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032A3D" w:rsidRPr="002E0314" w:rsidRDefault="00032A3D" w:rsidP="00032A3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Pr>
          <w:rFonts w:ascii="GHEA Grapalat" w:hAnsi="GHEA Grapalat"/>
          <w:i w:val="0"/>
          <w:sz w:val="24"/>
          <w:szCs w:val="24"/>
          <w:lang w:val="hy-AM"/>
        </w:rPr>
        <w:t xml:space="preserve"> </w:t>
      </w:r>
      <w:r>
        <w:rPr>
          <w:rFonts w:ascii="GHEA Grapalat" w:hAnsi="GHEA Grapalat"/>
          <w:i w:val="0"/>
          <w:sz w:val="24"/>
          <w:szCs w:val="24"/>
        </w:rPr>
        <w:t>запросе котировок</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6310E2">
        <w:rPr>
          <w:rFonts w:ascii="GHEA Grapalat" w:hAnsi="GHEA Grapalat"/>
          <w:i w:val="0"/>
          <w:sz w:val="24"/>
          <w:szCs w:val="24"/>
          <w:lang w:val="hy-AM"/>
        </w:rPr>
        <w:t>11</w:t>
      </w:r>
      <w:r w:rsidR="00032A3D">
        <w:rPr>
          <w:rFonts w:ascii="GHEA Grapalat" w:hAnsi="GHEA Grapalat"/>
          <w:i w:val="0"/>
          <w:sz w:val="24"/>
          <w:szCs w:val="24"/>
        </w:rPr>
        <w:t xml:space="preserve">-го </w:t>
      </w:r>
      <w:r w:rsidRPr="009044F1">
        <w:rPr>
          <w:rFonts w:ascii="GHEA Grapalat" w:hAnsi="GHEA Grapalat"/>
          <w:i w:val="0"/>
          <w:sz w:val="24"/>
          <w:szCs w:val="24"/>
        </w:rPr>
        <w:t xml:space="preserve"> </w:t>
      </w:r>
      <w:r w:rsidR="006310E2">
        <w:rPr>
          <w:rFonts w:ascii="GHEA Grapalat" w:hAnsi="GHEA Grapalat"/>
          <w:i w:val="0"/>
          <w:sz w:val="24"/>
          <w:szCs w:val="24"/>
        </w:rPr>
        <w:t>октября</w:t>
      </w:r>
      <w:r w:rsidRPr="009044F1">
        <w:rPr>
          <w:rFonts w:ascii="GHEA Grapalat" w:hAnsi="GHEA Grapalat"/>
          <w:i w:val="0"/>
          <w:sz w:val="24"/>
          <w:szCs w:val="24"/>
        </w:rPr>
        <w:t xml:space="preserve"> 20</w:t>
      </w:r>
      <w:r w:rsidR="00032A3D">
        <w:rPr>
          <w:rFonts w:ascii="GHEA Grapalat" w:hAnsi="GHEA Grapalat"/>
          <w:i w:val="0"/>
          <w:sz w:val="24"/>
          <w:szCs w:val="24"/>
        </w:rPr>
        <w:t>21</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032A3D">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32A3D">
        <w:rPr>
          <w:rFonts w:ascii="GHEA Grapalat" w:hAnsi="GHEA Grapalat"/>
          <w:i w:val="0"/>
          <w:sz w:val="24"/>
          <w:szCs w:val="24"/>
        </w:rPr>
        <w:t>«</w:t>
      </w:r>
      <w:proofErr w:type="spellStart"/>
      <w:r w:rsidR="006310E2">
        <w:rPr>
          <w:rFonts w:ascii="GHEA Grapalat" w:hAnsi="GHEA Grapalat"/>
          <w:i w:val="0"/>
          <w:sz w:val="24"/>
          <w:szCs w:val="24"/>
          <w:lang w:val="en-GB"/>
        </w:rPr>
        <w:t>GHAShDzB</w:t>
      </w:r>
      <w:proofErr w:type="spellEnd"/>
      <w:r w:rsidR="006310E2" w:rsidRPr="006310E2">
        <w:rPr>
          <w:rFonts w:ascii="GHEA Grapalat" w:hAnsi="GHEA Grapalat"/>
          <w:i w:val="0"/>
          <w:sz w:val="24"/>
          <w:szCs w:val="24"/>
        </w:rPr>
        <w:t>-</w:t>
      </w:r>
      <w:r w:rsidR="006310E2">
        <w:rPr>
          <w:rFonts w:ascii="GHEA Grapalat" w:hAnsi="GHEA Grapalat"/>
          <w:i w:val="0"/>
          <w:sz w:val="24"/>
          <w:szCs w:val="24"/>
          <w:lang w:val="en-GB"/>
        </w:rPr>
        <w:t>HVKAK</w:t>
      </w:r>
      <w:r w:rsidR="006310E2" w:rsidRPr="006310E2">
        <w:rPr>
          <w:rFonts w:ascii="GHEA Grapalat" w:hAnsi="GHEA Grapalat"/>
          <w:i w:val="0"/>
          <w:sz w:val="24"/>
          <w:szCs w:val="24"/>
        </w:rPr>
        <w:t>-2021-83</w:t>
      </w:r>
      <w:r w:rsidR="00032A3D">
        <w:rPr>
          <w:rFonts w:ascii="GHEA Grapalat" w:hAnsi="GHEA Grapalat"/>
          <w:i w:val="0"/>
          <w:sz w:val="24"/>
          <w:szCs w:val="24"/>
        </w:rPr>
        <w:t>»</w:t>
      </w:r>
    </w:p>
    <w:p w:rsidR="0091042F" w:rsidRPr="009044F1" w:rsidRDefault="0091042F" w:rsidP="00B46D58">
      <w:pPr>
        <w:pStyle w:val="a3"/>
        <w:widowControl w:val="0"/>
        <w:spacing w:after="160" w:line="240" w:lineRule="auto"/>
        <w:rPr>
          <w:rFonts w:ascii="GHEA Grapalat" w:hAnsi="GHEA Grapalat"/>
          <w:i w:val="0"/>
          <w:sz w:val="24"/>
          <w:szCs w:val="24"/>
        </w:rPr>
      </w:pPr>
    </w:p>
    <w:p w:rsidR="00032A3D" w:rsidRPr="00DB23E1" w:rsidRDefault="00032A3D" w:rsidP="00032A3D">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DB6957" w:rsidRPr="003A1EBB" w:rsidRDefault="00DB6957" w:rsidP="00DB6957">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Pr="00956259">
        <w:rPr>
          <w:rFonts w:ascii="GHEA Grapalat" w:hAnsi="GHEA Grapalat"/>
          <w:b/>
          <w:i w:val="0"/>
          <w:spacing w:val="6"/>
          <w:sz w:val="24"/>
          <w:szCs w:val="24"/>
        </w:rPr>
        <w:t>на выполнение</w:t>
      </w:r>
      <w:r w:rsidRPr="00923B6D">
        <w:t xml:space="preserve"> </w:t>
      </w:r>
      <w:r w:rsidRPr="00923B6D">
        <w:rPr>
          <w:rFonts w:ascii="GHEA Grapalat" w:hAnsi="GHEA Grapalat"/>
          <w:b/>
          <w:i w:val="0"/>
          <w:spacing w:val="6"/>
          <w:sz w:val="24"/>
          <w:szCs w:val="24"/>
        </w:rPr>
        <w:t>строительны</w:t>
      </w:r>
      <w:r>
        <w:rPr>
          <w:rFonts w:ascii="GHEA Grapalat" w:hAnsi="GHEA Grapalat"/>
          <w:b/>
          <w:i w:val="0"/>
          <w:spacing w:val="6"/>
          <w:sz w:val="24"/>
          <w:szCs w:val="24"/>
        </w:rPr>
        <w:t>х</w:t>
      </w:r>
      <w:r>
        <w:rPr>
          <w:rFonts w:ascii="GHEA Grapalat" w:hAnsi="GHEA Grapalat"/>
          <w:b/>
          <w:i w:val="0"/>
          <w:spacing w:val="6"/>
          <w:sz w:val="24"/>
          <w:szCs w:val="24"/>
          <w:lang w:val="hy-AM"/>
        </w:rPr>
        <w:t xml:space="preserve"> </w:t>
      </w:r>
      <w:r>
        <w:rPr>
          <w:rFonts w:ascii="GHEA Grapalat" w:hAnsi="GHEA Grapalat"/>
          <w:b/>
          <w:i w:val="0"/>
          <w:spacing w:val="6"/>
          <w:sz w:val="24"/>
          <w:szCs w:val="24"/>
        </w:rPr>
        <w:t xml:space="preserve">работ </w:t>
      </w:r>
      <w:r>
        <w:rPr>
          <w:rFonts w:ascii="GHEA Grapalat" w:hAnsi="GHEA Grapalat"/>
          <w:i w:val="0"/>
          <w:sz w:val="24"/>
          <w:szCs w:val="24"/>
        </w:rPr>
        <w:t>(далее — договор).</w:t>
      </w:r>
    </w:p>
    <w:p w:rsidR="00357D48" w:rsidRPr="009044F1" w:rsidRDefault="00A20B69" w:rsidP="00032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032A3D">
      <w:pPr>
        <w:pStyle w:val="a3"/>
        <w:widowControl w:val="0"/>
        <w:spacing w:line="240" w:lineRule="auto"/>
        <w:ind w:firstLine="709"/>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032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DB6957" w:rsidRPr="00DB6957">
        <w:rPr>
          <w:rFonts w:ascii="GHEA Grapalat" w:hAnsi="GHEA Grapalat"/>
          <w:b/>
          <w:i w:val="0"/>
          <w:sz w:val="24"/>
          <w:szCs w:val="24"/>
        </w:rPr>
        <w:t>16:00</w:t>
      </w:r>
      <w:r w:rsidRPr="00DB6957">
        <w:rPr>
          <w:rFonts w:ascii="GHEA Grapalat" w:hAnsi="GHEA Grapalat"/>
          <w:b/>
          <w:i w:val="0"/>
          <w:sz w:val="24"/>
          <w:szCs w:val="24"/>
        </w:rPr>
        <w:t xml:space="preserve"> часов</w:t>
      </w:r>
      <w:r w:rsidR="00971F4A" w:rsidRPr="00DB6957">
        <w:rPr>
          <w:rFonts w:ascii="GHEA Grapalat" w:hAnsi="GHEA Grapalat"/>
          <w:b/>
          <w:i w:val="0"/>
          <w:sz w:val="24"/>
          <w:szCs w:val="24"/>
        </w:rPr>
        <w:t xml:space="preserve"> </w:t>
      </w:r>
      <w:r w:rsidR="00192103">
        <w:rPr>
          <w:rFonts w:ascii="GHEA Grapalat" w:hAnsi="GHEA Grapalat"/>
          <w:b/>
          <w:i w:val="0"/>
          <w:sz w:val="24"/>
          <w:szCs w:val="24"/>
          <w:lang w:val="hy-AM"/>
        </w:rPr>
        <w:t>09</w:t>
      </w:r>
      <w:r w:rsidRPr="00DB6957">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91E02">
        <w:rPr>
          <w:rFonts w:ascii="GHEA Grapalat" w:hAnsi="GHEA Grapalat"/>
          <w:i w:val="0"/>
          <w:sz w:val="24"/>
          <w:szCs w:val="24"/>
        </w:rPr>
        <w:t>.</w:t>
      </w:r>
    </w:p>
    <w:p w:rsidR="0067579A" w:rsidRPr="00D5443D" w:rsidRDefault="00357D48" w:rsidP="00032A3D">
      <w:pPr>
        <w:pStyle w:val="a3"/>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032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30125" w:rsidRPr="0091710E" w:rsidRDefault="00E30125" w:rsidP="00E30125">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 xml:space="preserve">12:00 часов </w:t>
      </w:r>
      <w:r>
        <w:rPr>
          <w:rFonts w:ascii="GHEA Grapalat" w:hAnsi="GHEA Grapalat"/>
          <w:b/>
          <w:i w:val="0"/>
          <w:sz w:val="24"/>
          <w:szCs w:val="24"/>
        </w:rPr>
        <w:t>1</w:t>
      </w:r>
      <w:r w:rsidR="00192103">
        <w:rPr>
          <w:rFonts w:ascii="GHEA Grapalat" w:hAnsi="GHEA Grapalat"/>
          <w:b/>
          <w:i w:val="0"/>
          <w:sz w:val="24"/>
          <w:szCs w:val="24"/>
          <w:lang w:val="hy-AM"/>
        </w:rPr>
        <w:t>0</w:t>
      </w:r>
      <w:r w:rsidRPr="00467CD8">
        <w:rPr>
          <w:rFonts w:ascii="GHEA Grapalat" w:hAnsi="GHEA Grapalat"/>
          <w:b/>
          <w:i w:val="0"/>
          <w:sz w:val="24"/>
          <w:szCs w:val="24"/>
        </w:rPr>
        <w:t>-го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30125" w:rsidRPr="000F11E5" w:rsidRDefault="00E30125" w:rsidP="00E30125">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w:t>
      </w:r>
      <w:r w:rsidRPr="00192103">
        <w:rPr>
          <w:rFonts w:ascii="GHEA Grapalat" w:hAnsi="GHEA Grapalat"/>
          <w:i w:val="0"/>
          <w:sz w:val="24"/>
          <w:szCs w:val="24"/>
        </w:rPr>
        <w:t xml:space="preserve">заявок будет проводиться по адресу </w:t>
      </w:r>
      <w:proofErr w:type="gramStart"/>
      <w:r w:rsidRPr="00192103">
        <w:rPr>
          <w:rFonts w:ascii="GHEA Grapalat" w:hAnsi="GHEA Grapalat"/>
          <w:b/>
          <w:i w:val="0"/>
          <w:sz w:val="24"/>
          <w:szCs w:val="24"/>
        </w:rPr>
        <w:t>г</w:t>
      </w:r>
      <w:proofErr w:type="gramEnd"/>
      <w:r w:rsidRPr="00192103">
        <w:rPr>
          <w:rFonts w:ascii="GHEA Grapalat" w:hAnsi="GHEA Grapalat"/>
          <w:b/>
          <w:i w:val="0"/>
          <w:sz w:val="24"/>
          <w:szCs w:val="24"/>
        </w:rPr>
        <w:t>.</w:t>
      </w:r>
      <w:r w:rsidRPr="00192103">
        <w:rPr>
          <w:rFonts w:ascii="GHEA Grapalat" w:hAnsi="GHEA Grapalat"/>
          <w:b/>
          <w:i w:val="0"/>
          <w:sz w:val="24"/>
          <w:szCs w:val="24"/>
          <w:lang w:val="hy-AM"/>
        </w:rPr>
        <w:t xml:space="preserve"> </w:t>
      </w:r>
      <w:r w:rsidRPr="00192103">
        <w:rPr>
          <w:rFonts w:ascii="GHEA Grapalat" w:hAnsi="GHEA Grapalat"/>
          <w:b/>
          <w:i w:val="0"/>
          <w:sz w:val="24"/>
          <w:szCs w:val="24"/>
        </w:rPr>
        <w:t>Ереван, ул. М.</w:t>
      </w:r>
      <w:r w:rsidRPr="00192103">
        <w:rPr>
          <w:rFonts w:ascii="GHEA Grapalat" w:hAnsi="GHEA Grapalat"/>
          <w:b/>
          <w:i w:val="0"/>
          <w:sz w:val="24"/>
          <w:szCs w:val="24"/>
          <w:lang w:val="hy-AM"/>
        </w:rPr>
        <w:t xml:space="preserve"> </w:t>
      </w:r>
      <w:r w:rsidRPr="00192103">
        <w:rPr>
          <w:rFonts w:ascii="GHEA Grapalat" w:hAnsi="GHEA Grapalat"/>
          <w:b/>
          <w:i w:val="0"/>
          <w:sz w:val="24"/>
          <w:szCs w:val="24"/>
        </w:rPr>
        <w:t>Гераци, д. 12</w:t>
      </w:r>
      <w:r w:rsidRPr="00192103">
        <w:rPr>
          <w:rFonts w:ascii="GHEA Grapalat" w:hAnsi="GHEA Grapalat"/>
          <w:i w:val="0"/>
          <w:sz w:val="24"/>
          <w:szCs w:val="24"/>
        </w:rPr>
        <w:t xml:space="preserve">, в </w:t>
      </w:r>
      <w:r w:rsidRPr="00192103">
        <w:rPr>
          <w:rFonts w:ascii="GHEA Grapalat" w:hAnsi="GHEA Grapalat"/>
          <w:b/>
          <w:i w:val="0"/>
          <w:sz w:val="24"/>
          <w:szCs w:val="24"/>
        </w:rPr>
        <w:t xml:space="preserve">12:00 часов </w:t>
      </w:r>
      <w:r w:rsidR="006310E2">
        <w:rPr>
          <w:rFonts w:ascii="GHEA Grapalat" w:hAnsi="GHEA Grapalat"/>
          <w:b/>
          <w:i w:val="0"/>
          <w:sz w:val="24"/>
          <w:szCs w:val="24"/>
        </w:rPr>
        <w:t>21</w:t>
      </w:r>
      <w:r w:rsidRPr="00192103">
        <w:rPr>
          <w:rFonts w:ascii="GHEA Grapalat" w:hAnsi="GHEA Grapalat"/>
          <w:b/>
          <w:i w:val="0"/>
          <w:sz w:val="24"/>
          <w:szCs w:val="24"/>
        </w:rPr>
        <w:t xml:space="preserve">-го </w:t>
      </w:r>
      <w:r w:rsidR="00D5648D" w:rsidRPr="00192103">
        <w:rPr>
          <w:rFonts w:ascii="GHEA Grapalat" w:hAnsi="GHEA Grapalat"/>
          <w:b/>
          <w:i w:val="0"/>
          <w:sz w:val="24"/>
          <w:szCs w:val="24"/>
        </w:rPr>
        <w:t>октября</w:t>
      </w:r>
      <w:r w:rsidRPr="00192103">
        <w:rPr>
          <w:rFonts w:ascii="GHEA Grapalat" w:hAnsi="GHEA Grapalat"/>
          <w:b/>
          <w:i w:val="0"/>
          <w:sz w:val="24"/>
          <w:szCs w:val="24"/>
        </w:rPr>
        <w:t xml:space="preserve"> 2021 года.</w:t>
      </w:r>
    </w:p>
    <w:p w:rsidR="00EF52E4" w:rsidRDefault="001305C6" w:rsidP="00032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Мелик-Адамяна 1, Ереван. Обжалование осуществляется в порядке, установленном приглашением </w:t>
      </w:r>
      <w:r w:rsidRPr="009044F1">
        <w:rPr>
          <w:rFonts w:ascii="GHEA Grapalat" w:hAnsi="GHEA Grapalat"/>
          <w:i w:val="0"/>
          <w:sz w:val="24"/>
          <w:szCs w:val="24"/>
        </w:rPr>
        <w:lastRenderedPageBreak/>
        <w:t>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666710" w:rsidRPr="003A1EBB" w:rsidRDefault="00754697" w:rsidP="00666710">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666710">
        <w:rPr>
          <w:rFonts w:ascii="GHEA Grapalat" w:hAnsi="GHEA Grapalat"/>
          <w:b/>
          <w:i w:val="0"/>
          <w:sz w:val="24"/>
          <w:szCs w:val="24"/>
        </w:rPr>
        <w:t>Астгик Вирабян</w:t>
      </w:r>
      <w:r w:rsidR="00666710">
        <w:rPr>
          <w:rFonts w:ascii="GHEA Grapalat" w:hAnsi="GHEA Grapalat"/>
          <w:i w:val="0"/>
          <w:sz w:val="24"/>
          <w:szCs w:val="24"/>
        </w:rPr>
        <w:t>.</w:t>
      </w:r>
    </w:p>
    <w:p w:rsidR="00666710" w:rsidRDefault="00666710" w:rsidP="00666710">
      <w:pPr>
        <w:pStyle w:val="a3"/>
        <w:spacing w:line="240" w:lineRule="auto"/>
        <w:ind w:firstLine="0"/>
        <w:contextualSpacing/>
        <w:rPr>
          <w:rFonts w:ascii="GHEA Grapalat" w:hAnsi="GHEA Grapalat"/>
          <w:i w:val="0"/>
        </w:rPr>
      </w:pPr>
    </w:p>
    <w:p w:rsidR="00666710" w:rsidRPr="00504879" w:rsidRDefault="00666710" w:rsidP="00666710">
      <w:pPr>
        <w:pStyle w:val="a3"/>
        <w:spacing w:line="240" w:lineRule="auto"/>
        <w:ind w:firstLine="0"/>
        <w:contextualSpacing/>
        <w:rPr>
          <w:rFonts w:ascii="GHEA Grapalat" w:hAnsi="GHEA Grapalat"/>
          <w:i w:val="0"/>
          <w:sz w:val="24"/>
          <w:szCs w:val="24"/>
          <w:u w:val="single"/>
        </w:rPr>
      </w:pPr>
      <w:r w:rsidRPr="00504879">
        <w:rPr>
          <w:rFonts w:ascii="GHEA Grapalat" w:hAnsi="GHEA Grapalat"/>
          <w:i w:val="0"/>
          <w:sz w:val="24"/>
          <w:szCs w:val="24"/>
        </w:rPr>
        <w:t xml:space="preserve">Телефон: </w:t>
      </w:r>
      <w:r>
        <w:rPr>
          <w:rFonts w:ascii="GHEA Grapalat" w:hAnsi="GHEA Grapalat"/>
          <w:b/>
          <w:i w:val="0"/>
          <w:sz w:val="24"/>
          <w:szCs w:val="24"/>
        </w:rPr>
        <w:t>012-80-80-83 (6014), 091-22-26-25</w:t>
      </w:r>
    </w:p>
    <w:p w:rsidR="00666710" w:rsidRPr="00504879" w:rsidRDefault="00666710" w:rsidP="00666710">
      <w:pPr>
        <w:pStyle w:val="a3"/>
        <w:spacing w:line="240" w:lineRule="auto"/>
        <w:ind w:firstLine="0"/>
        <w:contextualSpacing/>
        <w:rPr>
          <w:rFonts w:ascii="GHEA Grapalat" w:hAnsi="GHEA Grapalat"/>
          <w:b/>
          <w:i w:val="0"/>
          <w:sz w:val="24"/>
          <w:szCs w:val="24"/>
          <w:lang w:val="af-ZA"/>
        </w:rPr>
      </w:pPr>
      <w:r w:rsidRPr="00504879">
        <w:rPr>
          <w:rFonts w:ascii="GHEA Grapalat" w:hAnsi="GHEA Grapalat"/>
          <w:i w:val="0"/>
          <w:sz w:val="24"/>
          <w:szCs w:val="24"/>
        </w:rPr>
        <w:t xml:space="preserve">Электронная почта: </w:t>
      </w:r>
      <w:r w:rsidRPr="00504879">
        <w:rPr>
          <w:rFonts w:ascii="GHEA Grapalat" w:hAnsi="GHEA Grapalat"/>
          <w:b/>
          <w:i w:val="0"/>
          <w:sz w:val="24"/>
          <w:szCs w:val="24"/>
        </w:rPr>
        <w:t>procurement@ncdc.am</w:t>
      </w:r>
    </w:p>
    <w:p w:rsidR="00666710" w:rsidRPr="00D5443D" w:rsidRDefault="00666710" w:rsidP="00666710">
      <w:pPr>
        <w:pStyle w:val="a3"/>
        <w:widowControl w:val="0"/>
        <w:spacing w:line="240" w:lineRule="auto"/>
        <w:ind w:firstLine="0"/>
        <w:contextualSpacing/>
        <w:rPr>
          <w:rFonts w:ascii="GHEA Grapalat" w:hAnsi="GHEA Grapalat"/>
          <w:i w:val="0"/>
          <w:sz w:val="16"/>
          <w:szCs w:val="16"/>
        </w:rPr>
      </w:pPr>
      <w:r w:rsidRPr="00504879">
        <w:rPr>
          <w:rFonts w:ascii="GHEA Grapalat" w:hAnsi="GHEA Grapalat"/>
          <w:i w:val="0"/>
          <w:sz w:val="24"/>
          <w:szCs w:val="24"/>
        </w:rPr>
        <w:t xml:space="preserve">Заказчик: </w:t>
      </w:r>
      <w:r w:rsidRPr="00504879">
        <w:rPr>
          <w:rFonts w:ascii="GHEA Grapalat" w:hAnsi="GHEA Grapalat"/>
          <w:b/>
          <w:i w:val="0"/>
          <w:sz w:val="24"/>
          <w:szCs w:val="24"/>
        </w:rPr>
        <w:t>ГНО «Национальный центр по контролю и профилактике заболеваний» МЗ РА</w:t>
      </w:r>
      <w:r w:rsidRPr="00504879">
        <w:rPr>
          <w:rFonts w:ascii="GHEA Grapalat" w:hAnsi="GHEA Grapalat"/>
          <w:b/>
          <w:i w:val="0"/>
          <w:sz w:val="24"/>
          <w:szCs w:val="24"/>
          <w:lang w:val="hy-AM"/>
        </w:rPr>
        <w:t xml:space="preserve"> </w:t>
      </w:r>
      <w:r>
        <w:rPr>
          <w:rFonts w:ascii="GHEA Grapalat" w:hAnsi="GHEA Grapalat" w:cs="Sylfaen"/>
          <w:b/>
        </w:rPr>
        <w:br w:type="page"/>
      </w:r>
    </w:p>
    <w:p w:rsidR="007E4F02" w:rsidRPr="00192103" w:rsidRDefault="007E4F02" w:rsidP="007E4F02">
      <w:pPr>
        <w:pStyle w:val="aa"/>
        <w:widowControl w:val="0"/>
        <w:spacing w:after="0"/>
        <w:ind w:firstLine="567"/>
        <w:contextualSpacing/>
        <w:jc w:val="right"/>
        <w:rPr>
          <w:rFonts w:ascii="GHEA Grapalat" w:hAnsi="GHEA Grapalat" w:cs="Sylfaen"/>
          <w:i/>
        </w:rPr>
      </w:pPr>
      <w:r w:rsidRPr="00192103">
        <w:rPr>
          <w:rFonts w:ascii="GHEA Grapalat" w:hAnsi="GHEA Grapalat"/>
          <w:i/>
        </w:rPr>
        <w:lastRenderedPageBreak/>
        <w:t>Утверждено</w:t>
      </w:r>
    </w:p>
    <w:p w:rsidR="007E4F02" w:rsidRPr="009044F1" w:rsidRDefault="007E4F02" w:rsidP="007E4F02">
      <w:pPr>
        <w:pStyle w:val="aa"/>
        <w:widowControl w:val="0"/>
        <w:spacing w:after="0"/>
        <w:ind w:firstLine="567"/>
        <w:contextualSpacing/>
        <w:jc w:val="right"/>
        <w:rPr>
          <w:rFonts w:ascii="GHEA Grapalat" w:hAnsi="GHEA Grapalat"/>
          <w:i/>
        </w:rPr>
      </w:pPr>
      <w:r w:rsidRPr="00192103">
        <w:rPr>
          <w:rFonts w:ascii="GHEA Grapalat" w:hAnsi="GHEA Grapalat"/>
        </w:rPr>
        <w:t xml:space="preserve">Решением Оценочной комиссии </w:t>
      </w:r>
      <w:r w:rsidRPr="00192103">
        <w:rPr>
          <w:rFonts w:ascii="GHEA Grapalat" w:hAnsi="GHEA Grapalat" w:cs="Sylfaen"/>
          <w:i/>
        </w:rPr>
        <w:br/>
      </w:r>
      <w:r w:rsidRPr="00192103">
        <w:rPr>
          <w:rFonts w:ascii="GHEA Grapalat" w:hAnsi="GHEA Grapalat"/>
          <w:i/>
        </w:rPr>
        <w:t>под кодом «</w:t>
      </w:r>
      <w:proofErr w:type="spellStart"/>
      <w:r w:rsidR="006310E2">
        <w:rPr>
          <w:rFonts w:ascii="GHEA Grapalat" w:hAnsi="GHEA Grapalat"/>
          <w:i/>
          <w:lang w:val="en-GB"/>
        </w:rPr>
        <w:t>GHAShDzB</w:t>
      </w:r>
      <w:proofErr w:type="spellEnd"/>
      <w:r w:rsidR="006310E2" w:rsidRPr="006310E2">
        <w:rPr>
          <w:rFonts w:ascii="GHEA Grapalat" w:hAnsi="GHEA Grapalat"/>
          <w:i/>
        </w:rPr>
        <w:t>-</w:t>
      </w:r>
      <w:r w:rsidR="006310E2">
        <w:rPr>
          <w:rFonts w:ascii="GHEA Grapalat" w:hAnsi="GHEA Grapalat"/>
          <w:i/>
          <w:lang w:val="en-GB"/>
        </w:rPr>
        <w:t>HVKAK</w:t>
      </w:r>
      <w:r w:rsidR="006310E2" w:rsidRPr="006310E2">
        <w:rPr>
          <w:rFonts w:ascii="GHEA Grapalat" w:hAnsi="GHEA Grapalat"/>
          <w:i/>
        </w:rPr>
        <w:t>-2021-83</w:t>
      </w:r>
      <w:r w:rsidRPr="00192103">
        <w:rPr>
          <w:rFonts w:ascii="GHEA Grapalat" w:hAnsi="GHEA Grapalat"/>
          <w:i/>
        </w:rPr>
        <w:t>»</w:t>
      </w:r>
      <w:r w:rsidRPr="00192103">
        <w:rPr>
          <w:rFonts w:ascii="GHEA Grapalat" w:hAnsi="GHEA Grapalat" w:cs="Times Armenian"/>
          <w:i/>
        </w:rPr>
        <w:br/>
      </w:r>
      <w:r w:rsidRPr="00192103">
        <w:rPr>
          <w:rFonts w:ascii="GHEA Grapalat" w:hAnsi="GHEA Grapalat"/>
          <w:i/>
        </w:rPr>
        <w:t xml:space="preserve">№ 1 от </w:t>
      </w:r>
      <w:r w:rsidR="006310E2">
        <w:rPr>
          <w:rFonts w:ascii="GHEA Grapalat" w:hAnsi="GHEA Grapalat"/>
          <w:i/>
        </w:rPr>
        <w:t>11 октября</w:t>
      </w:r>
      <w:r w:rsidR="00F30D6E" w:rsidRPr="00192103">
        <w:rPr>
          <w:rFonts w:ascii="GHEA Grapalat" w:hAnsi="GHEA Grapalat"/>
          <w:i/>
        </w:rPr>
        <w:t xml:space="preserve"> </w:t>
      </w:r>
      <w:r w:rsidRPr="00192103">
        <w:rPr>
          <w:rFonts w:ascii="GHEA Grapalat" w:hAnsi="GHEA Grapalat"/>
          <w:i/>
        </w:rPr>
        <w:t>2021 г.</w:t>
      </w:r>
    </w:p>
    <w:p w:rsidR="007E4F02" w:rsidRPr="009044F1" w:rsidRDefault="007E4F02" w:rsidP="007E4F02">
      <w:pPr>
        <w:pStyle w:val="aa"/>
        <w:widowControl w:val="0"/>
        <w:spacing w:after="160"/>
        <w:ind w:right="-7" w:firstLine="567"/>
        <w:jc w:val="center"/>
        <w:rPr>
          <w:rFonts w:ascii="GHEA Grapalat" w:hAnsi="GHEA Grapalat"/>
        </w:rPr>
      </w:pPr>
    </w:p>
    <w:p w:rsidR="007E4F02" w:rsidRPr="003A1EBB" w:rsidRDefault="007E4F02" w:rsidP="007E4F02">
      <w:pPr>
        <w:pStyle w:val="aa"/>
        <w:widowControl w:val="0"/>
        <w:spacing w:after="160"/>
        <w:ind w:right="-7" w:firstLine="567"/>
        <w:jc w:val="center"/>
        <w:rPr>
          <w:rFonts w:ascii="GHEA Grapalat" w:hAnsi="GHEA Grapalat"/>
        </w:rPr>
      </w:pPr>
    </w:p>
    <w:p w:rsidR="007E4F02" w:rsidRPr="003A1EBB" w:rsidRDefault="007E4F02" w:rsidP="007E4F02">
      <w:pPr>
        <w:pStyle w:val="aa"/>
        <w:widowControl w:val="0"/>
        <w:spacing w:after="160"/>
        <w:ind w:right="-7" w:firstLine="567"/>
        <w:jc w:val="center"/>
        <w:rPr>
          <w:rFonts w:ascii="GHEA Grapalat" w:hAnsi="GHEA Grapalat"/>
        </w:rPr>
      </w:pPr>
    </w:p>
    <w:p w:rsidR="007E4F02" w:rsidRPr="00E063D7" w:rsidRDefault="007E4F02" w:rsidP="007E4F02">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7"/>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7E4F02" w:rsidRPr="003A1EBB" w:rsidRDefault="007E4F02" w:rsidP="007E4F02">
      <w:pPr>
        <w:pStyle w:val="aa"/>
        <w:widowControl w:val="0"/>
        <w:spacing w:after="160"/>
        <w:ind w:right="-7" w:firstLine="567"/>
        <w:jc w:val="center"/>
        <w:rPr>
          <w:rFonts w:ascii="GHEA Grapalat" w:hAnsi="GHEA Grapalat"/>
        </w:rPr>
      </w:pPr>
    </w:p>
    <w:p w:rsidR="007E4F02" w:rsidRPr="003A1EBB" w:rsidRDefault="007E4F02" w:rsidP="007E4F02">
      <w:pPr>
        <w:pStyle w:val="aa"/>
        <w:widowControl w:val="0"/>
        <w:spacing w:after="160"/>
        <w:ind w:right="-7" w:firstLine="567"/>
        <w:jc w:val="center"/>
        <w:rPr>
          <w:rFonts w:ascii="GHEA Grapalat" w:hAnsi="GHEA Grapalat"/>
        </w:rPr>
      </w:pPr>
    </w:p>
    <w:p w:rsidR="007E4F02" w:rsidRPr="003A1EBB" w:rsidRDefault="007E4F02" w:rsidP="007E4F02">
      <w:pPr>
        <w:pStyle w:val="aa"/>
        <w:widowControl w:val="0"/>
        <w:spacing w:after="160"/>
        <w:ind w:right="-7" w:firstLine="567"/>
        <w:jc w:val="center"/>
        <w:rPr>
          <w:rFonts w:ascii="GHEA Grapalat" w:hAnsi="GHEA Grapalat"/>
        </w:rPr>
      </w:pPr>
    </w:p>
    <w:p w:rsidR="007E4F02" w:rsidRPr="009044F1" w:rsidRDefault="007E4F02" w:rsidP="007E4F02">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7E4F02" w:rsidRPr="009044F1" w:rsidRDefault="007E4F02" w:rsidP="007E4F02">
      <w:pPr>
        <w:pStyle w:val="aa"/>
        <w:widowControl w:val="0"/>
        <w:spacing w:after="160"/>
        <w:ind w:right="-7" w:firstLine="567"/>
        <w:jc w:val="center"/>
        <w:rPr>
          <w:rFonts w:ascii="GHEA Grapalat" w:hAnsi="GHEA Grapalat" w:cs="Sylfaen"/>
        </w:rPr>
      </w:pPr>
    </w:p>
    <w:p w:rsidR="007E4F02" w:rsidRPr="009044F1" w:rsidRDefault="007E4F02" w:rsidP="007E4F02">
      <w:pPr>
        <w:pStyle w:val="aa"/>
        <w:widowControl w:val="0"/>
        <w:spacing w:after="160"/>
        <w:ind w:right="-7" w:firstLine="567"/>
        <w:jc w:val="center"/>
        <w:rPr>
          <w:rFonts w:ascii="GHEA Grapalat" w:hAnsi="GHEA Grapalat" w:cs="Sylfaen"/>
        </w:rPr>
      </w:pPr>
    </w:p>
    <w:p w:rsidR="00F30D6E" w:rsidRDefault="00F30D6E" w:rsidP="007E4F02">
      <w:pPr>
        <w:pStyle w:val="aa"/>
        <w:widowControl w:val="0"/>
        <w:spacing w:after="160"/>
        <w:ind w:right="-7"/>
        <w:jc w:val="center"/>
        <w:rPr>
          <w:rFonts w:ascii="GHEA Grapalat" w:hAnsi="GHEA Grapalat"/>
          <w:b/>
        </w:rPr>
      </w:pPr>
    </w:p>
    <w:p w:rsidR="007E4F02" w:rsidRPr="003B5B7B" w:rsidRDefault="007E4F02" w:rsidP="007E4F02">
      <w:pPr>
        <w:pStyle w:val="aa"/>
        <w:widowControl w:val="0"/>
        <w:spacing w:after="160"/>
        <w:ind w:right="-7"/>
        <w:jc w:val="center"/>
        <w:rPr>
          <w:rFonts w:ascii="GHEA Grapalat" w:hAnsi="GHEA Grapalat"/>
          <w:b/>
        </w:rPr>
      </w:pPr>
      <w:r w:rsidRPr="003B5B7B">
        <w:rPr>
          <w:rFonts w:ascii="GHEA Grapalat" w:hAnsi="GHEA Grapalat"/>
          <w:b/>
        </w:rPr>
        <w:t>НА ЗАПРОС КОТИРОВОК, ОБЪЯВЛЕННЫЙ С ЦЕЛЬЮ ПРИОБРЕТЕНИЯ СТРОИТЕЛЬНУХ РАБОТ ДЛЯ НУЖД ГНО «НАЦИОНАЛЬН</w:t>
      </w:r>
      <w:r>
        <w:rPr>
          <w:rFonts w:ascii="GHEA Grapalat" w:hAnsi="GHEA Grapalat"/>
          <w:b/>
        </w:rPr>
        <w:t xml:space="preserve">ОГО </w:t>
      </w:r>
      <w:r w:rsidRPr="003B5B7B">
        <w:rPr>
          <w:rFonts w:ascii="GHEA Grapalat" w:hAnsi="GHEA Grapalat"/>
          <w:b/>
        </w:rPr>
        <w:t>ЦЕНТР</w:t>
      </w:r>
      <w:r>
        <w:rPr>
          <w:rFonts w:ascii="GHEA Grapalat" w:hAnsi="GHEA Grapalat"/>
          <w:b/>
        </w:rPr>
        <w:t>А</w:t>
      </w:r>
      <w:r w:rsidRPr="003B5B7B">
        <w:rPr>
          <w:rFonts w:ascii="GHEA Grapalat" w:hAnsi="GHEA Grapalat"/>
          <w:b/>
        </w:rPr>
        <w:t xml:space="preserve"> ПО КОНТРОЛЮ И ПРОФИЛАКТИКЕ ЗАБОЛЕВАНИЙ» МЗ РА</w:t>
      </w:r>
    </w:p>
    <w:p w:rsidR="007E4F02" w:rsidRPr="009044F1" w:rsidRDefault="007E4F02" w:rsidP="007E4F02">
      <w:pPr>
        <w:pStyle w:val="aa"/>
        <w:widowControl w:val="0"/>
        <w:spacing w:after="160"/>
        <w:ind w:right="-7" w:firstLine="567"/>
        <w:jc w:val="center"/>
        <w:rPr>
          <w:rFonts w:ascii="GHEA Grapalat" w:hAnsi="GHEA Grapalat"/>
        </w:rPr>
      </w:pPr>
    </w:p>
    <w:p w:rsidR="007E4F02" w:rsidRPr="009044F1" w:rsidRDefault="007E4F02" w:rsidP="007E4F02">
      <w:pPr>
        <w:pStyle w:val="aa"/>
        <w:widowControl w:val="0"/>
        <w:spacing w:after="160"/>
        <w:ind w:right="-7" w:firstLine="567"/>
        <w:jc w:val="center"/>
        <w:rPr>
          <w:rFonts w:ascii="GHEA Grapalat" w:hAnsi="GHEA Grapalat"/>
        </w:rPr>
      </w:pPr>
    </w:p>
    <w:p w:rsidR="007E4F02" w:rsidRPr="005677E6" w:rsidRDefault="007E4F02" w:rsidP="007E4F02">
      <w:pPr>
        <w:widowControl w:val="0"/>
        <w:spacing w:after="160"/>
        <w:ind w:firstLine="567"/>
        <w:jc w:val="both"/>
        <w:rPr>
          <w:rFonts w:ascii="GHEA Grapalat" w:hAnsi="GHEA Grapalat" w:cs="Sylfaen"/>
          <w:b/>
          <w:i/>
          <w:color w:val="FF0000"/>
        </w:rPr>
      </w:pPr>
      <w:r w:rsidRPr="005677E6">
        <w:rPr>
          <w:rFonts w:ascii="GHEA Grapalat" w:hAnsi="GHEA Grapalat"/>
          <w:b/>
          <w:i/>
          <w:color w:val="FF0000"/>
        </w:rPr>
        <w:t>Уважаемый участник, прежде чем составить и подать заявку просим Вас</w:t>
      </w:r>
      <w:r w:rsidRPr="005677E6">
        <w:rPr>
          <w:rFonts w:ascii="Courier New" w:hAnsi="Courier New" w:cs="Courier New"/>
          <w:b/>
          <w:i/>
          <w:color w:val="FF0000"/>
          <w:lang w:val="en-US"/>
        </w:rPr>
        <w:t> </w:t>
      </w:r>
      <w:r w:rsidRPr="005677E6">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7E4F02" w:rsidRDefault="007E4F02" w:rsidP="007E4F02">
      <w:pPr>
        <w:rPr>
          <w:rFonts w:ascii="GHEA Grapalat" w:hAnsi="GHEA Grapalat"/>
          <w:b/>
        </w:rPr>
      </w:pPr>
    </w:p>
    <w:p w:rsidR="007E4F02" w:rsidRDefault="007E4F02" w:rsidP="007E4F02">
      <w:pPr>
        <w:rPr>
          <w:rFonts w:ascii="GHEA Grapalat" w:hAnsi="GHEA Grapalat"/>
          <w:b/>
        </w:rPr>
      </w:pPr>
    </w:p>
    <w:p w:rsidR="007E4F02" w:rsidRDefault="007E4F02" w:rsidP="007E4F02">
      <w:pPr>
        <w:rPr>
          <w:rFonts w:ascii="GHEA Grapalat" w:hAnsi="GHEA Grapalat"/>
          <w:b/>
        </w:rPr>
      </w:pPr>
    </w:p>
    <w:p w:rsidR="007E4F02" w:rsidRDefault="007E4F02" w:rsidP="007E4F02">
      <w:pPr>
        <w:rPr>
          <w:rFonts w:ascii="GHEA Grapalat" w:hAnsi="GHEA Grapalat"/>
          <w:b/>
        </w:rPr>
      </w:pPr>
    </w:p>
    <w:p w:rsidR="007E4F02" w:rsidRDefault="007E4F02" w:rsidP="007E4F02">
      <w:pPr>
        <w:rPr>
          <w:rFonts w:ascii="GHEA Grapalat" w:hAnsi="GHEA Grapalat"/>
          <w:b/>
        </w:rPr>
      </w:pPr>
    </w:p>
    <w:p w:rsidR="007E4F02" w:rsidRDefault="007E4F02" w:rsidP="007E4F02">
      <w:pPr>
        <w:rPr>
          <w:rFonts w:ascii="GHEA Grapalat" w:hAnsi="GHEA Grapalat"/>
          <w:b/>
        </w:rPr>
      </w:pPr>
    </w:p>
    <w:p w:rsidR="007E4F02" w:rsidRDefault="007E4F02" w:rsidP="007E4F02">
      <w:pPr>
        <w:rPr>
          <w:rFonts w:ascii="GHEA Grapalat" w:hAnsi="GHEA Grapalat"/>
          <w:b/>
        </w:rPr>
      </w:pPr>
    </w:p>
    <w:p w:rsidR="007E4F02" w:rsidRDefault="007E4F02" w:rsidP="007E4F02">
      <w:pPr>
        <w:rPr>
          <w:rFonts w:ascii="GHEA Grapalat" w:hAnsi="GHEA Grapalat"/>
          <w:b/>
        </w:rPr>
      </w:pPr>
    </w:p>
    <w:p w:rsidR="00D50690" w:rsidRPr="007E4F02" w:rsidRDefault="007E4F02" w:rsidP="007E4F02">
      <w:pPr>
        <w:jc w:val="both"/>
        <w:rPr>
          <w:rFonts w:ascii="GHEA Grapalat" w:hAnsi="GHEA Grapalat"/>
          <w:b/>
          <w:color w:val="FF0000"/>
        </w:rPr>
      </w:pPr>
      <w:r w:rsidRPr="006F6F43">
        <w:rPr>
          <w:rFonts w:ascii="GHEA Grapalat" w:hAnsi="GHEA Grapalat"/>
          <w:b/>
          <w:color w:val="FF0000"/>
        </w:rPr>
        <w:t>ИЗ-ЗА ОБЪЕМОВ ПРИКРЕПИТЬ ПРОЕКТЫ К ПРИГЛАШЕНИЮ НЕВОЗМОЖНО. ПОЖАЛУЙСТА, НАПИШИТЕ НА УКАЗАННЫЙ АДРЕС ЭЛЕКТРОННО ЙПОЧТЫ ИЛИ ПОЗВОНИТЕ, И СЕКРЕТАРЬ ОЦЕНО9НОЙ КОМИССИИ ПРЕДОСТАВИТ НЕОБХОДИМЫЕ ДОКУМЕНТЫ.</w:t>
      </w:r>
      <w:r w:rsidR="00D50690">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F30D6E" w:rsidRPr="006F6F43" w:rsidRDefault="00F30D6E" w:rsidP="00F30D6E">
      <w:pPr>
        <w:pStyle w:val="aa"/>
        <w:widowControl w:val="0"/>
        <w:spacing w:after="160"/>
        <w:ind w:right="-7"/>
        <w:jc w:val="center"/>
        <w:rPr>
          <w:rFonts w:ascii="GHEA Grapalat" w:hAnsi="GHEA Grapalat"/>
          <w:b/>
          <w:sz w:val="20"/>
          <w:szCs w:val="20"/>
        </w:rPr>
      </w:pPr>
      <w:r w:rsidRPr="006F6F43">
        <w:rPr>
          <w:rFonts w:ascii="GHEA Grapalat" w:hAnsi="GHEA Grapalat"/>
          <w:b/>
          <w:sz w:val="20"/>
          <w:szCs w:val="20"/>
        </w:rPr>
        <w:t>НА ЗАПРОС КОТИРОВОК, ОБЪЯВЛЕННЫЙ С ЦЕЛЬЮ ПРИОБРЕТЕНИЯ СТРОИТЕЛЬНУХ РАБОТ ДЛЯ НУЖД ГНО «НАЦИОНАЛЬНОГО ЦЕНТРА ПО КОНТРОЛЮ И ПРОФИЛАКТИКЕ ЗАБОЛЕВАНИЙ» МЗ РА</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E158F2">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E158F2">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E158F2">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E158F2">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E158F2">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E158F2">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E158F2" w:rsidRDefault="00087A30" w:rsidP="00E158F2">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E158F2">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E158F2">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E158F2">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E158F2">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E158F2">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7F6298">
        <w:rPr>
          <w:rFonts w:ascii="GHEA Grapalat" w:hAnsi="GHEA Grapalat"/>
          <w:b/>
        </w:rPr>
        <w:t>ЗАПРОС КОТИРОВОК</w:t>
      </w:r>
    </w:p>
    <w:p w:rsidR="00096865" w:rsidRPr="003A1EBB" w:rsidRDefault="00096865" w:rsidP="009F6252">
      <w:pPr>
        <w:widowControl w:val="0"/>
        <w:tabs>
          <w:tab w:val="left" w:pos="1134"/>
        </w:tabs>
        <w:ind w:left="1134" w:hanging="425"/>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F6252">
      <w:pPr>
        <w:widowControl w:val="0"/>
        <w:tabs>
          <w:tab w:val="left" w:pos="1134"/>
        </w:tabs>
        <w:ind w:left="1134" w:hanging="425"/>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F6252">
      <w:pPr>
        <w:widowControl w:val="0"/>
        <w:tabs>
          <w:tab w:val="left" w:pos="1134"/>
        </w:tabs>
        <w:ind w:left="1134" w:hanging="425"/>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096865" w:rsidRPr="006D2DF7" w:rsidRDefault="00096865" w:rsidP="009F6252">
      <w:pPr>
        <w:widowControl w:val="0"/>
        <w:ind w:firstLine="1134"/>
        <w:contextualSpacing/>
        <w:jc w:val="both"/>
        <w:rPr>
          <w:rFonts w:ascii="GHEA Grapalat" w:hAnsi="GHEA Grapalat"/>
          <w:spacing w:val="-6"/>
        </w:rPr>
      </w:pPr>
      <w:r w:rsidRPr="006D2DF7">
        <w:rPr>
          <w:rFonts w:ascii="GHEA Grapalat" w:hAnsi="GHEA Grapalat"/>
          <w:spacing w:val="-6"/>
        </w:rPr>
        <w:t>Настоящее Приглашение предоставляе</w:t>
      </w:r>
      <w:r w:rsidR="0085239A">
        <w:rPr>
          <w:rFonts w:ascii="GHEA Grapalat" w:hAnsi="GHEA Grapalat"/>
          <w:spacing w:val="-6"/>
        </w:rPr>
        <w:t>тся в дополнение к объявлению о запросе котировок</w:t>
      </w:r>
      <w:r w:rsidRPr="006D2DF7">
        <w:rPr>
          <w:rFonts w:ascii="GHEA Grapalat" w:hAnsi="GHEA Grapalat"/>
          <w:spacing w:val="-6"/>
        </w:rPr>
        <w:t xml:space="preserve">, проводимом под кодом </w:t>
      </w:r>
      <w:r w:rsidR="0010010D" w:rsidRPr="0010010D">
        <w:rPr>
          <w:rFonts w:ascii="GHEA Grapalat" w:hAnsi="GHEA Grapalat"/>
          <w:b/>
        </w:rPr>
        <w:t>«</w:t>
      </w:r>
      <w:proofErr w:type="spellStart"/>
      <w:r w:rsidR="006310E2">
        <w:rPr>
          <w:rFonts w:ascii="GHEA Grapalat" w:hAnsi="GHEA Grapalat"/>
          <w:b/>
          <w:lang w:val="en-GB"/>
        </w:rPr>
        <w:t>GHAShDzB</w:t>
      </w:r>
      <w:proofErr w:type="spellEnd"/>
      <w:r w:rsidR="006310E2" w:rsidRPr="006310E2">
        <w:rPr>
          <w:rFonts w:ascii="GHEA Grapalat" w:hAnsi="GHEA Grapalat"/>
          <w:b/>
        </w:rPr>
        <w:t>-</w:t>
      </w:r>
      <w:r w:rsidR="006310E2">
        <w:rPr>
          <w:rFonts w:ascii="GHEA Grapalat" w:hAnsi="GHEA Grapalat"/>
          <w:b/>
          <w:lang w:val="en-GB"/>
        </w:rPr>
        <w:t>HVKAK</w:t>
      </w:r>
      <w:r w:rsidR="006310E2" w:rsidRPr="006310E2">
        <w:rPr>
          <w:rFonts w:ascii="GHEA Grapalat" w:hAnsi="GHEA Grapalat"/>
          <w:b/>
        </w:rPr>
        <w:t>-2021-83</w:t>
      </w:r>
      <w:r w:rsidR="0010010D" w:rsidRPr="0010010D">
        <w:rPr>
          <w:rFonts w:ascii="GHEA Grapalat" w:hAnsi="GHEA Grapalat"/>
          <w:b/>
        </w:rPr>
        <w:t>»</w:t>
      </w:r>
      <w:r w:rsidR="0010010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9F6252">
      <w:pPr>
        <w:widowControl w:val="0"/>
        <w:ind w:firstLine="1134"/>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F665D0" w:rsidRPr="00AE6F03">
        <w:rPr>
          <w:rFonts w:ascii="GHEA Grapalat" w:hAnsi="GHEA Grapalat"/>
          <w:b/>
        </w:rPr>
        <w:t>«</w:t>
      </w:r>
      <w:proofErr w:type="spellStart"/>
      <w:r w:rsidR="006310E2">
        <w:rPr>
          <w:rFonts w:ascii="GHEA Grapalat" w:hAnsi="GHEA Grapalat"/>
          <w:b/>
          <w:lang w:val="en-GB"/>
        </w:rPr>
        <w:t>GHAShDzB</w:t>
      </w:r>
      <w:proofErr w:type="spellEnd"/>
      <w:r w:rsidR="006310E2" w:rsidRPr="006310E2">
        <w:rPr>
          <w:rFonts w:ascii="GHEA Grapalat" w:hAnsi="GHEA Grapalat"/>
          <w:b/>
        </w:rPr>
        <w:t>-</w:t>
      </w:r>
      <w:r w:rsidR="006310E2">
        <w:rPr>
          <w:rFonts w:ascii="GHEA Grapalat" w:hAnsi="GHEA Grapalat"/>
          <w:b/>
          <w:lang w:val="en-GB"/>
        </w:rPr>
        <w:t>HVKAK</w:t>
      </w:r>
      <w:r w:rsidR="006310E2" w:rsidRPr="006310E2">
        <w:rPr>
          <w:rFonts w:ascii="GHEA Grapalat" w:hAnsi="GHEA Grapalat"/>
          <w:b/>
        </w:rPr>
        <w:t>-2021-83</w:t>
      </w:r>
      <w:r w:rsidR="00F665D0" w:rsidRPr="00AE6F03">
        <w:rPr>
          <w:rFonts w:ascii="GHEA Grapalat" w:hAnsi="GHEA Grapalat"/>
          <w:b/>
        </w:rPr>
        <w:t>»</w:t>
      </w:r>
      <w:r w:rsidR="00F665D0" w:rsidRPr="006D2DF7">
        <w:rPr>
          <w:rFonts w:ascii="GHEA Grapalat" w:hAnsi="GHEA Grapalat"/>
          <w:spacing w:val="-6"/>
        </w:rPr>
        <w:t xml:space="preserve"> </w:t>
      </w:r>
      <w:r w:rsidRPr="000B2CFA">
        <w:rPr>
          <w:rFonts w:ascii="GHEA Grapalat" w:hAnsi="GHEA Grapalat"/>
        </w:rPr>
        <w:t>(далее — заказчик) процедуре об 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F6252">
      <w:pPr>
        <w:widowControl w:val="0"/>
        <w:ind w:firstLine="1134"/>
        <w:contextualSpacing/>
        <w:jc w:val="both"/>
        <w:rPr>
          <w:rFonts w:ascii="GHEA Grapalat" w:hAnsi="GHEA Grapalat"/>
        </w:rPr>
      </w:pPr>
      <w:r w:rsidRPr="009044F1">
        <w:rPr>
          <w:rFonts w:ascii="GHEA Grapalat" w:hAnsi="GHEA Grapalat"/>
        </w:rPr>
        <w:lastRenderedPageBreak/>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F6252">
      <w:pPr>
        <w:widowControl w:val="0"/>
        <w:ind w:firstLine="1134"/>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9F6252">
      <w:pPr>
        <w:pStyle w:val="23"/>
        <w:widowControl w:val="0"/>
        <w:spacing w:line="240" w:lineRule="auto"/>
        <w:ind w:firstLine="1134"/>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F665D0" w:rsidRPr="00AE6F03">
        <w:rPr>
          <w:rFonts w:ascii="GHEA Grapalat" w:hAnsi="GHEA Grapalat"/>
          <w:b/>
          <w:sz w:val="24"/>
          <w:szCs w:val="24"/>
          <w:lang w:val="en-GB"/>
        </w:rPr>
        <w:t>procurement</w:t>
      </w:r>
      <w:r w:rsidR="00F665D0" w:rsidRPr="00AE6F03">
        <w:rPr>
          <w:rFonts w:ascii="GHEA Grapalat" w:hAnsi="GHEA Grapalat"/>
          <w:b/>
          <w:sz w:val="24"/>
          <w:szCs w:val="24"/>
        </w:rPr>
        <w:t>@</w:t>
      </w:r>
      <w:proofErr w:type="spellStart"/>
      <w:r w:rsidR="00F665D0" w:rsidRPr="00AE6F03">
        <w:rPr>
          <w:rFonts w:ascii="GHEA Grapalat" w:hAnsi="GHEA Grapalat"/>
          <w:b/>
          <w:sz w:val="24"/>
          <w:szCs w:val="24"/>
          <w:lang w:val="en-GB"/>
        </w:rPr>
        <w:t>ncdc</w:t>
      </w:r>
      <w:proofErr w:type="spellEnd"/>
      <w:r w:rsidR="00F665D0" w:rsidRPr="00AE6F03">
        <w:rPr>
          <w:rFonts w:ascii="GHEA Grapalat" w:hAnsi="GHEA Grapalat"/>
          <w:b/>
          <w:sz w:val="24"/>
          <w:szCs w:val="24"/>
        </w:rPr>
        <w:t>.</w:t>
      </w:r>
      <w:r w:rsidR="00F665D0" w:rsidRPr="00AE6F03">
        <w:rPr>
          <w:rFonts w:ascii="GHEA Grapalat" w:hAnsi="GHEA Grapalat"/>
          <w:b/>
          <w:sz w:val="24"/>
          <w:szCs w:val="24"/>
          <w:lang w:val="en-GB"/>
        </w:rPr>
        <w:t>am</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F665D0" w:rsidRPr="009044F1">
        <w:rPr>
          <w:rFonts w:ascii="GHEA Grapalat" w:hAnsi="GHEA Grapalat"/>
          <w:i w:val="0"/>
          <w:sz w:val="24"/>
          <w:szCs w:val="24"/>
        </w:rPr>
        <w:t xml:space="preserve">Предметом закупки является приобретение </w:t>
      </w:r>
      <w:r w:rsidR="00F665D0" w:rsidRPr="000F5E64">
        <w:rPr>
          <w:rFonts w:ascii="GHEA Grapalat" w:hAnsi="GHEA Grapalat"/>
          <w:b/>
          <w:i w:val="0"/>
          <w:sz w:val="24"/>
          <w:szCs w:val="24"/>
        </w:rPr>
        <w:t>строительн</w:t>
      </w:r>
      <w:r w:rsidR="009168B6">
        <w:rPr>
          <w:rFonts w:ascii="GHEA Grapalat" w:hAnsi="GHEA Grapalat"/>
          <w:b/>
          <w:i w:val="0"/>
          <w:sz w:val="24"/>
          <w:szCs w:val="24"/>
        </w:rPr>
        <w:t>ы</w:t>
      </w:r>
      <w:r w:rsidR="00F665D0" w:rsidRPr="000F5E64">
        <w:rPr>
          <w:rFonts w:ascii="GHEA Grapalat" w:hAnsi="GHEA Grapalat"/>
          <w:b/>
          <w:i w:val="0"/>
          <w:sz w:val="24"/>
          <w:szCs w:val="24"/>
        </w:rPr>
        <w:t>х работ</w:t>
      </w:r>
      <w:r w:rsidR="00F665D0" w:rsidRPr="009044F1">
        <w:rPr>
          <w:rFonts w:ascii="GHEA Grapalat" w:hAnsi="GHEA Grapalat"/>
          <w:i w:val="0"/>
          <w:sz w:val="24"/>
          <w:szCs w:val="24"/>
        </w:rPr>
        <w:t xml:space="preserve"> (далее — также </w:t>
      </w:r>
      <w:r w:rsidR="00F665D0">
        <w:rPr>
          <w:rFonts w:ascii="GHEA Grapalat" w:hAnsi="GHEA Grapalat"/>
          <w:i w:val="0"/>
          <w:sz w:val="24"/>
          <w:szCs w:val="24"/>
        </w:rPr>
        <w:t>работа</w:t>
      </w:r>
      <w:r w:rsidR="00F665D0" w:rsidRPr="009044F1">
        <w:rPr>
          <w:rFonts w:ascii="GHEA Grapalat" w:hAnsi="GHEA Grapalat"/>
          <w:i w:val="0"/>
          <w:sz w:val="24"/>
          <w:szCs w:val="24"/>
        </w:rPr>
        <w:t xml:space="preserve">) для нужд </w:t>
      </w:r>
      <w:r w:rsidR="00F665D0" w:rsidRPr="007964D4">
        <w:rPr>
          <w:rFonts w:ascii="GHEA Grapalat" w:hAnsi="GHEA Grapalat"/>
          <w:b/>
          <w:i w:val="0"/>
          <w:sz w:val="24"/>
          <w:szCs w:val="24"/>
        </w:rPr>
        <w:t>ГНО «Национального центра по контролю и профилактике заболеваний» МЗ РА</w:t>
      </w:r>
      <w:r w:rsidR="00F665D0" w:rsidRPr="007964D4">
        <w:rPr>
          <w:rFonts w:ascii="GHEA Grapalat" w:hAnsi="GHEA Grapalat"/>
          <w:i w:val="0"/>
          <w:sz w:val="24"/>
          <w:szCs w:val="24"/>
        </w:rPr>
        <w:t xml:space="preserve">, </w:t>
      </w:r>
      <w:r w:rsidR="00F665D0" w:rsidRPr="009044F1">
        <w:rPr>
          <w:rFonts w:ascii="GHEA Grapalat" w:hAnsi="GHEA Grapalat"/>
          <w:i w:val="0"/>
          <w:sz w:val="24"/>
          <w:szCs w:val="24"/>
        </w:rPr>
        <w:t xml:space="preserve">которые сгруппированы в </w:t>
      </w:r>
      <w:r w:rsidR="009168B6">
        <w:rPr>
          <w:rFonts w:ascii="GHEA Grapalat" w:hAnsi="GHEA Grapalat"/>
          <w:i w:val="0"/>
          <w:sz w:val="24"/>
          <w:szCs w:val="24"/>
        </w:rPr>
        <w:t>3</w:t>
      </w:r>
      <w:r w:rsidR="00F665D0">
        <w:rPr>
          <w:rFonts w:ascii="GHEA Grapalat" w:hAnsi="GHEA Grapalat"/>
          <w:i w:val="0"/>
          <w:sz w:val="24"/>
          <w:szCs w:val="24"/>
        </w:rPr>
        <w:t xml:space="preserve"> </w:t>
      </w:r>
      <w:r w:rsidR="00F665D0" w:rsidRPr="009044F1">
        <w:rPr>
          <w:rFonts w:ascii="GHEA Grapalat" w:hAnsi="GHEA Grapalat"/>
          <w:i w:val="0"/>
          <w:sz w:val="24"/>
          <w:szCs w:val="24"/>
        </w:rPr>
        <w:t>лот</w:t>
      </w:r>
      <w:r w:rsidR="009168B6">
        <w:rPr>
          <w:rFonts w:ascii="GHEA Grapalat" w:hAnsi="GHEA Grapalat"/>
          <w:i w:val="0"/>
          <w:sz w:val="24"/>
          <w:szCs w:val="24"/>
        </w:rPr>
        <w:t>а</w:t>
      </w:r>
      <w:r w:rsidR="00F665D0">
        <w:rPr>
          <w:rFonts w:ascii="GHEA Grapalat" w:hAnsi="GHEA Grapalat"/>
          <w:i w:val="0"/>
          <w:sz w:val="24"/>
          <w:szCs w:val="24"/>
        </w:rPr>
        <w:t xml:space="preserve"> (прикреплено Приложение №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50485" w:rsidRPr="009044F1" w:rsidTr="004E0B7B">
        <w:trPr>
          <w:jc w:val="center"/>
        </w:trPr>
        <w:tc>
          <w:tcPr>
            <w:tcW w:w="1530" w:type="dxa"/>
            <w:vAlign w:val="center"/>
          </w:tcPr>
          <w:p w:rsidR="00E50485" w:rsidRPr="009044F1" w:rsidRDefault="00E5048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E50485" w:rsidRDefault="00E50485" w:rsidP="00E50485">
            <w:pPr>
              <w:rPr>
                <w:rFonts w:ascii="GHEA Grapalat" w:hAnsi="GHEA Grapalat"/>
                <w:color w:val="000000"/>
                <w:sz w:val="20"/>
                <w:szCs w:val="20"/>
              </w:rPr>
            </w:pPr>
            <w:r>
              <w:rPr>
                <w:rFonts w:ascii="GHEA Grapalat" w:hAnsi="GHEA Grapalat"/>
                <w:color w:val="000000"/>
                <w:sz w:val="20"/>
                <w:szCs w:val="20"/>
              </w:rPr>
              <w:t xml:space="preserve"> Строительные работы по установке дизель-генератора филиала «Арагацотн» ГНО «НЦКПЗ»</w:t>
            </w:r>
          </w:p>
        </w:tc>
      </w:tr>
      <w:tr w:rsidR="00E50485" w:rsidRPr="009044F1" w:rsidTr="004E0B7B">
        <w:trPr>
          <w:jc w:val="center"/>
        </w:trPr>
        <w:tc>
          <w:tcPr>
            <w:tcW w:w="1530" w:type="dxa"/>
            <w:vAlign w:val="center"/>
          </w:tcPr>
          <w:p w:rsidR="00E50485" w:rsidRPr="009044F1" w:rsidRDefault="00E5048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E50485" w:rsidRDefault="00E50485" w:rsidP="00E50485">
            <w:pPr>
              <w:rPr>
                <w:rFonts w:ascii="GHEA Grapalat" w:hAnsi="GHEA Grapalat"/>
                <w:color w:val="000000"/>
                <w:sz w:val="20"/>
                <w:szCs w:val="20"/>
              </w:rPr>
            </w:pPr>
            <w:r>
              <w:rPr>
                <w:rFonts w:ascii="GHEA Grapalat" w:hAnsi="GHEA Grapalat"/>
                <w:color w:val="000000"/>
                <w:sz w:val="20"/>
                <w:szCs w:val="20"/>
              </w:rPr>
              <w:t xml:space="preserve">Строительные работы по установке дизель-генератора филиала «Котайк» ГНО «НЦКПЗ» </w:t>
            </w:r>
          </w:p>
        </w:tc>
      </w:tr>
      <w:tr w:rsidR="00E50485" w:rsidRPr="009044F1" w:rsidTr="004E0B7B">
        <w:trPr>
          <w:jc w:val="center"/>
        </w:trPr>
        <w:tc>
          <w:tcPr>
            <w:tcW w:w="1530" w:type="dxa"/>
            <w:vAlign w:val="center"/>
          </w:tcPr>
          <w:p w:rsidR="00E50485" w:rsidRPr="009044F1" w:rsidRDefault="00E50485"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7704" w:type="dxa"/>
            <w:vAlign w:val="center"/>
          </w:tcPr>
          <w:p w:rsidR="00E50485" w:rsidRDefault="00E50485" w:rsidP="00E50485">
            <w:pPr>
              <w:rPr>
                <w:rFonts w:ascii="GHEA Grapalat" w:hAnsi="GHEA Grapalat"/>
                <w:color w:val="000000"/>
                <w:sz w:val="20"/>
                <w:szCs w:val="20"/>
              </w:rPr>
            </w:pPr>
            <w:r>
              <w:rPr>
                <w:rFonts w:ascii="GHEA Grapalat" w:hAnsi="GHEA Grapalat"/>
                <w:color w:val="000000"/>
                <w:sz w:val="20"/>
                <w:szCs w:val="20"/>
              </w:rPr>
              <w:t xml:space="preserve"> Строительные работы по установке дизель-генератора филиала «Вайоц Дзор» ГНО «НЦКПЗ»</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966D6">
        <w:rPr>
          <w:rFonts w:ascii="GHEA Grapalat" w:hAnsi="GHEA Grapalat"/>
          <w:sz w:val="24"/>
          <w:szCs w:val="24"/>
        </w:rPr>
        <w:t>7</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6966D6">
      <w:pPr>
        <w:widowControl w:val="0"/>
        <w:spacing w:after="160"/>
        <w:ind w:firstLine="567"/>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E50485">
      <w:pPr>
        <w:widowControl w:val="0"/>
        <w:tabs>
          <w:tab w:val="left" w:pos="1134"/>
        </w:tabs>
        <w:ind w:firstLine="1134"/>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E50485">
      <w:pPr>
        <w:widowControl w:val="0"/>
        <w:tabs>
          <w:tab w:val="left" w:pos="1134"/>
        </w:tabs>
        <w:ind w:firstLine="1134"/>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E50485">
      <w:pPr>
        <w:widowControl w:val="0"/>
        <w:tabs>
          <w:tab w:val="left" w:pos="1134"/>
          <w:tab w:val="left" w:pos="7200"/>
        </w:tabs>
        <w:ind w:firstLine="1134"/>
        <w:contextualSpacing/>
        <w:jc w:val="both"/>
        <w:rPr>
          <w:rFonts w:ascii="GHEA Grapalat" w:hAnsi="GHEA Grapalat"/>
        </w:rPr>
      </w:pPr>
      <w:r w:rsidRPr="009044F1">
        <w:rPr>
          <w:rFonts w:ascii="GHEA Grapalat" w:hAnsi="GHEA Grapalat"/>
        </w:rPr>
        <w:t>2)</w:t>
      </w:r>
      <w:r w:rsidR="00E50485" w:rsidRPr="009044F1">
        <w:rPr>
          <w:rFonts w:ascii="GHEA Grapalat" w:hAnsi="GHEA Grapalat"/>
        </w:rPr>
        <w:t xml:space="preserve"> </w:t>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E50485">
      <w:pPr>
        <w:widowControl w:val="0"/>
        <w:tabs>
          <w:tab w:val="left" w:pos="1134"/>
        </w:tabs>
        <w:ind w:firstLine="1134"/>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E50485">
      <w:pPr>
        <w:widowControl w:val="0"/>
        <w:tabs>
          <w:tab w:val="left" w:pos="1134"/>
        </w:tabs>
        <w:ind w:firstLine="1134"/>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E50485">
      <w:pPr>
        <w:widowControl w:val="0"/>
        <w:tabs>
          <w:tab w:val="left" w:pos="1134"/>
        </w:tabs>
        <w:ind w:firstLine="1134"/>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E50485">
      <w:pPr>
        <w:widowControl w:val="0"/>
        <w:tabs>
          <w:tab w:val="left" w:pos="1134"/>
        </w:tabs>
        <w:ind w:firstLine="1134"/>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E50485">
      <w:pPr>
        <w:widowControl w:val="0"/>
        <w:tabs>
          <w:tab w:val="left" w:pos="1134"/>
        </w:tabs>
        <w:ind w:firstLine="1134"/>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E50485">
      <w:pPr>
        <w:widowControl w:val="0"/>
        <w:tabs>
          <w:tab w:val="left" w:pos="1134"/>
        </w:tabs>
        <w:ind w:firstLine="1134"/>
        <w:contextualSpacing/>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E50485">
      <w:pPr>
        <w:widowControl w:val="0"/>
        <w:tabs>
          <w:tab w:val="left" w:pos="1134"/>
        </w:tabs>
        <w:ind w:firstLine="1134"/>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E50485">
      <w:pPr>
        <w:pStyle w:val="af4"/>
        <w:widowControl w:val="0"/>
        <w:tabs>
          <w:tab w:val="left" w:pos="1134"/>
        </w:tabs>
        <w:spacing w:before="0" w:beforeAutospacing="0" w:after="0" w:afterAutospacing="0"/>
        <w:ind w:firstLine="1134"/>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E50485">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E50485">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E50485">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E50485">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E50485">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E50485">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E50485">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участники, не имеющие статуса физического лица, считаются </w:t>
      </w:r>
      <w:r w:rsidRPr="009044F1">
        <w:rPr>
          <w:rFonts w:ascii="GHEA Grapalat" w:hAnsi="GHEA Grapalat"/>
        </w:rPr>
        <w:lastRenderedPageBreak/>
        <w:t>взаимосвязанными, если:</w:t>
      </w:r>
    </w:p>
    <w:p w:rsidR="00D5674E" w:rsidRPr="009044F1" w:rsidRDefault="00D5674E" w:rsidP="00E50485">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E50485">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E50485">
      <w:pPr>
        <w:pStyle w:val="af4"/>
        <w:widowControl w:val="0"/>
        <w:tabs>
          <w:tab w:val="left" w:pos="1134"/>
        </w:tabs>
        <w:spacing w:before="0" w:beforeAutospacing="0" w:after="0" w:afterAutospacing="0"/>
        <w:ind w:firstLine="1134"/>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E50485">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E50485">
      <w:pPr>
        <w:widowControl w:val="0"/>
        <w:tabs>
          <w:tab w:val="left" w:pos="1134"/>
        </w:tabs>
        <w:ind w:firstLine="1134"/>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272E3" w:rsidRPr="009044F1" w:rsidRDefault="00096865" w:rsidP="00E50485">
      <w:pPr>
        <w:ind w:firstLine="1134"/>
        <w:contextualSpacing/>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E50485">
        <w:rPr>
          <w:rFonts w:ascii="GHEA Grapalat" w:hAnsi="GHEA Grapalat"/>
          <w:b/>
          <w:color w:val="FF0000"/>
        </w:rPr>
        <w:t>Участник</w:t>
      </w:r>
      <w:r w:rsidR="000C3F69" w:rsidRPr="00E50485">
        <w:rPr>
          <w:rFonts w:ascii="GHEA Grapalat" w:hAnsi="GHEA Grapalat"/>
          <w:b/>
          <w:color w:val="FF0000"/>
        </w:rPr>
        <w:t>,</w:t>
      </w:r>
      <w:r w:rsidRPr="00E50485">
        <w:rPr>
          <w:rFonts w:ascii="GHEA Grapalat" w:hAnsi="GHEA Grapalat"/>
          <w:b/>
          <w:color w:val="FF0000"/>
        </w:rPr>
        <w:t xml:space="preserve"> </w:t>
      </w:r>
      <w:r w:rsidR="002C1D72" w:rsidRPr="00E50485">
        <w:rPr>
          <w:rFonts w:ascii="GHEA Grapalat" w:hAnsi="GHEA Grapalat"/>
          <w:b/>
          <w:color w:val="FF0000"/>
        </w:rPr>
        <w:t xml:space="preserve">в случае признания </w:t>
      </w:r>
      <w:r w:rsidR="00876D7D" w:rsidRPr="00E50485">
        <w:rPr>
          <w:rFonts w:ascii="GHEA Grapalat" w:hAnsi="GHEA Grapalat"/>
          <w:b/>
          <w:color w:val="FF0000"/>
        </w:rPr>
        <w:t>ото</w:t>
      </w:r>
      <w:r w:rsidR="002C1D72" w:rsidRPr="00E50485">
        <w:rPr>
          <w:rFonts w:ascii="GHEA Grapalat" w:hAnsi="GHEA Grapalat"/>
          <w:b/>
          <w:color w:val="FF0000"/>
        </w:rPr>
        <w:t>бранным участником</w:t>
      </w:r>
      <w:r w:rsidR="000C3F69" w:rsidRPr="00E50485">
        <w:rPr>
          <w:rFonts w:ascii="GHEA Grapalat" w:hAnsi="GHEA Grapalat"/>
          <w:b/>
          <w:color w:val="FF0000"/>
        </w:rPr>
        <w:t>,</w:t>
      </w:r>
      <w:r w:rsidR="002C1D72" w:rsidRPr="00E50485">
        <w:rPr>
          <w:rFonts w:ascii="GHEA Grapalat" w:hAnsi="GHEA Grapalat"/>
          <w:b/>
          <w:color w:val="FF0000"/>
        </w:rPr>
        <w:t xml:space="preserve"> в срок</w:t>
      </w:r>
      <w:r w:rsidR="00BB67B5" w:rsidRPr="00E50485">
        <w:rPr>
          <w:rFonts w:ascii="GHEA Grapalat" w:hAnsi="GHEA Grapalat"/>
          <w:b/>
          <w:color w:val="FF0000"/>
        </w:rPr>
        <w:t>и</w:t>
      </w:r>
      <w:r w:rsidR="002C1D72" w:rsidRPr="00E50485">
        <w:rPr>
          <w:rFonts w:ascii="GHEA Grapalat" w:hAnsi="GHEA Grapalat"/>
          <w:b/>
          <w:color w:val="FF0000"/>
        </w:rPr>
        <w:t xml:space="preserve"> и порядке, установленны</w:t>
      </w:r>
      <w:r w:rsidR="00180D64" w:rsidRPr="00E50485">
        <w:rPr>
          <w:rFonts w:ascii="GHEA Grapalat" w:hAnsi="GHEA Grapalat"/>
          <w:b/>
          <w:color w:val="FF0000"/>
        </w:rPr>
        <w:t>ми</w:t>
      </w:r>
      <w:r w:rsidR="002C1D72" w:rsidRPr="00E50485">
        <w:rPr>
          <w:rFonts w:ascii="GHEA Grapalat" w:hAnsi="GHEA Grapalat"/>
          <w:b/>
          <w:color w:val="FF0000"/>
        </w:rPr>
        <w:t xml:space="preserve"> статьей 35 </w:t>
      </w:r>
      <w:r w:rsidR="00876D7D" w:rsidRPr="00E50485">
        <w:rPr>
          <w:rFonts w:ascii="GHEA Grapalat" w:hAnsi="GHEA Grapalat"/>
          <w:b/>
          <w:color w:val="FF0000"/>
        </w:rPr>
        <w:t>З</w:t>
      </w:r>
      <w:r w:rsidR="002C1D72" w:rsidRPr="00E50485">
        <w:rPr>
          <w:rFonts w:ascii="GHEA Grapalat" w:hAnsi="GHEA Grapalat"/>
          <w:b/>
          <w:color w:val="FF0000"/>
        </w:rPr>
        <w:t xml:space="preserve">акона, </w:t>
      </w:r>
      <w:r w:rsidR="00466F7A" w:rsidRPr="00E50485">
        <w:rPr>
          <w:rFonts w:ascii="GHEA Grapalat" w:hAnsi="GHEA Grapalat"/>
          <w:b/>
          <w:color w:val="FF0000"/>
        </w:rPr>
        <w:t xml:space="preserve">представляет </w:t>
      </w:r>
      <w:r w:rsidR="002C1D72" w:rsidRPr="00E50485">
        <w:rPr>
          <w:rFonts w:ascii="GHEA Grapalat" w:hAnsi="GHEA Grapalat"/>
          <w:b/>
          <w:color w:val="FF0000"/>
        </w:rPr>
        <w:t>обеспеч</w:t>
      </w:r>
      <w:r w:rsidR="00466F7A" w:rsidRPr="00E50485">
        <w:rPr>
          <w:rFonts w:ascii="GHEA Grapalat" w:hAnsi="GHEA Grapalat"/>
          <w:b/>
          <w:color w:val="FF0000"/>
        </w:rPr>
        <w:t>ение</w:t>
      </w:r>
      <w:r w:rsidR="002C1D72" w:rsidRPr="00E50485">
        <w:rPr>
          <w:rFonts w:ascii="GHEA Grapalat" w:hAnsi="GHEA Grapalat"/>
          <w:b/>
          <w:color w:val="FF0000"/>
        </w:rPr>
        <w:t xml:space="preserve"> квалификаци</w:t>
      </w:r>
      <w:r w:rsidR="00466F7A" w:rsidRPr="00E50485">
        <w:rPr>
          <w:rFonts w:ascii="GHEA Grapalat" w:hAnsi="GHEA Grapalat"/>
          <w:b/>
          <w:color w:val="FF0000"/>
        </w:rPr>
        <w:t>и</w:t>
      </w:r>
      <w:r w:rsidR="004272E3" w:rsidRPr="00E50485">
        <w:rPr>
          <w:rFonts w:ascii="GHEA Grapalat" w:hAnsi="GHEA Grapalat"/>
          <w:b/>
          <w:color w:val="FF0000"/>
        </w:rPr>
        <w:t xml:space="preserve"> </w:t>
      </w:r>
      <w:r w:rsidR="002C1D72" w:rsidRPr="00E50485">
        <w:rPr>
          <w:rFonts w:ascii="GHEA Grapalat" w:hAnsi="GHEA Grapalat"/>
          <w:b/>
          <w:color w:val="FF0000"/>
        </w:rPr>
        <w:t xml:space="preserve">в размере </w:t>
      </w:r>
      <w:r w:rsidR="004272E3" w:rsidRPr="00E50485">
        <w:rPr>
          <w:rFonts w:ascii="GHEA Grapalat" w:hAnsi="GHEA Grapalat"/>
          <w:b/>
          <w:color w:val="FF0000"/>
        </w:rPr>
        <w:t>15 проценто</w:t>
      </w:r>
      <w:r w:rsidR="00477859">
        <w:rPr>
          <w:rFonts w:ascii="GHEA Grapalat" w:hAnsi="GHEA Grapalat"/>
          <w:b/>
          <w:color w:val="FF0000"/>
        </w:rPr>
        <w:t xml:space="preserve">в </w:t>
      </w:r>
      <w:r w:rsidR="004272E3" w:rsidRPr="00E50485">
        <w:rPr>
          <w:rFonts w:ascii="GHEA Grapalat" w:hAnsi="GHEA Grapalat"/>
          <w:b/>
          <w:color w:val="FF0000"/>
        </w:rPr>
        <w:t>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E50485">
      <w:pPr>
        <w:pStyle w:val="norm"/>
        <w:widowControl w:val="0"/>
        <w:tabs>
          <w:tab w:val="left" w:pos="1134"/>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E50485">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E50485">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E50485">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w:t>
      </w:r>
      <w:r w:rsidR="000A6B75" w:rsidRPr="009044F1">
        <w:rPr>
          <w:rFonts w:ascii="GHEA Grapalat" w:hAnsi="GHEA Grapalat"/>
          <w:sz w:val="24"/>
          <w:szCs w:val="24"/>
        </w:rPr>
        <w:lastRenderedPageBreak/>
        <w:t>заявки, представленные отдельно.</w:t>
      </w:r>
    </w:p>
    <w:p w:rsidR="000A6B75" w:rsidRPr="009044F1" w:rsidRDefault="00C366B6" w:rsidP="00E50485">
      <w:pPr>
        <w:pStyle w:val="23"/>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77859">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77859">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B113DA">
        <w:rPr>
          <w:rFonts w:ascii="GHEA Grapalat" w:hAnsi="GHEA Grapalat"/>
        </w:rPr>
        <w:t>.</w:t>
      </w:r>
    </w:p>
    <w:p w:rsidR="00096865" w:rsidRPr="009044F1" w:rsidRDefault="00096865" w:rsidP="00477859">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77859">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477859">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477859">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77859">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w:t>
      </w:r>
      <w:r w:rsidRPr="009044F1">
        <w:rPr>
          <w:rFonts w:ascii="GHEA Grapalat" w:hAnsi="GHEA Grapalat"/>
        </w:rPr>
        <w:lastRenderedPageBreak/>
        <w:t>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976ABE">
      <w:pPr>
        <w:widowControl w:val="0"/>
        <w:tabs>
          <w:tab w:val="left" w:pos="1134"/>
        </w:tabs>
        <w:ind w:firstLine="1134"/>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76ABE" w:rsidRDefault="00096865" w:rsidP="00976ABE">
      <w:pPr>
        <w:pStyle w:val="23"/>
        <w:widowControl w:val="0"/>
        <w:spacing w:line="240" w:lineRule="auto"/>
        <w:ind w:firstLine="1134"/>
        <w:contextualSpacing/>
        <w:rPr>
          <w:rFonts w:ascii="GHEA Grapalat" w:hAnsi="GHEA Grapalat" w:cs="Sylfaen"/>
          <w:b/>
          <w:sz w:val="24"/>
          <w:szCs w:val="24"/>
        </w:rPr>
      </w:pPr>
      <w:r w:rsidRPr="00976ABE">
        <w:rPr>
          <w:rFonts w:ascii="GHEA Grapalat" w:hAnsi="GHEA Grapalat"/>
          <w:b/>
          <w:sz w:val="24"/>
          <w:szCs w:val="24"/>
        </w:rPr>
        <w:t>Участник может подать заявку как для каждого лота, так и для нескольких или всех лотов.</w:t>
      </w:r>
      <w:r w:rsidR="00AA7117" w:rsidRPr="00976ABE">
        <w:rPr>
          <w:rFonts w:ascii="GHEA Grapalat" w:hAnsi="GHEA Grapalat"/>
          <w:b/>
          <w:sz w:val="24"/>
          <w:szCs w:val="24"/>
        </w:rPr>
        <w:t xml:space="preserve"> </w:t>
      </w:r>
    </w:p>
    <w:p w:rsidR="00096865" w:rsidRPr="009044F1" w:rsidRDefault="000946A3" w:rsidP="00976ABE">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976ABE">
      <w:pPr>
        <w:pStyle w:val="23"/>
        <w:widowControl w:val="0"/>
        <w:spacing w:line="240" w:lineRule="auto"/>
        <w:ind w:firstLine="1134"/>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85239A">
        <w:rPr>
          <w:rFonts w:ascii="GHEA Grapalat" w:hAnsi="GHEA Grapalat"/>
          <w:sz w:val="24"/>
          <w:szCs w:val="24"/>
        </w:rPr>
        <w:t>запрос котировок</w:t>
      </w:r>
      <w:r w:rsidRPr="009044F1">
        <w:rPr>
          <w:rFonts w:ascii="GHEA Grapalat" w:hAnsi="GHEA Grapalat"/>
          <w:sz w:val="24"/>
          <w:szCs w:val="24"/>
        </w:rPr>
        <w:t>.</w:t>
      </w:r>
    </w:p>
    <w:p w:rsidR="00BA4929" w:rsidRPr="0085239A" w:rsidRDefault="00BA4929" w:rsidP="00976ABE">
      <w:pPr>
        <w:pStyle w:val="23"/>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w:t>
      </w:r>
      <w:r w:rsidR="00D161F0">
        <w:rPr>
          <w:rFonts w:ascii="GHEA Grapalat" w:hAnsi="GHEA Grapalat"/>
          <w:sz w:val="24"/>
          <w:szCs w:val="24"/>
        </w:rPr>
        <w:t xml:space="preserve">адресу </w:t>
      </w:r>
      <w:r w:rsidR="00D161F0" w:rsidRPr="00B12C1B">
        <w:rPr>
          <w:rFonts w:ascii="GHEA Grapalat" w:hAnsi="GHEA Grapalat"/>
          <w:b/>
          <w:sz w:val="22"/>
          <w:szCs w:val="22"/>
        </w:rPr>
        <w:t>г.</w:t>
      </w:r>
      <w:r w:rsidR="00D161F0" w:rsidRPr="00E063D7">
        <w:rPr>
          <w:rFonts w:ascii="GHEA Grapalat" w:hAnsi="GHEA Grapalat"/>
          <w:i/>
          <w:sz w:val="22"/>
          <w:szCs w:val="22"/>
        </w:rPr>
        <w:t xml:space="preserve"> </w:t>
      </w:r>
      <w:r w:rsidR="00D161F0" w:rsidRPr="00E063D7">
        <w:rPr>
          <w:rFonts w:ascii="GHEA Grapalat" w:hAnsi="GHEA Grapalat"/>
          <w:b/>
          <w:sz w:val="22"/>
          <w:szCs w:val="22"/>
        </w:rPr>
        <w:t>Ереван, ул. М.</w:t>
      </w:r>
      <w:r w:rsidR="00D161F0" w:rsidRPr="00E063D7">
        <w:rPr>
          <w:rFonts w:ascii="GHEA Grapalat" w:hAnsi="GHEA Grapalat"/>
          <w:b/>
          <w:sz w:val="22"/>
          <w:szCs w:val="22"/>
          <w:lang w:val="hy-AM"/>
        </w:rPr>
        <w:t xml:space="preserve"> </w:t>
      </w:r>
      <w:r w:rsidR="00D161F0" w:rsidRPr="00E063D7">
        <w:rPr>
          <w:rFonts w:ascii="GHEA Grapalat" w:hAnsi="GHEA Grapalat"/>
          <w:b/>
          <w:sz w:val="22"/>
          <w:szCs w:val="22"/>
        </w:rPr>
        <w:t>Гераци</w:t>
      </w:r>
      <w:r w:rsidR="00D161F0" w:rsidRPr="00E063D7">
        <w:rPr>
          <w:rFonts w:ascii="GHEA Grapalat" w:hAnsi="GHEA Grapalat"/>
          <w:sz w:val="22"/>
          <w:szCs w:val="22"/>
        </w:rPr>
        <w:t xml:space="preserve">, не позднее, </w:t>
      </w:r>
      <w:r w:rsidR="00D161F0" w:rsidRPr="0085239A">
        <w:rPr>
          <w:rFonts w:ascii="GHEA Grapalat" w:hAnsi="GHEA Grapalat"/>
          <w:sz w:val="22"/>
          <w:szCs w:val="22"/>
        </w:rPr>
        <w:t xml:space="preserve">чем </w:t>
      </w:r>
      <w:r w:rsidR="00D161F0" w:rsidRPr="0085239A">
        <w:rPr>
          <w:rFonts w:ascii="GHEA Grapalat" w:hAnsi="GHEA Grapalat"/>
          <w:b/>
          <w:sz w:val="22"/>
          <w:szCs w:val="22"/>
        </w:rPr>
        <w:t xml:space="preserve">до 12:00 часов </w:t>
      </w:r>
      <w:r w:rsidR="00651DBE" w:rsidRPr="0085239A">
        <w:rPr>
          <w:rFonts w:ascii="GHEA Grapalat" w:hAnsi="GHEA Grapalat"/>
          <w:b/>
          <w:sz w:val="22"/>
          <w:szCs w:val="22"/>
        </w:rPr>
        <w:t>1</w:t>
      </w:r>
      <w:r w:rsidR="0085239A" w:rsidRPr="0085239A">
        <w:rPr>
          <w:rFonts w:ascii="GHEA Grapalat" w:hAnsi="GHEA Grapalat"/>
          <w:b/>
          <w:sz w:val="22"/>
          <w:szCs w:val="22"/>
          <w:lang w:val="hy-AM"/>
        </w:rPr>
        <w:t>0</w:t>
      </w:r>
      <w:r w:rsidR="00D161F0" w:rsidRPr="0085239A">
        <w:rPr>
          <w:rFonts w:ascii="GHEA Grapalat" w:hAnsi="GHEA Grapalat"/>
          <w:b/>
          <w:sz w:val="22"/>
          <w:szCs w:val="22"/>
        </w:rPr>
        <w:t>-го дня</w:t>
      </w:r>
      <w:r w:rsidR="00D161F0" w:rsidRPr="0085239A">
        <w:rPr>
          <w:rFonts w:ascii="GHEA Grapalat" w:hAnsi="GHEA Grapalat"/>
          <w:sz w:val="24"/>
          <w:szCs w:val="24"/>
        </w:rPr>
        <w:t xml:space="preserve"> </w:t>
      </w:r>
      <w:r w:rsidRPr="0085239A">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BA4929" w:rsidRPr="006259BB" w:rsidRDefault="00BA4929" w:rsidP="00976ABE">
      <w:pPr>
        <w:pStyle w:val="23"/>
        <w:widowControl w:val="0"/>
        <w:tabs>
          <w:tab w:val="left" w:pos="1134"/>
        </w:tabs>
        <w:spacing w:line="240" w:lineRule="auto"/>
        <w:ind w:firstLine="1134"/>
        <w:contextualSpacing/>
        <w:rPr>
          <w:rFonts w:ascii="GHEA Grapalat" w:hAnsi="GHEA Grapalat"/>
          <w:sz w:val="24"/>
          <w:szCs w:val="24"/>
        </w:rPr>
      </w:pPr>
      <w:r w:rsidRPr="0085239A">
        <w:rPr>
          <w:rFonts w:ascii="GHEA Grapalat" w:hAnsi="GHEA Grapalat"/>
          <w:sz w:val="24"/>
          <w:szCs w:val="24"/>
        </w:rPr>
        <w:t>Заявки на процедуру получает и в журнале регистрации заявок</w:t>
      </w:r>
      <w:r w:rsidRPr="006259BB">
        <w:rPr>
          <w:rFonts w:ascii="GHEA Grapalat" w:hAnsi="GHEA Grapalat"/>
          <w:sz w:val="24"/>
          <w:szCs w:val="24"/>
        </w:rPr>
        <w:t xml:space="preserve"> регистрирует секретарь </w:t>
      </w:r>
      <w:r w:rsidRPr="00651DBE">
        <w:rPr>
          <w:rFonts w:ascii="GHEA Grapalat" w:hAnsi="GHEA Grapalat"/>
          <w:sz w:val="24"/>
          <w:szCs w:val="24"/>
        </w:rPr>
        <w:t xml:space="preserve">комиссии </w:t>
      </w:r>
      <w:r w:rsidR="00651DBE" w:rsidRPr="00651DBE">
        <w:rPr>
          <w:rFonts w:ascii="GHEA Grapalat" w:hAnsi="GHEA Grapalat"/>
          <w:b/>
          <w:sz w:val="24"/>
          <w:szCs w:val="24"/>
        </w:rPr>
        <w:t>Астгик Вирабян</w:t>
      </w:r>
      <w:r w:rsidRPr="00651DBE">
        <w:rPr>
          <w:rFonts w:ascii="GHEA Grapalat" w:hAnsi="GHEA Grapalat"/>
          <w:sz w:val="24"/>
          <w:szCs w:val="24"/>
        </w:rPr>
        <w:t>.</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76ABE">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76ABE">
      <w:pPr>
        <w:ind w:firstLine="1134"/>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76ABE">
      <w:pPr>
        <w:ind w:firstLine="1134"/>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76ABE">
      <w:pPr>
        <w:ind w:firstLine="1134"/>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976ABE">
      <w:pPr>
        <w:ind w:firstLine="113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976ABE">
      <w:pPr>
        <w:ind w:firstLine="1134"/>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76ABE">
      <w:pPr>
        <w:pStyle w:val="norm"/>
        <w:widowControl w:val="0"/>
        <w:tabs>
          <w:tab w:val="left" w:pos="1134"/>
        </w:tabs>
        <w:spacing w:line="240" w:lineRule="auto"/>
        <w:ind w:firstLine="1134"/>
        <w:contextualSpacing/>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w:t>
      </w:r>
      <w:r w:rsidR="00B24E0E" w:rsidRPr="00270F2A">
        <w:rPr>
          <w:rFonts w:ascii="GHEA Grapalat" w:hAnsi="GHEA Grapalat"/>
          <w:spacing w:val="-6"/>
          <w:sz w:val="24"/>
          <w:szCs w:val="24"/>
        </w:rPr>
        <w:lastRenderedPageBreak/>
        <w:t xml:space="preserve">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976ABE">
      <w:pPr>
        <w:pStyle w:val="norm"/>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0A097A" w:rsidRDefault="00DF1956" w:rsidP="00976ABE">
      <w:pPr>
        <w:pStyle w:val="norm"/>
        <w:widowControl w:val="0"/>
        <w:tabs>
          <w:tab w:val="left" w:pos="1134"/>
        </w:tabs>
        <w:spacing w:line="240" w:lineRule="auto"/>
        <w:ind w:firstLine="1134"/>
        <w:contextualSpacing/>
        <w:rPr>
          <w:rFonts w:ascii="GHEA Grapalat" w:hAnsi="GHEA Grapalat"/>
          <w:b/>
          <w:color w:val="FF0000"/>
          <w:sz w:val="24"/>
          <w:szCs w:val="24"/>
        </w:rPr>
      </w:pPr>
      <w:r>
        <w:rPr>
          <w:rFonts w:ascii="GHEA Grapalat" w:hAnsi="GHEA Grapalat"/>
          <w:sz w:val="24"/>
          <w:szCs w:val="24"/>
        </w:rPr>
        <w:t>3</w:t>
      </w:r>
      <w:r w:rsidR="0062795D" w:rsidRPr="00F04430">
        <w:rPr>
          <w:rFonts w:ascii="GHEA Grapalat" w:hAnsi="GHEA Grapalat"/>
          <w:sz w:val="24"/>
          <w:szCs w:val="24"/>
        </w:rPr>
        <w:t>)</w:t>
      </w:r>
      <w:r w:rsidR="007014DE" w:rsidRPr="00F04430">
        <w:rPr>
          <w:rFonts w:ascii="GHEA Grapalat" w:hAnsi="GHEA Grapalat"/>
          <w:sz w:val="24"/>
          <w:szCs w:val="24"/>
        </w:rPr>
        <w:t xml:space="preserve"> </w:t>
      </w:r>
      <w:r w:rsidR="00BD4B37" w:rsidRPr="000A097A">
        <w:rPr>
          <w:rFonts w:ascii="GHEA Grapalat" w:hAnsi="GHEA Grapalat"/>
          <w:b/>
          <w:color w:val="FF0000"/>
          <w:sz w:val="24"/>
          <w:szCs w:val="24"/>
        </w:rPr>
        <w:t>п</w:t>
      </w:r>
      <w:r w:rsidR="00F55752" w:rsidRPr="000A097A">
        <w:rPr>
          <w:rFonts w:ascii="GHEA Grapalat" w:hAnsi="GHEA Grapalat"/>
          <w:b/>
          <w:color w:val="FF0000"/>
          <w:sz w:val="24"/>
          <w:szCs w:val="24"/>
        </w:rPr>
        <w:t>ри закупке строительных работ:</w:t>
      </w:r>
    </w:p>
    <w:p w:rsidR="004678B4" w:rsidRPr="000A097A" w:rsidRDefault="008404E2" w:rsidP="00976ABE">
      <w:pPr>
        <w:ind w:firstLine="1134"/>
        <w:contextualSpacing/>
        <w:jc w:val="both"/>
        <w:rPr>
          <w:rFonts w:ascii="GHEA Grapalat" w:hAnsi="GHEA Grapalat"/>
          <w:b/>
          <w:color w:val="FF0000"/>
        </w:rPr>
      </w:pPr>
      <w:r w:rsidRPr="000A097A">
        <w:rPr>
          <w:rFonts w:ascii="GHEA Grapalat" w:hAnsi="GHEA Grapalat"/>
          <w:b/>
          <w:color w:val="FF0000"/>
        </w:rPr>
        <w:t>- у</w:t>
      </w:r>
      <w:r w:rsidR="007A40C1" w:rsidRPr="000A097A">
        <w:rPr>
          <w:rFonts w:ascii="GHEA Grapalat" w:hAnsi="GHEA Grapalat"/>
          <w:b/>
          <w:color w:val="FF0000"/>
        </w:rPr>
        <w:t>твержденн</w:t>
      </w:r>
      <w:r w:rsidR="00424E1F" w:rsidRPr="000A097A">
        <w:rPr>
          <w:rFonts w:ascii="GHEA Grapalat" w:hAnsi="GHEA Grapalat"/>
          <w:b/>
          <w:color w:val="FF0000"/>
        </w:rPr>
        <w:t>ую</w:t>
      </w:r>
      <w:r w:rsidR="007A40C1" w:rsidRPr="000A097A">
        <w:rPr>
          <w:rFonts w:ascii="GHEA Grapalat" w:hAnsi="GHEA Grapalat"/>
          <w:b/>
          <w:color w:val="FF0000"/>
        </w:rPr>
        <w:t xml:space="preserve"> им</w:t>
      </w:r>
      <w:r w:rsidR="00424E1F" w:rsidRPr="000A097A">
        <w:rPr>
          <w:rFonts w:ascii="GHEA Grapalat" w:hAnsi="GHEA Grapalat"/>
          <w:b/>
          <w:color w:val="FF0000"/>
        </w:rPr>
        <w:t xml:space="preserve">, заполненную </w:t>
      </w:r>
      <w:r w:rsidR="00EF25F5" w:rsidRPr="000A097A">
        <w:rPr>
          <w:rFonts w:ascii="GHEA Grapalat" w:hAnsi="GHEA Grapalat"/>
          <w:b/>
          <w:color w:val="FF0000"/>
        </w:rPr>
        <w:t>объемн</w:t>
      </w:r>
      <w:r w:rsidR="00FD1288" w:rsidRPr="000A097A">
        <w:rPr>
          <w:rFonts w:ascii="GHEA Grapalat" w:hAnsi="GHEA Grapalat"/>
          <w:b/>
          <w:color w:val="FF0000"/>
        </w:rPr>
        <w:t>ую</w:t>
      </w:r>
      <w:r w:rsidR="00EF25F5" w:rsidRPr="000A097A">
        <w:rPr>
          <w:rFonts w:ascii="GHEA Grapalat" w:hAnsi="GHEA Grapalat"/>
          <w:b/>
          <w:color w:val="FF0000"/>
        </w:rPr>
        <w:t xml:space="preserve"> ведомость-</w:t>
      </w:r>
      <w:r w:rsidR="00F26B08" w:rsidRPr="000A097A">
        <w:rPr>
          <w:rFonts w:ascii="GHEA Grapalat" w:hAnsi="GHEA Grapalat"/>
          <w:b/>
          <w:color w:val="FF0000"/>
        </w:rPr>
        <w:t>смет</w:t>
      </w:r>
      <w:r w:rsidR="00424E1F" w:rsidRPr="000A097A">
        <w:rPr>
          <w:rFonts w:ascii="GHEA Grapalat" w:hAnsi="GHEA Grapalat"/>
          <w:b/>
          <w:color w:val="FF0000"/>
        </w:rPr>
        <w:t>у</w:t>
      </w:r>
      <w:r w:rsidR="00F26B08" w:rsidRPr="000A097A">
        <w:rPr>
          <w:rFonts w:ascii="GHEA Grapalat" w:hAnsi="GHEA Grapalat"/>
          <w:b/>
          <w:color w:val="FF0000"/>
        </w:rPr>
        <w:t xml:space="preserve">, </w:t>
      </w:r>
      <w:r w:rsidR="00F57E8E" w:rsidRPr="000A097A">
        <w:rPr>
          <w:rFonts w:ascii="GHEA Grapalat" w:hAnsi="GHEA Grapalat"/>
          <w:b/>
          <w:color w:val="FF0000"/>
        </w:rPr>
        <w:t>с учетом</w:t>
      </w:r>
      <w:r w:rsidR="00311C27" w:rsidRPr="000A097A">
        <w:rPr>
          <w:rFonts w:ascii="GHEA Grapalat" w:hAnsi="GHEA Grapalat"/>
          <w:b/>
          <w:color w:val="FF0000"/>
        </w:rPr>
        <w:t xml:space="preserve"> </w:t>
      </w:r>
      <w:r w:rsidR="00424E1F" w:rsidRPr="000A097A">
        <w:rPr>
          <w:rFonts w:ascii="GHEA Grapalat" w:hAnsi="GHEA Grapalat"/>
          <w:b/>
          <w:color w:val="FF0000"/>
        </w:rPr>
        <w:t xml:space="preserve">приложенной к данному приглашению объемной </w:t>
      </w:r>
      <w:r w:rsidR="00BA6FB2" w:rsidRPr="000A097A">
        <w:rPr>
          <w:rFonts w:ascii="GHEA Grapalat" w:hAnsi="GHEA Grapalat"/>
          <w:b/>
          <w:color w:val="FF0000"/>
        </w:rPr>
        <w:t>спецификации</w:t>
      </w:r>
      <w:r w:rsidR="00424E1F" w:rsidRPr="000A097A">
        <w:rPr>
          <w:rFonts w:ascii="GHEA Grapalat" w:hAnsi="GHEA Grapalat"/>
          <w:b/>
          <w:color w:val="FF0000"/>
        </w:rPr>
        <w:t xml:space="preserve"> по разделам работ, с указанием </w:t>
      </w:r>
      <w:r w:rsidR="004678B4" w:rsidRPr="000A097A">
        <w:rPr>
          <w:rFonts w:ascii="GHEA Grapalat" w:hAnsi="GHEA Grapalat"/>
          <w:b/>
          <w:color w:val="FF0000"/>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0A097A">
        <w:rPr>
          <w:rFonts w:ascii="GHEA Grapalat" w:hAnsi="GHEA Grapalat"/>
          <w:b/>
          <w:color w:val="FF0000"/>
        </w:rPr>
        <w:t>спецификации</w:t>
      </w:r>
      <w:r w:rsidR="004678B4" w:rsidRPr="000A097A">
        <w:rPr>
          <w:rFonts w:ascii="GHEA Grapalat" w:hAnsi="GHEA Grapalat"/>
          <w:b/>
          <w:color w:val="FF0000"/>
        </w:rPr>
        <w:t>, приложенной к настоящей конкурсной документации. Разделы работ не могут быть искусственно объединены или разъедены.</w:t>
      </w:r>
    </w:p>
    <w:p w:rsidR="0088370A" w:rsidRPr="000A097A" w:rsidRDefault="007014DE" w:rsidP="00976ABE">
      <w:pPr>
        <w:pStyle w:val="norm"/>
        <w:widowControl w:val="0"/>
        <w:tabs>
          <w:tab w:val="left" w:pos="1134"/>
        </w:tabs>
        <w:spacing w:line="240" w:lineRule="auto"/>
        <w:ind w:firstLine="1134"/>
        <w:contextualSpacing/>
        <w:rPr>
          <w:rFonts w:ascii="GHEA Grapalat" w:hAnsi="GHEA Grapalat"/>
          <w:b/>
          <w:color w:val="FF0000"/>
          <w:sz w:val="24"/>
          <w:szCs w:val="24"/>
        </w:rPr>
      </w:pPr>
      <w:r w:rsidRPr="000A097A">
        <w:rPr>
          <w:rFonts w:ascii="GHEA Grapalat" w:hAnsi="GHEA Grapalat"/>
          <w:b/>
          <w:color w:val="FF0000"/>
          <w:sz w:val="24"/>
          <w:szCs w:val="24"/>
        </w:rPr>
        <w:t xml:space="preserve">- </w:t>
      </w:r>
      <w:r w:rsidR="00AA0E41" w:rsidRPr="000A097A">
        <w:rPr>
          <w:rFonts w:ascii="GHEA Grapalat" w:hAnsi="GHEA Grapalat"/>
          <w:b/>
          <w:color w:val="FF0000"/>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DF1956" w:rsidRPr="000A097A">
        <w:rPr>
          <w:rFonts w:ascii="GHEA Grapalat" w:hAnsi="GHEA Grapalat"/>
          <w:b/>
          <w:color w:val="FF0000"/>
          <w:sz w:val="24"/>
          <w:szCs w:val="24"/>
        </w:rPr>
        <w:t>;</w:t>
      </w:r>
    </w:p>
    <w:p w:rsidR="000845F6" w:rsidRPr="009044F1" w:rsidRDefault="000A097A" w:rsidP="00976ABE">
      <w:pPr>
        <w:pStyle w:val="norm"/>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0A097A" w:rsidP="00976ABE">
      <w:pPr>
        <w:pStyle w:val="norm"/>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76ABE">
      <w:pPr>
        <w:ind w:firstLine="1134"/>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76ABE">
      <w:pPr>
        <w:ind w:firstLine="1134"/>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76ABE">
      <w:pPr>
        <w:pStyle w:val="norm"/>
        <w:widowControl w:val="0"/>
        <w:spacing w:line="240" w:lineRule="auto"/>
        <w:ind w:firstLine="1134"/>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976ABE">
      <w:pPr>
        <w:pStyle w:val="norm"/>
        <w:widowControl w:val="0"/>
        <w:tabs>
          <w:tab w:val="left" w:pos="1134"/>
        </w:tabs>
        <w:spacing w:line="240" w:lineRule="auto"/>
        <w:ind w:firstLine="1134"/>
        <w:contextualSpacing/>
        <w:rPr>
          <w:rFonts w:ascii="GHEA Grapalat" w:hAnsi="GHEA Grapalat" w:cs="Sylfaen"/>
          <w:sz w:val="24"/>
          <w:szCs w:val="24"/>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DF1956">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DF1956">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 xml:space="preserve">совокупность </w:t>
      </w:r>
      <w:r w:rsidR="004E68E0" w:rsidRPr="00864470">
        <w:rPr>
          <w:rFonts w:ascii="GHEA Grapalat" w:hAnsi="GHEA Grapalat"/>
          <w:sz w:val="24"/>
          <w:szCs w:val="24"/>
        </w:rPr>
        <w:lastRenderedPageBreak/>
        <w:t>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DF1956">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DF1956">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DF1956">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DF1956">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DF1956">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DF1956">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DF195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DF1956">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DF1956" w:rsidRDefault="00DF1956"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w:t>
      </w:r>
      <w:r w:rsidRPr="009044F1">
        <w:rPr>
          <w:rFonts w:ascii="GHEA Grapalat" w:hAnsi="GHEA Grapalat"/>
          <w:i w:val="0"/>
          <w:sz w:val="24"/>
          <w:szCs w:val="24"/>
        </w:rPr>
        <w:lastRenderedPageBreak/>
        <w:t>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85239A" w:rsidRDefault="00FD2748" w:rsidP="00FF0E88">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85239A">
        <w:rPr>
          <w:rFonts w:ascii="GHEA Grapalat" w:hAnsi="GHEA Grapalat"/>
          <w:sz w:val="24"/>
          <w:szCs w:val="24"/>
        </w:rPr>
        <w:t xml:space="preserve">Вскрытие заявок произойдет на заседании комиссии по вскрытию заявок на </w:t>
      </w:r>
      <w:r w:rsidR="00B74C85" w:rsidRPr="0085239A">
        <w:rPr>
          <w:rFonts w:ascii="GHEA Grapalat" w:hAnsi="GHEA Grapalat"/>
          <w:b/>
          <w:sz w:val="24"/>
          <w:szCs w:val="24"/>
        </w:rPr>
        <w:t>1</w:t>
      </w:r>
      <w:r w:rsidR="0085239A" w:rsidRPr="0085239A">
        <w:rPr>
          <w:rFonts w:ascii="GHEA Grapalat" w:hAnsi="GHEA Grapalat"/>
          <w:b/>
          <w:sz w:val="24"/>
          <w:szCs w:val="24"/>
          <w:lang w:val="hy-AM"/>
        </w:rPr>
        <w:t>0</w:t>
      </w:r>
      <w:r w:rsidR="000E21F2" w:rsidRPr="0085239A">
        <w:rPr>
          <w:rFonts w:ascii="GHEA Grapalat" w:hAnsi="GHEA Grapalat"/>
          <w:b/>
          <w:sz w:val="24"/>
          <w:szCs w:val="24"/>
        </w:rPr>
        <w:t xml:space="preserve">-ый день в </w:t>
      </w:r>
      <w:r w:rsidR="00DD2868" w:rsidRPr="0085239A">
        <w:rPr>
          <w:rFonts w:ascii="GHEA Grapalat" w:hAnsi="GHEA Grapalat"/>
          <w:b/>
          <w:sz w:val="24"/>
          <w:szCs w:val="24"/>
        </w:rPr>
        <w:t>12:00</w:t>
      </w:r>
      <w:r w:rsidR="000E21F2" w:rsidRPr="0085239A">
        <w:rPr>
          <w:rFonts w:ascii="GHEA Grapalat" w:hAnsi="GHEA Grapalat"/>
          <w:sz w:val="24"/>
          <w:szCs w:val="24"/>
        </w:rPr>
        <w:t xml:space="preserve"> со дня опубликования в бюллетене объявления и приглашения на настоящую процедуру.</w:t>
      </w:r>
    </w:p>
    <w:p w:rsidR="000E21F2" w:rsidRDefault="000E21F2" w:rsidP="00FF0E88">
      <w:pPr>
        <w:widowControl w:val="0"/>
        <w:ind w:firstLine="1134"/>
        <w:contextualSpacing/>
        <w:jc w:val="both"/>
        <w:rPr>
          <w:rFonts w:ascii="GHEA Grapalat" w:hAnsi="GHEA Grapalat"/>
        </w:rPr>
      </w:pPr>
      <w:r w:rsidRPr="0085239A">
        <w:rPr>
          <w:rFonts w:ascii="GHEA Grapalat" w:hAnsi="GHEA Grapalat"/>
        </w:rPr>
        <w:t>На заседании по вскрытию</w:t>
      </w:r>
      <w:r w:rsidR="004411C1" w:rsidRPr="0085239A">
        <w:rPr>
          <w:rFonts w:ascii="GHEA Grapalat" w:hAnsi="GHEA Grapalat"/>
        </w:rPr>
        <w:t xml:space="preserve"> и оценке</w:t>
      </w:r>
      <w:r w:rsidRPr="0085239A">
        <w:rPr>
          <w:rFonts w:ascii="GHEA Grapalat" w:hAnsi="GHEA Grapalat"/>
        </w:rPr>
        <w:t xml:space="preserve"> заявок:</w:t>
      </w:r>
    </w:p>
    <w:p w:rsidR="000E21F2" w:rsidRDefault="000E21F2" w:rsidP="00FF0E88">
      <w:pPr>
        <w:widowControl w:val="0"/>
        <w:ind w:firstLine="1134"/>
        <w:contextualSpacing/>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FF0E88">
      <w:pPr>
        <w:widowControl w:val="0"/>
        <w:tabs>
          <w:tab w:val="left" w:pos="1134"/>
        </w:tabs>
        <w:ind w:firstLine="1134"/>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FF0E88">
      <w:pPr>
        <w:widowControl w:val="0"/>
        <w:tabs>
          <w:tab w:val="left" w:pos="1134"/>
        </w:tabs>
        <w:ind w:firstLine="1134"/>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FF0E88">
      <w:pPr>
        <w:widowControl w:val="0"/>
        <w:tabs>
          <w:tab w:val="left" w:pos="1134"/>
        </w:tabs>
        <w:ind w:firstLine="1134"/>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FF0E88">
      <w:pPr>
        <w:widowControl w:val="0"/>
        <w:tabs>
          <w:tab w:val="left" w:pos="1134"/>
        </w:tabs>
        <w:ind w:firstLine="1134"/>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FF0E88">
      <w:pPr>
        <w:pStyle w:val="23"/>
        <w:widowControl w:val="0"/>
        <w:tabs>
          <w:tab w:val="left" w:pos="1134"/>
        </w:tabs>
        <w:spacing w:line="240" w:lineRule="auto"/>
        <w:ind w:firstLine="1134"/>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FF0E88">
      <w:pPr>
        <w:widowControl w:val="0"/>
        <w:ind w:firstLine="1134"/>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FF0E88">
      <w:pPr>
        <w:widowControl w:val="0"/>
        <w:ind w:firstLine="1134"/>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FF0E88">
      <w:pPr>
        <w:pStyle w:val="23"/>
        <w:widowControl w:val="0"/>
        <w:tabs>
          <w:tab w:val="left" w:pos="1134"/>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sidRPr="00735FB1">
        <w:rPr>
          <w:rFonts w:ascii="GHEA Grapalat" w:hAnsi="GHEA Grapalat"/>
          <w:b/>
          <w:sz w:val="24"/>
          <w:szCs w:val="24"/>
        </w:rPr>
        <w:t>Отобранный у</w:t>
      </w:r>
      <w:r w:rsidRPr="00735FB1">
        <w:rPr>
          <w:rFonts w:ascii="GHEA Grapalat" w:hAnsi="GHEA Grapalat"/>
          <w:b/>
          <w:sz w:val="24"/>
          <w:szCs w:val="24"/>
        </w:rPr>
        <w:t>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w:t>
      </w:r>
      <w:r w:rsidRPr="009044F1">
        <w:rPr>
          <w:rFonts w:ascii="GHEA Grapalat" w:hAnsi="GHEA Grapalat"/>
          <w:sz w:val="24"/>
          <w:szCs w:val="24"/>
        </w:rPr>
        <w:t xml:space="preserve">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w:t>
      </w:r>
      <w:r w:rsidRPr="009044F1">
        <w:rPr>
          <w:rFonts w:ascii="GHEA Grapalat" w:hAnsi="GHEA Grapalat"/>
          <w:sz w:val="24"/>
          <w:szCs w:val="24"/>
        </w:rPr>
        <w:lastRenderedPageBreak/>
        <w:t>в пункте 5.2. части 1 настоящего приглашения</w:t>
      </w:r>
      <w:r w:rsidR="0083765C">
        <w:rPr>
          <w:rFonts w:ascii="GHEA Grapalat" w:hAnsi="GHEA Grapalat"/>
          <w:sz w:val="24"/>
          <w:szCs w:val="24"/>
        </w:rPr>
        <w:t>.</w:t>
      </w:r>
    </w:p>
    <w:p w:rsidR="00096865" w:rsidRPr="00A01157" w:rsidRDefault="00FD2748" w:rsidP="00735FB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735FB1">
        <w:rPr>
          <w:rFonts w:ascii="GHEA Grapalat" w:hAnsi="GHEA Grapalat"/>
          <w:i w:val="0"/>
          <w:sz w:val="24"/>
          <w:szCs w:val="24"/>
        </w:rPr>
        <w:t>,</w:t>
      </w:r>
      <w:r w:rsidRPr="009044F1">
        <w:rPr>
          <w:rFonts w:ascii="GHEA Grapalat" w:hAnsi="GHEA Grapalat"/>
          <w:i w:val="0"/>
          <w:sz w:val="24"/>
          <w:szCs w:val="24"/>
        </w:rPr>
        <w:t xml:space="preserve"> </w:t>
      </w:r>
      <w:r w:rsidR="00735FB1" w:rsidRPr="00E063D7">
        <w:rPr>
          <w:rFonts w:ascii="GHEA Grapalat" w:hAnsi="GHEA Grapalat"/>
          <w:b/>
          <w:i w:val="0"/>
          <w:sz w:val="22"/>
          <w:szCs w:val="22"/>
        </w:rPr>
        <w:t>установленному Центральным банком Армении на момент вскрытия заявок.</w:t>
      </w:r>
      <w:r w:rsidR="00735FB1" w:rsidRPr="00A01157">
        <w:rPr>
          <w:rFonts w:ascii="GHEA Grapalat" w:hAnsi="GHEA Grapalat" w:cs="Sylfaen"/>
          <w:i w:val="0"/>
          <w:sz w:val="24"/>
          <w:szCs w:val="24"/>
        </w:rPr>
        <w:t xml:space="preserve"> </w:t>
      </w:r>
    </w:p>
    <w:p w:rsidR="00096865" w:rsidRPr="009044F1" w:rsidRDefault="00FD2748" w:rsidP="00FF0E88">
      <w:pPr>
        <w:pStyle w:val="a3"/>
        <w:widowControl w:val="0"/>
        <w:tabs>
          <w:tab w:val="left" w:pos="1134"/>
        </w:tabs>
        <w:spacing w:line="240" w:lineRule="auto"/>
        <w:ind w:firstLine="1134"/>
        <w:contextualSpacing/>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FF0E88">
      <w:pPr>
        <w:pStyle w:val="a3"/>
        <w:widowControl w:val="0"/>
        <w:tabs>
          <w:tab w:val="left" w:pos="1134"/>
        </w:tabs>
        <w:spacing w:line="240" w:lineRule="auto"/>
        <w:ind w:firstLine="1134"/>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FF0E88">
      <w:pPr>
        <w:pStyle w:val="23"/>
        <w:widowControl w:val="0"/>
        <w:tabs>
          <w:tab w:val="left" w:pos="1134"/>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FF0E88">
      <w:pPr>
        <w:pStyle w:val="norm"/>
        <w:widowControl w:val="0"/>
        <w:tabs>
          <w:tab w:val="left" w:pos="1134"/>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FF0E88">
      <w:pPr>
        <w:pStyle w:val="norm"/>
        <w:widowControl w:val="0"/>
        <w:tabs>
          <w:tab w:val="left" w:pos="1134"/>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FF0E88">
      <w:pPr>
        <w:pStyle w:val="norm"/>
        <w:widowControl w:val="0"/>
        <w:tabs>
          <w:tab w:val="left" w:pos="1134"/>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FF0E88">
      <w:pPr>
        <w:pStyle w:val="norm"/>
        <w:widowControl w:val="0"/>
        <w:tabs>
          <w:tab w:val="left" w:pos="1134"/>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FF0E88">
      <w:pPr>
        <w:pStyle w:val="norm"/>
        <w:widowControl w:val="0"/>
        <w:tabs>
          <w:tab w:val="left" w:pos="1134"/>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w:t>
      </w:r>
      <w:r w:rsidRPr="009044F1">
        <w:rPr>
          <w:rFonts w:ascii="GHEA Grapalat" w:hAnsi="GHEA Grapalat"/>
          <w:sz w:val="24"/>
          <w:szCs w:val="24"/>
        </w:rPr>
        <w:lastRenderedPageBreak/>
        <w:t>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FF0E88">
      <w:pPr>
        <w:pStyle w:val="norm"/>
        <w:widowControl w:val="0"/>
        <w:tabs>
          <w:tab w:val="left" w:pos="1134"/>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B2976" w:rsidRDefault="009B6D58" w:rsidP="00FF0E88">
      <w:pPr>
        <w:pStyle w:val="norm"/>
        <w:widowControl w:val="0"/>
        <w:tabs>
          <w:tab w:val="left" w:pos="1134"/>
        </w:tabs>
        <w:spacing w:line="240" w:lineRule="auto"/>
        <w:ind w:firstLine="1134"/>
        <w:contextualSpacing/>
        <w:rPr>
          <w:rFonts w:ascii="GHEA Grapalat" w:hAnsi="GHEA Grapalat"/>
          <w:lang w:val="hy-AM"/>
        </w:rPr>
      </w:pPr>
      <w:r w:rsidRPr="004E675F">
        <w:rPr>
          <w:rFonts w:ascii="GHEA Grapalat" w:hAnsi="GHEA Grapalat"/>
          <w:sz w:val="24"/>
          <w:szCs w:val="24"/>
        </w:rPr>
        <w:t>е.</w:t>
      </w:r>
      <w:r w:rsidR="00C37724" w:rsidRPr="004E675F">
        <w:rPr>
          <w:rFonts w:ascii="GHEA Grapalat" w:hAnsi="GHEA Grapalat"/>
          <w:sz w:val="24"/>
          <w:szCs w:val="24"/>
        </w:rPr>
        <w:tab/>
      </w:r>
      <w:r w:rsidR="00AB2976" w:rsidRPr="004E675F">
        <w:rPr>
          <w:rFonts w:ascii="GHEA Grapalat" w:hAnsi="GHEA Grapalat"/>
        </w:rPr>
        <w:t>если на момент истечения установленного для переговоров окончательного срока представленные присутствующим</w:t>
      </w:r>
      <w:r w:rsidR="00B80C17" w:rsidRPr="004E675F">
        <w:rPr>
          <w:rFonts w:ascii="GHEA Grapalat" w:hAnsi="GHEA Grapalat"/>
        </w:rPr>
        <w:t>и</w:t>
      </w:r>
      <w:r w:rsidR="00AB2976" w:rsidRPr="004E675F">
        <w:rPr>
          <w:rFonts w:ascii="GHEA Grapalat" w:hAnsi="GHEA Grapalat"/>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4E675F">
        <w:rPr>
          <w:rFonts w:ascii="GHEA Grapalat" w:hAnsi="GHEA Grapalat"/>
          <w:lang w:val="hy-AM"/>
        </w:rPr>
        <w:t xml:space="preserve"> </w:t>
      </w:r>
      <w:r w:rsidR="00AB2976" w:rsidRPr="004E675F">
        <w:rPr>
          <w:rFonts w:ascii="GHEA Grapalat" w:hAnsi="GHEA Grapalat"/>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4E675F">
        <w:rPr>
          <w:rFonts w:ascii="GHEA Grapalat" w:hAnsi="GHEA Grapalat"/>
        </w:rPr>
        <w:t>выполнения работ</w:t>
      </w:r>
      <w:r w:rsidR="00AB2976" w:rsidRPr="004E675F">
        <w:rPr>
          <w:rFonts w:ascii="GHEA Grapalat" w:hAnsi="GHEA Grapalat"/>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522932" w:rsidRDefault="003572EA" w:rsidP="00FF0E88">
      <w:pPr>
        <w:pStyle w:val="norm"/>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FF0E88">
      <w:pPr>
        <w:pStyle w:val="norm"/>
        <w:widowControl w:val="0"/>
        <w:tabs>
          <w:tab w:val="left" w:pos="1134"/>
        </w:tabs>
        <w:spacing w:line="240" w:lineRule="auto"/>
        <w:ind w:firstLine="1134"/>
        <w:contextualSpacing/>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FF0E88">
      <w:pPr>
        <w:pStyle w:val="norm"/>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w:t>
      </w:r>
      <w:r w:rsidR="00AD2081" w:rsidRPr="00AD2081">
        <w:rPr>
          <w:rFonts w:ascii="GHEA Grapalat" w:hAnsi="GHEA Grapalat" w:cs="Sylfaen"/>
          <w:sz w:val="24"/>
          <w:szCs w:val="24"/>
        </w:rPr>
        <w:lastRenderedPageBreak/>
        <w:t xml:space="preserve">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FF0E88">
      <w:pPr>
        <w:pStyle w:val="norm"/>
        <w:widowControl w:val="0"/>
        <w:tabs>
          <w:tab w:val="left" w:pos="1276"/>
        </w:tabs>
        <w:spacing w:line="240" w:lineRule="auto"/>
        <w:ind w:firstLine="1134"/>
        <w:contextualSpacing/>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FF0E88">
      <w:pPr>
        <w:pStyle w:val="norm"/>
        <w:widowControl w:val="0"/>
        <w:tabs>
          <w:tab w:val="left" w:pos="1276"/>
        </w:tabs>
        <w:spacing w:line="240" w:lineRule="auto"/>
        <w:ind w:firstLine="1134"/>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FF0E88">
      <w:pPr>
        <w:pStyle w:val="23"/>
        <w:widowControl w:val="0"/>
        <w:tabs>
          <w:tab w:val="left" w:pos="1276"/>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FF0E88">
      <w:pPr>
        <w:pStyle w:val="23"/>
        <w:widowControl w:val="0"/>
        <w:tabs>
          <w:tab w:val="left" w:pos="1276"/>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FF0E88">
      <w:pPr>
        <w:pStyle w:val="23"/>
        <w:widowControl w:val="0"/>
        <w:tabs>
          <w:tab w:val="left" w:pos="1276"/>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FF0E88">
      <w:pPr>
        <w:pStyle w:val="23"/>
        <w:widowControl w:val="0"/>
        <w:tabs>
          <w:tab w:val="left" w:pos="1134"/>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FF0E88">
      <w:pPr>
        <w:pStyle w:val="23"/>
        <w:widowControl w:val="0"/>
        <w:tabs>
          <w:tab w:val="left" w:pos="1134"/>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w:t>
      </w:r>
      <w:r w:rsidRPr="009044F1">
        <w:rPr>
          <w:rFonts w:ascii="GHEA Grapalat" w:hAnsi="GHEA Grapalat"/>
          <w:sz w:val="24"/>
          <w:szCs w:val="24"/>
        </w:rPr>
        <w:lastRenderedPageBreak/>
        <w:t>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FF0E88">
      <w:pPr>
        <w:widowControl w:val="0"/>
        <w:tabs>
          <w:tab w:val="left" w:pos="1276"/>
        </w:tabs>
        <w:ind w:firstLine="1134"/>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FF0E88">
      <w:pPr>
        <w:widowControl w:val="0"/>
        <w:tabs>
          <w:tab w:val="left" w:pos="1276"/>
        </w:tabs>
        <w:ind w:firstLine="1134"/>
        <w:contextualSpacing/>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FF0E88">
      <w:pPr>
        <w:pStyle w:val="norm"/>
        <w:widowControl w:val="0"/>
        <w:tabs>
          <w:tab w:val="left" w:pos="1276"/>
        </w:tabs>
        <w:spacing w:line="240" w:lineRule="auto"/>
        <w:ind w:firstLine="1134"/>
        <w:contextualSpacing/>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FF0E88">
      <w:pPr>
        <w:pStyle w:val="23"/>
        <w:widowControl w:val="0"/>
        <w:tabs>
          <w:tab w:val="left" w:pos="1276"/>
        </w:tabs>
        <w:spacing w:line="240" w:lineRule="auto"/>
        <w:ind w:firstLine="1134"/>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FF0E88">
      <w:pPr>
        <w:widowControl w:val="0"/>
        <w:tabs>
          <w:tab w:val="left" w:pos="1276"/>
        </w:tabs>
        <w:ind w:firstLine="1134"/>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FF0E88">
      <w:pPr>
        <w:widowControl w:val="0"/>
        <w:tabs>
          <w:tab w:val="left" w:pos="1276"/>
        </w:tabs>
        <w:ind w:firstLine="1134"/>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D206A" w:rsidRDefault="00A150A9" w:rsidP="00FF0E88">
      <w:pPr>
        <w:pStyle w:val="23"/>
        <w:widowControl w:val="0"/>
        <w:tabs>
          <w:tab w:val="left" w:pos="1276"/>
        </w:tabs>
        <w:spacing w:line="240" w:lineRule="auto"/>
        <w:ind w:firstLine="1134"/>
        <w:contextualSpacing/>
        <w:rPr>
          <w:rFonts w:ascii="GHEA Grapalat" w:hAnsi="GHEA Grapalat"/>
          <w:b/>
          <w:sz w:val="24"/>
          <w:szCs w:val="24"/>
        </w:rPr>
      </w:pPr>
      <w:r w:rsidRPr="00DD206A">
        <w:rPr>
          <w:rFonts w:ascii="GHEA Grapalat" w:hAnsi="GHEA Grapalat"/>
          <w:b/>
          <w:sz w:val="24"/>
          <w:szCs w:val="24"/>
        </w:rPr>
        <w:t>8.</w:t>
      </w:r>
      <w:r w:rsidR="000E624C" w:rsidRPr="00DD206A">
        <w:rPr>
          <w:rFonts w:ascii="GHEA Grapalat" w:hAnsi="GHEA Grapalat"/>
          <w:b/>
          <w:sz w:val="24"/>
          <w:szCs w:val="24"/>
          <w:lang w:val="hy-AM"/>
        </w:rPr>
        <w:t>1</w:t>
      </w:r>
      <w:r w:rsidR="00F64849" w:rsidRPr="00DD206A">
        <w:rPr>
          <w:rFonts w:ascii="GHEA Grapalat" w:hAnsi="GHEA Grapalat"/>
          <w:b/>
          <w:sz w:val="24"/>
          <w:szCs w:val="24"/>
        </w:rPr>
        <w:t>7</w:t>
      </w:r>
      <w:r w:rsidRPr="00DD206A">
        <w:rPr>
          <w:rFonts w:ascii="GHEA Grapalat" w:hAnsi="GHEA Grapalat"/>
          <w:b/>
          <w:sz w:val="24"/>
          <w:szCs w:val="24"/>
        </w:rPr>
        <w:t>.</w:t>
      </w:r>
      <w:r w:rsidR="00EE0CB1" w:rsidRPr="00DD206A">
        <w:rPr>
          <w:rFonts w:ascii="GHEA Grapalat" w:hAnsi="GHEA Grapalat"/>
          <w:b/>
          <w:sz w:val="24"/>
          <w:szCs w:val="24"/>
        </w:rPr>
        <w:tab/>
      </w:r>
      <w:r w:rsidRPr="00DD206A">
        <w:rPr>
          <w:rFonts w:ascii="GHEA Grapalat" w:hAnsi="GHEA Grapalat"/>
          <w:b/>
          <w:sz w:val="24"/>
          <w:szCs w:val="24"/>
        </w:rPr>
        <w:t>Оценка заявок и определение отобранного участника осуществляются по отдельным лота</w:t>
      </w:r>
      <w:r w:rsidR="00DD206A" w:rsidRPr="00DD206A">
        <w:rPr>
          <w:rFonts w:ascii="GHEA Grapalat" w:hAnsi="GHEA Grapalat"/>
          <w:b/>
          <w:sz w:val="24"/>
          <w:szCs w:val="24"/>
        </w:rPr>
        <w:t>м.</w:t>
      </w:r>
      <w:r w:rsidRPr="00DD206A">
        <w:rPr>
          <w:rFonts w:ascii="GHEA Grapalat" w:hAnsi="GHEA Grapalat"/>
          <w:b/>
          <w:sz w:val="24"/>
          <w:szCs w:val="24"/>
        </w:rPr>
        <w:t xml:space="preserve"> </w:t>
      </w:r>
    </w:p>
    <w:p w:rsidR="00583092" w:rsidRPr="009044F1" w:rsidRDefault="00A150A9" w:rsidP="00FF0E88">
      <w:pPr>
        <w:widowControl w:val="0"/>
        <w:tabs>
          <w:tab w:val="left" w:pos="1276"/>
        </w:tabs>
        <w:ind w:firstLine="1134"/>
        <w:contextualSpacing/>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lastRenderedPageBreak/>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FF0E88">
      <w:pPr>
        <w:pStyle w:val="23"/>
        <w:widowControl w:val="0"/>
        <w:tabs>
          <w:tab w:val="left" w:pos="1276"/>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FF0E88">
      <w:pPr>
        <w:pStyle w:val="23"/>
        <w:widowControl w:val="0"/>
        <w:spacing w:line="240" w:lineRule="auto"/>
        <w:ind w:firstLine="1134"/>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FF0E88">
      <w:pPr>
        <w:pStyle w:val="23"/>
        <w:widowControl w:val="0"/>
        <w:tabs>
          <w:tab w:val="left" w:pos="1276"/>
        </w:tabs>
        <w:spacing w:line="240" w:lineRule="auto"/>
        <w:ind w:firstLine="1134"/>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FF0E88">
      <w:pPr>
        <w:pStyle w:val="norm"/>
        <w:widowControl w:val="0"/>
        <w:tabs>
          <w:tab w:val="left" w:pos="1276"/>
        </w:tabs>
        <w:spacing w:line="240" w:lineRule="auto"/>
        <w:ind w:firstLine="1134"/>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FF0E88">
      <w:pPr>
        <w:pStyle w:val="23"/>
        <w:widowControl w:val="0"/>
        <w:tabs>
          <w:tab w:val="left" w:pos="1276"/>
        </w:tabs>
        <w:spacing w:line="240" w:lineRule="auto"/>
        <w:ind w:firstLine="1134"/>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FF0E88">
      <w:pPr>
        <w:pStyle w:val="23"/>
        <w:widowControl w:val="0"/>
        <w:spacing w:line="240" w:lineRule="auto"/>
        <w:ind w:firstLine="1134"/>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DD206A" w:rsidRPr="00DD206A">
        <w:rPr>
          <w:rFonts w:ascii="GHEA Grapalat" w:hAnsi="GHEA Grapalat"/>
          <w:b/>
          <w:sz w:val="24"/>
          <w:szCs w:val="24"/>
        </w:rPr>
        <w:t>5</w:t>
      </w:r>
      <w:r w:rsidRPr="00DD206A">
        <w:rPr>
          <w:rFonts w:ascii="GHEA Grapalat" w:hAnsi="GHEA Grapalat"/>
          <w:b/>
          <w:sz w:val="24"/>
          <w:szCs w:val="24"/>
        </w:rPr>
        <w:t xml:space="preserve"> календарных</w:t>
      </w:r>
      <w:r w:rsidRPr="009044F1">
        <w:rPr>
          <w:rFonts w:ascii="GHEA Grapalat" w:hAnsi="GHEA Grapalat"/>
          <w:sz w:val="24"/>
          <w:szCs w:val="24"/>
        </w:rPr>
        <w:t xml:space="preserve"> дней. Период ожидания не применим, если заявку подал только один участник, с которым заключается договор.</w:t>
      </w:r>
    </w:p>
    <w:p w:rsidR="00583092" w:rsidRPr="009044F1" w:rsidRDefault="00583092" w:rsidP="00FF0E88">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DD206A" w:rsidRDefault="00DD206A"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ED34FB" w:rsidP="00ED34FB">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ED34FB" w:rsidP="00ED34FB">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Pr>
          <w:rFonts w:ascii="GHEA Grapalat" w:hAnsi="GHEA Grapalat"/>
        </w:rPr>
        <w:t>22</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w:t>
      </w:r>
      <w:r w:rsidRPr="009044F1">
        <w:rPr>
          <w:rFonts w:ascii="GHEA Grapalat" w:hAnsi="GHEA Grapalat"/>
        </w:rPr>
        <w:lastRenderedPageBreak/>
        <w:t>не ранее чем на второй рабочий день, следующий за днем окончания периода ожидания, установленного пунктом 8.</w:t>
      </w:r>
      <w:r>
        <w:rPr>
          <w:rFonts w:ascii="GHEA Grapalat" w:hAnsi="GHEA Grapalat"/>
        </w:rPr>
        <w:t xml:space="preserve">22 </w:t>
      </w:r>
      <w:r w:rsidRPr="009044F1">
        <w:rPr>
          <w:rFonts w:ascii="GHEA Grapalat" w:hAnsi="GHEA Grapalat"/>
        </w:rPr>
        <w:t>части 1 настоящего приглашения.</w:t>
      </w:r>
    </w:p>
    <w:p w:rsidR="00F23A51" w:rsidRPr="009044F1" w:rsidRDefault="00ED34FB" w:rsidP="00ED34FB">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Pr="00645866">
        <w:rPr>
          <w:rFonts w:ascii="GHEA Grapalat" w:hAnsi="GHEA Grapalat"/>
        </w:rPr>
        <w:t>при этом</w:t>
      </w:r>
      <w:r>
        <w:rPr>
          <w:rFonts w:ascii="GHEA Grapalat" w:hAnsi="GHEA Grapalat"/>
        </w:rPr>
        <w:t>,</w:t>
      </w:r>
      <w:r w:rsidRPr="00645866">
        <w:rPr>
          <w:rFonts w:ascii="GHEA Grapalat" w:hAnsi="GHEA Grapalat"/>
        </w:rPr>
        <w:t xml:space="preserve"> при закупке строительных работ</w:t>
      </w:r>
      <w:r>
        <w:rPr>
          <w:rFonts w:ascii="GHEA Grapalat" w:hAnsi="GHEA Grapalat"/>
        </w:rPr>
        <w:t>,</w:t>
      </w:r>
      <w:r w:rsidRPr="00645866">
        <w:rPr>
          <w:rFonts w:ascii="GHEA Grapalat" w:hAnsi="GHEA Grapalat"/>
        </w:rPr>
        <w:t xml:space="preserve"> в договор включаются </w:t>
      </w:r>
      <w:r>
        <w:rPr>
          <w:rFonts w:ascii="GHEA Grapalat" w:hAnsi="GHEA Grapalat"/>
        </w:rPr>
        <w:t>приборы</w:t>
      </w:r>
      <w:r w:rsidRPr="00645866">
        <w:rPr>
          <w:rFonts w:ascii="GHEA Grapalat" w:hAnsi="GHEA Grapalat"/>
        </w:rPr>
        <w:t xml:space="preserve"> и оборудование, представленные по заявке </w:t>
      </w:r>
      <w:r>
        <w:rPr>
          <w:rFonts w:ascii="GHEA Grapalat" w:hAnsi="GHEA Grapalat"/>
        </w:rPr>
        <w:t>ото</w:t>
      </w:r>
      <w:r w:rsidRPr="00645866">
        <w:rPr>
          <w:rFonts w:ascii="GHEA Grapalat" w:hAnsi="GHEA Grapalat"/>
        </w:rPr>
        <w:t>бранного участника</w:t>
      </w:r>
      <w:r w:rsidRPr="009044F1">
        <w:rPr>
          <w:rFonts w:ascii="GHEA Grapalat" w:hAnsi="GHEA Grapalat"/>
        </w:rPr>
        <w:t xml:space="preserve">. </w:t>
      </w:r>
    </w:p>
    <w:p w:rsidR="00096865" w:rsidRPr="009044F1" w:rsidRDefault="00ED34FB" w:rsidP="00ED34FB">
      <w:pPr>
        <w:widowControl w:val="0"/>
        <w:tabs>
          <w:tab w:val="left" w:pos="1134"/>
        </w:tabs>
        <w:ind w:firstLine="567"/>
        <w:contextualSpacing/>
        <w:jc w:val="both"/>
        <w:rPr>
          <w:rFonts w:ascii="GHEA Grapalat" w:hAnsi="GHEA Grapalat" w:cs="Sylfaen"/>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ED34FB" w:rsidP="00ED34FB">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ED34FB" w:rsidP="00ED34FB">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ED34FB" w:rsidRDefault="00ED34FB"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26766A">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26766A">
      <w:pPr>
        <w:widowControl w:val="0"/>
        <w:tabs>
          <w:tab w:val="left" w:pos="1276"/>
        </w:tabs>
        <w:ind w:firstLine="567"/>
        <w:contextualSpacing/>
        <w:jc w:val="both"/>
        <w:rPr>
          <w:rFonts w:ascii="GHEA Grapalat" w:hAnsi="GHEA Grapalat"/>
        </w:rPr>
      </w:pPr>
      <w:r w:rsidRPr="003B6812">
        <w:rPr>
          <w:rFonts w:ascii="GHEA Grapalat" w:hAnsi="GHEA Grapalat"/>
        </w:rPr>
        <w:t xml:space="preserve">10.2 </w:t>
      </w:r>
      <w:r w:rsidR="008A3CE7" w:rsidRPr="003B6812">
        <w:rPr>
          <w:rFonts w:ascii="GHEA Grapalat" w:hAnsi="GHEA Grapalat"/>
        </w:rPr>
        <w:t>Размер обеспечения квалификации равен 15 процентам ценового предложения отобранного участника</w:t>
      </w:r>
      <w:r w:rsidR="008A3CE7" w:rsidRPr="00FD5D6F">
        <w:rPr>
          <w:rFonts w:ascii="GHEA Grapalat" w:hAnsi="GHEA Grapalat"/>
          <w:b/>
        </w:rPr>
        <w:t>.</w:t>
      </w:r>
      <w:r w:rsidR="0026766A" w:rsidRPr="00FD5D6F">
        <w:rPr>
          <w:rFonts w:ascii="GHEA Grapalat" w:hAnsi="GHEA Grapalat"/>
          <w:b/>
        </w:rPr>
        <w:t xml:space="preserve"> </w:t>
      </w:r>
      <w:r w:rsidR="008A3CE7" w:rsidRPr="00FD5D6F">
        <w:rPr>
          <w:rFonts w:ascii="GHEA Grapalat" w:hAnsi="GHEA Grapalat"/>
          <w:b/>
        </w:rPr>
        <w:t>Обеспечение квалификации представляется в виде соглашения о неустойке (приложение 4. 2) или наличных денег</w:t>
      </w:r>
      <w:r w:rsidR="0026766A" w:rsidRPr="00FD5D6F">
        <w:rPr>
          <w:rFonts w:ascii="GHEA Grapalat" w:hAnsi="GHEA Grapalat"/>
          <w:b/>
        </w:rPr>
        <w:t>.</w:t>
      </w:r>
      <w:r w:rsidR="0026766A">
        <w:rPr>
          <w:rFonts w:ascii="GHEA Grapalat" w:hAnsi="GHEA Grapalat"/>
        </w:rPr>
        <w:t xml:space="preserve"> </w:t>
      </w:r>
      <w:r w:rsidR="008A3CE7" w:rsidRPr="003B6812">
        <w:rPr>
          <w:rFonts w:ascii="GHEA Grapalat" w:hAnsi="GHEA Grapalat"/>
        </w:rPr>
        <w:t>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FD5D6F">
        <w:rPr>
          <w:rFonts w:ascii="GHEA Grapalat" w:hAnsi="GHEA Grapalat"/>
        </w:rPr>
        <w:t>.</w:t>
      </w:r>
    </w:p>
    <w:p w:rsidR="00D2548C" w:rsidRPr="00CE31A0" w:rsidRDefault="00D2548C" w:rsidP="0026766A">
      <w:pPr>
        <w:widowControl w:val="0"/>
        <w:tabs>
          <w:tab w:val="left" w:pos="1276"/>
        </w:tabs>
        <w:ind w:firstLine="567"/>
        <w:contextualSpacing/>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w:t>
      </w:r>
      <w:r w:rsidRPr="00E62C19">
        <w:rPr>
          <w:rFonts w:ascii="GHEA Grapalat" w:hAnsi="GHEA Grapalat" w:cs="Sylfaen"/>
        </w:rPr>
        <w:lastRenderedPageBreak/>
        <w:t>Центральном казначействе на имя уполномоченного органа.</w:t>
      </w:r>
    </w:p>
    <w:p w:rsidR="00D2548C" w:rsidRPr="00CE31A0" w:rsidRDefault="00D2548C" w:rsidP="0026766A">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26766A">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FD5D6F" w:rsidRDefault="00030D40" w:rsidP="00FD5D6F">
      <w:pPr>
        <w:widowControl w:val="0"/>
        <w:tabs>
          <w:tab w:val="left" w:pos="1276"/>
        </w:tabs>
        <w:ind w:firstLine="709"/>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FD5D6F" w:rsidRPr="00FD5D6F">
        <w:rPr>
          <w:rFonts w:ascii="GHEA Grapalat" w:hAnsi="GHEA Grapalat"/>
          <w:b/>
        </w:rPr>
        <w:t>виде</w:t>
      </w:r>
      <w:r w:rsidR="00FD5D6F" w:rsidRPr="00FD5D6F">
        <w:rPr>
          <w:rFonts w:ascii="GHEA Grapalat" w:hAnsi="GHEA Grapalat"/>
        </w:rPr>
        <w:t xml:space="preserve"> </w:t>
      </w:r>
      <w:r w:rsidR="00FD5D6F" w:rsidRPr="00FD5D6F">
        <w:rPr>
          <w:rFonts w:ascii="GHEA Grapalat" w:hAnsi="GHEA Grapalat"/>
          <w:b/>
        </w:rPr>
        <w:t>соглашения о неустойке (Приложение 5.1) или наличных денег.</w:t>
      </w:r>
    </w:p>
    <w:p w:rsidR="00574B01" w:rsidRDefault="00574B01" w:rsidP="0026766A">
      <w:pPr>
        <w:widowControl w:val="0"/>
        <w:tabs>
          <w:tab w:val="left" w:pos="1276"/>
        </w:tabs>
        <w:ind w:firstLine="567"/>
        <w:contextualSpacing/>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DC30CC" w:rsidRDefault="00030D40" w:rsidP="0026766A">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C7BA5">
        <w:rPr>
          <w:rFonts w:ascii="GHEA Grapalat" w:hAnsi="GHEA Grapalat"/>
        </w:rPr>
        <w:t>2</w:t>
      </w:r>
      <w:r w:rsidR="00F65E20">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26766A">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26766A">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26766A">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26766A">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4C7BA5" w:rsidRDefault="004C7BA5"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4C7BA5" w:rsidRPr="00B02E29">
        <w:rPr>
          <w:rFonts w:ascii="GHEA Grapalat" w:hAnsi="GHEA Grapalat"/>
        </w:rPr>
        <w:t>прекращается</w:t>
      </w:r>
      <w:r w:rsidR="004C7BA5">
        <w:rPr>
          <w:rFonts w:ascii="GHEA Grapalat" w:hAnsi="GHEA Grapalat"/>
        </w:rPr>
        <w:t xml:space="preserve"> </w:t>
      </w:r>
      <w:r w:rsidR="004C7BA5" w:rsidRPr="00B02E29">
        <w:rPr>
          <w:rFonts w:ascii="GHEA Grapalat" w:hAnsi="GHEA Grapalat"/>
        </w:rPr>
        <w:t>потребность</w:t>
      </w:r>
      <w:r w:rsidR="004C7BA5">
        <w:rPr>
          <w:rFonts w:ascii="GHEA Grapalat" w:hAnsi="GHEA Grapalat"/>
        </w:rPr>
        <w:t xml:space="preserve"> </w:t>
      </w:r>
      <w:r w:rsidR="004C7BA5" w:rsidRPr="00B02E29">
        <w:rPr>
          <w:rFonts w:ascii="GHEA Grapalat" w:hAnsi="GHEA Grapalat"/>
        </w:rPr>
        <w:t>в</w:t>
      </w:r>
      <w:r w:rsidR="004C7BA5">
        <w:rPr>
          <w:rFonts w:ascii="GHEA Grapalat" w:hAnsi="GHEA Grapalat"/>
        </w:rPr>
        <w:t xml:space="preserve"> </w:t>
      </w:r>
      <w:r w:rsidR="004C7BA5" w:rsidRPr="00B02E29">
        <w:rPr>
          <w:rFonts w:ascii="GHEA Grapalat" w:hAnsi="GHEA Grapalat"/>
        </w:rPr>
        <w:t>закупке.</w:t>
      </w:r>
      <w:r w:rsidR="004C7BA5">
        <w:rPr>
          <w:rFonts w:ascii="GHEA Grapalat" w:hAnsi="GHEA Grapalat"/>
        </w:rPr>
        <w:t xml:space="preserve"> </w:t>
      </w:r>
      <w:r w:rsidR="004C7BA5" w:rsidRPr="00B02E29">
        <w:rPr>
          <w:rFonts w:ascii="GHEA Grapalat" w:hAnsi="GHEA Grapalat"/>
        </w:rPr>
        <w:t>При</w:t>
      </w:r>
      <w:r w:rsidR="004C7BA5">
        <w:rPr>
          <w:rFonts w:ascii="GHEA Grapalat" w:hAnsi="GHEA Grapalat"/>
        </w:rPr>
        <w:t xml:space="preserve"> </w:t>
      </w:r>
      <w:r w:rsidR="004C7BA5" w:rsidRPr="00B02E29">
        <w:rPr>
          <w:rFonts w:ascii="GHEA Grapalat" w:hAnsi="GHEA Grapalat"/>
        </w:rPr>
        <w:t>этом</w:t>
      </w:r>
      <w:r w:rsidR="004C7BA5">
        <w:rPr>
          <w:rFonts w:ascii="GHEA Grapalat" w:hAnsi="GHEA Grapalat"/>
        </w:rPr>
        <w:t xml:space="preserve"> </w:t>
      </w:r>
      <w:r w:rsidR="004C7BA5" w:rsidRPr="00B02E29">
        <w:rPr>
          <w:rFonts w:ascii="GHEA Grapalat" w:hAnsi="GHEA Grapalat"/>
        </w:rPr>
        <w:t>процедура</w:t>
      </w:r>
      <w:r w:rsidR="004C7BA5">
        <w:rPr>
          <w:rFonts w:ascii="GHEA Grapalat" w:hAnsi="GHEA Grapalat"/>
        </w:rPr>
        <w:t xml:space="preserve"> </w:t>
      </w:r>
      <w:r w:rsidR="004C7BA5" w:rsidRPr="00B02E29">
        <w:rPr>
          <w:rFonts w:ascii="GHEA Grapalat" w:hAnsi="GHEA Grapalat"/>
        </w:rPr>
        <w:t>закупки,</w:t>
      </w:r>
      <w:r w:rsidR="004C7BA5">
        <w:rPr>
          <w:rFonts w:ascii="GHEA Grapalat" w:hAnsi="GHEA Grapalat"/>
        </w:rPr>
        <w:t xml:space="preserve"> </w:t>
      </w:r>
      <w:r w:rsidR="004C7BA5" w:rsidRPr="00B02E29">
        <w:rPr>
          <w:rFonts w:ascii="GHEA Grapalat" w:hAnsi="GHEA Grapalat"/>
        </w:rPr>
        <w:t>организованная</w:t>
      </w:r>
      <w:r w:rsidR="004C7BA5">
        <w:rPr>
          <w:rFonts w:ascii="GHEA Grapalat" w:hAnsi="GHEA Grapalat"/>
        </w:rPr>
        <w:t xml:space="preserve"> </w:t>
      </w:r>
      <w:r w:rsidR="004C7BA5" w:rsidRPr="00B02E29">
        <w:rPr>
          <w:rFonts w:ascii="GHEA Grapalat" w:hAnsi="GHEA Grapalat"/>
        </w:rPr>
        <w:t>для</w:t>
      </w:r>
      <w:r w:rsidR="004C7BA5">
        <w:rPr>
          <w:rFonts w:ascii="GHEA Grapalat" w:hAnsi="GHEA Grapalat"/>
        </w:rPr>
        <w:t xml:space="preserve"> </w:t>
      </w:r>
      <w:r w:rsidR="004C7BA5" w:rsidRPr="00B02E29">
        <w:rPr>
          <w:rFonts w:ascii="GHEA Grapalat" w:hAnsi="GHEA Grapalat"/>
        </w:rPr>
        <w:t>нужд</w:t>
      </w:r>
      <w:r w:rsidR="004C7BA5">
        <w:rPr>
          <w:rFonts w:ascii="GHEA Grapalat" w:hAnsi="GHEA Grapalat"/>
        </w:rPr>
        <w:t xml:space="preserve"> </w:t>
      </w:r>
      <w:r w:rsidR="004C7BA5" w:rsidRPr="00B02E29">
        <w:rPr>
          <w:rFonts w:ascii="GHEA Grapalat" w:hAnsi="GHEA Grapalat"/>
        </w:rPr>
        <w:t>государства</w:t>
      </w:r>
      <w:r w:rsidR="004C7BA5">
        <w:rPr>
          <w:rFonts w:ascii="GHEA Grapalat" w:hAnsi="GHEA Grapalat"/>
        </w:rPr>
        <w:t xml:space="preserve"> </w:t>
      </w:r>
      <w:r w:rsidR="004C7BA5" w:rsidRPr="00B02E29">
        <w:rPr>
          <w:rFonts w:ascii="GHEA Grapalat" w:hAnsi="GHEA Grapalat"/>
        </w:rPr>
        <w:t>или</w:t>
      </w:r>
      <w:r w:rsidR="004C7BA5">
        <w:rPr>
          <w:rFonts w:ascii="GHEA Grapalat" w:hAnsi="GHEA Grapalat"/>
        </w:rPr>
        <w:t xml:space="preserve"> </w:t>
      </w:r>
      <w:r w:rsidR="004C7BA5" w:rsidRPr="00B02E29">
        <w:rPr>
          <w:rFonts w:ascii="GHEA Grapalat" w:hAnsi="GHEA Grapalat"/>
        </w:rPr>
        <w:t>общин,</w:t>
      </w:r>
      <w:r w:rsidR="004C7BA5">
        <w:rPr>
          <w:rFonts w:ascii="GHEA Grapalat" w:hAnsi="GHEA Grapalat"/>
        </w:rPr>
        <w:t xml:space="preserve"> </w:t>
      </w:r>
      <w:r w:rsidR="004C7BA5" w:rsidRPr="00B02E29">
        <w:rPr>
          <w:rFonts w:ascii="GHEA Grapalat" w:hAnsi="GHEA Grapalat"/>
        </w:rPr>
        <w:t>может</w:t>
      </w:r>
      <w:r w:rsidR="004C7BA5">
        <w:rPr>
          <w:rFonts w:ascii="GHEA Grapalat" w:hAnsi="GHEA Grapalat"/>
        </w:rPr>
        <w:t xml:space="preserve"> </w:t>
      </w:r>
      <w:r w:rsidR="004C7BA5" w:rsidRPr="00B02E29">
        <w:rPr>
          <w:rFonts w:ascii="GHEA Grapalat" w:hAnsi="GHEA Grapalat"/>
        </w:rPr>
        <w:t>быть</w:t>
      </w:r>
      <w:r w:rsidR="004C7BA5">
        <w:rPr>
          <w:rFonts w:ascii="GHEA Grapalat" w:hAnsi="GHEA Grapalat"/>
        </w:rPr>
        <w:t xml:space="preserve"> </w:t>
      </w:r>
      <w:r w:rsidR="004C7BA5" w:rsidRPr="00B02E29">
        <w:rPr>
          <w:rFonts w:ascii="GHEA Grapalat" w:hAnsi="GHEA Grapalat"/>
        </w:rPr>
        <w:t>объявлена</w:t>
      </w:r>
      <w:r w:rsidR="004C7BA5">
        <w:rPr>
          <w:rFonts w:ascii="GHEA Grapalat" w:hAnsi="GHEA Grapalat"/>
        </w:rPr>
        <w:t xml:space="preserve"> </w:t>
      </w:r>
      <w:r w:rsidR="004C7BA5" w:rsidRPr="00B02E29">
        <w:rPr>
          <w:rFonts w:ascii="GHEA Grapalat" w:hAnsi="GHEA Grapalat"/>
        </w:rPr>
        <w:t>полностью</w:t>
      </w:r>
      <w:r w:rsidR="004C7BA5">
        <w:rPr>
          <w:rFonts w:ascii="GHEA Grapalat" w:hAnsi="GHEA Grapalat"/>
        </w:rPr>
        <w:t xml:space="preserve"> </w:t>
      </w:r>
      <w:r w:rsidR="004C7BA5" w:rsidRPr="00B02E29">
        <w:rPr>
          <w:rFonts w:ascii="GHEA Grapalat" w:hAnsi="GHEA Grapalat"/>
        </w:rPr>
        <w:t>или</w:t>
      </w:r>
      <w:r w:rsidR="004C7BA5">
        <w:rPr>
          <w:rFonts w:ascii="GHEA Grapalat" w:hAnsi="GHEA Grapalat"/>
        </w:rPr>
        <w:t xml:space="preserve"> </w:t>
      </w:r>
      <w:r w:rsidR="004C7BA5" w:rsidRPr="00B02E29">
        <w:rPr>
          <w:rFonts w:ascii="GHEA Grapalat" w:hAnsi="GHEA Grapalat"/>
        </w:rPr>
        <w:t>частично</w:t>
      </w:r>
      <w:r w:rsidR="004C7BA5">
        <w:rPr>
          <w:rFonts w:ascii="GHEA Grapalat" w:hAnsi="GHEA Grapalat"/>
        </w:rPr>
        <w:t xml:space="preserve"> </w:t>
      </w:r>
      <w:r w:rsidR="004C7BA5" w:rsidRPr="00B02E29">
        <w:rPr>
          <w:rFonts w:ascii="GHEA Grapalat" w:hAnsi="GHEA Grapalat"/>
        </w:rPr>
        <w:t>несостоявшейся</w:t>
      </w:r>
      <w:r w:rsidR="004C7BA5">
        <w:rPr>
          <w:rFonts w:ascii="GHEA Grapalat" w:hAnsi="GHEA Grapalat"/>
        </w:rPr>
        <w:t xml:space="preserve"> </w:t>
      </w:r>
      <w:r w:rsidR="004C7BA5" w:rsidRPr="00CC7EC8">
        <w:rPr>
          <w:rFonts w:ascii="GHEA Grapalat" w:hAnsi="GHEA Grapalat"/>
          <w:spacing w:val="-6"/>
        </w:rPr>
        <w:t>на</w:t>
      </w:r>
      <w:r w:rsidR="004C7BA5">
        <w:rPr>
          <w:rFonts w:ascii="GHEA Grapalat" w:hAnsi="GHEA Grapalat"/>
          <w:spacing w:val="-6"/>
        </w:rPr>
        <w:t xml:space="preserve"> </w:t>
      </w:r>
      <w:r w:rsidR="004C7BA5" w:rsidRPr="00CC7EC8">
        <w:rPr>
          <w:rFonts w:ascii="GHEA Grapalat" w:hAnsi="GHEA Grapalat"/>
          <w:spacing w:val="-6"/>
        </w:rPr>
        <w:t>основании</w:t>
      </w:r>
      <w:r w:rsidR="004C7BA5">
        <w:rPr>
          <w:rFonts w:ascii="GHEA Grapalat" w:hAnsi="GHEA Grapalat"/>
          <w:spacing w:val="-6"/>
        </w:rPr>
        <w:t xml:space="preserve"> </w:t>
      </w:r>
      <w:r w:rsidR="004C7BA5" w:rsidRPr="00CC7EC8">
        <w:rPr>
          <w:rFonts w:ascii="GHEA Grapalat" w:hAnsi="GHEA Grapalat"/>
          <w:spacing w:val="-6"/>
        </w:rPr>
        <w:t>решения</w:t>
      </w:r>
      <w:r w:rsidR="004C7BA5">
        <w:rPr>
          <w:rFonts w:ascii="GHEA Grapalat" w:hAnsi="GHEA Grapalat"/>
          <w:spacing w:val="-6"/>
        </w:rPr>
        <w:t xml:space="preserve"> </w:t>
      </w:r>
      <w:r w:rsidR="004C7BA5" w:rsidRPr="00CC7EC8">
        <w:rPr>
          <w:rFonts w:ascii="GHEA Grapalat" w:hAnsi="GHEA Grapalat"/>
          <w:spacing w:val="-6"/>
        </w:rPr>
        <w:t>руководителя</w:t>
      </w:r>
      <w:r w:rsidR="004C7BA5">
        <w:rPr>
          <w:rFonts w:ascii="GHEA Grapalat" w:hAnsi="GHEA Grapalat"/>
          <w:spacing w:val="-6"/>
        </w:rPr>
        <w:t xml:space="preserve"> </w:t>
      </w:r>
      <w:r w:rsidR="004C7BA5" w:rsidRPr="00CC7EC8">
        <w:rPr>
          <w:rFonts w:ascii="GHEA Grapalat" w:hAnsi="GHEA Grapalat"/>
          <w:spacing w:val="-6"/>
        </w:rPr>
        <w:t>уполномоченного</w:t>
      </w:r>
      <w:r w:rsidR="004C7BA5">
        <w:rPr>
          <w:rFonts w:ascii="GHEA Grapalat" w:hAnsi="GHEA Grapalat"/>
          <w:spacing w:val="-6"/>
        </w:rPr>
        <w:t xml:space="preserve"> </w:t>
      </w:r>
      <w:r w:rsidR="004C7BA5" w:rsidRPr="00CC7EC8">
        <w:rPr>
          <w:rFonts w:ascii="GHEA Grapalat" w:hAnsi="GHEA Grapalat"/>
          <w:spacing w:val="-6"/>
        </w:rPr>
        <w:t>органа,</w:t>
      </w:r>
      <w:r w:rsidR="004C7BA5">
        <w:rPr>
          <w:rFonts w:ascii="GHEA Grapalat" w:hAnsi="GHEA Grapalat"/>
          <w:spacing w:val="-6"/>
        </w:rPr>
        <w:t xml:space="preserve"> </w:t>
      </w:r>
      <w:r w:rsidR="004C7BA5" w:rsidRPr="00CC7EC8">
        <w:rPr>
          <w:rFonts w:ascii="GHEA Grapalat" w:hAnsi="GHEA Grapalat"/>
          <w:spacing w:val="-6"/>
        </w:rPr>
        <w:t>осуществляющего</w:t>
      </w:r>
      <w:r w:rsidR="004C7BA5">
        <w:rPr>
          <w:rFonts w:ascii="GHEA Grapalat" w:hAnsi="GHEA Grapalat"/>
          <w:spacing w:val="-6"/>
        </w:rPr>
        <w:t xml:space="preserve"> </w:t>
      </w:r>
      <w:r w:rsidR="004C7BA5" w:rsidRPr="00CC7EC8">
        <w:rPr>
          <w:rFonts w:ascii="GHEA Grapalat" w:hAnsi="GHEA Grapalat"/>
          <w:spacing w:val="-6"/>
        </w:rPr>
        <w:t>общее</w:t>
      </w:r>
      <w:r w:rsidR="004C7BA5">
        <w:rPr>
          <w:rFonts w:ascii="GHEA Grapalat" w:hAnsi="GHEA Grapalat"/>
          <w:spacing w:val="-6"/>
        </w:rPr>
        <w:t xml:space="preserve"> </w:t>
      </w:r>
      <w:r w:rsidR="004C7BA5" w:rsidRPr="00CC7EC8">
        <w:rPr>
          <w:rFonts w:ascii="GHEA Grapalat" w:hAnsi="GHEA Grapalat"/>
          <w:spacing w:val="-6"/>
        </w:rPr>
        <w:t>управление</w:t>
      </w:r>
      <w:r w:rsidR="004C7BA5"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C7BA5" w:rsidRDefault="004C7BA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4C7BA5">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4C7BA5">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4C7BA5">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4C7BA5">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4C7BA5">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4C7BA5">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 xml:space="preserve">связанные с закупками </w:t>
      </w:r>
      <w:r w:rsidR="007E4355">
        <w:rPr>
          <w:rFonts w:ascii="GHEA Grapalat" w:hAnsi="GHEA Grapalat"/>
        </w:rPr>
        <w:lastRenderedPageBreak/>
        <w:t>жалобы</w:t>
      </w:r>
      <w:r w:rsidRPr="009044F1">
        <w:rPr>
          <w:rFonts w:ascii="GHEA Grapalat" w:hAnsi="GHEA Grapalat"/>
        </w:rPr>
        <w:t>, в письменной форме, подписанной, с включением в нее:</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4C7BA5">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4C7BA5">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4C7BA5">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proofErr w:type="gramStart"/>
      <w:r>
        <w:rPr>
          <w:rFonts w:ascii="GHEA Grapalat" w:hAnsi="GHEA Grapalat"/>
        </w:rPr>
        <w:t>.М</w:t>
      </w:r>
      <w:proofErr w:type="gramEnd"/>
      <w:r>
        <w:rPr>
          <w:rFonts w:ascii="GHEA Grapalat" w:hAnsi="GHEA Grapalat"/>
        </w:rPr>
        <w:t xml:space="preserve">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4C7BA5">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4C7BA5">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4C7BA5">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w:t>
      </w:r>
      <w:r w:rsidR="00A677CD">
        <w:rPr>
          <w:rFonts w:ascii="GHEA Grapalat" w:hAnsi="GHEA Grapalat"/>
        </w:rPr>
        <w:lastRenderedPageBreak/>
        <w:t>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4C7BA5">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4C7BA5">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4C7BA5">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4C7BA5">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4C7BA5">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4C7BA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4C7BA5">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 xml:space="preserve">связанные </w:t>
      </w:r>
      <w:r w:rsidR="00A32D42">
        <w:rPr>
          <w:rFonts w:ascii="GHEA Grapalat" w:hAnsi="GHEA Grapalat"/>
        </w:rPr>
        <w:lastRenderedPageBreak/>
        <w:t>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4C7BA5">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4C7BA5">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4C7BA5">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4C7BA5">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4C7BA5">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4C7BA5">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D4E88">
        <w:rPr>
          <w:rFonts w:ascii="GHEA Grapalat" w:hAnsi="GHEA Grapalat"/>
          <w:b/>
        </w:rPr>
        <w:t>ЗАПРОС КОТИРИВОК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4D4E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4D4E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4D4E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4D4E88" w:rsidRDefault="004D4E88"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4D4E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4D4E88">
      <w:pPr>
        <w:widowControl w:val="0"/>
        <w:ind w:firstLine="567"/>
        <w:contextualSpacing/>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4D4E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4D4E88">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4D4E88">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
        <w:t>15</w:t>
      </w:r>
    </w:p>
    <w:p w:rsidR="00E67BA7" w:rsidRDefault="00096865" w:rsidP="004D4E88">
      <w:pPr>
        <w:widowControl w:val="0"/>
        <w:tabs>
          <w:tab w:val="left" w:pos="1134"/>
        </w:tabs>
        <w:ind w:firstLine="567"/>
        <w:contextualSpacing/>
        <w:jc w:val="both"/>
        <w:rPr>
          <w:rFonts w:ascii="GHEA Grapalat" w:hAnsi="GHEA Grapalat"/>
        </w:rPr>
      </w:pPr>
      <w:r w:rsidRPr="009044F1">
        <w:rPr>
          <w:rFonts w:ascii="GHEA Grapalat" w:hAnsi="GHEA Grapalat"/>
        </w:rPr>
        <w:t>2.</w:t>
      </w:r>
      <w:r w:rsidR="009B714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0" w:author="Vardan" w:date="2020-06-03T18:32:00Z">
        <w:r w:rsidR="002C0665" w:rsidDel="00C14716">
          <w:rPr>
            <w:rFonts w:ascii="GHEA Grapalat" w:hAnsi="GHEA Grapalat"/>
          </w:rPr>
          <w:delText>,</w:delText>
        </w:r>
      </w:del>
      <w:ins w:id="1"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9B7141" w:rsidRDefault="005E7AC1" w:rsidP="004D4E88">
      <w:pPr>
        <w:pStyle w:val="norm"/>
        <w:widowControl w:val="0"/>
        <w:tabs>
          <w:tab w:val="left" w:pos="1134"/>
        </w:tabs>
        <w:spacing w:line="240" w:lineRule="auto"/>
        <w:ind w:firstLine="567"/>
        <w:contextualSpacing/>
        <w:rPr>
          <w:rFonts w:ascii="GHEA Grapalat" w:hAnsi="GHEA Grapalat"/>
          <w:b/>
          <w:sz w:val="24"/>
          <w:szCs w:val="24"/>
        </w:rPr>
      </w:pPr>
      <w:r w:rsidRPr="009B7141">
        <w:rPr>
          <w:rFonts w:ascii="GHEA Grapalat" w:hAnsi="GHEA Grapalat"/>
          <w:b/>
          <w:sz w:val="24"/>
          <w:szCs w:val="24"/>
        </w:rPr>
        <w:t xml:space="preserve">2.6 </w:t>
      </w:r>
      <w:r w:rsidR="00F27A50" w:rsidRPr="009B7141">
        <w:rPr>
          <w:rFonts w:ascii="GHEA Grapalat" w:hAnsi="GHEA Grapalat"/>
          <w:b/>
          <w:sz w:val="24"/>
          <w:szCs w:val="24"/>
        </w:rPr>
        <w:t>При закупке строительных работ:</w:t>
      </w:r>
    </w:p>
    <w:p w:rsidR="006F2D9C" w:rsidRPr="009B7141" w:rsidRDefault="00D70ABA" w:rsidP="004D4E88">
      <w:pPr>
        <w:ind w:firstLine="567"/>
        <w:contextualSpacing/>
        <w:jc w:val="both"/>
        <w:rPr>
          <w:rFonts w:ascii="GHEA Grapalat" w:hAnsi="GHEA Grapalat"/>
          <w:b/>
        </w:rPr>
      </w:pPr>
      <w:r w:rsidRPr="009B7141">
        <w:rPr>
          <w:rFonts w:ascii="GHEA Grapalat" w:hAnsi="GHEA Grapalat"/>
          <w:b/>
        </w:rPr>
        <w:t>-</w:t>
      </w:r>
      <w:r w:rsidR="006F2D9C" w:rsidRPr="009B7141">
        <w:rPr>
          <w:rFonts w:ascii="GHEA Grapalat" w:hAnsi="GHEA Grapalat"/>
          <w:b/>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w:t>
      </w:r>
      <w:r w:rsidR="006F2D9C" w:rsidRPr="009B7141">
        <w:rPr>
          <w:rFonts w:ascii="GHEA Grapalat" w:hAnsi="GHEA Grapalat"/>
          <w:b/>
        </w:rPr>
        <w:lastRenderedPageBreak/>
        <w:t>к настоящей конкурсной документации. Разделы работ не могут быть искусственно объединены или разъедены.</w:t>
      </w:r>
    </w:p>
    <w:p w:rsidR="00F27A50" w:rsidRPr="009B7141" w:rsidRDefault="006F2D9C" w:rsidP="004D4E88">
      <w:pPr>
        <w:pStyle w:val="norm"/>
        <w:widowControl w:val="0"/>
        <w:tabs>
          <w:tab w:val="left" w:pos="1134"/>
        </w:tabs>
        <w:spacing w:line="240" w:lineRule="auto"/>
        <w:ind w:firstLine="567"/>
        <w:contextualSpacing/>
        <w:rPr>
          <w:rFonts w:ascii="GHEA Grapalat" w:hAnsi="GHEA Grapalat"/>
          <w:b/>
          <w:sz w:val="24"/>
          <w:szCs w:val="24"/>
        </w:rPr>
      </w:pPr>
      <w:r w:rsidRPr="009B7141">
        <w:rPr>
          <w:rFonts w:ascii="GHEA Grapalat" w:hAnsi="GHEA Grapalat"/>
          <w:b/>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9B7141">
        <w:rPr>
          <w:rStyle w:val="af6"/>
          <w:rFonts w:ascii="GHEA Grapalat" w:hAnsi="GHEA Grapalat"/>
          <w:b/>
          <w:sz w:val="24"/>
          <w:szCs w:val="24"/>
        </w:rPr>
        <w:footnoteReference w:customMarkFollows="1" w:id="2"/>
        <w:t>17</w:t>
      </w:r>
      <w:r w:rsidR="00284C6E" w:rsidRPr="009B7141">
        <w:rPr>
          <w:rFonts w:ascii="GHEA Grapalat" w:hAnsi="GHEA Grapalat"/>
          <w:b/>
          <w:sz w:val="24"/>
          <w:szCs w:val="24"/>
        </w:rPr>
        <w:t>.</w:t>
      </w:r>
      <w:r w:rsidR="00F27A50" w:rsidRPr="009B7141">
        <w:rPr>
          <w:rFonts w:ascii="GHEA Grapalat" w:hAnsi="GHEA Grapalat"/>
          <w:b/>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9B714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9B714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B7141" w:rsidRPr="009B7141">
        <w:rPr>
          <w:rFonts w:ascii="GHEA Grapalat" w:hAnsi="GHEA Grapalat"/>
          <w:b/>
        </w:rPr>
        <w:t xml:space="preserve">двух </w:t>
      </w:r>
      <w:r w:rsidRPr="009B7141">
        <w:rPr>
          <w:rFonts w:ascii="GHEA Grapalat" w:hAnsi="GHEA Grapalat"/>
          <w:b/>
        </w:rPr>
        <w:t>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9B714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9B7141">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9B7141" w:rsidRDefault="008B1F31" w:rsidP="009B7141">
      <w:pPr>
        <w:widowControl w:val="0"/>
        <w:tabs>
          <w:tab w:val="left" w:pos="1134"/>
        </w:tabs>
        <w:ind w:firstLine="567"/>
        <w:contextualSpacing/>
        <w:rPr>
          <w:rFonts w:ascii="GHEA Grapalat" w:hAnsi="GHEA Grapalat"/>
          <w:highlight w:val="yellow"/>
        </w:rPr>
      </w:pPr>
      <w:r w:rsidRPr="009B7141">
        <w:rPr>
          <w:rFonts w:ascii="GHEA Grapalat" w:hAnsi="GHEA Grapalat"/>
          <w:highlight w:val="yellow"/>
        </w:rPr>
        <w:t>1)</w:t>
      </w:r>
      <w:r w:rsidRPr="009B7141">
        <w:rPr>
          <w:rFonts w:ascii="GHEA Grapalat" w:hAnsi="GHEA Grapalat"/>
          <w:highlight w:val="yellow"/>
        </w:rPr>
        <w:tab/>
        <w:t>наименование заказчика и место (адрес) подачи заявки;</w:t>
      </w:r>
    </w:p>
    <w:p w:rsidR="008B1F31" w:rsidRPr="009B7141" w:rsidRDefault="008B1F31" w:rsidP="009B7141">
      <w:pPr>
        <w:widowControl w:val="0"/>
        <w:tabs>
          <w:tab w:val="left" w:pos="1134"/>
          <w:tab w:val="left" w:pos="6284"/>
        </w:tabs>
        <w:ind w:firstLine="567"/>
        <w:contextualSpacing/>
        <w:jc w:val="both"/>
        <w:rPr>
          <w:rFonts w:ascii="GHEA Grapalat" w:hAnsi="GHEA Grapalat"/>
          <w:highlight w:val="yellow"/>
        </w:rPr>
      </w:pPr>
      <w:r w:rsidRPr="009B7141">
        <w:rPr>
          <w:rFonts w:ascii="GHEA Grapalat" w:hAnsi="GHEA Grapalat"/>
          <w:highlight w:val="yellow"/>
        </w:rPr>
        <w:t>2)</w:t>
      </w:r>
      <w:r w:rsidRPr="009B7141">
        <w:rPr>
          <w:rFonts w:ascii="GHEA Grapalat" w:hAnsi="GHEA Grapalat"/>
          <w:highlight w:val="yellow"/>
        </w:rPr>
        <w:tab/>
        <w:t>код процедуры;</w:t>
      </w:r>
      <w:r w:rsidRPr="009B7141">
        <w:rPr>
          <w:rFonts w:ascii="GHEA Grapalat" w:hAnsi="GHEA Grapalat"/>
          <w:highlight w:val="yellow"/>
        </w:rPr>
        <w:tab/>
      </w:r>
    </w:p>
    <w:p w:rsidR="008B1F31" w:rsidRPr="009B7141" w:rsidRDefault="008B1F31" w:rsidP="009B7141">
      <w:pPr>
        <w:widowControl w:val="0"/>
        <w:tabs>
          <w:tab w:val="left" w:pos="1134"/>
        </w:tabs>
        <w:ind w:firstLine="567"/>
        <w:contextualSpacing/>
        <w:jc w:val="both"/>
        <w:rPr>
          <w:rFonts w:ascii="GHEA Grapalat" w:hAnsi="GHEA Grapalat"/>
          <w:highlight w:val="yellow"/>
        </w:rPr>
      </w:pPr>
      <w:r w:rsidRPr="009B7141">
        <w:rPr>
          <w:rFonts w:ascii="GHEA Grapalat" w:hAnsi="GHEA Grapalat"/>
          <w:highlight w:val="yellow"/>
        </w:rPr>
        <w:t>3)</w:t>
      </w:r>
      <w:r w:rsidRPr="009B7141">
        <w:rPr>
          <w:rFonts w:ascii="GHEA Grapalat" w:hAnsi="GHEA Grapalat"/>
          <w:highlight w:val="yellow"/>
        </w:rPr>
        <w:tab/>
        <w:t>слова “не вскрывать до заседания по вскрытию заявок”;</w:t>
      </w:r>
    </w:p>
    <w:p w:rsidR="008B1F31" w:rsidRPr="002658C9" w:rsidRDefault="008B1F31" w:rsidP="009B7141">
      <w:pPr>
        <w:widowControl w:val="0"/>
        <w:tabs>
          <w:tab w:val="left" w:pos="1134"/>
        </w:tabs>
        <w:ind w:firstLine="567"/>
        <w:contextualSpacing/>
        <w:jc w:val="both"/>
        <w:rPr>
          <w:rFonts w:ascii="GHEA Grapalat" w:hAnsi="GHEA Grapalat"/>
        </w:rPr>
      </w:pPr>
      <w:r w:rsidRPr="009B7141">
        <w:rPr>
          <w:rFonts w:ascii="GHEA Grapalat" w:hAnsi="GHEA Grapalat"/>
          <w:highlight w:val="yellow"/>
        </w:rPr>
        <w:t>4)</w:t>
      </w:r>
      <w:r w:rsidRPr="009B7141">
        <w:rPr>
          <w:rFonts w:ascii="GHEA Grapalat" w:hAnsi="GHEA Grapalat"/>
          <w:highlight w:val="yellow"/>
        </w:rPr>
        <w:tab/>
        <w:t>наименование (имя), место нахождения и номер телефона участника</w:t>
      </w:r>
      <w:r w:rsidRPr="002658C9">
        <w:rPr>
          <w:rFonts w:ascii="GHEA Grapalat" w:hAnsi="GHEA Grapalat"/>
        </w:rPr>
        <w:t>.</w:t>
      </w:r>
    </w:p>
    <w:p w:rsidR="008B1F31" w:rsidRDefault="008B1F31" w:rsidP="009B714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9B7141" w:rsidRDefault="009B7141">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54F72" w:rsidRPr="00374F4A" w:rsidRDefault="00654F72" w:rsidP="00654F7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proofErr w:type="spellStart"/>
      <w:r w:rsidR="006310E2">
        <w:rPr>
          <w:rFonts w:ascii="GHEA Grapalat" w:hAnsi="GHEA Grapalat"/>
          <w:b/>
          <w:sz w:val="24"/>
          <w:szCs w:val="24"/>
          <w:lang w:val="en-GB"/>
        </w:rPr>
        <w:t>GHAShDzB</w:t>
      </w:r>
      <w:proofErr w:type="spellEnd"/>
      <w:r w:rsidR="006310E2" w:rsidRPr="006310E2">
        <w:rPr>
          <w:rFonts w:ascii="GHEA Grapalat" w:hAnsi="GHEA Grapalat"/>
          <w:b/>
          <w:sz w:val="24"/>
          <w:szCs w:val="24"/>
        </w:rPr>
        <w:t>-</w:t>
      </w:r>
      <w:r w:rsidR="006310E2">
        <w:rPr>
          <w:rFonts w:ascii="GHEA Grapalat" w:hAnsi="GHEA Grapalat"/>
          <w:b/>
          <w:sz w:val="24"/>
          <w:szCs w:val="24"/>
          <w:lang w:val="en-GB"/>
        </w:rPr>
        <w:t>HVKAK</w:t>
      </w:r>
      <w:r w:rsidR="006310E2" w:rsidRPr="006310E2">
        <w:rPr>
          <w:rFonts w:ascii="GHEA Grapalat" w:hAnsi="GHEA Grapalat"/>
          <w:b/>
          <w:sz w:val="24"/>
          <w:szCs w:val="24"/>
        </w:rPr>
        <w:t>-2021-83</w:t>
      </w:r>
      <w:r w:rsidRPr="008C7B19">
        <w:rPr>
          <w:rFonts w:ascii="GHEA Grapalat" w:hAnsi="GHEA Grapalat"/>
          <w:b/>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654F72">
        <w:rPr>
          <w:rFonts w:ascii="GHEA Grapalat" w:hAnsi="GHEA Grapalat"/>
          <w:b/>
        </w:rPr>
        <w:t>ОБЪЯВЛЕНИЕ</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54F72">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D471D4" w:rsidRDefault="00D471D4" w:rsidP="00D471D4">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8C7B19">
        <w:rPr>
          <w:rFonts w:ascii="GHEA Grapalat" w:hAnsi="GHEA Grapalat"/>
          <w:b/>
        </w:rPr>
        <w:t>«</w:t>
      </w:r>
      <w:proofErr w:type="spellStart"/>
      <w:r w:rsidR="006310E2">
        <w:rPr>
          <w:rFonts w:ascii="GHEA Grapalat" w:hAnsi="GHEA Grapalat"/>
          <w:b/>
          <w:lang w:val="en-GB"/>
        </w:rPr>
        <w:t>GHAShDzB</w:t>
      </w:r>
      <w:proofErr w:type="spellEnd"/>
      <w:r w:rsidR="006310E2" w:rsidRPr="006310E2">
        <w:rPr>
          <w:rFonts w:ascii="GHEA Grapalat" w:hAnsi="GHEA Grapalat"/>
          <w:b/>
        </w:rPr>
        <w:t>-</w:t>
      </w:r>
      <w:r w:rsidR="006310E2">
        <w:rPr>
          <w:rFonts w:ascii="GHEA Grapalat" w:hAnsi="GHEA Grapalat"/>
          <w:b/>
          <w:lang w:val="en-GB"/>
        </w:rPr>
        <w:t>HVKAK</w:t>
      </w:r>
      <w:r w:rsidR="006310E2" w:rsidRPr="006310E2">
        <w:rPr>
          <w:rFonts w:ascii="GHEA Grapalat" w:hAnsi="GHEA Grapalat"/>
          <w:b/>
        </w:rPr>
        <w:t>-2021-83</w:t>
      </w:r>
      <w:r w:rsidRPr="008C7B19">
        <w:rPr>
          <w:rFonts w:ascii="GHEA Grapalat" w:hAnsi="GHEA Grapalat"/>
          <w:b/>
        </w:rPr>
        <w:t>»</w:t>
      </w:r>
      <w:r>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F2621">
        <w:rPr>
          <w:rFonts w:ascii="GHEA Grapalat" w:hAnsi="GHEA Grapalat"/>
        </w:rPr>
        <w:t>запрос котировок</w:t>
      </w:r>
      <w:r>
        <w:rPr>
          <w:rFonts w:ascii="GHEA Grapalat" w:hAnsi="GHEA Grapalat"/>
        </w:rPr>
        <w:t xml:space="preserve"> под кодом </w:t>
      </w:r>
      <w:r w:rsidR="00D471D4" w:rsidRPr="008C7B19">
        <w:rPr>
          <w:rFonts w:ascii="GHEA Grapalat" w:hAnsi="GHEA Grapalat"/>
          <w:b/>
        </w:rPr>
        <w:t>«</w:t>
      </w:r>
      <w:proofErr w:type="spellStart"/>
      <w:r w:rsidR="006310E2">
        <w:rPr>
          <w:rFonts w:ascii="GHEA Grapalat" w:hAnsi="GHEA Grapalat"/>
          <w:b/>
          <w:lang w:val="en-GB"/>
        </w:rPr>
        <w:t>GHAShDzB</w:t>
      </w:r>
      <w:proofErr w:type="spellEnd"/>
      <w:r w:rsidR="006310E2" w:rsidRPr="006310E2">
        <w:rPr>
          <w:rFonts w:ascii="GHEA Grapalat" w:hAnsi="GHEA Grapalat"/>
          <w:b/>
        </w:rPr>
        <w:t>-</w:t>
      </w:r>
      <w:r w:rsidR="006310E2">
        <w:rPr>
          <w:rFonts w:ascii="GHEA Grapalat" w:hAnsi="GHEA Grapalat"/>
          <w:b/>
          <w:lang w:val="en-GB"/>
        </w:rPr>
        <w:t>HVKAK</w:t>
      </w:r>
      <w:r w:rsidR="006310E2" w:rsidRPr="006310E2">
        <w:rPr>
          <w:rFonts w:ascii="GHEA Grapalat" w:hAnsi="GHEA Grapalat"/>
          <w:b/>
        </w:rPr>
        <w:t>-2021-83</w:t>
      </w:r>
      <w:r w:rsidR="00D471D4" w:rsidRPr="008C7B19">
        <w:rPr>
          <w:rFonts w:ascii="GHEA Grapalat" w:hAnsi="GHEA Grapalat"/>
          <w:b/>
        </w:rPr>
        <w:t>»</w:t>
      </w:r>
      <w:r>
        <w:rPr>
          <w:rFonts w:ascii="GHEA Grapalat" w:hAnsi="GHEA Grapalat"/>
        </w:rPr>
        <w:t>,</w:t>
      </w:r>
      <w:r w:rsidR="009F262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2621">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2621" w:rsidRPr="008C7B19">
        <w:rPr>
          <w:rFonts w:ascii="GHEA Grapalat" w:hAnsi="GHEA Grapalat"/>
          <w:b/>
        </w:rPr>
        <w:t>«</w:t>
      </w:r>
      <w:proofErr w:type="spellStart"/>
      <w:r w:rsidR="006310E2">
        <w:rPr>
          <w:rFonts w:ascii="GHEA Grapalat" w:hAnsi="GHEA Grapalat"/>
          <w:b/>
          <w:lang w:val="en-GB"/>
        </w:rPr>
        <w:t>GHAShDzB</w:t>
      </w:r>
      <w:proofErr w:type="spellEnd"/>
      <w:r w:rsidR="006310E2" w:rsidRPr="006310E2">
        <w:rPr>
          <w:rFonts w:ascii="GHEA Grapalat" w:hAnsi="GHEA Grapalat"/>
          <w:b/>
        </w:rPr>
        <w:t>-</w:t>
      </w:r>
      <w:r w:rsidR="006310E2">
        <w:rPr>
          <w:rFonts w:ascii="GHEA Grapalat" w:hAnsi="GHEA Grapalat"/>
          <w:b/>
          <w:lang w:val="en-GB"/>
        </w:rPr>
        <w:t>HVKAK</w:t>
      </w:r>
      <w:r w:rsidR="006310E2" w:rsidRPr="006310E2">
        <w:rPr>
          <w:rFonts w:ascii="GHEA Grapalat" w:hAnsi="GHEA Grapalat"/>
          <w:b/>
        </w:rPr>
        <w:t>-</w:t>
      </w:r>
      <w:r w:rsidR="006310E2" w:rsidRPr="006310E2">
        <w:rPr>
          <w:rFonts w:ascii="GHEA Grapalat" w:hAnsi="GHEA Grapalat"/>
          <w:b/>
        </w:rPr>
        <w:lastRenderedPageBreak/>
        <w:t>2021-83</w:t>
      </w:r>
      <w:r w:rsidR="009F2621" w:rsidRPr="008C7B19">
        <w:rPr>
          <w:rFonts w:ascii="GHEA Grapalat" w:hAnsi="GHEA Grapalat"/>
          <w:b/>
        </w:rPr>
        <w:t>»</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F2621">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3"/>
        <w:t>**</w:t>
      </w:r>
      <w:r w:rsidR="006B3E56" w:rsidRPr="001849D9">
        <w:rPr>
          <w:rFonts w:ascii="GHEA Grapalat" w:hAnsi="GHEA Grapalat"/>
        </w:rPr>
        <w:t xml:space="preserve"> </w:t>
      </w:r>
      <w:r>
        <w:rPr>
          <w:rFonts w:ascii="GHEA Grapalat" w:hAnsi="GHEA Grapalat"/>
        </w:rPr>
        <w:t>.</w:t>
      </w:r>
    </w:p>
    <w:p w:rsidR="006B3E56" w:rsidRPr="000858EB" w:rsidRDefault="00990559" w:rsidP="002B05FA">
      <w:pPr>
        <w:ind w:firstLine="708"/>
        <w:jc w:val="both"/>
        <w:rPr>
          <w:rFonts w:ascii="GHEA Grapalat" w:hAnsi="GHEA Grapalat"/>
        </w:rPr>
      </w:pPr>
      <w:r w:rsidRPr="000858EB">
        <w:rPr>
          <w:rFonts w:ascii="GHEA Grapalat" w:hAnsi="GHEA Grapalat"/>
        </w:rPr>
        <w:lastRenderedPageBreak/>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4"/>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390C40" w:rsidRPr="00374F4A" w:rsidRDefault="00390C40" w:rsidP="00390C40">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proofErr w:type="spellStart"/>
      <w:r w:rsidR="006310E2">
        <w:rPr>
          <w:rFonts w:ascii="GHEA Grapalat" w:hAnsi="GHEA Grapalat"/>
          <w:b/>
          <w:sz w:val="24"/>
          <w:szCs w:val="24"/>
          <w:lang w:val="en-GB"/>
        </w:rPr>
        <w:t>GHAShDzB</w:t>
      </w:r>
      <w:proofErr w:type="spellEnd"/>
      <w:r w:rsidR="006310E2" w:rsidRPr="006310E2">
        <w:rPr>
          <w:rFonts w:ascii="GHEA Grapalat" w:hAnsi="GHEA Grapalat"/>
          <w:b/>
          <w:sz w:val="24"/>
          <w:szCs w:val="24"/>
        </w:rPr>
        <w:t>-</w:t>
      </w:r>
      <w:r w:rsidR="006310E2">
        <w:rPr>
          <w:rFonts w:ascii="GHEA Grapalat" w:hAnsi="GHEA Grapalat"/>
          <w:b/>
          <w:sz w:val="24"/>
          <w:szCs w:val="24"/>
          <w:lang w:val="en-GB"/>
        </w:rPr>
        <w:t>HVKAK</w:t>
      </w:r>
      <w:r w:rsidR="006310E2" w:rsidRPr="006310E2">
        <w:rPr>
          <w:rFonts w:ascii="GHEA Grapalat" w:hAnsi="GHEA Grapalat"/>
          <w:b/>
          <w:sz w:val="24"/>
          <w:szCs w:val="24"/>
        </w:rPr>
        <w:t>-2021-83</w:t>
      </w:r>
      <w:r w:rsidRPr="008C7B19">
        <w:rPr>
          <w:rFonts w:ascii="GHEA Grapalat" w:hAnsi="GHEA Grapalat"/>
          <w:b/>
          <w:sz w:val="24"/>
          <w:szCs w:val="24"/>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390C40">
        <w:rPr>
          <w:rFonts w:ascii="GHEA Grapalat" w:hAnsi="GHEA Grapalat"/>
        </w:rPr>
        <w:t>запроса котировок</w:t>
      </w:r>
      <w:r w:rsidRPr="009044F1">
        <w:rPr>
          <w:rFonts w:ascii="GHEA Grapalat" w:hAnsi="GHEA Grapalat"/>
        </w:rPr>
        <w:t xml:space="preserve"> под кодом </w:t>
      </w:r>
      <w:r w:rsidR="00390C40" w:rsidRPr="008C7B19">
        <w:rPr>
          <w:rFonts w:ascii="GHEA Grapalat" w:hAnsi="GHEA Grapalat"/>
          <w:b/>
        </w:rPr>
        <w:t>«</w:t>
      </w:r>
      <w:proofErr w:type="spellStart"/>
      <w:r w:rsidR="006310E2">
        <w:rPr>
          <w:rFonts w:ascii="GHEA Grapalat" w:hAnsi="GHEA Grapalat"/>
          <w:b/>
          <w:lang w:val="en-GB"/>
        </w:rPr>
        <w:t>GHAShDzB</w:t>
      </w:r>
      <w:proofErr w:type="spellEnd"/>
      <w:r w:rsidR="006310E2" w:rsidRPr="006310E2">
        <w:rPr>
          <w:rFonts w:ascii="GHEA Grapalat" w:hAnsi="GHEA Grapalat"/>
          <w:b/>
        </w:rPr>
        <w:t>-</w:t>
      </w:r>
      <w:r w:rsidR="006310E2">
        <w:rPr>
          <w:rFonts w:ascii="GHEA Grapalat" w:hAnsi="GHEA Grapalat"/>
          <w:b/>
          <w:lang w:val="en-GB"/>
        </w:rPr>
        <w:t>HVKAK</w:t>
      </w:r>
      <w:r w:rsidR="006310E2" w:rsidRPr="006310E2">
        <w:rPr>
          <w:rFonts w:ascii="GHEA Grapalat" w:hAnsi="GHEA Grapalat"/>
          <w:b/>
        </w:rPr>
        <w:t>-2021-83</w:t>
      </w:r>
      <w:r w:rsidR="00390C40" w:rsidRPr="008C7B19">
        <w:rPr>
          <w:rFonts w:ascii="GHEA Grapalat" w:hAnsi="GHEA Grapalat"/>
          <w:b/>
        </w:rPr>
        <w:t>»</w:t>
      </w:r>
      <w:r w:rsidR="00390C40">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390C40" w:rsidRPr="00374F4A" w:rsidRDefault="00390C40" w:rsidP="00390C40">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proofErr w:type="spellStart"/>
      <w:r w:rsidR="006310E2">
        <w:rPr>
          <w:rFonts w:ascii="GHEA Grapalat" w:hAnsi="GHEA Grapalat"/>
          <w:b/>
          <w:sz w:val="24"/>
          <w:szCs w:val="24"/>
          <w:lang w:val="en-GB"/>
        </w:rPr>
        <w:t>GHAShDzB</w:t>
      </w:r>
      <w:proofErr w:type="spellEnd"/>
      <w:r w:rsidR="006310E2" w:rsidRPr="006310E2">
        <w:rPr>
          <w:rFonts w:ascii="GHEA Grapalat" w:hAnsi="GHEA Grapalat"/>
          <w:b/>
          <w:sz w:val="24"/>
          <w:szCs w:val="24"/>
        </w:rPr>
        <w:t>-</w:t>
      </w:r>
      <w:r w:rsidR="006310E2">
        <w:rPr>
          <w:rFonts w:ascii="GHEA Grapalat" w:hAnsi="GHEA Grapalat"/>
          <w:b/>
          <w:sz w:val="24"/>
          <w:szCs w:val="24"/>
          <w:lang w:val="en-GB"/>
        </w:rPr>
        <w:t>HVKAK</w:t>
      </w:r>
      <w:r w:rsidR="006310E2" w:rsidRPr="006310E2">
        <w:rPr>
          <w:rFonts w:ascii="GHEA Grapalat" w:hAnsi="GHEA Grapalat"/>
          <w:b/>
          <w:sz w:val="24"/>
          <w:szCs w:val="24"/>
        </w:rPr>
        <w:t>-2021-83</w:t>
      </w:r>
      <w:r w:rsidRPr="008C7B19">
        <w:rPr>
          <w:rFonts w:ascii="GHEA Grapalat" w:hAnsi="GHEA Grapalat"/>
          <w:b/>
          <w:sz w:val="24"/>
          <w:szCs w:val="24"/>
        </w:rPr>
        <w:t>»</w:t>
      </w:r>
    </w:p>
    <w:p w:rsidR="00390C40" w:rsidRDefault="00390C40" w:rsidP="00220899">
      <w:pPr>
        <w:ind w:left="360" w:hanging="360"/>
        <w:jc w:val="center"/>
        <w:rPr>
          <w:rFonts w:ascii="GHEA Grapalat" w:hAnsi="GHEA Grapalat"/>
          <w:b/>
        </w:rPr>
      </w:pP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C555C3"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C555C3"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C555C3"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C555C3"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C555C3"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C555C3"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C555C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C555C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C555C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C555C3"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C555C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C555C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C555C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C555C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C555C3"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C555C3"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C555C3"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C555C3"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220899" w:rsidRPr="00B23852" w:rsidRDefault="00C555C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C555C3" w:rsidP="00220899">
            <w:pPr>
              <w:rPr>
                <w:rFonts w:ascii="GHEA Grapalat" w:eastAsia="GHEA Grapalat" w:hAnsi="GHEA Grapalat" w:cs="GHEA Grapalat"/>
              </w:rPr>
            </w:pPr>
            <w:sdt>
              <w:sdtPr>
                <w:rPr>
                  <w:rFonts w:ascii="GHEA Grapalat" w:eastAsia="GHEA Grapalat" w:hAnsi="GHEA Grapalat" w:cs="GHEA Grapalat"/>
                </w:rPr>
                <w:id w:val="45428789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C555C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C555C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6750FA" w:rsidRDefault="006750FA" w:rsidP="00220899">
      <w:pPr>
        <w:pBdr>
          <w:top w:val="nil"/>
          <w:left w:val="nil"/>
          <w:bottom w:val="nil"/>
          <w:right w:val="nil"/>
          <w:between w:val="nil"/>
        </w:pBdr>
        <w:rPr>
          <w:rFonts w:ascii="GHEA Grapalat" w:eastAsia="GHEA Grapalat" w:hAnsi="GHEA Grapalat" w:cs="GHEA Grapalat"/>
          <w:b/>
          <w:color w:val="000000"/>
        </w:rPr>
      </w:pPr>
    </w:p>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f2"/>
        <w:tblW w:w="0" w:type="auto"/>
        <w:tblLayout w:type="fixed"/>
        <w:tblLook w:val="04A0"/>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4651D">
      <w:pPr>
        <w:rPr>
          <w:rFonts w:ascii="GHEA Grapalat" w:hAnsi="GHEA Grapalat"/>
          <w:b/>
          <w:sz w:val="28"/>
          <w:szCs w:val="28"/>
          <w:lang w:val="hy-AM"/>
        </w:rPr>
      </w:pPr>
      <w:r>
        <w:rPr>
          <w:rFonts w:ascii="GHEA Grapalat" w:hAnsi="GHEA Grapalat"/>
          <w:b/>
        </w:rPr>
        <w:br w:type="page"/>
      </w: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92E73">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92E73">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92E73">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92E73">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bookmarkStart w:id="3" w:name="_GoBack"/>
      <w:bookmarkEnd w:id="3"/>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24651D" w:rsidRPr="00374F4A" w:rsidRDefault="0024651D" w:rsidP="0024651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proofErr w:type="spellStart"/>
      <w:r w:rsidR="006310E2">
        <w:rPr>
          <w:rFonts w:ascii="GHEA Grapalat" w:hAnsi="GHEA Grapalat"/>
          <w:b/>
          <w:sz w:val="24"/>
          <w:szCs w:val="24"/>
          <w:lang w:val="en-GB"/>
        </w:rPr>
        <w:t>GHAShDzB</w:t>
      </w:r>
      <w:proofErr w:type="spellEnd"/>
      <w:r w:rsidR="006310E2" w:rsidRPr="006310E2">
        <w:rPr>
          <w:rFonts w:ascii="GHEA Grapalat" w:hAnsi="GHEA Grapalat"/>
          <w:b/>
          <w:sz w:val="24"/>
          <w:szCs w:val="24"/>
        </w:rPr>
        <w:t>-</w:t>
      </w:r>
      <w:r w:rsidR="006310E2">
        <w:rPr>
          <w:rFonts w:ascii="GHEA Grapalat" w:hAnsi="GHEA Grapalat"/>
          <w:b/>
          <w:sz w:val="24"/>
          <w:szCs w:val="24"/>
          <w:lang w:val="en-GB"/>
        </w:rPr>
        <w:t>HVKAK</w:t>
      </w:r>
      <w:r w:rsidR="006310E2" w:rsidRPr="006310E2">
        <w:rPr>
          <w:rFonts w:ascii="GHEA Grapalat" w:hAnsi="GHEA Grapalat"/>
          <w:b/>
          <w:sz w:val="24"/>
          <w:szCs w:val="24"/>
        </w:rPr>
        <w:t>-2021-83</w:t>
      </w:r>
      <w:r w:rsidRPr="008C7B19">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24651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24651D">
        <w:rPr>
          <w:rFonts w:ascii="GHEA Grapalat" w:hAnsi="GHEA Grapalat"/>
          <w:spacing w:val="-6"/>
        </w:rPr>
        <w:t>запрос</w:t>
      </w:r>
      <w:r w:rsidRPr="005744FC">
        <w:rPr>
          <w:rFonts w:ascii="GHEA Grapalat" w:hAnsi="GHEA Grapalat"/>
          <w:spacing w:val="-6"/>
        </w:rPr>
        <w:t xml:space="preserve"> под кодом </w:t>
      </w:r>
      <w:r w:rsidR="0024651D" w:rsidRPr="008C7B19">
        <w:rPr>
          <w:rFonts w:ascii="GHEA Grapalat" w:hAnsi="GHEA Grapalat"/>
          <w:b/>
        </w:rPr>
        <w:t>«</w:t>
      </w:r>
      <w:proofErr w:type="spellStart"/>
      <w:r w:rsidR="006310E2">
        <w:rPr>
          <w:rFonts w:ascii="GHEA Grapalat" w:hAnsi="GHEA Grapalat"/>
          <w:b/>
          <w:lang w:val="en-GB"/>
        </w:rPr>
        <w:t>GHAShDzB</w:t>
      </w:r>
      <w:proofErr w:type="spellEnd"/>
      <w:r w:rsidR="006310E2" w:rsidRPr="006310E2">
        <w:rPr>
          <w:rFonts w:ascii="GHEA Grapalat" w:hAnsi="GHEA Grapalat"/>
          <w:b/>
        </w:rPr>
        <w:t>-</w:t>
      </w:r>
      <w:r w:rsidR="006310E2">
        <w:rPr>
          <w:rFonts w:ascii="GHEA Grapalat" w:hAnsi="GHEA Grapalat"/>
          <w:b/>
          <w:lang w:val="en-GB"/>
        </w:rPr>
        <w:t>HVKAK</w:t>
      </w:r>
      <w:r w:rsidR="006310E2" w:rsidRPr="006310E2">
        <w:rPr>
          <w:rFonts w:ascii="GHEA Grapalat" w:hAnsi="GHEA Grapalat"/>
          <w:b/>
        </w:rPr>
        <w:t>-2021-83</w:t>
      </w:r>
      <w:r w:rsidR="0024651D" w:rsidRPr="008C7B19">
        <w:rPr>
          <w:rFonts w:ascii="GHEA Grapalat" w:hAnsi="GHEA Grapalat"/>
          <w:b/>
        </w:rPr>
        <w:t>»</w:t>
      </w:r>
      <w:r w:rsidRPr="005744FC">
        <w:rPr>
          <w:rFonts w:ascii="GHEA Grapalat" w:hAnsi="GHEA Grapalat"/>
          <w:spacing w:val="-6"/>
        </w:rPr>
        <w:t>,</w:t>
      </w:r>
      <w:r w:rsidRPr="009044F1">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186668" w:rsidRPr="00374F4A" w:rsidRDefault="00186668" w:rsidP="00186668">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proofErr w:type="spellStart"/>
      <w:r w:rsidR="006310E2">
        <w:rPr>
          <w:rFonts w:ascii="GHEA Grapalat" w:hAnsi="GHEA Grapalat"/>
          <w:b/>
          <w:sz w:val="24"/>
          <w:szCs w:val="24"/>
          <w:lang w:val="en-GB"/>
        </w:rPr>
        <w:t>GHAShDzB</w:t>
      </w:r>
      <w:proofErr w:type="spellEnd"/>
      <w:r w:rsidR="006310E2" w:rsidRPr="006310E2">
        <w:rPr>
          <w:rFonts w:ascii="GHEA Grapalat" w:hAnsi="GHEA Grapalat"/>
          <w:b/>
          <w:sz w:val="24"/>
          <w:szCs w:val="24"/>
        </w:rPr>
        <w:t>-</w:t>
      </w:r>
      <w:r w:rsidR="006310E2">
        <w:rPr>
          <w:rFonts w:ascii="GHEA Grapalat" w:hAnsi="GHEA Grapalat"/>
          <w:b/>
          <w:sz w:val="24"/>
          <w:szCs w:val="24"/>
          <w:lang w:val="en-GB"/>
        </w:rPr>
        <w:t>HVKAK</w:t>
      </w:r>
      <w:r w:rsidR="006310E2" w:rsidRPr="006310E2">
        <w:rPr>
          <w:rFonts w:ascii="GHEA Grapalat" w:hAnsi="GHEA Grapalat"/>
          <w:b/>
          <w:sz w:val="24"/>
          <w:szCs w:val="24"/>
        </w:rPr>
        <w:t>-2021-83</w:t>
      </w:r>
      <w:r w:rsidRPr="008C7B19">
        <w:rPr>
          <w:rFonts w:ascii="GHEA Grapalat" w:hAnsi="GHEA Grapalat"/>
          <w:b/>
          <w:sz w:val="24"/>
          <w:szCs w:val="24"/>
        </w:rPr>
        <w:t>»</w:t>
      </w:r>
    </w:p>
    <w:p w:rsidR="00186668" w:rsidRDefault="00186668"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FF2CE6" w:rsidRDefault="003D2FE2" w:rsidP="00FF2CE6">
      <w:pPr>
        <w:widowControl w:val="0"/>
        <w:tabs>
          <w:tab w:val="left" w:pos="567"/>
        </w:tabs>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FF2CE6" w:rsidRPr="00B138F3">
        <w:rPr>
          <w:rFonts w:ascii="GHEA Grapalat" w:hAnsi="GHEA Grapalat"/>
          <w:spacing w:val="-6"/>
          <w:sz w:val="22"/>
          <w:szCs w:val="22"/>
        </w:rPr>
        <w:t xml:space="preserve">Компания участвует в организованной </w:t>
      </w:r>
      <w:r w:rsidR="00FF2CE6" w:rsidRPr="00025337">
        <w:rPr>
          <w:rFonts w:ascii="GHEA Grapalat" w:hAnsi="GHEA Grapalat"/>
          <w:b/>
          <w:sz w:val="22"/>
          <w:szCs w:val="22"/>
        </w:rPr>
        <w:t>ГНО «Национальным центром по контролю и профилактике заболеваний»</w:t>
      </w:r>
      <w:r w:rsidR="00FF2CE6" w:rsidRPr="00025337">
        <w:rPr>
          <w:rFonts w:ascii="GHEA Grapalat" w:hAnsi="GHEA Grapalat"/>
          <w:b/>
          <w:i/>
          <w:sz w:val="22"/>
          <w:szCs w:val="22"/>
        </w:rPr>
        <w:t xml:space="preserve"> </w:t>
      </w:r>
      <w:r w:rsidR="00FF2CE6" w:rsidRPr="00025337">
        <w:rPr>
          <w:rFonts w:ascii="GHEA Grapalat" w:hAnsi="GHEA Grapalat"/>
          <w:b/>
          <w:sz w:val="22"/>
          <w:szCs w:val="22"/>
        </w:rPr>
        <w:t>МЗ РА</w:t>
      </w:r>
      <w:r w:rsidR="00FF2CE6" w:rsidRPr="00B138F3">
        <w:rPr>
          <w:rFonts w:ascii="GHEA Grapalat" w:hAnsi="GHEA Grapalat"/>
          <w:spacing w:val="-6"/>
          <w:sz w:val="22"/>
          <w:szCs w:val="22"/>
        </w:rPr>
        <w:t xml:space="preserve"> (далее — Заказчик) </w:t>
      </w:r>
      <w:r w:rsidR="00FF2CE6" w:rsidRPr="00B138F3">
        <w:rPr>
          <w:rFonts w:ascii="GHEA Grapalat" w:hAnsi="GHEA Grapalat"/>
          <w:sz w:val="22"/>
          <w:szCs w:val="22"/>
        </w:rPr>
        <w:t xml:space="preserve">процедуре закупок под кодом </w:t>
      </w:r>
      <w:r w:rsidR="00FF2CE6" w:rsidRPr="00AD6EF3">
        <w:rPr>
          <w:rFonts w:ascii="GHEA Grapalat" w:hAnsi="GHEA Grapalat"/>
          <w:b/>
          <w:i/>
        </w:rPr>
        <w:t>«</w:t>
      </w:r>
      <w:proofErr w:type="spellStart"/>
      <w:r w:rsidR="006310E2">
        <w:rPr>
          <w:rFonts w:ascii="GHEA Grapalat" w:hAnsi="GHEA Grapalat"/>
          <w:b/>
          <w:i/>
          <w:lang w:val="en-GB"/>
        </w:rPr>
        <w:t>GHAShDzB</w:t>
      </w:r>
      <w:proofErr w:type="spellEnd"/>
      <w:r w:rsidR="006310E2" w:rsidRPr="006310E2">
        <w:rPr>
          <w:rFonts w:ascii="GHEA Grapalat" w:hAnsi="GHEA Grapalat"/>
          <w:b/>
          <w:i/>
        </w:rPr>
        <w:t>-</w:t>
      </w:r>
      <w:r w:rsidR="006310E2">
        <w:rPr>
          <w:rFonts w:ascii="GHEA Grapalat" w:hAnsi="GHEA Grapalat"/>
          <w:b/>
          <w:i/>
          <w:lang w:val="en-GB"/>
        </w:rPr>
        <w:t>HVKAK</w:t>
      </w:r>
      <w:r w:rsidR="006310E2" w:rsidRPr="006310E2">
        <w:rPr>
          <w:rFonts w:ascii="GHEA Grapalat" w:hAnsi="GHEA Grapalat"/>
          <w:b/>
          <w:i/>
        </w:rPr>
        <w:t>-2021-83</w:t>
      </w:r>
      <w:r w:rsidR="00FF2CE6" w:rsidRPr="00AD6EF3">
        <w:rPr>
          <w:rFonts w:ascii="GHEA Grapalat" w:hAnsi="GHEA Grapalat"/>
          <w:b/>
          <w:i/>
        </w:rPr>
        <w:t>»</w:t>
      </w:r>
      <w:r w:rsidR="00FF2CE6" w:rsidRPr="00B138F3">
        <w:rPr>
          <w:rFonts w:ascii="GHEA Grapalat" w:hAnsi="GHEA Grapalat"/>
          <w:sz w:val="22"/>
          <w:szCs w:val="22"/>
        </w:rPr>
        <w:t>.</w:t>
      </w:r>
    </w:p>
    <w:p w:rsidR="003D2FE2" w:rsidRPr="00B138F3" w:rsidRDefault="003D2FE2" w:rsidP="00FF2CE6">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sz w:val="22"/>
          <w:szCs w:val="22"/>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5416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4167" w:rsidRPr="00E063D7" w:rsidRDefault="00854167" w:rsidP="0085416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85416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4167" w:rsidRPr="00E063D7" w:rsidRDefault="00854167" w:rsidP="0085416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854167"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4167" w:rsidRPr="00E063D7" w:rsidRDefault="00854167" w:rsidP="0085416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854167"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4167" w:rsidRPr="00E063D7" w:rsidRDefault="00854167" w:rsidP="0085416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854167"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4167" w:rsidRPr="00E063D7" w:rsidRDefault="00854167" w:rsidP="0085416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427AEC" w:rsidRDefault="00427AEC" w:rsidP="000A214C">
      <w:pPr>
        <w:widowControl w:val="0"/>
        <w:spacing w:after="160"/>
        <w:jc w:val="right"/>
        <w:rPr>
          <w:rFonts w:ascii="GHEA Grapalat" w:hAnsi="GHEA Grapalat"/>
          <w:i/>
        </w:rPr>
      </w:pPr>
    </w:p>
    <w:p w:rsidR="009B4B9C" w:rsidRDefault="009B4B9C">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9B4B9C" w:rsidRPr="00B138F3" w:rsidRDefault="009B4B9C" w:rsidP="009B4B9C">
      <w:pPr>
        <w:pStyle w:val="31"/>
        <w:widowControl w:val="0"/>
        <w:spacing w:line="240" w:lineRule="auto"/>
        <w:contextualSpacing/>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Pr="00AD6EF3">
        <w:rPr>
          <w:rFonts w:ascii="GHEA Grapalat" w:hAnsi="GHEA Grapalat"/>
          <w:b/>
          <w:i/>
          <w:sz w:val="24"/>
          <w:szCs w:val="24"/>
        </w:rPr>
        <w:t>«</w:t>
      </w:r>
      <w:proofErr w:type="spellStart"/>
      <w:r w:rsidR="006310E2">
        <w:rPr>
          <w:rFonts w:ascii="GHEA Grapalat" w:hAnsi="GHEA Grapalat"/>
          <w:b/>
          <w:i/>
          <w:sz w:val="24"/>
          <w:szCs w:val="24"/>
          <w:lang w:val="en-GB"/>
        </w:rPr>
        <w:t>GHAShDzB</w:t>
      </w:r>
      <w:proofErr w:type="spellEnd"/>
      <w:r w:rsidR="006310E2" w:rsidRPr="006310E2">
        <w:rPr>
          <w:rFonts w:ascii="GHEA Grapalat" w:hAnsi="GHEA Grapalat"/>
          <w:b/>
          <w:i/>
          <w:sz w:val="24"/>
          <w:szCs w:val="24"/>
        </w:rPr>
        <w:t>-</w:t>
      </w:r>
      <w:r w:rsidR="006310E2">
        <w:rPr>
          <w:rFonts w:ascii="GHEA Grapalat" w:hAnsi="GHEA Grapalat"/>
          <w:b/>
          <w:i/>
          <w:sz w:val="24"/>
          <w:szCs w:val="24"/>
          <w:lang w:val="en-GB"/>
        </w:rPr>
        <w:t>HVKAK</w:t>
      </w:r>
      <w:r w:rsidR="006310E2" w:rsidRPr="006310E2">
        <w:rPr>
          <w:rFonts w:ascii="GHEA Grapalat" w:hAnsi="GHEA Grapalat"/>
          <w:b/>
          <w:i/>
          <w:sz w:val="24"/>
          <w:szCs w:val="24"/>
        </w:rPr>
        <w:t>-2021-83</w:t>
      </w:r>
      <w:r w:rsidRPr="00AD6EF3">
        <w:rPr>
          <w:rFonts w:ascii="GHEA Grapalat" w:hAnsi="GHEA Grapalat"/>
          <w:b/>
          <w:i/>
          <w:sz w:val="24"/>
          <w:szCs w:val="24"/>
        </w:rPr>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1B58A3">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1B58A3">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1B58A3">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1B58A3">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1B58A3">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1B58A3" w:rsidRDefault="001B58A3"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C570FF" w:rsidRDefault="000A214C" w:rsidP="00C570FF">
      <w:pPr>
        <w:widowControl w:val="0"/>
        <w:tabs>
          <w:tab w:val="left" w:pos="567"/>
        </w:tabs>
        <w:contextualSpacing/>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C570FF" w:rsidRPr="00B138F3">
        <w:rPr>
          <w:rFonts w:ascii="GHEA Grapalat" w:hAnsi="GHEA Grapalat"/>
          <w:spacing w:val="-6"/>
        </w:rPr>
        <w:t xml:space="preserve">Компания участвует в организованной </w:t>
      </w:r>
      <w:r w:rsidR="00C570FF" w:rsidRPr="00025337">
        <w:rPr>
          <w:rFonts w:ascii="GHEA Grapalat" w:hAnsi="GHEA Grapalat"/>
          <w:b/>
        </w:rPr>
        <w:t>ГНО «Национальным центром по контролю и профилактике заболеваний»</w:t>
      </w:r>
      <w:r w:rsidR="00C570FF" w:rsidRPr="00025337">
        <w:rPr>
          <w:rFonts w:ascii="GHEA Grapalat" w:hAnsi="GHEA Grapalat"/>
          <w:b/>
          <w:i/>
        </w:rPr>
        <w:t xml:space="preserve"> </w:t>
      </w:r>
      <w:r w:rsidR="00C570FF" w:rsidRPr="00025337">
        <w:rPr>
          <w:rFonts w:ascii="GHEA Grapalat" w:hAnsi="GHEA Grapalat"/>
          <w:b/>
        </w:rPr>
        <w:t>МЗ РА</w:t>
      </w:r>
      <w:r w:rsidR="00C570FF" w:rsidRPr="00B138F3">
        <w:rPr>
          <w:rFonts w:ascii="GHEA Grapalat" w:hAnsi="GHEA Grapalat"/>
          <w:spacing w:val="-6"/>
        </w:rPr>
        <w:t xml:space="preserve"> (далее — Заказчик) </w:t>
      </w:r>
      <w:r w:rsidR="00C570FF" w:rsidRPr="00B138F3">
        <w:rPr>
          <w:rFonts w:ascii="GHEA Grapalat" w:hAnsi="GHEA Grapalat"/>
        </w:rPr>
        <w:t xml:space="preserve">процедуре закупок под кодом </w:t>
      </w:r>
      <w:r w:rsidR="00C570FF" w:rsidRPr="00AD6EF3">
        <w:rPr>
          <w:rFonts w:ascii="GHEA Grapalat" w:hAnsi="GHEA Grapalat"/>
          <w:b/>
          <w:i/>
        </w:rPr>
        <w:t>«</w:t>
      </w:r>
      <w:proofErr w:type="spellStart"/>
      <w:r w:rsidR="006310E2">
        <w:rPr>
          <w:rFonts w:ascii="GHEA Grapalat" w:hAnsi="GHEA Grapalat"/>
          <w:b/>
          <w:i/>
          <w:lang w:val="en-GB"/>
        </w:rPr>
        <w:t>GHAShDzB</w:t>
      </w:r>
      <w:proofErr w:type="spellEnd"/>
      <w:r w:rsidR="006310E2" w:rsidRPr="006310E2">
        <w:rPr>
          <w:rFonts w:ascii="GHEA Grapalat" w:hAnsi="GHEA Grapalat"/>
          <w:b/>
          <w:i/>
        </w:rPr>
        <w:t>-</w:t>
      </w:r>
      <w:r w:rsidR="006310E2">
        <w:rPr>
          <w:rFonts w:ascii="GHEA Grapalat" w:hAnsi="GHEA Grapalat"/>
          <w:b/>
          <w:i/>
          <w:lang w:val="en-GB"/>
        </w:rPr>
        <w:t>HVKAK</w:t>
      </w:r>
      <w:r w:rsidR="006310E2" w:rsidRPr="006310E2">
        <w:rPr>
          <w:rFonts w:ascii="GHEA Grapalat" w:hAnsi="GHEA Grapalat"/>
          <w:b/>
          <w:i/>
        </w:rPr>
        <w:t>-2021-83</w:t>
      </w:r>
      <w:r w:rsidR="00C570FF" w:rsidRPr="00AD6EF3">
        <w:rPr>
          <w:rFonts w:ascii="GHEA Grapalat" w:hAnsi="GHEA Grapalat"/>
          <w:b/>
          <w:i/>
        </w:rPr>
        <w:t>»</w:t>
      </w:r>
      <w:r w:rsidR="00C570FF" w:rsidRPr="00B138F3">
        <w:rPr>
          <w:rFonts w:ascii="GHEA Grapalat" w:hAnsi="GHEA Grapalat"/>
        </w:rPr>
        <w:t>.</w:t>
      </w:r>
    </w:p>
    <w:p w:rsidR="000A214C" w:rsidRPr="00B138F3" w:rsidRDefault="000A214C" w:rsidP="00C570FF">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1B58A3">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1B58A3">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1B58A3">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1B58A3">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1B58A3">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1B58A3">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w:t>
      </w:r>
      <w:r w:rsidRPr="00B138F3">
        <w:rPr>
          <w:rFonts w:ascii="GHEA Grapalat" w:hAnsi="GHEA Grapalat"/>
        </w:rPr>
        <w:lastRenderedPageBreak/>
        <w:t xml:space="preserve">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1B58A3">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1B58A3">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1B58A3">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1B58A3">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1B58A3">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1B58A3">
      <w:pPr>
        <w:widowControl w:val="0"/>
        <w:contextualSpacing/>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1B58A3">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1B58A3">
      <w:pPr>
        <w:widowControl w:val="0"/>
        <w:tabs>
          <w:tab w:val="left" w:pos="1134"/>
        </w:tabs>
        <w:ind w:firstLine="567"/>
        <w:contextualSpacing/>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1B58A3">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1B58A3">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1B58A3">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1B58A3">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1B58A3">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1B58A3">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1B58A3">
      <w:pPr>
        <w:widowControl w:val="0"/>
        <w:contextualSpacing/>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1B58A3">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1B58A3">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1B58A3">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1B58A3">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1B58A3">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1B58A3">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1B58A3">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1B58A3">
      <w:pPr>
        <w:widowControl w:val="0"/>
        <w:contextualSpacing/>
        <w:jc w:val="both"/>
        <w:rPr>
          <w:rFonts w:ascii="GHEA Grapalat" w:hAnsi="GHEA Grapalat"/>
        </w:rPr>
      </w:pPr>
      <w:r w:rsidRPr="00B138F3">
        <w:rPr>
          <w:rFonts w:ascii="GHEA Grapalat" w:hAnsi="GHEA Grapalat"/>
        </w:rPr>
        <w:t>_______________________________________</w:t>
      </w:r>
    </w:p>
    <w:p w:rsidR="000A214C" w:rsidRDefault="000A214C" w:rsidP="001B58A3">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5F2C03" w:rsidRPr="00B138F3" w:rsidRDefault="005F2C03" w:rsidP="001B58A3">
      <w:pPr>
        <w:widowControl w:val="0"/>
        <w:ind w:right="4250"/>
        <w:contextualSpacing/>
        <w:jc w:val="center"/>
        <w:rPr>
          <w:rFonts w:ascii="GHEA Grapalat" w:hAnsi="GHEA Grapalat"/>
        </w:rPr>
      </w:pPr>
    </w:p>
    <w:p w:rsidR="000A214C" w:rsidRPr="00B138F3" w:rsidRDefault="00632AC2" w:rsidP="001B58A3">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F2C0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2C03" w:rsidRPr="00E063D7" w:rsidRDefault="005F2C03" w:rsidP="005F2C03">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5F2C0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2C03" w:rsidRPr="00E063D7" w:rsidRDefault="005F2C03" w:rsidP="005F2C03">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5F2C0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2C03" w:rsidRPr="00E063D7" w:rsidRDefault="005F2C03" w:rsidP="005F2C03">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5F2C0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2C03" w:rsidRPr="00E063D7" w:rsidRDefault="005F2C03" w:rsidP="005F2C03">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5F2C0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2C03" w:rsidRPr="00E063D7" w:rsidRDefault="005F2C03" w:rsidP="005F2C03">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p>
    <w:p w:rsidR="0085239A" w:rsidRPr="00B138F3" w:rsidRDefault="0085239A" w:rsidP="0085239A">
      <w:pPr>
        <w:pStyle w:val="31"/>
        <w:widowControl w:val="0"/>
        <w:spacing w:line="240" w:lineRule="auto"/>
        <w:contextualSpacing/>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Pr="00AD6EF3">
        <w:rPr>
          <w:rFonts w:ascii="GHEA Grapalat" w:hAnsi="GHEA Grapalat"/>
          <w:b/>
          <w:i/>
          <w:sz w:val="24"/>
          <w:szCs w:val="24"/>
        </w:rPr>
        <w:t>«</w:t>
      </w:r>
      <w:proofErr w:type="spellStart"/>
      <w:r w:rsidR="006310E2">
        <w:rPr>
          <w:rFonts w:ascii="GHEA Grapalat" w:hAnsi="GHEA Grapalat"/>
          <w:b/>
          <w:i/>
          <w:sz w:val="24"/>
          <w:szCs w:val="24"/>
          <w:lang w:val="en-GB"/>
        </w:rPr>
        <w:t>GHAShDzB</w:t>
      </w:r>
      <w:proofErr w:type="spellEnd"/>
      <w:r w:rsidR="006310E2" w:rsidRPr="006310E2">
        <w:rPr>
          <w:rFonts w:ascii="GHEA Grapalat" w:hAnsi="GHEA Grapalat"/>
          <w:b/>
          <w:i/>
          <w:sz w:val="24"/>
          <w:szCs w:val="24"/>
        </w:rPr>
        <w:t>-</w:t>
      </w:r>
      <w:r w:rsidR="006310E2">
        <w:rPr>
          <w:rFonts w:ascii="GHEA Grapalat" w:hAnsi="GHEA Grapalat"/>
          <w:b/>
          <w:i/>
          <w:sz w:val="24"/>
          <w:szCs w:val="24"/>
          <w:lang w:val="en-GB"/>
        </w:rPr>
        <w:t>HVKAK</w:t>
      </w:r>
      <w:r w:rsidR="006310E2" w:rsidRPr="006310E2">
        <w:rPr>
          <w:rFonts w:ascii="GHEA Grapalat" w:hAnsi="GHEA Grapalat"/>
          <w:b/>
          <w:i/>
          <w:sz w:val="24"/>
          <w:szCs w:val="24"/>
        </w:rPr>
        <w:t>-2021-83</w:t>
      </w:r>
      <w:r w:rsidRPr="00AD6EF3">
        <w:rPr>
          <w:rFonts w:ascii="GHEA Grapalat" w:hAnsi="GHEA Grapalat"/>
          <w:b/>
          <w:i/>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525299" w:rsidP="005F2C03">
      <w:pPr>
        <w:widowControl w:val="0"/>
        <w:spacing w:line="360" w:lineRule="auto"/>
        <w:ind w:firstLine="709"/>
        <w:contextualSpacing/>
        <w:jc w:val="both"/>
        <w:rPr>
          <w:rFonts w:ascii="GHEA Grapalat" w:hAnsi="GHEA Grapalat" w:cs="Sylfaen"/>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7"/>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BB28C8" w:rsidRPr="00A542E3">
        <w:rPr>
          <w:rFonts w:ascii="GHEA Grapalat" w:hAnsi="GHEA Grapalat"/>
        </w:rPr>
        <w:t>,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8A32B8" w:rsidRDefault="00BB28C8" w:rsidP="008A32B8">
      <w:pPr>
        <w:ind w:firstLine="708"/>
        <w:contextualSpacing/>
        <w:jc w:val="both"/>
        <w:rPr>
          <w:rFonts w:ascii="GHEA Grapalat" w:hAnsi="GHEA Grapalat"/>
          <w:vertAlign w:val="superscrip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Courier New" w:hAnsi="Courier New" w:cs="Courier New"/>
        </w:rPr>
        <w:t> </w:t>
      </w:r>
      <w:r w:rsidRPr="00BD3389">
        <w:rPr>
          <w:rFonts w:ascii="GHEA Grapalat" w:hAnsi="GHEA Grapalat" w:cs="GHEA Grapalat"/>
        </w:rPr>
        <w:t>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r w:rsidRPr="009F3DC7">
        <w:rPr>
          <w:rFonts w:ascii="GHEA Grapalat" w:hAnsi="GHEA Grapalat"/>
        </w:rPr>
        <w:t xml:space="preserve">(далее </w:t>
      </w:r>
      <w:r>
        <w:rPr>
          <w:rFonts w:ascii="GHEA Grapalat" w:hAnsi="GHEA Grapalat"/>
        </w:rPr>
        <w:t xml:space="preserve">— договор), </w:t>
      </w:r>
      <w:r w:rsidR="008A32B8">
        <w:rPr>
          <w:rFonts w:ascii="GHEA Grapalat" w:hAnsi="GHEA Grapalat"/>
        </w:rPr>
        <w:t>строительные</w:t>
      </w:r>
      <w:r w:rsidR="008A32B8">
        <w:rPr>
          <w:rFonts w:ascii="GHEA Grapalat" w:hAnsi="GHEA Grapalat"/>
          <w:vertAlign w:val="superscript"/>
        </w:rPr>
        <w:t xml:space="preserve"> </w:t>
      </w:r>
      <w:r w:rsidR="008A32B8">
        <w:rPr>
          <w:rFonts w:ascii="GHEA Grapalat" w:hAnsi="GHEA Grapalat"/>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525299">
      <w:pPr>
        <w:widowControl w:val="0"/>
        <w:tabs>
          <w:tab w:val="left" w:pos="1134"/>
        </w:tabs>
        <w:ind w:firstLine="567"/>
        <w:contextualSpacing/>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525299">
      <w:pPr>
        <w:widowControl w:val="0"/>
        <w:tabs>
          <w:tab w:val="left" w:pos="1134"/>
        </w:tabs>
        <w:ind w:firstLine="567"/>
        <w:contextualSpacing/>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8A32B8" w:rsidRDefault="008A32B8" w:rsidP="00525299">
      <w:pPr>
        <w:widowControl w:val="0"/>
        <w:tabs>
          <w:tab w:val="left" w:pos="1134"/>
        </w:tabs>
        <w:ind w:firstLine="567"/>
        <w:contextualSpacing/>
        <w:jc w:val="both"/>
        <w:rPr>
          <w:rFonts w:ascii="GHEA Grapalat" w:hAnsi="GHEA Grapalat"/>
          <w:spacing w:val="6"/>
        </w:rPr>
      </w:pPr>
      <w:r>
        <w:rPr>
          <w:rFonts w:ascii="GHEA Grapalat" w:hAnsi="GHEA Grapalat"/>
          <w:spacing w:val="6"/>
        </w:rPr>
        <w:t xml:space="preserve">Приложениям </w:t>
      </w:r>
      <w:r w:rsidRPr="009F3DC7">
        <w:rPr>
          <w:rFonts w:ascii="GHEA Grapalat" w:hAnsi="GHEA Grapalat"/>
        </w:rPr>
        <w:t>№№</w:t>
      </w:r>
      <w:r>
        <w:rPr>
          <w:rFonts w:ascii="GHEA Grapalat" w:hAnsi="GHEA Grapalat"/>
        </w:rPr>
        <w:t xml:space="preserve"> </w:t>
      </w:r>
      <w:r>
        <w:rPr>
          <w:rFonts w:ascii="GHEA Grapalat" w:hAnsi="GHEA Grapalat"/>
          <w:spacing w:val="6"/>
        </w:rPr>
        <w:t>2.1</w:t>
      </w:r>
      <w:r w:rsidR="006E055B">
        <w:rPr>
          <w:rFonts w:ascii="GHEA Grapalat" w:hAnsi="GHEA Grapalat"/>
          <w:spacing w:val="6"/>
        </w:rPr>
        <w:t>-</w:t>
      </w:r>
      <w:r>
        <w:rPr>
          <w:rFonts w:ascii="GHEA Grapalat" w:hAnsi="GHEA Grapalat"/>
          <w:spacing w:val="6"/>
        </w:rPr>
        <w:t>2.</w:t>
      </w:r>
      <w:r w:rsidR="006E055B">
        <w:rPr>
          <w:rFonts w:ascii="GHEA Grapalat" w:hAnsi="GHEA Grapalat"/>
          <w:spacing w:val="6"/>
        </w:rPr>
        <w:t>3</w:t>
      </w:r>
      <w:r>
        <w:rPr>
          <w:rFonts w:ascii="GHEA Grapalat" w:hAnsi="GHEA Grapalat"/>
          <w:spacing w:val="6"/>
        </w:rPr>
        <w:t>.</w:t>
      </w:r>
    </w:p>
    <w:p w:rsidR="00BB28C8" w:rsidRPr="009F3DC7" w:rsidRDefault="00BB28C8" w:rsidP="00525299">
      <w:pPr>
        <w:widowControl w:val="0"/>
        <w:tabs>
          <w:tab w:val="left" w:pos="1134"/>
        </w:tabs>
        <w:ind w:firstLine="567"/>
        <w:contextualSpacing/>
        <w:jc w:val="both"/>
        <w:rPr>
          <w:rFonts w:ascii="GHEA Grapalat" w:hAnsi="GHEA Grapalat"/>
        </w:rPr>
      </w:pPr>
      <w:r w:rsidRPr="009F3DC7">
        <w:rPr>
          <w:rFonts w:ascii="GHEA Grapalat" w:hAnsi="GHEA Grapalat"/>
        </w:rPr>
        <w:t>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w:t>
      </w:r>
      <w:r w:rsidR="006E055B" w:rsidRPr="009F3DC7">
        <w:rPr>
          <w:rFonts w:ascii="GHEA Grapalat" w:hAnsi="GHEA Grapalat"/>
        </w:rPr>
        <w:t>№</w:t>
      </w:r>
      <w:r w:rsidRPr="009F3DC7">
        <w:rPr>
          <w:rFonts w:ascii="GHEA Grapalat" w:hAnsi="GHEA Grapalat"/>
        </w:rPr>
        <w:t xml:space="preserve"> 2</w:t>
      </w:r>
      <w:r w:rsidR="006E055B">
        <w:rPr>
          <w:rFonts w:ascii="GHEA Grapalat" w:hAnsi="GHEA Grapalat"/>
        </w:rPr>
        <w:t>.1-2.3</w:t>
      </w:r>
      <w:r w:rsidRPr="009F3DC7">
        <w:rPr>
          <w:rFonts w:ascii="GHEA Grapalat" w:hAnsi="GHEA Grapalat"/>
        </w:rPr>
        <w:t xml:space="preserve">). </w:t>
      </w:r>
    </w:p>
    <w:p w:rsidR="00BB28C8" w:rsidRPr="009F3DC7" w:rsidRDefault="00BB28C8" w:rsidP="00525299">
      <w:pPr>
        <w:widowControl w:val="0"/>
        <w:tabs>
          <w:tab w:val="left" w:pos="1134"/>
        </w:tabs>
        <w:ind w:firstLine="567"/>
        <w:contextualSpacing/>
        <w:jc w:val="both"/>
        <w:rPr>
          <w:rFonts w:ascii="GHEA Grapalat" w:hAnsi="GHEA Grapalat"/>
        </w:rPr>
      </w:pPr>
    </w:p>
    <w:p w:rsidR="00BB28C8" w:rsidRPr="009F3DC7" w:rsidRDefault="00BB28C8" w:rsidP="00525299">
      <w:pPr>
        <w:widowControl w:val="0"/>
        <w:tabs>
          <w:tab w:val="left" w:pos="1276"/>
        </w:tabs>
        <w:ind w:firstLine="567"/>
        <w:contextualSpacing/>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525299">
      <w:pPr>
        <w:widowControl w:val="0"/>
        <w:tabs>
          <w:tab w:val="left" w:pos="1134"/>
        </w:tabs>
        <w:ind w:firstLine="567"/>
        <w:contextualSpacing/>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525299">
      <w:pPr>
        <w:widowControl w:val="0"/>
        <w:tabs>
          <w:tab w:val="left" w:pos="1134"/>
          <w:tab w:val="left" w:pos="1276"/>
        </w:tabs>
        <w:ind w:firstLine="567"/>
        <w:contextualSpacing/>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6E055B">
      <w:pPr>
        <w:widowControl w:val="0"/>
        <w:tabs>
          <w:tab w:val="left" w:pos="1276"/>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6E055B">
      <w:pPr>
        <w:widowControl w:val="0"/>
        <w:tabs>
          <w:tab w:val="left" w:pos="1134"/>
        </w:tabs>
        <w:ind w:firstLine="567"/>
        <w:contextualSpacing/>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6E055B">
      <w:pPr>
        <w:widowControl w:val="0"/>
        <w:tabs>
          <w:tab w:val="left" w:pos="1134"/>
        </w:tabs>
        <w:ind w:firstLine="567"/>
        <w:contextualSpacing/>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6E055B">
      <w:pPr>
        <w:widowControl w:val="0"/>
        <w:tabs>
          <w:tab w:val="left" w:pos="1134"/>
        </w:tabs>
        <w:ind w:firstLine="567"/>
        <w:contextualSpacing/>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6E055B">
      <w:pPr>
        <w:widowControl w:val="0"/>
        <w:tabs>
          <w:tab w:val="left" w:pos="1134"/>
        </w:tabs>
        <w:ind w:firstLine="567"/>
        <w:contextualSpacing/>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6E055B">
      <w:pPr>
        <w:widowControl w:val="0"/>
        <w:tabs>
          <w:tab w:val="left" w:pos="1276"/>
        </w:tabs>
        <w:ind w:firstLine="567"/>
        <w:contextualSpacing/>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6E055B">
      <w:pPr>
        <w:contextualSpacing/>
        <w:rPr>
          <w:rFonts w:ascii="GHEA Grapalat" w:hAnsi="GHEA Grapalat"/>
          <w:b/>
        </w:rPr>
      </w:pPr>
      <w:r>
        <w:rPr>
          <w:rFonts w:ascii="GHEA Grapalat" w:hAnsi="GHEA Grapalat"/>
          <w:b/>
        </w:rPr>
        <w:br w:type="page"/>
      </w:r>
    </w:p>
    <w:p w:rsidR="00BB28C8" w:rsidRPr="009F3DC7" w:rsidRDefault="00BB28C8" w:rsidP="006E055B">
      <w:pPr>
        <w:widowControl w:val="0"/>
        <w:tabs>
          <w:tab w:val="left" w:pos="1134"/>
        </w:tabs>
        <w:ind w:firstLine="567"/>
        <w:contextualSpacing/>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6E055B">
      <w:pPr>
        <w:widowControl w:val="0"/>
        <w:tabs>
          <w:tab w:val="left" w:pos="1276"/>
        </w:tabs>
        <w:ind w:firstLine="567"/>
        <w:contextualSpacing/>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6E055B">
      <w:pPr>
        <w:widowControl w:val="0"/>
        <w:tabs>
          <w:tab w:val="left" w:pos="1276"/>
        </w:tabs>
        <w:ind w:firstLine="567"/>
        <w:contextualSpacing/>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6E055B">
      <w:pPr>
        <w:widowControl w:val="0"/>
        <w:tabs>
          <w:tab w:val="left" w:pos="1134"/>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6E055B">
      <w:pPr>
        <w:widowControl w:val="0"/>
        <w:tabs>
          <w:tab w:val="left" w:pos="1276"/>
        </w:tabs>
        <w:ind w:firstLine="567"/>
        <w:contextualSpacing/>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6E055B">
      <w:pPr>
        <w:widowControl w:val="0"/>
        <w:tabs>
          <w:tab w:val="left" w:pos="1276"/>
        </w:tabs>
        <w:ind w:firstLine="567"/>
        <w:contextualSpacing/>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706815" w:rsidRPr="004E6A96">
        <w:rPr>
          <w:rFonts w:ascii="GHEA Grapalat" w:hAnsi="GHEA Grapalat"/>
          <w:b/>
        </w:rPr>
        <w:t>75 процентов</w:t>
      </w:r>
      <w:r w:rsidRPr="009F3DC7">
        <w:rPr>
          <w:rFonts w:ascii="GHEA Grapalat" w:hAnsi="GHEA Grapalat"/>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A8246A"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6E055B">
      <w:pPr>
        <w:widowControl w:val="0"/>
        <w:tabs>
          <w:tab w:val="left" w:pos="1276"/>
        </w:tabs>
        <w:ind w:firstLine="567"/>
        <w:contextualSpacing/>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пунктом 3.1.4 договора, возмещать причиненные Заказчику убытки и уплачивать </w:t>
      </w:r>
      <w:r w:rsidRPr="009F3DC7">
        <w:rPr>
          <w:rFonts w:ascii="GHEA Grapalat" w:hAnsi="GHEA Grapalat"/>
        </w:rPr>
        <w:lastRenderedPageBreak/>
        <w:t>штраф, предусмотренный пунктом 6.3.</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6E055B">
      <w:pPr>
        <w:widowControl w:val="0"/>
        <w:tabs>
          <w:tab w:val="left" w:pos="1276"/>
        </w:tabs>
        <w:ind w:firstLine="567"/>
        <w:contextualSpacing/>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6E055B">
      <w:pPr>
        <w:widowControl w:val="0"/>
        <w:tabs>
          <w:tab w:val="left" w:pos="1418"/>
        </w:tabs>
        <w:ind w:firstLine="567"/>
        <w:contextualSpacing/>
        <w:jc w:val="both"/>
        <w:rPr>
          <w:rFonts w:ascii="GHEA Grapalat" w:hAnsi="GHEA Grapalat"/>
        </w:rPr>
      </w:pPr>
      <w:r w:rsidRPr="009F3DC7">
        <w:rPr>
          <w:rFonts w:ascii="GHEA Grapalat" w:hAnsi="GHEA Grapalat"/>
        </w:rPr>
        <w:t>3.4.</w:t>
      </w:r>
      <w:r w:rsidR="0085239A">
        <w:rPr>
          <w:rFonts w:ascii="GHEA Grapalat" w:hAnsi="GHEA Grapalat"/>
        </w:rPr>
        <w:t>9</w:t>
      </w:r>
      <w:r>
        <w:rPr>
          <w:rFonts w:ascii="GHEA Grapalat" w:hAnsi="GHEA Grapalat"/>
        </w:rPr>
        <w:t>.</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6E055B">
      <w:pPr>
        <w:widowControl w:val="0"/>
        <w:tabs>
          <w:tab w:val="left" w:pos="1276"/>
        </w:tabs>
        <w:ind w:firstLine="567"/>
        <w:contextualSpacing/>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0909B5">
      <w:pPr>
        <w:widowControl w:val="0"/>
        <w:tabs>
          <w:tab w:val="left" w:pos="1134"/>
        </w:tabs>
        <w:ind w:firstLine="567"/>
        <w:contextualSpacing/>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0909B5">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0E713A">
        <w:rPr>
          <w:rFonts w:ascii="GHEA Grapalat" w:hAnsi="GHEA Grapalat"/>
        </w:rPr>
        <w:t>2</w:t>
      </w:r>
      <w:r>
        <w:rPr>
          <w:rFonts w:ascii="GHEA Grapalat" w:hAnsi="GHEA Grapalat"/>
        </w:rPr>
        <w:t xml:space="preserve"> экземпляр</w:t>
      </w:r>
      <w:r w:rsidR="000E713A">
        <w:rPr>
          <w:rFonts w:ascii="GHEA Grapalat" w:hAnsi="GHEA Grapalat"/>
        </w:rPr>
        <w:t>а</w:t>
      </w:r>
      <w:r>
        <w:rPr>
          <w:rFonts w:ascii="GHEA Grapalat" w:hAnsi="GHEA Grapalat"/>
        </w:rPr>
        <w:t xml:space="preserve"> акта сдачи-приемки (Приложение № 4). </w:t>
      </w:r>
    </w:p>
    <w:p w:rsidR="00563671" w:rsidRDefault="00563671" w:rsidP="000909B5">
      <w:pPr>
        <w:widowControl w:val="0"/>
        <w:tabs>
          <w:tab w:val="left" w:pos="1134"/>
        </w:tabs>
        <w:ind w:firstLine="567"/>
        <w:contextualSpacing/>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0909B5">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0909B5">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0909B5">
      <w:pPr>
        <w:widowControl w:val="0"/>
        <w:tabs>
          <w:tab w:val="left" w:pos="1134"/>
        </w:tabs>
        <w:ind w:firstLine="567"/>
        <w:contextualSpacing/>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0E713A">
        <w:rPr>
          <w:rFonts w:ascii="GHEA Grapalat" w:hAnsi="GHEA Grapalat"/>
        </w:rPr>
        <w:t>15</w:t>
      </w:r>
      <w:r>
        <w:rPr>
          <w:rFonts w:ascii="GHEA Grapalat" w:hAnsi="GHEA Grapalat"/>
        </w:rPr>
        <w:t xml:space="preserve">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0909B5">
      <w:pPr>
        <w:widowControl w:val="0"/>
        <w:tabs>
          <w:tab w:val="left" w:pos="1134"/>
        </w:tabs>
        <w:ind w:firstLine="567"/>
        <w:contextualSpacing/>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0909B5">
      <w:pPr>
        <w:widowControl w:val="0"/>
        <w:tabs>
          <w:tab w:val="left" w:pos="1276"/>
        </w:tabs>
        <w:ind w:firstLine="567"/>
        <w:contextualSpacing/>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w:t>
      </w:r>
      <w:r w:rsidR="0032067F" w:rsidRPr="007667CA">
        <w:rPr>
          <w:rFonts w:ascii="GHEA Grapalat" w:hAnsi="GHEA Grapalat"/>
        </w:rPr>
        <w:lastRenderedPageBreak/>
        <w:t>необходимые работы в пределах договорной цены, без дополнительной платы.</w:t>
      </w:r>
    </w:p>
    <w:p w:rsidR="00563671" w:rsidRDefault="00563671" w:rsidP="000909B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0909B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0909B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0909B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0909B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0909B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0909B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0909B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AF2889">
      <w:pPr>
        <w:widowControl w:val="0"/>
        <w:tabs>
          <w:tab w:val="left" w:pos="1276"/>
        </w:tabs>
        <w:ind w:firstLine="567"/>
        <w:contextualSpacing/>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AF2889">
      <w:pPr>
        <w:widowControl w:val="0"/>
        <w:tabs>
          <w:tab w:val="left" w:pos="1276"/>
        </w:tabs>
        <w:ind w:firstLine="567"/>
        <w:contextualSpacing/>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AF2889">
      <w:pPr>
        <w:widowControl w:val="0"/>
        <w:tabs>
          <w:tab w:val="left" w:pos="1276"/>
        </w:tabs>
        <w:contextualSpacing/>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AF2889">
      <w:pPr>
        <w:widowControl w:val="0"/>
        <w:tabs>
          <w:tab w:val="left" w:pos="1276"/>
        </w:tabs>
        <w:ind w:firstLine="567"/>
        <w:contextualSpacing/>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af6"/>
          <w:rFonts w:ascii="GHEA Grapalat" w:hAnsi="GHEA Grapalat"/>
        </w:rPr>
        <w:footnoteReference w:customMarkFollows="1" w:id="8"/>
        <w:t>28</w:t>
      </w:r>
      <w:r w:rsidRPr="00A542E3">
        <w:rPr>
          <w:rFonts w:ascii="GHEA Grapalat" w:hAnsi="GHEA Grapalat"/>
        </w:rPr>
        <w:t>.</w:t>
      </w:r>
    </w:p>
    <w:p w:rsidR="00BB28C8" w:rsidRPr="009F3DC7" w:rsidRDefault="00BB28C8" w:rsidP="00AF2889">
      <w:pPr>
        <w:widowControl w:val="0"/>
        <w:tabs>
          <w:tab w:val="num" w:pos="1134"/>
        </w:tabs>
        <w:ind w:firstLine="567"/>
        <w:contextualSpacing/>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Default="00BB28C8" w:rsidP="00AF2889">
      <w:pPr>
        <w:widowControl w:val="0"/>
        <w:tabs>
          <w:tab w:val="num" w:pos="1134"/>
        </w:tabs>
        <w:ind w:firstLine="567"/>
        <w:contextualSpacing/>
        <w:jc w:val="both"/>
        <w:rPr>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w:t>
      </w:r>
      <w:r w:rsidR="00ED34BF">
        <w:rPr>
          <w:rFonts w:ascii="GHEA Grapalat" w:hAnsi="GHEA Grapalat"/>
        </w:rPr>
        <w:t>3</w:t>
      </w:r>
      <w:r w:rsidRPr="009F3DC7">
        <w:rPr>
          <w:rFonts w:ascii="GHEA Grapalat" w:hAnsi="GHEA Grapalat"/>
        </w:rPr>
        <w:t xml:space="preserve">).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ED34BF" w:rsidRPr="009F3DC7" w:rsidRDefault="00ED34BF" w:rsidP="00AF2889">
      <w:pPr>
        <w:widowControl w:val="0"/>
        <w:tabs>
          <w:tab w:val="num" w:pos="1134"/>
        </w:tabs>
        <w:ind w:firstLine="567"/>
        <w:contextualSpacing/>
        <w:jc w:val="both"/>
        <w:rPr>
          <w:rFonts w:ascii="GHEA Grapalat" w:hAnsi="GHEA Grapalat" w:cs="Times Armenian"/>
        </w:rPr>
      </w:pPr>
    </w:p>
    <w:p w:rsidR="00BB28C8" w:rsidRPr="009F3DC7" w:rsidRDefault="00BB28C8" w:rsidP="00ED34BF">
      <w:pPr>
        <w:contextualSpacing/>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ED34BF">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ED34BF">
      <w:pPr>
        <w:widowControl w:val="0"/>
        <w:tabs>
          <w:tab w:val="left" w:pos="1134"/>
        </w:tabs>
        <w:ind w:firstLine="567"/>
        <w:contextualSpacing/>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ED34BF">
      <w:pPr>
        <w:widowControl w:val="0"/>
        <w:tabs>
          <w:tab w:val="left" w:pos="1134"/>
        </w:tabs>
        <w:ind w:firstLine="567"/>
        <w:contextualSpacing/>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0C5526">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ED34BF">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ED34BF">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ED34BF">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ED34BF">
      <w:pPr>
        <w:widowControl w:val="0"/>
        <w:tabs>
          <w:tab w:val="left" w:pos="1134"/>
        </w:tabs>
        <w:ind w:firstLine="567"/>
        <w:contextualSpacing/>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ED34BF" w:rsidRDefault="00ED34BF" w:rsidP="00BB28C8">
      <w:pPr>
        <w:widowControl w:val="0"/>
        <w:tabs>
          <w:tab w:val="left" w:pos="1276"/>
        </w:tabs>
        <w:spacing w:after="160" w:line="360" w:lineRule="auto"/>
        <w:jc w:val="center"/>
        <w:rPr>
          <w:rFonts w:ascii="GHEA Grapalat" w:hAnsi="GHEA Grapalat"/>
          <w:b/>
        </w:rPr>
      </w:pP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0C5526">
      <w:pPr>
        <w:widowControl w:val="0"/>
        <w:tabs>
          <w:tab w:val="left" w:pos="1276"/>
        </w:tabs>
        <w:ind w:firstLine="567"/>
        <w:contextualSpacing/>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w:t>
      </w:r>
      <w:r w:rsidRPr="009F3DC7">
        <w:rPr>
          <w:rFonts w:ascii="GHEA Grapalat" w:hAnsi="GHEA Grapalat"/>
        </w:rPr>
        <w:lastRenderedPageBreak/>
        <w:t>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0C5526">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0C5526">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0C5526">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0C5526">
      <w:pPr>
        <w:widowControl w:val="0"/>
        <w:tabs>
          <w:tab w:val="left" w:pos="1134"/>
        </w:tabs>
        <w:ind w:firstLine="567"/>
        <w:contextualSpacing/>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0C5526">
      <w:pPr>
        <w:widowControl w:val="0"/>
        <w:tabs>
          <w:tab w:val="left" w:pos="1134"/>
        </w:tabs>
        <w:ind w:firstLine="567"/>
        <w:contextualSpacing/>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0C5526">
      <w:pPr>
        <w:widowControl w:val="0"/>
        <w:tabs>
          <w:tab w:val="left" w:pos="1276"/>
        </w:tabs>
        <w:ind w:firstLine="567"/>
        <w:contextualSpacing/>
        <w:jc w:val="both"/>
        <w:rPr>
          <w:rFonts w:ascii="GHEA Grapalat" w:hAnsi="GHEA Grapalat" w:cs="Sylfaen"/>
        </w:rPr>
      </w:pPr>
      <w:r w:rsidRPr="009F3DC7">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w:t>
      </w:r>
      <w:r w:rsidRPr="009F3DC7">
        <w:rPr>
          <w:rFonts w:ascii="GHEA Grapalat" w:hAnsi="GHEA Grapalat"/>
        </w:rPr>
        <w:lastRenderedPageBreak/>
        <w:t>закупаемой работы или цены единицы приобретаемой работы или цены договора.</w:t>
      </w:r>
    </w:p>
    <w:p w:rsidR="00BB28C8" w:rsidRPr="009F3DC7" w:rsidRDefault="00BB28C8" w:rsidP="000C5526">
      <w:pPr>
        <w:widowControl w:val="0"/>
        <w:tabs>
          <w:tab w:val="left" w:pos="1276"/>
        </w:tabs>
        <w:ind w:firstLine="567"/>
        <w:contextualSpacing/>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0C5526">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0C5526">
      <w:pPr>
        <w:widowControl w:val="0"/>
        <w:tabs>
          <w:tab w:val="left" w:pos="1134"/>
        </w:tabs>
        <w:ind w:firstLine="567"/>
        <w:contextualSpacing/>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0C5526">
      <w:pPr>
        <w:widowControl w:val="0"/>
        <w:tabs>
          <w:tab w:val="left" w:pos="1134"/>
        </w:tabs>
        <w:ind w:firstLine="567"/>
        <w:contextualSpacing/>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9"/>
        <w:t>32</w:t>
      </w:r>
      <w:r w:rsidRPr="009F3DC7">
        <w:rPr>
          <w:rFonts w:ascii="GHEA Grapalat" w:hAnsi="GHEA Grapalat"/>
        </w:rPr>
        <w:t>.</w:t>
      </w:r>
    </w:p>
    <w:p w:rsidR="00BB28C8" w:rsidRPr="009F3DC7" w:rsidRDefault="00BB28C8" w:rsidP="000C5526">
      <w:pPr>
        <w:widowControl w:val="0"/>
        <w:tabs>
          <w:tab w:val="left" w:pos="1134"/>
        </w:tabs>
        <w:ind w:firstLine="567"/>
        <w:contextualSpacing/>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10"/>
        <w:t>33</w:t>
      </w:r>
      <w:r w:rsidRPr="009F3DC7">
        <w:rPr>
          <w:rFonts w:ascii="GHEA Grapalat" w:hAnsi="GHEA Grapalat"/>
        </w:rPr>
        <w:t>.</w:t>
      </w:r>
    </w:p>
    <w:p w:rsidR="00BB28C8" w:rsidRPr="00124BE9" w:rsidRDefault="00BB28C8" w:rsidP="000C5526">
      <w:pPr>
        <w:widowControl w:val="0"/>
        <w:tabs>
          <w:tab w:val="left" w:pos="1134"/>
        </w:tabs>
        <w:ind w:firstLine="567"/>
        <w:contextualSpacing/>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0C5526">
      <w:pPr>
        <w:widowControl w:val="0"/>
        <w:tabs>
          <w:tab w:val="left" w:pos="1134"/>
        </w:tabs>
        <w:ind w:firstLine="567"/>
        <w:contextualSpacing/>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0C5526">
      <w:pPr>
        <w:widowControl w:val="0"/>
        <w:ind w:firstLine="567"/>
        <w:contextualSpacing/>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0C5526">
      <w:pPr>
        <w:widowControl w:val="0"/>
        <w:tabs>
          <w:tab w:val="left" w:pos="1276"/>
        </w:tabs>
        <w:ind w:firstLine="567"/>
        <w:contextualSpacing/>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w:t>
      </w:r>
      <w:r w:rsidRPr="009F3DC7">
        <w:rPr>
          <w:rFonts w:ascii="GHEA Grapalat" w:hAnsi="GHEA Grapalat"/>
        </w:rPr>
        <w:lastRenderedPageBreak/>
        <w:t>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0C5526">
      <w:pPr>
        <w:widowControl w:val="0"/>
        <w:tabs>
          <w:tab w:val="left" w:pos="1276"/>
        </w:tabs>
        <w:ind w:firstLine="567"/>
        <w:contextualSpacing/>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0C5526">
      <w:pPr>
        <w:widowControl w:val="0"/>
        <w:tabs>
          <w:tab w:val="left" w:pos="1276"/>
        </w:tabs>
        <w:ind w:firstLine="567"/>
        <w:contextualSpacing/>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0C5526">
      <w:pPr>
        <w:widowControl w:val="0"/>
        <w:tabs>
          <w:tab w:val="left" w:pos="1276"/>
        </w:tabs>
        <w:ind w:firstLine="567"/>
        <w:contextualSpacing/>
        <w:jc w:val="both"/>
        <w:rPr>
          <w:rFonts w:ascii="GHEA Grapalat" w:hAnsi="GHEA Grapalat"/>
        </w:rPr>
      </w:pPr>
      <w:r w:rsidRPr="0085239A">
        <w:rPr>
          <w:rFonts w:ascii="GHEA Grapalat" w:hAnsi="GHEA Grapalat"/>
        </w:rPr>
        <w:t>8.13.</w:t>
      </w:r>
      <w:r w:rsidRPr="0085239A">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w:t>
      </w:r>
      <w:r w:rsidR="00074D3C" w:rsidRPr="0085239A">
        <w:rPr>
          <w:rFonts w:ascii="GHEA Grapalat" w:hAnsi="GHEA Grapalat"/>
        </w:rPr>
        <w:t xml:space="preserve">№№ 1.1-1.3, </w:t>
      </w:r>
      <w:r w:rsidRPr="0085239A">
        <w:rPr>
          <w:rFonts w:ascii="GHEA Grapalat" w:hAnsi="GHEA Grapalat"/>
        </w:rPr>
        <w:t>№</w:t>
      </w:r>
      <w:r w:rsidR="00074D3C" w:rsidRPr="0085239A">
        <w:rPr>
          <w:rFonts w:ascii="GHEA Grapalat" w:hAnsi="GHEA Grapalat"/>
        </w:rPr>
        <w:t>№</w:t>
      </w:r>
      <w:r w:rsidRPr="0085239A">
        <w:rPr>
          <w:rFonts w:ascii="GHEA Grapalat" w:hAnsi="GHEA Grapalat"/>
        </w:rPr>
        <w:t xml:space="preserve"> </w:t>
      </w:r>
      <w:r w:rsidR="00074D3C" w:rsidRPr="0085239A">
        <w:rPr>
          <w:rFonts w:ascii="GHEA Grapalat" w:hAnsi="GHEA Grapalat"/>
        </w:rPr>
        <w:t>2.1-</w:t>
      </w:r>
      <w:r w:rsidRPr="0085239A">
        <w:rPr>
          <w:rFonts w:ascii="GHEA Grapalat" w:hAnsi="GHEA Grapalat"/>
        </w:rPr>
        <w:t>2</w:t>
      </w:r>
      <w:r w:rsidR="00074D3C" w:rsidRPr="0085239A">
        <w:rPr>
          <w:rFonts w:ascii="GHEA Grapalat" w:hAnsi="GHEA Grapalat"/>
        </w:rPr>
        <w:t>.3</w:t>
      </w:r>
      <w:r w:rsidRPr="0085239A">
        <w:rPr>
          <w:rFonts w:ascii="GHEA Grapalat" w:hAnsi="GHEA Grapalat"/>
        </w:rPr>
        <w:t>, № 4 и № 4.1 к настоящему договору считаются неотъемлемой частью договора.</w:t>
      </w:r>
    </w:p>
    <w:p w:rsidR="00BB28C8" w:rsidRPr="009F3DC7" w:rsidRDefault="00BB28C8" w:rsidP="000C5526">
      <w:pPr>
        <w:widowControl w:val="0"/>
        <w:tabs>
          <w:tab w:val="left" w:pos="1276"/>
        </w:tabs>
        <w:ind w:firstLine="567"/>
        <w:contextualSpacing/>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0C5526">
      <w:pPr>
        <w:widowControl w:val="0"/>
        <w:tabs>
          <w:tab w:val="left" w:pos="1276"/>
        </w:tabs>
        <w:ind w:firstLine="567"/>
        <w:contextualSpacing/>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w:t>
      </w:r>
      <w:r w:rsidRPr="009F3DC7">
        <w:rPr>
          <w:rFonts w:ascii="GHEA Grapalat" w:hAnsi="GHEA Grapalat"/>
        </w:rPr>
        <w:lastRenderedPageBreak/>
        <w:t>договор расторгается Заказчиком в одностороннем порядке.</w:t>
      </w:r>
      <w:r w:rsidR="00773E7C">
        <w:rPr>
          <w:rStyle w:val="af6"/>
          <w:rFonts w:ascii="GHEA Grapalat" w:hAnsi="GHEA Grapalat"/>
        </w:rPr>
        <w:footnoteReference w:customMarkFollows="1" w:id="11"/>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074D3C" w:rsidRPr="00987E44" w:rsidRDefault="00074D3C" w:rsidP="00074D3C">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074D3C" w:rsidRDefault="00074D3C" w:rsidP="00BB28C8">
      <w:pPr>
        <w:widowControl w:val="0"/>
        <w:spacing w:after="160" w:line="360" w:lineRule="auto"/>
        <w:ind w:firstLine="567"/>
        <w:jc w:val="center"/>
        <w:rPr>
          <w:rFonts w:ascii="GHEA Grapalat" w:hAnsi="GHEA Grapalat"/>
          <w:b/>
        </w:rPr>
      </w:pPr>
    </w:p>
    <w:p w:rsidR="00074D3C" w:rsidRDefault="00074D3C" w:rsidP="00074D3C">
      <w:pPr>
        <w:widowControl w:val="0"/>
        <w:spacing w:after="160" w:line="360" w:lineRule="auto"/>
        <w:ind w:firstLine="567"/>
        <w:jc w:val="center"/>
        <w:rPr>
          <w:rFonts w:ascii="GHEA Grapalat" w:hAnsi="GHEA Grapalat"/>
          <w:b/>
          <w:color w:val="FF0000"/>
        </w:rPr>
      </w:pPr>
    </w:p>
    <w:p w:rsidR="00074D3C" w:rsidRPr="00987E44" w:rsidRDefault="00074D3C" w:rsidP="00074D3C">
      <w:pPr>
        <w:widowControl w:val="0"/>
        <w:spacing w:after="160" w:line="360" w:lineRule="auto"/>
        <w:ind w:firstLine="567"/>
        <w:jc w:val="center"/>
        <w:rPr>
          <w:rFonts w:ascii="Sylfaen" w:hAnsi="Sylfaen"/>
          <w:color w:val="FF0000"/>
          <w:lang w:val="hy-AM"/>
        </w:rPr>
      </w:pPr>
      <w:r w:rsidRPr="00987E44">
        <w:rPr>
          <w:rFonts w:ascii="GHEA Grapalat" w:hAnsi="GHEA Grapalat"/>
          <w:b/>
          <w:color w:val="FF0000"/>
        </w:rPr>
        <w:t>ПРИЛАГАЕТСЯ ОТДЕЛЬНЫМ ФАЙЛОМ</w:t>
      </w:r>
    </w:p>
    <w:p w:rsidR="00074D3C" w:rsidRDefault="00074D3C" w:rsidP="00BB28C8">
      <w:pPr>
        <w:widowControl w:val="0"/>
        <w:spacing w:after="160" w:line="360" w:lineRule="auto"/>
        <w:ind w:firstLine="567"/>
        <w:jc w:val="center"/>
        <w:rPr>
          <w:rFonts w:ascii="GHEA Grapalat" w:hAnsi="GHEA Grapalat"/>
          <w:b/>
        </w:rPr>
      </w:pPr>
    </w:p>
    <w:p w:rsidR="00074D3C" w:rsidRDefault="00074D3C" w:rsidP="00BB28C8">
      <w:pPr>
        <w:widowControl w:val="0"/>
        <w:spacing w:after="160" w:line="360" w:lineRule="auto"/>
        <w:ind w:firstLine="567"/>
        <w:jc w:val="center"/>
        <w:rPr>
          <w:rFonts w:ascii="GHEA Grapalat" w:hAnsi="GHEA Grapalat"/>
          <w:b/>
        </w:rPr>
      </w:pPr>
    </w:p>
    <w:p w:rsidR="00074D3C" w:rsidRDefault="00074D3C" w:rsidP="00BB28C8">
      <w:pPr>
        <w:widowControl w:val="0"/>
        <w:spacing w:after="160" w:line="360" w:lineRule="auto"/>
        <w:ind w:firstLine="567"/>
        <w:jc w:val="center"/>
        <w:rPr>
          <w:rFonts w:ascii="GHEA Grapalat" w:hAnsi="GHEA Grapalat"/>
          <w:b/>
        </w:rPr>
      </w:pPr>
    </w:p>
    <w:p w:rsidR="00074D3C" w:rsidRDefault="00074D3C" w:rsidP="00BB28C8">
      <w:pPr>
        <w:widowControl w:val="0"/>
        <w:spacing w:after="160" w:line="360" w:lineRule="auto"/>
        <w:ind w:firstLine="567"/>
        <w:jc w:val="center"/>
        <w:rPr>
          <w:rFonts w:ascii="GHEA Grapalat" w:hAnsi="GHEA Grapalat"/>
          <w:b/>
        </w:rPr>
      </w:pPr>
    </w:p>
    <w:p w:rsidR="00074D3C" w:rsidRDefault="00074D3C" w:rsidP="00BB28C8">
      <w:pPr>
        <w:widowControl w:val="0"/>
        <w:spacing w:after="160" w:line="360" w:lineRule="auto"/>
        <w:ind w:firstLine="567"/>
        <w:jc w:val="center"/>
        <w:rPr>
          <w:rFonts w:ascii="GHEA Grapalat" w:hAnsi="GHEA Grapalat"/>
          <w:b/>
        </w:rPr>
      </w:pPr>
    </w:p>
    <w:p w:rsidR="00074D3C" w:rsidRDefault="00074D3C" w:rsidP="00BB28C8">
      <w:pPr>
        <w:widowControl w:val="0"/>
        <w:spacing w:after="160" w:line="360" w:lineRule="auto"/>
        <w:ind w:firstLine="567"/>
        <w:jc w:val="center"/>
        <w:rPr>
          <w:rFonts w:ascii="GHEA Grapalat" w:hAnsi="GHEA Grapalat"/>
          <w:b/>
        </w:rPr>
      </w:pPr>
    </w:p>
    <w:p w:rsidR="00074D3C" w:rsidRDefault="00074D3C" w:rsidP="00BB28C8">
      <w:pPr>
        <w:widowControl w:val="0"/>
        <w:spacing w:after="160" w:line="360" w:lineRule="auto"/>
        <w:ind w:firstLine="567"/>
        <w:jc w:val="center"/>
        <w:rPr>
          <w:rFonts w:ascii="GHEA Grapalat" w:hAnsi="GHEA Grapalat"/>
          <w:b/>
        </w:rPr>
      </w:pPr>
    </w:p>
    <w:p w:rsidR="00074D3C" w:rsidRPr="00074D3C" w:rsidRDefault="00074D3C" w:rsidP="00BB28C8">
      <w:pPr>
        <w:widowControl w:val="0"/>
        <w:spacing w:after="160" w:line="360" w:lineRule="auto"/>
        <w:ind w:firstLine="567"/>
        <w:jc w:val="center"/>
        <w:rPr>
          <w:rFonts w:ascii="GHEA Grapalat" w:hAnsi="GHEA Grapalat"/>
          <w:b/>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erReference w:type="default" r:id="rId9"/>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D26" w:rsidRDefault="004D3D26">
      <w:r>
        <w:separator/>
      </w:r>
    </w:p>
  </w:endnote>
  <w:endnote w:type="continuationSeparator" w:id="0">
    <w:p w:rsidR="004D3D26" w:rsidRDefault="004D3D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4D3D26" w:rsidRPr="003E450C" w:rsidRDefault="00C555C3">
        <w:pPr>
          <w:pStyle w:val="a5"/>
          <w:jc w:val="center"/>
          <w:rPr>
            <w:rFonts w:ascii="GHEA Grapalat" w:hAnsi="GHEA Grapalat"/>
            <w:sz w:val="24"/>
            <w:szCs w:val="24"/>
          </w:rPr>
        </w:pPr>
        <w:r w:rsidRPr="003E450C">
          <w:rPr>
            <w:rFonts w:ascii="GHEA Grapalat" w:hAnsi="GHEA Grapalat"/>
            <w:sz w:val="24"/>
            <w:szCs w:val="24"/>
          </w:rPr>
          <w:fldChar w:fldCharType="begin"/>
        </w:r>
        <w:r w:rsidR="004D3D26"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310E2">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D26" w:rsidRDefault="004D3D26">
      <w:r>
        <w:separator/>
      </w:r>
    </w:p>
  </w:footnote>
  <w:footnote w:type="continuationSeparator" w:id="0">
    <w:p w:rsidR="004D3D26" w:rsidRDefault="004D3D26">
      <w:r>
        <w:continuationSeparator/>
      </w:r>
    </w:p>
  </w:footnote>
  <w:footnote w:id="1">
    <w:p w:rsidR="004D3D26" w:rsidRPr="00A31673" w:rsidRDefault="004D3D2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D3D26" w:rsidRPr="00810F23" w:rsidRDefault="004D3D26"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4D3D26" w:rsidRPr="005F2C25" w:rsidRDefault="004D3D26">
      <w:pPr>
        <w:pStyle w:val="af2"/>
        <w:rPr>
          <w:rFonts w:ascii="Times New Roman" w:hAnsi="Times New Roman"/>
        </w:rPr>
      </w:pPr>
    </w:p>
  </w:footnote>
  <w:footnote w:id="3">
    <w:p w:rsidR="004D3D26" w:rsidRDefault="004D3D26" w:rsidP="006B3E56">
      <w:pPr>
        <w:jc w:val="both"/>
      </w:pPr>
    </w:p>
    <w:p w:rsidR="004D3D26" w:rsidRPr="00FC561F" w:rsidRDefault="004D3D26" w:rsidP="00D15F26">
      <w:pPr>
        <w:pStyle w:val="af2"/>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4D3D26" w:rsidRPr="00FC561F" w:rsidRDefault="004D3D26" w:rsidP="006B3E56">
      <w:pPr>
        <w:jc w:val="both"/>
        <w:rPr>
          <w:rFonts w:ascii="GHEA Grapalat" w:hAnsi="GHEA Grapalat"/>
          <w:i/>
          <w:sz w:val="20"/>
          <w:szCs w:val="20"/>
        </w:rPr>
      </w:pPr>
    </w:p>
    <w:p w:rsidR="004D3D26" w:rsidRPr="007D41A3" w:rsidRDefault="004D3D26"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D3D26" w:rsidRPr="007D41A3" w:rsidRDefault="004D3D26" w:rsidP="00DB6244">
      <w:pPr>
        <w:jc w:val="both"/>
        <w:rPr>
          <w:rFonts w:ascii="GHEA Grapalat" w:hAnsi="GHEA Grapalat"/>
          <w:i/>
          <w:sz w:val="20"/>
          <w:szCs w:val="20"/>
        </w:rPr>
      </w:pPr>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4D3D26" w:rsidRPr="007D41A3" w:rsidRDefault="004D3D26"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4D3D26" w:rsidRPr="001849D9" w:rsidRDefault="004D3D26"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4D3D26" w:rsidRPr="001849D9" w:rsidRDefault="004D3D26" w:rsidP="006B3E56">
      <w:pPr>
        <w:pStyle w:val="af2"/>
        <w:rPr>
          <w:rFonts w:asciiTheme="minorHAnsi" w:hAnsiTheme="minorHAnsi"/>
          <w:i/>
          <w:lang w:val="af-ZA"/>
        </w:rPr>
      </w:pPr>
    </w:p>
  </w:footnote>
  <w:footnote w:id="4">
    <w:p w:rsidR="004D3D26" w:rsidRPr="00990559" w:rsidRDefault="004D3D26">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5">
    <w:p w:rsidR="004D3D26" w:rsidRPr="00D3436F" w:rsidRDefault="004D3D2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4D3D26" w:rsidRPr="00D3436F" w:rsidRDefault="004D3D26">
      <w:pPr>
        <w:pStyle w:val="af2"/>
        <w:rPr>
          <w:lang w:val="es-ES"/>
        </w:rPr>
      </w:pPr>
    </w:p>
  </w:footnote>
  <w:footnote w:id="6">
    <w:p w:rsidR="004D3D26" w:rsidRPr="008842CE" w:rsidRDefault="004D3D26" w:rsidP="003D2FE2">
      <w:pPr>
        <w:pStyle w:val="af2"/>
        <w:jc w:val="both"/>
      </w:pPr>
    </w:p>
  </w:footnote>
  <w:footnote w:id="7">
    <w:p w:rsidR="004D3D26" w:rsidRPr="008842CE" w:rsidRDefault="004D3D26" w:rsidP="000A214C">
      <w:pPr>
        <w:pStyle w:val="af2"/>
        <w:jc w:val="both"/>
      </w:pPr>
    </w:p>
  </w:footnote>
  <w:footnote w:id="8">
    <w:p w:rsidR="004D3D26" w:rsidRPr="00124BE9" w:rsidRDefault="004D3D26" w:rsidP="00BB28C8">
      <w:pPr>
        <w:pStyle w:val="af2"/>
        <w:widowControl w:val="0"/>
        <w:jc w:val="both"/>
        <w:rPr>
          <w:rFonts w:ascii="GHEA Grapalat" w:hAnsi="GHEA Grapalat"/>
          <w:lang w:val="hy-AM"/>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9">
    <w:p w:rsidR="004D3D26" w:rsidRPr="00124BE9" w:rsidRDefault="004D3D26"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0">
    <w:p w:rsidR="004D3D26" w:rsidRPr="00124BE9" w:rsidRDefault="004D3D26"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D3D26" w:rsidRPr="001C4E24" w:rsidRDefault="004D3D26" w:rsidP="00BB28C8">
      <w:pPr>
        <w:pStyle w:val="af2"/>
        <w:rPr>
          <w:lang w:val="hy-AM"/>
        </w:rPr>
      </w:pPr>
    </w:p>
  </w:footnote>
  <w:footnote w:id="11">
    <w:p w:rsidR="004D3D26" w:rsidRPr="00124BE9" w:rsidRDefault="004D3D26"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4D3D26" w:rsidRPr="00124BE9" w:rsidRDefault="004D3D26"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7"/>
  </w:num>
  <w:num w:numId="13">
    <w:abstractNumId w:val="25"/>
  </w:num>
  <w:num w:numId="14">
    <w:abstractNumId w:val="12"/>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2A3D"/>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4D3C"/>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09B5"/>
    <w:rsid w:val="000911CA"/>
    <w:rsid w:val="00091E02"/>
    <w:rsid w:val="00092D0A"/>
    <w:rsid w:val="0009380C"/>
    <w:rsid w:val="0009449B"/>
    <w:rsid w:val="000946A3"/>
    <w:rsid w:val="00094F5C"/>
    <w:rsid w:val="00095885"/>
    <w:rsid w:val="00095EB1"/>
    <w:rsid w:val="000964F1"/>
    <w:rsid w:val="00096865"/>
    <w:rsid w:val="0009758F"/>
    <w:rsid w:val="000976D7"/>
    <w:rsid w:val="00097DE8"/>
    <w:rsid w:val="000A097A"/>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41"/>
    <w:rsid w:val="000B7C54"/>
    <w:rsid w:val="000C062F"/>
    <w:rsid w:val="000C0A9D"/>
    <w:rsid w:val="000C165F"/>
    <w:rsid w:val="000C264F"/>
    <w:rsid w:val="000C36C6"/>
    <w:rsid w:val="000C3F69"/>
    <w:rsid w:val="000C5526"/>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13A"/>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10D"/>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9D9"/>
    <w:rsid w:val="00184D18"/>
    <w:rsid w:val="00184F17"/>
    <w:rsid w:val="00185684"/>
    <w:rsid w:val="0018591C"/>
    <w:rsid w:val="00185DF9"/>
    <w:rsid w:val="00186559"/>
    <w:rsid w:val="00186668"/>
    <w:rsid w:val="001878F0"/>
    <w:rsid w:val="00187EDB"/>
    <w:rsid w:val="00190792"/>
    <w:rsid w:val="00191D27"/>
    <w:rsid w:val="00191D5F"/>
    <w:rsid w:val="00192103"/>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8A3"/>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51D"/>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6766A"/>
    <w:rsid w:val="002704F9"/>
    <w:rsid w:val="0027052A"/>
    <w:rsid w:val="00270D59"/>
    <w:rsid w:val="00270F2A"/>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2C90"/>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3F74"/>
    <w:rsid w:val="003141B6"/>
    <w:rsid w:val="00314A80"/>
    <w:rsid w:val="00314E49"/>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4F"/>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C40"/>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859"/>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5C21"/>
    <w:rsid w:val="004C5CF3"/>
    <w:rsid w:val="004C78E7"/>
    <w:rsid w:val="004C7BA5"/>
    <w:rsid w:val="004D0281"/>
    <w:rsid w:val="004D0AE2"/>
    <w:rsid w:val="004D0EA7"/>
    <w:rsid w:val="004D134A"/>
    <w:rsid w:val="004D1C32"/>
    <w:rsid w:val="004D1E87"/>
    <w:rsid w:val="004D2727"/>
    <w:rsid w:val="004D28BA"/>
    <w:rsid w:val="004D2B0B"/>
    <w:rsid w:val="004D2B4B"/>
    <w:rsid w:val="004D3D26"/>
    <w:rsid w:val="004D4E88"/>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299"/>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96EE4"/>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03"/>
    <w:rsid w:val="005F2C25"/>
    <w:rsid w:val="005F2F3B"/>
    <w:rsid w:val="005F40EC"/>
    <w:rsid w:val="005F53F2"/>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0E2"/>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DBE"/>
    <w:rsid w:val="00651E02"/>
    <w:rsid w:val="006521E5"/>
    <w:rsid w:val="00654A51"/>
    <w:rsid w:val="00654ADD"/>
    <w:rsid w:val="00654B3F"/>
    <w:rsid w:val="00654F72"/>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6710"/>
    <w:rsid w:val="006672BA"/>
    <w:rsid w:val="006672E6"/>
    <w:rsid w:val="00667A56"/>
    <w:rsid w:val="00667C83"/>
    <w:rsid w:val="0067066B"/>
    <w:rsid w:val="0067102D"/>
    <w:rsid w:val="00671A82"/>
    <w:rsid w:val="00672E18"/>
    <w:rsid w:val="0067389F"/>
    <w:rsid w:val="00673BD3"/>
    <w:rsid w:val="00673D0A"/>
    <w:rsid w:val="00674E7A"/>
    <w:rsid w:val="006750F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6D6"/>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055B"/>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6815"/>
    <w:rsid w:val="007072C5"/>
    <w:rsid w:val="0070731F"/>
    <w:rsid w:val="00707B86"/>
    <w:rsid w:val="00712311"/>
    <w:rsid w:val="00712DB8"/>
    <w:rsid w:val="007131F4"/>
    <w:rsid w:val="00713746"/>
    <w:rsid w:val="007165BE"/>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5365"/>
    <w:rsid w:val="00735FB1"/>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1A3"/>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4F02"/>
    <w:rsid w:val="007E6804"/>
    <w:rsid w:val="007E6E01"/>
    <w:rsid w:val="007F12DE"/>
    <w:rsid w:val="007F1314"/>
    <w:rsid w:val="007F1DE5"/>
    <w:rsid w:val="007F281F"/>
    <w:rsid w:val="007F503F"/>
    <w:rsid w:val="007F50E2"/>
    <w:rsid w:val="007F535B"/>
    <w:rsid w:val="007F5A5F"/>
    <w:rsid w:val="007F6298"/>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39A"/>
    <w:rsid w:val="00852545"/>
    <w:rsid w:val="00853563"/>
    <w:rsid w:val="00853CBA"/>
    <w:rsid w:val="00854167"/>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2B8"/>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B7E49"/>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8B6"/>
    <w:rsid w:val="00916A53"/>
    <w:rsid w:val="00916E77"/>
    <w:rsid w:val="00917234"/>
    <w:rsid w:val="00917D0C"/>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6ABE"/>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4B9C"/>
    <w:rsid w:val="009B550F"/>
    <w:rsid w:val="009B5889"/>
    <w:rsid w:val="009B58F7"/>
    <w:rsid w:val="009B5ED1"/>
    <w:rsid w:val="009B6191"/>
    <w:rsid w:val="009B6D58"/>
    <w:rsid w:val="009B7141"/>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621"/>
    <w:rsid w:val="009F2C5D"/>
    <w:rsid w:val="009F30E4"/>
    <w:rsid w:val="009F337A"/>
    <w:rsid w:val="009F4638"/>
    <w:rsid w:val="009F4D9F"/>
    <w:rsid w:val="009F5D9B"/>
    <w:rsid w:val="009F6252"/>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889"/>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3DA"/>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4E0E"/>
    <w:rsid w:val="00B25447"/>
    <w:rsid w:val="00B2561E"/>
    <w:rsid w:val="00B2572B"/>
    <w:rsid w:val="00B25FC4"/>
    <w:rsid w:val="00B2681D"/>
    <w:rsid w:val="00B2752E"/>
    <w:rsid w:val="00B27FD9"/>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4C85"/>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37AE7"/>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5C3"/>
    <w:rsid w:val="00C5588A"/>
    <w:rsid w:val="00C5590F"/>
    <w:rsid w:val="00C56BBA"/>
    <w:rsid w:val="00C570FF"/>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133"/>
    <w:rsid w:val="00C8055A"/>
    <w:rsid w:val="00C806B2"/>
    <w:rsid w:val="00C807D9"/>
    <w:rsid w:val="00C80B25"/>
    <w:rsid w:val="00C81187"/>
    <w:rsid w:val="00C813A9"/>
    <w:rsid w:val="00C816CA"/>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61F0"/>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396D"/>
    <w:rsid w:val="00D4557B"/>
    <w:rsid w:val="00D463EA"/>
    <w:rsid w:val="00D46D5B"/>
    <w:rsid w:val="00D471D4"/>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48D"/>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4338"/>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957"/>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06A"/>
    <w:rsid w:val="00DD2498"/>
    <w:rsid w:val="00DD27B0"/>
    <w:rsid w:val="00DD2868"/>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56"/>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45A"/>
    <w:rsid w:val="00E05CF6"/>
    <w:rsid w:val="00E05F32"/>
    <w:rsid w:val="00E05FDF"/>
    <w:rsid w:val="00E06E9D"/>
    <w:rsid w:val="00E070E6"/>
    <w:rsid w:val="00E10031"/>
    <w:rsid w:val="00E10BB7"/>
    <w:rsid w:val="00E123CE"/>
    <w:rsid w:val="00E1385B"/>
    <w:rsid w:val="00E13BA4"/>
    <w:rsid w:val="00E13FD9"/>
    <w:rsid w:val="00E141C7"/>
    <w:rsid w:val="00E14672"/>
    <w:rsid w:val="00E158F2"/>
    <w:rsid w:val="00E15EC9"/>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125"/>
    <w:rsid w:val="00E30341"/>
    <w:rsid w:val="00E30F0C"/>
    <w:rsid w:val="00E31A0F"/>
    <w:rsid w:val="00E326DD"/>
    <w:rsid w:val="00E327B8"/>
    <w:rsid w:val="00E32CC2"/>
    <w:rsid w:val="00E32D5B"/>
    <w:rsid w:val="00E33157"/>
    <w:rsid w:val="00E3357F"/>
    <w:rsid w:val="00E337A6"/>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0485"/>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9E"/>
    <w:rsid w:val="00EC7897"/>
    <w:rsid w:val="00ED0338"/>
    <w:rsid w:val="00ED07B1"/>
    <w:rsid w:val="00ED0BF3"/>
    <w:rsid w:val="00ED0DE3"/>
    <w:rsid w:val="00ED1142"/>
    <w:rsid w:val="00ED1170"/>
    <w:rsid w:val="00ED2352"/>
    <w:rsid w:val="00ED2462"/>
    <w:rsid w:val="00ED34BF"/>
    <w:rsid w:val="00ED34FB"/>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0D6E"/>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5D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5D6F"/>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E88"/>
    <w:rsid w:val="00FF0FE2"/>
    <w:rsid w:val="00FF1D27"/>
    <w:rsid w:val="00FF2714"/>
    <w:rsid w:val="00FF28EE"/>
    <w:rsid w:val="00FF2CE6"/>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a0"/>
    <w:rsid w:val="007E4F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1E062-B6DD-4F2E-8446-F3EBD5EEE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2306</TotalTime>
  <Pages>84</Pages>
  <Words>16417</Words>
  <Characters>118971</Characters>
  <Application>Microsoft Office Word</Application>
  <DocSecurity>0</DocSecurity>
  <Lines>991</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135118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1242</cp:revision>
  <cp:lastPrinted>2018-02-16T07:12:00Z</cp:lastPrinted>
  <dcterms:created xsi:type="dcterms:W3CDTF">2019-10-28T07:04:00Z</dcterms:created>
  <dcterms:modified xsi:type="dcterms:W3CDTF">2021-10-11T10:30:00Z</dcterms:modified>
</cp:coreProperties>
</file>