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EA606" w14:textId="77777777" w:rsidR="00C8279D" w:rsidRPr="00C8279D" w:rsidRDefault="00C8279D" w:rsidP="00C8279D">
      <w:pPr>
        <w:spacing w:after="0" w:line="240" w:lineRule="auto"/>
        <w:ind w:firstLine="720"/>
        <w:jc w:val="center"/>
        <w:rPr>
          <w:rFonts w:ascii="GHEA Grapalat" w:eastAsia="Times New Roman" w:hAnsi="GHEA Grapalat" w:cs="Times New Roman"/>
          <w:sz w:val="20"/>
          <w:szCs w:val="20"/>
          <w:lang w:val="af-ZA"/>
        </w:rPr>
      </w:pPr>
      <w:r w:rsidRPr="00B543C7">
        <w:rPr>
          <w:rFonts w:ascii="GHEA Grapalat" w:eastAsia="Times New Roman" w:hAnsi="GHEA Grapalat" w:cs="Times New Roman"/>
          <w:sz w:val="20"/>
          <w:szCs w:val="20"/>
          <w:lang w:val="af-ZA"/>
        </w:rPr>
        <w:t>ՀԱՅՏԱՐԱՐՈՒԹՅՈՒՆ</w:t>
      </w:r>
    </w:p>
    <w:p w14:paraId="31B42313" w14:textId="77777777" w:rsidR="00C8279D" w:rsidRPr="00EF5D43" w:rsidRDefault="00EF5D43" w:rsidP="00C8279D">
      <w:pPr>
        <w:spacing w:after="0" w:line="240" w:lineRule="auto"/>
        <w:ind w:firstLine="720"/>
        <w:jc w:val="center"/>
        <w:rPr>
          <w:rFonts w:ascii="GHEA Grapalat" w:eastAsia="Times New Roman" w:hAnsi="GHEA Grapalat" w:cs="Times New Roman"/>
          <w:sz w:val="20"/>
          <w:szCs w:val="20"/>
          <w:lang w:val="hy-AM"/>
        </w:rPr>
      </w:pPr>
      <w:r w:rsidRPr="00EF5D43">
        <w:rPr>
          <w:rFonts w:ascii="GHEA Grapalat" w:eastAsia="Times New Roman" w:hAnsi="GHEA Grapalat" w:cs="Times New Roman"/>
          <w:sz w:val="20"/>
          <w:szCs w:val="20"/>
          <w:lang w:val="af-ZA"/>
        </w:rPr>
        <w:t xml:space="preserve">ԳՆԱՆՇՄԱՆ ՀԱՐՑՄԱՆ </w:t>
      </w:r>
      <w:r w:rsidR="00C8279D" w:rsidRPr="00C8279D">
        <w:rPr>
          <w:rFonts w:ascii="GHEA Grapalat" w:eastAsia="Times New Roman" w:hAnsi="GHEA Grapalat" w:cs="Times New Roman"/>
          <w:sz w:val="20"/>
          <w:szCs w:val="20"/>
          <w:lang w:val="af-ZA"/>
        </w:rPr>
        <w:t>ՄԱՍԻՆ</w:t>
      </w:r>
    </w:p>
    <w:p w14:paraId="66B26325" w14:textId="77777777" w:rsidR="00C8279D" w:rsidRPr="00C8279D" w:rsidRDefault="00C8279D" w:rsidP="00C8279D">
      <w:pPr>
        <w:spacing w:after="0" w:line="240" w:lineRule="auto"/>
        <w:ind w:firstLine="720"/>
        <w:jc w:val="center"/>
        <w:rPr>
          <w:rFonts w:ascii="GHEA Grapalat" w:eastAsia="Times New Roman" w:hAnsi="GHEA Grapalat" w:cs="Times New Roman"/>
          <w:sz w:val="20"/>
          <w:szCs w:val="20"/>
          <w:lang w:val="af-ZA"/>
        </w:rPr>
      </w:pPr>
    </w:p>
    <w:p w14:paraId="64927B13" w14:textId="77777777" w:rsidR="00C8279D" w:rsidRPr="00C8279D" w:rsidRDefault="00C8279D" w:rsidP="00C8279D">
      <w:pPr>
        <w:spacing w:after="0" w:line="240" w:lineRule="auto"/>
        <w:ind w:firstLine="720"/>
        <w:jc w:val="center"/>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Հայտարարության սույն տեքստը հաստատված է գնահատող հանձնաժողովի</w:t>
      </w:r>
    </w:p>
    <w:p w14:paraId="628872AC" w14:textId="0FAE37C4" w:rsidR="00C8279D" w:rsidRPr="00C8279D" w:rsidRDefault="00C8279D" w:rsidP="00C8279D">
      <w:pPr>
        <w:spacing w:after="0" w:line="240" w:lineRule="auto"/>
        <w:ind w:firstLine="720"/>
        <w:jc w:val="center"/>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20</w:t>
      </w:r>
      <w:r w:rsidR="00EF5D43">
        <w:rPr>
          <w:rFonts w:ascii="GHEA Grapalat" w:eastAsia="Times New Roman" w:hAnsi="GHEA Grapalat" w:cs="Times New Roman"/>
          <w:sz w:val="20"/>
          <w:szCs w:val="20"/>
          <w:lang w:val="hy-AM"/>
        </w:rPr>
        <w:t>2</w:t>
      </w:r>
      <w:r w:rsidR="001579AE" w:rsidRPr="00227B3B">
        <w:rPr>
          <w:rFonts w:ascii="GHEA Grapalat" w:eastAsia="Times New Roman" w:hAnsi="GHEA Grapalat" w:cs="Times New Roman"/>
          <w:sz w:val="20"/>
          <w:szCs w:val="20"/>
          <w:lang w:val="af-ZA"/>
        </w:rPr>
        <w:t>5</w:t>
      </w:r>
      <w:r w:rsidRPr="00C8279D">
        <w:rPr>
          <w:rFonts w:ascii="GHEA Grapalat" w:eastAsia="Times New Roman" w:hAnsi="GHEA Grapalat" w:cs="Times New Roman"/>
          <w:sz w:val="20"/>
          <w:szCs w:val="20"/>
          <w:lang w:val="af-ZA"/>
        </w:rPr>
        <w:t xml:space="preserve">  թվականի «</w:t>
      </w:r>
      <w:proofErr w:type="spellStart"/>
      <w:r w:rsidR="00694711">
        <w:rPr>
          <w:rFonts w:ascii="GHEA Grapalat" w:eastAsia="Times New Roman" w:hAnsi="GHEA Grapalat" w:cs="Times New Roman"/>
          <w:sz w:val="20"/>
          <w:szCs w:val="20"/>
          <w:lang w:val="ru-RU"/>
        </w:rPr>
        <w:t>հունվարի</w:t>
      </w:r>
      <w:proofErr w:type="spellEnd"/>
      <w:r w:rsidRPr="00C8279D">
        <w:rPr>
          <w:rFonts w:ascii="GHEA Grapalat" w:eastAsia="Times New Roman" w:hAnsi="GHEA Grapalat" w:cs="Times New Roman"/>
          <w:sz w:val="20"/>
          <w:szCs w:val="20"/>
          <w:lang w:val="af-ZA"/>
        </w:rPr>
        <w:t>»  «</w:t>
      </w:r>
      <w:r w:rsidR="00694711" w:rsidRPr="00694711">
        <w:rPr>
          <w:rFonts w:ascii="GHEA Grapalat" w:eastAsia="Times New Roman" w:hAnsi="GHEA Grapalat" w:cs="Times New Roman"/>
          <w:sz w:val="20"/>
          <w:szCs w:val="20"/>
          <w:lang w:val="af-ZA"/>
        </w:rPr>
        <w:t>2</w:t>
      </w:r>
      <w:r w:rsidR="00227B3B" w:rsidRPr="009B1347">
        <w:rPr>
          <w:rFonts w:ascii="GHEA Grapalat" w:eastAsia="Times New Roman" w:hAnsi="GHEA Grapalat" w:cs="Times New Roman"/>
          <w:sz w:val="20"/>
          <w:szCs w:val="20"/>
          <w:lang w:val="af-ZA"/>
        </w:rPr>
        <w:t>3</w:t>
      </w:r>
      <w:r w:rsidRPr="00C8279D">
        <w:rPr>
          <w:rFonts w:ascii="GHEA Grapalat" w:eastAsia="Times New Roman" w:hAnsi="GHEA Grapalat" w:cs="Times New Roman"/>
          <w:sz w:val="20"/>
          <w:szCs w:val="20"/>
          <w:lang w:val="af-ZA"/>
        </w:rPr>
        <w:t xml:space="preserve">» </w:t>
      </w:r>
      <w:r w:rsidRPr="0056547D">
        <w:rPr>
          <w:rFonts w:ascii="GHEA Grapalat" w:eastAsia="Times New Roman" w:hAnsi="GHEA Grapalat" w:cs="Times New Roman"/>
          <w:sz w:val="20"/>
          <w:szCs w:val="20"/>
          <w:lang w:val="af-ZA"/>
        </w:rPr>
        <w:t>«</w:t>
      </w:r>
      <w:r w:rsidR="00EF5D43" w:rsidRPr="0056547D">
        <w:rPr>
          <w:rFonts w:ascii="GHEA Grapalat" w:eastAsia="Times New Roman" w:hAnsi="GHEA Grapalat" w:cs="Times New Roman"/>
          <w:sz w:val="20"/>
          <w:szCs w:val="20"/>
          <w:lang w:val="af-ZA"/>
        </w:rPr>
        <w:t>1</w:t>
      </w:r>
      <w:r w:rsidRPr="00C8279D">
        <w:rPr>
          <w:rFonts w:ascii="GHEA Grapalat" w:eastAsia="Times New Roman" w:hAnsi="GHEA Grapalat" w:cs="Times New Roman"/>
          <w:sz w:val="20"/>
          <w:szCs w:val="20"/>
          <w:lang w:val="af-ZA"/>
        </w:rPr>
        <w:t xml:space="preserve">» որոշմամբ </w:t>
      </w:r>
    </w:p>
    <w:p w14:paraId="27A42A78" w14:textId="77777777" w:rsidR="00C8279D" w:rsidRPr="00C8279D" w:rsidRDefault="00C8279D" w:rsidP="00C8279D">
      <w:pPr>
        <w:spacing w:after="0" w:line="240" w:lineRule="auto"/>
        <w:ind w:firstLine="720"/>
        <w:jc w:val="center"/>
        <w:rPr>
          <w:rFonts w:ascii="GHEA Grapalat" w:eastAsia="Times New Roman" w:hAnsi="GHEA Grapalat" w:cs="Times New Roman"/>
          <w:sz w:val="20"/>
          <w:szCs w:val="20"/>
          <w:lang w:val="af-ZA"/>
        </w:rPr>
      </w:pPr>
    </w:p>
    <w:p w14:paraId="5FFE0C57" w14:textId="5D530BC0" w:rsidR="00C8279D" w:rsidRPr="00694711" w:rsidRDefault="00C8279D" w:rsidP="00C8279D">
      <w:pPr>
        <w:spacing w:after="0" w:line="240" w:lineRule="auto"/>
        <w:ind w:firstLine="720"/>
        <w:jc w:val="center"/>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Ընթացակարգի ծածկագիրը`  </w:t>
      </w:r>
      <w:r w:rsidR="00B543C7">
        <w:rPr>
          <w:rFonts w:ascii="GHEA Grapalat" w:eastAsia="Times New Roman" w:hAnsi="GHEA Grapalat" w:cs="Times New Roman"/>
          <w:sz w:val="20"/>
          <w:szCs w:val="20"/>
          <w:lang w:val="af-ZA"/>
        </w:rPr>
        <w:t>ՀՇԱԺԱԹ</w:t>
      </w:r>
      <w:r w:rsidR="00EF5D43" w:rsidRPr="00EF5D43">
        <w:rPr>
          <w:rFonts w:ascii="GHEA Grapalat" w:eastAsia="Times New Roman" w:hAnsi="GHEA Grapalat" w:cs="Times New Roman"/>
          <w:sz w:val="20"/>
          <w:szCs w:val="20"/>
          <w:lang w:val="af-ZA"/>
        </w:rPr>
        <w:t>-ԳՀԱՇ</w:t>
      </w:r>
      <w:r w:rsidR="00B543C7">
        <w:rPr>
          <w:rFonts w:ascii="GHEA Grapalat" w:eastAsia="Times New Roman" w:hAnsi="GHEA Grapalat" w:cs="Times New Roman"/>
          <w:sz w:val="20"/>
          <w:szCs w:val="20"/>
          <w:lang w:val="af-ZA"/>
        </w:rPr>
        <w:t>ՁԲ</w:t>
      </w:r>
      <w:r w:rsidR="00EF5D43" w:rsidRPr="00EF5D43">
        <w:rPr>
          <w:rFonts w:ascii="GHEA Grapalat" w:eastAsia="Times New Roman" w:hAnsi="GHEA Grapalat" w:cs="Times New Roman"/>
          <w:sz w:val="20"/>
          <w:szCs w:val="20"/>
          <w:lang w:val="af-ZA"/>
        </w:rPr>
        <w:t>-01/202</w:t>
      </w:r>
      <w:r w:rsidR="00694711" w:rsidRPr="00694711">
        <w:rPr>
          <w:rFonts w:ascii="GHEA Grapalat" w:eastAsia="Times New Roman" w:hAnsi="GHEA Grapalat" w:cs="Times New Roman"/>
          <w:sz w:val="20"/>
          <w:szCs w:val="20"/>
          <w:lang w:val="af-ZA"/>
        </w:rPr>
        <w:t>5</w:t>
      </w:r>
    </w:p>
    <w:p w14:paraId="302C6223" w14:textId="77777777" w:rsidR="00C8279D" w:rsidRPr="00C8279D" w:rsidRDefault="00C8279D" w:rsidP="00C8279D">
      <w:pPr>
        <w:spacing w:after="0" w:line="240" w:lineRule="auto"/>
        <w:ind w:firstLine="720"/>
        <w:jc w:val="both"/>
        <w:rPr>
          <w:rFonts w:ascii="GHEA Grapalat" w:eastAsia="Times New Roman" w:hAnsi="GHEA Grapalat" w:cs="Times New Roman"/>
          <w:sz w:val="20"/>
          <w:szCs w:val="20"/>
          <w:lang w:val="af-ZA"/>
        </w:rPr>
      </w:pPr>
    </w:p>
    <w:p w14:paraId="31BDAE36" w14:textId="11DF49E8" w:rsidR="00C8279D" w:rsidRPr="00C8279D" w:rsidRDefault="00C8279D" w:rsidP="00BD33E3">
      <w:pPr>
        <w:spacing w:after="0" w:line="240" w:lineRule="auto"/>
        <w:ind w:firstLine="708"/>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Պատվիրատուն` </w:t>
      </w:r>
      <w:bookmarkStart w:id="0" w:name="_Hlk166501287"/>
      <w:r w:rsidR="00EF5D43" w:rsidRPr="00BD33E3">
        <w:rPr>
          <w:rFonts w:ascii="GHEA Grapalat" w:eastAsia="Times New Roman" w:hAnsi="GHEA Grapalat" w:cs="Times New Roman"/>
          <w:b/>
          <w:sz w:val="20"/>
          <w:szCs w:val="20"/>
          <w:lang w:val="af-ZA"/>
        </w:rPr>
        <w:t>«Հովհաննես Շարամբեյանի անվան ժողովրդական արվեստների թանգարան» ՊՈԱԿ</w:t>
      </w:r>
      <w:bookmarkEnd w:id="0"/>
      <w:r w:rsidR="00EF5D43" w:rsidRPr="00EF5D43">
        <w:rPr>
          <w:rFonts w:ascii="GHEA Grapalat" w:eastAsia="Times New Roman" w:hAnsi="GHEA Grapalat" w:cs="Times New Roman"/>
          <w:sz w:val="20"/>
          <w:szCs w:val="20"/>
          <w:lang w:val="af-ZA"/>
        </w:rPr>
        <w:t>-</w:t>
      </w:r>
      <w:r w:rsidR="00EF5D43">
        <w:rPr>
          <w:rFonts w:ascii="GHEA Grapalat" w:eastAsia="Times New Roman" w:hAnsi="GHEA Grapalat" w:cs="Times New Roman"/>
          <w:sz w:val="20"/>
          <w:szCs w:val="20"/>
          <w:lang w:val="hy-AM"/>
        </w:rPr>
        <w:t>ը</w:t>
      </w:r>
      <w:r w:rsidRPr="00C8279D">
        <w:rPr>
          <w:rFonts w:ascii="GHEA Grapalat" w:eastAsia="Times New Roman" w:hAnsi="GHEA Grapalat" w:cs="Times New Roman"/>
          <w:sz w:val="20"/>
          <w:szCs w:val="20"/>
          <w:lang w:val="af-ZA"/>
        </w:rPr>
        <w:t>, որը գտնվում է</w:t>
      </w:r>
      <w:r w:rsidR="000E6CC7">
        <w:rPr>
          <w:rFonts w:ascii="GHEA Grapalat" w:eastAsia="Times New Roman" w:hAnsi="GHEA Grapalat" w:cs="Times New Roman"/>
          <w:sz w:val="20"/>
          <w:szCs w:val="20"/>
          <w:lang w:val="af-ZA"/>
        </w:rPr>
        <w:t xml:space="preserve"> </w:t>
      </w:r>
      <w:r w:rsidR="00EF5D43" w:rsidRPr="00BD33E3">
        <w:rPr>
          <w:rFonts w:ascii="GHEA Grapalat" w:eastAsia="Times New Roman" w:hAnsi="GHEA Grapalat" w:cs="Times New Roman"/>
          <w:b/>
          <w:sz w:val="20"/>
          <w:szCs w:val="20"/>
          <w:lang w:val="af-ZA"/>
        </w:rPr>
        <w:t>ք. Երևան, Աբովյան 64</w:t>
      </w:r>
      <w:r w:rsidRPr="00C8279D">
        <w:rPr>
          <w:rFonts w:ascii="GHEA Grapalat" w:eastAsia="Times New Roman" w:hAnsi="GHEA Grapalat" w:cs="Times New Roman"/>
          <w:sz w:val="20"/>
          <w:szCs w:val="20"/>
          <w:lang w:val="af-ZA"/>
        </w:rPr>
        <w:t xml:space="preserve"> հասցեում,</w:t>
      </w:r>
      <w:r w:rsidR="00BC63FF">
        <w:rPr>
          <w:rFonts w:ascii="GHEA Grapalat" w:eastAsia="Times New Roman" w:hAnsi="GHEA Grapalat" w:cs="Times New Roman"/>
          <w:sz w:val="20"/>
          <w:szCs w:val="20"/>
          <w:lang w:val="hy-AM"/>
        </w:rPr>
        <w:t xml:space="preserve"> </w:t>
      </w:r>
      <w:r w:rsidRPr="00C8279D">
        <w:rPr>
          <w:rFonts w:ascii="GHEA Grapalat" w:eastAsia="Times New Roman" w:hAnsi="GHEA Grapalat" w:cs="Times New Roman"/>
          <w:sz w:val="20"/>
          <w:szCs w:val="20"/>
          <w:lang w:val="af-ZA"/>
        </w:rPr>
        <w:t xml:space="preserve">հայտարարում է </w:t>
      </w:r>
      <w:r w:rsidR="00EF5D43" w:rsidRPr="00EF5D43">
        <w:rPr>
          <w:rFonts w:ascii="GHEA Grapalat" w:eastAsia="Times New Roman" w:hAnsi="GHEA Grapalat" w:cs="Times New Roman"/>
          <w:sz w:val="20"/>
          <w:szCs w:val="20"/>
          <w:lang w:val="af-ZA"/>
        </w:rPr>
        <w:t>գնանշման հարցում</w:t>
      </w:r>
      <w:r w:rsidR="00BD33E3">
        <w:rPr>
          <w:rFonts w:ascii="GHEA Grapalat" w:eastAsia="Times New Roman" w:hAnsi="GHEA Grapalat" w:cs="Times New Roman"/>
          <w:sz w:val="20"/>
          <w:szCs w:val="20"/>
          <w:lang w:val="af-ZA"/>
        </w:rPr>
        <w:t>, որն</w:t>
      </w:r>
      <w:r w:rsidR="00CC5A12">
        <w:rPr>
          <w:rFonts w:ascii="GHEA Grapalat" w:eastAsia="Times New Roman" w:hAnsi="GHEA Grapalat" w:cs="Times New Roman"/>
          <w:sz w:val="20"/>
          <w:szCs w:val="20"/>
          <w:lang w:val="af-ZA"/>
        </w:rPr>
        <w:t xml:space="preserve"> </w:t>
      </w:r>
      <w:r w:rsidRPr="00C8279D">
        <w:rPr>
          <w:rFonts w:ascii="GHEA Grapalat" w:eastAsia="Times New Roman" w:hAnsi="GHEA Grapalat" w:cs="Times New Roman"/>
          <w:sz w:val="20"/>
          <w:szCs w:val="20"/>
          <w:lang w:val="af-ZA"/>
        </w:rPr>
        <w:t>իրականացվում է մեկ փուլով:</w:t>
      </w:r>
    </w:p>
    <w:p w14:paraId="54D10AC2" w14:textId="14C0B968" w:rsidR="00C8279D" w:rsidRPr="00C8279D" w:rsidRDefault="00C8279D" w:rsidP="00C8279D">
      <w:pPr>
        <w:spacing w:after="0" w:line="240" w:lineRule="auto"/>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ab/>
      </w:r>
      <w:bookmarkStart w:id="1" w:name="_Hlk23167417"/>
      <w:r w:rsidRPr="00C8279D">
        <w:rPr>
          <w:rFonts w:ascii="GHEA Grapalat" w:eastAsia="Times New Roman" w:hAnsi="GHEA Grapalat" w:cs="Times New Roman"/>
          <w:sz w:val="20"/>
          <w:szCs w:val="20"/>
          <w:lang w:val="af-ZA"/>
        </w:rPr>
        <w:t>Սույն ընթացակարգի</w:t>
      </w:r>
      <w:bookmarkEnd w:id="1"/>
      <w:r w:rsidRPr="00C8279D">
        <w:rPr>
          <w:rFonts w:ascii="GHEA Grapalat" w:eastAsia="Times New Roman" w:hAnsi="GHEA Grapalat" w:cs="Times New Roman"/>
          <w:sz w:val="20"/>
          <w:szCs w:val="20"/>
          <w:lang w:val="af-ZA"/>
        </w:rPr>
        <w:t xml:space="preserve"> արդյունքում </w:t>
      </w:r>
      <w:r w:rsidRPr="00C8279D">
        <w:rPr>
          <w:rFonts w:ascii="GHEA Grapalat" w:eastAsia="Times New Roman" w:hAnsi="GHEA Grapalat" w:cs="Times New Roman"/>
          <w:sz w:val="20"/>
          <w:szCs w:val="20"/>
          <w:lang w:val="hy-AM"/>
        </w:rPr>
        <w:t>ընտրված</w:t>
      </w:r>
      <w:r w:rsidRPr="00C8279D">
        <w:rPr>
          <w:rFonts w:ascii="GHEA Grapalat" w:eastAsia="Times New Roman" w:hAnsi="GHEA Grapalat" w:cs="Times New Roman"/>
          <w:sz w:val="20"/>
          <w:szCs w:val="20"/>
          <w:lang w:val="af-ZA"/>
        </w:rPr>
        <w:t xml:space="preserve"> մասնակցին սահմանված կարգով կառաջարկվի կնքել </w:t>
      </w:r>
      <w:r w:rsidR="00BC63FF" w:rsidRPr="00BC63FF">
        <w:rPr>
          <w:rFonts w:ascii="GHEA Grapalat" w:eastAsia="Times New Roman" w:hAnsi="GHEA Grapalat" w:cs="Times New Roman"/>
          <w:sz w:val="20"/>
          <w:szCs w:val="20"/>
          <w:lang w:val="af-ZA"/>
        </w:rPr>
        <w:t xml:space="preserve">շենքերի, շինությունների ընթացիկ նորոգման աշխատանքների </w:t>
      </w:r>
      <w:r w:rsidR="00BC63FF">
        <w:rPr>
          <w:rFonts w:ascii="GHEA Grapalat" w:eastAsia="Times New Roman" w:hAnsi="GHEA Grapalat" w:cs="Times New Roman"/>
          <w:sz w:val="20"/>
          <w:szCs w:val="20"/>
          <w:lang w:val="hy-AM"/>
        </w:rPr>
        <w:t>/</w:t>
      </w:r>
      <w:r w:rsidR="00BD33E3" w:rsidRPr="00C8279D">
        <w:rPr>
          <w:rFonts w:ascii="GHEA Grapalat" w:eastAsia="Times New Roman" w:hAnsi="GHEA Grapalat" w:cs="Times New Roman"/>
          <w:sz w:val="20"/>
          <w:szCs w:val="20"/>
          <w:lang w:val="af-ZA"/>
        </w:rPr>
        <w:t>«</w:t>
      </w:r>
      <w:r w:rsidR="00EF5D43" w:rsidRPr="00EF5D43">
        <w:rPr>
          <w:rFonts w:ascii="GHEA Grapalat" w:eastAsia="Times New Roman" w:hAnsi="GHEA Grapalat" w:cs="Times New Roman"/>
          <w:sz w:val="20"/>
          <w:szCs w:val="20"/>
          <w:lang w:val="af-ZA"/>
        </w:rPr>
        <w:t>Հովհաննես Շարամբեյանի անվան ժողովրդական արվեստների թանգարան</w:t>
      </w:r>
      <w:r w:rsidR="00BD33E3" w:rsidRPr="00C8279D">
        <w:rPr>
          <w:rFonts w:ascii="GHEA Grapalat" w:eastAsia="Times New Roman" w:hAnsi="GHEA Grapalat" w:cs="Times New Roman"/>
          <w:sz w:val="20"/>
          <w:szCs w:val="20"/>
          <w:lang w:val="af-ZA"/>
        </w:rPr>
        <w:t>»</w:t>
      </w:r>
      <w:r w:rsidR="00AD2155">
        <w:rPr>
          <w:rFonts w:ascii="GHEA Grapalat" w:eastAsia="Times New Roman" w:hAnsi="GHEA Grapalat" w:cs="Times New Roman"/>
          <w:sz w:val="20"/>
          <w:szCs w:val="20"/>
          <w:lang w:val="af-ZA"/>
        </w:rPr>
        <w:t xml:space="preserve"> </w:t>
      </w:r>
      <w:r w:rsidR="00EF5D43" w:rsidRPr="00EF5D43">
        <w:rPr>
          <w:rFonts w:ascii="GHEA Grapalat" w:eastAsia="Times New Roman" w:hAnsi="GHEA Grapalat" w:cs="Times New Roman"/>
          <w:sz w:val="20"/>
          <w:szCs w:val="20"/>
          <w:lang w:val="af-ZA"/>
        </w:rPr>
        <w:t>ՊՈԱԿ-ի ամրացվա</w:t>
      </w:r>
      <w:r w:rsidR="006229FE">
        <w:rPr>
          <w:rFonts w:ascii="GHEA Grapalat" w:eastAsia="Times New Roman" w:hAnsi="GHEA Grapalat" w:cs="Times New Roman"/>
          <w:sz w:val="20"/>
          <w:szCs w:val="20"/>
          <w:lang w:val="af-ZA"/>
        </w:rPr>
        <w:t>ծ շենքի սանհանգույցների նորոգ</w:t>
      </w:r>
      <w:proofErr w:type="spellStart"/>
      <w:r w:rsidR="006229FE">
        <w:rPr>
          <w:rFonts w:ascii="GHEA Grapalat" w:eastAsia="Times New Roman" w:hAnsi="GHEA Grapalat" w:cs="Times New Roman"/>
          <w:sz w:val="20"/>
          <w:szCs w:val="20"/>
          <w:lang w:val="ru-RU"/>
        </w:rPr>
        <w:t>ման</w:t>
      </w:r>
      <w:proofErr w:type="spellEnd"/>
      <w:r w:rsidR="00CC5A12" w:rsidRPr="005A06FD">
        <w:rPr>
          <w:rFonts w:ascii="GHEA Grapalat" w:eastAsia="Times New Roman" w:hAnsi="GHEA Grapalat" w:cs="Times New Roman"/>
          <w:sz w:val="20"/>
          <w:szCs w:val="20"/>
          <w:lang w:val="af-ZA"/>
        </w:rPr>
        <w:t xml:space="preserve"> </w:t>
      </w:r>
      <w:proofErr w:type="spellStart"/>
      <w:r w:rsidR="00BC63FF">
        <w:rPr>
          <w:rFonts w:ascii="GHEA Grapalat" w:eastAsia="Times New Roman" w:hAnsi="GHEA Grapalat" w:cs="Times New Roman"/>
          <w:sz w:val="20"/>
          <w:szCs w:val="20"/>
          <w:lang w:val="ru-RU"/>
        </w:rPr>
        <w:t>աշխատանքներ</w:t>
      </w:r>
      <w:proofErr w:type="spellEnd"/>
      <w:r w:rsidR="00BC63FF">
        <w:rPr>
          <w:rFonts w:ascii="GHEA Grapalat" w:eastAsia="Times New Roman" w:hAnsi="GHEA Grapalat" w:cs="Times New Roman"/>
          <w:sz w:val="20"/>
          <w:szCs w:val="20"/>
          <w:lang w:val="hy-AM"/>
        </w:rPr>
        <w:t>/</w:t>
      </w:r>
      <w:r w:rsidR="00CC5A12" w:rsidRPr="005A06FD">
        <w:rPr>
          <w:rFonts w:ascii="GHEA Grapalat" w:eastAsia="Times New Roman" w:hAnsi="GHEA Grapalat" w:cs="Times New Roman"/>
          <w:sz w:val="20"/>
          <w:szCs w:val="20"/>
          <w:lang w:val="af-ZA"/>
        </w:rPr>
        <w:t xml:space="preserve"> </w:t>
      </w:r>
      <w:r w:rsidR="006229FE">
        <w:rPr>
          <w:rFonts w:ascii="GHEA Grapalat" w:eastAsia="Times New Roman" w:hAnsi="GHEA Grapalat" w:cs="Times New Roman"/>
          <w:sz w:val="20"/>
          <w:szCs w:val="20"/>
          <w:lang w:val="af-ZA"/>
        </w:rPr>
        <w:t>կատարման պայմանագիր</w:t>
      </w:r>
      <w:r w:rsidR="00BC63FF">
        <w:rPr>
          <w:rFonts w:ascii="GHEA Grapalat" w:eastAsia="Times New Roman" w:hAnsi="GHEA Grapalat" w:cs="Times New Roman"/>
          <w:sz w:val="20"/>
          <w:szCs w:val="20"/>
          <w:lang w:val="hy-AM"/>
        </w:rPr>
        <w:t xml:space="preserve"> </w:t>
      </w:r>
      <w:r w:rsidR="00FE000A">
        <w:rPr>
          <w:rFonts w:ascii="GHEA Grapalat" w:eastAsia="Times New Roman" w:hAnsi="GHEA Grapalat" w:cs="Times New Roman"/>
          <w:sz w:val="20"/>
          <w:szCs w:val="20"/>
          <w:lang w:val="hy-AM"/>
        </w:rPr>
        <w:t>(</w:t>
      </w:r>
      <w:r w:rsidR="00FE000A" w:rsidRPr="00FE000A">
        <w:rPr>
          <w:rFonts w:ascii="GHEA Grapalat" w:eastAsia="Times New Roman" w:hAnsi="GHEA Grapalat" w:cs="Times New Roman"/>
          <w:sz w:val="20"/>
          <w:szCs w:val="20"/>
          <w:lang w:val="hy-AM"/>
        </w:rPr>
        <w:t>«Հովհաննես Շարամբեյանի անվան ժողովրդական արվեստների թանգարան» ՊՈԱԿ</w:t>
      </w:r>
      <w:r w:rsidR="00FE000A">
        <w:rPr>
          <w:rFonts w:ascii="GHEA Grapalat" w:eastAsia="Times New Roman" w:hAnsi="GHEA Grapalat" w:cs="Times New Roman"/>
          <w:sz w:val="20"/>
          <w:szCs w:val="20"/>
          <w:lang w:val="hy-AM"/>
        </w:rPr>
        <w:t>-</w:t>
      </w:r>
      <w:proofErr w:type="spellStart"/>
      <w:r w:rsidR="00FE000A">
        <w:rPr>
          <w:rFonts w:ascii="GHEA Grapalat" w:eastAsia="Times New Roman" w:hAnsi="GHEA Grapalat" w:cs="Times New Roman"/>
          <w:sz w:val="20"/>
          <w:szCs w:val="20"/>
          <w:lang w:val="ru-RU"/>
        </w:rPr>
        <w:t>ին</w:t>
      </w:r>
      <w:proofErr w:type="spellEnd"/>
      <w:r w:rsidR="00FE000A" w:rsidRPr="00FE000A">
        <w:rPr>
          <w:rFonts w:ascii="GHEA Grapalat" w:eastAsia="Times New Roman" w:hAnsi="GHEA Grapalat" w:cs="Times New Roman"/>
          <w:sz w:val="20"/>
          <w:szCs w:val="20"/>
          <w:lang w:val="af-ZA"/>
        </w:rPr>
        <w:t xml:space="preserve"> </w:t>
      </w:r>
      <w:proofErr w:type="spellStart"/>
      <w:r w:rsidR="00FE000A">
        <w:rPr>
          <w:rFonts w:ascii="GHEA Grapalat" w:eastAsia="Times New Roman" w:hAnsi="GHEA Grapalat" w:cs="Times New Roman"/>
          <w:sz w:val="20"/>
          <w:szCs w:val="20"/>
          <w:lang w:val="ru-RU"/>
        </w:rPr>
        <w:t>ամրացված</w:t>
      </w:r>
      <w:proofErr w:type="spellEnd"/>
      <w:r w:rsidR="00261D66" w:rsidRPr="00261D66">
        <w:rPr>
          <w:rFonts w:ascii="GHEA Grapalat" w:eastAsia="Times New Roman" w:hAnsi="GHEA Grapalat" w:cs="Times New Roman"/>
          <w:sz w:val="20"/>
          <w:szCs w:val="20"/>
          <w:lang w:val="af-ZA"/>
        </w:rPr>
        <w:t xml:space="preserve"> </w:t>
      </w:r>
      <w:proofErr w:type="spellStart"/>
      <w:r w:rsidR="00261D66">
        <w:rPr>
          <w:rFonts w:ascii="GHEA Grapalat" w:eastAsia="Times New Roman" w:hAnsi="GHEA Grapalat" w:cs="Times New Roman"/>
          <w:sz w:val="20"/>
          <w:szCs w:val="20"/>
          <w:lang w:val="ru-RU"/>
        </w:rPr>
        <w:t>շենքի</w:t>
      </w:r>
      <w:proofErr w:type="spellEnd"/>
      <w:r w:rsidR="00261D66" w:rsidRPr="00261D66">
        <w:rPr>
          <w:rFonts w:ascii="GHEA Grapalat" w:eastAsia="Times New Roman" w:hAnsi="GHEA Grapalat" w:cs="Times New Roman"/>
          <w:sz w:val="20"/>
          <w:szCs w:val="20"/>
          <w:lang w:val="af-ZA"/>
        </w:rPr>
        <w:t xml:space="preserve"> </w:t>
      </w:r>
      <w:proofErr w:type="spellStart"/>
      <w:r w:rsidR="00261D66">
        <w:rPr>
          <w:rFonts w:ascii="GHEA Grapalat" w:eastAsia="Times New Roman" w:hAnsi="GHEA Grapalat" w:cs="Times New Roman"/>
          <w:sz w:val="20"/>
          <w:szCs w:val="20"/>
          <w:lang w:val="ru-RU"/>
        </w:rPr>
        <w:t>սանհանգույցների</w:t>
      </w:r>
      <w:proofErr w:type="spellEnd"/>
      <w:r w:rsidR="00261D66" w:rsidRPr="00261D66">
        <w:rPr>
          <w:rFonts w:ascii="GHEA Grapalat" w:eastAsia="Times New Roman" w:hAnsi="GHEA Grapalat" w:cs="Times New Roman"/>
          <w:sz w:val="20"/>
          <w:szCs w:val="20"/>
          <w:lang w:val="af-ZA"/>
        </w:rPr>
        <w:t xml:space="preserve"> </w:t>
      </w:r>
      <w:proofErr w:type="spellStart"/>
      <w:r w:rsidR="00261D66">
        <w:rPr>
          <w:rFonts w:ascii="GHEA Grapalat" w:eastAsia="Times New Roman" w:hAnsi="GHEA Grapalat" w:cs="Times New Roman"/>
          <w:sz w:val="20"/>
          <w:szCs w:val="20"/>
          <w:lang w:val="ru-RU"/>
        </w:rPr>
        <w:t>նորոգման</w:t>
      </w:r>
      <w:proofErr w:type="spellEnd"/>
      <w:r w:rsidR="00261D66" w:rsidRPr="00261D66">
        <w:rPr>
          <w:rFonts w:ascii="GHEA Grapalat" w:eastAsia="Times New Roman" w:hAnsi="GHEA Grapalat" w:cs="Times New Roman"/>
          <w:sz w:val="20"/>
          <w:szCs w:val="20"/>
          <w:lang w:val="af-ZA"/>
        </w:rPr>
        <w:t xml:space="preserve"> </w:t>
      </w:r>
      <w:proofErr w:type="spellStart"/>
      <w:r w:rsidR="00261D66">
        <w:rPr>
          <w:rFonts w:ascii="GHEA Grapalat" w:eastAsia="Times New Roman" w:hAnsi="GHEA Grapalat" w:cs="Times New Roman"/>
          <w:sz w:val="20"/>
          <w:szCs w:val="20"/>
          <w:lang w:val="ru-RU"/>
        </w:rPr>
        <w:t>աշխատանքներ</w:t>
      </w:r>
      <w:proofErr w:type="spellEnd"/>
      <w:r w:rsidR="00FE000A">
        <w:rPr>
          <w:rFonts w:ascii="GHEA Grapalat" w:eastAsia="Times New Roman" w:hAnsi="GHEA Grapalat" w:cs="Times New Roman"/>
          <w:sz w:val="20"/>
          <w:szCs w:val="20"/>
          <w:lang w:val="hy-AM"/>
        </w:rPr>
        <w:t>)</w:t>
      </w:r>
      <w:r w:rsidR="006229FE">
        <w:rPr>
          <w:rFonts w:ascii="GHEA Grapalat" w:eastAsia="Times New Roman" w:hAnsi="GHEA Grapalat" w:cs="Times New Roman"/>
          <w:sz w:val="20"/>
          <w:szCs w:val="20"/>
          <w:lang w:val="af-ZA"/>
        </w:rPr>
        <w:t xml:space="preserve"> (այսուհետ` </w:t>
      </w:r>
      <w:r w:rsidRPr="00C8279D">
        <w:rPr>
          <w:rFonts w:ascii="GHEA Grapalat" w:eastAsia="Times New Roman" w:hAnsi="GHEA Grapalat" w:cs="Times New Roman"/>
          <w:sz w:val="20"/>
          <w:szCs w:val="20"/>
          <w:lang w:val="af-ZA"/>
        </w:rPr>
        <w:t xml:space="preserve">պայմանագիր)։ </w:t>
      </w:r>
    </w:p>
    <w:p w14:paraId="729696B4" w14:textId="77777777" w:rsidR="00C8279D" w:rsidRPr="00C8279D" w:rsidRDefault="00C8279D" w:rsidP="00C8279D">
      <w:pPr>
        <w:spacing w:after="0" w:line="240" w:lineRule="auto"/>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6207C9E" w14:textId="77777777" w:rsidR="00C8279D" w:rsidRPr="00C8279D" w:rsidRDefault="00C8279D" w:rsidP="00C8279D">
      <w:pPr>
        <w:spacing w:after="0" w:line="240" w:lineRule="auto"/>
        <w:ind w:firstLine="720"/>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7596B5F" w14:textId="77777777" w:rsidR="00C8279D" w:rsidRPr="00C8279D" w:rsidRDefault="00C8279D" w:rsidP="00C8279D">
      <w:pPr>
        <w:spacing w:after="0" w:line="240" w:lineRule="auto"/>
        <w:ind w:firstLine="720"/>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Ընտրված մասնակիցը որոշվում է </w:t>
      </w:r>
      <w:bookmarkStart w:id="2" w:name="_Hlk23167512"/>
      <w:r w:rsidRPr="00C8279D">
        <w:rPr>
          <w:rFonts w:ascii="GHEA Grapalat" w:eastAsia="Times New Roman" w:hAnsi="GHEA Grapalat" w:cs="Times New Roman"/>
          <w:sz w:val="20"/>
          <w:szCs w:val="20"/>
          <w:lang w:val="af-ZA"/>
        </w:rPr>
        <w:t xml:space="preserve">ոչ գնային պայմաններով բավարար գնահատված </w:t>
      </w:r>
      <w:bookmarkEnd w:id="2"/>
      <w:r w:rsidRPr="00C8279D">
        <w:rPr>
          <w:rFonts w:ascii="GHEA Grapalat" w:eastAsia="Times New Roman" w:hAnsi="GHEA Grapalat" w:cs="Times New Roman"/>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C7921A2" w14:textId="77777777" w:rsidR="00C8279D" w:rsidRPr="00C8279D" w:rsidRDefault="00C8279D" w:rsidP="00C8279D">
      <w:pPr>
        <w:spacing w:after="0" w:line="240" w:lineRule="auto"/>
        <w:ind w:firstLine="720"/>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E0C2317" w14:textId="5577B8D2" w:rsidR="00C8279D" w:rsidRPr="00C8279D" w:rsidRDefault="00C8279D" w:rsidP="006229FE">
      <w:pPr>
        <w:spacing w:after="0" w:line="240" w:lineRule="auto"/>
        <w:ind w:firstLine="720"/>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Սույն ընթացակարգին մասնակցության հայտերն անհրաժեշտ է ներկայացնել</w:t>
      </w:r>
      <w:r w:rsidR="00CC5A12">
        <w:rPr>
          <w:rFonts w:ascii="GHEA Grapalat" w:eastAsia="Times New Roman" w:hAnsi="GHEA Grapalat" w:cs="Times New Roman"/>
          <w:sz w:val="20"/>
          <w:szCs w:val="20"/>
          <w:lang w:val="af-ZA"/>
        </w:rPr>
        <w:t xml:space="preserve">  </w:t>
      </w:r>
      <w:r w:rsidR="006229FE" w:rsidRPr="00BD33E3">
        <w:rPr>
          <w:rFonts w:ascii="GHEA Grapalat" w:eastAsia="Times New Roman" w:hAnsi="GHEA Grapalat" w:cs="Times New Roman"/>
          <w:b/>
          <w:sz w:val="20"/>
          <w:szCs w:val="20"/>
          <w:lang w:val="af-ZA"/>
        </w:rPr>
        <w:t>ք. Երևան, Աբովյան 64</w:t>
      </w:r>
      <w:r w:rsidR="00CC5A12">
        <w:rPr>
          <w:rFonts w:ascii="GHEA Grapalat" w:eastAsia="Times New Roman" w:hAnsi="GHEA Grapalat" w:cs="Times New Roman"/>
          <w:b/>
          <w:sz w:val="20"/>
          <w:szCs w:val="20"/>
          <w:lang w:val="af-ZA"/>
        </w:rPr>
        <w:t xml:space="preserve"> </w:t>
      </w:r>
      <w:r w:rsidRPr="00C8279D">
        <w:rPr>
          <w:rFonts w:ascii="GHEA Grapalat" w:eastAsia="Times New Roman" w:hAnsi="GHEA Grapalat" w:cs="Times New Roman"/>
          <w:sz w:val="20"/>
          <w:szCs w:val="20"/>
          <w:lang w:val="af-ZA"/>
        </w:rPr>
        <w:t>հասցեով, փաստաթղթային ձևով</w:t>
      </w:r>
      <w:r w:rsidR="00CC5A12">
        <w:rPr>
          <w:rFonts w:ascii="GHEA Grapalat" w:eastAsia="Times New Roman" w:hAnsi="GHEA Grapalat" w:cs="Times New Roman"/>
          <w:sz w:val="20"/>
          <w:szCs w:val="20"/>
          <w:lang w:val="af-ZA"/>
        </w:rPr>
        <w:t xml:space="preserve"> </w:t>
      </w:r>
      <w:r w:rsidRPr="00C8279D">
        <w:rPr>
          <w:rFonts w:ascii="GHEA Grapalat" w:eastAsia="Times New Roman" w:hAnsi="GHEA Grapalat" w:cs="Times New Roman"/>
          <w:sz w:val="20"/>
          <w:szCs w:val="20"/>
          <w:lang w:val="af-ZA"/>
        </w:rPr>
        <w:t xml:space="preserve">մինչև սույն հայտարարության հրապարակման օրվանից հաշված </w:t>
      </w:r>
      <w:r w:rsidR="00E6450E" w:rsidRPr="00E6450E">
        <w:rPr>
          <w:rFonts w:ascii="GHEA Grapalat" w:eastAsia="Times New Roman" w:hAnsi="GHEA Grapalat" w:cs="Times New Roman"/>
          <w:b/>
          <w:sz w:val="20"/>
          <w:szCs w:val="20"/>
          <w:lang w:val="af-ZA"/>
        </w:rPr>
        <w:t>մինչև 202</w:t>
      </w:r>
      <w:r w:rsidR="00694711" w:rsidRPr="00694711">
        <w:rPr>
          <w:rFonts w:ascii="GHEA Grapalat" w:eastAsia="Times New Roman" w:hAnsi="GHEA Grapalat" w:cs="Times New Roman"/>
          <w:b/>
          <w:sz w:val="20"/>
          <w:szCs w:val="20"/>
          <w:lang w:val="af-ZA"/>
        </w:rPr>
        <w:t>5</w:t>
      </w:r>
      <w:r w:rsidR="00E6450E" w:rsidRPr="00E6450E">
        <w:rPr>
          <w:rFonts w:ascii="GHEA Grapalat" w:eastAsia="Times New Roman" w:hAnsi="GHEA Grapalat" w:cs="Times New Roman"/>
          <w:b/>
          <w:sz w:val="20"/>
          <w:szCs w:val="20"/>
          <w:lang w:val="af-ZA"/>
        </w:rPr>
        <w:t xml:space="preserve"> թվականի </w:t>
      </w:r>
      <w:proofErr w:type="spellStart"/>
      <w:r w:rsidR="00694711">
        <w:rPr>
          <w:rFonts w:ascii="GHEA Grapalat" w:eastAsia="Times New Roman" w:hAnsi="GHEA Grapalat" w:cs="Times New Roman"/>
          <w:b/>
          <w:sz w:val="20"/>
          <w:szCs w:val="20"/>
          <w:lang w:val="ru-RU"/>
        </w:rPr>
        <w:t>հուն</w:t>
      </w:r>
      <w:r w:rsidR="00227B3B">
        <w:rPr>
          <w:rFonts w:ascii="GHEA Grapalat" w:eastAsia="Times New Roman" w:hAnsi="GHEA Grapalat" w:cs="Times New Roman"/>
          <w:b/>
          <w:sz w:val="20"/>
          <w:szCs w:val="20"/>
          <w:lang w:val="ru-RU"/>
        </w:rPr>
        <w:t>վարի</w:t>
      </w:r>
      <w:proofErr w:type="spellEnd"/>
      <w:r w:rsidR="00E6450E" w:rsidRPr="00E6450E">
        <w:rPr>
          <w:rFonts w:ascii="GHEA Grapalat" w:eastAsia="Times New Roman" w:hAnsi="GHEA Grapalat" w:cs="Times New Roman"/>
          <w:b/>
          <w:sz w:val="20"/>
          <w:szCs w:val="20"/>
          <w:lang w:val="af-ZA"/>
        </w:rPr>
        <w:t xml:space="preserve"> </w:t>
      </w:r>
      <w:r w:rsidR="00694711" w:rsidRPr="00694711">
        <w:rPr>
          <w:rFonts w:ascii="GHEA Grapalat" w:eastAsia="Times New Roman" w:hAnsi="GHEA Grapalat" w:cs="Times New Roman"/>
          <w:b/>
          <w:sz w:val="20"/>
          <w:szCs w:val="20"/>
          <w:lang w:val="af-ZA"/>
        </w:rPr>
        <w:t>30</w:t>
      </w:r>
      <w:r w:rsidR="00E6450E" w:rsidRPr="00E6450E">
        <w:rPr>
          <w:rFonts w:ascii="GHEA Grapalat" w:eastAsia="Times New Roman" w:hAnsi="GHEA Grapalat" w:cs="Times New Roman"/>
          <w:b/>
          <w:sz w:val="20"/>
          <w:szCs w:val="20"/>
          <w:lang w:val="af-ZA"/>
        </w:rPr>
        <w:t xml:space="preserve">-ը, </w:t>
      </w:r>
      <w:r w:rsidRPr="00E6450E">
        <w:rPr>
          <w:rFonts w:ascii="GHEA Grapalat" w:eastAsia="Times New Roman" w:hAnsi="GHEA Grapalat" w:cs="Times New Roman"/>
          <w:sz w:val="20"/>
          <w:szCs w:val="20"/>
          <w:lang w:val="af-ZA"/>
        </w:rPr>
        <w:t xml:space="preserve">ժամը </w:t>
      </w:r>
      <w:r w:rsidR="006229FE" w:rsidRPr="00E6450E">
        <w:rPr>
          <w:rFonts w:ascii="GHEA Grapalat" w:eastAsia="Times New Roman" w:hAnsi="GHEA Grapalat" w:cs="Times New Roman"/>
          <w:b/>
          <w:sz w:val="20"/>
          <w:szCs w:val="20"/>
          <w:lang w:val="hy-AM"/>
        </w:rPr>
        <w:t>12:00</w:t>
      </w:r>
      <w:r w:rsidRPr="00E6450E">
        <w:rPr>
          <w:rFonts w:ascii="GHEA Grapalat" w:eastAsia="Times New Roman" w:hAnsi="GHEA Grapalat" w:cs="Times New Roman"/>
          <w:sz w:val="20"/>
          <w:szCs w:val="20"/>
          <w:lang w:val="af-ZA"/>
        </w:rPr>
        <w:t>-</w:t>
      </w:r>
      <w:r w:rsidRPr="00C8279D">
        <w:rPr>
          <w:rFonts w:ascii="GHEA Grapalat" w:eastAsia="Times New Roman" w:hAnsi="GHEA Grapalat" w:cs="Times New Roman"/>
          <w:sz w:val="20"/>
          <w:szCs w:val="20"/>
          <w:lang w:val="af-ZA"/>
        </w:rPr>
        <w:t xml:space="preserve">ը: Հայտերը, հայերենից բացի, կարող են ներկայացվել նաև անգլերեն կամ ռուսերեն: </w:t>
      </w:r>
    </w:p>
    <w:p w14:paraId="02AAD7AA" w14:textId="29C7206B" w:rsidR="00C8279D" w:rsidRPr="00C8279D" w:rsidRDefault="00C8279D" w:rsidP="00C8279D">
      <w:pPr>
        <w:spacing w:after="0" w:line="240" w:lineRule="auto"/>
        <w:ind w:firstLine="708"/>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Հայտերի բացումը տեղի կունենա </w:t>
      </w:r>
      <w:r w:rsidR="006229FE" w:rsidRPr="006229FE">
        <w:rPr>
          <w:rFonts w:ascii="GHEA Grapalat" w:eastAsia="Times New Roman" w:hAnsi="GHEA Grapalat" w:cs="Times New Roman"/>
          <w:sz w:val="20"/>
          <w:szCs w:val="20"/>
          <w:lang w:val="af-ZA"/>
        </w:rPr>
        <w:t xml:space="preserve">ք. Երևան, Աբովյան 64 </w:t>
      </w:r>
      <w:r w:rsidRPr="00C8279D">
        <w:rPr>
          <w:rFonts w:ascii="GHEA Grapalat" w:eastAsia="Times New Roman" w:hAnsi="GHEA Grapalat" w:cs="Times New Roman"/>
          <w:sz w:val="20"/>
          <w:szCs w:val="20"/>
          <w:lang w:val="af-ZA"/>
        </w:rPr>
        <w:t>հասցեում,  «</w:t>
      </w:r>
      <w:r w:rsidR="006229FE" w:rsidRPr="00BD33E3">
        <w:rPr>
          <w:rFonts w:ascii="GHEA Grapalat" w:eastAsia="Times New Roman" w:hAnsi="GHEA Grapalat" w:cs="Times New Roman"/>
          <w:b/>
          <w:sz w:val="20"/>
          <w:szCs w:val="20"/>
          <w:lang w:val="hy-AM"/>
        </w:rPr>
        <w:t>202</w:t>
      </w:r>
      <w:r w:rsidR="00694711" w:rsidRPr="00694711">
        <w:rPr>
          <w:rFonts w:ascii="GHEA Grapalat" w:eastAsia="Times New Roman" w:hAnsi="GHEA Grapalat" w:cs="Times New Roman"/>
          <w:b/>
          <w:sz w:val="20"/>
          <w:szCs w:val="20"/>
          <w:lang w:val="af-ZA"/>
        </w:rPr>
        <w:t>5</w:t>
      </w:r>
      <w:r w:rsidRPr="00C8279D">
        <w:rPr>
          <w:rFonts w:ascii="GHEA Grapalat" w:eastAsia="Times New Roman" w:hAnsi="GHEA Grapalat" w:cs="Times New Roman"/>
          <w:sz w:val="20"/>
          <w:szCs w:val="20"/>
          <w:lang w:val="af-ZA"/>
        </w:rPr>
        <w:t>» «</w:t>
      </w:r>
      <w:proofErr w:type="spellStart"/>
      <w:r w:rsidR="005F07CE">
        <w:rPr>
          <w:rFonts w:ascii="GHEA Grapalat" w:eastAsia="Times New Roman" w:hAnsi="GHEA Grapalat" w:cs="Times New Roman"/>
          <w:b/>
          <w:sz w:val="20"/>
          <w:szCs w:val="20"/>
        </w:rPr>
        <w:t>հուն</w:t>
      </w:r>
      <w:r w:rsidR="00227B3B">
        <w:rPr>
          <w:rFonts w:ascii="GHEA Grapalat" w:eastAsia="Times New Roman" w:hAnsi="GHEA Grapalat" w:cs="Times New Roman"/>
          <w:b/>
          <w:sz w:val="20"/>
          <w:szCs w:val="20"/>
          <w:lang w:val="ru-RU"/>
        </w:rPr>
        <w:t>վարի</w:t>
      </w:r>
      <w:proofErr w:type="spellEnd"/>
      <w:r w:rsidR="006229FE" w:rsidRPr="0056547D">
        <w:rPr>
          <w:rFonts w:ascii="GHEA Grapalat" w:eastAsia="Times New Roman" w:hAnsi="GHEA Grapalat" w:cs="Times New Roman"/>
          <w:sz w:val="20"/>
          <w:szCs w:val="20"/>
          <w:lang w:val="af-ZA"/>
        </w:rPr>
        <w:t>«</w:t>
      </w:r>
      <w:r w:rsidR="00694711" w:rsidRPr="00694711">
        <w:rPr>
          <w:rFonts w:ascii="GHEA Grapalat" w:eastAsia="Times New Roman" w:hAnsi="GHEA Grapalat" w:cs="Times New Roman"/>
          <w:b/>
          <w:sz w:val="20"/>
          <w:szCs w:val="20"/>
          <w:lang w:val="af-ZA"/>
        </w:rPr>
        <w:t>30</w:t>
      </w:r>
      <w:r w:rsidR="00BD33E3">
        <w:rPr>
          <w:rFonts w:ascii="GHEA Grapalat" w:eastAsia="Times New Roman" w:hAnsi="GHEA Grapalat" w:cs="Times New Roman"/>
          <w:sz w:val="20"/>
          <w:szCs w:val="20"/>
          <w:lang w:val="af-ZA"/>
        </w:rPr>
        <w:t>»</w:t>
      </w:r>
      <w:r w:rsidRPr="00C8279D">
        <w:rPr>
          <w:rFonts w:ascii="GHEA Grapalat" w:eastAsia="Times New Roman" w:hAnsi="GHEA Grapalat" w:cs="Times New Roman"/>
          <w:sz w:val="20"/>
          <w:szCs w:val="20"/>
          <w:lang w:val="af-ZA"/>
        </w:rPr>
        <w:t xml:space="preserve">-ին ժամը  </w:t>
      </w:r>
      <w:r w:rsidR="006229FE" w:rsidRPr="00BD33E3">
        <w:rPr>
          <w:rFonts w:ascii="GHEA Grapalat" w:eastAsia="Times New Roman" w:hAnsi="GHEA Grapalat" w:cs="Times New Roman"/>
          <w:b/>
          <w:sz w:val="20"/>
          <w:szCs w:val="20"/>
          <w:u w:val="single"/>
          <w:lang w:val="af-ZA"/>
        </w:rPr>
        <w:t>12:00</w:t>
      </w:r>
      <w:r w:rsidRPr="00C8279D">
        <w:rPr>
          <w:rFonts w:ascii="GHEA Grapalat" w:eastAsia="Times New Roman" w:hAnsi="GHEA Grapalat" w:cs="Times New Roman"/>
          <w:sz w:val="20"/>
          <w:szCs w:val="20"/>
          <w:lang w:val="af-ZA"/>
        </w:rPr>
        <w:t xml:space="preserve">-ին։   </w:t>
      </w:r>
    </w:p>
    <w:p w14:paraId="6F2051F9" w14:textId="251CE01E" w:rsidR="00C8279D" w:rsidRPr="00C8279D" w:rsidRDefault="00C8279D" w:rsidP="00C8279D">
      <w:pPr>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af-ZA"/>
        </w:rPr>
        <w:t>Սույն ընթացակարգի վերաբերյալ բողոք</w:t>
      </w:r>
      <w:r w:rsidRPr="00C8279D">
        <w:rPr>
          <w:rFonts w:ascii="GHEA Grapalat" w:eastAsia="Times New Roman" w:hAnsi="GHEA Grapalat" w:cs="Times New Roman"/>
          <w:sz w:val="20"/>
          <w:szCs w:val="20"/>
          <w:lang w:val="hy-AM"/>
        </w:rPr>
        <w:t xml:space="preserve">արկումն իրականացվում է </w:t>
      </w:r>
      <w:r w:rsidRPr="00C8279D">
        <w:rPr>
          <w:rFonts w:ascii="GHEA Grapalat" w:eastAsia="Times New Roman" w:hAnsi="GHEA Grapalat" w:cs="Times New Roman"/>
          <w:sz w:val="20"/>
          <w:szCs w:val="20"/>
          <w:lang w:val="af-ZA"/>
        </w:rPr>
        <w:t>«</w:t>
      </w:r>
      <w:r w:rsidRPr="00C8279D">
        <w:rPr>
          <w:rFonts w:ascii="GHEA Grapalat" w:eastAsia="Times New Roman" w:hAnsi="GHEA Grapalat" w:cs="Times New Roman"/>
          <w:sz w:val="20"/>
          <w:szCs w:val="20"/>
          <w:lang w:val="hy-AM"/>
        </w:rPr>
        <w:t>Գնումների</w:t>
      </w:r>
      <w:r w:rsidR="005F07CE" w:rsidRPr="005F07CE">
        <w:rPr>
          <w:rFonts w:ascii="GHEA Grapalat" w:eastAsia="Times New Roman" w:hAnsi="GHEA Grapalat" w:cs="Times New Roman"/>
          <w:sz w:val="20"/>
          <w:szCs w:val="20"/>
          <w:lang w:val="af-ZA"/>
        </w:rPr>
        <w:t xml:space="preserve"> </w:t>
      </w:r>
      <w:r w:rsidRPr="00C8279D">
        <w:rPr>
          <w:rFonts w:ascii="GHEA Grapalat" w:eastAsia="Times New Roman" w:hAnsi="GHEA Grapalat" w:cs="Times New Roman"/>
          <w:sz w:val="20"/>
          <w:szCs w:val="20"/>
          <w:lang w:val="hy-AM"/>
        </w:rPr>
        <w:t>մասին</w:t>
      </w:r>
      <w:r w:rsidRPr="00C8279D">
        <w:rPr>
          <w:rFonts w:ascii="GHEA Grapalat" w:eastAsia="Times New Roman" w:hAnsi="GHEA Grapalat" w:cs="Times New Roman"/>
          <w:sz w:val="20"/>
          <w:szCs w:val="20"/>
          <w:lang w:val="af-ZA"/>
        </w:rPr>
        <w:t>»</w:t>
      </w:r>
      <w:r w:rsidRPr="00C8279D">
        <w:rPr>
          <w:rFonts w:ascii="GHEA Grapalat" w:eastAsia="Times New Roman" w:hAnsi="GHEA Grapalat" w:cs="Times New Roman"/>
          <w:sz w:val="20"/>
          <w:szCs w:val="20"/>
          <w:lang w:val="hy-AM"/>
        </w:rPr>
        <w:t xml:space="preserve"> ՀՀ</w:t>
      </w:r>
      <w:r w:rsidR="005F07CE" w:rsidRPr="005F07CE">
        <w:rPr>
          <w:rFonts w:ascii="GHEA Grapalat" w:eastAsia="Times New Roman" w:hAnsi="GHEA Grapalat" w:cs="Times New Roman"/>
          <w:sz w:val="20"/>
          <w:szCs w:val="20"/>
          <w:lang w:val="af-ZA"/>
        </w:rPr>
        <w:t xml:space="preserve"> </w:t>
      </w:r>
      <w:r w:rsidRPr="00C8279D">
        <w:rPr>
          <w:rFonts w:ascii="GHEA Grapalat" w:eastAsia="Times New Roman" w:hAnsi="GHEA Grapalat" w:cs="Times New Roman"/>
          <w:sz w:val="20"/>
          <w:szCs w:val="20"/>
          <w:lang w:val="hy-AM"/>
        </w:rPr>
        <w:t>օրենքով</w:t>
      </w:r>
      <w:r w:rsidR="005F07CE" w:rsidRPr="005F07CE">
        <w:rPr>
          <w:rFonts w:ascii="GHEA Grapalat" w:eastAsia="Times New Roman" w:hAnsi="GHEA Grapalat" w:cs="Times New Roman"/>
          <w:sz w:val="20"/>
          <w:szCs w:val="20"/>
          <w:lang w:val="af-ZA"/>
        </w:rPr>
        <w:t xml:space="preserve"> </w:t>
      </w:r>
      <w:r w:rsidRPr="00C8279D">
        <w:rPr>
          <w:rFonts w:ascii="GHEA Grapalat" w:eastAsia="Times New Roman" w:hAnsi="GHEA Grapalat" w:cs="Times New Roman"/>
          <w:sz w:val="20"/>
          <w:szCs w:val="20"/>
          <w:lang w:val="hy-AM"/>
        </w:rPr>
        <w:t>ևՀՀ քաղաքացիական դատավարության օրենսգրքով սահմանված կարգով։</w:t>
      </w:r>
    </w:p>
    <w:p w14:paraId="7C076CD8" w14:textId="47574A5D" w:rsidR="00C8279D" w:rsidRPr="006229FE" w:rsidRDefault="00C8279D" w:rsidP="00C8279D">
      <w:pPr>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af-ZA"/>
        </w:rPr>
        <w:t xml:space="preserve">Սույն հայտարարության հետ կապված լրացուցիչ տեղեկություններ ստանալու համար կարող եք դիմել </w:t>
      </w:r>
      <w:r w:rsidR="00EB66C4">
        <w:rPr>
          <w:rFonts w:ascii="GHEA Grapalat" w:eastAsia="Times New Roman" w:hAnsi="GHEA Grapalat" w:cs="Times New Roman"/>
          <w:sz w:val="20"/>
          <w:szCs w:val="20"/>
          <w:lang w:val="af-ZA"/>
        </w:rPr>
        <w:t>գնահատող հանձնաժողովի քարտուղար</w:t>
      </w:r>
      <w:r w:rsidRPr="00C8279D">
        <w:rPr>
          <w:rFonts w:ascii="GHEA Grapalat" w:eastAsia="Times New Roman" w:hAnsi="GHEA Grapalat" w:cs="Times New Roman"/>
          <w:sz w:val="20"/>
          <w:szCs w:val="20"/>
          <w:lang w:val="af-ZA"/>
        </w:rPr>
        <w:t>`</w:t>
      </w:r>
      <w:r w:rsidR="00EB66C4">
        <w:rPr>
          <w:rFonts w:ascii="GHEA Grapalat" w:eastAsia="Times New Roman" w:hAnsi="GHEA Grapalat" w:cs="Times New Roman"/>
          <w:sz w:val="20"/>
          <w:szCs w:val="20"/>
          <w:lang w:val="af-ZA"/>
        </w:rPr>
        <w:t xml:space="preserve"> </w:t>
      </w:r>
      <w:r w:rsidR="006229FE" w:rsidRPr="00EB66C4">
        <w:rPr>
          <w:rFonts w:ascii="GHEA Grapalat" w:eastAsia="Times New Roman" w:hAnsi="GHEA Grapalat" w:cs="Times New Roman"/>
          <w:sz w:val="20"/>
          <w:szCs w:val="20"/>
          <w:lang w:val="hy-AM"/>
        </w:rPr>
        <w:t>Լիլիթ Վերմիշյան</w:t>
      </w:r>
      <w:r w:rsidRPr="00EB66C4">
        <w:rPr>
          <w:rFonts w:ascii="GHEA Grapalat" w:eastAsia="Times New Roman" w:hAnsi="GHEA Grapalat" w:cs="Times New Roman"/>
          <w:sz w:val="20"/>
          <w:szCs w:val="20"/>
          <w:lang w:val="af-ZA"/>
        </w:rPr>
        <w:t>ին</w:t>
      </w:r>
      <w:r w:rsidR="006229FE">
        <w:rPr>
          <w:rFonts w:ascii="GHEA Grapalat" w:eastAsia="Times New Roman" w:hAnsi="GHEA Grapalat" w:cs="Times New Roman"/>
          <w:sz w:val="20"/>
          <w:szCs w:val="20"/>
          <w:lang w:val="hy-AM"/>
        </w:rPr>
        <w:t>:</w:t>
      </w:r>
    </w:p>
    <w:p w14:paraId="43E7974D" w14:textId="77777777" w:rsidR="00C8279D" w:rsidRPr="00C8279D" w:rsidRDefault="00C8279D" w:rsidP="00C8279D">
      <w:pPr>
        <w:spacing w:after="0" w:line="240" w:lineRule="auto"/>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ab/>
      </w:r>
      <w:r w:rsidRPr="00C8279D">
        <w:rPr>
          <w:rFonts w:ascii="GHEA Grapalat" w:eastAsia="Times New Roman" w:hAnsi="GHEA Grapalat" w:cs="Times New Roman"/>
          <w:sz w:val="20"/>
          <w:szCs w:val="20"/>
          <w:lang w:val="af-ZA"/>
        </w:rPr>
        <w:tab/>
      </w:r>
      <w:r w:rsidRPr="00C8279D">
        <w:rPr>
          <w:rFonts w:ascii="GHEA Grapalat" w:eastAsia="Times New Roman" w:hAnsi="GHEA Grapalat" w:cs="Times New Roman"/>
          <w:sz w:val="20"/>
          <w:szCs w:val="20"/>
          <w:lang w:val="af-ZA"/>
        </w:rPr>
        <w:tab/>
      </w:r>
      <w:r w:rsidRPr="00C8279D">
        <w:rPr>
          <w:rFonts w:ascii="GHEA Grapalat" w:eastAsia="Times New Roman" w:hAnsi="GHEA Grapalat" w:cs="Times New Roman"/>
          <w:sz w:val="20"/>
          <w:szCs w:val="20"/>
          <w:lang w:val="af-ZA"/>
        </w:rPr>
        <w:tab/>
      </w:r>
      <w:r w:rsidRPr="00C8279D">
        <w:rPr>
          <w:rFonts w:ascii="GHEA Grapalat" w:eastAsia="Times New Roman" w:hAnsi="GHEA Grapalat" w:cs="Times New Roman"/>
          <w:sz w:val="20"/>
          <w:szCs w:val="20"/>
          <w:lang w:val="af-ZA"/>
        </w:rPr>
        <w:tab/>
      </w:r>
    </w:p>
    <w:p w14:paraId="26A43021" w14:textId="7063A157" w:rsidR="00C8279D" w:rsidRPr="006229FE" w:rsidRDefault="00C8279D" w:rsidP="00C8279D">
      <w:pPr>
        <w:spacing w:after="0" w:line="240" w:lineRule="auto"/>
        <w:ind w:firstLine="720"/>
        <w:jc w:val="both"/>
        <w:rPr>
          <w:rFonts w:ascii="GHEA Grapalat" w:eastAsia="Times New Roman" w:hAnsi="GHEA Grapalat" w:cs="Times New Roman"/>
          <w:sz w:val="20"/>
          <w:szCs w:val="20"/>
          <w:u w:val="single"/>
          <w:lang w:val="af-ZA"/>
        </w:rPr>
      </w:pPr>
      <w:r w:rsidRPr="00C8279D">
        <w:rPr>
          <w:rFonts w:ascii="GHEA Grapalat" w:eastAsia="Times New Roman" w:hAnsi="GHEA Grapalat" w:cs="Times New Roman"/>
          <w:sz w:val="20"/>
          <w:szCs w:val="20"/>
          <w:lang w:val="af-ZA"/>
        </w:rPr>
        <w:t>Հեռախոս</w:t>
      </w:r>
      <w:r w:rsidR="00EB66C4">
        <w:rPr>
          <w:rFonts w:ascii="GHEA Grapalat" w:eastAsia="Times New Roman" w:hAnsi="GHEA Grapalat" w:cs="Times New Roman"/>
          <w:sz w:val="20"/>
          <w:szCs w:val="20"/>
          <w:lang w:val="af-ZA"/>
        </w:rPr>
        <w:t xml:space="preserve">՝ </w:t>
      </w:r>
      <w:r w:rsidRPr="00C8279D">
        <w:rPr>
          <w:rFonts w:ascii="GHEA Grapalat" w:eastAsia="Times New Roman" w:hAnsi="GHEA Grapalat" w:cs="Times New Roman"/>
          <w:sz w:val="20"/>
          <w:szCs w:val="20"/>
          <w:lang w:val="af-ZA"/>
        </w:rPr>
        <w:t xml:space="preserve"> </w:t>
      </w:r>
      <w:r w:rsidR="006229FE" w:rsidRPr="006229FE">
        <w:rPr>
          <w:rFonts w:ascii="GHEA Grapalat" w:eastAsia="Times New Roman" w:hAnsi="GHEA Grapalat" w:cs="Times New Roman"/>
          <w:sz w:val="20"/>
          <w:szCs w:val="20"/>
          <w:u w:val="single"/>
          <w:lang w:val="af-ZA"/>
        </w:rPr>
        <w:t>094046961</w:t>
      </w:r>
    </w:p>
    <w:p w14:paraId="03D71C96" w14:textId="77777777" w:rsidR="00C8279D" w:rsidRPr="00C8279D" w:rsidRDefault="00C8279D" w:rsidP="00C8279D">
      <w:pPr>
        <w:spacing w:after="0" w:line="240" w:lineRule="auto"/>
        <w:ind w:firstLine="720"/>
        <w:jc w:val="both"/>
        <w:rPr>
          <w:rFonts w:ascii="GHEA Grapalat" w:eastAsia="Times New Roman" w:hAnsi="GHEA Grapalat" w:cs="Times New Roman"/>
          <w:sz w:val="20"/>
          <w:szCs w:val="20"/>
          <w:lang w:val="af-ZA"/>
        </w:rPr>
      </w:pPr>
    </w:p>
    <w:p w14:paraId="6E705B9D" w14:textId="0590B158" w:rsidR="00C8279D" w:rsidRPr="00C8279D" w:rsidRDefault="00C8279D" w:rsidP="00C8279D">
      <w:pPr>
        <w:spacing w:after="0" w:line="240" w:lineRule="auto"/>
        <w:ind w:firstLine="720"/>
        <w:jc w:val="both"/>
        <w:rPr>
          <w:rFonts w:ascii="GHEA Grapalat" w:eastAsia="Times New Roman" w:hAnsi="GHEA Grapalat" w:cs="Times New Roman"/>
          <w:sz w:val="20"/>
          <w:szCs w:val="20"/>
          <w:u w:val="single"/>
          <w:lang w:val="af-ZA"/>
        </w:rPr>
      </w:pPr>
      <w:r w:rsidRPr="00C8279D">
        <w:rPr>
          <w:rFonts w:ascii="GHEA Grapalat" w:eastAsia="Times New Roman" w:hAnsi="GHEA Grapalat" w:cs="Times New Roman"/>
          <w:sz w:val="20"/>
          <w:szCs w:val="20"/>
          <w:lang w:val="af-ZA"/>
        </w:rPr>
        <w:t xml:space="preserve">Էլ. </w:t>
      </w:r>
      <w:r w:rsidR="00EB66C4">
        <w:rPr>
          <w:rFonts w:ascii="GHEA Grapalat" w:eastAsia="Times New Roman" w:hAnsi="GHEA Grapalat" w:cs="Times New Roman"/>
          <w:sz w:val="20"/>
          <w:szCs w:val="20"/>
          <w:lang w:val="af-ZA"/>
        </w:rPr>
        <w:t>փ</w:t>
      </w:r>
      <w:r w:rsidRPr="00C8279D">
        <w:rPr>
          <w:rFonts w:ascii="GHEA Grapalat" w:eastAsia="Times New Roman" w:hAnsi="GHEA Grapalat" w:cs="Times New Roman"/>
          <w:sz w:val="20"/>
          <w:szCs w:val="20"/>
          <w:lang w:val="af-ZA"/>
        </w:rPr>
        <w:t>ոստ</w:t>
      </w:r>
      <w:r w:rsidR="00EB66C4">
        <w:rPr>
          <w:rFonts w:ascii="GHEA Grapalat" w:eastAsia="Times New Roman" w:hAnsi="GHEA Grapalat" w:cs="Times New Roman"/>
          <w:sz w:val="20"/>
          <w:szCs w:val="20"/>
          <w:lang w:val="af-ZA"/>
        </w:rPr>
        <w:t>՝</w:t>
      </w:r>
      <w:r w:rsidRPr="00C8279D">
        <w:rPr>
          <w:rFonts w:ascii="GHEA Grapalat" w:eastAsia="Times New Roman" w:hAnsi="GHEA Grapalat" w:cs="Times New Roman"/>
          <w:sz w:val="20"/>
          <w:szCs w:val="20"/>
          <w:lang w:val="af-ZA"/>
        </w:rPr>
        <w:t xml:space="preserve"> </w:t>
      </w:r>
      <w:r w:rsidRPr="00C8279D">
        <w:rPr>
          <w:rFonts w:ascii="GHEA Grapalat" w:eastAsia="Times New Roman" w:hAnsi="GHEA Grapalat" w:cs="Times New Roman"/>
          <w:sz w:val="20"/>
          <w:szCs w:val="20"/>
          <w:u w:val="single"/>
          <w:lang w:val="af-ZA"/>
        </w:rPr>
        <w:tab/>
      </w:r>
      <w:r w:rsidR="006229FE">
        <w:rPr>
          <w:rFonts w:ascii="GHEA Grapalat" w:eastAsia="Times New Roman" w:hAnsi="GHEA Grapalat" w:cs="Times New Roman"/>
          <w:sz w:val="20"/>
          <w:szCs w:val="20"/>
          <w:u w:val="single"/>
          <w:lang w:val="af-ZA"/>
        </w:rPr>
        <w:t>Lilitvermishyan@yahoo.com</w:t>
      </w:r>
    </w:p>
    <w:p w14:paraId="67778DEB" w14:textId="77777777" w:rsidR="00C8279D" w:rsidRPr="00C8279D" w:rsidRDefault="00C8279D" w:rsidP="00C8279D">
      <w:pPr>
        <w:spacing w:after="0" w:line="240" w:lineRule="auto"/>
        <w:ind w:firstLine="720"/>
        <w:jc w:val="both"/>
        <w:rPr>
          <w:rFonts w:ascii="GHEA Grapalat" w:eastAsia="Times New Roman" w:hAnsi="GHEA Grapalat" w:cs="Times New Roman"/>
          <w:sz w:val="20"/>
          <w:szCs w:val="20"/>
          <w:lang w:val="af-ZA"/>
        </w:rPr>
      </w:pPr>
    </w:p>
    <w:p w14:paraId="0B130C70" w14:textId="2047FE60" w:rsidR="00C8279D" w:rsidRPr="00C8279D" w:rsidRDefault="00EB66C4" w:rsidP="00C8279D">
      <w:pPr>
        <w:spacing w:after="0" w:line="240" w:lineRule="auto"/>
        <w:rPr>
          <w:rFonts w:ascii="GHEA Grapalat" w:eastAsia="Times New Roman" w:hAnsi="GHEA Grapalat" w:cs="Times New Roman"/>
          <w:sz w:val="20"/>
          <w:szCs w:val="20"/>
          <w:u w:val="single"/>
          <w:lang w:val="af-ZA"/>
        </w:rPr>
      </w:pPr>
      <w:r>
        <w:rPr>
          <w:rFonts w:ascii="GHEA Grapalat" w:eastAsia="Times New Roman" w:hAnsi="GHEA Grapalat" w:cs="Times New Roman"/>
          <w:sz w:val="20"/>
          <w:szCs w:val="20"/>
          <w:lang w:val="af-ZA"/>
        </w:rPr>
        <w:t xml:space="preserve">           </w:t>
      </w:r>
      <w:r w:rsidR="00C8279D" w:rsidRPr="00C8279D">
        <w:rPr>
          <w:rFonts w:ascii="GHEA Grapalat" w:eastAsia="Times New Roman" w:hAnsi="GHEA Grapalat" w:cs="Times New Roman"/>
          <w:sz w:val="20"/>
          <w:szCs w:val="20"/>
          <w:lang w:val="af-ZA"/>
        </w:rPr>
        <w:t xml:space="preserve">Պատվիրատու </w:t>
      </w:r>
      <w:r w:rsidR="00C8279D" w:rsidRPr="00C8279D">
        <w:rPr>
          <w:rFonts w:ascii="GHEA Grapalat" w:eastAsia="Times New Roman" w:hAnsi="GHEA Grapalat" w:cs="Times New Roman"/>
          <w:sz w:val="20"/>
          <w:szCs w:val="20"/>
          <w:u w:val="single"/>
          <w:lang w:val="af-ZA"/>
        </w:rPr>
        <w:tab/>
      </w:r>
      <w:r w:rsidR="006229FE" w:rsidRPr="006229FE">
        <w:rPr>
          <w:rFonts w:ascii="GHEA Grapalat" w:eastAsia="Times New Roman" w:hAnsi="GHEA Grapalat" w:cs="Times New Roman"/>
          <w:sz w:val="20"/>
          <w:szCs w:val="20"/>
          <w:u w:val="single"/>
          <w:lang w:val="af-ZA"/>
        </w:rPr>
        <w:t>«Հովհաննես Շարամբեյանի անվան ժողովրդական արվեստների թանգարան» ՊՈԱԿ</w:t>
      </w:r>
    </w:p>
    <w:p w14:paraId="74D0DF47" w14:textId="77777777" w:rsidR="00C8279D" w:rsidRPr="00C8279D" w:rsidRDefault="00C8279D" w:rsidP="00C8279D">
      <w:pPr>
        <w:spacing w:after="0" w:line="240" w:lineRule="auto"/>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ab/>
      </w:r>
      <w:r w:rsidRPr="00C8279D">
        <w:rPr>
          <w:rFonts w:ascii="GHEA Grapalat" w:eastAsia="Times New Roman" w:hAnsi="GHEA Grapalat" w:cs="Times New Roman"/>
          <w:sz w:val="20"/>
          <w:szCs w:val="20"/>
          <w:lang w:val="af-ZA"/>
        </w:rPr>
        <w:tab/>
      </w:r>
    </w:p>
    <w:p w14:paraId="0C12A8A6" w14:textId="77777777" w:rsidR="00C8279D" w:rsidRPr="00C8279D" w:rsidRDefault="00C8279D" w:rsidP="00C8279D">
      <w:pPr>
        <w:spacing w:after="240" w:line="240" w:lineRule="auto"/>
        <w:ind w:firstLine="709"/>
        <w:jc w:val="both"/>
        <w:rPr>
          <w:rFonts w:ascii="GHEA Grapalat" w:eastAsia="Times New Roman" w:hAnsi="GHEA Grapalat" w:cs="Sylfaen"/>
          <w:b/>
          <w:sz w:val="20"/>
          <w:szCs w:val="20"/>
          <w:lang w:val="es-ES"/>
        </w:rPr>
      </w:pPr>
    </w:p>
    <w:p w14:paraId="42DC938A" w14:textId="77777777" w:rsidR="00C8279D" w:rsidRPr="00C8279D" w:rsidRDefault="00C8279D" w:rsidP="00C8279D">
      <w:pPr>
        <w:spacing w:after="0" w:line="240" w:lineRule="auto"/>
        <w:ind w:left="1404" w:firstLine="720"/>
        <w:jc w:val="both"/>
        <w:rPr>
          <w:rFonts w:ascii="GHEA Grapalat" w:eastAsia="Times New Roman" w:hAnsi="GHEA Grapalat" w:cs="Times New Roman"/>
          <w:sz w:val="20"/>
          <w:szCs w:val="20"/>
          <w:lang w:val="af-ZA"/>
        </w:rPr>
      </w:pPr>
    </w:p>
    <w:p w14:paraId="2314E78E" w14:textId="77777777" w:rsidR="00C8279D" w:rsidRPr="00C8279D" w:rsidRDefault="00C8279D" w:rsidP="00C8279D">
      <w:pPr>
        <w:spacing w:after="0" w:line="240" w:lineRule="auto"/>
        <w:ind w:left="1404" w:firstLine="720"/>
        <w:jc w:val="both"/>
        <w:rPr>
          <w:rFonts w:ascii="GHEA Grapalat" w:eastAsia="Times New Roman" w:hAnsi="GHEA Grapalat" w:cs="Times New Roman"/>
          <w:sz w:val="20"/>
          <w:szCs w:val="20"/>
          <w:lang w:val="af-ZA"/>
        </w:rPr>
      </w:pPr>
    </w:p>
    <w:p w14:paraId="740404EE" w14:textId="77777777" w:rsidR="00C8279D" w:rsidRPr="00C8279D" w:rsidRDefault="00C8279D" w:rsidP="00C8279D">
      <w:pPr>
        <w:spacing w:after="120" w:line="240" w:lineRule="auto"/>
        <w:ind w:right="-7" w:firstLine="567"/>
        <w:jc w:val="right"/>
        <w:rPr>
          <w:rFonts w:ascii="GHEA Grapalat" w:eastAsia="Times New Roman" w:hAnsi="GHEA Grapalat" w:cs="Sylfaen"/>
          <w:i/>
          <w:szCs w:val="24"/>
          <w:lang w:val="af-ZA"/>
        </w:rPr>
      </w:pPr>
    </w:p>
    <w:p w14:paraId="593E1033" w14:textId="77777777" w:rsidR="00C8279D" w:rsidRPr="00C8279D" w:rsidRDefault="00C8279D" w:rsidP="00C8279D">
      <w:pPr>
        <w:spacing w:after="120" w:line="240" w:lineRule="auto"/>
        <w:ind w:right="-7" w:firstLine="567"/>
        <w:jc w:val="right"/>
        <w:rPr>
          <w:rFonts w:ascii="GHEA Grapalat" w:eastAsia="Times New Roman" w:hAnsi="GHEA Grapalat" w:cs="Sylfaen"/>
          <w:i/>
          <w:szCs w:val="24"/>
          <w:lang w:val="af-ZA"/>
        </w:rPr>
      </w:pPr>
    </w:p>
    <w:p w14:paraId="3D006A8A" w14:textId="77777777" w:rsidR="00C8279D" w:rsidRPr="00C8279D" w:rsidRDefault="00C8279D" w:rsidP="00C8279D">
      <w:pPr>
        <w:spacing w:after="120" w:line="240" w:lineRule="auto"/>
        <w:ind w:right="-7" w:firstLine="567"/>
        <w:jc w:val="right"/>
        <w:rPr>
          <w:rFonts w:ascii="GHEA Grapalat" w:eastAsia="Times New Roman" w:hAnsi="GHEA Grapalat" w:cs="Sylfaen"/>
          <w:i/>
          <w:szCs w:val="24"/>
          <w:lang w:val="af-ZA"/>
        </w:rPr>
      </w:pPr>
    </w:p>
    <w:p w14:paraId="54040D31" w14:textId="77777777" w:rsidR="00C8279D" w:rsidRPr="00C8279D" w:rsidRDefault="00C8279D" w:rsidP="00C8279D">
      <w:pPr>
        <w:spacing w:after="120" w:line="240" w:lineRule="auto"/>
        <w:ind w:right="-7" w:firstLine="567"/>
        <w:jc w:val="right"/>
        <w:rPr>
          <w:rFonts w:ascii="GHEA Grapalat" w:eastAsia="Times New Roman" w:hAnsi="GHEA Grapalat" w:cs="Sylfaen"/>
          <w:i/>
          <w:szCs w:val="24"/>
          <w:lang w:val="af-ZA"/>
        </w:rPr>
      </w:pPr>
    </w:p>
    <w:p w14:paraId="3A7B0192" w14:textId="77777777" w:rsidR="00C8279D" w:rsidRPr="00C8279D" w:rsidRDefault="00C8279D" w:rsidP="00C8279D">
      <w:pPr>
        <w:spacing w:after="120" w:line="240" w:lineRule="auto"/>
        <w:ind w:right="-7" w:firstLine="567"/>
        <w:jc w:val="right"/>
        <w:rPr>
          <w:rFonts w:ascii="GHEA Grapalat" w:eastAsia="Times New Roman" w:hAnsi="GHEA Grapalat" w:cs="Sylfaen"/>
          <w:i/>
          <w:sz w:val="20"/>
          <w:szCs w:val="24"/>
          <w:lang w:val="af-ZA"/>
        </w:rPr>
      </w:pPr>
    </w:p>
    <w:p w14:paraId="2916BE6D" w14:textId="77777777" w:rsidR="004D0982" w:rsidRPr="00584E93" w:rsidRDefault="004D0982">
      <w:pPr>
        <w:rPr>
          <w:rFonts w:ascii="GHEA Grapalat" w:eastAsia="Times New Roman" w:hAnsi="GHEA Grapalat" w:cs="Sylfaen"/>
          <w:i/>
          <w:sz w:val="20"/>
          <w:szCs w:val="20"/>
          <w:lang w:val="af-ZA"/>
        </w:rPr>
      </w:pPr>
      <w:r w:rsidRPr="00584E93">
        <w:rPr>
          <w:rFonts w:ascii="GHEA Grapalat" w:eastAsia="Times New Roman" w:hAnsi="GHEA Grapalat" w:cs="Sylfaen"/>
          <w:i/>
          <w:sz w:val="20"/>
          <w:szCs w:val="20"/>
          <w:lang w:val="af-ZA"/>
        </w:rPr>
        <w:br w:type="page"/>
      </w:r>
    </w:p>
    <w:p w14:paraId="0847CEDA" w14:textId="64B9058C" w:rsidR="00C8279D" w:rsidRPr="00C8279D" w:rsidRDefault="00C8279D" w:rsidP="00C8279D">
      <w:pPr>
        <w:spacing w:after="0" w:line="240" w:lineRule="auto"/>
        <w:ind w:firstLine="567"/>
        <w:jc w:val="right"/>
        <w:rPr>
          <w:rFonts w:ascii="GHEA Grapalat" w:eastAsia="Times New Roman" w:hAnsi="GHEA Grapalat" w:cs="Sylfaen"/>
          <w:i/>
          <w:sz w:val="20"/>
          <w:szCs w:val="20"/>
          <w:lang w:val="af-ZA"/>
        </w:rPr>
      </w:pPr>
      <w:proofErr w:type="spellStart"/>
      <w:r w:rsidRPr="00C8279D">
        <w:rPr>
          <w:rFonts w:ascii="GHEA Grapalat" w:eastAsia="Times New Roman" w:hAnsi="GHEA Grapalat" w:cs="Sylfaen"/>
          <w:i/>
          <w:sz w:val="20"/>
          <w:szCs w:val="20"/>
        </w:rPr>
        <w:lastRenderedPageBreak/>
        <w:t>Հաստատված</w:t>
      </w:r>
      <w:proofErr w:type="spellEnd"/>
      <w:r w:rsidR="00EB66C4" w:rsidRPr="00584E93">
        <w:rPr>
          <w:rFonts w:ascii="GHEA Grapalat" w:eastAsia="Times New Roman" w:hAnsi="GHEA Grapalat" w:cs="Sylfaen"/>
          <w:i/>
          <w:sz w:val="20"/>
          <w:szCs w:val="20"/>
          <w:lang w:val="af-ZA"/>
        </w:rPr>
        <w:t xml:space="preserve"> </w:t>
      </w:r>
      <w:r w:rsidRPr="00C8279D">
        <w:rPr>
          <w:rFonts w:ascii="GHEA Grapalat" w:eastAsia="Times New Roman" w:hAnsi="GHEA Grapalat" w:cs="Sylfaen"/>
          <w:i/>
          <w:sz w:val="20"/>
          <w:szCs w:val="20"/>
        </w:rPr>
        <w:t>է</w:t>
      </w:r>
    </w:p>
    <w:p w14:paraId="45D74980" w14:textId="5D74632E" w:rsidR="00C8279D" w:rsidRPr="00C8279D" w:rsidRDefault="00694711" w:rsidP="00C8279D">
      <w:pPr>
        <w:spacing w:after="0" w:line="240" w:lineRule="auto"/>
        <w:ind w:firstLine="567"/>
        <w:jc w:val="right"/>
        <w:rPr>
          <w:rFonts w:ascii="GHEA Grapalat" w:eastAsia="Times New Roman" w:hAnsi="GHEA Grapalat" w:cs="Sylfaen"/>
          <w:i/>
          <w:sz w:val="20"/>
          <w:szCs w:val="20"/>
          <w:lang w:val="af-ZA"/>
        </w:rPr>
      </w:pPr>
      <w:r w:rsidRPr="00694711">
        <w:rPr>
          <w:rFonts w:ascii="GHEA Grapalat" w:eastAsia="Times New Roman" w:hAnsi="GHEA Grapalat" w:cs="Sylfaen"/>
          <w:i/>
          <w:sz w:val="20"/>
          <w:szCs w:val="20"/>
          <w:lang w:val="af-ZA"/>
        </w:rPr>
        <w:t>ՀՇԱԺԱԹ-ԳՀԱՇՁԲ-01/2025</w:t>
      </w:r>
      <w:r w:rsidRPr="00227B3B">
        <w:rPr>
          <w:rFonts w:ascii="GHEA Grapalat" w:eastAsia="Times New Roman" w:hAnsi="GHEA Grapalat" w:cs="Sylfaen"/>
          <w:i/>
          <w:sz w:val="20"/>
          <w:szCs w:val="20"/>
          <w:lang w:val="af-ZA"/>
        </w:rPr>
        <w:t xml:space="preserve"> </w:t>
      </w:r>
      <w:proofErr w:type="spellStart"/>
      <w:r w:rsidR="00C8279D" w:rsidRPr="00C8279D">
        <w:rPr>
          <w:rFonts w:ascii="GHEA Grapalat" w:eastAsia="Times New Roman" w:hAnsi="GHEA Grapalat" w:cs="Sylfaen"/>
          <w:i/>
          <w:sz w:val="20"/>
          <w:szCs w:val="20"/>
        </w:rPr>
        <w:t>ծածկա</w:t>
      </w:r>
      <w:r w:rsidR="00C8279D" w:rsidRPr="00C8279D">
        <w:rPr>
          <w:rFonts w:ascii="GHEA Grapalat" w:eastAsia="Times New Roman" w:hAnsi="GHEA Grapalat" w:cs="Times Armenian"/>
          <w:i/>
          <w:sz w:val="20"/>
          <w:szCs w:val="20"/>
        </w:rPr>
        <w:t>գ</w:t>
      </w:r>
      <w:r w:rsidR="00C8279D" w:rsidRPr="00C8279D">
        <w:rPr>
          <w:rFonts w:ascii="GHEA Grapalat" w:eastAsia="Times New Roman" w:hAnsi="GHEA Grapalat" w:cs="Sylfaen"/>
          <w:i/>
          <w:sz w:val="20"/>
          <w:szCs w:val="20"/>
        </w:rPr>
        <w:t>րով</w:t>
      </w:r>
      <w:proofErr w:type="spellEnd"/>
    </w:p>
    <w:p w14:paraId="6F2B9833" w14:textId="77777777" w:rsidR="00C8279D" w:rsidRPr="00C8279D" w:rsidRDefault="006229FE" w:rsidP="00C8279D">
      <w:pPr>
        <w:spacing w:after="0" w:line="240" w:lineRule="auto"/>
        <w:ind w:firstLine="567"/>
        <w:jc w:val="right"/>
        <w:rPr>
          <w:rFonts w:ascii="GHEA Grapalat" w:eastAsia="Times New Roman" w:hAnsi="GHEA Grapalat" w:cs="Times Armenian"/>
          <w:i/>
          <w:sz w:val="20"/>
          <w:szCs w:val="20"/>
          <w:lang w:val="af-ZA"/>
        </w:rPr>
      </w:pPr>
      <w:proofErr w:type="spellStart"/>
      <w:r w:rsidRPr="006229FE">
        <w:rPr>
          <w:rFonts w:ascii="GHEA Grapalat" w:eastAsia="Times New Roman" w:hAnsi="GHEA Grapalat" w:cs="Sylfaen"/>
          <w:i/>
          <w:sz w:val="20"/>
          <w:szCs w:val="20"/>
        </w:rPr>
        <w:t>Գնանշմանհարցման</w:t>
      </w:r>
      <w:proofErr w:type="spellEnd"/>
      <w:r w:rsidR="00C8279D" w:rsidRPr="00C8279D">
        <w:rPr>
          <w:rFonts w:ascii="GHEA Grapalat" w:eastAsia="Times New Roman" w:hAnsi="GHEA Grapalat" w:cs="Times Armenian"/>
          <w:i/>
          <w:sz w:val="20"/>
          <w:szCs w:val="20"/>
          <w:lang w:val="af-ZA"/>
        </w:rPr>
        <w:t xml:space="preserve"> գնահատող </w:t>
      </w:r>
      <w:proofErr w:type="spellStart"/>
      <w:r w:rsidR="00C8279D" w:rsidRPr="00C8279D">
        <w:rPr>
          <w:rFonts w:ascii="GHEA Grapalat" w:eastAsia="Times New Roman" w:hAnsi="GHEA Grapalat" w:cs="Sylfaen"/>
          <w:i/>
          <w:sz w:val="20"/>
          <w:szCs w:val="20"/>
        </w:rPr>
        <w:t>հանձնաժողովի</w:t>
      </w:r>
      <w:proofErr w:type="spellEnd"/>
    </w:p>
    <w:p w14:paraId="767AE186" w14:textId="727DAEA5" w:rsidR="00C8279D" w:rsidRPr="00C8279D" w:rsidRDefault="00BD33E3" w:rsidP="00C8279D">
      <w:pPr>
        <w:spacing w:after="0" w:line="240" w:lineRule="auto"/>
        <w:ind w:firstLine="567"/>
        <w:jc w:val="right"/>
        <w:rPr>
          <w:rFonts w:ascii="GHEA Grapalat" w:eastAsia="Times New Roman" w:hAnsi="GHEA Grapalat" w:cs="Times New Roman"/>
          <w:i/>
          <w:sz w:val="20"/>
          <w:szCs w:val="20"/>
          <w:lang w:val="af-ZA"/>
        </w:rPr>
      </w:pPr>
      <w:r>
        <w:rPr>
          <w:rFonts w:ascii="GHEA Grapalat" w:eastAsia="Times New Roman" w:hAnsi="GHEA Grapalat" w:cs="Sylfaen"/>
          <w:i/>
          <w:sz w:val="20"/>
          <w:szCs w:val="20"/>
          <w:lang w:val="af-ZA"/>
        </w:rPr>
        <w:t xml:space="preserve"> 202</w:t>
      </w:r>
      <w:r w:rsidR="001579AE">
        <w:rPr>
          <w:rFonts w:ascii="GHEA Grapalat" w:eastAsia="Times New Roman" w:hAnsi="GHEA Grapalat" w:cs="Sylfaen"/>
          <w:i/>
          <w:sz w:val="20"/>
          <w:szCs w:val="20"/>
          <w:lang w:val="af-ZA"/>
        </w:rPr>
        <w:t>5</w:t>
      </w:r>
      <w:r>
        <w:rPr>
          <w:rFonts w:ascii="GHEA Grapalat" w:eastAsia="Times New Roman" w:hAnsi="GHEA Grapalat" w:cs="Sylfaen"/>
          <w:i/>
          <w:sz w:val="20"/>
          <w:szCs w:val="20"/>
          <w:lang w:val="af-ZA"/>
        </w:rPr>
        <w:t xml:space="preserve">թ.  </w:t>
      </w:r>
      <w:proofErr w:type="spellStart"/>
      <w:r w:rsidR="00227B3B">
        <w:rPr>
          <w:rFonts w:ascii="GHEA Grapalat" w:eastAsia="Times New Roman" w:hAnsi="GHEA Grapalat" w:cs="Sylfaen"/>
          <w:i/>
          <w:sz w:val="20"/>
          <w:szCs w:val="20"/>
          <w:lang w:val="ru-RU"/>
        </w:rPr>
        <w:t>հունվար</w:t>
      </w:r>
      <w:proofErr w:type="spellEnd"/>
      <w:r>
        <w:rPr>
          <w:rFonts w:ascii="GHEA Grapalat" w:eastAsia="Times New Roman" w:hAnsi="GHEA Grapalat" w:cs="Sylfaen"/>
          <w:i/>
          <w:sz w:val="20"/>
          <w:szCs w:val="20"/>
          <w:lang w:val="af-ZA"/>
        </w:rPr>
        <w:t xml:space="preserve"> </w:t>
      </w:r>
      <w:r w:rsidR="00227B3B" w:rsidRPr="009B1347">
        <w:rPr>
          <w:rFonts w:ascii="GHEA Grapalat" w:eastAsia="Times New Roman" w:hAnsi="GHEA Grapalat" w:cs="Sylfaen"/>
          <w:i/>
          <w:sz w:val="20"/>
          <w:szCs w:val="20"/>
          <w:lang w:val="af-ZA"/>
        </w:rPr>
        <w:t>23</w:t>
      </w:r>
      <w:r w:rsidR="006229FE" w:rsidRPr="006229FE">
        <w:rPr>
          <w:rFonts w:ascii="GHEA Grapalat" w:eastAsia="Times New Roman" w:hAnsi="GHEA Grapalat" w:cs="Sylfaen"/>
          <w:i/>
          <w:sz w:val="20"/>
          <w:szCs w:val="20"/>
          <w:lang w:val="af-ZA"/>
        </w:rPr>
        <w:t>-</w:t>
      </w:r>
      <w:proofErr w:type="gramStart"/>
      <w:r w:rsidR="006229FE" w:rsidRPr="006229FE">
        <w:rPr>
          <w:rFonts w:ascii="GHEA Grapalat" w:eastAsia="Times New Roman" w:hAnsi="GHEA Grapalat" w:cs="Sylfaen"/>
          <w:i/>
          <w:sz w:val="20"/>
          <w:szCs w:val="20"/>
          <w:lang w:val="af-ZA"/>
        </w:rPr>
        <w:t xml:space="preserve">ի  </w:t>
      </w:r>
      <w:r w:rsidR="004D0982">
        <w:rPr>
          <w:rFonts w:ascii="GHEA Grapalat" w:eastAsia="Times New Roman" w:hAnsi="GHEA Grapalat" w:cs="Sylfaen"/>
          <w:i/>
          <w:sz w:val="20"/>
          <w:szCs w:val="20"/>
          <w:lang w:val="af-ZA"/>
        </w:rPr>
        <w:t>N</w:t>
      </w:r>
      <w:proofErr w:type="gramEnd"/>
      <w:r w:rsidR="004D0982">
        <w:rPr>
          <w:rFonts w:ascii="GHEA Grapalat" w:eastAsia="Times New Roman" w:hAnsi="GHEA Grapalat" w:cs="Sylfaen"/>
          <w:i/>
          <w:sz w:val="20"/>
          <w:szCs w:val="20"/>
          <w:lang w:val="af-ZA"/>
        </w:rPr>
        <w:t xml:space="preserve"> </w:t>
      </w:r>
      <w:r w:rsidR="006229FE" w:rsidRPr="006528FE">
        <w:rPr>
          <w:rFonts w:ascii="GHEA Grapalat" w:eastAsia="Times New Roman" w:hAnsi="GHEA Grapalat" w:cs="Sylfaen"/>
          <w:i/>
          <w:sz w:val="20"/>
          <w:szCs w:val="20"/>
          <w:lang w:val="af-ZA"/>
        </w:rPr>
        <w:t>1  որոշմամբ</w:t>
      </w:r>
    </w:p>
    <w:p w14:paraId="632ABB67"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796443A5"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1683F9FE"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601A5239"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6CD14373"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33157E73" w14:textId="77777777" w:rsidR="00C8279D" w:rsidRPr="00C8279D" w:rsidRDefault="006229FE" w:rsidP="00C8279D">
      <w:pPr>
        <w:tabs>
          <w:tab w:val="left" w:pos="5968"/>
        </w:tabs>
        <w:spacing w:after="120" w:line="240" w:lineRule="auto"/>
        <w:ind w:right="-7" w:firstLine="567"/>
        <w:rPr>
          <w:rFonts w:ascii="GHEA Grapalat" w:eastAsia="Times New Roman" w:hAnsi="GHEA Grapalat" w:cs="Times New Roman"/>
          <w:sz w:val="24"/>
          <w:szCs w:val="24"/>
          <w:lang w:val="af-ZA"/>
        </w:rPr>
      </w:pPr>
      <w:r w:rsidRPr="006229FE">
        <w:rPr>
          <w:rFonts w:ascii="GHEA Grapalat" w:eastAsia="Times New Roman" w:hAnsi="GHEA Grapalat" w:cs="Times Armenian"/>
          <w:i/>
          <w:sz w:val="24"/>
          <w:szCs w:val="24"/>
          <w:lang w:val="af-ZA"/>
        </w:rPr>
        <w:t>«Հովհաննես Շարամբեյանի անվան ժողովրդական արվեստների թանգարան» ՊՈԱԿ</w:t>
      </w:r>
      <w:r w:rsidR="00C8279D" w:rsidRPr="00C8279D">
        <w:rPr>
          <w:rFonts w:ascii="GHEA Grapalat" w:eastAsia="Times New Roman" w:hAnsi="GHEA Grapalat" w:cs="Times New Roman"/>
          <w:sz w:val="24"/>
          <w:szCs w:val="24"/>
          <w:lang w:val="af-ZA"/>
        </w:rPr>
        <w:tab/>
      </w:r>
    </w:p>
    <w:p w14:paraId="5AA0DC5D"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6832CCC6"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7FE6C4D5"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531A17B7" w14:textId="77777777" w:rsidR="00C8279D" w:rsidRPr="00C8279D" w:rsidRDefault="00C8279D" w:rsidP="00C8279D">
      <w:pPr>
        <w:spacing w:after="120" w:line="240" w:lineRule="auto"/>
        <w:ind w:right="-7" w:firstLine="567"/>
        <w:jc w:val="center"/>
        <w:rPr>
          <w:rFonts w:ascii="GHEA Grapalat" w:eastAsia="Times New Roman" w:hAnsi="GHEA Grapalat" w:cs="Sylfaen"/>
          <w:sz w:val="24"/>
          <w:szCs w:val="24"/>
          <w:lang w:val="af-ZA"/>
        </w:rPr>
      </w:pPr>
      <w:r w:rsidRPr="00C8279D">
        <w:rPr>
          <w:rFonts w:ascii="GHEA Grapalat" w:eastAsia="Times New Roman" w:hAnsi="GHEA Grapalat" w:cs="Sylfaen"/>
          <w:sz w:val="24"/>
          <w:szCs w:val="24"/>
        </w:rPr>
        <w:t>ՀՐԱՎԵՐ</w:t>
      </w:r>
    </w:p>
    <w:p w14:paraId="2B0C9688" w14:textId="77777777" w:rsidR="00C8279D" w:rsidRPr="00C8279D" w:rsidRDefault="00C8279D" w:rsidP="00C8279D">
      <w:pPr>
        <w:spacing w:after="120" w:line="240" w:lineRule="auto"/>
        <w:ind w:right="-7" w:firstLine="567"/>
        <w:jc w:val="center"/>
        <w:rPr>
          <w:rFonts w:ascii="GHEA Grapalat" w:eastAsia="Times New Roman" w:hAnsi="GHEA Grapalat" w:cs="Sylfaen"/>
          <w:sz w:val="24"/>
          <w:szCs w:val="24"/>
          <w:lang w:val="af-ZA"/>
        </w:rPr>
      </w:pPr>
    </w:p>
    <w:p w14:paraId="1CF7AB16" w14:textId="77777777" w:rsidR="00C8279D" w:rsidRPr="00C8279D" w:rsidRDefault="00C8279D" w:rsidP="00C8279D">
      <w:pPr>
        <w:spacing w:after="120" w:line="240" w:lineRule="auto"/>
        <w:ind w:right="-7" w:firstLine="567"/>
        <w:jc w:val="center"/>
        <w:rPr>
          <w:rFonts w:ascii="GHEA Grapalat" w:eastAsia="Times New Roman" w:hAnsi="GHEA Grapalat" w:cs="Sylfaen"/>
          <w:sz w:val="24"/>
          <w:szCs w:val="24"/>
          <w:lang w:val="af-ZA"/>
        </w:rPr>
      </w:pPr>
    </w:p>
    <w:p w14:paraId="646B3000" w14:textId="5281CD5C" w:rsidR="00C8279D" w:rsidRPr="00C8279D" w:rsidRDefault="006229FE" w:rsidP="00C8279D">
      <w:pPr>
        <w:spacing w:after="120" w:line="240" w:lineRule="auto"/>
        <w:ind w:right="-7"/>
        <w:jc w:val="center"/>
        <w:rPr>
          <w:rFonts w:ascii="GHEA Grapalat" w:eastAsia="Times New Roman" w:hAnsi="GHEA Grapalat" w:cs="Times New Roman"/>
          <w:sz w:val="24"/>
          <w:lang w:val="af-ZA"/>
        </w:rPr>
      </w:pPr>
      <w:r w:rsidRPr="006229FE">
        <w:rPr>
          <w:rFonts w:ascii="GHEA Grapalat" w:eastAsia="Times New Roman" w:hAnsi="GHEA Grapalat" w:cs="Sylfaen"/>
          <w:sz w:val="24"/>
          <w:szCs w:val="24"/>
          <w:lang w:val="af-ZA"/>
        </w:rPr>
        <w:t>«ՀՈՎՀԱՆՆԵՍ ՇԱՐԱՄԲԵՅԱՆԻ ԱՆՎԱՆ ԺՈՂՈՎՐԴԱԿԱՆ ԱՐՎԵՍՏՆԵՐԻ ԹԱՆԳԱՐԱՆ» ՊՈԱԿ</w:t>
      </w:r>
      <w:r>
        <w:rPr>
          <w:rFonts w:ascii="GHEA Grapalat" w:eastAsia="Times New Roman" w:hAnsi="GHEA Grapalat" w:cs="Sylfaen"/>
          <w:sz w:val="24"/>
          <w:szCs w:val="24"/>
          <w:lang w:val="af-ZA"/>
        </w:rPr>
        <w:t>-</w:t>
      </w:r>
      <w:r w:rsidR="00C8279D" w:rsidRPr="00C8279D">
        <w:rPr>
          <w:rFonts w:ascii="GHEA Grapalat" w:eastAsia="Times New Roman" w:hAnsi="GHEA Grapalat" w:cs="Sylfaen"/>
          <w:sz w:val="24"/>
          <w:szCs w:val="24"/>
        </w:rPr>
        <w:t>Ի</w:t>
      </w:r>
      <w:r w:rsidR="004D0982" w:rsidRPr="004D0982">
        <w:rPr>
          <w:rFonts w:ascii="GHEA Grapalat" w:eastAsia="Times New Roman" w:hAnsi="GHEA Grapalat" w:cs="Sylfaen"/>
          <w:sz w:val="24"/>
          <w:szCs w:val="24"/>
          <w:lang w:val="af-ZA"/>
        </w:rPr>
        <w:t xml:space="preserve"> </w:t>
      </w:r>
      <w:r w:rsidR="00C8279D" w:rsidRPr="00C8279D">
        <w:rPr>
          <w:rFonts w:ascii="GHEA Grapalat" w:eastAsia="Times New Roman" w:hAnsi="GHEA Grapalat" w:cs="Sylfaen"/>
          <w:sz w:val="24"/>
          <w:szCs w:val="24"/>
        </w:rPr>
        <w:t>ԿԱՐԻՔՆԵՐԻ</w:t>
      </w:r>
      <w:r w:rsidR="004D0982" w:rsidRPr="004D0982">
        <w:rPr>
          <w:rFonts w:ascii="GHEA Grapalat" w:eastAsia="Times New Roman" w:hAnsi="GHEA Grapalat" w:cs="Sylfaen"/>
          <w:sz w:val="24"/>
          <w:szCs w:val="24"/>
          <w:lang w:val="af-ZA"/>
        </w:rPr>
        <w:t xml:space="preserve"> </w:t>
      </w:r>
      <w:r w:rsidR="00C8279D" w:rsidRPr="00C8279D">
        <w:rPr>
          <w:rFonts w:ascii="GHEA Grapalat" w:eastAsia="Times New Roman" w:hAnsi="GHEA Grapalat" w:cs="Sylfaen"/>
          <w:sz w:val="24"/>
          <w:szCs w:val="24"/>
        </w:rPr>
        <w:t>ՀԱՄԱՐ</w:t>
      </w:r>
      <w:r w:rsidR="00A7142E" w:rsidRPr="00C8279D">
        <w:rPr>
          <w:rFonts w:ascii="GHEA Grapalat" w:eastAsia="Times New Roman" w:hAnsi="GHEA Grapalat" w:cs="Times Armenian"/>
          <w:sz w:val="24"/>
          <w:szCs w:val="24"/>
          <w:lang w:val="af-ZA"/>
        </w:rPr>
        <w:t xml:space="preserve">` </w:t>
      </w:r>
      <w:r w:rsidR="00CC5A12" w:rsidRPr="00CC5A12">
        <w:rPr>
          <w:rFonts w:ascii="GHEA Grapalat" w:eastAsia="Times New Roman" w:hAnsi="GHEA Grapalat" w:cs="Sylfaen"/>
          <w:sz w:val="24"/>
          <w:szCs w:val="24"/>
          <w:lang w:val="af-ZA"/>
        </w:rPr>
        <w:t>ՇԵՆՔԵՐԻ</w:t>
      </w:r>
      <w:r w:rsidR="00CC5A12">
        <w:rPr>
          <w:rFonts w:ascii="GHEA Grapalat" w:eastAsia="Times New Roman" w:hAnsi="GHEA Grapalat" w:cs="Sylfaen"/>
          <w:sz w:val="24"/>
          <w:szCs w:val="24"/>
          <w:lang w:val="af-ZA"/>
        </w:rPr>
        <w:t xml:space="preserve"> </w:t>
      </w:r>
      <w:r w:rsidR="00CC5A12" w:rsidRPr="00CC5A12">
        <w:rPr>
          <w:rFonts w:ascii="GHEA Grapalat" w:eastAsia="Times New Roman" w:hAnsi="GHEA Grapalat" w:cs="Sylfaen"/>
          <w:sz w:val="24"/>
          <w:szCs w:val="24"/>
          <w:lang w:val="af-ZA"/>
        </w:rPr>
        <w:t>ԵՎ</w:t>
      </w:r>
      <w:r w:rsidR="00CC5A12">
        <w:rPr>
          <w:rFonts w:ascii="GHEA Grapalat" w:eastAsia="Times New Roman" w:hAnsi="GHEA Grapalat" w:cs="Sylfaen"/>
          <w:sz w:val="24"/>
          <w:szCs w:val="24"/>
          <w:lang w:val="af-ZA"/>
        </w:rPr>
        <w:t xml:space="preserve"> </w:t>
      </w:r>
      <w:r w:rsidR="00CC5A12" w:rsidRPr="00CC5A12">
        <w:rPr>
          <w:rFonts w:ascii="GHEA Grapalat" w:eastAsia="Times New Roman" w:hAnsi="GHEA Grapalat" w:cs="Sylfaen"/>
          <w:sz w:val="24"/>
          <w:szCs w:val="24"/>
          <w:lang w:val="af-ZA"/>
        </w:rPr>
        <w:t>ՇԻՆՈՒԹՅՈՒՆՆԵՐԻ</w:t>
      </w:r>
      <w:r w:rsidR="004D0982" w:rsidRPr="004D0982">
        <w:rPr>
          <w:rFonts w:ascii="GHEA Grapalat" w:eastAsia="Times New Roman" w:hAnsi="GHEA Grapalat" w:cs="Sylfaen"/>
          <w:sz w:val="24"/>
          <w:szCs w:val="24"/>
          <w:lang w:val="af-ZA"/>
        </w:rPr>
        <w:t xml:space="preserve"> </w:t>
      </w:r>
      <w:r w:rsidR="00CC5A12" w:rsidRPr="00CC5A12">
        <w:rPr>
          <w:rFonts w:ascii="GHEA Grapalat" w:eastAsia="Times New Roman" w:hAnsi="GHEA Grapalat" w:cs="Sylfaen"/>
          <w:sz w:val="24"/>
          <w:szCs w:val="24"/>
          <w:lang w:val="af-ZA"/>
        </w:rPr>
        <w:t>ԸՆԹԱՑԻԿ</w:t>
      </w:r>
      <w:r w:rsidR="004D0982" w:rsidRPr="004D0982">
        <w:rPr>
          <w:rFonts w:ascii="GHEA Grapalat" w:eastAsia="Times New Roman" w:hAnsi="GHEA Grapalat" w:cs="Sylfaen"/>
          <w:sz w:val="24"/>
          <w:szCs w:val="24"/>
          <w:lang w:val="af-ZA"/>
        </w:rPr>
        <w:t xml:space="preserve"> </w:t>
      </w:r>
      <w:r w:rsidR="00CC5A12" w:rsidRPr="00CC5A12">
        <w:rPr>
          <w:rFonts w:ascii="GHEA Grapalat" w:eastAsia="Times New Roman" w:hAnsi="GHEA Grapalat" w:cs="Sylfaen"/>
          <w:sz w:val="24"/>
          <w:szCs w:val="24"/>
          <w:lang w:val="af-ZA"/>
        </w:rPr>
        <w:t>ՆՈՐՈԳՄԱՆ</w:t>
      </w:r>
      <w:r w:rsidR="004D0982" w:rsidRPr="004D0982">
        <w:rPr>
          <w:rFonts w:ascii="GHEA Grapalat" w:eastAsia="Times New Roman" w:hAnsi="GHEA Grapalat" w:cs="Sylfaen"/>
          <w:sz w:val="24"/>
          <w:szCs w:val="24"/>
          <w:lang w:val="af-ZA"/>
        </w:rPr>
        <w:t xml:space="preserve"> </w:t>
      </w:r>
      <w:r w:rsidR="00CC5A12" w:rsidRPr="00CC5A12">
        <w:rPr>
          <w:rFonts w:ascii="GHEA Grapalat" w:eastAsia="Times New Roman" w:hAnsi="GHEA Grapalat" w:cs="Sylfaen"/>
          <w:sz w:val="24"/>
          <w:szCs w:val="24"/>
          <w:lang w:val="af-ZA"/>
        </w:rPr>
        <w:t>ԱՇԽԱՏԱՆՔՆԵՐ</w:t>
      </w:r>
      <w:r w:rsidR="00A7142E" w:rsidRPr="00A7142E">
        <w:rPr>
          <w:rFonts w:ascii="GHEA Grapalat" w:eastAsia="Times New Roman" w:hAnsi="GHEA Grapalat" w:cs="Sylfaen"/>
          <w:sz w:val="24"/>
          <w:szCs w:val="24"/>
          <w:lang w:val="af-ZA"/>
        </w:rPr>
        <w:t>Ի</w:t>
      </w:r>
      <w:r w:rsidR="004D0982" w:rsidRPr="004D0982">
        <w:rPr>
          <w:rFonts w:ascii="GHEA Grapalat" w:eastAsia="Times New Roman" w:hAnsi="GHEA Grapalat" w:cs="Sylfaen"/>
          <w:sz w:val="24"/>
          <w:szCs w:val="24"/>
          <w:lang w:val="af-ZA"/>
        </w:rPr>
        <w:t xml:space="preserve"> </w:t>
      </w:r>
      <w:r w:rsidR="00C8279D" w:rsidRPr="00CC5A12">
        <w:rPr>
          <w:rFonts w:ascii="GHEA Grapalat" w:eastAsia="Times New Roman" w:hAnsi="GHEA Grapalat" w:cs="Sylfaen"/>
          <w:sz w:val="24"/>
          <w:szCs w:val="24"/>
          <w:lang w:val="af-ZA"/>
        </w:rPr>
        <w:t>ՁԵՌՔԲԵՐՄ</w:t>
      </w:r>
      <w:r w:rsidR="00C8279D" w:rsidRPr="00C8279D">
        <w:rPr>
          <w:rFonts w:ascii="GHEA Grapalat" w:eastAsia="Times New Roman" w:hAnsi="GHEA Grapalat" w:cs="Sylfaen"/>
          <w:sz w:val="24"/>
          <w:szCs w:val="24"/>
        </w:rPr>
        <w:t>ԱՆ</w:t>
      </w:r>
      <w:r w:rsidR="004D0982" w:rsidRPr="004D0982">
        <w:rPr>
          <w:rFonts w:ascii="GHEA Grapalat" w:eastAsia="Times New Roman" w:hAnsi="GHEA Grapalat" w:cs="Sylfaen"/>
          <w:sz w:val="24"/>
          <w:szCs w:val="24"/>
          <w:lang w:val="af-ZA"/>
        </w:rPr>
        <w:t xml:space="preserve"> </w:t>
      </w:r>
      <w:r w:rsidR="00C8279D" w:rsidRPr="00C8279D">
        <w:rPr>
          <w:rFonts w:ascii="GHEA Grapalat" w:eastAsia="Times New Roman" w:hAnsi="GHEA Grapalat" w:cs="Sylfaen"/>
          <w:sz w:val="24"/>
          <w:szCs w:val="24"/>
        </w:rPr>
        <w:t>ՆՊԱՏԱԿՈՎ</w:t>
      </w:r>
      <w:r w:rsidR="004D0982" w:rsidRPr="004D0982">
        <w:rPr>
          <w:rFonts w:ascii="GHEA Grapalat" w:eastAsia="Times New Roman" w:hAnsi="GHEA Grapalat" w:cs="Sylfaen"/>
          <w:sz w:val="24"/>
          <w:szCs w:val="24"/>
          <w:lang w:val="af-ZA"/>
        </w:rPr>
        <w:t xml:space="preserve"> </w:t>
      </w:r>
      <w:r w:rsidR="00C8279D" w:rsidRPr="00C8279D">
        <w:rPr>
          <w:rFonts w:ascii="GHEA Grapalat" w:eastAsia="Times New Roman" w:hAnsi="GHEA Grapalat" w:cs="Sylfaen"/>
          <w:sz w:val="24"/>
          <w:szCs w:val="24"/>
        </w:rPr>
        <w:t>ՀԱՅՏԱՐԱՐՎԱԾ</w:t>
      </w:r>
      <w:r w:rsidR="004D0982" w:rsidRPr="004D0982">
        <w:rPr>
          <w:rFonts w:ascii="GHEA Grapalat" w:eastAsia="Times New Roman" w:hAnsi="GHEA Grapalat" w:cs="Sylfaen"/>
          <w:sz w:val="24"/>
          <w:szCs w:val="24"/>
          <w:lang w:val="af-ZA"/>
        </w:rPr>
        <w:t xml:space="preserve"> </w:t>
      </w:r>
      <w:r w:rsidR="00A7142E" w:rsidRPr="00A7142E">
        <w:rPr>
          <w:rFonts w:ascii="GHEA Grapalat" w:eastAsia="Times New Roman" w:hAnsi="GHEA Grapalat" w:cs="Sylfaen"/>
          <w:sz w:val="24"/>
          <w:szCs w:val="24"/>
        </w:rPr>
        <w:t>ԳՆԱՆՇՄԱՆ</w:t>
      </w:r>
      <w:r w:rsidR="004D0982" w:rsidRPr="004D0982">
        <w:rPr>
          <w:rFonts w:ascii="GHEA Grapalat" w:eastAsia="Times New Roman" w:hAnsi="GHEA Grapalat" w:cs="Sylfaen"/>
          <w:sz w:val="24"/>
          <w:szCs w:val="24"/>
          <w:lang w:val="af-ZA"/>
        </w:rPr>
        <w:t xml:space="preserve"> </w:t>
      </w:r>
      <w:r w:rsidR="00A7142E" w:rsidRPr="00A7142E">
        <w:rPr>
          <w:rFonts w:ascii="GHEA Grapalat" w:eastAsia="Times New Roman" w:hAnsi="GHEA Grapalat" w:cs="Sylfaen"/>
          <w:sz w:val="24"/>
          <w:szCs w:val="24"/>
        </w:rPr>
        <w:t>ՀԱՐՑՄԱՆ</w:t>
      </w:r>
    </w:p>
    <w:p w14:paraId="7F1D5500" w14:textId="77777777" w:rsidR="00C8279D" w:rsidRPr="00C8279D" w:rsidRDefault="00C8279D" w:rsidP="00C8279D">
      <w:pPr>
        <w:spacing w:after="120" w:line="240" w:lineRule="auto"/>
        <w:ind w:right="-7"/>
        <w:jc w:val="center"/>
        <w:rPr>
          <w:rFonts w:ascii="GHEA Grapalat" w:eastAsia="Times New Roman" w:hAnsi="GHEA Grapalat" w:cs="Times New Roman"/>
          <w:sz w:val="24"/>
          <w:lang w:val="af-ZA"/>
        </w:rPr>
      </w:pPr>
    </w:p>
    <w:p w14:paraId="2352DB83"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3CBBE377"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0F1232E3"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4836DC19"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7BA6764F"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3C159CA0"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24267D91"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73ABFC8A"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2804244F"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41F1AD03"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6F871C69"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2D59DD8F"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6B9582B3"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61C3FF5E" w14:textId="77777777" w:rsidR="00C8279D" w:rsidRPr="00C8279D" w:rsidRDefault="00C8279D" w:rsidP="00C8279D">
      <w:pPr>
        <w:spacing w:after="120" w:line="240" w:lineRule="auto"/>
        <w:ind w:right="-7" w:firstLine="567"/>
        <w:jc w:val="center"/>
        <w:rPr>
          <w:rFonts w:ascii="GHEA Grapalat" w:eastAsia="Times New Roman" w:hAnsi="GHEA Grapalat" w:cs="Times New Roman"/>
          <w:sz w:val="24"/>
          <w:szCs w:val="24"/>
          <w:lang w:val="af-ZA"/>
        </w:rPr>
      </w:pPr>
    </w:p>
    <w:p w14:paraId="37289A2E" w14:textId="04355830" w:rsidR="00C8279D" w:rsidRPr="00C8279D" w:rsidRDefault="00C8279D" w:rsidP="00C8279D">
      <w:pPr>
        <w:spacing w:after="0" w:line="240" w:lineRule="auto"/>
        <w:ind w:firstLine="567"/>
        <w:jc w:val="both"/>
        <w:rPr>
          <w:rFonts w:ascii="GHEA Grapalat" w:eastAsia="Times New Roman" w:hAnsi="GHEA Grapalat" w:cs="Sylfaen"/>
          <w:i/>
          <w:lang w:val="af-ZA"/>
        </w:rPr>
      </w:pPr>
      <w:r w:rsidRPr="00C8279D">
        <w:rPr>
          <w:rFonts w:ascii="GHEA Grapalat" w:eastAsia="Times New Roman" w:hAnsi="GHEA Grapalat" w:cs="Sylfaen"/>
          <w:i/>
          <w:lang w:val="af-ZA"/>
        </w:rPr>
        <w:br w:type="page"/>
      </w:r>
      <w:proofErr w:type="spellStart"/>
      <w:r w:rsidRPr="00C8279D">
        <w:rPr>
          <w:rFonts w:ascii="GHEA Grapalat" w:eastAsia="Times New Roman" w:hAnsi="GHEA Grapalat" w:cs="Sylfaen"/>
          <w:i/>
        </w:rPr>
        <w:lastRenderedPageBreak/>
        <w:t>Հարգելի</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մասնակից</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նախքան</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հայտ</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կազմելը</w:t>
      </w:r>
      <w:proofErr w:type="spellEnd"/>
      <w:r w:rsidR="004D0982" w:rsidRPr="004D0982">
        <w:rPr>
          <w:rFonts w:ascii="GHEA Grapalat" w:eastAsia="Times New Roman" w:hAnsi="GHEA Grapalat" w:cs="Sylfaen"/>
          <w:i/>
          <w:lang w:val="af-ZA"/>
        </w:rPr>
        <w:t xml:space="preserve"> </w:t>
      </w:r>
      <w:r w:rsidRPr="00C8279D">
        <w:rPr>
          <w:rFonts w:ascii="GHEA Grapalat" w:eastAsia="Times New Roman" w:hAnsi="GHEA Grapalat" w:cs="Sylfaen"/>
          <w:i/>
        </w:rPr>
        <w:t>և</w:t>
      </w:r>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ներկայացնելը</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խնդրում</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ենք</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մանրամասնորեն</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ուսումնասիրել</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սույն</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հրավերը</w:t>
      </w:r>
      <w:proofErr w:type="spellEnd"/>
      <w:r w:rsidRPr="00C8279D">
        <w:rPr>
          <w:rFonts w:ascii="GHEA Grapalat" w:eastAsia="Times New Roman" w:hAnsi="GHEA Grapalat" w:cs="Times Armenian"/>
          <w:i/>
          <w:lang w:val="af-ZA"/>
        </w:rPr>
        <w:t xml:space="preserve">, </w:t>
      </w:r>
      <w:proofErr w:type="spellStart"/>
      <w:r w:rsidRPr="00C8279D">
        <w:rPr>
          <w:rFonts w:ascii="GHEA Grapalat" w:eastAsia="Times New Roman" w:hAnsi="GHEA Grapalat" w:cs="Sylfaen"/>
          <w:i/>
        </w:rPr>
        <w:t>քանի</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որ</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հրավերին</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չհամապատասխանող</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հայտերը</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ենթակա</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են</w:t>
      </w:r>
      <w:proofErr w:type="spellEnd"/>
      <w:r w:rsidR="004D0982" w:rsidRPr="004D0982">
        <w:rPr>
          <w:rFonts w:ascii="GHEA Grapalat" w:eastAsia="Times New Roman" w:hAnsi="GHEA Grapalat" w:cs="Sylfaen"/>
          <w:i/>
          <w:lang w:val="af-ZA"/>
        </w:rPr>
        <w:t xml:space="preserve"> </w:t>
      </w:r>
      <w:proofErr w:type="spellStart"/>
      <w:r w:rsidRPr="00C8279D">
        <w:rPr>
          <w:rFonts w:ascii="GHEA Grapalat" w:eastAsia="Times New Roman" w:hAnsi="GHEA Grapalat" w:cs="Sylfaen"/>
          <w:i/>
        </w:rPr>
        <w:t>մերժման</w:t>
      </w:r>
      <w:proofErr w:type="spellEnd"/>
      <w:r w:rsidRPr="00C8279D">
        <w:rPr>
          <w:rFonts w:ascii="GHEA Grapalat" w:eastAsia="Times New Roman" w:hAnsi="GHEA Grapalat" w:cs="Sylfaen"/>
          <w:i/>
          <w:lang w:val="af-ZA"/>
        </w:rPr>
        <w:t xml:space="preserve">: </w:t>
      </w:r>
    </w:p>
    <w:p w14:paraId="2BAFB92B" w14:textId="77777777" w:rsidR="00C8279D" w:rsidRPr="00C8279D" w:rsidRDefault="00C8279D" w:rsidP="00C8279D">
      <w:pPr>
        <w:spacing w:after="0" w:line="240" w:lineRule="auto"/>
        <w:ind w:firstLine="567"/>
        <w:jc w:val="center"/>
        <w:rPr>
          <w:rFonts w:ascii="GHEA Grapalat" w:eastAsia="Times New Roman" w:hAnsi="GHEA Grapalat" w:cs="Times New Roman"/>
          <w:b/>
          <w:sz w:val="20"/>
          <w:lang w:val="af-ZA"/>
        </w:rPr>
      </w:pPr>
    </w:p>
    <w:p w14:paraId="0F5F7406" w14:textId="77777777" w:rsidR="00C8279D" w:rsidRPr="00C8279D" w:rsidRDefault="00C8279D" w:rsidP="00C8279D">
      <w:pPr>
        <w:spacing w:after="0" w:line="240" w:lineRule="auto"/>
        <w:ind w:firstLine="567"/>
        <w:jc w:val="center"/>
        <w:rPr>
          <w:rFonts w:ascii="GHEA Grapalat" w:eastAsia="Times New Roman" w:hAnsi="GHEA Grapalat" w:cs="Sylfaen"/>
          <w:b/>
          <w:lang w:val="af-ZA"/>
        </w:rPr>
      </w:pPr>
    </w:p>
    <w:p w14:paraId="5BF2D601" w14:textId="77777777" w:rsidR="00C8279D" w:rsidRPr="00C8279D" w:rsidRDefault="00C8279D" w:rsidP="00C8279D">
      <w:pPr>
        <w:spacing w:after="0" w:line="240" w:lineRule="auto"/>
        <w:ind w:firstLine="567"/>
        <w:jc w:val="center"/>
        <w:rPr>
          <w:rFonts w:ascii="GHEA Grapalat" w:eastAsia="Times New Roman" w:hAnsi="GHEA Grapalat" w:cs="Times New Roman"/>
          <w:b/>
          <w:sz w:val="20"/>
          <w:szCs w:val="20"/>
          <w:lang w:val="af-ZA"/>
        </w:rPr>
      </w:pPr>
      <w:proofErr w:type="spellStart"/>
      <w:r w:rsidRPr="00C8279D">
        <w:rPr>
          <w:rFonts w:ascii="GHEA Grapalat" w:eastAsia="Times New Roman" w:hAnsi="GHEA Grapalat" w:cs="Sylfaen"/>
          <w:b/>
          <w:sz w:val="20"/>
          <w:szCs w:val="20"/>
        </w:rPr>
        <w:t>ԲՈՎԱՆԴԱԿՈւԹՅՈւՆ</w:t>
      </w:r>
      <w:proofErr w:type="spellEnd"/>
    </w:p>
    <w:p w14:paraId="0E08DDAD" w14:textId="77777777" w:rsidR="00C8279D" w:rsidRPr="00C8279D" w:rsidRDefault="00C8279D" w:rsidP="00C8279D">
      <w:pPr>
        <w:spacing w:after="0" w:line="240" w:lineRule="auto"/>
        <w:ind w:firstLine="567"/>
        <w:jc w:val="center"/>
        <w:rPr>
          <w:rFonts w:ascii="GHEA Grapalat" w:eastAsia="Times New Roman" w:hAnsi="GHEA Grapalat" w:cs="Times New Roman"/>
          <w:i/>
          <w:sz w:val="20"/>
          <w:szCs w:val="24"/>
          <w:lang w:val="af-ZA"/>
        </w:rPr>
      </w:pPr>
    </w:p>
    <w:p w14:paraId="052CEC40" w14:textId="77777777" w:rsidR="00C8279D" w:rsidRPr="00C8279D" w:rsidRDefault="00A7142E" w:rsidP="00A7142E">
      <w:pPr>
        <w:spacing w:after="0" w:line="240" w:lineRule="auto"/>
        <w:ind w:firstLine="567"/>
        <w:jc w:val="center"/>
        <w:rPr>
          <w:rFonts w:ascii="GHEA Grapalat" w:eastAsia="Times New Roman" w:hAnsi="GHEA Grapalat" w:cs="Times New Roman"/>
          <w:sz w:val="20"/>
          <w:szCs w:val="24"/>
          <w:lang w:val="af-ZA"/>
        </w:rPr>
      </w:pPr>
      <w:r w:rsidRPr="00A7142E">
        <w:rPr>
          <w:rFonts w:ascii="GHEA Grapalat" w:eastAsia="Times New Roman" w:hAnsi="GHEA Grapalat" w:cs="Times New Roman"/>
          <w:b/>
          <w:sz w:val="20"/>
          <w:szCs w:val="24"/>
          <w:lang w:val="af-ZA"/>
        </w:rPr>
        <w:t>«ՀՈՎՀԱՆՆԵՍ ՇԱՐԱՄԲԵՅԱՆԻ ԱՆՎԱՆ ԺՈՂՈՎՐԴԱԿԱՆ ԱՐՎԵՍՏՆԵՐԻ ԹԱՆԳԱՐԱՆ» ՊՈԱԿ-</w:t>
      </w:r>
      <w:r w:rsidRPr="00A7142E">
        <w:rPr>
          <w:rFonts w:ascii="GHEA Grapalat" w:eastAsia="Times New Roman" w:hAnsi="GHEA Grapalat" w:cs="Times New Roman"/>
          <w:b/>
          <w:sz w:val="20"/>
          <w:szCs w:val="24"/>
          <w:lang w:val="ru-RU"/>
        </w:rPr>
        <w:t>Ի</w:t>
      </w:r>
      <w:r w:rsidRPr="00A7142E">
        <w:rPr>
          <w:rFonts w:ascii="GHEA Grapalat" w:eastAsia="Times New Roman" w:hAnsi="GHEA Grapalat" w:cs="Times New Roman"/>
          <w:sz w:val="20"/>
          <w:szCs w:val="24"/>
          <w:lang w:val="af-ZA"/>
        </w:rPr>
        <w:tab/>
      </w:r>
      <w:r w:rsidRPr="00C8279D">
        <w:rPr>
          <w:rFonts w:ascii="GHEA Grapalat" w:eastAsia="Times New Roman" w:hAnsi="GHEA Grapalat" w:cs="Times New Roman"/>
          <w:b/>
          <w:sz w:val="20"/>
          <w:szCs w:val="24"/>
          <w:lang w:val="af-ZA"/>
        </w:rPr>
        <w:t>ԿԱՐԻՔՆԵՐԻ ՀԱՄԱՐ</w:t>
      </w:r>
      <w:r w:rsidR="00AF1E40">
        <w:rPr>
          <w:rFonts w:ascii="GHEA Grapalat" w:eastAsia="Times New Roman" w:hAnsi="GHEA Grapalat" w:cs="Times New Roman"/>
          <w:b/>
          <w:sz w:val="20"/>
          <w:szCs w:val="24"/>
          <w:lang w:val="af-ZA"/>
        </w:rPr>
        <w:t>՝</w:t>
      </w:r>
      <w:r w:rsidR="00AF1E40" w:rsidRPr="00AF1E40">
        <w:rPr>
          <w:rFonts w:ascii="GHEA Grapalat" w:hAnsi="GHEA Grapalat"/>
          <w:b/>
          <w:sz w:val="20"/>
          <w:lang w:val="af-ZA"/>
        </w:rPr>
        <w:t xml:space="preserve"> </w:t>
      </w:r>
      <w:r w:rsidR="00AF1E40" w:rsidRPr="00BC7EE0">
        <w:rPr>
          <w:rFonts w:ascii="GHEA Grapalat" w:hAnsi="GHEA Grapalat"/>
          <w:b/>
          <w:sz w:val="20"/>
          <w:lang w:val="af-ZA"/>
        </w:rPr>
        <w:t>ՇԵՆՔԵՐԻ ԵՎ ՇԻՆՈՒԹՅՈՒՆՆԵՐԻ ԸՆԹԱՑԻԿ ՆՈՐՈԳՄԱՆ ԱՇԽԱՏԱՆՔ</w:t>
      </w:r>
      <w:r w:rsidR="00AF1E40">
        <w:rPr>
          <w:rFonts w:ascii="GHEA Grapalat" w:hAnsi="GHEA Grapalat"/>
          <w:b/>
          <w:sz w:val="20"/>
          <w:lang w:val="af-ZA"/>
        </w:rPr>
        <w:t>ՆԵՐ</w:t>
      </w:r>
      <w:r w:rsidRPr="00A7142E">
        <w:rPr>
          <w:rFonts w:ascii="GHEA Grapalat" w:eastAsia="Times New Roman" w:hAnsi="GHEA Grapalat" w:cs="Times New Roman"/>
          <w:b/>
          <w:sz w:val="20"/>
          <w:szCs w:val="24"/>
          <w:lang w:val="af-ZA"/>
        </w:rPr>
        <w:t>Ի</w:t>
      </w:r>
    </w:p>
    <w:p w14:paraId="277001C8" w14:textId="77777777" w:rsidR="00C8279D" w:rsidRPr="00C8279D" w:rsidRDefault="00C8279D" w:rsidP="00A7142E">
      <w:pPr>
        <w:spacing w:after="0" w:line="240" w:lineRule="auto"/>
        <w:ind w:firstLine="567"/>
        <w:jc w:val="center"/>
        <w:rPr>
          <w:rFonts w:ascii="GHEA Grapalat" w:eastAsia="Times New Roman" w:hAnsi="GHEA Grapalat" w:cs="Times New Roman"/>
          <w:i/>
          <w:sz w:val="20"/>
          <w:szCs w:val="24"/>
          <w:lang w:val="af-ZA"/>
        </w:rPr>
      </w:pPr>
      <w:r w:rsidRPr="00C8279D">
        <w:rPr>
          <w:rFonts w:ascii="GHEA Grapalat" w:eastAsia="Times New Roman" w:hAnsi="GHEA Grapalat" w:cs="Times New Roman"/>
          <w:b/>
          <w:sz w:val="20"/>
          <w:szCs w:val="24"/>
          <w:lang w:val="af-ZA"/>
        </w:rPr>
        <w:t xml:space="preserve">ՁԵՌՔԲԵՐՄԱՆ ՆՊԱՏԱԿՈՎ ՀԱՅՏԱՐԱՐՎԱԾ </w:t>
      </w:r>
      <w:r w:rsidR="00A7142E" w:rsidRPr="00A7142E">
        <w:rPr>
          <w:rFonts w:ascii="GHEA Grapalat" w:eastAsia="Times New Roman" w:hAnsi="GHEA Grapalat" w:cs="Times New Roman"/>
          <w:b/>
          <w:sz w:val="20"/>
          <w:szCs w:val="24"/>
          <w:lang w:val="af-ZA"/>
        </w:rPr>
        <w:t xml:space="preserve">ԳՆԱՆՇՄԱՆ ՀԱՐՑՄԱՆ </w:t>
      </w:r>
      <w:r w:rsidRPr="00C8279D">
        <w:rPr>
          <w:rFonts w:ascii="GHEA Grapalat" w:eastAsia="Times New Roman" w:hAnsi="GHEA Grapalat" w:cs="Times New Roman"/>
          <w:b/>
          <w:sz w:val="20"/>
          <w:szCs w:val="24"/>
          <w:lang w:val="af-ZA"/>
        </w:rPr>
        <w:t>ՀՐԱՎԵՐԻ</w:t>
      </w:r>
    </w:p>
    <w:p w14:paraId="0F0127C8" w14:textId="77777777" w:rsidR="00C8279D" w:rsidRPr="00C8279D" w:rsidRDefault="00C8279D" w:rsidP="00A7142E">
      <w:pPr>
        <w:spacing w:after="0" w:line="240" w:lineRule="auto"/>
        <w:ind w:firstLine="567"/>
        <w:jc w:val="center"/>
        <w:rPr>
          <w:rFonts w:ascii="GHEA Grapalat" w:eastAsia="Times New Roman" w:hAnsi="GHEA Grapalat" w:cs="Sylfaen"/>
          <w:b/>
          <w:sz w:val="20"/>
          <w:lang w:val="af-ZA"/>
        </w:rPr>
      </w:pPr>
    </w:p>
    <w:p w14:paraId="3A5FDA21" w14:textId="77777777" w:rsidR="00C8279D" w:rsidRPr="00C8279D" w:rsidRDefault="00C8279D" w:rsidP="00C8279D">
      <w:pPr>
        <w:spacing w:after="0" w:line="240" w:lineRule="auto"/>
        <w:ind w:firstLine="567"/>
        <w:jc w:val="center"/>
        <w:rPr>
          <w:rFonts w:ascii="GHEA Grapalat" w:eastAsia="Times New Roman" w:hAnsi="GHEA Grapalat" w:cs="Sylfaen"/>
          <w:b/>
          <w:sz w:val="20"/>
          <w:lang w:val="af-ZA"/>
        </w:rPr>
      </w:pPr>
    </w:p>
    <w:p w14:paraId="0A3FFFDB" w14:textId="77777777" w:rsidR="00C8279D" w:rsidRPr="00C8279D" w:rsidRDefault="00C8279D" w:rsidP="00C8279D">
      <w:pPr>
        <w:spacing w:after="0" w:line="240" w:lineRule="auto"/>
        <w:ind w:firstLine="567"/>
        <w:jc w:val="center"/>
        <w:rPr>
          <w:rFonts w:ascii="GHEA Grapalat" w:eastAsia="Times New Roman" w:hAnsi="GHEA Grapalat" w:cs="Times New Roman"/>
          <w:sz w:val="20"/>
          <w:szCs w:val="24"/>
          <w:lang w:val="af-ZA"/>
        </w:rPr>
      </w:pPr>
      <w:proofErr w:type="gramStart"/>
      <w:r w:rsidRPr="00C8279D">
        <w:rPr>
          <w:rFonts w:ascii="GHEA Grapalat" w:eastAsia="Times New Roman" w:hAnsi="GHEA Grapalat" w:cs="Sylfaen"/>
          <w:b/>
          <w:sz w:val="20"/>
        </w:rPr>
        <w:t>ՄԱՍ</w:t>
      </w:r>
      <w:r w:rsidRPr="00C8279D">
        <w:rPr>
          <w:rFonts w:ascii="GHEA Grapalat" w:eastAsia="Times New Roman" w:hAnsi="GHEA Grapalat" w:cs="Times Armenian"/>
          <w:b/>
          <w:sz w:val="20"/>
          <w:lang w:val="af-ZA"/>
        </w:rPr>
        <w:t xml:space="preserve">  I.</w:t>
      </w:r>
      <w:proofErr w:type="gramEnd"/>
    </w:p>
    <w:p w14:paraId="54471C32"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4"/>
          <w:lang w:val="af-ZA"/>
        </w:rPr>
      </w:pPr>
    </w:p>
    <w:p w14:paraId="47118760" w14:textId="77777777"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1.  </w:t>
      </w:r>
      <w:proofErr w:type="spellStart"/>
      <w:r w:rsidRPr="00C8279D">
        <w:rPr>
          <w:rFonts w:ascii="GHEA Grapalat" w:eastAsia="Times New Roman" w:hAnsi="GHEA Grapalat" w:cs="Sylfaen"/>
          <w:sz w:val="20"/>
          <w:szCs w:val="24"/>
        </w:rPr>
        <w:t>Գնմանառարկայիբնութա</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իրը</w:t>
      </w:r>
      <w:proofErr w:type="spellEnd"/>
      <w:r w:rsidRPr="00C8279D">
        <w:rPr>
          <w:rFonts w:ascii="GHEA Grapalat" w:eastAsia="Times New Roman" w:hAnsi="GHEA Grapalat" w:cs="Times Armenian"/>
          <w:sz w:val="20"/>
          <w:szCs w:val="24"/>
          <w:lang w:val="af-ZA"/>
        </w:rPr>
        <w:tab/>
      </w:r>
    </w:p>
    <w:p w14:paraId="06834638" w14:textId="1D1F9DD3"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2. </w:t>
      </w:r>
      <w:proofErr w:type="spellStart"/>
      <w:r w:rsidRPr="00C8279D">
        <w:rPr>
          <w:rFonts w:ascii="GHEA Grapalat" w:eastAsia="Times New Roman" w:hAnsi="GHEA Grapalat" w:cs="Sylfaen"/>
          <w:sz w:val="20"/>
          <w:szCs w:val="24"/>
        </w:rPr>
        <w:t>Մասնակցի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մասնակցության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իրավունքի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պահանջները</w:t>
      </w:r>
      <w:proofErr w:type="spellEnd"/>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և</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դրանց</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գնահատման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կարգը</w:t>
      </w:r>
      <w:proofErr w:type="spellEnd"/>
      <w:r w:rsidRPr="00C8279D">
        <w:rPr>
          <w:rFonts w:ascii="GHEA Grapalat" w:eastAsia="Times New Roman" w:hAnsi="GHEA Grapalat" w:cs="Times Armenian"/>
          <w:sz w:val="20"/>
          <w:szCs w:val="24"/>
          <w:lang w:val="af-ZA"/>
        </w:rPr>
        <w:t xml:space="preserve">, ընտրված մասնակից ճանաչվելու դեպքում </w:t>
      </w:r>
      <w:proofErr w:type="spellStart"/>
      <w:r w:rsidRPr="00C8279D">
        <w:rPr>
          <w:rFonts w:ascii="GHEA Grapalat" w:eastAsia="Times New Roman" w:hAnsi="GHEA Grapalat" w:cs="Sylfaen"/>
          <w:sz w:val="20"/>
          <w:szCs w:val="24"/>
        </w:rPr>
        <w:t>որակավորման</w:t>
      </w:r>
      <w:proofErr w:type="spellEnd"/>
      <w:r w:rsidRPr="00C8279D">
        <w:rPr>
          <w:rFonts w:ascii="GHEA Grapalat" w:eastAsia="Times New Roman" w:hAnsi="GHEA Grapalat" w:cs="Times Armenian"/>
          <w:sz w:val="20"/>
          <w:szCs w:val="24"/>
          <w:lang w:val="af-ZA"/>
        </w:rPr>
        <w:t xml:space="preserve"> ապահովում ներկայացնելու պայմանները </w:t>
      </w:r>
    </w:p>
    <w:p w14:paraId="75298BBC" w14:textId="77777777"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3. </w:t>
      </w:r>
      <w:proofErr w:type="spellStart"/>
      <w:r w:rsidRPr="00C8279D">
        <w:rPr>
          <w:rFonts w:ascii="GHEA Grapalat" w:eastAsia="Times New Roman" w:hAnsi="GHEA Grapalat" w:cs="Sylfaen"/>
          <w:sz w:val="20"/>
          <w:szCs w:val="24"/>
        </w:rPr>
        <w:t>Հրավերիպարզաբանումըևհրավերումփոփոխությունկատարելուկար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ը</w:t>
      </w:r>
      <w:proofErr w:type="spellEnd"/>
      <w:r w:rsidRPr="00C8279D">
        <w:rPr>
          <w:rFonts w:ascii="GHEA Grapalat" w:eastAsia="Times New Roman" w:hAnsi="GHEA Grapalat" w:cs="Times Armenian"/>
          <w:sz w:val="20"/>
          <w:szCs w:val="24"/>
          <w:lang w:val="af-ZA"/>
        </w:rPr>
        <w:tab/>
      </w:r>
    </w:p>
    <w:p w14:paraId="55E2B0BE" w14:textId="15F699D8" w:rsidR="00C8279D" w:rsidRPr="00C8279D" w:rsidRDefault="00C8279D" w:rsidP="00C8279D">
      <w:pPr>
        <w:spacing w:after="0" w:line="240" w:lineRule="auto"/>
        <w:ind w:firstLine="1134"/>
        <w:jc w:val="both"/>
        <w:rPr>
          <w:rFonts w:ascii="GHEA Grapalat" w:eastAsia="Times New Roman" w:hAnsi="GHEA Grapalat" w:cs="Sylfaen"/>
          <w:sz w:val="20"/>
          <w:szCs w:val="24"/>
          <w:lang w:val="af-ZA"/>
        </w:rPr>
      </w:pPr>
      <w:r w:rsidRPr="00C8279D">
        <w:rPr>
          <w:rFonts w:ascii="GHEA Grapalat" w:eastAsia="Times New Roman" w:hAnsi="GHEA Grapalat" w:cs="Times New Roman"/>
          <w:sz w:val="20"/>
          <w:szCs w:val="24"/>
          <w:lang w:val="af-ZA"/>
        </w:rPr>
        <w:t xml:space="preserve">4. </w:t>
      </w:r>
      <w:proofErr w:type="spellStart"/>
      <w:r w:rsidRPr="00C8279D">
        <w:rPr>
          <w:rFonts w:ascii="GHEA Grapalat" w:eastAsia="Times New Roman" w:hAnsi="GHEA Grapalat" w:cs="Sylfaen"/>
          <w:sz w:val="20"/>
          <w:szCs w:val="24"/>
        </w:rPr>
        <w:t>Հայտը</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ներկայացնելուկար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ը</w:t>
      </w:r>
      <w:proofErr w:type="spellEnd"/>
    </w:p>
    <w:p w14:paraId="74A35631" w14:textId="1FC0628E"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5.</w:t>
      </w:r>
      <w:r w:rsidRPr="00C8279D">
        <w:rPr>
          <w:rFonts w:ascii="GHEA Grapalat" w:eastAsia="Times New Roman" w:hAnsi="GHEA Grapalat" w:cs="Times New Roman"/>
          <w:sz w:val="20"/>
          <w:szCs w:val="24"/>
          <w:lang w:val="af-ZA"/>
        </w:rPr>
        <w:tab/>
      </w:r>
      <w:proofErr w:type="spellStart"/>
      <w:r w:rsidRPr="00C8279D">
        <w:rPr>
          <w:rFonts w:ascii="GHEA Grapalat" w:eastAsia="Times New Roman" w:hAnsi="GHEA Grapalat" w:cs="Sylfaen"/>
          <w:sz w:val="20"/>
          <w:szCs w:val="24"/>
        </w:rPr>
        <w:t>Հայտի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նային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առաջարկը</w:t>
      </w:r>
      <w:proofErr w:type="spellEnd"/>
      <w:r w:rsidRPr="00C8279D">
        <w:rPr>
          <w:rFonts w:ascii="GHEA Grapalat" w:eastAsia="Times New Roman" w:hAnsi="GHEA Grapalat" w:cs="Times Armenian"/>
          <w:sz w:val="20"/>
          <w:szCs w:val="24"/>
          <w:lang w:val="af-ZA"/>
        </w:rPr>
        <w:tab/>
      </w:r>
    </w:p>
    <w:p w14:paraId="62DCDAAD" w14:textId="77777777" w:rsidR="004D0982" w:rsidRPr="00584E93" w:rsidRDefault="00C8279D" w:rsidP="00C8279D">
      <w:pPr>
        <w:spacing w:after="0" w:line="240" w:lineRule="auto"/>
        <w:ind w:firstLine="1134"/>
        <w:jc w:val="both"/>
        <w:rPr>
          <w:rFonts w:ascii="GHEA Grapalat" w:eastAsia="Times New Roman" w:hAnsi="GHEA Grapalat" w:cs="Times Armenian"/>
          <w:sz w:val="20"/>
          <w:szCs w:val="24"/>
          <w:lang w:val="af-ZA"/>
        </w:rPr>
      </w:pPr>
      <w:r w:rsidRPr="00C8279D">
        <w:rPr>
          <w:rFonts w:ascii="GHEA Grapalat" w:eastAsia="Times New Roman" w:hAnsi="GHEA Grapalat" w:cs="Times New Roman"/>
          <w:sz w:val="20"/>
          <w:szCs w:val="24"/>
          <w:lang w:val="af-ZA"/>
        </w:rPr>
        <w:t xml:space="preserve">6. </w:t>
      </w:r>
      <w:proofErr w:type="spellStart"/>
      <w:r w:rsidRPr="00C8279D">
        <w:rPr>
          <w:rFonts w:ascii="GHEA Grapalat" w:eastAsia="Times New Roman" w:hAnsi="GHEA Grapalat" w:cs="Sylfaen"/>
          <w:sz w:val="20"/>
          <w:szCs w:val="24"/>
        </w:rPr>
        <w:t>Հայտի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ործողության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ժամկետը</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հայտերում</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փոփոխություն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կատարելու</w:t>
      </w:r>
      <w:proofErr w:type="spellEnd"/>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և</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դրանք</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հետ</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վերցնելու</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ը</w:t>
      </w:r>
      <w:proofErr w:type="spellEnd"/>
      <w:r w:rsidRPr="00C8279D">
        <w:rPr>
          <w:rFonts w:ascii="GHEA Grapalat" w:eastAsia="Times New Roman" w:hAnsi="GHEA Grapalat" w:cs="Times Armenian"/>
          <w:sz w:val="20"/>
          <w:szCs w:val="24"/>
          <w:lang w:val="af-ZA"/>
        </w:rPr>
        <w:tab/>
      </w:r>
      <w:r w:rsidR="004D0982" w:rsidRPr="004D0982">
        <w:rPr>
          <w:rFonts w:ascii="GHEA Grapalat" w:eastAsia="Times New Roman" w:hAnsi="GHEA Grapalat" w:cs="Times Armenian"/>
          <w:sz w:val="20"/>
          <w:szCs w:val="24"/>
          <w:lang w:val="af-ZA"/>
        </w:rPr>
        <w:t xml:space="preserve">       </w:t>
      </w:r>
    </w:p>
    <w:p w14:paraId="493AED2F" w14:textId="4DBE111D" w:rsidR="00C8279D" w:rsidRPr="005A06F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7. </w:t>
      </w:r>
      <w:r w:rsidR="00A7142E" w:rsidRPr="005A06FD">
        <w:rPr>
          <w:rFonts w:ascii="GHEA Grapalat" w:eastAsia="Times New Roman" w:hAnsi="GHEA Grapalat" w:cs="Sylfaen"/>
          <w:sz w:val="20"/>
          <w:szCs w:val="24"/>
          <w:lang w:val="af-ZA"/>
        </w:rPr>
        <w:t>-</w:t>
      </w:r>
    </w:p>
    <w:p w14:paraId="74AA063A" w14:textId="77777777" w:rsidR="00C8279D" w:rsidRPr="00C8279D" w:rsidRDefault="00C8279D" w:rsidP="00C8279D">
      <w:pPr>
        <w:spacing w:after="0" w:line="240" w:lineRule="auto"/>
        <w:ind w:firstLine="1134"/>
        <w:jc w:val="both"/>
        <w:rPr>
          <w:rFonts w:ascii="GHEA Grapalat" w:eastAsia="Times New Roman" w:hAnsi="GHEA Grapalat" w:cs="Sylfaen"/>
          <w:sz w:val="20"/>
          <w:szCs w:val="24"/>
          <w:lang w:val="af-ZA"/>
        </w:rPr>
      </w:pPr>
      <w:r w:rsidRPr="00C8279D">
        <w:rPr>
          <w:rFonts w:ascii="GHEA Grapalat" w:eastAsia="Times New Roman" w:hAnsi="GHEA Grapalat" w:cs="Times New Roman"/>
          <w:sz w:val="20"/>
          <w:szCs w:val="24"/>
          <w:lang w:val="af-ZA"/>
        </w:rPr>
        <w:t>8. Հ</w:t>
      </w:r>
      <w:proofErr w:type="spellStart"/>
      <w:r w:rsidRPr="00C8279D">
        <w:rPr>
          <w:rFonts w:ascii="GHEA Grapalat" w:eastAsia="Times New Roman" w:hAnsi="GHEA Grapalat" w:cs="Sylfaen"/>
          <w:sz w:val="20"/>
          <w:szCs w:val="24"/>
        </w:rPr>
        <w:t>այտերիբացումը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գնահատումըևարդյունքներիամփոփումը</w:t>
      </w:r>
      <w:proofErr w:type="spellEnd"/>
      <w:r w:rsidRPr="00C8279D">
        <w:rPr>
          <w:rFonts w:ascii="GHEA Grapalat" w:eastAsia="Times New Roman" w:hAnsi="GHEA Grapalat" w:cs="Sylfaen"/>
          <w:sz w:val="20"/>
          <w:szCs w:val="24"/>
          <w:lang w:val="af-ZA"/>
        </w:rPr>
        <w:tab/>
      </w:r>
    </w:p>
    <w:p w14:paraId="39BDDD53" w14:textId="77777777"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9. </w:t>
      </w:r>
      <w:proofErr w:type="spellStart"/>
      <w:r w:rsidRPr="00C8279D">
        <w:rPr>
          <w:rFonts w:ascii="GHEA Grapalat" w:eastAsia="Times New Roman" w:hAnsi="GHEA Grapalat" w:cs="Sylfaen"/>
          <w:sz w:val="20"/>
          <w:szCs w:val="24"/>
        </w:rPr>
        <w:t>Պայմանա</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րիկնքումը</w:t>
      </w:r>
      <w:proofErr w:type="spellEnd"/>
      <w:r w:rsidRPr="00C8279D">
        <w:rPr>
          <w:rFonts w:ascii="GHEA Grapalat" w:eastAsia="Times New Roman" w:hAnsi="GHEA Grapalat" w:cs="Times Armenian"/>
          <w:sz w:val="20"/>
          <w:szCs w:val="24"/>
          <w:lang w:val="af-ZA"/>
        </w:rPr>
        <w:tab/>
      </w:r>
    </w:p>
    <w:p w14:paraId="43E0958A" w14:textId="77777777"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10. Որակավորման և </w:t>
      </w:r>
      <w:proofErr w:type="spellStart"/>
      <w:r w:rsidRPr="00C8279D">
        <w:rPr>
          <w:rFonts w:ascii="GHEA Grapalat" w:eastAsia="Times New Roman" w:hAnsi="GHEA Grapalat" w:cs="Sylfaen"/>
          <w:sz w:val="20"/>
          <w:szCs w:val="24"/>
        </w:rPr>
        <w:t>պայմանա</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րիապահովումները</w:t>
      </w:r>
      <w:proofErr w:type="spellEnd"/>
      <w:r w:rsidRPr="00C8279D">
        <w:rPr>
          <w:rFonts w:ascii="GHEA Grapalat" w:eastAsia="Times New Roman" w:hAnsi="GHEA Grapalat" w:cs="Times Armenian"/>
          <w:sz w:val="20"/>
          <w:szCs w:val="24"/>
          <w:lang w:val="af-ZA"/>
        </w:rPr>
        <w:tab/>
      </w:r>
    </w:p>
    <w:p w14:paraId="19D5A78D" w14:textId="77777777"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11. </w:t>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ըչկայացածհայտարարելը</w:t>
      </w:r>
      <w:proofErr w:type="spellEnd"/>
      <w:r w:rsidRPr="00C8279D">
        <w:rPr>
          <w:rFonts w:ascii="GHEA Grapalat" w:eastAsia="Times New Roman" w:hAnsi="GHEA Grapalat" w:cs="Times Armenian"/>
          <w:sz w:val="20"/>
          <w:szCs w:val="24"/>
          <w:lang w:val="af-ZA"/>
        </w:rPr>
        <w:tab/>
      </w:r>
    </w:p>
    <w:p w14:paraId="34898C96" w14:textId="30FC7508"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12. </w:t>
      </w:r>
      <w:proofErr w:type="spellStart"/>
      <w:r w:rsidRPr="00C8279D">
        <w:rPr>
          <w:rFonts w:ascii="GHEA Grapalat" w:eastAsia="Times New Roman" w:hAnsi="GHEA Grapalat" w:cs="Sylfaen"/>
          <w:sz w:val="20"/>
          <w:szCs w:val="24"/>
        </w:rPr>
        <w:t>Գնման</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ործընթացի</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հետ</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կապված</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ործողությունները</w:t>
      </w:r>
      <w:proofErr w:type="spellEnd"/>
      <w:r w:rsidR="00220701" w:rsidRPr="00220701">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և</w:t>
      </w:r>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կամ</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ընդունված</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որոշումները</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բողոքարկելու</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մասնակցի</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իրավունքը</w:t>
      </w:r>
      <w:proofErr w:type="spellEnd"/>
      <w:r w:rsidR="00220701" w:rsidRPr="00220701">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և</w:t>
      </w:r>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ը</w:t>
      </w:r>
      <w:proofErr w:type="spellEnd"/>
      <w:r w:rsidRPr="00C8279D">
        <w:rPr>
          <w:rFonts w:ascii="GHEA Grapalat" w:eastAsia="Times New Roman" w:hAnsi="GHEA Grapalat" w:cs="Times Armenian"/>
          <w:sz w:val="20"/>
          <w:szCs w:val="24"/>
          <w:lang w:val="af-ZA"/>
        </w:rPr>
        <w:tab/>
      </w:r>
    </w:p>
    <w:p w14:paraId="1BE33175"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4"/>
          <w:lang w:val="af-ZA"/>
        </w:rPr>
      </w:pPr>
    </w:p>
    <w:p w14:paraId="75ED1C9C"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4"/>
          <w:lang w:val="af-ZA"/>
        </w:rPr>
      </w:pPr>
    </w:p>
    <w:p w14:paraId="246F74F9" w14:textId="77777777" w:rsidR="00C8279D" w:rsidRPr="00C8279D" w:rsidRDefault="00C8279D" w:rsidP="00C8279D">
      <w:pPr>
        <w:spacing w:after="0" w:line="240" w:lineRule="auto"/>
        <w:ind w:firstLine="567"/>
        <w:jc w:val="center"/>
        <w:rPr>
          <w:rFonts w:ascii="GHEA Grapalat" w:eastAsia="Times New Roman" w:hAnsi="GHEA Grapalat" w:cs="Times New Roman"/>
          <w:b/>
          <w:sz w:val="20"/>
          <w:szCs w:val="24"/>
          <w:lang w:val="af-ZA"/>
        </w:rPr>
      </w:pPr>
      <w:proofErr w:type="gramStart"/>
      <w:r w:rsidRPr="00C8279D">
        <w:rPr>
          <w:rFonts w:ascii="GHEA Grapalat" w:eastAsia="Times New Roman" w:hAnsi="GHEA Grapalat" w:cs="Sylfaen"/>
          <w:b/>
          <w:sz w:val="20"/>
          <w:szCs w:val="24"/>
        </w:rPr>
        <w:t>ՄԱՍ</w:t>
      </w:r>
      <w:r w:rsidRPr="00C8279D">
        <w:rPr>
          <w:rFonts w:ascii="GHEA Grapalat" w:eastAsia="Times New Roman" w:hAnsi="GHEA Grapalat" w:cs="Times Armenian"/>
          <w:b/>
          <w:sz w:val="20"/>
          <w:szCs w:val="24"/>
          <w:lang w:val="af-ZA"/>
        </w:rPr>
        <w:t xml:space="preserve">  II.</w:t>
      </w:r>
      <w:proofErr w:type="gramEnd"/>
      <w:r w:rsidRPr="00C8279D">
        <w:rPr>
          <w:rFonts w:ascii="GHEA Grapalat" w:eastAsia="Times New Roman" w:hAnsi="GHEA Grapalat" w:cs="Times Armenian"/>
          <w:b/>
          <w:sz w:val="20"/>
          <w:szCs w:val="24"/>
          <w:lang w:val="af-ZA"/>
        </w:rPr>
        <w:t xml:space="preserve">  </w:t>
      </w:r>
      <w:r w:rsidR="00A7142E" w:rsidRPr="00A7142E">
        <w:rPr>
          <w:rFonts w:ascii="GHEA Grapalat" w:eastAsia="Times New Roman" w:hAnsi="GHEA Grapalat" w:cs="Sylfaen"/>
          <w:b/>
          <w:sz w:val="20"/>
          <w:szCs w:val="24"/>
        </w:rPr>
        <w:t>ԳՆԱՆՇՄԱՆ</w:t>
      </w:r>
      <w:r w:rsidR="00A7142E" w:rsidRPr="005A06FD">
        <w:rPr>
          <w:rFonts w:ascii="GHEA Grapalat" w:eastAsia="Times New Roman" w:hAnsi="GHEA Grapalat" w:cs="Sylfaen"/>
          <w:b/>
          <w:sz w:val="20"/>
          <w:szCs w:val="24"/>
          <w:lang w:val="af-ZA"/>
        </w:rPr>
        <w:t xml:space="preserve"> </w:t>
      </w:r>
      <w:proofErr w:type="gramStart"/>
      <w:r w:rsidR="00A7142E" w:rsidRPr="00A7142E">
        <w:rPr>
          <w:rFonts w:ascii="GHEA Grapalat" w:eastAsia="Times New Roman" w:hAnsi="GHEA Grapalat" w:cs="Sylfaen"/>
          <w:b/>
          <w:sz w:val="20"/>
          <w:szCs w:val="24"/>
        </w:rPr>
        <w:t>ՀԱՐՑՄԱՆ</w:t>
      </w:r>
      <w:r w:rsidR="00A7142E" w:rsidRPr="005A06FD">
        <w:rPr>
          <w:rFonts w:ascii="GHEA Grapalat" w:eastAsia="Times New Roman" w:hAnsi="GHEA Grapalat" w:cs="Sylfaen"/>
          <w:b/>
          <w:sz w:val="20"/>
          <w:szCs w:val="24"/>
          <w:lang w:val="af-ZA"/>
        </w:rPr>
        <w:t xml:space="preserve">  </w:t>
      </w:r>
      <w:r w:rsidRPr="00C8279D">
        <w:rPr>
          <w:rFonts w:ascii="GHEA Grapalat" w:eastAsia="Times New Roman" w:hAnsi="GHEA Grapalat" w:cs="Sylfaen"/>
          <w:b/>
          <w:sz w:val="20"/>
          <w:szCs w:val="24"/>
        </w:rPr>
        <w:t>ՀԱՅՏԸՊԱՏՐԱՍՏԵԼՈՒՀՐԱՀԱՆԳ</w:t>
      </w:r>
      <w:proofErr w:type="gramEnd"/>
    </w:p>
    <w:p w14:paraId="62E7484D"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4"/>
          <w:lang w:val="af-ZA"/>
        </w:rPr>
      </w:pPr>
    </w:p>
    <w:p w14:paraId="5DCD95A0" w14:textId="77777777"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1.</w:t>
      </w:r>
      <w:r w:rsidRPr="00C8279D">
        <w:rPr>
          <w:rFonts w:ascii="GHEA Grapalat" w:eastAsia="Times New Roman" w:hAnsi="GHEA Grapalat" w:cs="Times New Roman"/>
          <w:sz w:val="20"/>
          <w:szCs w:val="24"/>
          <w:lang w:val="af-ZA"/>
        </w:rPr>
        <w:tab/>
      </w:r>
      <w:proofErr w:type="spellStart"/>
      <w:r w:rsidRPr="00C8279D">
        <w:rPr>
          <w:rFonts w:ascii="GHEA Grapalat" w:eastAsia="Times New Roman" w:hAnsi="GHEA Grapalat" w:cs="Sylfaen"/>
          <w:sz w:val="20"/>
          <w:szCs w:val="24"/>
        </w:rPr>
        <w:t>Ընդհանուրդրույթներ</w:t>
      </w:r>
      <w:proofErr w:type="spellEnd"/>
      <w:r w:rsidRPr="00C8279D">
        <w:rPr>
          <w:rFonts w:ascii="GHEA Grapalat" w:eastAsia="Times New Roman" w:hAnsi="GHEA Grapalat" w:cs="Times Armenian"/>
          <w:sz w:val="20"/>
          <w:szCs w:val="24"/>
          <w:lang w:val="af-ZA"/>
        </w:rPr>
        <w:tab/>
      </w:r>
    </w:p>
    <w:p w14:paraId="32F20B4B" w14:textId="77777777" w:rsidR="00C8279D" w:rsidRPr="00C8279D" w:rsidRDefault="00C8279D" w:rsidP="00C8279D">
      <w:pPr>
        <w:spacing w:after="0" w:line="240" w:lineRule="auto"/>
        <w:ind w:firstLine="1134"/>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2.</w:t>
      </w:r>
      <w:r w:rsidRPr="00C8279D">
        <w:rPr>
          <w:rFonts w:ascii="GHEA Grapalat" w:eastAsia="Times New Roman" w:hAnsi="GHEA Grapalat" w:cs="Times New Roman"/>
          <w:sz w:val="20"/>
          <w:szCs w:val="24"/>
          <w:lang w:val="af-ZA"/>
        </w:rPr>
        <w:tab/>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իհայտը</w:t>
      </w:r>
      <w:proofErr w:type="spellEnd"/>
      <w:r w:rsidRPr="00C8279D">
        <w:rPr>
          <w:rFonts w:ascii="GHEA Grapalat" w:eastAsia="Times New Roman" w:hAnsi="GHEA Grapalat" w:cs="Times Armenian"/>
          <w:sz w:val="20"/>
          <w:szCs w:val="24"/>
          <w:lang w:val="af-ZA"/>
        </w:rPr>
        <w:tab/>
      </w:r>
    </w:p>
    <w:p w14:paraId="0AA812DE" w14:textId="77777777" w:rsidR="00C8279D" w:rsidRPr="00C8279D" w:rsidRDefault="00C8279D" w:rsidP="00C8279D">
      <w:pPr>
        <w:spacing w:after="0" w:line="240" w:lineRule="auto"/>
        <w:ind w:firstLine="1134"/>
        <w:jc w:val="both"/>
        <w:rPr>
          <w:rFonts w:ascii="GHEA Grapalat" w:eastAsia="Times New Roman" w:hAnsi="GHEA Grapalat" w:cs="Times Armenian"/>
          <w:sz w:val="20"/>
          <w:szCs w:val="24"/>
          <w:lang w:val="af-ZA"/>
        </w:rPr>
      </w:pPr>
      <w:r w:rsidRPr="00C8279D">
        <w:rPr>
          <w:rFonts w:ascii="GHEA Grapalat" w:eastAsia="Times New Roman" w:hAnsi="GHEA Grapalat" w:cs="Times New Roman"/>
          <w:sz w:val="20"/>
          <w:szCs w:val="24"/>
          <w:lang w:val="af-ZA"/>
        </w:rPr>
        <w:t>3.</w:t>
      </w:r>
      <w:r w:rsidRPr="00C8279D">
        <w:rPr>
          <w:rFonts w:ascii="GHEA Grapalat" w:eastAsia="Times New Roman" w:hAnsi="GHEA Grapalat" w:cs="Times New Roman"/>
          <w:sz w:val="20"/>
          <w:szCs w:val="24"/>
          <w:lang w:val="af-ZA"/>
        </w:rPr>
        <w:tab/>
      </w:r>
      <w:proofErr w:type="spellStart"/>
      <w:r w:rsidRPr="00C8279D">
        <w:rPr>
          <w:rFonts w:ascii="GHEA Grapalat" w:eastAsia="Times New Roman" w:hAnsi="GHEA Grapalat" w:cs="Sylfaen"/>
          <w:sz w:val="20"/>
          <w:szCs w:val="24"/>
        </w:rPr>
        <w:t>Հավելվածներ</w:t>
      </w:r>
      <w:proofErr w:type="spellEnd"/>
      <w:r w:rsidRPr="00C8279D">
        <w:rPr>
          <w:rFonts w:ascii="GHEA Grapalat" w:eastAsia="Times New Roman" w:hAnsi="GHEA Grapalat" w:cs="Times Armenian"/>
          <w:sz w:val="20"/>
          <w:szCs w:val="24"/>
          <w:lang w:val="af-ZA"/>
        </w:rPr>
        <w:t xml:space="preserve"> 1-7</w:t>
      </w:r>
      <w:r w:rsidRPr="00C8279D">
        <w:rPr>
          <w:rFonts w:ascii="GHEA Grapalat" w:eastAsia="Times New Roman" w:hAnsi="GHEA Grapalat" w:cs="Times Armenian"/>
          <w:sz w:val="20"/>
          <w:szCs w:val="24"/>
          <w:lang w:val="af-ZA"/>
        </w:rPr>
        <w:tab/>
      </w:r>
    </w:p>
    <w:p w14:paraId="6CE88139" w14:textId="77777777" w:rsidR="00C8279D" w:rsidRPr="00C8279D" w:rsidRDefault="00C8279D" w:rsidP="00C8279D">
      <w:pPr>
        <w:spacing w:after="0" w:line="240" w:lineRule="auto"/>
        <w:ind w:firstLine="1134"/>
        <w:jc w:val="both"/>
        <w:rPr>
          <w:rFonts w:ascii="GHEA Grapalat" w:eastAsia="Times New Roman" w:hAnsi="GHEA Grapalat" w:cs="Times Armenian"/>
          <w:sz w:val="20"/>
          <w:szCs w:val="24"/>
          <w:lang w:val="af-ZA"/>
        </w:rPr>
      </w:pPr>
    </w:p>
    <w:p w14:paraId="2EB258DA" w14:textId="77777777" w:rsidR="00C8279D" w:rsidRPr="00C8279D" w:rsidRDefault="00C8279D" w:rsidP="00C8279D">
      <w:pPr>
        <w:spacing w:after="0" w:line="240" w:lineRule="auto"/>
        <w:ind w:firstLine="1134"/>
        <w:jc w:val="both"/>
        <w:rPr>
          <w:rFonts w:ascii="GHEA Grapalat" w:eastAsia="Times New Roman" w:hAnsi="GHEA Grapalat" w:cs="Times Armenian"/>
          <w:sz w:val="20"/>
          <w:szCs w:val="24"/>
          <w:lang w:val="af-ZA"/>
        </w:rPr>
      </w:pPr>
    </w:p>
    <w:p w14:paraId="0B076177" w14:textId="77777777" w:rsidR="00C8279D" w:rsidRPr="00C8279D" w:rsidRDefault="00C8279D" w:rsidP="00C8279D">
      <w:pPr>
        <w:spacing w:after="0" w:line="240" w:lineRule="auto"/>
        <w:ind w:firstLine="1134"/>
        <w:jc w:val="both"/>
        <w:rPr>
          <w:rFonts w:ascii="GHEA Grapalat" w:eastAsia="Times New Roman" w:hAnsi="GHEA Grapalat" w:cs="Times Armenian"/>
          <w:sz w:val="20"/>
          <w:szCs w:val="24"/>
          <w:lang w:val="af-ZA"/>
        </w:rPr>
      </w:pPr>
    </w:p>
    <w:p w14:paraId="3532C389" w14:textId="77777777" w:rsidR="00C8279D" w:rsidRPr="00C8279D" w:rsidRDefault="00C8279D" w:rsidP="00C8279D">
      <w:pPr>
        <w:spacing w:after="0" w:line="240" w:lineRule="auto"/>
        <w:ind w:firstLine="1134"/>
        <w:jc w:val="both"/>
        <w:rPr>
          <w:rFonts w:ascii="GHEA Grapalat" w:eastAsia="Times New Roman" w:hAnsi="GHEA Grapalat" w:cs="Times Armenian"/>
          <w:sz w:val="20"/>
          <w:szCs w:val="24"/>
          <w:lang w:val="af-ZA"/>
        </w:rPr>
      </w:pPr>
    </w:p>
    <w:p w14:paraId="7784262C" w14:textId="77777777" w:rsidR="00C8279D" w:rsidRPr="00C8279D" w:rsidRDefault="00C8279D" w:rsidP="00C8279D">
      <w:pPr>
        <w:spacing w:after="0" w:line="240" w:lineRule="auto"/>
        <w:ind w:firstLine="1134"/>
        <w:jc w:val="both"/>
        <w:rPr>
          <w:rFonts w:ascii="GHEA Grapalat" w:eastAsia="Times New Roman" w:hAnsi="GHEA Grapalat" w:cs="Times Armenian"/>
          <w:sz w:val="20"/>
          <w:szCs w:val="24"/>
          <w:lang w:val="af-ZA"/>
        </w:rPr>
      </w:pPr>
    </w:p>
    <w:p w14:paraId="23B96A29" w14:textId="77777777" w:rsidR="00C8279D" w:rsidRPr="00C8279D" w:rsidRDefault="00C8279D" w:rsidP="00C8279D">
      <w:pPr>
        <w:spacing w:after="0" w:line="240" w:lineRule="auto"/>
        <w:ind w:firstLine="1134"/>
        <w:jc w:val="both"/>
        <w:rPr>
          <w:rFonts w:ascii="GHEA Grapalat" w:eastAsia="Times New Roman" w:hAnsi="GHEA Grapalat" w:cs="Times Armenian"/>
          <w:sz w:val="20"/>
          <w:szCs w:val="24"/>
          <w:lang w:val="af-ZA"/>
        </w:rPr>
      </w:pPr>
      <w:r w:rsidRPr="00C8279D">
        <w:rPr>
          <w:rFonts w:ascii="GHEA Grapalat" w:eastAsia="Times New Roman" w:hAnsi="GHEA Grapalat" w:cs="Times Armenian"/>
          <w:sz w:val="20"/>
          <w:szCs w:val="24"/>
          <w:lang w:val="af-ZA"/>
        </w:rPr>
        <w:br w:type="page"/>
      </w:r>
      <w:r w:rsidRPr="00C8279D">
        <w:rPr>
          <w:rFonts w:ascii="GHEA Grapalat" w:eastAsia="Times New Roman" w:hAnsi="GHEA Grapalat" w:cs="Times Armenian"/>
          <w:sz w:val="20"/>
          <w:szCs w:val="24"/>
          <w:lang w:val="af-ZA"/>
        </w:rPr>
        <w:lastRenderedPageBreak/>
        <w:tab/>
      </w:r>
    </w:p>
    <w:p w14:paraId="1B2A6A42" w14:textId="1117EE2A" w:rsidR="00C8279D" w:rsidRPr="00C8279D" w:rsidRDefault="00C8279D" w:rsidP="00C8279D">
      <w:pPr>
        <w:spacing w:after="0" w:line="240" w:lineRule="auto"/>
        <w:jc w:val="both"/>
        <w:rPr>
          <w:rFonts w:ascii="GHEA Grapalat" w:eastAsia="Times New Roman" w:hAnsi="GHEA Grapalat" w:cs="Times New Roman"/>
          <w:sz w:val="20"/>
          <w:szCs w:val="24"/>
          <w:lang w:val="af-ZA"/>
        </w:rPr>
      </w:pPr>
      <w:proofErr w:type="spellStart"/>
      <w:r w:rsidRPr="00C8279D">
        <w:rPr>
          <w:rFonts w:ascii="GHEA Grapalat" w:eastAsia="Times New Roman" w:hAnsi="GHEA Grapalat" w:cs="Sylfaen"/>
          <w:sz w:val="20"/>
          <w:szCs w:val="24"/>
        </w:rPr>
        <w:t>Սույն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հրավերը</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տրամադրվում</w:t>
      </w:r>
      <w:proofErr w:type="spellEnd"/>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է</w:t>
      </w:r>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ի</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լրումն</w:t>
      </w:r>
      <w:proofErr w:type="spellEnd"/>
      <w:r w:rsidR="004D0982" w:rsidRPr="004D0982">
        <w:rPr>
          <w:rFonts w:ascii="GHEA Grapalat" w:eastAsia="Times New Roman" w:hAnsi="GHEA Grapalat" w:cs="Sylfaen"/>
          <w:sz w:val="20"/>
          <w:szCs w:val="24"/>
          <w:lang w:val="af-ZA"/>
        </w:rPr>
        <w:t xml:space="preserve"> </w:t>
      </w:r>
      <w:r w:rsidR="00694711" w:rsidRPr="00694711">
        <w:rPr>
          <w:rFonts w:ascii="GHEA Grapalat" w:eastAsia="Times New Roman" w:hAnsi="GHEA Grapalat" w:cs="Times Armenian"/>
          <w:sz w:val="20"/>
          <w:szCs w:val="24"/>
          <w:lang w:val="af-ZA"/>
        </w:rPr>
        <w:t xml:space="preserve">ՀՇԱԺԱԹ-ԳՀԱՇՁԲ-01/2025 </w:t>
      </w:r>
      <w:proofErr w:type="spellStart"/>
      <w:r w:rsidRPr="00C8279D">
        <w:rPr>
          <w:rFonts w:ascii="GHEA Grapalat" w:eastAsia="Times New Roman" w:hAnsi="GHEA Grapalat" w:cs="Sylfaen"/>
          <w:sz w:val="20"/>
          <w:szCs w:val="24"/>
        </w:rPr>
        <w:t>ծածկա</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րով</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անցկացվող</w:t>
      </w:r>
      <w:proofErr w:type="spellEnd"/>
      <w:r w:rsidR="004D0982" w:rsidRPr="004D0982">
        <w:rPr>
          <w:rFonts w:ascii="GHEA Grapalat" w:eastAsia="Times New Roman" w:hAnsi="GHEA Grapalat" w:cs="Sylfaen"/>
          <w:sz w:val="20"/>
          <w:szCs w:val="24"/>
          <w:lang w:val="af-ZA"/>
        </w:rPr>
        <w:t xml:space="preserve"> </w:t>
      </w:r>
      <w:proofErr w:type="spellStart"/>
      <w:r w:rsidR="00A7142E" w:rsidRPr="00A7142E">
        <w:rPr>
          <w:rFonts w:ascii="GHEA Grapalat" w:eastAsia="Times New Roman" w:hAnsi="GHEA Grapalat" w:cs="Sylfaen"/>
          <w:sz w:val="20"/>
          <w:szCs w:val="24"/>
        </w:rPr>
        <w:t>գնանշման</w:t>
      </w:r>
      <w:proofErr w:type="spellEnd"/>
      <w:r w:rsidR="004D0982" w:rsidRPr="004D0982">
        <w:rPr>
          <w:rFonts w:ascii="GHEA Grapalat" w:eastAsia="Times New Roman" w:hAnsi="GHEA Grapalat" w:cs="Sylfaen"/>
          <w:sz w:val="20"/>
          <w:szCs w:val="24"/>
          <w:lang w:val="af-ZA"/>
        </w:rPr>
        <w:t xml:space="preserve"> </w:t>
      </w:r>
      <w:proofErr w:type="spellStart"/>
      <w:r w:rsidR="00A7142E" w:rsidRPr="00A7142E">
        <w:rPr>
          <w:rFonts w:ascii="GHEA Grapalat" w:eastAsia="Times New Roman" w:hAnsi="GHEA Grapalat" w:cs="Sylfaen"/>
          <w:sz w:val="20"/>
          <w:szCs w:val="24"/>
        </w:rPr>
        <w:t>հարցման</w:t>
      </w:r>
      <w:proofErr w:type="spellEnd"/>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Times Armenian"/>
          <w:sz w:val="20"/>
          <w:szCs w:val="24"/>
          <w:lang w:val="af-ZA"/>
        </w:rPr>
        <w:t>(</w:t>
      </w:r>
      <w:proofErr w:type="spellStart"/>
      <w:r w:rsidRPr="00C8279D">
        <w:rPr>
          <w:rFonts w:ascii="GHEA Grapalat" w:eastAsia="Times New Roman" w:hAnsi="GHEA Grapalat" w:cs="Sylfaen"/>
          <w:sz w:val="20"/>
          <w:szCs w:val="24"/>
        </w:rPr>
        <w:t>այսուհետև</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հայտարարության</w:t>
      </w:r>
      <w:proofErr w:type="spellEnd"/>
      <w:r w:rsidRPr="00C8279D">
        <w:rPr>
          <w:rFonts w:ascii="GHEA Grapalat" w:eastAsia="Times New Roman" w:hAnsi="GHEA Grapalat" w:cs="Times Armenian"/>
          <w:sz w:val="20"/>
          <w:szCs w:val="24"/>
          <w:lang w:val="af-ZA"/>
        </w:rPr>
        <w:t>։</w:t>
      </w:r>
    </w:p>
    <w:p w14:paraId="453B24C4" w14:textId="279144E5" w:rsidR="00C8279D" w:rsidRPr="00C8279D" w:rsidRDefault="00C8279D" w:rsidP="00C8279D">
      <w:pPr>
        <w:spacing w:after="0" w:line="240" w:lineRule="auto"/>
        <w:ind w:firstLine="567"/>
        <w:jc w:val="both"/>
        <w:rPr>
          <w:rFonts w:ascii="GHEA Grapalat" w:eastAsia="Times New Roman" w:hAnsi="GHEA Grapalat" w:cs="Times New Roman"/>
          <w:sz w:val="20"/>
          <w:szCs w:val="24"/>
          <w:lang w:val="af-ZA"/>
        </w:rPr>
      </w:pPr>
      <w:proofErr w:type="spellStart"/>
      <w:r w:rsidRPr="00C8279D">
        <w:rPr>
          <w:rFonts w:ascii="GHEA Grapalat" w:eastAsia="Times New Roman" w:hAnsi="GHEA Grapalat" w:cs="Sylfaen"/>
          <w:sz w:val="20"/>
          <w:szCs w:val="24"/>
        </w:rPr>
        <w:t>Սույն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հրավերը</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կազմվել</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է</w:t>
      </w:r>
      <w:r w:rsidRPr="00C8279D">
        <w:rPr>
          <w:rFonts w:ascii="GHEA Grapalat" w:eastAsia="Times New Roman" w:hAnsi="GHEA Grapalat" w:cs="Times Armenian"/>
          <w:sz w:val="20"/>
          <w:szCs w:val="24"/>
        </w:rPr>
        <w:t>գ</w:t>
      </w:r>
      <w:proofErr w:type="spellEnd"/>
      <w:r w:rsidR="004D0982" w:rsidRPr="004D0982">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նումների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մասին</w:t>
      </w:r>
      <w:proofErr w:type="spellEnd"/>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ՀՀ</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օրենսդրության</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այդ</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թվում</w:t>
      </w:r>
      <w:proofErr w:type="spellEnd"/>
      <w:r w:rsidRPr="00C8279D">
        <w:rPr>
          <w:rFonts w:ascii="GHEA Grapalat" w:eastAsia="Times New Roman" w:hAnsi="GHEA Grapalat" w:cs="Times Armenian"/>
          <w:sz w:val="20"/>
          <w:szCs w:val="24"/>
          <w:lang w:val="af-ZA"/>
        </w:rPr>
        <w:t>`</w:t>
      </w:r>
      <w:r w:rsidRPr="00C8279D">
        <w:rPr>
          <w:rFonts w:ascii="GHEA Grapalat" w:eastAsia="Times New Roman" w:hAnsi="GHEA Grapalat" w:cs="Times New Roman"/>
          <w:sz w:val="20"/>
          <w:szCs w:val="24"/>
          <w:lang w:val="af-ZA"/>
        </w:rPr>
        <w:t xml:space="preserve"> «</w:t>
      </w:r>
      <w:proofErr w:type="spellStart"/>
      <w:r w:rsidRPr="00C8279D">
        <w:rPr>
          <w:rFonts w:ascii="GHEA Grapalat" w:eastAsia="Times New Roman" w:hAnsi="GHEA Grapalat" w:cs="Sylfaen"/>
          <w:sz w:val="20"/>
          <w:szCs w:val="24"/>
        </w:rPr>
        <w:t>Գնումներիմասին</w:t>
      </w:r>
      <w:proofErr w:type="spellEnd"/>
      <w:r w:rsidRPr="00C8279D">
        <w:rPr>
          <w:rFonts w:ascii="GHEA Grapalat" w:eastAsia="Times New Roman" w:hAnsi="GHEA Grapalat" w:cs="Times New Roman"/>
          <w:sz w:val="20"/>
          <w:szCs w:val="24"/>
          <w:lang w:val="af-ZA"/>
        </w:rPr>
        <w:t xml:space="preserve">» </w:t>
      </w:r>
      <w:proofErr w:type="spellStart"/>
      <w:r w:rsidRPr="00C8279D">
        <w:rPr>
          <w:rFonts w:ascii="GHEA Grapalat" w:eastAsia="Times New Roman" w:hAnsi="GHEA Grapalat" w:cs="Sylfaen"/>
          <w:sz w:val="20"/>
          <w:szCs w:val="24"/>
        </w:rPr>
        <w:t>ՀՀօրենքի</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այսուհետ</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Օրենք</w:t>
      </w:r>
      <w:proofErr w:type="spellEnd"/>
      <w:r w:rsidRPr="00C8279D">
        <w:rPr>
          <w:rFonts w:ascii="GHEA Grapalat" w:eastAsia="Times New Roman" w:hAnsi="GHEA Grapalat" w:cs="Times Armenian"/>
          <w:sz w:val="20"/>
          <w:szCs w:val="24"/>
          <w:lang w:val="af-ZA"/>
        </w:rPr>
        <w:t xml:space="preserve">), </w:t>
      </w:r>
      <w:r w:rsidRPr="00C8279D">
        <w:rPr>
          <w:rFonts w:ascii="GHEA Grapalat" w:eastAsia="Times New Roman" w:hAnsi="GHEA Grapalat" w:cs="Sylfaen"/>
          <w:sz w:val="20"/>
          <w:szCs w:val="24"/>
        </w:rPr>
        <w:t>ՀՀ</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կառավարության</w:t>
      </w:r>
      <w:proofErr w:type="spellEnd"/>
      <w:r w:rsidRPr="00C8279D">
        <w:rPr>
          <w:rFonts w:ascii="GHEA Grapalat" w:eastAsia="Times New Roman" w:hAnsi="GHEA Grapalat" w:cs="Times Armenian"/>
          <w:sz w:val="20"/>
          <w:szCs w:val="24"/>
          <w:lang w:val="af-ZA"/>
        </w:rPr>
        <w:t xml:space="preserve"> 2017</w:t>
      </w:r>
      <w:r w:rsidRPr="00C8279D">
        <w:rPr>
          <w:rFonts w:ascii="GHEA Grapalat" w:eastAsia="Times New Roman" w:hAnsi="GHEA Grapalat" w:cs="Sylfaen"/>
          <w:sz w:val="20"/>
          <w:szCs w:val="24"/>
        </w:rPr>
        <w:t>թ</w:t>
      </w:r>
      <w:r w:rsidRPr="00C8279D">
        <w:rPr>
          <w:rFonts w:ascii="GHEA Grapalat" w:eastAsia="Times New Roman" w:hAnsi="GHEA Grapalat" w:cs="Times Armenian"/>
          <w:sz w:val="20"/>
          <w:szCs w:val="24"/>
          <w:lang w:val="af-ZA"/>
        </w:rPr>
        <w:t>. մայիսի 4-ի N 526-</w:t>
      </w:r>
      <w:r w:rsidRPr="00C8279D">
        <w:rPr>
          <w:rFonts w:ascii="GHEA Grapalat" w:eastAsia="Times New Roman" w:hAnsi="GHEA Grapalat" w:cs="Sylfaen"/>
          <w:sz w:val="20"/>
          <w:szCs w:val="24"/>
        </w:rPr>
        <w:t>Ն</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որոշմամբ</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հաստատված</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Գնումների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ործընթացի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կազմակերպման</w:t>
      </w:r>
      <w:proofErr w:type="spellEnd"/>
      <w:r w:rsidRPr="00C8279D">
        <w:rPr>
          <w:rFonts w:ascii="GHEA Grapalat" w:eastAsia="Times New Roman" w:hAnsi="GHEA Grapalat" w:cs="Times New Roman"/>
          <w:sz w:val="20"/>
          <w:szCs w:val="24"/>
          <w:lang w:val="af-ZA"/>
        </w:rPr>
        <w:t xml:space="preserve">» </w:t>
      </w:r>
      <w:proofErr w:type="spellStart"/>
      <w:r w:rsidRPr="00C8279D">
        <w:rPr>
          <w:rFonts w:ascii="GHEA Grapalat" w:eastAsia="Times New Roman" w:hAnsi="GHEA Grapalat" w:cs="Sylfaen"/>
          <w:sz w:val="20"/>
          <w:szCs w:val="24"/>
        </w:rPr>
        <w:t>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այսուհետ</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Կար</w:t>
      </w:r>
      <w:r w:rsidRPr="00C8279D">
        <w:rPr>
          <w:rFonts w:ascii="GHEA Grapalat" w:eastAsia="Times New Roman" w:hAnsi="GHEA Grapalat" w:cs="Times Armenian"/>
          <w:sz w:val="20"/>
          <w:szCs w:val="24"/>
        </w:rPr>
        <w:t>գ</w:t>
      </w:r>
      <w:proofErr w:type="spellEnd"/>
      <w:r w:rsidRPr="00C8279D">
        <w:rPr>
          <w:rFonts w:ascii="GHEA Grapalat" w:eastAsia="Times New Roman" w:hAnsi="GHEA Grapalat" w:cs="Times Armenian"/>
          <w:sz w:val="20"/>
          <w:szCs w:val="24"/>
          <w:lang w:val="af-ZA"/>
        </w:rPr>
        <w:t xml:space="preserve">) </w:t>
      </w:r>
      <w:r w:rsidRPr="00C8279D">
        <w:rPr>
          <w:rFonts w:ascii="GHEA Grapalat" w:eastAsia="Times New Roman" w:hAnsi="GHEA Grapalat" w:cs="Sylfaen"/>
          <w:sz w:val="20"/>
          <w:szCs w:val="24"/>
        </w:rPr>
        <w:t>և</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այլ</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իրավական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ակտերի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պահանջներին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համապատասխան</w:t>
      </w:r>
      <w:proofErr w:type="spellEnd"/>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և</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նպատակ</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ունի</w:t>
      </w:r>
      <w:proofErr w:type="spellEnd"/>
      <w:r w:rsidR="004D0982" w:rsidRPr="004D0982">
        <w:rPr>
          <w:rFonts w:ascii="GHEA Grapalat" w:eastAsia="Times New Roman" w:hAnsi="GHEA Grapalat" w:cs="Sylfaen"/>
          <w:sz w:val="20"/>
          <w:szCs w:val="24"/>
          <w:lang w:val="af-ZA"/>
        </w:rPr>
        <w:t xml:space="preserve"> </w:t>
      </w:r>
      <w:r w:rsidR="00A7142E" w:rsidRPr="00A7142E">
        <w:rPr>
          <w:rFonts w:ascii="GHEA Grapalat" w:eastAsia="Times New Roman" w:hAnsi="GHEA Grapalat" w:cs="Times New Roman"/>
          <w:sz w:val="20"/>
          <w:szCs w:val="24"/>
          <w:lang w:val="af-ZA"/>
        </w:rPr>
        <w:t>«Հովհաննես Շարամբեյանի անվան ժողովր</w:t>
      </w:r>
      <w:r w:rsidR="00A7142E">
        <w:rPr>
          <w:rFonts w:ascii="GHEA Grapalat" w:eastAsia="Times New Roman" w:hAnsi="GHEA Grapalat" w:cs="Times New Roman"/>
          <w:sz w:val="20"/>
          <w:szCs w:val="24"/>
          <w:lang w:val="af-ZA"/>
        </w:rPr>
        <w:t>դական արվեստների թանգարան» ՊՈԱԿ</w:t>
      </w:r>
      <w:r w:rsidRPr="00C8279D">
        <w:rPr>
          <w:rFonts w:ascii="GHEA Grapalat" w:eastAsia="Times New Roman" w:hAnsi="GHEA Grapalat" w:cs="Times New Roman"/>
          <w:sz w:val="20"/>
          <w:szCs w:val="24"/>
          <w:lang w:val="af-ZA"/>
        </w:rPr>
        <w:t>-</w:t>
      </w:r>
      <w:r w:rsidRPr="00C8279D">
        <w:rPr>
          <w:rFonts w:ascii="GHEA Grapalat" w:eastAsia="Times New Roman" w:hAnsi="GHEA Grapalat" w:cs="Times New Roman"/>
          <w:sz w:val="20"/>
          <w:szCs w:val="24"/>
        </w:rPr>
        <w:t>ի</w:t>
      </w:r>
      <w:r w:rsidR="004D0982" w:rsidRPr="004D0982">
        <w:rPr>
          <w:rFonts w:ascii="GHEA Grapalat" w:eastAsia="Times New Roman" w:hAnsi="GHEA Grapalat" w:cs="Times New Roman"/>
          <w:sz w:val="20"/>
          <w:szCs w:val="24"/>
          <w:lang w:val="af-ZA"/>
        </w:rPr>
        <w:t xml:space="preserve"> </w:t>
      </w:r>
      <w:r w:rsidRPr="00C8279D">
        <w:rPr>
          <w:rFonts w:ascii="GHEA Grapalat" w:eastAsia="Times New Roman" w:hAnsi="GHEA Grapalat" w:cs="Times Armenian"/>
          <w:sz w:val="20"/>
          <w:szCs w:val="24"/>
          <w:lang w:val="af-ZA"/>
        </w:rPr>
        <w:t>(</w:t>
      </w:r>
      <w:proofErr w:type="spellStart"/>
      <w:r w:rsidRPr="00C8279D">
        <w:rPr>
          <w:rFonts w:ascii="GHEA Grapalat" w:eastAsia="Times New Roman" w:hAnsi="GHEA Grapalat" w:cs="Sylfaen"/>
          <w:sz w:val="20"/>
          <w:szCs w:val="24"/>
        </w:rPr>
        <w:t>այսուհետ</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պատվիրատու</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կողմից</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հայտարարված</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մասնակցելու</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մտադրություն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ունեցող</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անձանց</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այսուհետ</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մասնակից</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տեղեկացնելու</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պայմանների</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նման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առարկայի</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անցկացման</w:t>
      </w:r>
      <w:proofErr w:type="spellEnd"/>
      <w:r w:rsidRPr="00C8279D">
        <w:rPr>
          <w:rFonts w:ascii="GHEA Grapalat" w:eastAsia="Times New Roman" w:hAnsi="GHEA Grapalat" w:cs="Times Armenian"/>
          <w:sz w:val="20"/>
          <w:szCs w:val="24"/>
          <w:lang w:val="af-ZA"/>
        </w:rPr>
        <w:t xml:space="preserve">, </w:t>
      </w:r>
      <w:r w:rsidRPr="00C8279D">
        <w:rPr>
          <w:rFonts w:ascii="GHEA Grapalat" w:eastAsia="Times New Roman" w:hAnsi="GHEA Grapalat" w:cs="Sylfaen"/>
          <w:sz w:val="20"/>
          <w:szCs w:val="24"/>
          <w:lang w:val="hy-AM"/>
        </w:rPr>
        <w:t>ընտրված մասնակցին</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որոշելու</w:t>
      </w:r>
      <w:proofErr w:type="spellEnd"/>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և</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նրա</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հետ</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պայմանա</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իր</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կնքելու</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մասին</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ինչպես</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նաև</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օժանդակելու</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հայտը</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պատրաստելիս</w:t>
      </w:r>
      <w:proofErr w:type="spellEnd"/>
      <w:r w:rsidRPr="00C8279D">
        <w:rPr>
          <w:rFonts w:ascii="GHEA Grapalat" w:eastAsia="Times New Roman" w:hAnsi="GHEA Grapalat" w:cs="Times Armenian"/>
          <w:sz w:val="20"/>
          <w:szCs w:val="24"/>
          <w:lang w:val="af-ZA"/>
        </w:rPr>
        <w:t>։</w:t>
      </w:r>
    </w:p>
    <w:p w14:paraId="08FE554A" w14:textId="01D3477A" w:rsidR="00C8279D" w:rsidRPr="00C8279D" w:rsidRDefault="00C8279D" w:rsidP="00C8279D">
      <w:pPr>
        <w:spacing w:after="0" w:line="240" w:lineRule="auto"/>
        <w:ind w:firstLine="567"/>
        <w:jc w:val="both"/>
        <w:rPr>
          <w:rFonts w:ascii="GHEA Grapalat" w:eastAsia="Times New Roman" w:hAnsi="GHEA Grapalat" w:cs="Times New Roman"/>
          <w:sz w:val="20"/>
          <w:szCs w:val="24"/>
          <w:lang w:val="af-ZA"/>
        </w:rPr>
      </w:pPr>
      <w:proofErr w:type="spellStart"/>
      <w:r w:rsidRPr="00C8279D">
        <w:rPr>
          <w:rFonts w:ascii="GHEA Grapalat" w:eastAsia="Times New Roman" w:hAnsi="GHEA Grapalat" w:cs="Sylfaen"/>
          <w:sz w:val="20"/>
          <w:szCs w:val="24"/>
        </w:rPr>
        <w:t>Հայտեր</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կարող</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են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ներկայացնել</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բոլոր</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անձիք</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անկախ</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նրանց</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օտարերկրյա</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ֆիզիկական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անձ</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կազմակերպություն</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քաղաքացիություն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չունեցող</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անձ</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լինելու</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հան</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ամանքից</w:t>
      </w:r>
      <w:proofErr w:type="spellEnd"/>
      <w:r w:rsidRPr="00C8279D">
        <w:rPr>
          <w:rFonts w:ascii="GHEA Grapalat" w:eastAsia="Times New Roman" w:hAnsi="GHEA Grapalat" w:cs="Times Armenian"/>
          <w:sz w:val="20"/>
          <w:szCs w:val="24"/>
          <w:lang w:val="af-ZA"/>
        </w:rPr>
        <w:t>։</w:t>
      </w:r>
    </w:p>
    <w:p w14:paraId="201AA272" w14:textId="45F167E2" w:rsidR="00C8279D" w:rsidRPr="00C8279D" w:rsidRDefault="00C8279D" w:rsidP="00C8279D">
      <w:pPr>
        <w:spacing w:after="0" w:line="240" w:lineRule="auto"/>
        <w:ind w:firstLine="567"/>
        <w:jc w:val="both"/>
        <w:rPr>
          <w:rFonts w:ascii="GHEA Grapalat" w:eastAsia="Times New Roman" w:hAnsi="GHEA Grapalat" w:cs="Times Armenian"/>
          <w:sz w:val="20"/>
          <w:szCs w:val="24"/>
          <w:lang w:val="af-ZA"/>
        </w:rPr>
      </w:pPr>
      <w:proofErr w:type="spellStart"/>
      <w:r w:rsidRPr="00C8279D">
        <w:rPr>
          <w:rFonts w:ascii="GHEA Grapalat" w:eastAsia="Times New Roman" w:hAnsi="GHEA Grapalat" w:cs="Sylfaen"/>
          <w:sz w:val="20"/>
          <w:szCs w:val="24"/>
        </w:rPr>
        <w:t>Սույն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հետ</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կապված</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հարաբերությունների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նկատմամբ</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կիրառվում</w:t>
      </w:r>
      <w:proofErr w:type="spellEnd"/>
      <w:r w:rsidR="004D0982" w:rsidRPr="004D0982">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է</w:t>
      </w:r>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Հայաստանի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Հանրապետության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իրավունքը</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Sylfaen"/>
          <w:sz w:val="20"/>
          <w:szCs w:val="24"/>
        </w:rPr>
        <w:t>Սույն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ընթացակար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հետ</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կապված</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վեճերը</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ենթակա</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են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քննության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Հայաստանի</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Հանրապետության</w:t>
      </w:r>
      <w:proofErr w:type="spellEnd"/>
      <w:r w:rsidR="004D0982" w:rsidRPr="004D0982">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դատարաններում</w:t>
      </w:r>
      <w:proofErr w:type="spellEnd"/>
      <w:r w:rsidRPr="00C8279D">
        <w:rPr>
          <w:rFonts w:ascii="GHEA Grapalat" w:eastAsia="Times New Roman" w:hAnsi="GHEA Grapalat" w:cs="Times Armenian"/>
          <w:sz w:val="20"/>
          <w:szCs w:val="24"/>
          <w:lang w:val="af-ZA"/>
        </w:rPr>
        <w:t xml:space="preserve">։ </w:t>
      </w:r>
    </w:p>
    <w:p w14:paraId="38D6A97C"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Գնահատող հանձնաժողովի քարտուղարի էլեկտրոնային փոստի հասցեն է` </w:t>
      </w:r>
      <w:r w:rsidRPr="00C8279D">
        <w:rPr>
          <w:rFonts w:ascii="GHEA Grapalat" w:eastAsia="Times New Roman" w:hAnsi="GHEA Grapalat" w:cs="Times New Roman"/>
          <w:sz w:val="24"/>
          <w:szCs w:val="24"/>
          <w:lang w:val="af-ZA"/>
        </w:rPr>
        <w:t>«</w:t>
      </w:r>
      <w:r w:rsidR="00A7142E" w:rsidRPr="00A7142E">
        <w:rPr>
          <w:rFonts w:ascii="GHEA Grapalat" w:eastAsia="Times New Roman" w:hAnsi="GHEA Grapalat" w:cs="Times New Roman"/>
          <w:sz w:val="20"/>
          <w:szCs w:val="20"/>
          <w:lang w:val="hy-AM"/>
        </w:rPr>
        <w:t>lilitvermishyan@yahoo.com</w:t>
      </w:r>
      <w:r w:rsidRPr="00C8279D">
        <w:rPr>
          <w:rFonts w:ascii="GHEA Grapalat" w:eastAsia="Times New Roman" w:hAnsi="GHEA Grapalat" w:cs="Times New Roman"/>
          <w:sz w:val="24"/>
          <w:szCs w:val="24"/>
          <w:lang w:val="af-ZA"/>
        </w:rPr>
        <w:t>»</w:t>
      </w:r>
    </w:p>
    <w:p w14:paraId="1E30CB1F" w14:textId="77777777" w:rsidR="00C8279D" w:rsidRPr="00C8279D" w:rsidRDefault="00C8279D" w:rsidP="00C8279D">
      <w:pPr>
        <w:spacing w:after="0" w:line="240" w:lineRule="auto"/>
        <w:jc w:val="center"/>
        <w:rPr>
          <w:rFonts w:ascii="GHEA Grapalat" w:eastAsia="Times New Roman" w:hAnsi="GHEA Grapalat" w:cs="Times New Roman"/>
          <w:sz w:val="24"/>
          <w:lang w:val="af-ZA"/>
        </w:rPr>
      </w:pPr>
      <w:r w:rsidRPr="00C8279D">
        <w:rPr>
          <w:rFonts w:ascii="GHEA Grapalat" w:eastAsia="Times New Roman" w:hAnsi="GHEA Grapalat" w:cs="Times New Roman"/>
          <w:sz w:val="16"/>
          <w:szCs w:val="16"/>
          <w:lang w:val="af-ZA"/>
        </w:rPr>
        <w:br w:type="page"/>
      </w:r>
      <w:proofErr w:type="gramStart"/>
      <w:r w:rsidRPr="00C8279D">
        <w:rPr>
          <w:rFonts w:ascii="GHEA Grapalat" w:eastAsia="Times New Roman" w:hAnsi="GHEA Grapalat" w:cs="Sylfaen"/>
          <w:sz w:val="24"/>
        </w:rPr>
        <w:lastRenderedPageBreak/>
        <w:t>ՄԱՍ</w:t>
      </w:r>
      <w:r w:rsidRPr="00C8279D">
        <w:rPr>
          <w:rFonts w:ascii="GHEA Grapalat" w:eastAsia="Times New Roman" w:hAnsi="GHEA Grapalat" w:cs="Times Armenian"/>
          <w:sz w:val="24"/>
          <w:lang w:val="af-ZA"/>
        </w:rPr>
        <w:t xml:space="preserve">  I</w:t>
      </w:r>
      <w:proofErr w:type="gramEnd"/>
    </w:p>
    <w:p w14:paraId="50ED2C44" w14:textId="77777777" w:rsidR="00C8279D" w:rsidRPr="00C8279D" w:rsidRDefault="00C8279D" w:rsidP="00C8279D">
      <w:pPr>
        <w:keepNext/>
        <w:spacing w:after="0" w:line="240" w:lineRule="auto"/>
        <w:ind w:firstLine="567"/>
        <w:jc w:val="center"/>
        <w:outlineLvl w:val="2"/>
        <w:rPr>
          <w:rFonts w:ascii="GHEA Grapalat" w:eastAsia="Times New Roman" w:hAnsi="GHEA Grapalat" w:cs="Times New Roman"/>
          <w:i/>
          <w:sz w:val="24"/>
          <w:lang w:val="af-ZA"/>
        </w:rPr>
      </w:pPr>
    </w:p>
    <w:p w14:paraId="35C81BE6" w14:textId="77777777" w:rsidR="00C8279D" w:rsidRPr="00C8279D" w:rsidRDefault="00C8279D" w:rsidP="00C8279D">
      <w:pPr>
        <w:numPr>
          <w:ilvl w:val="0"/>
          <w:numId w:val="3"/>
        </w:numPr>
        <w:spacing w:after="0" w:line="240" w:lineRule="auto"/>
        <w:jc w:val="center"/>
        <w:rPr>
          <w:rFonts w:ascii="GHEA Grapalat" w:eastAsia="Times New Roman" w:hAnsi="GHEA Grapalat" w:cs="Sylfaen"/>
          <w:b/>
          <w:sz w:val="20"/>
          <w:szCs w:val="24"/>
        </w:rPr>
      </w:pPr>
      <w:proofErr w:type="gramStart"/>
      <w:r w:rsidRPr="00C8279D">
        <w:rPr>
          <w:rFonts w:ascii="GHEA Grapalat" w:eastAsia="Times New Roman" w:hAnsi="GHEA Grapalat" w:cs="Sylfaen"/>
          <w:b/>
          <w:sz w:val="20"/>
          <w:szCs w:val="24"/>
        </w:rPr>
        <w:t>ԳՆՄԱՆ  ԱՌԱՐԿԱՅԻ</w:t>
      </w:r>
      <w:proofErr w:type="gramEnd"/>
      <w:r w:rsidRPr="00C8279D">
        <w:rPr>
          <w:rFonts w:ascii="GHEA Grapalat" w:eastAsia="Times New Roman" w:hAnsi="GHEA Grapalat" w:cs="Sylfaen"/>
          <w:b/>
          <w:sz w:val="20"/>
          <w:szCs w:val="24"/>
        </w:rPr>
        <w:t xml:space="preserve">  ԲՆՈՒԹԱԳԻՐԸ</w:t>
      </w:r>
    </w:p>
    <w:p w14:paraId="58E30F4F" w14:textId="77777777" w:rsidR="00C8279D" w:rsidRPr="00C8279D" w:rsidRDefault="00C8279D" w:rsidP="00C8279D">
      <w:pPr>
        <w:spacing w:after="0" w:line="240" w:lineRule="auto"/>
        <w:ind w:left="360"/>
        <w:jc w:val="center"/>
        <w:rPr>
          <w:rFonts w:ascii="GHEA Grapalat" w:eastAsia="Times New Roman" w:hAnsi="GHEA Grapalat" w:cs="Sylfaen"/>
          <w:b/>
          <w:sz w:val="20"/>
          <w:szCs w:val="24"/>
        </w:rPr>
      </w:pPr>
    </w:p>
    <w:p w14:paraId="19CF31DA" w14:textId="65E1633E" w:rsidR="00C8279D" w:rsidRPr="00AF1E40" w:rsidRDefault="00C8279D" w:rsidP="00C8279D">
      <w:pPr>
        <w:keepNext/>
        <w:spacing w:after="0" w:line="240" w:lineRule="auto"/>
        <w:ind w:firstLine="567"/>
        <w:jc w:val="both"/>
        <w:outlineLvl w:val="2"/>
        <w:rPr>
          <w:rFonts w:ascii="GHEA Grapalat" w:eastAsia="Times New Roman" w:hAnsi="GHEA Grapalat" w:cs="Sylfaen"/>
          <w:sz w:val="20"/>
          <w:szCs w:val="20"/>
          <w:lang w:val="af-ZA"/>
        </w:rPr>
      </w:pPr>
      <w:r w:rsidRPr="00C8279D">
        <w:rPr>
          <w:rFonts w:ascii="GHEA Grapalat" w:eastAsia="Times New Roman" w:hAnsi="GHEA Grapalat" w:cs="Sylfaen"/>
          <w:sz w:val="20"/>
          <w:szCs w:val="20"/>
          <w:lang w:val="en-AU"/>
        </w:rPr>
        <w:t xml:space="preserve">1.1 </w:t>
      </w:r>
      <w:proofErr w:type="spellStart"/>
      <w:r w:rsidRPr="00C8279D">
        <w:rPr>
          <w:rFonts w:ascii="GHEA Grapalat" w:eastAsia="Times New Roman" w:hAnsi="GHEA Grapalat" w:cs="Sylfaen"/>
          <w:sz w:val="20"/>
          <w:szCs w:val="20"/>
          <w:lang w:val="en-AU"/>
        </w:rPr>
        <w:t>Գնման</w:t>
      </w:r>
      <w:proofErr w:type="spellEnd"/>
      <w:r w:rsidR="00220701">
        <w:rPr>
          <w:rFonts w:ascii="GHEA Grapalat" w:eastAsia="Times New Roman" w:hAnsi="GHEA Grapalat" w:cs="Sylfaen"/>
          <w:sz w:val="20"/>
          <w:szCs w:val="20"/>
          <w:lang w:val="en-AU"/>
        </w:rPr>
        <w:t xml:space="preserve"> </w:t>
      </w:r>
      <w:proofErr w:type="spellStart"/>
      <w:r w:rsidRPr="00C8279D">
        <w:rPr>
          <w:rFonts w:ascii="GHEA Grapalat" w:eastAsia="Times New Roman" w:hAnsi="GHEA Grapalat" w:cs="Sylfaen"/>
          <w:sz w:val="20"/>
          <w:szCs w:val="20"/>
          <w:lang w:val="en-AU"/>
        </w:rPr>
        <w:t>առարկա</w:t>
      </w:r>
      <w:proofErr w:type="spellEnd"/>
      <w:r w:rsidR="00220701">
        <w:rPr>
          <w:rFonts w:ascii="GHEA Grapalat" w:eastAsia="Times New Roman" w:hAnsi="GHEA Grapalat" w:cs="Sylfaen"/>
          <w:sz w:val="20"/>
          <w:szCs w:val="20"/>
          <w:lang w:val="en-AU"/>
        </w:rPr>
        <w:t xml:space="preserve"> </w:t>
      </w:r>
      <w:r w:rsidRPr="00C8279D">
        <w:rPr>
          <w:rFonts w:ascii="GHEA Grapalat" w:eastAsia="Times New Roman" w:hAnsi="GHEA Grapalat" w:cs="Sylfaen"/>
          <w:sz w:val="20"/>
          <w:szCs w:val="20"/>
          <w:lang w:val="en-AU"/>
        </w:rPr>
        <w:t>է</w:t>
      </w:r>
      <w:r w:rsidR="00220701">
        <w:rPr>
          <w:rFonts w:ascii="GHEA Grapalat" w:eastAsia="Times New Roman" w:hAnsi="GHEA Grapalat" w:cs="Sylfaen"/>
          <w:sz w:val="20"/>
          <w:szCs w:val="20"/>
          <w:lang w:val="en-AU"/>
        </w:rPr>
        <w:t xml:space="preserve"> </w:t>
      </w:r>
      <w:proofErr w:type="spellStart"/>
      <w:r w:rsidRPr="00C8279D">
        <w:rPr>
          <w:rFonts w:ascii="GHEA Grapalat" w:eastAsia="Times New Roman" w:hAnsi="GHEA Grapalat" w:cs="Sylfaen"/>
          <w:sz w:val="20"/>
          <w:szCs w:val="20"/>
          <w:lang w:val="en-AU"/>
        </w:rPr>
        <w:t>հանդիսանում</w:t>
      </w:r>
      <w:proofErr w:type="spellEnd"/>
      <w:r w:rsidR="00220701">
        <w:rPr>
          <w:rFonts w:ascii="GHEA Grapalat" w:eastAsia="Times New Roman" w:hAnsi="GHEA Grapalat" w:cs="Sylfaen"/>
          <w:sz w:val="20"/>
          <w:szCs w:val="20"/>
          <w:lang w:val="en-AU"/>
        </w:rPr>
        <w:t xml:space="preserve"> </w:t>
      </w:r>
      <w:r w:rsidR="00BD33E3" w:rsidRPr="00BD33E3">
        <w:rPr>
          <w:rFonts w:ascii="GHEA Grapalat" w:eastAsia="Times New Roman" w:hAnsi="GHEA Grapalat" w:cs="Sylfaen"/>
          <w:sz w:val="20"/>
          <w:szCs w:val="20"/>
          <w:lang w:val="af-ZA"/>
        </w:rPr>
        <w:t>«Հովհաննես Շարամբեյանի անվան ժողովրդական արվեստների թանգարան» ՊՈԱԿ</w:t>
      </w:r>
      <w:r w:rsidR="00BD33E3">
        <w:rPr>
          <w:rFonts w:ascii="GHEA Grapalat" w:eastAsia="Times New Roman" w:hAnsi="GHEA Grapalat" w:cs="Sylfaen"/>
          <w:sz w:val="20"/>
          <w:szCs w:val="20"/>
          <w:lang w:val="af-ZA"/>
        </w:rPr>
        <w:t>-</w:t>
      </w:r>
      <w:r w:rsidR="00BD33E3" w:rsidRPr="00AF1E40">
        <w:rPr>
          <w:rFonts w:ascii="GHEA Grapalat" w:eastAsia="Times New Roman" w:hAnsi="GHEA Grapalat" w:cs="Sylfaen"/>
          <w:sz w:val="20"/>
          <w:szCs w:val="20"/>
          <w:lang w:val="ru-RU"/>
        </w:rPr>
        <w:t>ի</w:t>
      </w:r>
      <w:r w:rsidR="00220701">
        <w:rPr>
          <w:rFonts w:ascii="GHEA Grapalat" w:eastAsia="Times New Roman" w:hAnsi="GHEA Grapalat" w:cs="Sylfaen"/>
          <w:sz w:val="20"/>
          <w:szCs w:val="20"/>
        </w:rPr>
        <w:t xml:space="preserve"> </w:t>
      </w:r>
      <w:proofErr w:type="spellStart"/>
      <w:r w:rsidRPr="00AF1E40">
        <w:rPr>
          <w:rFonts w:ascii="GHEA Grapalat" w:eastAsia="Times New Roman" w:hAnsi="GHEA Grapalat" w:cs="Sylfaen"/>
          <w:sz w:val="20"/>
          <w:szCs w:val="20"/>
          <w:lang w:val="en-AU"/>
        </w:rPr>
        <w:t>կարիքների</w:t>
      </w:r>
      <w:proofErr w:type="spellEnd"/>
      <w:r w:rsidR="00220701">
        <w:rPr>
          <w:rFonts w:ascii="GHEA Grapalat" w:eastAsia="Times New Roman" w:hAnsi="GHEA Grapalat" w:cs="Sylfaen"/>
          <w:sz w:val="20"/>
          <w:szCs w:val="20"/>
          <w:lang w:val="en-AU"/>
        </w:rPr>
        <w:t xml:space="preserve"> </w:t>
      </w:r>
      <w:proofErr w:type="spellStart"/>
      <w:r w:rsidRPr="00AF1E40">
        <w:rPr>
          <w:rFonts w:ascii="GHEA Grapalat" w:eastAsia="Times New Roman" w:hAnsi="GHEA Grapalat" w:cs="Sylfaen"/>
          <w:sz w:val="20"/>
          <w:szCs w:val="20"/>
          <w:lang w:val="en-AU"/>
        </w:rPr>
        <w:t>համար</w:t>
      </w:r>
      <w:proofErr w:type="spellEnd"/>
      <w:r w:rsidRPr="00AF1E40">
        <w:rPr>
          <w:rFonts w:ascii="GHEA Grapalat" w:eastAsia="Times New Roman" w:hAnsi="GHEA Grapalat" w:cs="Times Armenian"/>
          <w:sz w:val="20"/>
          <w:szCs w:val="20"/>
          <w:lang w:val="af-ZA"/>
        </w:rPr>
        <w:t xml:space="preserve">` </w:t>
      </w:r>
      <w:r w:rsidR="00AF1E40" w:rsidRPr="00AF1E40">
        <w:rPr>
          <w:rFonts w:ascii="GHEA Grapalat" w:eastAsia="Times New Roman" w:hAnsi="GHEA Grapalat" w:cs="Sylfaen"/>
          <w:sz w:val="20"/>
          <w:szCs w:val="20"/>
          <w:lang w:val="af-ZA"/>
        </w:rPr>
        <w:t>շենքերի, շինություննե</w:t>
      </w:r>
      <w:r w:rsidR="00E6450E">
        <w:rPr>
          <w:rFonts w:ascii="GHEA Grapalat" w:eastAsia="Times New Roman" w:hAnsi="GHEA Grapalat" w:cs="Sylfaen"/>
          <w:sz w:val="20"/>
          <w:szCs w:val="20"/>
          <w:lang w:val="af-ZA"/>
        </w:rPr>
        <w:t>րի ընթացիկ նորոգման աշխատանքներ</w:t>
      </w:r>
      <w:r w:rsidR="00BD33E3" w:rsidRPr="00AF1E40">
        <w:rPr>
          <w:rFonts w:ascii="GHEA Grapalat" w:eastAsia="Times New Roman" w:hAnsi="GHEA Grapalat" w:cs="Sylfaen"/>
          <w:sz w:val="20"/>
          <w:szCs w:val="20"/>
          <w:lang w:val="af-ZA"/>
        </w:rPr>
        <w:t>ի</w:t>
      </w:r>
      <w:r w:rsidR="00AF1E40" w:rsidRPr="00AF1E40">
        <w:rPr>
          <w:rFonts w:ascii="GHEA Grapalat" w:eastAsia="Times New Roman" w:hAnsi="GHEA Grapalat" w:cs="Sylfaen"/>
          <w:sz w:val="20"/>
          <w:szCs w:val="20"/>
          <w:lang w:val="af-ZA"/>
        </w:rPr>
        <w:t xml:space="preserve"> </w:t>
      </w:r>
      <w:r w:rsidRPr="00AF1E40">
        <w:rPr>
          <w:rFonts w:ascii="GHEA Grapalat" w:eastAsia="Times New Roman" w:hAnsi="GHEA Grapalat" w:cs="Sylfaen"/>
          <w:sz w:val="20"/>
          <w:szCs w:val="20"/>
          <w:lang w:val="af-ZA"/>
        </w:rPr>
        <w:t xml:space="preserve">ձեռքբերումը (այսուհետ` նաև աշխատանք), </w:t>
      </w:r>
      <w:r w:rsidR="00AF1E40">
        <w:rPr>
          <w:rFonts w:ascii="GHEA Grapalat" w:eastAsia="Times New Roman" w:hAnsi="GHEA Grapalat" w:cs="Sylfaen"/>
          <w:sz w:val="20"/>
          <w:szCs w:val="20"/>
          <w:lang w:val="af-ZA"/>
        </w:rPr>
        <w:t>որը խմբավորված է</w:t>
      </w:r>
      <w:r w:rsidRPr="00AF1E40">
        <w:rPr>
          <w:rFonts w:ascii="GHEA Grapalat" w:eastAsia="Times New Roman" w:hAnsi="GHEA Grapalat" w:cs="Sylfaen"/>
          <w:sz w:val="20"/>
          <w:szCs w:val="20"/>
          <w:lang w:val="af-ZA"/>
        </w:rPr>
        <w:t xml:space="preserve"> «</w:t>
      </w:r>
      <w:r w:rsidR="00BD33E3" w:rsidRPr="00AF1E40">
        <w:rPr>
          <w:rFonts w:ascii="GHEA Grapalat" w:eastAsia="Times New Roman" w:hAnsi="GHEA Grapalat" w:cs="Sylfaen"/>
          <w:sz w:val="20"/>
          <w:szCs w:val="20"/>
          <w:lang w:val="af-ZA"/>
        </w:rPr>
        <w:t>1</w:t>
      </w:r>
      <w:r w:rsidRPr="00AF1E40">
        <w:rPr>
          <w:rFonts w:ascii="GHEA Grapalat" w:eastAsia="Times New Roman" w:hAnsi="GHEA Grapalat" w:cs="Sylfaen"/>
          <w:sz w:val="20"/>
          <w:szCs w:val="20"/>
          <w:lang w:val="af-ZA"/>
        </w:rPr>
        <w:t>» չ</w:t>
      </w:r>
      <w:r w:rsidR="00AF1E40" w:rsidRPr="00AF1E40">
        <w:rPr>
          <w:rFonts w:ascii="GHEA Grapalat" w:eastAsia="Times New Roman" w:hAnsi="GHEA Grapalat" w:cs="Sylfaen"/>
          <w:sz w:val="20"/>
          <w:szCs w:val="20"/>
          <w:lang w:val="af-ZA"/>
        </w:rPr>
        <w:t>ափաբաժն</w:t>
      </w:r>
      <w:r w:rsidRPr="00AF1E40">
        <w:rPr>
          <w:rFonts w:ascii="GHEA Grapalat" w:eastAsia="Times New Roman" w:hAnsi="GHEA Grapalat" w:cs="Sylfaen"/>
          <w:sz w:val="20"/>
          <w:szCs w:val="20"/>
          <w:lang w:val="af-ZA"/>
        </w:rPr>
        <w:t>ում`</w:t>
      </w:r>
    </w:p>
    <w:p w14:paraId="3CB83E1B" w14:textId="77777777" w:rsidR="00BD33E3" w:rsidRPr="00AF1E40" w:rsidRDefault="00BD33E3" w:rsidP="00C8279D">
      <w:pPr>
        <w:keepNext/>
        <w:spacing w:after="0" w:line="240" w:lineRule="auto"/>
        <w:ind w:firstLine="567"/>
        <w:jc w:val="both"/>
        <w:outlineLvl w:val="2"/>
        <w:rPr>
          <w:rFonts w:ascii="GHEA Grapalat" w:eastAsia="Times New Roman" w:hAnsi="GHEA Grapalat" w:cs="Sylfaen"/>
          <w:sz w:val="20"/>
          <w:szCs w:val="20"/>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C8279D" w:rsidRPr="00C8279D" w14:paraId="21FD87D8" w14:textId="77777777" w:rsidTr="00C8279D">
        <w:trPr>
          <w:trHeight w:val="600"/>
        </w:trPr>
        <w:tc>
          <w:tcPr>
            <w:tcW w:w="3544" w:type="dxa"/>
            <w:gridSpan w:val="2"/>
            <w:vAlign w:val="center"/>
          </w:tcPr>
          <w:p w14:paraId="03335759" w14:textId="77777777" w:rsidR="00C8279D" w:rsidRPr="00C8279D" w:rsidRDefault="00C8279D" w:rsidP="00C8279D">
            <w:pPr>
              <w:spacing w:after="0" w:line="240" w:lineRule="auto"/>
              <w:jc w:val="center"/>
              <w:rPr>
                <w:rFonts w:ascii="GHEA Grapalat" w:eastAsia="Times New Roman" w:hAnsi="GHEA Grapalat" w:cs="Times New Roman"/>
                <w:b/>
                <w:bCs/>
                <w:i/>
                <w:iCs/>
                <w:sz w:val="14"/>
                <w:szCs w:val="14"/>
                <w:lang w:val="af-ZA"/>
              </w:rPr>
            </w:pPr>
            <w:r w:rsidRPr="00C8279D">
              <w:rPr>
                <w:rFonts w:ascii="GHEA Grapalat" w:eastAsia="Times New Roman" w:hAnsi="GHEA Grapalat" w:cs="Times New Roman"/>
                <w:b/>
                <w:bCs/>
                <w:i/>
                <w:iCs/>
                <w:sz w:val="14"/>
                <w:szCs w:val="14"/>
                <w:lang w:val="af-ZA"/>
              </w:rPr>
              <w:t xml:space="preserve">Չափաբաժինների </w:t>
            </w:r>
          </w:p>
        </w:tc>
        <w:tc>
          <w:tcPr>
            <w:tcW w:w="6806" w:type="dxa"/>
            <w:vMerge w:val="restart"/>
            <w:vAlign w:val="center"/>
          </w:tcPr>
          <w:p w14:paraId="63AA9406" w14:textId="77777777" w:rsidR="00C8279D" w:rsidRPr="00C8279D" w:rsidRDefault="00C8279D" w:rsidP="00C8279D">
            <w:pPr>
              <w:spacing w:after="0" w:line="240" w:lineRule="auto"/>
              <w:jc w:val="center"/>
              <w:rPr>
                <w:rFonts w:ascii="GHEA Grapalat" w:eastAsia="Times New Roman" w:hAnsi="GHEA Grapalat" w:cs="Times New Roman"/>
                <w:b/>
                <w:bCs/>
                <w:i/>
                <w:iCs/>
                <w:sz w:val="20"/>
                <w:szCs w:val="20"/>
                <w:lang w:val="af-ZA"/>
              </w:rPr>
            </w:pPr>
            <w:r w:rsidRPr="00C8279D">
              <w:rPr>
                <w:rFonts w:ascii="GHEA Grapalat" w:eastAsia="Times New Roman" w:hAnsi="GHEA Grapalat" w:cs="Times New Roman"/>
                <w:b/>
                <w:bCs/>
                <w:i/>
                <w:iCs/>
                <w:sz w:val="20"/>
                <w:szCs w:val="20"/>
                <w:lang w:val="af-ZA"/>
              </w:rPr>
              <w:t>Չափաբաժնի անվանումը</w:t>
            </w:r>
          </w:p>
        </w:tc>
      </w:tr>
      <w:tr w:rsidR="00C8279D" w:rsidRPr="00C8279D" w14:paraId="221A2FDA" w14:textId="77777777" w:rsidTr="00C8279D">
        <w:trPr>
          <w:trHeight w:val="306"/>
        </w:trPr>
        <w:tc>
          <w:tcPr>
            <w:tcW w:w="1843" w:type="dxa"/>
            <w:vAlign w:val="center"/>
          </w:tcPr>
          <w:p w14:paraId="165135E6" w14:textId="77777777" w:rsidR="00C8279D" w:rsidRPr="00C8279D" w:rsidRDefault="00A7142E" w:rsidP="00C8279D">
            <w:pPr>
              <w:spacing w:after="0" w:line="240" w:lineRule="auto"/>
              <w:ind w:firstLine="540"/>
              <w:jc w:val="center"/>
              <w:rPr>
                <w:rFonts w:ascii="GHEA Grapalat" w:eastAsia="Times New Roman" w:hAnsi="GHEA Grapalat" w:cs="Times New Roman"/>
                <w:b/>
                <w:bCs/>
                <w:i/>
                <w:iCs/>
                <w:sz w:val="14"/>
                <w:szCs w:val="14"/>
                <w:lang w:val="af-ZA"/>
              </w:rPr>
            </w:pPr>
            <w:r>
              <w:rPr>
                <w:rFonts w:ascii="GHEA Grapalat" w:eastAsia="Times New Roman" w:hAnsi="GHEA Grapalat" w:cs="Times New Roman"/>
                <w:b/>
                <w:bCs/>
                <w:i/>
                <w:iCs/>
                <w:sz w:val="14"/>
                <w:szCs w:val="14"/>
                <w:lang w:val="af-ZA"/>
              </w:rPr>
              <w:t>համար</w:t>
            </w:r>
            <w:r w:rsidR="00C8279D" w:rsidRPr="00C8279D">
              <w:rPr>
                <w:rFonts w:ascii="GHEA Grapalat" w:eastAsia="Times New Roman" w:hAnsi="GHEA Grapalat" w:cs="Times New Roman"/>
                <w:b/>
                <w:bCs/>
                <w:i/>
                <w:iCs/>
                <w:sz w:val="14"/>
                <w:szCs w:val="14"/>
                <w:lang w:val="af-ZA"/>
              </w:rPr>
              <w:t>ը</w:t>
            </w:r>
          </w:p>
        </w:tc>
        <w:tc>
          <w:tcPr>
            <w:tcW w:w="1701" w:type="dxa"/>
            <w:vAlign w:val="center"/>
          </w:tcPr>
          <w:p w14:paraId="448D7685" w14:textId="77777777" w:rsidR="00C8279D" w:rsidRPr="00C8279D" w:rsidRDefault="00C8279D" w:rsidP="00C8279D">
            <w:pPr>
              <w:spacing w:after="0" w:line="240" w:lineRule="auto"/>
              <w:ind w:firstLine="540"/>
              <w:jc w:val="center"/>
              <w:rPr>
                <w:rFonts w:ascii="GHEA Grapalat" w:eastAsia="Times New Roman" w:hAnsi="GHEA Grapalat" w:cs="Times New Roman"/>
                <w:b/>
                <w:bCs/>
                <w:i/>
                <w:iCs/>
                <w:sz w:val="14"/>
                <w:szCs w:val="14"/>
                <w:lang w:val="af-ZA"/>
              </w:rPr>
            </w:pPr>
            <w:r w:rsidRPr="00C8279D">
              <w:rPr>
                <w:rFonts w:ascii="GHEA Grapalat" w:eastAsia="Times New Roman" w:hAnsi="GHEA Grapalat" w:cs="Times New Roman"/>
                <w:b/>
                <w:bCs/>
                <w:i/>
                <w:iCs/>
                <w:sz w:val="14"/>
                <w:szCs w:val="14"/>
                <w:lang w:val="hy-AM"/>
              </w:rPr>
              <w:t>գնման գինը</w:t>
            </w:r>
          </w:p>
        </w:tc>
        <w:tc>
          <w:tcPr>
            <w:tcW w:w="6806" w:type="dxa"/>
            <w:vMerge/>
            <w:vAlign w:val="center"/>
          </w:tcPr>
          <w:p w14:paraId="0208AE7A" w14:textId="77777777" w:rsidR="00C8279D" w:rsidRPr="00C8279D" w:rsidRDefault="00C8279D" w:rsidP="00C8279D">
            <w:pPr>
              <w:spacing w:after="0" w:line="240" w:lineRule="auto"/>
              <w:jc w:val="center"/>
              <w:rPr>
                <w:rFonts w:ascii="GHEA Grapalat" w:eastAsia="Times New Roman" w:hAnsi="GHEA Grapalat" w:cs="Times New Roman"/>
                <w:b/>
                <w:bCs/>
                <w:i/>
                <w:iCs/>
                <w:sz w:val="20"/>
                <w:szCs w:val="20"/>
                <w:lang w:val="af-ZA"/>
              </w:rPr>
            </w:pPr>
          </w:p>
        </w:tc>
      </w:tr>
      <w:tr w:rsidR="00C8279D" w:rsidRPr="009B1347" w14:paraId="535B2715" w14:textId="77777777" w:rsidTr="004D0982">
        <w:trPr>
          <w:trHeight w:val="1266"/>
        </w:trPr>
        <w:tc>
          <w:tcPr>
            <w:tcW w:w="1843" w:type="dxa"/>
            <w:vAlign w:val="center"/>
          </w:tcPr>
          <w:p w14:paraId="61AA7425" w14:textId="77777777" w:rsidR="00C8279D" w:rsidRPr="004D0982" w:rsidRDefault="00C8279D" w:rsidP="00C8279D">
            <w:pPr>
              <w:spacing w:after="0" w:line="240" w:lineRule="auto"/>
              <w:jc w:val="center"/>
              <w:rPr>
                <w:rFonts w:ascii="GHEA Grapalat" w:eastAsia="Times New Roman" w:hAnsi="GHEA Grapalat" w:cs="Times New Roman"/>
                <w:sz w:val="20"/>
                <w:szCs w:val="20"/>
                <w:lang w:val="af-ZA"/>
              </w:rPr>
            </w:pPr>
            <w:r w:rsidRPr="004D0982">
              <w:rPr>
                <w:rFonts w:ascii="GHEA Grapalat" w:eastAsia="Times New Roman" w:hAnsi="GHEA Grapalat" w:cs="Times New Roman"/>
                <w:sz w:val="20"/>
                <w:szCs w:val="20"/>
                <w:lang w:val="af-ZA"/>
              </w:rPr>
              <w:t>1</w:t>
            </w:r>
          </w:p>
        </w:tc>
        <w:tc>
          <w:tcPr>
            <w:tcW w:w="1701" w:type="dxa"/>
            <w:vAlign w:val="center"/>
          </w:tcPr>
          <w:p w14:paraId="633697E4" w14:textId="5C0C64AD" w:rsidR="00C8279D" w:rsidRPr="00522B28" w:rsidRDefault="00522B28" w:rsidP="00C8279D">
            <w:pPr>
              <w:spacing w:after="0" w:line="240" w:lineRule="auto"/>
              <w:jc w:val="center"/>
              <w:rPr>
                <w:rFonts w:ascii="GHEA Grapalat" w:eastAsia="Times New Roman" w:hAnsi="GHEA Grapalat" w:cs="Times New Roman"/>
                <w:sz w:val="20"/>
                <w:szCs w:val="20"/>
                <w:lang w:val="ru-RU"/>
              </w:rPr>
            </w:pPr>
            <w:r w:rsidRPr="00522B28">
              <w:rPr>
                <w:rFonts w:ascii="GHEA Grapalat" w:eastAsia="Times New Roman" w:hAnsi="GHEA Grapalat" w:cs="Times New Roman"/>
                <w:sz w:val="20"/>
                <w:szCs w:val="20"/>
              </w:rPr>
              <w:t>114732</w:t>
            </w:r>
            <w:r>
              <w:rPr>
                <w:rFonts w:ascii="GHEA Grapalat" w:eastAsia="Times New Roman" w:hAnsi="GHEA Grapalat" w:cs="Times New Roman"/>
                <w:sz w:val="20"/>
                <w:szCs w:val="20"/>
                <w:lang w:val="ru-RU"/>
              </w:rPr>
              <w:t>00</w:t>
            </w:r>
          </w:p>
        </w:tc>
        <w:tc>
          <w:tcPr>
            <w:tcW w:w="6806" w:type="dxa"/>
            <w:vAlign w:val="center"/>
          </w:tcPr>
          <w:p w14:paraId="78CD478B" w14:textId="77777777" w:rsidR="004D0982" w:rsidRPr="00227B3B" w:rsidRDefault="00AF1E40" w:rsidP="00C8279D">
            <w:pPr>
              <w:spacing w:after="0" w:line="240" w:lineRule="auto"/>
              <w:jc w:val="both"/>
              <w:rPr>
                <w:rFonts w:ascii="GHEA Grapalat" w:hAnsi="GHEA Grapalat"/>
                <w:iCs/>
                <w:sz w:val="20"/>
                <w:szCs w:val="20"/>
                <w:lang w:val="ru-RU"/>
              </w:rPr>
            </w:pPr>
            <w:r w:rsidRPr="004D0982">
              <w:rPr>
                <w:rFonts w:ascii="GHEA Grapalat" w:hAnsi="GHEA Grapalat"/>
                <w:iCs/>
                <w:sz w:val="20"/>
                <w:szCs w:val="20"/>
                <w:lang w:val="hy-AM"/>
              </w:rPr>
              <w:t>շենքերի, շինությունների ընթացիկ նորոգման աշխատանքներ</w:t>
            </w:r>
            <w:r w:rsidR="004D0982" w:rsidRPr="00227B3B">
              <w:rPr>
                <w:rFonts w:ascii="GHEA Grapalat" w:hAnsi="GHEA Grapalat"/>
                <w:iCs/>
                <w:sz w:val="20"/>
                <w:szCs w:val="20"/>
                <w:lang w:val="ru-RU"/>
              </w:rPr>
              <w:t xml:space="preserve">    </w:t>
            </w:r>
          </w:p>
          <w:p w14:paraId="406DE79C" w14:textId="763E9308" w:rsidR="00C8279D" w:rsidRPr="00227B3B" w:rsidRDefault="004D0982" w:rsidP="00C8279D">
            <w:pPr>
              <w:spacing w:after="0" w:line="240" w:lineRule="auto"/>
              <w:jc w:val="both"/>
              <w:rPr>
                <w:rFonts w:ascii="GHEA Grapalat" w:hAnsi="GHEA Grapalat"/>
                <w:iCs/>
                <w:sz w:val="20"/>
                <w:szCs w:val="20"/>
                <w:lang w:val="ru-RU"/>
              </w:rPr>
            </w:pPr>
            <w:proofErr w:type="gramStart"/>
            <w:r w:rsidRPr="00227B3B">
              <w:rPr>
                <w:rFonts w:ascii="GHEA Grapalat" w:hAnsi="GHEA Grapalat"/>
                <w:iCs/>
                <w:sz w:val="20"/>
                <w:szCs w:val="20"/>
                <w:lang w:val="ru-RU"/>
              </w:rPr>
              <w:t>/«</w:t>
            </w:r>
            <w:proofErr w:type="spellStart"/>
            <w:proofErr w:type="gramEnd"/>
            <w:r w:rsidRPr="004D0982">
              <w:rPr>
                <w:rFonts w:ascii="GHEA Grapalat" w:hAnsi="GHEA Grapalat"/>
                <w:iCs/>
                <w:sz w:val="20"/>
                <w:szCs w:val="20"/>
                <w:lang w:val="ru-RU"/>
              </w:rPr>
              <w:t>Հովհաննես</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Շարամբեյանի</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անվան</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ժողովրդական</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արվեստների</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թանգարան</w:t>
            </w:r>
            <w:proofErr w:type="spellEnd"/>
            <w:r w:rsidRPr="00227B3B">
              <w:rPr>
                <w:rFonts w:ascii="GHEA Grapalat" w:hAnsi="GHEA Grapalat"/>
                <w:iCs/>
                <w:sz w:val="20"/>
                <w:szCs w:val="20"/>
                <w:lang w:val="ru-RU"/>
              </w:rPr>
              <w:t xml:space="preserve">» </w:t>
            </w:r>
            <w:r w:rsidRPr="004D0982">
              <w:rPr>
                <w:rFonts w:ascii="GHEA Grapalat" w:hAnsi="GHEA Grapalat"/>
                <w:iCs/>
                <w:sz w:val="20"/>
                <w:szCs w:val="20"/>
                <w:lang w:val="ru-RU"/>
              </w:rPr>
              <w:t>ՊՈԱԿ</w:t>
            </w:r>
            <w:r w:rsidRPr="00227B3B">
              <w:rPr>
                <w:rFonts w:ascii="GHEA Grapalat" w:hAnsi="GHEA Grapalat"/>
                <w:iCs/>
                <w:sz w:val="20"/>
                <w:szCs w:val="20"/>
                <w:lang w:val="ru-RU"/>
              </w:rPr>
              <w:t>-</w:t>
            </w:r>
            <w:r w:rsidRPr="004D0982">
              <w:rPr>
                <w:rFonts w:ascii="GHEA Grapalat" w:hAnsi="GHEA Grapalat"/>
                <w:iCs/>
                <w:sz w:val="20"/>
                <w:szCs w:val="20"/>
                <w:lang w:val="ru-RU"/>
              </w:rPr>
              <w:t>ի</w:t>
            </w:r>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ամրացված</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շենքի</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սանհանգույցների</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նորոգման</w:t>
            </w:r>
            <w:proofErr w:type="spellEnd"/>
            <w:r w:rsidRPr="00227B3B">
              <w:rPr>
                <w:rFonts w:ascii="GHEA Grapalat" w:hAnsi="GHEA Grapalat"/>
                <w:iCs/>
                <w:sz w:val="20"/>
                <w:szCs w:val="20"/>
                <w:lang w:val="ru-RU"/>
              </w:rPr>
              <w:t xml:space="preserve"> </w:t>
            </w:r>
            <w:proofErr w:type="spellStart"/>
            <w:r w:rsidRPr="004D0982">
              <w:rPr>
                <w:rFonts w:ascii="GHEA Grapalat" w:hAnsi="GHEA Grapalat"/>
                <w:iCs/>
                <w:sz w:val="20"/>
                <w:szCs w:val="20"/>
                <w:lang w:val="ru-RU"/>
              </w:rPr>
              <w:t>աշխատանքներ</w:t>
            </w:r>
            <w:proofErr w:type="spellEnd"/>
            <w:r w:rsidRPr="00227B3B">
              <w:rPr>
                <w:rFonts w:ascii="GHEA Grapalat" w:hAnsi="GHEA Grapalat"/>
                <w:iCs/>
                <w:sz w:val="20"/>
                <w:szCs w:val="20"/>
                <w:lang w:val="ru-RU"/>
              </w:rPr>
              <w:t>/</w:t>
            </w:r>
          </w:p>
        </w:tc>
      </w:tr>
    </w:tbl>
    <w:p w14:paraId="6AF7418B" w14:textId="77777777" w:rsidR="00A7142E" w:rsidRDefault="00A7142E" w:rsidP="00C8279D">
      <w:pPr>
        <w:spacing w:after="0" w:line="240" w:lineRule="auto"/>
        <w:ind w:firstLine="567"/>
        <w:jc w:val="both"/>
        <w:rPr>
          <w:rFonts w:ascii="GHEA Grapalat" w:eastAsia="Times New Roman" w:hAnsi="GHEA Grapalat" w:cs="Times New Roman"/>
          <w:sz w:val="20"/>
          <w:szCs w:val="20"/>
          <w:lang w:val="hy-AM"/>
        </w:rPr>
      </w:pPr>
    </w:p>
    <w:p w14:paraId="2A9A676F"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07EE392" w14:textId="77777777" w:rsidR="00C8279D" w:rsidRPr="00C8279D" w:rsidRDefault="00C8279D" w:rsidP="00C8279D">
      <w:pPr>
        <w:spacing w:after="0" w:line="240" w:lineRule="auto"/>
        <w:ind w:firstLine="567"/>
        <w:rPr>
          <w:rFonts w:ascii="GHEA Grapalat" w:eastAsia="Times New Roman" w:hAnsi="GHEA Grapalat" w:cs="Sylfaen"/>
          <w:i/>
          <w:sz w:val="20"/>
          <w:szCs w:val="24"/>
          <w:lang w:val="es-ES"/>
        </w:rPr>
      </w:pPr>
    </w:p>
    <w:p w14:paraId="1EED0E24" w14:textId="77777777" w:rsidR="00C8279D" w:rsidRPr="00C8279D" w:rsidRDefault="00C8279D" w:rsidP="00C8279D">
      <w:pPr>
        <w:spacing w:after="0" w:line="240" w:lineRule="auto"/>
        <w:ind w:firstLine="567"/>
        <w:rPr>
          <w:rFonts w:ascii="GHEA Grapalat" w:eastAsia="Times New Roman" w:hAnsi="GHEA Grapalat" w:cs="Sylfaen"/>
          <w:i/>
          <w:sz w:val="20"/>
          <w:szCs w:val="24"/>
          <w:lang w:val="es-ES"/>
        </w:rPr>
      </w:pPr>
    </w:p>
    <w:p w14:paraId="0744341B"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es-ES"/>
        </w:rPr>
      </w:pPr>
      <w:r w:rsidRPr="00C8279D">
        <w:rPr>
          <w:rFonts w:ascii="GHEA Grapalat" w:eastAsia="Times New Roman" w:hAnsi="GHEA Grapalat" w:cs="Times New Roman"/>
          <w:b/>
          <w:sz w:val="20"/>
          <w:szCs w:val="24"/>
          <w:lang w:val="es-ES"/>
        </w:rPr>
        <w:t xml:space="preserve">2.  </w:t>
      </w:r>
      <w:r w:rsidRPr="00C8279D">
        <w:rPr>
          <w:rFonts w:ascii="GHEA Grapalat" w:eastAsia="Times New Roman" w:hAnsi="GHEA Grapalat" w:cs="Sylfaen"/>
          <w:b/>
          <w:sz w:val="20"/>
          <w:szCs w:val="24"/>
        </w:rPr>
        <w:t>ՄԱՍՆԱԿՑԻՄԱՍՆԱԿՑՈՒԹՅԱՆԻՐԱՎՈՒՆՔԻՊԱՀԱՆՋՆԵՐԸ</w:t>
      </w:r>
      <w:r w:rsidRPr="00C8279D">
        <w:rPr>
          <w:rFonts w:ascii="GHEA Grapalat" w:eastAsia="Times New Roman" w:hAnsi="GHEA Grapalat" w:cs="Times New Roman"/>
          <w:b/>
          <w:sz w:val="20"/>
          <w:szCs w:val="24"/>
          <w:lang w:val="es-ES"/>
        </w:rPr>
        <w:t xml:space="preserve">, </w:t>
      </w:r>
      <w:proofErr w:type="gramStart"/>
      <w:r w:rsidRPr="00C8279D">
        <w:rPr>
          <w:rFonts w:ascii="GHEA Grapalat" w:eastAsia="Times New Roman" w:hAnsi="GHEA Grapalat" w:cs="Sylfaen"/>
          <w:b/>
          <w:sz w:val="20"/>
          <w:szCs w:val="24"/>
        </w:rPr>
        <w:t>ՈՐԱԿԱՎՈՐՄԱՆՉԱՓԱՆԻՇՆԵՐԸ</w:t>
      </w:r>
      <w:r w:rsidRPr="00C8279D">
        <w:rPr>
          <w:rFonts w:ascii="GHEA Grapalat" w:eastAsia="Times New Roman" w:hAnsi="GHEA Grapalat" w:cs="Times New Roman"/>
          <w:b/>
          <w:sz w:val="20"/>
          <w:szCs w:val="24"/>
          <w:lang w:val="es-ES"/>
        </w:rPr>
        <w:t xml:space="preserve">  ԵՎ</w:t>
      </w:r>
      <w:proofErr w:type="gramEnd"/>
      <w:r w:rsidRPr="00C8279D">
        <w:rPr>
          <w:rFonts w:ascii="GHEA Grapalat" w:eastAsia="Times New Roman" w:hAnsi="GHEA Grapalat" w:cs="Times New Roman"/>
          <w:b/>
          <w:sz w:val="20"/>
          <w:szCs w:val="24"/>
          <w:lang w:val="es-ES"/>
        </w:rPr>
        <w:t xml:space="preserve"> </w:t>
      </w:r>
      <w:r w:rsidRPr="00C8279D">
        <w:rPr>
          <w:rFonts w:ascii="GHEA Grapalat" w:eastAsia="Times New Roman" w:hAnsi="GHEA Grapalat" w:cs="Sylfaen"/>
          <w:b/>
          <w:sz w:val="20"/>
          <w:szCs w:val="24"/>
        </w:rPr>
        <w:t>ԴՐԱՆՑ</w:t>
      </w:r>
      <w:r w:rsidRPr="00C8279D">
        <w:rPr>
          <w:rFonts w:ascii="GHEA Grapalat" w:eastAsia="Times New Roman" w:hAnsi="GHEA Grapalat" w:cs="Sylfaen"/>
          <w:b/>
          <w:sz w:val="20"/>
          <w:szCs w:val="24"/>
          <w:lang w:val="es-ES"/>
        </w:rPr>
        <w:t>Գ</w:t>
      </w:r>
      <w:r w:rsidRPr="00C8279D">
        <w:rPr>
          <w:rFonts w:ascii="GHEA Grapalat" w:eastAsia="Times New Roman" w:hAnsi="GHEA Grapalat" w:cs="Sylfaen"/>
          <w:b/>
          <w:sz w:val="20"/>
          <w:szCs w:val="24"/>
        </w:rPr>
        <w:t>ՆԱՀԱՏՄԱՆԿԱՐ</w:t>
      </w:r>
      <w:r w:rsidRPr="00C8279D">
        <w:rPr>
          <w:rFonts w:ascii="GHEA Grapalat" w:eastAsia="Times New Roman" w:hAnsi="GHEA Grapalat" w:cs="Sylfaen"/>
          <w:b/>
          <w:sz w:val="20"/>
          <w:szCs w:val="24"/>
          <w:lang w:val="es-ES"/>
        </w:rPr>
        <w:t>Գ</w:t>
      </w:r>
      <w:r w:rsidRPr="00C8279D">
        <w:rPr>
          <w:rFonts w:ascii="GHEA Grapalat" w:eastAsia="Times New Roman" w:hAnsi="GHEA Grapalat" w:cs="Sylfaen"/>
          <w:b/>
          <w:sz w:val="20"/>
          <w:szCs w:val="24"/>
        </w:rPr>
        <w:t>Ը</w:t>
      </w:r>
    </w:p>
    <w:p w14:paraId="5E8F9130" w14:textId="77777777" w:rsidR="00C8279D" w:rsidRPr="00C8279D" w:rsidRDefault="00C8279D" w:rsidP="00C8279D">
      <w:pPr>
        <w:spacing w:after="0" w:line="240" w:lineRule="auto"/>
        <w:ind w:firstLine="567"/>
        <w:jc w:val="both"/>
        <w:rPr>
          <w:rFonts w:ascii="GHEA Grapalat" w:eastAsia="Times New Roman" w:hAnsi="GHEA Grapalat" w:cs="Times New Roman"/>
          <w:sz w:val="24"/>
          <w:lang w:val="es-ES"/>
        </w:rPr>
      </w:pPr>
    </w:p>
    <w:p w14:paraId="44C1C86C" w14:textId="77777777" w:rsidR="00C8279D" w:rsidRPr="00C8279D" w:rsidRDefault="00C8279D" w:rsidP="00C8279D">
      <w:pPr>
        <w:spacing w:after="0" w:line="240" w:lineRule="auto"/>
        <w:ind w:firstLine="567"/>
        <w:jc w:val="both"/>
        <w:rPr>
          <w:rFonts w:ascii="GHEA Grapalat" w:eastAsia="Times New Roman" w:hAnsi="GHEA Grapalat" w:cs="Arial Armenian"/>
          <w:sz w:val="20"/>
          <w:szCs w:val="24"/>
          <w:lang w:val="es-ES"/>
        </w:rPr>
      </w:pPr>
      <w:r w:rsidRPr="00C8279D">
        <w:rPr>
          <w:rFonts w:ascii="GHEA Grapalat" w:eastAsia="Times New Roman" w:hAnsi="GHEA Grapalat" w:cs="Arial Armenian"/>
          <w:sz w:val="20"/>
          <w:szCs w:val="24"/>
          <w:lang w:val="es-ES"/>
        </w:rPr>
        <w:t xml:space="preserve">2.1 </w:t>
      </w:r>
      <w:proofErr w:type="spellStart"/>
      <w:proofErr w:type="gramStart"/>
      <w:r w:rsidRPr="00C8279D">
        <w:rPr>
          <w:rFonts w:ascii="GHEA Grapalat" w:eastAsia="Times New Roman" w:hAnsi="GHEA Grapalat" w:cs="Sylfaen"/>
          <w:sz w:val="20"/>
          <w:szCs w:val="24"/>
          <w:lang w:val="ru-RU"/>
        </w:rPr>
        <w:t>Սույն</w:t>
      </w:r>
      <w:proofErr w:type="spellEnd"/>
      <w:r w:rsidRPr="00C8279D">
        <w:rPr>
          <w:rFonts w:ascii="GHEA Grapalat" w:eastAsia="Times New Roman" w:hAnsi="GHEA Grapalat" w:cs="Arial Armenian"/>
          <w:sz w:val="20"/>
          <w:szCs w:val="24"/>
          <w:lang w:val="es-ES"/>
        </w:rPr>
        <w:t xml:space="preserve">  </w:t>
      </w:r>
      <w:proofErr w:type="spellStart"/>
      <w:r w:rsidRPr="00C8279D">
        <w:rPr>
          <w:rFonts w:ascii="GHEA Grapalat" w:eastAsia="Times New Roman" w:hAnsi="GHEA Grapalat" w:cs="Arial Armenian"/>
          <w:sz w:val="20"/>
          <w:szCs w:val="24"/>
          <w:lang w:val="es-ES"/>
        </w:rPr>
        <w:t>ընթացակարգին</w:t>
      </w:r>
      <w:proofErr w:type="spellEnd"/>
      <w:proofErr w:type="gramEnd"/>
      <w:r w:rsidRPr="00C8279D">
        <w:rPr>
          <w:rFonts w:ascii="GHEA Grapalat" w:eastAsia="Times New Roman" w:hAnsi="GHEA Grapalat" w:cs="Arial Armenian"/>
          <w:sz w:val="20"/>
          <w:szCs w:val="24"/>
          <w:lang w:val="es-ES"/>
        </w:rPr>
        <w:t xml:space="preserve"> </w:t>
      </w:r>
      <w:proofErr w:type="spellStart"/>
      <w:r w:rsidRPr="00C8279D">
        <w:rPr>
          <w:rFonts w:ascii="GHEA Grapalat" w:eastAsia="Times New Roman" w:hAnsi="GHEA Grapalat" w:cs="Sylfaen"/>
          <w:sz w:val="20"/>
          <w:szCs w:val="24"/>
          <w:lang w:val="ru-RU"/>
        </w:rPr>
        <w:t>մասնակցելուիրավունքչունենանձինք</w:t>
      </w:r>
      <w:proofErr w:type="spellEnd"/>
      <w:r w:rsidRPr="00C8279D">
        <w:rPr>
          <w:rFonts w:ascii="GHEA Grapalat" w:eastAsia="Times New Roman" w:hAnsi="GHEA Grapalat" w:cs="Sylfaen"/>
          <w:sz w:val="20"/>
          <w:szCs w:val="24"/>
          <w:lang w:val="es-ES"/>
        </w:rPr>
        <w:t>.</w:t>
      </w:r>
    </w:p>
    <w:p w14:paraId="5932C1A2" w14:textId="66DB0929" w:rsidR="00C8279D" w:rsidRPr="00C8279D" w:rsidRDefault="00C8279D" w:rsidP="00C8279D">
      <w:pPr>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1) </w:t>
      </w:r>
      <w:proofErr w:type="spellStart"/>
      <w:r w:rsidRPr="00C8279D">
        <w:rPr>
          <w:rFonts w:ascii="GHEA Grapalat" w:eastAsia="Times New Roman" w:hAnsi="GHEA Grapalat" w:cs="Sylfaen"/>
          <w:sz w:val="20"/>
          <w:szCs w:val="20"/>
        </w:rPr>
        <w:t>որոնք</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հայտը</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ներկայացնելու</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օրվա</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դրությամբ</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դատական</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կարգով</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ճանաչվել</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են</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սնանկ</w:t>
      </w:r>
      <w:proofErr w:type="spellEnd"/>
      <w:r w:rsidRPr="00C8279D">
        <w:rPr>
          <w:rFonts w:ascii="GHEA Grapalat" w:eastAsia="Times New Roman" w:hAnsi="GHEA Grapalat" w:cs="Times New Roman"/>
          <w:sz w:val="20"/>
          <w:szCs w:val="20"/>
          <w:lang w:val="es-ES"/>
        </w:rPr>
        <w:t xml:space="preserve">. </w:t>
      </w:r>
    </w:p>
    <w:p w14:paraId="0B3B3AFF" w14:textId="0EF24027" w:rsidR="00C8279D" w:rsidRPr="00C8279D" w:rsidRDefault="00C8279D" w:rsidP="00C8279D">
      <w:pPr>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3) </w:t>
      </w:r>
      <w:proofErr w:type="spellStart"/>
      <w:r w:rsidRPr="00C8279D">
        <w:rPr>
          <w:rFonts w:ascii="GHEA Grapalat" w:eastAsia="Times New Roman" w:hAnsi="GHEA Grapalat" w:cs="Times New Roman"/>
          <w:sz w:val="20"/>
          <w:szCs w:val="20"/>
        </w:rPr>
        <w:t>որոնք</w:t>
      </w:r>
      <w:proofErr w:type="spellEnd"/>
      <w:r w:rsidR="004D0982" w:rsidRPr="004D0982">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կամ</w:t>
      </w:r>
      <w:proofErr w:type="spellEnd"/>
      <w:r w:rsidR="004D0982" w:rsidRPr="004D0982">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որոնց</w:t>
      </w:r>
      <w:proofErr w:type="spellEnd"/>
      <w:r w:rsidR="004D0982" w:rsidRPr="004D0982">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գործադիր</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մարմնիներ</w:t>
      </w:r>
      <w:proofErr w:type="spellEnd"/>
      <w:r w:rsidR="004D0982" w:rsidRPr="004D0982">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կայացուցիչը</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հայտը</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ներկայացնելու</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օրվան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նախորդող</w:t>
      </w:r>
      <w:proofErr w:type="spellEnd"/>
      <w:r w:rsidR="00192067" w:rsidRPr="00192067">
        <w:rPr>
          <w:rFonts w:ascii="GHEA Grapalat" w:eastAsia="Times New Roman" w:hAnsi="GHEA Grapalat" w:cs="Sylfaen"/>
          <w:sz w:val="20"/>
          <w:szCs w:val="20"/>
          <w:lang w:val="es-ES"/>
        </w:rPr>
        <w:t xml:space="preserve"> </w:t>
      </w:r>
      <w:r w:rsidRPr="00C8279D">
        <w:rPr>
          <w:rFonts w:ascii="GHEA Grapalat" w:eastAsia="Times New Roman" w:hAnsi="GHEA Grapalat" w:cs="Times New Roman"/>
          <w:sz w:val="20"/>
          <w:szCs w:val="20"/>
          <w:lang w:val="hy-AM"/>
        </w:rPr>
        <w:t>հինգ</w:t>
      </w:r>
      <w:r w:rsidR="00192067" w:rsidRPr="00192067">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տարիների</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ընթացքում</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դատապարտված</w:t>
      </w:r>
      <w:proofErr w:type="spellEnd"/>
      <w:r w:rsidR="00192067" w:rsidRPr="00192067">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rPr>
        <w:t>է</w:t>
      </w:r>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եղել</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Times New Roman"/>
          <w:sz w:val="20"/>
          <w:szCs w:val="20"/>
        </w:rPr>
        <w:t>ահաբեկչության</w:t>
      </w:r>
      <w:proofErr w:type="spellEnd"/>
      <w:r w:rsidR="00192067" w:rsidRPr="00192067">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ֆինանսավորման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երեխայի</w:t>
      </w:r>
      <w:proofErr w:type="spellEnd"/>
      <w:r w:rsidR="00192067" w:rsidRPr="00192067">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շահագործման</w:t>
      </w:r>
      <w:proofErr w:type="spellEnd"/>
      <w:r w:rsidR="00192067" w:rsidRPr="00192067">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կամ</w:t>
      </w:r>
      <w:proofErr w:type="spellEnd"/>
      <w:r w:rsidR="00192067" w:rsidRPr="00192067">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մարդկային</w:t>
      </w:r>
      <w:proofErr w:type="spellEnd"/>
      <w:r w:rsidR="00192067" w:rsidRPr="00192067">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թրաֆիքինգ</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ներառող</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հանցագործության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հանցավոր</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համագործակցություն</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ստեղծելու</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կամ</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դրան</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մասնակցելու</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կաշառքստանալու</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կաշառք</w:t>
      </w:r>
      <w:proofErr w:type="spellEnd"/>
      <w:r w:rsidR="00E6450E" w:rsidRPr="00E6450E">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տալու</w:t>
      </w:r>
      <w:proofErr w:type="spellEnd"/>
      <w:r w:rsidR="00E6450E" w:rsidRPr="00E6450E">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կամ</w:t>
      </w:r>
      <w:proofErr w:type="spellEnd"/>
      <w:r w:rsidR="00E6450E" w:rsidRPr="00E6450E">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կաշառքի</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միջնորդության</w:t>
      </w:r>
      <w:proofErr w:type="spellEnd"/>
      <w:r w:rsidR="00220701" w:rsidRPr="00220701">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և</w:t>
      </w:r>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օրենքով</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նախատեսված</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տնտեսական</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գործունեության</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դեմ</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ուղղված</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հանցագործությունների</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համար</w:t>
      </w:r>
      <w:proofErr w:type="spellEnd"/>
      <w:r w:rsidRPr="00C8279D">
        <w:rPr>
          <w:rFonts w:ascii="GHEA Grapalat" w:eastAsia="Times New Roman" w:hAnsi="GHEA Grapalat" w:cs="Times New Roman"/>
          <w:sz w:val="20"/>
          <w:szCs w:val="20"/>
          <w:lang w:val="es-ES"/>
        </w:rPr>
        <w:t>,</w:t>
      </w:r>
      <w:r w:rsidR="00E6450E">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բացառությամբ</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այն</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դեպքերի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երբ</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դատվածությունը</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օրենքով</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սահմանված</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կարգով</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մարված</w:t>
      </w:r>
      <w:proofErr w:type="spellEnd"/>
      <w:r w:rsidR="00E6450E" w:rsidRPr="00E6450E">
        <w:rPr>
          <w:rFonts w:ascii="GHEA Grapalat" w:eastAsia="Times New Roman" w:hAnsi="GHEA Grapalat" w:cs="Sylfaen"/>
          <w:sz w:val="20"/>
          <w:szCs w:val="20"/>
          <w:lang w:val="es-ES"/>
        </w:rPr>
        <w:t xml:space="preserve"> </w:t>
      </w:r>
      <w:r w:rsidRPr="00C8279D">
        <w:rPr>
          <w:rFonts w:ascii="GHEA Grapalat" w:eastAsia="Times New Roman" w:hAnsi="GHEA Grapalat" w:cs="Times New Roman"/>
          <w:sz w:val="20"/>
          <w:szCs w:val="20"/>
          <w:lang w:val="hy-AM"/>
        </w:rPr>
        <w:t xml:space="preserve">կամ վերացված </w:t>
      </w:r>
      <w:r w:rsidRPr="00C8279D">
        <w:rPr>
          <w:rFonts w:ascii="GHEA Grapalat" w:eastAsia="Times New Roman" w:hAnsi="GHEA Grapalat" w:cs="Sylfaen"/>
          <w:sz w:val="20"/>
          <w:szCs w:val="20"/>
        </w:rPr>
        <w:t>է</w:t>
      </w:r>
      <w:r w:rsidRPr="00C8279D">
        <w:rPr>
          <w:rFonts w:ascii="GHEA Grapalat" w:eastAsia="Times New Roman" w:hAnsi="GHEA Grapalat" w:cs="Times New Roman"/>
          <w:sz w:val="20"/>
          <w:szCs w:val="20"/>
          <w:lang w:val="es-ES"/>
        </w:rPr>
        <w:t xml:space="preserve">.  </w:t>
      </w:r>
    </w:p>
    <w:p w14:paraId="7A5305A0" w14:textId="585F4C36" w:rsidR="00C8279D" w:rsidRPr="00C8279D" w:rsidRDefault="00C8279D" w:rsidP="00C8279D">
      <w:pPr>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Sylfaen"/>
          <w:sz w:val="20"/>
          <w:szCs w:val="20"/>
          <w:lang w:val="es-ES"/>
        </w:rPr>
        <w:t xml:space="preserve">4) </w:t>
      </w:r>
      <w:proofErr w:type="spellStart"/>
      <w:r w:rsidRPr="00C8279D">
        <w:rPr>
          <w:rFonts w:ascii="GHEA Grapalat" w:eastAsia="Times New Roman" w:hAnsi="GHEA Grapalat" w:cs="Sylfaen"/>
          <w:sz w:val="20"/>
          <w:szCs w:val="20"/>
        </w:rPr>
        <w:t>որոնց</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վերաբերյալ</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գնումների</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ոլորտում</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հակամրցակցային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համաձայնության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գերիշխող</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դիրքի</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չարաշահման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կամ</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անբարեխիղճ</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մրցակցության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համարպատասխանատվություն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սահմանող</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վարչական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ակտը</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հայտը</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ներկայացվելու</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օրվան</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նախորդող</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երեք</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տարվա</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ընթացքում</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դարձել</w:t>
      </w:r>
      <w:proofErr w:type="spellEnd"/>
      <w:r w:rsidR="00E6450E" w:rsidRPr="00E6450E">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rPr>
        <w:t>է</w:t>
      </w:r>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անբողոքարկելի</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իսկբողոքարկվածլինելուդեպքումթողնվել</w:t>
      </w:r>
      <w:proofErr w:type="spellEnd"/>
      <w:r w:rsidR="00E6450E" w:rsidRPr="00E6450E">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rPr>
        <w:t>է</w:t>
      </w:r>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անփոփոխ</w:t>
      </w:r>
      <w:proofErr w:type="spellEnd"/>
      <w:r w:rsidR="00E6450E">
        <w:rPr>
          <w:rFonts w:ascii="Cambria Math" w:eastAsia="Times New Roman" w:hAnsi="Cambria Math" w:cs="Cambria Math"/>
          <w:sz w:val="20"/>
          <w:szCs w:val="20"/>
          <w:lang w:val="es-ES"/>
        </w:rPr>
        <w:t>.</w:t>
      </w:r>
    </w:p>
    <w:p w14:paraId="5E0BC5C8" w14:textId="44DD5CFA" w:rsidR="00C8279D" w:rsidRPr="00C8279D" w:rsidRDefault="00C8279D" w:rsidP="00C8279D">
      <w:pPr>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Sylfaen"/>
          <w:sz w:val="20"/>
          <w:szCs w:val="20"/>
          <w:lang w:val="es-ES"/>
        </w:rPr>
        <w:t xml:space="preserve">5) </w:t>
      </w:r>
      <w:proofErr w:type="spellStart"/>
      <w:r w:rsidRPr="00C8279D">
        <w:rPr>
          <w:rFonts w:ascii="GHEA Grapalat" w:eastAsia="Times New Roman" w:hAnsi="GHEA Grapalat" w:cs="Sylfaen"/>
          <w:sz w:val="20"/>
          <w:szCs w:val="20"/>
        </w:rPr>
        <w:t>որոնք</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հայտը</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ներկայացնելու</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օրվա</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դրությամբ</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ներառված</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Եվրասիական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տնտեսական</w:t>
      </w:r>
      <w:proofErr w:type="spellEnd"/>
      <w:r w:rsidR="00192067" w:rsidRPr="0019206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միությանն</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անդամակցող</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երկրների</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գնումների</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մասին</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օրենսդրության</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համաձայն</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հրապարակված</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գնումների</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գործընթացին</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մասնակցելու</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իրավունք</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չունեցող</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մասնակիցների</w:t>
      </w:r>
      <w:proofErr w:type="spellEnd"/>
      <w:r w:rsidR="00E6450E" w:rsidRPr="00E6450E">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ցուցակում</w:t>
      </w:r>
      <w:proofErr w:type="spellEnd"/>
      <w:r w:rsidRPr="00C8279D">
        <w:rPr>
          <w:rFonts w:ascii="GHEA Grapalat" w:eastAsia="Times New Roman" w:hAnsi="GHEA Grapalat" w:cs="Sylfaen"/>
          <w:sz w:val="20"/>
          <w:szCs w:val="20"/>
          <w:lang w:val="es-ES"/>
        </w:rPr>
        <w:t xml:space="preserve">. </w:t>
      </w:r>
    </w:p>
    <w:p w14:paraId="04AF70D6" w14:textId="444A5A2B" w:rsidR="00C8279D" w:rsidRPr="00C8279D" w:rsidRDefault="00C8279D" w:rsidP="00C8279D">
      <w:pPr>
        <w:spacing w:after="0" w:line="240" w:lineRule="auto"/>
        <w:ind w:firstLine="567"/>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   6) </w:t>
      </w:r>
      <w:proofErr w:type="spellStart"/>
      <w:r w:rsidRPr="00C8279D">
        <w:rPr>
          <w:rFonts w:ascii="GHEA Grapalat" w:eastAsia="Times New Roman" w:hAnsi="GHEA Grapalat" w:cs="Times New Roman"/>
          <w:sz w:val="20"/>
          <w:szCs w:val="20"/>
        </w:rPr>
        <w:t>որոնք</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հայտը</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ներկայացնելու</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օրվա</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դրությամբ</w:t>
      </w:r>
      <w:proofErr w:type="spellEnd"/>
      <w:r w:rsidR="00220701" w:rsidRPr="00220701">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ներառված</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են</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գնումների</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գործընթացին</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մասնակցելու</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իրավունք</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չունեցող</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մասնակիցների</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ցուցակում</w:t>
      </w:r>
      <w:proofErr w:type="spellEnd"/>
      <w:r w:rsidRPr="00C8279D">
        <w:rPr>
          <w:rFonts w:ascii="GHEA Grapalat" w:eastAsia="Times New Roman" w:hAnsi="GHEA Grapalat" w:cs="Times New Roman"/>
          <w:sz w:val="20"/>
          <w:szCs w:val="20"/>
          <w:lang w:val="es-ES"/>
        </w:rPr>
        <w:t>:</w:t>
      </w:r>
    </w:p>
    <w:p w14:paraId="598879CA"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es-ES"/>
        </w:rPr>
      </w:pPr>
      <w:proofErr w:type="spellStart"/>
      <w:r w:rsidRPr="00C8279D">
        <w:rPr>
          <w:rFonts w:ascii="GHEA Grapalat" w:eastAsia="Times New Roman" w:hAnsi="GHEA Grapalat" w:cs="Sylfaen"/>
          <w:sz w:val="20"/>
          <w:szCs w:val="24"/>
          <w:lang w:val="es-ES"/>
        </w:rPr>
        <w:t>Ընդ</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որում</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եթե</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մասնակիցը</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սույն</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կետի</w:t>
      </w:r>
      <w:proofErr w:type="spellEnd"/>
      <w:r w:rsidRPr="00C8279D">
        <w:rPr>
          <w:rFonts w:ascii="GHEA Grapalat" w:eastAsia="Times New Roman" w:hAnsi="GHEA Grapalat" w:cs="Sylfaen"/>
          <w:sz w:val="20"/>
          <w:szCs w:val="24"/>
          <w:lang w:val="es-ES"/>
        </w:rPr>
        <w:t xml:space="preserve"> 5-րդ և 6-րդ </w:t>
      </w:r>
      <w:proofErr w:type="spellStart"/>
      <w:r w:rsidRPr="00C8279D">
        <w:rPr>
          <w:rFonts w:ascii="GHEA Grapalat" w:eastAsia="Times New Roman" w:hAnsi="GHEA Grapalat" w:cs="Sylfaen"/>
          <w:sz w:val="20"/>
          <w:szCs w:val="24"/>
          <w:lang w:val="es-ES"/>
        </w:rPr>
        <w:t>ենթակետերով</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նախատեսված</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ցուցակներում</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ներառվել</w:t>
      </w:r>
      <w:proofErr w:type="spellEnd"/>
      <w:r w:rsidRPr="00C8279D">
        <w:rPr>
          <w:rFonts w:ascii="GHEA Grapalat" w:eastAsia="Times New Roman" w:hAnsi="GHEA Grapalat" w:cs="Sylfaen"/>
          <w:sz w:val="20"/>
          <w:szCs w:val="24"/>
          <w:lang w:val="es-ES"/>
        </w:rPr>
        <w:t xml:space="preserve"> է </w:t>
      </w:r>
      <w:proofErr w:type="spellStart"/>
      <w:r w:rsidRPr="00C8279D">
        <w:rPr>
          <w:rFonts w:ascii="GHEA Grapalat" w:eastAsia="Times New Roman" w:hAnsi="GHEA Grapalat" w:cs="Sylfaen"/>
          <w:sz w:val="20"/>
          <w:szCs w:val="24"/>
          <w:lang w:val="es-ES"/>
        </w:rPr>
        <w:t>հայտը</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ներկայացնելու</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օրվանից</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հետո</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ապա</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նրա</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տվյալ</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հայտը</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ենթակա</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չէ</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մերժման</w:t>
      </w:r>
      <w:proofErr w:type="spellEnd"/>
      <w:r w:rsidRPr="00C8279D">
        <w:rPr>
          <w:rFonts w:ascii="GHEA Grapalat" w:eastAsia="Times New Roman" w:hAnsi="GHEA Grapalat" w:cs="Sylfaen"/>
          <w:sz w:val="20"/>
          <w:szCs w:val="24"/>
          <w:lang w:val="es-ES"/>
        </w:rPr>
        <w:t>:</w:t>
      </w:r>
    </w:p>
    <w:p w14:paraId="63B50F20"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Arial"/>
          <w:sz w:val="20"/>
          <w:szCs w:val="24"/>
          <w:lang w:val="es-ES"/>
        </w:rPr>
      </w:pPr>
      <w:proofErr w:type="spellStart"/>
      <w:r w:rsidRPr="00C8279D">
        <w:rPr>
          <w:rFonts w:ascii="GHEA Grapalat" w:eastAsia="Times New Roman" w:hAnsi="GHEA Grapalat" w:cs="Arial"/>
          <w:sz w:val="20"/>
          <w:szCs w:val="24"/>
          <w:lang w:val="es-ES"/>
        </w:rPr>
        <w:t>Մասնակիցն</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ընդգրկվում</w:t>
      </w:r>
      <w:proofErr w:type="spellEnd"/>
      <w:r w:rsidRPr="00C8279D">
        <w:rPr>
          <w:rFonts w:ascii="GHEA Grapalat" w:eastAsia="Times New Roman" w:hAnsi="GHEA Grapalat" w:cs="Arial"/>
          <w:sz w:val="20"/>
          <w:szCs w:val="24"/>
          <w:lang w:val="es-ES"/>
        </w:rPr>
        <w:t xml:space="preserve"> է </w:t>
      </w:r>
      <w:proofErr w:type="spellStart"/>
      <w:r w:rsidRPr="00C8279D">
        <w:rPr>
          <w:rFonts w:ascii="GHEA Grapalat" w:eastAsia="Times New Roman" w:hAnsi="GHEA Grapalat" w:cs="Arial"/>
          <w:sz w:val="20"/>
          <w:szCs w:val="24"/>
          <w:lang w:val="es-ES"/>
        </w:rPr>
        <w:t>գնումների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գործընթացին</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մասնակցելու</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իրավունք</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չունեցող</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մասնակիցների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ցուցակում</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այսուհետ</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նաև</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ցուցակ</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եթե</w:t>
      </w:r>
      <w:proofErr w:type="spellEnd"/>
      <w:r w:rsidRPr="00C8279D">
        <w:rPr>
          <w:rFonts w:ascii="GHEA Grapalat" w:eastAsia="Times New Roman" w:hAnsi="GHEA Grapalat" w:cs="Arial"/>
          <w:sz w:val="20"/>
          <w:szCs w:val="24"/>
          <w:lang w:val="es-ES"/>
        </w:rPr>
        <w:t>`</w:t>
      </w:r>
    </w:p>
    <w:p w14:paraId="3412292D" w14:textId="77777777" w:rsidR="00C8279D" w:rsidRPr="00C8279D" w:rsidRDefault="00C8279D" w:rsidP="00A7142E">
      <w:pPr>
        <w:numPr>
          <w:ilvl w:val="0"/>
          <w:numId w:val="31"/>
        </w:numPr>
        <w:shd w:val="clear" w:color="auto" w:fill="FFFFFF"/>
        <w:spacing w:after="0" w:line="240" w:lineRule="auto"/>
        <w:ind w:left="270" w:firstLine="90"/>
        <w:jc w:val="both"/>
        <w:rPr>
          <w:rFonts w:ascii="GHEA Grapalat" w:eastAsia="Times New Roman" w:hAnsi="GHEA Grapalat" w:cs="Arial"/>
          <w:sz w:val="20"/>
          <w:szCs w:val="24"/>
          <w:lang w:val="es-ES"/>
        </w:rPr>
      </w:pPr>
      <w:proofErr w:type="spellStart"/>
      <w:r w:rsidRPr="00C8279D">
        <w:rPr>
          <w:rFonts w:ascii="GHEA Grapalat" w:eastAsia="Times New Roman" w:hAnsi="GHEA Grapalat" w:cs="Arial"/>
          <w:sz w:val="20"/>
          <w:szCs w:val="24"/>
          <w:lang w:val="es-ES"/>
        </w:rPr>
        <w:t>խախտել</w:t>
      </w:r>
      <w:proofErr w:type="spellEnd"/>
      <w:r w:rsidRPr="00C8279D">
        <w:rPr>
          <w:rFonts w:ascii="GHEA Grapalat" w:eastAsia="Times New Roman" w:hAnsi="GHEA Grapalat" w:cs="Arial"/>
          <w:sz w:val="20"/>
          <w:szCs w:val="24"/>
          <w:lang w:val="es-ES"/>
        </w:rPr>
        <w:t xml:space="preserve"> է </w:t>
      </w:r>
      <w:proofErr w:type="spellStart"/>
      <w:r w:rsidRPr="00C8279D">
        <w:rPr>
          <w:rFonts w:ascii="GHEA Grapalat" w:eastAsia="Times New Roman" w:hAnsi="GHEA Grapalat" w:cs="Arial"/>
          <w:sz w:val="20"/>
          <w:szCs w:val="24"/>
          <w:lang w:val="es-ES"/>
        </w:rPr>
        <w:t>պայմանագրով</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նախատեսված</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կամ</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գնման</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գործընթացի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շրջանակում</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ստանձնած</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պարտավորությունը</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որը</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հանգեցրել</w:t>
      </w:r>
      <w:proofErr w:type="spellEnd"/>
      <w:r w:rsidRPr="00C8279D">
        <w:rPr>
          <w:rFonts w:ascii="GHEA Grapalat" w:eastAsia="Times New Roman" w:hAnsi="GHEA Grapalat" w:cs="Arial"/>
          <w:sz w:val="20"/>
          <w:szCs w:val="24"/>
          <w:lang w:val="es-ES"/>
        </w:rPr>
        <w:t xml:space="preserve"> է </w:t>
      </w:r>
      <w:proofErr w:type="spellStart"/>
      <w:r w:rsidRPr="00C8279D">
        <w:rPr>
          <w:rFonts w:ascii="GHEA Grapalat" w:eastAsia="Times New Roman" w:hAnsi="GHEA Grapalat" w:cs="Arial"/>
          <w:sz w:val="20"/>
          <w:szCs w:val="24"/>
          <w:lang w:val="es-ES"/>
        </w:rPr>
        <w:t>պատվիրատուի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կողմից</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պայմանագրի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միակողմանի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լուծմանը</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կամ</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գնման</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գործընթացին</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տվյալ</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մասնակցի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հետագա</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մասնակցության</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դադարեցմանը</w:t>
      </w:r>
      <w:proofErr w:type="spellEnd"/>
      <w:r w:rsidRPr="00C8279D">
        <w:rPr>
          <w:rFonts w:ascii="GHEA Grapalat" w:eastAsia="Times New Roman" w:hAnsi="GHEA Grapalat" w:cs="Arial"/>
          <w:sz w:val="20"/>
          <w:szCs w:val="24"/>
          <w:lang w:val="es-ES"/>
        </w:rPr>
        <w:t xml:space="preserve"> և </w:t>
      </w:r>
      <w:proofErr w:type="spellStart"/>
      <w:r w:rsidRPr="00C8279D">
        <w:rPr>
          <w:rFonts w:ascii="GHEA Grapalat" w:eastAsia="Times New Roman" w:hAnsi="GHEA Grapalat" w:cs="Arial"/>
          <w:sz w:val="20"/>
          <w:szCs w:val="24"/>
          <w:lang w:val="es-ES"/>
        </w:rPr>
        <w:t>մասնակիցը</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հրավերով</w:t>
      </w:r>
      <w:proofErr w:type="spellEnd"/>
      <w:r w:rsidRPr="00C8279D">
        <w:rPr>
          <w:rFonts w:ascii="GHEA Grapalat" w:eastAsia="Times New Roman" w:hAnsi="GHEA Grapalat" w:cs="Arial"/>
          <w:sz w:val="20"/>
          <w:szCs w:val="24"/>
          <w:lang w:val="es-ES"/>
        </w:rPr>
        <w:t xml:space="preserve"> և (</w:t>
      </w:r>
      <w:proofErr w:type="spellStart"/>
      <w:r w:rsidRPr="00C8279D">
        <w:rPr>
          <w:rFonts w:ascii="GHEA Grapalat" w:eastAsia="Times New Roman" w:hAnsi="GHEA Grapalat" w:cs="Arial"/>
          <w:sz w:val="20"/>
          <w:szCs w:val="24"/>
          <w:lang w:val="es-ES"/>
        </w:rPr>
        <w:t>կամ</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պայմանագրով</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սահմանված</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ժամկետում</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չի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վճարել</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հայտի</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պայմանագրի</w:t>
      </w:r>
      <w:proofErr w:type="spellEnd"/>
      <w:r w:rsidRPr="00C8279D">
        <w:rPr>
          <w:rFonts w:ascii="GHEA Grapalat" w:eastAsia="Times New Roman" w:hAnsi="GHEA Grapalat" w:cs="Arial"/>
          <w:sz w:val="20"/>
          <w:szCs w:val="24"/>
          <w:lang w:val="es-ES"/>
        </w:rPr>
        <w:t xml:space="preserve"> և (</w:t>
      </w:r>
      <w:proofErr w:type="spellStart"/>
      <w:r w:rsidRPr="00C8279D">
        <w:rPr>
          <w:rFonts w:ascii="GHEA Grapalat" w:eastAsia="Times New Roman" w:hAnsi="GHEA Grapalat" w:cs="Arial"/>
          <w:sz w:val="20"/>
          <w:szCs w:val="24"/>
          <w:lang w:val="es-ES"/>
        </w:rPr>
        <w:t>կամ</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որակավորան</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ապահովման</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գումարը</w:t>
      </w:r>
      <w:proofErr w:type="spellEnd"/>
      <w:r w:rsidRPr="00C8279D">
        <w:rPr>
          <w:rFonts w:ascii="GHEA Grapalat" w:eastAsia="Times New Roman" w:hAnsi="GHEA Grapalat" w:cs="Arial"/>
          <w:sz w:val="20"/>
          <w:szCs w:val="24"/>
          <w:lang w:val="es-ES"/>
        </w:rPr>
        <w:t>.</w:t>
      </w:r>
    </w:p>
    <w:p w14:paraId="37C26210" w14:textId="77777777" w:rsidR="00C8279D" w:rsidRPr="00C8279D" w:rsidRDefault="00C8279D" w:rsidP="00A7142E">
      <w:pPr>
        <w:numPr>
          <w:ilvl w:val="0"/>
          <w:numId w:val="31"/>
        </w:numPr>
        <w:shd w:val="clear" w:color="auto" w:fill="FFFFFF"/>
        <w:spacing w:after="0" w:line="240" w:lineRule="auto"/>
        <w:ind w:left="270" w:firstLine="90"/>
        <w:jc w:val="both"/>
        <w:rPr>
          <w:rFonts w:ascii="GHEA Grapalat" w:eastAsia="Times New Roman" w:hAnsi="GHEA Grapalat" w:cs="Arial"/>
          <w:sz w:val="20"/>
          <w:szCs w:val="24"/>
          <w:lang w:val="es-ES" w:eastAsia="ru-RU"/>
        </w:rPr>
      </w:pPr>
      <w:proofErr w:type="spellStart"/>
      <w:r w:rsidRPr="00C8279D">
        <w:rPr>
          <w:rFonts w:ascii="GHEA Grapalat" w:eastAsia="Times New Roman" w:hAnsi="GHEA Grapalat" w:cs="Arial"/>
          <w:sz w:val="20"/>
          <w:szCs w:val="24"/>
          <w:lang w:val="es-ES"/>
        </w:rPr>
        <w:t>որպես</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ընտրված</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մասնակից</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հրաժարվել</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կամ</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զրկվել</w:t>
      </w:r>
      <w:proofErr w:type="spellEnd"/>
      <w:r w:rsidRPr="00C8279D">
        <w:rPr>
          <w:rFonts w:ascii="GHEA Grapalat" w:eastAsia="Times New Roman" w:hAnsi="GHEA Grapalat" w:cs="Arial"/>
          <w:sz w:val="20"/>
          <w:szCs w:val="24"/>
          <w:lang w:val="es-ES"/>
        </w:rPr>
        <w:t xml:space="preserve"> է </w:t>
      </w:r>
      <w:proofErr w:type="spellStart"/>
      <w:r w:rsidRPr="00C8279D">
        <w:rPr>
          <w:rFonts w:ascii="GHEA Grapalat" w:eastAsia="Times New Roman" w:hAnsi="GHEA Grapalat" w:cs="Arial"/>
          <w:sz w:val="20"/>
          <w:szCs w:val="24"/>
          <w:lang w:val="es-ES"/>
        </w:rPr>
        <w:t>պայմանագիր</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կնքելու</w:t>
      </w:r>
      <w:proofErr w:type="spellEnd"/>
      <w:r w:rsidRPr="00C8279D">
        <w:rPr>
          <w:rFonts w:ascii="GHEA Grapalat" w:eastAsia="Times New Roman" w:hAnsi="GHEA Grapalat" w:cs="Arial"/>
          <w:sz w:val="20"/>
          <w:szCs w:val="24"/>
          <w:lang w:val="es-ES"/>
        </w:rPr>
        <w:t xml:space="preserve"> </w:t>
      </w:r>
      <w:proofErr w:type="spellStart"/>
      <w:r w:rsidRPr="00C8279D">
        <w:rPr>
          <w:rFonts w:ascii="GHEA Grapalat" w:eastAsia="Times New Roman" w:hAnsi="GHEA Grapalat" w:cs="Arial"/>
          <w:sz w:val="20"/>
          <w:szCs w:val="24"/>
          <w:lang w:val="es-ES"/>
        </w:rPr>
        <w:t>իրավունքից</w:t>
      </w:r>
      <w:proofErr w:type="spellEnd"/>
      <w:r w:rsidRPr="00C8279D">
        <w:rPr>
          <w:rFonts w:ascii="GHEA Grapalat" w:eastAsia="Times New Roman" w:hAnsi="GHEA Grapalat" w:cs="Arial"/>
          <w:sz w:val="20"/>
          <w:szCs w:val="24"/>
          <w:lang w:val="es-ES"/>
        </w:rPr>
        <w:t>:</w:t>
      </w:r>
    </w:p>
    <w:p w14:paraId="3738DAED" w14:textId="4C454D3F" w:rsidR="00C8279D" w:rsidRPr="00C8279D" w:rsidRDefault="00C8279D" w:rsidP="00C8279D">
      <w:pPr>
        <w:spacing w:after="0" w:line="240" w:lineRule="auto"/>
        <w:ind w:firstLine="567"/>
        <w:jc w:val="both"/>
        <w:rPr>
          <w:rFonts w:ascii="GHEA Grapalat" w:eastAsia="Times New Roman" w:hAnsi="GHEA Grapalat" w:cs="Sylfaen"/>
          <w:sz w:val="20"/>
          <w:szCs w:val="24"/>
          <w:lang w:val="es-ES"/>
        </w:rPr>
      </w:pPr>
      <w:r w:rsidRPr="00C8279D">
        <w:rPr>
          <w:rFonts w:ascii="GHEA Grapalat" w:eastAsia="Times New Roman" w:hAnsi="GHEA Grapalat" w:cs="Sylfaen"/>
          <w:sz w:val="20"/>
          <w:szCs w:val="24"/>
          <w:lang w:val="es-ES"/>
        </w:rPr>
        <w:t xml:space="preserve">2.2 </w:t>
      </w:r>
      <w:proofErr w:type="spellStart"/>
      <w:r w:rsidRPr="00C8279D">
        <w:rPr>
          <w:rFonts w:ascii="GHEA Grapalat" w:eastAsia="Times New Roman" w:hAnsi="GHEA Grapalat" w:cs="Sylfaen"/>
          <w:sz w:val="20"/>
          <w:szCs w:val="24"/>
          <w:lang w:val="es-ES"/>
        </w:rPr>
        <w:t>Մասնակցության</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իրավունքի</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գնահատման</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համար</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մասնակիցը</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հայտով</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պետք</w:t>
      </w:r>
      <w:proofErr w:type="spellEnd"/>
      <w:r w:rsidRPr="00C8279D">
        <w:rPr>
          <w:rFonts w:ascii="GHEA Grapalat" w:eastAsia="Times New Roman" w:hAnsi="GHEA Grapalat" w:cs="Sylfaen"/>
          <w:sz w:val="20"/>
          <w:szCs w:val="24"/>
          <w:lang w:val="es-ES"/>
        </w:rPr>
        <w:t xml:space="preserve"> է </w:t>
      </w:r>
      <w:proofErr w:type="spellStart"/>
      <w:r w:rsidRPr="00C8279D">
        <w:rPr>
          <w:rFonts w:ascii="GHEA Grapalat" w:eastAsia="Times New Roman" w:hAnsi="GHEA Grapalat" w:cs="Sylfaen"/>
          <w:sz w:val="20"/>
          <w:szCs w:val="24"/>
          <w:lang w:val="es-ES"/>
        </w:rPr>
        <w:t>ներկայացնի</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իր</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կողմից</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հաստատված</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սույնհրավերի</w:t>
      </w:r>
      <w:proofErr w:type="spellEnd"/>
      <w:r w:rsidRPr="00C8279D">
        <w:rPr>
          <w:rFonts w:ascii="GHEA Grapalat" w:eastAsia="Times New Roman" w:hAnsi="GHEA Grapalat" w:cs="Arial"/>
          <w:sz w:val="20"/>
          <w:szCs w:val="24"/>
          <w:lang w:val="es-ES"/>
        </w:rPr>
        <w:t xml:space="preserve"> 2-րդ </w:t>
      </w:r>
      <w:proofErr w:type="spellStart"/>
      <w:r w:rsidRPr="00C8279D">
        <w:rPr>
          <w:rFonts w:ascii="GHEA Grapalat" w:eastAsia="Times New Roman" w:hAnsi="GHEA Grapalat" w:cs="Sylfaen"/>
          <w:sz w:val="20"/>
          <w:szCs w:val="24"/>
          <w:lang w:val="es-ES"/>
        </w:rPr>
        <w:t>մասի</w:t>
      </w:r>
      <w:proofErr w:type="spellEnd"/>
      <w:r w:rsidRPr="00C8279D">
        <w:rPr>
          <w:rFonts w:ascii="GHEA Grapalat" w:eastAsia="Times New Roman" w:hAnsi="GHEA Grapalat" w:cs="Arial"/>
          <w:sz w:val="20"/>
          <w:szCs w:val="24"/>
          <w:lang w:val="es-ES"/>
        </w:rPr>
        <w:t xml:space="preserve"> 2.</w:t>
      </w:r>
      <w:r w:rsidRPr="00C8279D">
        <w:rPr>
          <w:rFonts w:ascii="GHEA Grapalat" w:eastAsia="Times New Roman" w:hAnsi="GHEA Grapalat" w:cs="Arial"/>
          <w:sz w:val="20"/>
          <w:szCs w:val="24"/>
          <w:lang w:val="hy-AM"/>
        </w:rPr>
        <w:t>1</w:t>
      </w:r>
      <w:proofErr w:type="spellStart"/>
      <w:r w:rsidRPr="00C8279D">
        <w:rPr>
          <w:rFonts w:ascii="GHEA Grapalat" w:eastAsia="Times New Roman" w:hAnsi="GHEA Grapalat" w:cs="Sylfaen"/>
          <w:sz w:val="20"/>
          <w:szCs w:val="24"/>
          <w:lang w:val="es-ES"/>
        </w:rPr>
        <w:t>կետովնախատեսվածգրավորհայտարարություն</w:t>
      </w:r>
      <w:proofErr w:type="spellEnd"/>
      <w:r w:rsidRPr="00C8279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rPr>
        <w:t>Բացիսույնկետովնախատեսվածհայտարարությունիցմասնակցությանիրավունքիգնահատմանհամարմասնակցից</w:t>
      </w:r>
      <w:r w:rsidRPr="00C8279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rPr>
        <w:t>այդթվումընտրվածմասնակցիցայլփաստաթղթերկամհիմնավորումներչենկարողպահանջվել</w:t>
      </w:r>
      <w:r w:rsidRPr="00C8279D">
        <w:rPr>
          <w:rFonts w:ascii="GHEA Grapalat" w:eastAsia="Times New Roman" w:hAnsi="GHEA Grapalat" w:cs="Sylfaen"/>
          <w:sz w:val="20"/>
          <w:szCs w:val="24"/>
          <w:lang w:val="es-ES"/>
        </w:rPr>
        <w:t>:</w:t>
      </w:r>
      <w:r w:rsidR="00220701">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Tahoma"/>
          <w:sz w:val="20"/>
          <w:szCs w:val="24"/>
        </w:rPr>
        <w:t>Մասնակցի</w:t>
      </w:r>
      <w:proofErr w:type="spellEnd"/>
      <w:r w:rsidR="00220701" w:rsidRPr="00220701">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lastRenderedPageBreak/>
        <w:t>հայտարարության</w:t>
      </w:r>
      <w:proofErr w:type="spellEnd"/>
      <w:r w:rsidR="00220701" w:rsidRPr="00220701">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իսկությունը</w:t>
      </w:r>
      <w:proofErr w:type="spellEnd"/>
      <w:r w:rsidR="00220701" w:rsidRPr="00220701">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գնահատող</w:t>
      </w:r>
      <w:proofErr w:type="spellEnd"/>
      <w:r w:rsidR="00220701" w:rsidRPr="00220701">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հանձնաժողովը</w:t>
      </w:r>
      <w:proofErr w:type="spellEnd"/>
      <w:r w:rsidRPr="00C8279D">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այսուհետ</w:t>
      </w:r>
      <w:proofErr w:type="spellEnd"/>
      <w:r w:rsidRPr="00C8279D">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հանձնաժողով</w:t>
      </w:r>
      <w:proofErr w:type="spellEnd"/>
      <w:r w:rsidRPr="00C8279D">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գնահատում</w:t>
      </w:r>
      <w:proofErr w:type="spellEnd"/>
      <w:r w:rsidR="00220701" w:rsidRPr="00220701">
        <w:rPr>
          <w:rFonts w:ascii="GHEA Grapalat" w:eastAsia="Times New Roman" w:hAnsi="GHEA Grapalat" w:cs="Tahoma"/>
          <w:sz w:val="20"/>
          <w:szCs w:val="24"/>
          <w:lang w:val="es-ES"/>
        </w:rPr>
        <w:t xml:space="preserve"> </w:t>
      </w:r>
      <w:r w:rsidRPr="00C8279D">
        <w:rPr>
          <w:rFonts w:ascii="GHEA Grapalat" w:eastAsia="Times New Roman" w:hAnsi="GHEA Grapalat" w:cs="Tahoma"/>
          <w:sz w:val="20"/>
          <w:szCs w:val="24"/>
        </w:rPr>
        <w:t>է</w:t>
      </w:r>
      <w:r w:rsidR="00220701" w:rsidRPr="00220701">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սույն</w:t>
      </w:r>
      <w:proofErr w:type="spellEnd"/>
      <w:r w:rsidR="00220701" w:rsidRPr="00220701">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հրավերով</w:t>
      </w:r>
      <w:proofErr w:type="spellEnd"/>
      <w:r w:rsidR="00220701" w:rsidRPr="00220701">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սահմանված</w:t>
      </w:r>
      <w:proofErr w:type="spellEnd"/>
      <w:r w:rsidR="00220701" w:rsidRPr="00220701">
        <w:rPr>
          <w:rFonts w:ascii="GHEA Grapalat" w:eastAsia="Times New Roman" w:hAnsi="GHEA Grapalat" w:cs="Tahoma"/>
          <w:sz w:val="20"/>
          <w:szCs w:val="24"/>
          <w:lang w:val="es-ES"/>
        </w:rPr>
        <w:t xml:space="preserve"> </w:t>
      </w:r>
      <w:proofErr w:type="spellStart"/>
      <w:r w:rsidRPr="00C8279D">
        <w:rPr>
          <w:rFonts w:ascii="GHEA Grapalat" w:eastAsia="Times New Roman" w:hAnsi="GHEA Grapalat" w:cs="Tahoma"/>
          <w:sz w:val="20"/>
          <w:szCs w:val="24"/>
        </w:rPr>
        <w:t>պայմաններով</w:t>
      </w:r>
      <w:proofErr w:type="spellEnd"/>
      <w:r w:rsidRPr="00C8279D">
        <w:rPr>
          <w:rFonts w:ascii="GHEA Grapalat" w:eastAsia="Times New Roman" w:hAnsi="GHEA Grapalat" w:cs="Tahoma"/>
          <w:sz w:val="20"/>
          <w:szCs w:val="24"/>
          <w:lang w:val="es-ES"/>
        </w:rPr>
        <w:t>:</w:t>
      </w:r>
    </w:p>
    <w:p w14:paraId="1B338B25" w14:textId="6D13A9C5" w:rsidR="00C8279D" w:rsidRPr="00C8279D" w:rsidRDefault="00C8279D" w:rsidP="00C8279D">
      <w:pPr>
        <w:spacing w:after="0" w:line="240" w:lineRule="auto"/>
        <w:ind w:firstLine="720"/>
        <w:jc w:val="both"/>
        <w:rPr>
          <w:rFonts w:ascii="GHEA Grapalat" w:eastAsia="Times New Roman" w:hAnsi="GHEA Grapalat" w:cs="Times New Roman"/>
          <w:color w:val="000000"/>
          <w:sz w:val="24"/>
          <w:szCs w:val="24"/>
          <w:lang w:val="es-ES"/>
        </w:rPr>
      </w:pPr>
      <w:r w:rsidRPr="00C8279D">
        <w:rPr>
          <w:rFonts w:ascii="GHEA Grapalat" w:eastAsia="Times New Roman" w:hAnsi="GHEA Grapalat" w:cs="Tahoma"/>
          <w:sz w:val="20"/>
          <w:szCs w:val="20"/>
          <w:lang w:val="es-ES"/>
        </w:rPr>
        <w:t xml:space="preserve">2.3 </w:t>
      </w:r>
      <w:proofErr w:type="spellStart"/>
      <w:r w:rsidRPr="00C8279D">
        <w:rPr>
          <w:rFonts w:ascii="GHEA Grapalat" w:eastAsia="Times New Roman" w:hAnsi="GHEA Grapalat" w:cs="Sylfaen"/>
          <w:sz w:val="20"/>
          <w:szCs w:val="20"/>
        </w:rPr>
        <w:t>Մասնակիցի</w:t>
      </w:r>
      <w:proofErr w:type="spellEnd"/>
      <w:r w:rsidRPr="00C8279D">
        <w:rPr>
          <w:rFonts w:ascii="GHEA Grapalat" w:eastAsia="Times New Roman" w:hAnsi="GHEA Grapalat" w:cs="Sylfaen"/>
          <w:sz w:val="20"/>
          <w:szCs w:val="20"/>
        </w:rPr>
        <w:t>՝</w:t>
      </w:r>
      <w:r w:rsidR="00220701" w:rsidRPr="00220701">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hy-AM"/>
        </w:rPr>
        <w:t>Օ</w:t>
      </w:r>
      <w:proofErr w:type="spellStart"/>
      <w:r w:rsidRPr="00C8279D">
        <w:rPr>
          <w:rFonts w:ascii="GHEA Grapalat" w:eastAsia="Times New Roman" w:hAnsi="GHEA Grapalat" w:cs="Sylfaen"/>
          <w:sz w:val="20"/>
          <w:szCs w:val="20"/>
        </w:rPr>
        <w:t>րենքի</w:t>
      </w:r>
      <w:proofErr w:type="spellEnd"/>
      <w:r w:rsidRPr="00C8279D">
        <w:rPr>
          <w:rFonts w:ascii="GHEA Grapalat" w:eastAsia="Times New Roman" w:hAnsi="GHEA Grapalat" w:cs="Sylfaen"/>
          <w:sz w:val="20"/>
          <w:szCs w:val="20"/>
          <w:lang w:val="es-ES"/>
        </w:rPr>
        <w:t xml:space="preserve"> 6-</w:t>
      </w:r>
      <w:proofErr w:type="spellStart"/>
      <w:r w:rsidRPr="00C8279D">
        <w:rPr>
          <w:rFonts w:ascii="GHEA Grapalat" w:eastAsia="Times New Roman" w:hAnsi="GHEA Grapalat" w:cs="Sylfaen"/>
          <w:sz w:val="20"/>
          <w:szCs w:val="20"/>
        </w:rPr>
        <w:t>րդհոդվածի</w:t>
      </w:r>
      <w:proofErr w:type="spellEnd"/>
      <w:r w:rsidRPr="00C8279D">
        <w:rPr>
          <w:rFonts w:ascii="GHEA Grapalat" w:eastAsia="Times New Roman" w:hAnsi="GHEA Grapalat" w:cs="Sylfaen"/>
          <w:sz w:val="20"/>
          <w:szCs w:val="20"/>
          <w:lang w:val="es-ES"/>
        </w:rPr>
        <w:t xml:space="preserve"> 1-</w:t>
      </w:r>
      <w:proofErr w:type="spellStart"/>
      <w:r w:rsidRPr="00C8279D">
        <w:rPr>
          <w:rFonts w:ascii="GHEA Grapalat" w:eastAsia="Times New Roman" w:hAnsi="GHEA Grapalat" w:cs="Sylfaen"/>
          <w:sz w:val="20"/>
          <w:szCs w:val="20"/>
        </w:rPr>
        <w:t>ինմասի</w:t>
      </w:r>
      <w:proofErr w:type="spellEnd"/>
      <w:r w:rsidRPr="00C8279D">
        <w:rPr>
          <w:rFonts w:ascii="GHEA Grapalat" w:eastAsia="Times New Roman" w:hAnsi="GHEA Grapalat" w:cs="Sylfaen"/>
          <w:sz w:val="20"/>
          <w:szCs w:val="20"/>
          <w:lang w:val="es-ES"/>
        </w:rPr>
        <w:t xml:space="preserve"> 6-</w:t>
      </w:r>
      <w:proofErr w:type="spellStart"/>
      <w:r w:rsidRPr="00C8279D">
        <w:rPr>
          <w:rFonts w:ascii="GHEA Grapalat" w:eastAsia="Times New Roman" w:hAnsi="GHEA Grapalat" w:cs="Sylfaen"/>
          <w:sz w:val="20"/>
          <w:szCs w:val="20"/>
        </w:rPr>
        <w:t>րդ</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կետով</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նախատեսված</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ցուցակում</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ներառվելը</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դրանում</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գտնվելու</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ժամանակահատվածում</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ինքնաբերաբար</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հանգեցնում</w:t>
      </w:r>
      <w:proofErr w:type="spellEnd"/>
      <w:r w:rsidR="00220701" w:rsidRPr="00220701">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rPr>
        <w:t>է</w:t>
      </w:r>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վերջինիս</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հետ</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փոխկապակցված</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անձանց</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գնումների</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գործընթացին</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մասնակցության</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իրավունքի</w:t>
      </w:r>
      <w:proofErr w:type="spellEnd"/>
      <w:r w:rsidR="00220701" w:rsidRPr="00220701">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սահմանափակման</w:t>
      </w:r>
      <w:proofErr w:type="spellEnd"/>
      <w:r w:rsidRPr="00C8279D">
        <w:rPr>
          <w:rFonts w:ascii="GHEA Grapalat" w:eastAsia="Times New Roman" w:hAnsi="GHEA Grapalat" w:cs="Sylfaen"/>
          <w:sz w:val="20"/>
          <w:szCs w:val="20"/>
          <w:lang w:val="es-ES"/>
        </w:rPr>
        <w:t>:</w:t>
      </w:r>
    </w:p>
    <w:p w14:paraId="236DC423" w14:textId="77777777" w:rsidR="00C8279D" w:rsidRPr="00C8279D" w:rsidRDefault="00C8279D" w:rsidP="00C8279D">
      <w:pPr>
        <w:spacing w:after="0" w:line="240" w:lineRule="auto"/>
        <w:ind w:firstLine="720"/>
        <w:jc w:val="both"/>
        <w:rPr>
          <w:rFonts w:ascii="GHEA Grapalat" w:eastAsia="Times New Roman" w:hAnsi="GHEA Grapalat" w:cs="Times New Roman"/>
          <w:sz w:val="20"/>
          <w:szCs w:val="20"/>
          <w:lang w:val="es-ES"/>
        </w:rPr>
      </w:pPr>
      <w:proofErr w:type="spellStart"/>
      <w:r w:rsidRPr="00C8279D">
        <w:rPr>
          <w:rFonts w:ascii="GHEA Grapalat" w:eastAsia="Times New Roman" w:hAnsi="GHEA Grapalat" w:cs="Sylfaen"/>
          <w:sz w:val="20"/>
          <w:szCs w:val="20"/>
        </w:rPr>
        <w:t>Արգելվումէ</w:t>
      </w:r>
      <w:r w:rsidRPr="00C8279D">
        <w:rPr>
          <w:rFonts w:ascii="GHEA Grapalat" w:eastAsia="Times New Roman" w:hAnsi="GHEA Grapalat" w:cs="Times New Roman"/>
          <w:sz w:val="20"/>
          <w:szCs w:val="20"/>
        </w:rPr>
        <w:t>սույնկետովսահմանվածփոխկապակցվածանձանցև</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կամ</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միևնույնանձի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անձանց</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կողմիցհիմնադրվածկամավելիքանհիսունտոկոսմիևնույնանձի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անձանց</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պատկանողբաժնեմաս</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փայաբաժին</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Sylfaen"/>
          <w:sz w:val="20"/>
          <w:szCs w:val="20"/>
        </w:rPr>
        <w:t>ունեցողկազմակերպություններիմիաժամանակյամասնակցությունը</w:t>
      </w:r>
      <w:r w:rsidRPr="00C8279D">
        <w:rPr>
          <w:rFonts w:ascii="GHEA Grapalat" w:eastAsia="Times New Roman" w:hAnsi="GHEA Grapalat" w:cs="Times New Roman"/>
          <w:sz w:val="20"/>
          <w:szCs w:val="20"/>
        </w:rPr>
        <w:t>սույնընթացակարգին</w:t>
      </w:r>
      <w:r w:rsidRPr="00C8279D">
        <w:rPr>
          <w:rFonts w:ascii="GHEA Grapalat" w:eastAsia="Times New Roman" w:hAnsi="GHEA Grapalat" w:cs="Sylfaen"/>
          <w:sz w:val="20"/>
          <w:szCs w:val="20"/>
          <w:lang w:val="es-ES"/>
        </w:rPr>
        <w:t>(</w:t>
      </w:r>
      <w:proofErr w:type="spellStart"/>
      <w:r w:rsidRPr="00C8279D">
        <w:rPr>
          <w:rFonts w:ascii="GHEA Grapalat" w:eastAsia="Times New Roman" w:hAnsi="GHEA Grapalat" w:cs="Sylfaen"/>
          <w:sz w:val="20"/>
          <w:szCs w:val="20"/>
        </w:rPr>
        <w:t>միևնույնչափաբաժնին</w:t>
      </w:r>
      <w:proofErr w:type="spellEnd"/>
      <w:r w:rsidRPr="00C8279D">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rPr>
        <w:t>բացառությամբպետությանկամհամայնքներիկողմիցհիմնադրվածկազմակերպություններիև</w:t>
      </w:r>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կամ</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4"/>
        </w:rPr>
        <w:t>համատեղ</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ործունեությանկար</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ով</w:t>
      </w:r>
      <w:proofErr w:type="spellEnd"/>
      <w:r w:rsidRPr="00C8279D">
        <w:rPr>
          <w:rFonts w:ascii="GHEA Grapalat" w:eastAsia="Times New Roman" w:hAnsi="GHEA Grapalat" w:cs="Times Armenian"/>
          <w:sz w:val="20"/>
          <w:szCs w:val="24"/>
          <w:lang w:val="af-ZA"/>
        </w:rPr>
        <w:t>(</w:t>
      </w:r>
      <w:proofErr w:type="spellStart"/>
      <w:r w:rsidRPr="00C8279D">
        <w:rPr>
          <w:rFonts w:ascii="GHEA Grapalat" w:eastAsia="Times New Roman" w:hAnsi="GHEA Grapalat" w:cs="Sylfaen"/>
          <w:sz w:val="20"/>
          <w:szCs w:val="24"/>
        </w:rPr>
        <w:t>կոնսորցիումով</w:t>
      </w:r>
      <w:proofErr w:type="spellEnd"/>
      <w:r w:rsidRPr="00C8279D">
        <w:rPr>
          <w:rFonts w:ascii="GHEA Grapalat" w:eastAsia="Times New Roman" w:hAnsi="GHEA Grapalat" w:cs="Times Armenian"/>
          <w:sz w:val="20"/>
          <w:szCs w:val="24"/>
          <w:lang w:val="af-ZA"/>
        </w:rPr>
        <w:t xml:space="preserve">) </w:t>
      </w:r>
      <w:proofErr w:type="spellStart"/>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նումների</w:t>
      </w:r>
      <w:r w:rsidRPr="00C8279D">
        <w:rPr>
          <w:rFonts w:ascii="GHEA Grapalat" w:eastAsia="Times New Roman" w:hAnsi="GHEA Grapalat" w:cs="Times Armenian"/>
          <w:sz w:val="20"/>
          <w:szCs w:val="24"/>
        </w:rPr>
        <w:t>գ</w:t>
      </w:r>
      <w:r w:rsidRPr="00C8279D">
        <w:rPr>
          <w:rFonts w:ascii="GHEA Grapalat" w:eastAsia="Times New Roman" w:hAnsi="GHEA Grapalat" w:cs="Sylfaen"/>
          <w:sz w:val="20"/>
          <w:szCs w:val="24"/>
        </w:rPr>
        <w:t>ործընթացին</w:t>
      </w:r>
      <w:r w:rsidRPr="00C8279D">
        <w:rPr>
          <w:rFonts w:ascii="GHEA Grapalat" w:eastAsia="Times New Roman" w:hAnsi="GHEA Grapalat" w:cs="Sylfaen"/>
          <w:sz w:val="20"/>
          <w:szCs w:val="20"/>
        </w:rPr>
        <w:t>մասնակցությանդեպքերի</w:t>
      </w:r>
      <w:proofErr w:type="spellEnd"/>
      <w:r w:rsidRPr="00C8279D">
        <w:rPr>
          <w:rFonts w:ascii="GHEA Grapalat" w:eastAsia="Times New Roman" w:hAnsi="GHEA Grapalat" w:cs="Sylfaen"/>
          <w:sz w:val="20"/>
          <w:szCs w:val="20"/>
          <w:lang w:val="es-ES"/>
        </w:rPr>
        <w:t>:</w:t>
      </w:r>
    </w:p>
    <w:p w14:paraId="450A474F" w14:textId="77777777" w:rsidR="00C8279D" w:rsidRPr="00C8279D" w:rsidRDefault="00C8279D" w:rsidP="00C8279D">
      <w:pPr>
        <w:spacing w:after="0" w:line="240" w:lineRule="auto"/>
        <w:ind w:firstLine="708"/>
        <w:jc w:val="both"/>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Կարգի</w:t>
      </w:r>
      <w:proofErr w:type="spellEnd"/>
      <w:r w:rsidRPr="00C8279D">
        <w:rPr>
          <w:rFonts w:ascii="GHEA Grapalat" w:eastAsia="Times New Roman" w:hAnsi="GHEA Grapalat" w:cs="Times New Roman"/>
          <w:sz w:val="20"/>
          <w:szCs w:val="20"/>
          <w:lang w:val="es-ES"/>
        </w:rPr>
        <w:t xml:space="preserve"> 119-</w:t>
      </w:r>
      <w:proofErr w:type="spellStart"/>
      <w:r w:rsidRPr="00C8279D">
        <w:rPr>
          <w:rFonts w:ascii="GHEA Grapalat" w:eastAsia="Times New Roman" w:hAnsi="GHEA Grapalat" w:cs="Times New Roman"/>
          <w:sz w:val="20"/>
          <w:szCs w:val="20"/>
        </w:rPr>
        <w:t>րդկետի</w:t>
      </w:r>
      <w:proofErr w:type="spellEnd"/>
      <w:r w:rsidRPr="00C8279D">
        <w:rPr>
          <w:rFonts w:ascii="GHEA Grapalat" w:eastAsia="Times New Roman" w:hAnsi="GHEA Grapalat" w:cs="Times New Roman"/>
          <w:sz w:val="20"/>
          <w:szCs w:val="20"/>
          <w:lang w:val="hy-AM"/>
        </w:rPr>
        <w:t>իմաստով`</w:t>
      </w:r>
    </w:p>
    <w:p w14:paraId="365E7E50" w14:textId="77777777" w:rsidR="00C8279D" w:rsidRPr="00C8279D" w:rsidRDefault="00C8279D" w:rsidP="00C8279D">
      <w:pPr>
        <w:spacing w:after="0" w:line="240" w:lineRule="auto"/>
        <w:ind w:firstLine="708"/>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sz w:val="20"/>
          <w:szCs w:val="20"/>
          <w:lang w:val="hy-AM"/>
        </w:rPr>
        <w:t>1</w:t>
      </w:r>
      <w:r w:rsidRPr="00C8279D">
        <w:rPr>
          <w:rFonts w:ascii="GHEA Grapalat" w:eastAsia="Times New Roman" w:hAnsi="GHEA Grapalat" w:cs="Times New Roman"/>
          <w:color w:val="000000"/>
          <w:sz w:val="20"/>
          <w:szCs w:val="20"/>
          <w:lang w:val="hy-AM"/>
        </w:rPr>
        <w:t xml:space="preserve">) </w:t>
      </w:r>
      <w:r w:rsidRPr="00C8279D">
        <w:rPr>
          <w:rFonts w:ascii="GHEA Grapalat" w:eastAsia="Times New Roman" w:hAnsi="GHEA Grapalat" w:cs="Times New Roman"/>
          <w:sz w:val="20"/>
          <w:szCs w:val="20"/>
          <w:lang w:val="hy-AM"/>
        </w:rPr>
        <w:t xml:space="preserve">ֆիզիկական </w:t>
      </w:r>
      <w:r w:rsidRPr="00C8279D">
        <w:rPr>
          <w:rFonts w:ascii="GHEA Grapalat" w:eastAsia="Times New Roman" w:hAnsi="GHEA Grapalat" w:cs="GHEA Grapalat"/>
          <w:color w:val="000000"/>
          <w:sz w:val="20"/>
          <w:szCs w:val="20"/>
          <w:lang w:val="hy-AM"/>
        </w:rPr>
        <w:t xml:space="preserve">անձինք համարվում են փոխկապակցված, </w:t>
      </w:r>
      <w:r w:rsidRPr="00C8279D">
        <w:rPr>
          <w:rFonts w:ascii="GHEA Grapalat" w:eastAsia="Times New Roman" w:hAnsi="GHEA Grapalat"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2208A05" w14:textId="77777777" w:rsidR="00C8279D" w:rsidRPr="00C8279D" w:rsidRDefault="00C8279D" w:rsidP="00C8279D">
      <w:pPr>
        <w:spacing w:after="0" w:line="240" w:lineRule="auto"/>
        <w:ind w:firstLine="708"/>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55BBC2F" w14:textId="77777777" w:rsidR="00C8279D" w:rsidRPr="00C8279D" w:rsidRDefault="00C8279D" w:rsidP="00C8279D">
      <w:pPr>
        <w:spacing w:after="0" w:line="240" w:lineRule="auto"/>
        <w:ind w:firstLine="708"/>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ա. տվյալ իրավաբանական անձի բաժնետոմսերի տաս տոկոսից ավելին տնօրինող մասնակից.</w:t>
      </w:r>
    </w:p>
    <w:p w14:paraId="7B4F0CCB" w14:textId="77777777" w:rsidR="00C8279D" w:rsidRPr="00C8279D" w:rsidRDefault="00C8279D" w:rsidP="00C8279D">
      <w:pPr>
        <w:spacing w:after="0" w:line="240" w:lineRule="auto"/>
        <w:ind w:firstLine="708"/>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2AAD104" w14:textId="77777777" w:rsidR="00C8279D" w:rsidRPr="00C8279D" w:rsidRDefault="00C8279D" w:rsidP="00C8279D">
      <w:pPr>
        <w:spacing w:after="0" w:line="240" w:lineRule="auto"/>
        <w:ind w:firstLine="708"/>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21574E" w14:textId="77777777" w:rsidR="00C8279D" w:rsidRPr="00C8279D" w:rsidRDefault="00C8279D" w:rsidP="00C8279D">
      <w:pPr>
        <w:spacing w:after="0" w:line="240" w:lineRule="auto"/>
        <w:ind w:firstLine="708"/>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01EFE70" w14:textId="77777777" w:rsidR="00C8279D" w:rsidRPr="00C8279D" w:rsidRDefault="00C8279D" w:rsidP="00C8279D">
      <w:pPr>
        <w:spacing w:after="0" w:line="240" w:lineRule="auto"/>
        <w:ind w:firstLine="708"/>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sz w:val="20"/>
          <w:szCs w:val="20"/>
          <w:lang w:val="hy-AM"/>
        </w:rPr>
        <w:t xml:space="preserve">3) ֆիզիկական անձի կարգավիճակ չունեցող մասնակիցները </w:t>
      </w:r>
      <w:r w:rsidRPr="00C8279D">
        <w:rPr>
          <w:rFonts w:ascii="GHEA Grapalat" w:eastAsia="Times New Roman" w:hAnsi="GHEA Grapalat" w:cs="Times New Roman"/>
          <w:color w:val="000000"/>
          <w:sz w:val="20"/>
          <w:szCs w:val="20"/>
          <w:lang w:val="hy-AM"/>
        </w:rPr>
        <w:t xml:space="preserve">համարվում են փոխկապակցված, եթե` </w:t>
      </w:r>
    </w:p>
    <w:p w14:paraId="3013E3E2" w14:textId="77777777" w:rsidR="00C8279D" w:rsidRPr="00C8279D" w:rsidRDefault="00C8279D" w:rsidP="00C8279D">
      <w:pPr>
        <w:spacing w:after="0" w:line="240" w:lineRule="auto"/>
        <w:ind w:firstLine="269"/>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61A1CBD" w14:textId="77777777" w:rsidR="00C8279D" w:rsidRPr="00C8279D" w:rsidRDefault="00C8279D" w:rsidP="00C8279D">
      <w:pPr>
        <w:spacing w:after="0" w:line="240" w:lineRule="auto"/>
        <w:ind w:firstLine="269"/>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2CD24A6" w14:textId="77777777" w:rsidR="00C8279D" w:rsidRPr="00C8279D" w:rsidRDefault="00C8279D" w:rsidP="00C8279D">
      <w:pPr>
        <w:spacing w:after="0" w:line="240" w:lineRule="auto"/>
        <w:ind w:firstLine="708"/>
        <w:jc w:val="both"/>
        <w:rPr>
          <w:rFonts w:ascii="Sylfaen" w:eastAsia="Times New Roman" w:hAnsi="Sylfaen" w:cs="Times New Roman"/>
          <w:sz w:val="20"/>
          <w:szCs w:val="20"/>
          <w:lang w:val="hy-AM"/>
        </w:rPr>
      </w:pPr>
      <w:r w:rsidRPr="00C8279D">
        <w:rPr>
          <w:rFonts w:ascii="GHEA Grapalat" w:eastAsia="Times New Roman" w:hAnsi="GHEA Grapalat"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303D1AB" w14:textId="77777777" w:rsidR="00C8279D" w:rsidRPr="00C8279D" w:rsidRDefault="00C8279D" w:rsidP="00C8279D">
      <w:pPr>
        <w:spacing w:after="0" w:line="240" w:lineRule="auto"/>
        <w:ind w:firstLine="708"/>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դ. նրանք գործել կամ գործում են համաձայնեցված՝ ելնելով ընդհանուր տնտեսական շահերից.</w:t>
      </w:r>
    </w:p>
    <w:p w14:paraId="448F4D09" w14:textId="77777777" w:rsidR="00C8279D" w:rsidRPr="00C8279D" w:rsidRDefault="00C8279D" w:rsidP="00C8279D">
      <w:pPr>
        <w:spacing w:after="0" w:line="240" w:lineRule="auto"/>
        <w:ind w:firstLine="284"/>
        <w:jc w:val="both"/>
        <w:rPr>
          <w:rFonts w:ascii="GHEA Grapalat" w:eastAsia="Times New Roman" w:hAnsi="GHEA Grapalat" w:cs="Times New Roman"/>
          <w:color w:val="000000"/>
          <w:sz w:val="20"/>
          <w:szCs w:val="20"/>
          <w:lang w:val="hy-AM"/>
        </w:rPr>
      </w:pPr>
      <w:r w:rsidRPr="00C8279D">
        <w:rPr>
          <w:rFonts w:ascii="GHEA Grapalat" w:eastAsia="Times New Roman" w:hAnsi="GHEA Grapalat"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488B29CA" w14:textId="77777777" w:rsidR="00C8279D" w:rsidRPr="00AF1E40" w:rsidRDefault="00C8279D" w:rsidP="00C8279D">
      <w:pPr>
        <w:spacing w:after="0" w:line="240" w:lineRule="auto"/>
        <w:ind w:firstLine="567"/>
        <w:jc w:val="both"/>
        <w:rPr>
          <w:rFonts w:ascii="GHEA Grapalat" w:eastAsia="Times New Roman" w:hAnsi="GHEA Grapalat" w:cs="Arial"/>
          <w:i/>
          <w:sz w:val="20"/>
          <w:szCs w:val="24"/>
          <w:lang w:val="hy-AM"/>
        </w:rPr>
      </w:pPr>
      <w:r w:rsidRPr="00C8279D">
        <w:rPr>
          <w:rFonts w:ascii="GHEA Grapalat" w:eastAsia="Times New Roman" w:hAnsi="GHEA Grapalat" w:cs="Arial Armenian"/>
          <w:sz w:val="20"/>
          <w:szCs w:val="24"/>
          <w:lang w:val="hy-AM"/>
        </w:rPr>
        <w:t xml:space="preserve">2.4 </w:t>
      </w:r>
      <w:r w:rsidRPr="00AF1E40">
        <w:rPr>
          <w:rFonts w:ascii="GHEA Grapalat" w:eastAsia="Times New Roman" w:hAnsi="GHEA Grapalat" w:cs="Sylfaen"/>
          <w:i/>
          <w:sz w:val="20"/>
          <w:szCs w:val="24"/>
          <w:lang w:val="hy-AM"/>
        </w:rPr>
        <w:t>Մասնակիցը</w:t>
      </w:r>
      <w:r w:rsidRPr="00AF1E40">
        <w:rPr>
          <w:rFonts w:ascii="GHEA Grapalat" w:eastAsia="Times New Roman" w:hAnsi="GHEA Grapalat" w:cs="Arial"/>
          <w:i/>
          <w:sz w:val="20"/>
          <w:szCs w:val="24"/>
          <w:lang w:val="hy-AM"/>
        </w:rPr>
        <w:t xml:space="preserve"> ընտրված մասնակից ճանաչվելու դեպքում</w:t>
      </w:r>
      <w:r w:rsidRPr="00AF1E40">
        <w:rPr>
          <w:rFonts w:ascii="GHEA Grapalat" w:eastAsia="Times New Roman" w:hAnsi="GHEA Grapalat" w:cs="Times New Roman"/>
          <w:i/>
          <w:color w:val="000000"/>
          <w:sz w:val="20"/>
          <w:szCs w:val="20"/>
          <w:lang w:val="hy-AM"/>
        </w:rPr>
        <w:t xml:space="preserve"> ներկայացնում է որակավորման ապահովում՝ սույն հրավերով սահմանված կարգով և չափով:</w:t>
      </w:r>
    </w:p>
    <w:p w14:paraId="1DCEFADC" w14:textId="77777777" w:rsidR="00C8279D" w:rsidRPr="00C8279D" w:rsidRDefault="00C8279D" w:rsidP="00C8279D">
      <w:pPr>
        <w:spacing w:after="0" w:line="240" w:lineRule="auto"/>
        <w:ind w:firstLine="540"/>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hy-AM"/>
        </w:rPr>
        <w:t>2.5 Սույն ընթացակարգի շրջանակում կնքվելիք պայմանագիրըկարող</w:t>
      </w:r>
      <w:r w:rsidRPr="00C8279D">
        <w:rPr>
          <w:rFonts w:ascii="GHEA Grapalat" w:eastAsia="Times New Roman" w:hAnsi="GHEA Grapalat" w:cs="Sylfaen"/>
          <w:sz w:val="20"/>
          <w:szCs w:val="24"/>
          <w:lang w:val="af-ZA"/>
        </w:rPr>
        <w:t xml:space="preserve"> է </w:t>
      </w:r>
      <w:r w:rsidRPr="00C8279D">
        <w:rPr>
          <w:rFonts w:ascii="GHEA Grapalat" w:eastAsia="Times New Roman" w:hAnsi="GHEA Grapalat" w:cs="Sylfaen"/>
          <w:sz w:val="20"/>
          <w:szCs w:val="24"/>
          <w:lang w:val="hy-AM"/>
        </w:rPr>
        <w:t>իրականացվել</w:t>
      </w:r>
      <w:r w:rsidRPr="00C8279D">
        <w:rPr>
          <w:rFonts w:ascii="GHEA Grapalat" w:eastAsia="Times New Roman" w:hAnsi="GHEA Grapalat" w:cs="Sylfaen"/>
          <w:sz w:val="20"/>
          <w:szCs w:val="24"/>
          <w:lang w:val="af-ZA"/>
        </w:rPr>
        <w:t xml:space="preserve"> ենթակապալի </w:t>
      </w:r>
      <w:r w:rsidRPr="00C8279D">
        <w:rPr>
          <w:rFonts w:ascii="GHEA Grapalat" w:eastAsia="Times New Roman" w:hAnsi="GHEA Grapalat" w:cs="Sylfaen"/>
          <w:sz w:val="20"/>
          <w:szCs w:val="24"/>
          <w:lang w:val="hy-AM"/>
        </w:rPr>
        <w:t>պայմանագիրկնքելումիջոցով։</w:t>
      </w:r>
      <w:r w:rsidRPr="00C8279D">
        <w:rPr>
          <w:rFonts w:ascii="GHEA Grapalat" w:eastAsia="Times New Roman" w:hAnsi="GHEA Grapalat" w:cs="Sylfaen"/>
          <w:sz w:val="20"/>
          <w:szCs w:val="24"/>
          <w:lang w:val="af-ZA"/>
        </w:rPr>
        <w:t xml:space="preserve"> Ենթակապալի </w:t>
      </w:r>
      <w:proofErr w:type="spellStart"/>
      <w:r w:rsidRPr="00C8279D">
        <w:rPr>
          <w:rFonts w:ascii="GHEA Grapalat" w:eastAsia="Times New Roman" w:hAnsi="GHEA Grapalat" w:cs="Sylfaen"/>
          <w:sz w:val="20"/>
          <w:szCs w:val="24"/>
        </w:rPr>
        <w:t>պայմանագրիկողմչիկարողհանդիսանալսույնընթացակարգին</w:t>
      </w:r>
      <w:proofErr w:type="spellEnd"/>
      <w:r w:rsidRPr="00C8279D">
        <w:rPr>
          <w:rFonts w:ascii="GHEA Grapalat" w:eastAsia="Times New Roman" w:hAnsi="GHEA Grapalat" w:cs="Sylfaen"/>
          <w:sz w:val="20"/>
          <w:szCs w:val="20"/>
          <w:lang w:val="af-ZA" w:eastAsia="ru-RU"/>
        </w:rPr>
        <w:t>(</w:t>
      </w:r>
      <w:proofErr w:type="spellStart"/>
      <w:r w:rsidRPr="00C8279D">
        <w:rPr>
          <w:rFonts w:ascii="GHEA Grapalat" w:eastAsia="Times New Roman" w:hAnsi="GHEA Grapalat" w:cs="Sylfaen"/>
          <w:sz w:val="20"/>
          <w:szCs w:val="20"/>
          <w:lang w:eastAsia="ru-RU"/>
        </w:rPr>
        <w:t>միևնույնչափաբաժնին</w:t>
      </w:r>
      <w:proofErr w:type="spellEnd"/>
      <w:r w:rsidRPr="00C8279D">
        <w:rPr>
          <w:rFonts w:ascii="GHEA Grapalat" w:eastAsia="Times New Roman" w:hAnsi="GHEA Grapalat" w:cs="Sylfaen"/>
          <w:sz w:val="20"/>
          <w:szCs w:val="20"/>
          <w:lang w:val="af-ZA" w:eastAsia="ru-RU"/>
        </w:rPr>
        <w:t xml:space="preserve">) </w:t>
      </w:r>
      <w:proofErr w:type="spellStart"/>
      <w:r w:rsidRPr="00C8279D">
        <w:rPr>
          <w:rFonts w:ascii="GHEA Grapalat" w:eastAsia="Times New Roman" w:hAnsi="GHEA Grapalat" w:cs="Sylfaen"/>
          <w:sz w:val="20"/>
          <w:szCs w:val="24"/>
        </w:rPr>
        <w:t>մասնակցելունպատակովհայտներկայացրածմասնակիցը</w:t>
      </w:r>
      <w:proofErr w:type="spellEnd"/>
      <w:r w:rsidRPr="00C8279D">
        <w:rPr>
          <w:rFonts w:ascii="GHEA Grapalat" w:eastAsia="Times New Roman" w:hAnsi="GHEA Grapalat" w:cs="Sylfaen"/>
          <w:sz w:val="20"/>
          <w:szCs w:val="24"/>
          <w:lang w:val="af-ZA"/>
        </w:rPr>
        <w:t xml:space="preserve">: </w:t>
      </w:r>
    </w:p>
    <w:p w14:paraId="287A808C" w14:textId="20FC1928" w:rsidR="00C8279D" w:rsidRPr="00C8279D" w:rsidRDefault="00C8279D" w:rsidP="00C8279D">
      <w:pPr>
        <w:spacing w:after="0" w:line="240" w:lineRule="auto"/>
        <w:ind w:firstLine="540"/>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 2</w:t>
      </w:r>
      <w:r w:rsidRPr="00C8279D">
        <w:rPr>
          <w:rFonts w:ascii="GHEA Grapalat" w:eastAsia="Times New Roman" w:hAnsi="GHEA Grapalat" w:cs="Sylfaen"/>
          <w:sz w:val="20"/>
          <w:szCs w:val="24"/>
          <w:lang w:val="hy-AM"/>
        </w:rPr>
        <w:t>.</w:t>
      </w:r>
      <w:r w:rsidRPr="00C8279D">
        <w:rPr>
          <w:rFonts w:ascii="GHEA Grapalat" w:eastAsia="Times New Roman" w:hAnsi="GHEA Grapalat" w:cs="Sylfaen"/>
          <w:sz w:val="20"/>
          <w:szCs w:val="24"/>
          <w:lang w:val="af-ZA"/>
        </w:rPr>
        <w:t xml:space="preserve">6 </w:t>
      </w:r>
      <w:proofErr w:type="spellStart"/>
      <w:r w:rsidRPr="00C8279D">
        <w:rPr>
          <w:rFonts w:ascii="GHEA Grapalat" w:eastAsia="Times New Roman" w:hAnsi="GHEA Grapalat" w:cs="Sylfaen"/>
          <w:sz w:val="20"/>
          <w:szCs w:val="24"/>
          <w:lang w:val="ru-RU"/>
        </w:rPr>
        <w:t>Մասնակիցները</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կարող</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են</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սույն</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ընթացակարգին</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մասնակցել</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համատեղ</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գործունեության</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կարգով</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կոնսորցիումով</w:t>
      </w:r>
      <w:proofErr w:type="spellEnd"/>
      <w:r w:rsidRPr="00C8279D">
        <w:rPr>
          <w:rFonts w:ascii="GHEA Grapalat" w:eastAsia="Times New Roman" w:hAnsi="GHEA Grapalat" w:cs="Sylfaen"/>
          <w:sz w:val="20"/>
          <w:szCs w:val="24"/>
          <w:lang w:val="af-ZA"/>
        </w:rPr>
        <w:t>)</w:t>
      </w:r>
      <w:r w:rsidRPr="00C8279D">
        <w:rPr>
          <w:rFonts w:ascii="GHEA Grapalat" w:eastAsia="Times New Roman" w:hAnsi="GHEA Grapalat" w:cs="Sylfaen"/>
          <w:sz w:val="20"/>
          <w:szCs w:val="24"/>
          <w:lang w:val="ru-RU"/>
        </w:rPr>
        <w:t>։</w:t>
      </w:r>
      <w:proofErr w:type="spellStart"/>
      <w:r w:rsidRPr="00C8279D">
        <w:rPr>
          <w:rFonts w:ascii="GHEA Grapalat" w:eastAsia="Times New Roman" w:hAnsi="GHEA Grapalat" w:cs="Sylfaen"/>
          <w:sz w:val="20"/>
          <w:szCs w:val="24"/>
          <w:lang w:val="ru-RU"/>
        </w:rPr>
        <w:t>Նմանդեպքում</w:t>
      </w:r>
      <w:proofErr w:type="spellEnd"/>
      <w:r w:rsidRPr="00C8279D">
        <w:rPr>
          <w:rFonts w:ascii="GHEA Grapalat" w:eastAsia="Times New Roman" w:hAnsi="GHEA Grapalat" w:cs="Sylfaen"/>
          <w:sz w:val="20"/>
          <w:szCs w:val="24"/>
          <w:lang w:val="af-ZA"/>
        </w:rPr>
        <w:t>`</w:t>
      </w:r>
      <w:r w:rsidR="00E6450E">
        <w:rPr>
          <w:rFonts w:ascii="GHEA Grapalat" w:eastAsia="Times New Roman" w:hAnsi="GHEA Grapalat" w:cs="Sylfaen"/>
          <w:sz w:val="20"/>
          <w:szCs w:val="24"/>
          <w:lang w:val="af-ZA"/>
        </w:rPr>
        <w:t xml:space="preserve"> </w:t>
      </w:r>
    </w:p>
    <w:p w14:paraId="7EA23E4B" w14:textId="0B8ED28F" w:rsidR="00C8279D" w:rsidRPr="00C8279D" w:rsidRDefault="00C8279D" w:rsidP="00C8279D">
      <w:pPr>
        <w:spacing w:after="0" w:line="240" w:lineRule="auto"/>
        <w:ind w:firstLine="540"/>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1) </w:t>
      </w:r>
      <w:proofErr w:type="spellStart"/>
      <w:r w:rsidRPr="00C8279D">
        <w:rPr>
          <w:rFonts w:ascii="GHEA Grapalat" w:eastAsia="Times New Roman" w:hAnsi="GHEA Grapalat" w:cs="Sylfaen"/>
          <w:sz w:val="20"/>
          <w:szCs w:val="24"/>
          <w:lang w:val="ru-RU"/>
        </w:rPr>
        <w:t>համատեղ</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գործունեության</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պայմանագրի</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կողմերից</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որևէ</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մեկը</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չի</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կարող</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նույն</w:t>
      </w:r>
      <w:proofErr w:type="spellEnd"/>
      <w:r w:rsidR="00E6450E" w:rsidRPr="00E6450E">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ընթացակարգին</w:t>
      </w:r>
      <w:proofErr w:type="spellEnd"/>
      <w:r w:rsidR="00E6450E" w:rsidRPr="00E6450E">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0"/>
          <w:lang w:val="af-ZA"/>
        </w:rPr>
        <w:t>(</w:t>
      </w:r>
      <w:proofErr w:type="spellStart"/>
      <w:r w:rsidRPr="00C8279D">
        <w:rPr>
          <w:rFonts w:ascii="GHEA Grapalat" w:eastAsia="Times New Roman" w:hAnsi="GHEA Grapalat" w:cs="Sylfaen"/>
          <w:sz w:val="20"/>
          <w:szCs w:val="20"/>
        </w:rPr>
        <w:t>միևնույնչափաբաժնին</w:t>
      </w:r>
      <w:proofErr w:type="spellEnd"/>
      <w:r w:rsidRPr="00C8279D">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4"/>
          <w:lang w:val="ru-RU"/>
        </w:rPr>
        <w:t>ներկայացնելառանձինհայտ</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Սույնպարբերությանպահանջիչպահպանմանդեպքում</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հայտերիբացմաննիստումմերժվումենինչպեսհամատեղգործունեությանկարգով</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այնպեսէլառանձիններկայացվածհայտերը</w:t>
      </w:r>
      <w:proofErr w:type="spellEnd"/>
      <w:r w:rsidRPr="00C8279D">
        <w:rPr>
          <w:rFonts w:ascii="GHEA Grapalat" w:eastAsia="Times New Roman" w:hAnsi="GHEA Grapalat" w:cs="Sylfaen"/>
          <w:sz w:val="20"/>
          <w:szCs w:val="24"/>
          <w:lang w:val="af-ZA"/>
        </w:rPr>
        <w:t>.</w:t>
      </w:r>
    </w:p>
    <w:p w14:paraId="313CAF5E" w14:textId="3E518336"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af-ZA"/>
        </w:rPr>
        <w:t>2) Մ</w:t>
      </w:r>
      <w:proofErr w:type="spellStart"/>
      <w:r w:rsidRPr="00C8279D">
        <w:rPr>
          <w:rFonts w:ascii="GHEA Grapalat" w:eastAsia="Times New Roman" w:hAnsi="GHEA Grapalat" w:cs="Sylfaen"/>
          <w:sz w:val="20"/>
          <w:szCs w:val="24"/>
          <w:lang w:val="ru-RU"/>
        </w:rPr>
        <w:t>ասնակիցները</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կրում</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են</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համատեղ</w:t>
      </w:r>
      <w:proofErr w:type="spellEnd"/>
      <w:r w:rsidR="00220701" w:rsidRPr="00220701">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և</w:t>
      </w:r>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համապարտպատասխանատվություն</w:t>
      </w:r>
      <w:proofErr w:type="spellEnd"/>
      <w:r w:rsidRPr="00C8279D">
        <w:rPr>
          <w:rFonts w:ascii="GHEA Grapalat" w:eastAsia="Times New Roman" w:hAnsi="GHEA Grapalat" w:cs="Sylfaen"/>
          <w:sz w:val="20"/>
          <w:szCs w:val="24"/>
          <w:lang w:val="af-ZA"/>
        </w:rPr>
        <w:t>:</w:t>
      </w:r>
      <w:r w:rsidR="00220701">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af-ZA"/>
        </w:rPr>
        <w:t>Ընդ որում,</w:t>
      </w:r>
      <w:proofErr w:type="spellStart"/>
      <w:r w:rsidRPr="00C8279D">
        <w:rPr>
          <w:rFonts w:ascii="GHEA Grapalat" w:eastAsia="Times New Roman" w:hAnsi="GHEA Grapalat" w:cs="Sylfaen"/>
          <w:sz w:val="20"/>
          <w:szCs w:val="24"/>
          <w:lang w:val="ru-RU"/>
        </w:rPr>
        <w:t>կոնսորցիումիանդամիկոնսորցիումիցդուրսգալուդեպքումկոնսորցիումիհետ</w:t>
      </w:r>
      <w:proofErr w:type="spellEnd"/>
      <w:r w:rsidRPr="00C8279D">
        <w:rPr>
          <w:rFonts w:ascii="GHEA Grapalat" w:eastAsia="Times New Roman" w:hAnsi="GHEA Grapalat" w:cs="Sylfaen"/>
          <w:sz w:val="20"/>
          <w:szCs w:val="24"/>
        </w:rPr>
        <w:t>պ</w:t>
      </w:r>
      <w:r w:rsidRPr="00C8279D">
        <w:rPr>
          <w:rFonts w:ascii="GHEA Grapalat" w:eastAsia="Times New Roman" w:hAnsi="GHEA Grapalat" w:cs="Sylfaen"/>
          <w:sz w:val="20"/>
          <w:szCs w:val="24"/>
          <w:lang w:val="ru-RU"/>
        </w:rPr>
        <w:t>ատվիրատուիկնքածպայմանա</w:t>
      </w:r>
      <w:r w:rsidRPr="00C8279D">
        <w:rPr>
          <w:rFonts w:ascii="GHEA Grapalat" w:eastAsia="Times New Roman" w:hAnsi="GHEA Grapalat" w:cs="Sylfaen"/>
          <w:sz w:val="20"/>
          <w:szCs w:val="24"/>
          <w:lang w:val="ru-RU"/>
        </w:rPr>
        <w:lastRenderedPageBreak/>
        <w:t>գիրըմիակողմանիորենլուծվումէևկոնսորցիումիանդամներինկատմամբկիրառվումենպայմանագրովնախատեսվածպատասխանատվությանմիջոցները</w:t>
      </w:r>
      <w:r w:rsidRPr="00C8279D">
        <w:rPr>
          <w:rFonts w:ascii="GHEA Grapalat" w:eastAsia="Times New Roman" w:hAnsi="GHEA Grapalat" w:cs="Sylfaen"/>
          <w:sz w:val="20"/>
          <w:szCs w:val="24"/>
          <w:lang w:val="hy-AM"/>
        </w:rPr>
        <w:t>:</w:t>
      </w:r>
    </w:p>
    <w:p w14:paraId="00208730" w14:textId="77777777" w:rsidR="00C8279D" w:rsidRPr="00C8279D" w:rsidRDefault="00C8279D" w:rsidP="00C8279D">
      <w:pPr>
        <w:spacing w:after="0" w:line="240" w:lineRule="auto"/>
        <w:ind w:firstLine="567"/>
        <w:jc w:val="both"/>
        <w:rPr>
          <w:rFonts w:ascii="GHEA Grapalat" w:eastAsia="Times New Roman" w:hAnsi="GHEA Grapalat" w:cs="Times New Roman"/>
          <w:b/>
          <w:sz w:val="20"/>
          <w:szCs w:val="24"/>
          <w:lang w:val="af-ZA"/>
        </w:rPr>
      </w:pPr>
    </w:p>
    <w:p w14:paraId="7AEEEE56" w14:textId="77777777" w:rsidR="00C8279D" w:rsidRPr="00C8279D" w:rsidRDefault="00C8279D" w:rsidP="00C8279D">
      <w:pPr>
        <w:spacing w:after="0" w:line="240" w:lineRule="auto"/>
        <w:ind w:firstLine="567"/>
        <w:jc w:val="both"/>
        <w:rPr>
          <w:rFonts w:ascii="GHEA Grapalat" w:eastAsia="Times New Roman" w:hAnsi="GHEA Grapalat" w:cs="Times New Roman"/>
          <w:b/>
          <w:sz w:val="20"/>
          <w:szCs w:val="24"/>
          <w:lang w:val="af-ZA"/>
        </w:rPr>
      </w:pPr>
    </w:p>
    <w:p w14:paraId="3B3A5866" w14:textId="77777777" w:rsidR="00C8279D" w:rsidRPr="00C8279D" w:rsidRDefault="00C8279D" w:rsidP="00C8279D">
      <w:pPr>
        <w:spacing w:after="0" w:line="240" w:lineRule="auto"/>
        <w:jc w:val="center"/>
        <w:rPr>
          <w:rFonts w:ascii="GHEA Grapalat" w:eastAsia="Times New Roman" w:hAnsi="GHEA Grapalat" w:cs="Arial"/>
          <w:b/>
          <w:sz w:val="20"/>
          <w:szCs w:val="24"/>
          <w:lang w:val="af-ZA"/>
        </w:rPr>
      </w:pPr>
      <w:r w:rsidRPr="00C8279D">
        <w:rPr>
          <w:rFonts w:ascii="GHEA Grapalat" w:eastAsia="Times New Roman" w:hAnsi="GHEA Grapalat" w:cs="Times New Roman"/>
          <w:b/>
          <w:sz w:val="20"/>
          <w:szCs w:val="24"/>
          <w:lang w:val="af-ZA"/>
        </w:rPr>
        <w:t xml:space="preserve">3.  </w:t>
      </w:r>
      <w:r w:rsidRPr="00C8279D">
        <w:rPr>
          <w:rFonts w:ascii="GHEA Grapalat" w:eastAsia="Times New Roman" w:hAnsi="GHEA Grapalat" w:cs="Sylfaen"/>
          <w:b/>
          <w:sz w:val="20"/>
          <w:szCs w:val="24"/>
        </w:rPr>
        <w:t>ՀՐԱՎԵՐԻՊԱՐԶԱԲԱՆՈՒՄԸ</w:t>
      </w:r>
      <w:r w:rsidRPr="00C8279D">
        <w:rPr>
          <w:rFonts w:ascii="GHEA Grapalat" w:eastAsia="Times New Roman" w:hAnsi="GHEA Grapalat" w:cs="Arial"/>
          <w:b/>
          <w:sz w:val="20"/>
          <w:szCs w:val="24"/>
        </w:rPr>
        <w:t>ԵՎ</w:t>
      </w:r>
      <w:r w:rsidRPr="00C8279D">
        <w:rPr>
          <w:rFonts w:ascii="GHEA Grapalat" w:eastAsia="Times New Roman" w:hAnsi="GHEA Grapalat" w:cs="Sylfaen"/>
          <w:b/>
          <w:sz w:val="20"/>
          <w:szCs w:val="24"/>
        </w:rPr>
        <w:t>ՀՐԱՎԵՐՈՒՄՓՈՓՈԽՈՒԹՅՈՒՆԿԱՏԱՐԵԼՈՒԿԱՐԳԸ</w:t>
      </w:r>
    </w:p>
    <w:p w14:paraId="485E0C5C"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af-ZA"/>
        </w:rPr>
      </w:pPr>
    </w:p>
    <w:p w14:paraId="5B0CEDF3" w14:textId="347D1C39" w:rsidR="00C8279D" w:rsidRPr="00C8279D" w:rsidRDefault="00C8279D" w:rsidP="00C8279D">
      <w:pPr>
        <w:spacing w:after="0" w:line="240" w:lineRule="auto"/>
        <w:ind w:firstLine="567"/>
        <w:jc w:val="both"/>
        <w:rPr>
          <w:rFonts w:ascii="GHEA Grapalat" w:eastAsia="Times New Roman" w:hAnsi="GHEA Grapalat" w:cs="Times New Roman"/>
          <w:sz w:val="20"/>
          <w:szCs w:val="24"/>
          <w:lang w:val="af-ZA"/>
        </w:rPr>
      </w:pPr>
      <w:r w:rsidRPr="00C8279D">
        <w:rPr>
          <w:rFonts w:ascii="GHEA Grapalat" w:eastAsia="Times New Roman" w:hAnsi="GHEA Grapalat" w:cs="Times New Roman"/>
          <w:sz w:val="20"/>
          <w:szCs w:val="24"/>
          <w:lang w:val="af-ZA"/>
        </w:rPr>
        <w:t xml:space="preserve">3.1 </w:t>
      </w:r>
      <w:proofErr w:type="spellStart"/>
      <w:r w:rsidRPr="00C8279D">
        <w:rPr>
          <w:rFonts w:ascii="GHEA Grapalat" w:eastAsia="Times New Roman" w:hAnsi="GHEA Grapalat" w:cs="Sylfaen"/>
          <w:sz w:val="20"/>
          <w:szCs w:val="24"/>
        </w:rPr>
        <w:t>Օրենքի</w:t>
      </w:r>
      <w:proofErr w:type="spellEnd"/>
      <w:r w:rsidRPr="00C8279D">
        <w:rPr>
          <w:rFonts w:ascii="GHEA Grapalat" w:eastAsia="Times New Roman" w:hAnsi="GHEA Grapalat" w:cs="Arial"/>
          <w:sz w:val="20"/>
          <w:szCs w:val="24"/>
          <w:lang w:val="af-ZA"/>
        </w:rPr>
        <w:t xml:space="preserve"> 29-</w:t>
      </w:r>
      <w:proofErr w:type="spellStart"/>
      <w:r w:rsidRPr="00C8279D">
        <w:rPr>
          <w:rFonts w:ascii="GHEA Grapalat" w:eastAsia="Times New Roman" w:hAnsi="GHEA Grapalat" w:cs="Sylfaen"/>
          <w:sz w:val="20"/>
          <w:szCs w:val="24"/>
        </w:rPr>
        <w:t>րդ</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հոդվածի</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համաձայն</w:t>
      </w:r>
      <w:proofErr w:type="spellEnd"/>
      <w:r w:rsidRPr="00C8279D">
        <w:rPr>
          <w:rFonts w:ascii="GHEA Grapalat" w:eastAsia="Times New Roman" w:hAnsi="GHEA Grapalat" w:cs="Arial"/>
          <w:sz w:val="20"/>
          <w:szCs w:val="24"/>
          <w:lang w:val="af-ZA"/>
        </w:rPr>
        <w:t xml:space="preserve">` </w:t>
      </w:r>
      <w:proofErr w:type="spellStart"/>
      <w:r w:rsidRPr="00C8279D">
        <w:rPr>
          <w:rFonts w:ascii="GHEA Grapalat" w:eastAsia="Times New Roman" w:hAnsi="GHEA Grapalat" w:cs="Arial"/>
          <w:sz w:val="20"/>
          <w:szCs w:val="24"/>
        </w:rPr>
        <w:t>մ</w:t>
      </w:r>
      <w:r w:rsidRPr="00C8279D">
        <w:rPr>
          <w:rFonts w:ascii="GHEA Grapalat" w:eastAsia="Times New Roman" w:hAnsi="GHEA Grapalat" w:cs="Sylfaen"/>
          <w:sz w:val="20"/>
          <w:szCs w:val="24"/>
        </w:rPr>
        <w:t>ասնակիցն</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իրավունքունիպատվիրատուիցպահանջելհրավերիպարզաբանում</w:t>
      </w:r>
      <w:proofErr w:type="spellEnd"/>
      <w:r w:rsidRPr="00C8279D">
        <w:rPr>
          <w:rFonts w:ascii="GHEA Grapalat" w:eastAsia="Times New Roman" w:hAnsi="GHEA Grapalat" w:cs="Tahoma"/>
          <w:sz w:val="20"/>
          <w:szCs w:val="24"/>
        </w:rPr>
        <w:t>։</w:t>
      </w:r>
    </w:p>
    <w:p w14:paraId="1A117CE3" w14:textId="1D996E01" w:rsidR="00AE0C1E" w:rsidRDefault="00C8279D" w:rsidP="00AE0C1E">
      <w:pPr>
        <w:autoSpaceDE w:val="0"/>
        <w:autoSpaceDN w:val="0"/>
        <w:adjustRightInd w:val="0"/>
        <w:spacing w:after="0" w:line="240" w:lineRule="auto"/>
        <w:ind w:firstLine="567"/>
        <w:jc w:val="both"/>
        <w:rPr>
          <w:rFonts w:ascii="GHEA Grapalat" w:eastAsia="Times New Roman" w:hAnsi="GHEA Grapalat" w:cs="Sylfaen"/>
          <w:sz w:val="20"/>
          <w:szCs w:val="24"/>
          <w:lang w:val="hy-AM"/>
        </w:rPr>
      </w:pPr>
      <w:proofErr w:type="spellStart"/>
      <w:r w:rsidRPr="00C8279D">
        <w:rPr>
          <w:rFonts w:ascii="GHEA Grapalat" w:eastAsia="Times New Roman" w:hAnsi="GHEA Grapalat" w:cs="Sylfaen"/>
          <w:sz w:val="20"/>
          <w:szCs w:val="24"/>
        </w:rPr>
        <w:t>Մասնակիցն</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իրավունք</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ունի</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հայտերի</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ներկայացման</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վերջնաժամկետը</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լրանալուց</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առնվազն</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հինգ</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օրացուցային</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օր</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առաջ</w:t>
      </w:r>
      <w:proofErr w:type="spellEnd"/>
      <w:r w:rsidRPr="00C8279D">
        <w:rPr>
          <w:rFonts w:ascii="GHEA Grapalat" w:eastAsia="Times New Roman" w:hAnsi="GHEA Grapalat" w:cs="Arial"/>
          <w:sz w:val="20"/>
          <w:szCs w:val="24"/>
          <w:lang w:val="af-ZA"/>
        </w:rPr>
        <w:t xml:space="preserve"> գրավոր </w:t>
      </w:r>
      <w:proofErr w:type="spellStart"/>
      <w:r w:rsidRPr="00C8279D">
        <w:rPr>
          <w:rFonts w:ascii="GHEA Grapalat" w:eastAsia="Times New Roman" w:hAnsi="GHEA Grapalat" w:cs="Sylfaen"/>
          <w:sz w:val="20"/>
          <w:szCs w:val="24"/>
        </w:rPr>
        <w:t>հանձնաժողովից</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պահանջելու</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հրավերի</w:t>
      </w:r>
      <w:proofErr w:type="spellEnd"/>
      <w:r w:rsidR="00220701" w:rsidRPr="00220701">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պարզաբանում</w:t>
      </w:r>
      <w:proofErr w:type="spellEnd"/>
      <w:r w:rsidRPr="00C8279D">
        <w:rPr>
          <w:rFonts w:ascii="GHEA Grapalat" w:eastAsia="Times New Roman" w:hAnsi="GHEA Grapalat" w:cs="Tahoma"/>
          <w:sz w:val="20"/>
          <w:szCs w:val="24"/>
        </w:rPr>
        <w:t>։</w:t>
      </w:r>
      <w:r w:rsidR="00220701" w:rsidRPr="00220701">
        <w:rPr>
          <w:rFonts w:ascii="GHEA Grapalat" w:eastAsia="Times New Roman" w:hAnsi="GHEA Grapalat" w:cs="Tahoma"/>
          <w:sz w:val="20"/>
          <w:szCs w:val="24"/>
          <w:lang w:val="af-ZA"/>
        </w:rPr>
        <w:t xml:space="preserve"> </w:t>
      </w:r>
      <w:proofErr w:type="spellStart"/>
      <w:r w:rsidRPr="00C8279D">
        <w:rPr>
          <w:rFonts w:ascii="GHEA Grapalat" w:eastAsia="Times New Roman" w:hAnsi="GHEA Grapalat" w:cs="Times New Roman"/>
          <w:sz w:val="20"/>
          <w:szCs w:val="24"/>
        </w:rPr>
        <w:t>Հանձնաժողովը</w:t>
      </w:r>
      <w:proofErr w:type="spellEnd"/>
      <w:r w:rsidR="00754D1F" w:rsidRPr="00754D1F">
        <w:rPr>
          <w:rFonts w:ascii="GHEA Grapalat" w:eastAsia="Times New Roman" w:hAnsi="GHEA Grapalat" w:cs="Times New Roman"/>
          <w:sz w:val="20"/>
          <w:szCs w:val="24"/>
          <w:lang w:val="af-ZA"/>
        </w:rPr>
        <w:t xml:space="preserve"> </w:t>
      </w:r>
      <w:proofErr w:type="spellStart"/>
      <w:r w:rsidRPr="00C8279D">
        <w:rPr>
          <w:rFonts w:ascii="GHEA Grapalat" w:eastAsia="Times New Roman" w:hAnsi="GHEA Grapalat" w:cs="Sylfaen"/>
          <w:sz w:val="20"/>
          <w:szCs w:val="24"/>
        </w:rPr>
        <w:t>հարցումը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կատարած</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Arial"/>
          <w:sz w:val="20"/>
          <w:szCs w:val="24"/>
        </w:rPr>
        <w:t>մ</w:t>
      </w:r>
      <w:r w:rsidRPr="00C8279D">
        <w:rPr>
          <w:rFonts w:ascii="GHEA Grapalat" w:eastAsia="Times New Roman" w:hAnsi="GHEA Grapalat" w:cs="Sylfaen"/>
          <w:sz w:val="20"/>
          <w:szCs w:val="24"/>
        </w:rPr>
        <w:t>ասնակցին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պարզաբանումը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տրամադրում</w:t>
      </w:r>
      <w:proofErr w:type="spellEnd"/>
      <w:r w:rsidR="00754D1F" w:rsidRPr="00754D1F">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է</w:t>
      </w:r>
      <w:r w:rsidRPr="00C8279D">
        <w:rPr>
          <w:rFonts w:ascii="GHEA Grapalat" w:eastAsia="Times New Roman" w:hAnsi="GHEA Grapalat" w:cs="Sylfaen"/>
          <w:sz w:val="20"/>
          <w:szCs w:val="24"/>
          <w:lang w:val="af-ZA"/>
        </w:rPr>
        <w:t xml:space="preserve"> գրավոր` </w:t>
      </w:r>
      <w:proofErr w:type="spellStart"/>
      <w:r w:rsidRPr="00C8279D">
        <w:rPr>
          <w:rFonts w:ascii="GHEA Grapalat" w:eastAsia="Times New Roman" w:hAnsi="GHEA Grapalat" w:cs="Sylfaen"/>
          <w:sz w:val="20"/>
          <w:szCs w:val="24"/>
        </w:rPr>
        <w:t>հարցումը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ստանալու</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օրվան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հաջորդող</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երկու</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օրացուցային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օրվա</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ընթացքում</w:t>
      </w:r>
      <w:proofErr w:type="spellEnd"/>
      <w:r w:rsidRPr="00C8279D">
        <w:rPr>
          <w:rFonts w:ascii="GHEA Grapalat" w:eastAsia="Times New Roman" w:hAnsi="GHEA Grapalat" w:cs="Sylfaen"/>
          <w:sz w:val="20"/>
          <w:szCs w:val="24"/>
          <w:lang w:val="hy-AM"/>
        </w:rPr>
        <w:t>:</w:t>
      </w:r>
    </w:p>
    <w:p w14:paraId="2BF0E2BD" w14:textId="01FA4E54" w:rsidR="00C8279D" w:rsidRPr="00C8279D" w:rsidRDefault="00C8279D" w:rsidP="00AE0C1E">
      <w:pPr>
        <w:autoSpaceDE w:val="0"/>
        <w:autoSpaceDN w:val="0"/>
        <w:adjustRightInd w:val="0"/>
        <w:spacing w:after="0" w:line="240" w:lineRule="auto"/>
        <w:ind w:firstLine="567"/>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4"/>
          <w:lang w:val="af-ZA"/>
        </w:rPr>
        <w:t xml:space="preserve">3.2 </w:t>
      </w:r>
      <w:r w:rsidRPr="00AE0C1E">
        <w:rPr>
          <w:rFonts w:ascii="GHEA Grapalat" w:eastAsia="Times New Roman" w:hAnsi="GHEA Grapalat" w:cs="Sylfaen"/>
          <w:sz w:val="20"/>
          <w:szCs w:val="24"/>
          <w:lang w:val="hy-AM"/>
        </w:rPr>
        <w:t>Հարցման</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և</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պարզաբանումների</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բովանդակության</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մասին</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հայտարարությունը</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Arial"/>
          <w:sz w:val="20"/>
          <w:szCs w:val="24"/>
          <w:lang w:val="hy-AM"/>
        </w:rPr>
        <w:t>պարզաբանումը</w:t>
      </w:r>
      <w:r w:rsidR="00754D1F" w:rsidRPr="00754D1F">
        <w:rPr>
          <w:rFonts w:ascii="GHEA Grapalat" w:eastAsia="Times New Roman" w:hAnsi="GHEA Grapalat" w:cs="Arial"/>
          <w:sz w:val="20"/>
          <w:szCs w:val="24"/>
          <w:lang w:val="hy-AM"/>
        </w:rPr>
        <w:t xml:space="preserve"> </w:t>
      </w:r>
      <w:r w:rsidRPr="00AE0C1E">
        <w:rPr>
          <w:rFonts w:ascii="GHEA Grapalat" w:eastAsia="Times New Roman" w:hAnsi="GHEA Grapalat" w:cs="Arial"/>
          <w:sz w:val="20"/>
          <w:szCs w:val="24"/>
          <w:lang w:val="hy-AM"/>
        </w:rPr>
        <w:t>տրամադրելու</w:t>
      </w:r>
      <w:r w:rsidR="00754D1F" w:rsidRPr="00754D1F">
        <w:rPr>
          <w:rFonts w:ascii="GHEA Grapalat" w:eastAsia="Times New Roman" w:hAnsi="GHEA Grapalat" w:cs="Arial"/>
          <w:sz w:val="20"/>
          <w:szCs w:val="24"/>
          <w:lang w:val="hy-AM"/>
        </w:rPr>
        <w:t xml:space="preserve"> </w:t>
      </w:r>
      <w:r w:rsidRPr="00AE0C1E">
        <w:rPr>
          <w:rFonts w:ascii="GHEA Grapalat" w:eastAsia="Times New Roman" w:hAnsi="GHEA Grapalat" w:cs="Arial"/>
          <w:sz w:val="20"/>
          <w:szCs w:val="24"/>
          <w:lang w:val="hy-AM"/>
        </w:rPr>
        <w:t>օրը</w:t>
      </w:r>
      <w:r w:rsidR="00754D1F" w:rsidRPr="00754D1F">
        <w:rPr>
          <w:rFonts w:ascii="GHEA Grapalat" w:eastAsia="Times New Roman" w:hAnsi="GHEA Grapalat" w:cs="Arial"/>
          <w:sz w:val="20"/>
          <w:szCs w:val="24"/>
          <w:lang w:val="hy-AM"/>
        </w:rPr>
        <w:t xml:space="preserve"> </w:t>
      </w:r>
      <w:r w:rsidRPr="00AE0C1E">
        <w:rPr>
          <w:rFonts w:ascii="GHEA Grapalat" w:eastAsia="Times New Roman" w:hAnsi="GHEA Grapalat" w:cs="Sylfaen"/>
          <w:sz w:val="20"/>
          <w:szCs w:val="24"/>
          <w:lang w:val="hy-AM"/>
        </w:rPr>
        <w:t>հրապարակվում</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է</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af-ZA"/>
        </w:rPr>
        <w:t xml:space="preserve">www.procurement.am </w:t>
      </w:r>
      <w:r w:rsidRPr="00AE0C1E">
        <w:rPr>
          <w:rFonts w:ascii="GHEA Grapalat" w:eastAsia="Times New Roman" w:hAnsi="GHEA Grapalat" w:cs="Sylfaen"/>
          <w:sz w:val="20"/>
          <w:szCs w:val="24"/>
          <w:lang w:val="hy-AM"/>
        </w:rPr>
        <w:t>հասցեով</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գործող</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տեղեկագրի</w:t>
      </w:r>
      <w:r w:rsidRPr="00C8279D">
        <w:rPr>
          <w:rFonts w:ascii="GHEA Grapalat" w:eastAsia="Times New Roman" w:hAnsi="GHEA Grapalat" w:cs="Sylfaen"/>
          <w:sz w:val="20"/>
          <w:szCs w:val="24"/>
          <w:lang w:val="af-ZA"/>
        </w:rPr>
        <w:t xml:space="preserve"> (</w:t>
      </w:r>
      <w:r w:rsidRPr="00AE0C1E">
        <w:rPr>
          <w:rFonts w:ascii="GHEA Grapalat" w:eastAsia="Times New Roman" w:hAnsi="GHEA Grapalat" w:cs="Sylfaen"/>
          <w:sz w:val="20"/>
          <w:szCs w:val="24"/>
          <w:lang w:val="hy-AM"/>
        </w:rPr>
        <w:t>այսուհետ</w:t>
      </w:r>
      <w:r w:rsidRPr="00C8279D">
        <w:rPr>
          <w:rFonts w:ascii="GHEA Grapalat" w:eastAsia="Times New Roman" w:hAnsi="GHEA Grapalat" w:cs="Sylfaen"/>
          <w:sz w:val="20"/>
          <w:szCs w:val="24"/>
          <w:lang w:val="af-ZA"/>
        </w:rPr>
        <w:t xml:space="preserve">` </w:t>
      </w:r>
      <w:r w:rsidRPr="00AE0C1E">
        <w:rPr>
          <w:rFonts w:ascii="GHEA Grapalat" w:eastAsia="Times New Roman" w:hAnsi="GHEA Grapalat" w:cs="Sylfaen"/>
          <w:sz w:val="20"/>
          <w:szCs w:val="24"/>
          <w:lang w:val="hy-AM"/>
        </w:rPr>
        <w:t>տեղեկագիր</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Times New Roman"/>
          <w:sz w:val="24"/>
          <w:szCs w:val="24"/>
          <w:lang w:val="af-ZA"/>
        </w:rPr>
        <w:t>«</w:t>
      </w:r>
      <w:r w:rsidRPr="00AE0C1E">
        <w:rPr>
          <w:rFonts w:ascii="GHEA Grapalat" w:eastAsia="Times New Roman" w:hAnsi="GHEA Grapalat" w:cs="Sylfaen"/>
          <w:sz w:val="20"/>
          <w:szCs w:val="24"/>
          <w:lang w:val="hy-AM"/>
        </w:rPr>
        <w:t>Գնումների</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հայտարարություններ</w:t>
      </w:r>
      <w:r w:rsidRPr="00C8279D">
        <w:rPr>
          <w:rFonts w:ascii="GHEA Grapalat" w:eastAsia="Times New Roman" w:hAnsi="GHEA Grapalat" w:cs="Times New Roman"/>
          <w:sz w:val="24"/>
          <w:szCs w:val="24"/>
          <w:lang w:val="af-ZA"/>
        </w:rPr>
        <w:t>»</w:t>
      </w:r>
      <w:r w:rsidR="00754D1F">
        <w:rPr>
          <w:rFonts w:ascii="GHEA Grapalat" w:eastAsia="Times New Roman" w:hAnsi="GHEA Grapalat" w:cs="Times New Roman"/>
          <w:sz w:val="24"/>
          <w:szCs w:val="24"/>
          <w:lang w:val="af-ZA"/>
        </w:rPr>
        <w:t xml:space="preserve"> </w:t>
      </w:r>
      <w:r w:rsidRPr="00AE0C1E">
        <w:rPr>
          <w:rFonts w:ascii="GHEA Grapalat" w:eastAsia="Times New Roman" w:hAnsi="GHEA Grapalat" w:cs="Sylfaen"/>
          <w:sz w:val="20"/>
          <w:szCs w:val="24"/>
          <w:lang w:val="hy-AM"/>
        </w:rPr>
        <w:t>բաժնի</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Times New Roman"/>
          <w:sz w:val="24"/>
          <w:szCs w:val="24"/>
          <w:lang w:val="af-ZA"/>
        </w:rPr>
        <w:t>«</w:t>
      </w:r>
      <w:r w:rsidRPr="00AE0C1E">
        <w:rPr>
          <w:rFonts w:ascii="GHEA Grapalat" w:eastAsia="Times New Roman" w:hAnsi="GHEA Grapalat" w:cs="Sylfaen"/>
          <w:sz w:val="20"/>
          <w:szCs w:val="24"/>
          <w:lang w:val="hy-AM"/>
        </w:rPr>
        <w:t>Հրավերների</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պարզաբանումների</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վերաբերյալ</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հայտարարություններ</w:t>
      </w:r>
      <w:r w:rsidRPr="00C8279D">
        <w:rPr>
          <w:rFonts w:ascii="GHEA Grapalat" w:eastAsia="Times New Roman" w:hAnsi="GHEA Grapalat" w:cs="Times New Roman"/>
          <w:sz w:val="24"/>
          <w:szCs w:val="24"/>
          <w:lang w:val="af-ZA"/>
        </w:rPr>
        <w:t>»</w:t>
      </w:r>
      <w:r w:rsidR="00754D1F">
        <w:rPr>
          <w:rFonts w:ascii="GHEA Grapalat" w:eastAsia="Times New Roman" w:hAnsi="GHEA Grapalat" w:cs="Times New Roman"/>
          <w:sz w:val="24"/>
          <w:szCs w:val="24"/>
          <w:lang w:val="af-ZA"/>
        </w:rPr>
        <w:t xml:space="preserve"> </w:t>
      </w:r>
      <w:r w:rsidRPr="00AE0C1E">
        <w:rPr>
          <w:rFonts w:ascii="GHEA Grapalat" w:eastAsia="Times New Roman" w:hAnsi="GHEA Grapalat" w:cs="Sylfaen"/>
          <w:sz w:val="20"/>
          <w:szCs w:val="24"/>
          <w:lang w:val="hy-AM"/>
        </w:rPr>
        <w:t>ենթաբաբաժնում</w:t>
      </w:r>
      <w:r w:rsidRPr="00C8279D">
        <w:rPr>
          <w:rFonts w:ascii="GHEA Grapalat" w:eastAsia="Times New Roman" w:hAnsi="GHEA Grapalat" w:cs="Sylfaen"/>
          <w:sz w:val="20"/>
          <w:szCs w:val="24"/>
          <w:lang w:val="af-ZA"/>
        </w:rPr>
        <w:t xml:space="preserve">` </w:t>
      </w:r>
      <w:r w:rsidRPr="00AE0C1E">
        <w:rPr>
          <w:rFonts w:ascii="GHEA Grapalat" w:eastAsia="Times New Roman" w:hAnsi="GHEA Grapalat" w:cs="Sylfaen"/>
          <w:sz w:val="20"/>
          <w:szCs w:val="24"/>
          <w:lang w:val="hy-AM"/>
        </w:rPr>
        <w:t>առանց</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նշելու</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հարցումը</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կատարած</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Arial"/>
          <w:sz w:val="20"/>
          <w:szCs w:val="24"/>
          <w:lang w:val="hy-AM"/>
        </w:rPr>
        <w:t>մ</w:t>
      </w:r>
      <w:r w:rsidRPr="00AE0C1E">
        <w:rPr>
          <w:rFonts w:ascii="GHEA Grapalat" w:eastAsia="Times New Roman" w:hAnsi="GHEA Grapalat" w:cs="Sylfaen"/>
          <w:sz w:val="20"/>
          <w:szCs w:val="24"/>
          <w:lang w:val="hy-AM"/>
        </w:rPr>
        <w:t>ասնակցի</w:t>
      </w:r>
      <w:r w:rsidR="00754D1F" w:rsidRPr="00754D1F">
        <w:rPr>
          <w:rFonts w:ascii="GHEA Grapalat" w:eastAsia="Times New Roman" w:hAnsi="GHEA Grapalat" w:cs="Sylfaen"/>
          <w:sz w:val="20"/>
          <w:szCs w:val="24"/>
          <w:lang w:val="hy-AM"/>
        </w:rPr>
        <w:t xml:space="preserve"> </w:t>
      </w:r>
      <w:r w:rsidRPr="00AE0C1E">
        <w:rPr>
          <w:rFonts w:ascii="GHEA Grapalat" w:eastAsia="Times New Roman" w:hAnsi="GHEA Grapalat" w:cs="Sylfaen"/>
          <w:sz w:val="20"/>
          <w:szCs w:val="24"/>
          <w:lang w:val="hy-AM"/>
        </w:rPr>
        <w:t>տվյալները</w:t>
      </w:r>
      <w:r w:rsidRPr="00AE0C1E">
        <w:rPr>
          <w:rFonts w:ascii="GHEA Grapalat" w:eastAsia="Times New Roman" w:hAnsi="GHEA Grapalat" w:cs="Tahoma"/>
          <w:sz w:val="20"/>
          <w:szCs w:val="24"/>
          <w:lang w:val="hy-AM"/>
        </w:rPr>
        <w:t>։</w:t>
      </w:r>
    </w:p>
    <w:p w14:paraId="53373112" w14:textId="4DFC8355" w:rsidR="00C8279D" w:rsidRPr="00C8279D" w:rsidRDefault="00C8279D" w:rsidP="00C8279D">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C8279D">
        <w:rPr>
          <w:rFonts w:ascii="GHEA Grapalat" w:eastAsia="Times New Roman" w:hAnsi="GHEA Grapalat" w:cs="Arial Unicode"/>
          <w:sz w:val="20"/>
          <w:szCs w:val="24"/>
          <w:lang w:val="af-ZA"/>
        </w:rPr>
        <w:t xml:space="preserve">3.3 </w:t>
      </w:r>
      <w:proofErr w:type="spellStart"/>
      <w:r w:rsidRPr="00C8279D">
        <w:rPr>
          <w:rFonts w:ascii="GHEA Grapalat" w:eastAsia="Times New Roman" w:hAnsi="GHEA Grapalat" w:cs="Sylfaen"/>
          <w:sz w:val="20"/>
          <w:szCs w:val="24"/>
          <w:lang w:val="ru-RU"/>
        </w:rPr>
        <w:t>Պարզաբանում</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չի</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տրամադրվում</w:t>
      </w:r>
      <w:proofErr w:type="spellEnd"/>
      <w:r w:rsidRPr="00C8279D">
        <w:rPr>
          <w:rFonts w:ascii="GHEA Grapalat" w:eastAsia="Times New Roman" w:hAnsi="GHEA Grapalat" w:cs="Arial Unicode"/>
          <w:sz w:val="20"/>
          <w:szCs w:val="24"/>
          <w:lang w:val="af-ZA"/>
        </w:rPr>
        <w:t xml:space="preserve">, </w:t>
      </w:r>
      <w:proofErr w:type="spellStart"/>
      <w:r w:rsidRPr="00C8279D">
        <w:rPr>
          <w:rFonts w:ascii="GHEA Grapalat" w:eastAsia="Times New Roman" w:hAnsi="GHEA Grapalat" w:cs="Sylfaen"/>
          <w:sz w:val="20"/>
          <w:szCs w:val="24"/>
          <w:lang w:val="ru-RU"/>
        </w:rPr>
        <w:t>եթե</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հարցումը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կատարվել</w:t>
      </w:r>
      <w:proofErr w:type="spellEnd"/>
      <w:r w:rsidR="00754D1F" w:rsidRPr="00754D1F">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սույն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բաժն</w:t>
      </w:r>
      <w:r w:rsidRPr="00C8279D">
        <w:rPr>
          <w:rFonts w:ascii="GHEA Grapalat" w:eastAsia="Times New Roman" w:hAnsi="GHEA Grapalat" w:cs="Sylfaen"/>
          <w:sz w:val="20"/>
          <w:szCs w:val="24"/>
          <w:lang w:val="ru-RU"/>
        </w:rPr>
        <w:t>ով</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սահմանված</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ժամկետի</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խախտմամբ</w:t>
      </w:r>
      <w:proofErr w:type="spellEnd"/>
      <w:r w:rsidRPr="00C8279D">
        <w:rPr>
          <w:rFonts w:ascii="GHEA Grapalat" w:eastAsia="Times New Roman" w:hAnsi="GHEA Grapalat" w:cs="Arial Unicode"/>
          <w:sz w:val="20"/>
          <w:szCs w:val="24"/>
          <w:lang w:val="af-ZA"/>
        </w:rPr>
        <w:t xml:space="preserve">, </w:t>
      </w:r>
      <w:proofErr w:type="spellStart"/>
      <w:r w:rsidRPr="00C8279D">
        <w:rPr>
          <w:rFonts w:ascii="GHEA Grapalat" w:eastAsia="Times New Roman" w:hAnsi="GHEA Grapalat" w:cs="Sylfaen"/>
          <w:sz w:val="20"/>
          <w:szCs w:val="24"/>
          <w:lang w:val="ru-RU"/>
        </w:rPr>
        <w:t>ինչպեսնաև</w:t>
      </w:r>
      <w:proofErr w:type="spellEnd"/>
      <w:r w:rsidRPr="00C8279D">
        <w:rPr>
          <w:rFonts w:ascii="GHEA Grapalat" w:eastAsia="Times New Roman" w:hAnsi="GHEA Grapalat" w:cs="Arial Unicode"/>
          <w:sz w:val="20"/>
          <w:szCs w:val="24"/>
          <w:lang w:val="af-ZA"/>
        </w:rPr>
        <w:t xml:space="preserve">, </w:t>
      </w:r>
      <w:proofErr w:type="spellStart"/>
      <w:r w:rsidRPr="00C8279D">
        <w:rPr>
          <w:rFonts w:ascii="GHEA Grapalat" w:eastAsia="Times New Roman" w:hAnsi="GHEA Grapalat" w:cs="Sylfaen"/>
          <w:sz w:val="20"/>
          <w:szCs w:val="24"/>
          <w:lang w:val="ru-RU"/>
        </w:rPr>
        <w:t>եթե</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հարցումը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դուրս</w:t>
      </w:r>
      <w:proofErr w:type="spellEnd"/>
      <w:r w:rsidR="00754D1F" w:rsidRPr="00754D1F">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Arial Unicode"/>
          <w:sz w:val="20"/>
          <w:szCs w:val="24"/>
        </w:rPr>
        <w:t>սույն</w:t>
      </w:r>
      <w:proofErr w:type="spellEnd"/>
      <w:r w:rsidR="00754D1F" w:rsidRPr="00754D1F">
        <w:rPr>
          <w:rFonts w:ascii="GHEA Grapalat" w:eastAsia="Times New Roman" w:hAnsi="GHEA Grapalat" w:cs="Arial Unicode"/>
          <w:sz w:val="20"/>
          <w:szCs w:val="24"/>
          <w:lang w:val="af-ZA"/>
        </w:rPr>
        <w:t xml:space="preserve"> </w:t>
      </w:r>
      <w:proofErr w:type="spellStart"/>
      <w:r w:rsidRPr="00C8279D">
        <w:rPr>
          <w:rFonts w:ascii="GHEA Grapalat" w:eastAsia="Times New Roman" w:hAnsi="GHEA Grapalat" w:cs="Sylfaen"/>
          <w:sz w:val="20"/>
          <w:szCs w:val="24"/>
          <w:lang w:val="ru-RU"/>
        </w:rPr>
        <w:t>հրավերի</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բովանդակության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շրջանակից</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կամ</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եթե</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հարցումը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վերաբերում</w:t>
      </w:r>
      <w:proofErr w:type="spellEnd"/>
      <w:r w:rsidR="00754D1F" w:rsidRPr="00754D1F">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վերջինիսկողմիցառաջարկվելիք</w:t>
      </w:r>
      <w:proofErr w:type="spellEnd"/>
      <w:r w:rsidRPr="00C8279D">
        <w:rPr>
          <w:rFonts w:ascii="GHEA Grapalat" w:eastAsia="Times New Roman" w:hAnsi="GHEA Grapalat" w:cs="Sylfaen"/>
          <w:sz w:val="20"/>
          <w:szCs w:val="24"/>
          <w:lang w:val="af-ZA"/>
        </w:rPr>
        <w:t xml:space="preserve"> սարքերի և սարքավորումների </w:t>
      </w:r>
      <w:proofErr w:type="spellStart"/>
      <w:r w:rsidRPr="00C8279D">
        <w:rPr>
          <w:rFonts w:ascii="GHEA Grapalat" w:eastAsia="Times New Roman" w:hAnsi="GHEA Grapalat" w:cs="Sylfaen"/>
          <w:sz w:val="20"/>
          <w:szCs w:val="24"/>
          <w:lang w:val="ru-RU"/>
        </w:rPr>
        <w:t>տեխնիկականբնութագրերի</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սույնհրավերովնախատեսվածտեխնիկականբնութագրերինհամարժեքությանհամա</w:t>
      </w:r>
      <w:proofErr w:type="spellEnd"/>
      <w:r w:rsidRPr="00C8279D">
        <w:rPr>
          <w:rFonts w:ascii="GHEA Grapalat" w:eastAsia="Times New Roman" w:hAnsi="GHEA Grapalat" w:cs="Sylfaen"/>
          <w:sz w:val="20"/>
          <w:szCs w:val="24"/>
          <w:lang w:val="af-ZA"/>
        </w:rPr>
        <w:softHyphen/>
      </w:r>
      <w:proofErr w:type="spellStart"/>
      <w:r w:rsidRPr="00C8279D">
        <w:rPr>
          <w:rFonts w:ascii="GHEA Grapalat" w:eastAsia="Times New Roman" w:hAnsi="GHEA Grapalat" w:cs="Sylfaen"/>
          <w:sz w:val="20"/>
          <w:szCs w:val="24"/>
          <w:lang w:val="ru-RU"/>
        </w:rPr>
        <w:t>պատասխանությանը</w:t>
      </w:r>
      <w:proofErr w:type="spellEnd"/>
      <w:r w:rsidRPr="00C8279D">
        <w:rPr>
          <w:rFonts w:ascii="GHEA Grapalat" w:eastAsia="Times New Roman" w:hAnsi="GHEA Grapalat" w:cs="Tahoma"/>
          <w:sz w:val="20"/>
          <w:szCs w:val="24"/>
        </w:rPr>
        <w:t>։</w:t>
      </w:r>
      <w:proofErr w:type="spellStart"/>
      <w:r w:rsidRPr="00C8279D">
        <w:rPr>
          <w:rFonts w:ascii="GHEA Grapalat" w:eastAsia="Times New Roman" w:hAnsi="GHEA Grapalat" w:cs="Times New Roman"/>
          <w:sz w:val="20"/>
          <w:szCs w:val="20"/>
        </w:rPr>
        <w:t>Ընդորում</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մասնակիցըգրավործանուցվումէպարզաբանումչտրամադրելուհիմքերիմասին</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հարցումըստանալուօրվանհաջորդողերկուօրացուցայինօրվաընթացքում</w:t>
      </w:r>
      <w:proofErr w:type="spellEnd"/>
      <w:r w:rsidRPr="00C8279D">
        <w:rPr>
          <w:rFonts w:ascii="GHEA Grapalat" w:eastAsia="Times New Roman" w:hAnsi="GHEA Grapalat" w:cs="Times New Roman"/>
          <w:sz w:val="20"/>
          <w:szCs w:val="20"/>
          <w:lang w:val="af-ZA"/>
        </w:rPr>
        <w:t>:</w:t>
      </w:r>
    </w:p>
    <w:p w14:paraId="0762532A" w14:textId="77777777" w:rsidR="00C8279D" w:rsidRPr="00C8279D" w:rsidRDefault="00C8279D" w:rsidP="00C8279D">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C8279D">
        <w:rPr>
          <w:rFonts w:ascii="GHEA Grapalat" w:eastAsia="Times New Roman" w:hAnsi="GHEA Grapalat" w:cs="Arial Unicode"/>
          <w:sz w:val="20"/>
          <w:szCs w:val="24"/>
          <w:lang w:val="af-ZA"/>
        </w:rPr>
        <w:t xml:space="preserve">3.4 </w:t>
      </w:r>
      <w:r w:rsidRPr="00C8279D">
        <w:rPr>
          <w:rFonts w:ascii="GHEA Grapalat" w:eastAsia="Times New Roman" w:hAnsi="GHEA Grapalat" w:cs="Sylfaen"/>
          <w:sz w:val="20"/>
          <w:szCs w:val="24"/>
          <w:lang w:val="ru-RU"/>
        </w:rPr>
        <w:t>Հայտերիներկայացմանվերջնաժամկետըլրանալուցառնվազնհինգօրացուցայինօրառաջհրավերումկարողենկատարվելփոփոխություններ</w:t>
      </w:r>
      <w:r w:rsidRPr="00C8279D">
        <w:rPr>
          <w:rFonts w:ascii="GHEA Grapalat" w:eastAsia="Times New Roman" w:hAnsi="GHEA Grapalat" w:cs="Tahoma"/>
          <w:sz w:val="20"/>
          <w:szCs w:val="24"/>
        </w:rPr>
        <w:t>։</w:t>
      </w:r>
      <w:r w:rsidRPr="00C8279D">
        <w:rPr>
          <w:rFonts w:ascii="GHEA Grapalat" w:eastAsia="Times New Roman" w:hAnsi="GHEA Grapalat" w:cs="Sylfaen"/>
          <w:sz w:val="20"/>
          <w:szCs w:val="24"/>
        </w:rPr>
        <w:t>Փ</w:t>
      </w:r>
      <w:r w:rsidRPr="00C8279D">
        <w:rPr>
          <w:rFonts w:ascii="GHEA Grapalat" w:eastAsia="Times New Roman" w:hAnsi="GHEA Grapalat" w:cs="Sylfaen"/>
          <w:sz w:val="20"/>
          <w:szCs w:val="24"/>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Pr="00C8279D">
        <w:rPr>
          <w:rFonts w:ascii="GHEA Grapalat" w:eastAsia="Times New Roman" w:hAnsi="GHEA Grapalat" w:cs="Tahoma"/>
          <w:sz w:val="20"/>
          <w:szCs w:val="24"/>
        </w:rPr>
        <w:t>։</w:t>
      </w:r>
    </w:p>
    <w:p w14:paraId="621D1AA4" w14:textId="77777777" w:rsidR="00C8279D" w:rsidRPr="00C8279D" w:rsidRDefault="00C8279D" w:rsidP="00C8279D">
      <w:pPr>
        <w:autoSpaceDE w:val="0"/>
        <w:autoSpaceDN w:val="0"/>
        <w:adjustRightInd w:val="0"/>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194021D" w14:textId="52B6A688" w:rsidR="00C8279D" w:rsidRPr="00C8279D" w:rsidRDefault="00C8279D" w:rsidP="00C8279D">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C8279D">
        <w:rPr>
          <w:rFonts w:ascii="GHEA Grapalat" w:eastAsia="Times New Roman" w:hAnsi="GHEA Grapalat" w:cs="Arial Unicode"/>
          <w:sz w:val="20"/>
          <w:szCs w:val="24"/>
          <w:lang w:val="hy-AM"/>
        </w:rPr>
        <w:t xml:space="preserve">3.6 </w:t>
      </w:r>
      <w:r w:rsidRPr="00C8279D">
        <w:rPr>
          <w:rFonts w:ascii="GHEA Grapalat" w:eastAsia="Times New Roman" w:hAnsi="GHEA Grapalat" w:cs="Sylfaen"/>
          <w:sz w:val="20"/>
          <w:szCs w:val="24"/>
          <w:lang w:val="hy-AM"/>
        </w:rPr>
        <w:t>Հրավերում</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փոփոխություններ</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կատարվելու</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դեպքում</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հայտերը</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ներկայացնելու</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վերջնաժամկետը</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հաշվվում</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է</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այդ</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փոփոխությունների</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մասին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տեղեկագրում</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հայտարարության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հրապարակման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օրվանից</w:t>
      </w:r>
      <w:r w:rsidRPr="00C8279D">
        <w:rPr>
          <w:rFonts w:ascii="GHEA Grapalat" w:eastAsia="Times New Roman" w:hAnsi="GHEA Grapalat" w:cs="Tahoma"/>
          <w:sz w:val="20"/>
          <w:szCs w:val="24"/>
          <w:lang w:val="hy-AM"/>
        </w:rPr>
        <w:t>։</w:t>
      </w:r>
      <w:r w:rsidR="00754D1F" w:rsidRPr="00754D1F">
        <w:rPr>
          <w:rFonts w:ascii="GHEA Grapalat" w:eastAsia="Times New Roman" w:hAnsi="GHEA Grapalat" w:cs="Tahoma"/>
          <w:sz w:val="20"/>
          <w:szCs w:val="24"/>
          <w:lang w:val="hy-AM"/>
        </w:rPr>
        <w:t xml:space="preserve"> </w:t>
      </w:r>
      <w:r w:rsidRPr="00C8279D">
        <w:rPr>
          <w:rFonts w:ascii="GHEA Grapalat" w:eastAsia="Times New Roman" w:hAnsi="GHEA Grapalat" w:cs="Sylfaen"/>
          <w:sz w:val="20"/>
          <w:szCs w:val="24"/>
          <w:lang w:val="hy-AM"/>
        </w:rPr>
        <w:t>Այդ</w:t>
      </w:r>
      <w:r w:rsidR="00754D1F" w:rsidRPr="00694711">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դեպքում</w:t>
      </w:r>
      <w:r w:rsidR="00754D1F" w:rsidRPr="00694711">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մասնակիցները</w:t>
      </w:r>
      <w:r w:rsidR="00754D1F" w:rsidRPr="00694711">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պարտավոր</w:t>
      </w:r>
      <w:r w:rsidR="00754D1F" w:rsidRPr="00694711">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են</w:t>
      </w:r>
      <w:r w:rsidR="00754D1F" w:rsidRPr="00694711">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երկարաձգել</w:t>
      </w:r>
      <w:r w:rsidR="00754D1F" w:rsidRPr="00694711">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իրենցներկայացրածհայտիապահովման</w:t>
      </w:r>
      <w:r w:rsidRPr="00C8279D">
        <w:rPr>
          <w:rFonts w:ascii="GHEA Grapalat" w:eastAsia="Times New Roman" w:hAnsi="GHEA Grapalat" w:cs="Arial Unicode"/>
          <w:sz w:val="20"/>
          <w:szCs w:val="24"/>
          <w:lang w:val="hy-AM"/>
        </w:rPr>
        <w:t xml:space="preserve"> վավերականության </w:t>
      </w:r>
      <w:r w:rsidRPr="00C8279D">
        <w:rPr>
          <w:rFonts w:ascii="GHEA Grapalat" w:eastAsia="Times New Roman" w:hAnsi="GHEA Grapalat" w:cs="Sylfaen"/>
          <w:sz w:val="20"/>
          <w:szCs w:val="24"/>
          <w:lang w:val="hy-AM"/>
        </w:rPr>
        <w:t>ժամկետըկամներկայացնելհայտինորապահովում:</w:t>
      </w:r>
    </w:p>
    <w:p w14:paraId="7621C1A9" w14:textId="77777777" w:rsidR="00C8279D" w:rsidRPr="00C8279D" w:rsidRDefault="00C8279D" w:rsidP="00C8279D">
      <w:pPr>
        <w:spacing w:after="0" w:line="240" w:lineRule="auto"/>
        <w:ind w:firstLine="567"/>
        <w:jc w:val="both"/>
        <w:rPr>
          <w:rFonts w:ascii="GHEA Grapalat" w:eastAsia="Times New Roman" w:hAnsi="GHEA Grapalat" w:cs="Times New Roman"/>
          <w:b/>
          <w:sz w:val="20"/>
          <w:szCs w:val="24"/>
          <w:lang w:val="hy-AM"/>
        </w:rPr>
      </w:pPr>
    </w:p>
    <w:p w14:paraId="080F7A44" w14:textId="39D7A0D8" w:rsidR="00C8279D" w:rsidRPr="00C8279D" w:rsidRDefault="00C8279D" w:rsidP="00C8279D">
      <w:pPr>
        <w:spacing w:after="0" w:line="240" w:lineRule="auto"/>
        <w:jc w:val="center"/>
        <w:rPr>
          <w:rFonts w:ascii="GHEA Grapalat" w:eastAsia="Times New Roman" w:hAnsi="GHEA Grapalat" w:cs="Arial"/>
          <w:b/>
          <w:sz w:val="20"/>
          <w:szCs w:val="24"/>
          <w:lang w:val="hy-AM"/>
        </w:rPr>
      </w:pPr>
      <w:r w:rsidRPr="00C8279D">
        <w:rPr>
          <w:rFonts w:ascii="GHEA Grapalat" w:eastAsia="Times New Roman" w:hAnsi="GHEA Grapalat" w:cs="Times New Roman"/>
          <w:b/>
          <w:sz w:val="20"/>
          <w:szCs w:val="24"/>
          <w:lang w:val="hy-AM"/>
        </w:rPr>
        <w:t xml:space="preserve">4.  </w:t>
      </w:r>
      <w:r w:rsidRPr="00C8279D">
        <w:rPr>
          <w:rFonts w:ascii="GHEA Grapalat" w:eastAsia="Times New Roman" w:hAnsi="GHEA Grapalat" w:cs="Sylfaen"/>
          <w:b/>
          <w:sz w:val="20"/>
          <w:szCs w:val="24"/>
          <w:lang w:val="hy-AM"/>
        </w:rPr>
        <w:t>ՀԱՅՏԸ</w:t>
      </w:r>
      <w:r w:rsidR="00192067" w:rsidRPr="00584E93">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ՆԵՐԿԱՅԱՑՆԵԼՈՒ</w:t>
      </w:r>
      <w:r w:rsidR="00192067" w:rsidRPr="00584E93">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ԿԱՐԳԸ</w:t>
      </w:r>
    </w:p>
    <w:p w14:paraId="54D23E92"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hy-AM"/>
        </w:rPr>
      </w:pPr>
    </w:p>
    <w:p w14:paraId="20B745E7"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4"/>
          <w:lang w:val="hy-AM"/>
        </w:rPr>
      </w:pPr>
      <w:r w:rsidRPr="00C8279D">
        <w:rPr>
          <w:rFonts w:ascii="GHEA Grapalat" w:eastAsia="Times New Roman" w:hAnsi="GHEA Grapalat" w:cs="Times New Roman"/>
          <w:sz w:val="20"/>
          <w:szCs w:val="24"/>
          <w:lang w:val="hy-AM"/>
        </w:rPr>
        <w:t>4</w:t>
      </w:r>
      <w:r w:rsidRPr="00C8279D">
        <w:rPr>
          <w:rFonts w:ascii="GHEA Grapalat" w:eastAsia="Times New Roman" w:hAnsi="GHEA Grapalat" w:cs="Sylfaen"/>
          <w:sz w:val="20"/>
          <w:szCs w:val="24"/>
          <w:lang w:val="hy-AM"/>
        </w:rPr>
        <w:t>.1 Սույն ընթացակարգին մասնակցելու համար մասնակիցը հանձնաժողովին ներկայացնում է հայտ</w:t>
      </w:r>
      <w:r w:rsidRPr="00C8279D">
        <w:rPr>
          <w:rFonts w:ascii="GHEA Grapalat" w:eastAsia="Times New Roman" w:hAnsi="GHEA Grapalat" w:cs="Tahoma"/>
          <w:sz w:val="20"/>
          <w:szCs w:val="24"/>
          <w:lang w:val="hy-AM"/>
        </w:rPr>
        <w:t>։</w:t>
      </w:r>
      <w:r w:rsidRPr="00C8279D">
        <w:rPr>
          <w:rFonts w:ascii="GHEA Grapalat" w:eastAsia="Times New Roman" w:hAnsi="GHEA Grapalat" w:cs="Sylfaen"/>
          <w:sz w:val="20"/>
          <w:szCs w:val="24"/>
          <w:lang w:val="hy-AM"/>
        </w:rPr>
        <w:t>Հայտը սույն հրավերի հիման վրա մասնակցի կողմից ներկայացվող առաջարկն է:</w:t>
      </w:r>
    </w:p>
    <w:p w14:paraId="320160BF" w14:textId="2B1C718C"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0"/>
          <w:lang w:val="af-ZA"/>
        </w:rPr>
        <w:t>Մասնակիցը</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կարող</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է</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հայտ</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ներկայացնել</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ինչպես</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յուրաքանչյուր</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չափաբաժնի</w:t>
      </w:r>
      <w:r w:rsidRPr="00C8279D">
        <w:rPr>
          <w:rFonts w:ascii="GHEA Grapalat" w:eastAsia="Times New Roman" w:hAnsi="GHEA Grapalat" w:cs="Times New Roman"/>
          <w:sz w:val="20"/>
          <w:szCs w:val="20"/>
          <w:lang w:val="hy-AM"/>
        </w:rPr>
        <w:t xml:space="preserve">, </w:t>
      </w:r>
      <w:r w:rsidRPr="00C8279D">
        <w:rPr>
          <w:rFonts w:ascii="GHEA Grapalat" w:eastAsia="Times New Roman" w:hAnsi="GHEA Grapalat" w:cs="Sylfaen"/>
          <w:sz w:val="20"/>
          <w:szCs w:val="20"/>
          <w:lang w:val="af-ZA"/>
        </w:rPr>
        <w:t>այնպես</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էլ</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մի</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քանի</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կամ</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բոլոր</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չափաբաժինների</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af-ZA"/>
        </w:rPr>
        <w:t>համար</w:t>
      </w:r>
      <w:r w:rsidRPr="00C8279D">
        <w:rPr>
          <w:rFonts w:ascii="GHEA Grapalat" w:eastAsia="Times New Roman" w:hAnsi="GHEA Grapalat" w:cs="Sylfaen"/>
          <w:sz w:val="20"/>
          <w:szCs w:val="24"/>
          <w:lang w:val="hy-AM"/>
        </w:rPr>
        <w:t xml:space="preserve">։  </w:t>
      </w:r>
    </w:p>
    <w:p w14:paraId="79E95135"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Հայտը ներկայացվում է մինչև դրա համար սույն հրավերով սահմանված ժամկետի ավարտը։</w:t>
      </w:r>
    </w:p>
    <w:p w14:paraId="06DD4595"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Հայտի պատրաստման կարգը նկարագրված է սույն հրավերի 2-րդ մասում` </w:t>
      </w:r>
      <w:r w:rsidR="00BD33E3" w:rsidRPr="00BD33E3">
        <w:rPr>
          <w:rFonts w:ascii="GHEA Grapalat" w:eastAsia="Times New Roman" w:hAnsi="GHEA Grapalat" w:cs="Sylfaen"/>
          <w:sz w:val="20"/>
          <w:szCs w:val="24"/>
          <w:lang w:val="hy-AM"/>
        </w:rPr>
        <w:t xml:space="preserve">գնանշման հարցման </w:t>
      </w:r>
      <w:r w:rsidRPr="00C8279D">
        <w:rPr>
          <w:rFonts w:ascii="GHEA Grapalat" w:eastAsia="Times New Roman" w:hAnsi="GHEA Grapalat" w:cs="Sylfaen"/>
          <w:sz w:val="20"/>
          <w:szCs w:val="24"/>
          <w:lang w:val="hy-AM"/>
        </w:rPr>
        <w:t>հայտերը պատրաստելու հրահանգում։</w:t>
      </w:r>
    </w:p>
    <w:p w14:paraId="71C32B2F" w14:textId="59B8B12C"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4.2  Ընթացակարգի հայտերն անհրաժեշտ է ներկայացնել </w:t>
      </w:r>
      <w:r w:rsidRPr="00C8279D">
        <w:rPr>
          <w:rFonts w:ascii="GHEA Grapalat" w:eastAsia="Times New Roman" w:hAnsi="GHEA Grapalat" w:cs="Sylfaen"/>
          <w:sz w:val="20"/>
          <w:szCs w:val="20"/>
          <w:lang w:val="af-ZA"/>
        </w:rPr>
        <w:t>հանձնաժողովին</w:t>
      </w:r>
      <w:r w:rsidRPr="00C8279D">
        <w:rPr>
          <w:rFonts w:ascii="GHEA Grapalat" w:eastAsia="Times New Roman" w:hAnsi="GHEA Grapalat" w:cs="Sylfaen"/>
          <w:sz w:val="20"/>
          <w:szCs w:val="24"/>
          <w:lang w:val="hy-AM"/>
        </w:rPr>
        <w:t xml:space="preserve"> ոչ ուշ, քան սույն ընթացակարգի հայտարարությունը և հրավերը տեղեկագրում </w:t>
      </w:r>
      <w:r w:rsidR="00AE0C1E">
        <w:rPr>
          <w:rFonts w:ascii="GHEA Grapalat" w:eastAsia="Times New Roman" w:hAnsi="GHEA Grapalat" w:cs="Sylfaen"/>
          <w:sz w:val="20"/>
          <w:szCs w:val="24"/>
          <w:lang w:val="hy-AM"/>
        </w:rPr>
        <w:t xml:space="preserve">հրապարակվելու օրվանից </w:t>
      </w:r>
      <w:r w:rsidR="00E6450E" w:rsidRPr="00E6450E">
        <w:rPr>
          <w:rFonts w:ascii="GHEA Grapalat" w:eastAsia="Times New Roman" w:hAnsi="GHEA Grapalat" w:cs="Sylfaen"/>
          <w:sz w:val="20"/>
          <w:szCs w:val="24"/>
          <w:lang w:val="hy-AM"/>
        </w:rPr>
        <w:t>մինչև 202</w:t>
      </w:r>
      <w:r w:rsidR="001579AE" w:rsidRPr="001579AE">
        <w:rPr>
          <w:rFonts w:ascii="GHEA Grapalat" w:eastAsia="Times New Roman" w:hAnsi="GHEA Grapalat" w:cs="Sylfaen"/>
          <w:sz w:val="20"/>
          <w:szCs w:val="24"/>
          <w:lang w:val="hy-AM"/>
        </w:rPr>
        <w:t>5</w:t>
      </w:r>
      <w:r w:rsidR="00E6450E" w:rsidRPr="00E6450E">
        <w:rPr>
          <w:rFonts w:ascii="GHEA Grapalat" w:eastAsia="Times New Roman" w:hAnsi="GHEA Grapalat" w:cs="Sylfaen"/>
          <w:sz w:val="20"/>
          <w:szCs w:val="24"/>
          <w:lang w:val="hy-AM"/>
        </w:rPr>
        <w:t xml:space="preserve"> թվ</w:t>
      </w:r>
      <w:r w:rsidR="00E6450E">
        <w:rPr>
          <w:rFonts w:ascii="GHEA Grapalat" w:eastAsia="Times New Roman" w:hAnsi="GHEA Grapalat" w:cs="Sylfaen"/>
          <w:sz w:val="20"/>
          <w:szCs w:val="24"/>
          <w:lang w:val="hy-AM"/>
        </w:rPr>
        <w:t xml:space="preserve">ականի </w:t>
      </w:r>
      <w:r w:rsidR="00E6450E" w:rsidRPr="00E6450E">
        <w:rPr>
          <w:rFonts w:ascii="GHEA Grapalat" w:eastAsia="Times New Roman" w:hAnsi="GHEA Grapalat" w:cs="Sylfaen"/>
          <w:b/>
          <w:sz w:val="20"/>
          <w:szCs w:val="24"/>
          <w:lang w:val="hy-AM"/>
        </w:rPr>
        <w:t>հուն</w:t>
      </w:r>
      <w:r w:rsidR="009B1347" w:rsidRPr="009B1347">
        <w:rPr>
          <w:rFonts w:ascii="GHEA Grapalat" w:eastAsia="Times New Roman" w:hAnsi="GHEA Grapalat" w:cs="Sylfaen"/>
          <w:b/>
          <w:sz w:val="20"/>
          <w:szCs w:val="24"/>
          <w:lang w:val="hy-AM"/>
        </w:rPr>
        <w:t>վարի</w:t>
      </w:r>
      <w:r w:rsidR="00E6450E" w:rsidRPr="00E6450E">
        <w:rPr>
          <w:rFonts w:ascii="GHEA Grapalat" w:eastAsia="Times New Roman" w:hAnsi="GHEA Grapalat" w:cs="Sylfaen"/>
          <w:b/>
          <w:sz w:val="20"/>
          <w:szCs w:val="24"/>
          <w:lang w:val="hy-AM"/>
        </w:rPr>
        <w:t xml:space="preserve"> </w:t>
      </w:r>
      <w:r w:rsidR="009B1347" w:rsidRPr="009B1347">
        <w:rPr>
          <w:rFonts w:ascii="GHEA Grapalat" w:eastAsia="Times New Roman" w:hAnsi="GHEA Grapalat" w:cs="Sylfaen"/>
          <w:b/>
          <w:sz w:val="20"/>
          <w:szCs w:val="24"/>
          <w:lang w:val="hy-AM"/>
        </w:rPr>
        <w:t>30</w:t>
      </w:r>
      <w:r w:rsidR="00E6450E">
        <w:rPr>
          <w:rFonts w:ascii="GHEA Grapalat" w:eastAsia="Times New Roman" w:hAnsi="GHEA Grapalat" w:cs="Sylfaen"/>
          <w:sz w:val="20"/>
          <w:szCs w:val="24"/>
          <w:lang w:val="hy-AM"/>
        </w:rPr>
        <w:t xml:space="preserve">-ը, </w:t>
      </w:r>
      <w:r w:rsidRPr="00C8279D">
        <w:rPr>
          <w:rFonts w:ascii="GHEA Grapalat" w:eastAsia="Times New Roman" w:hAnsi="GHEA Grapalat" w:cs="Sylfaen"/>
          <w:sz w:val="20"/>
          <w:szCs w:val="24"/>
          <w:lang w:val="hy-AM"/>
        </w:rPr>
        <w:t xml:space="preserve"> ժամը «</w:t>
      </w:r>
      <w:r w:rsidR="00AE0C1E" w:rsidRPr="00AE0C1E">
        <w:rPr>
          <w:rFonts w:ascii="GHEA Grapalat" w:eastAsia="Times New Roman" w:hAnsi="GHEA Grapalat" w:cs="Sylfaen"/>
          <w:b/>
          <w:sz w:val="20"/>
          <w:szCs w:val="20"/>
          <w:lang w:val="hy-AM"/>
        </w:rPr>
        <w:t>12:00</w:t>
      </w:r>
      <w:r w:rsidRPr="00C8279D">
        <w:rPr>
          <w:rFonts w:ascii="GHEA Grapalat" w:eastAsia="Times New Roman" w:hAnsi="GHEA Grapalat" w:cs="Sylfaen"/>
          <w:sz w:val="20"/>
          <w:szCs w:val="24"/>
          <w:lang w:val="hy-AM"/>
        </w:rPr>
        <w:t>»-ն, «</w:t>
      </w:r>
      <w:r w:rsidR="00AE0C1E" w:rsidRPr="00AE0C1E">
        <w:rPr>
          <w:rFonts w:ascii="GHEA Grapalat" w:eastAsia="Times New Roman" w:hAnsi="GHEA Grapalat" w:cs="Sylfaen"/>
          <w:b/>
          <w:sz w:val="20"/>
          <w:szCs w:val="20"/>
          <w:lang w:val="hy-AM"/>
        </w:rPr>
        <w:t>ք. Երևան, Աբովյան 64</w:t>
      </w:r>
      <w:r w:rsidRPr="00C8279D">
        <w:rPr>
          <w:rFonts w:ascii="GHEA Grapalat" w:eastAsia="Times New Roman" w:hAnsi="GHEA Grapalat" w:cs="Sylfaen"/>
          <w:sz w:val="20"/>
          <w:szCs w:val="24"/>
          <w:lang w:val="hy-AM"/>
        </w:rPr>
        <w:t>» հասցեով:</w:t>
      </w:r>
    </w:p>
    <w:p w14:paraId="675CA3E8"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Ընթացակարգի հայտերը ստանում և հայտերի գրանցամատյանում գրանցում է հանձնաժողովի քարտուղար </w:t>
      </w:r>
      <w:r w:rsidRPr="00C8279D">
        <w:rPr>
          <w:rFonts w:ascii="GHEA Grapalat" w:eastAsia="Times New Roman" w:hAnsi="GHEA Grapalat" w:cs="Times New Roman"/>
          <w:sz w:val="24"/>
          <w:szCs w:val="24"/>
          <w:lang w:val="af-ZA"/>
        </w:rPr>
        <w:t>«</w:t>
      </w:r>
      <w:r w:rsidR="00AE0C1E" w:rsidRPr="00AE0C1E">
        <w:rPr>
          <w:rFonts w:ascii="GHEA Grapalat" w:eastAsia="Times New Roman" w:hAnsi="GHEA Grapalat" w:cs="Sylfaen"/>
          <w:sz w:val="20"/>
          <w:szCs w:val="20"/>
          <w:lang w:val="hy-AM"/>
        </w:rPr>
        <w:t>Լ.Վերմիշյան</w:t>
      </w:r>
      <w:r w:rsidRPr="00C8279D">
        <w:rPr>
          <w:rFonts w:ascii="GHEA Grapalat" w:eastAsia="Times New Roman" w:hAnsi="GHEA Grapalat" w:cs="Times New Roman"/>
          <w:sz w:val="24"/>
          <w:szCs w:val="24"/>
          <w:lang w:val="af-ZA"/>
        </w:rPr>
        <w:t>»</w:t>
      </w:r>
      <w:r w:rsidRPr="00C8279D">
        <w:rPr>
          <w:rFonts w:ascii="GHEA Grapalat" w:eastAsia="Times New Roman" w:hAnsi="GHEA Grapalat" w:cs="Sylfaen"/>
          <w:sz w:val="20"/>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808E29B"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4.3 Մասնակիցը հայտով ներկայացնում է`</w:t>
      </w:r>
    </w:p>
    <w:p w14:paraId="37EA40A8"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bookmarkStart w:id="3" w:name="_Hlk9261647"/>
      <w:r w:rsidRPr="00C8279D">
        <w:rPr>
          <w:rFonts w:ascii="GHEA Grapalat" w:eastAsia="Times New Roman" w:hAnsi="GHEA Grapalat" w:cs="Sylfaen"/>
          <w:sz w:val="20"/>
          <w:szCs w:val="24"/>
          <w:lang w:val="hy-AM"/>
        </w:rPr>
        <w:lastRenderedPageBreak/>
        <w:t>1) իր կողմից հաստատված՝ սույն հրավերի 2-րդ մասի 2.1 կետով նախատեսված դիմում-հայտարարություն`</w:t>
      </w:r>
      <w:r w:rsidRPr="00C8279D">
        <w:rPr>
          <w:rFonts w:ascii="GHEA Grapalat" w:eastAsia="Times New Roman" w:hAnsi="GHEA Grapalat"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C8279D">
        <w:rPr>
          <w:rFonts w:ascii="GHEA Grapalat" w:eastAsia="Times New Roman" w:hAnsi="GHEA Grapalat" w:cs="Sylfaen"/>
          <w:sz w:val="20"/>
          <w:szCs w:val="24"/>
          <w:lang w:val="hy-AM"/>
        </w:rPr>
        <w:t>, որը ներառում է`</w:t>
      </w:r>
    </w:p>
    <w:p w14:paraId="30BF3989"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ա) հավաստում սույն հրավերով սահմանված մասնակ</w:t>
      </w:r>
      <w:r w:rsidRPr="00C8279D">
        <w:rPr>
          <w:rFonts w:ascii="GHEA Grapalat" w:eastAsia="Times New Roman" w:hAnsi="GHEA Grapalat" w:cs="Sylfaen"/>
          <w:sz w:val="20"/>
          <w:szCs w:val="24"/>
          <w:lang w:val="hy-AM"/>
        </w:rPr>
        <w:softHyphen/>
        <w:t>ցության իրավունքի պահանջներին իր և իրեն փոխկապակցված անձանց տվյալների համապատասխանության մասին.</w:t>
      </w:r>
    </w:p>
    <w:p w14:paraId="330F01B4" w14:textId="77777777" w:rsidR="00C8279D" w:rsidRPr="00C8279D" w:rsidRDefault="00C8279D" w:rsidP="00C8279D">
      <w:pPr>
        <w:shd w:val="clear" w:color="auto" w:fill="FFFFFF"/>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բ)հավաստում՝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61C1346D"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4C0511DD"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bookmarkStart w:id="4" w:name="_Hlk9261892"/>
      <w:bookmarkEnd w:id="3"/>
      <w:r w:rsidRPr="00C8279D">
        <w:rPr>
          <w:rFonts w:ascii="GHEA Grapalat" w:eastAsia="Times New Roman" w:hAnsi="GHEA Grapalat" w:cs="Sylfaen"/>
          <w:sz w:val="20"/>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98B2412" w14:textId="77777777" w:rsidR="00C8279D" w:rsidRPr="00C8279D" w:rsidRDefault="00C8279D" w:rsidP="00C8279D">
      <w:pPr>
        <w:spacing w:after="0" w:line="240" w:lineRule="auto"/>
        <w:ind w:firstLine="630"/>
        <w:jc w:val="both"/>
        <w:rPr>
          <w:rFonts w:ascii="Cambria Math" w:eastAsia="Times New Roman" w:hAnsi="Cambria Math" w:cs="Sylfaen"/>
          <w:szCs w:val="24"/>
          <w:lang w:val="hy-AM" w:eastAsia="ru-RU"/>
        </w:rPr>
      </w:pPr>
      <w:r w:rsidRPr="00C8279D">
        <w:rPr>
          <w:rFonts w:ascii="GHEA Grapalat" w:eastAsia="Times New Roman" w:hAnsi="GHEA Grapalat" w:cs="Times New Roman"/>
          <w:sz w:val="20"/>
          <w:szCs w:val="20"/>
          <w:lang w:val="hy-AM" w:eastAsia="ru-RU"/>
        </w:rPr>
        <w:t xml:space="preserve">ե) </w:t>
      </w:r>
      <w:r w:rsidRPr="00C8279D">
        <w:rPr>
          <w:rFonts w:ascii="GHEA Grapalat" w:eastAsia="Times New Roman" w:hAnsi="GHEA Grapalat" w:cs="Sylfaen"/>
          <w:sz w:val="20"/>
          <w:szCs w:val="24"/>
          <w:lang w:val="hy-AM"/>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C8279D">
        <w:rPr>
          <w:rFonts w:ascii="GHEA Grapalat" w:eastAsia="Times New Roman" w:hAnsi="GHEA Grapalat" w:cs="Times New Roman"/>
          <w:sz w:val="20"/>
          <w:szCs w:val="20"/>
          <w:lang w:val="hy-AM" w:eastAsia="ru-RU"/>
        </w:rPr>
        <w:t xml:space="preserve">Ընդ որում </w:t>
      </w:r>
      <w:r w:rsidRPr="00C8279D">
        <w:rPr>
          <w:rFonts w:ascii="GHEA Grapalat" w:eastAsia="Times New Roman" w:hAnsi="GHEA Grapalat" w:cs="Sylfaen"/>
          <w:sz w:val="20"/>
          <w:szCs w:val="20"/>
          <w:lang w:val="hy-AM" w:eastAsia="ru-RU"/>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C8279D">
        <w:rPr>
          <w:rFonts w:ascii="Cambria Math" w:eastAsia="Times New Roman" w:hAnsi="Cambria Math" w:cs="Sylfaen"/>
          <w:sz w:val="20"/>
          <w:szCs w:val="20"/>
          <w:lang w:val="hy-AM" w:eastAsia="ru-RU"/>
        </w:rPr>
        <w:t>․</w:t>
      </w:r>
      <w:r w:rsidRPr="00C8279D">
        <w:rPr>
          <w:rFonts w:ascii="Cambria Math" w:eastAsia="Times New Roman" w:hAnsi="Cambria Math" w:cs="Sylfaen"/>
          <w:sz w:val="20"/>
          <w:szCs w:val="20"/>
          <w:vertAlign w:val="superscript"/>
          <w:lang w:val="hy-AM" w:eastAsia="ru-RU"/>
        </w:rPr>
        <w:footnoteReference w:id="1"/>
      </w:r>
    </w:p>
    <w:bookmarkEnd w:id="4"/>
    <w:p w14:paraId="69F3D01B"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2) իր կողմից հաստատված գնային առաջարկ</w:t>
      </w:r>
    </w:p>
    <w:p w14:paraId="49838887" w14:textId="77777777" w:rsidR="00B61BF0" w:rsidRPr="00B61BF0" w:rsidRDefault="00C8279D" w:rsidP="00B61BF0">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  3) </w:t>
      </w:r>
    </w:p>
    <w:p w14:paraId="56199263" w14:textId="77777777" w:rsidR="00C8279D" w:rsidRPr="00BD33E3" w:rsidRDefault="00C8279D" w:rsidP="00B61BF0">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4) </w:t>
      </w:r>
      <w:r w:rsidRPr="00BD33E3">
        <w:rPr>
          <w:rFonts w:ascii="GHEA Grapalat" w:eastAsia="Times New Roman" w:hAnsi="GHEA Grapalat" w:cs="Sylfaen"/>
          <w:sz w:val="20"/>
          <w:szCs w:val="24"/>
          <w:lang w:val="hy-AM"/>
        </w:rPr>
        <w:t>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w:t>
      </w:r>
      <w:r w:rsidR="00BD33E3" w:rsidRPr="00BD33E3">
        <w:rPr>
          <w:rFonts w:ascii="GHEA Grapalat" w:eastAsia="Times New Roman" w:hAnsi="GHEA Grapalat" w:cs="Sylfaen"/>
          <w:sz w:val="20"/>
          <w:szCs w:val="24"/>
          <w:lang w:val="hy-AM"/>
        </w:rPr>
        <w:t>վում է նաև կնքվելիք պայմանագրով:</w:t>
      </w:r>
    </w:p>
    <w:p w14:paraId="2E11B6A9"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BD33E3">
        <w:rPr>
          <w:rFonts w:ascii="GHEA Grapalat" w:eastAsia="Times New Roman" w:hAnsi="GHEA Grapalat" w:cs="Sylfaen"/>
          <w:sz w:val="20"/>
          <w:szCs w:val="24"/>
          <w:lang w:val="hy-AM"/>
        </w:rPr>
        <w:t>5) ենթակապալի պայմանագրի պատճենը և դրա կողմ հանդիսացող անձի</w:t>
      </w:r>
      <w:r w:rsidRPr="00C8279D">
        <w:rPr>
          <w:rFonts w:ascii="GHEA Grapalat" w:eastAsia="Times New Roman" w:hAnsi="GHEA Grapalat" w:cs="Sylfaen"/>
          <w:sz w:val="20"/>
          <w:szCs w:val="24"/>
          <w:lang w:val="hy-AM"/>
        </w:rPr>
        <w:t xml:space="preserve"> տվյալները,  եթե կնքվելիք պայմանագիրն իրականացվելու է ենթակապալի միջոցով:</w:t>
      </w:r>
    </w:p>
    <w:p w14:paraId="78992AF0"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27112636"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bookmarkStart w:id="5" w:name="_Hlk9262052"/>
      <w:r w:rsidRPr="00C8279D">
        <w:rPr>
          <w:rFonts w:ascii="GHEA Grapalat" w:eastAsia="Times New Roman" w:hAnsi="GHEA Grapalat" w:cs="Sylfaen"/>
          <w:sz w:val="20"/>
          <w:szCs w:val="24"/>
          <w:lang w:val="hy-AM"/>
        </w:rPr>
        <w:t>Ընդ որում համատեղ գործունեության կարգով (կոնսորցիումով) սույն ընթացակարգին մասնակցելու դեպքում՝</w:t>
      </w:r>
    </w:p>
    <w:p w14:paraId="57F3A42E" w14:textId="77777777" w:rsidR="00C8279D" w:rsidRPr="00C8279D" w:rsidRDefault="00C8279D" w:rsidP="00BD33E3">
      <w:pPr>
        <w:numPr>
          <w:ilvl w:val="0"/>
          <w:numId w:val="18"/>
        </w:numPr>
        <w:spacing w:after="0" w:line="240" w:lineRule="auto"/>
        <w:ind w:left="0" w:firstLine="720"/>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8EE6C40" w14:textId="77777777" w:rsidR="00C8279D" w:rsidRPr="00C8279D" w:rsidRDefault="00C8279D" w:rsidP="00BD33E3">
      <w:pPr>
        <w:numPr>
          <w:ilvl w:val="0"/>
          <w:numId w:val="18"/>
        </w:numPr>
        <w:spacing w:after="0" w:line="240" w:lineRule="auto"/>
        <w:ind w:left="0" w:firstLine="720"/>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2DBBB08A"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p>
    <w:p w14:paraId="14705715" w14:textId="228ECE81" w:rsidR="00C8279D" w:rsidRPr="00C8279D" w:rsidRDefault="00C8279D" w:rsidP="00C8279D">
      <w:pPr>
        <w:spacing w:after="0" w:line="240" w:lineRule="auto"/>
        <w:jc w:val="center"/>
        <w:rPr>
          <w:rFonts w:ascii="GHEA Grapalat" w:eastAsia="Times New Roman" w:hAnsi="GHEA Grapalat" w:cs="Arial"/>
          <w:b/>
          <w:sz w:val="20"/>
          <w:szCs w:val="24"/>
          <w:lang w:val="es-ES"/>
        </w:rPr>
      </w:pPr>
      <w:r w:rsidRPr="00C8279D">
        <w:rPr>
          <w:rFonts w:ascii="GHEA Grapalat" w:eastAsia="Times New Roman" w:hAnsi="GHEA Grapalat" w:cs="Times New Roman"/>
          <w:b/>
          <w:sz w:val="20"/>
          <w:szCs w:val="24"/>
          <w:lang w:val="es-ES"/>
        </w:rPr>
        <w:t xml:space="preserve">5.   </w:t>
      </w:r>
      <w:r w:rsidRPr="00C8279D">
        <w:rPr>
          <w:rFonts w:ascii="GHEA Grapalat" w:eastAsia="Times New Roman" w:hAnsi="GHEA Grapalat" w:cs="Sylfaen"/>
          <w:b/>
          <w:sz w:val="20"/>
          <w:szCs w:val="24"/>
          <w:lang w:val="es-ES"/>
        </w:rPr>
        <w:t>ՀԱՅՏԻ</w:t>
      </w:r>
      <w:r w:rsidR="00192067" w:rsidRPr="00584E93">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es-ES"/>
        </w:rPr>
        <w:t>ԳՆԱՅԻՆ</w:t>
      </w:r>
      <w:r w:rsidR="00192067" w:rsidRPr="00584E93">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es-ES"/>
        </w:rPr>
        <w:t>ԱՌԱՋԱՐԿԸ</w:t>
      </w:r>
    </w:p>
    <w:p w14:paraId="34C975E7" w14:textId="77777777" w:rsidR="00C8279D" w:rsidRPr="00C8279D" w:rsidRDefault="00C8279D" w:rsidP="00C8279D">
      <w:pPr>
        <w:spacing w:after="0" w:line="240" w:lineRule="auto"/>
        <w:jc w:val="center"/>
        <w:rPr>
          <w:rFonts w:ascii="GHEA Grapalat" w:eastAsia="Times New Roman" w:hAnsi="GHEA Grapalat" w:cs="Arial"/>
          <w:b/>
          <w:sz w:val="20"/>
          <w:szCs w:val="24"/>
          <w:lang w:val="es-ES"/>
        </w:rPr>
      </w:pPr>
    </w:p>
    <w:p w14:paraId="2FBCFE61" w14:textId="6AE858F5" w:rsidR="00C8279D" w:rsidRPr="00C8279D" w:rsidRDefault="00C8279D" w:rsidP="00C8279D">
      <w:pPr>
        <w:spacing w:after="0" w:line="240" w:lineRule="auto"/>
        <w:ind w:firstLine="567"/>
        <w:jc w:val="both"/>
        <w:rPr>
          <w:rFonts w:ascii="GHEA Grapalat" w:eastAsia="Times New Roman" w:hAnsi="GHEA Grapalat" w:cs="Times New Roman"/>
          <w:sz w:val="20"/>
          <w:szCs w:val="24"/>
          <w:lang w:val="es-ES"/>
        </w:rPr>
      </w:pPr>
      <w:r w:rsidRPr="00C8279D">
        <w:rPr>
          <w:rFonts w:ascii="GHEA Grapalat" w:eastAsia="Times New Roman" w:hAnsi="GHEA Grapalat" w:cs="Sylfaen"/>
          <w:sz w:val="20"/>
          <w:szCs w:val="24"/>
          <w:lang w:val="es-ES"/>
        </w:rPr>
        <w:t xml:space="preserve">5.1 </w:t>
      </w:r>
      <w:r w:rsidRPr="00C8279D">
        <w:rPr>
          <w:rFonts w:ascii="GHEA Grapalat" w:eastAsia="Times New Roman" w:hAnsi="GHEA Grapalat" w:cs="Sylfaen"/>
          <w:sz w:val="20"/>
          <w:szCs w:val="24"/>
          <w:lang w:val="hy-AM"/>
        </w:rPr>
        <w:t>Առաջարկվող</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գինը</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աշխատանքի</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արժեքից</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բացի</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ներառում</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է</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փոխադրման</w:t>
      </w:r>
      <w:r w:rsidRPr="00C8279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ապահովագրման</w:t>
      </w:r>
      <w:r w:rsidRPr="00C8279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տուրքերի</w:t>
      </w:r>
      <w:r w:rsidRPr="00C8279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հարկերի</w:t>
      </w:r>
      <w:r w:rsidRPr="00C8279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այլ</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վճարումների</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գծով</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ծախսերը</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և</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չի</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կարող</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պակաս</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լինել</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դրանց</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ինքնարժեքից</w:t>
      </w:r>
      <w:r w:rsidRPr="00C8279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Առաջարկվող</w:t>
      </w:r>
      <w:r w:rsidR="00AF1E40" w:rsidRPr="005A06F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գնի</w:t>
      </w:r>
      <w:r w:rsidR="00AF1E40" w:rsidRPr="005A06F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հաշվարկը</w:t>
      </w:r>
      <w:r w:rsidR="00AF1E40" w:rsidRPr="005A06F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պետք</w:t>
      </w:r>
      <w:r w:rsidR="00AF1E40" w:rsidRPr="005A06F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է</w:t>
      </w:r>
      <w:r w:rsidR="00AF1E40" w:rsidRPr="005A06F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ներկայացվի</w:t>
      </w:r>
      <w:r w:rsidR="00AF1E40" w:rsidRPr="005A06F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հայտով</w:t>
      </w:r>
      <w:r w:rsidRPr="00C8279D">
        <w:rPr>
          <w:rFonts w:ascii="GHEA Grapalat" w:eastAsia="Times New Roman" w:hAnsi="GHEA Grapalat" w:cs="Times New Roman"/>
          <w:sz w:val="20"/>
          <w:szCs w:val="24"/>
          <w:lang w:val="es-ES"/>
        </w:rPr>
        <w:t>:</w:t>
      </w:r>
    </w:p>
    <w:p w14:paraId="00779274" w14:textId="74A05B0E" w:rsidR="00C8279D" w:rsidRPr="00C8279D" w:rsidRDefault="00C8279D" w:rsidP="00C8279D">
      <w:pPr>
        <w:spacing w:after="0" w:line="240" w:lineRule="auto"/>
        <w:ind w:firstLine="567"/>
        <w:jc w:val="both"/>
        <w:rPr>
          <w:rFonts w:ascii="GHEA Grapalat" w:eastAsia="Times New Roman" w:hAnsi="GHEA Grapalat" w:cs="Sylfaen"/>
          <w:sz w:val="20"/>
          <w:szCs w:val="24"/>
          <w:lang w:val="es-ES"/>
        </w:rPr>
      </w:pPr>
      <w:r w:rsidRPr="00C8279D">
        <w:rPr>
          <w:rFonts w:ascii="GHEA Grapalat" w:eastAsia="Times New Roman" w:hAnsi="GHEA Grapalat" w:cs="Times New Roman"/>
          <w:sz w:val="20"/>
          <w:szCs w:val="20"/>
          <w:lang w:val="es-ES" w:eastAsia="ru-RU"/>
        </w:rPr>
        <w:t>5.</w:t>
      </w:r>
      <w:r w:rsidRPr="00C8279D">
        <w:rPr>
          <w:rFonts w:ascii="GHEA Grapalat" w:eastAsia="Times New Roman" w:hAnsi="GHEA Grapalat" w:cs="Times New Roman"/>
          <w:sz w:val="20"/>
          <w:szCs w:val="20"/>
          <w:lang w:val="hy-AM" w:eastAsia="ru-RU"/>
        </w:rPr>
        <w:t>2</w:t>
      </w:r>
      <w:r w:rsidRPr="00C8279D">
        <w:rPr>
          <w:rFonts w:ascii="GHEA Grapalat" w:eastAsia="Times New Roman" w:hAnsi="GHEA Grapalat" w:cs="Sylfaen"/>
          <w:sz w:val="20"/>
          <w:szCs w:val="20"/>
          <w:lang w:val="es-ES" w:eastAsia="ru-RU"/>
        </w:rPr>
        <w:t xml:space="preserve"> Մ</w:t>
      </w:r>
      <w:r w:rsidRPr="00C8279D">
        <w:rPr>
          <w:rFonts w:ascii="GHEA Grapalat" w:eastAsia="Times New Roman" w:hAnsi="GHEA Grapalat" w:cs="Sylfaen"/>
          <w:sz w:val="20"/>
          <w:szCs w:val="24"/>
          <w:lang w:val="hy-AM"/>
        </w:rPr>
        <w:t>ասնակիցը գնային առաջարկը ներկայացնում է արժեք (ինքնարժեքի և կանխատեսվող շահույթի հանրագումարը)</w:t>
      </w:r>
      <w:r w:rsidR="006528FE" w:rsidRPr="006528FE">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 xml:space="preserve">և ավելացված արժեքի հարկ ընդհանրական բաղադրիչներից բաղկացած հաշվարկի ձևով: </w:t>
      </w:r>
      <w:r w:rsidRPr="00C8279D">
        <w:rPr>
          <w:rFonts w:ascii="GHEA Grapalat" w:eastAsia="Times New Roman" w:hAnsi="GHEA Grapalat" w:cs="Sylfaen"/>
          <w:sz w:val="20"/>
          <w:szCs w:val="24"/>
        </w:rPr>
        <w:t>Ա</w:t>
      </w:r>
      <w:r w:rsidRPr="00C8279D">
        <w:rPr>
          <w:rFonts w:ascii="GHEA Grapalat" w:eastAsia="Times New Roman" w:hAnsi="GHEA Grapalat" w:cs="Sylfaen"/>
          <w:sz w:val="20"/>
          <w:szCs w:val="24"/>
          <w:lang w:val="hy-AM"/>
        </w:rPr>
        <w:t xml:space="preserve">րժեքի բաղադրիչների հաշվարկ` բացվածք կամ այլ մանրամասներ չեն պահանջվում և ներկայացվում: Եթե </w:t>
      </w:r>
      <w:r w:rsidRPr="00C8279D">
        <w:rPr>
          <w:rFonts w:ascii="GHEA Grapalat" w:eastAsia="Times New Roman" w:hAnsi="GHEA Grapalat" w:cs="Sylfaen"/>
          <w:sz w:val="20"/>
          <w:szCs w:val="24"/>
        </w:rPr>
        <w:t>մ</w:t>
      </w:r>
      <w:r w:rsidRPr="00C8279D">
        <w:rPr>
          <w:rFonts w:ascii="GHEA Grapalat" w:eastAsia="Times New Roman" w:hAnsi="GHEA Grapalat" w:cs="Sylfaen"/>
          <w:sz w:val="20"/>
          <w:szCs w:val="24"/>
          <w:lang w:val="hy-AM"/>
        </w:rPr>
        <w:t xml:space="preserve">ասնակիցը տվյալ գործարքի գծով Հայաստանի Հանրապետության պետական բյուջե պետք է վճարի ավելացված </w:t>
      </w:r>
      <w:r w:rsidRPr="00C8279D">
        <w:rPr>
          <w:rFonts w:ascii="GHEA Grapalat" w:eastAsia="Times New Roman" w:hAnsi="GHEA Grapalat" w:cs="Sylfaen"/>
          <w:sz w:val="20"/>
          <w:szCs w:val="24"/>
          <w:lang w:val="hy-AM"/>
        </w:rPr>
        <w:lastRenderedPageBreak/>
        <w:t>արժեքի հարկ, ապա</w:t>
      </w:r>
      <w:r w:rsidR="006528FE" w:rsidRPr="006528FE">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0"/>
          <w:lang w:val="ru-RU" w:eastAsia="ru-RU"/>
        </w:rPr>
        <w:t>ներկայաց</w:t>
      </w:r>
      <w:r w:rsidRPr="00C8279D">
        <w:rPr>
          <w:rFonts w:ascii="GHEA Grapalat" w:eastAsia="Times New Roman" w:hAnsi="GHEA Grapalat" w:cs="Sylfaen"/>
          <w:sz w:val="20"/>
          <w:szCs w:val="20"/>
          <w:lang w:eastAsia="ru-RU"/>
        </w:rPr>
        <w:t>վող</w:t>
      </w:r>
      <w:proofErr w:type="spellEnd"/>
      <w:r w:rsidR="006528FE" w:rsidRPr="006528FE">
        <w:rPr>
          <w:rFonts w:ascii="GHEA Grapalat" w:eastAsia="Times New Roman" w:hAnsi="GHEA Grapalat" w:cs="Sylfaen"/>
          <w:sz w:val="20"/>
          <w:szCs w:val="20"/>
          <w:lang w:val="es-ES" w:eastAsia="ru-RU"/>
        </w:rPr>
        <w:t xml:space="preserve"> </w:t>
      </w:r>
      <w:proofErr w:type="spellStart"/>
      <w:r w:rsidRPr="00C8279D">
        <w:rPr>
          <w:rFonts w:ascii="GHEA Grapalat" w:eastAsia="Times New Roman" w:hAnsi="GHEA Grapalat" w:cs="Sylfaen"/>
          <w:sz w:val="20"/>
          <w:szCs w:val="20"/>
          <w:lang w:val="ru-RU" w:eastAsia="ru-RU"/>
        </w:rPr>
        <w:t>գնային</w:t>
      </w:r>
      <w:proofErr w:type="spellEnd"/>
      <w:r w:rsidR="006528FE" w:rsidRPr="006528FE">
        <w:rPr>
          <w:rFonts w:ascii="GHEA Grapalat" w:eastAsia="Times New Roman" w:hAnsi="GHEA Grapalat" w:cs="Sylfaen"/>
          <w:sz w:val="20"/>
          <w:szCs w:val="20"/>
          <w:lang w:val="es-ES" w:eastAsia="ru-RU"/>
        </w:rPr>
        <w:t xml:space="preserve"> </w:t>
      </w:r>
      <w:proofErr w:type="spellStart"/>
      <w:r w:rsidRPr="00C8279D">
        <w:rPr>
          <w:rFonts w:ascii="GHEA Grapalat" w:eastAsia="Times New Roman" w:hAnsi="GHEA Grapalat" w:cs="Sylfaen"/>
          <w:sz w:val="20"/>
          <w:szCs w:val="20"/>
          <w:lang w:val="ru-RU" w:eastAsia="ru-RU"/>
        </w:rPr>
        <w:t>առաջարկում</w:t>
      </w:r>
      <w:proofErr w:type="spellEnd"/>
      <w:r w:rsidRPr="00C8279D">
        <w:rPr>
          <w:rFonts w:ascii="GHEA Grapalat" w:eastAsia="Times New Roman" w:hAnsi="GHEA Grapalat" w:cs="Sylfaen"/>
          <w:sz w:val="20"/>
          <w:szCs w:val="24"/>
          <w:lang w:val="hy-AM"/>
        </w:rPr>
        <w:t xml:space="preserve"> առանձնացված տողով նախատեսվում է այդ հարկատեսակի գծով վճարվելիք գումարի չափը:</w:t>
      </w:r>
      <w:r w:rsidR="00212DAB" w:rsidRPr="005A06F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Ընդ որում</w:t>
      </w:r>
      <w:r w:rsidRPr="00C8279D">
        <w:rPr>
          <w:rFonts w:ascii="GHEA Grapalat" w:eastAsia="Times New Roman" w:hAnsi="GHEA Grapalat" w:cs="Sylfaen"/>
          <w:sz w:val="20"/>
          <w:szCs w:val="24"/>
          <w:lang w:val="es-ES"/>
        </w:rPr>
        <w:t>.</w:t>
      </w:r>
    </w:p>
    <w:p w14:paraId="063A1CFF" w14:textId="77777777" w:rsidR="00C8279D" w:rsidRPr="006528FE" w:rsidRDefault="00C8279D" w:rsidP="00C8279D">
      <w:pPr>
        <w:spacing w:after="0" w:line="240" w:lineRule="auto"/>
        <w:ind w:firstLine="567"/>
        <w:jc w:val="both"/>
        <w:rPr>
          <w:rFonts w:ascii="GHEA Grapalat" w:eastAsia="Times New Roman" w:hAnsi="GHEA Grapalat" w:cs="Sylfaen"/>
          <w:sz w:val="20"/>
          <w:szCs w:val="24"/>
          <w:lang w:val="hy-AM"/>
        </w:rPr>
      </w:pPr>
      <w:proofErr w:type="gramStart"/>
      <w:r w:rsidRPr="00C8279D">
        <w:rPr>
          <w:rFonts w:ascii="GHEA Grapalat" w:eastAsia="Times New Roman" w:hAnsi="GHEA Grapalat" w:cs="Sylfaen"/>
          <w:sz w:val="20"/>
          <w:szCs w:val="24"/>
        </w:rPr>
        <w:t>ա</w:t>
      </w:r>
      <w:r w:rsidRPr="00C8279D">
        <w:rPr>
          <w:rFonts w:ascii="GHEA Grapalat" w:eastAsia="Times New Roman" w:hAnsi="GHEA Grapalat" w:cs="Sylfaen"/>
          <w:sz w:val="20"/>
          <w:szCs w:val="24"/>
          <w:lang w:val="es-ES"/>
        </w:rPr>
        <w:t>.</w:t>
      </w:r>
      <w:r w:rsidRPr="00C8279D">
        <w:rPr>
          <w:rFonts w:ascii="GHEA Grapalat" w:eastAsia="Times New Roman" w:hAnsi="GHEA Grapalat" w:cs="Sylfaen"/>
          <w:sz w:val="20"/>
          <w:szCs w:val="24"/>
        </w:rPr>
        <w:t>մ</w:t>
      </w:r>
      <w:r w:rsidRPr="00C8279D">
        <w:rPr>
          <w:rFonts w:ascii="GHEA Grapalat" w:eastAsia="Times New Roman" w:hAnsi="GHEA Grapalat" w:cs="Sylfaen"/>
          <w:sz w:val="20"/>
          <w:szCs w:val="24"/>
          <w:lang w:val="hy-AM"/>
        </w:rPr>
        <w:t>ասնակիցների</w:t>
      </w:r>
      <w:proofErr w:type="gramEnd"/>
      <w:r w:rsidRPr="00C8279D">
        <w:rPr>
          <w:rFonts w:ascii="GHEA Grapalat" w:eastAsia="Times New Roman" w:hAnsi="GHEA Grapalat" w:cs="Sylfaen"/>
          <w:sz w:val="20"/>
          <w:szCs w:val="24"/>
          <w:lang w:val="hy-AM"/>
        </w:rPr>
        <w:t xml:space="preserve"> գնային առաջարկների գնահատում</w:t>
      </w:r>
      <w:proofErr w:type="spellStart"/>
      <w:r w:rsidRPr="00C8279D">
        <w:rPr>
          <w:rFonts w:ascii="GHEA Grapalat" w:eastAsia="Times New Roman" w:hAnsi="GHEA Grapalat" w:cs="Sylfaen"/>
          <w:sz w:val="20"/>
          <w:szCs w:val="24"/>
        </w:rPr>
        <w:t>նու</w:t>
      </w:r>
      <w:proofErr w:type="spellEnd"/>
      <w:r w:rsidRPr="00C8279D">
        <w:rPr>
          <w:rFonts w:ascii="GHEA Grapalat" w:eastAsia="Times New Roman" w:hAnsi="GHEA Grapalat" w:cs="Sylfaen"/>
          <w:sz w:val="20"/>
          <w:szCs w:val="24"/>
          <w:lang w:val="hy-AM"/>
        </w:rPr>
        <w:t xml:space="preserve"> համեմատումն իրականացվում </w:t>
      </w:r>
      <w:proofErr w:type="spellStart"/>
      <w:r w:rsidRPr="00C8279D">
        <w:rPr>
          <w:rFonts w:ascii="GHEA Grapalat" w:eastAsia="Times New Roman" w:hAnsi="GHEA Grapalat" w:cs="Sylfaen"/>
          <w:sz w:val="20"/>
          <w:szCs w:val="24"/>
        </w:rPr>
        <w:t>են</w:t>
      </w:r>
      <w:proofErr w:type="spellEnd"/>
      <w:r w:rsidRPr="00C8279D">
        <w:rPr>
          <w:rFonts w:ascii="GHEA Grapalat" w:eastAsia="Times New Roman" w:hAnsi="GHEA Grapalat" w:cs="Sylfaen"/>
          <w:sz w:val="20"/>
          <w:szCs w:val="24"/>
          <w:lang w:val="hy-AM"/>
        </w:rPr>
        <w:t xml:space="preserve"> առանց սույն </w:t>
      </w:r>
      <w:r w:rsidRPr="006528FE">
        <w:rPr>
          <w:rFonts w:ascii="GHEA Grapalat" w:eastAsia="Times New Roman" w:hAnsi="GHEA Grapalat" w:cs="Sylfaen"/>
          <w:sz w:val="20"/>
          <w:szCs w:val="24"/>
          <w:lang w:val="hy-AM"/>
        </w:rPr>
        <w:t>կետում նշված հարկի գումարի հաշվարկման,</w:t>
      </w:r>
    </w:p>
    <w:p w14:paraId="7E772698" w14:textId="77777777" w:rsidR="00C8279D" w:rsidRPr="006528FE" w:rsidRDefault="00C8279D" w:rsidP="00C8279D">
      <w:pPr>
        <w:spacing w:after="0" w:line="240" w:lineRule="auto"/>
        <w:ind w:firstLine="567"/>
        <w:jc w:val="both"/>
        <w:rPr>
          <w:rFonts w:ascii="GHEA Grapalat" w:eastAsia="Times New Roman" w:hAnsi="GHEA Grapalat" w:cs="Sylfaen"/>
          <w:sz w:val="20"/>
          <w:szCs w:val="24"/>
          <w:lang w:val="hy-AM"/>
        </w:rPr>
      </w:pPr>
      <w:r w:rsidRPr="006528FE">
        <w:rPr>
          <w:rFonts w:ascii="GHEA Grapalat" w:eastAsia="Times New Roman" w:hAnsi="GHEA Grapalat" w:cs="Sylfaen"/>
          <w:sz w:val="20"/>
          <w:szCs w:val="24"/>
          <w:lang w:val="hy-AM"/>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109741" w14:textId="77777777" w:rsidR="00C8279D" w:rsidRPr="006528FE" w:rsidRDefault="00C8279D" w:rsidP="00C8279D">
      <w:pPr>
        <w:spacing w:after="0" w:line="240" w:lineRule="auto"/>
        <w:ind w:firstLine="567"/>
        <w:jc w:val="both"/>
        <w:rPr>
          <w:rFonts w:ascii="GHEA Grapalat" w:eastAsia="Times New Roman" w:hAnsi="GHEA Grapalat" w:cs="Sylfaen"/>
          <w:sz w:val="20"/>
          <w:szCs w:val="24"/>
          <w:lang w:val="hy-AM"/>
        </w:rPr>
      </w:pPr>
      <w:r w:rsidRPr="006528FE">
        <w:rPr>
          <w:rFonts w:ascii="GHEA Grapalat" w:eastAsia="Times New Roman" w:hAnsi="GHEA Grapalat" w:cs="Sylfaen"/>
          <w:sz w:val="20"/>
          <w:szCs w:val="24"/>
          <w:lang w:val="hy-AM"/>
        </w:rPr>
        <w:t>ՄԳ-ն ընտրված մասնակցի առաջարկած գինն է.</w:t>
      </w:r>
    </w:p>
    <w:p w14:paraId="638760C4" w14:textId="77777777" w:rsidR="00C8279D" w:rsidRPr="006528FE" w:rsidRDefault="00C8279D" w:rsidP="00C8279D">
      <w:pPr>
        <w:spacing w:after="0" w:line="240" w:lineRule="auto"/>
        <w:ind w:firstLine="567"/>
        <w:jc w:val="both"/>
        <w:rPr>
          <w:rFonts w:ascii="GHEA Grapalat" w:eastAsia="Times New Roman" w:hAnsi="GHEA Grapalat" w:cs="Sylfaen"/>
          <w:sz w:val="20"/>
          <w:szCs w:val="24"/>
          <w:lang w:val="hy-AM"/>
        </w:rPr>
      </w:pPr>
      <w:r w:rsidRPr="006528FE">
        <w:rPr>
          <w:rFonts w:ascii="GHEA Grapalat" w:eastAsia="Times New Roman" w:hAnsi="GHEA Grapalat" w:cs="Sylfaen"/>
          <w:sz w:val="20"/>
          <w:szCs w:val="24"/>
          <w:lang w:val="hy-AM"/>
        </w:rPr>
        <w:t>ՆԳ-ն սույն հրավերով հրապարակված շինարարական աշխատանքների նախահաշվային գինն է.</w:t>
      </w:r>
    </w:p>
    <w:p w14:paraId="5B983C55" w14:textId="77777777" w:rsidR="00C8279D" w:rsidRPr="006528FE" w:rsidRDefault="00C8279D" w:rsidP="00C8279D">
      <w:pPr>
        <w:spacing w:after="0" w:line="240" w:lineRule="auto"/>
        <w:ind w:firstLine="567"/>
        <w:jc w:val="both"/>
        <w:rPr>
          <w:rFonts w:ascii="GHEA Grapalat" w:eastAsia="Times New Roman" w:hAnsi="GHEA Grapalat" w:cs="Sylfaen"/>
          <w:sz w:val="20"/>
          <w:szCs w:val="24"/>
          <w:lang w:val="hy-AM"/>
        </w:rPr>
      </w:pPr>
      <w:r w:rsidRPr="006528FE">
        <w:rPr>
          <w:rFonts w:ascii="GHEA Grapalat" w:eastAsia="Times New Roman" w:hAnsi="GHEA Grapalat" w:cs="Sylfaen"/>
          <w:sz w:val="20"/>
          <w:szCs w:val="24"/>
          <w:lang w:val="hy-AM"/>
        </w:rPr>
        <w:t>ԿԾ-ն տվյալ կատարողական ակտով ներկայացված աշխատանքների ծավալն է՝ գումարային արտահայտությամբ.</w:t>
      </w:r>
    </w:p>
    <w:p w14:paraId="7A4F6FC1" w14:textId="77777777" w:rsidR="00C8279D" w:rsidRPr="006528FE" w:rsidRDefault="00C8279D" w:rsidP="00C8279D">
      <w:pPr>
        <w:spacing w:after="0" w:line="240" w:lineRule="auto"/>
        <w:ind w:firstLine="567"/>
        <w:jc w:val="both"/>
        <w:rPr>
          <w:rFonts w:ascii="GHEA Grapalat" w:eastAsia="Times New Roman" w:hAnsi="GHEA Grapalat" w:cs="Sylfaen"/>
          <w:sz w:val="20"/>
          <w:szCs w:val="24"/>
          <w:vertAlign w:val="superscript"/>
          <w:lang w:val="es-ES"/>
        </w:rPr>
      </w:pPr>
      <w:r w:rsidRPr="006528FE">
        <w:rPr>
          <w:rFonts w:ascii="GHEA Grapalat" w:eastAsia="Times New Roman" w:hAnsi="GHEA Grapalat" w:cs="Sylfaen"/>
          <w:sz w:val="20"/>
          <w:szCs w:val="24"/>
          <w:lang w:val="hy-AM"/>
        </w:rPr>
        <w:t>ՎԳ –ն ծավալաթերթ-նախահաշվով սահմանված աշխատանքների դիմաց վճարվող գումարն է:</w:t>
      </w:r>
      <w:r w:rsidRPr="006528FE">
        <w:rPr>
          <w:rFonts w:ascii="GHEA Grapalat" w:eastAsia="Times New Roman" w:hAnsi="GHEA Grapalat" w:cs="Sylfaen"/>
          <w:sz w:val="20"/>
          <w:szCs w:val="24"/>
          <w:vertAlign w:val="superscript"/>
          <w:lang w:val="hy-AM"/>
        </w:rPr>
        <w:t>8</w:t>
      </w:r>
    </w:p>
    <w:p w14:paraId="547F2803" w14:textId="77777777" w:rsidR="00C8279D" w:rsidRPr="006528FE" w:rsidDel="00086481" w:rsidRDefault="00C8279D" w:rsidP="00C8279D">
      <w:pPr>
        <w:spacing w:after="0" w:line="240" w:lineRule="auto"/>
        <w:ind w:firstLine="567"/>
        <w:jc w:val="both"/>
        <w:rPr>
          <w:del w:id="6" w:author="Sergey Shahnazaryan" w:date="2024-02-09T13:16:00Z"/>
          <w:rFonts w:ascii="GHEA Grapalat" w:eastAsia="Times New Roman" w:hAnsi="GHEA Grapalat" w:cs="Sylfaen"/>
          <w:sz w:val="20"/>
          <w:szCs w:val="24"/>
          <w:lang w:val="es-ES"/>
        </w:rPr>
      </w:pPr>
    </w:p>
    <w:p w14:paraId="2D2EE052"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6528FE">
        <w:rPr>
          <w:rFonts w:ascii="GHEA Grapalat" w:eastAsia="Times New Roman" w:hAnsi="GHEA Grapalat" w:cs="Sylfaen"/>
          <w:sz w:val="20"/>
          <w:szCs w:val="24"/>
          <w:lang w:val="hy-AM"/>
        </w:rPr>
        <w:t>Մասնակցի հայտը ենթակա չէ մերժման, եթե`</w:t>
      </w:r>
    </w:p>
    <w:p w14:paraId="7A606C79"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02E511F"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BEAF324"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գ. գնային առաջարկում չափաբաժնի համարը սխալ է նշված, սակայն գնման առարկայի անվանումը ճիշտ է լրացված.</w:t>
      </w:r>
    </w:p>
    <w:p w14:paraId="2F7EA6F6"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8D80103" w14:textId="77777777" w:rsidR="00C8279D" w:rsidRPr="00C8279D" w:rsidRDefault="00C8279D" w:rsidP="00C8279D">
      <w:pPr>
        <w:tabs>
          <w:tab w:val="left" w:pos="0"/>
        </w:tabs>
        <w:spacing w:after="0" w:line="240" w:lineRule="auto"/>
        <w:ind w:firstLine="360"/>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1AB9B2C"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  զ. գնային առաջարկի սյունակներում տառերով լրացված գումարների մեջ լումաները նշված են թվերով :</w:t>
      </w:r>
    </w:p>
    <w:p w14:paraId="2F6C9A9C"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0"/>
          <w:lang w:val="es-ES" w:eastAsia="ru-RU"/>
        </w:rPr>
      </w:pPr>
      <w:r w:rsidRPr="00C8279D">
        <w:rPr>
          <w:rFonts w:ascii="GHEA Grapalat" w:eastAsia="Times New Roman" w:hAnsi="GHEA Grapalat" w:cs="Times New Roman"/>
          <w:sz w:val="20"/>
          <w:szCs w:val="20"/>
          <w:lang w:val="es-ES" w:eastAsia="ru-RU"/>
        </w:rPr>
        <w:t>5.</w:t>
      </w:r>
      <w:r w:rsidRPr="00C8279D">
        <w:rPr>
          <w:rFonts w:ascii="GHEA Grapalat" w:eastAsia="Times New Roman" w:hAnsi="GHEA Grapalat" w:cs="Times New Roman"/>
          <w:sz w:val="20"/>
          <w:szCs w:val="20"/>
          <w:lang w:val="hy-AM" w:eastAsia="ru-RU"/>
        </w:rPr>
        <w:t>3</w:t>
      </w:r>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Եթե</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կնքվելիք</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պայմանագրի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գինը</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կայուն</w:t>
      </w:r>
      <w:proofErr w:type="spellEnd"/>
      <w:r w:rsidRPr="00C8279D">
        <w:rPr>
          <w:rFonts w:ascii="GHEA Grapalat" w:eastAsia="Times New Roman" w:hAnsi="GHEA Grapalat" w:cs="Times New Roman"/>
          <w:sz w:val="20"/>
          <w:szCs w:val="20"/>
          <w:lang w:val="es-ES" w:eastAsia="ru-RU"/>
        </w:rPr>
        <w:t xml:space="preserve"> է, </w:t>
      </w:r>
      <w:proofErr w:type="spellStart"/>
      <w:r w:rsidRPr="00C8279D">
        <w:rPr>
          <w:rFonts w:ascii="GHEA Grapalat" w:eastAsia="Times New Roman" w:hAnsi="GHEA Grapalat" w:cs="Times New Roman"/>
          <w:sz w:val="20"/>
          <w:szCs w:val="20"/>
          <w:lang w:val="es-ES" w:eastAsia="ru-RU"/>
        </w:rPr>
        <w:t>ապա</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գնային</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առաջարկը</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ներկայացվում</w:t>
      </w:r>
      <w:proofErr w:type="spellEnd"/>
      <w:r w:rsidRPr="00C8279D">
        <w:rPr>
          <w:rFonts w:ascii="GHEA Grapalat" w:eastAsia="Times New Roman" w:hAnsi="GHEA Grapalat" w:cs="Times New Roman"/>
          <w:sz w:val="20"/>
          <w:szCs w:val="20"/>
          <w:lang w:val="es-ES" w:eastAsia="ru-RU"/>
        </w:rPr>
        <w:t xml:space="preserve"> է </w:t>
      </w:r>
      <w:proofErr w:type="spellStart"/>
      <w:r w:rsidRPr="00C8279D">
        <w:rPr>
          <w:rFonts w:ascii="GHEA Grapalat" w:eastAsia="Times New Roman" w:hAnsi="GHEA Grapalat" w:cs="Times New Roman"/>
          <w:sz w:val="20"/>
          <w:szCs w:val="20"/>
          <w:lang w:val="es-ES" w:eastAsia="ru-RU"/>
        </w:rPr>
        <w:t>մեկ</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թվով</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պայմանագրի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կատարման</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համար</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առաջարկվող</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ընդհանուր</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գնով</w:t>
      </w:r>
      <w:proofErr w:type="spellEnd"/>
      <w:r w:rsidRPr="00C8279D">
        <w:rPr>
          <w:rFonts w:ascii="GHEA Grapalat" w:eastAsia="Times New Roman" w:hAnsi="GHEA Grapalat" w:cs="Times New Roman"/>
          <w:sz w:val="20"/>
          <w:szCs w:val="20"/>
          <w:lang w:val="es-ES" w:eastAsia="ru-RU"/>
        </w:rPr>
        <w:t xml:space="preserve"> և </w:t>
      </w:r>
      <w:proofErr w:type="spellStart"/>
      <w:r w:rsidRPr="00C8279D">
        <w:rPr>
          <w:rFonts w:ascii="GHEA Grapalat" w:eastAsia="Times New Roman" w:hAnsi="GHEA Grapalat" w:cs="Times New Roman"/>
          <w:sz w:val="20"/>
          <w:szCs w:val="20"/>
          <w:lang w:val="es-ES" w:eastAsia="ru-RU"/>
        </w:rPr>
        <w:t>համակարգում</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պարտադիր</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լրացվում</w:t>
      </w:r>
      <w:proofErr w:type="spellEnd"/>
      <w:r w:rsidRPr="00C8279D">
        <w:rPr>
          <w:rFonts w:ascii="GHEA Grapalat" w:eastAsia="Times New Roman" w:hAnsi="GHEA Grapalat" w:cs="Times New Roman"/>
          <w:sz w:val="20"/>
          <w:szCs w:val="20"/>
          <w:lang w:val="es-ES" w:eastAsia="ru-RU"/>
        </w:rPr>
        <w:t xml:space="preserve"> է </w:t>
      </w:r>
      <w:r w:rsidRPr="00C8279D">
        <w:rPr>
          <w:rFonts w:ascii="GHEA Grapalat" w:eastAsia="Times New Roman" w:hAnsi="GHEA Grapalat" w:cs="Times New Roman"/>
          <w:sz w:val="20"/>
          <w:szCs w:val="20"/>
          <w:lang w:val="hy-AM" w:eastAsia="ru-RU"/>
        </w:rPr>
        <w:t>առանց Հայաստանի Հանրա</w:t>
      </w:r>
      <w:r w:rsidRPr="00C8279D">
        <w:rPr>
          <w:rFonts w:ascii="GHEA Grapalat" w:eastAsia="Times New Roman" w:hAnsi="GHEA Grapalat" w:cs="Times New Roman"/>
          <w:sz w:val="20"/>
          <w:szCs w:val="20"/>
          <w:lang w:val="hy-AM" w:eastAsia="ru-RU"/>
        </w:rPr>
        <w:softHyphen/>
        <w:t>պետության պետական բյուջե վճարվելիք ավելացված արժեքի հարկի գումարի հաշվարկման</w:t>
      </w:r>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Ընդ</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որում</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մասնակցից</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չի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կարող</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պահանջվել</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որ</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նա</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ներկայացնի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գնային</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առաջարկի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հիմնավորումներ</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կամ</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որևէ</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այլ</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տիպի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տեղեկություններ</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կամ</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փաստաթղթեր</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ինչպես</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նաև</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մասնակցի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շահույթի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չափը</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չի</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կարող</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հրավերով</w:t>
      </w:r>
      <w:proofErr w:type="spellEnd"/>
      <w:r w:rsidRPr="00C8279D">
        <w:rPr>
          <w:rFonts w:ascii="GHEA Grapalat" w:eastAsia="Times New Roman" w:hAnsi="GHEA Grapalat" w:cs="Times New Roman"/>
          <w:sz w:val="20"/>
          <w:szCs w:val="20"/>
          <w:lang w:val="es-ES" w:eastAsia="ru-RU"/>
        </w:rPr>
        <w:t xml:space="preserve"> </w:t>
      </w:r>
      <w:proofErr w:type="spellStart"/>
      <w:r w:rsidRPr="00C8279D">
        <w:rPr>
          <w:rFonts w:ascii="GHEA Grapalat" w:eastAsia="Times New Roman" w:hAnsi="GHEA Grapalat" w:cs="Times New Roman"/>
          <w:sz w:val="20"/>
          <w:szCs w:val="20"/>
          <w:lang w:val="es-ES" w:eastAsia="ru-RU"/>
        </w:rPr>
        <w:t>սահմանափակվել</w:t>
      </w:r>
      <w:proofErr w:type="spellEnd"/>
      <w:r w:rsidRPr="00C8279D">
        <w:rPr>
          <w:rFonts w:ascii="GHEA Grapalat" w:eastAsia="Times New Roman" w:hAnsi="GHEA Grapalat" w:cs="Times New Roman"/>
          <w:sz w:val="20"/>
          <w:szCs w:val="20"/>
          <w:lang w:val="es-ES" w:eastAsia="ru-RU"/>
        </w:rPr>
        <w:t>:</w:t>
      </w:r>
    </w:p>
    <w:p w14:paraId="74743248"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0"/>
          <w:lang w:val="es-ES"/>
        </w:rPr>
      </w:pPr>
    </w:p>
    <w:p w14:paraId="28B9DC4F"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es-ES"/>
        </w:rPr>
      </w:pPr>
      <w:r w:rsidRPr="00C8279D">
        <w:rPr>
          <w:rFonts w:ascii="GHEA Grapalat" w:eastAsia="Times New Roman" w:hAnsi="GHEA Grapalat" w:cs="Times New Roman"/>
          <w:b/>
          <w:sz w:val="20"/>
          <w:szCs w:val="24"/>
          <w:lang w:val="es-ES"/>
        </w:rPr>
        <w:t xml:space="preserve">6. </w:t>
      </w:r>
      <w:r w:rsidRPr="00C8279D">
        <w:rPr>
          <w:rFonts w:ascii="GHEA Grapalat" w:eastAsia="Times New Roman" w:hAnsi="GHEA Grapalat" w:cs="Times New Roman"/>
          <w:b/>
          <w:sz w:val="20"/>
          <w:szCs w:val="24"/>
        </w:rPr>
        <w:t>ՀԱՅՏԻԳՈՐԾՈՂՈՒԹՅԱՆԺԱՄԿԵՏԸ</w:t>
      </w:r>
      <w:r w:rsidRPr="00C8279D">
        <w:rPr>
          <w:rFonts w:ascii="GHEA Grapalat" w:eastAsia="Times New Roman" w:hAnsi="GHEA Grapalat" w:cs="Times New Roman"/>
          <w:b/>
          <w:sz w:val="20"/>
          <w:szCs w:val="24"/>
          <w:lang w:val="es-ES"/>
        </w:rPr>
        <w:t xml:space="preserve">, </w:t>
      </w:r>
      <w:r w:rsidRPr="00C8279D">
        <w:rPr>
          <w:rFonts w:ascii="GHEA Grapalat" w:eastAsia="Times New Roman" w:hAnsi="GHEA Grapalat" w:cs="Times New Roman"/>
          <w:b/>
          <w:sz w:val="20"/>
          <w:szCs w:val="24"/>
        </w:rPr>
        <w:t>ՀԱՅՏԵՐՈՒՄՓՈՓՈԽՈՒԹՅՈՒՆԿԱՏԱՐԵԼՈՒ</w:t>
      </w:r>
    </w:p>
    <w:p w14:paraId="7D4588C1"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es-ES"/>
        </w:rPr>
      </w:pPr>
      <w:r w:rsidRPr="00C8279D">
        <w:rPr>
          <w:rFonts w:ascii="GHEA Grapalat" w:eastAsia="Times New Roman" w:hAnsi="GHEA Grapalat" w:cs="Times New Roman"/>
          <w:b/>
          <w:sz w:val="20"/>
          <w:szCs w:val="24"/>
        </w:rPr>
        <w:t>ԵՎԴՐԱՆՔՀԵՏՎԵՐՑՆԵԼՈՒԿԱՐԳԸ</w:t>
      </w:r>
    </w:p>
    <w:p w14:paraId="6F9C4DF2" w14:textId="77777777" w:rsidR="00C8279D" w:rsidRPr="00C8279D" w:rsidRDefault="00C8279D" w:rsidP="00C8279D">
      <w:pPr>
        <w:spacing w:after="0" w:line="240" w:lineRule="auto"/>
        <w:ind w:firstLine="567"/>
        <w:jc w:val="both"/>
        <w:rPr>
          <w:rFonts w:ascii="GHEA Grapalat" w:eastAsia="Times New Roman" w:hAnsi="GHEA Grapalat" w:cs="Times New Roman"/>
          <w:b/>
          <w:i/>
          <w:sz w:val="20"/>
          <w:szCs w:val="20"/>
          <w:lang w:val="af-ZA"/>
        </w:rPr>
      </w:pPr>
    </w:p>
    <w:p w14:paraId="5A67243D" w14:textId="3A3AB0FF"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Times New Roman"/>
          <w:sz w:val="20"/>
          <w:szCs w:val="20"/>
          <w:lang w:val="af-ZA"/>
        </w:rPr>
        <w:t>6.1</w:t>
      </w:r>
      <w:r w:rsidR="00192067" w:rsidRPr="00192067">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4"/>
          <w:lang w:val="ru-RU"/>
        </w:rPr>
        <w:t>Օրենքի</w:t>
      </w:r>
      <w:proofErr w:type="spellEnd"/>
      <w:r w:rsidRPr="00C8279D">
        <w:rPr>
          <w:rFonts w:ascii="GHEA Grapalat" w:eastAsia="Times New Roman" w:hAnsi="GHEA Grapalat" w:cs="Sylfaen"/>
          <w:sz w:val="20"/>
          <w:szCs w:val="24"/>
          <w:lang w:val="af-ZA"/>
        </w:rPr>
        <w:t xml:space="preserve"> 31-</w:t>
      </w:r>
      <w:proofErr w:type="spellStart"/>
      <w:r w:rsidRPr="00C8279D">
        <w:rPr>
          <w:rFonts w:ascii="GHEA Grapalat" w:eastAsia="Times New Roman" w:hAnsi="GHEA Grapalat" w:cs="Sylfaen"/>
          <w:sz w:val="20"/>
          <w:szCs w:val="24"/>
          <w:lang w:val="ru-RU"/>
        </w:rPr>
        <w:t>րդ</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հոդվածի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համաձայն</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հայտը</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վավեր</w:t>
      </w:r>
      <w:proofErr w:type="spellEnd"/>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մինչև</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Օրենքին</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համապատասխան</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պայմանագրի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կնքումը</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մ</w:t>
      </w:r>
      <w:proofErr w:type="spellStart"/>
      <w:r w:rsidRPr="00C8279D">
        <w:rPr>
          <w:rFonts w:ascii="GHEA Grapalat" w:eastAsia="Times New Roman" w:hAnsi="GHEA Grapalat" w:cs="Sylfaen"/>
          <w:sz w:val="20"/>
          <w:szCs w:val="24"/>
          <w:lang w:val="ru-RU"/>
        </w:rPr>
        <w:t>ասնակցի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կողմից</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հետ</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վերցնելը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մերժումը</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կամ</w:t>
      </w:r>
      <w:proofErr w:type="spellEnd"/>
      <w:r w:rsidRPr="00C8279D">
        <w:rPr>
          <w:rFonts w:ascii="GHEA Grapalat" w:eastAsia="Times New Roman" w:hAnsi="GHEA Grapalat" w:cs="Sylfaen"/>
          <w:sz w:val="20"/>
          <w:szCs w:val="24"/>
          <w:lang w:val="af-ZA"/>
        </w:rPr>
        <w:t xml:space="preserve"> սույն </w:t>
      </w:r>
      <w:proofErr w:type="spellStart"/>
      <w:r w:rsidRPr="00C8279D">
        <w:rPr>
          <w:rFonts w:ascii="GHEA Grapalat" w:eastAsia="Times New Roman" w:hAnsi="GHEA Grapalat" w:cs="Sylfaen"/>
          <w:sz w:val="20"/>
          <w:szCs w:val="24"/>
          <w:lang w:val="ru-RU"/>
        </w:rPr>
        <w:t>ընթացակարգը</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չկայացած</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հայտարարվելը</w:t>
      </w:r>
      <w:proofErr w:type="spellEnd"/>
      <w:r w:rsidRPr="00C8279D">
        <w:rPr>
          <w:rFonts w:ascii="GHEA Grapalat" w:eastAsia="Times New Roman" w:hAnsi="GHEA Grapalat" w:cs="Sylfaen"/>
          <w:sz w:val="20"/>
          <w:szCs w:val="24"/>
          <w:lang w:val="ru-RU"/>
        </w:rPr>
        <w:t>։</w:t>
      </w:r>
    </w:p>
    <w:p w14:paraId="41E62495" w14:textId="5E0212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6.2  </w:t>
      </w:r>
      <w:proofErr w:type="spellStart"/>
      <w:r w:rsidRPr="00C8279D">
        <w:rPr>
          <w:rFonts w:ascii="GHEA Grapalat" w:eastAsia="Times New Roman" w:hAnsi="GHEA Grapalat" w:cs="Sylfaen"/>
          <w:sz w:val="20"/>
          <w:szCs w:val="24"/>
          <w:lang w:val="ru-RU"/>
        </w:rPr>
        <w:t>Օրենքի</w:t>
      </w:r>
      <w:proofErr w:type="spellEnd"/>
      <w:r w:rsidRPr="00C8279D">
        <w:rPr>
          <w:rFonts w:ascii="GHEA Grapalat" w:eastAsia="Times New Roman" w:hAnsi="GHEA Grapalat" w:cs="Sylfaen"/>
          <w:sz w:val="20"/>
          <w:szCs w:val="24"/>
          <w:lang w:val="af-ZA"/>
        </w:rPr>
        <w:t xml:space="preserve"> 31-</w:t>
      </w:r>
      <w:proofErr w:type="spellStart"/>
      <w:r w:rsidRPr="00C8279D">
        <w:rPr>
          <w:rFonts w:ascii="GHEA Grapalat" w:eastAsia="Times New Roman" w:hAnsi="GHEA Grapalat" w:cs="Sylfaen"/>
          <w:sz w:val="20"/>
          <w:szCs w:val="24"/>
          <w:lang w:val="ru-RU"/>
        </w:rPr>
        <w:t>րդ</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հոդվածի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համաձայն</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մ</w:t>
      </w:r>
      <w:proofErr w:type="spellStart"/>
      <w:r w:rsidRPr="00C8279D">
        <w:rPr>
          <w:rFonts w:ascii="GHEA Grapalat" w:eastAsia="Times New Roman" w:hAnsi="GHEA Grapalat" w:cs="Sylfaen"/>
          <w:sz w:val="20"/>
          <w:szCs w:val="24"/>
          <w:lang w:val="ru-RU"/>
        </w:rPr>
        <w:t>ասնակիցը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մինչև</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սույն</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հրավերի</w:t>
      </w:r>
      <w:proofErr w:type="spellEnd"/>
      <w:r w:rsidRPr="00C8279D">
        <w:rPr>
          <w:rFonts w:ascii="GHEA Grapalat" w:eastAsia="Times New Roman" w:hAnsi="GHEA Grapalat" w:cs="Sylfaen"/>
          <w:sz w:val="20"/>
          <w:szCs w:val="24"/>
          <w:lang w:val="af-ZA"/>
        </w:rPr>
        <w:t xml:space="preserve"> 1-ին մասի 4.2 </w:t>
      </w:r>
      <w:proofErr w:type="spellStart"/>
      <w:r w:rsidRPr="00C8279D">
        <w:rPr>
          <w:rFonts w:ascii="GHEA Grapalat" w:eastAsia="Times New Roman" w:hAnsi="GHEA Grapalat" w:cs="Sylfaen"/>
          <w:sz w:val="20"/>
          <w:szCs w:val="24"/>
          <w:lang w:val="ru-RU"/>
        </w:rPr>
        <w:t>կետում</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նշված</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հայտերի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ներկայացման</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վերջնաժամկետը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կարող</w:t>
      </w:r>
      <w:proofErr w:type="spellEnd"/>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փոփոխել</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կամ</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հետ</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վերցնել</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իր</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հայտը</w:t>
      </w:r>
      <w:proofErr w:type="spellEnd"/>
      <w:r w:rsidRPr="00C8279D">
        <w:rPr>
          <w:rFonts w:ascii="GHEA Grapalat" w:eastAsia="Times New Roman" w:hAnsi="GHEA Grapalat" w:cs="Sylfaen"/>
          <w:sz w:val="20"/>
          <w:szCs w:val="24"/>
          <w:lang w:val="ru-RU"/>
        </w:rPr>
        <w:t>։</w:t>
      </w:r>
    </w:p>
    <w:p w14:paraId="35163B9A" w14:textId="77777777" w:rsidR="00C8279D" w:rsidRPr="00C8279D" w:rsidRDefault="00C8279D" w:rsidP="00C8279D">
      <w:pPr>
        <w:spacing w:after="0" w:line="240" w:lineRule="auto"/>
        <w:ind w:firstLine="567"/>
        <w:jc w:val="center"/>
        <w:rPr>
          <w:rFonts w:ascii="GHEA Grapalat" w:eastAsia="Times New Roman" w:hAnsi="GHEA Grapalat" w:cs="Times New Roman"/>
          <w:b/>
          <w:sz w:val="20"/>
          <w:szCs w:val="24"/>
          <w:lang w:val="af-ZA"/>
        </w:rPr>
      </w:pPr>
    </w:p>
    <w:p w14:paraId="30F943C2" w14:textId="77777777" w:rsidR="00C8279D" w:rsidRPr="00C8279D" w:rsidRDefault="00C8279D" w:rsidP="00B61BF0">
      <w:pPr>
        <w:spacing w:after="0" w:line="240" w:lineRule="auto"/>
        <w:ind w:firstLine="567"/>
        <w:jc w:val="center"/>
        <w:rPr>
          <w:rFonts w:ascii="GHEA Grapalat" w:eastAsia="Times New Roman" w:hAnsi="GHEA Grapalat" w:cs="Sylfaen"/>
          <w:sz w:val="20"/>
          <w:szCs w:val="20"/>
          <w:lang w:val="af-ZA"/>
        </w:rPr>
      </w:pPr>
      <w:r w:rsidRPr="00C8279D">
        <w:rPr>
          <w:rFonts w:ascii="GHEA Grapalat" w:eastAsia="Times New Roman" w:hAnsi="GHEA Grapalat" w:cs="Times New Roman"/>
          <w:b/>
          <w:sz w:val="20"/>
          <w:szCs w:val="24"/>
          <w:lang w:val="af-ZA"/>
        </w:rPr>
        <w:t xml:space="preserve">7. </w:t>
      </w:r>
    </w:p>
    <w:p w14:paraId="65A947E2"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p>
    <w:p w14:paraId="2A37A436"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p>
    <w:p w14:paraId="33A36FCE" w14:textId="77777777" w:rsidR="00C8279D" w:rsidRPr="00C8279D" w:rsidRDefault="00C8279D" w:rsidP="00C8279D">
      <w:pPr>
        <w:spacing w:after="0" w:line="240" w:lineRule="auto"/>
        <w:ind w:firstLine="567"/>
        <w:jc w:val="center"/>
        <w:rPr>
          <w:rFonts w:ascii="GHEA Grapalat" w:eastAsia="Times New Roman" w:hAnsi="GHEA Grapalat" w:cs="Times New Roman"/>
          <w:b/>
          <w:sz w:val="20"/>
          <w:szCs w:val="24"/>
          <w:lang w:val="hy-AM"/>
        </w:rPr>
      </w:pPr>
      <w:r w:rsidRPr="00C8279D">
        <w:rPr>
          <w:rFonts w:ascii="GHEA Grapalat" w:eastAsia="Times New Roman" w:hAnsi="GHEA Grapalat" w:cs="Times New Roman"/>
          <w:b/>
          <w:sz w:val="20"/>
          <w:szCs w:val="24"/>
          <w:lang w:val="af-ZA"/>
        </w:rPr>
        <w:t>8.  ՀԱՅՏԵՐԻ ԲԱՑՈՒՄԸ</w:t>
      </w:r>
      <w:r w:rsidRPr="00C8279D">
        <w:rPr>
          <w:rFonts w:ascii="GHEA Grapalat" w:eastAsia="Times New Roman" w:hAnsi="GHEA Grapalat" w:cs="Times New Roman"/>
          <w:b/>
          <w:sz w:val="20"/>
          <w:szCs w:val="24"/>
          <w:lang w:val="hy-AM"/>
        </w:rPr>
        <w:t xml:space="preserve">, </w:t>
      </w:r>
      <w:r w:rsidRPr="00C8279D">
        <w:rPr>
          <w:rFonts w:ascii="GHEA Grapalat" w:eastAsia="Times New Roman" w:hAnsi="GHEA Grapalat" w:cs="Times New Roman"/>
          <w:b/>
          <w:sz w:val="20"/>
          <w:szCs w:val="24"/>
          <w:lang w:val="af-ZA"/>
        </w:rPr>
        <w:t xml:space="preserve">ԳՆԱՀԱՏՈՒՄԸ  ԵՎ  </w:t>
      </w:r>
    </w:p>
    <w:p w14:paraId="2004F08E" w14:textId="77777777" w:rsidR="00C8279D" w:rsidRPr="00C8279D" w:rsidRDefault="00C8279D" w:rsidP="00C8279D">
      <w:pPr>
        <w:spacing w:after="0" w:line="240" w:lineRule="auto"/>
        <w:ind w:firstLine="567"/>
        <w:jc w:val="center"/>
        <w:rPr>
          <w:rFonts w:ascii="GHEA Grapalat" w:eastAsia="Times New Roman" w:hAnsi="GHEA Grapalat" w:cs="Times New Roman"/>
          <w:b/>
          <w:sz w:val="20"/>
          <w:szCs w:val="24"/>
          <w:lang w:val="af-ZA"/>
        </w:rPr>
      </w:pPr>
      <w:r w:rsidRPr="00C8279D">
        <w:rPr>
          <w:rFonts w:ascii="GHEA Grapalat" w:eastAsia="Times New Roman" w:hAnsi="GHEA Grapalat" w:cs="Times New Roman"/>
          <w:b/>
          <w:sz w:val="20"/>
          <w:szCs w:val="24"/>
          <w:lang w:val="af-ZA"/>
        </w:rPr>
        <w:t xml:space="preserve">ԱՐԴՅՈՒՆՔՆԵՐԻ ԱՄՓՈՓՈՒՄԸ </w:t>
      </w:r>
    </w:p>
    <w:p w14:paraId="788D2C55" w14:textId="77777777" w:rsidR="00C8279D" w:rsidRPr="00C8279D" w:rsidRDefault="00C8279D" w:rsidP="00C8279D">
      <w:pPr>
        <w:spacing w:after="0" w:line="240" w:lineRule="auto"/>
        <w:ind w:firstLine="567"/>
        <w:jc w:val="both"/>
        <w:rPr>
          <w:rFonts w:ascii="GHEA Grapalat" w:eastAsia="Times New Roman" w:hAnsi="GHEA Grapalat" w:cs="Times New Roman"/>
          <w:b/>
          <w:sz w:val="20"/>
          <w:szCs w:val="24"/>
          <w:lang w:val="af-ZA"/>
        </w:rPr>
      </w:pPr>
    </w:p>
    <w:p w14:paraId="5AEAB449" w14:textId="71B5D03A" w:rsidR="00C8279D" w:rsidRPr="00E6450E" w:rsidRDefault="00C8279D" w:rsidP="00C8279D">
      <w:pPr>
        <w:spacing w:after="0" w:line="240" w:lineRule="auto"/>
        <w:ind w:firstLine="567"/>
        <w:jc w:val="both"/>
        <w:rPr>
          <w:rFonts w:ascii="GHEA Grapalat" w:eastAsia="Times New Roman" w:hAnsi="GHEA Grapalat" w:cs="Tahoma"/>
          <w:b/>
          <w:sz w:val="20"/>
          <w:szCs w:val="20"/>
          <w:lang w:val="af-ZA"/>
        </w:rPr>
      </w:pPr>
      <w:r w:rsidRPr="00C8279D">
        <w:rPr>
          <w:rFonts w:ascii="GHEA Grapalat" w:eastAsia="Times New Roman" w:hAnsi="GHEA Grapalat" w:cs="Times New Roman"/>
          <w:sz w:val="20"/>
          <w:szCs w:val="20"/>
          <w:lang w:val="af-ZA"/>
        </w:rPr>
        <w:t xml:space="preserve">8.1 </w:t>
      </w:r>
      <w:proofErr w:type="spellStart"/>
      <w:r w:rsidRPr="00C8279D">
        <w:rPr>
          <w:rFonts w:ascii="GHEA Grapalat" w:eastAsia="Times New Roman" w:hAnsi="GHEA Grapalat" w:cs="Sylfaen"/>
          <w:sz w:val="20"/>
          <w:szCs w:val="20"/>
          <w:lang w:val="ru-RU"/>
        </w:rPr>
        <w:t>Հայտերի</w:t>
      </w:r>
      <w:proofErr w:type="spellEnd"/>
      <w:r w:rsidR="00192067" w:rsidRPr="00192067">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ru-RU"/>
        </w:rPr>
        <w:t>բացումը</w:t>
      </w:r>
      <w:proofErr w:type="spellEnd"/>
      <w:r w:rsidR="00192067" w:rsidRPr="00192067">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ru-RU"/>
        </w:rPr>
        <w:t>կկատարվի</w:t>
      </w:r>
      <w:proofErr w:type="spellEnd"/>
      <w:r w:rsidRPr="00C8279D">
        <w:rPr>
          <w:rFonts w:ascii="GHEA Grapalat" w:eastAsia="Times New Roman" w:hAnsi="GHEA Grapalat" w:cs="Sylfaen"/>
          <w:sz w:val="20"/>
          <w:szCs w:val="20"/>
          <w:lang w:val="af-ZA"/>
        </w:rPr>
        <w:t xml:space="preserve"> հանձնաժողովի հայտերի բացման նիստում</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սույն</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ընթացակարգի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հայտարարությունը</w:t>
      </w:r>
      <w:proofErr w:type="spellEnd"/>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և</w:t>
      </w:r>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հրավերը</w:t>
      </w:r>
      <w:proofErr w:type="spellEnd"/>
      <w:r w:rsidRPr="00C8279D">
        <w:rPr>
          <w:rFonts w:ascii="GHEA Grapalat" w:eastAsia="Times New Roman" w:hAnsi="GHEA Grapalat" w:cs="Sylfaen"/>
          <w:sz w:val="20"/>
          <w:szCs w:val="24"/>
          <w:lang w:val="af-ZA"/>
        </w:rPr>
        <w:t xml:space="preserve"> տեղեկագրում </w:t>
      </w:r>
      <w:r w:rsidRPr="00C8279D">
        <w:rPr>
          <w:rFonts w:ascii="GHEA Grapalat" w:eastAsia="Times New Roman" w:hAnsi="GHEA Grapalat" w:cs="Sylfaen"/>
          <w:sz w:val="20"/>
          <w:szCs w:val="24"/>
        </w:rPr>
        <w:t>հ</w:t>
      </w:r>
      <w:proofErr w:type="spellStart"/>
      <w:r w:rsidRPr="00C8279D">
        <w:rPr>
          <w:rFonts w:ascii="GHEA Grapalat" w:eastAsia="Times New Roman" w:hAnsi="GHEA Grapalat" w:cs="Sylfaen"/>
          <w:sz w:val="20"/>
          <w:szCs w:val="24"/>
          <w:lang w:val="ru-RU"/>
        </w:rPr>
        <w:t>րապարակվելու</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օրվանից</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հաշված</w:t>
      </w:r>
      <w:proofErr w:type="spellEnd"/>
      <w:r w:rsidRPr="00C8279D">
        <w:rPr>
          <w:rFonts w:ascii="GHEA Grapalat" w:eastAsia="Times New Roman" w:hAnsi="GHEA Grapalat" w:cs="Sylfaen"/>
          <w:sz w:val="20"/>
          <w:szCs w:val="24"/>
          <w:lang w:val="af-ZA"/>
        </w:rPr>
        <w:t xml:space="preserve"> </w:t>
      </w:r>
      <w:r w:rsidR="00E6450E" w:rsidRPr="00E6450E">
        <w:rPr>
          <w:rFonts w:ascii="GHEA Grapalat" w:eastAsia="Times New Roman" w:hAnsi="GHEA Grapalat" w:cs="Sylfaen"/>
          <w:sz w:val="20"/>
          <w:szCs w:val="24"/>
          <w:lang w:val="af-ZA"/>
        </w:rPr>
        <w:t xml:space="preserve">մինչև </w:t>
      </w:r>
      <w:r w:rsidR="00E6450E" w:rsidRPr="00E6450E">
        <w:rPr>
          <w:rFonts w:ascii="GHEA Grapalat" w:eastAsia="Times New Roman" w:hAnsi="GHEA Grapalat" w:cs="Sylfaen"/>
          <w:b/>
          <w:sz w:val="20"/>
          <w:szCs w:val="24"/>
          <w:lang w:val="af-ZA"/>
        </w:rPr>
        <w:t>202</w:t>
      </w:r>
      <w:r w:rsidR="001579AE">
        <w:rPr>
          <w:rFonts w:ascii="GHEA Grapalat" w:eastAsia="Times New Roman" w:hAnsi="GHEA Grapalat" w:cs="Sylfaen"/>
          <w:b/>
          <w:sz w:val="20"/>
          <w:szCs w:val="24"/>
          <w:lang w:val="af-ZA"/>
        </w:rPr>
        <w:t xml:space="preserve">5 </w:t>
      </w:r>
      <w:r w:rsidR="00E6450E" w:rsidRPr="00E6450E">
        <w:rPr>
          <w:rFonts w:ascii="GHEA Grapalat" w:eastAsia="Times New Roman" w:hAnsi="GHEA Grapalat" w:cs="Sylfaen"/>
          <w:b/>
          <w:sz w:val="20"/>
          <w:szCs w:val="24"/>
          <w:lang w:val="af-ZA"/>
        </w:rPr>
        <w:t>թվականի հունիսի 04-ը,</w:t>
      </w:r>
      <w:r w:rsidR="00192067" w:rsidRPr="00E6450E">
        <w:rPr>
          <w:rFonts w:ascii="GHEA Grapalat" w:eastAsia="Times New Roman" w:hAnsi="GHEA Grapalat" w:cs="Sylfaen"/>
          <w:b/>
          <w:sz w:val="20"/>
          <w:szCs w:val="24"/>
          <w:lang w:val="af-ZA"/>
        </w:rPr>
        <w:t xml:space="preserve">  </w:t>
      </w:r>
      <w:proofErr w:type="spellStart"/>
      <w:r w:rsidRPr="00E6450E">
        <w:rPr>
          <w:rFonts w:ascii="GHEA Grapalat" w:eastAsia="Times New Roman" w:hAnsi="GHEA Grapalat" w:cs="Sylfaen"/>
          <w:b/>
          <w:sz w:val="20"/>
          <w:szCs w:val="24"/>
          <w:lang w:val="ru-RU"/>
        </w:rPr>
        <w:t>ժամը</w:t>
      </w:r>
      <w:proofErr w:type="spellEnd"/>
      <w:r w:rsidRPr="00E6450E">
        <w:rPr>
          <w:rFonts w:ascii="GHEA Grapalat" w:eastAsia="Times New Roman" w:hAnsi="GHEA Grapalat" w:cs="Sylfaen"/>
          <w:b/>
          <w:sz w:val="20"/>
          <w:szCs w:val="24"/>
          <w:lang w:val="af-ZA"/>
        </w:rPr>
        <w:t xml:space="preserve"> «</w:t>
      </w:r>
      <w:r w:rsidR="00BD33E3" w:rsidRPr="00E6450E">
        <w:rPr>
          <w:rFonts w:ascii="GHEA Grapalat" w:eastAsia="Times New Roman" w:hAnsi="GHEA Grapalat" w:cs="Sylfaen"/>
          <w:b/>
          <w:sz w:val="20"/>
          <w:szCs w:val="20"/>
          <w:lang w:val="af-ZA"/>
        </w:rPr>
        <w:t>12:00</w:t>
      </w:r>
      <w:r w:rsidRPr="00E6450E">
        <w:rPr>
          <w:rFonts w:ascii="GHEA Grapalat" w:eastAsia="Times New Roman" w:hAnsi="GHEA Grapalat" w:cs="Sylfaen"/>
          <w:b/>
          <w:sz w:val="20"/>
          <w:szCs w:val="24"/>
          <w:lang w:val="af-ZA"/>
        </w:rPr>
        <w:t>»-</w:t>
      </w:r>
      <w:r w:rsidRPr="00E6450E">
        <w:rPr>
          <w:rFonts w:ascii="GHEA Grapalat" w:eastAsia="Times New Roman" w:hAnsi="GHEA Grapalat" w:cs="Sylfaen"/>
          <w:b/>
          <w:sz w:val="20"/>
          <w:szCs w:val="24"/>
        </w:rPr>
        <w:t>ի</w:t>
      </w:r>
      <w:r w:rsidRPr="00E6450E">
        <w:rPr>
          <w:rFonts w:ascii="GHEA Grapalat" w:eastAsia="Times New Roman" w:hAnsi="GHEA Grapalat" w:cs="Sylfaen"/>
          <w:b/>
          <w:sz w:val="20"/>
          <w:szCs w:val="24"/>
          <w:lang w:val="ru-RU"/>
        </w:rPr>
        <w:t>ն։</w:t>
      </w:r>
    </w:p>
    <w:p w14:paraId="791334A6" w14:textId="6CD778A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proofErr w:type="spellStart"/>
      <w:r w:rsidRPr="00C8279D">
        <w:rPr>
          <w:rFonts w:ascii="GHEA Grapalat" w:eastAsia="Times New Roman" w:hAnsi="GHEA Grapalat" w:cs="Sylfaen"/>
          <w:sz w:val="20"/>
          <w:szCs w:val="24"/>
          <w:lang w:val="ru-RU"/>
        </w:rPr>
        <w:t>Հայտերի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բացման</w:t>
      </w:r>
      <w:proofErr w:type="spellEnd"/>
      <w:r w:rsidRPr="00C8279D">
        <w:rPr>
          <w:rFonts w:ascii="GHEA Grapalat" w:eastAsia="Times New Roman" w:hAnsi="GHEA Grapalat" w:cs="Sylfaen"/>
          <w:sz w:val="20"/>
          <w:szCs w:val="24"/>
          <w:lang w:val="af-ZA"/>
        </w:rPr>
        <w:t xml:space="preserve"> և գնահատման </w:t>
      </w:r>
      <w:proofErr w:type="spellStart"/>
      <w:r w:rsidRPr="00C8279D">
        <w:rPr>
          <w:rFonts w:ascii="GHEA Grapalat" w:eastAsia="Times New Roman" w:hAnsi="GHEA Grapalat" w:cs="Sylfaen"/>
          <w:sz w:val="20"/>
          <w:szCs w:val="24"/>
          <w:lang w:val="ru-RU"/>
        </w:rPr>
        <w:t>նիստում</w:t>
      </w:r>
      <w:proofErr w:type="spellEnd"/>
      <w:r w:rsidRPr="00C8279D">
        <w:rPr>
          <w:rFonts w:ascii="GHEA Grapalat" w:eastAsia="Times New Roman" w:hAnsi="GHEA Grapalat" w:cs="Sylfaen"/>
          <w:sz w:val="20"/>
          <w:szCs w:val="24"/>
        </w:rPr>
        <w:t>՝</w:t>
      </w:r>
    </w:p>
    <w:p w14:paraId="70D7C63A" w14:textId="41BA0F83"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af-ZA"/>
        </w:rPr>
        <w:t xml:space="preserve">1) </w:t>
      </w:r>
      <w:proofErr w:type="spellStart"/>
      <w:r w:rsidRPr="00C8279D">
        <w:rPr>
          <w:rFonts w:ascii="GHEA Grapalat" w:eastAsia="Times New Roman" w:hAnsi="GHEA Grapalat" w:cs="Sylfaen"/>
          <w:sz w:val="20"/>
          <w:szCs w:val="24"/>
        </w:rPr>
        <w:t>հանձնաժողովի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նախագահը</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նիստընախագահողը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նիստը</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հայտարարում</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է</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բացված</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և</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հրապա</w:t>
      </w:r>
      <w:r w:rsidRPr="00C8279D">
        <w:rPr>
          <w:rFonts w:ascii="GHEA Grapalat" w:eastAsia="Times New Roman" w:hAnsi="GHEA Grapalat" w:cs="Sylfaen"/>
          <w:sz w:val="20"/>
          <w:szCs w:val="24"/>
          <w:lang w:val="hy-AM"/>
        </w:rPr>
        <w:softHyphen/>
        <w:t>րակում է գնման հայտով սահմանված</w:t>
      </w:r>
      <w:r w:rsidRPr="00C8279D">
        <w:rPr>
          <w:rFonts w:ascii="GHEA Grapalat" w:eastAsia="Times New Roman" w:hAnsi="GHEA Grapalat" w:cs="Sylfaen"/>
          <w:sz w:val="20"/>
          <w:szCs w:val="24"/>
          <w:lang w:val="af-ZA"/>
        </w:rPr>
        <w:t>`</w:t>
      </w:r>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սույն</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ընթացակարգի</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շրջանակում</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գնվելիք</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աշխատանքների</w:t>
      </w:r>
      <w:proofErr w:type="spellEnd"/>
      <w:r w:rsidRPr="00C8279D">
        <w:rPr>
          <w:rFonts w:ascii="GHEA Grapalat" w:eastAsia="Times New Roman" w:hAnsi="GHEA Grapalat" w:cs="Sylfaen"/>
          <w:sz w:val="20"/>
          <w:szCs w:val="24"/>
          <w:lang w:val="hy-AM"/>
        </w:rPr>
        <w:t xml:space="preserve"> գնման</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գինը՝</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մեկ</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թվով</w:t>
      </w:r>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lastRenderedPageBreak/>
        <w:t>արտահայտված</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ինչպես</w:t>
      </w:r>
      <w:proofErr w:type="spellEnd"/>
      <w:r w:rsidR="00192067" w:rsidRPr="00192067">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նաև</w:t>
      </w:r>
      <w:proofErr w:type="spellEnd"/>
      <w:r w:rsidR="00192067" w:rsidRPr="00192067">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հայտեր ներկայացրած մասնակիցների գնային առաջարկները՝ մեկ թվով արտահայտված, հիմք ընդունելով տառերով գրվածը</w:t>
      </w:r>
      <w:r w:rsidRPr="00C8279D">
        <w:rPr>
          <w:rFonts w:ascii="GHEA Grapalat" w:eastAsia="Times New Roman" w:hAnsi="GHEA Grapalat" w:cs="Sylfaen"/>
          <w:sz w:val="20"/>
          <w:szCs w:val="24"/>
          <w:lang w:val="af-ZA"/>
        </w:rPr>
        <w:t>.</w:t>
      </w:r>
    </w:p>
    <w:p w14:paraId="20DC9E13" w14:textId="56BF5B57" w:rsidR="00C8279D" w:rsidRPr="00C8279D" w:rsidRDefault="00C8279D" w:rsidP="00C8279D">
      <w:pPr>
        <w:spacing w:after="0" w:line="240" w:lineRule="auto"/>
        <w:ind w:firstLine="567"/>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2) </w:t>
      </w:r>
      <w:r w:rsidRPr="00C8279D">
        <w:rPr>
          <w:rFonts w:ascii="GHEA Grapalat" w:eastAsia="Times New Roman" w:hAnsi="GHEA Grapalat" w:cs="Sylfaen"/>
          <w:sz w:val="20"/>
          <w:szCs w:val="20"/>
          <w:lang w:val="hy-AM"/>
        </w:rPr>
        <w:t>սույն</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կետի</w:t>
      </w:r>
      <w:r w:rsidRPr="00C8279D">
        <w:rPr>
          <w:rFonts w:ascii="GHEA Grapalat" w:eastAsia="Times New Roman" w:hAnsi="GHEA Grapalat" w:cs="Times New Roman"/>
          <w:sz w:val="20"/>
          <w:szCs w:val="20"/>
          <w:lang w:val="hy-AM"/>
        </w:rPr>
        <w:t xml:space="preserve"> 1-</w:t>
      </w:r>
      <w:r w:rsidRPr="00C8279D">
        <w:rPr>
          <w:rFonts w:ascii="GHEA Grapalat" w:eastAsia="Times New Roman" w:hAnsi="GHEA Grapalat" w:cs="Sylfaen"/>
          <w:sz w:val="20"/>
          <w:szCs w:val="20"/>
          <w:lang w:val="hy-AM"/>
        </w:rPr>
        <w:t>ին</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ենթակետում</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նշված</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փաստաթղթերը</w:t>
      </w:r>
      <w:r w:rsidR="00192067" w:rsidRPr="0019206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նախագահին</w:t>
      </w:r>
      <w:r w:rsidRPr="00C8279D">
        <w:rPr>
          <w:rFonts w:ascii="GHEA Grapalat" w:eastAsia="Times New Roman" w:hAnsi="GHEA Grapalat" w:cs="Times New Roman"/>
          <w:sz w:val="20"/>
          <w:szCs w:val="20"/>
          <w:lang w:val="hy-AM"/>
        </w:rPr>
        <w:t xml:space="preserve"> (նիստը նախագահողին) </w:t>
      </w:r>
      <w:r w:rsidRPr="00C8279D">
        <w:rPr>
          <w:rFonts w:ascii="GHEA Grapalat" w:eastAsia="Times New Roman" w:hAnsi="GHEA Grapalat" w:cs="Sylfaen"/>
          <w:sz w:val="20"/>
          <w:szCs w:val="20"/>
          <w:lang w:val="hy-AM"/>
        </w:rPr>
        <w:t>փոխանցվելուց</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հետո</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հանձնաժողովը</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գնահատում</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Pr="00C8279D">
        <w:rPr>
          <w:rFonts w:ascii="GHEA Grapalat" w:eastAsia="Times New Roman" w:hAnsi="GHEA Grapalat" w:cs="Times New Roman"/>
          <w:sz w:val="20"/>
          <w:szCs w:val="20"/>
          <w:lang w:val="hy-AM"/>
        </w:rPr>
        <w:t>`</w:t>
      </w:r>
    </w:p>
    <w:p w14:paraId="4AA9143F" w14:textId="73775778" w:rsidR="00C8279D" w:rsidRPr="00C8279D" w:rsidRDefault="00C8279D" w:rsidP="00C8279D">
      <w:pPr>
        <w:spacing w:after="0" w:line="240" w:lineRule="auto"/>
        <w:ind w:firstLine="375"/>
        <w:jc w:val="both"/>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ա</w:t>
      </w:r>
      <w:r w:rsidRPr="00C8279D">
        <w:rPr>
          <w:rFonts w:ascii="GHEA Grapalat" w:eastAsia="Times New Roman" w:hAnsi="GHEA Grapalat" w:cs="Times New Roman"/>
          <w:sz w:val="20"/>
          <w:szCs w:val="20"/>
          <w:lang w:val="hy-AM"/>
        </w:rPr>
        <w:t xml:space="preserve">. </w:t>
      </w:r>
      <w:r w:rsidR="009404E2" w:rsidRPr="00C8279D">
        <w:rPr>
          <w:rFonts w:ascii="GHEA Grapalat" w:eastAsia="Times New Roman" w:hAnsi="GHEA Grapalat" w:cs="Sylfaen"/>
          <w:sz w:val="20"/>
          <w:szCs w:val="20"/>
          <w:lang w:val="hy-AM"/>
        </w:rPr>
        <w:t>Հ</w:t>
      </w:r>
      <w:r w:rsidRPr="00C8279D">
        <w:rPr>
          <w:rFonts w:ascii="GHEA Grapalat" w:eastAsia="Times New Roman" w:hAnsi="GHEA Grapalat" w:cs="Sylfaen"/>
          <w:sz w:val="20"/>
          <w:szCs w:val="20"/>
          <w:lang w:val="hy-AM"/>
        </w:rPr>
        <w:t>այտեր</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պարունակող</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ծրարները</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կազմելու</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և</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ներկայացնելու</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համապատասխանությունը</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սահմանված</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կարգին</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և</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բացում</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համապատասխանողգնահատվածհայտերը</w:t>
      </w:r>
      <w:r w:rsidRPr="00C8279D">
        <w:rPr>
          <w:rFonts w:ascii="GHEA Grapalat" w:eastAsia="Times New Roman" w:hAnsi="GHEA Grapalat" w:cs="Times New Roman"/>
          <w:sz w:val="20"/>
          <w:szCs w:val="20"/>
          <w:lang w:val="hy-AM"/>
        </w:rPr>
        <w:t>,</w:t>
      </w:r>
    </w:p>
    <w:p w14:paraId="537A8A74" w14:textId="791D78CB" w:rsidR="00C8279D" w:rsidRPr="00C8279D" w:rsidRDefault="00C8279D" w:rsidP="00C8279D">
      <w:pPr>
        <w:spacing w:after="0" w:line="240" w:lineRule="auto"/>
        <w:ind w:firstLine="375"/>
        <w:jc w:val="both"/>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բ</w:t>
      </w:r>
      <w:r w:rsidRPr="00C8279D">
        <w:rPr>
          <w:rFonts w:ascii="GHEA Grapalat" w:eastAsia="Times New Roman" w:hAnsi="GHEA Grapalat" w:cs="Times New Roman"/>
          <w:sz w:val="20"/>
          <w:szCs w:val="20"/>
          <w:lang w:val="hy-AM"/>
        </w:rPr>
        <w:t xml:space="preserve">. </w:t>
      </w:r>
      <w:r w:rsidR="009404E2" w:rsidRPr="00C8279D">
        <w:rPr>
          <w:rFonts w:ascii="GHEA Grapalat" w:eastAsia="Times New Roman" w:hAnsi="GHEA Grapalat" w:cs="Sylfaen"/>
          <w:sz w:val="20"/>
          <w:szCs w:val="20"/>
          <w:lang w:val="hy-AM"/>
        </w:rPr>
        <w:t>Բ</w:t>
      </w:r>
      <w:r w:rsidRPr="00C8279D">
        <w:rPr>
          <w:rFonts w:ascii="GHEA Grapalat" w:eastAsia="Times New Roman" w:hAnsi="GHEA Grapalat" w:cs="Sylfaen"/>
          <w:sz w:val="20"/>
          <w:szCs w:val="20"/>
          <w:lang w:val="hy-AM"/>
        </w:rPr>
        <w:t>ացված</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յուրաքանչյուր</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ծրարում</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պահանջվող</w:t>
      </w:r>
      <w:r w:rsidRPr="00C8279D">
        <w:rPr>
          <w:rFonts w:ascii="GHEA Grapalat" w:eastAsia="Times New Roman" w:hAnsi="GHEA Grapalat" w:cs="Times New Roman"/>
          <w:sz w:val="20"/>
          <w:szCs w:val="20"/>
          <w:lang w:val="hy-AM"/>
        </w:rPr>
        <w:t xml:space="preserve"> (</w:t>
      </w:r>
      <w:r w:rsidRPr="00C8279D">
        <w:rPr>
          <w:rFonts w:ascii="GHEA Grapalat" w:eastAsia="Times New Roman" w:hAnsi="GHEA Grapalat" w:cs="Sylfaen"/>
          <w:sz w:val="20"/>
          <w:szCs w:val="20"/>
          <w:lang w:val="hy-AM"/>
        </w:rPr>
        <w:t>նախատեսված</w:t>
      </w:r>
      <w:r w:rsidRPr="00C8279D">
        <w:rPr>
          <w:rFonts w:ascii="GHEA Grapalat" w:eastAsia="Times New Roman" w:hAnsi="GHEA Grapalat" w:cs="Times New Roman"/>
          <w:sz w:val="20"/>
          <w:szCs w:val="20"/>
          <w:lang w:val="hy-AM"/>
        </w:rPr>
        <w:t xml:space="preserve">) </w:t>
      </w:r>
      <w:r w:rsidRPr="00C8279D">
        <w:rPr>
          <w:rFonts w:ascii="GHEA Grapalat" w:eastAsia="Times New Roman" w:hAnsi="GHEA Grapalat" w:cs="Sylfaen"/>
          <w:sz w:val="20"/>
          <w:szCs w:val="20"/>
          <w:lang w:val="hy-AM"/>
        </w:rPr>
        <w:t>փաստաթղթերի</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առկայությունը</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և</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դրանց</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կազմման</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համապատասխանությունը</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հրավերով</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սահմանված</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վավերապայմաններին</w:t>
      </w:r>
      <w:r w:rsidRPr="00C8279D">
        <w:rPr>
          <w:rFonts w:ascii="GHEA Grapalat" w:eastAsia="Times New Roman" w:hAnsi="GHEA Grapalat" w:cs="Times New Roman"/>
          <w:sz w:val="20"/>
          <w:szCs w:val="20"/>
          <w:lang w:val="hy-AM"/>
        </w:rPr>
        <w:t>.</w:t>
      </w:r>
    </w:p>
    <w:p w14:paraId="1F1E6E9E" w14:textId="08595D36" w:rsidR="00C8279D" w:rsidRPr="00C8279D" w:rsidRDefault="00C8279D" w:rsidP="00C8279D">
      <w:pPr>
        <w:spacing w:after="0" w:line="240" w:lineRule="auto"/>
        <w:ind w:firstLine="375"/>
        <w:jc w:val="both"/>
        <w:rPr>
          <w:rFonts w:ascii="GHEA Grapalat" w:eastAsia="Times New Roman" w:hAnsi="GHEA Grapalat" w:cs="Sylfaen"/>
          <w:sz w:val="20"/>
          <w:szCs w:val="24"/>
          <w:lang w:val="hy-AM"/>
        </w:rPr>
      </w:pPr>
      <w:r w:rsidRPr="00C8279D">
        <w:rPr>
          <w:rFonts w:ascii="GHEA Grapalat" w:eastAsia="Times New Roman" w:hAnsi="GHEA Grapalat" w:cs="Times New Roman"/>
          <w:sz w:val="20"/>
          <w:szCs w:val="20"/>
          <w:lang w:val="hy-AM"/>
        </w:rPr>
        <w:t xml:space="preserve">3) </w:t>
      </w:r>
      <w:r w:rsidRPr="00C8279D">
        <w:rPr>
          <w:rFonts w:ascii="GHEA Grapalat" w:eastAsia="Times New Roman" w:hAnsi="GHEA Grapalat" w:cs="Sylfaen"/>
          <w:sz w:val="20"/>
          <w:szCs w:val="20"/>
          <w:lang w:val="hy-AM"/>
        </w:rPr>
        <w:t>հանձնաժողովի</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նախագահը</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հայտարարում</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հայտեր</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ներկայացրած</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մասնակիցների</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գնային</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առաջարկները՝</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մեկ</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թվով</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արտահայտված,</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հիմք</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ընդունելով</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տառերով</w:t>
      </w:r>
      <w:r w:rsidR="009404E2" w:rsidRPr="009404E2">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գրվածը:</w:t>
      </w:r>
    </w:p>
    <w:p w14:paraId="6D865B25" w14:textId="7F461E26"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8.2 </w:t>
      </w:r>
      <w:r w:rsidRPr="00C8279D">
        <w:rPr>
          <w:rFonts w:ascii="GHEA Grapalat" w:eastAsia="Times New Roman" w:hAnsi="GHEA Grapalat" w:cs="Sylfaen"/>
          <w:sz w:val="20"/>
          <w:szCs w:val="24"/>
          <w:lang w:val="hy-AM"/>
        </w:rPr>
        <w:t>Հայտերը</w:t>
      </w:r>
      <w:r w:rsidR="009404E2" w:rsidRPr="009404E2">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գնահատվում</w:t>
      </w:r>
      <w:r w:rsidR="009404E2" w:rsidRPr="009404E2">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են</w:t>
      </w:r>
      <w:r w:rsidR="009404E2" w:rsidRPr="009404E2">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սույն</w:t>
      </w:r>
      <w:r w:rsidR="009404E2" w:rsidRPr="009404E2">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հրավերով</w:t>
      </w:r>
      <w:r w:rsidR="009404E2" w:rsidRPr="009404E2">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սահմանված</w:t>
      </w:r>
      <w:r w:rsidR="009404E2" w:rsidRPr="009404E2">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կարգով</w:t>
      </w:r>
      <w:r w:rsidRPr="00C8279D">
        <w:rPr>
          <w:rFonts w:ascii="GHEA Grapalat" w:eastAsia="Times New Roman" w:hAnsi="GHEA Grapalat" w:cs="Sylfaen"/>
          <w:sz w:val="20"/>
          <w:szCs w:val="24"/>
          <w:lang w:val="af-ZA"/>
        </w:rPr>
        <w:t xml:space="preserve">: </w:t>
      </w:r>
    </w:p>
    <w:p w14:paraId="566379AD" w14:textId="059851F4"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5A06FD">
        <w:rPr>
          <w:rFonts w:ascii="GHEA Grapalat" w:eastAsia="Times New Roman" w:hAnsi="GHEA Grapalat" w:cs="Sylfaen"/>
          <w:sz w:val="20"/>
          <w:szCs w:val="24"/>
          <w:lang w:val="hy-AM"/>
        </w:rPr>
        <w:t>Գնման</w:t>
      </w:r>
      <w:r w:rsidR="009404E2" w:rsidRPr="009404E2">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ընթացակարգի</w:t>
      </w:r>
      <w:r w:rsidR="009404E2" w:rsidRPr="009404E2">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չափաբաժինների</w:t>
      </w:r>
      <w:r w:rsidR="009404E2" w:rsidRPr="009404E2">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քանակը</w:t>
      </w:r>
      <w:r w:rsidR="009404E2" w:rsidRPr="009404E2">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յոթանասունհինգը</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չգերազանցելու</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դեպքում</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հայտերի</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գնահատումն</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իրականացվում</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է</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դրանց</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ներկայացման</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վերջնաժամկետը</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լրանալու</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օրվանից</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հաշված</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տաս</w:t>
      </w:r>
      <w:r w:rsidRPr="00C8279D">
        <w:rPr>
          <w:rFonts w:ascii="GHEA Grapalat" w:eastAsia="Times New Roman" w:hAnsi="GHEA Grapalat" w:cs="Sylfaen"/>
          <w:sz w:val="20"/>
          <w:szCs w:val="24"/>
          <w:lang w:val="hy-AM"/>
        </w:rPr>
        <w:t>նհինգ</w:t>
      </w:r>
      <w:r w:rsidRPr="00C8279D">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իսկ</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գերազանցելու</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դեպքում՝</w:t>
      </w:r>
      <w:r w:rsidR="00A47F60" w:rsidRPr="00A47F60">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քսան</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աշխատանքային</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օրվա</w:t>
      </w:r>
      <w:r w:rsidR="00A47F60" w:rsidRPr="00A47F60">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ընթացքում</w:t>
      </w:r>
      <w:r w:rsidRPr="00C8279D">
        <w:rPr>
          <w:rFonts w:ascii="GHEA Grapalat" w:eastAsia="Times New Roman" w:hAnsi="GHEA Grapalat" w:cs="Sylfaen"/>
          <w:sz w:val="20"/>
          <w:szCs w:val="24"/>
          <w:lang w:val="af-ZA"/>
        </w:rPr>
        <w:t xml:space="preserve">: </w:t>
      </w:r>
    </w:p>
    <w:p w14:paraId="413FB698"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rPr>
        <w:t>Բավարարենգնահատվումսույնհրավերովնախատեսվածպայմաններինհամապատասխանողհայտերը</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հակառակդեպքումհայտերըգնահատվումենանբավարարևմերժվումեն</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Ընդ</w:t>
      </w:r>
      <w:proofErr w:type="spellEnd"/>
      <w:r w:rsidRPr="00C8279D">
        <w:rPr>
          <w:rFonts w:ascii="GHEA Grapalat" w:eastAsia="Times New Roman" w:hAnsi="GHEA Grapalat" w:cs="Sylfaen"/>
          <w:sz w:val="20"/>
          <w:szCs w:val="24"/>
          <w:lang w:val="af-ZA"/>
        </w:rPr>
        <w:t xml:space="preserve"> որում հայտերի բացման և գնահատման նիստում հանձնաժողովը մերժում է այն հայտերը, </w:t>
      </w:r>
      <w:proofErr w:type="spellStart"/>
      <w:r w:rsidRPr="00C8279D">
        <w:rPr>
          <w:rFonts w:ascii="GHEA Grapalat" w:eastAsia="Times New Roman" w:hAnsi="GHEA Grapalat" w:cs="Sylfaen"/>
          <w:sz w:val="20"/>
          <w:szCs w:val="24"/>
        </w:rPr>
        <w:t>որոնցումբացակայում</w:t>
      </w:r>
      <w:proofErr w:type="spellEnd"/>
      <w:r w:rsidRPr="00C8279D">
        <w:rPr>
          <w:rFonts w:ascii="GHEA Grapalat" w:eastAsia="Times New Roman" w:hAnsi="GHEA Grapalat" w:cs="Sylfaen"/>
          <w:sz w:val="20"/>
          <w:szCs w:val="24"/>
          <w:lang w:val="hy-AM"/>
        </w:rPr>
        <w:t>են</w:t>
      </w:r>
      <w:proofErr w:type="spellStart"/>
      <w:r w:rsidRPr="00C8279D">
        <w:rPr>
          <w:rFonts w:ascii="GHEA Grapalat" w:eastAsia="Times New Roman" w:hAnsi="GHEA Grapalat" w:cs="Sylfaen"/>
          <w:sz w:val="20"/>
          <w:szCs w:val="24"/>
        </w:rPr>
        <w:t>գնայինառաջարկները</w:t>
      </w:r>
      <w:proofErr w:type="spellEnd"/>
      <w:r w:rsidRPr="00C8279D">
        <w:rPr>
          <w:rFonts w:ascii="GHEA Grapalat" w:eastAsia="Times New Roman" w:hAnsi="GHEA Grapalat" w:cs="Sylfaen"/>
          <w:sz w:val="20"/>
          <w:szCs w:val="24"/>
          <w:lang w:val="hy-AM"/>
        </w:rPr>
        <w:t>և/կամ հայտի ապահովումը</w:t>
      </w:r>
      <w:proofErr w:type="spellStart"/>
      <w:r w:rsidRPr="00C8279D">
        <w:rPr>
          <w:rFonts w:ascii="GHEA Grapalat" w:eastAsia="Times New Roman" w:hAnsi="GHEA Grapalat" w:cs="Sylfaen"/>
          <w:sz w:val="20"/>
          <w:szCs w:val="24"/>
        </w:rPr>
        <w:t>կամ</w:t>
      </w:r>
      <w:proofErr w:type="spellEnd"/>
      <w:r w:rsidRPr="00C8279D">
        <w:rPr>
          <w:rFonts w:ascii="GHEA Grapalat" w:eastAsia="Times New Roman" w:hAnsi="GHEA Grapalat" w:cs="Sylfaen"/>
          <w:sz w:val="20"/>
          <w:szCs w:val="24"/>
          <w:lang w:val="af-ZA"/>
        </w:rPr>
        <w:t xml:space="preserve"> դրանք </w:t>
      </w:r>
      <w:proofErr w:type="spellStart"/>
      <w:r w:rsidRPr="00C8279D">
        <w:rPr>
          <w:rFonts w:ascii="GHEA Grapalat" w:eastAsia="Times New Roman" w:hAnsi="GHEA Grapalat" w:cs="Sylfaen"/>
          <w:sz w:val="20"/>
          <w:szCs w:val="24"/>
        </w:rPr>
        <w:t>ներկայացվածենհրավերիպահանջներինանհամապատասխան</w:t>
      </w:r>
      <w:proofErr w:type="spellEnd"/>
      <w:r w:rsidRPr="00C8279D">
        <w:rPr>
          <w:rFonts w:ascii="GHEA Grapalat" w:eastAsia="Times New Roman" w:hAnsi="GHEA Grapalat" w:cs="Sylfaen"/>
          <w:sz w:val="20"/>
          <w:szCs w:val="24"/>
          <w:lang w:val="af-ZA"/>
        </w:rPr>
        <w:t>:</w:t>
      </w:r>
    </w:p>
    <w:p w14:paraId="444CA967"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af-ZA"/>
        </w:rPr>
        <w:t xml:space="preserve">8.3 </w:t>
      </w:r>
      <w:r w:rsidRPr="00C8279D">
        <w:rPr>
          <w:rFonts w:ascii="GHEA Grapalat" w:eastAsia="Times New Roman" w:hAnsi="GHEA Grapalat" w:cs="Sylfaen"/>
          <w:sz w:val="20"/>
          <w:szCs w:val="24"/>
          <w:lang w:val="hy-AM"/>
        </w:rPr>
        <w:t>Ընտրված</w:t>
      </w:r>
      <w:proofErr w:type="spellStart"/>
      <w:r w:rsidRPr="00C8279D">
        <w:rPr>
          <w:rFonts w:ascii="GHEA Grapalat" w:eastAsia="Times New Roman" w:hAnsi="GHEA Grapalat" w:cs="Sylfaen"/>
          <w:sz w:val="20"/>
          <w:szCs w:val="24"/>
          <w:lang w:val="ru-RU"/>
        </w:rPr>
        <w:t>մասնակիցըորոշվումէ</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բավարարգնահատվածհայտերներկայացրածմասնակիցներիթվից</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նվազագույնգնայինառաջարկներկայացրած</w:t>
      </w:r>
      <w:proofErr w:type="spellEnd"/>
      <w:r w:rsidRPr="00C8279D">
        <w:rPr>
          <w:rFonts w:ascii="GHEA Grapalat" w:eastAsia="Times New Roman" w:hAnsi="GHEA Grapalat" w:cs="Sylfaen"/>
          <w:sz w:val="20"/>
          <w:szCs w:val="24"/>
        </w:rPr>
        <w:t>մ</w:t>
      </w:r>
      <w:proofErr w:type="spellStart"/>
      <w:r w:rsidRPr="00C8279D">
        <w:rPr>
          <w:rFonts w:ascii="GHEA Grapalat" w:eastAsia="Times New Roman" w:hAnsi="GHEA Grapalat" w:cs="Sylfaen"/>
          <w:sz w:val="20"/>
          <w:szCs w:val="24"/>
          <w:lang w:val="ru-RU"/>
        </w:rPr>
        <w:t>ասնակցիննախապատվությունտալուսկզբունքով։Ընդորում</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հանձնաժողովիկողմից</w:t>
      </w:r>
      <w:proofErr w:type="spellEnd"/>
      <w:r w:rsidRPr="00C8279D">
        <w:rPr>
          <w:rFonts w:ascii="GHEA Grapalat" w:eastAsia="Times New Roman" w:hAnsi="GHEA Grapalat" w:cs="Sylfaen"/>
          <w:sz w:val="20"/>
          <w:szCs w:val="24"/>
          <w:lang w:val="hy-AM"/>
        </w:rPr>
        <w:t>ընտրված</w:t>
      </w:r>
      <w:r w:rsidRPr="00C8279D">
        <w:rPr>
          <w:rFonts w:ascii="GHEA Grapalat" w:eastAsia="Times New Roman" w:hAnsi="GHEA Grapalat" w:cs="Sylfaen"/>
          <w:sz w:val="20"/>
          <w:szCs w:val="24"/>
        </w:rPr>
        <w:t>և</w:t>
      </w:r>
      <w:r w:rsidRPr="00C8279D">
        <w:rPr>
          <w:rFonts w:ascii="GHEA Grapalat" w:eastAsia="Times New Roman" w:hAnsi="GHEA Grapalat" w:cs="Sylfaen"/>
          <w:sz w:val="20"/>
          <w:szCs w:val="24"/>
          <w:lang w:val="hy-AM"/>
        </w:rPr>
        <w:t>այդպիսին չճանաչված</w:t>
      </w:r>
      <w:proofErr w:type="spellStart"/>
      <w:r w:rsidRPr="00C8279D">
        <w:rPr>
          <w:rFonts w:ascii="GHEA Grapalat" w:eastAsia="Times New Roman" w:hAnsi="GHEA Grapalat" w:cs="Sylfaen"/>
          <w:sz w:val="20"/>
          <w:szCs w:val="24"/>
          <w:lang w:val="ru-RU"/>
        </w:rPr>
        <w:t>մասնակիցներինորոշելիսգնայինառաջարկների</w:t>
      </w:r>
      <w:proofErr w:type="spellEnd"/>
      <w:r w:rsidRPr="00C8279D">
        <w:rPr>
          <w:rFonts w:ascii="GHEA Grapalat" w:eastAsia="Times New Roman" w:hAnsi="GHEA Grapalat" w:cs="Sylfaen"/>
          <w:sz w:val="20"/>
          <w:szCs w:val="24"/>
          <w:lang w:val="af-ZA"/>
        </w:rPr>
        <w:t xml:space="preserve"> գնահատումը և </w:t>
      </w:r>
      <w:proofErr w:type="spellStart"/>
      <w:r w:rsidRPr="00C8279D">
        <w:rPr>
          <w:rFonts w:ascii="GHEA Grapalat" w:eastAsia="Times New Roman" w:hAnsi="GHEA Grapalat" w:cs="Sylfaen"/>
          <w:sz w:val="20"/>
          <w:szCs w:val="24"/>
          <w:lang w:val="ru-RU"/>
        </w:rPr>
        <w:t>համեմատումնիրականացվումէառանցսույնհրավերի</w:t>
      </w:r>
      <w:proofErr w:type="spellEnd"/>
      <w:r w:rsidRPr="00C8279D">
        <w:rPr>
          <w:rFonts w:ascii="GHEA Grapalat" w:eastAsia="Times New Roman" w:hAnsi="GHEA Grapalat" w:cs="Sylfaen"/>
          <w:sz w:val="20"/>
          <w:szCs w:val="24"/>
          <w:lang w:val="af-ZA"/>
        </w:rPr>
        <w:t xml:space="preserve"> 1-ին </w:t>
      </w:r>
      <w:proofErr w:type="spellStart"/>
      <w:r w:rsidRPr="00C8279D">
        <w:rPr>
          <w:rFonts w:ascii="GHEA Grapalat" w:eastAsia="Times New Roman" w:hAnsi="GHEA Grapalat" w:cs="Sylfaen"/>
          <w:sz w:val="20"/>
          <w:szCs w:val="24"/>
          <w:lang w:val="ru-RU"/>
        </w:rPr>
        <w:t>մասի</w:t>
      </w:r>
      <w:proofErr w:type="spellEnd"/>
      <w:r w:rsidRPr="00C8279D">
        <w:rPr>
          <w:rFonts w:ascii="GHEA Grapalat" w:eastAsia="Times New Roman" w:hAnsi="GHEA Grapalat" w:cs="Sylfaen"/>
          <w:sz w:val="20"/>
          <w:szCs w:val="24"/>
          <w:lang w:val="af-ZA"/>
        </w:rPr>
        <w:t xml:space="preserve"> 5.2-րդ </w:t>
      </w:r>
      <w:proofErr w:type="spellStart"/>
      <w:r w:rsidRPr="00C8279D">
        <w:rPr>
          <w:rFonts w:ascii="GHEA Grapalat" w:eastAsia="Times New Roman" w:hAnsi="GHEA Grapalat" w:cs="Sylfaen"/>
          <w:sz w:val="20"/>
          <w:szCs w:val="24"/>
          <w:lang w:val="ru-RU"/>
        </w:rPr>
        <w:t>կետումնշվածհարկիգումարիհաշվարկման</w:t>
      </w:r>
      <w:proofErr w:type="spellEnd"/>
      <w:r w:rsidRPr="00C8279D">
        <w:rPr>
          <w:rFonts w:ascii="GHEA Grapalat" w:eastAsia="Times New Roman" w:hAnsi="GHEA Grapalat" w:cs="Sylfaen"/>
          <w:sz w:val="20"/>
          <w:szCs w:val="20"/>
          <w:lang w:val="hy-AM"/>
        </w:rPr>
        <w:t>:</w:t>
      </w:r>
    </w:p>
    <w:p w14:paraId="4C0BB97F" w14:textId="77777777" w:rsidR="00C8279D" w:rsidRPr="004D1DE5"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8.4 </w:t>
      </w:r>
      <w:r w:rsidRPr="00C8279D">
        <w:rPr>
          <w:rFonts w:ascii="GHEA Grapalat" w:eastAsia="Times New Roman" w:hAnsi="GHEA Grapalat" w:cs="Sylfaen"/>
          <w:sz w:val="20"/>
          <w:szCs w:val="24"/>
          <w:lang w:val="hy-AM"/>
        </w:rPr>
        <w:t>Եթեհայտումանհամապատասխանությունէտեղգտելտառերովևթվերովգրվածգումարներիմիջև</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ապահիմքէընդունվումտառերովգրվածգումարը։</w:t>
      </w:r>
      <w:r w:rsidRPr="005A06FD">
        <w:rPr>
          <w:rFonts w:ascii="GHEA Grapalat" w:eastAsia="Times New Roman" w:hAnsi="GHEA Grapalat" w:cs="Sylfaen"/>
          <w:sz w:val="20"/>
          <w:szCs w:val="24"/>
          <w:lang w:val="hy-AM"/>
        </w:rPr>
        <w:t>Եթեառաջարկվողգներըներկայացվածեներկուկամավելիարժույթներով</w:t>
      </w:r>
      <w:r w:rsidRPr="00C8279D">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ապադրանքհամեմատվումենՀայաստանիՀանրապետությանդրամով</w:t>
      </w:r>
      <w:r w:rsidRPr="00C8279D">
        <w:rPr>
          <w:rFonts w:ascii="GHEA Grapalat" w:eastAsia="Times New Roman" w:hAnsi="GHEA Grapalat" w:cs="Sylfaen"/>
          <w:sz w:val="20"/>
          <w:szCs w:val="24"/>
          <w:lang w:val="af-ZA"/>
        </w:rPr>
        <w:t xml:space="preserve">` </w:t>
      </w:r>
      <w:r w:rsidR="00212DAB" w:rsidRPr="005A06FD">
        <w:rPr>
          <w:rFonts w:ascii="GHEA Grapalat" w:eastAsia="Times New Roman" w:hAnsi="GHEA Grapalat" w:cs="Sylfaen"/>
          <w:sz w:val="20"/>
          <w:szCs w:val="24"/>
          <w:lang w:val="hy-AM"/>
        </w:rPr>
        <w:t xml:space="preserve">հայտերի բացման օրվա դրությամբ ՀՀ կենտրոնական բանկի սահմանած փոխարժեքով </w:t>
      </w:r>
      <w:r w:rsidRPr="005A06FD">
        <w:rPr>
          <w:rFonts w:ascii="GHEA Grapalat" w:eastAsia="Times New Roman" w:hAnsi="GHEA Grapalat" w:cs="Sylfaen"/>
          <w:sz w:val="20"/>
          <w:szCs w:val="24"/>
          <w:lang w:val="hy-AM"/>
        </w:rPr>
        <w:t>։</w:t>
      </w:r>
    </w:p>
    <w:p w14:paraId="78D8183F"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af-ZA"/>
        </w:rPr>
      </w:pPr>
      <w:r w:rsidRPr="004D1DE5">
        <w:rPr>
          <w:rFonts w:ascii="GHEA Grapalat" w:eastAsia="Times New Roman" w:hAnsi="GHEA Grapalat" w:cs="Times New Roman"/>
          <w:sz w:val="20"/>
          <w:szCs w:val="20"/>
          <w:lang w:val="af-ZA"/>
        </w:rPr>
        <w:t>8.</w:t>
      </w:r>
      <w:r w:rsidRPr="004D1DE5">
        <w:rPr>
          <w:rFonts w:ascii="GHEA Grapalat" w:eastAsia="Times New Roman" w:hAnsi="GHEA Grapalat" w:cs="Times New Roman"/>
          <w:sz w:val="20"/>
          <w:szCs w:val="20"/>
          <w:lang w:val="hy-AM"/>
        </w:rPr>
        <w:t>5</w:t>
      </w:r>
      <w:r w:rsidRPr="004D1DE5">
        <w:rPr>
          <w:rFonts w:ascii="GHEA Grapalat" w:eastAsia="Times New Roman" w:hAnsi="GHEA Grapalat" w:cs="Times New Roman"/>
          <w:sz w:val="20"/>
          <w:szCs w:val="20"/>
          <w:lang w:val="af-ZA"/>
        </w:rPr>
        <w:t xml:space="preserve"> Հ</w:t>
      </w:r>
      <w:r w:rsidRPr="004D1DE5">
        <w:rPr>
          <w:rFonts w:ascii="GHEA Grapalat" w:eastAsia="Times New Roman" w:hAnsi="GHEA Grapalat" w:cs="Sylfaen"/>
          <w:sz w:val="20"/>
          <w:szCs w:val="24"/>
          <w:lang w:val="ru-RU"/>
        </w:rPr>
        <w:t>անձնաժողովըհրավերիպահանջներինկատմամբբավարարգնահատվածհայտեր</w:t>
      </w:r>
      <w:r w:rsidRPr="00C8279D">
        <w:rPr>
          <w:rFonts w:ascii="GHEA Grapalat" w:eastAsia="Times New Roman" w:hAnsi="GHEA Grapalat" w:cs="Sylfaen"/>
          <w:sz w:val="20"/>
          <w:szCs w:val="24"/>
          <w:lang w:val="ru-RU"/>
        </w:rPr>
        <w:t>ներկայացրած</w:t>
      </w:r>
      <w:r w:rsidRPr="00C8279D">
        <w:rPr>
          <w:rFonts w:ascii="GHEA Grapalat" w:eastAsia="Times New Roman" w:hAnsi="GHEA Grapalat" w:cs="Sylfaen"/>
          <w:sz w:val="20"/>
          <w:szCs w:val="24"/>
        </w:rPr>
        <w:t>մ</w:t>
      </w:r>
      <w:proofErr w:type="spellStart"/>
      <w:r w:rsidRPr="00C8279D">
        <w:rPr>
          <w:rFonts w:ascii="GHEA Grapalat" w:eastAsia="Times New Roman" w:hAnsi="GHEA Grapalat" w:cs="Sylfaen"/>
          <w:sz w:val="20"/>
          <w:szCs w:val="24"/>
          <w:lang w:val="ru-RU"/>
        </w:rPr>
        <w:t>ասնակիցներիցորոշումևհայտարարումէ</w:t>
      </w:r>
      <w:proofErr w:type="spellEnd"/>
      <w:r w:rsidRPr="00C8279D">
        <w:rPr>
          <w:rFonts w:ascii="GHEA Grapalat" w:eastAsia="Times New Roman" w:hAnsi="GHEA Grapalat" w:cs="Sylfaen"/>
          <w:sz w:val="20"/>
          <w:szCs w:val="24"/>
          <w:lang w:val="hy-AM"/>
        </w:rPr>
        <w:t>ընտրված</w:t>
      </w:r>
      <w:r w:rsidRPr="00C8279D">
        <w:rPr>
          <w:rFonts w:ascii="GHEA Grapalat" w:eastAsia="Times New Roman" w:hAnsi="GHEA Grapalat" w:cs="Sylfaen"/>
          <w:sz w:val="20"/>
          <w:szCs w:val="24"/>
          <w:lang w:val="ru-RU"/>
        </w:rPr>
        <w:t>և</w:t>
      </w:r>
      <w:r w:rsidRPr="00C8279D">
        <w:rPr>
          <w:rFonts w:ascii="GHEA Grapalat" w:eastAsia="Times New Roman" w:hAnsi="GHEA Grapalat" w:cs="Sylfaen"/>
          <w:sz w:val="20"/>
          <w:szCs w:val="24"/>
          <w:lang w:val="hy-AM"/>
        </w:rPr>
        <w:t>այդպիսին չճանաչված</w:t>
      </w:r>
      <w:proofErr w:type="spellStart"/>
      <w:r w:rsidRPr="00C8279D">
        <w:rPr>
          <w:rFonts w:ascii="GHEA Grapalat" w:eastAsia="Times New Roman" w:hAnsi="GHEA Grapalat" w:cs="Sylfaen"/>
          <w:sz w:val="20"/>
          <w:szCs w:val="24"/>
          <w:lang w:val="ru-RU"/>
        </w:rPr>
        <w:t>մասնակիցներին</w:t>
      </w:r>
      <w:proofErr w:type="spellEnd"/>
      <w:r w:rsidRPr="00C8279D">
        <w:rPr>
          <w:rFonts w:ascii="GHEA Grapalat" w:eastAsia="Times New Roman" w:hAnsi="GHEA Grapalat" w:cs="Sylfaen"/>
          <w:sz w:val="20"/>
          <w:szCs w:val="24"/>
          <w:lang w:val="af-ZA"/>
        </w:rPr>
        <w:t xml:space="preserve">: Շինարարական ծրագրերի գնման դեպքում </w:t>
      </w:r>
      <w:proofErr w:type="spellStart"/>
      <w:r w:rsidRPr="00C8279D">
        <w:rPr>
          <w:rFonts w:ascii="GHEA Grapalat" w:eastAsia="Times New Roman" w:hAnsi="GHEA Grapalat" w:cs="Sylfaen"/>
          <w:sz w:val="20"/>
          <w:szCs w:val="24"/>
          <w:lang w:val="ru-RU"/>
        </w:rPr>
        <w:t>հանձնաժողովըգնահատումէնաևներկայացված</w:t>
      </w:r>
      <w:proofErr w:type="spellEnd"/>
      <w:r w:rsidRPr="00C8279D">
        <w:rPr>
          <w:rFonts w:ascii="GHEA Grapalat" w:eastAsia="Times New Roman" w:hAnsi="GHEA Grapalat" w:cs="Sylfaen"/>
          <w:sz w:val="20"/>
          <w:szCs w:val="24"/>
          <w:lang w:val="af-ZA"/>
        </w:rPr>
        <w:t xml:space="preserve"> սարքերի և սարքավորումների տեխնիկական բնութագրերի </w:t>
      </w:r>
      <w:proofErr w:type="spellStart"/>
      <w:r w:rsidRPr="00C8279D">
        <w:rPr>
          <w:rFonts w:ascii="GHEA Grapalat" w:eastAsia="Times New Roman" w:hAnsi="GHEA Grapalat" w:cs="Sylfaen"/>
          <w:sz w:val="20"/>
          <w:szCs w:val="24"/>
          <w:lang w:val="ru-RU"/>
        </w:rPr>
        <w:t>համապատասխանությունըհրավերիպահանջներին</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Առաջարկվածնվազագույնգներիհավասարությանդեպքում</w:t>
      </w:r>
      <w:proofErr w:type="spellEnd"/>
    </w:p>
    <w:p w14:paraId="1527244C"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ru-RU"/>
        </w:rPr>
        <w:t>ա</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ընտրվածև այդպիսին չճանաչվածմասնակիցներին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համապատասխանլիազորությունունեցողներկայացուցիչները</w:t>
      </w:r>
      <w:proofErr w:type="spellEnd"/>
      <w:r w:rsidRPr="00C8279D">
        <w:rPr>
          <w:rFonts w:ascii="GHEA Grapalat" w:eastAsia="Times New Roman" w:hAnsi="GHEA Grapalat" w:cs="Sylfaen"/>
          <w:sz w:val="20"/>
          <w:szCs w:val="24"/>
          <w:lang w:val="af-ZA"/>
        </w:rPr>
        <w:t>),</w:t>
      </w:r>
    </w:p>
    <w:p w14:paraId="19A83162"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ru-RU"/>
        </w:rPr>
        <w:t>բ</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հակառակդեպքումհանձնաժողովինիստըկասեցվումէ</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ևմեկաշխատանքայինօրվաընթացքումհանձնաժողովիքարտուղարը</w:t>
      </w:r>
      <w:proofErr w:type="spellEnd"/>
      <w:r w:rsidRPr="00C8279D">
        <w:rPr>
          <w:rFonts w:ascii="GHEA Grapalat" w:eastAsia="Times New Roman" w:hAnsi="GHEA Grapalat" w:cs="Sylfaen"/>
          <w:sz w:val="20"/>
          <w:szCs w:val="24"/>
          <w:lang w:val="hy-AM"/>
        </w:rPr>
        <w:t>հավասար գներ</w:t>
      </w:r>
      <w:proofErr w:type="spellStart"/>
      <w:r w:rsidRPr="00C8279D">
        <w:rPr>
          <w:rFonts w:ascii="GHEA Grapalat" w:eastAsia="Times New Roman" w:hAnsi="GHEA Grapalat" w:cs="Sylfaen"/>
          <w:sz w:val="20"/>
          <w:szCs w:val="24"/>
          <w:lang w:val="ru-RU"/>
        </w:rPr>
        <w:t>ներկայացրածմասնակիցներին</w:t>
      </w:r>
      <w:proofErr w:type="spellEnd"/>
      <w:r w:rsidRPr="00C8279D">
        <w:rPr>
          <w:rFonts w:ascii="GHEA Grapalat" w:eastAsia="Times New Roman" w:hAnsi="GHEA Grapalat" w:cs="Sylfaen"/>
          <w:sz w:val="20"/>
          <w:szCs w:val="24"/>
          <w:lang w:val="af-ZA"/>
        </w:rPr>
        <w:t xml:space="preserve"> էլեկտրոնային </w:t>
      </w:r>
      <w:proofErr w:type="spellStart"/>
      <w:r w:rsidRPr="00C8279D">
        <w:rPr>
          <w:rFonts w:ascii="GHEA Grapalat" w:eastAsia="Times New Roman" w:hAnsi="GHEA Grapalat" w:cs="Sylfaen"/>
          <w:sz w:val="20"/>
          <w:szCs w:val="24"/>
        </w:rPr>
        <w:t>եղանակով</w:t>
      </w:r>
      <w:proofErr w:type="spellEnd"/>
      <w:r w:rsidRPr="00C8279D">
        <w:rPr>
          <w:rFonts w:ascii="GHEA Grapalat" w:eastAsia="Times New Roman" w:hAnsi="GHEA Grapalat" w:cs="Sylfaen"/>
          <w:sz w:val="20"/>
          <w:szCs w:val="24"/>
          <w:lang w:val="ru-RU"/>
        </w:rPr>
        <w:t>միաժամանակծանուցումէգներինվազեցմանշուրջմիաժամանակյաբանակցություններիվարման</w:t>
      </w:r>
      <w:r w:rsidRPr="00C8279D">
        <w:rPr>
          <w:rFonts w:ascii="GHEA Grapalat" w:eastAsia="Times New Roman" w:hAnsi="GHEA Grapalat" w:cs="Sylfaen"/>
          <w:sz w:val="20"/>
          <w:szCs w:val="24"/>
          <w:lang w:val="hy-AM"/>
        </w:rPr>
        <w:t xml:space="preserve">պայմանների, տևողության, </w:t>
      </w:r>
      <w:proofErr w:type="spellStart"/>
      <w:r w:rsidRPr="00C8279D">
        <w:rPr>
          <w:rFonts w:ascii="GHEA Grapalat" w:eastAsia="Times New Roman" w:hAnsi="GHEA Grapalat" w:cs="Sylfaen"/>
          <w:sz w:val="20"/>
          <w:szCs w:val="24"/>
          <w:lang w:val="ru-RU"/>
        </w:rPr>
        <w:t>օրվա</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ժամիևվայրիմասին</w:t>
      </w:r>
      <w:proofErr w:type="spellEnd"/>
      <w:r w:rsidRPr="00C8279D">
        <w:rPr>
          <w:rFonts w:ascii="GHEA Grapalat" w:eastAsia="Times New Roman" w:hAnsi="GHEA Grapalat" w:cs="Sylfaen"/>
          <w:sz w:val="20"/>
          <w:szCs w:val="24"/>
          <w:lang w:val="af-ZA"/>
        </w:rPr>
        <w:t>,</w:t>
      </w:r>
    </w:p>
    <w:p w14:paraId="647B31CC" w14:textId="4FB57E21" w:rsidR="00C8279D" w:rsidRPr="00C8279D" w:rsidRDefault="00C8279D" w:rsidP="00C8279D">
      <w:pPr>
        <w:spacing w:after="0" w:line="240" w:lineRule="auto"/>
        <w:ind w:firstLine="709"/>
        <w:jc w:val="both"/>
        <w:rPr>
          <w:rFonts w:ascii="GHEA Grapalat" w:eastAsia="Times New Roman" w:hAnsi="GHEA Grapalat" w:cs="Sylfaen"/>
          <w:color w:val="FF0000"/>
          <w:sz w:val="20"/>
          <w:szCs w:val="24"/>
          <w:lang w:val="af-ZA"/>
        </w:rPr>
      </w:pPr>
      <w:r w:rsidRPr="00C8279D">
        <w:rPr>
          <w:rFonts w:ascii="GHEA Grapalat" w:eastAsia="Times New Roman" w:hAnsi="GHEA Grapalat" w:cs="Sylfaen"/>
          <w:sz w:val="20"/>
          <w:szCs w:val="24"/>
          <w:lang w:val="ru-RU"/>
        </w:rPr>
        <w:t>գ</w:t>
      </w:r>
      <w:r w:rsidRPr="00C8279D">
        <w:rPr>
          <w:rFonts w:ascii="GHEA Grapalat" w:eastAsia="Times New Roman" w:hAnsi="GHEA Grapalat" w:cs="Sylfaen"/>
          <w:sz w:val="20"/>
          <w:szCs w:val="24"/>
          <w:lang w:val="af-ZA"/>
        </w:rPr>
        <w:t xml:space="preserve">. </w:t>
      </w:r>
      <w:proofErr w:type="spellStart"/>
      <w:r w:rsidR="00754D1F" w:rsidRPr="00C8279D">
        <w:rPr>
          <w:rFonts w:ascii="GHEA Grapalat" w:eastAsia="Times New Roman" w:hAnsi="GHEA Grapalat" w:cs="Sylfaen"/>
          <w:sz w:val="20"/>
          <w:szCs w:val="24"/>
          <w:lang w:val="ru-RU"/>
        </w:rPr>
        <w:t>Բ</w:t>
      </w:r>
      <w:r w:rsidRPr="00C8279D">
        <w:rPr>
          <w:rFonts w:ascii="GHEA Grapalat" w:eastAsia="Times New Roman" w:hAnsi="GHEA Grapalat" w:cs="Sylfaen"/>
          <w:sz w:val="20"/>
          <w:szCs w:val="24"/>
          <w:lang w:val="ru-RU"/>
        </w:rPr>
        <w:t>անակցությունները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վարվում</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են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ոչ</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շուտ</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քան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ծանուցումն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ուղարկվելու</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օրվան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հաջորդող</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օրվանից</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երկրորդ</w:t>
      </w:r>
      <w:proofErr w:type="spellEnd"/>
      <w:r w:rsidRPr="00C8279D">
        <w:rPr>
          <w:rFonts w:ascii="GHEA Grapalat" w:eastAsia="Times New Roman" w:hAnsi="GHEA Grapalat" w:cs="Sylfaen"/>
          <w:sz w:val="20"/>
          <w:szCs w:val="24"/>
          <w:lang w:val="af-ZA"/>
        </w:rPr>
        <w:t xml:space="preserve"> և ոչ ուշ, քան </w:t>
      </w:r>
      <w:r w:rsidRPr="00C8279D">
        <w:rPr>
          <w:rFonts w:ascii="GHEA Grapalat" w:eastAsia="Times New Roman" w:hAnsi="GHEA Grapalat" w:cs="Sylfaen"/>
          <w:sz w:val="20"/>
          <w:szCs w:val="24"/>
          <w:lang w:val="hy-AM"/>
        </w:rPr>
        <w:t>հինգերորդ</w:t>
      </w:r>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աշխատանքային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օրը</w:t>
      </w:r>
      <w:proofErr w:type="spellEnd"/>
      <w:r w:rsidRPr="00C8279D">
        <w:rPr>
          <w:rFonts w:ascii="GHEA Grapalat" w:eastAsia="Times New Roman" w:hAnsi="GHEA Grapalat" w:cs="Sylfaen"/>
          <w:sz w:val="20"/>
          <w:szCs w:val="24"/>
          <w:lang w:val="af-ZA"/>
        </w:rPr>
        <w:t xml:space="preserve">, </w:t>
      </w:r>
    </w:p>
    <w:p w14:paraId="65325DF6" w14:textId="451B1FD8" w:rsidR="00C8279D" w:rsidRPr="00C8279D" w:rsidRDefault="00C8279D" w:rsidP="00C8279D">
      <w:pPr>
        <w:spacing w:after="0" w:line="240" w:lineRule="auto"/>
        <w:ind w:firstLine="709"/>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ru-RU"/>
        </w:rPr>
        <w:t>դ</w:t>
      </w:r>
      <w:r w:rsidRPr="00C8279D">
        <w:rPr>
          <w:rFonts w:ascii="GHEA Grapalat" w:eastAsia="Times New Roman" w:hAnsi="GHEA Grapalat" w:cs="Sylfaen"/>
          <w:sz w:val="20"/>
          <w:szCs w:val="24"/>
          <w:lang w:val="af-ZA"/>
        </w:rPr>
        <w:t xml:space="preserve">. </w:t>
      </w:r>
      <w:proofErr w:type="spellStart"/>
      <w:r w:rsidR="00754D1F" w:rsidRPr="00C8279D">
        <w:rPr>
          <w:rFonts w:ascii="GHEA Grapalat" w:eastAsia="Times New Roman" w:hAnsi="GHEA Grapalat" w:cs="Sylfaen"/>
          <w:sz w:val="20"/>
          <w:szCs w:val="24"/>
          <w:lang w:val="ru-RU"/>
        </w:rPr>
        <w:t>Յ</w:t>
      </w:r>
      <w:r w:rsidRPr="00C8279D">
        <w:rPr>
          <w:rFonts w:ascii="GHEA Grapalat" w:eastAsia="Times New Roman" w:hAnsi="GHEA Grapalat" w:cs="Sylfaen"/>
          <w:sz w:val="20"/>
          <w:szCs w:val="24"/>
          <w:lang w:val="ru-RU"/>
        </w:rPr>
        <w:t>ուրաքանչյուր</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մասնակցի</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տվյալ</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պահին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ներկայացրած</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գնային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առաջարկը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հրապարակվում</w:t>
      </w:r>
      <w:proofErr w:type="spellEnd"/>
      <w:r w:rsidR="00754D1F" w:rsidRPr="00754D1F">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մյուս</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մասնակցի</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համար</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և</w:t>
      </w:r>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մինչև</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բանակցությունների</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համար</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նախատեսված</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վերջնաժամկետի</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ավարտը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մասնակիցը</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կարող</w:t>
      </w:r>
      <w:proofErr w:type="spellEnd"/>
      <w:r w:rsidR="00754D1F" w:rsidRPr="00754D1F">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վերանայել</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իր</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գնային</w:t>
      </w:r>
      <w:proofErr w:type="spellEnd"/>
      <w:r w:rsidR="00754D1F" w:rsidRPr="00754D1F">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առաջարկը</w:t>
      </w:r>
      <w:proofErr w:type="spellEnd"/>
      <w:r w:rsidRPr="00C8279D">
        <w:rPr>
          <w:rFonts w:ascii="GHEA Grapalat" w:eastAsia="Times New Roman" w:hAnsi="GHEA Grapalat" w:cs="Sylfaen"/>
          <w:sz w:val="20"/>
          <w:szCs w:val="24"/>
          <w:lang w:val="af-ZA"/>
        </w:rPr>
        <w:t>,</w:t>
      </w:r>
    </w:p>
    <w:p w14:paraId="584B9410"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667C00A7"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w:t>
      </w:r>
      <w:r w:rsidRPr="00C8279D">
        <w:rPr>
          <w:rFonts w:ascii="GHEA Grapalat" w:eastAsia="Times New Roman" w:hAnsi="GHEA Grapalat" w:cs="Sylfaen"/>
          <w:sz w:val="20"/>
          <w:szCs w:val="24"/>
          <w:lang w:val="hy-AM"/>
        </w:rPr>
        <w:lastRenderedPageBreak/>
        <w:t>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3E31F483"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Սույն կետի չկիրառման դեպքում ընթացակարգը Օրենքի 37-րդ հոդվածի 1-ին մասի 1-ին կետի հիման վրա հայտարարվում է չկայացած:</w:t>
      </w:r>
    </w:p>
    <w:p w14:paraId="1D7E2A5F" w14:textId="77777777" w:rsidR="00C8279D" w:rsidRPr="00C8279D" w:rsidRDefault="00C8279D" w:rsidP="00C8279D">
      <w:pPr>
        <w:spacing w:after="0" w:line="240" w:lineRule="auto"/>
        <w:ind w:firstLine="708"/>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af-ZA"/>
        </w:rPr>
        <w:t xml:space="preserve">8.7 Պահանջի դեպքում որևէ մասնակցի հայտիպատճենները հանձնաժողովի քարտուղարն անհապաղ տրամադրում է նման պահանջ ներկայացրած այլ մասնակցին:Պահանջի կատարման անհնարինության դեպքում պահանջ ներկայացրած անձին անհապաղ տրամադրվում է </w:t>
      </w:r>
      <w:r w:rsidRPr="00C8279D">
        <w:rPr>
          <w:rFonts w:ascii="GHEA Grapalat" w:eastAsia="Times New Roman" w:hAnsi="GHEA Grapalat" w:cs="Times New Roman"/>
          <w:sz w:val="20"/>
          <w:szCs w:val="20"/>
          <w:lang w:val="hy-AM"/>
        </w:rPr>
        <w:t xml:space="preserve">հայտում ներառված </w:t>
      </w:r>
      <w:r w:rsidRPr="00C8279D">
        <w:rPr>
          <w:rFonts w:ascii="GHEA Grapalat" w:eastAsia="Times New Roman" w:hAnsi="GHEA Grapalat" w:cs="Times New Roman"/>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C8279D">
        <w:rPr>
          <w:rFonts w:ascii="GHEA Grapalat" w:eastAsia="Times New Roman" w:hAnsi="GHEA Grapalat" w:cs="Times New Roman"/>
          <w:sz w:val="20"/>
          <w:szCs w:val="20"/>
          <w:lang w:val="hy-AM"/>
        </w:rPr>
        <w:t>:</w:t>
      </w:r>
    </w:p>
    <w:p w14:paraId="0C2C3DC1"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af-ZA"/>
        </w:rPr>
      </w:pPr>
      <w:r w:rsidRPr="00C8279D">
        <w:rPr>
          <w:rFonts w:ascii="GHEA Grapalat" w:eastAsia="Times New Roman" w:hAnsi="GHEA Grapalat" w:cs="Times New Roman"/>
          <w:sz w:val="20"/>
          <w:szCs w:val="20"/>
          <w:lang w:val="af-ZA"/>
        </w:rPr>
        <w:t>8.</w:t>
      </w:r>
      <w:r w:rsidRPr="00C8279D">
        <w:rPr>
          <w:rFonts w:ascii="GHEA Grapalat" w:eastAsia="Times New Roman" w:hAnsi="GHEA Grapalat" w:cs="Times New Roman"/>
          <w:sz w:val="20"/>
          <w:szCs w:val="20"/>
          <w:lang w:val="hy-AM"/>
        </w:rPr>
        <w:t>8</w:t>
      </w:r>
      <w:r w:rsidRPr="00C8279D">
        <w:rPr>
          <w:rFonts w:ascii="GHEA Grapalat" w:eastAsia="Times New Roman" w:hAnsi="GHEA Grapalat" w:cs="Times New Roman"/>
          <w:sz w:val="20"/>
          <w:szCs w:val="20"/>
          <w:lang w:val="af-ZA"/>
        </w:rPr>
        <w:t xml:space="preserve"> Եթե հայտերի բացման</w:t>
      </w:r>
      <w:r w:rsidRPr="00C8279D">
        <w:rPr>
          <w:rFonts w:ascii="GHEA Grapalat" w:eastAsia="Times New Roman" w:hAnsi="GHEA Grapalat" w:cs="Times New Roman"/>
          <w:sz w:val="20"/>
          <w:szCs w:val="20"/>
          <w:lang w:val="hy-AM"/>
        </w:rPr>
        <w:t xml:space="preserve"> և գնահատման</w:t>
      </w:r>
      <w:r w:rsidRPr="00C8279D">
        <w:rPr>
          <w:rFonts w:ascii="GHEA Grapalat" w:eastAsia="Times New Roman" w:hAnsi="GHEA Grapalat" w:cs="Times New Roman"/>
          <w:sz w:val="20"/>
          <w:szCs w:val="20"/>
          <w:lang w:val="af-ZA"/>
        </w:rPr>
        <w:t xml:space="preserve"> նիստի ընթացքում</w:t>
      </w:r>
      <w:r w:rsidRPr="00C8279D">
        <w:rPr>
          <w:rFonts w:ascii="GHEA Grapalat" w:eastAsia="Times New Roman" w:hAnsi="GHEA Grapalat" w:cs="Sylfaen"/>
          <w:sz w:val="20"/>
          <w:szCs w:val="24"/>
          <w:lang w:val="hy-AM"/>
        </w:rPr>
        <w:t>իրականացվածգնահատմանարդյուն</w:t>
      </w:r>
      <w:r w:rsidRPr="00C8279D">
        <w:rPr>
          <w:rFonts w:ascii="GHEA Grapalat" w:eastAsia="Times New Roman" w:hAnsi="GHEA Grapalat" w:cs="Sylfaen"/>
          <w:sz w:val="20"/>
          <w:szCs w:val="24"/>
          <w:lang w:val="af-ZA"/>
        </w:rPr>
        <w:softHyphen/>
      </w:r>
      <w:r w:rsidRPr="00C8279D">
        <w:rPr>
          <w:rFonts w:ascii="GHEA Grapalat" w:eastAsia="Times New Roman" w:hAnsi="GHEA Grapalat" w:cs="Sylfaen"/>
          <w:sz w:val="20"/>
          <w:szCs w:val="24"/>
          <w:lang w:val="hy-AM"/>
        </w:rPr>
        <w:t>քում</w:t>
      </w:r>
      <w:r w:rsidRPr="00C8279D">
        <w:rPr>
          <w:rFonts w:ascii="GHEA Grapalat" w:eastAsia="Times New Roman" w:hAnsi="GHEA Grapalat" w:cs="Sylfaen"/>
          <w:sz w:val="20"/>
          <w:szCs w:val="24"/>
          <w:lang w:val="af-ZA"/>
        </w:rPr>
        <w:t xml:space="preserve"> մասնակցի </w:t>
      </w:r>
      <w:r w:rsidRPr="00C8279D">
        <w:rPr>
          <w:rFonts w:ascii="GHEA Grapalat" w:eastAsia="Times New Roman" w:hAnsi="GHEA Grapalat" w:cs="Sylfaen"/>
          <w:sz w:val="20"/>
          <w:szCs w:val="24"/>
          <w:lang w:val="hy-AM"/>
        </w:rPr>
        <w:t>հայտումարձանագրվումենանհամապատասխանություններ՝հրավերիպահանջներինկատմամբ</w:t>
      </w:r>
      <w:r w:rsidRPr="00C8279D">
        <w:rPr>
          <w:rFonts w:ascii="GHEA Grapalat" w:eastAsia="Times New Roman" w:hAnsi="GHEA Grapalat" w:cs="Sylfaen"/>
          <w:sz w:val="20"/>
          <w:szCs w:val="24"/>
          <w:lang w:val="af-ZA"/>
        </w:rPr>
        <w:t>,</w:t>
      </w:r>
      <w:bookmarkStart w:id="7" w:name="_Hlk9262487"/>
      <w:bookmarkEnd w:id="7"/>
      <w:r w:rsidRPr="00C8279D">
        <w:rPr>
          <w:rFonts w:ascii="GHEA Grapalat" w:eastAsia="Times New Roman" w:hAnsi="GHEA Grapalat" w:cs="Sylfaen"/>
          <w:sz w:val="20"/>
          <w:szCs w:val="24"/>
          <w:lang w:val="hy-AM"/>
        </w:rPr>
        <w:t>ապահանձնաժողովըմեկաշխատանքայինօրովկասեցնումէնիստը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իսկհանձնաժողովիքարտուղարընույնօրըդրամասին</w:t>
      </w:r>
      <w:r w:rsidRPr="00C8279D">
        <w:rPr>
          <w:rFonts w:ascii="GHEA Grapalat" w:eastAsia="Times New Roman" w:hAnsi="GHEA Grapalat" w:cs="Sylfaen"/>
          <w:sz w:val="20"/>
          <w:szCs w:val="24"/>
          <w:lang w:val="af-ZA"/>
        </w:rPr>
        <w:t xml:space="preserve"> էլեկտրոնային եղանակով </w:t>
      </w:r>
      <w:r w:rsidRPr="00C8279D">
        <w:rPr>
          <w:rFonts w:ascii="GHEA Grapalat" w:eastAsia="Times New Roman" w:hAnsi="GHEA Grapalat" w:cs="Sylfaen"/>
          <w:sz w:val="20"/>
          <w:szCs w:val="24"/>
          <w:lang w:val="hy-AM"/>
        </w:rPr>
        <w:t>տեղեկացնումէ</w:t>
      </w:r>
      <w:r w:rsidRPr="00C8279D">
        <w:rPr>
          <w:rFonts w:ascii="GHEA Grapalat" w:eastAsia="Times New Roman" w:hAnsi="GHEA Grapalat" w:cs="Sylfaen"/>
          <w:sz w:val="20"/>
          <w:szCs w:val="24"/>
          <w:lang w:val="af-ZA"/>
        </w:rPr>
        <w:t xml:space="preserve"> մ</w:t>
      </w:r>
      <w:r w:rsidRPr="00C8279D">
        <w:rPr>
          <w:rFonts w:ascii="GHEA Grapalat" w:eastAsia="Times New Roman" w:hAnsi="GHEA Grapalat" w:cs="Sylfaen"/>
          <w:sz w:val="20"/>
          <w:szCs w:val="24"/>
          <w:lang w:val="hy-AM"/>
        </w:rPr>
        <w:t>ասնակցին՝առաջարկելովմինչևկասեցմանժամկետիավարտըշտկելանհամապատասխանությունը</w:t>
      </w:r>
      <w:r w:rsidRPr="00C8279D">
        <w:rPr>
          <w:rFonts w:ascii="GHEA Grapalat" w:eastAsia="Times New Roman" w:hAnsi="GHEA Grapalat" w:cs="Sylfaen"/>
          <w:sz w:val="20"/>
          <w:szCs w:val="24"/>
          <w:lang w:val="af-ZA"/>
        </w:rPr>
        <w:t>:</w:t>
      </w:r>
    </w:p>
    <w:p w14:paraId="1849D448" w14:textId="77777777" w:rsidR="00C8279D" w:rsidRPr="00C8279D" w:rsidRDefault="00C8279D" w:rsidP="00C8279D">
      <w:pPr>
        <w:spacing w:after="0" w:line="240" w:lineRule="auto"/>
        <w:ind w:firstLine="709"/>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Մասնակցին ուղարկվող ծանուցման մեջ մանրամասն նկարագրվում են հայտի գն</w:t>
      </w:r>
      <w:r w:rsidRPr="00C8279D">
        <w:rPr>
          <w:rFonts w:ascii="GHEA Grapalat" w:eastAsia="Times New Roman" w:hAnsi="GHEA Grapalat" w:cs="Sylfaen"/>
          <w:sz w:val="20"/>
          <w:szCs w:val="24"/>
        </w:rPr>
        <w:t>ա</w:t>
      </w:r>
      <w:r w:rsidRPr="00C8279D">
        <w:rPr>
          <w:rFonts w:ascii="GHEA Grapalat" w:eastAsia="Times New Roman" w:hAnsi="GHEA Grapalat" w:cs="Sylfaen"/>
          <w:sz w:val="20"/>
          <w:szCs w:val="24"/>
          <w:lang w:val="hy-AM"/>
        </w:rPr>
        <w:t xml:space="preserve">հատման ընթացքում հայտնաբերված բոլոր անհամապատասխանությունները:   </w:t>
      </w:r>
    </w:p>
    <w:p w14:paraId="6361865A" w14:textId="5C7E410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af-ZA"/>
        </w:rPr>
        <w:t>8.</w:t>
      </w:r>
      <w:r w:rsidRPr="00C8279D">
        <w:rPr>
          <w:rFonts w:ascii="GHEA Grapalat" w:eastAsia="Times New Roman" w:hAnsi="GHEA Grapalat" w:cs="Sylfaen"/>
          <w:sz w:val="20"/>
          <w:szCs w:val="24"/>
          <w:lang w:val="hy-AM"/>
        </w:rPr>
        <w:t>9Եթեսույնհրավերի</w:t>
      </w:r>
      <w:r w:rsidRPr="00C8279D">
        <w:rPr>
          <w:rFonts w:ascii="GHEA Grapalat" w:eastAsia="Times New Roman" w:hAnsi="GHEA Grapalat" w:cs="Sylfaen"/>
          <w:sz w:val="20"/>
          <w:szCs w:val="24"/>
          <w:lang w:val="af-ZA"/>
        </w:rPr>
        <w:t xml:space="preserve"> 8.</w:t>
      </w:r>
      <w:r w:rsidRPr="00C8279D">
        <w:rPr>
          <w:rFonts w:ascii="GHEA Grapalat" w:eastAsia="Times New Roman" w:hAnsi="GHEA Grapalat" w:cs="Sylfaen"/>
          <w:sz w:val="20"/>
          <w:szCs w:val="24"/>
          <w:lang w:val="hy-AM"/>
        </w:rPr>
        <w:t>8</w:t>
      </w:r>
      <w:r w:rsidRPr="00C8279D">
        <w:rPr>
          <w:rFonts w:ascii="GHEA Grapalat" w:eastAsia="Times New Roman" w:hAnsi="GHEA Grapalat" w:cs="Sylfaen"/>
          <w:sz w:val="20"/>
          <w:szCs w:val="24"/>
          <w:lang w:val="af-ZA"/>
        </w:rPr>
        <w:t>-</w:t>
      </w:r>
      <w:r w:rsidRPr="00C8279D">
        <w:rPr>
          <w:rFonts w:ascii="GHEA Grapalat" w:eastAsia="Times New Roman" w:hAnsi="GHEA Grapalat" w:cs="Sylfaen"/>
          <w:sz w:val="20"/>
          <w:szCs w:val="24"/>
          <w:lang w:val="hy-AM"/>
        </w:rPr>
        <w:t>րդ</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կետով</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սահմանված</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ժամկետում</w:t>
      </w:r>
      <w:r w:rsidRPr="00C8279D">
        <w:rPr>
          <w:rFonts w:ascii="GHEA Grapalat" w:eastAsia="Times New Roman" w:hAnsi="GHEA Grapalat" w:cs="Sylfaen"/>
          <w:sz w:val="20"/>
          <w:szCs w:val="24"/>
          <w:lang w:val="af-ZA"/>
        </w:rPr>
        <w:t xml:space="preserve"> մ</w:t>
      </w:r>
      <w:r w:rsidRPr="00C8279D">
        <w:rPr>
          <w:rFonts w:ascii="GHEA Grapalat" w:eastAsia="Times New Roman" w:hAnsi="GHEA Grapalat" w:cs="Sylfaen"/>
          <w:sz w:val="20"/>
          <w:szCs w:val="24"/>
          <w:lang w:val="hy-AM"/>
        </w:rPr>
        <w:t>ասնակիցը</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շտկում</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է</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արձանագրված</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անհամապատասխանությունը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ապա</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վերջինիսհայտը</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գնահատվում</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է</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բավարար</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Հակառակդեպքում տվյալ մասնակցիհայտըգնահատվումէանբավարարևմերժվումէ, իսկ ընտրված մասնակից է ճանաչվում հաջորդող տեղ զբաղեցրած մասնակիցը:</w:t>
      </w:r>
    </w:p>
    <w:p w14:paraId="2F6C0D61" w14:textId="1E29DDC5"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af-ZA"/>
        </w:rPr>
        <w:t>8.</w:t>
      </w:r>
      <w:r w:rsidRPr="00C8279D">
        <w:rPr>
          <w:rFonts w:ascii="GHEA Grapalat" w:eastAsia="Times New Roman" w:hAnsi="GHEA Grapalat" w:cs="Sylfaen"/>
          <w:sz w:val="20"/>
          <w:szCs w:val="24"/>
          <w:lang w:val="hy-AM"/>
        </w:rPr>
        <w:t>10Հանձնաժողովիանդամըկամքարտուղարըչիկարողմասնակցելհանձնաժողովիաշխատանքներին</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եթե հանձնաժողովի գործունեության ընթացքումպարզվումէ</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որվերջիններիսկողմիցհիմնադրվածկամբաժնեմաս</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փայաբաժին</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ունեցողկազմակերպությունը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կամիրենցմերձավորազգակցությամբկամխնամիությամբկապվածանձը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ծնող</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ամուսին</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երեխա</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եղբայր</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քույր</w:t>
      </w:r>
      <w:r w:rsidRPr="00C8279D">
        <w:rPr>
          <w:rFonts w:ascii="GHEA Grapalat" w:eastAsia="Times New Roman" w:hAnsi="GHEA Grapalat" w:cs="Sylfaen"/>
          <w:sz w:val="20"/>
          <w:szCs w:val="24"/>
          <w:lang w:val="af-ZA"/>
        </w:rPr>
        <w:t>,</w:t>
      </w:r>
      <w:r w:rsidRPr="00C8279D">
        <w:rPr>
          <w:rFonts w:ascii="GHEA Grapalat" w:eastAsia="Times New Roman" w:hAnsi="GHEA Grapalat" w:cs="Sylfaen"/>
          <w:sz w:val="20"/>
          <w:szCs w:val="24"/>
          <w:lang w:val="hy-AM"/>
        </w:rPr>
        <w:t>տատ, պապ, թոռ,ինչպեսնաևամուսնուծնող</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երեխա</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եղբայր,քույր, տատ, պապ, թոռ</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կամայդանձիկողմիցհիմնադրվածկամբաժնեմաս</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փայաբաժին</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ունեցողկազմակերպությունըսույնընթացակարգինմասնակցելուհամարներկայացրելէհայտ</w:t>
      </w:r>
      <w:r w:rsidRPr="00C8279D">
        <w:rPr>
          <w:rFonts w:ascii="GHEA Grapalat" w:eastAsia="Times New Roman" w:hAnsi="GHEA Grapalat" w:cs="Sylfaen"/>
          <w:sz w:val="20"/>
          <w:szCs w:val="24"/>
          <w:lang w:val="af-ZA"/>
        </w:rPr>
        <w:t>:</w:t>
      </w:r>
      <w:r w:rsidRPr="00C8279D">
        <w:rPr>
          <w:rFonts w:ascii="GHEA Grapalat" w:eastAsia="Times New Roman" w:hAnsi="GHEA Grapalat" w:cs="Sylfaen"/>
          <w:sz w:val="20"/>
          <w:szCs w:val="24"/>
          <w:lang w:val="hy-AM"/>
        </w:rPr>
        <w:t xml:space="preserve"> Եթեառկաէսույնկետովնախատեսվածպայմանը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ապա սույն ընթացակարգիառնչությամբշահերիբախումունեցողհանձնաժողովիանդամը</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կամ</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քարտուղարը անհապաղինքնաբացարկէհայտնում</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սույն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ընթացակարգից</w:t>
      </w:r>
      <w:r w:rsidRPr="00C8279D">
        <w:rPr>
          <w:rFonts w:ascii="GHEA Grapalat" w:eastAsia="Times New Roman" w:hAnsi="GHEA Grapalat" w:cs="Sylfaen"/>
          <w:sz w:val="20"/>
          <w:szCs w:val="24"/>
          <w:lang w:val="af-ZA"/>
        </w:rPr>
        <w:t xml:space="preserve">: </w:t>
      </w:r>
    </w:p>
    <w:p w14:paraId="5F49FE2E"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8.11 </w:t>
      </w:r>
      <w:proofErr w:type="spellStart"/>
      <w:r w:rsidRPr="00C8279D">
        <w:rPr>
          <w:rFonts w:ascii="GHEA Grapalat" w:eastAsia="Times New Roman" w:hAnsi="GHEA Grapalat" w:cs="Sylfaen"/>
          <w:sz w:val="20"/>
          <w:szCs w:val="24"/>
          <w:lang w:val="es-ES"/>
        </w:rPr>
        <w:t>Հայտերը</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բացվելուց</w:t>
      </w:r>
      <w:proofErr w:type="spellEnd"/>
      <w:r w:rsidRPr="00C8279D">
        <w:rPr>
          <w:rFonts w:ascii="GHEA Grapalat" w:eastAsia="Times New Roman" w:hAnsi="GHEA Grapalat" w:cs="Sylfaen"/>
          <w:sz w:val="20"/>
          <w:szCs w:val="24"/>
          <w:lang w:val="es-ES"/>
        </w:rPr>
        <w:t xml:space="preserve"> և </w:t>
      </w:r>
      <w:proofErr w:type="spellStart"/>
      <w:r w:rsidRPr="00C8279D">
        <w:rPr>
          <w:rFonts w:ascii="GHEA Grapalat" w:eastAsia="Times New Roman" w:hAnsi="GHEA Grapalat" w:cs="Sylfaen"/>
          <w:sz w:val="20"/>
          <w:szCs w:val="24"/>
          <w:lang w:val="es-ES"/>
        </w:rPr>
        <w:t>գնահատվելուց</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հետո</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հետո</w:t>
      </w:r>
      <w:proofErr w:type="spellEnd"/>
      <w:r w:rsidRPr="00C8279D">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es-ES"/>
        </w:rPr>
        <w:t>կազմվում</w:t>
      </w:r>
      <w:proofErr w:type="spellEnd"/>
      <w:r w:rsidRPr="00C8279D">
        <w:rPr>
          <w:rFonts w:ascii="GHEA Grapalat" w:eastAsia="Times New Roman" w:hAnsi="GHEA Grapalat" w:cs="Sylfaen"/>
          <w:sz w:val="20"/>
          <w:szCs w:val="24"/>
          <w:lang w:val="es-ES"/>
        </w:rPr>
        <w:t xml:space="preserve"> է </w:t>
      </w:r>
      <w:proofErr w:type="spellStart"/>
      <w:r w:rsidRPr="00C8279D">
        <w:rPr>
          <w:rFonts w:ascii="GHEA Grapalat" w:eastAsia="Times New Roman" w:hAnsi="GHEA Grapalat" w:cs="Sylfaen"/>
          <w:sz w:val="20"/>
          <w:szCs w:val="24"/>
          <w:lang w:val="es-ES"/>
        </w:rPr>
        <w:t>արձանագրություն</w:t>
      </w:r>
      <w:proofErr w:type="spellEnd"/>
      <w:r w:rsidRPr="00C8279D">
        <w:rPr>
          <w:rFonts w:ascii="GHEA Grapalat" w:eastAsia="Times New Roman" w:hAnsi="GHEA Grapalat" w:cs="Sylfaen"/>
          <w:sz w:val="20"/>
          <w:szCs w:val="24"/>
          <w:lang w:val="es-ES"/>
        </w:rPr>
        <w:t>`</w:t>
      </w:r>
      <w:r w:rsidRPr="00C8279D">
        <w:rPr>
          <w:rFonts w:ascii="GHEA Grapalat" w:eastAsia="Times New Roman" w:hAnsi="GHEA Grapalat" w:cs="Sylfaen"/>
          <w:sz w:val="20"/>
          <w:szCs w:val="20"/>
          <w:lang w:val="af-ZA"/>
        </w:rPr>
        <w:t xml:space="preserve"> գնումների մասին ՀՀ օրենսդրությամբ սահմանված կարգով</w:t>
      </w:r>
      <w:r w:rsidRPr="00C8279D">
        <w:rPr>
          <w:rFonts w:ascii="GHEA Grapalat" w:eastAsia="Times New Roman"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C8279D">
        <w:rPr>
          <w:rFonts w:ascii="GHEA Grapalat" w:eastAsia="Times New Roman" w:hAnsi="GHEA Grapalat" w:cs="Sylfaen"/>
          <w:sz w:val="20"/>
          <w:szCs w:val="24"/>
          <w:lang w:val="hy-AM"/>
        </w:rPr>
        <w:t>Արձանագրություննստորագրումենհանձնաժողովինիստիններկաանդամները։</w:t>
      </w:r>
    </w:p>
    <w:p w14:paraId="34A9108A"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8.12</w:t>
      </w:r>
      <w:r w:rsidRPr="00C8279D">
        <w:rPr>
          <w:rFonts w:ascii="GHEA Grapalat" w:eastAsia="Times New Roman" w:hAnsi="GHEA Grapalat" w:cs="Sylfaen"/>
          <w:sz w:val="20"/>
          <w:szCs w:val="24"/>
          <w:lang w:val="af-ZA"/>
        </w:rPr>
        <w:t xml:space="preserve"> Հանձնաժողովի քարտուղարը հայտերի բացման</w:t>
      </w:r>
      <w:r w:rsidRPr="00C8279D">
        <w:rPr>
          <w:rFonts w:ascii="GHEA Grapalat" w:eastAsia="Times New Roman" w:hAnsi="GHEA Grapalat" w:cs="Sylfaen"/>
          <w:sz w:val="20"/>
          <w:szCs w:val="24"/>
          <w:lang w:val="hy-AM"/>
        </w:rPr>
        <w:t xml:space="preserve"> և գնահատման</w:t>
      </w:r>
      <w:r w:rsidRPr="00C8279D">
        <w:rPr>
          <w:rFonts w:ascii="GHEA Grapalat" w:eastAsia="Times New Roman" w:hAnsi="GHEA Grapalat" w:cs="Sylfaen"/>
          <w:sz w:val="20"/>
          <w:szCs w:val="24"/>
          <w:lang w:val="af-ZA"/>
        </w:rPr>
        <w:t xml:space="preserve"> նիստի ավարտից հետո ոչ ուշ քան հաջորդող աշխատանքային օրը` </w:t>
      </w:r>
    </w:p>
    <w:p w14:paraId="54EC5234" w14:textId="77777777" w:rsidR="00C8279D" w:rsidRPr="00C8279D" w:rsidRDefault="00C8279D" w:rsidP="00C8279D">
      <w:pPr>
        <w:spacing w:after="0" w:line="240" w:lineRule="auto"/>
        <w:ind w:firstLine="567"/>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91A6717"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2) իր և գնահատող հանձնաժողովի` հայտերի բացման </w:t>
      </w:r>
      <w:r w:rsidRPr="00C8279D">
        <w:rPr>
          <w:rFonts w:ascii="GHEA Grapalat" w:eastAsia="Times New Roman" w:hAnsi="GHEA Grapalat" w:cs="Sylfaen"/>
          <w:sz w:val="20"/>
          <w:szCs w:val="24"/>
          <w:lang w:val="hy-AM"/>
        </w:rPr>
        <w:t xml:space="preserve">և գնահատման </w:t>
      </w:r>
      <w:r w:rsidRPr="00C8279D">
        <w:rPr>
          <w:rFonts w:ascii="GHEA Grapalat" w:eastAsia="Times New Roman" w:hAnsi="GHEA Grapalat" w:cs="Sylfaen"/>
          <w:sz w:val="20"/>
          <w:szCs w:val="24"/>
          <w:lang w:val="af-ZA"/>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54F19ACC"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af-ZA"/>
        </w:rPr>
        <w:t>8.1</w:t>
      </w:r>
      <w:r w:rsidRPr="00C8279D">
        <w:rPr>
          <w:rFonts w:ascii="GHEA Grapalat" w:eastAsia="Times New Roman" w:hAnsi="GHEA Grapalat" w:cs="Sylfaen"/>
          <w:sz w:val="20"/>
          <w:szCs w:val="24"/>
          <w:lang w:val="hy-AM"/>
        </w:rPr>
        <w:t>3</w:t>
      </w:r>
      <w:proofErr w:type="spellStart"/>
      <w:r w:rsidRPr="00C8279D">
        <w:rPr>
          <w:rFonts w:ascii="GHEA Grapalat" w:eastAsia="Times New Roman" w:hAnsi="GHEA Grapalat" w:cs="Sylfaen"/>
          <w:sz w:val="20"/>
          <w:szCs w:val="24"/>
        </w:rPr>
        <w:t>Օրենքի</w:t>
      </w:r>
      <w:proofErr w:type="spellEnd"/>
      <w:r w:rsidRPr="00C8279D">
        <w:rPr>
          <w:rFonts w:ascii="GHEA Grapalat" w:eastAsia="Times New Roman" w:hAnsi="GHEA Grapalat" w:cs="Sylfaen"/>
          <w:sz w:val="20"/>
          <w:szCs w:val="24"/>
          <w:lang w:val="af-ZA"/>
        </w:rPr>
        <w:t xml:space="preserve"> 6-</w:t>
      </w:r>
      <w:proofErr w:type="spellStart"/>
      <w:r w:rsidRPr="00C8279D">
        <w:rPr>
          <w:rFonts w:ascii="GHEA Grapalat" w:eastAsia="Times New Roman" w:hAnsi="GHEA Grapalat" w:cs="Sylfaen"/>
          <w:sz w:val="20"/>
          <w:szCs w:val="24"/>
        </w:rPr>
        <w:t>րդհոդվածի</w:t>
      </w:r>
      <w:proofErr w:type="spellEnd"/>
      <w:r w:rsidRPr="00C8279D">
        <w:rPr>
          <w:rFonts w:ascii="GHEA Grapalat" w:eastAsia="Times New Roman" w:hAnsi="GHEA Grapalat" w:cs="Sylfaen"/>
          <w:sz w:val="20"/>
          <w:szCs w:val="24"/>
          <w:lang w:val="af-ZA"/>
        </w:rPr>
        <w:t xml:space="preserve"> 1-</w:t>
      </w:r>
      <w:proofErr w:type="spellStart"/>
      <w:r w:rsidRPr="00C8279D">
        <w:rPr>
          <w:rFonts w:ascii="GHEA Grapalat" w:eastAsia="Times New Roman" w:hAnsi="GHEA Grapalat" w:cs="Sylfaen"/>
          <w:sz w:val="20"/>
          <w:szCs w:val="24"/>
        </w:rPr>
        <w:t>ինմասի</w:t>
      </w:r>
      <w:proofErr w:type="spellEnd"/>
      <w:r w:rsidRPr="00C8279D">
        <w:rPr>
          <w:rFonts w:ascii="GHEA Grapalat" w:eastAsia="Times New Roman" w:hAnsi="GHEA Grapalat" w:cs="Sylfaen"/>
          <w:sz w:val="20"/>
          <w:szCs w:val="24"/>
          <w:lang w:val="af-ZA"/>
        </w:rPr>
        <w:t xml:space="preserve"> 6-</w:t>
      </w:r>
      <w:proofErr w:type="spellStart"/>
      <w:r w:rsidRPr="00C8279D">
        <w:rPr>
          <w:rFonts w:ascii="GHEA Grapalat" w:eastAsia="Times New Roman" w:hAnsi="GHEA Grapalat" w:cs="Sylfaen"/>
          <w:sz w:val="20"/>
          <w:szCs w:val="24"/>
        </w:rPr>
        <w:t>րդկետովնախատեսվածհիմքերնիհայտգալու</w:t>
      </w:r>
      <w:proofErr w:type="spellEnd"/>
      <w:r w:rsidRPr="00C8279D">
        <w:rPr>
          <w:rFonts w:ascii="GHEA Grapalat" w:eastAsia="Times New Roman" w:hAnsi="GHEA Grapalat" w:cs="Sylfaen"/>
          <w:sz w:val="20"/>
          <w:szCs w:val="24"/>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w:t>
      </w:r>
      <w:r w:rsidRPr="00C8279D">
        <w:rPr>
          <w:rFonts w:ascii="GHEA Grapalat" w:eastAsia="Times New Roman" w:hAnsi="GHEA Grapalat" w:cs="Sylfaen"/>
          <w:sz w:val="20"/>
          <w:szCs w:val="24"/>
          <w:lang w:val="hy-AM"/>
        </w:rPr>
        <w:t>: Պատվիրատուի ղեկավարի պատճառաբանված որոշումը լիազորված մարմինը հրապարակում է տեղեկագրում:</w:t>
      </w:r>
    </w:p>
    <w:p w14:paraId="53CC5BD9" w14:textId="3FE03280" w:rsidR="00C8279D" w:rsidRPr="00C8279D" w:rsidRDefault="00C8279D" w:rsidP="00C8279D">
      <w:pPr>
        <w:shd w:val="clear" w:color="auto" w:fill="FFFFFF"/>
        <w:spacing w:after="0" w:line="240" w:lineRule="auto"/>
        <w:ind w:firstLine="375"/>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lastRenderedPageBreak/>
        <w:t>Ընդորում</w:t>
      </w:r>
      <w:r w:rsidRPr="00C8279D">
        <w:rPr>
          <w:rFonts w:ascii="Calibri" w:eastAsia="Times New Roman" w:hAnsi="Calibri" w:cs="Calibri"/>
          <w:sz w:val="20"/>
          <w:szCs w:val="24"/>
          <w:lang w:val="af-ZA"/>
        </w:rPr>
        <w:t> </w:t>
      </w:r>
      <w:r w:rsidRPr="00C8279D">
        <w:rPr>
          <w:rFonts w:ascii="GHEA Grapalat" w:eastAsia="Times New Roman" w:hAnsi="GHEA Grapalat" w:cs="Sylfaen"/>
          <w:sz w:val="20"/>
          <w:szCs w:val="24"/>
          <w:lang w:val="hy-AM"/>
        </w:rPr>
        <w:t xml:space="preserve">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 </w:t>
      </w:r>
      <w:r w:rsidRPr="00C8279D">
        <w:rPr>
          <w:rFonts w:ascii="GHEA Grapalat" w:eastAsia="Times New Roman" w:hAnsi="GHEA Grapalat" w:cs="Sylfaen"/>
          <w:sz w:val="20"/>
          <w:szCs w:val="24"/>
          <w:lang w:val="af-ZA"/>
        </w:rPr>
        <w:t>(</w:t>
      </w:r>
      <w:r w:rsidRPr="00C8279D">
        <w:rPr>
          <w:rFonts w:ascii="GHEA Grapalat" w:eastAsia="Times New Roman" w:hAnsi="GHEA Grapalat" w:cs="Sylfaen"/>
          <w:sz w:val="20"/>
          <w:szCs w:val="24"/>
          <w:lang w:val="hy-AM"/>
        </w:rPr>
        <w:t>ծանուցումը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հրապարակելուօրվանհաջորդողտասներորդ օրը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Որոշումըկայացվելունհաջորդողօրըայն</w:t>
      </w:r>
      <w:r w:rsidRPr="00C8279D">
        <w:rPr>
          <w:rFonts w:ascii="GHEA Grapalat" w:eastAsia="Times New Roman" w:hAnsi="GHEA Grapalat" w:cs="Sylfaen"/>
          <w:sz w:val="20"/>
          <w:szCs w:val="24"/>
          <w:lang w:val="af-ZA"/>
        </w:rPr>
        <w:t xml:space="preserve"> գրավոր </w:t>
      </w:r>
      <w:r w:rsidRPr="00C8279D">
        <w:rPr>
          <w:rFonts w:ascii="GHEA Grapalat" w:eastAsia="Times New Roman" w:hAnsi="GHEA Grapalat" w:cs="Sylfaen"/>
          <w:sz w:val="20"/>
          <w:szCs w:val="24"/>
          <w:lang w:val="hy-AM"/>
        </w:rPr>
        <w:t>տրամադրվումէլիազորվածմարմնինևմասնակցին</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երորդօ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տվյալ</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դատական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գործով</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եզրափակիչ</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դատական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ակտն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ուժի</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մեջ</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մտնելու</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օրվան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հաջորդող</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հինգերորդ</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օրը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եթե</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դատական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քննության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արդյունքով</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որոշման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կատարման</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հնարավորությունը</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չի</w:t>
      </w:r>
      <w:r w:rsidR="00754D1F" w:rsidRPr="00754D1F">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վերացել:</w:t>
      </w:r>
    </w:p>
    <w:p w14:paraId="61EC8892"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hy-AM"/>
        </w:rPr>
        <w:t>Ե</w:t>
      </w:r>
      <w:r w:rsidRPr="00C8279D">
        <w:rPr>
          <w:rFonts w:ascii="GHEA Grapalat" w:eastAsia="Times New Roman" w:hAnsi="GHEA Grapalat" w:cs="Sylfaen"/>
          <w:sz w:val="20"/>
          <w:szCs w:val="24"/>
          <w:lang w:val="af-ZA"/>
        </w:rPr>
        <w:t>թե՝</w:t>
      </w:r>
    </w:p>
    <w:p w14:paraId="4A4022BA" w14:textId="77777777" w:rsidR="00C8279D" w:rsidRPr="00C8279D" w:rsidRDefault="00C8279D" w:rsidP="004D1DE5">
      <w:pPr>
        <w:numPr>
          <w:ilvl w:val="0"/>
          <w:numId w:val="18"/>
        </w:numPr>
        <w:shd w:val="clear" w:color="auto" w:fill="FFFFFF"/>
        <w:spacing w:after="0" w:line="240" w:lineRule="auto"/>
        <w:ind w:left="0" w:firstLine="270"/>
        <w:jc w:val="both"/>
        <w:rPr>
          <w:rFonts w:ascii="GHEA Grapalat" w:eastAsia="Times New Roman" w:hAnsi="GHEA Grapalat" w:cs="Sylfaen"/>
          <w:sz w:val="20"/>
          <w:szCs w:val="24"/>
          <w:lang w:val="af-ZA" w:eastAsia="ru-RU"/>
        </w:rPr>
      </w:pPr>
      <w:r w:rsidRPr="00C8279D">
        <w:rPr>
          <w:rFonts w:ascii="GHEA Grapalat" w:eastAsia="Times New Roman" w:hAnsi="GHEA Grapalat" w:cs="Sylfaen"/>
          <w:sz w:val="20"/>
          <w:szCs w:val="24"/>
          <w:lang w:val="af-ZA" w:eastAsia="ru-RU"/>
        </w:rPr>
        <w:t xml:space="preserve">սույն կետով նախատեսված՝ </w:t>
      </w:r>
      <w:proofErr w:type="spellStart"/>
      <w:r w:rsidRPr="00C8279D">
        <w:rPr>
          <w:rFonts w:ascii="GHEA Grapalat" w:eastAsia="Times New Roman" w:hAnsi="GHEA Grapalat" w:cs="Sylfaen"/>
          <w:sz w:val="20"/>
          <w:szCs w:val="24"/>
          <w:lang w:val="ru-RU" w:eastAsia="ru-RU"/>
        </w:rPr>
        <w:t>լիազորվածմարմ</w:t>
      </w:r>
      <w:r w:rsidRPr="00C8279D">
        <w:rPr>
          <w:rFonts w:ascii="GHEA Grapalat" w:eastAsia="Times New Roman" w:hAnsi="GHEA Grapalat" w:cs="Sylfaen"/>
          <w:sz w:val="20"/>
          <w:szCs w:val="24"/>
          <w:lang w:eastAsia="ru-RU"/>
        </w:rPr>
        <w:t>նին</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որոշումը</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ներկայացվելու</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վերջնաժամկետը</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լրանալու</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օրվա</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դրությամբ</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մասնակիցը</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կամ</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պայմանագիրը</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կնքած</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անձը</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վճարել</w:t>
      </w:r>
      <w:proofErr w:type="spellEnd"/>
      <w:r w:rsidRPr="005A06FD">
        <w:rPr>
          <w:rFonts w:ascii="GHEA Grapalat" w:eastAsia="Times New Roman" w:hAnsi="GHEA Grapalat" w:cs="Sylfaen"/>
          <w:sz w:val="20"/>
          <w:szCs w:val="24"/>
          <w:lang w:val="af-ZA" w:eastAsia="ru-RU"/>
        </w:rPr>
        <w:t xml:space="preserve"> </w:t>
      </w:r>
      <w:r w:rsidRPr="00C8279D">
        <w:rPr>
          <w:rFonts w:ascii="GHEA Grapalat" w:eastAsia="Times New Roman" w:hAnsi="GHEA Grapalat" w:cs="Sylfaen"/>
          <w:sz w:val="20"/>
          <w:szCs w:val="24"/>
          <w:lang w:eastAsia="ru-RU"/>
        </w:rPr>
        <w:t>է</w:t>
      </w:r>
      <w:r w:rsidRPr="005A06FD">
        <w:rPr>
          <w:rFonts w:ascii="GHEA Grapalat" w:eastAsia="Times New Roman" w:hAnsi="GHEA Grapalat" w:cs="Sylfaen"/>
          <w:sz w:val="20"/>
          <w:szCs w:val="24"/>
          <w:lang w:val="af-ZA" w:eastAsia="ru-RU"/>
        </w:rPr>
        <w:t xml:space="preserve"> </w:t>
      </w:r>
      <w:r w:rsidRPr="00C8279D">
        <w:rPr>
          <w:rFonts w:ascii="GHEA Grapalat" w:eastAsia="Times New Roman" w:hAnsi="GHEA Grapalat" w:cs="Sylfaen"/>
          <w:sz w:val="20"/>
          <w:szCs w:val="24"/>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98123AC" w14:textId="1E148E68" w:rsidR="00C8279D" w:rsidRPr="00C8279D" w:rsidRDefault="00C8279D" w:rsidP="004D1DE5">
      <w:pPr>
        <w:numPr>
          <w:ilvl w:val="0"/>
          <w:numId w:val="18"/>
        </w:numPr>
        <w:shd w:val="clear" w:color="auto" w:fill="FFFFFF"/>
        <w:spacing w:after="0" w:line="240" w:lineRule="auto"/>
        <w:ind w:left="0" w:firstLine="270"/>
        <w:jc w:val="both"/>
        <w:rPr>
          <w:rFonts w:ascii="GHEA Grapalat" w:eastAsia="Times New Roman" w:hAnsi="GHEA Grapalat" w:cs="Sylfaen"/>
          <w:sz w:val="20"/>
          <w:szCs w:val="24"/>
          <w:lang w:val="af-ZA" w:eastAsia="ru-RU"/>
        </w:rPr>
      </w:pPr>
      <w:r w:rsidRPr="00C8279D">
        <w:rPr>
          <w:rFonts w:ascii="GHEA Grapalat" w:eastAsia="Times New Roman" w:hAnsi="GHEA Grapalat" w:cs="Sylfaen"/>
          <w:sz w:val="20"/>
          <w:szCs w:val="24"/>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C8279D">
        <w:rPr>
          <w:rFonts w:ascii="GHEA Grapalat" w:eastAsia="Times New Roman" w:hAnsi="GHEA Grapalat" w:cs="Sylfaen"/>
          <w:sz w:val="20"/>
          <w:szCs w:val="24"/>
          <w:lang w:val="ru-RU" w:eastAsia="ru-RU"/>
        </w:rPr>
        <w:t>լիազորվածմարմ</w:t>
      </w:r>
      <w:r w:rsidRPr="00C8279D">
        <w:rPr>
          <w:rFonts w:ascii="GHEA Grapalat" w:eastAsia="Times New Roman" w:hAnsi="GHEA Grapalat" w:cs="Sylfaen"/>
          <w:sz w:val="20"/>
          <w:szCs w:val="24"/>
          <w:lang w:eastAsia="ru-RU"/>
        </w:rPr>
        <w:t>նին</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որոշումը</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ներկայացվելու</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վերջնաժամկետը</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լրանալուցհետո</w:t>
      </w:r>
      <w:proofErr w:type="spellEnd"/>
      <w:r w:rsidRPr="00C8279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բայցոչուշ</w:t>
      </w:r>
      <w:proofErr w:type="spellEnd"/>
      <w:r w:rsidRPr="00C8279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քանլիազորված</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մարմնի</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կողմից</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մասնակցին</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ցուցակում</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ներառելու</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համար</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սահմանված</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քառասունօրյա</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ժամկետը</w:t>
      </w:r>
      <w:proofErr w:type="spellEnd"/>
      <w:r w:rsidRPr="005A06F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լրանալը</w:t>
      </w:r>
      <w:proofErr w:type="spellEnd"/>
      <w:r w:rsidRPr="00C8279D">
        <w:rPr>
          <w:rFonts w:ascii="GHEA Grapalat" w:eastAsia="Times New Roman" w:hAnsi="GHEA Grapalat" w:cs="Sylfaen"/>
          <w:sz w:val="20"/>
          <w:szCs w:val="24"/>
          <w:lang w:val="hy-AM" w:eastAsia="ru-RU"/>
        </w:rPr>
        <w:t xml:space="preserve"> , </w:t>
      </w:r>
      <w:r w:rsidRPr="00C8279D">
        <w:rPr>
          <w:rFonts w:ascii="GHEA Grapalat" w:eastAsia="Times New Roman" w:hAnsi="GHEA Grapalat" w:cs="Sylfaen"/>
          <w:sz w:val="20"/>
          <w:szCs w:val="24"/>
          <w:lang w:val="ru-RU" w:eastAsia="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Pr="00C8279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ոչուշ</w:t>
      </w:r>
      <w:proofErr w:type="spellEnd"/>
      <w:r w:rsidRPr="00C8279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քան</w:t>
      </w:r>
      <w:r w:rsidRPr="00C8279D">
        <w:rPr>
          <w:rFonts w:ascii="GHEA Grapalat" w:eastAsia="Times New Roman" w:hAnsi="GHEA Grapalat" w:cs="Sylfaen"/>
          <w:sz w:val="20"/>
          <w:szCs w:val="24"/>
          <w:lang w:val="ru-RU" w:eastAsia="ru-RU"/>
        </w:rPr>
        <w:t>տվյալդատականգործովեզրափակիչդատականակտնուժիմեջմտնելը</w:t>
      </w:r>
      <w:proofErr w:type="spellEnd"/>
      <w:r w:rsidRPr="00C8279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ապա</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պատվիրատուն</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դրա</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մասին</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գրավոր</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տեղեկացնում</w:t>
      </w:r>
      <w:proofErr w:type="spellEnd"/>
      <w:r w:rsidR="00754D1F" w:rsidRPr="00754D1F">
        <w:rPr>
          <w:rFonts w:ascii="GHEA Grapalat" w:eastAsia="Times New Roman" w:hAnsi="GHEA Grapalat" w:cs="Sylfaen"/>
          <w:sz w:val="20"/>
          <w:szCs w:val="24"/>
          <w:lang w:val="af-ZA" w:eastAsia="ru-RU"/>
        </w:rPr>
        <w:t xml:space="preserve"> </w:t>
      </w:r>
      <w:r w:rsidRPr="00C8279D">
        <w:rPr>
          <w:rFonts w:ascii="GHEA Grapalat" w:eastAsia="Times New Roman" w:hAnsi="GHEA Grapalat" w:cs="Sylfaen"/>
          <w:sz w:val="20"/>
          <w:szCs w:val="24"/>
          <w:lang w:eastAsia="ru-RU"/>
        </w:rPr>
        <w:t>է</w:t>
      </w:r>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լիազորված</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մարմին</w:t>
      </w:r>
      <w:proofErr w:type="spellEnd"/>
      <w:r w:rsidRPr="00C8279D">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որի</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հիման</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վրա</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մասնակիցը</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չի</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ներառվում</w:t>
      </w:r>
      <w:proofErr w:type="spellEnd"/>
      <w:r w:rsidR="00754D1F" w:rsidRPr="00754D1F">
        <w:rPr>
          <w:rFonts w:ascii="GHEA Grapalat" w:eastAsia="Times New Roman" w:hAnsi="GHEA Grapalat" w:cs="Sylfaen"/>
          <w:sz w:val="20"/>
          <w:szCs w:val="24"/>
          <w:lang w:val="af-ZA" w:eastAsia="ru-RU"/>
        </w:rPr>
        <w:t xml:space="preserve"> </w:t>
      </w:r>
      <w:proofErr w:type="spellStart"/>
      <w:r w:rsidRPr="00C8279D">
        <w:rPr>
          <w:rFonts w:ascii="GHEA Grapalat" w:eastAsia="Times New Roman" w:hAnsi="GHEA Grapalat" w:cs="Sylfaen"/>
          <w:sz w:val="20"/>
          <w:szCs w:val="24"/>
          <w:lang w:eastAsia="ru-RU"/>
        </w:rPr>
        <w:t>ցուցակում</w:t>
      </w:r>
      <w:proofErr w:type="spellEnd"/>
      <w:r w:rsidRPr="00C8279D">
        <w:rPr>
          <w:rFonts w:ascii="GHEA Grapalat" w:eastAsia="Times New Roman" w:hAnsi="GHEA Grapalat" w:cs="Sylfaen"/>
          <w:sz w:val="20"/>
          <w:szCs w:val="24"/>
          <w:lang w:val="af-ZA" w:eastAsia="ru-RU"/>
        </w:rPr>
        <w:t>:</w:t>
      </w:r>
    </w:p>
    <w:p w14:paraId="0A4238C2" w14:textId="77777777" w:rsidR="00C8279D" w:rsidRPr="00C8279D" w:rsidRDefault="00C8279D" w:rsidP="00C8279D">
      <w:pPr>
        <w:spacing w:after="0" w:line="240" w:lineRule="auto"/>
        <w:ind w:firstLine="375"/>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C8279D">
        <w:rPr>
          <w:rFonts w:ascii="GHEA Grapalat" w:eastAsia="Times New Roman" w:hAnsi="GHEA Grapalat" w:cs="Sylfaen"/>
          <w:sz w:val="20"/>
          <w:szCs w:val="24"/>
          <w:lang w:val="hy-AM"/>
        </w:rPr>
        <w:t>չիներկայացնումորակավորմանկամպայմանագրիապահովումկամ</w:t>
      </w:r>
      <w:r w:rsidRPr="00C8279D">
        <w:rPr>
          <w:rFonts w:ascii="GHEA Grapalat" w:eastAsia="Times New Roman" w:hAnsi="GHEA Grapalat" w:cs="Sylfaen"/>
          <w:sz w:val="20"/>
          <w:szCs w:val="24"/>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C8279D">
        <w:rPr>
          <w:rFonts w:ascii="GHEA Grapalat" w:eastAsia="Times New Roman" w:hAnsi="GHEA Grapalat" w:cs="Sylfaen"/>
          <w:sz w:val="20"/>
          <w:szCs w:val="24"/>
        </w:rPr>
        <w:t>արդյունքումհամաձայնագիրկնքելունպատակովպայմանագիրըկնքածանձըսահմանվածժամկետումմիակողմանիհաստատվածհայտարարության</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տուժանքի</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այսուհետնաևտուժանք</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ձևովներկայացվածպայմանագրիև</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կամ</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որակավորմանապահովումըչիփոխարինումբանկայիներաշխիք</w:t>
      </w:r>
      <w:proofErr w:type="spellEnd"/>
      <w:r w:rsidRPr="00C8279D">
        <w:rPr>
          <w:rFonts w:ascii="GHEA Grapalat" w:eastAsia="Times New Roman" w:hAnsi="GHEA Grapalat" w:cs="Sylfaen"/>
          <w:sz w:val="20"/>
          <w:szCs w:val="24"/>
          <w:lang w:val="hy-AM"/>
        </w:rPr>
        <w:t>ո</w:t>
      </w:r>
      <w:proofErr w:type="spellStart"/>
      <w:r w:rsidRPr="00C8279D">
        <w:rPr>
          <w:rFonts w:ascii="GHEA Grapalat" w:eastAsia="Times New Roman" w:hAnsi="GHEA Grapalat" w:cs="Sylfaen"/>
          <w:sz w:val="20"/>
          <w:szCs w:val="24"/>
        </w:rPr>
        <w:t>վկամկանխիկփողով</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ապաայդհանգամանքըհամարվումէորպեսգնմանգործընթացիշրջանակումմասնակցիստանձնվածպարտավորությանխախտում</w:t>
      </w:r>
      <w:r w:rsidRPr="00C8279D">
        <w:rPr>
          <w:rFonts w:ascii="GHEA Grapalat" w:eastAsia="Times New Roman" w:hAnsi="GHEA Grapalat" w:cs="Sylfaen"/>
          <w:sz w:val="20"/>
          <w:szCs w:val="24"/>
          <w:lang w:val="af-ZA"/>
        </w:rPr>
        <w:t xml:space="preserve">: </w:t>
      </w:r>
    </w:p>
    <w:p w14:paraId="29881197" w14:textId="77777777" w:rsidR="00C8279D" w:rsidRPr="00C8279D" w:rsidRDefault="00C8279D" w:rsidP="00C8279D">
      <w:pPr>
        <w:spacing w:after="0" w:line="240" w:lineRule="auto"/>
        <w:ind w:firstLine="375"/>
        <w:jc w:val="both"/>
        <w:rPr>
          <w:rFonts w:ascii="GHEA Grapalat" w:eastAsia="Times New Roman" w:hAnsi="GHEA Grapalat" w:cs="Times New Roman"/>
          <w:sz w:val="20"/>
          <w:szCs w:val="20"/>
          <w:lang w:val="af-ZA"/>
        </w:rPr>
      </w:pPr>
      <w:r w:rsidRPr="00C8279D">
        <w:rPr>
          <w:rFonts w:ascii="GHEA Grapalat" w:eastAsia="Times New Roman" w:hAnsi="GHEA Grapalat" w:cs="Times New Roman"/>
          <w:color w:val="000000"/>
          <w:sz w:val="20"/>
          <w:szCs w:val="20"/>
          <w:lang w:val="af-ZA"/>
        </w:rPr>
        <w:t xml:space="preserve">      8.1</w:t>
      </w:r>
      <w:r w:rsidRPr="00C8279D">
        <w:rPr>
          <w:rFonts w:ascii="GHEA Grapalat" w:eastAsia="Times New Roman" w:hAnsi="GHEA Grapalat" w:cs="Times New Roman"/>
          <w:color w:val="000000"/>
          <w:sz w:val="20"/>
          <w:szCs w:val="20"/>
          <w:lang w:val="hy-AM"/>
        </w:rPr>
        <w:t>4</w:t>
      </w:r>
      <w:r w:rsidRPr="00C8279D">
        <w:rPr>
          <w:rFonts w:ascii="GHEA Grapalat" w:eastAsia="Times New Roman" w:hAnsi="GHEA Grapalat" w:cs="Times New Roman"/>
          <w:color w:val="000000"/>
          <w:sz w:val="20"/>
          <w:szCs w:val="20"/>
        </w:rPr>
        <w:t>Ե</w:t>
      </w:r>
      <w:r w:rsidRPr="00C8279D">
        <w:rPr>
          <w:rFonts w:ascii="GHEA Grapalat" w:eastAsia="Times New Roman" w:hAnsi="GHEA Grapalat" w:cs="Times New Roman"/>
          <w:color w:val="000000"/>
          <w:sz w:val="20"/>
          <w:szCs w:val="20"/>
          <w:lang w:val="hy-AM"/>
        </w:rPr>
        <w:t>թե մասնակից</w:t>
      </w:r>
      <w:proofErr w:type="spellStart"/>
      <w:r w:rsidRPr="00C8279D">
        <w:rPr>
          <w:rFonts w:ascii="GHEA Grapalat" w:eastAsia="Times New Roman" w:hAnsi="GHEA Grapalat" w:cs="Times New Roman"/>
          <w:color w:val="000000"/>
          <w:sz w:val="20"/>
          <w:szCs w:val="20"/>
        </w:rPr>
        <w:t>նՕ</w:t>
      </w:r>
      <w:proofErr w:type="spellEnd"/>
      <w:r w:rsidRPr="00C8279D">
        <w:rPr>
          <w:rFonts w:ascii="GHEA Grapalat" w:eastAsia="Times New Roman" w:hAnsi="GHEA Grapalat" w:cs="Times New Roma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C8279D">
        <w:rPr>
          <w:rFonts w:ascii="GHEA Grapalat" w:eastAsia="Times New Roman" w:hAnsi="GHEA Grapalat" w:cs="Sylfaen"/>
          <w:sz w:val="20"/>
          <w:szCs w:val="20"/>
          <w:lang w:val="af-ZA"/>
        </w:rPr>
        <w:t>:</w:t>
      </w:r>
    </w:p>
    <w:p w14:paraId="6417A0A6" w14:textId="77777777" w:rsidR="00C8279D" w:rsidRPr="00C8279D" w:rsidRDefault="00C8279D" w:rsidP="00C8279D">
      <w:pPr>
        <w:spacing w:after="0" w:line="240" w:lineRule="auto"/>
        <w:ind w:firstLine="706"/>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8.1</w:t>
      </w:r>
      <w:r w:rsidRPr="00C8279D">
        <w:rPr>
          <w:rFonts w:ascii="GHEA Grapalat" w:eastAsia="Times New Roman" w:hAnsi="GHEA Grapalat" w:cs="Sylfaen"/>
          <w:sz w:val="20"/>
          <w:szCs w:val="24"/>
          <w:lang w:val="hy-AM"/>
        </w:rPr>
        <w:t>5</w:t>
      </w:r>
      <w:proofErr w:type="spellStart"/>
      <w:r w:rsidRPr="00C8279D">
        <w:rPr>
          <w:rFonts w:ascii="GHEA Grapalat" w:eastAsia="Times New Roman" w:hAnsi="GHEA Grapalat" w:cs="Sylfaen"/>
          <w:sz w:val="20"/>
          <w:szCs w:val="24"/>
          <w:lang w:val="ru-RU"/>
        </w:rPr>
        <w:t>Սույնհրավերի</w:t>
      </w:r>
      <w:proofErr w:type="spellEnd"/>
      <w:r w:rsidRPr="00C8279D">
        <w:rPr>
          <w:rFonts w:ascii="GHEA Grapalat" w:eastAsia="Times New Roman" w:hAnsi="GHEA Grapalat" w:cs="Sylfaen"/>
          <w:sz w:val="20"/>
          <w:szCs w:val="24"/>
          <w:lang w:val="af-ZA"/>
        </w:rPr>
        <w:t xml:space="preserve"> 1-</w:t>
      </w:r>
      <w:proofErr w:type="spellStart"/>
      <w:r w:rsidRPr="00C8279D">
        <w:rPr>
          <w:rFonts w:ascii="GHEA Grapalat" w:eastAsia="Times New Roman" w:hAnsi="GHEA Grapalat" w:cs="Sylfaen"/>
          <w:sz w:val="20"/>
          <w:szCs w:val="24"/>
          <w:lang w:val="ru-RU"/>
        </w:rPr>
        <w:t>ինմասի</w:t>
      </w:r>
      <w:proofErr w:type="spellEnd"/>
      <w:r w:rsidRPr="00C8279D">
        <w:rPr>
          <w:rFonts w:ascii="GHEA Grapalat" w:eastAsia="Times New Roman" w:hAnsi="GHEA Grapalat" w:cs="Sylfaen"/>
          <w:sz w:val="20"/>
          <w:szCs w:val="24"/>
          <w:lang w:val="af-ZA"/>
        </w:rPr>
        <w:t xml:space="preserve"> 8.8 </w:t>
      </w:r>
      <w:proofErr w:type="spellStart"/>
      <w:r w:rsidRPr="00C8279D">
        <w:rPr>
          <w:rFonts w:ascii="GHEA Grapalat" w:eastAsia="Times New Roman" w:hAnsi="GHEA Grapalat" w:cs="Sylfaen"/>
          <w:sz w:val="20"/>
          <w:szCs w:val="24"/>
          <w:lang w:val="ru-RU"/>
        </w:rPr>
        <w:t>կետումնշվածփաստաթղթերը</w:t>
      </w:r>
      <w:proofErr w:type="spellEnd"/>
      <w:r w:rsidRPr="00C8279D">
        <w:rPr>
          <w:rFonts w:ascii="GHEA Grapalat" w:eastAsia="Times New Roman" w:hAnsi="GHEA Grapalat" w:cs="Sylfaen"/>
          <w:sz w:val="20"/>
          <w:szCs w:val="24"/>
          <w:lang w:val="af-ZA"/>
        </w:rPr>
        <w:t xml:space="preserve"> մասնակիցը </w:t>
      </w:r>
      <w:proofErr w:type="spellStart"/>
      <w:r w:rsidRPr="00C8279D">
        <w:rPr>
          <w:rFonts w:ascii="GHEA Grapalat" w:eastAsia="Times New Roman" w:hAnsi="GHEA Grapalat" w:cs="Sylfaen"/>
          <w:sz w:val="20"/>
          <w:szCs w:val="24"/>
        </w:rPr>
        <w:t>սահմանվածժամկետում</w:t>
      </w:r>
      <w:r w:rsidRPr="00C8279D">
        <w:rPr>
          <w:rFonts w:ascii="GHEA Grapalat" w:eastAsia="Times New Roman" w:hAnsi="GHEA Grapalat" w:cs="Sylfaen"/>
          <w:sz w:val="20"/>
          <w:szCs w:val="24"/>
          <w:lang w:val="ru-RU"/>
        </w:rPr>
        <w:t>հանձնա</w:t>
      </w:r>
      <w:proofErr w:type="spellEnd"/>
      <w:r w:rsidRPr="00C8279D">
        <w:rPr>
          <w:rFonts w:ascii="GHEA Grapalat" w:eastAsia="Times New Roman" w:hAnsi="GHEA Grapalat" w:cs="Sylfaen"/>
          <w:sz w:val="20"/>
          <w:szCs w:val="24"/>
          <w:lang w:val="af-ZA"/>
        </w:rPr>
        <w:softHyphen/>
      </w:r>
      <w:proofErr w:type="spellStart"/>
      <w:r w:rsidRPr="00C8279D">
        <w:rPr>
          <w:rFonts w:ascii="GHEA Grapalat" w:eastAsia="Times New Roman" w:hAnsi="GHEA Grapalat" w:cs="Sylfaen"/>
          <w:sz w:val="20"/>
          <w:szCs w:val="24"/>
          <w:lang w:val="ru-RU"/>
        </w:rPr>
        <w:t>ժողովիքարտուղարիններկայաց</w:t>
      </w:r>
      <w:proofErr w:type="spellEnd"/>
      <w:r w:rsidRPr="00C8279D">
        <w:rPr>
          <w:rFonts w:ascii="GHEA Grapalat" w:eastAsia="Times New Roman" w:hAnsi="GHEA Grapalat" w:cs="Sylfaen"/>
          <w:sz w:val="20"/>
          <w:szCs w:val="24"/>
        </w:rPr>
        <w:t>ն</w:t>
      </w:r>
      <w:proofErr w:type="spellStart"/>
      <w:r w:rsidRPr="00C8279D">
        <w:rPr>
          <w:rFonts w:ascii="GHEA Grapalat" w:eastAsia="Times New Roman" w:hAnsi="GHEA Grapalat" w:cs="Sylfaen"/>
          <w:sz w:val="20"/>
          <w:szCs w:val="24"/>
          <w:lang w:val="ru-RU"/>
        </w:rPr>
        <w:t>ում</w:t>
      </w:r>
      <w:proofErr w:type="spellEnd"/>
      <w:r w:rsidRPr="00C8279D">
        <w:rPr>
          <w:rFonts w:ascii="GHEA Grapalat" w:eastAsia="Times New Roman" w:hAnsi="GHEA Grapalat" w:cs="Sylfaen"/>
          <w:sz w:val="20"/>
          <w:szCs w:val="24"/>
        </w:rPr>
        <w:t>է</w:t>
      </w:r>
      <w:r w:rsidRPr="00C8279D">
        <w:rPr>
          <w:rFonts w:ascii="GHEA Grapalat" w:eastAsia="Times New Roman" w:hAnsi="GHEA Grapalat" w:cs="Sylfaen"/>
          <w:sz w:val="20"/>
          <w:szCs w:val="24"/>
          <w:lang w:val="af-ZA"/>
        </w:rPr>
        <w:t xml:space="preserve"> վերջինիս՝ </w:t>
      </w:r>
      <w:proofErr w:type="spellStart"/>
      <w:r w:rsidRPr="00C8279D">
        <w:rPr>
          <w:rFonts w:ascii="GHEA Grapalat" w:eastAsia="Times New Roman" w:hAnsi="GHEA Grapalat" w:cs="Sylfaen"/>
          <w:sz w:val="20"/>
          <w:szCs w:val="24"/>
          <w:lang w:val="ru-RU"/>
        </w:rPr>
        <w:t>սույնհրավերովնախատեսվածէլեկտրոնայինփոստին</w:t>
      </w:r>
      <w:r w:rsidRPr="00C8279D">
        <w:rPr>
          <w:rFonts w:ascii="GHEA Grapalat" w:eastAsia="Times New Roman" w:hAnsi="GHEA Grapalat" w:cs="Sylfaen"/>
          <w:sz w:val="20"/>
          <w:szCs w:val="24"/>
        </w:rPr>
        <w:t>ուղարկելումիջոցով</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Pr="00C8279D">
        <w:rPr>
          <w:rFonts w:ascii="GHEA Grapalat" w:eastAsia="Times New Roman" w:hAnsi="GHEA Grapalat" w:cs="Sylfaen"/>
          <w:sz w:val="20"/>
          <w:szCs w:val="24"/>
          <w:lang w:val="af-ZA"/>
        </w:rPr>
        <w:t>:</w:t>
      </w:r>
    </w:p>
    <w:p w14:paraId="797AF57D"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8.1</w:t>
      </w:r>
      <w:r w:rsidRPr="00C8279D">
        <w:rPr>
          <w:rFonts w:ascii="GHEA Grapalat" w:eastAsia="Times New Roman" w:hAnsi="GHEA Grapalat" w:cs="Sylfaen"/>
          <w:sz w:val="20"/>
          <w:szCs w:val="24"/>
          <w:lang w:val="hy-AM"/>
        </w:rPr>
        <w:t>6</w:t>
      </w:r>
      <w:proofErr w:type="spellStart"/>
      <w:r w:rsidRPr="00C8279D">
        <w:rPr>
          <w:rFonts w:ascii="GHEA Grapalat" w:eastAsia="Times New Roman" w:hAnsi="GHEA Grapalat" w:cs="Sylfaen"/>
          <w:sz w:val="20"/>
          <w:szCs w:val="24"/>
          <w:lang w:val="ru-RU"/>
        </w:rPr>
        <w:t>Մասնակիցներըևնրանցներկայացուցիչներըկարողեններկա</w:t>
      </w:r>
      <w:proofErr w:type="spellEnd"/>
      <w:r w:rsidRPr="00C8279D">
        <w:rPr>
          <w:rFonts w:ascii="GHEA Grapalat" w:eastAsia="Times New Roman" w:hAnsi="GHEA Grapalat" w:cs="Sylfaen"/>
          <w:sz w:val="20"/>
          <w:szCs w:val="24"/>
          <w:lang w:val="af-ZA"/>
        </w:rPr>
        <w:t xml:space="preserve"> լինել  </w:t>
      </w:r>
      <w:proofErr w:type="spellStart"/>
      <w:r w:rsidRPr="00C8279D">
        <w:rPr>
          <w:rFonts w:ascii="GHEA Grapalat" w:eastAsia="Times New Roman" w:hAnsi="GHEA Grapalat" w:cs="Sylfaen"/>
          <w:sz w:val="20"/>
          <w:szCs w:val="24"/>
          <w:lang w:val="ru-RU"/>
        </w:rPr>
        <w:t>հանձնաժողովինիստերին։Մասնակիցները</w:t>
      </w:r>
      <w:proofErr w:type="spellEnd"/>
      <w:r w:rsidRPr="00C8279D">
        <w:rPr>
          <w:rFonts w:ascii="GHEA Grapalat" w:eastAsia="Times New Roman" w:hAnsi="GHEA Grapalat" w:cs="Sylfaen"/>
          <w:sz w:val="20"/>
          <w:szCs w:val="24"/>
          <w:lang w:val="af-ZA"/>
        </w:rPr>
        <w:t xml:space="preserve"> կամ </w:t>
      </w:r>
      <w:r w:rsidRPr="00C8279D">
        <w:rPr>
          <w:rFonts w:ascii="GHEA Grapalat" w:eastAsia="Times New Roman" w:hAnsi="GHEA Grapalat" w:cs="Sylfaen"/>
          <w:sz w:val="20"/>
          <w:szCs w:val="24"/>
          <w:lang w:val="ru-RU"/>
        </w:rPr>
        <w:t>նրանցներկայացուցիչներըկարողենպահանջելհանձնաժողովինիստերիարձանագրություններիպատճենները</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որոնքտրամադրվումենմեկօրացուցայինօրվաընթացքում</w:t>
      </w:r>
      <w:proofErr w:type="spellEnd"/>
      <w:r w:rsidRPr="00C8279D">
        <w:rPr>
          <w:rFonts w:ascii="GHEA Grapalat" w:eastAsia="Times New Roman" w:hAnsi="GHEA Grapalat" w:cs="Sylfaen"/>
          <w:sz w:val="20"/>
          <w:szCs w:val="24"/>
          <w:lang w:val="ru-RU"/>
        </w:rPr>
        <w:t>։</w:t>
      </w:r>
    </w:p>
    <w:p w14:paraId="7D28BFE8"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8.1</w:t>
      </w:r>
      <w:r w:rsidRPr="00C8279D">
        <w:rPr>
          <w:rFonts w:ascii="GHEA Grapalat" w:eastAsia="Times New Roman" w:hAnsi="GHEA Grapalat" w:cs="Sylfaen"/>
          <w:sz w:val="20"/>
          <w:szCs w:val="24"/>
          <w:lang w:val="hy-AM"/>
        </w:rPr>
        <w:t>7</w:t>
      </w:r>
      <w:proofErr w:type="spellStart"/>
      <w:r w:rsidRPr="00C8279D">
        <w:rPr>
          <w:rFonts w:ascii="GHEA Grapalat" w:eastAsia="Times New Roman" w:hAnsi="GHEA Grapalat" w:cs="Sylfaen"/>
          <w:sz w:val="20"/>
          <w:szCs w:val="24"/>
          <w:lang w:val="ru-RU"/>
        </w:rPr>
        <w:t>Հանձնաժողովիև</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կամ</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պատվիրատուիկողմիցէլեկտրոնայինծանուցումներնուղարկվումենմասնակցի</w:t>
      </w:r>
      <w:proofErr w:type="spellEnd"/>
      <w:r w:rsidRPr="00C8279D">
        <w:rPr>
          <w:rFonts w:ascii="GHEA Grapalat" w:eastAsia="Times New Roman" w:hAnsi="GHEA Grapalat" w:cs="Sylfaen"/>
          <w:sz w:val="20"/>
          <w:szCs w:val="24"/>
          <w:lang w:val="af-ZA"/>
        </w:rPr>
        <w:t xml:space="preserve"> հայտում նշված էլեկտրոնային փոստին ուղարկելու միջոցով, </w:t>
      </w:r>
      <w:proofErr w:type="spellStart"/>
      <w:r w:rsidRPr="00C8279D">
        <w:rPr>
          <w:rFonts w:ascii="GHEA Grapalat" w:eastAsia="Times New Roman" w:hAnsi="GHEA Grapalat" w:cs="Sylfaen"/>
          <w:sz w:val="20"/>
          <w:szCs w:val="24"/>
          <w:lang w:val="ru-RU"/>
        </w:rPr>
        <w:t>իսկմասնակցիկողմից</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իրհայտումնշվածէլեկտրոնայինփոստիցսույնհրավերումնշված</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հանձնաժողովիքարտուղարիէլեկտրոնայինփոստին</w:t>
      </w:r>
      <w:proofErr w:type="spellEnd"/>
      <w:r w:rsidRPr="00C8279D">
        <w:rPr>
          <w:rFonts w:ascii="GHEA Grapalat" w:eastAsia="Times New Roman" w:hAnsi="GHEA Grapalat" w:cs="Times New Roman"/>
          <w:sz w:val="20"/>
          <w:szCs w:val="20"/>
          <w:lang w:val="af-ZA"/>
        </w:rPr>
        <w:t>ուղարկվելու միջոցով:</w:t>
      </w:r>
    </w:p>
    <w:p w14:paraId="1F571F18"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C50A047"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af-ZA"/>
        </w:rPr>
        <w:t>8</w:t>
      </w:r>
      <w:r w:rsidRPr="00C8279D">
        <w:rPr>
          <w:rFonts w:ascii="GHEA Grapalat" w:eastAsia="Times New Roman" w:hAnsi="GHEA Grapalat" w:cs="Times New Roman"/>
          <w:sz w:val="20"/>
          <w:szCs w:val="20"/>
          <w:lang w:val="hy-AM"/>
        </w:rPr>
        <w:t>.</w:t>
      </w:r>
      <w:r w:rsidRPr="00C8279D">
        <w:rPr>
          <w:rFonts w:ascii="GHEA Grapalat" w:eastAsia="Times New Roman" w:hAnsi="GHEA Grapalat" w:cs="Times New Roman"/>
          <w:sz w:val="20"/>
          <w:szCs w:val="20"/>
          <w:lang w:val="af-ZA"/>
        </w:rPr>
        <w:t>1</w:t>
      </w:r>
      <w:r w:rsidRPr="00C8279D">
        <w:rPr>
          <w:rFonts w:ascii="GHEA Grapalat" w:eastAsia="Times New Roman" w:hAnsi="GHEA Grapalat" w:cs="Times New Roman"/>
          <w:sz w:val="20"/>
          <w:szCs w:val="20"/>
          <w:lang w:val="hy-AM"/>
        </w:rPr>
        <w:t>8</w:t>
      </w:r>
      <w:r w:rsidR="00B61BF0">
        <w:rPr>
          <w:rFonts w:ascii="GHEA Grapalat" w:eastAsia="Times New Roman" w:hAnsi="GHEA Grapalat" w:cs="Sylfaen"/>
          <w:sz w:val="20"/>
          <w:szCs w:val="20"/>
          <w:lang w:val="af-ZA"/>
        </w:rPr>
        <w:t>-</w:t>
      </w:r>
    </w:p>
    <w:p w14:paraId="6C21A559"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8.1</w:t>
      </w:r>
      <w:r w:rsidRPr="00C8279D">
        <w:rPr>
          <w:rFonts w:ascii="GHEA Grapalat" w:eastAsia="Times New Roman" w:hAnsi="GHEA Grapalat" w:cs="Times New Roman"/>
          <w:sz w:val="20"/>
          <w:szCs w:val="20"/>
          <w:lang w:val="hy-AM"/>
        </w:rPr>
        <w:t>9</w:t>
      </w:r>
      <w:r w:rsidRPr="00C8279D">
        <w:rPr>
          <w:rFonts w:ascii="GHEA Grapalat" w:eastAsia="Times New Roman" w:hAnsi="GHEA Grapalat" w:cs="Times New Roman"/>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C8279D">
        <w:rPr>
          <w:rFonts w:ascii="GHEA Grapalat" w:eastAsia="Times New Roman" w:hAnsi="GHEA Grapalat" w:cs="Times New Roman"/>
          <w:sz w:val="20"/>
          <w:szCs w:val="20"/>
          <w:lang w:val="hy-AM"/>
        </w:rPr>
        <w:t>հրավերի 1-ին մասի 8.12-ից 8.18-րդ կետերով սահմանված ընթացակարգի կիրառմամբ</w:t>
      </w:r>
      <w:r w:rsidRPr="00C8279D">
        <w:rPr>
          <w:rFonts w:ascii="GHEA Grapalat" w:eastAsia="Times New Roman" w:hAnsi="GHEA Grapalat" w:cs="Times New Roman"/>
          <w:sz w:val="20"/>
          <w:szCs w:val="20"/>
          <w:lang w:val="af-ZA"/>
        </w:rPr>
        <w:t>:</w:t>
      </w:r>
    </w:p>
    <w:p w14:paraId="61D1345A"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lastRenderedPageBreak/>
        <w:t>8</w:t>
      </w:r>
      <w:r w:rsidRPr="00C8279D">
        <w:rPr>
          <w:rFonts w:ascii="GHEA Grapalat" w:eastAsia="Times New Roman" w:hAnsi="GHEA Grapalat" w:cs="Sylfaen"/>
          <w:sz w:val="20"/>
          <w:szCs w:val="24"/>
          <w:lang w:val="hy-AM"/>
        </w:rPr>
        <w:t>.20</w:t>
      </w:r>
      <w:proofErr w:type="spellStart"/>
      <w:r w:rsidRPr="00C8279D">
        <w:rPr>
          <w:rFonts w:ascii="GHEA Grapalat" w:eastAsia="Times New Roman" w:hAnsi="GHEA Grapalat" w:cs="Sylfaen"/>
          <w:sz w:val="20"/>
          <w:szCs w:val="24"/>
          <w:lang w:val="ru-RU"/>
        </w:rPr>
        <w:t>Մասնակից</w:t>
      </w:r>
      <w:proofErr w:type="spellEnd"/>
      <w:r w:rsidRPr="00C8279D">
        <w:rPr>
          <w:rFonts w:ascii="GHEA Grapalat" w:eastAsia="Times New Roman" w:hAnsi="GHEA Grapalat" w:cs="Sylfaen"/>
          <w:sz w:val="20"/>
          <w:szCs w:val="24"/>
        </w:rPr>
        <w:t>ն</w:t>
      </w:r>
      <w:r w:rsidRPr="00C8279D">
        <w:rPr>
          <w:rFonts w:ascii="GHEA Grapalat" w:eastAsia="Times New Roman" w:hAnsi="GHEA Grapalat" w:cs="Sylfaen"/>
          <w:sz w:val="20"/>
          <w:szCs w:val="24"/>
          <w:lang w:val="ru-RU"/>
        </w:rPr>
        <w:t>իրեններկայացվածպահանջներիհամապատասխանությանհիմնավորմաննպատակովկարողէներկայացնելլրացուցիչայլփաստաթղթեր</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տեղեկություններևնյութեր</w:t>
      </w:r>
      <w:proofErr w:type="spellEnd"/>
      <w:r w:rsidRPr="00C8279D">
        <w:rPr>
          <w:rFonts w:ascii="GHEA Grapalat" w:eastAsia="Times New Roman" w:hAnsi="GHEA Grapalat" w:cs="Sylfaen"/>
          <w:sz w:val="20"/>
          <w:szCs w:val="24"/>
          <w:lang w:val="ru-RU"/>
        </w:rPr>
        <w:t>։</w:t>
      </w:r>
    </w:p>
    <w:p w14:paraId="31D245A0"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rPr>
        <w:t>Հ</w:t>
      </w:r>
      <w:proofErr w:type="spellStart"/>
      <w:r w:rsidRPr="00C8279D">
        <w:rPr>
          <w:rFonts w:ascii="GHEA Grapalat" w:eastAsia="Times New Roman" w:hAnsi="GHEA Grapalat" w:cs="Sylfaen"/>
          <w:sz w:val="20"/>
          <w:szCs w:val="24"/>
          <w:lang w:val="ru-RU"/>
        </w:rPr>
        <w:t>անձնաժողովըկարողէստուգել</w:t>
      </w:r>
      <w:proofErr w:type="spellEnd"/>
      <w:r w:rsidRPr="00C8279D">
        <w:rPr>
          <w:rFonts w:ascii="GHEA Grapalat" w:eastAsia="Times New Roman" w:hAnsi="GHEA Grapalat" w:cs="Sylfaen"/>
          <w:sz w:val="20"/>
          <w:szCs w:val="24"/>
        </w:rPr>
        <w:t>մ</w:t>
      </w:r>
      <w:proofErr w:type="spellStart"/>
      <w:r w:rsidRPr="00C8279D">
        <w:rPr>
          <w:rFonts w:ascii="GHEA Grapalat" w:eastAsia="Times New Roman" w:hAnsi="GHEA Grapalat" w:cs="Sylfaen"/>
          <w:sz w:val="20"/>
          <w:szCs w:val="24"/>
          <w:lang w:val="ru-RU"/>
        </w:rPr>
        <w:t>ասնակցիներկայացրածտվյալներիիսկությունը</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օգտագործելովպաշտոնականաղբյուրներիցստացվածտվյալներկամդրամասինստանալովիրավասումարմիններիգրավորեզրակացությունը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Եթե</w:t>
      </w:r>
      <w:proofErr w:type="spellEnd"/>
      <w:r w:rsidRPr="00C8279D">
        <w:rPr>
          <w:rFonts w:ascii="GHEA Grapalat" w:eastAsia="Times New Roman" w:hAnsi="GHEA Grapalat" w:cs="Sylfaen"/>
          <w:sz w:val="20"/>
          <w:szCs w:val="24"/>
        </w:rPr>
        <w:t>մ</w:t>
      </w:r>
      <w:r w:rsidRPr="00C8279D">
        <w:rPr>
          <w:rFonts w:ascii="GHEA Grapalat" w:eastAsia="Times New Roman" w:hAnsi="GHEA Grapalat" w:cs="Sylfaen"/>
          <w:sz w:val="20"/>
          <w:szCs w:val="24"/>
          <w:lang w:val="ru-RU"/>
        </w:rPr>
        <w:t>ասնակցիներկայացրածտվյալներիիսկությանստուգմանարդյունքումտվյալներըորակվումենիրականությանըչհամապա</w:t>
      </w:r>
      <w:r w:rsidRPr="00C8279D">
        <w:rPr>
          <w:rFonts w:ascii="GHEA Grapalat" w:eastAsia="Times New Roman" w:hAnsi="GHEA Grapalat" w:cs="Sylfaen"/>
          <w:sz w:val="20"/>
          <w:szCs w:val="24"/>
          <w:lang w:val="af-ZA"/>
        </w:rPr>
        <w:softHyphen/>
      </w:r>
      <w:proofErr w:type="spellStart"/>
      <w:r w:rsidRPr="00C8279D">
        <w:rPr>
          <w:rFonts w:ascii="GHEA Grapalat" w:eastAsia="Times New Roman" w:hAnsi="GHEA Grapalat" w:cs="Sylfaen"/>
          <w:sz w:val="20"/>
          <w:szCs w:val="24"/>
          <w:lang w:val="ru-RU"/>
        </w:rPr>
        <w:t>տասխանող</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ապա</w:t>
      </w:r>
      <w:proofErr w:type="spellEnd"/>
      <w:r w:rsidRPr="00C8279D">
        <w:rPr>
          <w:rFonts w:ascii="GHEA Grapalat" w:eastAsia="Times New Roman" w:hAnsi="GHEA Grapalat" w:cs="Sylfaen"/>
          <w:sz w:val="20"/>
          <w:szCs w:val="24"/>
          <w:lang w:val="af-ZA"/>
        </w:rPr>
        <w:t xml:space="preserve"> տվյալ մասնակցի հայտը մերժվում է:</w:t>
      </w:r>
    </w:p>
    <w:p w14:paraId="6AC5D84D"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8</w:t>
      </w:r>
      <w:r w:rsidRPr="00C8279D">
        <w:rPr>
          <w:rFonts w:ascii="GHEA Grapalat" w:eastAsia="Times New Roman" w:hAnsi="GHEA Grapalat" w:cs="Sylfaen"/>
          <w:sz w:val="20"/>
          <w:szCs w:val="24"/>
          <w:lang w:val="hy-AM"/>
        </w:rPr>
        <w:t>.</w:t>
      </w:r>
      <w:r w:rsidRPr="00C8279D">
        <w:rPr>
          <w:rFonts w:ascii="GHEA Grapalat" w:eastAsia="Times New Roman" w:hAnsi="GHEA Grapalat" w:cs="Sylfaen"/>
          <w:sz w:val="20"/>
          <w:szCs w:val="24"/>
          <w:lang w:val="af-ZA"/>
        </w:rPr>
        <w:t>2</w:t>
      </w:r>
      <w:r w:rsidRPr="00C8279D">
        <w:rPr>
          <w:rFonts w:ascii="GHEA Grapalat" w:eastAsia="Times New Roman" w:hAnsi="GHEA Grapalat" w:cs="Sylfaen"/>
          <w:sz w:val="20"/>
          <w:szCs w:val="24"/>
          <w:lang w:val="hy-AM"/>
        </w:rPr>
        <w:t>1Սույնհրավերի</w:t>
      </w:r>
      <w:r w:rsidRPr="00C8279D">
        <w:rPr>
          <w:rFonts w:ascii="GHEA Grapalat" w:eastAsia="Times New Roman" w:hAnsi="GHEA Grapalat" w:cs="Sylfaen"/>
          <w:sz w:val="20"/>
          <w:szCs w:val="24"/>
          <w:lang w:val="af-ZA"/>
        </w:rPr>
        <w:t xml:space="preserve"> 1-</w:t>
      </w:r>
      <w:r w:rsidRPr="00C8279D">
        <w:rPr>
          <w:rFonts w:ascii="GHEA Grapalat" w:eastAsia="Times New Roman" w:hAnsi="GHEA Grapalat" w:cs="Sylfaen"/>
          <w:sz w:val="20"/>
          <w:szCs w:val="24"/>
          <w:lang w:val="hy-AM"/>
        </w:rPr>
        <w:t>ինմասի</w:t>
      </w:r>
      <w:r w:rsidRPr="00C8279D">
        <w:rPr>
          <w:rFonts w:ascii="GHEA Grapalat" w:eastAsia="Times New Roman" w:hAnsi="GHEA Grapalat" w:cs="Sylfaen"/>
          <w:sz w:val="20"/>
          <w:szCs w:val="24"/>
          <w:lang w:val="af-ZA"/>
        </w:rPr>
        <w:t xml:space="preserve"> 8.19 </w:t>
      </w:r>
      <w:r w:rsidRPr="00C8279D">
        <w:rPr>
          <w:rFonts w:ascii="GHEA Grapalat" w:eastAsia="Times New Roman" w:hAnsi="GHEA Grapalat" w:cs="Sylfaen"/>
          <w:sz w:val="20"/>
          <w:szCs w:val="24"/>
          <w:lang w:val="hy-AM"/>
        </w:rPr>
        <w:t>կետիկիրառմաննպատակով</w:t>
      </w:r>
      <w:r w:rsidRPr="00C8279D">
        <w:rPr>
          <w:rFonts w:ascii="GHEA Grapalat" w:eastAsia="Times New Roman" w:hAnsi="GHEA Grapalat" w:cs="Sylfaen"/>
          <w:sz w:val="20"/>
          <w:szCs w:val="24"/>
          <w:lang w:val="af-ZA"/>
        </w:rPr>
        <w:t xml:space="preserve"> կարող է </w:t>
      </w:r>
      <w:r w:rsidRPr="00C8279D">
        <w:rPr>
          <w:rFonts w:ascii="GHEA Grapalat" w:eastAsia="Times New Roman" w:hAnsi="GHEA Grapalat" w:cs="Sylfaen"/>
          <w:sz w:val="20"/>
          <w:szCs w:val="24"/>
          <w:lang w:val="hy-AM"/>
        </w:rPr>
        <w:t>հրավիրվել հանձնաժողովիարտահերթնիստ։</w:t>
      </w:r>
    </w:p>
    <w:p w14:paraId="4307DF42" w14:textId="77777777" w:rsidR="00C8279D" w:rsidRPr="00C8279D" w:rsidRDefault="00C8279D" w:rsidP="00C8279D">
      <w:pPr>
        <w:spacing w:after="0" w:line="240" w:lineRule="auto"/>
        <w:ind w:firstLine="567"/>
        <w:jc w:val="both"/>
        <w:rPr>
          <w:rFonts w:ascii="GHEA Grapalat" w:eastAsia="Times New Roman" w:hAnsi="GHEA Grapalat" w:cs="Tahoma"/>
          <w:sz w:val="20"/>
          <w:szCs w:val="20"/>
          <w:lang w:val="hy-AM" w:eastAsia="ru-RU"/>
        </w:rPr>
      </w:pPr>
      <w:r w:rsidRPr="00C8279D">
        <w:rPr>
          <w:rFonts w:ascii="GHEA Grapalat" w:eastAsia="Times New Roman" w:hAnsi="GHEA Grapalat" w:cs="Times New Roman"/>
          <w:spacing w:val="-6"/>
          <w:sz w:val="20"/>
          <w:szCs w:val="20"/>
          <w:lang w:val="hy-AM" w:eastAsia="ru-RU"/>
        </w:rPr>
        <w:t>8.</w:t>
      </w:r>
      <w:r w:rsidRPr="00C8279D">
        <w:rPr>
          <w:rFonts w:ascii="GHEA Grapalat" w:eastAsia="Times New Roman" w:hAnsi="GHEA Grapalat" w:cs="Times New Roman"/>
          <w:spacing w:val="-6"/>
          <w:sz w:val="20"/>
          <w:szCs w:val="20"/>
          <w:lang w:val="af-ZA" w:eastAsia="ru-RU"/>
        </w:rPr>
        <w:t>2</w:t>
      </w:r>
      <w:r w:rsidRPr="00C8279D">
        <w:rPr>
          <w:rFonts w:ascii="GHEA Grapalat" w:eastAsia="Times New Roman" w:hAnsi="GHEA Grapalat" w:cs="Times New Roman"/>
          <w:spacing w:val="-6"/>
          <w:sz w:val="20"/>
          <w:szCs w:val="20"/>
          <w:lang w:val="hy-AM" w:eastAsia="ru-RU"/>
        </w:rPr>
        <w:t>2</w:t>
      </w:r>
      <w:r w:rsidRPr="00C8279D">
        <w:rPr>
          <w:rFonts w:ascii="GHEA Grapalat" w:eastAsia="Times New Roman"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0CC65D" w14:textId="0DD6975B"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hy-AM"/>
        </w:rPr>
        <w:t>8.23 Անգործության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ժամկետը</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պայմանագիր</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կնքելու</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մասին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որոշման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հայտարարության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հրապարակման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օրվան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հաջորդողօրվաև</w:t>
      </w:r>
      <w:r w:rsidRPr="00C8279D">
        <w:rPr>
          <w:rFonts w:ascii="GHEA Grapalat" w:eastAsia="Times New Roman" w:hAnsi="GHEA Grapalat" w:cs="Sylfaen"/>
          <w:sz w:val="20"/>
          <w:szCs w:val="24"/>
          <w:lang w:val="af-ZA"/>
        </w:rPr>
        <w:t xml:space="preserve"> պ</w:t>
      </w:r>
      <w:r w:rsidRPr="00C8279D">
        <w:rPr>
          <w:rFonts w:ascii="GHEA Grapalat" w:eastAsia="Times New Roman" w:hAnsi="GHEA Grapalat" w:cs="Sylfaen"/>
          <w:sz w:val="20"/>
          <w:szCs w:val="24"/>
          <w:lang w:val="hy-AM"/>
        </w:rPr>
        <w:t>ատվիրատուի</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կողմից</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պայմանագիրը</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կնքելու</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իրավասության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առաջացման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օրվա</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միջև</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ընկած</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ժամանակահատվածն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է։</w:t>
      </w:r>
    </w:p>
    <w:p w14:paraId="25229A08" w14:textId="373426E1" w:rsidR="00C8279D" w:rsidRPr="00C8279D" w:rsidRDefault="00C8279D" w:rsidP="00C8279D">
      <w:pPr>
        <w:spacing w:after="0" w:line="240" w:lineRule="auto"/>
        <w:ind w:firstLine="567"/>
        <w:jc w:val="both"/>
        <w:rPr>
          <w:rFonts w:ascii="GHEA Grapalat" w:eastAsia="Times New Roman" w:hAnsi="GHEA Grapalat" w:cs="Sylfaen"/>
          <w:sz w:val="20"/>
          <w:szCs w:val="20"/>
          <w:lang w:val="hy-AM"/>
        </w:rPr>
      </w:pPr>
      <w:proofErr w:type="spellStart"/>
      <w:r w:rsidRPr="00C8279D">
        <w:rPr>
          <w:rFonts w:ascii="GHEA Grapalat" w:eastAsia="Times New Roman" w:hAnsi="GHEA Grapalat" w:cs="Sylfaen"/>
          <w:sz w:val="20"/>
          <w:szCs w:val="20"/>
          <w:lang w:val="es-ES"/>
        </w:rPr>
        <w:t>Անգործության</w:t>
      </w:r>
      <w:proofErr w:type="spellEnd"/>
      <w:r w:rsidR="00A47F60" w:rsidRPr="00A47F60">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es-ES"/>
        </w:rPr>
        <w:t>ժամկետը</w:t>
      </w:r>
      <w:proofErr w:type="spellEnd"/>
      <w:r w:rsidR="00A47F60" w:rsidRPr="00A47F60">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es-ES"/>
        </w:rPr>
        <w:t>սույն</w:t>
      </w:r>
      <w:proofErr w:type="spellEnd"/>
      <w:r w:rsidR="00A47F60" w:rsidRPr="00A47F60">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es-ES"/>
        </w:rPr>
        <w:t>ընթացակարգի</w:t>
      </w:r>
      <w:proofErr w:type="spellEnd"/>
      <w:r w:rsidR="00A47F60" w:rsidRPr="00A47F60">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es-ES"/>
        </w:rPr>
        <w:t>դեպքում</w:t>
      </w:r>
      <w:proofErr w:type="spellEnd"/>
      <w:r w:rsidRPr="00C8279D">
        <w:rPr>
          <w:rFonts w:ascii="GHEA Grapalat" w:eastAsia="Times New Roman" w:hAnsi="GHEA Grapalat" w:cs="Sylfaen"/>
          <w:sz w:val="20"/>
          <w:szCs w:val="20"/>
          <w:lang w:val="es-ES"/>
        </w:rPr>
        <w:t xml:space="preserve"> «</w:t>
      </w:r>
      <w:r w:rsidR="00B61BF0" w:rsidRPr="00B61BF0">
        <w:rPr>
          <w:rFonts w:ascii="GHEA Grapalat" w:eastAsia="Times New Roman" w:hAnsi="GHEA Grapalat" w:cs="Sylfaen"/>
          <w:b/>
          <w:sz w:val="20"/>
          <w:szCs w:val="20"/>
          <w:lang w:val="af-ZA"/>
        </w:rPr>
        <w:t>10</w:t>
      </w:r>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օրացուցային</w:t>
      </w:r>
      <w:proofErr w:type="spellEnd"/>
      <w:r w:rsidR="00A47F60" w:rsidRPr="00A47F60">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es-ES"/>
        </w:rPr>
        <w:t>օր</w:t>
      </w:r>
      <w:proofErr w:type="spellEnd"/>
      <w:r w:rsidR="00A47F60" w:rsidRPr="00A47F60">
        <w:rPr>
          <w:rFonts w:ascii="GHEA Grapalat" w:eastAsia="Times New Roman" w:hAnsi="GHEA Grapalat" w:cs="Sylfaen"/>
          <w:sz w:val="20"/>
          <w:szCs w:val="20"/>
          <w:lang w:val="af-ZA"/>
        </w:rPr>
        <w:t xml:space="preserve"> </w:t>
      </w:r>
      <w:r w:rsidRPr="00C8279D">
        <w:rPr>
          <w:rFonts w:ascii="GHEA Grapalat" w:eastAsia="Times New Roman" w:hAnsi="GHEA Grapalat" w:cs="Sylfaen"/>
          <w:sz w:val="20"/>
          <w:szCs w:val="20"/>
          <w:lang w:val="es-ES"/>
        </w:rPr>
        <w:t>է</w:t>
      </w:r>
      <w:r w:rsidRPr="00C8279D">
        <w:rPr>
          <w:rFonts w:ascii="GHEA Grapalat" w:eastAsia="Times New Roman" w:hAnsi="GHEA Grapalat" w:cs="Tahoma"/>
          <w:sz w:val="20"/>
          <w:szCs w:val="20"/>
          <w:lang w:val="es-ES"/>
        </w:rPr>
        <w:t>։</w:t>
      </w:r>
      <w:r w:rsidR="00A47F60" w:rsidRPr="00A47F60">
        <w:rPr>
          <w:rFonts w:ascii="GHEA Grapalat" w:eastAsia="Times New Roman" w:hAnsi="GHEA Grapalat" w:cs="Tahoma"/>
          <w:sz w:val="20"/>
          <w:szCs w:val="20"/>
          <w:lang w:val="af-ZA"/>
        </w:rPr>
        <w:t xml:space="preserve"> </w:t>
      </w:r>
      <w:proofErr w:type="spellStart"/>
      <w:r w:rsidRPr="00C8279D">
        <w:rPr>
          <w:rFonts w:ascii="GHEA Grapalat" w:eastAsia="Times New Roman" w:hAnsi="GHEA Grapalat" w:cs="Sylfaen"/>
          <w:sz w:val="20"/>
          <w:szCs w:val="20"/>
          <w:lang w:val="es-ES"/>
        </w:rPr>
        <w:t>Անգործության</w:t>
      </w:r>
      <w:proofErr w:type="spellEnd"/>
      <w:r w:rsidR="00A47F60" w:rsidRPr="00A47F60">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es-ES"/>
        </w:rPr>
        <w:t>ժամկետը</w:t>
      </w:r>
      <w:proofErr w:type="spellEnd"/>
      <w:r w:rsidR="00A47F60" w:rsidRPr="00A47F60">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es-ES"/>
        </w:rPr>
        <w:t>կիրառելի</w:t>
      </w:r>
      <w:proofErr w:type="spellEnd"/>
      <w:r w:rsidRPr="00C8279D">
        <w:rPr>
          <w:rFonts w:ascii="GHEA Grapalat" w:eastAsia="Times New Roman" w:hAnsi="GHEA Grapalat" w:cs="Sylfaen"/>
          <w:sz w:val="20"/>
          <w:szCs w:val="20"/>
          <w:lang w:val="hy-AM"/>
        </w:rPr>
        <w:t>.</w:t>
      </w:r>
    </w:p>
    <w:p w14:paraId="3B7BD9E2" w14:textId="1B1006C2" w:rsidR="00C8279D" w:rsidRPr="00C8279D" w:rsidRDefault="00C8279D" w:rsidP="00C8279D">
      <w:pPr>
        <w:spacing w:after="0" w:line="240" w:lineRule="auto"/>
        <w:ind w:firstLine="567"/>
        <w:jc w:val="both"/>
        <w:rPr>
          <w:rFonts w:ascii="GHEA Grapalat" w:eastAsia="Times New Roman" w:hAnsi="GHEA Grapalat" w:cs="Arial"/>
          <w:sz w:val="20"/>
          <w:szCs w:val="20"/>
          <w:lang w:val="hy-AM"/>
        </w:rPr>
      </w:pPr>
      <w:r w:rsidRPr="00C8279D">
        <w:rPr>
          <w:rFonts w:ascii="GHEA Grapalat" w:eastAsia="Times New Roman" w:hAnsi="GHEA Grapalat" w:cs="Sylfaen"/>
          <w:sz w:val="20"/>
          <w:szCs w:val="20"/>
          <w:lang w:val="hy-AM"/>
        </w:rPr>
        <w:t>-</w:t>
      </w:r>
      <w:proofErr w:type="spellStart"/>
      <w:r w:rsidRPr="00C8279D">
        <w:rPr>
          <w:rFonts w:ascii="GHEA Grapalat" w:eastAsia="Times New Roman" w:hAnsi="GHEA Grapalat" w:cs="Sylfaen"/>
          <w:sz w:val="20"/>
          <w:szCs w:val="20"/>
          <w:lang w:val="es-ES"/>
        </w:rPr>
        <w:t>չէ</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Sylfaen"/>
          <w:sz w:val="20"/>
          <w:szCs w:val="20"/>
          <w:lang w:val="es-ES"/>
        </w:rPr>
        <w:t>եթե</w:t>
      </w:r>
      <w:proofErr w:type="spellEnd"/>
      <w:r w:rsidR="00A47F60" w:rsidRPr="00A47F60">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es-ES"/>
        </w:rPr>
        <w:t>միայն</w:t>
      </w:r>
      <w:proofErr w:type="spellEnd"/>
      <w:r w:rsidR="00A47F60" w:rsidRPr="00A47F60">
        <w:rPr>
          <w:rFonts w:ascii="GHEA Grapalat" w:eastAsia="Times New Roman" w:hAnsi="GHEA Grapalat" w:cs="Sylfaen"/>
          <w:sz w:val="20"/>
          <w:szCs w:val="20"/>
          <w:lang w:val="hy-AM"/>
        </w:rPr>
        <w:t xml:space="preserve"> </w:t>
      </w:r>
      <w:proofErr w:type="spellStart"/>
      <w:r w:rsidRPr="00C8279D">
        <w:rPr>
          <w:rFonts w:ascii="GHEA Grapalat" w:eastAsia="Times New Roman" w:hAnsi="GHEA Grapalat" w:cs="Sylfaen"/>
          <w:sz w:val="20"/>
          <w:szCs w:val="20"/>
          <w:lang w:val="es-ES"/>
        </w:rPr>
        <w:t>մեկ</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մ</w:t>
      </w:r>
      <w:r w:rsidRPr="00C8279D">
        <w:rPr>
          <w:rFonts w:ascii="GHEA Grapalat" w:eastAsia="Times New Roman" w:hAnsi="GHEA Grapalat" w:cs="Sylfaen"/>
          <w:sz w:val="20"/>
          <w:szCs w:val="20"/>
          <w:lang w:val="es-ES"/>
        </w:rPr>
        <w:t>ասնակից</w:t>
      </w:r>
      <w:proofErr w:type="spellEnd"/>
      <w:r w:rsidRPr="00C8279D">
        <w:rPr>
          <w:rFonts w:ascii="GHEA Grapalat" w:eastAsia="Times New Roman" w:hAnsi="GHEA Grapalat" w:cs="Sylfaen"/>
          <w:sz w:val="20"/>
          <w:szCs w:val="20"/>
          <w:lang w:val="es-ES"/>
        </w:rPr>
        <w:t xml:space="preserve"> է </w:t>
      </w:r>
      <w:proofErr w:type="spellStart"/>
      <w:r w:rsidRPr="00C8279D">
        <w:rPr>
          <w:rFonts w:ascii="GHEA Grapalat" w:eastAsia="Times New Roman" w:hAnsi="GHEA Grapalat" w:cs="Sylfaen"/>
          <w:sz w:val="20"/>
          <w:szCs w:val="20"/>
          <w:lang w:val="es-ES"/>
        </w:rPr>
        <w:t>հայտ</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ներկայացրել</w:t>
      </w:r>
      <w:proofErr w:type="spellEnd"/>
      <w:r w:rsidRPr="00C8279D">
        <w:rPr>
          <w:rFonts w:ascii="GHEA Grapalat" w:eastAsia="Times New Roman" w:hAnsi="GHEA Grapalat" w:cs="Times New Roman"/>
          <w:i/>
          <w:sz w:val="20"/>
          <w:szCs w:val="20"/>
          <w:lang w:val="es-ES"/>
        </w:rPr>
        <w:t>,</w:t>
      </w:r>
      <w:r w:rsidR="00A47F60" w:rsidRPr="00A47F60">
        <w:rPr>
          <w:rFonts w:ascii="GHEA Grapalat" w:eastAsia="Times New Roman" w:hAnsi="GHEA Grapalat" w:cs="Times New Roman"/>
          <w:i/>
          <w:sz w:val="20"/>
          <w:szCs w:val="20"/>
          <w:lang w:val="hy-AM"/>
        </w:rPr>
        <w:t xml:space="preserve"> </w:t>
      </w:r>
      <w:proofErr w:type="spellStart"/>
      <w:r w:rsidRPr="00C8279D">
        <w:rPr>
          <w:rFonts w:ascii="GHEA Grapalat" w:eastAsia="Times New Roman" w:hAnsi="GHEA Grapalat" w:cs="Sylfaen"/>
          <w:sz w:val="20"/>
          <w:szCs w:val="20"/>
          <w:lang w:val="es-ES"/>
        </w:rPr>
        <w:t>որի</w:t>
      </w:r>
      <w:proofErr w:type="spellEnd"/>
      <w:r w:rsidR="00A47F60" w:rsidRPr="00A47F60">
        <w:rPr>
          <w:rFonts w:ascii="GHEA Grapalat" w:eastAsia="Times New Roman" w:hAnsi="GHEA Grapalat" w:cs="Sylfaen"/>
          <w:sz w:val="20"/>
          <w:szCs w:val="20"/>
          <w:lang w:val="hy-AM"/>
        </w:rPr>
        <w:t xml:space="preserve"> </w:t>
      </w:r>
      <w:proofErr w:type="spellStart"/>
      <w:r w:rsidRPr="00C8279D">
        <w:rPr>
          <w:rFonts w:ascii="GHEA Grapalat" w:eastAsia="Times New Roman" w:hAnsi="GHEA Grapalat" w:cs="Sylfaen"/>
          <w:sz w:val="20"/>
          <w:szCs w:val="20"/>
          <w:lang w:val="es-ES"/>
        </w:rPr>
        <w:t>հետ</w:t>
      </w:r>
      <w:proofErr w:type="spellEnd"/>
      <w:r w:rsidR="00A47F60" w:rsidRPr="00A47F60">
        <w:rPr>
          <w:rFonts w:ascii="GHEA Grapalat" w:eastAsia="Times New Roman" w:hAnsi="GHEA Grapalat" w:cs="Sylfaen"/>
          <w:sz w:val="20"/>
          <w:szCs w:val="20"/>
          <w:lang w:val="hy-AM"/>
        </w:rPr>
        <w:t xml:space="preserve"> </w:t>
      </w:r>
      <w:proofErr w:type="spellStart"/>
      <w:r w:rsidRPr="00C8279D">
        <w:rPr>
          <w:rFonts w:ascii="GHEA Grapalat" w:eastAsia="Times New Roman" w:hAnsi="GHEA Grapalat" w:cs="Sylfaen"/>
          <w:sz w:val="20"/>
          <w:szCs w:val="20"/>
          <w:lang w:val="es-ES"/>
        </w:rPr>
        <w:t>կնքվում</w:t>
      </w:r>
      <w:proofErr w:type="spellEnd"/>
      <w:r w:rsidR="00A47F60" w:rsidRPr="00A47F60">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es-ES"/>
        </w:rPr>
        <w:t>է</w:t>
      </w:r>
      <w:r w:rsidR="00A47F60" w:rsidRPr="00A47F60">
        <w:rPr>
          <w:rFonts w:ascii="GHEA Grapalat" w:eastAsia="Times New Roman" w:hAnsi="GHEA Grapalat" w:cs="Sylfaen"/>
          <w:sz w:val="20"/>
          <w:szCs w:val="20"/>
          <w:lang w:val="hy-AM"/>
        </w:rPr>
        <w:t xml:space="preserve"> </w:t>
      </w:r>
      <w:proofErr w:type="spellStart"/>
      <w:r w:rsidRPr="00C8279D">
        <w:rPr>
          <w:rFonts w:ascii="GHEA Grapalat" w:eastAsia="Times New Roman" w:hAnsi="GHEA Grapalat" w:cs="Sylfaen"/>
          <w:sz w:val="20"/>
          <w:szCs w:val="20"/>
          <w:lang w:val="es-ES"/>
        </w:rPr>
        <w:t>պայմանագիր</w:t>
      </w:r>
      <w:proofErr w:type="spellEnd"/>
      <w:r w:rsidRPr="00C8279D">
        <w:rPr>
          <w:rFonts w:ascii="GHEA Grapalat" w:eastAsia="Times New Roman" w:hAnsi="GHEA Grapalat" w:cs="Arial"/>
          <w:sz w:val="20"/>
          <w:szCs w:val="20"/>
          <w:lang w:val="hy-AM"/>
        </w:rPr>
        <w:t>,</w:t>
      </w:r>
    </w:p>
    <w:p w14:paraId="196276B1" w14:textId="77777777" w:rsidR="00C8279D" w:rsidRPr="00C8279D" w:rsidRDefault="00C8279D" w:rsidP="00C8279D">
      <w:pPr>
        <w:spacing w:after="0" w:line="240" w:lineRule="auto"/>
        <w:ind w:firstLine="567"/>
        <w:jc w:val="both"/>
        <w:rPr>
          <w:rFonts w:ascii="GHEA Grapalat" w:eastAsia="Times New Roman" w:hAnsi="GHEA Grapalat" w:cs="Sylfaen"/>
          <w:sz w:val="20"/>
          <w:szCs w:val="20"/>
          <w:lang w:val="es-ES"/>
        </w:rPr>
      </w:pPr>
      <w:r w:rsidRPr="00C8279D">
        <w:rPr>
          <w:rFonts w:ascii="GHEA Grapalat" w:eastAsia="Times New Roman" w:hAnsi="GHEA Grapalat" w:cs="Sylfaen"/>
          <w:sz w:val="20"/>
          <w:szCs w:val="20"/>
          <w:lang w:val="es-ES"/>
        </w:rPr>
        <w:t xml:space="preserve">-  է </w:t>
      </w:r>
      <w:proofErr w:type="spellStart"/>
      <w:r w:rsidRPr="00C8279D">
        <w:rPr>
          <w:rFonts w:ascii="GHEA Grapalat" w:eastAsia="Times New Roman" w:hAnsi="GHEA Grapalat" w:cs="Sylfaen"/>
          <w:sz w:val="20"/>
          <w:szCs w:val="20"/>
          <w:lang w:val="es-ES"/>
        </w:rPr>
        <w:t>նաև</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այն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դեպքում</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երբ</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միայն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մեկ</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մասնակից</w:t>
      </w:r>
      <w:proofErr w:type="spellEnd"/>
      <w:r w:rsidRPr="00C8279D">
        <w:rPr>
          <w:rFonts w:ascii="GHEA Grapalat" w:eastAsia="Times New Roman" w:hAnsi="GHEA Grapalat" w:cs="Sylfaen"/>
          <w:sz w:val="20"/>
          <w:szCs w:val="20"/>
          <w:lang w:val="es-ES"/>
        </w:rPr>
        <w:t xml:space="preserve"> է </w:t>
      </w:r>
      <w:proofErr w:type="spellStart"/>
      <w:r w:rsidRPr="00C8279D">
        <w:rPr>
          <w:rFonts w:ascii="GHEA Grapalat" w:eastAsia="Times New Roman" w:hAnsi="GHEA Grapalat" w:cs="Sylfaen"/>
          <w:sz w:val="20"/>
          <w:szCs w:val="20"/>
          <w:lang w:val="es-ES"/>
        </w:rPr>
        <w:t>հայտ</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ներկայացրել</w:t>
      </w:r>
      <w:proofErr w:type="spellEnd"/>
      <w:r w:rsidRPr="00C8279D">
        <w:rPr>
          <w:rFonts w:ascii="GHEA Grapalat" w:eastAsia="Times New Roman" w:hAnsi="GHEA Grapalat" w:cs="Sylfaen"/>
          <w:sz w:val="20"/>
          <w:szCs w:val="20"/>
          <w:lang w:val="es-ES"/>
        </w:rPr>
        <w:t xml:space="preserve">, և </w:t>
      </w:r>
      <w:proofErr w:type="spellStart"/>
      <w:r w:rsidRPr="00C8279D">
        <w:rPr>
          <w:rFonts w:ascii="GHEA Grapalat" w:eastAsia="Times New Roman" w:hAnsi="GHEA Grapalat" w:cs="Sylfaen"/>
          <w:sz w:val="20"/>
          <w:szCs w:val="20"/>
          <w:lang w:val="es-ES"/>
        </w:rPr>
        <w:t>այն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մերժվել</w:t>
      </w:r>
      <w:proofErr w:type="spellEnd"/>
      <w:r w:rsidRPr="00C8279D">
        <w:rPr>
          <w:rFonts w:ascii="GHEA Grapalat" w:eastAsia="Times New Roman" w:hAnsi="GHEA Grapalat" w:cs="Sylfaen"/>
          <w:sz w:val="20"/>
          <w:szCs w:val="20"/>
          <w:lang w:val="es-ES"/>
        </w:rPr>
        <w:t xml:space="preserve"> է: </w:t>
      </w:r>
      <w:proofErr w:type="spellStart"/>
      <w:r w:rsidRPr="00C8279D">
        <w:rPr>
          <w:rFonts w:ascii="GHEA Grapalat" w:eastAsia="Times New Roman" w:hAnsi="GHEA Grapalat" w:cs="Sylfaen"/>
          <w:sz w:val="20"/>
          <w:szCs w:val="20"/>
          <w:lang w:val="es-ES"/>
        </w:rPr>
        <w:t>Սույն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կետի</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կիրառման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դեպքում</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անգործության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ժամկետը</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սահմանվում</w:t>
      </w:r>
      <w:proofErr w:type="spellEnd"/>
      <w:r w:rsidRPr="00C8279D">
        <w:rPr>
          <w:rFonts w:ascii="GHEA Grapalat" w:eastAsia="Times New Roman" w:hAnsi="GHEA Grapalat" w:cs="Sylfaen"/>
          <w:sz w:val="20"/>
          <w:szCs w:val="20"/>
          <w:lang w:val="es-ES"/>
        </w:rPr>
        <w:t xml:space="preserve"> է </w:t>
      </w:r>
      <w:proofErr w:type="spellStart"/>
      <w:r w:rsidRPr="00C8279D">
        <w:rPr>
          <w:rFonts w:ascii="GHEA Grapalat" w:eastAsia="Times New Roman" w:hAnsi="GHEA Grapalat" w:cs="Sylfaen"/>
          <w:sz w:val="20"/>
          <w:szCs w:val="20"/>
          <w:lang w:val="es-ES"/>
        </w:rPr>
        <w:t>գնման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ընթացակարգը</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չկայացած</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հայտարարելու</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մասին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հայտարարությամբ</w:t>
      </w:r>
      <w:proofErr w:type="spellEnd"/>
      <w:r w:rsidRPr="00C8279D">
        <w:rPr>
          <w:rFonts w:ascii="GHEA Grapalat" w:eastAsia="Times New Roman" w:hAnsi="GHEA Grapalat" w:cs="Sylfaen"/>
          <w:sz w:val="20"/>
          <w:szCs w:val="20"/>
          <w:lang w:val="es-ES"/>
        </w:rPr>
        <w:t>:</w:t>
      </w:r>
    </w:p>
    <w:p w14:paraId="717011A1" w14:textId="231E6CAB" w:rsidR="00C8279D" w:rsidRPr="00C8279D" w:rsidRDefault="00C8279D" w:rsidP="00C8279D">
      <w:pPr>
        <w:spacing w:after="0" w:line="240" w:lineRule="auto"/>
        <w:ind w:firstLine="567"/>
        <w:jc w:val="both"/>
        <w:rPr>
          <w:rFonts w:ascii="GHEA Grapalat" w:eastAsia="Times New Roman" w:hAnsi="GHEA Grapalat" w:cs="Sylfaen"/>
          <w:sz w:val="20"/>
          <w:szCs w:val="24"/>
          <w:lang w:val="es-ES"/>
        </w:rPr>
      </w:pPr>
      <w:r w:rsidRPr="00C8279D">
        <w:rPr>
          <w:rFonts w:ascii="GHEA Grapalat" w:eastAsia="Times New Roman" w:hAnsi="GHEA Grapalat" w:cs="Sylfaen"/>
          <w:sz w:val="20"/>
          <w:szCs w:val="24"/>
          <w:lang w:val="hy-AM"/>
        </w:rPr>
        <w:t>Պատվիրատուն</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պայմանագիրը</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կնքում</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է</w:t>
      </w:r>
      <w:r w:rsidRPr="00C8279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եթե</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սույն</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կետով</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նախատեսված</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անգործության</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ժամկետում</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որևէ</w:t>
      </w:r>
      <w:r w:rsidRPr="00C8279D">
        <w:rPr>
          <w:rFonts w:ascii="GHEA Grapalat" w:eastAsia="Times New Roman" w:hAnsi="GHEA Grapalat" w:cs="Sylfaen"/>
          <w:sz w:val="20"/>
          <w:szCs w:val="24"/>
          <w:lang w:val="es-ES"/>
        </w:rPr>
        <w:t xml:space="preserve"> մ</w:t>
      </w:r>
      <w:r w:rsidRPr="00C8279D">
        <w:rPr>
          <w:rFonts w:ascii="GHEA Grapalat" w:eastAsia="Times New Roman" w:hAnsi="GHEA Grapalat" w:cs="Sylfaen"/>
          <w:sz w:val="20"/>
          <w:szCs w:val="24"/>
          <w:lang w:val="hy-AM"/>
        </w:rPr>
        <w:t>ասնակից</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չի</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բողոքարկում</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պայմանագիր</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կնքելու</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մասին</w:t>
      </w:r>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որոշումը։</w:t>
      </w:r>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Մինչև</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անգործության</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ժամկետը</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լրանալը</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կամ</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առանց</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պայմանագիր</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կնքելու</w:t>
      </w:r>
      <w:proofErr w:type="spellEnd"/>
      <w:r w:rsidRPr="00C8279D">
        <w:rPr>
          <w:rFonts w:ascii="GHEA Grapalat" w:eastAsia="Times New Roman" w:hAnsi="GHEA Grapalat" w:cs="Sylfaen"/>
          <w:sz w:val="20"/>
          <w:szCs w:val="24"/>
          <w:lang w:val="hy-AM"/>
        </w:rPr>
        <w:t xml:space="preserve"> կամ գնման ընթացակարգը չկայացած հայտարարելու </w:t>
      </w:r>
      <w:proofErr w:type="spellStart"/>
      <w:r w:rsidRPr="00C8279D">
        <w:rPr>
          <w:rFonts w:ascii="GHEA Grapalat" w:eastAsia="Times New Roman" w:hAnsi="GHEA Grapalat" w:cs="Sylfaen"/>
          <w:sz w:val="20"/>
          <w:szCs w:val="24"/>
          <w:lang w:val="ru-RU"/>
        </w:rPr>
        <w:t>մասին</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հայտարարության</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հրապարակման</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կնք</w:t>
      </w:r>
      <w:proofErr w:type="spellEnd"/>
      <w:r w:rsidRPr="00C8279D">
        <w:rPr>
          <w:rFonts w:ascii="GHEA Grapalat" w:eastAsia="Times New Roman" w:hAnsi="GHEA Grapalat" w:cs="Sylfaen"/>
          <w:sz w:val="20"/>
          <w:szCs w:val="24"/>
        </w:rPr>
        <w:t>վ</w:t>
      </w:r>
      <w:proofErr w:type="spellStart"/>
      <w:r w:rsidRPr="00C8279D">
        <w:rPr>
          <w:rFonts w:ascii="GHEA Grapalat" w:eastAsia="Times New Roman" w:hAnsi="GHEA Grapalat" w:cs="Sylfaen"/>
          <w:sz w:val="20"/>
          <w:szCs w:val="24"/>
          <w:lang w:val="ru-RU"/>
        </w:rPr>
        <w:t>ած</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պայմանագիր</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նառ</w:t>
      </w:r>
      <w:proofErr w:type="spellEnd"/>
      <w:r w:rsidR="00A47F60" w:rsidRPr="00A47F60">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ոչինչ</w:t>
      </w:r>
      <w:proofErr w:type="spellEnd"/>
      <w:r w:rsidR="00A47F60" w:rsidRPr="00A47F60">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ru-RU"/>
        </w:rPr>
        <w:t>է։</w:t>
      </w:r>
    </w:p>
    <w:p w14:paraId="73614991"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es-ES"/>
        </w:rPr>
      </w:pPr>
    </w:p>
    <w:p w14:paraId="76503815" w14:textId="77777777" w:rsidR="00C8279D" w:rsidRPr="00C8279D" w:rsidRDefault="00C8279D" w:rsidP="00C8279D">
      <w:pPr>
        <w:spacing w:after="0" w:line="240" w:lineRule="auto"/>
        <w:ind w:firstLine="567"/>
        <w:jc w:val="center"/>
        <w:rPr>
          <w:rFonts w:ascii="GHEA Grapalat" w:eastAsia="Times New Roman" w:hAnsi="GHEA Grapalat" w:cs="Times New Roman"/>
          <w:b/>
          <w:sz w:val="20"/>
          <w:szCs w:val="24"/>
          <w:lang w:val="es-ES"/>
        </w:rPr>
      </w:pPr>
    </w:p>
    <w:p w14:paraId="7E8479EE" w14:textId="77777777" w:rsidR="00C8279D" w:rsidRPr="00C8279D" w:rsidRDefault="00C8279D" w:rsidP="00C8279D">
      <w:pPr>
        <w:spacing w:after="0" w:line="240" w:lineRule="auto"/>
        <w:jc w:val="center"/>
        <w:rPr>
          <w:rFonts w:ascii="GHEA Grapalat" w:eastAsia="Times New Roman" w:hAnsi="GHEA Grapalat" w:cs="Arial"/>
          <w:b/>
          <w:iCs/>
          <w:sz w:val="20"/>
          <w:szCs w:val="24"/>
          <w:lang w:val="af-ZA"/>
        </w:rPr>
      </w:pPr>
      <w:r w:rsidRPr="00C8279D">
        <w:rPr>
          <w:rFonts w:ascii="GHEA Grapalat" w:eastAsia="Times New Roman" w:hAnsi="GHEA Grapalat" w:cs="Times New Roman"/>
          <w:b/>
          <w:iCs/>
          <w:sz w:val="20"/>
          <w:szCs w:val="24"/>
          <w:lang w:val="es-ES"/>
        </w:rPr>
        <w:t>9</w:t>
      </w:r>
      <w:r w:rsidRPr="00C8279D">
        <w:rPr>
          <w:rFonts w:ascii="GHEA Grapalat" w:eastAsia="Times New Roman" w:hAnsi="GHEA Grapalat" w:cs="Times New Roman"/>
          <w:b/>
          <w:iCs/>
          <w:sz w:val="20"/>
          <w:szCs w:val="24"/>
          <w:lang w:val="af-ZA"/>
        </w:rPr>
        <w:t xml:space="preserve">. </w:t>
      </w:r>
      <w:r w:rsidRPr="00C8279D">
        <w:rPr>
          <w:rFonts w:ascii="GHEA Grapalat" w:eastAsia="Times New Roman" w:hAnsi="GHEA Grapalat" w:cs="Sylfaen"/>
          <w:b/>
          <w:iCs/>
          <w:sz w:val="20"/>
          <w:szCs w:val="24"/>
          <w:lang w:val="af-ZA"/>
        </w:rPr>
        <w:t>ՊԱՅՄԱՆԱԳՐԻԿՆՔՈՒՄԸ</w:t>
      </w:r>
    </w:p>
    <w:p w14:paraId="3B46ACDA" w14:textId="77777777" w:rsidR="00C8279D" w:rsidRPr="00C8279D" w:rsidRDefault="00C8279D" w:rsidP="00C8279D">
      <w:pPr>
        <w:spacing w:after="0" w:line="240" w:lineRule="auto"/>
        <w:jc w:val="center"/>
        <w:rPr>
          <w:rFonts w:ascii="GHEA Grapalat" w:eastAsia="Times New Roman" w:hAnsi="GHEA Grapalat" w:cs="Times New Roman"/>
          <w:b/>
          <w:iCs/>
          <w:sz w:val="20"/>
          <w:szCs w:val="24"/>
          <w:lang w:val="af-ZA"/>
        </w:rPr>
      </w:pPr>
    </w:p>
    <w:p w14:paraId="2161F7BF"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Times New Roman"/>
          <w:iCs/>
          <w:sz w:val="20"/>
          <w:szCs w:val="24"/>
          <w:lang w:val="es-ES"/>
        </w:rPr>
        <w:t>9</w:t>
      </w:r>
      <w:r w:rsidRPr="00C8279D">
        <w:rPr>
          <w:rFonts w:ascii="GHEA Grapalat" w:eastAsia="Times New Roman" w:hAnsi="GHEA Grapalat" w:cs="Times New Roman"/>
          <w:iCs/>
          <w:sz w:val="20"/>
          <w:szCs w:val="24"/>
          <w:lang w:val="af-ZA"/>
        </w:rPr>
        <w:t xml:space="preserve">.1 </w:t>
      </w:r>
      <w:proofErr w:type="spellStart"/>
      <w:r w:rsidRPr="00C8279D">
        <w:rPr>
          <w:rFonts w:ascii="GHEA Grapalat" w:eastAsia="Times New Roman" w:hAnsi="GHEA Grapalat" w:cs="Sylfaen"/>
          <w:sz w:val="20"/>
          <w:szCs w:val="24"/>
          <w:lang w:val="ru-RU"/>
        </w:rPr>
        <w:t>Պայմանագիրկնքվումէհանձնաժողովիորոշմանհիմանվրա</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rPr>
        <w:t>պ</w:t>
      </w:r>
      <w:proofErr w:type="spellStart"/>
      <w:r w:rsidRPr="00C8279D">
        <w:rPr>
          <w:rFonts w:ascii="GHEA Grapalat" w:eastAsia="Times New Roman" w:hAnsi="GHEA Grapalat" w:cs="Sylfaen"/>
          <w:sz w:val="20"/>
          <w:szCs w:val="24"/>
          <w:lang w:val="ru-RU"/>
        </w:rPr>
        <w:t>ատվիրատուիկողմից։Պայմանագիրըկնքվումէգրավոր</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մեկփաստաթուղթկազմելումիջոցով</w:t>
      </w:r>
      <w:proofErr w:type="spellEnd"/>
      <w:r w:rsidRPr="00C8279D">
        <w:rPr>
          <w:rFonts w:ascii="GHEA Grapalat" w:eastAsia="Times New Roman" w:hAnsi="GHEA Grapalat" w:cs="Sylfaen"/>
          <w:sz w:val="20"/>
          <w:szCs w:val="24"/>
          <w:lang w:val="ru-RU"/>
        </w:rPr>
        <w:t>։</w:t>
      </w:r>
    </w:p>
    <w:p w14:paraId="466A17FA"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9.2 </w:t>
      </w:r>
      <w:proofErr w:type="spellStart"/>
      <w:r w:rsidRPr="00C8279D">
        <w:rPr>
          <w:rFonts w:ascii="GHEA Grapalat" w:eastAsia="Times New Roman" w:hAnsi="GHEA Grapalat" w:cs="Sylfaen"/>
          <w:sz w:val="20"/>
          <w:szCs w:val="24"/>
          <w:lang w:val="ru-RU"/>
        </w:rPr>
        <w:t>Սույնհրավերի</w:t>
      </w:r>
      <w:proofErr w:type="spellEnd"/>
      <w:r w:rsidRPr="00C8279D">
        <w:rPr>
          <w:rFonts w:ascii="GHEA Grapalat" w:eastAsia="Times New Roman" w:hAnsi="GHEA Grapalat" w:cs="Sylfaen"/>
          <w:sz w:val="20"/>
          <w:szCs w:val="24"/>
          <w:lang w:val="af-ZA"/>
        </w:rPr>
        <w:t xml:space="preserve"> 1-</w:t>
      </w:r>
      <w:proofErr w:type="spellStart"/>
      <w:r w:rsidRPr="00C8279D">
        <w:rPr>
          <w:rFonts w:ascii="GHEA Grapalat" w:eastAsia="Times New Roman" w:hAnsi="GHEA Grapalat" w:cs="Sylfaen"/>
          <w:sz w:val="20"/>
          <w:szCs w:val="24"/>
        </w:rPr>
        <w:t>ինմասի</w:t>
      </w:r>
      <w:proofErr w:type="spellEnd"/>
      <w:r w:rsidRPr="00C8279D">
        <w:rPr>
          <w:rFonts w:ascii="GHEA Grapalat" w:eastAsia="Times New Roman" w:hAnsi="GHEA Grapalat" w:cs="Sylfaen"/>
          <w:sz w:val="20"/>
          <w:szCs w:val="24"/>
          <w:lang w:val="af-ZA"/>
        </w:rPr>
        <w:t xml:space="preserve"> 8</w:t>
      </w:r>
      <w:r w:rsidRPr="00C8279D">
        <w:rPr>
          <w:rFonts w:ascii="GHEA Grapalat" w:eastAsia="Times New Roman" w:hAnsi="GHEA Grapalat" w:cs="Sylfaen"/>
          <w:sz w:val="20"/>
          <w:szCs w:val="24"/>
          <w:lang w:val="hy-AM"/>
        </w:rPr>
        <w:t>.</w:t>
      </w:r>
      <w:r w:rsidRPr="00C8279D">
        <w:rPr>
          <w:rFonts w:ascii="GHEA Grapalat" w:eastAsia="Times New Roman" w:hAnsi="GHEA Grapalat" w:cs="Sylfaen"/>
          <w:sz w:val="20"/>
          <w:szCs w:val="24"/>
          <w:lang w:val="af-ZA"/>
        </w:rPr>
        <w:t>2</w:t>
      </w:r>
      <w:r w:rsidRPr="00C8279D">
        <w:rPr>
          <w:rFonts w:ascii="GHEA Grapalat" w:eastAsia="Times New Roman" w:hAnsi="GHEA Grapalat" w:cs="Sylfaen"/>
          <w:sz w:val="20"/>
          <w:szCs w:val="24"/>
          <w:lang w:val="hy-AM"/>
        </w:rPr>
        <w:t>3</w:t>
      </w:r>
      <w:proofErr w:type="spellStart"/>
      <w:r w:rsidRPr="00C8279D">
        <w:rPr>
          <w:rFonts w:ascii="GHEA Grapalat" w:eastAsia="Times New Roman" w:hAnsi="GHEA Grapalat" w:cs="Sylfaen"/>
          <w:sz w:val="20"/>
          <w:szCs w:val="24"/>
          <w:lang w:val="ru-RU"/>
        </w:rPr>
        <w:t>կետովսահմանվածանգործությանժամկետըլրանալունհաջորդողչոր</w:t>
      </w:r>
      <w:proofErr w:type="spellEnd"/>
      <w:r w:rsidRPr="00C8279D">
        <w:rPr>
          <w:rFonts w:ascii="GHEA Grapalat" w:eastAsia="Times New Roman" w:hAnsi="GHEA Grapalat" w:cs="Sylfaen"/>
          <w:sz w:val="20"/>
          <w:szCs w:val="24"/>
          <w:lang w:val="hy-AM"/>
        </w:rPr>
        <w:t>րորդ</w:t>
      </w:r>
      <w:proofErr w:type="spellStart"/>
      <w:r w:rsidRPr="00C8279D">
        <w:rPr>
          <w:rFonts w:ascii="GHEA Grapalat" w:eastAsia="Times New Roman" w:hAnsi="GHEA Grapalat" w:cs="Sylfaen"/>
          <w:sz w:val="20"/>
          <w:szCs w:val="24"/>
          <w:lang w:val="ru-RU"/>
        </w:rPr>
        <w:t>աշխատանքային</w:t>
      </w:r>
      <w:proofErr w:type="spellEnd"/>
      <w:r w:rsidRPr="00C8279D">
        <w:rPr>
          <w:rFonts w:ascii="GHEA Grapalat" w:eastAsia="Times New Roman" w:hAnsi="GHEA Grapalat" w:cs="Sylfaen"/>
          <w:sz w:val="20"/>
          <w:szCs w:val="24"/>
          <w:lang w:val="hy-AM"/>
        </w:rPr>
        <w:t>օրը</w:t>
      </w:r>
      <w:r w:rsidRPr="00C8279D">
        <w:rPr>
          <w:rFonts w:ascii="GHEA Grapalat" w:eastAsia="Times New Roman" w:hAnsi="GHEA Grapalat" w:cs="Sylfaen"/>
          <w:sz w:val="20"/>
          <w:szCs w:val="24"/>
        </w:rPr>
        <w:t>պ</w:t>
      </w:r>
      <w:proofErr w:type="spellStart"/>
      <w:r w:rsidRPr="00C8279D">
        <w:rPr>
          <w:rFonts w:ascii="GHEA Grapalat" w:eastAsia="Times New Roman" w:hAnsi="GHEA Grapalat" w:cs="Sylfaen"/>
          <w:sz w:val="20"/>
          <w:szCs w:val="24"/>
          <w:lang w:val="ru-RU"/>
        </w:rPr>
        <w:t>ատվիրատունծանուցումէընտրված</w:t>
      </w:r>
      <w:proofErr w:type="spellEnd"/>
      <w:r w:rsidRPr="00C8279D">
        <w:rPr>
          <w:rFonts w:ascii="GHEA Grapalat" w:eastAsia="Times New Roman" w:hAnsi="GHEA Grapalat" w:cs="Sylfaen"/>
          <w:sz w:val="20"/>
          <w:szCs w:val="24"/>
        </w:rPr>
        <w:t>մ</w:t>
      </w:r>
      <w:proofErr w:type="spellStart"/>
      <w:r w:rsidRPr="00C8279D">
        <w:rPr>
          <w:rFonts w:ascii="GHEA Grapalat" w:eastAsia="Times New Roman" w:hAnsi="GHEA Grapalat" w:cs="Sylfaen"/>
          <w:sz w:val="20"/>
          <w:szCs w:val="24"/>
          <w:lang w:val="ru-RU"/>
        </w:rPr>
        <w:t>ասնակցին</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ներկայացնելովպայմանագիրկնքելուառաջարկըևպայմանագրինախագիծը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Ընդորում</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պայմանագիրըկարողէկնքվելոչշուտ</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քանսույնհրավերի</w:t>
      </w:r>
      <w:proofErr w:type="spellEnd"/>
      <w:r w:rsidRPr="00C8279D">
        <w:rPr>
          <w:rFonts w:ascii="GHEA Grapalat" w:eastAsia="Times New Roman" w:hAnsi="GHEA Grapalat" w:cs="Sylfaen"/>
          <w:sz w:val="20"/>
          <w:szCs w:val="24"/>
          <w:lang w:val="af-ZA"/>
        </w:rPr>
        <w:t xml:space="preserve"> 1-</w:t>
      </w:r>
      <w:proofErr w:type="spellStart"/>
      <w:r w:rsidRPr="00C8279D">
        <w:rPr>
          <w:rFonts w:ascii="GHEA Grapalat" w:eastAsia="Times New Roman" w:hAnsi="GHEA Grapalat" w:cs="Sylfaen"/>
          <w:sz w:val="20"/>
          <w:szCs w:val="24"/>
        </w:rPr>
        <w:t>ինմասի</w:t>
      </w:r>
      <w:proofErr w:type="spellEnd"/>
      <w:r w:rsidRPr="00C8279D">
        <w:rPr>
          <w:rFonts w:ascii="GHEA Grapalat" w:eastAsia="Times New Roman" w:hAnsi="GHEA Grapalat" w:cs="Sylfaen"/>
          <w:sz w:val="20"/>
          <w:szCs w:val="24"/>
          <w:lang w:val="af-ZA"/>
        </w:rPr>
        <w:t xml:space="preserve"> 8</w:t>
      </w:r>
      <w:r w:rsidRPr="00C8279D">
        <w:rPr>
          <w:rFonts w:ascii="GHEA Grapalat" w:eastAsia="Times New Roman" w:hAnsi="GHEA Grapalat" w:cs="Sylfaen"/>
          <w:sz w:val="20"/>
          <w:szCs w:val="24"/>
          <w:lang w:val="hy-AM"/>
        </w:rPr>
        <w:t>.</w:t>
      </w:r>
      <w:r w:rsidRPr="00C8279D">
        <w:rPr>
          <w:rFonts w:ascii="GHEA Grapalat" w:eastAsia="Times New Roman" w:hAnsi="GHEA Grapalat" w:cs="Sylfaen"/>
          <w:sz w:val="20"/>
          <w:szCs w:val="24"/>
          <w:lang w:val="af-ZA"/>
        </w:rPr>
        <w:t>2</w:t>
      </w:r>
      <w:r w:rsidRPr="00C8279D">
        <w:rPr>
          <w:rFonts w:ascii="GHEA Grapalat" w:eastAsia="Times New Roman" w:hAnsi="GHEA Grapalat" w:cs="Sylfaen"/>
          <w:sz w:val="20"/>
          <w:szCs w:val="24"/>
          <w:lang w:val="hy-AM"/>
        </w:rPr>
        <w:t>3</w:t>
      </w:r>
      <w:proofErr w:type="spellStart"/>
      <w:r w:rsidRPr="00C8279D">
        <w:rPr>
          <w:rFonts w:ascii="GHEA Grapalat" w:eastAsia="Times New Roman" w:hAnsi="GHEA Grapalat" w:cs="Sylfaen"/>
          <w:sz w:val="20"/>
          <w:szCs w:val="24"/>
          <w:lang w:val="ru-RU"/>
        </w:rPr>
        <w:t>կետովսահմանվածանգործությանժամկետըլրանալուօրվանհաջորդող</w:t>
      </w:r>
      <w:proofErr w:type="spellEnd"/>
      <w:r w:rsidRPr="00C8279D">
        <w:rPr>
          <w:rFonts w:ascii="GHEA Grapalat" w:eastAsia="Times New Roman" w:hAnsi="GHEA Grapalat" w:cs="Sylfaen"/>
          <w:sz w:val="20"/>
          <w:szCs w:val="24"/>
          <w:lang w:val="hy-AM"/>
        </w:rPr>
        <w:t>չորրորդ</w:t>
      </w:r>
      <w:proofErr w:type="spellStart"/>
      <w:r w:rsidRPr="00C8279D">
        <w:rPr>
          <w:rFonts w:ascii="GHEA Grapalat" w:eastAsia="Times New Roman" w:hAnsi="GHEA Grapalat" w:cs="Sylfaen"/>
          <w:sz w:val="20"/>
          <w:szCs w:val="24"/>
          <w:lang w:val="ru-RU"/>
        </w:rPr>
        <w:t>աշխատանքայինօրը</w:t>
      </w:r>
      <w:proofErr w:type="spellEnd"/>
      <w:r w:rsidRPr="00C8279D">
        <w:rPr>
          <w:rFonts w:ascii="GHEA Grapalat" w:eastAsia="Times New Roman" w:hAnsi="GHEA Grapalat" w:cs="Sylfaen"/>
          <w:sz w:val="20"/>
          <w:szCs w:val="24"/>
          <w:lang w:val="af-ZA"/>
        </w:rPr>
        <w:t>:</w:t>
      </w:r>
    </w:p>
    <w:p w14:paraId="6F26B77F"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9</w:t>
      </w:r>
      <w:r w:rsidRPr="00C8279D">
        <w:rPr>
          <w:rFonts w:ascii="GHEA Grapalat" w:eastAsia="Times New Roman" w:hAnsi="GHEA Grapalat" w:cs="Sylfaen"/>
          <w:sz w:val="20"/>
          <w:szCs w:val="24"/>
          <w:lang w:val="hy-AM"/>
        </w:rPr>
        <w:t>.3</w:t>
      </w:r>
      <w:proofErr w:type="spellStart"/>
      <w:r w:rsidRPr="00C8279D">
        <w:rPr>
          <w:rFonts w:ascii="GHEA Grapalat" w:eastAsia="Times New Roman" w:hAnsi="GHEA Grapalat" w:cs="Sylfaen"/>
          <w:sz w:val="20"/>
          <w:szCs w:val="24"/>
          <w:lang w:val="ru-RU"/>
        </w:rPr>
        <w:t>Ընտրված</w:t>
      </w:r>
      <w:proofErr w:type="spellEnd"/>
      <w:r w:rsidRPr="00C8279D">
        <w:rPr>
          <w:rFonts w:ascii="GHEA Grapalat" w:eastAsia="Times New Roman" w:hAnsi="GHEA Grapalat" w:cs="Sylfaen"/>
          <w:sz w:val="20"/>
          <w:szCs w:val="24"/>
        </w:rPr>
        <w:t>մ</w:t>
      </w:r>
      <w:r w:rsidRPr="00C8279D">
        <w:rPr>
          <w:rFonts w:ascii="GHEA Grapalat" w:eastAsia="Times New Roman" w:hAnsi="GHEA Grapalat" w:cs="Sylfaen"/>
          <w:sz w:val="20"/>
          <w:szCs w:val="24"/>
          <w:lang w:val="ru-RU"/>
        </w:rPr>
        <w:t>ասնակցինպայմանագիրկնքելուառաջարկըևկնքվելիքպայմանագրինախագիծըհանձնաժողովիքարտուղարըտրամադրումէէլեկտրոնայինեղանակով</w:t>
      </w:r>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Ընդորում</w:t>
      </w:r>
      <w:proofErr w:type="spellEnd"/>
      <w:r w:rsidRPr="00C8279D">
        <w:rPr>
          <w:rFonts w:ascii="GHEA Grapalat" w:eastAsia="Times New Roman" w:hAnsi="GHEA Grapalat" w:cs="Sylfaen"/>
          <w:sz w:val="20"/>
          <w:szCs w:val="24"/>
          <w:lang w:val="af-ZA"/>
        </w:rPr>
        <w:t xml:space="preserve"> շինարարական աշխատանքների գնման դեպքում  </w:t>
      </w:r>
      <w:proofErr w:type="spellStart"/>
      <w:r w:rsidRPr="00C8279D">
        <w:rPr>
          <w:rFonts w:ascii="GHEA Grapalat" w:eastAsia="Times New Roman" w:hAnsi="GHEA Grapalat" w:cs="Sylfaen"/>
          <w:sz w:val="20"/>
          <w:szCs w:val="24"/>
          <w:lang w:val="ru-RU"/>
        </w:rPr>
        <w:t>պայմանագրումներառվում</w:t>
      </w:r>
      <w:r w:rsidRPr="00C8279D">
        <w:rPr>
          <w:rFonts w:ascii="GHEA Grapalat" w:eastAsia="Times New Roman" w:hAnsi="GHEA Grapalat" w:cs="Sylfaen"/>
          <w:sz w:val="20"/>
          <w:szCs w:val="24"/>
        </w:rPr>
        <w:t>են</w:t>
      </w:r>
      <w:r w:rsidRPr="00C8279D">
        <w:rPr>
          <w:rFonts w:ascii="GHEA Grapalat" w:eastAsia="Times New Roman" w:hAnsi="GHEA Grapalat" w:cs="Sylfaen"/>
          <w:sz w:val="20"/>
          <w:szCs w:val="24"/>
          <w:lang w:val="ru-RU"/>
        </w:rPr>
        <w:t>ընտրվածմասնակցիկողմիցհայտովներկայացված</w:t>
      </w:r>
      <w:proofErr w:type="spellEnd"/>
      <w:r w:rsidRPr="00C8279D">
        <w:rPr>
          <w:rFonts w:ascii="GHEA Grapalat" w:eastAsia="Times New Roman" w:hAnsi="GHEA Grapalat" w:cs="Sylfaen"/>
          <w:sz w:val="20"/>
          <w:szCs w:val="24"/>
          <w:lang w:val="af-ZA"/>
        </w:rPr>
        <w:t xml:space="preserve"> սարքերը և սարքավորումները: </w:t>
      </w:r>
    </w:p>
    <w:p w14:paraId="3B5A6FA2" w14:textId="68C463C1" w:rsidR="00C8279D" w:rsidRPr="00C8279D" w:rsidRDefault="00C8279D" w:rsidP="00C8279D">
      <w:pPr>
        <w:spacing w:after="0" w:line="240" w:lineRule="auto"/>
        <w:ind w:firstLine="567"/>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af-ZA"/>
        </w:rPr>
        <w:t>9</w:t>
      </w:r>
      <w:r w:rsidRPr="00C8279D">
        <w:rPr>
          <w:rFonts w:ascii="GHEA Grapalat" w:eastAsia="Times New Roman" w:hAnsi="GHEA Grapalat" w:cs="Sylfaen"/>
          <w:sz w:val="20"/>
          <w:szCs w:val="24"/>
          <w:lang w:val="hy-AM"/>
        </w:rPr>
        <w:t>.</w:t>
      </w:r>
      <w:r w:rsidRPr="00C8279D">
        <w:rPr>
          <w:rFonts w:ascii="GHEA Grapalat" w:eastAsia="Times New Roman" w:hAnsi="GHEA Grapalat" w:cs="Sylfaen"/>
          <w:sz w:val="20"/>
          <w:szCs w:val="24"/>
          <w:lang w:val="af-ZA"/>
        </w:rPr>
        <w:t xml:space="preserve">4 </w:t>
      </w:r>
      <w:r w:rsidRPr="00C8279D">
        <w:rPr>
          <w:rFonts w:ascii="GHEA Grapalat" w:eastAsia="Times New Roman" w:hAnsi="GHEA Grapalat" w:cs="Sylfaen"/>
          <w:sz w:val="20"/>
          <w:szCs w:val="24"/>
          <w:lang w:val="hy-AM"/>
        </w:rPr>
        <w:t>Եթեընտրվածմասնակիցըպայմանագիրկնքելումասինծանուցումըևպայմանագրինախագիծնստանալուց</w:t>
      </w:r>
      <w:r w:rsidR="004D1DE5">
        <w:rPr>
          <w:rFonts w:ascii="GHEA Grapalat" w:eastAsia="Times New Roman" w:hAnsi="GHEA Grapalat" w:cs="Sylfaen"/>
          <w:sz w:val="20"/>
          <w:szCs w:val="24"/>
          <w:lang w:val="hy-AM"/>
        </w:rPr>
        <w:t>հետո</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սույն հրավերի 10</w:t>
      </w:r>
      <w:r w:rsidR="00754D1F" w:rsidRPr="00754D1F">
        <w:rPr>
          <w:rFonts w:ascii="Cambria Math" w:eastAsia="Times New Roman" w:hAnsi="Cambria Math" w:cs="Cambria Math"/>
          <w:sz w:val="20"/>
          <w:szCs w:val="24"/>
          <w:lang w:val="af-ZA"/>
        </w:rPr>
        <w:t>.</w:t>
      </w:r>
      <w:r w:rsidRPr="00C8279D">
        <w:rPr>
          <w:rFonts w:ascii="GHEA Grapalat" w:eastAsia="Times New Roman" w:hAnsi="GHEA Grapalat" w:cs="Sylfaen"/>
          <w:sz w:val="20"/>
          <w:szCs w:val="24"/>
          <w:lang w:val="hy-AM"/>
        </w:rPr>
        <w:t xml:space="preserve">1 </w:t>
      </w:r>
      <w:r w:rsidRPr="00C8279D">
        <w:rPr>
          <w:rFonts w:ascii="GHEA Grapalat" w:eastAsia="Times New Roman" w:hAnsi="GHEA Grapalat" w:cs="GHEA Grapalat"/>
          <w:sz w:val="20"/>
          <w:szCs w:val="24"/>
          <w:lang w:val="hy-AM"/>
        </w:rPr>
        <w:t>կետով</w:t>
      </w:r>
      <w:r w:rsidRPr="00C8279D">
        <w:rPr>
          <w:rFonts w:ascii="GHEA Grapalat" w:eastAsia="Times New Roman" w:hAnsi="GHEA Grapalat" w:cs="Sylfaen"/>
          <w:sz w:val="20"/>
          <w:szCs w:val="24"/>
          <w:lang w:val="hy-AM"/>
        </w:rPr>
        <w:t xml:space="preserve"> նախատեսված ժամկետում, իսկ կնքվելիք պայմանագրի նախագծով</w:t>
      </w:r>
      <w:r w:rsidRPr="00C8279D">
        <w:rPr>
          <w:rFonts w:ascii="Courier New" w:eastAsia="Times New Roman" w:hAnsi="Courier New" w:cs="Courier New"/>
          <w:sz w:val="20"/>
          <w:szCs w:val="24"/>
          <w:lang w:val="hy-AM"/>
        </w:rPr>
        <w:t> </w:t>
      </w:r>
      <w:r w:rsidRPr="00C8279D">
        <w:rPr>
          <w:rFonts w:ascii="GHEA Grapalat" w:eastAsia="Times New Roman" w:hAnsi="GHEA Grapalat" w:cs="Sylfaen"/>
          <w:sz w:val="20"/>
          <w:szCs w:val="24"/>
          <w:lang w:val="hy-AM"/>
        </w:rPr>
        <w:t>կանխավճար նախատեսված լինելու դեպքում՝ 10 աշխատանքային օրվա ընթացքում չի</w:t>
      </w:r>
      <w:r w:rsidR="00A47F60" w:rsidRPr="00A47F60">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ստորագրում</w:t>
      </w:r>
      <w:r w:rsidR="00A47F60" w:rsidRPr="00A47F60">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պայմանագիրը</w:t>
      </w:r>
      <w:r w:rsidR="00A47F60" w:rsidRPr="00A47F60">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և</w:t>
      </w:r>
      <w:r w:rsidRPr="00C8279D">
        <w:rPr>
          <w:rFonts w:ascii="GHEA Grapalat" w:eastAsia="Times New Roman" w:hAnsi="GHEA Grapalat" w:cs="Sylfaen"/>
          <w:sz w:val="20"/>
          <w:szCs w:val="24"/>
          <w:lang w:val="af-ZA"/>
        </w:rPr>
        <w:t xml:space="preserve"> պ</w:t>
      </w:r>
      <w:r w:rsidRPr="00C8279D">
        <w:rPr>
          <w:rFonts w:ascii="GHEA Grapalat" w:eastAsia="Times New Roman" w:hAnsi="GHEA Grapalat" w:cs="Sylfaen"/>
          <w:sz w:val="20"/>
          <w:szCs w:val="24"/>
          <w:lang w:val="hy-AM"/>
        </w:rPr>
        <w:t>ատվիրատուին</w:t>
      </w:r>
      <w:r w:rsidR="00A47F60" w:rsidRPr="00A47F60">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ներկայացնում</w:t>
      </w:r>
      <w:r w:rsidRPr="00C8279D">
        <w:rPr>
          <w:rFonts w:ascii="GHEA Grapalat" w:eastAsia="Times New Roman" w:hAnsi="GHEA Grapalat" w:cs="Sylfaen"/>
          <w:sz w:val="20"/>
          <w:szCs w:val="24"/>
          <w:lang w:val="af-ZA"/>
        </w:rPr>
        <w:t xml:space="preserve"> որակավորման և </w:t>
      </w:r>
      <w:r w:rsidRPr="00C8279D">
        <w:rPr>
          <w:rFonts w:ascii="GHEA Grapalat" w:eastAsia="Times New Roman" w:hAnsi="GHEA Grapalat" w:cs="Sylfaen"/>
          <w:sz w:val="20"/>
          <w:szCs w:val="24"/>
          <w:lang w:val="hy-AM"/>
        </w:rPr>
        <w:t>պայմանագրի</w:t>
      </w:r>
      <w:r w:rsidR="00A47F60" w:rsidRPr="00A47F60">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ապահովումները</w:t>
      </w:r>
      <w:r w:rsidRPr="00C8279D">
        <w:rPr>
          <w:rFonts w:ascii="GHEA Grapalat" w:eastAsia="Times New Roman" w:hAnsi="GHEA Grapalat" w:cs="Sylfaen"/>
          <w:sz w:val="20"/>
          <w:szCs w:val="24"/>
          <w:lang w:val="af-ZA"/>
        </w:rPr>
        <w:t>,</w:t>
      </w:r>
      <w:r w:rsidRPr="00C8279D">
        <w:rPr>
          <w:rFonts w:ascii="GHEA Grapalat" w:eastAsia="Times New Roman" w:hAnsi="GHEA Grapalat" w:cs="Sylfaen"/>
          <w:sz w:val="20"/>
          <w:szCs w:val="24"/>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ապահովումը,ապա նա զրկվում է պայմանագիրը ստորագրելու իրավունքից։</w:t>
      </w:r>
    </w:p>
    <w:p w14:paraId="1779744B" w14:textId="2DAE7041"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hy-AM"/>
        </w:rPr>
        <w:t>Ընդ</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որում</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և</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հաստատմանը</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հաջորդող</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աշխատանքային</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օրը</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ուղեկցող</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գրությամբ</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տրամադրվում</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է</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ընտրված</w:t>
      </w:r>
      <w:r w:rsidR="00A47F60" w:rsidRPr="00A47F60">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մասնակցին:</w:t>
      </w:r>
    </w:p>
    <w:p w14:paraId="296F1DF1" w14:textId="73996E89"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9.5 </w:t>
      </w:r>
      <w:proofErr w:type="spellStart"/>
      <w:r w:rsidRPr="00C8279D">
        <w:rPr>
          <w:rFonts w:ascii="GHEA Grapalat" w:eastAsia="Times New Roman" w:hAnsi="GHEA Grapalat" w:cs="Sylfaen"/>
          <w:sz w:val="20"/>
          <w:szCs w:val="24"/>
          <w:lang w:val="ru-RU"/>
        </w:rPr>
        <w:t>Մինչև</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սույն</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հրավերի</w:t>
      </w:r>
      <w:proofErr w:type="spellEnd"/>
      <w:r w:rsidRPr="00C8279D">
        <w:rPr>
          <w:rFonts w:ascii="GHEA Grapalat" w:eastAsia="Times New Roman" w:hAnsi="GHEA Grapalat" w:cs="Sylfaen"/>
          <w:sz w:val="20"/>
          <w:szCs w:val="24"/>
          <w:lang w:val="af-ZA"/>
        </w:rPr>
        <w:t xml:space="preserve"> 1-ին մասի 9</w:t>
      </w:r>
      <w:r w:rsidRPr="00C8279D">
        <w:rPr>
          <w:rFonts w:ascii="GHEA Grapalat" w:eastAsia="Times New Roman" w:hAnsi="GHEA Grapalat" w:cs="Sylfaen"/>
          <w:sz w:val="20"/>
          <w:szCs w:val="24"/>
          <w:lang w:val="hy-AM"/>
        </w:rPr>
        <w:t>.</w:t>
      </w:r>
      <w:r w:rsidRPr="00C8279D">
        <w:rPr>
          <w:rFonts w:ascii="GHEA Grapalat" w:eastAsia="Times New Roman" w:hAnsi="GHEA Grapalat" w:cs="Sylfaen"/>
          <w:sz w:val="20"/>
          <w:szCs w:val="24"/>
          <w:lang w:val="af-ZA"/>
        </w:rPr>
        <w:t xml:space="preserve">4 </w:t>
      </w:r>
      <w:proofErr w:type="spellStart"/>
      <w:r w:rsidRPr="00C8279D">
        <w:rPr>
          <w:rFonts w:ascii="GHEA Grapalat" w:eastAsia="Times New Roman" w:hAnsi="GHEA Grapalat" w:cs="Sylfaen"/>
          <w:sz w:val="20"/>
          <w:szCs w:val="24"/>
          <w:lang w:val="ru-RU"/>
        </w:rPr>
        <w:t>կետով</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նախատեսված</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ժամկետի</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ավարտը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կողմերի</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համաձայնությամբ</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կարող</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են</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պայմանագրի</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նախագծում</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կատարվել</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փոփոխություններ</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սակայն</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դրանք</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չեն</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կարող</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lastRenderedPageBreak/>
        <w:t>հանգեցնել</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գնման</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առարկայի</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բնութագրերի</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փոփոխմանը</w:t>
      </w:r>
      <w:proofErr w:type="spellEnd"/>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կանխավճարի չափի կամ</w:t>
      </w:r>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ընտրված</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մասնակցի</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առաջարկած</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գնի</w:t>
      </w:r>
      <w:proofErr w:type="spellEnd"/>
      <w:r w:rsidR="00A47F60" w:rsidRPr="00A47F60">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ավելացմանը</w:t>
      </w:r>
      <w:proofErr w:type="spellEnd"/>
      <w:r w:rsidRPr="00C8279D">
        <w:rPr>
          <w:rFonts w:ascii="GHEA Grapalat" w:eastAsia="Times New Roman" w:hAnsi="GHEA Grapalat" w:cs="Sylfaen"/>
          <w:sz w:val="20"/>
          <w:szCs w:val="24"/>
          <w:lang w:val="ru-RU"/>
        </w:rPr>
        <w:t>։</w:t>
      </w:r>
    </w:p>
    <w:p w14:paraId="26DC5EF9" w14:textId="77777777" w:rsidR="00C8279D" w:rsidRPr="00C8279D" w:rsidRDefault="00C8279D" w:rsidP="00C8279D">
      <w:pPr>
        <w:spacing w:after="0" w:line="240" w:lineRule="auto"/>
        <w:jc w:val="center"/>
        <w:rPr>
          <w:rFonts w:ascii="GHEA Grapalat" w:eastAsia="Times New Roman" w:hAnsi="GHEA Grapalat" w:cs="Times New Roman"/>
          <w:b/>
          <w:iCs/>
          <w:sz w:val="20"/>
          <w:szCs w:val="24"/>
          <w:lang w:val="af-ZA"/>
        </w:rPr>
      </w:pPr>
    </w:p>
    <w:p w14:paraId="6F3447AD" w14:textId="046C7292" w:rsidR="00C8279D" w:rsidRPr="00C8279D" w:rsidRDefault="00C8279D" w:rsidP="00C8279D">
      <w:pPr>
        <w:spacing w:after="0" w:line="240" w:lineRule="auto"/>
        <w:jc w:val="center"/>
        <w:rPr>
          <w:rFonts w:ascii="GHEA Grapalat" w:eastAsia="Times New Roman" w:hAnsi="GHEA Grapalat" w:cs="Arial"/>
          <w:b/>
          <w:iCs/>
          <w:sz w:val="20"/>
          <w:szCs w:val="24"/>
          <w:lang w:val="af-ZA"/>
        </w:rPr>
      </w:pPr>
      <w:r w:rsidRPr="00C8279D">
        <w:rPr>
          <w:rFonts w:ascii="GHEA Grapalat" w:eastAsia="Times New Roman" w:hAnsi="GHEA Grapalat" w:cs="Times New Roman"/>
          <w:b/>
          <w:iCs/>
          <w:sz w:val="20"/>
          <w:szCs w:val="24"/>
          <w:lang w:val="af-ZA"/>
        </w:rPr>
        <w:t xml:space="preserve">10. </w:t>
      </w:r>
      <w:r w:rsidRPr="00C8279D">
        <w:rPr>
          <w:rFonts w:ascii="GHEA Grapalat" w:eastAsia="Times New Roman" w:hAnsi="GHEA Grapalat" w:cs="Sylfaen"/>
          <w:b/>
          <w:iCs/>
          <w:sz w:val="20"/>
          <w:szCs w:val="24"/>
          <w:lang w:val="hy-AM"/>
        </w:rPr>
        <w:t>ՈՐԱԿԱՎՈՐՄԱՆ</w:t>
      </w:r>
      <w:r w:rsidR="006528FE" w:rsidRPr="00BC63FF">
        <w:rPr>
          <w:rFonts w:ascii="GHEA Grapalat" w:eastAsia="Times New Roman" w:hAnsi="GHEA Grapalat" w:cs="Sylfaen"/>
          <w:b/>
          <w:iCs/>
          <w:sz w:val="20"/>
          <w:szCs w:val="24"/>
          <w:lang w:val="af-ZA"/>
        </w:rPr>
        <w:t xml:space="preserve"> </w:t>
      </w:r>
      <w:r w:rsidRPr="00C8279D">
        <w:rPr>
          <w:rFonts w:ascii="GHEA Grapalat" w:eastAsia="Times New Roman" w:hAnsi="GHEA Grapalat" w:cs="Sylfaen"/>
          <w:b/>
          <w:iCs/>
          <w:sz w:val="20"/>
          <w:szCs w:val="24"/>
          <w:lang w:val="hy-AM"/>
        </w:rPr>
        <w:t>ԵՎ</w:t>
      </w:r>
      <w:r w:rsidRPr="00C8279D">
        <w:rPr>
          <w:rFonts w:ascii="GHEA Grapalat" w:eastAsia="Times New Roman" w:hAnsi="GHEA Grapalat" w:cs="Sylfaen"/>
          <w:b/>
          <w:iCs/>
          <w:sz w:val="20"/>
          <w:szCs w:val="24"/>
          <w:lang w:val="af-ZA"/>
        </w:rPr>
        <w:t xml:space="preserve"> ՊԱՅՄԱՆԱԳՐԻ</w:t>
      </w:r>
      <w:r w:rsidR="006528FE">
        <w:rPr>
          <w:rFonts w:ascii="GHEA Grapalat" w:eastAsia="Times New Roman" w:hAnsi="GHEA Grapalat" w:cs="Sylfaen"/>
          <w:b/>
          <w:iCs/>
          <w:sz w:val="20"/>
          <w:szCs w:val="24"/>
          <w:lang w:val="af-ZA"/>
        </w:rPr>
        <w:t xml:space="preserve"> </w:t>
      </w:r>
      <w:r w:rsidRPr="00C8279D">
        <w:rPr>
          <w:rFonts w:ascii="GHEA Grapalat" w:eastAsia="Times New Roman" w:hAnsi="GHEA Grapalat" w:cs="Sylfaen"/>
          <w:b/>
          <w:iCs/>
          <w:sz w:val="20"/>
          <w:szCs w:val="24"/>
          <w:lang w:val="af-ZA"/>
        </w:rPr>
        <w:t>ԱՊԱՀՈՎՈՒՄ</w:t>
      </w:r>
      <w:r w:rsidRPr="00C8279D">
        <w:rPr>
          <w:rFonts w:ascii="GHEA Grapalat" w:eastAsia="Times New Roman" w:hAnsi="GHEA Grapalat" w:cs="Sylfaen"/>
          <w:b/>
          <w:iCs/>
          <w:sz w:val="20"/>
          <w:szCs w:val="24"/>
          <w:lang w:val="hy-AM"/>
        </w:rPr>
        <w:t>ՆԵՐ</w:t>
      </w:r>
      <w:r w:rsidRPr="00C8279D">
        <w:rPr>
          <w:rFonts w:ascii="GHEA Grapalat" w:eastAsia="Times New Roman" w:hAnsi="GHEA Grapalat" w:cs="Sylfaen"/>
          <w:b/>
          <w:iCs/>
          <w:sz w:val="20"/>
          <w:szCs w:val="24"/>
          <w:lang w:val="af-ZA"/>
        </w:rPr>
        <w:t>Ը</w:t>
      </w:r>
    </w:p>
    <w:p w14:paraId="43AEB427" w14:textId="77777777" w:rsidR="00C8279D" w:rsidRPr="00C8279D" w:rsidRDefault="00C8279D" w:rsidP="00C8279D">
      <w:pPr>
        <w:spacing w:after="0" w:line="240" w:lineRule="auto"/>
        <w:jc w:val="center"/>
        <w:rPr>
          <w:rFonts w:ascii="GHEA Grapalat" w:eastAsia="Times New Roman" w:hAnsi="GHEA Grapalat" w:cs="Times New Roman"/>
          <w:b/>
          <w:iCs/>
          <w:sz w:val="20"/>
          <w:szCs w:val="24"/>
          <w:lang w:val="af-ZA"/>
        </w:rPr>
      </w:pPr>
    </w:p>
    <w:p w14:paraId="20422332" w14:textId="77777777" w:rsidR="00C8279D" w:rsidRPr="005A06FD" w:rsidRDefault="00C8279D" w:rsidP="00C8279D">
      <w:pPr>
        <w:spacing w:after="0" w:line="240" w:lineRule="auto"/>
        <w:ind w:firstLine="567"/>
        <w:jc w:val="both"/>
        <w:rPr>
          <w:rFonts w:ascii="GHEA Grapalat" w:eastAsia="Times New Roman" w:hAnsi="GHEA Grapalat" w:cs="Sylfaen"/>
          <w:sz w:val="20"/>
          <w:szCs w:val="24"/>
          <w:vertAlign w:val="superscript"/>
          <w:lang w:val="hy-AM"/>
        </w:rPr>
      </w:pPr>
      <w:r w:rsidRPr="00C8279D">
        <w:rPr>
          <w:rFonts w:ascii="GHEA Grapalat" w:eastAsia="Times New Roman" w:hAnsi="GHEA Grapalat" w:cs="Times New Roman"/>
          <w:iCs/>
          <w:sz w:val="20"/>
          <w:szCs w:val="24"/>
          <w:lang w:val="af-ZA"/>
        </w:rPr>
        <w:t>10.</w:t>
      </w:r>
      <w:r w:rsidRPr="00C8279D">
        <w:rPr>
          <w:rFonts w:ascii="GHEA Grapalat" w:eastAsia="Times New Roman" w:hAnsi="GHEA Grapalat" w:cs="Sylfaen"/>
          <w:sz w:val="20"/>
          <w:szCs w:val="24"/>
          <w:lang w:val="af-ZA"/>
        </w:rPr>
        <w:t xml:space="preserve">1 </w:t>
      </w:r>
      <w:r w:rsidRPr="00C8279D">
        <w:rPr>
          <w:rFonts w:ascii="GHEA Grapalat" w:eastAsia="Times New Roman" w:hAnsi="GHEA Grapalat" w:cs="Sylfaen"/>
          <w:sz w:val="20"/>
          <w:szCs w:val="24"/>
          <w:lang w:val="hy-AM"/>
        </w:rPr>
        <w:t>Որակավորման</w:t>
      </w:r>
      <w:r w:rsidR="00212DAB" w:rsidRPr="005A06F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և</w:t>
      </w:r>
      <w:r w:rsidR="00212DAB" w:rsidRPr="005A06F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պ</w:t>
      </w:r>
      <w:proofErr w:type="spellStart"/>
      <w:r w:rsidRPr="00C8279D">
        <w:rPr>
          <w:rFonts w:ascii="GHEA Grapalat" w:eastAsia="Times New Roman" w:hAnsi="GHEA Grapalat" w:cs="Sylfaen"/>
          <w:sz w:val="20"/>
          <w:szCs w:val="24"/>
          <w:lang w:val="ru-RU"/>
        </w:rPr>
        <w:t>այմանագրի</w:t>
      </w:r>
      <w:proofErr w:type="spellEnd"/>
      <w:r w:rsidR="00212DAB"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ապահովում</w:t>
      </w:r>
      <w:proofErr w:type="spellEnd"/>
      <w:r w:rsidRPr="00C8279D">
        <w:rPr>
          <w:rFonts w:ascii="GHEA Grapalat" w:eastAsia="Times New Roman" w:hAnsi="GHEA Grapalat" w:cs="Sylfaen"/>
          <w:sz w:val="20"/>
          <w:szCs w:val="24"/>
          <w:lang w:val="hy-AM"/>
        </w:rPr>
        <w:t>ները</w:t>
      </w:r>
      <w:r w:rsidR="00212DAB"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ներկայացնելու</w:t>
      </w:r>
      <w:proofErr w:type="spellEnd"/>
      <w:r w:rsidR="00212DAB"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պահանջի</w:t>
      </w:r>
      <w:proofErr w:type="spellEnd"/>
      <w:r w:rsidR="00212DAB"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հիման</w:t>
      </w:r>
      <w:proofErr w:type="spellEnd"/>
      <w:r w:rsidR="00212DAB"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վրա</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այն</w:t>
      </w:r>
      <w:proofErr w:type="spellEnd"/>
      <w:r w:rsidR="00212DAB"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ստանալու</w:t>
      </w:r>
      <w:proofErr w:type="spellEnd"/>
      <w:r w:rsidR="00212DAB"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օրվանից</w:t>
      </w:r>
      <w:proofErr w:type="spellEnd"/>
      <w:r w:rsidR="00212DAB" w:rsidRPr="005A06F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 xml:space="preserve">հետո 5 </w:t>
      </w:r>
      <w:r w:rsidRPr="00C8279D">
        <w:rPr>
          <w:rFonts w:ascii="GHEA Grapalat" w:eastAsia="Times New Roman" w:hAnsi="GHEA Grapalat" w:cs="Sylfaen"/>
          <w:sz w:val="20"/>
          <w:szCs w:val="24"/>
          <w:lang w:val="af-ZA"/>
        </w:rPr>
        <w:t xml:space="preserve">աշխատանքային </w:t>
      </w:r>
      <w:proofErr w:type="spellStart"/>
      <w:r w:rsidRPr="00C8279D">
        <w:rPr>
          <w:rFonts w:ascii="GHEA Grapalat" w:eastAsia="Times New Roman" w:hAnsi="GHEA Grapalat" w:cs="Sylfaen"/>
          <w:sz w:val="20"/>
          <w:szCs w:val="24"/>
          <w:lang w:val="ru-RU"/>
        </w:rPr>
        <w:t>օրվա</w:t>
      </w:r>
      <w:proofErr w:type="spellEnd"/>
      <w:r w:rsidR="00212DAB"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ընթացքում</w:t>
      </w:r>
      <w:proofErr w:type="spellEnd"/>
      <w:r w:rsidRPr="00C8279D">
        <w:rPr>
          <w:rFonts w:ascii="GHEA Grapalat" w:eastAsia="Times New Roman" w:hAnsi="GHEA Grapalat" w:cs="Sylfaen"/>
          <w:sz w:val="20"/>
          <w:szCs w:val="24"/>
          <w:lang w:val="af-ZA"/>
        </w:rPr>
        <w:t xml:space="preserve">, </w:t>
      </w:r>
      <w:proofErr w:type="spellStart"/>
      <w:r w:rsidRPr="00212DAB">
        <w:rPr>
          <w:rFonts w:ascii="GHEA Grapalat" w:eastAsia="Times New Roman" w:hAnsi="GHEA Grapalat" w:cs="Sylfaen"/>
          <w:sz w:val="20"/>
          <w:szCs w:val="24"/>
          <w:lang w:val="ru-RU"/>
        </w:rPr>
        <w:t>ընտրված</w:t>
      </w:r>
      <w:proofErr w:type="spellEnd"/>
      <w:r w:rsidR="00212DAB" w:rsidRPr="005A06FD">
        <w:rPr>
          <w:rFonts w:ascii="GHEA Grapalat" w:eastAsia="Times New Roman" w:hAnsi="GHEA Grapalat" w:cs="Sylfaen"/>
          <w:sz w:val="20"/>
          <w:szCs w:val="24"/>
          <w:lang w:val="af-ZA"/>
        </w:rPr>
        <w:t xml:space="preserve"> </w:t>
      </w:r>
      <w:proofErr w:type="spellStart"/>
      <w:r w:rsidRPr="00212DAB">
        <w:rPr>
          <w:rFonts w:ascii="GHEA Grapalat" w:eastAsia="Times New Roman" w:hAnsi="GHEA Grapalat" w:cs="Sylfaen"/>
          <w:sz w:val="20"/>
          <w:szCs w:val="24"/>
          <w:lang w:val="ru-RU"/>
        </w:rPr>
        <w:t>մասնակիցը</w:t>
      </w:r>
      <w:proofErr w:type="spellEnd"/>
      <w:r w:rsidR="00212DAB" w:rsidRPr="005A06FD">
        <w:rPr>
          <w:rFonts w:ascii="GHEA Grapalat" w:eastAsia="Times New Roman" w:hAnsi="GHEA Grapalat" w:cs="Sylfaen"/>
          <w:sz w:val="20"/>
          <w:szCs w:val="24"/>
          <w:lang w:val="af-ZA"/>
        </w:rPr>
        <w:t xml:space="preserve"> </w:t>
      </w:r>
      <w:proofErr w:type="spellStart"/>
      <w:r w:rsidRPr="00212DAB">
        <w:rPr>
          <w:rFonts w:ascii="GHEA Grapalat" w:eastAsia="Times New Roman" w:hAnsi="GHEA Grapalat" w:cs="Sylfaen"/>
          <w:sz w:val="20"/>
          <w:szCs w:val="24"/>
          <w:lang w:val="ru-RU"/>
        </w:rPr>
        <w:t>պարտավոր</w:t>
      </w:r>
      <w:proofErr w:type="spellEnd"/>
      <w:r w:rsidR="00212DAB" w:rsidRPr="005A06FD">
        <w:rPr>
          <w:rFonts w:ascii="GHEA Grapalat" w:eastAsia="Times New Roman" w:hAnsi="GHEA Grapalat" w:cs="Sylfaen"/>
          <w:sz w:val="20"/>
          <w:szCs w:val="24"/>
          <w:lang w:val="af-ZA"/>
        </w:rPr>
        <w:t xml:space="preserve"> </w:t>
      </w:r>
      <w:r w:rsidRPr="00212DAB">
        <w:rPr>
          <w:rFonts w:ascii="GHEA Grapalat" w:eastAsia="Times New Roman" w:hAnsi="GHEA Grapalat" w:cs="Sylfaen"/>
          <w:sz w:val="20"/>
          <w:szCs w:val="24"/>
          <w:lang w:val="ru-RU"/>
        </w:rPr>
        <w:t>է</w:t>
      </w:r>
      <w:r w:rsidR="00212DAB" w:rsidRPr="005A06FD">
        <w:rPr>
          <w:rFonts w:ascii="GHEA Grapalat" w:eastAsia="Times New Roman" w:hAnsi="GHEA Grapalat" w:cs="Sylfaen"/>
          <w:sz w:val="20"/>
          <w:szCs w:val="24"/>
          <w:lang w:val="af-ZA"/>
        </w:rPr>
        <w:t xml:space="preserve"> </w:t>
      </w:r>
      <w:proofErr w:type="spellStart"/>
      <w:r w:rsidRPr="00212DAB">
        <w:rPr>
          <w:rFonts w:ascii="GHEA Grapalat" w:eastAsia="Times New Roman" w:hAnsi="GHEA Grapalat" w:cs="Sylfaen"/>
          <w:sz w:val="20"/>
          <w:szCs w:val="24"/>
          <w:lang w:val="ru-RU"/>
        </w:rPr>
        <w:t>ներկայացնել</w:t>
      </w:r>
      <w:proofErr w:type="spellEnd"/>
      <w:r w:rsidR="00212DAB" w:rsidRPr="005A06FD">
        <w:rPr>
          <w:rFonts w:ascii="GHEA Grapalat" w:eastAsia="Times New Roman" w:hAnsi="GHEA Grapalat" w:cs="Sylfaen"/>
          <w:sz w:val="20"/>
          <w:szCs w:val="24"/>
          <w:lang w:val="af-ZA"/>
        </w:rPr>
        <w:t xml:space="preserve"> </w:t>
      </w:r>
      <w:r w:rsidRPr="00212DAB">
        <w:rPr>
          <w:rFonts w:ascii="GHEA Grapalat" w:eastAsia="Times New Roman" w:hAnsi="GHEA Grapalat" w:cs="Sylfaen"/>
          <w:sz w:val="20"/>
          <w:szCs w:val="24"/>
          <w:lang w:val="hy-AM"/>
        </w:rPr>
        <w:t>որակավորման</w:t>
      </w:r>
      <w:r w:rsidR="00212DAB" w:rsidRPr="005A06FD">
        <w:rPr>
          <w:rFonts w:ascii="GHEA Grapalat" w:eastAsia="Times New Roman" w:hAnsi="GHEA Grapalat" w:cs="Sylfaen"/>
          <w:sz w:val="20"/>
          <w:szCs w:val="24"/>
          <w:lang w:val="af-ZA"/>
        </w:rPr>
        <w:t xml:space="preserve"> </w:t>
      </w:r>
      <w:r w:rsidRPr="00212DAB">
        <w:rPr>
          <w:rFonts w:ascii="GHEA Grapalat" w:eastAsia="Times New Roman" w:hAnsi="GHEA Grapalat" w:cs="Sylfaen"/>
          <w:sz w:val="20"/>
          <w:szCs w:val="24"/>
          <w:lang w:val="hy-AM"/>
        </w:rPr>
        <w:t>և</w:t>
      </w:r>
      <w:r w:rsidR="00212DAB" w:rsidRPr="005A06FD">
        <w:rPr>
          <w:rFonts w:ascii="GHEA Grapalat" w:eastAsia="Times New Roman" w:hAnsi="GHEA Grapalat" w:cs="Sylfaen"/>
          <w:sz w:val="20"/>
          <w:szCs w:val="24"/>
          <w:lang w:val="af-ZA"/>
        </w:rPr>
        <w:t xml:space="preserve"> </w:t>
      </w:r>
      <w:proofErr w:type="spellStart"/>
      <w:r w:rsidRPr="00212DAB">
        <w:rPr>
          <w:rFonts w:ascii="GHEA Grapalat" w:eastAsia="Times New Roman" w:hAnsi="GHEA Grapalat" w:cs="Sylfaen"/>
          <w:sz w:val="20"/>
          <w:szCs w:val="24"/>
          <w:lang w:val="ru-RU"/>
        </w:rPr>
        <w:t>պայմանագրի</w:t>
      </w:r>
      <w:proofErr w:type="spellEnd"/>
      <w:r w:rsidR="00212DAB" w:rsidRPr="005A06FD">
        <w:rPr>
          <w:rFonts w:ascii="GHEA Grapalat" w:eastAsia="Times New Roman" w:hAnsi="GHEA Grapalat" w:cs="Sylfaen"/>
          <w:sz w:val="20"/>
          <w:szCs w:val="24"/>
          <w:lang w:val="af-ZA"/>
        </w:rPr>
        <w:t xml:space="preserve"> </w:t>
      </w:r>
      <w:proofErr w:type="spellStart"/>
      <w:r w:rsidRPr="00212DAB">
        <w:rPr>
          <w:rFonts w:ascii="GHEA Grapalat" w:eastAsia="Times New Roman" w:hAnsi="GHEA Grapalat" w:cs="Sylfaen"/>
          <w:sz w:val="20"/>
          <w:szCs w:val="24"/>
          <w:lang w:val="ru-RU"/>
        </w:rPr>
        <w:t>ապահովում</w:t>
      </w:r>
      <w:proofErr w:type="spellEnd"/>
      <w:r w:rsidRPr="00212DAB">
        <w:rPr>
          <w:rFonts w:ascii="GHEA Grapalat" w:eastAsia="Times New Roman" w:hAnsi="GHEA Grapalat" w:cs="Sylfaen"/>
          <w:sz w:val="20"/>
          <w:szCs w:val="24"/>
          <w:lang w:val="hy-AM"/>
        </w:rPr>
        <w:t>ներ</w:t>
      </w:r>
      <w:r w:rsidRPr="00212DAB">
        <w:rPr>
          <w:rFonts w:ascii="GHEA Grapalat" w:eastAsia="Times New Roman" w:hAnsi="GHEA Grapalat" w:cs="Sylfaen"/>
          <w:sz w:val="20"/>
          <w:szCs w:val="24"/>
          <w:lang w:val="ru-RU"/>
        </w:rPr>
        <w:t>։</w:t>
      </w:r>
      <w:r w:rsidRPr="00212DAB">
        <w:rPr>
          <w:rFonts w:ascii="GHEA Grapalat" w:eastAsia="Times New Roman" w:hAnsi="GHEA Grapalat" w:cs="Sylfaen"/>
          <w:sz w:val="20"/>
          <w:szCs w:val="24"/>
          <w:lang w:val="hy-AM"/>
        </w:rPr>
        <w:t xml:space="preserve"> Ընտրված</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մասնակցի</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հետ</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պայմանագիր</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կնքվում</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է</w:t>
      </w:r>
      <w:r w:rsidRPr="00212DAB">
        <w:rPr>
          <w:rFonts w:ascii="GHEA Grapalat" w:eastAsia="Times New Roman" w:hAnsi="GHEA Grapalat" w:cs="Sylfaen"/>
          <w:sz w:val="20"/>
          <w:szCs w:val="24"/>
          <w:lang w:val="af-ZA"/>
        </w:rPr>
        <w:t xml:space="preserve">, </w:t>
      </w:r>
      <w:r w:rsidRPr="00212DAB">
        <w:rPr>
          <w:rFonts w:ascii="GHEA Grapalat" w:eastAsia="Times New Roman" w:hAnsi="GHEA Grapalat" w:cs="Sylfaen"/>
          <w:sz w:val="20"/>
          <w:szCs w:val="24"/>
          <w:lang w:val="hy-AM"/>
        </w:rPr>
        <w:t>եթե</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վերջինս</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ներկայացնում</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է</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որակավորման և</w:t>
      </w:r>
      <w:r w:rsidR="00212DAB" w:rsidRPr="005A06FD">
        <w:rPr>
          <w:rFonts w:ascii="GHEA Grapalat" w:eastAsia="Times New Roman" w:hAnsi="GHEA Grapalat" w:cs="Sylfaen"/>
          <w:sz w:val="20"/>
          <w:szCs w:val="24"/>
          <w:lang w:val="hy-AM"/>
        </w:rPr>
        <w:t xml:space="preserve"> </w:t>
      </w:r>
      <w:r w:rsidRPr="00212DAB">
        <w:rPr>
          <w:rFonts w:ascii="GHEA Grapalat" w:eastAsia="Times New Roman" w:hAnsi="GHEA Grapalat" w:cs="Sylfaen"/>
          <w:sz w:val="20"/>
          <w:szCs w:val="24"/>
          <w:lang w:val="hy-AM"/>
        </w:rPr>
        <w:t xml:space="preserve">պայմանագրի </w:t>
      </w:r>
      <w:r w:rsidRPr="00212DAB">
        <w:rPr>
          <w:rFonts w:ascii="GHEA Grapalat" w:eastAsia="Times New Roman" w:hAnsi="GHEA Grapalat" w:cs="Sylfaen"/>
          <w:sz w:val="20"/>
          <w:szCs w:val="24"/>
          <w:lang w:val="af-ZA"/>
        </w:rPr>
        <w:t>(</w:t>
      </w:r>
      <w:r w:rsidRPr="00212DAB">
        <w:rPr>
          <w:rFonts w:ascii="GHEA Grapalat" w:eastAsia="Times New Roman" w:hAnsi="GHEA Grapalat" w:cs="Sylfaen"/>
          <w:sz w:val="20"/>
          <w:szCs w:val="24"/>
          <w:lang w:val="hy-AM"/>
        </w:rPr>
        <w:t>կանխավճարի</w:t>
      </w:r>
      <w:r w:rsidRPr="00212DAB">
        <w:rPr>
          <w:rFonts w:ascii="GHEA Grapalat" w:eastAsia="Times New Roman" w:hAnsi="GHEA Grapalat" w:cs="Sylfaen"/>
          <w:sz w:val="20"/>
          <w:szCs w:val="24"/>
          <w:lang w:val="af-ZA"/>
        </w:rPr>
        <w:t xml:space="preserve">) </w:t>
      </w:r>
      <w:r w:rsidRPr="00212DAB">
        <w:rPr>
          <w:rFonts w:ascii="GHEA Grapalat" w:eastAsia="Times New Roman" w:hAnsi="GHEA Grapalat" w:cs="Sylfaen"/>
          <w:sz w:val="20"/>
          <w:szCs w:val="24"/>
          <w:lang w:val="hy-AM"/>
        </w:rPr>
        <w:t xml:space="preserve"> ապահովումներ</w:t>
      </w:r>
      <w:r w:rsidR="00212DAB" w:rsidRPr="005A06FD">
        <w:rPr>
          <w:rFonts w:ascii="GHEA Grapalat" w:eastAsia="Times New Roman" w:hAnsi="GHEA Grapalat" w:cs="Sylfaen"/>
          <w:sz w:val="20"/>
          <w:szCs w:val="24"/>
          <w:lang w:val="hy-AM"/>
        </w:rPr>
        <w:t>ը:</w:t>
      </w:r>
    </w:p>
    <w:p w14:paraId="244D05A4" w14:textId="77777777" w:rsidR="00C8279D" w:rsidRPr="00C8279D" w:rsidRDefault="00C8279D" w:rsidP="00C8279D">
      <w:pPr>
        <w:spacing w:after="0" w:line="240" w:lineRule="auto"/>
        <w:ind w:firstLine="567"/>
        <w:jc w:val="both"/>
        <w:rPr>
          <w:rFonts w:ascii="GHEA Grapalat" w:eastAsia="Times New Roman" w:hAnsi="GHEA Grapalat" w:cs="Arial"/>
          <w:sz w:val="20"/>
          <w:szCs w:val="24"/>
          <w:lang w:val="af-ZA"/>
        </w:rPr>
      </w:pPr>
      <w:r w:rsidRPr="00C8279D">
        <w:rPr>
          <w:rFonts w:ascii="GHEA Grapalat" w:eastAsia="Times New Roman" w:hAnsi="GHEA Grapalat" w:cs="Sylfaen"/>
          <w:sz w:val="20"/>
          <w:szCs w:val="24"/>
          <w:lang w:val="hy-AM"/>
        </w:rPr>
        <w:t>10.2</w:t>
      </w:r>
      <w:r w:rsidR="00212DAB" w:rsidRPr="0036572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Որակավորման</w:t>
      </w:r>
      <w:r w:rsidR="00212DAB" w:rsidRPr="0036572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ապահովման</w:t>
      </w:r>
      <w:r w:rsidR="00212DAB" w:rsidRPr="0036572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չափը</w:t>
      </w:r>
      <w:r w:rsidR="00212DAB" w:rsidRPr="0036572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հավասար</w:t>
      </w:r>
      <w:r w:rsidR="00212DAB" w:rsidRPr="0036572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է</w:t>
      </w:r>
      <w:r w:rsidR="00212DAB" w:rsidRPr="0036572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 xml:space="preserve">սույն ընթացակարգի շրջանակում </w:t>
      </w:r>
      <w:r w:rsidRPr="00212DAB">
        <w:rPr>
          <w:rFonts w:ascii="GHEA Grapalat" w:eastAsia="Times New Roman" w:hAnsi="GHEA Grapalat" w:cs="Sylfaen"/>
          <w:b/>
          <w:sz w:val="20"/>
          <w:szCs w:val="24"/>
          <w:lang w:val="hy-AM"/>
        </w:rPr>
        <w:t>գնվելիք աշխատանքների գնման գնի 15 տոկոսին</w:t>
      </w:r>
      <w:r w:rsidRPr="00C8279D">
        <w:rPr>
          <w:rFonts w:ascii="GHEA Grapalat" w:eastAsia="Times New Roman" w:hAnsi="GHEA Grapalat" w:cs="Sylfaen"/>
          <w:sz w:val="20"/>
          <w:szCs w:val="24"/>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Pr="005A06FD">
        <w:rPr>
          <w:rFonts w:ascii="GHEA Grapalat" w:eastAsia="Times New Roman" w:hAnsi="GHEA Grapalat" w:cs="Sylfaen"/>
          <w:sz w:val="20"/>
          <w:szCs w:val="24"/>
          <w:lang w:val="hy-AM"/>
        </w:rPr>
        <w:t>Որակավորման</w:t>
      </w:r>
      <w:r w:rsidR="00212DAB"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ապահովումը</w:t>
      </w:r>
      <w:r w:rsidR="00212DAB"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ներկայացվում</w:t>
      </w:r>
      <w:r w:rsidR="00212DAB"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է</w:t>
      </w:r>
      <w:r w:rsidR="00212DAB"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տուժանքի</w:t>
      </w:r>
      <w:r w:rsidRPr="004D3B39">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հավելված</w:t>
      </w:r>
      <w:r w:rsidRPr="004D3B39">
        <w:rPr>
          <w:rFonts w:ascii="GHEA Grapalat" w:eastAsia="Times New Roman" w:hAnsi="GHEA Grapalat" w:cs="Sylfaen"/>
          <w:sz w:val="20"/>
          <w:szCs w:val="24"/>
          <w:lang w:val="af-ZA"/>
        </w:rPr>
        <w:t xml:space="preserve"> 4</w:t>
      </w:r>
      <w:r w:rsidR="00212DAB" w:rsidRPr="004D3B39">
        <w:rPr>
          <w:rFonts w:ascii="Cambria Math" w:eastAsia="Times New Roman" w:hAnsi="Cambria Math" w:cs="Cambria Math"/>
          <w:sz w:val="20"/>
          <w:szCs w:val="24"/>
          <w:lang w:val="af-ZA"/>
        </w:rPr>
        <w:t>.</w:t>
      </w:r>
      <w:r w:rsidRPr="004D3B39">
        <w:rPr>
          <w:rFonts w:ascii="GHEA Grapalat" w:eastAsia="Times New Roman" w:hAnsi="GHEA Grapalat" w:cs="Sylfaen"/>
          <w:sz w:val="20"/>
          <w:szCs w:val="24"/>
          <w:lang w:val="af-ZA"/>
        </w:rPr>
        <w:t xml:space="preserve">2)  </w:t>
      </w:r>
      <w:r w:rsidRPr="005A06FD">
        <w:rPr>
          <w:rFonts w:ascii="GHEA Grapalat" w:eastAsia="Times New Roman" w:hAnsi="GHEA Grapalat" w:cs="Sylfaen"/>
          <w:sz w:val="20"/>
          <w:szCs w:val="24"/>
          <w:lang w:val="hy-AM"/>
        </w:rPr>
        <w:t>կամ</w:t>
      </w:r>
      <w:r w:rsidR="00212DAB"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կանխիկ</w:t>
      </w:r>
      <w:r w:rsidR="00212DAB"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փողի</w:t>
      </w:r>
      <w:r w:rsidRPr="004D3B39">
        <w:rPr>
          <w:rFonts w:ascii="GHEA Grapalat" w:eastAsia="Times New Roman" w:hAnsi="GHEA Grapalat" w:cs="Sylfaen"/>
          <w:sz w:val="20"/>
          <w:szCs w:val="24"/>
          <w:lang w:val="af-ZA"/>
        </w:rPr>
        <w:t>:</w:t>
      </w:r>
      <w:r w:rsidR="00212DAB" w:rsidRPr="004D3B39">
        <w:rPr>
          <w:rFonts w:ascii="GHEA Grapalat" w:eastAsia="Times New Roman" w:hAnsi="GHEA Grapalat" w:cs="Sylfaen"/>
          <w:sz w:val="20"/>
          <w:szCs w:val="24"/>
          <w:lang w:val="af-ZA"/>
        </w:rPr>
        <w:t xml:space="preserve"> </w:t>
      </w:r>
      <w:r w:rsidRPr="004D3B39">
        <w:rPr>
          <w:rFonts w:ascii="GHEA Grapalat" w:eastAsia="Times New Roman" w:hAnsi="GHEA Grapalat" w:cs="Sylfaen"/>
          <w:sz w:val="20"/>
          <w:szCs w:val="24"/>
          <w:lang w:val="af-ZA"/>
        </w:rPr>
        <w:t>Ընդ որում ապահովումը</w:t>
      </w:r>
      <w:r w:rsidR="004D3B39" w:rsidRPr="004D3B39">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պետք</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է</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վավեր</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լինի</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առնվազն</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մինչև</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պայմանագրի</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կատարման</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արդյունքը</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պատվիրատուից</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կողմից</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ամբողջական</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ընդունվելու</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օրվան</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հաջորդող</w:t>
      </w:r>
      <w:r w:rsidR="004D3B39" w:rsidRPr="005A06FD">
        <w:rPr>
          <w:rFonts w:ascii="GHEA Grapalat" w:eastAsia="Times New Roman" w:hAnsi="GHEA Grapalat" w:cs="Sylfaen"/>
          <w:sz w:val="20"/>
          <w:szCs w:val="24"/>
          <w:lang w:val="hy-AM"/>
        </w:rPr>
        <w:t xml:space="preserve"> </w:t>
      </w:r>
      <w:r w:rsidRPr="004D3B39">
        <w:rPr>
          <w:rFonts w:ascii="GHEA Grapalat" w:eastAsia="Times New Roman" w:hAnsi="GHEA Grapalat" w:cs="Sylfaen"/>
          <w:sz w:val="20"/>
          <w:szCs w:val="24"/>
          <w:lang w:val="hy-AM"/>
        </w:rPr>
        <w:t>2</w:t>
      </w:r>
      <w:r w:rsidRPr="004D3B39">
        <w:rPr>
          <w:rFonts w:ascii="GHEA Grapalat" w:eastAsia="Times New Roman" w:hAnsi="GHEA Grapalat" w:cs="Sylfaen"/>
          <w:sz w:val="20"/>
          <w:szCs w:val="24"/>
          <w:lang w:val="af-ZA"/>
        </w:rPr>
        <w:t>0-</w:t>
      </w:r>
      <w:r w:rsidRPr="005A06FD">
        <w:rPr>
          <w:rFonts w:ascii="GHEA Grapalat" w:eastAsia="Times New Roman" w:hAnsi="GHEA Grapalat" w:cs="Sylfaen"/>
          <w:sz w:val="20"/>
          <w:szCs w:val="24"/>
          <w:lang w:val="hy-AM"/>
        </w:rPr>
        <w:t>րդ</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աշխատանքային</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Sylfaen"/>
          <w:sz w:val="20"/>
          <w:szCs w:val="24"/>
          <w:lang w:val="hy-AM"/>
        </w:rPr>
        <w:t>օրը</w:t>
      </w:r>
      <w:r w:rsidR="004D3B39" w:rsidRPr="005A06FD">
        <w:rPr>
          <w:rFonts w:ascii="GHEA Grapalat" w:eastAsia="Times New Roman" w:hAnsi="GHEA Grapalat" w:cs="Sylfaen"/>
          <w:sz w:val="20"/>
          <w:szCs w:val="24"/>
          <w:lang w:val="hy-AM"/>
        </w:rPr>
        <w:t xml:space="preserve"> </w:t>
      </w:r>
      <w:r w:rsidRPr="005A06FD">
        <w:rPr>
          <w:rFonts w:ascii="GHEA Grapalat" w:eastAsia="Times New Roman" w:hAnsi="GHEA Grapalat" w:cs="Arial"/>
          <w:sz w:val="20"/>
          <w:szCs w:val="24"/>
          <w:lang w:val="hy-AM"/>
        </w:rPr>
        <w:t>ներառյալ</w:t>
      </w:r>
      <w:r w:rsidR="004D3B39" w:rsidRPr="004D3B39">
        <w:rPr>
          <w:rFonts w:ascii="GHEA Grapalat" w:eastAsia="Times New Roman" w:hAnsi="GHEA Grapalat" w:cs="Arial"/>
          <w:sz w:val="20"/>
          <w:szCs w:val="24"/>
          <w:lang w:val="af-ZA"/>
        </w:rPr>
        <w:t>:</w:t>
      </w:r>
    </w:p>
    <w:p w14:paraId="39DE1B34" w14:textId="77777777" w:rsidR="00C8279D" w:rsidRPr="005A06FD" w:rsidRDefault="00C8279D" w:rsidP="00C8279D">
      <w:pPr>
        <w:spacing w:after="0" w:line="240" w:lineRule="auto"/>
        <w:ind w:firstLine="567"/>
        <w:jc w:val="both"/>
        <w:rPr>
          <w:rFonts w:ascii="GHEA Grapalat" w:eastAsia="Times New Roman" w:hAnsi="GHEA Grapalat" w:cs="Arial"/>
          <w:sz w:val="20"/>
          <w:szCs w:val="24"/>
          <w:lang w:val="af-ZA"/>
        </w:rPr>
      </w:pPr>
      <w:r w:rsidRPr="006528FE">
        <w:rPr>
          <w:rFonts w:ascii="GHEA Grapalat" w:eastAsia="Times New Roman" w:hAnsi="GHEA Grapalat" w:cs="Times New Roman"/>
          <w:sz w:val="20"/>
          <w:szCs w:val="20"/>
          <w:lang w:val="hy-AM"/>
        </w:rPr>
        <w:t>Կանխիկ</w:t>
      </w:r>
      <w:r w:rsidR="004D3B39" w:rsidRPr="006528FE">
        <w:rPr>
          <w:rFonts w:ascii="GHEA Grapalat" w:eastAsia="Times New Roman" w:hAnsi="GHEA Grapalat" w:cs="Times New Roman"/>
          <w:sz w:val="20"/>
          <w:szCs w:val="20"/>
          <w:lang w:val="af-ZA"/>
        </w:rPr>
        <w:t xml:space="preserve"> </w:t>
      </w:r>
      <w:r w:rsidRPr="006528FE">
        <w:rPr>
          <w:rFonts w:ascii="GHEA Grapalat" w:eastAsia="Times New Roman" w:hAnsi="GHEA Grapalat" w:cs="Times New Roman"/>
          <w:sz w:val="20"/>
          <w:szCs w:val="20"/>
          <w:lang w:val="hy-AM"/>
        </w:rPr>
        <w:t>փողի</w:t>
      </w:r>
      <w:r w:rsidR="004D3B39" w:rsidRPr="006528FE">
        <w:rPr>
          <w:rFonts w:ascii="GHEA Grapalat" w:eastAsia="Times New Roman" w:hAnsi="GHEA Grapalat" w:cs="Times New Roman"/>
          <w:sz w:val="20"/>
          <w:szCs w:val="20"/>
          <w:lang w:val="af-ZA"/>
        </w:rPr>
        <w:t xml:space="preserve"> </w:t>
      </w:r>
      <w:r w:rsidRPr="006528FE">
        <w:rPr>
          <w:rFonts w:ascii="GHEA Grapalat" w:eastAsia="Times New Roman" w:hAnsi="GHEA Grapalat" w:cs="Times New Roman"/>
          <w:sz w:val="20"/>
          <w:szCs w:val="20"/>
          <w:lang w:val="hy-AM"/>
        </w:rPr>
        <w:t>ձևով</w:t>
      </w:r>
      <w:r w:rsidR="004D3B39" w:rsidRPr="006528FE">
        <w:rPr>
          <w:rFonts w:ascii="GHEA Grapalat" w:eastAsia="Times New Roman" w:hAnsi="GHEA Grapalat" w:cs="Times New Roman"/>
          <w:sz w:val="20"/>
          <w:szCs w:val="20"/>
          <w:lang w:val="af-ZA"/>
        </w:rPr>
        <w:t xml:space="preserve"> </w:t>
      </w:r>
      <w:r w:rsidRPr="006528FE">
        <w:rPr>
          <w:rFonts w:ascii="GHEA Grapalat" w:eastAsia="Times New Roman" w:hAnsi="GHEA Grapalat" w:cs="Times New Roman"/>
          <w:sz w:val="20"/>
          <w:szCs w:val="20"/>
          <w:lang w:val="hy-AM"/>
        </w:rPr>
        <w:t>ներկայացված</w:t>
      </w:r>
      <w:r w:rsidR="004D3B39" w:rsidRPr="006528FE">
        <w:rPr>
          <w:rFonts w:ascii="GHEA Grapalat" w:eastAsia="Times New Roman" w:hAnsi="GHEA Grapalat" w:cs="Times New Roman"/>
          <w:sz w:val="20"/>
          <w:szCs w:val="20"/>
          <w:lang w:val="af-ZA"/>
        </w:rPr>
        <w:t xml:space="preserve"> </w:t>
      </w:r>
      <w:r w:rsidRPr="006528FE">
        <w:rPr>
          <w:rFonts w:ascii="GHEA Grapalat" w:eastAsia="Times New Roman" w:hAnsi="GHEA Grapalat" w:cs="Arial"/>
          <w:sz w:val="20"/>
          <w:szCs w:val="24"/>
          <w:lang w:val="hy-AM"/>
        </w:rPr>
        <w:t>որակավորման ապահովումը պետք է փոխանցվի Կենտրոնական գանձապետարանում լիազորված մարմնի անվամբ բացված «900008000698» գանձապետական հաշվին</w:t>
      </w:r>
      <w:r w:rsidR="004D3B39" w:rsidRPr="006528FE">
        <w:rPr>
          <w:rFonts w:ascii="GHEA Grapalat" w:eastAsia="Times New Roman" w:hAnsi="GHEA Grapalat" w:cs="Arial"/>
          <w:sz w:val="20"/>
          <w:szCs w:val="24"/>
          <w:lang w:val="af-ZA"/>
        </w:rPr>
        <w:t>:</w:t>
      </w:r>
    </w:p>
    <w:p w14:paraId="18C65D54"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Arial"/>
          <w:sz w:val="20"/>
          <w:szCs w:val="24"/>
          <w:lang w:val="hy-AM"/>
        </w:rPr>
      </w:pPr>
      <w:r w:rsidRPr="00C8279D">
        <w:rPr>
          <w:rFonts w:ascii="GHEA Grapalat" w:eastAsia="Times New Roman" w:hAnsi="GHEA Grapalat" w:cs="Arial"/>
          <w:sz w:val="20"/>
          <w:szCs w:val="24"/>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ընդունվելուն հաջորդող </w:t>
      </w:r>
      <w:r w:rsidRPr="00533C88">
        <w:rPr>
          <w:rFonts w:ascii="GHEA Grapalat" w:eastAsia="Times New Roman" w:hAnsi="GHEA Grapalat" w:cs="Arial"/>
          <w:sz w:val="20"/>
          <w:szCs w:val="24"/>
          <w:lang w:val="hy-AM"/>
        </w:rPr>
        <w:t>հինգ աշխատանքային օրվա ընթացքում:</w:t>
      </w:r>
    </w:p>
    <w:p w14:paraId="0CF72547" w14:textId="77777777" w:rsidR="00C8279D" w:rsidRPr="00C8279D" w:rsidRDefault="00C8279D" w:rsidP="00C8279D">
      <w:pPr>
        <w:spacing w:after="0" w:line="240" w:lineRule="auto"/>
        <w:ind w:firstLine="567"/>
        <w:jc w:val="both"/>
        <w:rPr>
          <w:rFonts w:ascii="GHEA Grapalat" w:eastAsia="Times New Roman" w:hAnsi="GHEA Grapalat" w:cs="Arial"/>
          <w:sz w:val="20"/>
          <w:szCs w:val="24"/>
          <w:lang w:val="hy-AM"/>
        </w:rPr>
      </w:pPr>
      <w:r w:rsidRPr="00C8279D">
        <w:rPr>
          <w:rFonts w:ascii="GHEA Grapalat" w:eastAsia="Times New Roman" w:hAnsi="GHEA Grapalat" w:cs="Arial"/>
          <w:sz w:val="20"/>
          <w:szCs w:val="24"/>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05DCC65" w14:textId="36BAA2C7" w:rsidR="004D3B39" w:rsidRPr="00EF2787" w:rsidRDefault="00C8279D" w:rsidP="004D3B39">
      <w:pPr>
        <w:spacing w:after="0"/>
        <w:ind w:firstLine="567"/>
        <w:jc w:val="both"/>
        <w:rPr>
          <w:rFonts w:ascii="GHEA Grapalat" w:hAnsi="GHEA Grapalat" w:cs="Sylfaen"/>
          <w:sz w:val="20"/>
          <w:vertAlign w:val="superscript"/>
          <w:lang w:val="hy-AM"/>
        </w:rPr>
      </w:pPr>
      <w:r w:rsidRPr="00C8279D">
        <w:rPr>
          <w:rFonts w:ascii="GHEA Grapalat" w:eastAsia="Times New Roman" w:hAnsi="GHEA Grapalat" w:cs="Sylfaen"/>
          <w:sz w:val="20"/>
          <w:szCs w:val="24"/>
          <w:lang w:val="hy-AM"/>
        </w:rPr>
        <w:t>10.3. Պայմանագրի</w:t>
      </w:r>
      <w:r w:rsidR="004D3B39" w:rsidRPr="005A06F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ապահովման</w:t>
      </w:r>
      <w:r w:rsidR="004D3B39" w:rsidRPr="005A06F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չափը</w:t>
      </w:r>
      <w:r w:rsidR="004D3B39" w:rsidRPr="005A06F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կազմում</w:t>
      </w:r>
      <w:r w:rsidR="004D3B39" w:rsidRPr="005A06F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է</w:t>
      </w:r>
      <w:r w:rsidR="004D3B39" w:rsidRPr="005A06FD">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 xml:space="preserve">գնման </w:t>
      </w:r>
      <w:r w:rsidRPr="004D3B39">
        <w:rPr>
          <w:rFonts w:ascii="GHEA Grapalat" w:eastAsia="Times New Roman" w:hAnsi="GHEA Grapalat" w:cs="Sylfaen"/>
          <w:b/>
          <w:sz w:val="20"/>
          <w:szCs w:val="24"/>
          <w:lang w:val="hy-AM"/>
        </w:rPr>
        <w:t>գնի</w:t>
      </w:r>
      <w:r w:rsidRPr="004D3B39">
        <w:rPr>
          <w:rFonts w:ascii="GHEA Grapalat" w:eastAsia="Times New Roman" w:hAnsi="GHEA Grapalat" w:cs="Sylfaen"/>
          <w:b/>
          <w:sz w:val="20"/>
          <w:szCs w:val="24"/>
          <w:lang w:val="af-ZA"/>
        </w:rPr>
        <w:t xml:space="preserve"> 10  </w:t>
      </w:r>
      <w:r w:rsidRPr="004D3B39">
        <w:rPr>
          <w:rFonts w:ascii="GHEA Grapalat" w:eastAsia="Times New Roman" w:hAnsi="GHEA Grapalat" w:cs="Sylfaen"/>
          <w:b/>
          <w:sz w:val="20"/>
          <w:szCs w:val="24"/>
          <w:lang w:val="hy-AM"/>
        </w:rPr>
        <w:t>տոկոսը</w:t>
      </w:r>
      <w:r w:rsidRPr="00C8279D">
        <w:rPr>
          <w:rFonts w:ascii="GHEA Grapalat" w:eastAsia="Times New Roman" w:hAnsi="GHEA Grapalat" w:cs="Sylfaen"/>
          <w:sz w:val="20"/>
          <w:szCs w:val="24"/>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4D3B39" w:rsidRPr="0093002B">
        <w:rPr>
          <w:rFonts w:ascii="GHEA Grapalat" w:hAnsi="GHEA Grapalat" w:cs="Sylfaen"/>
          <w:sz w:val="20"/>
          <w:lang w:val="hy-AM"/>
        </w:rPr>
        <w:t xml:space="preserve">Պայմանագրի ապահովումը ներկայացվում է </w:t>
      </w:r>
      <w:r w:rsidR="004D3B39" w:rsidRPr="00EF2787">
        <w:rPr>
          <w:rFonts w:ascii="GHEA Grapalat" w:hAnsi="GHEA Grapalat" w:cs="Sylfaen"/>
          <w:b/>
          <w:sz w:val="20"/>
          <w:lang w:val="hy-AM"/>
        </w:rPr>
        <w:t>տուժանքի  (հավելված 5.1) կամ</w:t>
      </w:r>
      <w:r w:rsidR="00533C88" w:rsidRPr="00533C88">
        <w:rPr>
          <w:rFonts w:ascii="GHEA Grapalat" w:hAnsi="GHEA Grapalat" w:cs="Sylfaen"/>
          <w:b/>
          <w:sz w:val="20"/>
          <w:lang w:val="hy-AM"/>
        </w:rPr>
        <w:t xml:space="preserve"> </w:t>
      </w:r>
      <w:r w:rsidR="004D3B39" w:rsidRPr="00EF2787">
        <w:rPr>
          <w:rFonts w:ascii="GHEA Grapalat" w:hAnsi="GHEA Grapalat" w:cs="Sylfaen"/>
          <w:b/>
          <w:sz w:val="20"/>
          <w:lang w:val="hy-AM"/>
        </w:rPr>
        <w:t>կանխիկ փողի ձևով</w:t>
      </w:r>
      <w:r w:rsidR="004D3B39" w:rsidRPr="0093002B">
        <w:rPr>
          <w:rFonts w:ascii="GHEA Grapalat" w:hAnsi="GHEA Grapalat" w:cs="Sylfaen"/>
          <w:sz w:val="20"/>
          <w:lang w:val="hy-AM"/>
        </w:rPr>
        <w:t>:</w:t>
      </w:r>
    </w:p>
    <w:p w14:paraId="2976E9A1" w14:textId="77777777" w:rsidR="00C8279D" w:rsidRPr="006528FE" w:rsidRDefault="00C8279D" w:rsidP="00C8279D">
      <w:pPr>
        <w:spacing w:after="0" w:line="240" w:lineRule="auto"/>
        <w:ind w:firstLine="567"/>
        <w:jc w:val="both"/>
        <w:rPr>
          <w:rFonts w:ascii="GHEA Grapalat" w:eastAsia="Times New Roman" w:hAnsi="GHEA Grapalat" w:cs="Times New Roman"/>
          <w:sz w:val="20"/>
          <w:szCs w:val="20"/>
          <w:lang w:val="hy-AM"/>
        </w:rPr>
      </w:pPr>
      <w:r w:rsidRPr="007500D4">
        <w:rPr>
          <w:rFonts w:ascii="GHEA Grapalat" w:eastAsia="Times New Roman" w:hAnsi="GHEA Grapalat" w:cs="Sylfaen"/>
          <w:sz w:val="20"/>
          <w:szCs w:val="24"/>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007500D4" w:rsidRPr="005A06FD">
        <w:rPr>
          <w:rFonts w:ascii="GHEA Grapalat" w:eastAsia="Times New Roman" w:hAnsi="GHEA Grapalat" w:cs="Sylfaen"/>
          <w:b/>
          <w:sz w:val="20"/>
          <w:szCs w:val="24"/>
          <w:lang w:val="hy-AM"/>
        </w:rPr>
        <w:t>2</w:t>
      </w:r>
      <w:r w:rsidRPr="007500D4">
        <w:rPr>
          <w:rFonts w:ascii="GHEA Grapalat" w:eastAsia="Times New Roman" w:hAnsi="GHEA Grapalat" w:cs="Sylfaen"/>
          <w:b/>
          <w:sz w:val="20"/>
          <w:szCs w:val="24"/>
          <w:lang w:val="hy-AM"/>
        </w:rPr>
        <w:t>0-րդ աշխատանքային օրը ներառյալ</w:t>
      </w:r>
      <w:r w:rsidRPr="007500D4">
        <w:rPr>
          <w:rFonts w:ascii="GHEA Grapalat" w:eastAsia="Times New Roman" w:hAnsi="GHEA Grapalat" w:cs="Sylfaen"/>
          <w:sz w:val="20"/>
          <w:szCs w:val="24"/>
          <w:lang w:val="hy-AM"/>
        </w:rPr>
        <w:t>:</w:t>
      </w:r>
      <w:r w:rsidRPr="007500D4">
        <w:rPr>
          <w:rFonts w:ascii="GHEA Grapalat" w:eastAsia="Times New Roman" w:hAnsi="GHEA Grapalat" w:cs="Times New Roman"/>
          <w:sz w:val="20"/>
          <w:szCs w:val="20"/>
          <w:lang w:val="hy-AM"/>
        </w:rPr>
        <w:t xml:space="preserve"> Պայմանագրի ապահովումը այն ներկայացրած անձին </w:t>
      </w:r>
      <w:r w:rsidRPr="00614416">
        <w:rPr>
          <w:rFonts w:ascii="GHEA Grapalat" w:eastAsia="Times New Roman" w:hAnsi="GHEA Grapalat" w:cs="Times New Roman"/>
          <w:sz w:val="20"/>
          <w:szCs w:val="20"/>
          <w:lang w:val="hy-AM"/>
        </w:rPr>
        <w:t xml:space="preserve">վերադարձվում է կնքված պայմանագրով </w:t>
      </w:r>
      <w:r w:rsidRPr="006528FE">
        <w:rPr>
          <w:rFonts w:ascii="GHEA Grapalat" w:eastAsia="Times New Roman" w:hAnsi="GHEA Grapalat" w:cs="Times New Roman"/>
          <w:sz w:val="20"/>
          <w:szCs w:val="20"/>
          <w:lang w:val="hy-AM"/>
        </w:rPr>
        <w:t xml:space="preserve">ստանձնված պարտավորությունների ամբողջական կատարման դեպքում՝ ամբողջական պարտավորությունների կատարման ժամկետը լրանալուն հաջորդող </w:t>
      </w:r>
      <w:r w:rsidRPr="006528FE">
        <w:rPr>
          <w:rFonts w:ascii="GHEA Grapalat" w:eastAsia="Times New Roman" w:hAnsi="GHEA Grapalat" w:cs="Times New Roman"/>
          <w:b/>
          <w:sz w:val="20"/>
          <w:szCs w:val="20"/>
          <w:lang w:val="hy-AM"/>
        </w:rPr>
        <w:t>5 աշխատանքային օրվա ընթացքում</w:t>
      </w:r>
      <w:r w:rsidRPr="006528FE">
        <w:rPr>
          <w:rFonts w:ascii="GHEA Grapalat" w:eastAsia="Times New Roman" w:hAnsi="GHEA Grapalat" w:cs="Times New Roman"/>
          <w:sz w:val="20"/>
          <w:szCs w:val="20"/>
          <w:lang w:val="hy-AM"/>
        </w:rPr>
        <w:t>:</w:t>
      </w:r>
    </w:p>
    <w:p w14:paraId="51ED7C09" w14:textId="77777777" w:rsidR="00C8279D" w:rsidRPr="006528FE" w:rsidRDefault="00C8279D" w:rsidP="00C8279D">
      <w:pPr>
        <w:spacing w:after="0" w:line="240" w:lineRule="auto"/>
        <w:ind w:firstLine="567"/>
        <w:jc w:val="both"/>
        <w:rPr>
          <w:rFonts w:ascii="GHEA Grapalat" w:eastAsia="Times New Roman" w:hAnsi="GHEA Grapalat" w:cs="Arial"/>
          <w:sz w:val="20"/>
          <w:szCs w:val="24"/>
          <w:lang w:val="hy-AM"/>
        </w:rPr>
      </w:pPr>
      <w:r w:rsidRPr="006528FE">
        <w:rPr>
          <w:rFonts w:ascii="GHEA Grapalat" w:eastAsia="Times New Roman" w:hAnsi="GHEA Grapalat" w:cs="Times New Roman"/>
          <w:sz w:val="20"/>
          <w:szCs w:val="20"/>
          <w:lang w:val="hy-AM"/>
        </w:rPr>
        <w:t>Կանխիկփողիձևովներկայացված</w:t>
      </w:r>
      <w:r w:rsidRPr="006528FE">
        <w:rPr>
          <w:rFonts w:ascii="GHEA Grapalat" w:eastAsia="Times New Roman" w:hAnsi="GHEA Grapalat" w:cs="Arial"/>
          <w:sz w:val="20"/>
          <w:szCs w:val="24"/>
          <w:lang w:val="hy-AM"/>
        </w:rPr>
        <w:t>պայմանագրի ապահովումը պետք է փոխանցվի Կենտրոնական գանձապետարանում լիազորված մարմնի անվամբ բացված «900008000664» գանձապետական հաշվին.</w:t>
      </w:r>
    </w:p>
    <w:p w14:paraId="1EBC567D" w14:textId="77777777" w:rsidR="00614416" w:rsidRPr="005A06FD" w:rsidRDefault="00C8279D" w:rsidP="00C8279D">
      <w:pPr>
        <w:spacing w:after="0" w:line="240" w:lineRule="auto"/>
        <w:ind w:firstLine="567"/>
        <w:jc w:val="both"/>
        <w:rPr>
          <w:rFonts w:ascii="GHEA Grapalat" w:eastAsia="Times New Roman" w:hAnsi="GHEA Grapalat" w:cs="Arial"/>
          <w:sz w:val="20"/>
          <w:szCs w:val="24"/>
          <w:lang w:val="hy-AM"/>
        </w:rPr>
      </w:pPr>
      <w:r w:rsidRPr="006528FE">
        <w:rPr>
          <w:rFonts w:ascii="GHEA Grapalat" w:eastAsia="Times New Roman" w:hAnsi="GHEA Grapalat" w:cs="Sylfaen"/>
          <w:sz w:val="20"/>
          <w:szCs w:val="24"/>
          <w:lang w:val="hy-AM"/>
        </w:rPr>
        <w:t xml:space="preserve">10.4 </w:t>
      </w:r>
      <w:r w:rsidR="00614416" w:rsidRPr="006528FE">
        <w:rPr>
          <w:rFonts w:ascii="GHEA Grapalat" w:eastAsia="Times New Roman" w:hAnsi="GHEA Grapalat" w:cs="Sylfaen"/>
          <w:sz w:val="20"/>
          <w:szCs w:val="24"/>
          <w:lang w:val="hy-AM"/>
        </w:rPr>
        <w:t>-</w:t>
      </w:r>
    </w:p>
    <w:p w14:paraId="3A4EBE7F" w14:textId="77777777" w:rsidR="00614416" w:rsidRPr="005A06FD" w:rsidRDefault="00C8279D" w:rsidP="00C8279D">
      <w:pPr>
        <w:spacing w:after="0" w:line="240" w:lineRule="auto"/>
        <w:ind w:firstLine="567"/>
        <w:jc w:val="both"/>
        <w:rPr>
          <w:rFonts w:ascii="GHEA Grapalat" w:eastAsia="Times New Roman" w:hAnsi="GHEA Grapalat" w:cs="Sylfaen"/>
          <w:sz w:val="20"/>
          <w:szCs w:val="24"/>
          <w:lang w:val="hy-AM"/>
        </w:rPr>
      </w:pPr>
      <w:r w:rsidRPr="00614416">
        <w:rPr>
          <w:rFonts w:ascii="GHEA Grapalat" w:eastAsia="Times New Roman" w:hAnsi="GHEA Grapalat" w:cs="Sylfaen"/>
          <w:sz w:val="20"/>
          <w:szCs w:val="24"/>
          <w:lang w:val="hy-AM"/>
        </w:rPr>
        <w:t>10</w:t>
      </w:r>
      <w:r w:rsidRPr="00614416">
        <w:rPr>
          <w:rFonts w:ascii="GHEA Grapalat" w:eastAsia="Times New Roman" w:hAnsi="GHEA Grapalat" w:cs="Sylfaen"/>
          <w:sz w:val="20"/>
          <w:szCs w:val="24"/>
          <w:lang w:val="af-ZA"/>
        </w:rPr>
        <w:t xml:space="preserve">.5 </w:t>
      </w:r>
      <w:r w:rsidR="00614416" w:rsidRPr="00614416">
        <w:rPr>
          <w:rFonts w:ascii="GHEA Grapalat" w:eastAsia="Times New Roman" w:hAnsi="GHEA Grapalat" w:cs="Sylfaen"/>
          <w:sz w:val="20"/>
          <w:szCs w:val="24"/>
          <w:lang w:val="af-ZA"/>
        </w:rPr>
        <w:t>-</w:t>
      </w:r>
    </w:p>
    <w:p w14:paraId="79EED3BE" w14:textId="77777777" w:rsidR="00C8279D" w:rsidRPr="00614416" w:rsidRDefault="00C8279D" w:rsidP="00C8279D">
      <w:pPr>
        <w:spacing w:after="0" w:line="240" w:lineRule="auto"/>
        <w:ind w:firstLine="567"/>
        <w:jc w:val="both"/>
        <w:rPr>
          <w:rFonts w:ascii="GHEA Grapalat" w:eastAsia="Times New Roman" w:hAnsi="GHEA Grapalat" w:cs="Sylfaen"/>
          <w:sz w:val="20"/>
          <w:szCs w:val="24"/>
          <w:lang w:val="af-ZA"/>
        </w:rPr>
      </w:pPr>
      <w:r w:rsidRPr="00614416">
        <w:rPr>
          <w:rFonts w:ascii="GHEA Grapalat" w:eastAsia="Times New Roman" w:hAnsi="GHEA Grapalat" w:cs="Sylfaen"/>
          <w:sz w:val="20"/>
          <w:szCs w:val="24"/>
          <w:lang w:val="af-ZA"/>
        </w:rPr>
        <w:t xml:space="preserve">10.6 </w:t>
      </w:r>
      <w:r w:rsidR="00614416" w:rsidRPr="00614416">
        <w:rPr>
          <w:rFonts w:ascii="GHEA Grapalat" w:eastAsia="Times New Roman" w:hAnsi="GHEA Grapalat" w:cs="Sylfaen"/>
          <w:sz w:val="20"/>
          <w:szCs w:val="24"/>
          <w:lang w:val="af-ZA"/>
        </w:rPr>
        <w:t>-</w:t>
      </w:r>
      <w:r w:rsidRPr="00614416">
        <w:rPr>
          <w:rFonts w:ascii="GHEA Grapalat" w:eastAsia="Times New Roman" w:hAnsi="GHEA Grapalat" w:cs="Sylfaen"/>
          <w:sz w:val="20"/>
          <w:szCs w:val="24"/>
          <w:lang w:val="af-ZA"/>
        </w:rPr>
        <w:t xml:space="preserve"> </w:t>
      </w:r>
    </w:p>
    <w:p w14:paraId="5A3E1669" w14:textId="77777777" w:rsidR="00C8279D" w:rsidRPr="00614416" w:rsidRDefault="00C8279D" w:rsidP="00C8279D">
      <w:pPr>
        <w:shd w:val="clear" w:color="auto" w:fill="FFFFFF"/>
        <w:spacing w:after="0" w:line="240" w:lineRule="auto"/>
        <w:ind w:firstLine="375"/>
        <w:jc w:val="both"/>
        <w:rPr>
          <w:rFonts w:ascii="GHEA Grapalat" w:eastAsia="Times New Roman" w:hAnsi="GHEA Grapalat" w:cs="Sylfaen"/>
          <w:sz w:val="20"/>
          <w:szCs w:val="24"/>
          <w:lang w:val="af-ZA"/>
        </w:rPr>
      </w:pPr>
      <w:r w:rsidRPr="00614416">
        <w:rPr>
          <w:rFonts w:ascii="GHEA Grapalat" w:eastAsia="Times New Roman" w:hAnsi="GHEA Grapalat" w:cs="Sylfaen"/>
          <w:sz w:val="20"/>
          <w:szCs w:val="24"/>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614416">
        <w:rPr>
          <w:rFonts w:ascii="GHEA Grapalat" w:eastAsia="Times New Roman" w:hAnsi="GHEA Grapalat" w:cs="Sylfaen"/>
          <w:sz w:val="20"/>
          <w:szCs w:val="24"/>
          <w:lang w:val="hy-AM"/>
        </w:rPr>
        <w:t>ՀՀ ֆինանսների նախարարություն</w:t>
      </w:r>
      <w:r w:rsidRPr="00614416">
        <w:rPr>
          <w:rFonts w:ascii="GHEA Grapalat" w:eastAsia="Times New Roman" w:hAnsi="GHEA Grapalat" w:cs="Sylfaen"/>
          <w:sz w:val="20"/>
          <w:szCs w:val="24"/>
          <w:lang w:val="af-ZA"/>
        </w:rPr>
        <w:t xml:space="preserve">, ներկայացնում է </w:t>
      </w:r>
      <w:r w:rsidRPr="00614416">
        <w:rPr>
          <w:rFonts w:ascii="GHEA Grapalat" w:eastAsia="Times New Roman" w:hAnsi="GHEA Grapalat" w:cs="Sylfaen"/>
          <w:sz w:val="20"/>
          <w:szCs w:val="24"/>
          <w:lang w:val="hy-AM"/>
        </w:rPr>
        <w:t xml:space="preserve">գրավոր՝ </w:t>
      </w:r>
      <w:r w:rsidRPr="00614416">
        <w:rPr>
          <w:rFonts w:ascii="GHEA Grapalat" w:eastAsia="Times New Roman" w:hAnsi="GHEA Grapalat" w:cs="Sylfaen"/>
          <w:sz w:val="20"/>
          <w:szCs w:val="24"/>
          <w:lang w:val="af-ZA"/>
        </w:rPr>
        <w:t xml:space="preserve">ապահովման վճարման հիմքը առաջանալու օրվան հաջորդող </w:t>
      </w:r>
      <w:r w:rsidRPr="00614416">
        <w:rPr>
          <w:rFonts w:ascii="GHEA Grapalat" w:eastAsia="Times New Roman" w:hAnsi="GHEA Grapalat" w:cs="Sylfaen"/>
          <w:sz w:val="20"/>
          <w:szCs w:val="24"/>
          <w:lang w:val="hy-AM"/>
        </w:rPr>
        <w:t xml:space="preserve">հինգ </w:t>
      </w:r>
      <w:r w:rsidRPr="00614416">
        <w:rPr>
          <w:rFonts w:ascii="GHEA Grapalat" w:eastAsia="Times New Roman" w:hAnsi="GHEA Grapalat" w:cs="Sylfaen"/>
          <w:sz w:val="20"/>
          <w:szCs w:val="24"/>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1AEE93B0" w14:textId="77777777" w:rsidR="00C8279D" w:rsidRPr="00614416" w:rsidRDefault="00C8279D" w:rsidP="00C8279D">
      <w:pPr>
        <w:shd w:val="clear" w:color="auto" w:fill="FFFFFF"/>
        <w:spacing w:after="0" w:line="240" w:lineRule="auto"/>
        <w:ind w:firstLine="375"/>
        <w:jc w:val="both"/>
        <w:rPr>
          <w:rFonts w:ascii="GHEA Grapalat" w:eastAsia="Times New Roman" w:hAnsi="GHEA Grapalat" w:cs="Sylfaen"/>
          <w:sz w:val="20"/>
          <w:szCs w:val="24"/>
          <w:lang w:val="hy-AM"/>
        </w:rPr>
      </w:pPr>
      <w:r w:rsidRPr="00614416">
        <w:rPr>
          <w:rFonts w:ascii="GHEA Grapalat" w:eastAsia="Times New Roman" w:hAnsi="GHEA Grapalat" w:cs="Sylfaen"/>
          <w:sz w:val="20"/>
          <w:szCs w:val="24"/>
          <w:lang w:val="hy-AM"/>
        </w:rPr>
        <w:t xml:space="preserve">10.8 </w:t>
      </w:r>
      <w:r w:rsidRPr="00614416">
        <w:rPr>
          <w:rFonts w:ascii="GHEA Grapalat" w:eastAsia="Times New Roman" w:hAnsi="GHEA Grapalat" w:cs="Sylfaen"/>
          <w:sz w:val="20"/>
          <w:szCs w:val="24"/>
          <w:lang w:val="af-ZA"/>
        </w:rPr>
        <w:t xml:space="preserve">Պատվիրատուի ղեկավարը </w:t>
      </w:r>
      <w:r w:rsidRPr="00614416">
        <w:rPr>
          <w:rFonts w:ascii="GHEA Grapalat" w:eastAsia="Times New Roman" w:hAnsi="GHEA Grapalat" w:cs="Sylfaen"/>
          <w:sz w:val="20"/>
          <w:szCs w:val="24"/>
          <w:lang w:val="hy-AM"/>
        </w:rPr>
        <w:t>պայմանագրի կամ որակավորման</w:t>
      </w:r>
      <w:r w:rsidRPr="00614416">
        <w:rPr>
          <w:rFonts w:ascii="GHEA Grapalat" w:eastAsia="Times New Roman" w:hAnsi="GHEA Grapalat" w:cs="Sylfaen"/>
          <w:sz w:val="20"/>
          <w:szCs w:val="24"/>
          <w:lang w:val="af-ZA"/>
        </w:rPr>
        <w:t xml:space="preserve"> ապահովման </w:t>
      </w:r>
      <w:r w:rsidRPr="00614416">
        <w:rPr>
          <w:rFonts w:ascii="GHEA Grapalat" w:eastAsia="Times New Roman" w:hAnsi="GHEA Grapalat" w:cs="Sylfaen"/>
          <w:sz w:val="20"/>
          <w:szCs w:val="24"/>
          <w:lang w:val="hy-AM"/>
        </w:rPr>
        <w:t>վերադարձման մասին գրավոր տեղեկացնում է՝</w:t>
      </w:r>
    </w:p>
    <w:p w14:paraId="4DA47CBC" w14:textId="77777777" w:rsidR="00C8279D" w:rsidRPr="00614416" w:rsidRDefault="00C8279D" w:rsidP="00C8279D">
      <w:pPr>
        <w:shd w:val="clear" w:color="auto" w:fill="FFFFFF"/>
        <w:spacing w:after="0" w:line="240" w:lineRule="auto"/>
        <w:ind w:firstLine="375"/>
        <w:jc w:val="both"/>
        <w:rPr>
          <w:rFonts w:ascii="GHEA Grapalat" w:eastAsia="Times New Roman" w:hAnsi="GHEA Grapalat" w:cs="Sylfaen"/>
          <w:sz w:val="20"/>
          <w:szCs w:val="24"/>
          <w:lang w:val="hy-AM"/>
        </w:rPr>
      </w:pPr>
      <w:r w:rsidRPr="00614416">
        <w:rPr>
          <w:rFonts w:ascii="GHEA Grapalat" w:eastAsia="Times New Roman" w:hAnsi="GHEA Grapalat" w:cs="Sylfaen"/>
          <w:sz w:val="20"/>
          <w:szCs w:val="24"/>
          <w:lang w:val="hy-AM"/>
        </w:rPr>
        <w:t xml:space="preserve">- կանխիկ փողի ձևով ներկայացված ապահովման դեպքում ՀՀ ֆինանսների նախարարությանը՝ </w:t>
      </w:r>
      <w:r w:rsidRPr="00614416">
        <w:rPr>
          <w:rFonts w:ascii="GHEA Grapalat" w:eastAsia="Times New Roman" w:hAnsi="GHEA Grapalat" w:cs="Sylfaen"/>
          <w:sz w:val="20"/>
          <w:szCs w:val="24"/>
          <w:lang w:val="af-ZA"/>
        </w:rPr>
        <w:t xml:space="preserve">ապահովման </w:t>
      </w:r>
      <w:r w:rsidRPr="00614416">
        <w:rPr>
          <w:rFonts w:ascii="GHEA Grapalat" w:eastAsia="Times New Roman" w:hAnsi="GHEA Grapalat" w:cs="Sylfaen"/>
          <w:sz w:val="20"/>
          <w:szCs w:val="24"/>
          <w:lang w:val="hy-AM"/>
        </w:rPr>
        <w:t>վերադարձման</w:t>
      </w:r>
      <w:r w:rsidRPr="00614416">
        <w:rPr>
          <w:rFonts w:ascii="GHEA Grapalat" w:eastAsia="Times New Roman" w:hAnsi="GHEA Grapalat" w:cs="Sylfaen"/>
          <w:sz w:val="20"/>
          <w:szCs w:val="24"/>
          <w:lang w:val="af-ZA"/>
        </w:rPr>
        <w:t xml:space="preserve"> հիմքը առաջանալու օրվան հաջորդող </w:t>
      </w:r>
      <w:r w:rsidRPr="00614416">
        <w:rPr>
          <w:rFonts w:ascii="GHEA Grapalat" w:eastAsia="Times New Roman" w:hAnsi="GHEA Grapalat" w:cs="Sylfaen"/>
          <w:sz w:val="20"/>
          <w:szCs w:val="24"/>
          <w:lang w:val="hy-AM"/>
        </w:rPr>
        <w:t xml:space="preserve">հինգ </w:t>
      </w:r>
      <w:r w:rsidRPr="00614416">
        <w:rPr>
          <w:rFonts w:ascii="GHEA Grapalat" w:eastAsia="Times New Roman" w:hAnsi="GHEA Grapalat" w:cs="Sylfaen"/>
          <w:sz w:val="20"/>
          <w:szCs w:val="24"/>
          <w:lang w:val="af-ZA"/>
        </w:rPr>
        <w:t>աշխատանքային օրվա ընթացքում</w:t>
      </w:r>
      <w:r w:rsidRPr="00614416">
        <w:rPr>
          <w:rFonts w:ascii="GHEA Grapalat" w:eastAsia="Times New Roman" w:hAnsi="GHEA Grapalat" w:cs="Sylfaen"/>
          <w:sz w:val="20"/>
          <w:szCs w:val="24"/>
          <w:lang w:val="hy-AM"/>
        </w:rPr>
        <w:t>, կցելով վճարումը հիմնավորող փաստաթղթի պատճենը.</w:t>
      </w:r>
    </w:p>
    <w:p w14:paraId="3A52222C" w14:textId="77777777" w:rsidR="00C8279D" w:rsidRPr="00614416" w:rsidRDefault="00C8279D" w:rsidP="00C8279D">
      <w:pPr>
        <w:shd w:val="clear" w:color="auto" w:fill="FFFFFF"/>
        <w:spacing w:after="0" w:line="240" w:lineRule="auto"/>
        <w:ind w:firstLine="375"/>
        <w:jc w:val="both"/>
        <w:rPr>
          <w:rFonts w:ascii="GHEA Grapalat" w:eastAsia="Times New Roman" w:hAnsi="GHEA Grapalat" w:cs="Sylfaen"/>
          <w:sz w:val="20"/>
          <w:szCs w:val="24"/>
          <w:lang w:val="hy-AM"/>
        </w:rPr>
      </w:pPr>
      <w:r w:rsidRPr="00614416">
        <w:rPr>
          <w:rFonts w:ascii="GHEA Grapalat" w:eastAsia="Times New Roman" w:hAnsi="GHEA Grapalat" w:cs="Sylfaen"/>
          <w:sz w:val="20"/>
          <w:szCs w:val="24"/>
          <w:lang w:val="hy-AM"/>
        </w:rPr>
        <w:t xml:space="preserve">- բանկային երաշխիքի ձևով ներկայացված ապահովման դեպքում երաշխիքը թողարկած բանկին՝ </w:t>
      </w:r>
      <w:r w:rsidRPr="00614416">
        <w:rPr>
          <w:rFonts w:ascii="GHEA Grapalat" w:eastAsia="Times New Roman" w:hAnsi="GHEA Grapalat" w:cs="Sylfaen"/>
          <w:sz w:val="20"/>
          <w:szCs w:val="24"/>
          <w:lang w:val="af-ZA"/>
        </w:rPr>
        <w:t xml:space="preserve">ապահովման </w:t>
      </w:r>
      <w:r w:rsidRPr="00614416">
        <w:rPr>
          <w:rFonts w:ascii="GHEA Grapalat" w:eastAsia="Times New Roman" w:hAnsi="GHEA Grapalat" w:cs="Sylfaen"/>
          <w:sz w:val="20"/>
          <w:szCs w:val="24"/>
          <w:lang w:val="hy-AM"/>
        </w:rPr>
        <w:t>վերադարձման</w:t>
      </w:r>
      <w:r w:rsidRPr="00614416">
        <w:rPr>
          <w:rFonts w:ascii="GHEA Grapalat" w:eastAsia="Times New Roman" w:hAnsi="GHEA Grapalat" w:cs="Sylfaen"/>
          <w:sz w:val="20"/>
          <w:szCs w:val="24"/>
          <w:lang w:val="af-ZA"/>
        </w:rPr>
        <w:t xml:space="preserve"> հիմքը առաջանալու օրվան հաջորդող </w:t>
      </w:r>
      <w:r w:rsidRPr="00614416">
        <w:rPr>
          <w:rFonts w:ascii="GHEA Grapalat" w:eastAsia="Times New Roman" w:hAnsi="GHEA Grapalat" w:cs="Sylfaen"/>
          <w:sz w:val="20"/>
          <w:szCs w:val="24"/>
          <w:lang w:val="hy-AM"/>
        </w:rPr>
        <w:t xml:space="preserve">հինգ </w:t>
      </w:r>
      <w:r w:rsidRPr="00614416">
        <w:rPr>
          <w:rFonts w:ascii="GHEA Grapalat" w:eastAsia="Times New Roman" w:hAnsi="GHEA Grapalat" w:cs="Sylfaen"/>
          <w:sz w:val="20"/>
          <w:szCs w:val="24"/>
          <w:lang w:val="af-ZA"/>
        </w:rPr>
        <w:t>աշխատանքային օրվա ընթացքում</w:t>
      </w:r>
      <w:r w:rsidRPr="00614416">
        <w:rPr>
          <w:rFonts w:ascii="GHEA Grapalat" w:eastAsia="Times New Roman" w:hAnsi="GHEA Grapalat" w:cs="Sylfaen"/>
          <w:sz w:val="20"/>
          <w:szCs w:val="24"/>
          <w:lang w:val="hy-AM"/>
        </w:rPr>
        <w:t>.</w:t>
      </w:r>
    </w:p>
    <w:p w14:paraId="7BF5BEB5" w14:textId="77777777" w:rsidR="00C8279D" w:rsidRPr="00C8279D" w:rsidRDefault="00C8279D" w:rsidP="00C8279D">
      <w:pPr>
        <w:shd w:val="clear" w:color="auto" w:fill="FFFFFF"/>
        <w:spacing w:after="0" w:line="240" w:lineRule="auto"/>
        <w:ind w:firstLine="375"/>
        <w:jc w:val="both"/>
        <w:rPr>
          <w:rFonts w:ascii="Calibri" w:eastAsia="Times New Roman" w:hAnsi="Calibri" w:cs="Times New Roman"/>
          <w:sz w:val="20"/>
          <w:szCs w:val="20"/>
          <w:lang w:val="hy-AM"/>
        </w:rPr>
      </w:pPr>
      <w:r w:rsidRPr="00614416">
        <w:rPr>
          <w:rFonts w:ascii="GHEA Grapalat" w:eastAsia="Times New Roman" w:hAnsi="GHEA Grapalat" w:cs="Sylfaen"/>
          <w:sz w:val="20"/>
          <w:szCs w:val="24"/>
          <w:lang w:val="hy-AM"/>
        </w:rPr>
        <w:t xml:space="preserve">-տուժանքի ձևով ներկայացված ապահովման դեպքում դեպքում այն ներկայացրած մասնակցին՝ </w:t>
      </w:r>
      <w:r w:rsidRPr="00614416">
        <w:rPr>
          <w:rFonts w:ascii="GHEA Grapalat" w:eastAsia="Times New Roman" w:hAnsi="GHEA Grapalat" w:cs="Sylfaen"/>
          <w:sz w:val="20"/>
          <w:szCs w:val="24"/>
          <w:lang w:val="af-ZA"/>
        </w:rPr>
        <w:t xml:space="preserve">ապահովման </w:t>
      </w:r>
      <w:r w:rsidRPr="00614416">
        <w:rPr>
          <w:rFonts w:ascii="GHEA Grapalat" w:eastAsia="Times New Roman" w:hAnsi="GHEA Grapalat" w:cs="Sylfaen"/>
          <w:sz w:val="20"/>
          <w:szCs w:val="24"/>
          <w:lang w:val="hy-AM"/>
        </w:rPr>
        <w:t>վերադարձման</w:t>
      </w:r>
      <w:r w:rsidRPr="00614416">
        <w:rPr>
          <w:rFonts w:ascii="GHEA Grapalat" w:eastAsia="Times New Roman" w:hAnsi="GHEA Grapalat" w:cs="Sylfaen"/>
          <w:sz w:val="20"/>
          <w:szCs w:val="24"/>
          <w:lang w:val="af-ZA"/>
        </w:rPr>
        <w:t xml:space="preserve"> հիմքը առաջանալու օրվան հաջորդող </w:t>
      </w:r>
      <w:r w:rsidRPr="00614416">
        <w:rPr>
          <w:rFonts w:ascii="GHEA Grapalat" w:eastAsia="Times New Roman" w:hAnsi="GHEA Grapalat" w:cs="Sylfaen"/>
          <w:sz w:val="20"/>
          <w:szCs w:val="24"/>
          <w:lang w:val="hy-AM"/>
        </w:rPr>
        <w:t xml:space="preserve">հինգ </w:t>
      </w:r>
      <w:r w:rsidRPr="00614416">
        <w:rPr>
          <w:rFonts w:ascii="GHEA Grapalat" w:eastAsia="Times New Roman" w:hAnsi="GHEA Grapalat" w:cs="Sylfaen"/>
          <w:sz w:val="20"/>
          <w:szCs w:val="24"/>
          <w:lang w:val="af-ZA"/>
        </w:rPr>
        <w:t>աշխատանքային օրվա ընթացքում</w:t>
      </w:r>
      <w:r w:rsidRPr="00614416">
        <w:rPr>
          <w:rFonts w:ascii="GHEA Grapalat" w:eastAsia="Times New Roman" w:hAnsi="GHEA Grapalat" w:cs="Sylfaen"/>
          <w:sz w:val="20"/>
          <w:szCs w:val="24"/>
          <w:lang w:val="hy-AM"/>
        </w:rPr>
        <w:t>:</w:t>
      </w:r>
    </w:p>
    <w:p w14:paraId="1DA225F5"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Sylfaen"/>
          <w:sz w:val="20"/>
          <w:szCs w:val="24"/>
          <w:lang w:val="hy-AM"/>
        </w:rPr>
      </w:pPr>
    </w:p>
    <w:p w14:paraId="7096F9BF"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Sylfaen"/>
          <w:sz w:val="20"/>
          <w:szCs w:val="24"/>
          <w:lang w:val="af-ZA"/>
        </w:rPr>
      </w:pPr>
    </w:p>
    <w:p w14:paraId="6AF81B1B" w14:textId="42F3F5E1" w:rsidR="00C8279D" w:rsidRPr="00C8279D" w:rsidRDefault="00C8279D" w:rsidP="00C8279D">
      <w:pPr>
        <w:spacing w:after="0" w:line="240" w:lineRule="auto"/>
        <w:jc w:val="center"/>
        <w:rPr>
          <w:rFonts w:ascii="GHEA Grapalat" w:eastAsia="Times New Roman" w:hAnsi="GHEA Grapalat" w:cs="Arial"/>
          <w:b/>
          <w:sz w:val="20"/>
          <w:szCs w:val="24"/>
          <w:lang w:val="af-ZA"/>
        </w:rPr>
      </w:pPr>
      <w:r w:rsidRPr="00C8279D">
        <w:rPr>
          <w:rFonts w:ascii="GHEA Grapalat" w:eastAsia="Times New Roman" w:hAnsi="GHEA Grapalat" w:cs="Times New Roman"/>
          <w:b/>
          <w:sz w:val="20"/>
          <w:szCs w:val="24"/>
          <w:lang w:val="af-ZA"/>
        </w:rPr>
        <w:t xml:space="preserve">11. </w:t>
      </w:r>
      <w:r w:rsidRPr="00C8279D">
        <w:rPr>
          <w:rFonts w:ascii="GHEA Grapalat" w:eastAsia="Times New Roman" w:hAnsi="GHEA Grapalat" w:cs="Sylfaen"/>
          <w:b/>
          <w:sz w:val="20"/>
          <w:szCs w:val="24"/>
          <w:lang w:val="af-ZA"/>
        </w:rPr>
        <w:t>ԸՆԹԱՑԱԿԱՐԳԸ</w:t>
      </w:r>
      <w:r w:rsidR="000F0C14" w:rsidRPr="00584E93">
        <w:rPr>
          <w:rFonts w:ascii="GHEA Grapalat" w:eastAsia="Times New Roman" w:hAnsi="GHEA Grapalat" w:cs="Sylfaen"/>
          <w:b/>
          <w:sz w:val="20"/>
          <w:szCs w:val="24"/>
          <w:lang w:val="af-ZA"/>
        </w:rPr>
        <w:t xml:space="preserve"> </w:t>
      </w:r>
      <w:r w:rsidRPr="00C8279D">
        <w:rPr>
          <w:rFonts w:ascii="GHEA Grapalat" w:eastAsia="Times New Roman" w:hAnsi="GHEA Grapalat" w:cs="Sylfaen"/>
          <w:b/>
          <w:sz w:val="20"/>
          <w:szCs w:val="24"/>
          <w:lang w:val="af-ZA"/>
        </w:rPr>
        <w:t>ՉԿԱՅԱՑԱԾ</w:t>
      </w:r>
      <w:r w:rsidR="000F0C14" w:rsidRPr="00584E93">
        <w:rPr>
          <w:rFonts w:ascii="GHEA Grapalat" w:eastAsia="Times New Roman" w:hAnsi="GHEA Grapalat" w:cs="Sylfaen"/>
          <w:b/>
          <w:sz w:val="20"/>
          <w:szCs w:val="24"/>
          <w:lang w:val="af-ZA"/>
        </w:rPr>
        <w:t xml:space="preserve"> </w:t>
      </w:r>
      <w:r w:rsidRPr="00C8279D">
        <w:rPr>
          <w:rFonts w:ascii="GHEA Grapalat" w:eastAsia="Times New Roman" w:hAnsi="GHEA Grapalat" w:cs="Sylfaen"/>
          <w:b/>
          <w:sz w:val="20"/>
          <w:szCs w:val="24"/>
          <w:lang w:val="af-ZA"/>
        </w:rPr>
        <w:t>ՀԱՅՏԱՐԱՐԵԼԸ</w:t>
      </w:r>
    </w:p>
    <w:p w14:paraId="4B34CB6D"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af-ZA"/>
        </w:rPr>
      </w:pPr>
    </w:p>
    <w:p w14:paraId="436CEEBD" w14:textId="1AD31C36"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Times New Roman"/>
          <w:sz w:val="20"/>
          <w:szCs w:val="24"/>
          <w:lang w:val="af-ZA"/>
        </w:rPr>
        <w:t>11.</w:t>
      </w:r>
      <w:r w:rsidRPr="00C8279D">
        <w:rPr>
          <w:rFonts w:ascii="GHEA Grapalat" w:eastAsia="Times New Roman" w:hAnsi="GHEA Grapalat" w:cs="Sylfaen"/>
          <w:sz w:val="20"/>
          <w:szCs w:val="24"/>
          <w:lang w:val="af-ZA"/>
        </w:rPr>
        <w:t xml:space="preserve">1 </w:t>
      </w:r>
      <w:r w:rsidRPr="00C8279D">
        <w:rPr>
          <w:rFonts w:ascii="GHEA Grapalat" w:eastAsia="Times New Roman" w:hAnsi="GHEA Grapalat" w:cs="Sylfaen"/>
          <w:sz w:val="20"/>
          <w:szCs w:val="24"/>
          <w:lang w:val="hy-AM"/>
        </w:rPr>
        <w:t>Օրենքի</w:t>
      </w:r>
      <w:r w:rsidRPr="00C8279D">
        <w:rPr>
          <w:rFonts w:ascii="GHEA Grapalat" w:eastAsia="Times New Roman" w:hAnsi="GHEA Grapalat" w:cs="Sylfaen"/>
          <w:sz w:val="20"/>
          <w:szCs w:val="24"/>
          <w:lang w:val="af-ZA"/>
        </w:rPr>
        <w:t xml:space="preserve"> 37-</w:t>
      </w:r>
      <w:r w:rsidRPr="00C8279D">
        <w:rPr>
          <w:rFonts w:ascii="GHEA Grapalat" w:eastAsia="Times New Roman" w:hAnsi="GHEA Grapalat" w:cs="Sylfaen"/>
          <w:sz w:val="20"/>
          <w:szCs w:val="24"/>
          <w:lang w:val="hy-AM"/>
        </w:rPr>
        <w:t>րդհոդվածի</w:t>
      </w:r>
      <w:r w:rsidR="00533C88" w:rsidRPr="00533C88">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համաձայն</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հանձնաժողովը</w:t>
      </w:r>
      <w:r w:rsidR="00533C88" w:rsidRPr="00533C88">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սույն</w:t>
      </w:r>
      <w:r w:rsidR="00533C88" w:rsidRPr="00533C88">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ընթացակարգը</w:t>
      </w:r>
      <w:r w:rsidR="00533C88" w:rsidRPr="00533C88">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չկայացած</w:t>
      </w:r>
      <w:r w:rsidR="00533C88" w:rsidRPr="00533C88">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է</w:t>
      </w:r>
      <w:r w:rsidR="00533C88" w:rsidRPr="00533C88">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հայտարարում</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եթե</w:t>
      </w:r>
      <w:r w:rsidRPr="00C8279D">
        <w:rPr>
          <w:rFonts w:ascii="GHEA Grapalat" w:eastAsia="Times New Roman" w:hAnsi="GHEA Grapalat" w:cs="Sylfaen"/>
          <w:sz w:val="20"/>
          <w:szCs w:val="24"/>
          <w:lang w:val="af-ZA"/>
        </w:rPr>
        <w:t>`</w:t>
      </w:r>
    </w:p>
    <w:p w14:paraId="450F8FD8" w14:textId="20142ACE"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lastRenderedPageBreak/>
        <w:t xml:space="preserve">1) </w:t>
      </w:r>
      <w:proofErr w:type="spellStart"/>
      <w:r w:rsidRPr="00C8279D">
        <w:rPr>
          <w:rFonts w:ascii="GHEA Grapalat" w:eastAsia="Times New Roman" w:hAnsi="GHEA Grapalat" w:cs="Sylfaen"/>
          <w:sz w:val="20"/>
          <w:szCs w:val="24"/>
          <w:lang w:val="ru-RU"/>
        </w:rPr>
        <w:t>հայտերից</w:t>
      </w:r>
      <w:proofErr w:type="spellEnd"/>
      <w:r w:rsidR="00533C88" w:rsidRPr="00533C88">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ոչ</w:t>
      </w:r>
      <w:proofErr w:type="spellEnd"/>
      <w:r w:rsidR="00533C88" w:rsidRPr="00533C88">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մեկը</w:t>
      </w:r>
      <w:proofErr w:type="spellEnd"/>
      <w:r w:rsidR="00533C88" w:rsidRPr="00533C88">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չի</w:t>
      </w:r>
      <w:proofErr w:type="spellEnd"/>
      <w:r w:rsidR="00533C88" w:rsidRPr="00533C88">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համապատասխանում</w:t>
      </w:r>
      <w:proofErr w:type="spellEnd"/>
      <w:r w:rsidR="00533C88" w:rsidRPr="00533C88">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հրավերի</w:t>
      </w:r>
      <w:proofErr w:type="spellEnd"/>
      <w:r w:rsidR="00533C88" w:rsidRPr="00533C88">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պայմաններին</w:t>
      </w:r>
      <w:proofErr w:type="spellEnd"/>
      <w:r w:rsidRPr="00C8279D">
        <w:rPr>
          <w:rFonts w:ascii="GHEA Grapalat" w:eastAsia="Times New Roman" w:hAnsi="GHEA Grapalat" w:cs="Sylfaen"/>
          <w:sz w:val="20"/>
          <w:szCs w:val="24"/>
          <w:lang w:val="af-ZA"/>
        </w:rPr>
        <w:t>.</w:t>
      </w:r>
    </w:p>
    <w:p w14:paraId="010E1A61" w14:textId="335CB6FE" w:rsidR="00C8279D" w:rsidRPr="00C8279D" w:rsidRDefault="00C8279D" w:rsidP="00C8279D">
      <w:pPr>
        <w:spacing w:after="0" w:line="240" w:lineRule="auto"/>
        <w:ind w:firstLine="567"/>
        <w:jc w:val="both"/>
        <w:rPr>
          <w:rFonts w:ascii="GHEA Grapalat" w:eastAsia="Times New Roman" w:hAnsi="GHEA Grapalat" w:cs="Sylfaen"/>
          <w:color w:val="FFFFFF"/>
          <w:sz w:val="20"/>
          <w:szCs w:val="24"/>
          <w:lang w:val="hy-AM"/>
        </w:rPr>
      </w:pPr>
      <w:r w:rsidRPr="00C8279D">
        <w:rPr>
          <w:rFonts w:ascii="GHEA Grapalat" w:eastAsia="Times New Roman" w:hAnsi="GHEA Grapalat" w:cs="Sylfaen"/>
          <w:sz w:val="20"/>
          <w:szCs w:val="24"/>
          <w:lang w:val="af-ZA"/>
        </w:rPr>
        <w:t xml:space="preserve">2) </w:t>
      </w:r>
      <w:proofErr w:type="spellStart"/>
      <w:r w:rsidRPr="00C8279D">
        <w:rPr>
          <w:rFonts w:ascii="GHEA Grapalat" w:eastAsia="Times New Roman" w:hAnsi="GHEA Grapalat" w:cs="Sylfaen"/>
          <w:sz w:val="20"/>
          <w:szCs w:val="24"/>
          <w:lang w:val="ru-RU"/>
        </w:rPr>
        <w:t>դադարում</w:t>
      </w:r>
      <w:proofErr w:type="spellEnd"/>
      <w:r w:rsidR="00BD398C" w:rsidRPr="005A06F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BD398C"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գոյություն</w:t>
      </w:r>
      <w:proofErr w:type="spellEnd"/>
      <w:r w:rsidR="00BD398C"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ունենալ</w:t>
      </w:r>
      <w:proofErr w:type="spellEnd"/>
      <w:r w:rsidR="00BD398C"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գնման</w:t>
      </w:r>
      <w:proofErr w:type="spellEnd"/>
      <w:r w:rsidR="00BD398C" w:rsidRPr="005A06F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պահանջը</w:t>
      </w:r>
      <w:proofErr w:type="spellEnd"/>
      <w:r w:rsidRPr="00C8279D">
        <w:rPr>
          <w:rFonts w:ascii="GHEA Grapalat" w:eastAsia="Times New Roman" w:hAnsi="GHEA Grapalat" w:cs="Sylfaen"/>
          <w:sz w:val="20"/>
          <w:szCs w:val="24"/>
          <w:lang w:val="hy-AM"/>
        </w:rPr>
        <w:t xml:space="preserve">: Ընդ որում </w:t>
      </w:r>
      <w:r w:rsidRPr="00BD398C">
        <w:rPr>
          <w:rFonts w:ascii="GHEA Grapalat" w:eastAsia="Times New Roman" w:hAnsi="GHEA Grapalat" w:cs="Sylfaen"/>
          <w:sz w:val="20"/>
          <w:szCs w:val="24"/>
          <w:lang w:val="hy-AM"/>
        </w:rPr>
        <w:t>պ</w:t>
      </w:r>
      <w:proofErr w:type="spellStart"/>
      <w:r w:rsidRPr="00BD398C">
        <w:rPr>
          <w:rFonts w:ascii="GHEA Grapalat" w:eastAsia="Times New Roman" w:hAnsi="GHEA Grapalat" w:cs="Sylfaen"/>
          <w:sz w:val="20"/>
          <w:szCs w:val="24"/>
          <w:lang w:val="ru-RU"/>
        </w:rPr>
        <w:t>ետության</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կամ</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համայնքների</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կարիքների</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համար</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կազմակերպված</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գնման</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ընթացակարգը</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կարող</w:t>
      </w:r>
      <w:proofErr w:type="spellEnd"/>
      <w:r w:rsidR="00BD398C" w:rsidRPr="005A06FD">
        <w:rPr>
          <w:rFonts w:ascii="GHEA Grapalat" w:eastAsia="Times New Roman" w:hAnsi="GHEA Grapalat" w:cs="Sylfaen"/>
          <w:sz w:val="20"/>
          <w:szCs w:val="24"/>
          <w:lang w:val="af-ZA"/>
        </w:rPr>
        <w:t xml:space="preserve"> </w:t>
      </w:r>
      <w:r w:rsidRPr="00BD398C">
        <w:rPr>
          <w:rFonts w:ascii="GHEA Grapalat" w:eastAsia="Times New Roman" w:hAnsi="GHEA Grapalat" w:cs="Sylfaen"/>
          <w:sz w:val="20"/>
          <w:szCs w:val="24"/>
          <w:lang w:val="ru-RU"/>
        </w:rPr>
        <w:t>է</w:t>
      </w:r>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ամբողջությամբ</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կամ</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մասնակի</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չկայացած</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հայտարարվել</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համապատասխանաբար</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Հայաստանի</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Հանրապետության</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կառավարության</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կամ</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համայնքի</w:t>
      </w:r>
      <w:proofErr w:type="spellEnd"/>
      <w:r w:rsidR="00BD398C" w:rsidRPr="005A06FD">
        <w:rPr>
          <w:rFonts w:ascii="GHEA Grapalat" w:eastAsia="Times New Roman" w:hAnsi="GHEA Grapalat" w:cs="Sylfaen"/>
          <w:sz w:val="20"/>
          <w:szCs w:val="24"/>
          <w:lang w:val="af-ZA"/>
        </w:rPr>
        <w:t xml:space="preserve"> </w:t>
      </w:r>
      <w:proofErr w:type="spellStart"/>
      <w:r w:rsidRPr="00BD398C">
        <w:rPr>
          <w:rFonts w:ascii="GHEA Grapalat" w:eastAsia="Times New Roman" w:hAnsi="GHEA Grapalat" w:cs="Sylfaen"/>
          <w:sz w:val="20"/>
          <w:szCs w:val="24"/>
          <w:lang w:val="ru-RU"/>
        </w:rPr>
        <w:t>ավագանու</w:t>
      </w:r>
      <w:proofErr w:type="spellEnd"/>
      <w:r w:rsidRPr="00BD398C">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lang w:val="ru-RU"/>
        </w:rPr>
        <w:t>այլպատվիրատուներիդեպքում</w:t>
      </w:r>
      <w:proofErr w:type="spellEnd"/>
      <w:r w:rsidRPr="00D90579">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lang w:val="ru-RU"/>
        </w:rPr>
        <w:t>ընդհանուր</w:t>
      </w:r>
      <w:proofErr w:type="spellEnd"/>
      <w:r w:rsidR="00BD398C" w:rsidRPr="00D90579">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lang w:val="ru-RU"/>
        </w:rPr>
        <w:t>կառավարումն</w:t>
      </w:r>
      <w:proofErr w:type="spellEnd"/>
      <w:r w:rsidR="00BD398C" w:rsidRPr="00D90579">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lang w:val="ru-RU"/>
        </w:rPr>
        <w:t>իրականացնող</w:t>
      </w:r>
      <w:proofErr w:type="spellEnd"/>
      <w:r w:rsidR="00BD398C" w:rsidRPr="00D90579">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lang w:val="ru-RU"/>
        </w:rPr>
        <w:t>լիազորված</w:t>
      </w:r>
      <w:proofErr w:type="spellEnd"/>
      <w:r w:rsidR="00BD398C" w:rsidRPr="00D90579">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lang w:val="ru-RU"/>
        </w:rPr>
        <w:t>մարմնի</w:t>
      </w:r>
      <w:proofErr w:type="spellEnd"/>
      <w:r w:rsidR="00BD398C" w:rsidRPr="00D90579">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lang w:val="ru-RU"/>
        </w:rPr>
        <w:t>ղեկավարի</w:t>
      </w:r>
      <w:proofErr w:type="spellEnd"/>
      <w:r w:rsidRPr="00D90579">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rPr>
        <w:t>իսկ</w:t>
      </w:r>
      <w:proofErr w:type="spellEnd"/>
      <w:r w:rsidR="00BD398C" w:rsidRPr="00D90579">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rPr>
        <w:t>հիմնադրամների</w:t>
      </w:r>
      <w:proofErr w:type="spellEnd"/>
      <w:r w:rsidR="00533C88" w:rsidRPr="00533C88">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rPr>
        <w:t>դեպքում</w:t>
      </w:r>
      <w:proofErr w:type="spellEnd"/>
      <w:r w:rsidR="00533C88" w:rsidRPr="00533C88">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rPr>
        <w:t>հոգաբարձուների</w:t>
      </w:r>
      <w:proofErr w:type="spellEnd"/>
      <w:r w:rsidR="00533C88" w:rsidRPr="00533C88">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rPr>
        <w:t>խորհրդի</w:t>
      </w:r>
      <w:proofErr w:type="spellEnd"/>
      <w:r w:rsidR="00533C88" w:rsidRPr="00533C88">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rPr>
        <w:t>որոշման</w:t>
      </w:r>
      <w:proofErr w:type="spellEnd"/>
      <w:r w:rsidR="00533C88" w:rsidRPr="00533C88">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rPr>
        <w:t>հիման</w:t>
      </w:r>
      <w:proofErr w:type="spellEnd"/>
      <w:r w:rsidR="00533C88" w:rsidRPr="00533C88">
        <w:rPr>
          <w:rFonts w:ascii="GHEA Grapalat" w:eastAsia="Times New Roman" w:hAnsi="GHEA Grapalat" w:cs="Sylfaen"/>
          <w:sz w:val="20"/>
          <w:szCs w:val="24"/>
          <w:lang w:val="af-ZA"/>
        </w:rPr>
        <w:t xml:space="preserve"> </w:t>
      </w:r>
      <w:proofErr w:type="spellStart"/>
      <w:r w:rsidRPr="00D90579">
        <w:rPr>
          <w:rFonts w:ascii="GHEA Grapalat" w:eastAsia="Times New Roman" w:hAnsi="GHEA Grapalat" w:cs="Sylfaen"/>
          <w:sz w:val="20"/>
          <w:szCs w:val="24"/>
        </w:rPr>
        <w:t>վրա</w:t>
      </w:r>
      <w:proofErr w:type="spellEnd"/>
      <w:r w:rsidRPr="00D90579">
        <w:rPr>
          <w:rFonts w:ascii="GHEA Grapalat" w:eastAsia="Times New Roman" w:hAnsi="GHEA Grapalat" w:cs="Sylfaen"/>
          <w:sz w:val="20"/>
          <w:szCs w:val="24"/>
          <w:lang w:val="af-ZA"/>
        </w:rPr>
        <w:t>:</w:t>
      </w:r>
      <w:r w:rsidRPr="00D90579">
        <w:rPr>
          <w:rFonts w:ascii="GHEA Grapalat" w:eastAsia="Times New Roman" w:hAnsi="GHEA Grapalat" w:cs="Sylfaen"/>
          <w:sz w:val="20"/>
          <w:szCs w:val="24"/>
          <w:vertAlign w:val="superscript"/>
          <w:lang w:val="af-ZA"/>
        </w:rPr>
        <w:footnoteReference w:id="2"/>
      </w:r>
    </w:p>
    <w:p w14:paraId="1516A49A" w14:textId="4EEBB2D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3) </w:t>
      </w:r>
      <w:r w:rsidRPr="00C8279D">
        <w:rPr>
          <w:rFonts w:ascii="GHEA Grapalat" w:eastAsia="Times New Roman" w:hAnsi="GHEA Grapalat" w:cs="Sylfaen"/>
          <w:sz w:val="20"/>
          <w:szCs w:val="24"/>
          <w:lang w:val="hy-AM"/>
        </w:rPr>
        <w:t>ոչ</w:t>
      </w:r>
      <w:r w:rsidR="00414B4A" w:rsidRPr="00414B4A">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մի</w:t>
      </w:r>
      <w:r w:rsidR="00414B4A" w:rsidRPr="00414B4A">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հայտ</w:t>
      </w:r>
      <w:r w:rsidR="00414B4A" w:rsidRPr="00414B4A">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չիներ</w:t>
      </w:r>
      <w:r w:rsidR="00414B4A" w:rsidRPr="00414B4A">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կայացվել</w:t>
      </w:r>
      <w:r w:rsidRPr="00C8279D">
        <w:rPr>
          <w:rFonts w:ascii="GHEA Grapalat" w:eastAsia="Times New Roman" w:hAnsi="GHEA Grapalat" w:cs="Sylfaen"/>
          <w:sz w:val="20"/>
          <w:szCs w:val="24"/>
          <w:lang w:val="af-ZA"/>
        </w:rPr>
        <w:t>.</w:t>
      </w:r>
    </w:p>
    <w:p w14:paraId="20B5659D" w14:textId="724447F2"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4) </w:t>
      </w:r>
      <w:r w:rsidRPr="005A06FD">
        <w:rPr>
          <w:rFonts w:ascii="GHEA Grapalat" w:eastAsia="Times New Roman" w:hAnsi="GHEA Grapalat" w:cs="Sylfaen"/>
          <w:sz w:val="20"/>
          <w:szCs w:val="24"/>
          <w:lang w:val="hy-AM"/>
        </w:rPr>
        <w:t>պայմանագիր</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չի</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կնքվում։</w:t>
      </w:r>
    </w:p>
    <w:p w14:paraId="6A0809D1" w14:textId="076613C9"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11.2 Գ</w:t>
      </w:r>
      <w:r w:rsidRPr="005A06FD">
        <w:rPr>
          <w:rFonts w:ascii="GHEA Grapalat" w:eastAsia="Times New Roman" w:hAnsi="GHEA Grapalat" w:cs="Sylfaen"/>
          <w:sz w:val="20"/>
          <w:szCs w:val="24"/>
          <w:lang w:val="hy-AM"/>
        </w:rPr>
        <w:t>նման</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ընթացակարգը</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չկայացած</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հայտարարվելուն</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հաջորդող</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աշխատանքային</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օրվա</w:t>
      </w:r>
      <w:r w:rsidR="00414B4A" w:rsidRPr="00414B4A">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ընթացքում</w:t>
      </w:r>
      <w:r w:rsidRPr="00C8279D">
        <w:rPr>
          <w:rFonts w:ascii="GHEA Grapalat" w:eastAsia="Times New Roman" w:hAnsi="GHEA Grapalat" w:cs="Sylfaen"/>
          <w:sz w:val="20"/>
          <w:szCs w:val="24"/>
          <w:lang w:val="af-ZA"/>
        </w:rPr>
        <w:t>, պ</w:t>
      </w:r>
      <w:r w:rsidRPr="005A06FD">
        <w:rPr>
          <w:rFonts w:ascii="GHEA Grapalat" w:eastAsia="Times New Roman" w:hAnsi="GHEA Grapalat" w:cs="Sylfaen"/>
          <w:sz w:val="20"/>
          <w:szCs w:val="24"/>
          <w:lang w:val="hy-AM"/>
        </w:rPr>
        <w:t>ատվիրատուն</w:t>
      </w:r>
      <w:r w:rsidRPr="00C8279D">
        <w:rPr>
          <w:rFonts w:ascii="GHEA Grapalat" w:eastAsia="Times New Roman" w:hAnsi="GHEA Grapalat" w:cs="Sylfaen"/>
          <w:sz w:val="20"/>
          <w:szCs w:val="24"/>
          <w:lang w:val="af-ZA"/>
        </w:rPr>
        <w:t xml:space="preserve"> տեղեկագրում հրապարակում է </w:t>
      </w:r>
      <w:r w:rsidRPr="005A06FD">
        <w:rPr>
          <w:rFonts w:ascii="GHEA Grapalat" w:eastAsia="Times New Roman" w:hAnsi="GHEA Grapalat" w:cs="Sylfaen"/>
          <w:sz w:val="20"/>
          <w:szCs w:val="24"/>
          <w:lang w:val="hy-AM"/>
        </w:rPr>
        <w:t>հայտարարություն</w:t>
      </w:r>
      <w:r w:rsidRPr="00C8279D">
        <w:rPr>
          <w:rFonts w:ascii="GHEA Grapalat" w:eastAsia="Times New Roman" w:hAnsi="GHEA Grapalat" w:cs="Sylfaen"/>
          <w:sz w:val="20"/>
          <w:szCs w:val="24"/>
          <w:lang w:val="af-ZA"/>
        </w:rPr>
        <w:t xml:space="preserve">, </w:t>
      </w:r>
      <w:r w:rsidRPr="005A06FD">
        <w:rPr>
          <w:rFonts w:ascii="GHEA Grapalat" w:eastAsia="Times New Roman" w:hAnsi="GHEA Grapalat" w:cs="Sylfaen"/>
          <w:sz w:val="20"/>
          <w:szCs w:val="24"/>
          <w:lang w:val="hy-AM"/>
        </w:rPr>
        <w:t>որումնշվումէգնմանընթացակարգըչկայացածհայտարարվելուհիմնավորումը։</w:t>
      </w:r>
    </w:p>
    <w:p w14:paraId="516D8DF3"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p>
    <w:p w14:paraId="72EB7E8A" w14:textId="77777777" w:rsidR="00C8279D" w:rsidRPr="00C8279D" w:rsidRDefault="00C8279D" w:rsidP="00C8279D">
      <w:pPr>
        <w:spacing w:after="0" w:line="240" w:lineRule="auto"/>
        <w:ind w:firstLine="720"/>
        <w:jc w:val="both"/>
        <w:rPr>
          <w:rFonts w:ascii="GHEA Grapalat" w:eastAsia="Times New Roman" w:hAnsi="GHEA Grapalat" w:cs="Times New Roman"/>
          <w:sz w:val="18"/>
          <w:szCs w:val="18"/>
          <w:u w:val="single"/>
          <w:lang w:val="af-ZA"/>
        </w:rPr>
      </w:pPr>
    </w:p>
    <w:p w14:paraId="4F62571D"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af-ZA"/>
        </w:rPr>
      </w:pPr>
      <w:r w:rsidRPr="00C8279D">
        <w:rPr>
          <w:rFonts w:ascii="GHEA Grapalat" w:eastAsia="Times New Roman" w:hAnsi="GHEA Grapalat" w:cs="Times New Roman"/>
          <w:b/>
          <w:sz w:val="20"/>
          <w:szCs w:val="24"/>
          <w:lang w:val="af-ZA"/>
        </w:rPr>
        <w:t xml:space="preserve">12. ԳՆՄԱՆ ԳՈՐԾԸՆԹԱՑԻ ՀԵՏ ԿԱՊՎԱԾ ԳՈՐԾՈՂՈՒԹՅՈՒՆՆԵՐԸ ԵՎ (ԿԱՄ) </w:t>
      </w:r>
    </w:p>
    <w:p w14:paraId="0AB4CB6E"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af-ZA"/>
        </w:rPr>
      </w:pPr>
      <w:r w:rsidRPr="00C8279D">
        <w:rPr>
          <w:rFonts w:ascii="GHEA Grapalat" w:eastAsia="Times New Roman" w:hAnsi="GHEA Grapalat" w:cs="Times New Roman"/>
          <w:b/>
          <w:sz w:val="20"/>
          <w:szCs w:val="24"/>
          <w:lang w:val="af-ZA"/>
        </w:rPr>
        <w:t xml:space="preserve">ԸՆԴՈՒՆՎԱԾ ՈՐՈՇՈՒՄՆԵՐԸ ԲՈՂՈՔԱՐԿԵԼՈՒ ՄԱՍՆԱԿՑԻ </w:t>
      </w:r>
    </w:p>
    <w:p w14:paraId="54ECF0E9"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af-ZA"/>
        </w:rPr>
      </w:pPr>
      <w:r w:rsidRPr="00C8279D">
        <w:rPr>
          <w:rFonts w:ascii="GHEA Grapalat" w:eastAsia="Times New Roman" w:hAnsi="GHEA Grapalat" w:cs="Times New Roman"/>
          <w:b/>
          <w:sz w:val="20"/>
          <w:szCs w:val="24"/>
          <w:lang w:val="af-ZA"/>
        </w:rPr>
        <w:t>ԻՐԱՎՈՒՆՔԸ ԵՎ ԿԱՐԳԸ</w:t>
      </w:r>
    </w:p>
    <w:p w14:paraId="20E2EC18"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af-ZA"/>
        </w:rPr>
      </w:pPr>
    </w:p>
    <w:p w14:paraId="3C881934" w14:textId="3B5495A4"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00533C88">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1 </w:t>
      </w:r>
      <w:proofErr w:type="spellStart"/>
      <w:r w:rsidRPr="00C8279D">
        <w:rPr>
          <w:rFonts w:ascii="GHEA Grapalat" w:eastAsia="Times New Roman" w:hAnsi="GHEA Grapalat" w:cs="Times New Roman"/>
          <w:sz w:val="20"/>
          <w:szCs w:val="20"/>
        </w:rPr>
        <w:t>Յուրաքանչյուր</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շահագրգիռ</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անձ</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իրավունք</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ունի</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բողոքարկելու</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պատվիրատուի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գնահատող</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հանձնաժողովի</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գործողությունները</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անգործությունը</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և</w:t>
      </w:r>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որոշումները</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Հայաստանի</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Հանրապետության</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քաղաքացիական</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դատավարության</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օրենսգրքով</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այսուհետ՝Օրենսգիրք</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սահմանված</w:t>
      </w:r>
      <w:proofErr w:type="spellEnd"/>
      <w:r w:rsidR="00533C88" w:rsidRPr="00533C88">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կարգով</w:t>
      </w:r>
      <w:proofErr w:type="spellEnd"/>
      <w:r w:rsidRPr="00C8279D">
        <w:rPr>
          <w:rFonts w:ascii="GHEA Grapalat" w:eastAsia="Times New Roman" w:hAnsi="GHEA Grapalat" w:cs="Times New Roman"/>
          <w:sz w:val="20"/>
          <w:szCs w:val="20"/>
          <w:lang w:val="es-ES"/>
        </w:rPr>
        <w:t>:</w:t>
      </w:r>
    </w:p>
    <w:p w14:paraId="4C3BBA7A"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C8279D">
        <w:rPr>
          <w:rFonts w:ascii="GHEA Grapalat" w:eastAsia="Times New Roman" w:hAnsi="GHEA Grapalat" w:cs="Times New Roman"/>
          <w:sz w:val="20"/>
          <w:szCs w:val="20"/>
          <w:lang w:val="es-ES"/>
        </w:rPr>
        <w:t>:</w:t>
      </w:r>
    </w:p>
    <w:p w14:paraId="2A6DCB50" w14:textId="291F2341"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00533C88">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2. </w:t>
      </w:r>
      <w:proofErr w:type="spellStart"/>
      <w:r w:rsidRPr="00C8279D">
        <w:rPr>
          <w:rFonts w:ascii="GHEA Grapalat" w:eastAsia="Times New Roman" w:hAnsi="GHEA Grapalat" w:cs="Times New Roman"/>
          <w:sz w:val="20"/>
          <w:szCs w:val="20"/>
        </w:rPr>
        <w:t>Սույն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ընթացակարգի</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հետ</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կապված</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հարաբերությունները</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վարչական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հարաբերություններ</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չեն</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և</w:t>
      </w:r>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դրանք</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կարգավորվում</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են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Հայաստանի</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Հանրապետության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քաղաքացիաիրավական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հարաբերությունները</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կարգավորող</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օրենսդրությամբ</w:t>
      </w:r>
      <w:proofErr w:type="spellEnd"/>
      <w:r w:rsidRPr="00C8279D">
        <w:rPr>
          <w:rFonts w:ascii="GHEA Grapalat" w:eastAsia="Times New Roman" w:hAnsi="GHEA Grapalat" w:cs="Times New Roman"/>
          <w:sz w:val="20"/>
          <w:szCs w:val="20"/>
          <w:lang w:val="es-ES"/>
        </w:rPr>
        <w:t>:</w:t>
      </w:r>
    </w:p>
    <w:p w14:paraId="511D929B" w14:textId="2277FD5A"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00533C88">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3. </w:t>
      </w:r>
      <w:proofErr w:type="spellStart"/>
      <w:r w:rsidRPr="00C8279D">
        <w:rPr>
          <w:rFonts w:ascii="GHEA Grapalat" w:eastAsia="Times New Roman" w:hAnsi="GHEA Grapalat" w:cs="Times New Roman"/>
          <w:sz w:val="20"/>
          <w:szCs w:val="20"/>
        </w:rPr>
        <w:t>Պատվիրատուի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գնահատող</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հանձնաժողովի</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կատարած</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գործողության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կամ</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հետևանքով</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պատճառված</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վնասները</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հատուցվում</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են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Հայաստանի</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Հանրապետության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քաղաքացիական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օրենսգրքով</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սահմանված</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կարգով</w:t>
      </w:r>
      <w:proofErr w:type="spellEnd"/>
      <w:r w:rsidRPr="00C8279D">
        <w:rPr>
          <w:rFonts w:ascii="GHEA Grapalat" w:eastAsia="Times New Roman" w:hAnsi="GHEA Grapalat" w:cs="Times New Roman"/>
          <w:sz w:val="20"/>
          <w:szCs w:val="20"/>
          <w:lang w:val="es-ES"/>
        </w:rPr>
        <w:t>:</w:t>
      </w:r>
    </w:p>
    <w:p w14:paraId="768E1647" w14:textId="7A04308F"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00533C88">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4. </w:t>
      </w:r>
      <w:proofErr w:type="spellStart"/>
      <w:r w:rsidRPr="00C8279D">
        <w:rPr>
          <w:rFonts w:ascii="GHEA Grapalat" w:eastAsia="Times New Roman" w:hAnsi="GHEA Grapalat" w:cs="Times New Roman"/>
          <w:sz w:val="20"/>
          <w:szCs w:val="20"/>
        </w:rPr>
        <w:t>Սույն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հրավերով</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սահմանված</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ժամկետը</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պատվիրատուի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գնահատող</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հանձնաժողովի</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գործողությունների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և</w:t>
      </w:r>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որոշումների</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բողոքարկման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հայցային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վաղեմության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ժամկետ</w:t>
      </w:r>
      <w:proofErr w:type="spellEnd"/>
      <w:r w:rsidR="00533C88" w:rsidRPr="00533C88">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է</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բացառությամբ</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Օրենքի</w:t>
      </w:r>
      <w:proofErr w:type="spellEnd"/>
      <w:r w:rsidRPr="00C8279D">
        <w:rPr>
          <w:rFonts w:ascii="GHEA Grapalat" w:eastAsia="Times New Roman" w:hAnsi="GHEA Grapalat" w:cs="Times New Roman"/>
          <w:sz w:val="20"/>
          <w:szCs w:val="20"/>
          <w:lang w:val="es-ES"/>
        </w:rPr>
        <w:t xml:space="preserve"> 6-</w:t>
      </w:r>
      <w:proofErr w:type="spellStart"/>
      <w:r w:rsidRPr="00C8279D">
        <w:rPr>
          <w:rFonts w:ascii="GHEA Grapalat" w:eastAsia="Times New Roman" w:hAnsi="GHEA Grapalat" w:cs="Times New Roman"/>
          <w:sz w:val="20"/>
          <w:szCs w:val="20"/>
        </w:rPr>
        <w:t>րդ</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հոդվածի</w:t>
      </w:r>
      <w:proofErr w:type="spellEnd"/>
      <w:r w:rsidRPr="00C8279D">
        <w:rPr>
          <w:rFonts w:ascii="GHEA Grapalat" w:eastAsia="Times New Roman" w:hAnsi="GHEA Grapalat" w:cs="Times New Roman"/>
          <w:sz w:val="20"/>
          <w:szCs w:val="20"/>
          <w:lang w:val="es-ES"/>
        </w:rPr>
        <w:t xml:space="preserve"> 2-</w:t>
      </w:r>
      <w:proofErr w:type="spellStart"/>
      <w:r w:rsidRPr="00C8279D">
        <w:rPr>
          <w:rFonts w:ascii="GHEA Grapalat" w:eastAsia="Times New Roman" w:hAnsi="GHEA Grapalat" w:cs="Times New Roman"/>
          <w:sz w:val="20"/>
          <w:szCs w:val="20"/>
        </w:rPr>
        <w:t>րդ</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մասով</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նախատեսված</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որոշումների</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բողոքարկման</w:t>
      </w:r>
      <w:proofErr w:type="spellEnd"/>
      <w:r w:rsidR="00533C88" w:rsidRPr="00533C88">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և</w:t>
      </w:r>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պայմանագիրը</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միակողմանի</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լուծելու</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հետ</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կապված</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վեճերի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որոնց</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դեպքում</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հայցային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վաղեմության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ժամկետը</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երեսուն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օրացուցային</w:t>
      </w:r>
      <w:proofErr w:type="spellEnd"/>
      <w:r w:rsidR="00533C88" w:rsidRPr="00533C88">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օր</w:t>
      </w:r>
      <w:proofErr w:type="spellEnd"/>
      <w:r w:rsidR="00533C88" w:rsidRPr="00533C88">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է</w:t>
      </w:r>
      <w:r w:rsidRPr="00C8279D">
        <w:rPr>
          <w:rFonts w:ascii="GHEA Grapalat" w:eastAsia="Times New Roman" w:hAnsi="GHEA Grapalat" w:cs="Times New Roman"/>
          <w:sz w:val="20"/>
          <w:szCs w:val="20"/>
          <w:lang w:val="es-ES"/>
        </w:rPr>
        <w:t>:</w:t>
      </w:r>
    </w:p>
    <w:p w14:paraId="43F9970E" w14:textId="3BB3EF50"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00533C88">
        <w:rPr>
          <w:rFonts w:ascii="Cambria Math" w:eastAsia="Times New Roman" w:hAnsi="Cambria Math" w:cs="Cambria Math"/>
          <w:sz w:val="20"/>
          <w:szCs w:val="20"/>
          <w:lang w:val="es-ES"/>
        </w:rPr>
        <w:t>.</w:t>
      </w:r>
      <w:proofErr w:type="gramStart"/>
      <w:r w:rsidRPr="00C8279D">
        <w:rPr>
          <w:rFonts w:ascii="GHEA Grapalat" w:eastAsia="Times New Roman" w:hAnsi="GHEA Grapalat" w:cs="Times New Roman"/>
          <w:sz w:val="20"/>
          <w:szCs w:val="20"/>
          <w:lang w:val="es-ES"/>
        </w:rPr>
        <w:t>5</w:t>
      </w:r>
      <w:r w:rsidR="00533C88">
        <w:rPr>
          <w:rFonts w:ascii="Cambria Math" w:eastAsia="Times New Roman" w:hAnsi="Cambria Math" w:cs="Cambria Math"/>
          <w:sz w:val="20"/>
          <w:szCs w:val="20"/>
          <w:lang w:val="es-ES"/>
        </w:rPr>
        <w:t>.</w:t>
      </w:r>
      <w:r w:rsidRPr="00C8279D">
        <w:rPr>
          <w:rFonts w:ascii="GHEA Grapalat" w:eastAsia="Times New Roman" w:hAnsi="GHEA Grapalat" w:cs="GHEA Grapalat"/>
          <w:sz w:val="20"/>
          <w:szCs w:val="20"/>
        </w:rPr>
        <w:t>Սույնընթացակարգիհետկապվածվեճերը</w:t>
      </w:r>
      <w:r w:rsidRPr="00C8279D">
        <w:rPr>
          <w:rFonts w:ascii="GHEA Grapalat" w:eastAsia="Times New Roman" w:hAnsi="GHEA Grapalat" w:cs="Times New Roman"/>
          <w:sz w:val="20"/>
          <w:szCs w:val="20"/>
        </w:rPr>
        <w:t>քննվումևլուծվումենԵրևանքաղաքիառաջինատյանիընդհանուրիրավասությանդատարանումհայցադիմումըվարույթընդունելուցհետո</w:t>
      </w:r>
      <w:proofErr w:type="gramEnd"/>
      <w:r w:rsidRPr="00C8279D">
        <w:rPr>
          <w:rFonts w:ascii="GHEA Grapalat" w:eastAsia="Times New Roman" w:hAnsi="GHEA Grapalat" w:cs="Times New Roman"/>
          <w:sz w:val="20"/>
          <w:szCs w:val="20"/>
        </w:rPr>
        <w:t>՝երեսունօրվաընթացքում</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Դատարանիպատճառաբանվածորոշմամբսույնմասովնախատեսվածժամկետըկարողէերկարաձգվելմեկանգամ</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մինչևտասնօրացուցայինօրով</w:t>
      </w:r>
      <w:proofErr w:type="spellEnd"/>
      <w:r w:rsidRPr="00C8279D">
        <w:rPr>
          <w:rFonts w:ascii="GHEA Grapalat" w:eastAsia="Times New Roman" w:hAnsi="GHEA Grapalat" w:cs="Times New Roman"/>
          <w:sz w:val="20"/>
          <w:szCs w:val="20"/>
          <w:lang w:val="es-ES"/>
        </w:rPr>
        <w:t>:</w:t>
      </w:r>
    </w:p>
    <w:p w14:paraId="5924D844"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12.6. </w:t>
      </w:r>
      <w:r w:rsidRPr="00C8279D">
        <w:rPr>
          <w:rFonts w:ascii="GHEA Grapalat" w:eastAsia="Times New Roman" w:hAnsi="GHEA Grapalat" w:cs="Times New Roman"/>
          <w:sz w:val="20"/>
          <w:szCs w:val="20"/>
        </w:rPr>
        <w:t>Դատարանըհայցադիմումըվարույթընդունելուհարցըլուծումէայններկայացվելուցհետո՝եռօրյաժամկետում</w:t>
      </w:r>
      <w:r w:rsidRPr="00C8279D">
        <w:rPr>
          <w:rFonts w:ascii="GHEA Grapalat" w:eastAsia="Times New Roman" w:hAnsi="GHEA Grapalat" w:cs="Times New Roman"/>
          <w:sz w:val="20"/>
          <w:szCs w:val="20"/>
          <w:lang w:val="es-ES"/>
        </w:rPr>
        <w:t>:</w:t>
      </w:r>
    </w:p>
    <w:p w14:paraId="75897CEB"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12.7. </w:t>
      </w:r>
      <w:r w:rsidRPr="00C8279D">
        <w:rPr>
          <w:rFonts w:ascii="GHEA Grapalat" w:eastAsia="Times New Roman" w:hAnsi="GHEA Grapalat" w:cs="Times New Roman"/>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C8279D">
        <w:rPr>
          <w:rFonts w:ascii="GHEA Grapalat" w:eastAsia="Times New Roman" w:hAnsi="GHEA Grapalat" w:cs="Times New Roman"/>
          <w:sz w:val="20"/>
          <w:szCs w:val="20"/>
          <w:lang w:val="es-ES"/>
        </w:rPr>
        <w:t>:</w:t>
      </w:r>
    </w:p>
    <w:p w14:paraId="368A49DE"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12.8. </w:t>
      </w:r>
      <w:r w:rsidRPr="00C8279D">
        <w:rPr>
          <w:rFonts w:ascii="GHEA Grapalat" w:eastAsia="Times New Roman" w:hAnsi="GHEA Grapalat" w:cs="Times New Roman"/>
          <w:sz w:val="20"/>
          <w:szCs w:val="20"/>
        </w:rPr>
        <w:t>Ապացույցներպահանջելուվերաբերյալորոշումըկատարվումէպատասխանողիկողմիցորոշումնստանալուցհետո՝հնգօրյաժամկետում</w:t>
      </w:r>
      <w:r w:rsidRPr="00C8279D">
        <w:rPr>
          <w:rFonts w:ascii="GHEA Grapalat" w:eastAsia="Times New Roman" w:hAnsi="GHEA Grapalat" w:cs="Times New Roman"/>
          <w:sz w:val="20"/>
          <w:szCs w:val="20"/>
          <w:lang w:val="es-ES"/>
        </w:rPr>
        <w:t>:</w:t>
      </w:r>
    </w:p>
    <w:p w14:paraId="7240A548"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իսկհայցվորիվկայակոչածայնփաստերը</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որոնքենթակաենհաստատմանպատասխանողիտիրապետմանտակգտնվողապացույցներով</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համարվումենհաստատված</w:t>
      </w:r>
      <w:proofErr w:type="spellEnd"/>
      <w:r w:rsidRPr="00C8279D">
        <w:rPr>
          <w:rFonts w:ascii="GHEA Grapalat" w:eastAsia="Times New Roman" w:hAnsi="GHEA Grapalat" w:cs="Times New Roman"/>
          <w:sz w:val="20"/>
          <w:szCs w:val="20"/>
          <w:lang w:val="es-ES"/>
        </w:rPr>
        <w:t>:</w:t>
      </w:r>
    </w:p>
    <w:p w14:paraId="3511C0FB"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9. </w:t>
      </w:r>
      <w:r w:rsidRPr="00C8279D">
        <w:rPr>
          <w:rFonts w:ascii="GHEA Grapalat" w:eastAsia="Times New Roman" w:hAnsi="GHEA Grapalat" w:cs="Times New Roman"/>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C8279D">
        <w:rPr>
          <w:rFonts w:ascii="GHEA Grapalat" w:eastAsia="Times New Roman" w:hAnsi="GHEA Grapalat" w:cs="Times New Roman"/>
          <w:sz w:val="20"/>
          <w:szCs w:val="20"/>
          <w:lang w:val="es-ES"/>
        </w:rPr>
        <w:t>:</w:t>
      </w:r>
    </w:p>
    <w:p w14:paraId="0525208C"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10. </w:t>
      </w:r>
      <w:r w:rsidRPr="00C8279D">
        <w:rPr>
          <w:rFonts w:ascii="GHEA Grapalat" w:eastAsia="Times New Roman" w:hAnsi="GHEA Grapalat" w:cs="Times New Roman"/>
          <w:sz w:val="20"/>
          <w:szCs w:val="20"/>
        </w:rPr>
        <w:t>Հայցադիմումըվարույթընդունելումասինորոշումնանհապաղուղարկվումէլիազորվածմարմնիպաշտոնականէլեկտրոնայինփոստիհասցեին</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lastRenderedPageBreak/>
        <w:t>Լիազորվածմարմինըսույնկետովնախատեսվածորոշումնանհապաղհրապարակումէտեղեկագրում՝նշելովկասեցմանօրը</w:t>
      </w:r>
      <w:r w:rsidRPr="00C8279D">
        <w:rPr>
          <w:rFonts w:ascii="GHEA Grapalat" w:eastAsia="Times New Roman" w:hAnsi="GHEA Grapalat" w:cs="Times New Roman"/>
          <w:sz w:val="20"/>
          <w:szCs w:val="20"/>
          <w:lang w:val="es-ES"/>
        </w:rPr>
        <w:t>:</w:t>
      </w:r>
    </w:p>
    <w:p w14:paraId="7C5E59A5"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11</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rPr>
        <w:t>Հայցադիմումիպատասխանըպատվիրատուններկայացնումէհայցադիմումըվարույթընդունելումասինորոշումնստանալուցհետո՝հնգօրյաժամկետում</w:t>
      </w:r>
      <w:r w:rsidRPr="00C8279D">
        <w:rPr>
          <w:rFonts w:ascii="GHEA Grapalat" w:eastAsia="Times New Roman" w:hAnsi="GHEA Grapalat" w:cs="Times New Roman"/>
          <w:sz w:val="20"/>
          <w:szCs w:val="20"/>
          <w:lang w:val="es-ES"/>
        </w:rPr>
        <w:t>:</w:t>
      </w:r>
    </w:p>
    <w:p w14:paraId="4AA21763"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Calibri" w:eastAsia="Times New Roman" w:hAnsi="Calibri" w:cs="Calibri"/>
          <w:sz w:val="20"/>
          <w:szCs w:val="20"/>
          <w:lang w:val="es-ES"/>
        </w:rPr>
        <w:t> </w:t>
      </w: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12 </w:t>
      </w:r>
      <w:r w:rsidRPr="00C8279D">
        <w:rPr>
          <w:rFonts w:ascii="GHEA Grapalat" w:eastAsia="Times New Roman" w:hAnsi="GHEA Grapalat" w:cs="Times New Roman"/>
          <w:sz w:val="20"/>
          <w:szCs w:val="20"/>
        </w:rPr>
        <w:t>Գործինմասնակցողանձինքևնրանցներկայացուցիչներըդատականնիստիժամանակիևվայրի</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C8279D">
        <w:rPr>
          <w:rFonts w:ascii="GHEA Grapalat" w:eastAsia="Times New Roman" w:hAnsi="GHEA Grapalat" w:cs="Times New Roman"/>
          <w:sz w:val="20"/>
          <w:szCs w:val="20"/>
          <w:lang w:val="es-ES"/>
        </w:rPr>
        <w:t xml:space="preserve"> 97-</w:t>
      </w:r>
      <w:r w:rsidRPr="00C8279D">
        <w:rPr>
          <w:rFonts w:ascii="GHEA Grapalat" w:eastAsia="Times New Roman" w:hAnsi="GHEA Grapalat" w:cs="Times New Roman"/>
          <w:sz w:val="20"/>
          <w:szCs w:val="20"/>
        </w:rPr>
        <w:t>րդհոդվածովսահմանվածկարգովհայցադիմումումնշվածէլեկտրոնայինփոստինուղարկելուեղանակով</w:t>
      </w:r>
      <w:r w:rsidRPr="00C8279D">
        <w:rPr>
          <w:rFonts w:ascii="GHEA Grapalat" w:eastAsia="Times New Roman" w:hAnsi="GHEA Grapalat" w:cs="Times New Roman"/>
          <w:sz w:val="20"/>
          <w:szCs w:val="20"/>
          <w:lang w:val="es-ES"/>
        </w:rPr>
        <w:t>:</w:t>
      </w:r>
    </w:p>
    <w:p w14:paraId="476801F6"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13</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rPr>
        <w:t>Դատարանըսույնբաժնովնախատեսվածվեճերովգործերըքննումևդրանցվերաբերյալվճիռներըևորոշումներըկայացնումէգրավորընթացակարգով</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բացառությամբայնդեպքերի</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երբդատարանըգործինմասնակցողանձիմիջնորդությամբկամիրնախաձեռնությամբեկելէեզրահանգման</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որանհրաժեշտէգործըքննելդատականնիստում</w:t>
      </w:r>
      <w:proofErr w:type="spellEnd"/>
      <w:r w:rsidRPr="00C8279D">
        <w:rPr>
          <w:rFonts w:ascii="GHEA Grapalat" w:eastAsia="Times New Roman" w:hAnsi="GHEA Grapalat" w:cs="Times New Roman"/>
          <w:sz w:val="20"/>
          <w:szCs w:val="20"/>
          <w:lang w:val="es-ES"/>
        </w:rPr>
        <w:t>:</w:t>
      </w:r>
    </w:p>
    <w:p w14:paraId="7C2021C4"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14. </w:t>
      </w:r>
      <w:r w:rsidRPr="00C8279D">
        <w:rPr>
          <w:rFonts w:ascii="GHEA Grapalat" w:eastAsia="Times New Roman" w:hAnsi="GHEA Grapalat" w:cs="Times New Roman"/>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C8279D">
        <w:rPr>
          <w:rFonts w:ascii="GHEA Grapalat" w:eastAsia="Times New Roman" w:hAnsi="GHEA Grapalat" w:cs="Times New Roman"/>
          <w:sz w:val="20"/>
          <w:szCs w:val="20"/>
          <w:lang w:val="es-ES"/>
        </w:rPr>
        <w:t>:</w:t>
      </w:r>
    </w:p>
    <w:p w14:paraId="77BC4F84"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15. </w:t>
      </w:r>
      <w:r w:rsidRPr="00C8279D">
        <w:rPr>
          <w:rFonts w:ascii="GHEA Grapalat" w:eastAsia="Times New Roman" w:hAnsi="GHEA Grapalat" w:cs="Times New Roman"/>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C8279D">
        <w:rPr>
          <w:rFonts w:ascii="GHEA Grapalat" w:eastAsia="Times New Roman" w:hAnsi="GHEA Grapalat" w:cs="Times New Roman"/>
          <w:sz w:val="20"/>
          <w:szCs w:val="20"/>
          <w:lang w:val="es-ES"/>
        </w:rPr>
        <w:t>:</w:t>
      </w:r>
    </w:p>
    <w:p w14:paraId="0E4369C7"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16. </w:t>
      </w:r>
      <w:r w:rsidRPr="00C8279D">
        <w:rPr>
          <w:rFonts w:ascii="GHEA Grapalat" w:eastAsia="Times New Roman" w:hAnsi="GHEA Grapalat" w:cs="Times New Roman"/>
          <w:sz w:val="20"/>
          <w:szCs w:val="20"/>
        </w:rPr>
        <w:t>Գործըդատականնիստումքննելուհարցըկարողէլուծվելնաևհայցադիմումըվարույթընդունելումասինորոշմամբ</w:t>
      </w:r>
      <w:r w:rsidRPr="00C8279D">
        <w:rPr>
          <w:rFonts w:ascii="GHEA Grapalat" w:eastAsia="Times New Roman" w:hAnsi="GHEA Grapalat" w:cs="Times New Roman"/>
          <w:sz w:val="20"/>
          <w:szCs w:val="20"/>
          <w:lang w:val="es-ES"/>
        </w:rPr>
        <w:t>:</w:t>
      </w:r>
    </w:p>
    <w:p w14:paraId="4B3D9D48"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17</w:t>
      </w:r>
      <w:r w:rsidRPr="00C8279D">
        <w:rPr>
          <w:rFonts w:ascii="Cambria Math" w:eastAsia="Times New Roman" w:hAnsi="Cambria Math" w:cs="Cambria Math"/>
          <w:sz w:val="20"/>
          <w:szCs w:val="20"/>
          <w:lang w:val="es-ES"/>
        </w:rPr>
        <w:t>․</w:t>
      </w:r>
      <w:proofErr w:type="spellStart"/>
      <w:r w:rsidRPr="00C8279D">
        <w:rPr>
          <w:rFonts w:ascii="GHEA Grapalat" w:eastAsia="Times New Roman" w:hAnsi="GHEA Grapalat" w:cs="Times New Roman"/>
          <w:sz w:val="20"/>
          <w:szCs w:val="20"/>
        </w:rPr>
        <w:t>Վիճարկվողգործողությունների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ևորոշումներիհիմքումընկածհանգամանքների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ինչպեսնաևտվյալգործողությունների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կատարմանևորոշմանընդունմանօրենքով</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այլիրավականակտերովսահմանվածկարգըպահպանվածլինելուփաստերնապացուցելուպարտականությունըկրումէպատասխանողը</w:t>
      </w:r>
      <w:r w:rsidRPr="00C8279D">
        <w:rPr>
          <w:rFonts w:ascii="GHEA Grapalat" w:eastAsia="Times New Roman" w:hAnsi="GHEA Grapalat" w:cs="Times New Roman"/>
          <w:sz w:val="20"/>
          <w:szCs w:val="20"/>
          <w:lang w:val="es-ES"/>
        </w:rPr>
        <w:t>:</w:t>
      </w:r>
    </w:p>
    <w:p w14:paraId="15C7B085"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18</w:t>
      </w:r>
      <w:r w:rsidRPr="00C8279D">
        <w:rPr>
          <w:rFonts w:ascii="Cambria Math" w:eastAsia="Times New Roman" w:hAnsi="Cambria Math" w:cs="Cambria Math"/>
          <w:sz w:val="20"/>
          <w:szCs w:val="20"/>
          <w:lang w:val="es-ES"/>
        </w:rPr>
        <w:t>․</w:t>
      </w:r>
      <w:proofErr w:type="spellStart"/>
      <w:r w:rsidRPr="00C8279D">
        <w:rPr>
          <w:rFonts w:ascii="GHEA Grapalat" w:eastAsia="Times New Roman" w:hAnsi="GHEA Grapalat" w:cs="Times New Roman"/>
          <w:sz w:val="20"/>
          <w:szCs w:val="20"/>
        </w:rPr>
        <w:t>Պատասխանողըվիճարկվողգործողությունների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բացառությամբայնդեպքերի</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երբհիմնավորումէապացույցիներկայացմանանհնարինությունըիրենիցանկախպատճառներով</w:t>
      </w:r>
      <w:r w:rsidRPr="00C8279D">
        <w:rPr>
          <w:rFonts w:ascii="GHEA Grapalat" w:eastAsia="Times New Roman" w:hAnsi="GHEA Grapalat" w:cs="Times New Roman"/>
          <w:sz w:val="20"/>
          <w:szCs w:val="20"/>
          <w:lang w:val="es-ES"/>
        </w:rPr>
        <w:t>:</w:t>
      </w:r>
    </w:p>
    <w:p w14:paraId="28CB9E3B"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00BC17BD">
        <w:rPr>
          <w:rFonts w:ascii="GHEA Grapalat" w:eastAsia="Times New Roman" w:hAnsi="GHEA Grapalat" w:cs="Times New Roman"/>
          <w:sz w:val="20"/>
          <w:szCs w:val="20"/>
          <w:lang w:val="es-ES"/>
        </w:rPr>
        <w:t>19</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Պատվիրատուիևգնահատողհանձնաժողովիգործողությունների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ևորոշումների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բացառությամբՕրենքի</w:t>
      </w:r>
      <w:proofErr w:type="spellEnd"/>
      <w:r w:rsidRPr="00C8279D">
        <w:rPr>
          <w:rFonts w:ascii="GHEA Grapalat" w:eastAsia="Times New Roman" w:hAnsi="GHEA Grapalat" w:cs="Times New Roman"/>
          <w:sz w:val="20"/>
          <w:szCs w:val="20"/>
          <w:lang w:val="es-ES"/>
        </w:rPr>
        <w:t xml:space="preserve"> 6-</w:t>
      </w:r>
      <w:proofErr w:type="spellStart"/>
      <w:r w:rsidRPr="00C8279D">
        <w:rPr>
          <w:rFonts w:ascii="GHEA Grapalat" w:eastAsia="Times New Roman" w:hAnsi="GHEA Grapalat" w:cs="Times New Roman"/>
          <w:sz w:val="20"/>
          <w:szCs w:val="20"/>
        </w:rPr>
        <w:t>րդհոդվածի</w:t>
      </w:r>
      <w:proofErr w:type="spellEnd"/>
      <w:r w:rsidRPr="00C8279D">
        <w:rPr>
          <w:rFonts w:ascii="GHEA Grapalat" w:eastAsia="Times New Roman" w:hAnsi="GHEA Grapalat" w:cs="Times New Roman"/>
          <w:sz w:val="20"/>
          <w:szCs w:val="20"/>
          <w:lang w:val="es-ES"/>
        </w:rPr>
        <w:t xml:space="preserve"> 2-</w:t>
      </w:r>
      <w:proofErr w:type="spellStart"/>
      <w:r w:rsidRPr="00C8279D">
        <w:rPr>
          <w:rFonts w:ascii="GHEA Grapalat" w:eastAsia="Times New Roman" w:hAnsi="GHEA Grapalat" w:cs="Times New Roman"/>
          <w:sz w:val="20"/>
          <w:szCs w:val="20"/>
        </w:rPr>
        <w:t>րդմասովնախատեսվածորոշումների</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բողոքարկումնինքնաբերաբարկասեցնումէգնմանգործընթացը</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սույնհրավերի</w:t>
      </w:r>
      <w:proofErr w:type="spellEnd"/>
      <w:r w:rsidRPr="00C8279D">
        <w:rPr>
          <w:rFonts w:ascii="GHEA Grapalat" w:eastAsia="Times New Roman" w:hAnsi="GHEA Grapalat" w:cs="Times New Roman"/>
          <w:sz w:val="20"/>
          <w:szCs w:val="20"/>
          <w:lang w:val="es-ES"/>
        </w:rPr>
        <w:t xml:space="preserve"> 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 xml:space="preserve">10 </w:t>
      </w:r>
      <w:r w:rsidRPr="00C8279D">
        <w:rPr>
          <w:rFonts w:ascii="GHEA Grapalat" w:eastAsia="Times New Roman" w:hAnsi="GHEA Grapalat" w:cs="GHEA Grapalat"/>
          <w:sz w:val="20"/>
          <w:szCs w:val="20"/>
        </w:rPr>
        <w:t>կետովնախատեսված</w:t>
      </w:r>
      <w:r w:rsidRPr="00C8279D">
        <w:rPr>
          <w:rFonts w:ascii="GHEA Grapalat" w:eastAsia="Times New Roman" w:hAnsi="GHEA Grapalat" w:cs="Times New Roman"/>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C8279D">
        <w:rPr>
          <w:rFonts w:ascii="GHEA Grapalat" w:eastAsia="Times New Roman" w:hAnsi="GHEA Grapalat" w:cs="Times New Roman"/>
          <w:sz w:val="20"/>
          <w:szCs w:val="20"/>
          <w:lang w:val="es-ES"/>
        </w:rPr>
        <w:t>:</w:t>
      </w:r>
    </w:p>
    <w:p w14:paraId="268214F4" w14:textId="77777777"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Cambria Math" w:eastAsia="Times New Roman" w:hAnsi="Cambria Math" w:cs="Cambria Math"/>
          <w:sz w:val="20"/>
          <w:szCs w:val="20"/>
          <w:lang w:val="es-ES"/>
        </w:rPr>
        <w:t>․</w:t>
      </w:r>
      <w:r w:rsidRPr="00C8279D">
        <w:rPr>
          <w:rFonts w:ascii="GHEA Grapalat" w:eastAsia="Times New Roman" w:hAnsi="GHEA Grapalat" w:cs="Times New Roman"/>
          <w:sz w:val="20"/>
          <w:szCs w:val="20"/>
          <w:lang w:val="es-ES"/>
        </w:rPr>
        <w:t>20</w:t>
      </w:r>
      <w:r w:rsidRPr="00C8279D">
        <w:rPr>
          <w:rFonts w:ascii="Cambria Math" w:eastAsia="Times New Roman" w:hAnsi="Cambria Math" w:cs="Cambria Math"/>
          <w:sz w:val="20"/>
          <w:szCs w:val="20"/>
          <w:lang w:val="es-ES"/>
        </w:rPr>
        <w:t>․</w:t>
      </w:r>
      <w:proofErr w:type="spellStart"/>
      <w:r w:rsidRPr="00C8279D">
        <w:rPr>
          <w:rFonts w:ascii="GHEA Grapalat" w:eastAsia="Times New Roman" w:hAnsi="GHEA Grapalat" w:cs="Times New Roman"/>
          <w:sz w:val="20"/>
          <w:szCs w:val="20"/>
        </w:rPr>
        <w:t>Այնդեպքերում</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երբ</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հանրայինկամպաշտպանությանևազգայինանվտանգությանշահերիցելնելով</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անհրաժեշտէշարունակելգնմանգործընթացը</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դատարանըՕրենքի</w:t>
      </w:r>
      <w:proofErr w:type="spellEnd"/>
      <w:r w:rsidRPr="00C8279D">
        <w:rPr>
          <w:rFonts w:ascii="GHEA Grapalat" w:eastAsia="Times New Roman" w:hAnsi="GHEA Grapalat" w:cs="Times New Roman"/>
          <w:sz w:val="20"/>
          <w:szCs w:val="20"/>
          <w:lang w:val="es-ES"/>
        </w:rPr>
        <w:t xml:space="preserve"> 2-</w:t>
      </w:r>
      <w:proofErr w:type="spellStart"/>
      <w:r w:rsidRPr="00C8279D">
        <w:rPr>
          <w:rFonts w:ascii="GHEA Grapalat" w:eastAsia="Times New Roman" w:hAnsi="GHEA Grapalat" w:cs="Times New Roman"/>
          <w:sz w:val="20"/>
          <w:szCs w:val="20"/>
        </w:rPr>
        <w:t>րդհոդվածի</w:t>
      </w:r>
      <w:proofErr w:type="spellEnd"/>
      <w:r w:rsidRPr="00C8279D">
        <w:rPr>
          <w:rFonts w:ascii="GHEA Grapalat" w:eastAsia="Times New Roman" w:hAnsi="GHEA Grapalat" w:cs="Times New Roman"/>
          <w:sz w:val="20"/>
          <w:szCs w:val="20"/>
          <w:lang w:val="es-ES"/>
        </w:rPr>
        <w:t xml:space="preserve"> 1-</w:t>
      </w:r>
      <w:proofErr w:type="spellStart"/>
      <w:r w:rsidRPr="00C8279D">
        <w:rPr>
          <w:rFonts w:ascii="GHEA Grapalat" w:eastAsia="Times New Roman" w:hAnsi="GHEA Grapalat" w:cs="Times New Roman"/>
          <w:sz w:val="20"/>
          <w:szCs w:val="20"/>
        </w:rPr>
        <w:t>ինմասովսահմանվածմարմիններիղեկավարների</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Լիազորվածմարմիննայդորոշումնանհապաղհրապարակումէտեղեկագրում</w:t>
      </w:r>
      <w:proofErr w:type="spellEnd"/>
      <w:r w:rsidRPr="00C8279D">
        <w:rPr>
          <w:rFonts w:ascii="GHEA Grapalat" w:eastAsia="Times New Roman" w:hAnsi="GHEA Grapalat" w:cs="Times New Roman"/>
          <w:sz w:val="20"/>
          <w:szCs w:val="20"/>
          <w:lang w:val="es-ES"/>
        </w:rPr>
        <w:t>:</w:t>
      </w:r>
    </w:p>
    <w:p w14:paraId="676A8E1C" w14:textId="6E04BB6D"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Calibri" w:eastAsia="Times New Roman" w:hAnsi="Calibri" w:cs="Calibri"/>
          <w:sz w:val="20"/>
          <w:szCs w:val="20"/>
          <w:lang w:val="es-ES"/>
        </w:rPr>
        <w:t> </w:t>
      </w:r>
      <w:r w:rsidRPr="00C8279D">
        <w:rPr>
          <w:rFonts w:ascii="GHEA Grapalat" w:eastAsia="Times New Roman" w:hAnsi="GHEA Grapalat" w:cs="Times New Roman"/>
          <w:sz w:val="20"/>
          <w:szCs w:val="20"/>
          <w:lang w:val="es-ES"/>
        </w:rPr>
        <w:t>12</w:t>
      </w:r>
      <w:r w:rsidR="00F145A6">
        <w:rPr>
          <w:rFonts w:ascii="Cambria Math" w:eastAsia="Times New Roman" w:hAnsi="Cambria Math" w:cs="Cambria Math"/>
          <w:sz w:val="20"/>
          <w:szCs w:val="20"/>
          <w:lang w:val="es-ES"/>
        </w:rPr>
        <w:t>.</w:t>
      </w:r>
      <w:proofErr w:type="gramStart"/>
      <w:r w:rsidRPr="00C8279D">
        <w:rPr>
          <w:rFonts w:ascii="GHEA Grapalat" w:eastAsia="Times New Roman" w:hAnsi="GHEA Grapalat" w:cs="Times New Roman"/>
          <w:sz w:val="20"/>
          <w:szCs w:val="20"/>
          <w:lang w:val="es-ES"/>
        </w:rPr>
        <w:t>21</w:t>
      </w:r>
      <w:r w:rsidR="00F145A6">
        <w:rPr>
          <w:rFonts w:ascii="Cambria Math" w:eastAsia="Times New Roman" w:hAnsi="Cambria Math" w:cs="Cambria Math"/>
          <w:sz w:val="20"/>
          <w:szCs w:val="20"/>
          <w:lang w:val="es-ES"/>
        </w:rPr>
        <w:t>.</w:t>
      </w:r>
      <w:proofErr w:type="spellStart"/>
      <w:r w:rsidRPr="00C8279D">
        <w:rPr>
          <w:rFonts w:ascii="GHEA Grapalat" w:eastAsia="Times New Roman" w:hAnsi="GHEA Grapalat" w:cs="Times New Roman"/>
          <w:sz w:val="20"/>
          <w:szCs w:val="20"/>
        </w:rPr>
        <w:t>Պատվիրատուիևգնահատողհանձնաժողովիգործողությունների</w:t>
      </w:r>
      <w:proofErr w:type="spellEnd"/>
      <w:proofErr w:type="gram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ևորոշումներիբողոքարկմանհետկապվածվեճերովդատարանիեզրափակիչդատականակտնուժիմեջէմտնումհրապարակմանպահից</w:t>
      </w:r>
      <w:r w:rsidRPr="00C8279D">
        <w:rPr>
          <w:rFonts w:ascii="GHEA Grapalat" w:eastAsia="Times New Roman" w:hAnsi="GHEA Grapalat" w:cs="Times New Roman"/>
          <w:sz w:val="20"/>
          <w:szCs w:val="20"/>
          <w:lang w:val="es-ES"/>
        </w:rPr>
        <w:t>:</w:t>
      </w:r>
    </w:p>
    <w:p w14:paraId="7DDAAE39" w14:textId="437EFF93"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proofErr w:type="gramStart"/>
      <w:r w:rsidRPr="00C8279D">
        <w:rPr>
          <w:rFonts w:ascii="GHEA Grapalat" w:eastAsia="Times New Roman" w:hAnsi="GHEA Grapalat" w:cs="Times New Roman"/>
          <w:sz w:val="20"/>
          <w:szCs w:val="20"/>
          <w:lang w:val="es-ES"/>
        </w:rPr>
        <w:t>22</w:t>
      </w:r>
      <w:r w:rsidR="00F145A6">
        <w:rPr>
          <w:rFonts w:ascii="Cambria Math" w:eastAsia="Times New Roman" w:hAnsi="Cambria Math" w:cs="Cambria Math"/>
          <w:sz w:val="20"/>
          <w:szCs w:val="20"/>
          <w:lang w:val="es-ES"/>
        </w:rPr>
        <w:t>.</w:t>
      </w:r>
      <w:proofErr w:type="spellStart"/>
      <w:r w:rsidRPr="00C8279D">
        <w:rPr>
          <w:rFonts w:ascii="GHEA Grapalat" w:eastAsia="Times New Roman" w:hAnsi="GHEA Grapalat" w:cs="Times New Roman"/>
          <w:sz w:val="20"/>
          <w:szCs w:val="20"/>
        </w:rPr>
        <w:t>Պատվիրատուիևգնահատողհանձնաժողովիգործողությունների</w:t>
      </w:r>
      <w:proofErr w:type="spellEnd"/>
      <w:proofErr w:type="gram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անգործության</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Times New Roman"/>
          <w:sz w:val="20"/>
          <w:szCs w:val="20"/>
        </w:rPr>
        <w:t>Լիազորվածմարմինըդատարանիվճռիեզրափակիչմասըկամայլեզրափակիչդատականակտնանհապաղհրապարակումէտեղեկագրում</w:t>
      </w:r>
      <w:r w:rsidRPr="00C8279D">
        <w:rPr>
          <w:rFonts w:ascii="GHEA Grapalat" w:eastAsia="Times New Roman" w:hAnsi="GHEA Grapalat" w:cs="Times New Roman"/>
          <w:sz w:val="20"/>
          <w:szCs w:val="20"/>
          <w:lang w:val="es-ES"/>
        </w:rPr>
        <w:t>:</w:t>
      </w:r>
    </w:p>
    <w:p w14:paraId="495AA9AE" w14:textId="6F6A7D73" w:rsidR="00C8279D" w:rsidRPr="00C8279D" w:rsidRDefault="00C8279D" w:rsidP="00C8279D">
      <w:pPr>
        <w:shd w:val="clear" w:color="auto" w:fill="FFFFFF"/>
        <w:spacing w:after="0" w:line="240" w:lineRule="auto"/>
        <w:ind w:firstLine="375"/>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00F145A6">
        <w:rPr>
          <w:rFonts w:ascii="Cambria Math" w:eastAsia="Times New Roman" w:hAnsi="Cambria Math" w:cs="Cambria Math"/>
          <w:sz w:val="20"/>
          <w:szCs w:val="20"/>
          <w:lang w:val="es-ES"/>
        </w:rPr>
        <w:t>.</w:t>
      </w:r>
      <w:proofErr w:type="gramStart"/>
      <w:r w:rsidRPr="00C8279D">
        <w:rPr>
          <w:rFonts w:ascii="GHEA Grapalat" w:eastAsia="Times New Roman" w:hAnsi="GHEA Grapalat" w:cs="Times New Roman"/>
          <w:sz w:val="20"/>
          <w:szCs w:val="20"/>
          <w:lang w:val="es-ES"/>
        </w:rPr>
        <w:t>23</w:t>
      </w:r>
      <w:r w:rsidR="00F145A6">
        <w:rPr>
          <w:rFonts w:ascii="Cambria Math" w:eastAsia="Times New Roman" w:hAnsi="Cambria Math" w:cs="Cambria Math"/>
          <w:sz w:val="20"/>
          <w:szCs w:val="20"/>
          <w:lang w:val="es-ES"/>
        </w:rPr>
        <w:t>.</w:t>
      </w:r>
      <w:proofErr w:type="spellStart"/>
      <w:r w:rsidRPr="00C8279D">
        <w:rPr>
          <w:rFonts w:ascii="GHEA Grapalat" w:eastAsia="Times New Roman" w:hAnsi="GHEA Grapalat" w:cs="GHEA Grapalat"/>
          <w:sz w:val="20"/>
          <w:szCs w:val="20"/>
        </w:rPr>
        <w:t>Բողոքարկման</w:t>
      </w:r>
      <w:proofErr w:type="spellEnd"/>
      <w:proofErr w:type="gramEnd"/>
      <w:r w:rsidR="00F145A6" w:rsidRPr="00F145A6">
        <w:rPr>
          <w:rFonts w:ascii="GHEA Grapalat" w:eastAsia="Times New Roman" w:hAnsi="GHEA Grapalat" w:cs="GHEA Grapalat"/>
          <w:sz w:val="20"/>
          <w:szCs w:val="20"/>
          <w:lang w:val="es-ES"/>
        </w:rPr>
        <w:t xml:space="preserve"> </w:t>
      </w:r>
      <w:proofErr w:type="spellStart"/>
      <w:r w:rsidRPr="00C8279D">
        <w:rPr>
          <w:rFonts w:ascii="GHEA Grapalat" w:eastAsia="Times New Roman" w:hAnsi="GHEA Grapalat" w:cs="GHEA Grapalat"/>
          <w:sz w:val="20"/>
          <w:szCs w:val="20"/>
        </w:rPr>
        <w:t>համար</w:t>
      </w:r>
      <w:proofErr w:type="spellEnd"/>
      <w:r w:rsidR="00F145A6" w:rsidRPr="00F145A6">
        <w:rPr>
          <w:rFonts w:ascii="GHEA Grapalat" w:eastAsia="Times New Roman" w:hAnsi="GHEA Grapalat" w:cs="GHEA Grapalat"/>
          <w:sz w:val="20"/>
          <w:szCs w:val="20"/>
          <w:lang w:val="es-ES"/>
        </w:rPr>
        <w:t xml:space="preserve"> </w:t>
      </w:r>
      <w:proofErr w:type="spellStart"/>
      <w:r w:rsidRPr="00C8279D">
        <w:rPr>
          <w:rFonts w:ascii="GHEA Grapalat" w:eastAsia="Times New Roman" w:hAnsi="GHEA Grapalat" w:cs="GHEA Grapalat"/>
          <w:sz w:val="20"/>
          <w:szCs w:val="20"/>
        </w:rPr>
        <w:t>գանձվող</w:t>
      </w:r>
      <w:proofErr w:type="spellEnd"/>
      <w:r w:rsidR="00F145A6" w:rsidRPr="00F145A6">
        <w:rPr>
          <w:rFonts w:ascii="GHEA Grapalat" w:eastAsia="Times New Roman" w:hAnsi="GHEA Grapalat" w:cs="GHEA Grapalat"/>
          <w:sz w:val="20"/>
          <w:szCs w:val="20"/>
          <w:lang w:val="es-ES"/>
        </w:rPr>
        <w:t xml:space="preserve"> </w:t>
      </w:r>
      <w:proofErr w:type="spellStart"/>
      <w:r w:rsidRPr="00C8279D">
        <w:rPr>
          <w:rFonts w:ascii="GHEA Grapalat" w:eastAsia="Times New Roman" w:hAnsi="GHEA Grapalat" w:cs="Times New Roman"/>
          <w:sz w:val="20"/>
          <w:szCs w:val="20"/>
        </w:rPr>
        <w:t>պետական</w:t>
      </w:r>
      <w:proofErr w:type="spellEnd"/>
      <w:r w:rsidR="00F145A6" w:rsidRPr="00F145A6">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տուրքերի</w:t>
      </w:r>
      <w:proofErr w:type="spellEnd"/>
      <w:r w:rsidR="00F145A6" w:rsidRPr="00F145A6">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դրույքաչափերը</w:t>
      </w:r>
      <w:proofErr w:type="spellEnd"/>
      <w:r w:rsidR="00F145A6" w:rsidRPr="00F145A6">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սահմանված</w:t>
      </w:r>
      <w:proofErr w:type="spellEnd"/>
      <w:r w:rsidR="00F145A6" w:rsidRPr="00F145A6">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են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Պետական</w:t>
      </w:r>
      <w:proofErr w:type="spellEnd"/>
      <w:r w:rsidR="00F145A6" w:rsidRPr="00F145A6">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տուրքի</w:t>
      </w:r>
      <w:proofErr w:type="spellEnd"/>
      <w:r w:rsidR="00F145A6" w:rsidRPr="00F145A6">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մասին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Times New Roman"/>
          <w:sz w:val="20"/>
          <w:szCs w:val="20"/>
        </w:rPr>
        <w:t>օրենքով</w:t>
      </w:r>
      <w:proofErr w:type="spellEnd"/>
      <w:r w:rsidRPr="00C8279D">
        <w:rPr>
          <w:rFonts w:ascii="GHEA Grapalat" w:eastAsia="Times New Roman" w:hAnsi="GHEA Grapalat" w:cs="Times New Roman"/>
          <w:sz w:val="20"/>
          <w:szCs w:val="20"/>
        </w:rPr>
        <w:t>։</w:t>
      </w:r>
    </w:p>
    <w:p w14:paraId="362C647C" w14:textId="77777777" w:rsidR="00C8279D" w:rsidRPr="00C8279D" w:rsidRDefault="00C8279D" w:rsidP="00C8279D">
      <w:pPr>
        <w:spacing w:after="0" w:line="240" w:lineRule="auto"/>
        <w:jc w:val="center"/>
        <w:rPr>
          <w:rFonts w:ascii="GHEA Grapalat" w:eastAsia="Times New Roman" w:hAnsi="GHEA Grapalat" w:cs="Times New Roman"/>
          <w:b/>
          <w:sz w:val="24"/>
          <w:lang w:val="af-ZA"/>
        </w:rPr>
      </w:pPr>
      <w:r w:rsidRPr="00C8279D">
        <w:rPr>
          <w:rFonts w:ascii="GHEA Grapalat" w:eastAsia="Times New Roman" w:hAnsi="GHEA Grapalat" w:cs="Sylfaen"/>
          <w:b/>
          <w:sz w:val="24"/>
          <w:lang w:val="es-ES"/>
        </w:rPr>
        <w:br w:type="page"/>
      </w:r>
      <w:proofErr w:type="gramStart"/>
      <w:r w:rsidRPr="00C8279D">
        <w:rPr>
          <w:rFonts w:ascii="GHEA Grapalat" w:eastAsia="Times New Roman" w:hAnsi="GHEA Grapalat" w:cs="Sylfaen"/>
          <w:b/>
          <w:sz w:val="24"/>
          <w:lang w:val="es-ES"/>
        </w:rPr>
        <w:lastRenderedPageBreak/>
        <w:t>ՄԱՍ</w:t>
      </w:r>
      <w:r w:rsidRPr="00C8279D">
        <w:rPr>
          <w:rFonts w:ascii="GHEA Grapalat" w:eastAsia="Times New Roman" w:hAnsi="GHEA Grapalat" w:cs="Times New Roman"/>
          <w:b/>
          <w:sz w:val="24"/>
          <w:lang w:val="af-ZA"/>
        </w:rPr>
        <w:t xml:space="preserve">  II</w:t>
      </w:r>
      <w:proofErr w:type="gramEnd"/>
    </w:p>
    <w:p w14:paraId="6017AE94" w14:textId="77777777" w:rsidR="00C8279D" w:rsidRPr="00C8279D" w:rsidRDefault="00C8279D" w:rsidP="00C8279D">
      <w:pPr>
        <w:spacing w:after="120" w:line="240" w:lineRule="auto"/>
        <w:ind w:right="-7"/>
        <w:jc w:val="center"/>
        <w:rPr>
          <w:rFonts w:ascii="GHEA Grapalat" w:eastAsia="Times New Roman" w:hAnsi="GHEA Grapalat" w:cs="Times New Roman"/>
          <w:b/>
          <w:sz w:val="24"/>
          <w:lang w:val="af-ZA"/>
        </w:rPr>
      </w:pPr>
      <w:r w:rsidRPr="00C8279D">
        <w:rPr>
          <w:rFonts w:ascii="GHEA Grapalat" w:eastAsia="Times New Roman" w:hAnsi="GHEA Grapalat" w:cs="Sylfaen"/>
          <w:b/>
          <w:sz w:val="24"/>
          <w:lang w:val="es-ES"/>
        </w:rPr>
        <w:t>ՀՐԱՀԱՆԳ</w:t>
      </w:r>
    </w:p>
    <w:p w14:paraId="07915330" w14:textId="77777777" w:rsidR="00C8279D" w:rsidRPr="00C8279D" w:rsidRDefault="00BC17BD" w:rsidP="00C8279D">
      <w:pPr>
        <w:spacing w:after="120" w:line="240" w:lineRule="auto"/>
        <w:ind w:right="-7"/>
        <w:jc w:val="center"/>
        <w:rPr>
          <w:rFonts w:ascii="GHEA Grapalat" w:eastAsia="Times New Roman" w:hAnsi="GHEA Grapalat" w:cs="Times New Roman"/>
          <w:b/>
          <w:sz w:val="24"/>
          <w:lang w:val="af-ZA"/>
        </w:rPr>
      </w:pPr>
      <w:r w:rsidRPr="00BC17BD">
        <w:rPr>
          <w:rFonts w:ascii="GHEA Grapalat" w:eastAsia="Times New Roman" w:hAnsi="GHEA Grapalat" w:cs="Sylfaen"/>
          <w:b/>
          <w:sz w:val="24"/>
          <w:lang w:val="es-ES"/>
        </w:rPr>
        <w:t xml:space="preserve">Գ Ն Ա Ն Շ Մ Ա </w:t>
      </w:r>
      <w:proofErr w:type="gramStart"/>
      <w:r w:rsidRPr="00BC17BD">
        <w:rPr>
          <w:rFonts w:ascii="GHEA Grapalat" w:eastAsia="Times New Roman" w:hAnsi="GHEA Grapalat" w:cs="Sylfaen"/>
          <w:b/>
          <w:sz w:val="24"/>
          <w:lang w:val="es-ES"/>
        </w:rPr>
        <w:t>Ն  Հ</w:t>
      </w:r>
      <w:proofErr w:type="gramEnd"/>
      <w:r w:rsidRPr="00BC17BD">
        <w:rPr>
          <w:rFonts w:ascii="GHEA Grapalat" w:eastAsia="Times New Roman" w:hAnsi="GHEA Grapalat" w:cs="Sylfaen"/>
          <w:b/>
          <w:sz w:val="24"/>
          <w:lang w:val="es-ES"/>
        </w:rPr>
        <w:t xml:space="preserve"> Ա Ր Ց Մ Ա Ն </w:t>
      </w:r>
      <w:r w:rsidR="00C8279D" w:rsidRPr="00C8279D">
        <w:rPr>
          <w:rFonts w:ascii="GHEA Grapalat" w:eastAsia="Times New Roman" w:hAnsi="GHEA Grapalat" w:cs="Sylfaen"/>
          <w:b/>
          <w:sz w:val="24"/>
          <w:lang w:val="es-ES"/>
        </w:rPr>
        <w:t>ՀԱՅՏԸ</w:t>
      </w:r>
      <w:r w:rsidR="0043693D">
        <w:rPr>
          <w:rFonts w:ascii="GHEA Grapalat" w:eastAsia="Times New Roman" w:hAnsi="GHEA Grapalat" w:cs="Sylfaen"/>
          <w:b/>
          <w:sz w:val="24"/>
          <w:lang w:val="es-ES"/>
        </w:rPr>
        <w:t xml:space="preserve"> </w:t>
      </w:r>
      <w:r w:rsidR="00C8279D" w:rsidRPr="00C8279D">
        <w:rPr>
          <w:rFonts w:ascii="GHEA Grapalat" w:eastAsia="Times New Roman" w:hAnsi="GHEA Grapalat" w:cs="Sylfaen"/>
          <w:b/>
          <w:sz w:val="24"/>
          <w:lang w:val="es-ES"/>
        </w:rPr>
        <w:t>ՊԱՏՐԱՍՏԵԼՈՒ</w:t>
      </w:r>
    </w:p>
    <w:p w14:paraId="6D310FBB" w14:textId="77777777" w:rsidR="00C8279D" w:rsidRPr="00C8279D" w:rsidRDefault="00C8279D" w:rsidP="00C8279D">
      <w:pPr>
        <w:spacing w:after="0" w:line="240" w:lineRule="auto"/>
        <w:ind w:firstLine="567"/>
        <w:jc w:val="center"/>
        <w:rPr>
          <w:rFonts w:ascii="GHEA Grapalat" w:eastAsia="Times New Roman" w:hAnsi="GHEA Grapalat" w:cs="Times New Roman"/>
          <w:sz w:val="24"/>
          <w:lang w:val="af-ZA"/>
        </w:rPr>
      </w:pPr>
    </w:p>
    <w:p w14:paraId="0E357B16"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af-ZA"/>
        </w:rPr>
      </w:pPr>
      <w:r w:rsidRPr="00C8279D">
        <w:rPr>
          <w:rFonts w:ascii="GHEA Grapalat" w:eastAsia="Times New Roman" w:hAnsi="GHEA Grapalat" w:cs="Times New Roman"/>
          <w:b/>
          <w:sz w:val="20"/>
          <w:szCs w:val="24"/>
          <w:lang w:val="af-ZA"/>
        </w:rPr>
        <w:t xml:space="preserve">1. </w:t>
      </w:r>
      <w:r w:rsidRPr="00C8279D">
        <w:rPr>
          <w:rFonts w:ascii="GHEA Grapalat" w:eastAsia="Times New Roman" w:hAnsi="GHEA Grapalat" w:cs="Sylfaen"/>
          <w:b/>
          <w:sz w:val="20"/>
          <w:szCs w:val="24"/>
          <w:lang w:val="es-ES"/>
        </w:rPr>
        <w:t>ԸՆԴՀԱՆՈՒՐԴՐՈՒՅԹՆԵՐ</w:t>
      </w:r>
    </w:p>
    <w:p w14:paraId="34BFC21A" w14:textId="77777777" w:rsidR="00C8279D" w:rsidRPr="00C8279D" w:rsidRDefault="00C8279D" w:rsidP="00C8279D">
      <w:pPr>
        <w:spacing w:after="0" w:line="240" w:lineRule="auto"/>
        <w:ind w:firstLine="567"/>
        <w:jc w:val="both"/>
        <w:rPr>
          <w:rFonts w:ascii="GHEA Grapalat" w:eastAsia="Times New Roman" w:hAnsi="GHEA Grapalat" w:cs="Times New Roman"/>
          <w:sz w:val="24"/>
          <w:lang w:val="af-ZA"/>
        </w:rPr>
      </w:pPr>
    </w:p>
    <w:p w14:paraId="3B862162" w14:textId="275766F6"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1.1 </w:t>
      </w:r>
      <w:proofErr w:type="spellStart"/>
      <w:r w:rsidRPr="00C8279D">
        <w:rPr>
          <w:rFonts w:ascii="GHEA Grapalat" w:eastAsia="Times New Roman" w:hAnsi="GHEA Grapalat" w:cs="Sylfaen"/>
          <w:sz w:val="20"/>
          <w:szCs w:val="24"/>
          <w:lang w:val="ru-RU"/>
        </w:rPr>
        <w:t>Սույն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հրահանգը</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նպատակ</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ունի</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օժանդակել</w:t>
      </w:r>
      <w:proofErr w:type="spellEnd"/>
      <w:r w:rsidRPr="00C8279D">
        <w:rPr>
          <w:rFonts w:ascii="GHEA Grapalat" w:eastAsia="Times New Roman" w:hAnsi="GHEA Grapalat" w:cs="Sylfaen"/>
          <w:sz w:val="20"/>
          <w:szCs w:val="24"/>
          <w:lang w:val="af-ZA"/>
        </w:rPr>
        <w:t xml:space="preserve"> մ</w:t>
      </w:r>
      <w:proofErr w:type="spellStart"/>
      <w:r w:rsidRPr="00C8279D">
        <w:rPr>
          <w:rFonts w:ascii="GHEA Grapalat" w:eastAsia="Times New Roman" w:hAnsi="GHEA Grapalat" w:cs="Sylfaen"/>
          <w:sz w:val="20"/>
          <w:szCs w:val="24"/>
          <w:lang w:val="ru-RU"/>
        </w:rPr>
        <w:t>ասնակիցներին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հայտը</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պատրաստելիս</w:t>
      </w:r>
      <w:proofErr w:type="spellEnd"/>
      <w:r w:rsidRPr="00C8279D">
        <w:rPr>
          <w:rFonts w:ascii="GHEA Grapalat" w:eastAsia="Times New Roman" w:hAnsi="GHEA Grapalat" w:cs="Sylfaen"/>
          <w:sz w:val="20"/>
          <w:szCs w:val="24"/>
          <w:lang w:val="ru-RU"/>
        </w:rPr>
        <w:t>։</w:t>
      </w:r>
    </w:p>
    <w:p w14:paraId="23BB8073" w14:textId="5B258D56"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1.2 </w:t>
      </w:r>
      <w:proofErr w:type="spellStart"/>
      <w:r w:rsidRPr="00C8279D">
        <w:rPr>
          <w:rFonts w:ascii="GHEA Grapalat" w:eastAsia="Times New Roman" w:hAnsi="GHEA Grapalat" w:cs="Sylfaen"/>
          <w:sz w:val="20"/>
          <w:szCs w:val="24"/>
          <w:lang w:val="ru-RU"/>
        </w:rPr>
        <w:t>Նպատակահարմարության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դեպքում</w:t>
      </w:r>
      <w:proofErr w:type="spellEnd"/>
      <w:r w:rsidRPr="00C8279D">
        <w:rPr>
          <w:rFonts w:ascii="GHEA Grapalat" w:eastAsia="Times New Roman" w:hAnsi="GHEA Grapalat" w:cs="Sylfaen"/>
          <w:sz w:val="20"/>
          <w:szCs w:val="24"/>
          <w:lang w:val="af-ZA"/>
        </w:rPr>
        <w:t xml:space="preserve"> մ</w:t>
      </w:r>
      <w:proofErr w:type="spellStart"/>
      <w:r w:rsidRPr="00C8279D">
        <w:rPr>
          <w:rFonts w:ascii="GHEA Grapalat" w:eastAsia="Times New Roman" w:hAnsi="GHEA Grapalat" w:cs="Sylfaen"/>
          <w:sz w:val="20"/>
          <w:szCs w:val="24"/>
          <w:lang w:val="ru-RU"/>
        </w:rPr>
        <w:t>ասնակիցը</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պահանջվող</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տեղեկությունները</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կարող</w:t>
      </w:r>
      <w:proofErr w:type="spellEnd"/>
      <w:r w:rsidR="000F0C14" w:rsidRPr="000F0C14">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ru-RU"/>
        </w:rPr>
        <w:t>է</w:t>
      </w:r>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ներկայացնել</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սույն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հրահանգով</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առաջարկվող</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ձևերից</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տարբերվող</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այլ</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ձևերով</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պահպանելով</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պահանջվող</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վավերապայմանները</w:t>
      </w:r>
      <w:proofErr w:type="spellEnd"/>
      <w:r w:rsidRPr="00C8279D">
        <w:rPr>
          <w:rFonts w:ascii="GHEA Grapalat" w:eastAsia="Times New Roman" w:hAnsi="GHEA Grapalat" w:cs="Sylfaen"/>
          <w:sz w:val="20"/>
          <w:szCs w:val="24"/>
          <w:lang w:val="ru-RU"/>
        </w:rPr>
        <w:t>։</w:t>
      </w:r>
    </w:p>
    <w:p w14:paraId="6B3B7911" w14:textId="7B309AD5"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4"/>
          <w:lang w:val="af-ZA"/>
        </w:rPr>
        <w:t xml:space="preserve">1.3 </w:t>
      </w:r>
      <w:proofErr w:type="spellStart"/>
      <w:r w:rsidRPr="00C8279D">
        <w:rPr>
          <w:rFonts w:ascii="GHEA Grapalat" w:eastAsia="Times New Roman" w:hAnsi="GHEA Grapalat" w:cs="Sylfaen"/>
          <w:sz w:val="20"/>
          <w:szCs w:val="24"/>
          <w:lang w:val="ru-RU"/>
        </w:rPr>
        <w:t>Հայտերը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հայերենից</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բացի</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կարող</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են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ներկայացվել</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նաև</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անգլերեն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կամ</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lang w:val="ru-RU"/>
        </w:rPr>
        <w:t>ռուսերեն</w:t>
      </w:r>
      <w:proofErr w:type="spellEnd"/>
      <w:r w:rsidRPr="00C8279D">
        <w:rPr>
          <w:rFonts w:ascii="GHEA Grapalat" w:eastAsia="Times New Roman" w:hAnsi="GHEA Grapalat" w:cs="Sylfaen"/>
          <w:sz w:val="20"/>
          <w:szCs w:val="24"/>
          <w:lang w:val="ru-RU"/>
        </w:rPr>
        <w:t>։</w:t>
      </w:r>
    </w:p>
    <w:p w14:paraId="63A07157" w14:textId="77777777" w:rsidR="00C8279D" w:rsidRPr="00C8279D" w:rsidRDefault="00C8279D" w:rsidP="00C8279D">
      <w:pPr>
        <w:spacing w:after="0" w:line="240" w:lineRule="auto"/>
        <w:jc w:val="center"/>
        <w:rPr>
          <w:rFonts w:ascii="GHEA Grapalat" w:eastAsia="Times New Roman" w:hAnsi="GHEA Grapalat" w:cs="Times New Roman"/>
          <w:b/>
          <w:sz w:val="24"/>
          <w:lang w:val="af-ZA"/>
        </w:rPr>
      </w:pPr>
    </w:p>
    <w:p w14:paraId="1D2913AA" w14:textId="77777777" w:rsidR="00C8279D" w:rsidRPr="00C8279D" w:rsidRDefault="00C8279D" w:rsidP="00C8279D">
      <w:pPr>
        <w:spacing w:after="0" w:line="240" w:lineRule="auto"/>
        <w:jc w:val="center"/>
        <w:rPr>
          <w:rFonts w:ascii="GHEA Grapalat" w:eastAsia="Times New Roman" w:hAnsi="GHEA Grapalat" w:cs="Times New Roman"/>
          <w:b/>
          <w:sz w:val="20"/>
          <w:szCs w:val="24"/>
          <w:lang w:val="af-ZA"/>
        </w:rPr>
      </w:pPr>
      <w:r w:rsidRPr="00C8279D">
        <w:rPr>
          <w:rFonts w:ascii="GHEA Grapalat" w:eastAsia="Times New Roman" w:hAnsi="GHEA Grapalat" w:cs="Times New Roman"/>
          <w:b/>
          <w:sz w:val="20"/>
          <w:szCs w:val="24"/>
          <w:lang w:val="af-ZA"/>
        </w:rPr>
        <w:t xml:space="preserve">2. </w:t>
      </w:r>
      <w:r w:rsidRPr="00C8279D">
        <w:rPr>
          <w:rFonts w:ascii="GHEA Grapalat" w:eastAsia="Times New Roman" w:hAnsi="GHEA Grapalat" w:cs="Sylfaen"/>
          <w:b/>
          <w:sz w:val="20"/>
          <w:szCs w:val="24"/>
          <w:lang w:val="es-ES"/>
        </w:rPr>
        <w:t>ԸՆԹԱՑԱԿԱՐԳԻՀԱՅՏԸ</w:t>
      </w:r>
    </w:p>
    <w:p w14:paraId="4BE41A4D" w14:textId="77777777" w:rsidR="00C8279D" w:rsidRPr="00C8279D" w:rsidRDefault="00C8279D" w:rsidP="00C8279D">
      <w:pPr>
        <w:spacing w:after="0" w:line="240" w:lineRule="auto"/>
        <w:ind w:firstLine="720"/>
        <w:jc w:val="center"/>
        <w:rPr>
          <w:rFonts w:ascii="GHEA Grapalat" w:eastAsia="Times New Roman" w:hAnsi="GHEA Grapalat" w:cs="Times New Roman"/>
          <w:sz w:val="24"/>
          <w:lang w:val="af-ZA"/>
        </w:rPr>
      </w:pPr>
    </w:p>
    <w:p w14:paraId="08D1E8FF" w14:textId="3551E4FA" w:rsidR="00C8279D" w:rsidRPr="00C8279D" w:rsidRDefault="00C8279D" w:rsidP="00C8279D">
      <w:pPr>
        <w:spacing w:after="0" w:line="240" w:lineRule="auto"/>
        <w:ind w:firstLine="567"/>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hy-AM"/>
        </w:rPr>
        <w:t xml:space="preserve">Ընթացակարգին մասնակցելու համար </w:t>
      </w:r>
      <w:r w:rsidRPr="00C8279D">
        <w:rPr>
          <w:rFonts w:ascii="GHEA Grapalat" w:eastAsia="Times New Roman" w:hAnsi="GHEA Grapalat" w:cs="Times New Roman"/>
          <w:sz w:val="20"/>
          <w:szCs w:val="20"/>
        </w:rPr>
        <w:t>մ</w:t>
      </w:r>
      <w:r w:rsidRPr="00C8279D">
        <w:rPr>
          <w:rFonts w:ascii="GHEA Grapalat" w:eastAsia="Times New Roman" w:hAnsi="GHEA Grapalat" w:cs="Times New Roman"/>
          <w:sz w:val="20"/>
          <w:szCs w:val="20"/>
          <w:lang w:val="hy-AM"/>
        </w:rPr>
        <w:t xml:space="preserve">ասնակիցը </w:t>
      </w:r>
      <w:proofErr w:type="spellStart"/>
      <w:r w:rsidRPr="00C8279D">
        <w:rPr>
          <w:rFonts w:ascii="GHEA Grapalat" w:eastAsia="Times New Roman" w:hAnsi="GHEA Grapalat" w:cs="Times New Roman"/>
          <w:sz w:val="20"/>
          <w:szCs w:val="20"/>
        </w:rPr>
        <w:t>սույն</w:t>
      </w:r>
      <w:proofErr w:type="spellEnd"/>
      <w:r w:rsidR="0043693D" w:rsidRPr="005A06F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հրավերի</w:t>
      </w:r>
      <w:proofErr w:type="spellEnd"/>
      <w:r w:rsidRPr="00C8279D">
        <w:rPr>
          <w:rFonts w:ascii="GHEA Grapalat" w:eastAsia="Times New Roman" w:hAnsi="GHEA Grapalat" w:cs="Times New Roman"/>
          <w:sz w:val="20"/>
          <w:szCs w:val="20"/>
          <w:lang w:val="af-ZA"/>
        </w:rPr>
        <w:t xml:space="preserve"> 2-</w:t>
      </w:r>
      <w:proofErr w:type="spellStart"/>
      <w:r w:rsidRPr="00C8279D">
        <w:rPr>
          <w:rFonts w:ascii="GHEA Grapalat" w:eastAsia="Times New Roman" w:hAnsi="GHEA Grapalat" w:cs="Times New Roman"/>
          <w:sz w:val="20"/>
          <w:szCs w:val="20"/>
        </w:rPr>
        <w:t>րդ</w:t>
      </w:r>
      <w:proofErr w:type="spellEnd"/>
      <w:r w:rsidR="00D90579" w:rsidRPr="00D90579">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մասի</w:t>
      </w:r>
      <w:proofErr w:type="spellEnd"/>
      <w:r w:rsidRPr="00C8279D">
        <w:rPr>
          <w:rFonts w:ascii="GHEA Grapalat" w:eastAsia="Times New Roman" w:hAnsi="GHEA Grapalat" w:cs="Times New Roman"/>
          <w:sz w:val="20"/>
          <w:szCs w:val="20"/>
          <w:lang w:val="af-ZA"/>
        </w:rPr>
        <w:t xml:space="preserve"> 3-</w:t>
      </w:r>
      <w:proofErr w:type="spellStart"/>
      <w:r w:rsidRPr="00C8279D">
        <w:rPr>
          <w:rFonts w:ascii="GHEA Grapalat" w:eastAsia="Times New Roman" w:hAnsi="GHEA Grapalat" w:cs="Times New Roman"/>
          <w:sz w:val="20"/>
          <w:szCs w:val="20"/>
        </w:rPr>
        <w:t>րդ</w:t>
      </w:r>
      <w:proofErr w:type="spellEnd"/>
      <w:r w:rsidR="00D90579" w:rsidRPr="00D90579">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բաժնով</w:t>
      </w:r>
      <w:proofErr w:type="spellEnd"/>
      <w:r w:rsidR="00D90579" w:rsidRPr="00D90579">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սահմանված</w:t>
      </w:r>
      <w:proofErr w:type="spellEnd"/>
      <w:r w:rsidR="00D90579" w:rsidRPr="00D90579">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կարգով</w:t>
      </w:r>
      <w:proofErr w:type="spellEnd"/>
      <w:r w:rsidRPr="00C8279D">
        <w:rPr>
          <w:rFonts w:ascii="GHEA Grapalat" w:eastAsia="Times New Roman" w:hAnsi="GHEA Grapalat" w:cs="Times New Roman"/>
          <w:sz w:val="20"/>
          <w:szCs w:val="20"/>
          <w:lang w:val="hy-AM"/>
        </w:rPr>
        <w:t xml:space="preserve"> ներկայացնում է հայտ: Հայտին կցվում են սույն հրավերով նախատեսված համապատասխան փաստաթղթեր</w:t>
      </w:r>
      <w:r w:rsidRPr="00C8279D">
        <w:rPr>
          <w:rFonts w:ascii="GHEA Grapalat" w:eastAsia="Times New Roman" w:hAnsi="GHEA Grapalat" w:cs="Times New Roman"/>
          <w:sz w:val="20"/>
          <w:szCs w:val="20"/>
          <w:lang w:val="es-ES"/>
        </w:rPr>
        <w:t>ը:</w:t>
      </w:r>
    </w:p>
    <w:p w14:paraId="77E43D20" w14:textId="25FC01EE" w:rsidR="00C8279D" w:rsidRPr="00C8279D" w:rsidRDefault="00C8279D" w:rsidP="00C8279D">
      <w:pPr>
        <w:spacing w:after="0" w:line="240" w:lineRule="auto"/>
        <w:ind w:firstLine="567"/>
        <w:jc w:val="both"/>
        <w:rPr>
          <w:rFonts w:ascii="GHEA Grapalat" w:eastAsia="Times New Roman" w:hAnsi="GHEA Grapalat" w:cs="Sylfaen"/>
          <w:sz w:val="20"/>
          <w:szCs w:val="24"/>
          <w:lang w:val="es-ES"/>
        </w:rPr>
      </w:pPr>
      <w:proofErr w:type="spellStart"/>
      <w:r w:rsidRPr="00C8279D">
        <w:rPr>
          <w:rFonts w:ascii="GHEA Grapalat" w:eastAsia="Times New Roman" w:hAnsi="GHEA Grapalat" w:cs="Sylfaen"/>
          <w:sz w:val="20"/>
          <w:szCs w:val="24"/>
        </w:rPr>
        <w:t>Մասնակիցը</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հայտով</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ներկայացնում</w:t>
      </w:r>
      <w:proofErr w:type="spellEnd"/>
      <w:r w:rsidR="00D90579" w:rsidRPr="00D90579">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rPr>
        <w:t>է</w:t>
      </w:r>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իր</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կողմից</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հաստատված</w:t>
      </w:r>
      <w:proofErr w:type="spellEnd"/>
      <w:r w:rsidRPr="00C8279D">
        <w:rPr>
          <w:rFonts w:ascii="GHEA Grapalat" w:eastAsia="Times New Roman" w:hAnsi="GHEA Grapalat" w:cs="Sylfaen"/>
          <w:sz w:val="20"/>
          <w:szCs w:val="24"/>
          <w:lang w:val="es-ES"/>
        </w:rPr>
        <w:t>`</w:t>
      </w:r>
    </w:p>
    <w:p w14:paraId="0A09E133" w14:textId="4B8E73CD" w:rsidR="00C8279D" w:rsidRPr="00C8279D" w:rsidRDefault="00C8279D" w:rsidP="00C8279D">
      <w:pPr>
        <w:spacing w:after="0" w:line="240" w:lineRule="auto"/>
        <w:ind w:firstLine="567"/>
        <w:jc w:val="both"/>
        <w:rPr>
          <w:rFonts w:ascii="GHEA Grapalat" w:eastAsia="Times New Roman" w:hAnsi="GHEA Grapalat" w:cs="Sylfaen"/>
          <w:sz w:val="20"/>
          <w:szCs w:val="24"/>
          <w:lang w:val="es-ES"/>
        </w:rPr>
      </w:pPr>
      <w:r w:rsidRPr="00C8279D">
        <w:rPr>
          <w:rFonts w:ascii="GHEA Grapalat" w:eastAsia="Times New Roman" w:hAnsi="GHEA Grapalat" w:cs="Sylfaen"/>
          <w:sz w:val="20"/>
          <w:szCs w:val="24"/>
          <w:lang w:val="es-ES"/>
        </w:rPr>
        <w:t xml:space="preserve">2.1 </w:t>
      </w:r>
      <w:proofErr w:type="spellStart"/>
      <w:r w:rsidRPr="00C8279D">
        <w:rPr>
          <w:rFonts w:ascii="GHEA Grapalat" w:eastAsia="Times New Roman" w:hAnsi="GHEA Grapalat" w:cs="Sylfaen"/>
          <w:sz w:val="20"/>
          <w:szCs w:val="24"/>
          <w:lang w:val="ru-RU"/>
        </w:rPr>
        <w:t>ընթացակարգի</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նմասնակցելու</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lang w:val="ru-RU"/>
        </w:rPr>
        <w:t>դիմում</w:t>
      </w:r>
      <w:proofErr w:type="spellEnd"/>
      <w:r w:rsidRPr="00C8279D">
        <w:rPr>
          <w:rFonts w:ascii="GHEA Grapalat" w:eastAsia="Times New Roman" w:hAnsi="GHEA Grapalat" w:cs="Sylfaen"/>
          <w:sz w:val="20"/>
          <w:szCs w:val="24"/>
          <w:lang w:val="es-ES"/>
        </w:rPr>
        <w:t>-</w:t>
      </w:r>
      <w:proofErr w:type="spellStart"/>
      <w:r w:rsidRPr="00C8279D">
        <w:rPr>
          <w:rFonts w:ascii="GHEA Grapalat" w:eastAsia="Times New Roman" w:hAnsi="GHEA Grapalat" w:cs="Sylfaen"/>
          <w:sz w:val="20"/>
          <w:szCs w:val="24"/>
        </w:rPr>
        <w:t>հայտարարություն</w:t>
      </w:r>
      <w:proofErr w:type="spellEnd"/>
      <w:r w:rsidRPr="00C8279D">
        <w:rPr>
          <w:rFonts w:ascii="GHEA Grapalat" w:eastAsia="Times New Roman" w:hAnsi="GHEA Grapalat" w:cs="Sylfaen"/>
          <w:sz w:val="20"/>
          <w:szCs w:val="24"/>
          <w:lang w:val="af-ZA"/>
        </w:rPr>
        <w:t xml:space="preserve">` համաձայն </w:t>
      </w:r>
      <w:r w:rsidRPr="00F145A6">
        <w:rPr>
          <w:rFonts w:ascii="GHEA Grapalat" w:eastAsia="Times New Roman" w:hAnsi="GHEA Grapalat" w:cs="Sylfaen"/>
          <w:b/>
          <w:sz w:val="20"/>
          <w:szCs w:val="24"/>
          <w:lang w:val="af-ZA"/>
        </w:rPr>
        <w:t>հ</w:t>
      </w:r>
      <w:proofErr w:type="spellStart"/>
      <w:r w:rsidRPr="00F145A6">
        <w:rPr>
          <w:rFonts w:ascii="GHEA Grapalat" w:eastAsia="Times New Roman" w:hAnsi="GHEA Grapalat" w:cs="Sylfaen"/>
          <w:b/>
          <w:sz w:val="20"/>
          <w:szCs w:val="24"/>
          <w:lang w:val="ru-RU"/>
        </w:rPr>
        <w:t>ավելված</w:t>
      </w:r>
      <w:proofErr w:type="spellEnd"/>
      <w:r w:rsidRPr="00F145A6">
        <w:rPr>
          <w:rFonts w:ascii="GHEA Grapalat" w:eastAsia="Times New Roman" w:hAnsi="GHEA Grapalat" w:cs="Sylfaen"/>
          <w:b/>
          <w:sz w:val="20"/>
          <w:szCs w:val="24"/>
          <w:lang w:val="af-ZA"/>
        </w:rPr>
        <w:t xml:space="preserve"> N 1</w:t>
      </w:r>
      <w:r w:rsidRPr="00C8279D">
        <w:rPr>
          <w:rFonts w:ascii="GHEA Grapalat" w:eastAsia="Times New Roman" w:hAnsi="GHEA Grapalat" w:cs="Sylfaen"/>
          <w:sz w:val="20"/>
          <w:szCs w:val="24"/>
          <w:lang w:val="af-ZA"/>
        </w:rPr>
        <w:t>-ի</w:t>
      </w:r>
      <w:r w:rsidRPr="00C8279D">
        <w:rPr>
          <w:rFonts w:ascii="GHEA Grapalat" w:eastAsia="Times New Roman" w:hAnsi="GHEA Grapalat" w:cs="Sylfaen"/>
          <w:sz w:val="20"/>
          <w:szCs w:val="24"/>
          <w:lang w:val="es-ES"/>
        </w:rPr>
        <w:t>.</w:t>
      </w:r>
    </w:p>
    <w:p w14:paraId="38111CA6" w14:textId="35E118FD" w:rsidR="00C8279D" w:rsidRPr="00C8279D" w:rsidRDefault="00C8279D" w:rsidP="00C8279D">
      <w:pPr>
        <w:spacing w:after="0"/>
        <w:ind w:firstLine="567"/>
        <w:jc w:val="both"/>
        <w:rPr>
          <w:rFonts w:ascii="GHEA Grapalat" w:eastAsia="Times New Roman" w:hAnsi="GHEA Grapalat" w:cs="Sylfaen"/>
          <w:sz w:val="20"/>
          <w:szCs w:val="24"/>
          <w:lang w:val="af-ZA"/>
        </w:rPr>
      </w:pPr>
      <w:r w:rsidRPr="00C8279D">
        <w:rPr>
          <w:rFonts w:ascii="GHEA Grapalat" w:eastAsia="Times New Roman" w:hAnsi="GHEA Grapalat" w:cs="Sylfaen"/>
          <w:sz w:val="20"/>
          <w:szCs w:val="20"/>
          <w:lang w:val="af-ZA" w:eastAsia="ru-RU"/>
        </w:rPr>
        <w:t xml:space="preserve">2.2 ենթակապալի </w:t>
      </w:r>
      <w:proofErr w:type="spellStart"/>
      <w:r w:rsidRPr="00C8279D">
        <w:rPr>
          <w:rFonts w:ascii="GHEA Grapalat" w:eastAsia="Times New Roman" w:hAnsi="GHEA Grapalat" w:cs="Sylfaen"/>
          <w:sz w:val="20"/>
          <w:szCs w:val="24"/>
        </w:rPr>
        <w:t>պայմանագրի</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պատճենը</w:t>
      </w:r>
      <w:proofErr w:type="spellEnd"/>
      <w:r w:rsidR="00D90579" w:rsidRPr="00D90579">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rPr>
        <w:t>և</w:t>
      </w:r>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դրա</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կողմ</w:t>
      </w:r>
      <w:proofErr w:type="spellEnd"/>
      <w:r w:rsidR="00D90579" w:rsidRPr="00D90579">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հանդիսացող</w:t>
      </w:r>
      <w:proofErr w:type="spellEnd"/>
      <w:r w:rsidR="000F0C14" w:rsidRPr="000F0C14">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անձի</w:t>
      </w:r>
      <w:proofErr w:type="spellEnd"/>
      <w:r w:rsidR="000F0C14" w:rsidRPr="000F0C14">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տվյալները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եթե</w:t>
      </w:r>
      <w:proofErr w:type="spellEnd"/>
      <w:r w:rsidR="000F0C14" w:rsidRPr="000F0C14">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պայմանագիրն</w:t>
      </w:r>
      <w:proofErr w:type="spellEnd"/>
      <w:r w:rsidR="000F0C14" w:rsidRPr="000F0C14">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իրականացվելու</w:t>
      </w:r>
      <w:proofErr w:type="spellEnd"/>
      <w:r w:rsidR="000F0C14" w:rsidRPr="000F0C14">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rPr>
        <w:t>է</w:t>
      </w:r>
      <w:r w:rsidR="000F0C14" w:rsidRPr="000F0C14">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գործակալության</w:t>
      </w:r>
      <w:proofErr w:type="spellEnd"/>
      <w:r w:rsidR="000F0C14" w:rsidRPr="000F0C14">
        <w:rPr>
          <w:rFonts w:ascii="GHEA Grapalat" w:eastAsia="Times New Roman" w:hAnsi="GHEA Grapalat" w:cs="Sylfaen"/>
          <w:sz w:val="20"/>
          <w:szCs w:val="24"/>
          <w:lang w:val="es-ES"/>
        </w:rPr>
        <w:t xml:space="preserve"> </w:t>
      </w:r>
      <w:proofErr w:type="spellStart"/>
      <w:r w:rsidRPr="00C8279D">
        <w:rPr>
          <w:rFonts w:ascii="GHEA Grapalat" w:eastAsia="Times New Roman" w:hAnsi="GHEA Grapalat" w:cs="Sylfaen"/>
          <w:sz w:val="20"/>
          <w:szCs w:val="24"/>
        </w:rPr>
        <w:t>միջոցով</w:t>
      </w:r>
      <w:proofErr w:type="spellEnd"/>
      <w:r w:rsidRPr="00C8279D">
        <w:rPr>
          <w:rFonts w:ascii="GHEA Grapalat" w:eastAsia="Times New Roman" w:hAnsi="GHEA Grapalat" w:cs="Sylfaen"/>
          <w:sz w:val="20"/>
          <w:szCs w:val="24"/>
          <w:lang w:val="af-ZA"/>
        </w:rPr>
        <w:t>.</w:t>
      </w:r>
    </w:p>
    <w:p w14:paraId="0384CBD9" w14:textId="667EF55E" w:rsidR="00C8279D" w:rsidRPr="008D4F7C" w:rsidRDefault="00C8279D" w:rsidP="00C8279D">
      <w:pPr>
        <w:spacing w:after="0" w:line="240" w:lineRule="auto"/>
        <w:ind w:firstLine="567"/>
        <w:jc w:val="both"/>
        <w:rPr>
          <w:rFonts w:ascii="GHEA Grapalat" w:eastAsia="Times New Roman" w:hAnsi="GHEA Grapalat" w:cs="Sylfaen"/>
          <w:color w:val="FFFFFF"/>
          <w:sz w:val="20"/>
          <w:szCs w:val="24"/>
          <w:lang w:val="hy-AM"/>
        </w:rPr>
      </w:pPr>
      <w:r w:rsidRPr="00C8279D">
        <w:rPr>
          <w:rFonts w:ascii="GHEA Grapalat" w:eastAsia="Times New Roman" w:hAnsi="GHEA Grapalat" w:cs="Sylfaen"/>
          <w:sz w:val="20"/>
          <w:szCs w:val="24"/>
          <w:lang w:val="af-ZA"/>
        </w:rPr>
        <w:t xml:space="preserve">2.3 </w:t>
      </w:r>
      <w:proofErr w:type="spellStart"/>
      <w:r w:rsidRPr="00C8279D">
        <w:rPr>
          <w:rFonts w:ascii="GHEA Grapalat" w:eastAsia="Times New Roman" w:hAnsi="GHEA Grapalat" w:cs="Sylfaen"/>
          <w:sz w:val="20"/>
          <w:szCs w:val="24"/>
        </w:rPr>
        <w:t>համատեղ</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գործունեության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պայմանագիրը</w:t>
      </w:r>
      <w:proofErr w:type="spellEnd"/>
      <w:r w:rsidRPr="00C8279D">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եթե</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մասնակիցները</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գնման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ընթացակարգին</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մասնակցում</w:t>
      </w:r>
      <w:proofErr w:type="spellEnd"/>
      <w:r w:rsidR="000F0C14" w:rsidRPr="000F0C14">
        <w:rPr>
          <w:rFonts w:ascii="GHEA Grapalat" w:eastAsia="Times New Roman" w:hAnsi="GHEA Grapalat" w:cs="Sylfaen"/>
          <w:sz w:val="20"/>
          <w:szCs w:val="24"/>
          <w:lang w:val="af-ZA"/>
        </w:rPr>
        <w:t xml:space="preserve"> </w:t>
      </w:r>
      <w:proofErr w:type="spellStart"/>
      <w:r w:rsidRPr="00C8279D">
        <w:rPr>
          <w:rFonts w:ascii="GHEA Grapalat" w:eastAsia="Times New Roman" w:hAnsi="GHEA Grapalat" w:cs="Sylfaen"/>
          <w:sz w:val="20"/>
          <w:szCs w:val="24"/>
        </w:rPr>
        <w:t>են</w:t>
      </w:r>
      <w:proofErr w:type="spellEnd"/>
      <w:r w:rsidR="000F0C14" w:rsidRPr="000F0C14">
        <w:rPr>
          <w:rFonts w:ascii="GHEA Grapalat" w:eastAsia="Times New Roman" w:hAnsi="GHEA Grapalat" w:cs="Sylfaen"/>
          <w:sz w:val="20"/>
          <w:szCs w:val="24"/>
          <w:lang w:val="af-ZA"/>
        </w:rPr>
        <w:t xml:space="preserve"> </w:t>
      </w:r>
      <w:proofErr w:type="spellStart"/>
      <w:r w:rsidRPr="008D4F7C">
        <w:rPr>
          <w:rFonts w:ascii="GHEA Grapalat" w:eastAsia="Times New Roman" w:hAnsi="GHEA Grapalat" w:cs="Sylfaen"/>
          <w:sz w:val="20"/>
          <w:szCs w:val="24"/>
        </w:rPr>
        <w:t>համատեղ</w:t>
      </w:r>
      <w:proofErr w:type="spellEnd"/>
      <w:r w:rsidR="000F0C14" w:rsidRPr="008D4F7C">
        <w:rPr>
          <w:rFonts w:ascii="GHEA Grapalat" w:eastAsia="Times New Roman" w:hAnsi="GHEA Grapalat" w:cs="Sylfaen"/>
          <w:sz w:val="20"/>
          <w:szCs w:val="24"/>
          <w:lang w:val="af-ZA"/>
        </w:rPr>
        <w:t xml:space="preserve"> </w:t>
      </w:r>
      <w:proofErr w:type="spellStart"/>
      <w:r w:rsidRPr="008D4F7C">
        <w:rPr>
          <w:rFonts w:ascii="GHEA Grapalat" w:eastAsia="Times New Roman" w:hAnsi="GHEA Grapalat" w:cs="Sylfaen"/>
          <w:sz w:val="20"/>
          <w:szCs w:val="24"/>
        </w:rPr>
        <w:t>գործունեության</w:t>
      </w:r>
      <w:proofErr w:type="spellEnd"/>
      <w:r w:rsidR="000F0C14" w:rsidRPr="008D4F7C">
        <w:rPr>
          <w:rFonts w:ascii="GHEA Grapalat" w:eastAsia="Times New Roman" w:hAnsi="GHEA Grapalat" w:cs="Sylfaen"/>
          <w:sz w:val="20"/>
          <w:szCs w:val="24"/>
          <w:lang w:val="af-ZA"/>
        </w:rPr>
        <w:t xml:space="preserve"> </w:t>
      </w:r>
      <w:proofErr w:type="spellStart"/>
      <w:r w:rsidRPr="008D4F7C">
        <w:rPr>
          <w:rFonts w:ascii="GHEA Grapalat" w:eastAsia="Times New Roman" w:hAnsi="GHEA Grapalat" w:cs="Sylfaen"/>
          <w:sz w:val="20"/>
          <w:szCs w:val="24"/>
        </w:rPr>
        <w:t>կարգով</w:t>
      </w:r>
      <w:proofErr w:type="spellEnd"/>
      <w:r w:rsidRPr="008D4F7C">
        <w:rPr>
          <w:rFonts w:ascii="GHEA Grapalat" w:eastAsia="Times New Roman" w:hAnsi="GHEA Grapalat" w:cs="Sylfaen"/>
          <w:sz w:val="20"/>
          <w:szCs w:val="24"/>
          <w:lang w:val="af-ZA"/>
        </w:rPr>
        <w:t xml:space="preserve"> (</w:t>
      </w:r>
      <w:proofErr w:type="spellStart"/>
      <w:r w:rsidRPr="008D4F7C">
        <w:rPr>
          <w:rFonts w:ascii="GHEA Grapalat" w:eastAsia="Times New Roman" w:hAnsi="GHEA Grapalat" w:cs="Sylfaen"/>
          <w:sz w:val="20"/>
          <w:szCs w:val="24"/>
        </w:rPr>
        <w:t>կոնսորցիումով</w:t>
      </w:r>
      <w:proofErr w:type="spellEnd"/>
      <w:r w:rsidRPr="008D4F7C">
        <w:rPr>
          <w:rFonts w:ascii="GHEA Grapalat" w:eastAsia="Times New Roman" w:hAnsi="GHEA Grapalat" w:cs="Sylfaen"/>
          <w:sz w:val="20"/>
          <w:szCs w:val="24"/>
          <w:lang w:val="af-ZA"/>
        </w:rPr>
        <w:t>).</w:t>
      </w:r>
      <w:r w:rsidRPr="008D4F7C">
        <w:rPr>
          <w:rFonts w:ascii="GHEA Grapalat" w:eastAsia="Times New Roman" w:hAnsi="GHEA Grapalat" w:cs="Sylfaen"/>
          <w:sz w:val="20"/>
          <w:szCs w:val="24"/>
          <w:vertAlign w:val="superscript"/>
          <w:lang w:val="af-ZA"/>
        </w:rPr>
        <w:footnoteReference w:id="3"/>
      </w:r>
    </w:p>
    <w:p w14:paraId="188CF882" w14:textId="77777777" w:rsidR="00C8279D" w:rsidRPr="008D4F7C" w:rsidRDefault="00C8279D" w:rsidP="00C8279D">
      <w:pPr>
        <w:spacing w:after="0" w:line="240" w:lineRule="auto"/>
        <w:ind w:firstLine="567"/>
        <w:jc w:val="both"/>
        <w:rPr>
          <w:rFonts w:ascii="GHEA Grapalat" w:eastAsia="Times New Roman" w:hAnsi="GHEA Grapalat" w:cs="Times New Roman"/>
          <w:sz w:val="20"/>
          <w:szCs w:val="24"/>
          <w:vertAlign w:val="superscript"/>
          <w:lang w:val="hy-AM"/>
        </w:rPr>
      </w:pPr>
      <w:r w:rsidRPr="008D4F7C">
        <w:rPr>
          <w:rFonts w:ascii="GHEA Grapalat" w:eastAsia="Times New Roman" w:hAnsi="GHEA Grapalat" w:cs="Sylfaen"/>
          <w:sz w:val="20"/>
          <w:szCs w:val="24"/>
          <w:lang w:val="af-ZA"/>
        </w:rPr>
        <w:t xml:space="preserve">2.4 </w:t>
      </w:r>
      <w:r w:rsidR="0043693D" w:rsidRPr="008D4F7C">
        <w:rPr>
          <w:rFonts w:ascii="GHEA Grapalat" w:eastAsia="Times New Roman" w:hAnsi="GHEA Grapalat" w:cs="Sylfaen"/>
          <w:sz w:val="20"/>
          <w:szCs w:val="24"/>
          <w:lang w:val="hy-AM"/>
        </w:rPr>
        <w:t>-</w:t>
      </w:r>
    </w:p>
    <w:p w14:paraId="7326614D" w14:textId="4AAA6766" w:rsidR="00C8279D" w:rsidRPr="008D4F7C" w:rsidRDefault="00C8279D" w:rsidP="00C8279D">
      <w:pPr>
        <w:spacing w:after="0" w:line="240" w:lineRule="auto"/>
        <w:ind w:firstLine="567"/>
        <w:jc w:val="both"/>
        <w:rPr>
          <w:rFonts w:ascii="GHEA Grapalat" w:eastAsia="Times New Roman" w:hAnsi="GHEA Grapalat" w:cs="Sylfaen"/>
          <w:sz w:val="20"/>
          <w:szCs w:val="24"/>
          <w:lang w:val="af-ZA"/>
        </w:rPr>
      </w:pPr>
      <w:r w:rsidRPr="008D4F7C">
        <w:rPr>
          <w:rFonts w:ascii="GHEA Grapalat" w:eastAsia="Times New Roman" w:hAnsi="GHEA Grapalat" w:cs="Sylfaen"/>
          <w:sz w:val="20"/>
          <w:szCs w:val="24"/>
          <w:lang w:val="af-ZA"/>
        </w:rPr>
        <w:t xml:space="preserve">2.5 </w:t>
      </w:r>
      <w:r w:rsidRPr="008D4F7C">
        <w:rPr>
          <w:rFonts w:ascii="GHEA Grapalat" w:eastAsia="Times New Roman" w:hAnsi="GHEA Grapalat" w:cs="Sylfaen"/>
          <w:sz w:val="20"/>
          <w:szCs w:val="24"/>
          <w:lang w:val="hy-AM"/>
        </w:rPr>
        <w:t>գնային</w:t>
      </w:r>
      <w:r w:rsidR="0043693D"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առաջարկ</w:t>
      </w:r>
      <w:r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համաձայն</w:t>
      </w:r>
      <w:r w:rsidR="0043693D" w:rsidRPr="008D4F7C">
        <w:rPr>
          <w:rFonts w:ascii="GHEA Grapalat" w:eastAsia="Times New Roman" w:hAnsi="GHEA Grapalat" w:cs="Sylfaen"/>
          <w:sz w:val="20"/>
          <w:szCs w:val="24"/>
          <w:lang w:val="hy-AM"/>
        </w:rPr>
        <w:t xml:space="preserve"> </w:t>
      </w:r>
      <w:r w:rsidRPr="00F145A6">
        <w:rPr>
          <w:rFonts w:ascii="GHEA Grapalat" w:eastAsia="Times New Roman" w:hAnsi="GHEA Grapalat" w:cs="Sylfaen"/>
          <w:b/>
          <w:sz w:val="20"/>
          <w:szCs w:val="24"/>
          <w:lang w:val="hy-AM"/>
        </w:rPr>
        <w:t>հավելված</w:t>
      </w:r>
      <w:r w:rsidR="00F145A6" w:rsidRPr="00F145A6">
        <w:rPr>
          <w:rFonts w:ascii="GHEA Grapalat" w:eastAsia="Times New Roman" w:hAnsi="GHEA Grapalat" w:cs="Sylfaen"/>
          <w:b/>
          <w:sz w:val="20"/>
          <w:szCs w:val="24"/>
          <w:lang w:val="af-ZA"/>
        </w:rPr>
        <w:t xml:space="preserve"> N</w:t>
      </w:r>
      <w:r w:rsidRPr="00F145A6">
        <w:rPr>
          <w:rFonts w:ascii="GHEA Grapalat" w:eastAsia="Times New Roman" w:hAnsi="GHEA Grapalat" w:cs="Sylfaen"/>
          <w:b/>
          <w:sz w:val="20"/>
          <w:szCs w:val="24"/>
          <w:lang w:val="af-ZA"/>
        </w:rPr>
        <w:t>2</w:t>
      </w:r>
      <w:r w:rsidRPr="008D4F7C">
        <w:rPr>
          <w:rFonts w:ascii="GHEA Grapalat" w:eastAsia="Times New Roman" w:hAnsi="GHEA Grapalat" w:cs="Sylfaen"/>
          <w:sz w:val="20"/>
          <w:szCs w:val="24"/>
          <w:lang w:val="af-ZA"/>
        </w:rPr>
        <w:t>-</w:t>
      </w:r>
      <w:r w:rsidRPr="008D4F7C">
        <w:rPr>
          <w:rFonts w:ascii="GHEA Grapalat" w:eastAsia="Times New Roman" w:hAnsi="GHEA Grapalat" w:cs="Sylfaen"/>
          <w:sz w:val="20"/>
          <w:szCs w:val="24"/>
          <w:lang w:val="hy-AM"/>
        </w:rPr>
        <w:t>ի</w:t>
      </w:r>
      <w:r w:rsidRPr="008D4F7C">
        <w:rPr>
          <w:rFonts w:ascii="GHEA Grapalat" w:eastAsia="Times New Roman" w:hAnsi="GHEA Grapalat" w:cs="Sylfaen"/>
          <w:sz w:val="20"/>
          <w:szCs w:val="24"/>
          <w:lang w:val="af-ZA"/>
        </w:rPr>
        <w:t xml:space="preserve">: Գնային առաջարկը </w:t>
      </w:r>
      <w:r w:rsidRPr="008D4F7C">
        <w:rPr>
          <w:rFonts w:ascii="GHEA Grapalat" w:eastAsia="Times New Roman" w:hAnsi="GHEA Grapalat" w:cs="Sylfaen"/>
          <w:sz w:val="20"/>
          <w:szCs w:val="24"/>
          <w:lang w:val="hy-AM"/>
        </w:rPr>
        <w:t>ներկայացվում</w:t>
      </w:r>
      <w:r w:rsidR="0043693D"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է</w:t>
      </w:r>
      <w:r w:rsidR="0043693D"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0"/>
          <w:lang w:val="hy-AM"/>
        </w:rPr>
        <w:t xml:space="preserve">արժեք, </w:t>
      </w:r>
      <w:r w:rsidRPr="008D4F7C">
        <w:rPr>
          <w:rFonts w:ascii="GHEA Grapalat" w:eastAsia="Times New Roman" w:hAnsi="GHEA Grapalat" w:cs="Sylfaen"/>
          <w:sz w:val="20"/>
          <w:szCs w:val="24"/>
          <w:lang w:val="af-ZA"/>
        </w:rPr>
        <w:t xml:space="preserve">(ինքնարժեքի և կանխատեսվող շահույթի հանրագումարը) </w:t>
      </w:r>
      <w:r w:rsidRPr="008D4F7C">
        <w:rPr>
          <w:rFonts w:ascii="GHEA Grapalat" w:eastAsia="Times New Roman" w:hAnsi="GHEA Grapalat" w:cs="Sylfaen"/>
          <w:sz w:val="20"/>
          <w:szCs w:val="24"/>
          <w:lang w:val="hy-AM"/>
        </w:rPr>
        <w:t>և</w:t>
      </w:r>
      <w:r w:rsidR="0043693D"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ավելացված</w:t>
      </w:r>
      <w:r w:rsidR="0043693D"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արժեքի</w:t>
      </w:r>
      <w:r w:rsidR="0043693D"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հարկ</w:t>
      </w:r>
      <w:r w:rsidR="0043693D"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ընդհանրական</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բաղադրիչներից</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բաղկացած</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հաշվարկի</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ձևով։</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Արժեքի</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բաղադրիչների</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հաշվարկ</w:t>
      </w:r>
      <w:r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բացվածք</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կամ</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այլ</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մանրամասներ</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չեն</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պահանջվում</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և</w:t>
      </w:r>
      <w:r w:rsidR="00D90579" w:rsidRPr="008D4F7C">
        <w:rPr>
          <w:rFonts w:ascii="GHEA Grapalat" w:eastAsia="Times New Roman" w:hAnsi="GHEA Grapalat" w:cs="Sylfaen"/>
          <w:sz w:val="20"/>
          <w:szCs w:val="24"/>
          <w:lang w:val="hy-AM"/>
        </w:rPr>
        <w:t xml:space="preserve"> </w:t>
      </w:r>
      <w:r w:rsidRPr="008D4F7C">
        <w:rPr>
          <w:rFonts w:ascii="GHEA Grapalat" w:eastAsia="Times New Roman" w:hAnsi="GHEA Grapalat" w:cs="Sylfaen"/>
          <w:sz w:val="20"/>
          <w:szCs w:val="24"/>
          <w:lang w:val="hy-AM"/>
        </w:rPr>
        <w:t>ներկայացվում</w:t>
      </w:r>
      <w:r w:rsidRPr="008D4F7C">
        <w:rPr>
          <w:rFonts w:ascii="GHEA Grapalat" w:eastAsia="Times New Roman" w:hAnsi="GHEA Grapalat" w:cs="Sylfaen"/>
          <w:sz w:val="20"/>
          <w:szCs w:val="24"/>
          <w:lang w:val="af-ZA"/>
        </w:rPr>
        <w:t>.</w:t>
      </w:r>
    </w:p>
    <w:p w14:paraId="226FAB27" w14:textId="2C77979A" w:rsidR="00C8279D" w:rsidRPr="005A06FD" w:rsidDel="00C20953" w:rsidRDefault="00C8279D" w:rsidP="00C8279D">
      <w:pPr>
        <w:spacing w:after="0" w:line="240" w:lineRule="auto"/>
        <w:ind w:firstLine="567"/>
        <w:jc w:val="both"/>
        <w:rPr>
          <w:del w:id="8" w:author="Sergey Shahnazaryan" w:date="2024-02-09T13:46:00Z"/>
          <w:rFonts w:ascii="GHEA Grapalat" w:eastAsia="Times New Roman" w:hAnsi="GHEA Grapalat" w:cs="Sylfaen"/>
          <w:sz w:val="20"/>
          <w:szCs w:val="24"/>
          <w:lang w:val="af-ZA"/>
        </w:rPr>
      </w:pPr>
      <w:r w:rsidRPr="008D4F7C">
        <w:rPr>
          <w:rFonts w:ascii="GHEA Grapalat" w:eastAsia="Times New Roman" w:hAnsi="GHEA Grapalat" w:cs="Times New Roman"/>
          <w:sz w:val="20"/>
          <w:szCs w:val="20"/>
          <w:lang w:val="af-ZA" w:eastAsia="ru-RU"/>
        </w:rPr>
        <w:t xml:space="preserve">2.6 </w:t>
      </w:r>
      <w:r w:rsidRPr="008D4F7C">
        <w:rPr>
          <w:rFonts w:ascii="GHEA Grapalat" w:eastAsia="Times New Roman" w:hAnsi="GHEA Grapalat" w:cs="Sylfaen"/>
          <w:sz w:val="20"/>
          <w:szCs w:val="24"/>
          <w:lang w:val="hy-AM"/>
        </w:rPr>
        <w:t>շինարարական</w:t>
      </w:r>
      <w:r w:rsidR="00D90579"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աշխատանքների</w:t>
      </w:r>
      <w:r w:rsidR="00D90579"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գնման</w:t>
      </w:r>
      <w:r w:rsidR="00D90579"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դեպքում</w:t>
      </w:r>
      <w:r w:rsidR="00D90579"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իր</w:t>
      </w:r>
      <w:r w:rsidR="00D90579"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կողմից</w:t>
      </w:r>
      <w:r w:rsidR="00D90579"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հաստատված</w:t>
      </w:r>
      <w:r w:rsidR="00D90579"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4"/>
          <w:lang w:val="hy-AM"/>
        </w:rPr>
        <w:t>հավաստում՝</w:t>
      </w:r>
      <w:r w:rsidR="00D90579" w:rsidRPr="008D4F7C">
        <w:rPr>
          <w:rFonts w:ascii="GHEA Grapalat" w:eastAsia="Times New Roman" w:hAnsi="GHEA Grapalat" w:cs="Sylfaen"/>
          <w:sz w:val="20"/>
          <w:szCs w:val="24"/>
          <w:lang w:val="af-ZA"/>
        </w:rPr>
        <w:t xml:space="preserve"> </w:t>
      </w:r>
      <w:r w:rsidRPr="008D4F7C">
        <w:rPr>
          <w:rFonts w:ascii="GHEA Grapalat" w:eastAsia="Times New Roman" w:hAnsi="GHEA Grapalat" w:cs="Sylfaen"/>
          <w:sz w:val="20"/>
          <w:szCs w:val="20"/>
          <w:lang w:val="af-ZA" w:eastAsia="ru-RU"/>
        </w:rPr>
        <w:t>համաձայն հ</w:t>
      </w:r>
      <w:r w:rsidRPr="008D4F7C">
        <w:rPr>
          <w:rFonts w:ascii="GHEA Grapalat" w:eastAsia="Times New Roman" w:hAnsi="GHEA Grapalat" w:cs="Sylfaen"/>
          <w:sz w:val="20"/>
          <w:szCs w:val="20"/>
          <w:lang w:val="hy-AM" w:eastAsia="ru-RU"/>
        </w:rPr>
        <w:t>ավելված</w:t>
      </w:r>
      <w:r w:rsidRPr="0043693D">
        <w:rPr>
          <w:rFonts w:ascii="GHEA Grapalat" w:eastAsia="Times New Roman" w:hAnsi="GHEA Grapalat" w:cs="Sylfaen"/>
          <w:sz w:val="20"/>
          <w:szCs w:val="20"/>
          <w:lang w:val="af-ZA" w:eastAsia="ru-RU"/>
        </w:rPr>
        <w:t xml:space="preserve"> N 1</w:t>
      </w:r>
      <w:r w:rsidRPr="0043693D">
        <w:rPr>
          <w:rFonts w:ascii="GHEA Grapalat" w:eastAsia="Times New Roman" w:hAnsi="GHEA Grapalat" w:cs="Sylfaen"/>
          <w:sz w:val="20"/>
          <w:szCs w:val="20"/>
          <w:lang w:val="hy-AM" w:eastAsia="ru-RU"/>
        </w:rPr>
        <w:t>.1</w:t>
      </w:r>
      <w:r w:rsidRPr="0043693D">
        <w:rPr>
          <w:rFonts w:ascii="GHEA Grapalat" w:eastAsia="Times New Roman" w:hAnsi="GHEA Grapalat" w:cs="Sylfaen"/>
          <w:sz w:val="20"/>
          <w:szCs w:val="20"/>
          <w:lang w:val="af-ZA" w:eastAsia="ru-RU"/>
        </w:rPr>
        <w:t>-ի</w:t>
      </w:r>
      <w:r w:rsidRPr="0043693D">
        <w:rPr>
          <w:rFonts w:ascii="GHEA Grapalat" w:eastAsia="Times New Roman" w:hAnsi="GHEA Grapalat" w:cs="Sylfaen"/>
          <w:sz w:val="20"/>
          <w:szCs w:val="20"/>
          <w:lang w:val="hy-AM" w:eastAsia="ru-RU"/>
        </w:rPr>
        <w:t>,</w:t>
      </w:r>
      <w:r w:rsidR="00D90579" w:rsidRPr="00D90579">
        <w:rPr>
          <w:rFonts w:ascii="GHEA Grapalat" w:eastAsia="Times New Roman" w:hAnsi="GHEA Grapalat" w:cs="Sylfaen"/>
          <w:sz w:val="20"/>
          <w:szCs w:val="20"/>
          <w:lang w:val="af-ZA" w:eastAsia="ru-RU"/>
        </w:rPr>
        <w:t xml:space="preserve"> </w:t>
      </w:r>
      <w:r w:rsidRPr="0036572D">
        <w:rPr>
          <w:rFonts w:ascii="GHEA Grapalat" w:eastAsia="Times New Roman" w:hAnsi="GHEA Grapalat" w:cs="Sylfaen"/>
          <w:sz w:val="20"/>
          <w:szCs w:val="24"/>
          <w:lang w:val="hy-AM"/>
        </w:rPr>
        <w:t>սույն</w:t>
      </w:r>
      <w:r w:rsidR="00D90579" w:rsidRPr="00D90579">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հրավերին</w:t>
      </w:r>
      <w:r w:rsidR="00D90579" w:rsidRPr="00D90579">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կցված</w:t>
      </w:r>
      <w:r w:rsidR="00D90579" w:rsidRPr="00D90579">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նախագծային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փաստաթղթերով</w:t>
      </w:r>
      <w:r w:rsidRPr="0043693D">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որը</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հանդիսանում</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է</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նաև</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կնքվելիք</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պայմանագրի</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անբաժանելի</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մասը</w:t>
      </w:r>
      <w:r w:rsidRPr="0043693D">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սահմանված</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տեխնիկական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բնութագրերին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և</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երաշխիքային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սպասարկման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պայմաններին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համապատասխանող</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նյութերի</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և</w:t>
      </w:r>
      <w:r w:rsidRPr="0043693D">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կամ</w:t>
      </w:r>
      <w:r w:rsidRPr="0043693D">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սարքերի</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ու</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սարքավորումների</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տեղադրման</w:t>
      </w:r>
      <w:r w:rsidRPr="0043693D">
        <w:rPr>
          <w:rFonts w:ascii="GHEA Grapalat" w:eastAsia="Times New Roman" w:hAnsi="GHEA Grapalat" w:cs="Sylfaen"/>
          <w:sz w:val="20"/>
          <w:szCs w:val="24"/>
          <w:lang w:val="af-ZA"/>
        </w:rPr>
        <w:t xml:space="preserve"> (</w:t>
      </w:r>
      <w:r w:rsidRPr="0043693D">
        <w:rPr>
          <w:rFonts w:ascii="GHEA Grapalat" w:eastAsia="Times New Roman" w:hAnsi="GHEA Grapalat" w:cs="Sylfaen"/>
          <w:sz w:val="20"/>
          <w:szCs w:val="24"/>
          <w:lang w:val="hy-AM"/>
        </w:rPr>
        <w:t>օգտագործման</w:t>
      </w:r>
      <w:r w:rsidRPr="0043693D">
        <w:rPr>
          <w:rFonts w:ascii="GHEA Grapalat" w:eastAsia="Times New Roman" w:hAnsi="GHEA Grapalat" w:cs="Sylfaen"/>
          <w:sz w:val="20"/>
          <w:szCs w:val="24"/>
          <w:lang w:val="af-ZA"/>
        </w:rPr>
        <w:t>)</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պարտավորության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մասին՝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մինչև</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տեղադրումը</w:t>
      </w:r>
      <w:r w:rsidR="000F0C14" w:rsidRPr="000F0C14">
        <w:rPr>
          <w:rFonts w:ascii="GHEA Grapalat" w:eastAsia="Times New Roman" w:hAnsi="GHEA Grapalat" w:cs="Sylfaen"/>
          <w:sz w:val="20"/>
          <w:szCs w:val="24"/>
          <w:lang w:val="af-ZA"/>
        </w:rPr>
        <w:t xml:space="preserve"> </w:t>
      </w:r>
      <w:r w:rsidRPr="0043693D">
        <w:rPr>
          <w:rFonts w:ascii="GHEA Grapalat" w:eastAsia="Times New Roman" w:hAnsi="GHEA Grapalat" w:cs="Sylfaen"/>
          <w:sz w:val="20"/>
          <w:szCs w:val="24"/>
          <w:lang w:val="hy-AM"/>
        </w:rPr>
        <w:t xml:space="preserve">(օգտագործումը) </w:t>
      </w:r>
      <w:r w:rsidRPr="0036572D">
        <w:rPr>
          <w:rFonts w:ascii="GHEA Grapalat" w:eastAsia="Times New Roman" w:hAnsi="GHEA Grapalat" w:cs="Sylfaen"/>
          <w:sz w:val="20"/>
          <w:szCs w:val="24"/>
          <w:lang w:val="hy-AM"/>
        </w:rPr>
        <w:t>դրանց</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տեխնիկական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բնութագրերը</w:t>
      </w:r>
      <w:r w:rsidRPr="0043693D">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ապրանքային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նշանները</w:t>
      </w:r>
      <w:r w:rsidRPr="0043693D">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ֆիրմային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անվանումները</w:t>
      </w:r>
      <w:r w:rsidRPr="0043693D">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մակնիշները</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և</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երաշխիքային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ժամկետները</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նախապես</w:t>
      </w:r>
      <w:r w:rsidR="000F0C14" w:rsidRPr="000F0C14">
        <w:rPr>
          <w:rFonts w:ascii="GHEA Grapalat" w:eastAsia="Times New Roman" w:hAnsi="GHEA Grapalat" w:cs="Sylfaen"/>
          <w:sz w:val="20"/>
          <w:szCs w:val="24"/>
          <w:lang w:val="af-ZA"/>
        </w:rPr>
        <w:t xml:space="preserve"> </w:t>
      </w:r>
      <w:r w:rsidRPr="0043693D">
        <w:rPr>
          <w:rFonts w:ascii="GHEA Grapalat" w:eastAsia="Times New Roman" w:hAnsi="GHEA Grapalat" w:cs="Sylfaen"/>
          <w:sz w:val="20"/>
          <w:szCs w:val="24"/>
          <w:lang w:val="hy-AM"/>
        </w:rPr>
        <w:t xml:space="preserve">գրավոր </w:t>
      </w:r>
      <w:r w:rsidRPr="0036572D">
        <w:rPr>
          <w:rFonts w:ascii="GHEA Grapalat" w:eastAsia="Times New Roman" w:hAnsi="GHEA Grapalat" w:cs="Sylfaen"/>
          <w:sz w:val="20"/>
          <w:szCs w:val="24"/>
          <w:lang w:val="hy-AM"/>
        </w:rPr>
        <w:t>համաձայնեցնելով</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պատվիրատուի</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հետ</w:t>
      </w:r>
      <w:r w:rsidRPr="0043693D">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Սույն</w:t>
      </w:r>
      <w:r w:rsidR="000F0C14" w:rsidRPr="000F0C14">
        <w:rPr>
          <w:rFonts w:ascii="GHEA Grapalat" w:eastAsia="Times New Roman" w:hAnsi="GHEA Grapalat" w:cs="Sylfaen"/>
          <w:sz w:val="20"/>
          <w:szCs w:val="24"/>
          <w:lang w:val="af-ZA"/>
        </w:rPr>
        <w:t xml:space="preserve"> </w:t>
      </w:r>
      <w:r w:rsidRPr="0043693D">
        <w:rPr>
          <w:rFonts w:ascii="GHEA Grapalat" w:eastAsia="Times New Roman" w:hAnsi="GHEA Grapalat" w:cs="Sylfaen"/>
          <w:sz w:val="20"/>
          <w:szCs w:val="24"/>
          <w:lang w:val="hy-AM"/>
        </w:rPr>
        <w:t xml:space="preserve">կետով </w:t>
      </w:r>
      <w:r w:rsidRPr="0036572D">
        <w:rPr>
          <w:rFonts w:ascii="GHEA Grapalat" w:eastAsia="Times New Roman" w:hAnsi="GHEA Grapalat" w:cs="Sylfaen"/>
          <w:sz w:val="20"/>
          <w:szCs w:val="24"/>
          <w:lang w:val="hy-AM"/>
        </w:rPr>
        <w:t>նախատեսված</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հավաստումն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առանձին</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հավելվածով</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հաստատվում</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է</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նաև</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կնքվելիք</w:t>
      </w:r>
      <w:r w:rsidR="000F0C14" w:rsidRPr="000F0C14">
        <w:rPr>
          <w:rFonts w:ascii="GHEA Grapalat" w:eastAsia="Times New Roman" w:hAnsi="GHEA Grapalat" w:cs="Sylfaen"/>
          <w:sz w:val="20"/>
          <w:szCs w:val="24"/>
          <w:lang w:val="af-ZA"/>
        </w:rPr>
        <w:t xml:space="preserve"> </w:t>
      </w:r>
      <w:r w:rsidRPr="0036572D">
        <w:rPr>
          <w:rFonts w:ascii="GHEA Grapalat" w:eastAsia="Times New Roman" w:hAnsi="GHEA Grapalat" w:cs="Sylfaen"/>
          <w:sz w:val="20"/>
          <w:szCs w:val="24"/>
          <w:lang w:val="hy-AM"/>
        </w:rPr>
        <w:t>պայմանագրով</w:t>
      </w:r>
      <w:r w:rsidR="0043693D" w:rsidRPr="005A06FD">
        <w:rPr>
          <w:rFonts w:ascii="GHEA Grapalat" w:eastAsia="Times New Roman" w:hAnsi="GHEA Grapalat" w:cs="Sylfaen"/>
          <w:sz w:val="20"/>
          <w:szCs w:val="24"/>
          <w:lang w:val="af-ZA"/>
        </w:rPr>
        <w:t>:</w:t>
      </w:r>
    </w:p>
    <w:p w14:paraId="3105CB77"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4"/>
          <w:lang w:val="af-ZA"/>
        </w:rPr>
      </w:pPr>
    </w:p>
    <w:p w14:paraId="465B54F8" w14:textId="27231716" w:rsidR="00C8279D" w:rsidRPr="00C8279D" w:rsidRDefault="00C8279D" w:rsidP="00C8279D">
      <w:pPr>
        <w:spacing w:after="0" w:line="240" w:lineRule="auto"/>
        <w:jc w:val="center"/>
        <w:rPr>
          <w:rFonts w:ascii="GHEA Grapalat" w:eastAsia="Times New Roman" w:hAnsi="GHEA Grapalat" w:cs="Sylfaen"/>
          <w:b/>
          <w:sz w:val="20"/>
          <w:szCs w:val="24"/>
          <w:lang w:val="es-ES"/>
        </w:rPr>
      </w:pPr>
      <w:r w:rsidRPr="00C8279D">
        <w:rPr>
          <w:rFonts w:ascii="GHEA Grapalat" w:eastAsia="Times New Roman" w:hAnsi="GHEA Grapalat" w:cs="Times New Roman"/>
          <w:b/>
          <w:sz w:val="20"/>
          <w:szCs w:val="24"/>
          <w:lang w:val="es-ES"/>
        </w:rPr>
        <w:t xml:space="preserve">3. </w:t>
      </w:r>
      <w:r w:rsidRPr="00C8279D">
        <w:rPr>
          <w:rFonts w:ascii="GHEA Grapalat" w:eastAsia="Times New Roman" w:hAnsi="GHEA Grapalat" w:cs="Sylfaen"/>
          <w:b/>
          <w:sz w:val="20"/>
          <w:szCs w:val="24"/>
          <w:lang w:val="es-ES"/>
        </w:rPr>
        <w:t>ՀԱՅՏԸ</w:t>
      </w:r>
      <w:r w:rsidR="000F0C14" w:rsidRPr="00584E93">
        <w:rPr>
          <w:rFonts w:ascii="GHEA Grapalat" w:eastAsia="Times New Roman" w:hAnsi="GHEA Grapalat" w:cs="Sylfaen"/>
          <w:b/>
          <w:sz w:val="20"/>
          <w:szCs w:val="24"/>
          <w:lang w:val="af-ZA"/>
        </w:rPr>
        <w:t xml:space="preserve"> </w:t>
      </w:r>
      <w:r w:rsidRPr="00C8279D">
        <w:rPr>
          <w:rFonts w:ascii="GHEA Grapalat" w:eastAsia="Times New Roman" w:hAnsi="GHEA Grapalat" w:cs="Sylfaen"/>
          <w:b/>
          <w:sz w:val="20"/>
          <w:szCs w:val="24"/>
          <w:lang w:val="es-ES"/>
        </w:rPr>
        <w:t>ՊԱՏՐԱՍՏԵԼՈՒ</w:t>
      </w:r>
      <w:r w:rsidR="000F0C14" w:rsidRPr="00584E93">
        <w:rPr>
          <w:rFonts w:ascii="GHEA Grapalat" w:eastAsia="Times New Roman" w:hAnsi="GHEA Grapalat" w:cs="Sylfaen"/>
          <w:b/>
          <w:sz w:val="20"/>
          <w:szCs w:val="24"/>
          <w:lang w:val="af-ZA"/>
        </w:rPr>
        <w:t xml:space="preserve"> </w:t>
      </w:r>
      <w:r w:rsidRPr="00C8279D">
        <w:rPr>
          <w:rFonts w:ascii="GHEA Grapalat" w:eastAsia="Times New Roman" w:hAnsi="GHEA Grapalat" w:cs="Sylfaen"/>
          <w:b/>
          <w:sz w:val="20"/>
          <w:szCs w:val="24"/>
          <w:lang w:val="es-ES"/>
        </w:rPr>
        <w:t>ԿԱՐԳԸ</w:t>
      </w:r>
    </w:p>
    <w:p w14:paraId="38D78589" w14:textId="77777777" w:rsidR="00C8279D" w:rsidRPr="00C8279D" w:rsidRDefault="00C8279D" w:rsidP="00C8279D">
      <w:pPr>
        <w:spacing w:after="0" w:line="240" w:lineRule="auto"/>
        <w:jc w:val="center"/>
        <w:rPr>
          <w:rFonts w:ascii="GHEA Grapalat" w:eastAsia="Times New Roman" w:hAnsi="GHEA Grapalat" w:cs="Sylfaen"/>
          <w:b/>
          <w:sz w:val="20"/>
          <w:szCs w:val="24"/>
          <w:lang w:val="es-ES"/>
        </w:rPr>
      </w:pPr>
    </w:p>
    <w:p w14:paraId="3F2AB1A3" w14:textId="77777777" w:rsidR="00C8279D" w:rsidRPr="00C8279D" w:rsidRDefault="00C8279D" w:rsidP="00C8279D">
      <w:pPr>
        <w:spacing w:after="0" w:line="240" w:lineRule="auto"/>
        <w:ind w:firstLine="567"/>
        <w:jc w:val="both"/>
        <w:rPr>
          <w:rFonts w:ascii="GHEA Grapalat" w:eastAsia="Times New Roman" w:hAnsi="GHEA Grapalat" w:cs="Sylfaen"/>
          <w:sz w:val="20"/>
          <w:szCs w:val="20"/>
          <w:lang w:val="es-ES"/>
        </w:rPr>
      </w:pPr>
      <w:r w:rsidRPr="00C8279D">
        <w:rPr>
          <w:rFonts w:ascii="GHEA Grapalat" w:eastAsia="Times New Roman" w:hAnsi="GHEA Grapalat" w:cs="Times New Roman"/>
          <w:sz w:val="20"/>
          <w:szCs w:val="20"/>
          <w:lang w:val="es-ES"/>
        </w:rPr>
        <w:t xml:space="preserve">3.1 </w:t>
      </w:r>
      <w:proofErr w:type="spellStart"/>
      <w:r w:rsidRPr="00C8279D">
        <w:rPr>
          <w:rFonts w:ascii="GHEA Grapalat" w:eastAsia="Times New Roman" w:hAnsi="GHEA Grapalat" w:cs="Sylfaen"/>
          <w:sz w:val="20"/>
          <w:szCs w:val="20"/>
          <w:lang w:val="ru-RU"/>
        </w:rPr>
        <w:t>Մասնակիցը</w:t>
      </w:r>
      <w:proofErr w:type="spellEnd"/>
      <w:r w:rsidR="00C23178" w:rsidRPr="005A06FD">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ru-RU"/>
        </w:rPr>
        <w:t>հայտը</w:t>
      </w:r>
      <w:proofErr w:type="spellEnd"/>
      <w:r w:rsidR="00C23178" w:rsidRPr="005A06FD">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ru-RU"/>
        </w:rPr>
        <w:t>ներկայացնում</w:t>
      </w:r>
      <w:proofErr w:type="spellEnd"/>
      <w:r w:rsidR="00C23178" w:rsidRPr="005A06FD">
        <w:rPr>
          <w:rFonts w:ascii="GHEA Grapalat" w:eastAsia="Times New Roman" w:hAnsi="GHEA Grapalat" w:cs="Sylfaen"/>
          <w:sz w:val="20"/>
          <w:szCs w:val="20"/>
          <w:lang w:val="af-ZA"/>
        </w:rPr>
        <w:t xml:space="preserve"> </w:t>
      </w:r>
      <w:r w:rsidRPr="00C8279D">
        <w:rPr>
          <w:rFonts w:ascii="GHEA Grapalat" w:eastAsia="Times New Roman" w:hAnsi="GHEA Grapalat" w:cs="Sylfaen"/>
          <w:sz w:val="20"/>
          <w:szCs w:val="20"/>
          <w:lang w:val="ru-RU"/>
        </w:rPr>
        <w:t>է</w:t>
      </w:r>
      <w:r w:rsidR="00C23178" w:rsidRPr="005A06FD">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ru-RU"/>
        </w:rPr>
        <w:t>սույն</w:t>
      </w:r>
      <w:proofErr w:type="spellEnd"/>
      <w:r w:rsidR="00C23178" w:rsidRPr="005A06FD">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ru-RU"/>
        </w:rPr>
        <w:t>հրավերով</w:t>
      </w:r>
      <w:proofErr w:type="spellEnd"/>
      <w:r w:rsidR="00C23178" w:rsidRPr="005A06FD">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ru-RU"/>
        </w:rPr>
        <w:t>սահմանված</w:t>
      </w:r>
      <w:proofErr w:type="spellEnd"/>
      <w:r w:rsidR="00C23178" w:rsidRPr="005A06FD">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lang w:val="ru-RU"/>
        </w:rPr>
        <w:t>կարգով</w:t>
      </w:r>
      <w:proofErr w:type="spellEnd"/>
      <w:r w:rsidRPr="00C8279D">
        <w:rPr>
          <w:rFonts w:ascii="GHEA Grapalat" w:eastAsia="Times New Roman" w:hAnsi="GHEA Grapalat" w:cs="Sylfaen"/>
          <w:sz w:val="20"/>
          <w:szCs w:val="20"/>
          <w:lang w:val="ru-RU"/>
        </w:rPr>
        <w:t>։</w:t>
      </w:r>
    </w:p>
    <w:p w14:paraId="63ED7E06" w14:textId="5DB266AA"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proofErr w:type="spellStart"/>
      <w:r w:rsidRPr="00C8279D">
        <w:rPr>
          <w:rFonts w:ascii="GHEA Grapalat" w:eastAsia="Times New Roman" w:hAnsi="GHEA Grapalat" w:cs="Times New Roman"/>
          <w:sz w:val="20"/>
          <w:szCs w:val="20"/>
        </w:rPr>
        <w:t>Մ</w:t>
      </w:r>
      <w:r w:rsidRPr="00C8279D">
        <w:rPr>
          <w:rFonts w:ascii="GHEA Grapalat" w:eastAsia="Times New Roman" w:hAnsi="GHEA Grapalat" w:cs="Sylfaen"/>
          <w:sz w:val="20"/>
          <w:szCs w:val="20"/>
        </w:rPr>
        <w:t>ասնակցի</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առաջարկները</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դրանց</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վերաբերող</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փաստաթղթերը</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դրվում</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են</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ծրարի</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մեջ</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որը</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սոսնձում</w:t>
      </w:r>
      <w:proofErr w:type="spellEnd"/>
      <w:r w:rsidR="005C45CB" w:rsidRPr="005C45CB">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rPr>
        <w:t>է</w:t>
      </w:r>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այն</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ներկայացնողը</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Ծրարում</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ներառված</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փաստաթղթերը</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կազմվում</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են</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բնօրինակից</w:t>
      </w:r>
      <w:proofErr w:type="spellEnd"/>
      <w:r w:rsidR="005C45CB" w:rsidRPr="005C45CB">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es-ES"/>
        </w:rPr>
        <w:t>/</w:t>
      </w:r>
      <w:proofErr w:type="spellStart"/>
      <w:r w:rsidRPr="00C8279D">
        <w:rPr>
          <w:rFonts w:ascii="GHEA Grapalat" w:eastAsia="Times New Roman" w:hAnsi="GHEA Grapalat" w:cs="Sylfaen"/>
          <w:sz w:val="20"/>
          <w:szCs w:val="20"/>
          <w:lang w:val="es-ES"/>
        </w:rPr>
        <w:t>բացառությամբ</w:t>
      </w:r>
      <w:proofErr w:type="spellEnd"/>
      <w:r w:rsidRPr="00C8279D">
        <w:rPr>
          <w:rFonts w:ascii="GHEA Grapalat" w:eastAsia="Times New Roman" w:hAnsi="GHEA Grapalat" w:cs="Sylfaen"/>
          <w:sz w:val="20"/>
          <w:szCs w:val="20"/>
          <w:lang w:val="es-ES"/>
        </w:rPr>
        <w:t xml:space="preserve"> 3-րդ </w:t>
      </w:r>
      <w:proofErr w:type="spellStart"/>
      <w:r w:rsidRPr="00C8279D">
        <w:rPr>
          <w:rFonts w:ascii="GHEA Grapalat" w:eastAsia="Times New Roman" w:hAnsi="GHEA Grapalat" w:cs="Sylfaen"/>
          <w:sz w:val="20"/>
          <w:szCs w:val="20"/>
          <w:lang w:val="es-ES"/>
        </w:rPr>
        <w:t>կողմի</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կողմից</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տրամադրված</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կամ</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հաստատված</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փաստաթղթերի</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որոնց</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դեպքում</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ներկայացվում</w:t>
      </w:r>
      <w:proofErr w:type="spellEnd"/>
      <w:r w:rsidRPr="00C8279D">
        <w:rPr>
          <w:rFonts w:ascii="GHEA Grapalat" w:eastAsia="Times New Roman" w:hAnsi="GHEA Grapalat" w:cs="Sylfaen"/>
          <w:sz w:val="20"/>
          <w:szCs w:val="20"/>
          <w:lang w:val="es-ES"/>
        </w:rPr>
        <w:t xml:space="preserve"> է </w:t>
      </w:r>
      <w:proofErr w:type="spellStart"/>
      <w:r w:rsidRPr="00C8279D">
        <w:rPr>
          <w:rFonts w:ascii="GHEA Grapalat" w:eastAsia="Times New Roman" w:hAnsi="GHEA Grapalat" w:cs="Sylfaen"/>
          <w:sz w:val="20"/>
          <w:szCs w:val="20"/>
          <w:lang w:val="es-ES"/>
        </w:rPr>
        <w:t>դրանց</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բնօրինակից</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պատճենահանված</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տարբերակը</w:t>
      </w:r>
      <w:proofErr w:type="spellEnd"/>
      <w:r w:rsidRPr="00C8279D">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rPr>
        <w:t>և</w:t>
      </w:r>
      <w:r w:rsidR="00FD7110" w:rsidRPr="005A06FD">
        <w:rPr>
          <w:rFonts w:ascii="GHEA Grapalat" w:eastAsia="Times New Roman" w:hAnsi="GHEA Grapalat" w:cs="Sylfaen"/>
          <w:sz w:val="20"/>
          <w:szCs w:val="20"/>
          <w:lang w:val="es-ES"/>
        </w:rPr>
        <w:t xml:space="preserve"> </w:t>
      </w:r>
      <w:r w:rsidR="00BC17BD" w:rsidRPr="00BC17BD">
        <w:rPr>
          <w:rFonts w:ascii="GHEA Grapalat" w:eastAsia="Times New Roman" w:hAnsi="GHEA Grapalat" w:cs="Times New Roman"/>
          <w:b/>
          <w:sz w:val="20"/>
          <w:szCs w:val="20"/>
          <w:lang w:val="es-ES"/>
        </w:rPr>
        <w:t>1</w:t>
      </w:r>
      <w:r w:rsidR="005C45CB" w:rsidRPr="005C45CB">
        <w:rPr>
          <w:rFonts w:ascii="GHEA Grapalat" w:eastAsia="Times New Roman" w:hAnsi="GHEA Grapalat" w:cs="Times New Roman"/>
          <w:b/>
          <w:sz w:val="20"/>
          <w:szCs w:val="20"/>
          <w:lang w:val="es-ES"/>
        </w:rPr>
        <w:t xml:space="preserve"> </w:t>
      </w:r>
      <w:proofErr w:type="spellStart"/>
      <w:r w:rsidRPr="00F145A6">
        <w:rPr>
          <w:rFonts w:ascii="GHEA Grapalat" w:eastAsia="Times New Roman" w:hAnsi="GHEA Grapalat" w:cs="Times New Roman"/>
          <w:b/>
          <w:sz w:val="20"/>
          <w:szCs w:val="20"/>
        </w:rPr>
        <w:t>օրինակ</w:t>
      </w:r>
      <w:proofErr w:type="spellEnd"/>
      <w:r w:rsidR="005C45CB" w:rsidRPr="005C45CB">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պատճեններից</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Փաստաթղթերի</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փաթեթների</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վրա</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համապատասխանաբար</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գրվում</w:t>
      </w:r>
      <w:proofErr w:type="spellEnd"/>
      <w:r w:rsidR="005C45CB" w:rsidRPr="005C45CB">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rPr>
        <w:t>են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բնօրինակ</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Sylfaen"/>
          <w:sz w:val="20"/>
          <w:szCs w:val="20"/>
        </w:rPr>
        <w:t>և</w:t>
      </w:r>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պատճեն</w:t>
      </w:r>
      <w:proofErr w:type="spellEnd"/>
      <w:r w:rsidRPr="00C8279D">
        <w:rPr>
          <w:rFonts w:ascii="GHEA Grapalat" w:eastAsia="Times New Roman" w:hAnsi="GHEA Grapalat" w:cs="Times New Roman"/>
          <w:sz w:val="20"/>
          <w:szCs w:val="20"/>
          <w:lang w:val="es-ES"/>
        </w:rPr>
        <w:t xml:space="preserve">» </w:t>
      </w:r>
      <w:proofErr w:type="spellStart"/>
      <w:r w:rsidRPr="00C8279D">
        <w:rPr>
          <w:rFonts w:ascii="GHEA Grapalat" w:eastAsia="Times New Roman" w:hAnsi="GHEA Grapalat" w:cs="Sylfaen"/>
          <w:sz w:val="20"/>
          <w:szCs w:val="20"/>
        </w:rPr>
        <w:t>բառերը</w:t>
      </w:r>
      <w:proofErr w:type="spellEnd"/>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Sylfaen"/>
          <w:sz w:val="20"/>
          <w:szCs w:val="24"/>
          <w:lang w:val="ru-RU"/>
        </w:rPr>
        <w:t>Հայտումներառվողբնօրինակփաստաթղթերիփոխարենկարողեններկայացվելդրանցնոտարականկարգովվավերացվածօրինակները։</w:t>
      </w:r>
    </w:p>
    <w:p w14:paraId="290894C8" w14:textId="66CD4E21" w:rsidR="00C8279D" w:rsidRPr="00C8279D" w:rsidRDefault="00C8279D" w:rsidP="00C8279D">
      <w:pPr>
        <w:spacing w:after="0" w:line="240" w:lineRule="auto"/>
        <w:ind w:firstLine="720"/>
        <w:jc w:val="both"/>
        <w:rPr>
          <w:rFonts w:ascii="GHEA Grapalat" w:eastAsia="Times New Roman" w:hAnsi="GHEA Grapalat" w:cs="Times New Roman"/>
          <w:sz w:val="20"/>
          <w:szCs w:val="20"/>
          <w:lang w:val="af-ZA"/>
        </w:rPr>
      </w:pPr>
      <w:proofErr w:type="spellStart"/>
      <w:r w:rsidRPr="00C8279D">
        <w:rPr>
          <w:rFonts w:ascii="GHEA Grapalat" w:eastAsia="Times New Roman" w:hAnsi="GHEA Grapalat" w:cs="Sylfaen"/>
          <w:sz w:val="20"/>
          <w:szCs w:val="20"/>
        </w:rPr>
        <w:t>Ծրարը</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և</w:t>
      </w:r>
      <w:r w:rsidRPr="00C8279D">
        <w:rPr>
          <w:rFonts w:ascii="GHEA Grapalat" w:eastAsia="Times New Roman" w:hAnsi="GHEA Grapalat" w:cs="Times New Roman"/>
          <w:sz w:val="20"/>
          <w:szCs w:val="20"/>
        </w:rPr>
        <w:t>սույն</w:t>
      </w:r>
      <w:r w:rsidRPr="00C8279D">
        <w:rPr>
          <w:rFonts w:ascii="GHEA Grapalat" w:eastAsia="Times New Roman" w:hAnsi="GHEA Grapalat" w:cs="Sylfaen"/>
          <w:sz w:val="20"/>
          <w:szCs w:val="20"/>
        </w:rPr>
        <w:t>հրավերովնախատեսված</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Times New Roman"/>
          <w:sz w:val="20"/>
          <w:szCs w:val="20"/>
        </w:rPr>
        <w:t>մ</w:t>
      </w:r>
      <w:r w:rsidRPr="00C8279D">
        <w:rPr>
          <w:rFonts w:ascii="GHEA Grapalat" w:eastAsia="Times New Roman" w:hAnsi="GHEA Grapalat" w:cs="Sylfaen"/>
          <w:sz w:val="20"/>
          <w:szCs w:val="20"/>
        </w:rPr>
        <w:t>ասնակցի</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կազմած</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փաստաթղթեր</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նստորագրում</w:t>
      </w:r>
      <w:proofErr w:type="spellEnd"/>
      <w:r w:rsidR="009B2FF1" w:rsidRPr="009B2FF1">
        <w:rPr>
          <w:rFonts w:ascii="GHEA Grapalat" w:eastAsia="Times New Roman" w:hAnsi="GHEA Grapalat" w:cs="Sylfaen"/>
          <w:sz w:val="20"/>
          <w:szCs w:val="20"/>
          <w:lang w:val="af-ZA"/>
        </w:rPr>
        <w:t xml:space="preserve"> </w:t>
      </w:r>
      <w:r w:rsidRPr="00C8279D">
        <w:rPr>
          <w:rFonts w:ascii="GHEA Grapalat" w:eastAsia="Times New Roman" w:hAnsi="GHEA Grapalat" w:cs="Sylfaen"/>
          <w:sz w:val="20"/>
          <w:szCs w:val="20"/>
        </w:rPr>
        <w:t>է</w:t>
      </w:r>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դրանք</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ներկայացնողանձըկամվերջինիսլիազորվածանձը</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այսուհետ</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գործակալ</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Եթե</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հայտը</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ներկայացնում</w:t>
      </w:r>
      <w:proofErr w:type="spellEnd"/>
      <w:r w:rsidR="009B2FF1" w:rsidRPr="009B2FF1">
        <w:rPr>
          <w:rFonts w:ascii="GHEA Grapalat" w:eastAsia="Times New Roman" w:hAnsi="GHEA Grapalat" w:cs="Sylfaen"/>
          <w:sz w:val="20"/>
          <w:szCs w:val="20"/>
          <w:lang w:val="af-ZA"/>
        </w:rPr>
        <w:t xml:space="preserve"> </w:t>
      </w:r>
      <w:r w:rsidRPr="00C8279D">
        <w:rPr>
          <w:rFonts w:ascii="GHEA Grapalat" w:eastAsia="Times New Roman" w:hAnsi="GHEA Grapalat" w:cs="Sylfaen"/>
          <w:sz w:val="20"/>
          <w:szCs w:val="20"/>
        </w:rPr>
        <w:t>է</w:t>
      </w:r>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գործակալը</w:t>
      </w:r>
      <w:proofErr w:type="spellEnd"/>
      <w:r w:rsidRPr="00C8279D">
        <w:rPr>
          <w:rFonts w:ascii="GHEA Grapalat" w:eastAsia="Times New Roman" w:hAnsi="GHEA Grapalat" w:cs="Times New Roman"/>
          <w:sz w:val="20"/>
          <w:szCs w:val="20"/>
          <w:lang w:val="af-ZA"/>
        </w:rPr>
        <w:t xml:space="preserve">, </w:t>
      </w:r>
      <w:r w:rsidRPr="00C8279D">
        <w:rPr>
          <w:rFonts w:ascii="GHEA Grapalat" w:eastAsia="Times New Roman" w:hAnsi="GHEA Grapalat" w:cs="Sylfaen"/>
          <w:sz w:val="20"/>
          <w:szCs w:val="20"/>
        </w:rPr>
        <w:t>ապահայտովներկայացվումէվերջինիսայդլիազորությունըվերապահվածլինելումասինփաստաթուղթ</w:t>
      </w:r>
      <w:r w:rsidRPr="00C8279D">
        <w:rPr>
          <w:rFonts w:ascii="GHEA Grapalat" w:eastAsia="Times New Roman" w:hAnsi="GHEA Grapalat" w:cs="Sylfaen"/>
          <w:sz w:val="20"/>
          <w:szCs w:val="20"/>
          <w:lang w:val="af-ZA"/>
        </w:rPr>
        <w:t>:</w:t>
      </w:r>
    </w:p>
    <w:p w14:paraId="49408603" w14:textId="686C1069" w:rsidR="00C8279D" w:rsidRPr="00C8279D" w:rsidRDefault="00C8279D" w:rsidP="00C8279D">
      <w:pPr>
        <w:spacing w:after="0" w:line="240" w:lineRule="auto"/>
        <w:ind w:firstLine="720"/>
        <w:jc w:val="both"/>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3.2 </w:t>
      </w:r>
      <w:proofErr w:type="spellStart"/>
      <w:r w:rsidRPr="00C8279D">
        <w:rPr>
          <w:rFonts w:ascii="GHEA Grapalat" w:eastAsia="Times New Roman" w:hAnsi="GHEA Grapalat" w:cs="Sylfaen"/>
          <w:sz w:val="20"/>
          <w:szCs w:val="20"/>
        </w:rPr>
        <w:t>Սույն</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Times New Roman"/>
          <w:sz w:val="20"/>
          <w:szCs w:val="20"/>
        </w:rPr>
        <w:t>հրահանգի</w:t>
      </w:r>
      <w:proofErr w:type="spellEnd"/>
      <w:r w:rsidRPr="00C8279D">
        <w:rPr>
          <w:rFonts w:ascii="GHEA Grapalat" w:eastAsia="Times New Roman" w:hAnsi="GHEA Grapalat" w:cs="Times New Roman"/>
          <w:sz w:val="20"/>
          <w:szCs w:val="20"/>
          <w:lang w:val="af-ZA"/>
        </w:rPr>
        <w:t xml:space="preserve"> 3.1 </w:t>
      </w:r>
      <w:proofErr w:type="spellStart"/>
      <w:r w:rsidRPr="00C8279D">
        <w:rPr>
          <w:rFonts w:ascii="GHEA Grapalat" w:eastAsia="Times New Roman" w:hAnsi="GHEA Grapalat" w:cs="Times New Roman"/>
          <w:sz w:val="20"/>
          <w:szCs w:val="20"/>
        </w:rPr>
        <w:t>կետում</w:t>
      </w:r>
      <w:proofErr w:type="spellEnd"/>
      <w:r w:rsidR="00441773" w:rsidRPr="00441773">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նշված</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ծրարի</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վրա</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հայտը</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կազմելու</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լեզվով</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նշվում</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են</w:t>
      </w:r>
      <w:proofErr w:type="spellEnd"/>
      <w:r w:rsidRPr="00C8279D">
        <w:rPr>
          <w:rFonts w:ascii="GHEA Grapalat" w:eastAsia="Times New Roman" w:hAnsi="GHEA Grapalat" w:cs="Times New Roman"/>
          <w:sz w:val="20"/>
          <w:szCs w:val="20"/>
          <w:lang w:val="af-ZA"/>
        </w:rPr>
        <w:t xml:space="preserve">` </w:t>
      </w:r>
    </w:p>
    <w:p w14:paraId="4B61F443" w14:textId="4E7F82B4" w:rsidR="00C8279D" w:rsidRPr="00C8279D" w:rsidRDefault="00C8279D" w:rsidP="00C8279D">
      <w:pPr>
        <w:spacing w:after="0" w:line="240" w:lineRule="auto"/>
        <w:ind w:firstLine="720"/>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1) </w:t>
      </w:r>
      <w:proofErr w:type="spellStart"/>
      <w:r w:rsidRPr="00C8279D">
        <w:rPr>
          <w:rFonts w:ascii="GHEA Grapalat" w:eastAsia="Times New Roman" w:hAnsi="GHEA Grapalat" w:cs="Times New Roman"/>
          <w:sz w:val="20"/>
          <w:szCs w:val="20"/>
        </w:rPr>
        <w:t>պ</w:t>
      </w:r>
      <w:r w:rsidRPr="00C8279D">
        <w:rPr>
          <w:rFonts w:ascii="GHEA Grapalat" w:eastAsia="Times New Roman" w:hAnsi="GHEA Grapalat" w:cs="Sylfaen"/>
          <w:sz w:val="20"/>
          <w:szCs w:val="20"/>
        </w:rPr>
        <w:t>ատվիրատուի</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անվանումը</w:t>
      </w:r>
      <w:proofErr w:type="spellEnd"/>
      <w:r w:rsidR="009B2FF1" w:rsidRPr="009B2FF1">
        <w:rPr>
          <w:rFonts w:ascii="GHEA Grapalat" w:eastAsia="Times New Roman" w:hAnsi="GHEA Grapalat" w:cs="Sylfaen"/>
          <w:sz w:val="20"/>
          <w:szCs w:val="20"/>
          <w:lang w:val="af-ZA"/>
        </w:rPr>
        <w:t xml:space="preserve"> </w:t>
      </w:r>
      <w:r w:rsidRPr="00C8279D">
        <w:rPr>
          <w:rFonts w:ascii="GHEA Grapalat" w:eastAsia="Times New Roman" w:hAnsi="GHEA Grapalat" w:cs="Sylfaen"/>
          <w:sz w:val="20"/>
          <w:szCs w:val="20"/>
        </w:rPr>
        <w:t>և</w:t>
      </w:r>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հայտի</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ներկայացման</w:t>
      </w:r>
      <w:proofErr w:type="spellEnd"/>
      <w:r w:rsidR="009B2FF1" w:rsidRPr="009B2FF1">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վայրը</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հասցեն</w:t>
      </w:r>
      <w:proofErr w:type="spellEnd"/>
      <w:r w:rsidRPr="00C8279D">
        <w:rPr>
          <w:rFonts w:ascii="GHEA Grapalat" w:eastAsia="Times New Roman" w:hAnsi="GHEA Grapalat" w:cs="Times New Roman"/>
          <w:sz w:val="20"/>
          <w:szCs w:val="20"/>
          <w:lang w:val="af-ZA"/>
        </w:rPr>
        <w:t>).</w:t>
      </w:r>
    </w:p>
    <w:p w14:paraId="07E479A6" w14:textId="77777777" w:rsidR="00C8279D" w:rsidRPr="00C8279D" w:rsidRDefault="00C8279D" w:rsidP="00C8279D">
      <w:pPr>
        <w:spacing w:after="0" w:line="240" w:lineRule="auto"/>
        <w:ind w:firstLine="720"/>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 xml:space="preserve">2) </w:t>
      </w:r>
      <w:proofErr w:type="spellStart"/>
      <w:r w:rsidRPr="00C8279D">
        <w:rPr>
          <w:rFonts w:ascii="GHEA Grapalat" w:eastAsia="Times New Roman" w:hAnsi="GHEA Grapalat" w:cs="Times New Roman"/>
          <w:sz w:val="20"/>
          <w:szCs w:val="20"/>
        </w:rPr>
        <w:t>ընթացակարգի</w:t>
      </w:r>
      <w:r w:rsidRPr="00C8279D">
        <w:rPr>
          <w:rFonts w:ascii="GHEA Grapalat" w:eastAsia="Times New Roman" w:hAnsi="GHEA Grapalat" w:cs="Sylfaen"/>
          <w:sz w:val="20"/>
          <w:szCs w:val="20"/>
        </w:rPr>
        <w:t>ծածկագիրը</w:t>
      </w:r>
      <w:proofErr w:type="spellEnd"/>
      <w:r w:rsidRPr="00C8279D">
        <w:rPr>
          <w:rFonts w:ascii="GHEA Grapalat" w:eastAsia="Times New Roman" w:hAnsi="GHEA Grapalat" w:cs="Times New Roman"/>
          <w:sz w:val="20"/>
          <w:szCs w:val="20"/>
          <w:lang w:val="af-ZA"/>
        </w:rPr>
        <w:t>.</w:t>
      </w:r>
    </w:p>
    <w:p w14:paraId="631B7778" w14:textId="77777777" w:rsidR="00C8279D" w:rsidRPr="00C8279D" w:rsidRDefault="00C8279D" w:rsidP="00C8279D">
      <w:pPr>
        <w:spacing w:after="0" w:line="240" w:lineRule="auto"/>
        <w:ind w:firstLine="720"/>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t>3) «</w:t>
      </w:r>
      <w:proofErr w:type="spellStart"/>
      <w:r w:rsidRPr="00C8279D">
        <w:rPr>
          <w:rFonts w:ascii="GHEA Grapalat" w:eastAsia="Times New Roman" w:hAnsi="GHEA Grapalat" w:cs="Sylfaen"/>
          <w:sz w:val="20"/>
          <w:szCs w:val="20"/>
        </w:rPr>
        <w:t>չբացելմինչևհայտերիբացմաննիստը</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բառերը</w:t>
      </w:r>
      <w:proofErr w:type="spellEnd"/>
      <w:r w:rsidRPr="00C8279D">
        <w:rPr>
          <w:rFonts w:ascii="GHEA Grapalat" w:eastAsia="Times New Roman" w:hAnsi="GHEA Grapalat" w:cs="Times New Roman"/>
          <w:sz w:val="20"/>
          <w:szCs w:val="20"/>
          <w:lang w:val="af-ZA"/>
        </w:rPr>
        <w:t>.</w:t>
      </w:r>
    </w:p>
    <w:p w14:paraId="2FC33034" w14:textId="77777777" w:rsidR="00C8279D" w:rsidRPr="00C8279D" w:rsidRDefault="00C8279D" w:rsidP="00C8279D">
      <w:pPr>
        <w:spacing w:after="0" w:line="240" w:lineRule="auto"/>
        <w:ind w:firstLine="720"/>
        <w:rPr>
          <w:rFonts w:ascii="GHEA Grapalat" w:eastAsia="Times New Roman" w:hAnsi="GHEA Grapalat" w:cs="Times New Roman"/>
          <w:sz w:val="20"/>
          <w:szCs w:val="20"/>
          <w:lang w:val="af-ZA"/>
        </w:rPr>
      </w:pPr>
      <w:r w:rsidRPr="00C8279D">
        <w:rPr>
          <w:rFonts w:ascii="GHEA Grapalat" w:eastAsia="Times New Roman" w:hAnsi="GHEA Grapalat" w:cs="Times New Roman"/>
          <w:sz w:val="20"/>
          <w:szCs w:val="20"/>
          <w:lang w:val="af-ZA"/>
        </w:rPr>
        <w:lastRenderedPageBreak/>
        <w:t xml:space="preserve">4) </w:t>
      </w:r>
      <w:proofErr w:type="spellStart"/>
      <w:r w:rsidRPr="00C8279D">
        <w:rPr>
          <w:rFonts w:ascii="GHEA Grapalat" w:eastAsia="Times New Roman" w:hAnsi="GHEA Grapalat" w:cs="Times New Roman"/>
          <w:sz w:val="20"/>
          <w:szCs w:val="20"/>
        </w:rPr>
        <w:t>մ</w:t>
      </w:r>
      <w:r w:rsidRPr="00C8279D">
        <w:rPr>
          <w:rFonts w:ascii="GHEA Grapalat" w:eastAsia="Times New Roman" w:hAnsi="GHEA Grapalat" w:cs="Sylfaen"/>
          <w:sz w:val="20"/>
          <w:szCs w:val="20"/>
        </w:rPr>
        <w:t>ասնակցիանվանումը</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անունը</w:t>
      </w:r>
      <w:proofErr w:type="spellEnd"/>
      <w:r w:rsidRPr="00C8279D">
        <w:rPr>
          <w:rFonts w:ascii="GHEA Grapalat" w:eastAsia="Times New Roman" w:hAnsi="GHEA Grapalat" w:cs="Times New Roman"/>
          <w:sz w:val="20"/>
          <w:szCs w:val="20"/>
          <w:lang w:val="af-ZA"/>
        </w:rPr>
        <w:t xml:space="preserve">), </w:t>
      </w:r>
      <w:proofErr w:type="spellStart"/>
      <w:r w:rsidRPr="00C8279D">
        <w:rPr>
          <w:rFonts w:ascii="GHEA Grapalat" w:eastAsia="Times New Roman" w:hAnsi="GHEA Grapalat" w:cs="Sylfaen"/>
          <w:sz w:val="20"/>
          <w:szCs w:val="20"/>
        </w:rPr>
        <w:t>գտնվելուվայրըևհեռախոսահամարը</w:t>
      </w:r>
      <w:proofErr w:type="spellEnd"/>
      <w:r w:rsidRPr="00C8279D">
        <w:rPr>
          <w:rFonts w:ascii="GHEA Grapalat" w:eastAsia="Times New Roman" w:hAnsi="GHEA Grapalat" w:cs="Times New Roman"/>
          <w:sz w:val="20"/>
          <w:szCs w:val="20"/>
          <w:lang w:val="af-ZA"/>
        </w:rPr>
        <w:t>:</w:t>
      </w:r>
    </w:p>
    <w:p w14:paraId="6E1D0D29" w14:textId="1DDB0667" w:rsidR="00C8279D" w:rsidRPr="00C8279D" w:rsidRDefault="00C8279D" w:rsidP="00C8279D">
      <w:pPr>
        <w:spacing w:after="0" w:line="240" w:lineRule="auto"/>
        <w:ind w:firstLine="720"/>
        <w:jc w:val="both"/>
        <w:rPr>
          <w:rFonts w:ascii="GHEA Grapalat" w:eastAsia="Times New Roman" w:hAnsi="GHEA Grapalat" w:cs="Sylfaen"/>
          <w:sz w:val="20"/>
          <w:szCs w:val="20"/>
          <w:lang w:val="af-ZA"/>
        </w:rPr>
      </w:pPr>
      <w:r w:rsidRPr="00C8279D">
        <w:rPr>
          <w:rFonts w:ascii="GHEA Grapalat" w:eastAsia="Times New Roman" w:hAnsi="GHEA Grapalat" w:cs="Sylfaen"/>
          <w:sz w:val="20"/>
          <w:szCs w:val="20"/>
          <w:lang w:val="af-ZA"/>
        </w:rPr>
        <w:t xml:space="preserve">3.3 </w:t>
      </w:r>
      <w:proofErr w:type="spellStart"/>
      <w:r w:rsidRPr="00C8279D">
        <w:rPr>
          <w:rFonts w:ascii="GHEA Grapalat" w:eastAsia="Times New Roman" w:hAnsi="GHEA Grapalat" w:cs="Sylfaen"/>
          <w:sz w:val="20"/>
          <w:szCs w:val="20"/>
        </w:rPr>
        <w:t>Սույն</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հրահանգի</w:t>
      </w:r>
      <w:proofErr w:type="spellEnd"/>
      <w:r w:rsidRPr="00C8279D">
        <w:rPr>
          <w:rFonts w:ascii="GHEA Grapalat" w:eastAsia="Times New Roman" w:hAnsi="GHEA Grapalat" w:cs="Sylfaen"/>
          <w:sz w:val="20"/>
          <w:szCs w:val="20"/>
          <w:lang w:val="af-ZA"/>
        </w:rPr>
        <w:t xml:space="preserve"> 3.1 </w:t>
      </w:r>
      <w:r w:rsidRPr="00C8279D">
        <w:rPr>
          <w:rFonts w:ascii="GHEA Grapalat" w:eastAsia="Times New Roman" w:hAnsi="GHEA Grapalat" w:cs="Sylfaen"/>
          <w:sz w:val="20"/>
          <w:szCs w:val="20"/>
        </w:rPr>
        <w:t>և</w:t>
      </w:r>
      <w:r w:rsidRPr="00C8279D">
        <w:rPr>
          <w:rFonts w:ascii="GHEA Grapalat" w:eastAsia="Times New Roman" w:hAnsi="GHEA Grapalat" w:cs="Sylfaen"/>
          <w:sz w:val="20"/>
          <w:szCs w:val="20"/>
          <w:lang w:val="af-ZA"/>
        </w:rPr>
        <w:t xml:space="preserve"> 3.2 </w:t>
      </w:r>
      <w:proofErr w:type="spellStart"/>
      <w:r w:rsidRPr="00C8279D">
        <w:rPr>
          <w:rFonts w:ascii="GHEA Grapalat" w:eastAsia="Times New Roman" w:hAnsi="GHEA Grapalat" w:cs="Sylfaen"/>
          <w:sz w:val="20"/>
          <w:szCs w:val="20"/>
        </w:rPr>
        <w:t>կետերի</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պահանջներին</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չհամապատասխանող</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հայտերը</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հանձնաժողովը</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հայտերի</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բացման</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նիստում</w:t>
      </w:r>
      <w:proofErr w:type="spellEnd"/>
      <w:r w:rsidR="00441773" w:rsidRPr="00441773">
        <w:rPr>
          <w:rFonts w:ascii="GHEA Grapalat" w:eastAsia="Times New Roman" w:hAnsi="GHEA Grapalat" w:cs="Sylfaen"/>
          <w:sz w:val="20"/>
          <w:szCs w:val="20"/>
          <w:lang w:val="af-ZA"/>
        </w:rPr>
        <w:t xml:space="preserve"> </w:t>
      </w:r>
      <w:proofErr w:type="spellStart"/>
      <w:r w:rsidRPr="00C8279D">
        <w:rPr>
          <w:rFonts w:ascii="GHEA Grapalat" w:eastAsia="Times New Roman" w:hAnsi="GHEA Grapalat" w:cs="Sylfaen"/>
          <w:sz w:val="20"/>
          <w:szCs w:val="20"/>
        </w:rPr>
        <w:t>մերժումէևնույնությամբվերադարձնումներկայացնողին</w:t>
      </w:r>
      <w:proofErr w:type="spellEnd"/>
      <w:r w:rsidRPr="00C8279D">
        <w:rPr>
          <w:rFonts w:ascii="GHEA Grapalat" w:eastAsia="Times New Roman" w:hAnsi="GHEA Grapalat" w:cs="Sylfaen"/>
          <w:sz w:val="20"/>
          <w:szCs w:val="20"/>
          <w:lang w:val="af-ZA"/>
        </w:rPr>
        <w:t>:</w:t>
      </w:r>
    </w:p>
    <w:p w14:paraId="6B8EC8AA" w14:textId="77777777" w:rsidR="00C8279D" w:rsidRPr="00C8279D" w:rsidRDefault="00C8279D" w:rsidP="00C8279D">
      <w:pPr>
        <w:spacing w:after="0" w:line="240" w:lineRule="auto"/>
        <w:ind w:firstLine="567"/>
        <w:jc w:val="both"/>
        <w:rPr>
          <w:rFonts w:ascii="GHEA Grapalat" w:eastAsia="Times New Roman" w:hAnsi="GHEA Grapalat" w:cs="Sylfaen"/>
          <w:sz w:val="20"/>
          <w:szCs w:val="24"/>
          <w:lang w:val="af-ZA"/>
        </w:rPr>
      </w:pPr>
    </w:p>
    <w:p w14:paraId="5FB51BD0" w14:textId="77777777" w:rsidR="00C8279D" w:rsidRPr="00C8279D" w:rsidRDefault="00C8279D" w:rsidP="00C8279D">
      <w:pPr>
        <w:spacing w:after="0" w:line="240" w:lineRule="auto"/>
        <w:ind w:firstLine="567"/>
        <w:jc w:val="both"/>
        <w:rPr>
          <w:rFonts w:ascii="GHEA Grapalat" w:eastAsia="Times New Roman" w:hAnsi="GHEA Grapalat" w:cs="Times New Roman"/>
          <w:b/>
          <w:sz w:val="20"/>
          <w:szCs w:val="24"/>
          <w:lang w:val="af-ZA"/>
        </w:rPr>
      </w:pPr>
    </w:p>
    <w:p w14:paraId="41F8F6B8" w14:textId="77777777" w:rsidR="00C8279D" w:rsidRPr="00C8279D" w:rsidRDefault="00C8279D" w:rsidP="00C8279D">
      <w:pPr>
        <w:spacing w:after="0" w:line="240" w:lineRule="auto"/>
        <w:ind w:firstLine="284"/>
        <w:jc w:val="right"/>
        <w:rPr>
          <w:rFonts w:ascii="GHEA Grapalat" w:eastAsia="Times New Roman" w:hAnsi="GHEA Grapalat" w:cs="Sylfaen"/>
          <w:b/>
          <w:sz w:val="20"/>
          <w:szCs w:val="20"/>
          <w:lang w:val="es-ES" w:eastAsia="ru-RU"/>
        </w:rPr>
      </w:pPr>
    </w:p>
    <w:p w14:paraId="071DC9DD" w14:textId="77777777" w:rsidR="00C8279D" w:rsidRPr="00C8279D" w:rsidRDefault="00C8279D" w:rsidP="00C8279D">
      <w:pPr>
        <w:spacing w:after="0" w:line="240" w:lineRule="auto"/>
        <w:ind w:firstLine="284"/>
        <w:jc w:val="right"/>
        <w:rPr>
          <w:rFonts w:ascii="GHEA Grapalat" w:eastAsia="Times New Roman" w:hAnsi="GHEA Grapalat" w:cs="Sylfaen"/>
          <w:b/>
          <w:sz w:val="20"/>
          <w:szCs w:val="20"/>
          <w:lang w:val="es-ES" w:eastAsia="ru-RU"/>
        </w:rPr>
      </w:pPr>
    </w:p>
    <w:p w14:paraId="1CD5CEAC" w14:textId="77777777" w:rsidR="00C8279D" w:rsidRPr="00C8279D" w:rsidRDefault="00C8279D" w:rsidP="00C8279D">
      <w:pPr>
        <w:spacing w:after="0" w:line="240" w:lineRule="auto"/>
        <w:ind w:firstLine="284"/>
        <w:jc w:val="right"/>
        <w:rPr>
          <w:rFonts w:ascii="GHEA Grapalat" w:eastAsia="Times New Roman" w:hAnsi="GHEA Grapalat" w:cs="Sylfaen"/>
          <w:b/>
          <w:sz w:val="20"/>
          <w:szCs w:val="20"/>
          <w:lang w:val="es-ES" w:eastAsia="ru-RU"/>
        </w:rPr>
      </w:pPr>
    </w:p>
    <w:p w14:paraId="5166567A" w14:textId="77777777" w:rsidR="00C8279D" w:rsidRPr="00C8279D" w:rsidRDefault="00C8279D" w:rsidP="00C8279D">
      <w:pPr>
        <w:spacing w:after="0" w:line="240" w:lineRule="auto"/>
        <w:ind w:firstLine="284"/>
        <w:jc w:val="right"/>
        <w:rPr>
          <w:rFonts w:ascii="GHEA Grapalat" w:eastAsia="Times New Roman" w:hAnsi="GHEA Grapalat" w:cs="Sylfaen"/>
          <w:b/>
          <w:sz w:val="20"/>
          <w:szCs w:val="20"/>
          <w:lang w:val="es-ES" w:eastAsia="ru-RU"/>
        </w:rPr>
      </w:pPr>
      <w:r w:rsidRPr="00C8279D">
        <w:rPr>
          <w:rFonts w:ascii="GHEA Grapalat" w:eastAsia="Times New Roman" w:hAnsi="GHEA Grapalat" w:cs="Sylfaen"/>
          <w:b/>
          <w:sz w:val="20"/>
          <w:szCs w:val="20"/>
          <w:lang w:val="es-ES" w:eastAsia="ru-RU"/>
        </w:rPr>
        <w:br w:type="page"/>
      </w:r>
    </w:p>
    <w:p w14:paraId="5E1076C9" w14:textId="77777777" w:rsidR="00C8279D" w:rsidRPr="00C8279D" w:rsidRDefault="00C8279D" w:rsidP="00C8279D">
      <w:pPr>
        <w:spacing w:after="0" w:line="240" w:lineRule="auto"/>
        <w:ind w:firstLine="284"/>
        <w:jc w:val="right"/>
        <w:rPr>
          <w:rFonts w:ascii="GHEA Grapalat" w:eastAsia="Times New Roman" w:hAnsi="GHEA Grapalat" w:cs="Arial"/>
          <w:b/>
          <w:sz w:val="20"/>
          <w:szCs w:val="20"/>
          <w:lang w:val="es-ES" w:eastAsia="ru-RU"/>
        </w:rPr>
      </w:pPr>
      <w:proofErr w:type="spellStart"/>
      <w:proofErr w:type="gramStart"/>
      <w:r w:rsidRPr="00C8279D">
        <w:rPr>
          <w:rFonts w:ascii="GHEA Grapalat" w:eastAsia="Times New Roman" w:hAnsi="GHEA Grapalat" w:cs="Sylfaen"/>
          <w:b/>
          <w:sz w:val="20"/>
          <w:szCs w:val="20"/>
          <w:lang w:val="es-ES" w:eastAsia="ru-RU"/>
        </w:rPr>
        <w:lastRenderedPageBreak/>
        <w:t>Հավելված</w:t>
      </w:r>
      <w:proofErr w:type="spellEnd"/>
      <w:r w:rsidRPr="00C8279D">
        <w:rPr>
          <w:rFonts w:ascii="GHEA Grapalat" w:eastAsia="Times New Roman" w:hAnsi="GHEA Grapalat" w:cs="Arial"/>
          <w:b/>
          <w:sz w:val="20"/>
          <w:szCs w:val="20"/>
          <w:lang w:val="es-ES" w:eastAsia="ru-RU"/>
        </w:rPr>
        <w:t xml:space="preserve">  N</w:t>
      </w:r>
      <w:proofErr w:type="gramEnd"/>
      <w:r w:rsidRPr="00C8279D">
        <w:rPr>
          <w:rFonts w:ascii="GHEA Grapalat" w:eastAsia="Times New Roman" w:hAnsi="GHEA Grapalat" w:cs="Arial"/>
          <w:b/>
          <w:sz w:val="20"/>
          <w:szCs w:val="20"/>
          <w:lang w:val="es-ES" w:eastAsia="ru-RU"/>
        </w:rPr>
        <w:t xml:space="preserve"> 1</w:t>
      </w:r>
    </w:p>
    <w:p w14:paraId="38A9EF83" w14:textId="3CE2782B" w:rsidR="00C8279D" w:rsidRPr="00C8279D" w:rsidRDefault="00694711" w:rsidP="00C8279D">
      <w:pPr>
        <w:spacing w:after="0" w:line="240" w:lineRule="auto"/>
        <w:ind w:firstLine="567"/>
        <w:jc w:val="right"/>
        <w:rPr>
          <w:rFonts w:ascii="GHEA Grapalat" w:eastAsia="Times New Roman" w:hAnsi="GHEA Grapalat" w:cs="Arial"/>
          <w:b/>
          <w:sz w:val="20"/>
          <w:szCs w:val="20"/>
          <w:lang w:val="es-ES"/>
        </w:rPr>
      </w:pPr>
      <w:r w:rsidRPr="00694711">
        <w:rPr>
          <w:rFonts w:ascii="GHEA Grapalat" w:eastAsia="Times New Roman" w:hAnsi="GHEA Grapalat" w:cs="Sylfaen"/>
          <w:b/>
          <w:sz w:val="20"/>
          <w:szCs w:val="20"/>
          <w:lang w:val="es-ES"/>
        </w:rPr>
        <w:t>ՀՇԱԺԱԹ-ԳՀԱՇՁԲ-01/2025</w:t>
      </w:r>
      <w:r w:rsidRPr="00227B3B">
        <w:rPr>
          <w:rFonts w:ascii="GHEA Grapalat" w:eastAsia="Times New Roman" w:hAnsi="GHEA Grapalat" w:cs="Sylfaen"/>
          <w:b/>
          <w:sz w:val="20"/>
          <w:szCs w:val="20"/>
          <w:lang w:val="es-ES"/>
        </w:rPr>
        <w:t xml:space="preserve"> </w:t>
      </w:r>
      <w:proofErr w:type="spellStart"/>
      <w:r w:rsidR="00C8279D" w:rsidRPr="00C8279D">
        <w:rPr>
          <w:rFonts w:ascii="GHEA Grapalat" w:eastAsia="Times New Roman" w:hAnsi="GHEA Grapalat" w:cs="Sylfaen"/>
          <w:b/>
          <w:sz w:val="20"/>
          <w:szCs w:val="20"/>
          <w:lang w:val="es-ES"/>
        </w:rPr>
        <w:t>ծածկագրով</w:t>
      </w:r>
      <w:proofErr w:type="spellEnd"/>
    </w:p>
    <w:p w14:paraId="6A563D0B" w14:textId="77777777" w:rsidR="00C8279D" w:rsidRPr="00C8279D" w:rsidRDefault="00BD33E3" w:rsidP="00C8279D">
      <w:pPr>
        <w:spacing w:after="0" w:line="240" w:lineRule="auto"/>
        <w:ind w:firstLine="567"/>
        <w:jc w:val="right"/>
        <w:rPr>
          <w:rFonts w:ascii="GHEA Grapalat" w:eastAsia="Times New Roman" w:hAnsi="GHEA Grapalat" w:cs="Arial"/>
          <w:b/>
          <w:sz w:val="20"/>
          <w:szCs w:val="20"/>
          <w:lang w:val="es-ES"/>
        </w:rPr>
      </w:pPr>
      <w:proofErr w:type="spellStart"/>
      <w:r w:rsidRPr="00BD33E3">
        <w:rPr>
          <w:rFonts w:ascii="GHEA Grapalat" w:eastAsia="Times New Roman" w:hAnsi="GHEA Grapalat" w:cs="Sylfaen"/>
          <w:b/>
          <w:sz w:val="20"/>
          <w:szCs w:val="20"/>
          <w:lang w:val="es-ES"/>
        </w:rPr>
        <w:t>Գնանշման</w:t>
      </w:r>
      <w:proofErr w:type="spellEnd"/>
      <w:r w:rsidRPr="00BD33E3">
        <w:rPr>
          <w:rFonts w:ascii="GHEA Grapalat" w:eastAsia="Times New Roman" w:hAnsi="GHEA Grapalat" w:cs="Sylfaen"/>
          <w:b/>
          <w:sz w:val="20"/>
          <w:szCs w:val="20"/>
          <w:lang w:val="es-ES"/>
        </w:rPr>
        <w:t xml:space="preserve"> </w:t>
      </w:r>
      <w:proofErr w:type="spellStart"/>
      <w:r w:rsidRPr="00BD33E3">
        <w:rPr>
          <w:rFonts w:ascii="GHEA Grapalat" w:eastAsia="Times New Roman" w:hAnsi="GHEA Grapalat" w:cs="Sylfaen"/>
          <w:b/>
          <w:sz w:val="20"/>
          <w:szCs w:val="20"/>
          <w:lang w:val="es-ES"/>
        </w:rPr>
        <w:t>հարցման</w:t>
      </w:r>
      <w:proofErr w:type="spellEnd"/>
      <w:r w:rsidRPr="00BD33E3">
        <w:rPr>
          <w:rFonts w:ascii="GHEA Grapalat" w:eastAsia="Times New Roman" w:hAnsi="GHEA Grapalat" w:cs="Sylfaen"/>
          <w:b/>
          <w:sz w:val="20"/>
          <w:szCs w:val="20"/>
          <w:lang w:val="es-ES"/>
        </w:rPr>
        <w:t xml:space="preserve"> </w:t>
      </w:r>
      <w:proofErr w:type="spellStart"/>
      <w:r w:rsidR="00C8279D" w:rsidRPr="00C8279D">
        <w:rPr>
          <w:rFonts w:ascii="GHEA Grapalat" w:eastAsia="Times New Roman" w:hAnsi="GHEA Grapalat" w:cs="Sylfaen"/>
          <w:b/>
          <w:sz w:val="20"/>
          <w:szCs w:val="20"/>
          <w:lang w:val="es-ES"/>
        </w:rPr>
        <w:t>հրավերի</w:t>
      </w:r>
      <w:proofErr w:type="spellEnd"/>
    </w:p>
    <w:p w14:paraId="0970C1A4" w14:textId="77777777" w:rsidR="00C8279D" w:rsidRPr="00C8279D" w:rsidRDefault="00C8279D" w:rsidP="00C8279D">
      <w:pPr>
        <w:spacing w:after="0" w:line="240" w:lineRule="auto"/>
        <w:jc w:val="center"/>
        <w:rPr>
          <w:rFonts w:ascii="GHEA Grapalat" w:eastAsia="Times New Roman" w:hAnsi="GHEA Grapalat" w:cs="Sylfaen"/>
          <w:b/>
          <w:sz w:val="24"/>
          <w:szCs w:val="24"/>
          <w:lang w:val="es-ES"/>
        </w:rPr>
      </w:pPr>
    </w:p>
    <w:p w14:paraId="45C1609B" w14:textId="77777777" w:rsidR="00C8279D" w:rsidRPr="00C8279D" w:rsidRDefault="00C8279D" w:rsidP="00C8279D">
      <w:pPr>
        <w:spacing w:after="0" w:line="240" w:lineRule="auto"/>
        <w:jc w:val="center"/>
        <w:rPr>
          <w:rFonts w:ascii="GHEA Grapalat" w:eastAsia="Times New Roman" w:hAnsi="GHEA Grapalat" w:cs="Arial"/>
          <w:b/>
          <w:sz w:val="24"/>
          <w:szCs w:val="24"/>
          <w:lang w:val="es-ES"/>
        </w:rPr>
      </w:pPr>
      <w:r w:rsidRPr="00C8279D">
        <w:rPr>
          <w:rFonts w:ascii="GHEA Grapalat" w:eastAsia="Times New Roman" w:hAnsi="GHEA Grapalat" w:cs="Sylfaen"/>
          <w:b/>
          <w:sz w:val="24"/>
          <w:szCs w:val="24"/>
          <w:lang w:val="es-ES"/>
        </w:rPr>
        <w:t>ԴԻՄՈՒՄՀԱՅՏԱՐԱՐՈՒԹՅՈՒՆ*</w:t>
      </w:r>
    </w:p>
    <w:p w14:paraId="26A404B5" w14:textId="77777777" w:rsidR="00C8279D" w:rsidRPr="00C8279D" w:rsidRDefault="00BC17BD" w:rsidP="00C8279D">
      <w:pPr>
        <w:keepNext/>
        <w:spacing w:after="0" w:line="240" w:lineRule="auto"/>
        <w:jc w:val="center"/>
        <w:outlineLvl w:val="5"/>
        <w:rPr>
          <w:rFonts w:ascii="GHEA Grapalat" w:eastAsia="Times New Roman" w:hAnsi="GHEA Grapalat" w:cs="Arial"/>
          <w:b/>
          <w:sz w:val="24"/>
          <w:szCs w:val="24"/>
          <w:lang w:val="es-ES" w:eastAsia="ru-RU"/>
        </w:rPr>
      </w:pPr>
      <w:proofErr w:type="spellStart"/>
      <w:r w:rsidRPr="00BC17BD">
        <w:rPr>
          <w:rFonts w:ascii="GHEA Grapalat" w:eastAsia="Times New Roman" w:hAnsi="GHEA Grapalat" w:cs="Sylfaen"/>
          <w:b/>
          <w:sz w:val="24"/>
          <w:szCs w:val="24"/>
          <w:lang w:val="es-ES" w:eastAsia="ru-RU"/>
        </w:rPr>
        <w:t>Գնանշման</w:t>
      </w:r>
      <w:proofErr w:type="spellEnd"/>
      <w:r w:rsidRPr="00BC17BD">
        <w:rPr>
          <w:rFonts w:ascii="GHEA Grapalat" w:eastAsia="Times New Roman" w:hAnsi="GHEA Grapalat" w:cs="Sylfaen"/>
          <w:b/>
          <w:sz w:val="24"/>
          <w:szCs w:val="24"/>
          <w:lang w:val="es-ES" w:eastAsia="ru-RU"/>
        </w:rPr>
        <w:t xml:space="preserve"> </w:t>
      </w:r>
      <w:proofErr w:type="spellStart"/>
      <w:r w:rsidRPr="00BC17BD">
        <w:rPr>
          <w:rFonts w:ascii="GHEA Grapalat" w:eastAsia="Times New Roman" w:hAnsi="GHEA Grapalat" w:cs="Sylfaen"/>
          <w:b/>
          <w:sz w:val="24"/>
          <w:szCs w:val="24"/>
          <w:lang w:val="es-ES" w:eastAsia="ru-RU"/>
        </w:rPr>
        <w:t>հարցմանը</w:t>
      </w:r>
      <w:proofErr w:type="spellEnd"/>
      <w:r w:rsidRPr="00BC17BD">
        <w:rPr>
          <w:rFonts w:ascii="GHEA Grapalat" w:eastAsia="Times New Roman" w:hAnsi="GHEA Grapalat" w:cs="Sylfaen"/>
          <w:b/>
          <w:sz w:val="24"/>
          <w:szCs w:val="24"/>
          <w:lang w:val="es-ES" w:eastAsia="ru-RU"/>
        </w:rPr>
        <w:t xml:space="preserve"> </w:t>
      </w:r>
      <w:proofErr w:type="spellStart"/>
      <w:r w:rsidR="00C8279D" w:rsidRPr="00C8279D">
        <w:rPr>
          <w:rFonts w:ascii="GHEA Grapalat" w:eastAsia="Times New Roman" w:hAnsi="GHEA Grapalat" w:cs="Sylfaen"/>
          <w:b/>
          <w:sz w:val="24"/>
          <w:szCs w:val="24"/>
          <w:lang w:val="es-ES" w:eastAsia="ru-RU"/>
        </w:rPr>
        <w:t>մասնակցելու</w:t>
      </w:r>
      <w:proofErr w:type="spellEnd"/>
    </w:p>
    <w:p w14:paraId="7D556AE4" w14:textId="77777777" w:rsidR="00C8279D" w:rsidRPr="00C8279D" w:rsidRDefault="00C8279D" w:rsidP="00C8279D">
      <w:pPr>
        <w:spacing w:after="0" w:line="240" w:lineRule="auto"/>
        <w:rPr>
          <w:rFonts w:ascii="Times New Roman" w:eastAsia="Times New Roman" w:hAnsi="Times New Roman" w:cs="Times New Roman"/>
          <w:sz w:val="24"/>
          <w:szCs w:val="24"/>
          <w:lang w:val="es-ES" w:eastAsia="ru-RU"/>
        </w:rPr>
      </w:pPr>
    </w:p>
    <w:p w14:paraId="50F2B68C" w14:textId="4A492879" w:rsidR="00C8279D" w:rsidRPr="00C8279D" w:rsidRDefault="00C8279D" w:rsidP="00C8279D">
      <w:pPr>
        <w:spacing w:after="0" w:line="240" w:lineRule="auto"/>
        <w:jc w:val="both"/>
        <w:rPr>
          <w:rFonts w:ascii="GHEA Grapalat" w:eastAsia="Times New Roman" w:hAnsi="GHEA Grapalat" w:cs="Arial"/>
          <w:sz w:val="20"/>
          <w:szCs w:val="20"/>
          <w:lang w:val="es-ES"/>
        </w:rPr>
      </w:pP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proofErr w:type="spellStart"/>
      <w:r w:rsidR="00C524E7" w:rsidRPr="00C524E7">
        <w:rPr>
          <w:rFonts w:ascii="GHEA Grapalat" w:eastAsia="Times New Roman" w:hAnsi="GHEA Grapalat" w:cs="Sylfaen"/>
          <w:sz w:val="20"/>
          <w:szCs w:val="20"/>
          <w:lang w:val="es-ES"/>
        </w:rPr>
        <w:t>h</w:t>
      </w:r>
      <w:r w:rsidRPr="00C8279D">
        <w:rPr>
          <w:rFonts w:ascii="GHEA Grapalat" w:eastAsia="Times New Roman" w:hAnsi="GHEA Grapalat" w:cs="Sylfaen"/>
          <w:sz w:val="20"/>
          <w:szCs w:val="20"/>
          <w:lang w:val="es-ES"/>
        </w:rPr>
        <w:t>այտնում</w:t>
      </w:r>
      <w:proofErr w:type="spellEnd"/>
      <w:r w:rsidR="00C524E7" w:rsidRPr="00C524E7">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es-ES"/>
        </w:rPr>
        <w:t>է</w:t>
      </w:r>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Sylfaen"/>
          <w:sz w:val="20"/>
          <w:szCs w:val="20"/>
          <w:lang w:val="es-ES"/>
        </w:rPr>
        <w:t>որ</w:t>
      </w:r>
      <w:proofErr w:type="spellEnd"/>
      <w:r w:rsidR="00C524E7" w:rsidRPr="00C524E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ցանկություն</w:t>
      </w:r>
      <w:proofErr w:type="spellEnd"/>
      <w:r w:rsidR="00C524E7" w:rsidRPr="00C524E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ունի</w:t>
      </w:r>
      <w:proofErr w:type="spellEnd"/>
      <w:r w:rsidR="00C524E7" w:rsidRPr="00C524E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մասնակցել</w:t>
      </w:r>
      <w:proofErr w:type="spellEnd"/>
    </w:p>
    <w:p w14:paraId="0A51ED4F" w14:textId="77777777" w:rsidR="00C8279D" w:rsidRPr="00C8279D" w:rsidRDefault="00C8279D" w:rsidP="00C8279D">
      <w:pPr>
        <w:spacing w:after="0" w:line="240" w:lineRule="auto"/>
        <w:jc w:val="both"/>
        <w:rPr>
          <w:rFonts w:ascii="GHEA Grapalat" w:eastAsia="Times New Roman" w:hAnsi="GHEA Grapalat" w:cs="Times New Roman"/>
          <w:vertAlign w:val="superscript"/>
          <w:lang w:val="es-ES"/>
        </w:rPr>
      </w:pPr>
      <w:proofErr w:type="spellStart"/>
      <w:r w:rsidRPr="00C8279D">
        <w:rPr>
          <w:rFonts w:ascii="GHEA Grapalat" w:eastAsia="Times New Roman" w:hAnsi="GHEA Grapalat" w:cs="Sylfaen"/>
          <w:sz w:val="24"/>
          <w:szCs w:val="24"/>
          <w:vertAlign w:val="superscript"/>
          <w:lang w:val="es-ES"/>
        </w:rPr>
        <w:t>մասնակցիանվանումը</w:t>
      </w:r>
      <w:proofErr w:type="spellEnd"/>
    </w:p>
    <w:p w14:paraId="04099804" w14:textId="3E0FFFA3" w:rsidR="00C8279D" w:rsidRPr="00C8279D" w:rsidRDefault="00C8279D" w:rsidP="00C8279D">
      <w:pPr>
        <w:spacing w:after="0" w:line="240" w:lineRule="auto"/>
        <w:jc w:val="both"/>
        <w:rPr>
          <w:rFonts w:ascii="GHEA Grapalat" w:eastAsia="Times New Roman" w:hAnsi="GHEA Grapalat" w:cs="Times New Roman"/>
          <w:u w:val="single"/>
          <w:lang w:val="es-ES"/>
        </w:rPr>
      </w:pP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lang w:val="es-ES"/>
        </w:rPr>
        <w:t>-</w:t>
      </w:r>
      <w:r w:rsidRPr="00C8279D">
        <w:rPr>
          <w:rFonts w:ascii="GHEA Grapalat" w:eastAsia="Times New Roman" w:hAnsi="GHEA Grapalat" w:cs="Sylfaen"/>
          <w:sz w:val="20"/>
          <w:szCs w:val="20"/>
          <w:lang w:val="es-ES"/>
        </w:rPr>
        <w:t xml:space="preserve">ի </w:t>
      </w:r>
      <w:proofErr w:type="spellStart"/>
      <w:r w:rsidRPr="00C8279D">
        <w:rPr>
          <w:rFonts w:ascii="GHEA Grapalat" w:eastAsia="Times New Roman" w:hAnsi="GHEA Grapalat" w:cs="Sylfaen"/>
          <w:sz w:val="20"/>
          <w:szCs w:val="20"/>
          <w:lang w:val="es-ES"/>
        </w:rPr>
        <w:t>կողմից</w:t>
      </w:r>
      <w:proofErr w:type="spellEnd"/>
      <w:r w:rsidR="00D90579">
        <w:rPr>
          <w:rFonts w:ascii="GHEA Grapalat" w:eastAsia="Times New Roman" w:hAnsi="GHEA Grapalat" w:cs="Sylfaen"/>
          <w:sz w:val="20"/>
          <w:szCs w:val="20"/>
          <w:lang w:val="es-ES"/>
        </w:rPr>
        <w:t xml:space="preserve"> </w:t>
      </w:r>
      <w:r w:rsidR="00694711" w:rsidRPr="00694711">
        <w:rPr>
          <w:rFonts w:ascii="GHEA Grapalat" w:eastAsia="Times New Roman" w:hAnsi="GHEA Grapalat" w:cs="Times New Roman"/>
          <w:sz w:val="20"/>
          <w:szCs w:val="20"/>
          <w:lang w:val="es-ES"/>
        </w:rPr>
        <w:t xml:space="preserve">ՀՇԱԺԱԹ-ԳՀԱՇՁԲ-01/2025 </w:t>
      </w:r>
      <w:proofErr w:type="spellStart"/>
      <w:r w:rsidRPr="00C8279D">
        <w:rPr>
          <w:rFonts w:ascii="GHEA Grapalat" w:eastAsia="Times New Roman" w:hAnsi="GHEA Grapalat" w:cs="Sylfaen"/>
          <w:sz w:val="20"/>
          <w:szCs w:val="20"/>
          <w:lang w:val="es-ES"/>
        </w:rPr>
        <w:t>ծածկագրով</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հայտարարված</w:t>
      </w:r>
      <w:proofErr w:type="spellEnd"/>
    </w:p>
    <w:p w14:paraId="7F197A49" w14:textId="77777777" w:rsidR="00C8279D" w:rsidRPr="00C8279D" w:rsidRDefault="00C8279D" w:rsidP="00C8279D">
      <w:pPr>
        <w:spacing w:after="0" w:line="240" w:lineRule="auto"/>
        <w:jc w:val="both"/>
        <w:rPr>
          <w:rFonts w:ascii="GHEA Grapalat" w:eastAsia="Times New Roman" w:hAnsi="GHEA Grapalat" w:cs="Sylfaen"/>
          <w:sz w:val="24"/>
          <w:szCs w:val="24"/>
          <w:vertAlign w:val="superscript"/>
          <w:lang w:val="es-ES"/>
        </w:rPr>
      </w:pPr>
      <w:r w:rsidRPr="00C8279D">
        <w:rPr>
          <w:rFonts w:ascii="GHEA Grapalat" w:eastAsia="Times New Roman" w:hAnsi="GHEA Grapalat" w:cs="Sylfaen"/>
          <w:sz w:val="24"/>
          <w:szCs w:val="24"/>
          <w:vertAlign w:val="superscript"/>
          <w:lang w:val="es-ES"/>
        </w:rPr>
        <w:t xml:space="preserve">                       </w:t>
      </w:r>
      <w:proofErr w:type="spellStart"/>
      <w:r w:rsidRPr="00C8279D">
        <w:rPr>
          <w:rFonts w:ascii="GHEA Grapalat" w:eastAsia="Times New Roman" w:hAnsi="GHEA Grapalat" w:cs="Sylfaen"/>
          <w:sz w:val="24"/>
          <w:szCs w:val="24"/>
          <w:vertAlign w:val="superscript"/>
          <w:lang w:val="es-ES"/>
        </w:rPr>
        <w:t>պատվիրատուի</w:t>
      </w:r>
      <w:proofErr w:type="spellEnd"/>
      <w:r w:rsidRPr="00C8279D">
        <w:rPr>
          <w:rFonts w:ascii="GHEA Grapalat" w:eastAsia="Times New Roman" w:hAnsi="GHEA Grapalat" w:cs="Sylfaen"/>
          <w:sz w:val="24"/>
          <w:szCs w:val="24"/>
          <w:vertAlign w:val="superscript"/>
          <w:lang w:val="es-ES"/>
        </w:rPr>
        <w:t xml:space="preserve"> </w:t>
      </w:r>
      <w:proofErr w:type="spellStart"/>
      <w:r w:rsidRPr="00C8279D">
        <w:rPr>
          <w:rFonts w:ascii="GHEA Grapalat" w:eastAsia="Times New Roman" w:hAnsi="GHEA Grapalat" w:cs="Sylfaen"/>
          <w:sz w:val="24"/>
          <w:szCs w:val="24"/>
          <w:vertAlign w:val="superscript"/>
          <w:lang w:val="es-ES"/>
        </w:rPr>
        <w:t>անվանումը</w:t>
      </w:r>
      <w:proofErr w:type="spellEnd"/>
    </w:p>
    <w:p w14:paraId="0F754280" w14:textId="73A29627" w:rsidR="00C8279D" w:rsidRPr="00C8279D" w:rsidRDefault="00BC17BD" w:rsidP="00C8279D">
      <w:pPr>
        <w:spacing w:after="0" w:line="240" w:lineRule="auto"/>
        <w:jc w:val="both"/>
        <w:rPr>
          <w:rFonts w:ascii="GHEA Grapalat" w:eastAsia="Times New Roman" w:hAnsi="GHEA Grapalat" w:cs="Sylfaen"/>
          <w:sz w:val="20"/>
          <w:szCs w:val="20"/>
          <w:lang w:val="es-ES"/>
        </w:rPr>
      </w:pPr>
      <w:proofErr w:type="spellStart"/>
      <w:r w:rsidRPr="00BC17BD">
        <w:rPr>
          <w:rFonts w:ascii="GHEA Grapalat" w:eastAsia="Times New Roman" w:hAnsi="GHEA Grapalat" w:cs="Sylfaen"/>
          <w:sz w:val="20"/>
          <w:szCs w:val="20"/>
          <w:lang w:val="es-ES"/>
        </w:rPr>
        <w:t>գնանշման</w:t>
      </w:r>
      <w:proofErr w:type="spellEnd"/>
      <w:r w:rsidRPr="00BC17BD">
        <w:rPr>
          <w:rFonts w:ascii="GHEA Grapalat" w:eastAsia="Times New Roman" w:hAnsi="GHEA Grapalat" w:cs="Sylfaen"/>
          <w:sz w:val="20"/>
          <w:szCs w:val="20"/>
          <w:lang w:val="es-ES"/>
        </w:rPr>
        <w:t xml:space="preserve"> </w:t>
      </w:r>
      <w:proofErr w:type="spellStart"/>
      <w:r w:rsidRPr="00BC17BD">
        <w:rPr>
          <w:rFonts w:ascii="GHEA Grapalat" w:eastAsia="Times New Roman" w:hAnsi="GHEA Grapalat" w:cs="Sylfaen"/>
          <w:sz w:val="20"/>
          <w:szCs w:val="20"/>
          <w:lang w:val="es-ES"/>
        </w:rPr>
        <w:t>հարցման</w:t>
      </w:r>
      <w:proofErr w:type="spellEnd"/>
      <w:r w:rsidR="00C8279D" w:rsidRPr="00C8279D">
        <w:rPr>
          <w:rFonts w:ascii="GHEA Grapalat" w:eastAsia="Times New Roman" w:hAnsi="GHEA Grapalat" w:cs="Times New Roman"/>
          <w:sz w:val="24"/>
          <w:szCs w:val="24"/>
          <w:u w:val="single"/>
          <w:lang w:val="es-ES"/>
        </w:rPr>
        <w:tab/>
      </w:r>
      <w:r w:rsidR="00C8279D" w:rsidRPr="00C8279D">
        <w:rPr>
          <w:rFonts w:ascii="GHEA Grapalat" w:eastAsia="Times New Roman" w:hAnsi="GHEA Grapalat" w:cs="Times New Roman"/>
          <w:sz w:val="24"/>
          <w:szCs w:val="24"/>
          <w:u w:val="single"/>
          <w:lang w:val="es-ES"/>
        </w:rPr>
        <w:tab/>
      </w:r>
      <w:r w:rsidR="00C8279D" w:rsidRPr="00C8279D">
        <w:rPr>
          <w:rFonts w:ascii="GHEA Grapalat" w:eastAsia="Times New Roman" w:hAnsi="GHEA Grapalat" w:cs="Times New Roman"/>
          <w:sz w:val="24"/>
          <w:szCs w:val="24"/>
          <w:u w:val="single"/>
          <w:lang w:val="es-ES"/>
        </w:rPr>
        <w:tab/>
      </w:r>
      <w:r w:rsidR="00C8279D" w:rsidRPr="00C8279D">
        <w:rPr>
          <w:rFonts w:ascii="GHEA Grapalat" w:eastAsia="Times New Roman" w:hAnsi="GHEA Grapalat" w:cs="Times New Roman"/>
          <w:sz w:val="24"/>
          <w:szCs w:val="24"/>
          <w:u w:val="single"/>
          <w:lang w:val="es-ES"/>
        </w:rPr>
        <w:tab/>
      </w:r>
      <w:r w:rsidR="00C8279D" w:rsidRPr="00C8279D">
        <w:rPr>
          <w:rFonts w:ascii="GHEA Grapalat" w:eastAsia="Times New Roman" w:hAnsi="GHEA Grapalat" w:cs="Times New Roman"/>
          <w:sz w:val="24"/>
          <w:szCs w:val="24"/>
          <w:u w:val="single"/>
          <w:lang w:val="es-ES"/>
        </w:rPr>
        <w:tab/>
      </w:r>
      <w:r w:rsidR="00C8279D" w:rsidRPr="00C8279D">
        <w:rPr>
          <w:rFonts w:ascii="GHEA Grapalat" w:eastAsia="Times New Roman" w:hAnsi="GHEA Grapalat" w:cs="Times New Roman"/>
          <w:sz w:val="24"/>
          <w:szCs w:val="24"/>
          <w:u w:val="single"/>
          <w:lang w:val="es-ES"/>
        </w:rPr>
        <w:tab/>
      </w:r>
      <w:r w:rsidR="00C8279D" w:rsidRPr="00C8279D">
        <w:rPr>
          <w:rFonts w:ascii="GHEA Grapalat" w:eastAsia="Times New Roman" w:hAnsi="GHEA Grapalat" w:cs="Sylfaen"/>
          <w:sz w:val="20"/>
          <w:szCs w:val="20"/>
          <w:lang w:val="es-ES"/>
        </w:rPr>
        <w:t xml:space="preserve"> </w:t>
      </w:r>
      <w:proofErr w:type="spellStart"/>
      <w:proofErr w:type="gramStart"/>
      <w:r w:rsidR="00C8279D" w:rsidRPr="00C8279D">
        <w:rPr>
          <w:rFonts w:ascii="GHEA Grapalat" w:eastAsia="Times New Roman" w:hAnsi="GHEA Grapalat" w:cs="Sylfaen"/>
          <w:sz w:val="20"/>
          <w:szCs w:val="20"/>
          <w:lang w:val="es-ES"/>
        </w:rPr>
        <w:t>չափաբաժնին</w:t>
      </w:r>
      <w:proofErr w:type="spellEnd"/>
      <w:r w:rsidR="00C8279D" w:rsidRPr="00C8279D">
        <w:rPr>
          <w:rFonts w:ascii="GHEA Grapalat" w:eastAsia="Times New Roman" w:hAnsi="GHEA Grapalat" w:cs="Arial"/>
          <w:sz w:val="20"/>
          <w:szCs w:val="20"/>
          <w:lang w:val="es-ES"/>
        </w:rPr>
        <w:t xml:space="preserve">  (</w:t>
      </w:r>
      <w:proofErr w:type="spellStart"/>
      <w:proofErr w:type="gramEnd"/>
      <w:r w:rsidR="00C8279D" w:rsidRPr="00C8279D">
        <w:rPr>
          <w:rFonts w:ascii="GHEA Grapalat" w:eastAsia="Times New Roman" w:hAnsi="GHEA Grapalat" w:cs="Sylfaen"/>
          <w:sz w:val="20"/>
          <w:szCs w:val="20"/>
          <w:lang w:val="es-ES"/>
        </w:rPr>
        <w:t>չափաբաժիններին</w:t>
      </w:r>
      <w:proofErr w:type="spellEnd"/>
      <w:r w:rsidR="00C8279D" w:rsidRPr="00C8279D">
        <w:rPr>
          <w:rFonts w:ascii="GHEA Grapalat" w:eastAsia="Times New Roman" w:hAnsi="GHEA Grapalat" w:cs="Arial"/>
          <w:sz w:val="20"/>
          <w:szCs w:val="20"/>
          <w:lang w:val="es-ES"/>
        </w:rPr>
        <w:t xml:space="preserve">) </w:t>
      </w:r>
      <w:r w:rsidR="00C8279D" w:rsidRPr="00C8279D">
        <w:rPr>
          <w:rFonts w:ascii="GHEA Grapalat" w:eastAsia="Times New Roman" w:hAnsi="GHEA Grapalat" w:cs="Sylfaen"/>
          <w:sz w:val="20"/>
          <w:szCs w:val="20"/>
          <w:lang w:val="es-ES"/>
        </w:rPr>
        <w:t>և</w:t>
      </w:r>
      <w:r w:rsidR="00C524E7" w:rsidRPr="00C524E7">
        <w:rPr>
          <w:rFonts w:ascii="GHEA Grapalat" w:eastAsia="Times New Roman" w:hAnsi="GHEA Grapalat" w:cs="Sylfaen"/>
          <w:sz w:val="20"/>
          <w:szCs w:val="20"/>
          <w:lang w:val="es-ES"/>
        </w:rPr>
        <w:t xml:space="preserve"> </w:t>
      </w:r>
      <w:proofErr w:type="spellStart"/>
      <w:r w:rsidR="00C8279D" w:rsidRPr="00C8279D">
        <w:rPr>
          <w:rFonts w:ascii="GHEA Grapalat" w:eastAsia="Times New Roman" w:hAnsi="GHEA Grapalat" w:cs="Sylfaen"/>
          <w:sz w:val="20"/>
          <w:szCs w:val="20"/>
          <w:lang w:val="es-ES"/>
        </w:rPr>
        <w:t>հրավերի</w:t>
      </w:r>
      <w:proofErr w:type="spellEnd"/>
      <w:r w:rsidR="00C8279D" w:rsidRPr="00C8279D">
        <w:rPr>
          <w:rFonts w:ascii="GHEA Grapalat" w:eastAsia="Times New Roman" w:hAnsi="GHEA Grapalat" w:cs="Sylfaen"/>
          <w:sz w:val="20"/>
          <w:szCs w:val="20"/>
          <w:lang w:val="es-ES"/>
        </w:rPr>
        <w:t xml:space="preserve"> </w:t>
      </w:r>
    </w:p>
    <w:p w14:paraId="2084E545" w14:textId="77777777" w:rsidR="00C8279D" w:rsidRPr="00C8279D" w:rsidRDefault="00C8279D" w:rsidP="00C8279D">
      <w:pPr>
        <w:spacing w:after="0" w:line="240" w:lineRule="auto"/>
        <w:jc w:val="both"/>
        <w:rPr>
          <w:rFonts w:ascii="GHEA Grapalat" w:eastAsia="Times New Roman" w:hAnsi="GHEA Grapalat" w:cs="Times New Roman"/>
          <w:sz w:val="24"/>
          <w:szCs w:val="24"/>
          <w:vertAlign w:val="superscript"/>
          <w:lang w:val="es-ES"/>
        </w:rPr>
      </w:pPr>
      <w:r w:rsidRPr="00C8279D">
        <w:rPr>
          <w:rFonts w:ascii="GHEA Grapalat" w:eastAsia="Times New Roman" w:hAnsi="GHEA Grapalat" w:cs="Sylfaen"/>
          <w:sz w:val="24"/>
          <w:szCs w:val="24"/>
          <w:vertAlign w:val="superscript"/>
          <w:lang w:val="es-ES"/>
        </w:rPr>
        <w:t xml:space="preserve">                                            </w:t>
      </w:r>
      <w:proofErr w:type="spellStart"/>
      <w:proofErr w:type="gramStart"/>
      <w:r w:rsidRPr="00C8279D">
        <w:rPr>
          <w:rFonts w:ascii="GHEA Grapalat" w:eastAsia="Times New Roman" w:hAnsi="GHEA Grapalat" w:cs="Sylfaen"/>
          <w:sz w:val="24"/>
          <w:szCs w:val="24"/>
          <w:vertAlign w:val="superscript"/>
          <w:lang w:val="es-ES"/>
        </w:rPr>
        <w:t>չափաբաժնի</w:t>
      </w:r>
      <w:proofErr w:type="spellEnd"/>
      <w:r w:rsidRPr="00C8279D">
        <w:rPr>
          <w:rFonts w:ascii="GHEA Grapalat" w:eastAsia="Times New Roman" w:hAnsi="GHEA Grapalat" w:cs="Arial"/>
          <w:sz w:val="24"/>
          <w:szCs w:val="24"/>
          <w:vertAlign w:val="superscript"/>
          <w:lang w:val="es-ES"/>
        </w:rPr>
        <w:t xml:space="preserve">  (</w:t>
      </w:r>
      <w:proofErr w:type="spellStart"/>
      <w:proofErr w:type="gramEnd"/>
      <w:r w:rsidRPr="00C8279D">
        <w:rPr>
          <w:rFonts w:ascii="GHEA Grapalat" w:eastAsia="Times New Roman" w:hAnsi="GHEA Grapalat" w:cs="Sylfaen"/>
          <w:sz w:val="24"/>
          <w:szCs w:val="24"/>
          <w:vertAlign w:val="superscript"/>
          <w:lang w:val="es-ES"/>
        </w:rPr>
        <w:t>չափաբաժինների</w:t>
      </w:r>
      <w:proofErr w:type="spellEnd"/>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Sylfaen"/>
          <w:sz w:val="24"/>
          <w:szCs w:val="24"/>
          <w:vertAlign w:val="superscript"/>
          <w:lang w:val="es-ES"/>
        </w:rPr>
        <w:t>համարը</w:t>
      </w:r>
      <w:proofErr w:type="spellEnd"/>
    </w:p>
    <w:p w14:paraId="255C4775" w14:textId="6880D021" w:rsidR="00C8279D" w:rsidRPr="00C8279D" w:rsidRDefault="00C8279D" w:rsidP="00C8279D">
      <w:pPr>
        <w:spacing w:after="0" w:line="240" w:lineRule="auto"/>
        <w:jc w:val="both"/>
        <w:rPr>
          <w:rFonts w:ascii="GHEA Grapalat" w:eastAsia="Times New Roman" w:hAnsi="GHEA Grapalat" w:cs="Times New Roman"/>
          <w:sz w:val="20"/>
          <w:szCs w:val="20"/>
          <w:lang w:val="es-ES"/>
        </w:rPr>
      </w:pPr>
      <w:proofErr w:type="spellStart"/>
      <w:r w:rsidRPr="00C8279D">
        <w:rPr>
          <w:rFonts w:ascii="GHEA Grapalat" w:eastAsia="Times New Roman" w:hAnsi="GHEA Grapalat" w:cs="Sylfaen"/>
          <w:sz w:val="20"/>
          <w:szCs w:val="20"/>
          <w:lang w:val="es-ES"/>
        </w:rPr>
        <w:t>պահանջներին</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համապատասխան</w:t>
      </w:r>
      <w:proofErr w:type="spellEnd"/>
      <w:r w:rsidR="00C524E7" w:rsidRPr="00C524E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ներկայացնում</w:t>
      </w:r>
      <w:proofErr w:type="spellEnd"/>
      <w:r w:rsidR="00C524E7" w:rsidRPr="00C524E7">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es-ES"/>
        </w:rPr>
        <w:t>է</w:t>
      </w:r>
      <w:r w:rsidR="00C524E7" w:rsidRPr="00C524E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հայտ</w:t>
      </w:r>
      <w:proofErr w:type="spellEnd"/>
      <w:r w:rsidRPr="00C8279D">
        <w:rPr>
          <w:rFonts w:ascii="GHEA Grapalat" w:eastAsia="Times New Roman" w:hAnsi="GHEA Grapalat" w:cs="Sylfaen"/>
          <w:sz w:val="20"/>
          <w:szCs w:val="20"/>
          <w:lang w:val="es-ES"/>
        </w:rPr>
        <w:t>:</w:t>
      </w:r>
    </w:p>
    <w:p w14:paraId="602E209A" w14:textId="77777777" w:rsidR="00C8279D" w:rsidRPr="00C8279D" w:rsidRDefault="00C8279D" w:rsidP="00C8279D">
      <w:pPr>
        <w:spacing w:after="0" w:line="240" w:lineRule="auto"/>
        <w:jc w:val="both"/>
        <w:rPr>
          <w:rFonts w:ascii="GHEA Grapalat" w:eastAsia="Times New Roman" w:hAnsi="GHEA Grapalat" w:cs="Times New Roman"/>
          <w:sz w:val="12"/>
          <w:szCs w:val="12"/>
          <w:u w:val="single"/>
          <w:lang w:val="es-ES"/>
        </w:rPr>
      </w:pPr>
    </w:p>
    <w:p w14:paraId="64A5B0A0" w14:textId="33F052B0" w:rsidR="00C8279D" w:rsidRPr="00C8279D" w:rsidRDefault="00C8279D" w:rsidP="00C8279D">
      <w:pPr>
        <w:spacing w:after="0" w:line="240" w:lineRule="auto"/>
        <w:jc w:val="both"/>
        <w:rPr>
          <w:rFonts w:ascii="GHEA Grapalat" w:eastAsia="Times New Roman" w:hAnsi="GHEA Grapalat" w:cs="Sylfaen"/>
          <w:sz w:val="20"/>
          <w:szCs w:val="20"/>
          <w:lang w:val="es-ES"/>
        </w:rPr>
      </w:pP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sz w:val="24"/>
          <w:szCs w:val="24"/>
          <w:lang w:val="es-ES"/>
        </w:rPr>
        <w:t>-</w:t>
      </w:r>
      <w:r w:rsidRPr="00C8279D">
        <w:rPr>
          <w:rFonts w:ascii="GHEA Grapalat" w:eastAsia="Times New Roman" w:hAnsi="GHEA Grapalat" w:cs="Sylfaen"/>
          <w:sz w:val="20"/>
          <w:szCs w:val="20"/>
          <w:lang w:val="es-ES"/>
        </w:rPr>
        <w:t>ն</w:t>
      </w:r>
      <w:r w:rsidR="00C524E7" w:rsidRPr="00C524E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հայտնում</w:t>
      </w:r>
      <w:proofErr w:type="spellEnd"/>
      <w:r w:rsidR="00C524E7" w:rsidRPr="00C524E7">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es-ES"/>
        </w:rPr>
        <w:t>և</w:t>
      </w:r>
      <w:r w:rsidR="00C524E7" w:rsidRPr="00C524E7">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հավաստում</w:t>
      </w:r>
      <w:proofErr w:type="spellEnd"/>
      <w:r w:rsidR="00C524E7" w:rsidRPr="00C524E7">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es-ES"/>
        </w:rPr>
        <w:t>է</w:t>
      </w:r>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Sylfaen"/>
          <w:sz w:val="20"/>
          <w:szCs w:val="20"/>
          <w:lang w:val="es-ES"/>
        </w:rPr>
        <w:t>որ</w:t>
      </w:r>
      <w:proofErr w:type="spellEnd"/>
      <w:r w:rsidRPr="00C8279D">
        <w:rPr>
          <w:rFonts w:ascii="GHEA Grapalat" w:eastAsia="Times New Roman" w:hAnsi="GHEA Grapalat" w:cs="Sylfaen"/>
          <w:sz w:val="20"/>
          <w:szCs w:val="20"/>
          <w:lang w:val="es-ES"/>
        </w:rPr>
        <w:t xml:space="preserve"> </w:t>
      </w:r>
      <w:proofErr w:type="spellStart"/>
      <w:r w:rsidRPr="00C8279D">
        <w:rPr>
          <w:rFonts w:ascii="GHEA Grapalat" w:eastAsia="Times New Roman" w:hAnsi="GHEA Grapalat" w:cs="Sylfaen"/>
          <w:sz w:val="20"/>
          <w:szCs w:val="20"/>
          <w:lang w:val="es-ES"/>
        </w:rPr>
        <w:t>հանդիսանում</w:t>
      </w:r>
      <w:proofErr w:type="spellEnd"/>
      <w:r w:rsidRPr="00C8279D">
        <w:rPr>
          <w:rFonts w:ascii="GHEA Grapalat" w:eastAsia="Times New Roman" w:hAnsi="GHEA Grapalat" w:cs="Sylfaen"/>
          <w:sz w:val="20"/>
          <w:szCs w:val="20"/>
          <w:lang w:val="es-ES"/>
        </w:rPr>
        <w:t xml:space="preserve"> է </w:t>
      </w:r>
    </w:p>
    <w:p w14:paraId="4375CD8E" w14:textId="77777777" w:rsidR="00C8279D" w:rsidRPr="00C8279D" w:rsidRDefault="00C8279D" w:rsidP="00C8279D">
      <w:pPr>
        <w:spacing w:after="0" w:line="240" w:lineRule="auto"/>
        <w:jc w:val="both"/>
        <w:rPr>
          <w:rFonts w:ascii="GHEA Grapalat" w:eastAsia="Times New Roman" w:hAnsi="GHEA Grapalat" w:cs="Sylfaen"/>
          <w:sz w:val="20"/>
          <w:szCs w:val="20"/>
          <w:lang w:val="es-ES"/>
        </w:rPr>
      </w:pPr>
      <w:r w:rsidRPr="00C8279D">
        <w:rPr>
          <w:rFonts w:ascii="GHEA Grapalat" w:eastAsia="Times New Roman" w:hAnsi="GHEA Grapalat" w:cs="Sylfaen"/>
          <w:sz w:val="24"/>
          <w:szCs w:val="24"/>
          <w:vertAlign w:val="superscript"/>
          <w:lang w:val="es-ES"/>
        </w:rPr>
        <w:t xml:space="preserve">                                             </w:t>
      </w:r>
      <w:proofErr w:type="spellStart"/>
      <w:r w:rsidRPr="00C8279D">
        <w:rPr>
          <w:rFonts w:ascii="GHEA Grapalat" w:eastAsia="Times New Roman" w:hAnsi="GHEA Grapalat" w:cs="Sylfaen"/>
          <w:sz w:val="24"/>
          <w:szCs w:val="24"/>
          <w:vertAlign w:val="superscript"/>
          <w:lang w:val="es-ES"/>
        </w:rPr>
        <w:t>մասնակցիանվանումը</w:t>
      </w:r>
      <w:proofErr w:type="spellEnd"/>
    </w:p>
    <w:p w14:paraId="195B9BDA" w14:textId="77777777" w:rsidR="00C8279D" w:rsidRPr="00C8279D" w:rsidRDefault="00C8279D" w:rsidP="00C8279D">
      <w:pPr>
        <w:spacing w:after="0" w:line="240" w:lineRule="auto"/>
        <w:jc w:val="both"/>
        <w:rPr>
          <w:rFonts w:ascii="GHEA Grapalat" w:eastAsia="Times New Roman" w:hAnsi="GHEA Grapalat" w:cs="Sylfaen"/>
          <w:sz w:val="20"/>
          <w:szCs w:val="20"/>
          <w:lang w:val="es-ES"/>
        </w:rPr>
      </w:pPr>
      <w:r w:rsidRPr="00C8279D">
        <w:rPr>
          <w:rFonts w:ascii="GHEA Grapalat" w:eastAsia="Times New Roman" w:hAnsi="GHEA Grapalat" w:cs="Sylfaen"/>
          <w:sz w:val="20"/>
          <w:szCs w:val="20"/>
          <w:u w:val="single"/>
          <w:lang w:val="es-ES"/>
        </w:rPr>
        <w:tab/>
      </w:r>
      <w:r w:rsidRPr="00C8279D">
        <w:rPr>
          <w:rFonts w:ascii="GHEA Grapalat" w:eastAsia="Times New Roman" w:hAnsi="GHEA Grapalat" w:cs="Sylfaen"/>
          <w:sz w:val="20"/>
          <w:szCs w:val="20"/>
          <w:u w:val="single"/>
          <w:lang w:val="es-ES"/>
        </w:rPr>
        <w:tab/>
      </w:r>
      <w:r w:rsidRPr="00C8279D">
        <w:rPr>
          <w:rFonts w:ascii="GHEA Grapalat" w:eastAsia="Times New Roman" w:hAnsi="GHEA Grapalat" w:cs="Sylfaen"/>
          <w:sz w:val="20"/>
          <w:szCs w:val="20"/>
          <w:u w:val="single"/>
          <w:lang w:val="es-ES"/>
        </w:rPr>
        <w:tab/>
      </w:r>
      <w:r w:rsidRPr="00C8279D">
        <w:rPr>
          <w:rFonts w:ascii="GHEA Grapalat" w:eastAsia="Times New Roman" w:hAnsi="GHEA Grapalat" w:cs="Sylfaen"/>
          <w:sz w:val="20"/>
          <w:szCs w:val="20"/>
          <w:u w:val="single"/>
          <w:lang w:val="es-ES"/>
        </w:rPr>
        <w:tab/>
      </w:r>
      <w:r w:rsidRPr="00C8279D">
        <w:rPr>
          <w:rFonts w:ascii="GHEA Grapalat" w:eastAsia="Times New Roman" w:hAnsi="GHEA Grapalat" w:cs="Sylfaen"/>
          <w:sz w:val="20"/>
          <w:szCs w:val="20"/>
          <w:u w:val="single"/>
          <w:lang w:val="es-ES"/>
        </w:rPr>
        <w:tab/>
      </w:r>
      <w:r w:rsidRPr="00C8279D">
        <w:rPr>
          <w:rFonts w:ascii="GHEA Grapalat" w:eastAsia="Times New Roman" w:hAnsi="GHEA Grapalat" w:cs="Sylfaen"/>
          <w:sz w:val="20"/>
          <w:szCs w:val="20"/>
          <w:u w:val="single"/>
          <w:lang w:val="es-ES"/>
        </w:rPr>
        <w:tab/>
      </w:r>
      <w:r w:rsidRPr="00C8279D">
        <w:rPr>
          <w:rFonts w:ascii="GHEA Grapalat" w:eastAsia="Times New Roman" w:hAnsi="GHEA Grapalat" w:cs="Sylfaen"/>
          <w:sz w:val="20"/>
          <w:szCs w:val="20"/>
          <w:u w:val="single"/>
          <w:lang w:val="es-ES"/>
        </w:rPr>
        <w:tab/>
      </w:r>
      <w:proofErr w:type="spellStart"/>
      <w:r w:rsidRPr="00C8279D">
        <w:rPr>
          <w:rFonts w:ascii="GHEA Grapalat" w:eastAsia="Times New Roman" w:hAnsi="GHEA Grapalat" w:cs="Sylfaen"/>
          <w:sz w:val="20"/>
          <w:szCs w:val="20"/>
          <w:lang w:val="es-ES"/>
        </w:rPr>
        <w:t>ռեզիդենտ</w:t>
      </w:r>
      <w:proofErr w:type="spellEnd"/>
      <w:r w:rsidRPr="00C8279D">
        <w:rPr>
          <w:rFonts w:ascii="GHEA Grapalat" w:eastAsia="Times New Roman" w:hAnsi="GHEA Grapalat" w:cs="Sylfaen"/>
          <w:sz w:val="20"/>
          <w:szCs w:val="20"/>
          <w:lang w:val="es-ES"/>
        </w:rPr>
        <w:t xml:space="preserve">:  </w:t>
      </w:r>
    </w:p>
    <w:p w14:paraId="6A76B6CF" w14:textId="77777777" w:rsidR="00C8279D" w:rsidRPr="00C8279D" w:rsidRDefault="00C8279D" w:rsidP="00C8279D">
      <w:pPr>
        <w:spacing w:after="0" w:line="240" w:lineRule="auto"/>
        <w:jc w:val="both"/>
        <w:rPr>
          <w:rFonts w:ascii="GHEA Grapalat" w:eastAsia="Times New Roman" w:hAnsi="GHEA Grapalat" w:cs="Arial"/>
          <w:sz w:val="24"/>
          <w:szCs w:val="24"/>
          <w:vertAlign w:val="superscript"/>
          <w:lang w:val="es-ES"/>
        </w:rPr>
      </w:pPr>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երկրի</w:t>
      </w:r>
      <w:proofErr w:type="spellEnd"/>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անվանումը</w:t>
      </w:r>
      <w:proofErr w:type="spellEnd"/>
    </w:p>
    <w:p w14:paraId="67502160" w14:textId="77777777" w:rsidR="00C8279D" w:rsidRPr="00C8279D" w:rsidDel="00437CDB" w:rsidRDefault="00C8279D" w:rsidP="00C8279D">
      <w:pPr>
        <w:spacing w:after="0" w:line="240" w:lineRule="auto"/>
        <w:jc w:val="both"/>
        <w:rPr>
          <w:rFonts w:ascii="GHEA Grapalat" w:eastAsia="Times New Roman" w:hAnsi="GHEA Grapalat" w:cs="Sylfaen"/>
          <w:sz w:val="20"/>
          <w:szCs w:val="20"/>
          <w:lang w:val="es-ES"/>
        </w:rPr>
      </w:pPr>
    </w:p>
    <w:p w14:paraId="081D5B96" w14:textId="77777777" w:rsidR="00C8279D" w:rsidRPr="00C8279D" w:rsidRDefault="00C8279D" w:rsidP="00C8279D">
      <w:pPr>
        <w:spacing w:after="0" w:line="240" w:lineRule="auto"/>
        <w:jc w:val="both"/>
        <w:rPr>
          <w:rFonts w:ascii="GHEA Grapalat" w:eastAsia="Times New Roman" w:hAnsi="GHEA Grapalat" w:cs="Sylfaen"/>
          <w:sz w:val="20"/>
          <w:szCs w:val="20"/>
          <w:lang w:val="es-ES"/>
        </w:rPr>
      </w:pPr>
    </w:p>
    <w:p w14:paraId="694F38B2" w14:textId="77777777" w:rsidR="00C8279D" w:rsidRPr="00C8279D" w:rsidRDefault="00C8279D" w:rsidP="00C8279D">
      <w:pPr>
        <w:spacing w:after="0" w:line="240" w:lineRule="auto"/>
        <w:jc w:val="both"/>
        <w:rPr>
          <w:rFonts w:ascii="GHEA Grapalat" w:eastAsia="Times New Roman" w:hAnsi="GHEA Grapalat" w:cs="Sylfaen"/>
          <w:sz w:val="20"/>
          <w:szCs w:val="20"/>
          <w:lang w:val="es-ES"/>
        </w:rPr>
      </w:pPr>
      <w:r w:rsidRPr="00C8279D">
        <w:rPr>
          <w:rFonts w:ascii="GHEA Grapalat" w:eastAsia="Times New Roman" w:hAnsi="GHEA Grapalat" w:cs="Times New Roman"/>
          <w:sz w:val="20"/>
          <w:szCs w:val="20"/>
          <w:lang w:val="es-ES"/>
        </w:rPr>
        <w:t>-</w:t>
      </w:r>
      <w:r w:rsidRPr="00C8279D">
        <w:rPr>
          <w:rFonts w:ascii="GHEA Grapalat" w:eastAsia="Times New Roman" w:hAnsi="GHEA Grapalat" w:cs="Sylfaen"/>
          <w:sz w:val="20"/>
          <w:szCs w:val="20"/>
          <w:lang w:val="es-ES"/>
        </w:rPr>
        <w:t>ի՝</w:t>
      </w:r>
    </w:p>
    <w:p w14:paraId="1F3EEF24" w14:textId="77777777" w:rsidR="00C8279D" w:rsidRPr="00C8279D" w:rsidRDefault="00C8279D" w:rsidP="00C8279D">
      <w:pPr>
        <w:spacing w:after="0" w:line="240" w:lineRule="auto"/>
        <w:jc w:val="both"/>
        <w:rPr>
          <w:rFonts w:ascii="GHEA Grapalat" w:eastAsia="Times New Roman" w:hAnsi="GHEA Grapalat" w:cs="Sylfaen"/>
          <w:sz w:val="20"/>
          <w:szCs w:val="20"/>
          <w:lang w:val="es-ES"/>
        </w:rPr>
      </w:pPr>
      <w:r w:rsidRPr="00C8279D">
        <w:rPr>
          <w:rFonts w:ascii="GHEA Grapalat" w:eastAsia="Times New Roman" w:hAnsi="GHEA Grapalat" w:cs="Sylfaen"/>
          <w:sz w:val="24"/>
          <w:szCs w:val="24"/>
          <w:vertAlign w:val="superscript"/>
          <w:lang w:val="es-ES"/>
        </w:rPr>
        <w:t xml:space="preserve">  </w:t>
      </w:r>
      <w:proofErr w:type="spellStart"/>
      <w:r w:rsidRPr="00C8279D">
        <w:rPr>
          <w:rFonts w:ascii="GHEA Grapalat" w:eastAsia="Times New Roman" w:hAnsi="GHEA Grapalat" w:cs="Sylfaen"/>
          <w:sz w:val="24"/>
          <w:szCs w:val="24"/>
          <w:vertAlign w:val="superscript"/>
          <w:lang w:val="es-ES"/>
        </w:rPr>
        <w:t>մասնակցիանվանումը</w:t>
      </w:r>
      <w:proofErr w:type="spellEnd"/>
    </w:p>
    <w:p w14:paraId="4C68EFD3" w14:textId="77777777" w:rsidR="00C8279D" w:rsidRPr="00C8279D" w:rsidRDefault="00C8279D" w:rsidP="00C8279D">
      <w:pPr>
        <w:numPr>
          <w:ilvl w:val="0"/>
          <w:numId w:val="18"/>
        </w:numPr>
        <w:spacing w:after="0" w:line="240" w:lineRule="auto"/>
        <w:rPr>
          <w:rFonts w:ascii="GHEA Grapalat" w:eastAsia="Times New Roman" w:hAnsi="GHEA Grapalat" w:cs="Arial"/>
          <w:sz w:val="24"/>
          <w:u w:val="single"/>
          <w:lang w:val="es-ES"/>
        </w:rPr>
      </w:pPr>
      <w:proofErr w:type="spellStart"/>
      <w:r w:rsidRPr="00C8279D">
        <w:rPr>
          <w:rFonts w:ascii="GHEA Grapalat" w:eastAsia="Times New Roman" w:hAnsi="GHEA Grapalat" w:cs="Arial"/>
          <w:sz w:val="20"/>
          <w:szCs w:val="20"/>
          <w:lang w:val="es-ES"/>
        </w:rPr>
        <w:t>հարկ</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վճարողի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հաշվառման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համարն</w:t>
      </w:r>
      <w:proofErr w:type="spellEnd"/>
      <w:r w:rsidRPr="00C8279D">
        <w:rPr>
          <w:rFonts w:ascii="GHEA Grapalat" w:eastAsia="Times New Roman" w:hAnsi="GHEA Grapalat" w:cs="Arial"/>
          <w:sz w:val="20"/>
          <w:szCs w:val="20"/>
          <w:lang w:val="es-ES"/>
        </w:rPr>
        <w:t xml:space="preserve"> </w:t>
      </w:r>
      <w:r w:rsidRPr="00C8279D">
        <w:rPr>
          <w:rFonts w:ascii="GHEA Grapalat" w:eastAsia="Times New Roman" w:hAnsi="GHEA Grapalat" w:cs="Sylfaen"/>
          <w:sz w:val="20"/>
          <w:szCs w:val="20"/>
          <w:lang w:val="es-ES"/>
        </w:rPr>
        <w:t>է</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4"/>
          <w:u w:val="single"/>
          <w:lang w:val="es-ES"/>
        </w:rPr>
        <w:tab/>
      </w:r>
      <w:r w:rsidRPr="00C8279D">
        <w:rPr>
          <w:rFonts w:ascii="GHEA Grapalat" w:eastAsia="Times New Roman" w:hAnsi="GHEA Grapalat" w:cs="Arial"/>
          <w:sz w:val="24"/>
          <w:u w:val="single"/>
          <w:lang w:val="es-ES"/>
        </w:rPr>
        <w:tab/>
      </w:r>
      <w:r w:rsidRPr="00C8279D">
        <w:rPr>
          <w:rFonts w:ascii="GHEA Grapalat" w:eastAsia="Times New Roman" w:hAnsi="GHEA Grapalat" w:cs="Arial"/>
          <w:sz w:val="24"/>
          <w:u w:val="single"/>
          <w:lang w:val="es-ES"/>
        </w:rPr>
        <w:tab/>
      </w:r>
      <w:r w:rsidRPr="00C8279D">
        <w:rPr>
          <w:rFonts w:ascii="GHEA Grapalat" w:eastAsia="Times New Roman" w:hAnsi="GHEA Grapalat" w:cs="Arial"/>
          <w:sz w:val="24"/>
          <w:u w:val="single"/>
          <w:lang w:val="es-ES"/>
        </w:rPr>
        <w:tab/>
      </w:r>
      <w:r w:rsidRPr="00C8279D">
        <w:rPr>
          <w:rFonts w:ascii="GHEA Grapalat" w:eastAsia="Times New Roman" w:hAnsi="GHEA Grapalat" w:cs="Arial"/>
          <w:sz w:val="24"/>
          <w:u w:val="single"/>
          <w:lang w:val="es-ES"/>
        </w:rPr>
        <w:tab/>
        <w:t>.</w:t>
      </w:r>
    </w:p>
    <w:p w14:paraId="70C550E2" w14:textId="77777777" w:rsidR="00C8279D" w:rsidRPr="00C8279D" w:rsidRDefault="00C8279D" w:rsidP="00C8279D">
      <w:pPr>
        <w:spacing w:after="0" w:line="240" w:lineRule="auto"/>
        <w:jc w:val="both"/>
        <w:rPr>
          <w:rFonts w:ascii="GHEA Grapalat" w:eastAsia="Times New Roman" w:hAnsi="GHEA Grapalat" w:cs="Arial"/>
          <w:sz w:val="24"/>
          <w:szCs w:val="24"/>
          <w:vertAlign w:val="superscript"/>
          <w:lang w:val="es-ES"/>
        </w:rPr>
      </w:pPr>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հարկի</w:t>
      </w:r>
      <w:proofErr w:type="spellEnd"/>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վճարողի</w:t>
      </w:r>
      <w:proofErr w:type="spellEnd"/>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հաշվառման</w:t>
      </w:r>
      <w:proofErr w:type="spellEnd"/>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համարը</w:t>
      </w:r>
      <w:proofErr w:type="spellEnd"/>
    </w:p>
    <w:p w14:paraId="5CBCE922" w14:textId="77777777" w:rsidR="00C8279D" w:rsidRPr="00C8279D" w:rsidRDefault="00C8279D" w:rsidP="00C8279D">
      <w:pPr>
        <w:numPr>
          <w:ilvl w:val="0"/>
          <w:numId w:val="18"/>
        </w:numPr>
        <w:spacing w:after="0" w:line="240" w:lineRule="auto"/>
        <w:jc w:val="both"/>
        <w:rPr>
          <w:rFonts w:ascii="GHEA Grapalat" w:eastAsia="Times New Roman" w:hAnsi="GHEA Grapalat" w:cs="Times New Roman"/>
          <w:u w:val="single"/>
          <w:lang w:val="es-ES"/>
        </w:rPr>
      </w:pPr>
      <w:proofErr w:type="spellStart"/>
      <w:r w:rsidRPr="00C8279D">
        <w:rPr>
          <w:rFonts w:ascii="GHEA Grapalat" w:eastAsia="Times New Roman" w:hAnsi="GHEA Grapalat" w:cs="Sylfaen"/>
          <w:sz w:val="20"/>
          <w:szCs w:val="20"/>
          <w:u w:val="single"/>
          <w:lang w:val="es-ES"/>
        </w:rPr>
        <w:t>էլեկտրոնայինփոստիհասցենէ</w:t>
      </w:r>
      <w:proofErr w:type="spellEnd"/>
      <w:r w:rsidRPr="00C8279D">
        <w:rPr>
          <w:rFonts w:ascii="GHEA Grapalat" w:eastAsia="Times New Roman" w:hAnsi="GHEA Grapalat" w:cs="Arial"/>
          <w:sz w:val="20"/>
          <w:szCs w:val="20"/>
          <w:u w:val="single"/>
          <w:lang w:val="es-ES"/>
        </w:rPr>
        <w:t>`</w:t>
      </w:r>
      <w:r w:rsidRPr="00C8279D">
        <w:rPr>
          <w:rFonts w:ascii="GHEA Grapalat" w:eastAsia="Times New Roman" w:hAnsi="GHEA Grapalat" w:cs="Times New Roman"/>
          <w:sz w:val="24"/>
          <w:szCs w:val="24"/>
          <w:u w:val="single"/>
          <w:lang w:val="es-ES"/>
        </w:rPr>
        <w:tab/>
      </w:r>
      <w:r w:rsidRPr="00C8279D">
        <w:rPr>
          <w:rFonts w:ascii="GHEA Grapalat" w:eastAsia="Times New Roman" w:hAnsi="GHEA Grapalat" w:cs="Times New Roman"/>
          <w:sz w:val="24"/>
          <w:szCs w:val="24"/>
          <w:u w:val="single"/>
          <w:lang w:val="es-ES"/>
        </w:rPr>
        <w:tab/>
      </w:r>
      <w:r w:rsidRPr="00C8279D">
        <w:rPr>
          <w:rFonts w:ascii="GHEA Grapalat" w:eastAsia="Times New Roman" w:hAnsi="GHEA Grapalat" w:cs="Times New Roman"/>
          <w:sz w:val="24"/>
          <w:szCs w:val="24"/>
          <w:u w:val="single"/>
          <w:lang w:val="es-ES"/>
        </w:rPr>
        <w:tab/>
      </w:r>
      <w:r w:rsidRPr="00C8279D">
        <w:rPr>
          <w:rFonts w:ascii="GHEA Grapalat" w:eastAsia="Times New Roman" w:hAnsi="GHEA Grapalat" w:cs="Times New Roman"/>
          <w:sz w:val="24"/>
          <w:szCs w:val="24"/>
          <w:u w:val="single"/>
          <w:lang w:val="es-ES"/>
        </w:rPr>
        <w:tab/>
      </w:r>
      <w:r w:rsidRPr="00C8279D">
        <w:rPr>
          <w:rFonts w:ascii="GHEA Grapalat" w:eastAsia="Times New Roman" w:hAnsi="GHEA Grapalat" w:cs="Times New Roman"/>
          <w:sz w:val="24"/>
          <w:szCs w:val="24"/>
          <w:u w:val="single"/>
          <w:lang w:val="es-ES"/>
        </w:rPr>
        <w:tab/>
        <w:t>.</w:t>
      </w:r>
    </w:p>
    <w:p w14:paraId="5648A115" w14:textId="77777777" w:rsidR="00C8279D" w:rsidRPr="00C8279D" w:rsidRDefault="00C8279D" w:rsidP="00C8279D">
      <w:pPr>
        <w:spacing w:after="0" w:line="240" w:lineRule="auto"/>
        <w:jc w:val="both"/>
        <w:rPr>
          <w:rFonts w:ascii="GHEA Grapalat" w:eastAsia="Times New Roman" w:hAnsi="GHEA Grapalat" w:cs="Times New Roman"/>
          <w:sz w:val="10"/>
          <w:szCs w:val="10"/>
          <w:lang w:val="es-ES"/>
        </w:rPr>
      </w:pPr>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էլեկտրոնային</w:t>
      </w:r>
      <w:proofErr w:type="spellEnd"/>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փոստի</w:t>
      </w:r>
      <w:proofErr w:type="spellEnd"/>
      <w:r w:rsidRPr="00C8279D">
        <w:rPr>
          <w:rFonts w:ascii="GHEA Grapalat" w:eastAsia="Times New Roman" w:hAnsi="GHEA Grapalat" w:cs="Arial"/>
          <w:sz w:val="24"/>
          <w:szCs w:val="24"/>
          <w:vertAlign w:val="superscript"/>
          <w:lang w:val="es-ES"/>
        </w:rPr>
        <w:t xml:space="preserve"> </w:t>
      </w:r>
      <w:proofErr w:type="spellStart"/>
      <w:r w:rsidRPr="00C8279D">
        <w:rPr>
          <w:rFonts w:ascii="GHEA Grapalat" w:eastAsia="Times New Roman" w:hAnsi="GHEA Grapalat" w:cs="Arial"/>
          <w:sz w:val="24"/>
          <w:szCs w:val="24"/>
          <w:vertAlign w:val="superscript"/>
          <w:lang w:val="es-ES"/>
        </w:rPr>
        <w:t>հասցեն</w:t>
      </w:r>
      <w:proofErr w:type="spellEnd"/>
    </w:p>
    <w:p w14:paraId="3B587367" w14:textId="77777777" w:rsidR="00C8279D" w:rsidRPr="00C8279D" w:rsidRDefault="00C8279D" w:rsidP="00C8279D">
      <w:pPr>
        <w:spacing w:after="0" w:line="240" w:lineRule="auto"/>
        <w:jc w:val="right"/>
        <w:rPr>
          <w:rFonts w:ascii="GHEA Grapalat" w:eastAsia="Times New Roman" w:hAnsi="GHEA Grapalat" w:cs="Times New Roman"/>
          <w:sz w:val="10"/>
          <w:szCs w:val="10"/>
          <w:u w:val="single"/>
          <w:lang w:val="es-ES"/>
        </w:rPr>
      </w:pPr>
    </w:p>
    <w:p w14:paraId="4B5008EA" w14:textId="77777777" w:rsidR="00C8279D" w:rsidRPr="00C8279D" w:rsidRDefault="00C8279D" w:rsidP="00C8279D">
      <w:pPr>
        <w:numPr>
          <w:ilvl w:val="0"/>
          <w:numId w:val="18"/>
        </w:numPr>
        <w:spacing w:after="0" w:line="240" w:lineRule="auto"/>
        <w:jc w:val="both"/>
        <w:rPr>
          <w:rFonts w:ascii="GHEA Grapalat" w:eastAsia="Times New Roman" w:hAnsi="GHEA Grapalat" w:cs="Arial"/>
          <w:sz w:val="24"/>
          <w:szCs w:val="24"/>
          <w:vertAlign w:val="superscript"/>
          <w:lang w:val="es-ES"/>
        </w:rPr>
      </w:pPr>
      <w:r w:rsidRPr="00C8279D">
        <w:rPr>
          <w:rFonts w:ascii="GHEA Grapalat" w:eastAsia="Times New Roman" w:hAnsi="GHEA Grapalat" w:cs="Times New Roman"/>
          <w:sz w:val="20"/>
          <w:szCs w:val="20"/>
          <w:lang w:val="hy-AM"/>
        </w:rPr>
        <w:t>գործունեության հասցեն է՝ -------------------------------------------------</w:t>
      </w:r>
      <w:r w:rsidRPr="00C8279D">
        <w:rPr>
          <w:rFonts w:ascii="GHEA Grapalat" w:eastAsia="Times New Roman" w:hAnsi="GHEA Grapalat" w:cs="Times New Roman"/>
          <w:sz w:val="20"/>
          <w:szCs w:val="20"/>
        </w:rPr>
        <w:t>.</w:t>
      </w:r>
    </w:p>
    <w:p w14:paraId="5872D252" w14:textId="77777777" w:rsidR="00C8279D" w:rsidRPr="00C8279D" w:rsidRDefault="00C8279D" w:rsidP="00C8279D">
      <w:pPr>
        <w:spacing w:after="0" w:line="240" w:lineRule="auto"/>
        <w:jc w:val="both"/>
        <w:rPr>
          <w:rFonts w:ascii="GHEA Grapalat" w:eastAsia="Times New Roman" w:hAnsi="GHEA Grapalat" w:cs="Times New Roman"/>
          <w:sz w:val="16"/>
          <w:szCs w:val="16"/>
          <w:lang w:val="hy-AM"/>
        </w:rPr>
      </w:pPr>
      <w:r w:rsidRPr="00C8279D">
        <w:rPr>
          <w:rFonts w:ascii="GHEA Grapalat" w:eastAsia="Times New Roman" w:hAnsi="GHEA Grapalat" w:cs="Times New Roman"/>
          <w:sz w:val="16"/>
          <w:szCs w:val="16"/>
          <w:lang w:val="hy-AM"/>
        </w:rPr>
        <w:t xml:space="preserve">                                                                                   գործունեության հասցեն</w:t>
      </w:r>
    </w:p>
    <w:p w14:paraId="47FB8169" w14:textId="77777777" w:rsidR="00C8279D" w:rsidRPr="00C8279D" w:rsidRDefault="00C8279D" w:rsidP="00C8279D">
      <w:pPr>
        <w:spacing w:after="0" w:line="240" w:lineRule="auto"/>
        <w:jc w:val="right"/>
        <w:rPr>
          <w:rFonts w:ascii="GHEA Grapalat" w:eastAsia="Times New Roman" w:hAnsi="GHEA Grapalat" w:cs="Times New Roman"/>
          <w:sz w:val="10"/>
          <w:szCs w:val="10"/>
          <w:lang w:val="hy-AM"/>
        </w:rPr>
      </w:pPr>
    </w:p>
    <w:p w14:paraId="16A06905" w14:textId="77777777" w:rsidR="00C8279D" w:rsidRPr="00C8279D" w:rsidRDefault="00C8279D" w:rsidP="00C8279D">
      <w:pPr>
        <w:spacing w:after="0" w:line="240" w:lineRule="auto"/>
        <w:ind w:firstLine="708"/>
        <w:jc w:val="both"/>
        <w:rPr>
          <w:rFonts w:ascii="GHEA Grapalat" w:eastAsia="Times New Roman" w:hAnsi="GHEA Grapalat" w:cs="Arial"/>
          <w:sz w:val="20"/>
          <w:szCs w:val="20"/>
          <w:lang w:val="hy-AM"/>
        </w:rPr>
      </w:pPr>
    </w:p>
    <w:p w14:paraId="22E9B06C" w14:textId="77777777" w:rsidR="00C8279D" w:rsidRPr="00C8279D" w:rsidRDefault="00C8279D" w:rsidP="00C8279D">
      <w:pPr>
        <w:numPr>
          <w:ilvl w:val="0"/>
          <w:numId w:val="18"/>
        </w:numPr>
        <w:spacing w:after="0" w:line="240" w:lineRule="auto"/>
        <w:jc w:val="both"/>
        <w:rPr>
          <w:rFonts w:ascii="GHEA Grapalat" w:eastAsia="Times New Roman" w:hAnsi="GHEA Grapalat" w:cs="Arial"/>
          <w:sz w:val="24"/>
          <w:szCs w:val="24"/>
          <w:vertAlign w:val="superscript"/>
          <w:lang w:val="es-ES"/>
        </w:rPr>
      </w:pPr>
      <w:r w:rsidRPr="00C8279D">
        <w:rPr>
          <w:rFonts w:ascii="GHEA Grapalat" w:eastAsia="Times New Roman" w:hAnsi="GHEA Grapalat" w:cs="Times New Roman"/>
          <w:sz w:val="20"/>
          <w:szCs w:val="20"/>
          <w:lang w:val="hy-AM"/>
        </w:rPr>
        <w:t>հեռախոսահամարն է՝ -------------------------------------------------:</w:t>
      </w:r>
    </w:p>
    <w:p w14:paraId="7A21DD46" w14:textId="77777777" w:rsidR="00C8279D" w:rsidRPr="00C8279D" w:rsidRDefault="00C8279D" w:rsidP="00C8279D">
      <w:pPr>
        <w:spacing w:after="0" w:line="240" w:lineRule="auto"/>
        <w:jc w:val="both"/>
        <w:rPr>
          <w:rFonts w:ascii="GHEA Grapalat" w:eastAsia="Times New Roman" w:hAnsi="GHEA Grapalat" w:cs="Times New Roman"/>
          <w:sz w:val="16"/>
          <w:szCs w:val="16"/>
          <w:lang w:val="hy-AM"/>
        </w:rPr>
      </w:pPr>
      <w:r w:rsidRPr="00C8279D">
        <w:rPr>
          <w:rFonts w:ascii="GHEA Grapalat" w:eastAsia="Times New Roman" w:hAnsi="GHEA Grapalat" w:cs="Times New Roman"/>
          <w:sz w:val="16"/>
          <w:szCs w:val="16"/>
          <w:lang w:val="hy-AM"/>
        </w:rPr>
        <w:t xml:space="preserve">                                                                             հեռախոսի համարը</w:t>
      </w:r>
    </w:p>
    <w:p w14:paraId="0032AF8F" w14:textId="77777777" w:rsidR="00C8279D" w:rsidRPr="00C8279D" w:rsidRDefault="00C8279D" w:rsidP="00C8279D">
      <w:pPr>
        <w:spacing w:after="0" w:line="240" w:lineRule="auto"/>
        <w:ind w:firstLine="709"/>
        <w:jc w:val="both"/>
        <w:rPr>
          <w:rFonts w:ascii="GHEA Grapalat" w:eastAsia="Times New Roman" w:hAnsi="GHEA Grapalat" w:cs="Times New Roman"/>
          <w:sz w:val="20"/>
          <w:szCs w:val="24"/>
          <w:lang w:val="es-ES"/>
        </w:rPr>
      </w:pPr>
      <w:proofErr w:type="spellStart"/>
      <w:r w:rsidRPr="00C8279D">
        <w:rPr>
          <w:rFonts w:ascii="GHEA Grapalat" w:eastAsia="Times New Roman" w:hAnsi="GHEA Grapalat" w:cs="Arial"/>
          <w:sz w:val="20"/>
          <w:szCs w:val="20"/>
          <w:lang w:val="es-ES"/>
        </w:rPr>
        <w:t>Սույնով</w:t>
      </w:r>
      <w:proofErr w:type="spellEnd"/>
      <w:r w:rsidRPr="00C8279D">
        <w:rPr>
          <w:rFonts w:ascii="GHEA Grapalat" w:eastAsia="Times New Roman" w:hAnsi="GHEA Grapalat" w:cs="Times New Roman"/>
          <w:sz w:val="24"/>
          <w:szCs w:val="24"/>
          <w:lang w:val="hy-AM"/>
        </w:rPr>
        <w:t>-</w:t>
      </w:r>
      <w:r w:rsidRPr="00C8279D">
        <w:rPr>
          <w:rFonts w:ascii="GHEA Grapalat" w:eastAsia="Times New Roman" w:hAnsi="GHEA Grapalat" w:cs="Arial"/>
          <w:sz w:val="20"/>
          <w:szCs w:val="20"/>
          <w:lang w:val="es-ES"/>
        </w:rPr>
        <w:t xml:space="preserve">ն </w:t>
      </w:r>
      <w:proofErr w:type="spellStart"/>
      <w:r w:rsidRPr="00C8279D">
        <w:rPr>
          <w:rFonts w:ascii="GHEA Grapalat" w:eastAsia="Times New Roman" w:hAnsi="GHEA Grapalat" w:cs="Arial"/>
          <w:sz w:val="20"/>
          <w:szCs w:val="20"/>
          <w:lang w:val="es-ES"/>
        </w:rPr>
        <w:t>հայտարարում</w:t>
      </w:r>
      <w:proofErr w:type="spellEnd"/>
      <w:r w:rsidRPr="00C8279D">
        <w:rPr>
          <w:rFonts w:ascii="GHEA Grapalat" w:eastAsia="Times New Roman" w:hAnsi="GHEA Grapalat" w:cs="Arial"/>
          <w:sz w:val="20"/>
          <w:szCs w:val="20"/>
          <w:lang w:val="es-ES"/>
        </w:rPr>
        <w:t xml:space="preserve"> և </w:t>
      </w:r>
      <w:proofErr w:type="spellStart"/>
      <w:r w:rsidRPr="00C8279D">
        <w:rPr>
          <w:rFonts w:ascii="GHEA Grapalat" w:eastAsia="Times New Roman" w:hAnsi="GHEA Grapalat" w:cs="Arial"/>
          <w:sz w:val="20"/>
          <w:szCs w:val="20"/>
          <w:lang w:val="es-ES"/>
        </w:rPr>
        <w:t>հավաստում</w:t>
      </w:r>
      <w:proofErr w:type="spellEnd"/>
      <w:r w:rsidRPr="00C8279D">
        <w:rPr>
          <w:rFonts w:ascii="GHEA Grapalat" w:eastAsia="Times New Roman" w:hAnsi="GHEA Grapalat" w:cs="Arial"/>
          <w:sz w:val="20"/>
          <w:szCs w:val="20"/>
          <w:lang w:val="es-ES"/>
        </w:rPr>
        <w:t xml:space="preserve"> է, </w:t>
      </w:r>
      <w:proofErr w:type="spellStart"/>
      <w:r w:rsidRPr="00C8279D">
        <w:rPr>
          <w:rFonts w:ascii="GHEA Grapalat" w:eastAsia="Times New Roman" w:hAnsi="GHEA Grapalat" w:cs="Arial"/>
          <w:sz w:val="20"/>
          <w:szCs w:val="20"/>
          <w:lang w:val="es-ES"/>
        </w:rPr>
        <w:t>որ</w:t>
      </w:r>
      <w:proofErr w:type="spellEnd"/>
      <w:r w:rsidRPr="00C8279D">
        <w:rPr>
          <w:rFonts w:ascii="GHEA Grapalat" w:eastAsia="Times New Roman" w:hAnsi="GHEA Grapalat" w:cs="Arial"/>
          <w:sz w:val="20"/>
          <w:szCs w:val="20"/>
          <w:lang w:val="es-ES"/>
        </w:rPr>
        <w:t>՝</w:t>
      </w:r>
    </w:p>
    <w:p w14:paraId="3385AE6F" w14:textId="77777777" w:rsidR="00C8279D" w:rsidRPr="00C8279D" w:rsidRDefault="00C8279D" w:rsidP="00C8279D">
      <w:pPr>
        <w:spacing w:after="0" w:line="240" w:lineRule="auto"/>
        <w:jc w:val="both"/>
        <w:rPr>
          <w:rFonts w:ascii="GHEA Grapalat" w:eastAsia="Times New Roman" w:hAnsi="GHEA Grapalat" w:cs="Times New Roman"/>
          <w:i/>
          <w:sz w:val="16"/>
          <w:szCs w:val="24"/>
          <w:vertAlign w:val="superscript"/>
          <w:lang w:val="es-ES"/>
        </w:rPr>
      </w:pPr>
      <w:r w:rsidRPr="00C8279D">
        <w:rPr>
          <w:rFonts w:ascii="GHEA Grapalat" w:eastAsia="Times New Roman" w:hAnsi="GHEA Grapalat" w:cs="Times New Roman"/>
          <w:sz w:val="20"/>
          <w:szCs w:val="24"/>
          <w:lang w:val="hy-AM"/>
        </w:rPr>
        <w:tab/>
      </w:r>
      <w:r w:rsidRPr="00C8279D">
        <w:rPr>
          <w:rFonts w:ascii="GHEA Grapalat" w:eastAsia="Times New Roman" w:hAnsi="GHEA Grapalat" w:cs="Times New Roman"/>
          <w:sz w:val="20"/>
          <w:szCs w:val="24"/>
          <w:lang w:val="hy-AM"/>
        </w:rPr>
        <w:tab/>
      </w:r>
      <w:r w:rsidRPr="00C8279D">
        <w:rPr>
          <w:rFonts w:ascii="GHEA Grapalat" w:eastAsia="Times New Roman" w:hAnsi="GHEA Grapalat" w:cs="Sylfaen"/>
          <w:sz w:val="24"/>
          <w:szCs w:val="24"/>
          <w:vertAlign w:val="superscript"/>
          <w:lang w:val="hy-AM"/>
        </w:rPr>
        <w:t>մասնակցի անվանում</w:t>
      </w:r>
    </w:p>
    <w:p w14:paraId="2A81959E" w14:textId="77777777" w:rsidR="00C8279D" w:rsidRPr="00C8279D" w:rsidRDefault="00C8279D" w:rsidP="00C8279D">
      <w:pPr>
        <w:spacing w:after="0" w:line="240" w:lineRule="auto"/>
        <w:ind w:firstLine="709"/>
        <w:jc w:val="both"/>
        <w:rPr>
          <w:rFonts w:ascii="GHEA Grapalat" w:eastAsia="Times New Roman" w:hAnsi="GHEA Grapalat" w:cs="Times New Roman"/>
          <w:sz w:val="20"/>
          <w:szCs w:val="24"/>
          <w:lang w:val="es-ES"/>
        </w:rPr>
      </w:pPr>
      <w:r w:rsidRPr="00C8279D">
        <w:rPr>
          <w:rFonts w:ascii="GHEA Grapalat" w:eastAsia="Times New Roman" w:hAnsi="GHEA Grapalat" w:cs="Arial"/>
          <w:sz w:val="20"/>
          <w:szCs w:val="20"/>
          <w:lang w:val="es-ES"/>
        </w:rPr>
        <w:t>1)</w:t>
      </w:r>
      <w:r w:rsidRPr="00C8279D">
        <w:rPr>
          <w:rFonts w:ascii="GHEA Grapalat" w:eastAsia="Times New Roman" w:hAnsi="GHEA Grapalat" w:cs="Times New Roman"/>
          <w:sz w:val="24"/>
          <w:szCs w:val="24"/>
          <w:lang w:val="hy-AM"/>
        </w:rPr>
        <w:t>-</w:t>
      </w:r>
      <w:r w:rsidRPr="00C8279D">
        <w:rPr>
          <w:rFonts w:ascii="GHEA Grapalat" w:eastAsia="Times New Roman" w:hAnsi="GHEA Grapalat" w:cs="Arial"/>
          <w:sz w:val="20"/>
          <w:szCs w:val="20"/>
          <w:lang w:val="es-ES"/>
        </w:rPr>
        <w:t xml:space="preserve">ն </w:t>
      </w:r>
      <w:r w:rsidRPr="00C8279D">
        <w:rPr>
          <w:rFonts w:ascii="GHEA Grapalat" w:eastAsia="Times New Roman" w:hAnsi="GHEA Grapalat" w:cs="Arial"/>
          <w:sz w:val="20"/>
          <w:szCs w:val="20"/>
          <w:lang w:val="hy-AM"/>
        </w:rPr>
        <w:t>և իրեն փոխկապակցված անձինք</w:t>
      </w:r>
    </w:p>
    <w:p w14:paraId="4855A697" w14:textId="77777777" w:rsidR="00C8279D" w:rsidRPr="00C8279D" w:rsidRDefault="00C8279D" w:rsidP="00C8279D">
      <w:pPr>
        <w:spacing w:after="0" w:line="240" w:lineRule="auto"/>
        <w:jc w:val="both"/>
        <w:rPr>
          <w:rFonts w:ascii="GHEA Grapalat" w:eastAsia="Times New Roman" w:hAnsi="GHEA Grapalat" w:cs="Times New Roman"/>
          <w:i/>
          <w:sz w:val="16"/>
          <w:szCs w:val="24"/>
          <w:vertAlign w:val="superscript"/>
          <w:lang w:val="es-ES"/>
        </w:rPr>
      </w:pPr>
      <w:r w:rsidRPr="00C8279D">
        <w:rPr>
          <w:rFonts w:ascii="GHEA Grapalat" w:eastAsia="Times New Roman" w:hAnsi="GHEA Grapalat" w:cs="Times New Roman"/>
          <w:sz w:val="20"/>
          <w:szCs w:val="24"/>
          <w:lang w:val="hy-AM"/>
        </w:rPr>
        <w:tab/>
      </w:r>
      <w:r w:rsidRPr="00C8279D">
        <w:rPr>
          <w:rFonts w:ascii="GHEA Grapalat" w:eastAsia="Times New Roman" w:hAnsi="GHEA Grapalat" w:cs="Times New Roman"/>
          <w:sz w:val="20"/>
          <w:szCs w:val="24"/>
          <w:lang w:val="hy-AM"/>
        </w:rPr>
        <w:tab/>
      </w:r>
      <w:r w:rsidRPr="00C8279D">
        <w:rPr>
          <w:rFonts w:ascii="GHEA Grapalat" w:eastAsia="Times New Roman" w:hAnsi="GHEA Grapalat" w:cs="Sylfaen"/>
          <w:sz w:val="24"/>
          <w:szCs w:val="24"/>
          <w:vertAlign w:val="superscript"/>
          <w:lang w:val="hy-AM"/>
        </w:rPr>
        <w:t>մասնակցի անվանում</w:t>
      </w:r>
    </w:p>
    <w:p w14:paraId="18E4C0AE" w14:textId="3E44AD44" w:rsidR="00C8279D" w:rsidRPr="00C8279D" w:rsidRDefault="00C8279D" w:rsidP="00C8279D">
      <w:pPr>
        <w:spacing w:after="0" w:line="240" w:lineRule="auto"/>
        <w:jc w:val="both"/>
        <w:rPr>
          <w:rFonts w:ascii="GHEA Grapalat" w:eastAsia="Times New Roman" w:hAnsi="GHEA Grapalat" w:cs="Sylfaen"/>
          <w:sz w:val="20"/>
          <w:szCs w:val="24"/>
          <w:lang w:val="hy-AM"/>
        </w:rPr>
      </w:pPr>
      <w:proofErr w:type="spellStart"/>
      <w:r w:rsidRPr="00C8279D">
        <w:rPr>
          <w:rFonts w:ascii="GHEA Grapalat" w:eastAsia="Times New Roman" w:hAnsi="GHEA Grapalat" w:cs="Arial"/>
          <w:sz w:val="20"/>
          <w:szCs w:val="20"/>
          <w:lang w:val="es-ES"/>
        </w:rPr>
        <w:t>բավարարում</w:t>
      </w:r>
      <w:proofErr w:type="spellEnd"/>
      <w:r w:rsidRPr="00C8279D">
        <w:rPr>
          <w:rFonts w:ascii="GHEA Grapalat" w:eastAsia="Times New Roman" w:hAnsi="GHEA Grapalat" w:cs="Arial"/>
          <w:sz w:val="20"/>
          <w:szCs w:val="20"/>
          <w:lang w:val="es-ES"/>
        </w:rPr>
        <w:t xml:space="preserve"> </w:t>
      </w:r>
      <w:r w:rsidRPr="00C8279D">
        <w:rPr>
          <w:rFonts w:ascii="GHEA Grapalat" w:eastAsia="Times New Roman" w:hAnsi="GHEA Grapalat" w:cs="Arial"/>
          <w:sz w:val="20"/>
          <w:szCs w:val="20"/>
          <w:lang w:val="hy-AM"/>
        </w:rPr>
        <w:t>են</w:t>
      </w:r>
      <w:r w:rsidR="00694711" w:rsidRPr="00694711">
        <w:rPr>
          <w:lang w:val="hy-AM"/>
        </w:rPr>
        <w:t xml:space="preserve"> </w:t>
      </w:r>
      <w:r w:rsidR="00694711" w:rsidRPr="00694711">
        <w:rPr>
          <w:rFonts w:ascii="GHEA Grapalat" w:eastAsia="Times New Roman" w:hAnsi="GHEA Grapalat" w:cs="Arial"/>
          <w:sz w:val="20"/>
          <w:szCs w:val="20"/>
          <w:lang w:val="es-ES"/>
        </w:rPr>
        <w:t>ՀՇԱԺԱԹ-ԳՀԱՇՁԲ-01/2025</w:t>
      </w:r>
      <w:r w:rsidR="00694711" w:rsidRPr="00694711">
        <w:rPr>
          <w:rFonts w:ascii="GHEA Grapalat" w:eastAsia="Times New Roman" w:hAnsi="GHEA Grapalat" w:cs="Arial"/>
          <w:sz w:val="20"/>
          <w:szCs w:val="20"/>
          <w:lang w:val="hy-AM"/>
        </w:rPr>
        <w:t xml:space="preserve"> </w:t>
      </w:r>
      <w:proofErr w:type="spellStart"/>
      <w:proofErr w:type="gramStart"/>
      <w:r w:rsidRPr="00C8279D">
        <w:rPr>
          <w:rFonts w:ascii="GHEA Grapalat" w:eastAsia="Times New Roman" w:hAnsi="GHEA Grapalat" w:cs="Arial"/>
          <w:sz w:val="20"/>
          <w:szCs w:val="20"/>
          <w:lang w:val="es-ES"/>
        </w:rPr>
        <w:t>ծածկագրով</w:t>
      </w:r>
      <w:proofErr w:type="spellEnd"/>
      <w:r w:rsidRPr="00C8279D">
        <w:rPr>
          <w:rFonts w:ascii="GHEA Grapalat" w:eastAsia="Times New Roman" w:hAnsi="GHEA Grapalat" w:cs="Arial"/>
          <w:sz w:val="20"/>
          <w:szCs w:val="20"/>
          <w:lang w:val="es-ES"/>
        </w:rPr>
        <w:t xml:space="preserve">  </w:t>
      </w:r>
      <w:proofErr w:type="spellStart"/>
      <w:r w:rsidR="00BC17BD" w:rsidRPr="00BC17BD">
        <w:rPr>
          <w:rFonts w:ascii="GHEA Grapalat" w:eastAsia="Times New Roman" w:hAnsi="GHEA Grapalat" w:cs="Arial"/>
          <w:sz w:val="20"/>
          <w:szCs w:val="20"/>
          <w:lang w:val="es-ES"/>
        </w:rPr>
        <w:t>գնանշման</w:t>
      </w:r>
      <w:proofErr w:type="spellEnd"/>
      <w:proofErr w:type="gramEnd"/>
      <w:r w:rsidR="00BC17BD" w:rsidRPr="00BC17BD">
        <w:rPr>
          <w:rFonts w:ascii="GHEA Grapalat" w:eastAsia="Times New Roman" w:hAnsi="GHEA Grapalat" w:cs="Arial"/>
          <w:sz w:val="20"/>
          <w:szCs w:val="20"/>
          <w:lang w:val="es-ES"/>
        </w:rPr>
        <w:t xml:space="preserve"> </w:t>
      </w:r>
      <w:proofErr w:type="spellStart"/>
      <w:r w:rsidR="00BC17BD" w:rsidRPr="00BC17BD">
        <w:rPr>
          <w:rFonts w:ascii="GHEA Grapalat" w:eastAsia="Times New Roman" w:hAnsi="GHEA Grapalat" w:cs="Arial"/>
          <w:sz w:val="20"/>
          <w:szCs w:val="20"/>
          <w:lang w:val="es-ES"/>
        </w:rPr>
        <w:t>հարցման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հրավերով</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սահմանված</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մասնակցության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իրավունքի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պահանջներին</w:t>
      </w:r>
      <w:proofErr w:type="spellEnd"/>
      <w:r w:rsidRPr="00C8279D">
        <w:rPr>
          <w:rFonts w:ascii="GHEA Grapalat" w:eastAsia="Times New Roman" w:hAnsi="GHEA Grapalat" w:cs="Arial"/>
          <w:sz w:val="20"/>
          <w:szCs w:val="20"/>
          <w:lang w:val="es-ES"/>
        </w:rPr>
        <w:t xml:space="preserve"> </w:t>
      </w:r>
      <w:r w:rsidRPr="00C8279D">
        <w:rPr>
          <w:rFonts w:ascii="GHEA Grapalat" w:eastAsia="Times New Roman" w:hAnsi="GHEA Grapalat" w:cs="Arial"/>
          <w:sz w:val="20"/>
          <w:szCs w:val="20"/>
          <w:lang w:val="hy-AM"/>
        </w:rPr>
        <w:t xml:space="preserve"> և </w:t>
      </w:r>
      <w:r w:rsidRPr="00C8279D">
        <w:rPr>
          <w:rFonts w:ascii="GHEA Grapalat" w:eastAsia="Times New Roman" w:hAnsi="GHEA Grapalat" w:cs="Times New Roman"/>
          <w:sz w:val="24"/>
          <w:szCs w:val="24"/>
          <w:lang w:val="hy-AM"/>
        </w:rPr>
        <w:t>-</w:t>
      </w:r>
      <w:r w:rsidRPr="00C8279D">
        <w:rPr>
          <w:rFonts w:ascii="GHEA Grapalat" w:eastAsia="Times New Roman" w:hAnsi="GHEA Grapalat" w:cs="Arial"/>
          <w:sz w:val="20"/>
          <w:szCs w:val="20"/>
          <w:lang w:val="es-ES"/>
        </w:rPr>
        <w:t>ն</w:t>
      </w:r>
      <w:r w:rsidRPr="00C8279D">
        <w:rPr>
          <w:rFonts w:ascii="GHEA Grapalat" w:eastAsia="Times New Roman" w:hAnsi="GHEA Grapalat" w:cs="Sylfaen"/>
          <w:sz w:val="20"/>
          <w:szCs w:val="24"/>
          <w:lang w:val="hy-AM"/>
        </w:rPr>
        <w:t xml:space="preserve"> պարտավորվում է ընտրված</w:t>
      </w:r>
    </w:p>
    <w:p w14:paraId="1AC0942D" w14:textId="77777777" w:rsidR="00C8279D" w:rsidRPr="00C8279D" w:rsidRDefault="00C8279D" w:rsidP="00C8279D">
      <w:pPr>
        <w:tabs>
          <w:tab w:val="left" w:pos="6450"/>
        </w:tabs>
        <w:spacing w:after="0" w:line="240" w:lineRule="auto"/>
        <w:jc w:val="both"/>
        <w:rPr>
          <w:rFonts w:ascii="GHEA Grapalat" w:eastAsia="Times New Roman" w:hAnsi="GHEA Grapalat" w:cs="Sylfaen"/>
          <w:sz w:val="20"/>
          <w:szCs w:val="24"/>
          <w:lang w:val="es-ES"/>
        </w:rPr>
      </w:pPr>
      <w:r w:rsidRPr="00C8279D">
        <w:rPr>
          <w:rFonts w:ascii="GHEA Grapalat" w:eastAsia="Times New Roman" w:hAnsi="GHEA Grapalat" w:cs="Sylfaen"/>
          <w:sz w:val="24"/>
          <w:szCs w:val="24"/>
          <w:vertAlign w:val="superscript"/>
          <w:lang w:val="hy-AM"/>
        </w:rPr>
        <w:t>մասնակցի անվանում</w:t>
      </w:r>
    </w:p>
    <w:p w14:paraId="69014854" w14:textId="77777777" w:rsidR="00C8279D" w:rsidRPr="00C8279D" w:rsidRDefault="00C8279D" w:rsidP="00C8279D">
      <w:pPr>
        <w:spacing w:after="0" w:line="240" w:lineRule="auto"/>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մասնակից ճանաչվելու դեպքում, հրավերով սահմանված կարգով և ժամկետում, ներկայացնել որակավորման ապահովում</w:t>
      </w:r>
    </w:p>
    <w:p w14:paraId="7140B161" w14:textId="19FE55DB" w:rsidR="00C8279D" w:rsidRPr="00C8279D" w:rsidRDefault="00C8279D" w:rsidP="00C8279D">
      <w:pPr>
        <w:spacing w:after="0" w:line="240" w:lineRule="auto"/>
        <w:ind w:firstLine="708"/>
        <w:jc w:val="both"/>
        <w:rPr>
          <w:rFonts w:ascii="GHEA Grapalat" w:eastAsia="Times New Roman" w:hAnsi="GHEA Grapalat" w:cs="Arial"/>
          <w:lang w:val="es-ES"/>
        </w:rPr>
      </w:pPr>
      <w:r w:rsidRPr="00C8279D">
        <w:rPr>
          <w:rFonts w:ascii="GHEA Grapalat" w:eastAsia="Times New Roman" w:hAnsi="GHEA Grapalat" w:cs="Arial"/>
          <w:sz w:val="20"/>
          <w:szCs w:val="20"/>
          <w:lang w:val="hy-AM"/>
        </w:rPr>
        <w:t>2</w:t>
      </w:r>
      <w:r w:rsidRPr="00C8279D">
        <w:rPr>
          <w:rFonts w:ascii="GHEA Grapalat" w:eastAsia="Times New Roman" w:hAnsi="GHEA Grapalat" w:cs="Arial"/>
          <w:sz w:val="20"/>
          <w:szCs w:val="20"/>
          <w:lang w:val="es-ES"/>
        </w:rPr>
        <w:t xml:space="preserve">) </w:t>
      </w:r>
      <w:r w:rsidR="00694711" w:rsidRPr="00694711">
        <w:rPr>
          <w:rFonts w:ascii="GHEA Grapalat" w:eastAsia="Times New Roman" w:hAnsi="GHEA Grapalat" w:cs="Times New Roman"/>
          <w:sz w:val="20"/>
          <w:szCs w:val="20"/>
          <w:lang w:val="es-ES"/>
        </w:rPr>
        <w:t>ՀՇԱԺԱԹ-ԳՀԱՇՁԲ-01/2025</w:t>
      </w:r>
      <w:r w:rsidR="00694711" w:rsidRPr="00694711">
        <w:rPr>
          <w:rFonts w:ascii="GHEA Grapalat" w:eastAsia="Times New Roman" w:hAnsi="GHEA Grapalat" w:cs="Times New Roman"/>
          <w:sz w:val="20"/>
          <w:szCs w:val="20"/>
          <w:lang w:val="hy-AM"/>
        </w:rPr>
        <w:t xml:space="preserve"> </w:t>
      </w:r>
      <w:proofErr w:type="spellStart"/>
      <w:r w:rsidRPr="00C8279D">
        <w:rPr>
          <w:rFonts w:ascii="GHEA Grapalat" w:eastAsia="Times New Roman" w:hAnsi="GHEA Grapalat" w:cs="Arial"/>
          <w:sz w:val="20"/>
          <w:szCs w:val="20"/>
          <w:lang w:val="es-ES"/>
        </w:rPr>
        <w:t>ծածկագրով</w:t>
      </w:r>
      <w:proofErr w:type="spellEnd"/>
      <w:r w:rsidRPr="00C8279D">
        <w:rPr>
          <w:rFonts w:ascii="GHEA Grapalat" w:eastAsia="Times New Roman" w:hAnsi="GHEA Grapalat" w:cs="Arial"/>
          <w:sz w:val="20"/>
          <w:szCs w:val="20"/>
          <w:lang w:val="es-ES"/>
        </w:rPr>
        <w:t xml:space="preserve"> </w:t>
      </w:r>
      <w:proofErr w:type="spellStart"/>
      <w:r w:rsidR="003B62A1" w:rsidRPr="003B62A1">
        <w:rPr>
          <w:rFonts w:ascii="GHEA Grapalat" w:eastAsia="Times New Roman" w:hAnsi="GHEA Grapalat" w:cs="Arial"/>
          <w:sz w:val="20"/>
          <w:szCs w:val="20"/>
          <w:lang w:val="es-ES"/>
        </w:rPr>
        <w:t>գնանշման</w:t>
      </w:r>
      <w:proofErr w:type="spellEnd"/>
      <w:r w:rsidR="003B62A1" w:rsidRPr="003B62A1">
        <w:rPr>
          <w:rFonts w:ascii="GHEA Grapalat" w:eastAsia="Times New Roman" w:hAnsi="GHEA Grapalat" w:cs="Arial"/>
          <w:sz w:val="20"/>
          <w:szCs w:val="20"/>
          <w:lang w:val="es-ES"/>
        </w:rPr>
        <w:t xml:space="preserve"> </w:t>
      </w:r>
      <w:proofErr w:type="spellStart"/>
      <w:r w:rsidR="003B62A1" w:rsidRPr="003B62A1">
        <w:rPr>
          <w:rFonts w:ascii="GHEA Grapalat" w:eastAsia="Times New Roman" w:hAnsi="GHEA Grapalat" w:cs="Arial"/>
          <w:sz w:val="20"/>
          <w:szCs w:val="20"/>
          <w:lang w:val="es-ES"/>
        </w:rPr>
        <w:t>հարցման</w:t>
      </w:r>
      <w:proofErr w:type="spellEnd"/>
      <w:r w:rsidR="003B62A1" w:rsidRPr="003B62A1">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մասնակցելու</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շրջանակում</w:t>
      </w:r>
      <w:proofErr w:type="spellEnd"/>
      <w:r w:rsidRPr="00C8279D">
        <w:rPr>
          <w:rFonts w:ascii="GHEA Grapalat" w:eastAsia="Times New Roman" w:hAnsi="GHEA Grapalat" w:cs="Arial"/>
          <w:sz w:val="20"/>
          <w:szCs w:val="20"/>
          <w:lang w:val="es-ES"/>
        </w:rPr>
        <w:t>`</w:t>
      </w:r>
    </w:p>
    <w:p w14:paraId="59E1C189" w14:textId="77777777" w:rsidR="00C8279D" w:rsidRPr="00C8279D" w:rsidRDefault="00C8279D" w:rsidP="00C8279D">
      <w:pPr>
        <w:numPr>
          <w:ilvl w:val="0"/>
          <w:numId w:val="18"/>
        </w:numPr>
        <w:spacing w:after="0" w:line="240" w:lineRule="auto"/>
        <w:ind w:firstLine="720"/>
        <w:jc w:val="both"/>
        <w:rPr>
          <w:rFonts w:ascii="GHEA Grapalat" w:eastAsia="Times New Roman" w:hAnsi="GHEA Grapalat" w:cs="Arial"/>
          <w:sz w:val="20"/>
          <w:szCs w:val="20"/>
          <w:lang w:val="es-ES"/>
        </w:rPr>
      </w:pPr>
      <w:proofErr w:type="spellStart"/>
      <w:r w:rsidRPr="00C8279D">
        <w:rPr>
          <w:rFonts w:ascii="GHEA Grapalat" w:eastAsia="Times New Roman" w:hAnsi="GHEA Grapalat" w:cs="Arial"/>
          <w:sz w:val="20"/>
          <w:szCs w:val="20"/>
          <w:lang w:val="es-ES"/>
        </w:rPr>
        <w:t>թույլ</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չի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տվել</w:t>
      </w:r>
      <w:proofErr w:type="spellEnd"/>
      <w:r w:rsidRPr="00C8279D">
        <w:rPr>
          <w:rFonts w:ascii="GHEA Grapalat" w:eastAsia="Times New Roman" w:hAnsi="GHEA Grapalat" w:cs="Arial"/>
          <w:sz w:val="20"/>
          <w:szCs w:val="20"/>
          <w:lang w:val="es-ES"/>
        </w:rPr>
        <w:t xml:space="preserve"> և (</w:t>
      </w:r>
      <w:proofErr w:type="spellStart"/>
      <w:r w:rsidRPr="00C8279D">
        <w:rPr>
          <w:rFonts w:ascii="GHEA Grapalat" w:eastAsia="Times New Roman" w:hAnsi="GHEA Grapalat" w:cs="Arial"/>
          <w:sz w:val="20"/>
          <w:szCs w:val="20"/>
          <w:lang w:val="es-ES"/>
        </w:rPr>
        <w:t>կամ</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թույլ</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չի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տալու</w:t>
      </w:r>
      <w:proofErr w:type="spellEnd"/>
      <w:r w:rsidRPr="00C8279D">
        <w:rPr>
          <w:rFonts w:ascii="GHEA Grapalat" w:eastAsia="Times New Roman" w:hAnsi="GHEA Grapalat" w:cs="Arial"/>
          <w:sz w:val="20"/>
          <w:szCs w:val="20"/>
          <w:lang w:val="es-ES"/>
        </w:rPr>
        <w:t xml:space="preserve"> </w:t>
      </w:r>
      <w:r w:rsidRPr="00C8279D">
        <w:rPr>
          <w:rFonts w:ascii="GHEA Grapalat" w:eastAsia="Times New Roman" w:hAnsi="GHEA Grapalat" w:cs="Arial"/>
          <w:sz w:val="20"/>
          <w:szCs w:val="20"/>
          <w:lang w:val="hy-AM"/>
        </w:rPr>
        <w:t xml:space="preserve">անբարեխիղճ մրցակցություն, </w:t>
      </w:r>
      <w:proofErr w:type="spellStart"/>
      <w:r w:rsidRPr="00C8279D">
        <w:rPr>
          <w:rFonts w:ascii="GHEA Grapalat" w:eastAsia="Times New Roman" w:hAnsi="GHEA Grapalat" w:cs="Arial"/>
          <w:sz w:val="20"/>
          <w:szCs w:val="20"/>
          <w:lang w:val="es-ES"/>
        </w:rPr>
        <w:t>գերիշխող</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դիրքի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չարաշահում</w:t>
      </w:r>
      <w:proofErr w:type="spellEnd"/>
      <w:r w:rsidRPr="00C8279D">
        <w:rPr>
          <w:rFonts w:ascii="GHEA Grapalat" w:eastAsia="Times New Roman" w:hAnsi="GHEA Grapalat" w:cs="Arial"/>
          <w:sz w:val="20"/>
          <w:szCs w:val="20"/>
          <w:lang w:val="es-ES"/>
        </w:rPr>
        <w:t xml:space="preserve"> և </w:t>
      </w:r>
      <w:proofErr w:type="spellStart"/>
      <w:r w:rsidRPr="00C8279D">
        <w:rPr>
          <w:rFonts w:ascii="GHEA Grapalat" w:eastAsia="Times New Roman" w:hAnsi="GHEA Grapalat" w:cs="Arial"/>
          <w:sz w:val="20"/>
          <w:szCs w:val="20"/>
          <w:lang w:val="es-ES"/>
        </w:rPr>
        <w:t>հակամրցակցային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համաձայնություն</w:t>
      </w:r>
      <w:proofErr w:type="spellEnd"/>
      <w:r w:rsidRPr="00C8279D">
        <w:rPr>
          <w:rFonts w:ascii="GHEA Grapalat" w:eastAsia="Times New Roman" w:hAnsi="GHEA Grapalat" w:cs="Arial"/>
          <w:sz w:val="20"/>
          <w:szCs w:val="20"/>
          <w:lang w:val="es-ES"/>
        </w:rPr>
        <w:t>,</w:t>
      </w:r>
    </w:p>
    <w:p w14:paraId="44CA82CE" w14:textId="77777777" w:rsidR="00C8279D" w:rsidRPr="00C8279D" w:rsidRDefault="00C8279D" w:rsidP="00C8279D">
      <w:pPr>
        <w:numPr>
          <w:ilvl w:val="0"/>
          <w:numId w:val="18"/>
        </w:numPr>
        <w:spacing w:after="0" w:line="240" w:lineRule="auto"/>
        <w:ind w:firstLine="720"/>
        <w:jc w:val="both"/>
        <w:rPr>
          <w:rFonts w:ascii="GHEA Grapalat" w:eastAsia="Times New Roman" w:hAnsi="GHEA Grapalat" w:cs="Times New Roman"/>
          <w:lang w:val="es-ES"/>
        </w:rPr>
      </w:pPr>
      <w:proofErr w:type="spellStart"/>
      <w:r w:rsidRPr="00C8279D">
        <w:rPr>
          <w:rFonts w:ascii="GHEA Grapalat" w:eastAsia="Times New Roman" w:hAnsi="GHEA Grapalat" w:cs="Arial"/>
          <w:sz w:val="20"/>
          <w:szCs w:val="20"/>
          <w:lang w:val="es-ES"/>
        </w:rPr>
        <w:t>բացակայում</w:t>
      </w:r>
      <w:proofErr w:type="spellEnd"/>
      <w:r w:rsidRPr="00C8279D">
        <w:rPr>
          <w:rFonts w:ascii="GHEA Grapalat" w:eastAsia="Times New Roman" w:hAnsi="GHEA Grapalat" w:cs="Arial"/>
          <w:sz w:val="20"/>
          <w:szCs w:val="20"/>
          <w:lang w:val="es-ES"/>
        </w:rPr>
        <w:t xml:space="preserve"> է </w:t>
      </w:r>
      <w:proofErr w:type="spellStart"/>
      <w:r w:rsidRPr="00C8279D">
        <w:rPr>
          <w:rFonts w:ascii="GHEA Grapalat" w:eastAsia="Times New Roman" w:hAnsi="GHEA Grapalat" w:cs="Arial"/>
          <w:sz w:val="20"/>
          <w:szCs w:val="20"/>
          <w:lang w:val="es-ES"/>
        </w:rPr>
        <w:t>հրավերով</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սահմանված</w:t>
      </w:r>
      <w:proofErr w:type="spellEnd"/>
      <w:r w:rsidRPr="00C8279D">
        <w:rPr>
          <w:rFonts w:ascii="GHEA Grapalat" w:eastAsia="Times New Roman" w:hAnsi="GHEA Grapalat" w:cs="Arial"/>
          <w:sz w:val="20"/>
          <w:szCs w:val="20"/>
          <w:lang w:val="es-ES"/>
        </w:rPr>
        <w:t>`</w:t>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Arial"/>
          <w:sz w:val="20"/>
          <w:szCs w:val="20"/>
          <w:lang w:val="es-ES"/>
        </w:rPr>
        <w:t>-</w:t>
      </w:r>
      <w:proofErr w:type="spellStart"/>
      <w:r w:rsidRPr="00C8279D">
        <w:rPr>
          <w:rFonts w:ascii="GHEA Grapalat" w:eastAsia="Times New Roman" w:hAnsi="GHEA Grapalat" w:cs="Arial"/>
          <w:sz w:val="20"/>
          <w:szCs w:val="20"/>
          <w:lang w:val="es-ES"/>
        </w:rPr>
        <w:t>ին</w:t>
      </w:r>
      <w:proofErr w:type="spellEnd"/>
    </w:p>
    <w:p w14:paraId="2808F11A" w14:textId="77777777" w:rsidR="00C8279D" w:rsidRPr="00C8279D" w:rsidRDefault="00C8279D" w:rsidP="00C8279D">
      <w:pPr>
        <w:spacing w:after="0" w:line="240" w:lineRule="auto"/>
        <w:jc w:val="both"/>
        <w:rPr>
          <w:rFonts w:ascii="GHEA Grapalat" w:eastAsia="Times New Roman" w:hAnsi="GHEA Grapalat" w:cs="Arial"/>
          <w:sz w:val="24"/>
          <w:szCs w:val="24"/>
          <w:vertAlign w:val="superscript"/>
          <w:lang w:val="hy-AM"/>
        </w:rPr>
      </w:pP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Sylfaen"/>
          <w:sz w:val="24"/>
          <w:szCs w:val="24"/>
          <w:vertAlign w:val="superscript"/>
          <w:lang w:val="hy-AM"/>
        </w:rPr>
        <w:t>մասնակցիանվանումը</w:t>
      </w:r>
    </w:p>
    <w:p w14:paraId="7A164B3B" w14:textId="77777777" w:rsidR="00C8279D" w:rsidRPr="00C8279D" w:rsidRDefault="00C8279D" w:rsidP="00C8279D">
      <w:pPr>
        <w:spacing w:after="0" w:line="240" w:lineRule="auto"/>
        <w:jc w:val="both"/>
        <w:rPr>
          <w:rFonts w:ascii="GHEA Grapalat" w:eastAsia="Times New Roman" w:hAnsi="GHEA Grapalat" w:cs="Times New Roman"/>
          <w:u w:val="single"/>
          <w:lang w:val="es-ES"/>
        </w:rPr>
      </w:pPr>
      <w:proofErr w:type="spellStart"/>
      <w:r w:rsidRPr="00C8279D">
        <w:rPr>
          <w:rFonts w:ascii="GHEA Grapalat" w:eastAsia="Times New Roman" w:hAnsi="GHEA Grapalat" w:cs="Arial"/>
          <w:sz w:val="20"/>
          <w:szCs w:val="20"/>
          <w:lang w:val="es-ES"/>
        </w:rPr>
        <w:t>փոխկապակցված</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անձանց</w:t>
      </w:r>
      <w:proofErr w:type="spellEnd"/>
      <w:r w:rsidRPr="00C8279D">
        <w:rPr>
          <w:rFonts w:ascii="GHEA Grapalat" w:eastAsia="Times New Roman" w:hAnsi="GHEA Grapalat" w:cs="Arial"/>
          <w:sz w:val="20"/>
          <w:szCs w:val="20"/>
          <w:lang w:val="es-ES"/>
        </w:rPr>
        <w:t xml:space="preserve"> և (</w:t>
      </w:r>
      <w:proofErr w:type="spellStart"/>
      <w:r w:rsidRPr="00C8279D">
        <w:rPr>
          <w:rFonts w:ascii="GHEA Grapalat" w:eastAsia="Times New Roman" w:hAnsi="GHEA Grapalat" w:cs="Arial"/>
          <w:sz w:val="20"/>
          <w:szCs w:val="20"/>
          <w:lang w:val="es-ES"/>
        </w:rPr>
        <w:t>կամ</w:t>
      </w:r>
      <w:proofErr w:type="spellEnd"/>
      <w:r w:rsidRPr="00C8279D">
        <w:rPr>
          <w:rFonts w:ascii="GHEA Grapalat" w:eastAsia="Times New Roman" w:hAnsi="GHEA Grapalat" w:cs="Arial"/>
          <w:sz w:val="20"/>
          <w:szCs w:val="20"/>
          <w:lang w:val="es-ES"/>
        </w:rPr>
        <w:t>)</w:t>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Arial"/>
          <w:sz w:val="20"/>
          <w:szCs w:val="20"/>
          <w:lang w:val="es-ES"/>
        </w:rPr>
        <w:t>-ի</w:t>
      </w:r>
    </w:p>
    <w:p w14:paraId="44512001" w14:textId="77777777" w:rsidR="00C8279D" w:rsidRPr="00C8279D" w:rsidRDefault="00C8279D" w:rsidP="00C8279D">
      <w:pPr>
        <w:spacing w:after="0" w:line="240" w:lineRule="auto"/>
        <w:jc w:val="both"/>
        <w:rPr>
          <w:rFonts w:ascii="GHEA Grapalat" w:eastAsia="Times New Roman" w:hAnsi="GHEA Grapalat" w:cs="Times New Roman"/>
          <w:u w:val="single"/>
          <w:lang w:val="es-ES"/>
        </w:rPr>
      </w:pP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hy-AM"/>
        </w:rPr>
        <w:t>մասնակցիանվանումը</w:t>
      </w:r>
    </w:p>
    <w:p w14:paraId="77458CB8" w14:textId="77777777" w:rsidR="00C8279D" w:rsidRPr="00C8279D" w:rsidRDefault="00C8279D" w:rsidP="00C8279D">
      <w:pPr>
        <w:spacing w:after="0" w:line="240" w:lineRule="auto"/>
        <w:jc w:val="both"/>
        <w:rPr>
          <w:rFonts w:ascii="GHEA Grapalat" w:eastAsia="Times New Roman" w:hAnsi="GHEA Grapalat" w:cs="Times New Roman"/>
          <w:u w:val="single"/>
          <w:lang w:val="es-ES"/>
        </w:rPr>
      </w:pPr>
      <w:proofErr w:type="spellStart"/>
      <w:r w:rsidRPr="00C8279D">
        <w:rPr>
          <w:rFonts w:ascii="GHEA Grapalat" w:eastAsia="Times New Roman" w:hAnsi="GHEA Grapalat" w:cs="Arial"/>
          <w:sz w:val="20"/>
          <w:szCs w:val="20"/>
          <w:lang w:val="es-ES"/>
        </w:rPr>
        <w:t>կողմից</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հիմնադրված</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կամ</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ավելի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քան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հիսուն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տոկոս</w:t>
      </w:r>
      <w:proofErr w:type="spellEnd"/>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Arial"/>
          <w:sz w:val="20"/>
          <w:szCs w:val="20"/>
          <w:lang w:val="es-ES"/>
        </w:rPr>
        <w:t>-</w:t>
      </w:r>
      <w:proofErr w:type="spellStart"/>
      <w:r w:rsidRPr="00C8279D">
        <w:rPr>
          <w:rFonts w:ascii="GHEA Grapalat" w:eastAsia="Times New Roman" w:hAnsi="GHEA Grapalat" w:cs="Arial"/>
          <w:sz w:val="20"/>
          <w:szCs w:val="20"/>
          <w:lang w:val="es-ES"/>
        </w:rPr>
        <w:t>ին</w:t>
      </w:r>
      <w:proofErr w:type="spellEnd"/>
    </w:p>
    <w:p w14:paraId="42345E30" w14:textId="77777777" w:rsidR="00C8279D" w:rsidRPr="00C8279D" w:rsidRDefault="00C8279D" w:rsidP="00C8279D">
      <w:pPr>
        <w:spacing w:after="0" w:line="240" w:lineRule="auto"/>
        <w:jc w:val="both"/>
        <w:rPr>
          <w:rFonts w:ascii="GHEA Grapalat" w:eastAsia="Times New Roman" w:hAnsi="GHEA Grapalat" w:cs="Times New Roman"/>
          <w:lang w:val="es-ES"/>
        </w:rPr>
      </w:pP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es-ES"/>
        </w:rPr>
        <w:tab/>
      </w:r>
      <w:r w:rsidRPr="00C8279D">
        <w:rPr>
          <w:rFonts w:ascii="GHEA Grapalat" w:eastAsia="Times New Roman" w:hAnsi="GHEA Grapalat" w:cs="Sylfaen"/>
          <w:sz w:val="24"/>
          <w:szCs w:val="24"/>
          <w:vertAlign w:val="superscript"/>
          <w:lang w:val="hy-AM"/>
        </w:rPr>
        <w:t>մասնակցիանվանումը</w:t>
      </w:r>
    </w:p>
    <w:p w14:paraId="6E0E2E47" w14:textId="77777777" w:rsidR="00C8279D" w:rsidRPr="00C8279D" w:rsidRDefault="00C8279D" w:rsidP="00C8279D">
      <w:pPr>
        <w:spacing w:after="0" w:line="240" w:lineRule="auto"/>
        <w:jc w:val="both"/>
        <w:rPr>
          <w:rFonts w:ascii="GHEA Grapalat" w:eastAsia="Times New Roman" w:hAnsi="GHEA Grapalat" w:cs="Arial"/>
          <w:sz w:val="20"/>
          <w:szCs w:val="20"/>
          <w:lang w:val="es-ES"/>
        </w:rPr>
      </w:pPr>
      <w:proofErr w:type="spellStart"/>
      <w:r w:rsidRPr="00C8279D">
        <w:rPr>
          <w:rFonts w:ascii="GHEA Grapalat" w:eastAsia="Times New Roman" w:hAnsi="GHEA Grapalat" w:cs="Arial"/>
          <w:sz w:val="20"/>
          <w:szCs w:val="20"/>
          <w:lang w:val="es-ES"/>
        </w:rPr>
        <w:t>պատկանող</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բաժնեմաս</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փայաբաժին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ունեցող</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կազմակերպությունների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միաժամանակյա</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մասնակցության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դեպք</w:t>
      </w:r>
      <w:proofErr w:type="spellEnd"/>
      <w:r w:rsidRPr="00C8279D">
        <w:rPr>
          <w:rFonts w:ascii="GHEA Grapalat" w:eastAsia="Times New Roman" w:hAnsi="GHEA Grapalat" w:cs="Arial"/>
          <w:sz w:val="20"/>
          <w:szCs w:val="20"/>
          <w:lang w:val="es-ES"/>
        </w:rPr>
        <w:t>:</w:t>
      </w:r>
    </w:p>
    <w:p w14:paraId="311247A4" w14:textId="77777777" w:rsidR="00C8279D" w:rsidRPr="00C8279D" w:rsidRDefault="00C8279D" w:rsidP="00C8279D">
      <w:pPr>
        <w:spacing w:after="0" w:line="240" w:lineRule="auto"/>
        <w:jc w:val="both"/>
        <w:rPr>
          <w:rFonts w:ascii="GHEA Grapalat" w:eastAsia="Times New Roman" w:hAnsi="GHEA Grapalat" w:cs="Arial"/>
          <w:sz w:val="20"/>
          <w:szCs w:val="20"/>
          <w:lang w:val="es-ES"/>
        </w:rPr>
      </w:pPr>
    </w:p>
    <w:p w14:paraId="25531D25" w14:textId="77777777" w:rsidR="00C8279D" w:rsidRPr="00C8279D" w:rsidRDefault="00C8279D" w:rsidP="00C8279D">
      <w:pPr>
        <w:numPr>
          <w:ilvl w:val="0"/>
          <w:numId w:val="18"/>
        </w:numPr>
        <w:spacing w:after="0" w:line="240" w:lineRule="auto"/>
        <w:ind w:firstLine="720"/>
        <w:jc w:val="both"/>
        <w:rPr>
          <w:rFonts w:ascii="GHEA Grapalat" w:eastAsia="Times New Roman" w:hAnsi="GHEA Grapalat" w:cs="Times New Roman"/>
          <w:lang w:val="es-ES"/>
        </w:rPr>
      </w:pPr>
      <w:r w:rsidRPr="00C8279D">
        <w:rPr>
          <w:rFonts w:ascii="GHEA Grapalat" w:eastAsia="Times New Roman" w:hAnsi="GHEA Grapalat" w:cs="Arial"/>
          <w:sz w:val="20"/>
          <w:szCs w:val="20"/>
          <w:lang w:val="hy-AM"/>
        </w:rPr>
        <w:lastRenderedPageBreak/>
        <w:t>Ս</w:t>
      </w:r>
      <w:proofErr w:type="spellStart"/>
      <w:r w:rsidRPr="00C8279D">
        <w:rPr>
          <w:rFonts w:ascii="GHEA Grapalat" w:eastAsia="Times New Roman" w:hAnsi="GHEA Grapalat" w:cs="Arial"/>
          <w:sz w:val="20"/>
          <w:szCs w:val="20"/>
          <w:lang w:val="es-ES"/>
        </w:rPr>
        <w:t>տորև</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ներկայացնում</w:t>
      </w:r>
      <w:proofErr w:type="spellEnd"/>
      <w:r w:rsidRPr="00C8279D">
        <w:rPr>
          <w:rFonts w:ascii="GHEA Grapalat" w:eastAsia="Times New Roman" w:hAnsi="GHEA Grapalat" w:cs="Arial"/>
          <w:sz w:val="20"/>
          <w:szCs w:val="20"/>
          <w:lang w:val="es-ES"/>
        </w:rPr>
        <w:t xml:space="preserve"> </w:t>
      </w:r>
      <w:r w:rsidRPr="00C8279D">
        <w:rPr>
          <w:rFonts w:ascii="GHEA Grapalat" w:eastAsia="Times New Roman" w:hAnsi="GHEA Grapalat" w:cs="Arial"/>
          <w:sz w:val="20"/>
          <w:szCs w:val="20"/>
          <w:lang w:val="hy-AM"/>
        </w:rPr>
        <w:t xml:space="preserve">է </w:t>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Times New Roman"/>
          <w:u w:val="single"/>
          <w:lang w:val="es-ES"/>
        </w:rPr>
        <w:tab/>
      </w:r>
      <w:r w:rsidRPr="00C8279D">
        <w:rPr>
          <w:rFonts w:ascii="GHEA Grapalat" w:eastAsia="Times New Roman" w:hAnsi="GHEA Grapalat" w:cs="Arial"/>
          <w:sz w:val="20"/>
          <w:szCs w:val="20"/>
          <w:lang w:val="es-ES"/>
        </w:rPr>
        <w:t xml:space="preserve">-ի </w:t>
      </w:r>
      <w:proofErr w:type="spellStart"/>
      <w:r w:rsidRPr="00C8279D">
        <w:rPr>
          <w:rFonts w:ascii="GHEA Grapalat" w:eastAsia="Times New Roman" w:hAnsi="GHEA Grapalat" w:cs="Arial"/>
          <w:sz w:val="20"/>
          <w:szCs w:val="20"/>
          <w:lang w:val="es-ES"/>
        </w:rPr>
        <w:t>իրական</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շահառուների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վերաբերյալ</w:t>
      </w:r>
      <w:proofErr w:type="spellEnd"/>
    </w:p>
    <w:p w14:paraId="0091E19F" w14:textId="77777777" w:rsidR="00C8279D" w:rsidRPr="00C8279D" w:rsidRDefault="00C8279D" w:rsidP="00C8279D">
      <w:pPr>
        <w:spacing w:after="0" w:line="240" w:lineRule="auto"/>
        <w:jc w:val="both"/>
        <w:rPr>
          <w:rFonts w:ascii="GHEA Grapalat" w:eastAsia="Times New Roman" w:hAnsi="GHEA Grapalat" w:cs="Arial"/>
          <w:sz w:val="24"/>
          <w:szCs w:val="24"/>
          <w:vertAlign w:val="superscript"/>
          <w:lang w:val="hy-AM"/>
        </w:rPr>
      </w:pP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Times New Roman"/>
          <w:sz w:val="24"/>
          <w:szCs w:val="24"/>
          <w:vertAlign w:val="superscript"/>
          <w:lang w:val="es-ES"/>
        </w:rPr>
        <w:tab/>
      </w:r>
      <w:r w:rsidRPr="00C8279D">
        <w:rPr>
          <w:rFonts w:ascii="GHEA Grapalat" w:eastAsia="Times New Roman" w:hAnsi="GHEA Grapalat" w:cs="Sylfaen"/>
          <w:sz w:val="24"/>
          <w:szCs w:val="24"/>
          <w:vertAlign w:val="superscript"/>
          <w:lang w:val="hy-AM"/>
        </w:rPr>
        <w:t>մասնակցիանվանումը</w:t>
      </w:r>
    </w:p>
    <w:p w14:paraId="778947AE" w14:textId="77777777" w:rsidR="00C8279D" w:rsidRPr="00C8279D" w:rsidRDefault="00C8279D" w:rsidP="00C8279D">
      <w:pPr>
        <w:spacing w:after="0" w:line="240" w:lineRule="auto"/>
        <w:jc w:val="both"/>
        <w:rPr>
          <w:rFonts w:ascii="GHEA Grapalat" w:eastAsia="Times New Roman" w:hAnsi="GHEA Grapalat" w:cs="Times New Roman"/>
          <w:lang w:val="hy-AM"/>
        </w:rPr>
      </w:pPr>
    </w:p>
    <w:p w14:paraId="688FE3E2" w14:textId="77777777" w:rsidR="00C8279D" w:rsidRPr="00C8279D" w:rsidRDefault="00C8279D" w:rsidP="00C8279D">
      <w:pPr>
        <w:spacing w:after="0" w:line="240" w:lineRule="auto"/>
        <w:jc w:val="both"/>
        <w:rPr>
          <w:rFonts w:ascii="GHEA Grapalat" w:eastAsia="Times New Roman" w:hAnsi="GHEA Grapalat" w:cs="Arial"/>
          <w:sz w:val="18"/>
          <w:szCs w:val="18"/>
          <w:vertAlign w:val="superscript"/>
          <w:lang w:val="es-ES"/>
        </w:rPr>
      </w:pPr>
      <w:proofErr w:type="spellStart"/>
      <w:r w:rsidRPr="00C8279D">
        <w:rPr>
          <w:rFonts w:ascii="GHEA Grapalat" w:eastAsia="Times New Roman" w:hAnsi="GHEA Grapalat" w:cs="Arial"/>
          <w:sz w:val="20"/>
          <w:szCs w:val="20"/>
          <w:lang w:val="es-ES"/>
        </w:rPr>
        <w:t>տեղեկություններ</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պարունակող</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կայքէջի</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հղումը</w:t>
      </w:r>
      <w:proofErr w:type="spellEnd"/>
      <w:r w:rsidRPr="00C8279D">
        <w:rPr>
          <w:rFonts w:ascii="GHEA Grapalat" w:eastAsia="Times New Roman" w:hAnsi="GHEA Grapalat" w:cs="Arial"/>
          <w:sz w:val="20"/>
          <w:szCs w:val="20"/>
          <w:lang w:val="es-ES"/>
        </w:rPr>
        <w:t>՝ ----</w:t>
      </w:r>
      <w:r w:rsidRPr="00C8279D">
        <w:rPr>
          <w:rFonts w:ascii="GHEA Grapalat" w:eastAsia="Times New Roman" w:hAnsi="GHEA Grapalat" w:cs="Arial"/>
          <w:sz w:val="20"/>
          <w:szCs w:val="20"/>
          <w:lang w:val="hy-AM"/>
        </w:rPr>
        <w:t>-------------------</w:t>
      </w:r>
      <w:r w:rsidRPr="00C8279D">
        <w:rPr>
          <w:rFonts w:ascii="GHEA Grapalat" w:eastAsia="Times New Roman" w:hAnsi="GHEA Grapalat" w:cs="Arial"/>
          <w:sz w:val="20"/>
          <w:szCs w:val="20"/>
          <w:lang w:val="es-ES"/>
        </w:rPr>
        <w:t>-----------------------------</w:t>
      </w:r>
      <w:r w:rsidRPr="00C8279D">
        <w:rPr>
          <w:rFonts w:ascii="Times New Roman" w:eastAsia="Times New Roman" w:hAnsi="Times New Roman" w:cs="Arial"/>
          <w:sz w:val="18"/>
          <w:szCs w:val="18"/>
          <w:lang w:val="hy-AM"/>
        </w:rPr>
        <w:t>**</w:t>
      </w:r>
    </w:p>
    <w:p w14:paraId="73263C46" w14:textId="77777777" w:rsidR="00C8279D" w:rsidRPr="00C8279D" w:rsidRDefault="00C8279D" w:rsidP="00C8279D">
      <w:pPr>
        <w:spacing w:after="0" w:line="240" w:lineRule="auto"/>
        <w:jc w:val="right"/>
        <w:rPr>
          <w:rFonts w:ascii="GHEA Grapalat" w:eastAsia="Times New Roman" w:hAnsi="GHEA Grapalat" w:cs="Times New Roman"/>
          <w:sz w:val="10"/>
          <w:szCs w:val="10"/>
          <w:lang w:val="es-ES"/>
        </w:rPr>
      </w:pPr>
    </w:p>
    <w:p w14:paraId="1CE34E35" w14:textId="77777777" w:rsidR="00C8279D" w:rsidRPr="00C8279D" w:rsidRDefault="00C8279D" w:rsidP="00C8279D">
      <w:pPr>
        <w:spacing w:after="0" w:line="240" w:lineRule="auto"/>
        <w:ind w:firstLine="708"/>
        <w:jc w:val="both"/>
        <w:rPr>
          <w:rFonts w:ascii="GHEA Grapalat" w:eastAsia="Times New Roman" w:hAnsi="GHEA Grapalat" w:cs="Times New Roman"/>
          <w:sz w:val="20"/>
          <w:szCs w:val="24"/>
          <w:lang w:val="hy-AM"/>
        </w:rPr>
      </w:pPr>
      <w:proofErr w:type="spellStart"/>
      <w:r w:rsidRPr="00C8279D">
        <w:rPr>
          <w:rFonts w:ascii="GHEA Grapalat" w:eastAsia="Times New Roman" w:hAnsi="GHEA Grapalat" w:cs="Times New Roman"/>
          <w:sz w:val="20"/>
          <w:szCs w:val="24"/>
          <w:lang w:val="es-ES"/>
        </w:rPr>
        <w:t>Կից</w:t>
      </w:r>
      <w:proofErr w:type="spellEnd"/>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ներկայացվում</w:t>
      </w:r>
      <w:proofErr w:type="spellEnd"/>
      <w:r w:rsidRPr="00C8279D">
        <w:rPr>
          <w:rFonts w:ascii="GHEA Grapalat" w:eastAsia="Times New Roman" w:hAnsi="GHEA Grapalat" w:cs="Times New Roman"/>
          <w:sz w:val="20"/>
          <w:szCs w:val="24"/>
          <w:lang w:val="es-ES"/>
        </w:rPr>
        <w:t xml:space="preserve"> է </w:t>
      </w:r>
      <w:proofErr w:type="spellStart"/>
      <w:r w:rsidRPr="00C8279D">
        <w:rPr>
          <w:rFonts w:ascii="GHEA Grapalat" w:eastAsia="Times New Roman" w:hAnsi="GHEA Grapalat" w:cs="Times New Roman"/>
          <w:sz w:val="20"/>
          <w:szCs w:val="24"/>
          <w:lang w:val="es-ES"/>
        </w:rPr>
        <w:t>հրավերին</w:t>
      </w:r>
      <w:proofErr w:type="spellEnd"/>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կցված</w:t>
      </w:r>
      <w:proofErr w:type="spellEnd"/>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նախագծային</w:t>
      </w:r>
      <w:proofErr w:type="spellEnd"/>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փաստաթղթերով</w:t>
      </w:r>
      <w:proofErr w:type="spellEnd"/>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սահմանված</w:t>
      </w:r>
      <w:proofErr w:type="spellEnd"/>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տեխնիկական</w:t>
      </w:r>
      <w:proofErr w:type="spellEnd"/>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բնութագրերին</w:t>
      </w:r>
      <w:proofErr w:type="spellEnd"/>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համապատասխանող</w:t>
      </w:r>
      <w:proofErr w:type="spellEnd"/>
      <w:r w:rsidRPr="00C8279D">
        <w:rPr>
          <w:rFonts w:ascii="GHEA Grapalat" w:eastAsia="Times New Roman" w:hAnsi="GHEA Grapalat" w:cs="Times New Roman"/>
          <w:sz w:val="20"/>
          <w:szCs w:val="24"/>
          <w:lang w:val="es-ES"/>
        </w:rPr>
        <w:t xml:space="preserve"> </w:t>
      </w:r>
      <w:r w:rsidRPr="00C8279D">
        <w:rPr>
          <w:rFonts w:ascii="GHEA Grapalat" w:eastAsia="Times New Roman" w:hAnsi="GHEA Grapalat" w:cs="Times New Roman"/>
          <w:sz w:val="20"/>
          <w:szCs w:val="24"/>
          <w:lang w:val="hy-AM"/>
        </w:rPr>
        <w:t xml:space="preserve">նյութերի և </w:t>
      </w:r>
      <w:r w:rsidRPr="00C8279D">
        <w:rPr>
          <w:rFonts w:ascii="GHEA Grapalat" w:eastAsia="Times New Roman" w:hAnsi="GHEA Grapalat" w:cs="Times New Roman"/>
          <w:sz w:val="20"/>
          <w:szCs w:val="24"/>
          <w:lang w:val="es-ES"/>
        </w:rPr>
        <w:t>(</w:t>
      </w:r>
      <w:r w:rsidRPr="00C8279D">
        <w:rPr>
          <w:rFonts w:ascii="GHEA Grapalat" w:eastAsia="Times New Roman" w:hAnsi="GHEA Grapalat" w:cs="Times New Roman"/>
          <w:sz w:val="20"/>
          <w:szCs w:val="24"/>
          <w:lang w:val="hy-AM"/>
        </w:rPr>
        <w:t>կամ</w:t>
      </w:r>
      <w:r w:rsidRPr="00C8279D">
        <w:rPr>
          <w:rFonts w:ascii="GHEA Grapalat" w:eastAsia="Times New Roman" w:hAnsi="GHEA Grapalat" w:cs="Times New Roman"/>
          <w:sz w:val="20"/>
          <w:szCs w:val="24"/>
          <w:lang w:val="es-ES"/>
        </w:rPr>
        <w:t>)</w:t>
      </w:r>
      <w:r w:rsidR="00C23178">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սարքերի</w:t>
      </w:r>
      <w:proofErr w:type="spellEnd"/>
      <w:r w:rsidRPr="00C8279D">
        <w:rPr>
          <w:rFonts w:ascii="GHEA Grapalat" w:eastAsia="Times New Roman" w:hAnsi="GHEA Grapalat" w:cs="Times New Roman"/>
          <w:sz w:val="20"/>
          <w:szCs w:val="24"/>
          <w:lang w:val="es-ES"/>
        </w:rPr>
        <w:t xml:space="preserve"> </w:t>
      </w:r>
      <w:r w:rsidRPr="00C8279D">
        <w:rPr>
          <w:rFonts w:ascii="GHEA Grapalat" w:eastAsia="Times New Roman" w:hAnsi="GHEA Grapalat" w:cs="Times New Roman"/>
          <w:sz w:val="20"/>
          <w:szCs w:val="24"/>
          <w:lang w:val="hy-AM"/>
        </w:rPr>
        <w:t>ու</w:t>
      </w:r>
      <w:r w:rsidRPr="00C8279D">
        <w:rPr>
          <w:rFonts w:ascii="GHEA Grapalat" w:eastAsia="Times New Roman" w:hAnsi="GHEA Grapalat" w:cs="Times New Roman"/>
          <w:sz w:val="20"/>
          <w:szCs w:val="24"/>
          <w:lang w:val="es-ES"/>
        </w:rPr>
        <w:t xml:space="preserve"> </w:t>
      </w:r>
      <w:proofErr w:type="spellStart"/>
      <w:r w:rsidRPr="00C8279D">
        <w:rPr>
          <w:rFonts w:ascii="GHEA Grapalat" w:eastAsia="Times New Roman" w:hAnsi="GHEA Grapalat" w:cs="Times New Roman"/>
          <w:sz w:val="20"/>
          <w:szCs w:val="24"/>
          <w:lang w:val="es-ES"/>
        </w:rPr>
        <w:t>սարքավորումների</w:t>
      </w:r>
      <w:proofErr w:type="spellEnd"/>
      <w:r w:rsidRPr="00C8279D">
        <w:rPr>
          <w:rFonts w:ascii="GHEA Grapalat" w:eastAsia="Times New Roman" w:hAnsi="GHEA Grapalat" w:cs="Times New Roman"/>
          <w:sz w:val="20"/>
          <w:szCs w:val="24"/>
          <w:lang w:val="es-ES"/>
        </w:rPr>
        <w:t xml:space="preserve"> </w:t>
      </w:r>
      <w:r w:rsidRPr="00C8279D">
        <w:rPr>
          <w:rFonts w:ascii="GHEA Grapalat" w:eastAsia="Times New Roman" w:hAnsi="GHEA Grapalat" w:cs="Times New Roman"/>
          <w:sz w:val="20"/>
          <w:szCs w:val="24"/>
          <w:lang w:val="hy-AM"/>
        </w:rPr>
        <w:t xml:space="preserve">տեղադրման պարտավորության մասին </w:t>
      </w:r>
      <w:proofErr w:type="gramStart"/>
      <w:r w:rsidRPr="00C8279D">
        <w:rPr>
          <w:rFonts w:ascii="GHEA Grapalat" w:eastAsia="Times New Roman" w:hAnsi="GHEA Grapalat" w:cs="Times New Roman"/>
          <w:sz w:val="20"/>
          <w:szCs w:val="24"/>
          <w:lang w:val="hy-AM"/>
        </w:rPr>
        <w:t>հավաստումը:</w:t>
      </w:r>
      <w:r w:rsidRPr="00C8279D">
        <w:rPr>
          <w:rFonts w:ascii="GHEA Grapalat" w:eastAsia="Times New Roman" w:hAnsi="GHEA Grapalat" w:cs="Times New Roman"/>
          <w:sz w:val="20"/>
          <w:szCs w:val="24"/>
          <w:lang w:val="es-ES"/>
        </w:rPr>
        <w:t>*</w:t>
      </w:r>
      <w:proofErr w:type="gramEnd"/>
      <w:r w:rsidRPr="00C8279D">
        <w:rPr>
          <w:rFonts w:ascii="GHEA Grapalat" w:eastAsia="Times New Roman" w:hAnsi="GHEA Grapalat" w:cs="Times New Roman"/>
          <w:sz w:val="20"/>
          <w:szCs w:val="24"/>
          <w:lang w:val="es-ES"/>
        </w:rPr>
        <w:t>**</w:t>
      </w:r>
    </w:p>
    <w:p w14:paraId="573BF5A2" w14:textId="77777777" w:rsidR="00C8279D" w:rsidRPr="00C8279D" w:rsidRDefault="00C8279D" w:rsidP="00C8279D">
      <w:pPr>
        <w:spacing w:after="0" w:line="240" w:lineRule="auto"/>
        <w:ind w:firstLine="708"/>
        <w:jc w:val="both"/>
        <w:rPr>
          <w:rFonts w:ascii="GHEA Grapalat" w:eastAsia="Times New Roman" w:hAnsi="GHEA Grapalat" w:cs="Times New Roman"/>
          <w:sz w:val="20"/>
          <w:szCs w:val="24"/>
          <w:lang w:val="es-ES"/>
        </w:rPr>
      </w:pPr>
    </w:p>
    <w:p w14:paraId="324B3267" w14:textId="77777777" w:rsidR="00C8279D" w:rsidRPr="00C8279D" w:rsidRDefault="00C8279D" w:rsidP="00C8279D">
      <w:pPr>
        <w:spacing w:after="0" w:line="240" w:lineRule="auto"/>
        <w:ind w:firstLine="708"/>
        <w:jc w:val="both"/>
        <w:rPr>
          <w:rFonts w:ascii="GHEA Grapalat" w:eastAsia="Times New Roman" w:hAnsi="GHEA Grapalat" w:cs="Times New Roman"/>
          <w:sz w:val="20"/>
          <w:szCs w:val="24"/>
          <w:lang w:val="es-ES"/>
        </w:rPr>
      </w:pPr>
    </w:p>
    <w:p w14:paraId="09D95823" w14:textId="77777777" w:rsidR="00C8279D" w:rsidRPr="00C8279D" w:rsidRDefault="00C8279D" w:rsidP="00C8279D">
      <w:pPr>
        <w:spacing w:after="0" w:line="240" w:lineRule="auto"/>
        <w:ind w:firstLine="708"/>
        <w:jc w:val="both"/>
        <w:rPr>
          <w:rFonts w:ascii="GHEA Grapalat" w:eastAsia="Times New Roman" w:hAnsi="GHEA Grapalat" w:cs="Times New Roman"/>
          <w:sz w:val="20"/>
          <w:szCs w:val="24"/>
          <w:lang w:val="es-ES"/>
        </w:rPr>
      </w:pPr>
    </w:p>
    <w:p w14:paraId="7216EB76" w14:textId="77777777" w:rsidR="00C8279D" w:rsidRPr="00C8279D" w:rsidRDefault="00C8279D" w:rsidP="00C8279D">
      <w:pPr>
        <w:spacing w:after="0" w:line="240" w:lineRule="auto"/>
        <w:jc w:val="both"/>
        <w:rPr>
          <w:rFonts w:ascii="GHEA Grapalat" w:eastAsia="Times New Roman" w:hAnsi="GHEA Grapalat" w:cs="Times New Roman"/>
          <w:sz w:val="20"/>
          <w:szCs w:val="24"/>
          <w:lang w:val="es-ES"/>
        </w:rPr>
      </w:pPr>
    </w:p>
    <w:p w14:paraId="74540945" w14:textId="77777777" w:rsidR="00C8279D" w:rsidRPr="00C8279D" w:rsidRDefault="00C8279D" w:rsidP="00C8279D">
      <w:pPr>
        <w:spacing w:after="0" w:line="240" w:lineRule="auto"/>
        <w:jc w:val="both"/>
        <w:rPr>
          <w:rFonts w:ascii="GHEA Grapalat" w:eastAsia="Times New Roman" w:hAnsi="GHEA Grapalat" w:cs="Times New Roman"/>
          <w:sz w:val="20"/>
          <w:szCs w:val="24"/>
          <w:lang w:val="es-ES"/>
        </w:rPr>
      </w:pPr>
    </w:p>
    <w:p w14:paraId="56F4A290" w14:textId="77777777" w:rsidR="00C8279D" w:rsidRPr="00C8279D" w:rsidRDefault="00C8279D" w:rsidP="00C8279D">
      <w:pPr>
        <w:spacing w:after="0" w:line="240" w:lineRule="auto"/>
        <w:jc w:val="both"/>
        <w:rPr>
          <w:rFonts w:ascii="GHEA Grapalat" w:eastAsia="Times New Roman" w:hAnsi="GHEA Grapalat" w:cs="Arial"/>
          <w:sz w:val="20"/>
          <w:szCs w:val="24"/>
          <w:vertAlign w:val="superscript"/>
          <w:lang w:val="es-ES"/>
        </w:rPr>
      </w:pPr>
      <w:r w:rsidRPr="00C8279D">
        <w:rPr>
          <w:rFonts w:ascii="GHEA Grapalat" w:eastAsia="Times New Roman" w:hAnsi="GHEA Grapalat" w:cs="Times New Roman"/>
          <w:sz w:val="20"/>
          <w:szCs w:val="24"/>
          <w:lang w:val="hy-AM"/>
        </w:rPr>
        <w:t xml:space="preserve">___________________________________________________ </w:t>
      </w:r>
      <w:r w:rsidRPr="00C8279D">
        <w:rPr>
          <w:rFonts w:ascii="GHEA Grapalat" w:eastAsia="Times New Roman" w:hAnsi="GHEA Grapalat" w:cs="Times New Roman"/>
          <w:sz w:val="20"/>
          <w:szCs w:val="24"/>
          <w:lang w:val="hy-AM"/>
        </w:rPr>
        <w:tab/>
        <w:t xml:space="preserve">                _____________</w:t>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lang w:val="es-ES"/>
        </w:rPr>
        <w:tab/>
      </w:r>
      <w:r w:rsidRPr="00C8279D">
        <w:rPr>
          <w:rFonts w:ascii="GHEA Grapalat" w:eastAsia="Times New Roman" w:hAnsi="GHEA Grapalat" w:cs="Times New Roman"/>
          <w:sz w:val="20"/>
          <w:szCs w:val="24"/>
          <w:lang w:val="es-ES"/>
        </w:rPr>
        <w:tab/>
      </w:r>
      <w:r w:rsidRPr="00C8279D">
        <w:rPr>
          <w:rFonts w:ascii="GHEA Grapalat" w:eastAsia="Times New Roman" w:hAnsi="GHEA Grapalat" w:cs="Sylfaen"/>
          <w:sz w:val="20"/>
          <w:szCs w:val="24"/>
          <w:vertAlign w:val="superscript"/>
          <w:lang w:val="hy-AM"/>
        </w:rPr>
        <w:t>Մասնակցիանվանումը</w:t>
      </w:r>
      <w:r w:rsidRPr="00C8279D">
        <w:rPr>
          <w:rFonts w:ascii="GHEA Grapalat" w:eastAsia="Times New Roman" w:hAnsi="GHEA Grapalat" w:cs="Times New Roman"/>
          <w:sz w:val="20"/>
          <w:szCs w:val="24"/>
          <w:vertAlign w:val="superscript"/>
          <w:lang w:val="hy-AM"/>
        </w:rPr>
        <w:t xml:space="preserve"> (</w:t>
      </w:r>
      <w:r w:rsidRPr="00C8279D">
        <w:rPr>
          <w:rFonts w:ascii="GHEA Grapalat" w:eastAsia="Times New Roman" w:hAnsi="GHEA Grapalat" w:cs="Sylfaen"/>
          <w:sz w:val="20"/>
          <w:szCs w:val="24"/>
          <w:vertAlign w:val="superscript"/>
          <w:lang w:val="hy-AM"/>
        </w:rPr>
        <w:t>ղեկավարիպաշտոնը</w:t>
      </w:r>
      <w:r w:rsidRPr="00C8279D">
        <w:rPr>
          <w:rFonts w:ascii="GHEA Grapalat" w:eastAsia="Times New Roman" w:hAnsi="GHEA Grapalat" w:cs="Arial"/>
          <w:sz w:val="20"/>
          <w:szCs w:val="24"/>
          <w:vertAlign w:val="superscript"/>
          <w:lang w:val="hy-AM"/>
        </w:rPr>
        <w:t xml:space="preserve">, </w:t>
      </w:r>
      <w:r w:rsidRPr="00C8279D">
        <w:rPr>
          <w:rFonts w:ascii="GHEA Grapalat" w:eastAsia="Times New Roman" w:hAnsi="GHEA Grapalat" w:cs="Arial"/>
          <w:sz w:val="20"/>
          <w:szCs w:val="24"/>
          <w:vertAlign w:val="superscript"/>
        </w:rPr>
        <w:t>ա</w:t>
      </w:r>
      <w:r w:rsidRPr="00C8279D">
        <w:rPr>
          <w:rFonts w:ascii="GHEA Grapalat" w:eastAsia="Times New Roman" w:hAnsi="GHEA Grapalat" w:cs="Sylfaen"/>
          <w:sz w:val="20"/>
          <w:szCs w:val="24"/>
          <w:vertAlign w:val="superscript"/>
          <w:lang w:val="hy-AM"/>
        </w:rPr>
        <w:t>նուն</w:t>
      </w:r>
      <w:r w:rsidRPr="00C8279D">
        <w:rPr>
          <w:rFonts w:ascii="GHEA Grapalat" w:eastAsia="Times New Roman" w:hAnsi="GHEA Grapalat" w:cs="Sylfaen"/>
          <w:sz w:val="20"/>
          <w:szCs w:val="24"/>
          <w:vertAlign w:val="superscript"/>
        </w:rPr>
        <w:t>ա</w:t>
      </w:r>
      <w:r w:rsidRPr="00C8279D">
        <w:rPr>
          <w:rFonts w:ascii="GHEA Grapalat" w:eastAsia="Times New Roman" w:hAnsi="GHEA Grapalat" w:cs="Sylfaen"/>
          <w:sz w:val="20"/>
          <w:szCs w:val="24"/>
          <w:vertAlign w:val="superscript"/>
          <w:lang w:val="hy-AM"/>
        </w:rPr>
        <w:t>զգանունը</w:t>
      </w:r>
      <w:r w:rsidRPr="00C8279D">
        <w:rPr>
          <w:rFonts w:ascii="GHEA Grapalat" w:eastAsia="Times New Roman" w:hAnsi="GHEA Grapalat" w:cs="Arial"/>
          <w:sz w:val="20"/>
          <w:szCs w:val="24"/>
          <w:vertAlign w:val="superscript"/>
          <w:lang w:val="hy-AM"/>
        </w:rPr>
        <w:t xml:space="preserve">)                                             </w:t>
      </w:r>
      <w:r w:rsidRPr="00C8279D">
        <w:rPr>
          <w:rFonts w:ascii="GHEA Grapalat" w:eastAsia="Times New Roman" w:hAnsi="GHEA Grapalat" w:cs="Sylfaen"/>
          <w:sz w:val="20"/>
          <w:szCs w:val="24"/>
          <w:vertAlign w:val="superscript"/>
          <w:lang w:val="hy-AM"/>
        </w:rPr>
        <w:t>ստորագրությունը</w:t>
      </w:r>
      <w:r w:rsidRPr="00C8279D">
        <w:rPr>
          <w:rFonts w:ascii="GHEA Grapalat" w:eastAsia="Times New Roman" w:hAnsi="GHEA Grapalat" w:cs="Arial"/>
          <w:sz w:val="20"/>
          <w:szCs w:val="24"/>
          <w:vertAlign w:val="superscript"/>
          <w:lang w:val="hy-AM"/>
        </w:rPr>
        <w:t>)</w:t>
      </w:r>
    </w:p>
    <w:p w14:paraId="020D49F4" w14:textId="77777777" w:rsidR="00C8279D" w:rsidRPr="00C8279D" w:rsidRDefault="00C8279D" w:rsidP="00C8279D">
      <w:pPr>
        <w:spacing w:after="0" w:line="240" w:lineRule="auto"/>
        <w:jc w:val="both"/>
        <w:rPr>
          <w:rFonts w:ascii="GHEA Grapalat" w:eastAsia="Times New Roman" w:hAnsi="GHEA Grapalat" w:cs="Arial"/>
          <w:sz w:val="20"/>
          <w:szCs w:val="24"/>
          <w:vertAlign w:val="superscript"/>
          <w:lang w:val="es-ES"/>
        </w:rPr>
      </w:pPr>
    </w:p>
    <w:p w14:paraId="52DACEBC" w14:textId="77777777" w:rsidR="00C8279D" w:rsidRPr="00C8279D" w:rsidRDefault="00C8279D" w:rsidP="00C8279D">
      <w:pPr>
        <w:spacing w:after="0" w:line="240" w:lineRule="auto"/>
        <w:jc w:val="both"/>
        <w:rPr>
          <w:rFonts w:ascii="GHEA Grapalat" w:eastAsia="Times New Roman" w:hAnsi="GHEA Grapalat" w:cs="Times New Roman"/>
          <w:sz w:val="20"/>
          <w:szCs w:val="24"/>
          <w:lang w:val="hy-AM"/>
        </w:rPr>
      </w:pPr>
    </w:p>
    <w:p w14:paraId="2F39EBE0" w14:textId="77777777" w:rsidR="00C8279D" w:rsidRPr="00C8279D" w:rsidRDefault="00C8279D" w:rsidP="00C8279D">
      <w:pPr>
        <w:spacing w:after="0" w:line="240" w:lineRule="auto"/>
        <w:jc w:val="right"/>
        <w:rPr>
          <w:rFonts w:ascii="GHEA Grapalat" w:eastAsia="Times New Roman" w:hAnsi="GHEA Grapalat" w:cs="Arial"/>
          <w:sz w:val="20"/>
          <w:szCs w:val="24"/>
          <w:lang w:val="hy-AM"/>
        </w:rPr>
      </w:pPr>
      <w:r w:rsidRPr="00C8279D">
        <w:rPr>
          <w:rFonts w:ascii="GHEA Grapalat" w:eastAsia="Times New Roman" w:hAnsi="GHEA Grapalat" w:cs="Sylfaen"/>
          <w:sz w:val="20"/>
          <w:szCs w:val="24"/>
          <w:lang w:val="hy-AM"/>
        </w:rPr>
        <w:t>Կ</w:t>
      </w:r>
      <w:r w:rsidRPr="00C8279D">
        <w:rPr>
          <w:rFonts w:ascii="GHEA Grapalat" w:eastAsia="Times New Roman" w:hAnsi="GHEA Grapalat" w:cs="Arial"/>
          <w:sz w:val="20"/>
          <w:szCs w:val="24"/>
          <w:lang w:val="hy-AM"/>
        </w:rPr>
        <w:t xml:space="preserve">. </w:t>
      </w:r>
      <w:r w:rsidRPr="00C8279D">
        <w:rPr>
          <w:rFonts w:ascii="GHEA Grapalat" w:eastAsia="Times New Roman" w:hAnsi="GHEA Grapalat" w:cs="Sylfaen"/>
          <w:sz w:val="20"/>
          <w:szCs w:val="24"/>
          <w:lang w:val="hy-AM"/>
        </w:rPr>
        <w:t>Տ</w:t>
      </w:r>
      <w:r w:rsidRPr="00C8279D">
        <w:rPr>
          <w:rFonts w:ascii="GHEA Grapalat" w:eastAsia="Times New Roman" w:hAnsi="GHEA Grapalat" w:cs="Arial"/>
          <w:sz w:val="20"/>
          <w:szCs w:val="24"/>
          <w:lang w:val="hy-AM"/>
        </w:rPr>
        <w:t>.</w:t>
      </w:r>
      <w:r w:rsidRPr="00C8279D">
        <w:rPr>
          <w:rFonts w:ascii="GHEA Grapalat" w:eastAsia="Times New Roman" w:hAnsi="GHEA Grapalat" w:cs="Arial"/>
          <w:sz w:val="20"/>
          <w:szCs w:val="24"/>
          <w:lang w:val="hy-AM"/>
        </w:rPr>
        <w:tab/>
      </w:r>
      <w:r w:rsidRPr="00C8279D">
        <w:rPr>
          <w:rFonts w:ascii="GHEA Grapalat" w:eastAsia="Times New Roman" w:hAnsi="GHEA Grapalat" w:cs="Arial"/>
          <w:sz w:val="20"/>
          <w:szCs w:val="24"/>
          <w:lang w:val="hy-AM"/>
        </w:rPr>
        <w:tab/>
      </w:r>
    </w:p>
    <w:p w14:paraId="5C1AB83B" w14:textId="77777777" w:rsidR="00C8279D" w:rsidRPr="00C8279D" w:rsidRDefault="00C8279D" w:rsidP="00C8279D">
      <w:pPr>
        <w:spacing w:after="0" w:line="240" w:lineRule="auto"/>
        <w:ind w:firstLine="567"/>
        <w:jc w:val="right"/>
        <w:rPr>
          <w:rFonts w:ascii="GHEA Grapalat" w:eastAsia="Times New Roman" w:hAnsi="GHEA Grapalat" w:cs="Times New Roman"/>
          <w:b/>
          <w:sz w:val="20"/>
          <w:szCs w:val="20"/>
          <w:lang w:val="hy-AM"/>
        </w:rPr>
      </w:pPr>
    </w:p>
    <w:p w14:paraId="081A90B2" w14:textId="77777777" w:rsidR="00C8279D" w:rsidRPr="00C8279D" w:rsidRDefault="00C8279D" w:rsidP="00C8279D">
      <w:pPr>
        <w:spacing w:after="0" w:line="240" w:lineRule="auto"/>
        <w:ind w:firstLine="567"/>
        <w:jc w:val="right"/>
        <w:rPr>
          <w:rFonts w:ascii="GHEA Grapalat" w:eastAsia="Times New Roman" w:hAnsi="GHEA Grapalat" w:cs="Times New Roman"/>
          <w:b/>
          <w:sz w:val="20"/>
          <w:szCs w:val="20"/>
          <w:lang w:val="hy-AM"/>
        </w:rPr>
      </w:pPr>
    </w:p>
    <w:p w14:paraId="7E2DA74B"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3877F603"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6D259E0A"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572CD460"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6DDC52B2"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385D5F1D"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7116BD77"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106F6795"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1CE58198"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2BA95C1E"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r w:rsidRPr="00C8279D">
        <w:rPr>
          <w:rFonts w:ascii="GHEA Grapalat" w:eastAsia="Times New Roman" w:hAnsi="GHEA Grapalat" w:cs="Times New Roman"/>
          <w:i/>
          <w:sz w:val="16"/>
          <w:szCs w:val="16"/>
          <w:lang w:val="hy-AM" w:eastAsia="ru-RU"/>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8279D">
        <w:rPr>
          <w:rFonts w:ascii="Calibri" w:eastAsia="Times New Roman" w:hAnsi="Calibri" w:cs="Calibri"/>
          <w:i/>
          <w:sz w:val="16"/>
          <w:szCs w:val="16"/>
          <w:lang w:val="hy-AM" w:eastAsia="ru-RU"/>
        </w:rPr>
        <w:t> </w:t>
      </w:r>
      <w:r w:rsidRPr="00C8279D">
        <w:rPr>
          <w:rFonts w:ascii="GHEA Grapalat" w:eastAsia="Times New Roman" w:hAnsi="GHEA Grapalat" w:cs="GHEA Grapalat"/>
          <w:i/>
          <w:sz w:val="16"/>
          <w:szCs w:val="16"/>
          <w:lang w:val="hy-AM" w:eastAsia="ru-RU"/>
        </w:rPr>
        <w:t>մասին»օրենքիհամաձայն՝իրավաբանականանձանցպետականռեգիստրիգործակալությունումգրանցած՝</w:t>
      </w:r>
      <w:r w:rsidRPr="00C8279D">
        <w:rPr>
          <w:rFonts w:ascii="GHEA Grapalat" w:eastAsia="Times New Roman" w:hAnsi="GHEA Grapalat" w:cs="Times New Roman"/>
          <w:i/>
          <w:sz w:val="16"/>
          <w:szCs w:val="16"/>
          <w:lang w:val="hy-AM" w:eastAsia="ru-RU"/>
        </w:rPr>
        <w:t xml:space="preserve"> իր իրական շահառուների վերաբերյալ տեղեկություններ պարունակող կայքէջի հղումը՝ </w:t>
      </w:r>
    </w:p>
    <w:p w14:paraId="1B3FB1B5"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r w:rsidRPr="00C8279D">
        <w:rPr>
          <w:rFonts w:ascii="GHEA Grapalat" w:eastAsia="Times New Roman" w:hAnsi="GHEA Grapalat" w:cs="Times New Roman"/>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591392E"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r w:rsidRPr="00C8279D">
        <w:rPr>
          <w:rFonts w:ascii="GHEA Grapalat" w:eastAsia="Times New Roman" w:hAnsi="GHEA Grapalat" w:cs="Times New Roman"/>
          <w:i/>
          <w:sz w:val="16"/>
          <w:szCs w:val="16"/>
          <w:lang w:val="hy-AM" w:eastAsia="ru-RU"/>
        </w:rPr>
        <w:t>-եթե մասնակիցը անհատ ձեռնարկատեր  է կամ ֆիզիկական անձ, ապա իրական շահառուների վերաբերյալ տեղեկատվություն չի ներկայացնում:</w:t>
      </w:r>
    </w:p>
    <w:p w14:paraId="5F4B7E0A" w14:textId="77777777" w:rsidR="00C8279D" w:rsidRPr="00C8279D" w:rsidRDefault="00C8279D" w:rsidP="00C8279D">
      <w:pPr>
        <w:spacing w:after="0" w:line="240" w:lineRule="auto"/>
        <w:jc w:val="both"/>
        <w:rPr>
          <w:rFonts w:ascii="GHEA Grapalat" w:eastAsia="Times New Roman" w:hAnsi="GHEA Grapalat" w:cs="Times New Roman"/>
          <w:i/>
          <w:sz w:val="16"/>
          <w:szCs w:val="16"/>
          <w:lang w:val="hy-AM" w:eastAsia="ru-RU"/>
        </w:rPr>
      </w:pPr>
    </w:p>
    <w:p w14:paraId="6E2F27DC" w14:textId="77777777" w:rsidR="00C8279D" w:rsidRPr="00C8279D" w:rsidRDefault="00C8279D" w:rsidP="00C8279D">
      <w:pPr>
        <w:spacing w:after="0" w:line="240" w:lineRule="auto"/>
        <w:jc w:val="both"/>
        <w:rPr>
          <w:rFonts w:ascii="GHEA Grapalat" w:eastAsia="Times New Roman" w:hAnsi="GHEA Grapalat" w:cs="Sylfaen"/>
          <w:sz w:val="16"/>
          <w:szCs w:val="16"/>
          <w:lang w:val="hy-AM"/>
        </w:rPr>
      </w:pPr>
      <w:r w:rsidRPr="00C8279D">
        <w:rPr>
          <w:rFonts w:ascii="GHEA Grapalat" w:eastAsia="Times New Roman" w:hAnsi="GHEA Grapalat" w:cs="Times New Roman"/>
          <w:i/>
          <w:sz w:val="16"/>
          <w:szCs w:val="16"/>
          <w:lang w:val="hy-AM" w:eastAsia="ru-RU"/>
        </w:rPr>
        <w:t>*** պարբերությունը և հավելված 1.1 հանվում են, եթե գնման առարկան չի հանդիսանում շինարարական աշխատանքներ</w:t>
      </w:r>
    </w:p>
    <w:p w14:paraId="22192826" w14:textId="77777777" w:rsidR="00C8279D" w:rsidRPr="00C8279D" w:rsidRDefault="00C8279D" w:rsidP="00C8279D">
      <w:pPr>
        <w:spacing w:after="0" w:line="240" w:lineRule="auto"/>
        <w:ind w:firstLine="567"/>
        <w:jc w:val="right"/>
        <w:rPr>
          <w:rFonts w:ascii="GHEA Grapalat" w:eastAsia="Times New Roman" w:hAnsi="GHEA Grapalat" w:cs="Sylfaen"/>
          <w:b/>
          <w:sz w:val="20"/>
          <w:szCs w:val="20"/>
          <w:lang w:val="hy-AM"/>
        </w:rPr>
      </w:pPr>
      <w:r w:rsidRPr="00C8279D">
        <w:rPr>
          <w:rFonts w:ascii="GHEA Grapalat" w:eastAsia="Times New Roman" w:hAnsi="GHEA Grapalat" w:cs="Sylfaen"/>
          <w:b/>
          <w:sz w:val="20"/>
          <w:szCs w:val="20"/>
          <w:lang w:val="hy-AM"/>
        </w:rPr>
        <w:br w:type="page"/>
      </w:r>
    </w:p>
    <w:p w14:paraId="3A25EBC8" w14:textId="77777777" w:rsidR="00C8279D" w:rsidRPr="00C8279D" w:rsidRDefault="00C8279D" w:rsidP="00C8279D">
      <w:pPr>
        <w:keepNext/>
        <w:spacing w:after="0" w:line="240" w:lineRule="auto"/>
        <w:ind w:firstLine="567"/>
        <w:jc w:val="right"/>
        <w:outlineLvl w:val="2"/>
        <w:rPr>
          <w:rFonts w:ascii="GHEA Grapalat" w:eastAsia="Times New Roman" w:hAnsi="GHEA Grapalat" w:cs="Arial"/>
          <w:b/>
          <w:sz w:val="20"/>
          <w:szCs w:val="20"/>
          <w:lang w:val="hy-AM"/>
        </w:rPr>
      </w:pPr>
      <w:r w:rsidRPr="00C8279D">
        <w:rPr>
          <w:rFonts w:ascii="GHEA Grapalat" w:eastAsia="Times New Roman" w:hAnsi="GHEA Grapalat" w:cs="Sylfaen"/>
          <w:b/>
          <w:sz w:val="20"/>
          <w:szCs w:val="20"/>
          <w:lang w:val="hy-AM"/>
        </w:rPr>
        <w:lastRenderedPageBreak/>
        <w:t>Հավելված</w:t>
      </w:r>
      <w:r w:rsidRPr="00C8279D">
        <w:rPr>
          <w:rFonts w:ascii="GHEA Grapalat" w:eastAsia="Times New Roman" w:hAnsi="GHEA Grapalat" w:cs="Arial"/>
          <w:b/>
          <w:sz w:val="20"/>
          <w:szCs w:val="20"/>
          <w:lang w:val="hy-AM"/>
        </w:rPr>
        <w:t xml:space="preserve"> 1.1</w:t>
      </w:r>
    </w:p>
    <w:p w14:paraId="5BD3376A" w14:textId="49979701" w:rsidR="00C8279D" w:rsidRPr="00C8279D" w:rsidRDefault="00694711" w:rsidP="00C8279D">
      <w:pPr>
        <w:spacing w:after="0" w:line="240" w:lineRule="auto"/>
        <w:ind w:firstLine="567"/>
        <w:jc w:val="right"/>
        <w:rPr>
          <w:rFonts w:ascii="GHEA Grapalat" w:eastAsia="Times New Roman" w:hAnsi="GHEA Grapalat" w:cs="Arial"/>
          <w:b/>
          <w:sz w:val="20"/>
          <w:szCs w:val="20"/>
          <w:lang w:val="hy-AM"/>
        </w:rPr>
      </w:pPr>
      <w:r w:rsidRPr="00694711">
        <w:rPr>
          <w:rFonts w:ascii="GHEA Grapalat" w:eastAsia="Times New Roman" w:hAnsi="GHEA Grapalat" w:cs="Sylfaen"/>
          <w:b/>
          <w:sz w:val="20"/>
          <w:szCs w:val="20"/>
          <w:lang w:val="hy-AM"/>
        </w:rPr>
        <w:t>ՀՇԱԺԱԹ-ԳՀԱՇՁԲ-01/2025</w:t>
      </w:r>
      <w:r w:rsidRPr="00227B3B">
        <w:rPr>
          <w:rFonts w:ascii="GHEA Grapalat" w:eastAsia="Times New Roman" w:hAnsi="GHEA Grapalat" w:cs="Sylfaen"/>
          <w:b/>
          <w:sz w:val="20"/>
          <w:szCs w:val="20"/>
          <w:lang w:val="hy-AM"/>
        </w:rPr>
        <w:t xml:space="preserve"> </w:t>
      </w:r>
      <w:r w:rsidR="00C8279D" w:rsidRPr="00C8279D">
        <w:rPr>
          <w:rFonts w:ascii="GHEA Grapalat" w:eastAsia="Times New Roman" w:hAnsi="GHEA Grapalat" w:cs="Sylfaen"/>
          <w:b/>
          <w:sz w:val="20"/>
          <w:szCs w:val="20"/>
          <w:lang w:val="hy-AM"/>
        </w:rPr>
        <w:t>ծածկագրով</w:t>
      </w:r>
    </w:p>
    <w:p w14:paraId="5101BC97" w14:textId="77777777" w:rsidR="00C8279D" w:rsidRPr="00C8279D" w:rsidRDefault="003B62A1" w:rsidP="00C8279D">
      <w:pPr>
        <w:spacing w:after="0" w:line="240" w:lineRule="auto"/>
        <w:ind w:firstLine="567"/>
        <w:jc w:val="right"/>
        <w:rPr>
          <w:rFonts w:ascii="GHEA Grapalat" w:eastAsia="Times New Roman" w:hAnsi="GHEA Grapalat" w:cs="Arial"/>
          <w:b/>
          <w:sz w:val="20"/>
          <w:szCs w:val="20"/>
          <w:lang w:val="hy-AM"/>
        </w:rPr>
      </w:pPr>
      <w:r w:rsidRPr="003B62A1">
        <w:rPr>
          <w:rFonts w:ascii="GHEA Grapalat" w:eastAsia="Times New Roman" w:hAnsi="GHEA Grapalat" w:cs="Sylfaen"/>
          <w:b/>
          <w:sz w:val="20"/>
          <w:szCs w:val="20"/>
          <w:lang w:val="hy-AM"/>
        </w:rPr>
        <w:t xml:space="preserve">գնանշման հարցման </w:t>
      </w:r>
      <w:r w:rsidR="00C8279D" w:rsidRPr="00C8279D">
        <w:rPr>
          <w:rFonts w:ascii="GHEA Grapalat" w:eastAsia="Times New Roman" w:hAnsi="GHEA Grapalat" w:cs="Sylfaen"/>
          <w:b/>
          <w:sz w:val="20"/>
          <w:szCs w:val="20"/>
          <w:lang w:val="hy-AM"/>
        </w:rPr>
        <w:t>հրավերի</w:t>
      </w:r>
    </w:p>
    <w:p w14:paraId="4AACD9F3" w14:textId="77777777" w:rsidR="00C8279D" w:rsidRPr="00C8279D" w:rsidRDefault="00C8279D" w:rsidP="00C8279D">
      <w:pPr>
        <w:spacing w:after="0" w:line="240" w:lineRule="auto"/>
        <w:ind w:left="-66"/>
        <w:jc w:val="center"/>
        <w:rPr>
          <w:rFonts w:ascii="GHEA Grapalat" w:eastAsia="Times New Roman" w:hAnsi="GHEA Grapalat" w:cs="Times New Roman"/>
          <w:b/>
          <w:sz w:val="24"/>
          <w:szCs w:val="24"/>
          <w:lang w:val="hy-AM"/>
        </w:rPr>
      </w:pPr>
    </w:p>
    <w:p w14:paraId="64322B19" w14:textId="77777777" w:rsidR="00C8279D" w:rsidRPr="00C8279D" w:rsidRDefault="00C8279D" w:rsidP="00C8279D">
      <w:pPr>
        <w:keepNext/>
        <w:spacing w:after="0" w:line="240" w:lineRule="auto"/>
        <w:ind w:firstLine="567"/>
        <w:outlineLvl w:val="2"/>
        <w:rPr>
          <w:rFonts w:ascii="GHEA Grapalat" w:eastAsia="Times New Roman" w:hAnsi="GHEA Grapalat" w:cs="Times New Roman"/>
          <w:b/>
          <w:i/>
          <w:sz w:val="20"/>
          <w:szCs w:val="20"/>
          <w:lang w:val="hy-AM"/>
        </w:rPr>
      </w:pPr>
    </w:p>
    <w:p w14:paraId="73AC4687" w14:textId="77777777" w:rsidR="00C8279D" w:rsidRPr="00C8279D" w:rsidRDefault="00C8279D" w:rsidP="00C8279D">
      <w:pPr>
        <w:keepNext/>
        <w:spacing w:after="0" w:line="240" w:lineRule="auto"/>
        <w:ind w:firstLine="567"/>
        <w:jc w:val="center"/>
        <w:outlineLvl w:val="2"/>
        <w:rPr>
          <w:rFonts w:ascii="GHEA Grapalat" w:eastAsia="Times New Roman" w:hAnsi="GHEA Grapalat" w:cs="Times New Roman"/>
          <w:b/>
          <w:sz w:val="20"/>
          <w:szCs w:val="20"/>
          <w:lang w:val="hy-AM"/>
        </w:rPr>
      </w:pPr>
      <w:r w:rsidRPr="00C8279D">
        <w:rPr>
          <w:rFonts w:ascii="GHEA Grapalat" w:eastAsia="Times New Roman" w:hAnsi="GHEA Grapalat" w:cs="Times New Roman"/>
          <w:b/>
          <w:sz w:val="20"/>
          <w:szCs w:val="20"/>
          <w:lang w:val="hy-AM"/>
        </w:rPr>
        <w:t>ՀԱՎԱՍՏՈՒՄ</w:t>
      </w:r>
    </w:p>
    <w:p w14:paraId="331AB130" w14:textId="268FF281" w:rsidR="00C8279D" w:rsidRPr="00C8279D" w:rsidRDefault="00C8279D" w:rsidP="00C8279D">
      <w:pPr>
        <w:keepNext/>
        <w:spacing w:after="0" w:line="240" w:lineRule="auto"/>
        <w:ind w:firstLine="567"/>
        <w:jc w:val="center"/>
        <w:outlineLvl w:val="2"/>
        <w:rPr>
          <w:rFonts w:ascii="GHEA Grapalat" w:eastAsia="Times New Roman" w:hAnsi="GHEA Grapalat" w:cs="Times New Roman"/>
          <w:b/>
          <w:sz w:val="20"/>
          <w:szCs w:val="20"/>
          <w:lang w:val="hy-AM"/>
        </w:rPr>
      </w:pPr>
      <w:r w:rsidRPr="00C8279D">
        <w:rPr>
          <w:rFonts w:ascii="GHEA Grapalat" w:eastAsia="Times New Roman" w:hAnsi="GHEA Grapalat" w:cs="Sylfaen"/>
          <w:b/>
          <w:sz w:val="20"/>
          <w:szCs w:val="24"/>
          <w:lang w:val="hy-AM"/>
        </w:rPr>
        <w:t>հրավերով սահմանված տեխնիկական</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բնութագրերին</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և</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երաշխիքային</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սպասարկման</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պայմաններին</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համապատասխանող</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նյութերի</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և</w:t>
      </w:r>
      <w:r w:rsidRPr="00C8279D">
        <w:rPr>
          <w:rFonts w:ascii="GHEA Grapalat" w:eastAsia="Times New Roman" w:hAnsi="GHEA Grapalat" w:cs="Sylfaen"/>
          <w:b/>
          <w:sz w:val="20"/>
          <w:szCs w:val="24"/>
          <w:lang w:val="af-ZA"/>
        </w:rPr>
        <w:t xml:space="preserve"> (</w:t>
      </w:r>
      <w:r w:rsidRPr="00C8279D">
        <w:rPr>
          <w:rFonts w:ascii="GHEA Grapalat" w:eastAsia="Times New Roman" w:hAnsi="GHEA Grapalat" w:cs="Sylfaen"/>
          <w:b/>
          <w:sz w:val="20"/>
          <w:szCs w:val="24"/>
          <w:lang w:val="hy-AM"/>
        </w:rPr>
        <w:t>կամ</w:t>
      </w:r>
      <w:r w:rsidRPr="00C8279D">
        <w:rPr>
          <w:rFonts w:ascii="GHEA Grapalat" w:eastAsia="Times New Roman" w:hAnsi="GHEA Grapalat" w:cs="Sylfaen"/>
          <w:b/>
          <w:sz w:val="20"/>
          <w:szCs w:val="24"/>
          <w:lang w:val="af-ZA"/>
        </w:rPr>
        <w:t xml:space="preserve">) </w:t>
      </w:r>
      <w:r w:rsidRPr="00C8279D">
        <w:rPr>
          <w:rFonts w:ascii="GHEA Grapalat" w:eastAsia="Times New Roman" w:hAnsi="GHEA Grapalat" w:cs="Sylfaen"/>
          <w:b/>
          <w:sz w:val="20"/>
          <w:szCs w:val="24"/>
          <w:lang w:val="hy-AM"/>
        </w:rPr>
        <w:t>սարքերի</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ու</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սարքավորումների</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տեղադրման</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պարտավորության</w:t>
      </w:r>
      <w:r w:rsidR="00C524E7" w:rsidRPr="00C524E7">
        <w:rPr>
          <w:rFonts w:ascii="GHEA Grapalat" w:eastAsia="Times New Roman" w:hAnsi="GHEA Grapalat" w:cs="Sylfaen"/>
          <w:b/>
          <w:sz w:val="20"/>
          <w:szCs w:val="24"/>
          <w:lang w:val="hy-AM"/>
        </w:rPr>
        <w:t xml:space="preserve"> </w:t>
      </w:r>
      <w:r w:rsidRPr="00C8279D">
        <w:rPr>
          <w:rFonts w:ascii="GHEA Grapalat" w:eastAsia="Times New Roman" w:hAnsi="GHEA Grapalat" w:cs="Sylfaen"/>
          <w:b/>
          <w:sz w:val="20"/>
          <w:szCs w:val="24"/>
          <w:lang w:val="hy-AM"/>
        </w:rPr>
        <w:t>մասին</w:t>
      </w:r>
    </w:p>
    <w:p w14:paraId="220C59ED" w14:textId="77777777" w:rsidR="00C8279D" w:rsidRPr="00C8279D" w:rsidRDefault="00C8279D" w:rsidP="00C8279D">
      <w:pPr>
        <w:spacing w:after="0" w:line="240" w:lineRule="auto"/>
        <w:ind w:firstLine="567"/>
        <w:jc w:val="both"/>
        <w:rPr>
          <w:rFonts w:ascii="GHEA Grapalat" w:eastAsia="Times New Roman" w:hAnsi="GHEA Grapalat" w:cs="Arial"/>
          <w:sz w:val="20"/>
          <w:szCs w:val="20"/>
          <w:u w:val="single"/>
          <w:lang w:val="es-ES"/>
        </w:rPr>
      </w:pPr>
    </w:p>
    <w:p w14:paraId="4EE2AA9E" w14:textId="77777777" w:rsidR="00C8279D" w:rsidRPr="00C8279D" w:rsidRDefault="00C8279D" w:rsidP="00C8279D">
      <w:pPr>
        <w:spacing w:after="0" w:line="240" w:lineRule="auto"/>
        <w:ind w:firstLine="567"/>
        <w:jc w:val="both"/>
        <w:rPr>
          <w:rFonts w:ascii="GHEA Grapalat" w:eastAsia="Times New Roman" w:hAnsi="GHEA Grapalat" w:cs="Arial"/>
          <w:sz w:val="20"/>
          <w:szCs w:val="20"/>
          <w:u w:val="single"/>
          <w:lang w:val="es-ES"/>
        </w:rPr>
      </w:pPr>
    </w:p>
    <w:p w14:paraId="68B86136" w14:textId="3D3AFAE1" w:rsidR="00C8279D" w:rsidRPr="00C8279D" w:rsidRDefault="003B62A1" w:rsidP="00C8279D">
      <w:pPr>
        <w:spacing w:after="0" w:line="240" w:lineRule="auto"/>
        <w:ind w:firstLine="567"/>
        <w:jc w:val="both"/>
        <w:rPr>
          <w:rFonts w:ascii="GHEA Grapalat" w:eastAsia="Times New Roman" w:hAnsi="GHEA Grapalat" w:cs="Arial"/>
          <w:sz w:val="20"/>
          <w:szCs w:val="20"/>
          <w:lang w:val="es-ES"/>
        </w:rPr>
      </w:pPr>
      <w:r>
        <w:rPr>
          <w:rFonts w:ascii="GHEA Grapalat" w:eastAsia="Times New Roman" w:hAnsi="GHEA Grapalat" w:cs="Times New Roman"/>
          <w:u w:val="single"/>
          <w:lang w:val="es-ES"/>
        </w:rPr>
        <w:tab/>
      </w:r>
      <w:r>
        <w:rPr>
          <w:rFonts w:ascii="GHEA Grapalat" w:eastAsia="Times New Roman" w:hAnsi="GHEA Grapalat" w:cs="Times New Roman"/>
          <w:u w:val="single"/>
          <w:lang w:val="es-ES"/>
        </w:rPr>
        <w:tab/>
      </w:r>
      <w:r>
        <w:rPr>
          <w:rFonts w:ascii="GHEA Grapalat" w:eastAsia="Times New Roman" w:hAnsi="GHEA Grapalat" w:cs="Times New Roman"/>
          <w:u w:val="single"/>
          <w:lang w:val="es-ES"/>
        </w:rPr>
        <w:tab/>
      </w:r>
      <w:r w:rsidR="00C8279D" w:rsidRPr="00C8279D">
        <w:rPr>
          <w:rFonts w:ascii="GHEA Grapalat" w:eastAsia="Times New Roman" w:hAnsi="GHEA Grapalat" w:cs="Times New Roman"/>
          <w:sz w:val="24"/>
          <w:szCs w:val="24"/>
          <w:lang w:val="es-ES"/>
        </w:rPr>
        <w:t>-</w:t>
      </w:r>
      <w:r w:rsidR="00C8279D" w:rsidRPr="00C8279D">
        <w:rPr>
          <w:rFonts w:ascii="GHEA Grapalat" w:eastAsia="Times New Roman" w:hAnsi="GHEA Grapalat" w:cs="Sylfaen"/>
          <w:sz w:val="20"/>
          <w:szCs w:val="20"/>
          <w:lang w:val="es-ES"/>
        </w:rPr>
        <w:t>ն</w:t>
      </w:r>
      <w:r w:rsidR="008549F0">
        <w:rPr>
          <w:rFonts w:ascii="GHEA Grapalat" w:eastAsia="Times New Roman" w:hAnsi="GHEA Grapalat" w:cs="Sylfaen"/>
          <w:sz w:val="20"/>
          <w:szCs w:val="20"/>
          <w:lang w:val="es-ES"/>
        </w:rPr>
        <w:t xml:space="preserve"> </w:t>
      </w:r>
      <w:proofErr w:type="spellStart"/>
      <w:r w:rsidR="00C8279D" w:rsidRPr="00C8279D">
        <w:rPr>
          <w:rFonts w:ascii="GHEA Grapalat" w:eastAsia="Times New Roman" w:hAnsi="GHEA Grapalat" w:cs="Sylfaen"/>
          <w:sz w:val="20"/>
          <w:szCs w:val="20"/>
          <w:lang w:val="es-ES"/>
        </w:rPr>
        <w:t>հավաստում</w:t>
      </w:r>
      <w:proofErr w:type="spellEnd"/>
      <w:r w:rsidR="00C524E7" w:rsidRPr="00C524E7">
        <w:rPr>
          <w:rFonts w:ascii="GHEA Grapalat" w:eastAsia="Times New Roman" w:hAnsi="GHEA Grapalat" w:cs="Sylfaen"/>
          <w:sz w:val="20"/>
          <w:szCs w:val="20"/>
          <w:lang w:val="es-ES"/>
        </w:rPr>
        <w:t xml:space="preserve"> </w:t>
      </w:r>
      <w:r w:rsidR="00C8279D" w:rsidRPr="00C8279D">
        <w:rPr>
          <w:rFonts w:ascii="GHEA Grapalat" w:eastAsia="Times New Roman" w:hAnsi="GHEA Grapalat" w:cs="Sylfaen"/>
          <w:sz w:val="20"/>
          <w:szCs w:val="20"/>
          <w:lang w:val="es-ES"/>
        </w:rPr>
        <w:t>է</w:t>
      </w:r>
      <w:r w:rsidR="00C8279D" w:rsidRPr="00C8279D">
        <w:rPr>
          <w:rFonts w:ascii="GHEA Grapalat" w:eastAsia="Times New Roman" w:hAnsi="GHEA Grapalat" w:cs="Arial"/>
          <w:sz w:val="20"/>
          <w:szCs w:val="20"/>
          <w:lang w:val="es-ES"/>
        </w:rPr>
        <w:t xml:space="preserve">, </w:t>
      </w:r>
      <w:proofErr w:type="spellStart"/>
      <w:r w:rsidR="00C8279D" w:rsidRPr="00C8279D">
        <w:rPr>
          <w:rFonts w:ascii="GHEA Grapalat" w:eastAsia="Times New Roman" w:hAnsi="GHEA Grapalat" w:cs="Sylfaen"/>
          <w:sz w:val="20"/>
          <w:szCs w:val="20"/>
          <w:lang w:val="es-ES"/>
        </w:rPr>
        <w:t>որ</w:t>
      </w:r>
      <w:proofErr w:type="spellEnd"/>
      <w:r w:rsidR="00C524E7" w:rsidRPr="00C524E7">
        <w:rPr>
          <w:rFonts w:ascii="GHEA Grapalat" w:eastAsia="Times New Roman" w:hAnsi="GHEA Grapalat" w:cs="Sylfaen"/>
          <w:sz w:val="20"/>
          <w:szCs w:val="20"/>
          <w:lang w:val="es-ES"/>
        </w:rPr>
        <w:t xml:space="preserve"> </w:t>
      </w:r>
      <w:r w:rsidR="00694711" w:rsidRPr="00694711">
        <w:rPr>
          <w:rFonts w:ascii="GHEA Grapalat" w:eastAsia="Times New Roman" w:hAnsi="GHEA Grapalat" w:cs="Arial"/>
          <w:sz w:val="20"/>
          <w:szCs w:val="20"/>
          <w:lang w:val="es-ES"/>
        </w:rPr>
        <w:t>ՀՇԱԺԱԹ-ԳՀԱՇՁԲ-01/2025</w:t>
      </w:r>
    </w:p>
    <w:p w14:paraId="04765174" w14:textId="77777777" w:rsidR="00C8279D" w:rsidRPr="00C8279D" w:rsidRDefault="00C8279D" w:rsidP="00C8279D">
      <w:pPr>
        <w:spacing w:after="0" w:line="240" w:lineRule="auto"/>
        <w:jc w:val="both"/>
        <w:rPr>
          <w:rFonts w:ascii="GHEA Grapalat" w:eastAsia="Times New Roman" w:hAnsi="GHEA Grapalat" w:cs="Arial"/>
          <w:sz w:val="20"/>
          <w:szCs w:val="20"/>
          <w:u w:val="single"/>
          <w:lang w:val="es-ES"/>
        </w:rPr>
      </w:pPr>
      <w:r w:rsidRPr="00C8279D">
        <w:rPr>
          <w:rFonts w:ascii="GHEA Grapalat" w:eastAsia="Times New Roman" w:hAnsi="GHEA Grapalat" w:cs="Times New Roman"/>
          <w:sz w:val="20"/>
          <w:szCs w:val="24"/>
          <w:vertAlign w:val="superscript"/>
        </w:rPr>
        <w:t>մ</w:t>
      </w:r>
      <w:r w:rsidRPr="00C8279D">
        <w:rPr>
          <w:rFonts w:ascii="GHEA Grapalat" w:eastAsia="Times New Roman" w:hAnsi="GHEA Grapalat" w:cs="Times New Roman"/>
          <w:sz w:val="20"/>
          <w:szCs w:val="24"/>
          <w:vertAlign w:val="superscript"/>
          <w:lang w:val="hy-AM"/>
        </w:rPr>
        <w:t>ասնակցի անվանումը</w:t>
      </w:r>
    </w:p>
    <w:p w14:paraId="4A1F73C8" w14:textId="2F5EA295" w:rsidR="00C8279D" w:rsidRPr="00C8279D" w:rsidRDefault="00C8279D" w:rsidP="00C8279D">
      <w:pPr>
        <w:spacing w:after="0" w:line="240" w:lineRule="auto"/>
        <w:jc w:val="both"/>
        <w:rPr>
          <w:rFonts w:ascii="Times New Roman" w:eastAsia="Times New Roman" w:hAnsi="Times New Roman" w:cs="Times New Roman"/>
          <w:sz w:val="24"/>
          <w:szCs w:val="24"/>
          <w:lang w:val="es-ES"/>
        </w:rPr>
      </w:pPr>
      <w:proofErr w:type="spellStart"/>
      <w:r w:rsidRPr="00C8279D">
        <w:rPr>
          <w:rFonts w:ascii="GHEA Grapalat" w:eastAsia="Times New Roman" w:hAnsi="GHEA Grapalat" w:cs="Arial"/>
          <w:sz w:val="20"/>
          <w:szCs w:val="20"/>
          <w:lang w:val="es-ES"/>
        </w:rPr>
        <w:t>ծածկագրով</w:t>
      </w:r>
      <w:proofErr w:type="spellEnd"/>
      <w:r w:rsidRPr="00C8279D">
        <w:rPr>
          <w:rFonts w:ascii="GHEA Grapalat" w:eastAsia="Times New Roman" w:hAnsi="GHEA Grapalat" w:cs="Arial"/>
          <w:sz w:val="20"/>
          <w:szCs w:val="20"/>
          <w:lang w:val="es-ES"/>
        </w:rPr>
        <w:t xml:space="preserve"> </w:t>
      </w:r>
      <w:r w:rsidR="00BD33E3">
        <w:rPr>
          <w:rFonts w:ascii="GHEA Grapalat" w:eastAsia="Times New Roman" w:hAnsi="GHEA Grapalat" w:cs="Arial"/>
          <w:sz w:val="20"/>
          <w:szCs w:val="20"/>
          <w:lang w:val="ru-RU"/>
        </w:rPr>
        <w:t>գ</w:t>
      </w:r>
      <w:proofErr w:type="spellStart"/>
      <w:r w:rsidR="00BD33E3" w:rsidRPr="00BD33E3">
        <w:rPr>
          <w:rFonts w:ascii="GHEA Grapalat" w:eastAsia="Times New Roman" w:hAnsi="GHEA Grapalat" w:cs="Arial"/>
          <w:sz w:val="20"/>
          <w:szCs w:val="20"/>
          <w:lang w:val="es-ES"/>
        </w:rPr>
        <w:t>նանշման</w:t>
      </w:r>
      <w:proofErr w:type="spellEnd"/>
      <w:r w:rsidR="00BD33E3" w:rsidRPr="00BD33E3">
        <w:rPr>
          <w:rFonts w:ascii="GHEA Grapalat" w:eastAsia="Times New Roman" w:hAnsi="GHEA Grapalat" w:cs="Arial"/>
          <w:sz w:val="20"/>
          <w:szCs w:val="20"/>
          <w:lang w:val="es-ES"/>
        </w:rPr>
        <w:t xml:space="preserve"> </w:t>
      </w:r>
      <w:proofErr w:type="spellStart"/>
      <w:r w:rsidR="00BD33E3" w:rsidRPr="00BD33E3">
        <w:rPr>
          <w:rFonts w:ascii="GHEA Grapalat" w:eastAsia="Times New Roman" w:hAnsi="GHEA Grapalat" w:cs="Arial"/>
          <w:sz w:val="20"/>
          <w:szCs w:val="20"/>
          <w:lang w:val="es-ES"/>
        </w:rPr>
        <w:t>հարցման</w:t>
      </w:r>
      <w:proofErr w:type="spellEnd"/>
      <w:r w:rsidR="00BD33E3" w:rsidRPr="00BD33E3">
        <w:rPr>
          <w:rFonts w:ascii="GHEA Grapalat" w:eastAsia="Times New Roman" w:hAnsi="GHEA Grapalat" w:cs="Arial"/>
          <w:sz w:val="20"/>
          <w:szCs w:val="20"/>
          <w:lang w:val="es-ES"/>
        </w:rPr>
        <w:t xml:space="preserve"> </w:t>
      </w:r>
      <w:r w:rsidRPr="00C8279D">
        <w:rPr>
          <w:rFonts w:ascii="GHEA Grapalat" w:eastAsia="Times New Roman"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0"/>
          <w:szCs w:val="20"/>
          <w:lang w:val="hy-AM"/>
        </w:rPr>
        <w:t>օգտագործել</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0"/>
          <w:szCs w:val="20"/>
          <w:lang w:val="hy-AM"/>
        </w:rPr>
        <w:t>կամ</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0"/>
          <w:szCs w:val="20"/>
          <w:lang w:val="hy-AM"/>
        </w:rPr>
        <w:t xml:space="preserve"> սարքեր ու սարքավորումներ՝ մինչև տեղադրումը </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0"/>
          <w:szCs w:val="20"/>
          <w:lang w:val="hy-AM"/>
        </w:rPr>
        <w:t>օգտագործումը</w:t>
      </w:r>
      <w:r w:rsidRPr="00C8279D">
        <w:rPr>
          <w:rFonts w:ascii="GHEA Grapalat" w:eastAsia="Times New Roman" w:hAnsi="GHEA Grapalat" w:cs="Arial"/>
          <w:sz w:val="20"/>
          <w:szCs w:val="20"/>
          <w:lang w:val="es-ES"/>
        </w:rPr>
        <w:t>)</w:t>
      </w:r>
      <w:r w:rsidR="00C524E7" w:rsidRPr="00C524E7">
        <w:rPr>
          <w:rFonts w:ascii="GHEA Grapalat" w:eastAsia="Times New Roman" w:hAnsi="GHEA Grapalat" w:cs="Arial"/>
          <w:sz w:val="20"/>
          <w:szCs w:val="20"/>
          <w:lang w:val="es-ES"/>
        </w:rPr>
        <w:t xml:space="preserve"> </w:t>
      </w:r>
      <w:r w:rsidRPr="00C8279D">
        <w:rPr>
          <w:rFonts w:ascii="GHEA Grapalat" w:eastAsia="Times New Roman" w:hAnsi="GHEA Grapalat" w:cs="Sylfaen"/>
          <w:sz w:val="20"/>
          <w:szCs w:val="24"/>
          <w:lang w:val="hy-AM"/>
        </w:rPr>
        <w:t>դրանց</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տեխնիկական</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բնութագրերը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ապրանքային</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նշանները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ֆիրմային</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անվանումները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մակնիշները</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և</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երաշխիքային</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ժամկետները</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նախապես</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գրավոր համաձայնեցնելով</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պատվիրատուի</w:t>
      </w:r>
      <w:r w:rsidR="00C524E7" w:rsidRPr="00C524E7">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հետ</w:t>
      </w:r>
      <w:r w:rsidRPr="00C8279D">
        <w:rPr>
          <w:rFonts w:ascii="GHEA Grapalat" w:eastAsia="Times New Roman" w:hAnsi="GHEA Grapalat" w:cs="Sylfaen"/>
          <w:sz w:val="20"/>
          <w:szCs w:val="24"/>
          <w:lang w:val="af-ZA"/>
        </w:rPr>
        <w:t xml:space="preserve">: </w:t>
      </w:r>
    </w:p>
    <w:p w14:paraId="33A992AE" w14:textId="77777777" w:rsidR="00C8279D" w:rsidRPr="00C8279D" w:rsidRDefault="00C8279D" w:rsidP="00C8279D">
      <w:pPr>
        <w:spacing w:after="0" w:line="240" w:lineRule="auto"/>
        <w:rPr>
          <w:rFonts w:ascii="Times New Roman" w:eastAsia="Times New Roman" w:hAnsi="Times New Roman" w:cs="Times New Roman"/>
          <w:sz w:val="24"/>
          <w:szCs w:val="24"/>
          <w:lang w:val="es-ES"/>
        </w:rPr>
      </w:pPr>
    </w:p>
    <w:p w14:paraId="0B6CDA95" w14:textId="77777777" w:rsidR="00C8279D" w:rsidRPr="00C8279D" w:rsidRDefault="00C8279D" w:rsidP="00C8279D">
      <w:pPr>
        <w:keepNext/>
        <w:spacing w:after="0" w:line="240" w:lineRule="auto"/>
        <w:ind w:firstLine="567"/>
        <w:outlineLvl w:val="2"/>
        <w:rPr>
          <w:rFonts w:ascii="GHEA Grapalat" w:eastAsia="Times New Roman" w:hAnsi="GHEA Grapalat" w:cs="Times New Roman"/>
          <w:b/>
          <w:i/>
          <w:sz w:val="20"/>
          <w:szCs w:val="20"/>
          <w:lang w:val="es-ES"/>
        </w:rPr>
      </w:pPr>
    </w:p>
    <w:p w14:paraId="6A0A3089" w14:textId="77777777" w:rsidR="00C8279D" w:rsidRPr="00C8279D" w:rsidRDefault="00C8279D" w:rsidP="00C8279D">
      <w:pPr>
        <w:keepNext/>
        <w:spacing w:after="0" w:line="240" w:lineRule="auto"/>
        <w:ind w:firstLine="567"/>
        <w:outlineLvl w:val="2"/>
        <w:rPr>
          <w:rFonts w:ascii="GHEA Grapalat" w:eastAsia="Times New Roman" w:hAnsi="GHEA Grapalat" w:cs="Times New Roman"/>
          <w:b/>
          <w:i/>
          <w:sz w:val="20"/>
          <w:szCs w:val="20"/>
          <w:lang w:val="es-ES"/>
        </w:rPr>
      </w:pPr>
    </w:p>
    <w:p w14:paraId="23F4F0A2" w14:textId="77777777" w:rsidR="00C8279D" w:rsidRPr="00C8279D" w:rsidRDefault="00C8279D" w:rsidP="00C8279D">
      <w:pPr>
        <w:spacing w:after="0" w:line="240" w:lineRule="auto"/>
        <w:rPr>
          <w:rFonts w:ascii="GHEA Grapalat" w:eastAsia="Times New Roman" w:hAnsi="GHEA Grapalat" w:cs="Times New Roman"/>
          <w:sz w:val="20"/>
          <w:szCs w:val="24"/>
          <w:lang w:val="es-ES"/>
        </w:rPr>
      </w:pPr>
    </w:p>
    <w:p w14:paraId="06C029CE" w14:textId="77777777" w:rsidR="00C8279D" w:rsidRPr="00C8279D" w:rsidRDefault="00C8279D" w:rsidP="00C8279D">
      <w:pPr>
        <w:spacing w:after="0" w:line="240" w:lineRule="auto"/>
        <w:jc w:val="both"/>
        <w:rPr>
          <w:rFonts w:ascii="GHEA Grapalat" w:eastAsia="Times New Roman" w:hAnsi="GHEA Grapalat" w:cs="Times New Roman"/>
          <w:sz w:val="20"/>
          <w:szCs w:val="24"/>
          <w:u w:val="single"/>
          <w:lang w:val="es-ES"/>
        </w:rPr>
      </w:pP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r w:rsidRPr="00C8279D">
        <w:rPr>
          <w:rFonts w:ascii="GHEA Grapalat" w:eastAsia="Times New Roman" w:hAnsi="GHEA Grapalat" w:cs="Times New Roman"/>
          <w:sz w:val="20"/>
          <w:szCs w:val="24"/>
          <w:u w:val="single"/>
          <w:lang w:val="es-ES"/>
        </w:rPr>
        <w:tab/>
      </w:r>
    </w:p>
    <w:p w14:paraId="15108B18" w14:textId="77777777" w:rsidR="00C8279D" w:rsidRPr="00C8279D" w:rsidRDefault="00C8279D" w:rsidP="00C8279D">
      <w:pPr>
        <w:spacing w:after="0" w:line="240" w:lineRule="auto"/>
        <w:jc w:val="both"/>
        <w:rPr>
          <w:rFonts w:ascii="GHEA Grapalat" w:eastAsia="Times New Roman" w:hAnsi="GHEA Grapalat" w:cs="Times New Roman"/>
          <w:sz w:val="20"/>
          <w:szCs w:val="24"/>
          <w:u w:val="single"/>
          <w:lang w:val="hy-AM"/>
        </w:rPr>
      </w:pPr>
      <w:r w:rsidRPr="00C8279D">
        <w:rPr>
          <w:rFonts w:ascii="GHEA Grapalat" w:eastAsia="Times New Roman" w:hAnsi="GHEA Grapalat" w:cs="Sylfaen"/>
          <w:sz w:val="20"/>
          <w:szCs w:val="24"/>
          <w:vertAlign w:val="superscript"/>
          <w:lang w:val="hy-AM"/>
        </w:rPr>
        <w:t xml:space="preserve"> մասնակցի անվանումը (ղեկավարի պաշտոնը, անուն ազգանունը)  </w:t>
      </w:r>
      <w:r w:rsidRPr="00C8279D">
        <w:rPr>
          <w:rFonts w:ascii="GHEA Grapalat" w:eastAsia="Times New Roman" w:hAnsi="GHEA Grapalat" w:cs="Sylfaen"/>
          <w:sz w:val="20"/>
          <w:szCs w:val="24"/>
          <w:vertAlign w:val="superscript"/>
          <w:lang w:val="hy-AM"/>
        </w:rPr>
        <w:tab/>
      </w:r>
      <w:r w:rsidRPr="00C8279D">
        <w:rPr>
          <w:rFonts w:ascii="GHEA Grapalat" w:eastAsia="Times New Roman" w:hAnsi="GHEA Grapalat" w:cs="Sylfaen"/>
          <w:sz w:val="20"/>
          <w:szCs w:val="24"/>
          <w:vertAlign w:val="superscript"/>
          <w:lang w:val="hy-AM"/>
        </w:rPr>
        <w:tab/>
        <w:t>ստորագրություն</w:t>
      </w:r>
    </w:p>
    <w:p w14:paraId="36B4E798" w14:textId="77777777" w:rsidR="00C8279D" w:rsidRPr="00C8279D" w:rsidRDefault="00C8279D" w:rsidP="00C8279D">
      <w:pPr>
        <w:spacing w:after="0" w:line="240" w:lineRule="auto"/>
        <w:jc w:val="right"/>
        <w:rPr>
          <w:rFonts w:ascii="GHEA Grapalat" w:eastAsia="Times New Roman" w:hAnsi="GHEA Grapalat" w:cs="Sylfaen"/>
          <w:sz w:val="20"/>
          <w:szCs w:val="24"/>
          <w:lang w:val="hy-AM"/>
        </w:rPr>
      </w:pPr>
    </w:p>
    <w:p w14:paraId="55257DD2" w14:textId="77777777" w:rsidR="00C8279D" w:rsidRPr="00C8279D" w:rsidRDefault="00C8279D" w:rsidP="00C8279D">
      <w:pPr>
        <w:spacing w:after="0" w:line="240" w:lineRule="auto"/>
        <w:jc w:val="right"/>
        <w:rPr>
          <w:rFonts w:ascii="GHEA Grapalat" w:eastAsia="Times New Roman" w:hAnsi="GHEA Grapalat" w:cs="Sylfaen"/>
          <w:sz w:val="20"/>
          <w:szCs w:val="24"/>
          <w:lang w:val="hy-AM"/>
        </w:rPr>
      </w:pPr>
    </w:p>
    <w:p w14:paraId="1A58C5B2" w14:textId="77777777" w:rsidR="00C8279D" w:rsidRPr="00C8279D" w:rsidRDefault="00C8279D" w:rsidP="00C8279D">
      <w:pPr>
        <w:spacing w:after="0" w:line="240" w:lineRule="auto"/>
        <w:jc w:val="right"/>
        <w:rPr>
          <w:rFonts w:ascii="GHEA Grapalat" w:eastAsia="Times New Roman" w:hAnsi="GHEA Grapalat" w:cs="Arial"/>
          <w:sz w:val="20"/>
          <w:szCs w:val="24"/>
          <w:lang w:val="hy-AM"/>
        </w:rPr>
      </w:pPr>
      <w:r w:rsidRPr="00C8279D">
        <w:rPr>
          <w:rFonts w:ascii="GHEA Grapalat" w:eastAsia="Times New Roman" w:hAnsi="GHEA Grapalat" w:cs="Sylfaen"/>
          <w:sz w:val="20"/>
          <w:szCs w:val="24"/>
          <w:lang w:val="hy-AM"/>
        </w:rPr>
        <w:t>Կ</w:t>
      </w:r>
      <w:r w:rsidRPr="00C8279D">
        <w:rPr>
          <w:rFonts w:ascii="GHEA Grapalat" w:eastAsia="Times New Roman" w:hAnsi="GHEA Grapalat" w:cs="Arial"/>
          <w:sz w:val="20"/>
          <w:szCs w:val="24"/>
          <w:lang w:val="hy-AM"/>
        </w:rPr>
        <w:t xml:space="preserve">. </w:t>
      </w:r>
      <w:r w:rsidRPr="00C8279D">
        <w:rPr>
          <w:rFonts w:ascii="GHEA Grapalat" w:eastAsia="Times New Roman" w:hAnsi="GHEA Grapalat" w:cs="Sylfaen"/>
          <w:sz w:val="20"/>
          <w:szCs w:val="24"/>
          <w:lang w:val="hy-AM"/>
        </w:rPr>
        <w:t>Տ</w:t>
      </w:r>
      <w:r w:rsidRPr="00C8279D">
        <w:rPr>
          <w:rFonts w:ascii="GHEA Grapalat" w:eastAsia="Times New Roman" w:hAnsi="GHEA Grapalat" w:cs="Arial"/>
          <w:sz w:val="20"/>
          <w:szCs w:val="24"/>
          <w:lang w:val="hy-AM"/>
        </w:rPr>
        <w:t>.</w:t>
      </w:r>
      <w:r w:rsidRPr="00C8279D">
        <w:rPr>
          <w:rFonts w:ascii="GHEA Grapalat" w:eastAsia="Times New Roman" w:hAnsi="GHEA Grapalat" w:cs="Arial"/>
          <w:sz w:val="20"/>
          <w:szCs w:val="24"/>
          <w:lang w:val="hy-AM"/>
        </w:rPr>
        <w:tab/>
      </w:r>
      <w:r w:rsidRPr="00C8279D">
        <w:rPr>
          <w:rFonts w:ascii="GHEA Grapalat" w:eastAsia="Times New Roman" w:hAnsi="GHEA Grapalat" w:cs="Arial"/>
          <w:sz w:val="20"/>
          <w:szCs w:val="24"/>
          <w:lang w:val="hy-AM"/>
        </w:rPr>
        <w:tab/>
      </w:r>
    </w:p>
    <w:p w14:paraId="5AA5006D" w14:textId="77777777" w:rsidR="00C8279D" w:rsidRPr="00C8279D" w:rsidRDefault="00C8279D" w:rsidP="00C8279D">
      <w:pPr>
        <w:spacing w:after="0" w:line="240" w:lineRule="auto"/>
        <w:jc w:val="right"/>
        <w:rPr>
          <w:rFonts w:ascii="GHEA Grapalat" w:eastAsia="Times New Roman" w:hAnsi="GHEA Grapalat" w:cs="Times New Roman"/>
          <w:sz w:val="20"/>
          <w:szCs w:val="24"/>
          <w:lang w:val="hy-AM"/>
        </w:rPr>
      </w:pPr>
    </w:p>
    <w:p w14:paraId="070E295F" w14:textId="77777777" w:rsidR="00C8279D" w:rsidRPr="00C8279D" w:rsidRDefault="00C8279D" w:rsidP="00C8279D">
      <w:pPr>
        <w:spacing w:after="0" w:line="240" w:lineRule="auto"/>
        <w:jc w:val="right"/>
        <w:rPr>
          <w:rFonts w:ascii="GHEA Grapalat" w:eastAsia="Times New Roman" w:hAnsi="GHEA Grapalat" w:cs="Times New Roman"/>
          <w:sz w:val="20"/>
          <w:szCs w:val="24"/>
          <w:lang w:val="hy-AM"/>
        </w:rPr>
      </w:pPr>
    </w:p>
    <w:p w14:paraId="4555D7D6"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0945FAAC"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5CAE485D"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251AF440"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1618F446"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565FDDAC"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36C7EAD3"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2E88643D"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417A4BDB"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0BBCE648"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68DB03D6"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352F24F9"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6CAA4470"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5B1070AD"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20BF7D95"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6D4183B5"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0566BB02"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5120DFC4"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75354A33"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186C8B3A"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1725FDEC"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278B1603"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1DD82B50"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090254B6"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397889E2"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604E6CAE" w14:textId="77777777" w:rsidR="00C23178" w:rsidRPr="005A06FD" w:rsidRDefault="00C23178" w:rsidP="00C8279D">
      <w:pPr>
        <w:keepNext/>
        <w:spacing w:after="0" w:line="240" w:lineRule="auto"/>
        <w:ind w:firstLine="567"/>
        <w:jc w:val="right"/>
        <w:outlineLvl w:val="2"/>
        <w:rPr>
          <w:rFonts w:ascii="GHEA Grapalat" w:eastAsia="Times New Roman" w:hAnsi="GHEA Grapalat" w:cs="Sylfaen"/>
          <w:b/>
          <w:sz w:val="20"/>
          <w:szCs w:val="20"/>
          <w:lang w:val="hy-AM"/>
        </w:rPr>
      </w:pPr>
    </w:p>
    <w:p w14:paraId="3BAC3749" w14:textId="77777777" w:rsidR="00C8279D" w:rsidRPr="00C8279D" w:rsidRDefault="00C8279D" w:rsidP="00C8279D">
      <w:pPr>
        <w:keepNext/>
        <w:spacing w:after="0" w:line="240" w:lineRule="auto"/>
        <w:ind w:firstLine="567"/>
        <w:jc w:val="right"/>
        <w:outlineLvl w:val="2"/>
        <w:rPr>
          <w:rFonts w:ascii="GHEA Grapalat" w:eastAsia="Times New Roman" w:hAnsi="GHEA Grapalat" w:cs="Arial"/>
          <w:b/>
          <w:sz w:val="20"/>
          <w:szCs w:val="20"/>
          <w:lang w:val="hy-AM"/>
        </w:rPr>
      </w:pPr>
      <w:r w:rsidRPr="00AD2155">
        <w:rPr>
          <w:rFonts w:ascii="GHEA Grapalat" w:eastAsia="Times New Roman" w:hAnsi="GHEA Grapalat" w:cs="Sylfaen"/>
          <w:b/>
          <w:sz w:val="20"/>
          <w:szCs w:val="20"/>
          <w:lang w:val="hy-AM"/>
        </w:rPr>
        <w:t>Հավելված</w:t>
      </w:r>
      <w:r w:rsidRPr="00AD2155">
        <w:rPr>
          <w:rFonts w:ascii="GHEA Grapalat" w:eastAsia="Times New Roman" w:hAnsi="GHEA Grapalat" w:cs="Arial"/>
          <w:b/>
          <w:sz w:val="20"/>
          <w:szCs w:val="20"/>
          <w:lang w:val="hy-AM"/>
        </w:rPr>
        <w:t xml:space="preserve"> 1.2**</w:t>
      </w:r>
    </w:p>
    <w:p w14:paraId="58D1D0D2" w14:textId="659CDEF7" w:rsidR="00C8279D" w:rsidRPr="00C8279D" w:rsidRDefault="00694711" w:rsidP="00C8279D">
      <w:pPr>
        <w:spacing w:after="0" w:line="240" w:lineRule="auto"/>
        <w:ind w:firstLine="567"/>
        <w:jc w:val="right"/>
        <w:rPr>
          <w:rFonts w:ascii="GHEA Grapalat" w:eastAsia="Times New Roman" w:hAnsi="GHEA Grapalat" w:cs="Arial"/>
          <w:b/>
          <w:sz w:val="20"/>
          <w:szCs w:val="20"/>
          <w:lang w:val="hy-AM"/>
        </w:rPr>
      </w:pPr>
      <w:r w:rsidRPr="00694711">
        <w:rPr>
          <w:rFonts w:ascii="GHEA Grapalat" w:eastAsia="Times New Roman" w:hAnsi="GHEA Grapalat" w:cs="Sylfaen"/>
          <w:b/>
          <w:sz w:val="20"/>
          <w:szCs w:val="20"/>
          <w:lang w:val="hy-AM"/>
        </w:rPr>
        <w:t>ՀՇԱԺԱԹ-ԳՀԱՇՁԲ-01/2025</w:t>
      </w:r>
      <w:r w:rsidRPr="00227B3B">
        <w:rPr>
          <w:rFonts w:ascii="GHEA Grapalat" w:eastAsia="Times New Roman" w:hAnsi="GHEA Grapalat" w:cs="Sylfaen"/>
          <w:b/>
          <w:sz w:val="20"/>
          <w:szCs w:val="20"/>
          <w:lang w:val="hy-AM"/>
        </w:rPr>
        <w:t xml:space="preserve"> </w:t>
      </w:r>
      <w:r w:rsidR="00C8279D" w:rsidRPr="00C8279D">
        <w:rPr>
          <w:rFonts w:ascii="GHEA Grapalat" w:eastAsia="Times New Roman" w:hAnsi="GHEA Grapalat" w:cs="Sylfaen"/>
          <w:b/>
          <w:sz w:val="20"/>
          <w:szCs w:val="20"/>
          <w:lang w:val="hy-AM"/>
        </w:rPr>
        <w:t>ծածկագրով</w:t>
      </w:r>
    </w:p>
    <w:p w14:paraId="0444F850" w14:textId="77777777" w:rsidR="00C8279D" w:rsidRPr="00C8279D" w:rsidRDefault="00BD33E3" w:rsidP="00C8279D">
      <w:pPr>
        <w:spacing w:after="0" w:line="240" w:lineRule="auto"/>
        <w:ind w:firstLine="567"/>
        <w:jc w:val="right"/>
        <w:rPr>
          <w:rFonts w:ascii="GHEA Grapalat" w:eastAsia="Times New Roman" w:hAnsi="GHEA Grapalat" w:cs="Arial"/>
          <w:b/>
          <w:sz w:val="20"/>
          <w:szCs w:val="20"/>
          <w:lang w:val="hy-AM"/>
        </w:rPr>
      </w:pPr>
      <w:r w:rsidRPr="00BD33E3">
        <w:rPr>
          <w:rFonts w:ascii="GHEA Grapalat" w:eastAsia="Times New Roman" w:hAnsi="GHEA Grapalat" w:cs="Sylfaen"/>
          <w:b/>
          <w:sz w:val="20"/>
          <w:szCs w:val="20"/>
          <w:lang w:val="hy-AM"/>
        </w:rPr>
        <w:t xml:space="preserve">Գնանշման հարցման </w:t>
      </w:r>
      <w:r w:rsidR="00C8279D" w:rsidRPr="00C8279D">
        <w:rPr>
          <w:rFonts w:ascii="GHEA Grapalat" w:eastAsia="Times New Roman" w:hAnsi="GHEA Grapalat" w:cs="Sylfaen"/>
          <w:b/>
          <w:sz w:val="20"/>
          <w:szCs w:val="20"/>
          <w:lang w:val="hy-AM"/>
        </w:rPr>
        <w:t>հրավերի</w:t>
      </w:r>
    </w:p>
    <w:p w14:paraId="64F6B761" w14:textId="77777777" w:rsidR="00C8279D" w:rsidRPr="00C8279D" w:rsidRDefault="00C8279D" w:rsidP="00C8279D">
      <w:pPr>
        <w:spacing w:after="0" w:line="240" w:lineRule="auto"/>
        <w:jc w:val="right"/>
        <w:rPr>
          <w:rFonts w:ascii="GHEA Grapalat" w:eastAsia="Times New Roman" w:hAnsi="GHEA Grapalat" w:cs="Times New Roman"/>
          <w:b/>
          <w:sz w:val="20"/>
          <w:szCs w:val="20"/>
          <w:lang w:val="hy-AM"/>
        </w:rPr>
      </w:pPr>
    </w:p>
    <w:p w14:paraId="67E5E56B" w14:textId="77777777" w:rsidR="00C8279D" w:rsidRPr="00C8279D" w:rsidRDefault="00C8279D" w:rsidP="00C8279D">
      <w:pPr>
        <w:spacing w:after="0" w:line="240" w:lineRule="auto"/>
        <w:jc w:val="center"/>
        <w:rPr>
          <w:rFonts w:ascii="GHEA Grapalat" w:eastAsia="Times New Roman" w:hAnsi="GHEA Grapalat" w:cs="Times New Roman"/>
          <w:b/>
          <w:sz w:val="20"/>
          <w:szCs w:val="20"/>
          <w:lang w:val="hy-AM"/>
        </w:rPr>
      </w:pPr>
      <w:r w:rsidRPr="00C8279D">
        <w:rPr>
          <w:rFonts w:ascii="GHEA Grapalat" w:eastAsia="Times New Roman" w:hAnsi="GHEA Grapalat" w:cs="Times New Roman"/>
          <w:b/>
          <w:sz w:val="20"/>
          <w:szCs w:val="20"/>
          <w:lang w:val="hy-AM"/>
        </w:rPr>
        <w:t>ՁԵՎ</w:t>
      </w:r>
    </w:p>
    <w:p w14:paraId="799F2A43" w14:textId="77777777" w:rsidR="00C8279D" w:rsidRPr="00C8279D" w:rsidRDefault="00C8279D" w:rsidP="00C8279D">
      <w:pPr>
        <w:spacing w:after="0" w:line="240" w:lineRule="auto"/>
        <w:ind w:left="360" w:hanging="360"/>
        <w:jc w:val="center"/>
        <w:rPr>
          <w:rFonts w:ascii="GHEA Grapalat" w:eastAsia="GHEA Grapalat" w:hAnsi="GHEA Grapalat" w:cs="GHEA Grapalat"/>
          <w:sz w:val="24"/>
          <w:szCs w:val="24"/>
          <w:lang w:val="hy-AM"/>
        </w:rPr>
      </w:pPr>
      <w:r w:rsidRPr="00C8279D">
        <w:rPr>
          <w:rFonts w:ascii="GHEA Grapalat" w:eastAsia="GHEA Grapalat" w:hAnsi="GHEA Grapalat" w:cs="GHEA Grapalat"/>
          <w:sz w:val="24"/>
          <w:szCs w:val="24"/>
          <w:lang w:val="hy-AM"/>
        </w:rPr>
        <w:t>ԻՐԱԿԱՆ ՇԱՀԱՌՈՒՆԵՐԻ ՎԵՐԱԲԵՐՅԱԼ ՀԱՅՏԱՐԱՐԱԳՐԻ</w:t>
      </w:r>
    </w:p>
    <w:p w14:paraId="6A2537DC" w14:textId="77777777" w:rsidR="00C8279D" w:rsidRPr="00C8279D" w:rsidRDefault="00C8279D" w:rsidP="00C8279D">
      <w:pPr>
        <w:spacing w:after="0" w:line="240" w:lineRule="auto"/>
        <w:ind w:left="360" w:hanging="360"/>
        <w:jc w:val="center"/>
        <w:rPr>
          <w:rFonts w:ascii="GHEA Grapalat" w:eastAsia="GHEA Grapalat" w:hAnsi="GHEA Grapalat" w:cs="GHEA Grapalat"/>
          <w:sz w:val="24"/>
          <w:szCs w:val="24"/>
          <w:lang w:val="hy-AM"/>
        </w:rPr>
      </w:pPr>
    </w:p>
    <w:p w14:paraId="30DCE5F0" w14:textId="77777777" w:rsidR="00C8279D" w:rsidRPr="00C8279D" w:rsidRDefault="00C8279D" w:rsidP="00C8279D">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24"/>
          <w:szCs w:val="24"/>
        </w:rPr>
      </w:pPr>
      <w:proofErr w:type="spellStart"/>
      <w:r w:rsidRPr="00C8279D">
        <w:rPr>
          <w:rFonts w:ascii="GHEA Grapalat" w:eastAsia="GHEA Grapalat" w:hAnsi="GHEA Grapalat" w:cs="GHEA Grapalat"/>
          <w:b/>
          <w:color w:val="000000"/>
          <w:sz w:val="24"/>
          <w:szCs w:val="24"/>
        </w:rPr>
        <w:t>Կազմակերպությունը</w:t>
      </w:r>
      <w:proofErr w:type="spellEnd"/>
    </w:p>
    <w:p w14:paraId="256DFB0F"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Կազմակերպության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8279D" w:rsidRPr="00C8279D" w14:paraId="4FF49AE1" w14:textId="77777777" w:rsidTr="00C8279D">
        <w:tc>
          <w:tcPr>
            <w:tcW w:w="2836" w:type="dxa"/>
            <w:shd w:val="clear" w:color="auto" w:fill="D9E2F3"/>
            <w:vAlign w:val="center"/>
          </w:tcPr>
          <w:p w14:paraId="0745443F"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Անվանումը</w:t>
            </w:r>
            <w:proofErr w:type="spellEnd"/>
          </w:p>
        </w:tc>
        <w:tc>
          <w:tcPr>
            <w:tcW w:w="6180" w:type="dxa"/>
            <w:vAlign w:val="center"/>
          </w:tcPr>
          <w:p w14:paraId="0757D78B"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20501CA4" w14:textId="77777777" w:rsidTr="00C8279D">
        <w:tc>
          <w:tcPr>
            <w:tcW w:w="2836" w:type="dxa"/>
            <w:shd w:val="clear" w:color="auto" w:fill="D9E2F3"/>
            <w:vAlign w:val="center"/>
          </w:tcPr>
          <w:p w14:paraId="75E68A18"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Անվանումը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լատինատառ</w:t>
            </w:r>
            <w:proofErr w:type="spellEnd"/>
          </w:p>
        </w:tc>
        <w:tc>
          <w:tcPr>
            <w:tcW w:w="6180" w:type="dxa"/>
            <w:vAlign w:val="center"/>
          </w:tcPr>
          <w:p w14:paraId="284CAB30"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6D098215" w14:textId="77777777" w:rsidTr="00C8279D">
        <w:tc>
          <w:tcPr>
            <w:tcW w:w="2836" w:type="dxa"/>
            <w:shd w:val="clear" w:color="auto" w:fill="D9E2F3"/>
            <w:vAlign w:val="center"/>
          </w:tcPr>
          <w:p w14:paraId="3C678F01"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Պետական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համարը</w:t>
            </w:r>
            <w:proofErr w:type="spellEnd"/>
          </w:p>
        </w:tc>
        <w:tc>
          <w:tcPr>
            <w:tcW w:w="6180" w:type="dxa"/>
            <w:vAlign w:val="center"/>
          </w:tcPr>
          <w:p w14:paraId="6BE5E184"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CB2F0B8" w14:textId="77777777" w:rsidTr="00C8279D">
        <w:tc>
          <w:tcPr>
            <w:tcW w:w="2836" w:type="dxa"/>
            <w:shd w:val="clear" w:color="auto" w:fill="D9E2F3"/>
            <w:vAlign w:val="center"/>
          </w:tcPr>
          <w:p w14:paraId="20D046A8"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օրը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ամիսը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տարին</w:t>
            </w:r>
            <w:proofErr w:type="spellEnd"/>
          </w:p>
        </w:tc>
        <w:tc>
          <w:tcPr>
            <w:tcW w:w="6180" w:type="dxa"/>
            <w:vAlign w:val="center"/>
          </w:tcPr>
          <w:p w14:paraId="71336B94"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960F3C8" w14:textId="77777777" w:rsidTr="00C8279D">
        <w:tc>
          <w:tcPr>
            <w:tcW w:w="2836" w:type="dxa"/>
            <w:shd w:val="clear" w:color="auto" w:fill="D9E2F3"/>
            <w:vAlign w:val="center"/>
          </w:tcPr>
          <w:p w14:paraId="57C9A8AC"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հասցեն</w:t>
            </w:r>
            <w:proofErr w:type="spellEnd"/>
          </w:p>
        </w:tc>
        <w:tc>
          <w:tcPr>
            <w:tcW w:w="6180" w:type="dxa"/>
            <w:vAlign w:val="center"/>
          </w:tcPr>
          <w:p w14:paraId="6E58A28D"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4E34C1F0" w14:textId="77777777" w:rsidTr="00C8279D">
        <w:tc>
          <w:tcPr>
            <w:tcW w:w="2836" w:type="dxa"/>
            <w:shd w:val="clear" w:color="auto" w:fill="D9E2F3"/>
            <w:vAlign w:val="center"/>
          </w:tcPr>
          <w:p w14:paraId="77752388"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պետությունը</w:t>
            </w:r>
            <w:proofErr w:type="spellEnd"/>
          </w:p>
        </w:tc>
        <w:tc>
          <w:tcPr>
            <w:tcW w:w="6180" w:type="dxa"/>
            <w:vAlign w:val="center"/>
          </w:tcPr>
          <w:p w14:paraId="63E11D7A"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6C56D90A" w14:textId="77777777" w:rsidTr="00C8279D">
        <w:tc>
          <w:tcPr>
            <w:tcW w:w="2836" w:type="dxa"/>
            <w:shd w:val="clear" w:color="auto" w:fill="D9E2F3"/>
            <w:vAlign w:val="center"/>
          </w:tcPr>
          <w:p w14:paraId="5900EE40"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Գործադիր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մարմնի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ղեկավարի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անունը</w:t>
            </w:r>
            <w:proofErr w:type="spellEnd"/>
            <w:r w:rsidRPr="00C8279D">
              <w:rPr>
                <w:rFonts w:ascii="GHEA Grapalat" w:eastAsia="GHEA Grapalat" w:hAnsi="GHEA Grapalat" w:cs="GHEA Grapalat"/>
                <w:color w:val="000000"/>
                <w:sz w:val="24"/>
                <w:szCs w:val="24"/>
              </w:rPr>
              <w:t xml:space="preserve"> և </w:t>
            </w:r>
            <w:proofErr w:type="spellStart"/>
            <w:r w:rsidRPr="00C8279D">
              <w:rPr>
                <w:rFonts w:ascii="GHEA Grapalat" w:eastAsia="GHEA Grapalat" w:hAnsi="GHEA Grapalat" w:cs="GHEA Grapalat"/>
                <w:color w:val="000000"/>
                <w:sz w:val="24"/>
                <w:szCs w:val="24"/>
              </w:rPr>
              <w:t>ազգանունը</w:t>
            </w:r>
            <w:proofErr w:type="spellEnd"/>
          </w:p>
        </w:tc>
        <w:tc>
          <w:tcPr>
            <w:tcW w:w="6180" w:type="dxa"/>
            <w:vAlign w:val="center"/>
          </w:tcPr>
          <w:p w14:paraId="13C0F3D4"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5AD14A58"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Հայտարարագիրը</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ներկայացնող</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8279D" w:rsidRPr="00C8279D" w14:paraId="3B77A149" w14:textId="77777777" w:rsidTr="00C8279D">
        <w:tc>
          <w:tcPr>
            <w:tcW w:w="2835" w:type="dxa"/>
            <w:shd w:val="clear" w:color="auto" w:fill="D9E2F3"/>
            <w:vAlign w:val="center"/>
          </w:tcPr>
          <w:p w14:paraId="2A1DF999"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Հայտարարագիրը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ներկայացնող</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անձի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lastRenderedPageBreak/>
              <w:t>անունը</w:t>
            </w:r>
            <w:proofErr w:type="spellEnd"/>
            <w:r w:rsidRPr="00C8279D">
              <w:rPr>
                <w:rFonts w:ascii="GHEA Grapalat" w:eastAsia="GHEA Grapalat" w:hAnsi="GHEA Grapalat" w:cs="GHEA Grapalat"/>
                <w:color w:val="000000"/>
                <w:sz w:val="24"/>
                <w:szCs w:val="24"/>
              </w:rPr>
              <w:t xml:space="preserve"> և </w:t>
            </w:r>
            <w:proofErr w:type="spellStart"/>
            <w:r w:rsidRPr="00C8279D">
              <w:rPr>
                <w:rFonts w:ascii="GHEA Grapalat" w:eastAsia="GHEA Grapalat" w:hAnsi="GHEA Grapalat" w:cs="GHEA Grapalat"/>
                <w:color w:val="000000"/>
                <w:sz w:val="24"/>
                <w:szCs w:val="24"/>
              </w:rPr>
              <w:t>ազգանունը</w:t>
            </w:r>
            <w:proofErr w:type="spellEnd"/>
          </w:p>
        </w:tc>
        <w:tc>
          <w:tcPr>
            <w:tcW w:w="6180" w:type="dxa"/>
            <w:vAlign w:val="center"/>
          </w:tcPr>
          <w:p w14:paraId="5AFD1E13"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336D5E81" w14:textId="77777777" w:rsidTr="00C8279D">
        <w:tc>
          <w:tcPr>
            <w:tcW w:w="2835" w:type="dxa"/>
            <w:shd w:val="clear" w:color="auto" w:fill="D9E2F3"/>
            <w:vAlign w:val="center"/>
          </w:tcPr>
          <w:p w14:paraId="777333F3"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Հայտարարագիրը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ներկայացնող</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անձի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պաշտոնը</w:t>
            </w:r>
            <w:proofErr w:type="spellEnd"/>
          </w:p>
        </w:tc>
        <w:tc>
          <w:tcPr>
            <w:tcW w:w="6180" w:type="dxa"/>
            <w:vAlign w:val="center"/>
          </w:tcPr>
          <w:p w14:paraId="199CE797"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05CF3BC1"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Հայտարարագրի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8279D" w:rsidRPr="00C8279D" w14:paraId="637E2F98" w14:textId="77777777" w:rsidTr="00C8279D">
        <w:tc>
          <w:tcPr>
            <w:tcW w:w="2835" w:type="dxa"/>
            <w:shd w:val="clear" w:color="auto" w:fill="D9E2F3"/>
            <w:vAlign w:val="center"/>
          </w:tcPr>
          <w:p w14:paraId="7A341A20"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Հայտարարագրի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ստորագրման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օրը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ամիսը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տարին</w:t>
            </w:r>
            <w:proofErr w:type="spellEnd"/>
          </w:p>
        </w:tc>
        <w:tc>
          <w:tcPr>
            <w:tcW w:w="6180" w:type="dxa"/>
            <w:vAlign w:val="center"/>
          </w:tcPr>
          <w:p w14:paraId="3BDB349D"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096A9A78" w14:textId="77777777" w:rsidTr="00C8279D">
        <w:tc>
          <w:tcPr>
            <w:tcW w:w="2835" w:type="dxa"/>
            <w:shd w:val="clear" w:color="auto" w:fill="D9E2F3"/>
            <w:vAlign w:val="center"/>
          </w:tcPr>
          <w:p w14:paraId="7AF4BBC6"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Հայտարարագրի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էջերի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քանակը</w:t>
            </w:r>
            <w:proofErr w:type="spellEnd"/>
          </w:p>
        </w:tc>
        <w:tc>
          <w:tcPr>
            <w:tcW w:w="6180" w:type="dxa"/>
            <w:vAlign w:val="center"/>
          </w:tcPr>
          <w:p w14:paraId="19D487CE"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3BC4E675" w14:textId="77777777" w:rsidTr="00C8279D">
        <w:tc>
          <w:tcPr>
            <w:tcW w:w="2835" w:type="dxa"/>
            <w:shd w:val="clear" w:color="auto" w:fill="D9E2F3"/>
            <w:vAlign w:val="center"/>
          </w:tcPr>
          <w:p w14:paraId="59B49CA6"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Հայտարարագիրը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ներկայացնող</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անձի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ստորագրությունը</w:t>
            </w:r>
            <w:proofErr w:type="spellEnd"/>
          </w:p>
        </w:tc>
        <w:tc>
          <w:tcPr>
            <w:tcW w:w="6180" w:type="dxa"/>
            <w:vAlign w:val="center"/>
          </w:tcPr>
          <w:p w14:paraId="00EA68D8"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0BC9F4FE" w14:textId="77777777" w:rsidR="00C8279D" w:rsidRPr="00C8279D" w:rsidRDefault="00C8279D" w:rsidP="00C8279D">
      <w:pPr>
        <w:spacing w:after="0" w:line="240" w:lineRule="auto"/>
        <w:rPr>
          <w:rFonts w:ascii="GHEA Grapalat" w:eastAsia="GHEA Grapalat" w:hAnsi="GHEA Grapalat" w:cs="GHEA Grapalat"/>
          <w:sz w:val="24"/>
          <w:szCs w:val="24"/>
        </w:rPr>
      </w:pPr>
    </w:p>
    <w:p w14:paraId="5DC87516" w14:textId="77777777" w:rsidR="00C8279D" w:rsidRPr="00C8279D" w:rsidRDefault="00C8279D" w:rsidP="00C8279D">
      <w:pPr>
        <w:spacing w:after="0" w:line="240" w:lineRule="auto"/>
        <w:rPr>
          <w:rFonts w:ascii="GHEA Grapalat" w:eastAsia="GHEA Grapalat" w:hAnsi="GHEA Grapalat" w:cs="GHEA Grapalat"/>
          <w:sz w:val="24"/>
          <w:szCs w:val="24"/>
        </w:rPr>
      </w:pPr>
      <w:r w:rsidRPr="00C8279D">
        <w:rPr>
          <w:rFonts w:ascii="GHEA Grapalat" w:eastAsia="Times New Roman" w:hAnsi="GHEA Grapalat" w:cs="Times New Roman"/>
          <w:sz w:val="24"/>
          <w:szCs w:val="24"/>
        </w:rPr>
        <w:br w:type="page"/>
      </w:r>
    </w:p>
    <w:p w14:paraId="6E40AB66" w14:textId="77777777" w:rsidR="00C8279D" w:rsidRPr="00C8279D" w:rsidRDefault="00C8279D" w:rsidP="00C8279D">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b/>
          <w:color w:val="000000"/>
          <w:sz w:val="24"/>
          <w:szCs w:val="24"/>
        </w:rPr>
        <w:lastRenderedPageBreak/>
        <w:t>Բաժնետոմսերիցուցակման</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տվյալները</w:t>
      </w:r>
      <w:proofErr w:type="spellEnd"/>
    </w:p>
    <w:p w14:paraId="41FC6329"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Բաժնետոմսերի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ցուցակման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8279D" w:rsidRPr="00C8279D" w14:paraId="65F5F0FD" w14:textId="77777777" w:rsidTr="00C8279D">
        <w:tc>
          <w:tcPr>
            <w:tcW w:w="2835" w:type="dxa"/>
            <w:shd w:val="clear" w:color="auto" w:fill="D9E2F3"/>
            <w:vAlign w:val="center"/>
          </w:tcPr>
          <w:p w14:paraId="0A750685"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Ֆոնդային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բորսայի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անվանումը</w:t>
            </w:r>
            <w:proofErr w:type="spellEnd"/>
          </w:p>
        </w:tc>
        <w:tc>
          <w:tcPr>
            <w:tcW w:w="6180" w:type="dxa"/>
            <w:vAlign w:val="center"/>
          </w:tcPr>
          <w:p w14:paraId="4687E200"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0B5C0F19" w14:textId="77777777" w:rsidTr="00C8279D">
        <w:tc>
          <w:tcPr>
            <w:tcW w:w="2835" w:type="dxa"/>
            <w:shd w:val="clear" w:color="auto" w:fill="D9E2F3"/>
            <w:vAlign w:val="center"/>
          </w:tcPr>
          <w:p w14:paraId="272B15B2"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Հղումը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բորսայում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առկա</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փաստաթղթերին</w:t>
            </w:r>
            <w:proofErr w:type="spellEnd"/>
          </w:p>
        </w:tc>
        <w:tc>
          <w:tcPr>
            <w:tcW w:w="6180" w:type="dxa"/>
            <w:vAlign w:val="center"/>
          </w:tcPr>
          <w:p w14:paraId="3AEC03D6"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65BBEA34"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Կազմակերպությունը</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վերահսկող</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իրավաբանական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անձի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8279D" w:rsidRPr="00C8279D" w14:paraId="5388DC0A" w14:textId="77777777" w:rsidTr="00C8279D">
        <w:tc>
          <w:tcPr>
            <w:tcW w:w="2835" w:type="dxa"/>
            <w:shd w:val="clear" w:color="auto" w:fill="D9E2F3"/>
            <w:vAlign w:val="center"/>
          </w:tcPr>
          <w:p w14:paraId="7514A89A"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Անվանումը</w:t>
            </w:r>
            <w:proofErr w:type="spellEnd"/>
          </w:p>
        </w:tc>
        <w:tc>
          <w:tcPr>
            <w:tcW w:w="6180" w:type="dxa"/>
            <w:vAlign w:val="center"/>
          </w:tcPr>
          <w:p w14:paraId="34950260"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4F4E7CFD" w14:textId="77777777" w:rsidTr="00C8279D">
        <w:tc>
          <w:tcPr>
            <w:tcW w:w="2835" w:type="dxa"/>
            <w:shd w:val="clear" w:color="auto" w:fill="D9E2F3"/>
            <w:vAlign w:val="center"/>
          </w:tcPr>
          <w:p w14:paraId="446E4A31"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Անվանումը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լատինատառ</w:t>
            </w:r>
            <w:proofErr w:type="spellEnd"/>
          </w:p>
        </w:tc>
        <w:tc>
          <w:tcPr>
            <w:tcW w:w="6180" w:type="dxa"/>
            <w:vAlign w:val="center"/>
          </w:tcPr>
          <w:p w14:paraId="56211C7B"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74DF9921" w14:textId="77777777" w:rsidTr="00C8279D">
        <w:tc>
          <w:tcPr>
            <w:tcW w:w="2835" w:type="dxa"/>
            <w:shd w:val="clear" w:color="auto" w:fill="D9E2F3"/>
            <w:vAlign w:val="center"/>
          </w:tcPr>
          <w:p w14:paraId="111DDBBE"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Պետական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համարը</w:t>
            </w:r>
            <w:proofErr w:type="spellEnd"/>
          </w:p>
        </w:tc>
        <w:tc>
          <w:tcPr>
            <w:tcW w:w="6180" w:type="dxa"/>
            <w:vAlign w:val="center"/>
          </w:tcPr>
          <w:p w14:paraId="4183B5BB"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4EF01AC9" w14:textId="77777777" w:rsidTr="00C8279D">
        <w:tc>
          <w:tcPr>
            <w:tcW w:w="2835" w:type="dxa"/>
            <w:shd w:val="clear" w:color="auto" w:fill="D9E2F3"/>
            <w:vAlign w:val="center"/>
          </w:tcPr>
          <w:p w14:paraId="41026ACB"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օրը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ամիսը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տարին</w:t>
            </w:r>
            <w:proofErr w:type="spellEnd"/>
          </w:p>
        </w:tc>
        <w:tc>
          <w:tcPr>
            <w:tcW w:w="6180" w:type="dxa"/>
            <w:vAlign w:val="center"/>
          </w:tcPr>
          <w:p w14:paraId="14C7C57D"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0CE40BD5" w14:textId="77777777" w:rsidTr="00C8279D">
        <w:tc>
          <w:tcPr>
            <w:tcW w:w="2835" w:type="dxa"/>
            <w:shd w:val="clear" w:color="auto" w:fill="D9E2F3"/>
            <w:vAlign w:val="center"/>
          </w:tcPr>
          <w:p w14:paraId="6C406AB5"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հասցեն</w:t>
            </w:r>
            <w:proofErr w:type="spellEnd"/>
          </w:p>
        </w:tc>
        <w:tc>
          <w:tcPr>
            <w:tcW w:w="6180" w:type="dxa"/>
            <w:vAlign w:val="center"/>
          </w:tcPr>
          <w:p w14:paraId="7E4A8BD9"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3E7A56C1" w14:textId="77777777" w:rsidTr="00C8279D">
        <w:tc>
          <w:tcPr>
            <w:tcW w:w="2835" w:type="dxa"/>
            <w:shd w:val="clear" w:color="auto" w:fill="D9E2F3"/>
            <w:vAlign w:val="center"/>
          </w:tcPr>
          <w:p w14:paraId="23A69192"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պետությունը</w:t>
            </w:r>
            <w:proofErr w:type="spellEnd"/>
          </w:p>
        </w:tc>
        <w:tc>
          <w:tcPr>
            <w:tcW w:w="6180" w:type="dxa"/>
            <w:vAlign w:val="center"/>
          </w:tcPr>
          <w:p w14:paraId="482B4171"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3EE0102B" w14:textId="77777777" w:rsidTr="00C8279D">
        <w:tc>
          <w:tcPr>
            <w:tcW w:w="2835" w:type="dxa"/>
            <w:shd w:val="clear" w:color="auto" w:fill="D9E2F3"/>
            <w:vAlign w:val="center"/>
          </w:tcPr>
          <w:p w14:paraId="765F079F"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Գործադիր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մարմնի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ղեկավարի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անունը</w:t>
            </w:r>
            <w:proofErr w:type="spellEnd"/>
            <w:r w:rsidRPr="00C8279D">
              <w:rPr>
                <w:rFonts w:ascii="GHEA Grapalat" w:eastAsia="GHEA Grapalat" w:hAnsi="GHEA Grapalat" w:cs="GHEA Grapalat"/>
                <w:color w:val="000000"/>
                <w:sz w:val="24"/>
                <w:szCs w:val="24"/>
              </w:rPr>
              <w:t xml:space="preserve"> և </w:t>
            </w:r>
            <w:proofErr w:type="spellStart"/>
            <w:r w:rsidRPr="00C8279D">
              <w:rPr>
                <w:rFonts w:ascii="GHEA Grapalat" w:eastAsia="GHEA Grapalat" w:hAnsi="GHEA Grapalat" w:cs="GHEA Grapalat"/>
                <w:color w:val="000000"/>
                <w:sz w:val="24"/>
                <w:szCs w:val="24"/>
              </w:rPr>
              <w:t>ազգանունը</w:t>
            </w:r>
            <w:proofErr w:type="spellEnd"/>
          </w:p>
        </w:tc>
        <w:tc>
          <w:tcPr>
            <w:tcW w:w="6180" w:type="dxa"/>
            <w:vAlign w:val="center"/>
          </w:tcPr>
          <w:p w14:paraId="36B452FA"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34D9292C"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4"/>
          <w:szCs w:val="24"/>
        </w:rPr>
      </w:pPr>
      <w:proofErr w:type="spellStart"/>
      <w:r w:rsidRPr="00C8279D">
        <w:rPr>
          <w:rFonts w:ascii="GHEA Grapalat" w:eastAsia="GHEA Grapalat" w:hAnsi="GHEA Grapalat" w:cs="GHEA Grapalat"/>
          <w:i/>
          <w:iCs/>
          <w:sz w:val="24"/>
          <w:szCs w:val="24"/>
        </w:rPr>
        <w:t>Վերահսկողության</w:t>
      </w:r>
      <w:proofErr w:type="spellEnd"/>
      <w:r w:rsidRPr="00C8279D">
        <w:rPr>
          <w:rFonts w:ascii="GHEA Grapalat" w:eastAsia="GHEA Grapalat" w:hAnsi="GHEA Grapalat" w:cs="GHEA Grapalat"/>
          <w:i/>
          <w:iCs/>
          <w:sz w:val="24"/>
          <w:szCs w:val="24"/>
        </w:rPr>
        <w:t xml:space="preserve"> </w:t>
      </w:r>
      <w:proofErr w:type="spellStart"/>
      <w:r w:rsidRPr="00C8279D">
        <w:rPr>
          <w:rFonts w:ascii="GHEA Grapalat" w:eastAsia="GHEA Grapalat" w:hAnsi="GHEA Grapalat" w:cs="GHEA Grapalat"/>
          <w:i/>
          <w:iCs/>
          <w:sz w:val="24"/>
          <w:szCs w:val="24"/>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8279D" w:rsidRPr="00C8279D" w14:paraId="01AE4A04" w14:textId="77777777" w:rsidTr="00C8279D">
        <w:tc>
          <w:tcPr>
            <w:tcW w:w="2836" w:type="dxa"/>
            <w:shd w:val="clear" w:color="auto" w:fill="D9E2F3"/>
            <w:vAlign w:val="center"/>
          </w:tcPr>
          <w:p w14:paraId="0A0D57E0"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lastRenderedPageBreak/>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չափը</w:t>
            </w:r>
            <w:proofErr w:type="spellEnd"/>
            <w:r w:rsidRPr="00C8279D">
              <w:rPr>
                <w:rFonts w:ascii="GHEA Grapalat" w:eastAsia="GHEA Grapalat" w:hAnsi="GHEA Grapalat" w:cs="GHEA Grapalat"/>
                <w:color w:val="000000"/>
                <w:sz w:val="24"/>
                <w:szCs w:val="24"/>
              </w:rPr>
              <w:t xml:space="preserve"> (%)</w:t>
            </w:r>
          </w:p>
        </w:tc>
        <w:tc>
          <w:tcPr>
            <w:tcW w:w="6178" w:type="dxa"/>
            <w:vAlign w:val="center"/>
          </w:tcPr>
          <w:p w14:paraId="3CF0EC84"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7BDFED4F" w14:textId="77777777" w:rsidTr="00C8279D">
        <w:tc>
          <w:tcPr>
            <w:tcW w:w="2836" w:type="dxa"/>
            <w:shd w:val="clear" w:color="auto" w:fill="D9E2F3"/>
            <w:vAlign w:val="center"/>
          </w:tcPr>
          <w:p w14:paraId="165A2890"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տեսակը</w:t>
            </w:r>
            <w:proofErr w:type="spellEnd"/>
          </w:p>
        </w:tc>
        <w:tc>
          <w:tcPr>
            <w:tcW w:w="6178" w:type="dxa"/>
            <w:vAlign w:val="center"/>
          </w:tcPr>
          <w:p w14:paraId="1BD2DD21"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MS Gothic" w:eastAsia="MS Gothic" w:hAnsi="MS Gothic" w:cs="GHEA Grapalat" w:hint="eastAsia"/>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p w14:paraId="037A0A0B"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MS Gothic" w:eastAsia="MS Gothic" w:hAnsi="MS Gothic" w:cs="GHEA Grapalat" w:hint="eastAsia"/>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tc>
      </w:tr>
    </w:tbl>
    <w:p w14:paraId="589FDB12" w14:textId="77777777" w:rsidR="00C8279D" w:rsidRPr="00C8279D" w:rsidRDefault="00C8279D" w:rsidP="00C8279D">
      <w:pPr>
        <w:pBdr>
          <w:top w:val="nil"/>
          <w:left w:val="nil"/>
          <w:bottom w:val="nil"/>
          <w:right w:val="nil"/>
          <w:between w:val="nil"/>
        </w:pBdr>
        <w:spacing w:before="240" w:after="0" w:line="240" w:lineRule="auto"/>
        <w:rPr>
          <w:rFonts w:ascii="GHEA Grapalat" w:eastAsia="GHEA Grapalat" w:hAnsi="GHEA Grapalat" w:cs="GHEA Grapalat"/>
          <w:sz w:val="24"/>
          <w:szCs w:val="24"/>
        </w:rPr>
      </w:pPr>
      <w:r w:rsidRPr="00C8279D">
        <w:rPr>
          <w:rFonts w:ascii="GHEA Grapalat" w:eastAsia="Times New Roman" w:hAnsi="GHEA Grapalat" w:cs="Times New Roman"/>
          <w:sz w:val="24"/>
          <w:szCs w:val="24"/>
        </w:rPr>
        <w:br w:type="page"/>
      </w:r>
    </w:p>
    <w:p w14:paraId="07A4269F" w14:textId="77777777" w:rsidR="00C8279D" w:rsidRPr="00C8279D" w:rsidRDefault="00C8279D" w:rsidP="00C8279D">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sz w:val="24"/>
          <w:szCs w:val="24"/>
        </w:rPr>
      </w:pPr>
      <w:proofErr w:type="spellStart"/>
      <w:r w:rsidRPr="00C8279D">
        <w:rPr>
          <w:rFonts w:ascii="GHEA Grapalat" w:eastAsia="GHEA Grapalat" w:hAnsi="GHEA Grapalat" w:cs="GHEA Grapalat"/>
          <w:b/>
          <w:color w:val="000000"/>
          <w:sz w:val="24"/>
          <w:szCs w:val="24"/>
        </w:rPr>
        <w:lastRenderedPageBreak/>
        <w:t>Պետության</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համայնքի</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կամ</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միջազգային</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կազմակերպության</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մասնակցությունը</w:t>
      </w:r>
      <w:proofErr w:type="spellEnd"/>
    </w:p>
    <w:p w14:paraId="3F6A5683"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Պետության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կամ</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համայնքի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8279D" w:rsidRPr="00C8279D" w14:paraId="7B30E163" w14:textId="77777777" w:rsidTr="00C8279D">
        <w:tc>
          <w:tcPr>
            <w:tcW w:w="2837" w:type="dxa"/>
            <w:shd w:val="clear" w:color="auto" w:fill="D9E2F3"/>
            <w:vAlign w:val="center"/>
          </w:tcPr>
          <w:p w14:paraId="6D85B4A2"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Պետության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անվանումը</w:t>
            </w:r>
            <w:proofErr w:type="spellEnd"/>
          </w:p>
        </w:tc>
        <w:tc>
          <w:tcPr>
            <w:tcW w:w="6180" w:type="dxa"/>
            <w:vAlign w:val="center"/>
          </w:tcPr>
          <w:p w14:paraId="3D6F8AE9"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A270DF9" w14:textId="77777777" w:rsidTr="00C8279D">
        <w:tc>
          <w:tcPr>
            <w:tcW w:w="2837" w:type="dxa"/>
            <w:shd w:val="clear" w:color="auto" w:fill="D9E2F3"/>
            <w:vAlign w:val="center"/>
          </w:tcPr>
          <w:p w14:paraId="1D437D84"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Համայնքի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անվանումը</w:t>
            </w:r>
            <w:proofErr w:type="spellEnd"/>
          </w:p>
        </w:tc>
        <w:tc>
          <w:tcPr>
            <w:tcW w:w="6180" w:type="dxa"/>
            <w:vAlign w:val="center"/>
          </w:tcPr>
          <w:p w14:paraId="4132EFD1"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908EE97" w14:textId="77777777" w:rsidTr="00C8279D">
        <w:tc>
          <w:tcPr>
            <w:tcW w:w="2837" w:type="dxa"/>
            <w:shd w:val="clear" w:color="auto" w:fill="D9E2F3"/>
            <w:vAlign w:val="center"/>
          </w:tcPr>
          <w:p w14:paraId="274FFCA0"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չափը</w:t>
            </w:r>
            <w:proofErr w:type="spellEnd"/>
            <w:r w:rsidRPr="00C8279D">
              <w:rPr>
                <w:rFonts w:ascii="GHEA Grapalat" w:eastAsia="GHEA Grapalat" w:hAnsi="GHEA Grapalat" w:cs="GHEA Grapalat"/>
                <w:color w:val="000000"/>
                <w:sz w:val="24"/>
                <w:szCs w:val="24"/>
              </w:rPr>
              <w:t xml:space="preserve"> (%)</w:t>
            </w:r>
          </w:p>
        </w:tc>
        <w:tc>
          <w:tcPr>
            <w:tcW w:w="6180" w:type="dxa"/>
            <w:vAlign w:val="center"/>
          </w:tcPr>
          <w:p w14:paraId="429B4092"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132FAEE1" w14:textId="77777777" w:rsidTr="00C8279D">
        <w:tc>
          <w:tcPr>
            <w:tcW w:w="2837" w:type="dxa"/>
            <w:shd w:val="clear" w:color="auto" w:fill="D9E2F3"/>
            <w:vAlign w:val="center"/>
          </w:tcPr>
          <w:p w14:paraId="46B5F09F"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տեսակը</w:t>
            </w:r>
            <w:proofErr w:type="spellEnd"/>
          </w:p>
        </w:tc>
        <w:tc>
          <w:tcPr>
            <w:tcW w:w="6180" w:type="dxa"/>
            <w:vAlign w:val="center"/>
          </w:tcPr>
          <w:p w14:paraId="4CDCCE77"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p w14:paraId="4DE988BE"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tc>
      </w:tr>
    </w:tbl>
    <w:p w14:paraId="275496A7"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Միջազգային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կազմակերպության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8279D" w:rsidRPr="00C8279D" w14:paraId="5C142D15" w14:textId="77777777" w:rsidTr="00C8279D">
        <w:tc>
          <w:tcPr>
            <w:tcW w:w="2837" w:type="dxa"/>
            <w:shd w:val="clear" w:color="auto" w:fill="D9E2F3"/>
            <w:vAlign w:val="center"/>
          </w:tcPr>
          <w:p w14:paraId="73243EE2"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Միջազգային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անվանումը</w:t>
            </w:r>
            <w:proofErr w:type="spellEnd"/>
          </w:p>
        </w:tc>
        <w:tc>
          <w:tcPr>
            <w:tcW w:w="6180" w:type="dxa"/>
            <w:vAlign w:val="center"/>
          </w:tcPr>
          <w:p w14:paraId="508D6979"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1138A0D7" w14:textId="77777777" w:rsidTr="00C8279D">
        <w:tc>
          <w:tcPr>
            <w:tcW w:w="2837" w:type="dxa"/>
            <w:shd w:val="clear" w:color="auto" w:fill="D9E2F3"/>
            <w:vAlign w:val="center"/>
          </w:tcPr>
          <w:p w14:paraId="0D126E93"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Միջազգային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անվանումը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լատինատառ</w:t>
            </w:r>
            <w:proofErr w:type="spellEnd"/>
          </w:p>
        </w:tc>
        <w:tc>
          <w:tcPr>
            <w:tcW w:w="6180" w:type="dxa"/>
            <w:vAlign w:val="center"/>
          </w:tcPr>
          <w:p w14:paraId="1728BF1E"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77B7157F" w14:textId="77777777" w:rsidTr="00C8279D">
        <w:tc>
          <w:tcPr>
            <w:tcW w:w="2837" w:type="dxa"/>
            <w:shd w:val="clear" w:color="auto" w:fill="D9E2F3"/>
            <w:vAlign w:val="center"/>
          </w:tcPr>
          <w:p w14:paraId="447F21C3"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չափը</w:t>
            </w:r>
            <w:proofErr w:type="spellEnd"/>
            <w:r w:rsidRPr="00C8279D">
              <w:rPr>
                <w:rFonts w:ascii="GHEA Grapalat" w:eastAsia="GHEA Grapalat" w:hAnsi="GHEA Grapalat" w:cs="GHEA Grapalat"/>
                <w:color w:val="000000"/>
                <w:sz w:val="24"/>
                <w:szCs w:val="24"/>
              </w:rPr>
              <w:t xml:space="preserve"> (%)</w:t>
            </w:r>
          </w:p>
        </w:tc>
        <w:tc>
          <w:tcPr>
            <w:tcW w:w="6180" w:type="dxa"/>
            <w:vAlign w:val="center"/>
          </w:tcPr>
          <w:p w14:paraId="5C3EFE85"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260B6784" w14:textId="77777777" w:rsidTr="00C8279D">
        <w:tc>
          <w:tcPr>
            <w:tcW w:w="2837" w:type="dxa"/>
            <w:shd w:val="clear" w:color="auto" w:fill="D9E2F3"/>
            <w:vAlign w:val="center"/>
          </w:tcPr>
          <w:p w14:paraId="45C09987"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տեսակը</w:t>
            </w:r>
            <w:proofErr w:type="spellEnd"/>
          </w:p>
        </w:tc>
        <w:tc>
          <w:tcPr>
            <w:tcW w:w="6180" w:type="dxa"/>
            <w:vAlign w:val="center"/>
          </w:tcPr>
          <w:p w14:paraId="08CEBB92"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p w14:paraId="7DFE7640"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tc>
      </w:tr>
    </w:tbl>
    <w:p w14:paraId="1E8F0CF2" w14:textId="77777777" w:rsidR="00C8279D" w:rsidRPr="00C8279D" w:rsidRDefault="00C8279D" w:rsidP="00C8279D">
      <w:pPr>
        <w:spacing w:after="0" w:line="240" w:lineRule="auto"/>
        <w:rPr>
          <w:rFonts w:ascii="GHEA Grapalat" w:eastAsia="GHEA Grapalat" w:hAnsi="GHEA Grapalat" w:cs="GHEA Grapalat"/>
          <w:b/>
          <w:sz w:val="24"/>
          <w:szCs w:val="24"/>
        </w:rPr>
      </w:pPr>
      <w:r w:rsidRPr="00C8279D">
        <w:rPr>
          <w:rFonts w:ascii="GHEA Grapalat" w:eastAsia="Times New Roman" w:hAnsi="GHEA Grapalat" w:cs="Times New Roman"/>
          <w:sz w:val="24"/>
          <w:szCs w:val="24"/>
        </w:rPr>
        <w:br w:type="page"/>
      </w:r>
    </w:p>
    <w:p w14:paraId="70F05928" w14:textId="77777777" w:rsidR="00C8279D" w:rsidRPr="00C8279D" w:rsidRDefault="00C8279D" w:rsidP="00C8279D">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sz w:val="24"/>
          <w:szCs w:val="24"/>
        </w:rPr>
      </w:pPr>
      <w:proofErr w:type="spellStart"/>
      <w:r w:rsidRPr="00C8279D">
        <w:rPr>
          <w:rFonts w:ascii="GHEA Grapalat" w:eastAsia="GHEA Grapalat" w:hAnsi="GHEA Grapalat" w:cs="GHEA Grapalat"/>
          <w:b/>
          <w:color w:val="000000"/>
          <w:sz w:val="24"/>
          <w:szCs w:val="24"/>
        </w:rPr>
        <w:lastRenderedPageBreak/>
        <w:t>Իրական</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շահառուի</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տվյալները</w:t>
      </w:r>
      <w:proofErr w:type="spellEnd"/>
    </w:p>
    <w:p w14:paraId="4F994B0B"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Անձի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ինքնությունը</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հավաստող</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8279D" w:rsidRPr="00C8279D" w14:paraId="713CD0A4" w14:textId="77777777" w:rsidTr="00C8279D">
        <w:tc>
          <w:tcPr>
            <w:tcW w:w="2836" w:type="dxa"/>
            <w:shd w:val="clear" w:color="auto" w:fill="D9E2F3"/>
            <w:vAlign w:val="center"/>
          </w:tcPr>
          <w:p w14:paraId="46E0B40C"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Անունը</w:t>
            </w:r>
            <w:proofErr w:type="spellEnd"/>
          </w:p>
        </w:tc>
        <w:tc>
          <w:tcPr>
            <w:tcW w:w="6178" w:type="dxa"/>
            <w:vAlign w:val="center"/>
          </w:tcPr>
          <w:p w14:paraId="3567FC0A"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9802698" w14:textId="77777777" w:rsidTr="00C8279D">
        <w:tc>
          <w:tcPr>
            <w:tcW w:w="2836" w:type="dxa"/>
            <w:shd w:val="clear" w:color="auto" w:fill="D9E2F3"/>
            <w:vAlign w:val="center"/>
          </w:tcPr>
          <w:p w14:paraId="451D0895"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Ազգանունը</w:t>
            </w:r>
            <w:proofErr w:type="spellEnd"/>
          </w:p>
        </w:tc>
        <w:tc>
          <w:tcPr>
            <w:tcW w:w="6178" w:type="dxa"/>
            <w:vAlign w:val="center"/>
          </w:tcPr>
          <w:p w14:paraId="05DF1047"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308C1620" w14:textId="77777777" w:rsidTr="00C8279D">
        <w:tc>
          <w:tcPr>
            <w:tcW w:w="2836" w:type="dxa"/>
            <w:shd w:val="clear" w:color="auto" w:fill="D9E2F3"/>
            <w:vAlign w:val="center"/>
          </w:tcPr>
          <w:p w14:paraId="245574E7"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Անունը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լատինատառ</w:t>
            </w:r>
            <w:proofErr w:type="spellEnd"/>
            <w:r w:rsidRPr="00C8279D">
              <w:rPr>
                <w:rFonts w:ascii="GHEA Grapalat" w:eastAsia="GHEA Grapalat" w:hAnsi="GHEA Grapalat" w:cs="GHEA Grapalat"/>
                <w:color w:val="000000"/>
                <w:sz w:val="24"/>
                <w:szCs w:val="24"/>
              </w:rPr>
              <w:t>)</w:t>
            </w:r>
          </w:p>
        </w:tc>
        <w:tc>
          <w:tcPr>
            <w:tcW w:w="6178" w:type="dxa"/>
            <w:vAlign w:val="center"/>
          </w:tcPr>
          <w:p w14:paraId="7D729A08"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06A3967D" w14:textId="77777777" w:rsidTr="00C8279D">
        <w:tc>
          <w:tcPr>
            <w:tcW w:w="2836" w:type="dxa"/>
            <w:shd w:val="clear" w:color="auto" w:fill="D9E2F3"/>
            <w:vAlign w:val="center"/>
          </w:tcPr>
          <w:p w14:paraId="09398ECA"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Ազգանունը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լատինատառ</w:t>
            </w:r>
            <w:proofErr w:type="spellEnd"/>
            <w:r w:rsidRPr="00C8279D">
              <w:rPr>
                <w:rFonts w:ascii="GHEA Grapalat" w:eastAsia="GHEA Grapalat" w:hAnsi="GHEA Grapalat" w:cs="GHEA Grapalat"/>
                <w:color w:val="000000"/>
                <w:sz w:val="24"/>
                <w:szCs w:val="24"/>
              </w:rPr>
              <w:t>)</w:t>
            </w:r>
          </w:p>
        </w:tc>
        <w:tc>
          <w:tcPr>
            <w:tcW w:w="6178" w:type="dxa"/>
            <w:vAlign w:val="center"/>
          </w:tcPr>
          <w:p w14:paraId="0027819A"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018CE93A" w14:textId="77777777" w:rsidTr="00C8279D">
        <w:tc>
          <w:tcPr>
            <w:tcW w:w="2836" w:type="dxa"/>
            <w:shd w:val="clear" w:color="auto" w:fill="D9E2F3"/>
            <w:vAlign w:val="center"/>
          </w:tcPr>
          <w:p w14:paraId="4CD0ECF6"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Քաղաքացիությունը</w:t>
            </w:r>
            <w:proofErr w:type="spellEnd"/>
          </w:p>
        </w:tc>
        <w:tc>
          <w:tcPr>
            <w:tcW w:w="6178" w:type="dxa"/>
            <w:vAlign w:val="center"/>
          </w:tcPr>
          <w:p w14:paraId="061F8062"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1743071F" w14:textId="77777777" w:rsidTr="00C8279D">
        <w:tc>
          <w:tcPr>
            <w:tcW w:w="2836" w:type="dxa"/>
            <w:shd w:val="clear" w:color="auto" w:fill="D9E2F3"/>
            <w:vAlign w:val="center"/>
          </w:tcPr>
          <w:p w14:paraId="15DBFD56"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Ծննդյան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օրը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ամիսը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տարին</w:t>
            </w:r>
            <w:proofErr w:type="spellEnd"/>
          </w:p>
        </w:tc>
        <w:tc>
          <w:tcPr>
            <w:tcW w:w="6178" w:type="dxa"/>
            <w:vAlign w:val="center"/>
          </w:tcPr>
          <w:p w14:paraId="3392869D"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0174F670"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Անձը</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հաստատող</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8279D" w:rsidRPr="00C8279D" w14:paraId="37088C62" w14:textId="77777777" w:rsidTr="00C8279D">
        <w:tc>
          <w:tcPr>
            <w:tcW w:w="2837" w:type="dxa"/>
            <w:shd w:val="clear" w:color="auto" w:fill="D9E2F3"/>
            <w:vAlign w:val="center"/>
          </w:tcPr>
          <w:p w14:paraId="7F1ECB10"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Փաստաթղթի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տեսակը</w:t>
            </w:r>
            <w:proofErr w:type="spellEnd"/>
          </w:p>
        </w:tc>
        <w:tc>
          <w:tcPr>
            <w:tcW w:w="6178" w:type="dxa"/>
            <w:vAlign w:val="center"/>
          </w:tcPr>
          <w:p w14:paraId="5B6118FD"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6573335D" w14:textId="77777777" w:rsidTr="00C8279D">
        <w:tc>
          <w:tcPr>
            <w:tcW w:w="2837" w:type="dxa"/>
            <w:shd w:val="clear" w:color="auto" w:fill="D9E2F3"/>
            <w:vAlign w:val="center"/>
          </w:tcPr>
          <w:p w14:paraId="5DFE69B6"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Փաստաթղթի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համարը</w:t>
            </w:r>
            <w:proofErr w:type="spellEnd"/>
          </w:p>
        </w:tc>
        <w:tc>
          <w:tcPr>
            <w:tcW w:w="6178" w:type="dxa"/>
            <w:vAlign w:val="center"/>
          </w:tcPr>
          <w:p w14:paraId="042A4A5B"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76F1C048" w14:textId="77777777" w:rsidTr="00C8279D">
        <w:tc>
          <w:tcPr>
            <w:tcW w:w="2837" w:type="dxa"/>
            <w:shd w:val="clear" w:color="auto" w:fill="D9E2F3"/>
            <w:vAlign w:val="center"/>
          </w:tcPr>
          <w:p w14:paraId="0F865A5E"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Տրամադրման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օրը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ամիսը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տարին</w:t>
            </w:r>
            <w:proofErr w:type="spellEnd"/>
          </w:p>
        </w:tc>
        <w:tc>
          <w:tcPr>
            <w:tcW w:w="6178" w:type="dxa"/>
            <w:vAlign w:val="center"/>
          </w:tcPr>
          <w:p w14:paraId="30458AFC"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109DD2B6" w14:textId="77777777" w:rsidTr="00C8279D">
        <w:tc>
          <w:tcPr>
            <w:tcW w:w="2837" w:type="dxa"/>
            <w:shd w:val="clear" w:color="auto" w:fill="D9E2F3"/>
            <w:vAlign w:val="center"/>
          </w:tcPr>
          <w:p w14:paraId="336A8916"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Տրամադրող</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մարմինը</w:t>
            </w:r>
            <w:proofErr w:type="spellEnd"/>
          </w:p>
        </w:tc>
        <w:tc>
          <w:tcPr>
            <w:tcW w:w="6178" w:type="dxa"/>
            <w:vAlign w:val="center"/>
          </w:tcPr>
          <w:p w14:paraId="1919DF72"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998D981" w14:textId="77777777" w:rsidTr="00C8279D">
        <w:tc>
          <w:tcPr>
            <w:tcW w:w="2837" w:type="dxa"/>
            <w:shd w:val="clear" w:color="auto" w:fill="D9E2F3"/>
            <w:vAlign w:val="center"/>
          </w:tcPr>
          <w:p w14:paraId="11A94FBC"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r w:rsidRPr="00C8279D">
              <w:rPr>
                <w:rFonts w:ascii="GHEA Grapalat" w:eastAsia="GHEA Grapalat" w:hAnsi="GHEA Grapalat" w:cs="GHEA Grapalat"/>
                <w:color w:val="000000"/>
                <w:sz w:val="24"/>
                <w:szCs w:val="24"/>
              </w:rPr>
              <w:t xml:space="preserve">ՀԾՀ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համարժեք</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համարը</w:t>
            </w:r>
            <w:proofErr w:type="spellEnd"/>
          </w:p>
        </w:tc>
        <w:tc>
          <w:tcPr>
            <w:tcW w:w="6178" w:type="dxa"/>
            <w:vAlign w:val="center"/>
          </w:tcPr>
          <w:p w14:paraId="27649AF1"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57DD0E6A"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Անձի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հաշվառման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8279D" w:rsidRPr="00C8279D" w14:paraId="0D5FBB1D" w14:textId="77777777" w:rsidTr="00C8279D">
        <w:tc>
          <w:tcPr>
            <w:tcW w:w="2837" w:type="dxa"/>
            <w:shd w:val="clear" w:color="auto" w:fill="D9E2F3"/>
            <w:vAlign w:val="center"/>
          </w:tcPr>
          <w:p w14:paraId="567EEF91"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lastRenderedPageBreak/>
              <w:t>Պետությունը</w:t>
            </w:r>
            <w:proofErr w:type="spellEnd"/>
          </w:p>
        </w:tc>
        <w:tc>
          <w:tcPr>
            <w:tcW w:w="6178" w:type="dxa"/>
            <w:vAlign w:val="center"/>
          </w:tcPr>
          <w:p w14:paraId="5EB97F91"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7085FAE9" w14:textId="77777777" w:rsidTr="00C8279D">
        <w:tc>
          <w:tcPr>
            <w:tcW w:w="2837" w:type="dxa"/>
            <w:shd w:val="clear" w:color="auto" w:fill="D9E2F3"/>
            <w:vAlign w:val="center"/>
          </w:tcPr>
          <w:p w14:paraId="2C9A0E6B"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Համայնքը</w:t>
            </w:r>
            <w:proofErr w:type="spellEnd"/>
          </w:p>
        </w:tc>
        <w:tc>
          <w:tcPr>
            <w:tcW w:w="6178" w:type="dxa"/>
            <w:vAlign w:val="center"/>
          </w:tcPr>
          <w:p w14:paraId="2D27F245"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AC21B6B" w14:textId="77777777" w:rsidTr="00C8279D">
        <w:tc>
          <w:tcPr>
            <w:tcW w:w="2837" w:type="dxa"/>
            <w:shd w:val="clear" w:color="auto" w:fill="D9E2F3"/>
            <w:vAlign w:val="center"/>
          </w:tcPr>
          <w:p w14:paraId="5EF79F2C"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Վարչատարածքային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միավորը</w:t>
            </w:r>
            <w:proofErr w:type="spellEnd"/>
          </w:p>
        </w:tc>
        <w:tc>
          <w:tcPr>
            <w:tcW w:w="6178" w:type="dxa"/>
            <w:vAlign w:val="center"/>
          </w:tcPr>
          <w:p w14:paraId="5CA255CA"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34547E52" w14:textId="77777777" w:rsidTr="00C8279D">
        <w:tc>
          <w:tcPr>
            <w:tcW w:w="2837" w:type="dxa"/>
            <w:shd w:val="clear" w:color="auto" w:fill="D9E2F3"/>
            <w:vAlign w:val="center"/>
          </w:tcPr>
          <w:p w14:paraId="63A2CD6F"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Փողոցի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անվանումը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շենքը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տունը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բնակարանը</w:t>
            </w:r>
            <w:proofErr w:type="spellEnd"/>
          </w:p>
        </w:tc>
        <w:tc>
          <w:tcPr>
            <w:tcW w:w="6178" w:type="dxa"/>
            <w:vAlign w:val="center"/>
          </w:tcPr>
          <w:p w14:paraId="77AFF4EF"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287ECF41"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Անձի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բնակության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8279D" w:rsidRPr="00C8279D" w14:paraId="59F24C5F" w14:textId="77777777" w:rsidTr="00C8279D">
        <w:tc>
          <w:tcPr>
            <w:tcW w:w="2837" w:type="dxa"/>
            <w:shd w:val="clear" w:color="auto" w:fill="D9E2F3"/>
            <w:vAlign w:val="center"/>
          </w:tcPr>
          <w:p w14:paraId="23E1C4AF"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Պետությունը</w:t>
            </w:r>
            <w:proofErr w:type="spellEnd"/>
          </w:p>
        </w:tc>
        <w:tc>
          <w:tcPr>
            <w:tcW w:w="6178" w:type="dxa"/>
            <w:vAlign w:val="center"/>
          </w:tcPr>
          <w:p w14:paraId="27433FC6"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2E27729A" w14:textId="77777777" w:rsidTr="00C8279D">
        <w:tc>
          <w:tcPr>
            <w:tcW w:w="2837" w:type="dxa"/>
            <w:shd w:val="clear" w:color="auto" w:fill="D9E2F3"/>
            <w:vAlign w:val="center"/>
          </w:tcPr>
          <w:p w14:paraId="3F68B041"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Համայնքը</w:t>
            </w:r>
            <w:proofErr w:type="spellEnd"/>
          </w:p>
        </w:tc>
        <w:tc>
          <w:tcPr>
            <w:tcW w:w="6178" w:type="dxa"/>
            <w:vAlign w:val="center"/>
          </w:tcPr>
          <w:p w14:paraId="2E3E7BFD"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1C3FD8F2" w14:textId="77777777" w:rsidTr="00C8279D">
        <w:tc>
          <w:tcPr>
            <w:tcW w:w="2837" w:type="dxa"/>
            <w:shd w:val="clear" w:color="auto" w:fill="D9E2F3"/>
            <w:vAlign w:val="center"/>
          </w:tcPr>
          <w:p w14:paraId="3A6441AE"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Վարչատարածքային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միավորը</w:t>
            </w:r>
            <w:proofErr w:type="spellEnd"/>
          </w:p>
        </w:tc>
        <w:tc>
          <w:tcPr>
            <w:tcW w:w="6178" w:type="dxa"/>
            <w:vAlign w:val="center"/>
          </w:tcPr>
          <w:p w14:paraId="333891D8"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627FBCAF" w14:textId="77777777" w:rsidTr="00C8279D">
        <w:tc>
          <w:tcPr>
            <w:tcW w:w="2837" w:type="dxa"/>
            <w:shd w:val="clear" w:color="auto" w:fill="D9E2F3"/>
            <w:vAlign w:val="center"/>
          </w:tcPr>
          <w:p w14:paraId="58728EB5"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Փողոցի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անվանումը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շենքը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տունը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բնակարանը</w:t>
            </w:r>
            <w:proofErr w:type="spellEnd"/>
          </w:p>
        </w:tc>
        <w:tc>
          <w:tcPr>
            <w:tcW w:w="6178" w:type="dxa"/>
            <w:vAlign w:val="center"/>
          </w:tcPr>
          <w:p w14:paraId="3DD9AAF1"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59767D4F" w14:textId="77777777" w:rsidR="00C8279D" w:rsidRPr="00C8279D" w:rsidRDefault="00C8279D" w:rsidP="00C8279D">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Իրական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շահառու</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հանդիսանալու</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հիմքերը</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բացառությամբ</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ընդերքօգտագործման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ոլորտի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հաշվետու</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կազմակերպությունների</w:t>
      </w:r>
      <w:proofErr w:type="spellEnd"/>
      <w:r w:rsidRPr="00C8279D">
        <w:rPr>
          <w:rFonts w:ascii="GHEA Grapalat" w:eastAsia="GHEA Grapalat" w:hAnsi="GHEA Grapalat" w:cs="GHEA Grapalat"/>
          <w:i/>
          <w:color w:val="000000"/>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8279D" w:rsidRPr="00C8279D" w14:paraId="1A0BC37A" w14:textId="77777777" w:rsidTr="00C8279D">
        <w:trPr>
          <w:trHeight w:val="924"/>
        </w:trPr>
        <w:tc>
          <w:tcPr>
            <w:tcW w:w="9016" w:type="dxa"/>
            <w:gridSpan w:val="2"/>
            <w:vAlign w:val="center"/>
          </w:tcPr>
          <w:p w14:paraId="31B22394"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t>ա</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տիրապետում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ձայնի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իրավունք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բաժնեմասերի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փայերի</w:t>
            </w:r>
            <w:proofErr w:type="spellEnd"/>
            <w:r w:rsidRPr="00C8279D">
              <w:rPr>
                <w:rFonts w:ascii="GHEA Grapalat" w:eastAsia="GHEA Grapalat" w:hAnsi="GHEA Grapalat" w:cs="GHEA Grapalat"/>
                <w:sz w:val="24"/>
                <w:szCs w:val="24"/>
              </w:rPr>
              <w:t xml:space="preserve">) 20 և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կերպով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ունի</w:t>
            </w:r>
            <w:proofErr w:type="spellEnd"/>
            <w:r w:rsidRPr="00C8279D">
              <w:rPr>
                <w:rFonts w:ascii="GHEA Grapalat" w:eastAsia="GHEA Grapalat" w:hAnsi="GHEA Grapalat" w:cs="GHEA Grapalat"/>
                <w:sz w:val="24"/>
                <w:szCs w:val="24"/>
              </w:rPr>
              <w:t xml:space="preserve"> 20 և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p>
        </w:tc>
      </w:tr>
      <w:tr w:rsidR="00C8279D" w:rsidRPr="00C8279D" w14:paraId="397269CF" w14:textId="77777777" w:rsidTr="00C8279D">
        <w:trPr>
          <w:trHeight w:val="684"/>
        </w:trPr>
        <w:tc>
          <w:tcPr>
            <w:tcW w:w="4508" w:type="dxa"/>
            <w:shd w:val="clear" w:color="auto" w:fill="D9E2F3"/>
            <w:vAlign w:val="center"/>
          </w:tcPr>
          <w:p w14:paraId="5056E993"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չափը</w:t>
            </w:r>
            <w:proofErr w:type="spellEnd"/>
            <w:r w:rsidRPr="00C8279D">
              <w:rPr>
                <w:rFonts w:ascii="GHEA Grapalat" w:eastAsia="GHEA Grapalat" w:hAnsi="GHEA Grapalat" w:cs="GHEA Grapalat"/>
                <w:color w:val="000000"/>
                <w:sz w:val="24"/>
                <w:szCs w:val="24"/>
              </w:rPr>
              <w:t xml:space="preserve"> (%)</w:t>
            </w:r>
          </w:p>
        </w:tc>
        <w:tc>
          <w:tcPr>
            <w:tcW w:w="4508" w:type="dxa"/>
            <w:shd w:val="clear" w:color="auto" w:fill="FFFFFF"/>
            <w:vAlign w:val="center"/>
          </w:tcPr>
          <w:p w14:paraId="314B8678"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4C366CFE" w14:textId="77777777" w:rsidTr="00C8279D">
        <w:trPr>
          <w:trHeight w:val="1282"/>
        </w:trPr>
        <w:tc>
          <w:tcPr>
            <w:tcW w:w="4508" w:type="dxa"/>
            <w:shd w:val="clear" w:color="auto" w:fill="D9E2F3"/>
            <w:vAlign w:val="center"/>
          </w:tcPr>
          <w:p w14:paraId="7551F739"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տեսակը</w:t>
            </w:r>
            <w:proofErr w:type="spellEnd"/>
          </w:p>
        </w:tc>
        <w:tc>
          <w:tcPr>
            <w:tcW w:w="4508" w:type="dxa"/>
            <w:vAlign w:val="center"/>
          </w:tcPr>
          <w:p w14:paraId="64863B6B"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p w14:paraId="0CA25F80"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tc>
      </w:tr>
      <w:tr w:rsidR="00C8279D" w:rsidRPr="00C8279D" w14:paraId="250AA977" w14:textId="77777777" w:rsidTr="00C8279D">
        <w:tc>
          <w:tcPr>
            <w:tcW w:w="9016" w:type="dxa"/>
            <w:gridSpan w:val="2"/>
            <w:vAlign w:val="center"/>
          </w:tcPr>
          <w:p w14:paraId="5F002EA7"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lastRenderedPageBreak/>
              <w:t>☐</w:t>
            </w:r>
            <w:r w:rsidRPr="00C8279D">
              <w:rPr>
                <w:rFonts w:ascii="GHEA Grapalat" w:eastAsia="GHEA Grapalat" w:hAnsi="GHEA Grapalat" w:cs="GHEA Grapalat"/>
                <w:sz w:val="24"/>
                <w:szCs w:val="24"/>
              </w:rPr>
              <w:tab/>
              <w:t>բ</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նկատմամբ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փաստացի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միջոցներով</w:t>
            </w:r>
            <w:proofErr w:type="spellEnd"/>
          </w:p>
        </w:tc>
      </w:tr>
      <w:tr w:rsidR="00C8279D" w:rsidRPr="00C8279D" w14:paraId="0CD75949" w14:textId="77777777" w:rsidTr="00C8279D">
        <w:tc>
          <w:tcPr>
            <w:tcW w:w="9016" w:type="dxa"/>
            <w:gridSpan w:val="2"/>
            <w:vAlign w:val="center"/>
          </w:tcPr>
          <w:p w14:paraId="25140A2E"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գ</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գործունեության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ընդհանուր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ընթացիկ</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ղեկավարումն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պաշտոնատար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երբ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չէ</w:t>
            </w:r>
            <w:proofErr w:type="spellEnd"/>
            <w:r w:rsidRPr="00C8279D">
              <w:rPr>
                <w:rFonts w:ascii="GHEA Grapalat" w:eastAsia="GHEA Grapalat" w:hAnsi="GHEA Grapalat" w:cs="GHEA Grapalat"/>
                <w:sz w:val="24"/>
                <w:szCs w:val="24"/>
              </w:rPr>
              <w:t xml:space="preserve"> «ա» և «բ» </w:t>
            </w:r>
            <w:proofErr w:type="spellStart"/>
            <w:r w:rsidRPr="00C8279D">
              <w:rPr>
                <w:rFonts w:ascii="GHEA Grapalat" w:eastAsia="GHEA Grapalat" w:hAnsi="GHEA Grapalat" w:cs="GHEA Grapalat"/>
                <w:sz w:val="24"/>
                <w:szCs w:val="24"/>
              </w:rPr>
              <w:t>կետերի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պահանջներին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համապատասխանող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ֆիզիկական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p>
        </w:tc>
      </w:tr>
    </w:tbl>
    <w:p w14:paraId="3C88FF71"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Իրական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շահառու</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հանդիսանալու</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հիմքերը</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ընդերքօգտագործման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ոլորտի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հաշվետու</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կազմակերպությունների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համար</w:t>
      </w:r>
      <w:proofErr w:type="spellEnd"/>
      <w:r w:rsidRPr="00C8279D">
        <w:rPr>
          <w:rFonts w:ascii="GHEA Grapalat" w:eastAsia="GHEA Grapalat" w:hAnsi="GHEA Grapalat" w:cs="GHEA Grapalat"/>
          <w:i/>
          <w:color w:val="000000"/>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8279D" w:rsidRPr="00C8279D" w14:paraId="4A1CE2AF" w14:textId="77777777" w:rsidTr="00C8279D">
        <w:trPr>
          <w:trHeight w:val="924"/>
        </w:trPr>
        <w:tc>
          <w:tcPr>
            <w:tcW w:w="9016" w:type="dxa"/>
            <w:gridSpan w:val="2"/>
            <w:vAlign w:val="center"/>
          </w:tcPr>
          <w:p w14:paraId="6EBC552F"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ա</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կերպով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տիրապետում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ձայնի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իրավունք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բաժնեմասերի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փայերի</w:t>
            </w:r>
            <w:proofErr w:type="spellEnd"/>
            <w:r w:rsidRPr="00C8279D">
              <w:rPr>
                <w:rFonts w:ascii="GHEA Grapalat" w:eastAsia="GHEA Grapalat" w:hAnsi="GHEA Grapalat" w:cs="GHEA Grapalat"/>
                <w:sz w:val="24"/>
                <w:szCs w:val="24"/>
              </w:rPr>
              <w:t xml:space="preserve">) 10 և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կերպով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ունի</w:t>
            </w:r>
            <w:proofErr w:type="spellEnd"/>
            <w:r w:rsidRPr="00C8279D">
              <w:rPr>
                <w:rFonts w:ascii="GHEA Grapalat" w:eastAsia="GHEA Grapalat" w:hAnsi="GHEA Grapalat" w:cs="GHEA Grapalat"/>
                <w:sz w:val="24"/>
                <w:szCs w:val="24"/>
              </w:rPr>
              <w:t xml:space="preserve"> 10 և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p>
        </w:tc>
      </w:tr>
      <w:tr w:rsidR="00C8279D" w:rsidRPr="00C8279D" w14:paraId="3BF8A0ED" w14:textId="77777777" w:rsidTr="00C8279D">
        <w:trPr>
          <w:trHeight w:val="684"/>
        </w:trPr>
        <w:tc>
          <w:tcPr>
            <w:tcW w:w="4508" w:type="dxa"/>
            <w:shd w:val="clear" w:color="auto" w:fill="D9E2F3"/>
            <w:vAlign w:val="center"/>
          </w:tcPr>
          <w:p w14:paraId="51314218"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չափը</w:t>
            </w:r>
            <w:proofErr w:type="spellEnd"/>
            <w:r w:rsidRPr="00C8279D">
              <w:rPr>
                <w:rFonts w:ascii="GHEA Grapalat" w:eastAsia="GHEA Grapalat" w:hAnsi="GHEA Grapalat" w:cs="GHEA Grapalat"/>
                <w:color w:val="000000"/>
                <w:sz w:val="24"/>
                <w:szCs w:val="24"/>
              </w:rPr>
              <w:t xml:space="preserve"> (%)</w:t>
            </w:r>
          </w:p>
        </w:tc>
        <w:tc>
          <w:tcPr>
            <w:tcW w:w="4508" w:type="dxa"/>
            <w:shd w:val="clear" w:color="auto" w:fill="auto"/>
            <w:vAlign w:val="center"/>
          </w:tcPr>
          <w:p w14:paraId="69C1697C"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0F7C23A" w14:textId="77777777" w:rsidTr="00C8279D">
        <w:trPr>
          <w:trHeight w:val="1282"/>
        </w:trPr>
        <w:tc>
          <w:tcPr>
            <w:tcW w:w="4508" w:type="dxa"/>
            <w:shd w:val="clear" w:color="auto" w:fill="D9E2F3"/>
            <w:vAlign w:val="center"/>
          </w:tcPr>
          <w:p w14:paraId="4C4266A2"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Մասնակցության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տեսակը</w:t>
            </w:r>
            <w:proofErr w:type="spellEnd"/>
          </w:p>
        </w:tc>
        <w:tc>
          <w:tcPr>
            <w:tcW w:w="4508" w:type="dxa"/>
            <w:vAlign w:val="center"/>
          </w:tcPr>
          <w:p w14:paraId="2A683A15"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p w14:paraId="7B88FA50"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p>
        </w:tc>
      </w:tr>
      <w:tr w:rsidR="00C8279D" w:rsidRPr="00C8279D" w14:paraId="604E6428" w14:textId="77777777" w:rsidTr="00C8279D">
        <w:tc>
          <w:tcPr>
            <w:tcW w:w="9016" w:type="dxa"/>
            <w:gridSpan w:val="2"/>
            <w:vAlign w:val="center"/>
          </w:tcPr>
          <w:p w14:paraId="4BE30BF4"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բ</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իրավունք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նշանակելու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հեռացնելու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կառավարման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մարմինների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անդամների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մեծամասնությանը</w:t>
            </w:r>
            <w:proofErr w:type="spellEnd"/>
          </w:p>
        </w:tc>
      </w:tr>
      <w:tr w:rsidR="00C8279D" w:rsidRPr="00C8279D" w14:paraId="5B82CF36" w14:textId="77777777" w:rsidTr="00C8279D">
        <w:tc>
          <w:tcPr>
            <w:tcW w:w="9016" w:type="dxa"/>
            <w:gridSpan w:val="2"/>
            <w:vAlign w:val="center"/>
          </w:tcPr>
          <w:p w14:paraId="3A654E8A"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գ</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անհատույց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ստացել</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հաշվետու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տարվան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նախորդող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տարվա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ընթացքում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ստացած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շահույթի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առնվազն</w:t>
            </w:r>
            <w:proofErr w:type="spellEnd"/>
            <w:r w:rsidRPr="00C8279D">
              <w:rPr>
                <w:rFonts w:ascii="GHEA Grapalat" w:eastAsia="GHEA Grapalat" w:hAnsi="GHEA Grapalat" w:cs="GHEA Grapalat"/>
                <w:sz w:val="24"/>
                <w:szCs w:val="24"/>
              </w:rPr>
              <w:t xml:space="preserve"> 15 </w:t>
            </w:r>
            <w:proofErr w:type="spellStart"/>
            <w:r w:rsidRPr="00C8279D">
              <w:rPr>
                <w:rFonts w:ascii="GHEA Grapalat" w:eastAsia="GHEA Grapalat" w:hAnsi="GHEA Grapalat" w:cs="GHEA Grapalat"/>
                <w:sz w:val="24"/>
                <w:szCs w:val="24"/>
              </w:rPr>
              <w:t>տոկոսի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օգուտ</w:t>
            </w:r>
            <w:proofErr w:type="spellEnd"/>
          </w:p>
        </w:tc>
      </w:tr>
      <w:tr w:rsidR="00C8279D" w:rsidRPr="00C8279D" w14:paraId="6B0D2DEA" w14:textId="77777777" w:rsidTr="00C8279D">
        <w:tc>
          <w:tcPr>
            <w:tcW w:w="9016" w:type="dxa"/>
            <w:gridSpan w:val="2"/>
            <w:vAlign w:val="center"/>
          </w:tcPr>
          <w:p w14:paraId="4454249B"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դ</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նկատմամբ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փաստացի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միջոցներով</w:t>
            </w:r>
            <w:proofErr w:type="spellEnd"/>
          </w:p>
        </w:tc>
      </w:tr>
      <w:tr w:rsidR="00C8279D" w:rsidRPr="00C8279D" w14:paraId="7754FA5D" w14:textId="77777777" w:rsidTr="00C8279D">
        <w:tc>
          <w:tcPr>
            <w:tcW w:w="9016" w:type="dxa"/>
            <w:gridSpan w:val="2"/>
            <w:vAlign w:val="center"/>
          </w:tcPr>
          <w:p w14:paraId="73A76184"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ե</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գործունեության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ընդհանուր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ընթացիկ</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ղեկավարումն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պաշտոնատար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երբ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չէ</w:t>
            </w:r>
            <w:proofErr w:type="spellEnd"/>
            <w:r w:rsidRPr="00C8279D">
              <w:rPr>
                <w:rFonts w:ascii="GHEA Grapalat" w:eastAsia="GHEA Grapalat" w:hAnsi="GHEA Grapalat" w:cs="GHEA Grapalat"/>
                <w:sz w:val="24"/>
                <w:szCs w:val="24"/>
              </w:rPr>
              <w:t xml:space="preserve"> «ա»-«դ» </w:t>
            </w:r>
            <w:proofErr w:type="spellStart"/>
            <w:r w:rsidRPr="00C8279D">
              <w:rPr>
                <w:rFonts w:ascii="GHEA Grapalat" w:eastAsia="GHEA Grapalat" w:hAnsi="GHEA Grapalat" w:cs="GHEA Grapalat"/>
                <w:sz w:val="24"/>
                <w:szCs w:val="24"/>
              </w:rPr>
              <w:t>կետերի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պահանջներին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համապատասխանող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ֆիզիկական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p>
        </w:tc>
      </w:tr>
    </w:tbl>
    <w:p w14:paraId="1215B3E7"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Իրական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շահառուի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կարգավիճակի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վերաբերյալ</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8279D" w:rsidRPr="00C8279D" w14:paraId="71EA314F" w14:textId="77777777" w:rsidTr="00C8279D">
        <w:tc>
          <w:tcPr>
            <w:tcW w:w="2837" w:type="dxa"/>
            <w:shd w:val="clear" w:color="auto" w:fill="D9E2F3"/>
            <w:vAlign w:val="center"/>
          </w:tcPr>
          <w:p w14:paraId="65A370F8"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Իրական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շահառու</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lastRenderedPageBreak/>
              <w:t>դառնալու</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օրը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ամիսը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տարին</w:t>
            </w:r>
            <w:proofErr w:type="spellEnd"/>
          </w:p>
        </w:tc>
        <w:tc>
          <w:tcPr>
            <w:tcW w:w="6180" w:type="dxa"/>
            <w:vAlign w:val="center"/>
          </w:tcPr>
          <w:p w14:paraId="4A31C1F2"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6BA7ECC5" w14:textId="77777777" w:rsidTr="00C8279D">
        <w:tc>
          <w:tcPr>
            <w:tcW w:w="2837" w:type="dxa"/>
            <w:shd w:val="clear" w:color="auto" w:fill="D9E2F3"/>
            <w:vAlign w:val="center"/>
          </w:tcPr>
          <w:p w14:paraId="4072A015"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նկատմամբ</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վերահսկողության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իրականացումը</w:t>
            </w:r>
            <w:proofErr w:type="spellEnd"/>
          </w:p>
        </w:tc>
        <w:tc>
          <w:tcPr>
            <w:tcW w:w="6180" w:type="dxa"/>
            <w:vAlign w:val="center"/>
          </w:tcPr>
          <w:p w14:paraId="08740D30"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Առանձին</w:t>
            </w:r>
            <w:proofErr w:type="spellEnd"/>
            <w:r w:rsidRPr="00C8279D">
              <w:rPr>
                <w:rFonts w:ascii="GHEA Grapalat" w:eastAsia="GHEA Grapalat" w:hAnsi="GHEA Grapalat" w:cs="GHEA Grapalat"/>
                <w:sz w:val="24"/>
                <w:szCs w:val="24"/>
              </w:rPr>
              <w:t xml:space="preserve"> </w:t>
            </w:r>
          </w:p>
          <w:p w14:paraId="672AAFD2" w14:textId="77777777" w:rsidR="00C8279D" w:rsidRPr="00C8279D" w:rsidRDefault="00C8279D" w:rsidP="00C8279D">
            <w:pPr>
              <w:spacing w:after="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Փոխկապակցված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անձանց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հետ</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համատեղ</w:t>
            </w:r>
            <w:proofErr w:type="spellEnd"/>
          </w:p>
        </w:tc>
      </w:tr>
      <w:tr w:rsidR="00C8279D" w:rsidRPr="00C8279D" w14:paraId="024C7548" w14:textId="77777777" w:rsidTr="00C8279D">
        <w:tc>
          <w:tcPr>
            <w:tcW w:w="2837" w:type="dxa"/>
            <w:shd w:val="clear" w:color="auto" w:fill="D9E2F3"/>
            <w:vAlign w:val="center"/>
          </w:tcPr>
          <w:p w14:paraId="24332779"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Ընդերքօգտագործման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ոլորտի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հաշվետու</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շահառուն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հանդիսանում</w:t>
            </w:r>
            <w:proofErr w:type="spellEnd"/>
            <w:r w:rsidRPr="00C8279D">
              <w:rPr>
                <w:rFonts w:ascii="GHEA Grapalat" w:eastAsia="GHEA Grapalat" w:hAnsi="GHEA Grapalat" w:cs="GHEA Grapalat"/>
                <w:color w:val="000000"/>
                <w:sz w:val="24"/>
                <w:szCs w:val="24"/>
              </w:rPr>
              <w:t xml:space="preserve"> է </w:t>
            </w:r>
            <w:proofErr w:type="spellStart"/>
            <w:r w:rsidRPr="00C8279D">
              <w:rPr>
                <w:rFonts w:ascii="GHEA Grapalat" w:eastAsia="GHEA Grapalat" w:hAnsi="GHEA Grapalat" w:cs="GHEA Grapalat"/>
                <w:color w:val="000000"/>
                <w:sz w:val="24"/>
                <w:szCs w:val="24"/>
              </w:rPr>
              <w:t>պաշտոնատար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անձ</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նրա</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ընտանիքի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անդամ</w:t>
            </w:r>
            <w:proofErr w:type="spellEnd"/>
          </w:p>
        </w:tc>
        <w:tc>
          <w:tcPr>
            <w:tcW w:w="6180" w:type="dxa"/>
            <w:vAlign w:val="center"/>
          </w:tcPr>
          <w:p w14:paraId="597E01A1"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Այո</w:t>
            </w:r>
            <w:proofErr w:type="spellEnd"/>
          </w:p>
          <w:p w14:paraId="521171ED" w14:textId="77777777" w:rsidR="00C8279D" w:rsidRPr="00C8279D" w:rsidRDefault="00C8279D" w:rsidP="00C8279D">
            <w:pPr>
              <w:spacing w:before="240" w:after="240" w:line="240" w:lineRule="auto"/>
              <w:rPr>
                <w:rFonts w:ascii="GHEA Grapalat" w:eastAsia="GHEA Grapalat" w:hAnsi="GHEA Grapalat" w:cs="GHEA Grapalat"/>
                <w:sz w:val="24"/>
                <w:szCs w:val="24"/>
              </w:rPr>
            </w:pPr>
            <w:r w:rsidRPr="00C8279D">
              <w:rPr>
                <w:rFonts w:ascii="Segoe UI Symbol" w:eastAsia="MS Gothic" w:hAnsi="Segoe UI Symbol" w:cs="Segoe UI Symbol"/>
                <w:sz w:val="24"/>
                <w:szCs w:val="24"/>
              </w:rPr>
              <w:t>☐</w:t>
            </w:r>
            <w:r w:rsidRPr="00C8279D">
              <w:rPr>
                <w:rFonts w:ascii="GHEA Grapalat" w:eastAsia="GHEA Grapalat" w:hAnsi="GHEA Grapalat" w:cs="GHEA Grapalat"/>
                <w:sz w:val="24"/>
                <w:szCs w:val="24"/>
              </w:rPr>
              <w:tab/>
            </w:r>
            <w:proofErr w:type="spellStart"/>
            <w:r w:rsidRPr="00C8279D">
              <w:rPr>
                <w:rFonts w:ascii="GHEA Grapalat" w:eastAsia="GHEA Grapalat" w:hAnsi="GHEA Grapalat" w:cs="GHEA Grapalat"/>
                <w:sz w:val="24"/>
                <w:szCs w:val="24"/>
              </w:rPr>
              <w:t>Ոչ</w:t>
            </w:r>
            <w:proofErr w:type="spellEnd"/>
          </w:p>
        </w:tc>
      </w:tr>
    </w:tbl>
    <w:p w14:paraId="4A3BF903"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Իրական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շահառուի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կոնտակտային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8279D" w:rsidRPr="00C8279D" w14:paraId="2BE4BDEE" w14:textId="77777777" w:rsidTr="00C8279D">
        <w:tc>
          <w:tcPr>
            <w:tcW w:w="2837" w:type="dxa"/>
            <w:shd w:val="clear" w:color="auto" w:fill="D9E2F3"/>
            <w:vAlign w:val="center"/>
          </w:tcPr>
          <w:p w14:paraId="79CCC839"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Էլ</w:t>
            </w:r>
            <w:proofErr w:type="spellEnd"/>
            <w:r w:rsidRPr="00C8279D">
              <w:rPr>
                <w:rFonts w:ascii="Cambria Math" w:eastAsia="Cambria Math" w:hAnsi="Cambria Math" w:cs="Cambria Math"/>
                <w:color w:val="000000"/>
                <w:sz w:val="24"/>
                <w:szCs w:val="24"/>
              </w:rPr>
              <w:t>․</w:t>
            </w:r>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փոստի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հասցեն</w:t>
            </w:r>
            <w:proofErr w:type="spellEnd"/>
          </w:p>
        </w:tc>
        <w:tc>
          <w:tcPr>
            <w:tcW w:w="6180" w:type="dxa"/>
            <w:vAlign w:val="center"/>
          </w:tcPr>
          <w:p w14:paraId="402A2546"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73D6D0F7" w14:textId="77777777" w:rsidTr="00C8279D">
        <w:tc>
          <w:tcPr>
            <w:tcW w:w="2837" w:type="dxa"/>
            <w:shd w:val="clear" w:color="auto" w:fill="D9E2F3"/>
            <w:vAlign w:val="center"/>
          </w:tcPr>
          <w:p w14:paraId="01572297"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Հեռախոսահամարը</w:t>
            </w:r>
            <w:proofErr w:type="spellEnd"/>
          </w:p>
        </w:tc>
        <w:tc>
          <w:tcPr>
            <w:tcW w:w="6180" w:type="dxa"/>
            <w:vAlign w:val="center"/>
          </w:tcPr>
          <w:p w14:paraId="06D6A724"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131B849D" w14:textId="77777777" w:rsidR="00C8279D" w:rsidRPr="00C8279D" w:rsidRDefault="00C8279D" w:rsidP="00C8279D">
      <w:pPr>
        <w:pBdr>
          <w:top w:val="nil"/>
          <w:left w:val="nil"/>
          <w:bottom w:val="nil"/>
          <w:right w:val="nil"/>
          <w:between w:val="nil"/>
        </w:pBdr>
        <w:spacing w:after="0" w:line="240" w:lineRule="auto"/>
        <w:ind w:left="792"/>
        <w:rPr>
          <w:rFonts w:ascii="GHEA Grapalat" w:eastAsia="GHEA Grapalat" w:hAnsi="GHEA Grapalat" w:cs="GHEA Grapalat"/>
          <w:i/>
          <w:color w:val="000000"/>
          <w:sz w:val="24"/>
          <w:szCs w:val="24"/>
        </w:rPr>
      </w:pPr>
      <w:r w:rsidRPr="00C8279D">
        <w:rPr>
          <w:rFonts w:ascii="GHEA Grapalat" w:eastAsia="Times New Roman" w:hAnsi="GHEA Grapalat" w:cs="Times New Roman"/>
          <w:sz w:val="24"/>
          <w:szCs w:val="24"/>
        </w:rPr>
        <w:br w:type="page"/>
      </w:r>
    </w:p>
    <w:p w14:paraId="21BB340F" w14:textId="77777777" w:rsidR="00C8279D" w:rsidRPr="00C8279D" w:rsidRDefault="00C8279D" w:rsidP="00C8279D">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sz w:val="24"/>
          <w:szCs w:val="24"/>
        </w:rPr>
      </w:pPr>
      <w:proofErr w:type="spellStart"/>
      <w:r w:rsidRPr="00C8279D">
        <w:rPr>
          <w:rFonts w:ascii="GHEA Grapalat" w:eastAsia="GHEA Grapalat" w:hAnsi="GHEA Grapalat" w:cs="GHEA Grapalat"/>
          <w:b/>
          <w:color w:val="000000"/>
          <w:sz w:val="24"/>
          <w:szCs w:val="24"/>
        </w:rPr>
        <w:lastRenderedPageBreak/>
        <w:t>Միջանկյալ</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իրավաբանական</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անձինք</w:t>
      </w:r>
      <w:proofErr w:type="spellEnd"/>
    </w:p>
    <w:p w14:paraId="25C8DFB2"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Կազմակերպության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8279D" w:rsidRPr="00C8279D" w14:paraId="3E3A3DF4" w14:textId="77777777" w:rsidTr="00C8279D">
        <w:tc>
          <w:tcPr>
            <w:tcW w:w="2835" w:type="dxa"/>
            <w:shd w:val="clear" w:color="auto" w:fill="D9E2F3"/>
            <w:vAlign w:val="center"/>
          </w:tcPr>
          <w:p w14:paraId="263A64A4"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Անվանումը</w:t>
            </w:r>
            <w:proofErr w:type="spellEnd"/>
          </w:p>
        </w:tc>
        <w:tc>
          <w:tcPr>
            <w:tcW w:w="6180" w:type="dxa"/>
            <w:vAlign w:val="center"/>
          </w:tcPr>
          <w:p w14:paraId="2933AB2A"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50AD6776" w14:textId="77777777" w:rsidTr="00C8279D">
        <w:tc>
          <w:tcPr>
            <w:tcW w:w="2835" w:type="dxa"/>
            <w:shd w:val="clear" w:color="auto" w:fill="D9E2F3"/>
            <w:vAlign w:val="center"/>
          </w:tcPr>
          <w:p w14:paraId="5B678F5B"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Անվանումը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լատինատառ</w:t>
            </w:r>
            <w:proofErr w:type="spellEnd"/>
          </w:p>
        </w:tc>
        <w:tc>
          <w:tcPr>
            <w:tcW w:w="6180" w:type="dxa"/>
            <w:vAlign w:val="center"/>
          </w:tcPr>
          <w:p w14:paraId="2EF38E78"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772F7205" w14:textId="77777777" w:rsidTr="00C8279D">
        <w:tc>
          <w:tcPr>
            <w:tcW w:w="2835" w:type="dxa"/>
            <w:shd w:val="clear" w:color="auto" w:fill="D9E2F3"/>
            <w:vAlign w:val="center"/>
          </w:tcPr>
          <w:p w14:paraId="2766F9DA"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Պետական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համարը</w:t>
            </w:r>
            <w:proofErr w:type="spellEnd"/>
          </w:p>
        </w:tc>
        <w:tc>
          <w:tcPr>
            <w:tcW w:w="6180" w:type="dxa"/>
            <w:vAlign w:val="center"/>
          </w:tcPr>
          <w:p w14:paraId="348BEDD2"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3D71ADB7" w14:textId="77777777" w:rsidTr="00C8279D">
        <w:tc>
          <w:tcPr>
            <w:tcW w:w="2835" w:type="dxa"/>
            <w:shd w:val="clear" w:color="auto" w:fill="D9E2F3"/>
            <w:vAlign w:val="center"/>
          </w:tcPr>
          <w:p w14:paraId="723616C2"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օրը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ամիսը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տարին</w:t>
            </w:r>
            <w:proofErr w:type="spellEnd"/>
          </w:p>
        </w:tc>
        <w:tc>
          <w:tcPr>
            <w:tcW w:w="6180" w:type="dxa"/>
            <w:vAlign w:val="center"/>
          </w:tcPr>
          <w:p w14:paraId="201414E1"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16A75B9F" w14:textId="77777777" w:rsidTr="00C8279D">
        <w:tc>
          <w:tcPr>
            <w:tcW w:w="2835" w:type="dxa"/>
            <w:shd w:val="clear" w:color="auto" w:fill="D9E2F3"/>
            <w:vAlign w:val="center"/>
          </w:tcPr>
          <w:p w14:paraId="4D22253D"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հասցեն</w:t>
            </w:r>
            <w:proofErr w:type="spellEnd"/>
          </w:p>
        </w:tc>
        <w:tc>
          <w:tcPr>
            <w:tcW w:w="6180" w:type="dxa"/>
            <w:vAlign w:val="center"/>
          </w:tcPr>
          <w:p w14:paraId="31FB743F"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483DD187" w14:textId="77777777" w:rsidTr="00C8279D">
        <w:tc>
          <w:tcPr>
            <w:tcW w:w="2835" w:type="dxa"/>
            <w:shd w:val="clear" w:color="auto" w:fill="D9E2F3"/>
            <w:vAlign w:val="center"/>
          </w:tcPr>
          <w:p w14:paraId="2D72A839"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Գրանցման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պետությունը</w:t>
            </w:r>
            <w:proofErr w:type="spellEnd"/>
          </w:p>
        </w:tc>
        <w:tc>
          <w:tcPr>
            <w:tcW w:w="6180" w:type="dxa"/>
            <w:vAlign w:val="center"/>
          </w:tcPr>
          <w:p w14:paraId="22AC54CC"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111A9107" w14:textId="77777777" w:rsidTr="00C8279D">
        <w:tc>
          <w:tcPr>
            <w:tcW w:w="2835" w:type="dxa"/>
            <w:shd w:val="clear" w:color="auto" w:fill="D9E2F3"/>
            <w:vAlign w:val="center"/>
          </w:tcPr>
          <w:p w14:paraId="069C0376"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Գործադիր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մարմնի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ղեկավարի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անունը</w:t>
            </w:r>
            <w:proofErr w:type="spellEnd"/>
            <w:r w:rsidRPr="00C8279D">
              <w:rPr>
                <w:rFonts w:ascii="GHEA Grapalat" w:eastAsia="GHEA Grapalat" w:hAnsi="GHEA Grapalat" w:cs="GHEA Grapalat"/>
                <w:color w:val="000000"/>
                <w:sz w:val="24"/>
                <w:szCs w:val="24"/>
              </w:rPr>
              <w:t xml:space="preserve"> և </w:t>
            </w:r>
            <w:proofErr w:type="spellStart"/>
            <w:r w:rsidRPr="00C8279D">
              <w:rPr>
                <w:rFonts w:ascii="GHEA Grapalat" w:eastAsia="GHEA Grapalat" w:hAnsi="GHEA Grapalat" w:cs="GHEA Grapalat"/>
                <w:color w:val="000000"/>
                <w:sz w:val="24"/>
                <w:szCs w:val="24"/>
              </w:rPr>
              <w:t>ազգանունը</w:t>
            </w:r>
            <w:proofErr w:type="spellEnd"/>
          </w:p>
        </w:tc>
        <w:tc>
          <w:tcPr>
            <w:tcW w:w="6180" w:type="dxa"/>
            <w:vAlign w:val="center"/>
          </w:tcPr>
          <w:p w14:paraId="2A3D6A0F"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433A6946"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Իրական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շահառուի</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8279D" w:rsidRPr="00C8279D" w14:paraId="3DB49A8F" w14:textId="77777777" w:rsidTr="00C8279D">
        <w:trPr>
          <w:trHeight w:val="853"/>
        </w:trPr>
        <w:tc>
          <w:tcPr>
            <w:tcW w:w="2835" w:type="dxa"/>
            <w:vMerge w:val="restart"/>
            <w:shd w:val="clear" w:color="auto" w:fill="D9E2F3"/>
            <w:vAlign w:val="center"/>
          </w:tcPr>
          <w:p w14:paraId="32E570F5"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Իրական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շահառու</w:t>
            </w:r>
            <w:proofErr w:type="spellEnd"/>
            <w:r w:rsidRPr="00C8279D">
              <w:rPr>
                <w:rFonts w:ascii="GHEA Grapalat" w:eastAsia="GHEA Grapalat" w:hAnsi="GHEA Grapalat" w:cs="GHEA Grapalat"/>
                <w:color w:val="000000"/>
                <w:sz w:val="24"/>
                <w:szCs w:val="24"/>
              </w:rPr>
              <w:t>(</w:t>
            </w:r>
            <w:proofErr w:type="spellStart"/>
            <w:r w:rsidRPr="00C8279D">
              <w:rPr>
                <w:rFonts w:ascii="GHEA Grapalat" w:eastAsia="GHEA Grapalat" w:hAnsi="GHEA Grapalat" w:cs="GHEA Grapalat"/>
                <w:color w:val="000000"/>
                <w:sz w:val="24"/>
                <w:szCs w:val="24"/>
              </w:rPr>
              <w:t>ներ</w:t>
            </w:r>
            <w:proofErr w:type="spellEnd"/>
            <w:r w:rsidRPr="00C8279D">
              <w:rPr>
                <w:rFonts w:ascii="GHEA Grapalat" w:eastAsia="GHEA Grapalat" w:hAnsi="GHEA Grapalat" w:cs="GHEA Grapalat"/>
                <w:color w:val="000000"/>
                <w:sz w:val="24"/>
                <w:szCs w:val="24"/>
              </w:rPr>
              <w:t xml:space="preserve">)ի </w:t>
            </w:r>
            <w:proofErr w:type="spellStart"/>
            <w:r w:rsidRPr="00C8279D">
              <w:rPr>
                <w:rFonts w:ascii="GHEA Grapalat" w:eastAsia="GHEA Grapalat" w:hAnsi="GHEA Grapalat" w:cs="GHEA Grapalat"/>
                <w:color w:val="000000"/>
                <w:sz w:val="24"/>
                <w:szCs w:val="24"/>
              </w:rPr>
              <w:t>անունը</w:t>
            </w:r>
            <w:proofErr w:type="spellEnd"/>
            <w:r w:rsidRPr="00C8279D">
              <w:rPr>
                <w:rFonts w:ascii="GHEA Grapalat" w:eastAsia="GHEA Grapalat" w:hAnsi="GHEA Grapalat" w:cs="GHEA Grapalat"/>
                <w:color w:val="000000"/>
                <w:sz w:val="24"/>
                <w:szCs w:val="24"/>
              </w:rPr>
              <w:t xml:space="preserve"> և </w:t>
            </w:r>
            <w:proofErr w:type="spellStart"/>
            <w:r w:rsidRPr="00C8279D">
              <w:rPr>
                <w:rFonts w:ascii="GHEA Grapalat" w:eastAsia="GHEA Grapalat" w:hAnsi="GHEA Grapalat" w:cs="GHEA Grapalat"/>
                <w:color w:val="000000"/>
                <w:sz w:val="24"/>
                <w:szCs w:val="24"/>
              </w:rPr>
              <w:t>ազգանունը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կազմակերպությունը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հանդիսանո</w:t>
            </w:r>
            <w:r w:rsidRPr="00C8279D">
              <w:rPr>
                <w:rFonts w:ascii="GHEA Grapalat" w:eastAsia="GHEA Grapalat" w:hAnsi="GHEA Grapalat" w:cs="GHEA Grapalat"/>
                <w:color w:val="000000"/>
                <w:sz w:val="24"/>
                <w:szCs w:val="24"/>
              </w:rPr>
              <w:lastRenderedPageBreak/>
              <w:t>ւմ</w:t>
            </w:r>
            <w:proofErr w:type="spellEnd"/>
            <w:r w:rsidRPr="00C8279D">
              <w:rPr>
                <w:rFonts w:ascii="GHEA Grapalat" w:eastAsia="GHEA Grapalat" w:hAnsi="GHEA Grapalat" w:cs="GHEA Grapalat"/>
                <w:color w:val="000000"/>
                <w:sz w:val="24"/>
                <w:szCs w:val="24"/>
              </w:rPr>
              <w:t xml:space="preserve"> է </w:t>
            </w:r>
            <w:proofErr w:type="spellStart"/>
            <w:r w:rsidRPr="00C8279D">
              <w:rPr>
                <w:rFonts w:ascii="GHEA Grapalat" w:eastAsia="GHEA Grapalat" w:hAnsi="GHEA Grapalat" w:cs="GHEA Grapalat"/>
                <w:color w:val="000000"/>
                <w:sz w:val="24"/>
                <w:szCs w:val="24"/>
              </w:rPr>
              <w:t>միջանկյալ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իրավաբանական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անձ</w:t>
            </w:r>
            <w:proofErr w:type="spellEnd"/>
          </w:p>
        </w:tc>
        <w:tc>
          <w:tcPr>
            <w:tcW w:w="6180" w:type="dxa"/>
          </w:tcPr>
          <w:p w14:paraId="272B2845"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4AA73603" w14:textId="77777777" w:rsidTr="00C8279D">
        <w:trPr>
          <w:trHeight w:val="850"/>
        </w:trPr>
        <w:tc>
          <w:tcPr>
            <w:tcW w:w="2835" w:type="dxa"/>
            <w:vMerge/>
            <w:shd w:val="clear" w:color="auto" w:fill="D9E2F3"/>
            <w:vAlign w:val="center"/>
          </w:tcPr>
          <w:p w14:paraId="549A4254"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
        </w:tc>
        <w:tc>
          <w:tcPr>
            <w:tcW w:w="6180" w:type="dxa"/>
          </w:tcPr>
          <w:p w14:paraId="3CEF7D50"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41699859" w14:textId="77777777" w:rsidTr="00C8279D">
        <w:trPr>
          <w:trHeight w:val="850"/>
        </w:trPr>
        <w:tc>
          <w:tcPr>
            <w:tcW w:w="2835" w:type="dxa"/>
            <w:vMerge/>
            <w:shd w:val="clear" w:color="auto" w:fill="D9E2F3"/>
            <w:vAlign w:val="center"/>
          </w:tcPr>
          <w:p w14:paraId="0BCFE3AA"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
        </w:tc>
        <w:tc>
          <w:tcPr>
            <w:tcW w:w="6180" w:type="dxa"/>
          </w:tcPr>
          <w:p w14:paraId="415DAAAD"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2A63E16B" w14:textId="77777777" w:rsidTr="00C8279D">
        <w:trPr>
          <w:trHeight w:val="850"/>
        </w:trPr>
        <w:tc>
          <w:tcPr>
            <w:tcW w:w="2835" w:type="dxa"/>
            <w:vMerge/>
            <w:shd w:val="clear" w:color="auto" w:fill="D9E2F3"/>
            <w:vAlign w:val="center"/>
          </w:tcPr>
          <w:p w14:paraId="0B065E95"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
        </w:tc>
        <w:tc>
          <w:tcPr>
            <w:tcW w:w="6180" w:type="dxa"/>
          </w:tcPr>
          <w:p w14:paraId="0E674237"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0D9141B8" w14:textId="77777777" w:rsidTr="00C8279D">
        <w:trPr>
          <w:trHeight w:val="850"/>
        </w:trPr>
        <w:tc>
          <w:tcPr>
            <w:tcW w:w="2835" w:type="dxa"/>
            <w:vMerge/>
            <w:shd w:val="clear" w:color="auto" w:fill="D9E2F3"/>
            <w:vAlign w:val="center"/>
          </w:tcPr>
          <w:p w14:paraId="54CB8A81" w14:textId="77777777" w:rsidR="00C8279D" w:rsidRPr="00C8279D" w:rsidRDefault="00C8279D" w:rsidP="00C8279D">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24"/>
                <w:szCs w:val="24"/>
              </w:rPr>
            </w:pPr>
          </w:p>
        </w:tc>
        <w:tc>
          <w:tcPr>
            <w:tcW w:w="6180" w:type="dxa"/>
          </w:tcPr>
          <w:p w14:paraId="1F8D5F64"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1892E0C6" w14:textId="77777777" w:rsidR="00C8279D" w:rsidRPr="00C8279D" w:rsidRDefault="00C8279D" w:rsidP="00C8279D">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4"/>
          <w:szCs w:val="24"/>
        </w:rPr>
      </w:pPr>
      <w:proofErr w:type="spellStart"/>
      <w:r w:rsidRPr="00C8279D">
        <w:rPr>
          <w:rFonts w:ascii="GHEA Grapalat" w:eastAsia="GHEA Grapalat" w:hAnsi="GHEA Grapalat" w:cs="GHEA Grapalat"/>
          <w:i/>
          <w:sz w:val="24"/>
          <w:szCs w:val="24"/>
        </w:rPr>
        <w:t>Միջանկյալ</w:t>
      </w:r>
      <w:proofErr w:type="spellEnd"/>
      <w:r w:rsidRPr="00C8279D">
        <w:rPr>
          <w:rFonts w:ascii="GHEA Grapalat" w:eastAsia="GHEA Grapalat" w:hAnsi="GHEA Grapalat" w:cs="GHEA Grapalat"/>
          <w:i/>
          <w:sz w:val="24"/>
          <w:szCs w:val="24"/>
        </w:rPr>
        <w:t xml:space="preserve"> </w:t>
      </w:r>
      <w:proofErr w:type="spellStart"/>
      <w:r w:rsidRPr="00C8279D">
        <w:rPr>
          <w:rFonts w:ascii="GHEA Grapalat" w:eastAsia="GHEA Grapalat" w:hAnsi="GHEA Grapalat" w:cs="GHEA Grapalat"/>
          <w:i/>
          <w:sz w:val="24"/>
          <w:szCs w:val="24"/>
        </w:rPr>
        <w:t>իրավաբանական</w:t>
      </w:r>
      <w:proofErr w:type="spellEnd"/>
      <w:r w:rsidRPr="00C8279D">
        <w:rPr>
          <w:rFonts w:ascii="GHEA Grapalat" w:eastAsia="GHEA Grapalat" w:hAnsi="GHEA Grapalat" w:cs="GHEA Grapalat"/>
          <w:i/>
          <w:sz w:val="24"/>
          <w:szCs w:val="24"/>
        </w:rPr>
        <w:t xml:space="preserve"> </w:t>
      </w:r>
      <w:proofErr w:type="spellStart"/>
      <w:r w:rsidRPr="00C8279D">
        <w:rPr>
          <w:rFonts w:ascii="GHEA Grapalat" w:eastAsia="GHEA Grapalat" w:hAnsi="GHEA Grapalat" w:cs="GHEA Grapalat"/>
          <w:i/>
          <w:sz w:val="24"/>
          <w:szCs w:val="24"/>
        </w:rPr>
        <w:t>անձի</w:t>
      </w:r>
      <w:proofErr w:type="spellEnd"/>
      <w:r w:rsidRPr="00C8279D">
        <w:rPr>
          <w:rFonts w:ascii="GHEA Grapalat" w:eastAsia="GHEA Grapalat" w:hAnsi="GHEA Grapalat" w:cs="GHEA Grapalat"/>
          <w:i/>
          <w:sz w:val="24"/>
          <w:szCs w:val="24"/>
        </w:rPr>
        <w:t xml:space="preserve"> </w:t>
      </w:r>
      <w:proofErr w:type="spellStart"/>
      <w:r w:rsidRPr="00C8279D">
        <w:rPr>
          <w:rFonts w:ascii="GHEA Grapalat" w:eastAsia="GHEA Grapalat" w:hAnsi="GHEA Grapalat" w:cs="GHEA Grapalat"/>
          <w:i/>
          <w:sz w:val="24"/>
          <w:szCs w:val="24"/>
        </w:rPr>
        <w:t>բաժնետոմսերի</w:t>
      </w:r>
      <w:proofErr w:type="spellEnd"/>
      <w:r w:rsidRPr="00C8279D">
        <w:rPr>
          <w:rFonts w:ascii="GHEA Grapalat" w:eastAsia="GHEA Grapalat" w:hAnsi="GHEA Grapalat" w:cs="GHEA Grapalat"/>
          <w:i/>
          <w:sz w:val="24"/>
          <w:szCs w:val="24"/>
        </w:rPr>
        <w:t xml:space="preserve"> </w:t>
      </w:r>
      <w:proofErr w:type="spellStart"/>
      <w:r w:rsidRPr="00C8279D">
        <w:rPr>
          <w:rFonts w:ascii="GHEA Grapalat" w:eastAsia="GHEA Grapalat" w:hAnsi="GHEA Grapalat" w:cs="GHEA Grapalat"/>
          <w:i/>
          <w:sz w:val="24"/>
          <w:szCs w:val="24"/>
        </w:rPr>
        <w:t>ցուցակման</w:t>
      </w:r>
      <w:proofErr w:type="spellEnd"/>
      <w:r w:rsidRPr="00C8279D">
        <w:rPr>
          <w:rFonts w:ascii="GHEA Grapalat" w:eastAsia="GHEA Grapalat" w:hAnsi="GHEA Grapalat" w:cs="GHEA Grapalat"/>
          <w:i/>
          <w:sz w:val="24"/>
          <w:szCs w:val="24"/>
        </w:rPr>
        <w:t xml:space="preserve"> </w:t>
      </w:r>
      <w:proofErr w:type="spellStart"/>
      <w:r w:rsidRPr="00C8279D">
        <w:rPr>
          <w:rFonts w:ascii="GHEA Grapalat" w:eastAsia="GHEA Grapalat" w:hAnsi="GHEA Grapalat" w:cs="GHEA Grapalat"/>
          <w:i/>
          <w:sz w:val="24"/>
          <w:szCs w:val="24"/>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8279D" w:rsidRPr="00C8279D" w14:paraId="5717154E" w14:textId="77777777" w:rsidTr="00C8279D">
        <w:tc>
          <w:tcPr>
            <w:tcW w:w="2835" w:type="dxa"/>
            <w:shd w:val="clear" w:color="auto" w:fill="D9E2F3"/>
            <w:vAlign w:val="center"/>
          </w:tcPr>
          <w:p w14:paraId="55C5D6DB"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Ֆոնդային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բորսայի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անվանումը</w:t>
            </w:r>
            <w:proofErr w:type="spellEnd"/>
          </w:p>
        </w:tc>
        <w:tc>
          <w:tcPr>
            <w:tcW w:w="6180" w:type="dxa"/>
            <w:vAlign w:val="center"/>
          </w:tcPr>
          <w:p w14:paraId="21D081FA"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r w:rsidR="00C8279D" w:rsidRPr="00C8279D" w14:paraId="03B65601" w14:textId="77777777" w:rsidTr="00C8279D">
        <w:tc>
          <w:tcPr>
            <w:tcW w:w="2835" w:type="dxa"/>
            <w:shd w:val="clear" w:color="auto" w:fill="D9E2F3"/>
            <w:vAlign w:val="center"/>
          </w:tcPr>
          <w:p w14:paraId="2B994819" w14:textId="77777777" w:rsidR="00C8279D" w:rsidRPr="00C8279D" w:rsidRDefault="00C8279D" w:rsidP="00C8279D">
            <w:pPr>
              <w:numPr>
                <w:ilvl w:val="2"/>
                <w:numId w:val="29"/>
              </w:numPr>
              <w:pBdr>
                <w:top w:val="nil"/>
                <w:left w:val="nil"/>
                <w:bottom w:val="nil"/>
                <w:right w:val="nil"/>
                <w:between w:val="nil"/>
              </w:pBdr>
              <w:spacing w:after="160" w:line="259" w:lineRule="auto"/>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Հղումը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բորսայում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առկա</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փաստաթղթերին</w:t>
            </w:r>
            <w:proofErr w:type="spellEnd"/>
          </w:p>
        </w:tc>
        <w:tc>
          <w:tcPr>
            <w:tcW w:w="6180" w:type="dxa"/>
            <w:vAlign w:val="center"/>
          </w:tcPr>
          <w:p w14:paraId="326FBD1A" w14:textId="77777777" w:rsidR="00C8279D" w:rsidRPr="00C8279D" w:rsidRDefault="00C8279D" w:rsidP="00C8279D">
            <w:pPr>
              <w:spacing w:before="240" w:after="240" w:line="240" w:lineRule="auto"/>
              <w:rPr>
                <w:rFonts w:ascii="GHEA Grapalat" w:eastAsia="GHEA Grapalat" w:hAnsi="GHEA Grapalat" w:cs="GHEA Grapalat"/>
                <w:sz w:val="24"/>
                <w:szCs w:val="24"/>
              </w:rPr>
            </w:pPr>
          </w:p>
        </w:tc>
      </w:tr>
    </w:tbl>
    <w:p w14:paraId="050E29C0" w14:textId="77777777" w:rsidR="00C8279D" w:rsidRPr="00C8279D" w:rsidRDefault="00C8279D" w:rsidP="00C8279D">
      <w:pPr>
        <w:pBdr>
          <w:top w:val="nil"/>
          <w:left w:val="nil"/>
          <w:bottom w:val="nil"/>
          <w:right w:val="nil"/>
          <w:between w:val="nil"/>
        </w:pBdr>
        <w:spacing w:before="240" w:after="0" w:line="240" w:lineRule="auto"/>
        <w:rPr>
          <w:rFonts w:ascii="GHEA Grapalat" w:eastAsia="GHEA Grapalat" w:hAnsi="GHEA Grapalat" w:cs="GHEA Grapalat"/>
          <w:i/>
          <w:sz w:val="24"/>
          <w:szCs w:val="24"/>
        </w:rPr>
      </w:pPr>
      <w:r w:rsidRPr="00C8279D">
        <w:rPr>
          <w:rFonts w:ascii="GHEA Grapalat" w:eastAsia="GHEA Grapalat" w:hAnsi="GHEA Grapalat" w:cs="GHEA Grapalat"/>
          <w:i/>
          <w:sz w:val="24"/>
          <w:szCs w:val="24"/>
        </w:rPr>
        <w:br w:type="page"/>
      </w:r>
    </w:p>
    <w:p w14:paraId="0B6465DF" w14:textId="77777777" w:rsidR="00C8279D" w:rsidRPr="00C8279D" w:rsidRDefault="00C8279D" w:rsidP="00C8279D">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sz w:val="24"/>
          <w:szCs w:val="24"/>
        </w:rPr>
      </w:pPr>
      <w:proofErr w:type="spellStart"/>
      <w:r w:rsidRPr="00C8279D">
        <w:rPr>
          <w:rFonts w:ascii="GHEA Grapalat" w:eastAsia="GHEA Grapalat" w:hAnsi="GHEA Grapalat" w:cs="GHEA Grapalat"/>
          <w:b/>
          <w:color w:val="000000"/>
          <w:sz w:val="24"/>
          <w:szCs w:val="24"/>
        </w:rPr>
        <w:lastRenderedPageBreak/>
        <w:t>Լրացուցիչ</w:t>
      </w:r>
      <w:proofErr w:type="spellEnd"/>
      <w:r w:rsidRPr="00C8279D">
        <w:rPr>
          <w:rFonts w:ascii="GHEA Grapalat" w:eastAsia="GHEA Grapalat" w:hAnsi="GHEA Grapalat" w:cs="GHEA Grapalat"/>
          <w:b/>
          <w:color w:val="000000"/>
          <w:sz w:val="24"/>
          <w:szCs w:val="24"/>
        </w:rPr>
        <w:t xml:space="preserve"> </w:t>
      </w:r>
      <w:proofErr w:type="spellStart"/>
      <w:r w:rsidRPr="00C8279D">
        <w:rPr>
          <w:rFonts w:ascii="GHEA Grapalat" w:eastAsia="GHEA Grapalat" w:hAnsi="GHEA Grapalat" w:cs="GHEA Grapalat"/>
          <w:b/>
          <w:color w:val="000000"/>
          <w:sz w:val="24"/>
          <w:szCs w:val="24"/>
        </w:rPr>
        <w:t>նշումներ</w:t>
      </w:r>
      <w:proofErr w:type="spellEnd"/>
    </w:p>
    <w:p w14:paraId="25A4DB8E" w14:textId="77777777" w:rsidR="00C8279D" w:rsidRPr="00C8279D" w:rsidRDefault="00C8279D" w:rsidP="00C8279D">
      <w:pPr>
        <w:pBdr>
          <w:top w:val="nil"/>
          <w:left w:val="nil"/>
          <w:bottom w:val="nil"/>
          <w:right w:val="nil"/>
          <w:between w:val="nil"/>
        </w:pBdr>
        <w:spacing w:after="0" w:line="240" w:lineRule="auto"/>
        <w:rPr>
          <w:rFonts w:ascii="GHEA Grapalat" w:eastAsia="GHEA Grapalat" w:hAnsi="GHEA Grapalat" w:cs="GHEA Grapalat"/>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C8279D" w:rsidRPr="00C8279D" w14:paraId="2AF6576B" w14:textId="77777777" w:rsidTr="00C8279D">
        <w:tc>
          <w:tcPr>
            <w:tcW w:w="9016" w:type="dxa"/>
            <w:shd w:val="clear" w:color="auto" w:fill="DEEAF6"/>
          </w:tcPr>
          <w:p w14:paraId="40878B43" w14:textId="77777777" w:rsidR="00C8279D" w:rsidRPr="00C8279D" w:rsidRDefault="00C8279D" w:rsidP="00C8279D">
            <w:pPr>
              <w:spacing w:before="240" w:after="160" w:line="259" w:lineRule="auto"/>
              <w:rPr>
                <w:rFonts w:ascii="GHEA Grapalat" w:eastAsia="GHEA Grapalat" w:hAnsi="GHEA Grapalat" w:cs="GHEA Grapalat"/>
                <w:i/>
                <w:color w:val="000000"/>
                <w:sz w:val="24"/>
                <w:szCs w:val="24"/>
              </w:rPr>
            </w:pPr>
            <w:proofErr w:type="spellStart"/>
            <w:r w:rsidRPr="00C8279D">
              <w:rPr>
                <w:rFonts w:ascii="GHEA Grapalat" w:eastAsia="GHEA Grapalat" w:hAnsi="GHEA Grapalat" w:cs="GHEA Grapalat"/>
                <w:i/>
                <w:color w:val="000000"/>
                <w:sz w:val="24"/>
                <w:szCs w:val="24"/>
              </w:rPr>
              <w:t>Լրացուցիչ</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տեղեկություններ</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կամ</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հավելյալ</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պարզաբանումներ</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որոնք</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առնչվում</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են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հայտարարագրում</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լրացված</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կամ</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լրացման</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ենթակա</w:t>
            </w:r>
            <w:proofErr w:type="spellEnd"/>
            <w:r w:rsidRPr="00C8279D">
              <w:rPr>
                <w:rFonts w:ascii="GHEA Grapalat" w:eastAsia="GHEA Grapalat" w:hAnsi="GHEA Grapalat" w:cs="GHEA Grapalat"/>
                <w:i/>
                <w:color w:val="000000"/>
                <w:sz w:val="24"/>
                <w:szCs w:val="24"/>
              </w:rPr>
              <w:t xml:space="preserve"> </w:t>
            </w:r>
            <w:proofErr w:type="spellStart"/>
            <w:r w:rsidRPr="00C8279D">
              <w:rPr>
                <w:rFonts w:ascii="GHEA Grapalat" w:eastAsia="GHEA Grapalat" w:hAnsi="GHEA Grapalat" w:cs="GHEA Grapalat"/>
                <w:i/>
                <w:color w:val="000000"/>
                <w:sz w:val="24"/>
                <w:szCs w:val="24"/>
              </w:rPr>
              <w:t>տվյալներին</w:t>
            </w:r>
            <w:proofErr w:type="spellEnd"/>
          </w:p>
        </w:tc>
      </w:tr>
      <w:tr w:rsidR="00C8279D" w:rsidRPr="00C8279D" w14:paraId="3CA47128" w14:textId="77777777" w:rsidTr="00C8279D">
        <w:trPr>
          <w:trHeight w:val="10187"/>
        </w:trPr>
        <w:tc>
          <w:tcPr>
            <w:tcW w:w="9016" w:type="dxa"/>
            <w:shd w:val="clear" w:color="auto" w:fill="auto"/>
          </w:tcPr>
          <w:p w14:paraId="478461B0" w14:textId="77777777" w:rsidR="00C8279D" w:rsidRPr="00C8279D" w:rsidRDefault="00C8279D" w:rsidP="00C8279D">
            <w:pPr>
              <w:spacing w:after="0" w:line="240" w:lineRule="auto"/>
              <w:rPr>
                <w:rFonts w:ascii="GHEA Grapalat" w:eastAsia="GHEA Grapalat" w:hAnsi="GHEA Grapalat" w:cs="GHEA Grapalat"/>
                <w:b/>
                <w:color w:val="000000"/>
                <w:sz w:val="24"/>
                <w:szCs w:val="24"/>
              </w:rPr>
            </w:pPr>
          </w:p>
        </w:tc>
      </w:tr>
    </w:tbl>
    <w:p w14:paraId="0B95EBAB" w14:textId="77777777" w:rsidR="00C8279D" w:rsidRPr="00C8279D" w:rsidRDefault="00C8279D" w:rsidP="00C8279D">
      <w:pPr>
        <w:pBdr>
          <w:top w:val="nil"/>
          <w:left w:val="nil"/>
          <w:bottom w:val="nil"/>
          <w:right w:val="nil"/>
          <w:between w:val="nil"/>
        </w:pBdr>
        <w:spacing w:after="0" w:line="240" w:lineRule="auto"/>
        <w:rPr>
          <w:rFonts w:ascii="GHEA Grapalat" w:eastAsia="GHEA Grapalat" w:hAnsi="GHEA Grapalat" w:cs="GHEA Grapalat"/>
          <w:b/>
          <w:color w:val="000000"/>
          <w:sz w:val="24"/>
          <w:szCs w:val="24"/>
        </w:rPr>
      </w:pPr>
    </w:p>
    <w:p w14:paraId="117EB453" w14:textId="77777777" w:rsidR="00C8279D" w:rsidRPr="00C8279D" w:rsidRDefault="00C8279D" w:rsidP="00C8279D">
      <w:pPr>
        <w:spacing w:after="0" w:line="240" w:lineRule="auto"/>
        <w:ind w:firstLine="567"/>
        <w:jc w:val="right"/>
        <w:rPr>
          <w:rFonts w:ascii="GHEA Grapalat" w:eastAsia="Times New Roman" w:hAnsi="GHEA Grapalat" w:cs="Arial"/>
          <w:b/>
          <w:sz w:val="20"/>
          <w:szCs w:val="20"/>
        </w:rPr>
      </w:pPr>
    </w:p>
    <w:p w14:paraId="44D88648" w14:textId="77777777" w:rsidR="00C8279D" w:rsidRPr="00C8279D" w:rsidRDefault="00C8279D" w:rsidP="00C8279D">
      <w:pPr>
        <w:spacing w:after="0" w:line="240" w:lineRule="auto"/>
        <w:rPr>
          <w:rFonts w:ascii="GHEA Grapalat" w:eastAsia="Times New Roman" w:hAnsi="GHEA Grapalat" w:cs="Times New Roman"/>
          <w:i/>
          <w:sz w:val="16"/>
          <w:szCs w:val="16"/>
          <w:lang w:val="hy-AM"/>
        </w:rPr>
      </w:pPr>
    </w:p>
    <w:p w14:paraId="41A43F7D" w14:textId="77777777" w:rsidR="00C8279D" w:rsidRPr="00C8279D" w:rsidRDefault="00C8279D" w:rsidP="00C8279D">
      <w:pPr>
        <w:spacing w:after="0" w:line="240" w:lineRule="auto"/>
        <w:rPr>
          <w:rFonts w:ascii="GHEA Grapalat" w:eastAsia="Times New Roman" w:hAnsi="GHEA Grapalat" w:cs="Times New Roman"/>
          <w:i/>
          <w:sz w:val="16"/>
          <w:szCs w:val="16"/>
          <w:lang w:val="hy-AM"/>
        </w:rPr>
      </w:pPr>
    </w:p>
    <w:p w14:paraId="55247540" w14:textId="77777777" w:rsidR="00C8279D" w:rsidRPr="00C8279D" w:rsidRDefault="00C8279D" w:rsidP="00C8279D">
      <w:pPr>
        <w:spacing w:after="0" w:line="240" w:lineRule="auto"/>
        <w:rPr>
          <w:rFonts w:ascii="GHEA Grapalat" w:eastAsia="Times New Roman" w:hAnsi="GHEA Grapalat" w:cs="Times New Roman"/>
          <w:i/>
          <w:sz w:val="16"/>
          <w:szCs w:val="16"/>
          <w:lang w:val="hy-AM"/>
        </w:rPr>
      </w:pPr>
    </w:p>
    <w:p w14:paraId="72B30618" w14:textId="77777777" w:rsidR="00C8279D" w:rsidRPr="00C8279D" w:rsidRDefault="00C8279D" w:rsidP="00C8279D">
      <w:pPr>
        <w:spacing w:after="0" w:line="240" w:lineRule="auto"/>
        <w:rPr>
          <w:rFonts w:ascii="GHEA Grapalat" w:eastAsia="Times New Roman" w:hAnsi="GHEA Grapalat" w:cs="Times New Roman"/>
          <w:i/>
          <w:sz w:val="16"/>
          <w:szCs w:val="16"/>
          <w:lang w:val="hy-AM"/>
        </w:rPr>
      </w:pPr>
    </w:p>
    <w:p w14:paraId="58FDAB7F" w14:textId="77777777" w:rsidR="00C8279D" w:rsidRPr="00C8279D" w:rsidRDefault="00C8279D" w:rsidP="00C8279D">
      <w:pPr>
        <w:spacing w:after="0" w:line="240" w:lineRule="auto"/>
        <w:rPr>
          <w:rFonts w:ascii="GHEA Grapalat" w:eastAsia="Times New Roman" w:hAnsi="GHEA Grapalat" w:cs="Times New Roman"/>
          <w:b/>
          <w:sz w:val="20"/>
          <w:szCs w:val="20"/>
          <w:lang w:val="hy-AM"/>
        </w:rPr>
      </w:pPr>
    </w:p>
    <w:p w14:paraId="16A90CD1" w14:textId="77777777" w:rsidR="00C8279D" w:rsidRPr="00C8279D" w:rsidRDefault="00C8279D" w:rsidP="00C8279D">
      <w:pPr>
        <w:spacing w:after="0" w:line="240" w:lineRule="auto"/>
        <w:rPr>
          <w:rFonts w:ascii="GHEA Grapalat" w:eastAsia="Times New Roman" w:hAnsi="GHEA Grapalat" w:cs="Times New Roman"/>
          <w:b/>
          <w:sz w:val="20"/>
          <w:szCs w:val="20"/>
          <w:lang w:val="hy-AM"/>
        </w:rPr>
      </w:pPr>
    </w:p>
    <w:p w14:paraId="6E5D740E" w14:textId="77777777" w:rsidR="00C8279D" w:rsidRPr="00C8279D" w:rsidRDefault="00C8279D" w:rsidP="00C8279D">
      <w:pPr>
        <w:spacing w:after="0" w:line="240" w:lineRule="auto"/>
        <w:rPr>
          <w:rFonts w:ascii="GHEA Grapalat" w:eastAsia="Times New Roman" w:hAnsi="GHEA Grapalat" w:cs="Times New Roman"/>
          <w:b/>
          <w:sz w:val="20"/>
          <w:szCs w:val="20"/>
          <w:lang w:val="hy-AM"/>
        </w:rPr>
      </w:pPr>
    </w:p>
    <w:p w14:paraId="123A3DE4" w14:textId="77777777" w:rsidR="00C8279D" w:rsidRPr="00C8279D" w:rsidRDefault="00C8279D" w:rsidP="00C8279D">
      <w:pPr>
        <w:spacing w:after="0" w:line="240" w:lineRule="auto"/>
        <w:rPr>
          <w:rFonts w:ascii="GHEA Grapalat" w:eastAsia="Times New Roman" w:hAnsi="GHEA Grapalat" w:cs="Times New Roman"/>
          <w:b/>
          <w:sz w:val="20"/>
          <w:szCs w:val="20"/>
          <w:lang w:val="hy-AM"/>
        </w:rPr>
      </w:pPr>
    </w:p>
    <w:p w14:paraId="5F651098" w14:textId="77777777" w:rsidR="00C8279D" w:rsidRPr="00C8279D" w:rsidRDefault="00C8279D" w:rsidP="00C8279D">
      <w:pPr>
        <w:spacing w:after="0" w:line="360" w:lineRule="auto"/>
        <w:jc w:val="center"/>
        <w:rPr>
          <w:rFonts w:ascii="GHEA Grapalat" w:eastAsia="GHEA Grapalat" w:hAnsi="GHEA Grapalat" w:cs="GHEA Grapalat"/>
          <w:b/>
          <w:sz w:val="24"/>
          <w:szCs w:val="24"/>
        </w:rPr>
      </w:pPr>
    </w:p>
    <w:p w14:paraId="433A7CF9" w14:textId="77777777" w:rsidR="00C8279D" w:rsidRPr="00C8279D" w:rsidRDefault="00C8279D" w:rsidP="00C8279D">
      <w:pPr>
        <w:spacing w:after="0" w:line="360" w:lineRule="auto"/>
        <w:jc w:val="center"/>
        <w:rPr>
          <w:rFonts w:ascii="GHEA Grapalat" w:eastAsia="GHEA Grapalat" w:hAnsi="GHEA Grapalat" w:cs="GHEA Grapalat"/>
          <w:b/>
          <w:sz w:val="24"/>
          <w:szCs w:val="24"/>
        </w:rPr>
      </w:pPr>
    </w:p>
    <w:p w14:paraId="35D9298F" w14:textId="77777777" w:rsidR="00C8279D" w:rsidRPr="00C8279D" w:rsidRDefault="00C8279D" w:rsidP="00C8279D">
      <w:pPr>
        <w:spacing w:after="0" w:line="360" w:lineRule="auto"/>
        <w:jc w:val="center"/>
        <w:rPr>
          <w:rFonts w:ascii="GHEA Grapalat" w:eastAsia="GHEA Grapalat" w:hAnsi="GHEA Grapalat" w:cs="GHEA Grapalat"/>
          <w:b/>
          <w:sz w:val="24"/>
          <w:szCs w:val="24"/>
        </w:rPr>
      </w:pPr>
      <w:r w:rsidRPr="00C8279D">
        <w:rPr>
          <w:rFonts w:ascii="GHEA Grapalat" w:eastAsia="GHEA Grapalat" w:hAnsi="GHEA Grapalat" w:cs="GHEA Grapalat"/>
          <w:b/>
          <w:sz w:val="24"/>
          <w:szCs w:val="24"/>
        </w:rPr>
        <w:lastRenderedPageBreak/>
        <w:t xml:space="preserve">I. </w:t>
      </w:r>
      <w:proofErr w:type="spellStart"/>
      <w:r w:rsidRPr="00C8279D">
        <w:rPr>
          <w:rFonts w:ascii="GHEA Grapalat" w:eastAsia="GHEA Grapalat" w:hAnsi="GHEA Grapalat" w:cs="GHEA Grapalat"/>
          <w:b/>
          <w:sz w:val="24"/>
          <w:szCs w:val="24"/>
        </w:rPr>
        <w:t>Հայտարարագրի</w:t>
      </w:r>
      <w:proofErr w:type="spellEnd"/>
      <w:r w:rsidRPr="00C8279D">
        <w:rPr>
          <w:rFonts w:ascii="GHEA Grapalat" w:eastAsia="GHEA Grapalat" w:hAnsi="GHEA Grapalat" w:cs="GHEA Grapalat"/>
          <w:b/>
          <w:sz w:val="24"/>
          <w:szCs w:val="24"/>
        </w:rPr>
        <w:t xml:space="preserve"> </w:t>
      </w:r>
      <w:proofErr w:type="spellStart"/>
      <w:r w:rsidRPr="00C8279D">
        <w:rPr>
          <w:rFonts w:ascii="GHEA Grapalat" w:eastAsia="GHEA Grapalat" w:hAnsi="GHEA Grapalat" w:cs="GHEA Grapalat"/>
          <w:b/>
          <w:sz w:val="24"/>
          <w:szCs w:val="24"/>
        </w:rPr>
        <w:t>լրացման</w:t>
      </w:r>
      <w:proofErr w:type="spellEnd"/>
      <w:r w:rsidRPr="00C8279D">
        <w:rPr>
          <w:rFonts w:ascii="GHEA Grapalat" w:eastAsia="GHEA Grapalat" w:hAnsi="GHEA Grapalat" w:cs="GHEA Grapalat"/>
          <w:b/>
          <w:sz w:val="24"/>
          <w:szCs w:val="24"/>
        </w:rPr>
        <w:t xml:space="preserve"> </w:t>
      </w:r>
      <w:proofErr w:type="spellStart"/>
      <w:r w:rsidRPr="00C8279D">
        <w:rPr>
          <w:rFonts w:ascii="GHEA Grapalat" w:eastAsia="GHEA Grapalat" w:hAnsi="GHEA Grapalat" w:cs="GHEA Grapalat"/>
          <w:b/>
          <w:sz w:val="24"/>
          <w:szCs w:val="24"/>
        </w:rPr>
        <w:t>կարգը</w:t>
      </w:r>
      <w:proofErr w:type="spellEnd"/>
    </w:p>
    <w:p w14:paraId="671C2944" w14:textId="77777777" w:rsidR="00C8279D" w:rsidRPr="00C8279D" w:rsidRDefault="00C8279D" w:rsidP="00C8279D">
      <w:pPr>
        <w:pBdr>
          <w:top w:val="nil"/>
          <w:left w:val="nil"/>
          <w:bottom w:val="nil"/>
          <w:right w:val="nil"/>
          <w:between w:val="nil"/>
        </w:pBdr>
        <w:spacing w:after="0" w:line="360" w:lineRule="auto"/>
        <w:ind w:left="567"/>
        <w:jc w:val="center"/>
        <w:rPr>
          <w:rFonts w:ascii="GHEA Grapalat" w:eastAsia="GHEA Grapalat" w:hAnsi="GHEA Grapalat" w:cs="GHEA Grapalat"/>
          <w:color w:val="000000"/>
          <w:sz w:val="24"/>
          <w:szCs w:val="24"/>
        </w:rPr>
      </w:pPr>
    </w:p>
    <w:p w14:paraId="3E67F922" w14:textId="77777777" w:rsidR="00C8279D" w:rsidRPr="00C8279D" w:rsidRDefault="00C8279D" w:rsidP="00C8279D">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Հայտարարագրի</w:t>
      </w:r>
      <w:proofErr w:type="spellEnd"/>
      <w:r w:rsidRPr="00C8279D">
        <w:rPr>
          <w:rFonts w:ascii="GHEA Grapalat" w:eastAsia="GHEA Grapalat" w:hAnsi="GHEA Grapalat" w:cs="GHEA Grapalat"/>
          <w:color w:val="000000"/>
          <w:sz w:val="24"/>
          <w:szCs w:val="24"/>
        </w:rPr>
        <w:t xml:space="preserve"> 1-ին </w:t>
      </w:r>
      <w:proofErr w:type="spellStart"/>
      <w:r w:rsidRPr="00C8279D">
        <w:rPr>
          <w:rFonts w:ascii="GHEA Grapalat" w:eastAsia="GHEA Grapalat" w:hAnsi="GHEA Grapalat" w:cs="GHEA Grapalat"/>
          <w:color w:val="000000"/>
          <w:sz w:val="24"/>
          <w:szCs w:val="24"/>
        </w:rPr>
        <w:t>բաժնում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Կազմակերպությունը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լրացվում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հայտարարագիր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ներկայացնող</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իրավաբանական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անձի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այսուհետ</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Կազմակերպություն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տվյալները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Այս</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բաժնում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ենթաբաժինները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լրացվում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հետևյալ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կանոններով</w:t>
      </w:r>
      <w:proofErr w:type="spellEnd"/>
      <w:r w:rsidRPr="00C8279D">
        <w:rPr>
          <w:rFonts w:ascii="Cambria Math" w:eastAsia="GHEA Grapalat" w:hAnsi="Cambria Math" w:cs="GHEA Grapalat"/>
          <w:color w:val="000000"/>
          <w:sz w:val="24"/>
          <w:szCs w:val="24"/>
        </w:rPr>
        <w:t>․</w:t>
      </w:r>
    </w:p>
    <w:p w14:paraId="35CD689D"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անվանումը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թվում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լատինատառ</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պետական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գրանցման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ներառյալ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կազմակերպաիրավական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ձևի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մասին</w:t>
      </w:r>
      <w:proofErr w:type="spellEnd"/>
      <w:r w:rsidRPr="00C8279D">
        <w:rPr>
          <w:rFonts w:ascii="GHEA Grapalat" w:eastAsia="GHEA Grapalat" w:hAnsi="GHEA Grapalat" w:cs="GHEA Grapalat"/>
          <w:sz w:val="24"/>
          <w:szCs w:val="24"/>
        </w:rPr>
        <w:t>.</w:t>
      </w:r>
    </w:p>
    <w:p w14:paraId="24333204" w14:textId="77777777" w:rsidR="00C8279D" w:rsidRPr="00C8279D" w:rsidRDefault="00C8279D" w:rsidP="00C8279D">
      <w:pPr>
        <w:numPr>
          <w:ilvl w:val="1"/>
          <w:numId w:val="30"/>
        </w:numP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ֆիզիկական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ստորագրում</w:t>
      </w:r>
      <w:proofErr w:type="spellEnd"/>
      <w:r w:rsidRPr="00C8279D">
        <w:rPr>
          <w:rFonts w:ascii="GHEA Grapalat" w:eastAsia="GHEA Grapalat" w:hAnsi="GHEA Grapalat" w:cs="GHEA Grapalat"/>
          <w:sz w:val="24"/>
          <w:szCs w:val="24"/>
        </w:rPr>
        <w:t xml:space="preserve"> է </w:t>
      </w:r>
      <w:r w:rsidRPr="00C8279D">
        <w:rPr>
          <w:rFonts w:ascii="GHEA Grapalat" w:eastAsia="GHEA Grapalat" w:hAnsi="GHEA Grapalat" w:cs="GHEA Grapalat"/>
          <w:sz w:val="24"/>
          <w:szCs w:val="24"/>
          <w:lang w:val="hy-AM"/>
        </w:rPr>
        <w:t xml:space="preserve">սույն ընթացակարգի </w:t>
      </w:r>
      <w:proofErr w:type="spellStart"/>
      <w:r w:rsidRPr="00C8279D">
        <w:rPr>
          <w:rFonts w:ascii="GHEA Grapalat" w:eastAsia="GHEA Grapalat" w:hAnsi="GHEA Grapalat" w:cs="GHEA Grapalat"/>
          <w:sz w:val="24"/>
          <w:szCs w:val="24"/>
        </w:rPr>
        <w:t>հայտում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ներառվող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փաստաթղթերը</w:t>
      </w:r>
      <w:proofErr w:type="spellEnd"/>
      <w:r w:rsidRPr="00C8279D">
        <w:rPr>
          <w:rFonts w:ascii="GHEA Grapalat" w:eastAsia="GHEA Grapalat" w:hAnsi="GHEA Grapalat" w:cs="GHEA Grapalat"/>
          <w:sz w:val="24"/>
          <w:szCs w:val="24"/>
        </w:rPr>
        <w:t>.</w:t>
      </w:r>
    </w:p>
    <w:p w14:paraId="5B129B45" w14:textId="77777777" w:rsidR="00C8279D" w:rsidRPr="00C8279D" w:rsidRDefault="00C8279D" w:rsidP="00C8279D">
      <w:pPr>
        <w:numPr>
          <w:ilvl w:val="1"/>
          <w:numId w:val="30"/>
        </w:numP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ներկայացումը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ստորագրման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օրը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ամիսը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տարին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էջերի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քանակը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ինչպես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ստորագրությունը</w:t>
      </w:r>
      <w:proofErr w:type="spellEnd"/>
      <w:r w:rsidRPr="00C8279D">
        <w:rPr>
          <w:rFonts w:ascii="GHEA Grapalat" w:eastAsia="GHEA Grapalat" w:hAnsi="GHEA Grapalat" w:cs="GHEA Grapalat"/>
          <w:sz w:val="24"/>
          <w:szCs w:val="24"/>
        </w:rPr>
        <w:t>:</w:t>
      </w:r>
    </w:p>
    <w:p w14:paraId="73DB7B68" w14:textId="77777777" w:rsidR="00C8279D" w:rsidRPr="00C8279D" w:rsidRDefault="00C8279D" w:rsidP="00C8279D">
      <w:pPr>
        <w:spacing w:after="0"/>
        <w:ind w:firstLine="567"/>
        <w:jc w:val="both"/>
        <w:rPr>
          <w:rFonts w:ascii="GHEA Grapalat" w:eastAsia="GHEA Grapalat" w:hAnsi="GHEA Grapalat" w:cs="GHEA Grapalat"/>
          <w:sz w:val="24"/>
          <w:szCs w:val="24"/>
        </w:rPr>
      </w:pPr>
    </w:p>
    <w:p w14:paraId="461A40B6" w14:textId="77777777" w:rsidR="00C8279D" w:rsidRPr="00C8279D" w:rsidRDefault="00C8279D" w:rsidP="00C8279D">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color w:val="000000"/>
          <w:sz w:val="24"/>
          <w:szCs w:val="24"/>
        </w:rPr>
        <w:t xml:space="preserve"> 2-րդ </w:t>
      </w:r>
      <w:proofErr w:type="spellStart"/>
      <w:r w:rsidRPr="00C8279D">
        <w:rPr>
          <w:rFonts w:ascii="GHEA Grapalat" w:eastAsia="GHEA Grapalat" w:hAnsi="GHEA Grapalat" w:cs="GHEA Grapalat"/>
          <w:color w:val="000000"/>
          <w:sz w:val="24"/>
          <w:szCs w:val="24"/>
        </w:rPr>
        <w:t>բաժինը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Բաժնետոմսերի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ցուցակման</w:t>
      </w:r>
      <w:proofErr w:type="spellEnd"/>
      <w:r w:rsidRPr="00C8279D">
        <w:rPr>
          <w:rFonts w:ascii="GHEA Grapalat" w:eastAsia="GHEA Grapalat" w:hAnsi="GHEA Grapalat" w:cs="GHEA Grapalat"/>
          <w:color w:val="000000"/>
          <w:sz w:val="24"/>
          <w:szCs w:val="24"/>
        </w:rPr>
        <w:t xml:space="preserve"> </w:t>
      </w:r>
      <w:proofErr w:type="spellStart"/>
      <w:proofErr w:type="gramStart"/>
      <w:r w:rsidRPr="00C8279D">
        <w:rPr>
          <w:rFonts w:ascii="GHEA Grapalat" w:eastAsia="GHEA Grapalat" w:hAnsi="GHEA Grapalat" w:cs="GHEA Grapalat"/>
          <w:color w:val="000000"/>
          <w:sz w:val="24"/>
          <w:szCs w:val="24"/>
        </w:rPr>
        <w:t>տվյալները</w:t>
      </w:r>
      <w:proofErr w:type="spellEnd"/>
      <w:r w:rsidRPr="00C8279D">
        <w:rPr>
          <w:rFonts w:ascii="GHEA Grapalat" w:eastAsia="GHEA Grapalat" w:hAnsi="GHEA Grapalat" w:cs="GHEA Grapalat"/>
          <w:color w:val="000000"/>
          <w:sz w:val="24"/>
          <w:szCs w:val="24"/>
        </w:rPr>
        <w:t>)</w:t>
      </w:r>
      <w:proofErr w:type="spellStart"/>
      <w:r w:rsidRPr="00C8279D">
        <w:rPr>
          <w:rFonts w:ascii="GHEA Grapalat" w:eastAsia="GHEA Grapalat" w:hAnsi="GHEA Grapalat" w:cs="GHEA Grapalat"/>
          <w:color w:val="000000"/>
          <w:sz w:val="24"/>
          <w:szCs w:val="24"/>
        </w:rPr>
        <w:t>լրացվում</w:t>
      </w:r>
      <w:proofErr w:type="spellEnd"/>
      <w:proofErr w:type="gramEnd"/>
      <w:r w:rsidRPr="00C8279D">
        <w:rPr>
          <w:rFonts w:ascii="GHEA Grapalat" w:eastAsia="GHEA Grapalat" w:hAnsi="GHEA Grapalat" w:cs="GHEA Grapalat"/>
          <w:color w:val="000000"/>
          <w:sz w:val="24"/>
          <w:szCs w:val="24"/>
        </w:rPr>
        <w:t xml:space="preserve"> է, </w:t>
      </w:r>
      <w:proofErr w:type="spellStart"/>
      <w:r w:rsidRPr="00C8279D">
        <w:rPr>
          <w:rFonts w:ascii="GHEA Grapalat" w:eastAsia="GHEA Grapalat" w:hAnsi="GHEA Grapalat" w:cs="GHEA Grapalat"/>
          <w:color w:val="000000"/>
          <w:sz w:val="24"/>
          <w:szCs w:val="24"/>
        </w:rPr>
        <w:t>եթե</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Կազմակերպություն</w:t>
      </w:r>
      <w:r w:rsidRPr="00C8279D">
        <w:rPr>
          <w:rFonts w:ascii="GHEA Grapalat" w:eastAsia="GHEA Grapalat" w:hAnsi="GHEA Grapalat" w:cs="GHEA Grapalat"/>
          <w:sz w:val="24"/>
          <w:szCs w:val="24"/>
        </w:rPr>
        <w:t>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color w:val="000000"/>
          <w:sz w:val="24"/>
          <w:szCs w:val="24"/>
        </w:rPr>
        <w:t>ամբողջությամբ</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վերահսկող</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այլ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իրավաբանական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անձի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բաժնետոմսերը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ցուցակված</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Հայաստանի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Հանրապետության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արդարադատության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նախարարի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կողմից</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հաստատված</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շահառուների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համարժեք</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բացահայտման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չափանիշներով</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կարգավորվող</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շուկաների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ցանկում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ներառված</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շուկայում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Նշված</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չափանիշներին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համապատասխանելու</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դեպքում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բաժինը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լրացվում</w:t>
      </w:r>
      <w:proofErr w:type="spellEnd"/>
      <w:r w:rsidRPr="00C8279D">
        <w:rPr>
          <w:rFonts w:ascii="GHEA Grapalat" w:eastAsia="GHEA Grapalat" w:hAnsi="GHEA Grapalat" w:cs="GHEA Grapalat"/>
          <w:color w:val="000000"/>
          <w:sz w:val="24"/>
          <w:szCs w:val="24"/>
        </w:rPr>
        <w:t xml:space="preserve"> է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sz w:val="24"/>
          <w:szCs w:val="24"/>
        </w:rPr>
        <w:t>Կազմակերպությունն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ամբողջությամբ</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վերահսկող</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այլ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իրավաբանական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անձի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լրացնելու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հաջորդ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բաժինները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բացառությամբ</w:t>
      </w:r>
      <w:proofErr w:type="spellEnd"/>
      <w:r w:rsidRPr="00C8279D">
        <w:rPr>
          <w:rFonts w:ascii="GHEA Grapalat" w:eastAsia="GHEA Grapalat" w:hAnsi="GHEA Grapalat" w:cs="GHEA Grapalat"/>
          <w:sz w:val="24"/>
          <w:szCs w:val="24"/>
        </w:rPr>
        <w:t xml:space="preserve"> 5-րդ </w:t>
      </w:r>
      <w:proofErr w:type="spellStart"/>
      <w:r w:rsidRPr="00C8279D">
        <w:rPr>
          <w:rFonts w:ascii="GHEA Grapalat" w:eastAsia="GHEA Grapalat" w:hAnsi="GHEA Grapalat" w:cs="GHEA Grapalat"/>
          <w:sz w:val="24"/>
          <w:szCs w:val="24"/>
        </w:rPr>
        <w:t>բաժնի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ամբողջությամբ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color w:val="000000"/>
          <w:sz w:val="24"/>
          <w:szCs w:val="24"/>
        </w:rPr>
        <w:t>Այս</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բաժնում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ենթաբաժինները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լրացվում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հետևյալ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կանոններով</w:t>
      </w:r>
      <w:proofErr w:type="spellEnd"/>
      <w:r w:rsidRPr="00C8279D">
        <w:rPr>
          <w:rFonts w:ascii="Cambria Math" w:eastAsia="GHEA Grapalat" w:hAnsi="Cambria Math" w:cs="GHEA Grapalat"/>
          <w:color w:val="000000"/>
          <w:sz w:val="24"/>
          <w:szCs w:val="24"/>
        </w:rPr>
        <w:t>․</w:t>
      </w:r>
    </w:p>
    <w:p w14:paraId="783170BD"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Բաժնետոմսերի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ցուցակման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ֆոնդային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բորսայի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անվանումը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փակագծերում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նշելով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բորսայի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ծածկագիրը</w:t>
      </w:r>
      <w:proofErr w:type="spellEnd"/>
      <w:r w:rsidRPr="00C8279D">
        <w:rPr>
          <w:rFonts w:ascii="GHEA Grapalat" w:eastAsia="GHEA Grapalat" w:hAnsi="GHEA Grapalat" w:cs="GHEA Grapalat"/>
          <w:sz w:val="24"/>
          <w:szCs w:val="24"/>
        </w:rPr>
        <w:t xml:space="preserve"> (Market Identifier Code), </w:t>
      </w:r>
      <w:proofErr w:type="spellStart"/>
      <w:r w:rsidRPr="00C8279D">
        <w:rPr>
          <w:rFonts w:ascii="GHEA Grapalat" w:eastAsia="GHEA Grapalat" w:hAnsi="GHEA Grapalat" w:cs="GHEA Grapalat"/>
          <w:sz w:val="24"/>
          <w:szCs w:val="24"/>
        </w:rPr>
        <w:t>որտեղ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ցուցակված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ամբողջությամբ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ինչպես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հղում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բորսայում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փաստաթղթերին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առկայության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lastRenderedPageBreak/>
        <w:t>փաստաթղթերին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որոնք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պարունակում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տեղեկություններ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սեփականատերերի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w:t>
      </w:r>
    </w:p>
    <w:p w14:paraId="1BBEEEB6"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Կազմակերպությունը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2.1-ին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ոչ</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ամբողջությամբ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անվանումը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թվում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լատինատառ</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գրանցման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ներառյալ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կազմակերպաիրավական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ձևի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ինչպես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գործադիր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մարմնի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ղեկավարի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անունը</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ազգանունը</w:t>
      </w:r>
      <w:proofErr w:type="spellEnd"/>
      <w:r w:rsidRPr="00C8279D">
        <w:rPr>
          <w:rFonts w:ascii="GHEA Grapalat" w:eastAsia="GHEA Grapalat" w:hAnsi="GHEA Grapalat" w:cs="GHEA Grapalat"/>
          <w:sz w:val="24"/>
          <w:szCs w:val="24"/>
        </w:rPr>
        <w:t>.</w:t>
      </w:r>
    </w:p>
    <w:p w14:paraId="06D86CE6"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Վերահսկողության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մակարդակը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2</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 xml:space="preserve">1-ին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լրացվել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ամբողջությամբ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արտահայտմամբ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ինչպես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տեսակը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չափի</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տեսակի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սույն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կարգի</w:t>
      </w:r>
      <w:proofErr w:type="spellEnd"/>
      <w:r w:rsidRPr="00C8279D">
        <w:rPr>
          <w:rFonts w:ascii="GHEA Grapalat" w:eastAsia="GHEA Grapalat" w:hAnsi="GHEA Grapalat" w:cs="GHEA Grapalat"/>
          <w:sz w:val="24"/>
          <w:szCs w:val="24"/>
        </w:rPr>
        <w:t xml:space="preserve"> 4-րդ </w:t>
      </w:r>
      <w:proofErr w:type="spellStart"/>
      <w:r w:rsidRPr="00C8279D">
        <w:rPr>
          <w:rFonts w:ascii="GHEA Grapalat" w:eastAsia="GHEA Grapalat" w:hAnsi="GHEA Grapalat" w:cs="GHEA Grapalat"/>
          <w:sz w:val="24"/>
          <w:szCs w:val="24"/>
        </w:rPr>
        <w:t>կետի</w:t>
      </w:r>
      <w:proofErr w:type="spellEnd"/>
      <w:r w:rsidRPr="00C8279D">
        <w:rPr>
          <w:rFonts w:ascii="GHEA Grapalat" w:eastAsia="GHEA Grapalat" w:hAnsi="GHEA Grapalat" w:cs="GHEA Grapalat"/>
          <w:sz w:val="24"/>
          <w:szCs w:val="24"/>
        </w:rPr>
        <w:t xml:space="preserve"> 5-րդ </w:t>
      </w:r>
      <w:proofErr w:type="spellStart"/>
      <w:r w:rsidRPr="00C8279D">
        <w:rPr>
          <w:rFonts w:ascii="GHEA Grapalat" w:eastAsia="GHEA Grapalat" w:hAnsi="GHEA Grapalat" w:cs="GHEA Grapalat"/>
          <w:sz w:val="24"/>
          <w:szCs w:val="24"/>
        </w:rPr>
        <w:t>ենթակետի</w:t>
      </w:r>
      <w:proofErr w:type="spellEnd"/>
      <w:r w:rsidRPr="00C8279D">
        <w:rPr>
          <w:rFonts w:ascii="GHEA Grapalat" w:eastAsia="GHEA Grapalat" w:hAnsi="GHEA Grapalat" w:cs="GHEA Grapalat"/>
          <w:sz w:val="24"/>
          <w:szCs w:val="24"/>
        </w:rPr>
        <w:t xml:space="preserve"> «ա» </w:t>
      </w:r>
      <w:proofErr w:type="spellStart"/>
      <w:r w:rsidRPr="00C8279D">
        <w:rPr>
          <w:rFonts w:ascii="GHEA Grapalat" w:eastAsia="GHEA Grapalat" w:hAnsi="GHEA Grapalat" w:cs="GHEA Grapalat"/>
          <w:sz w:val="24"/>
          <w:szCs w:val="24"/>
        </w:rPr>
        <w:t>պարբերությամբ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սահմանված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հաշվառմամբ</w:t>
      </w:r>
      <w:proofErr w:type="spellEnd"/>
      <w:r w:rsidRPr="00C8279D">
        <w:rPr>
          <w:rFonts w:ascii="GHEA Grapalat" w:eastAsia="GHEA Grapalat" w:hAnsi="GHEA Grapalat" w:cs="GHEA Grapalat"/>
          <w:sz w:val="24"/>
          <w:szCs w:val="24"/>
        </w:rPr>
        <w:t>։</w:t>
      </w:r>
    </w:p>
    <w:p w14:paraId="37D6708C"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p>
    <w:p w14:paraId="38A87F28" w14:textId="77777777" w:rsidR="00C8279D" w:rsidRPr="00C8279D" w:rsidRDefault="00C8279D" w:rsidP="00C8279D">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Հայտարարագրի</w:t>
      </w:r>
      <w:proofErr w:type="spellEnd"/>
      <w:r w:rsidRPr="00C8279D">
        <w:rPr>
          <w:rFonts w:ascii="GHEA Grapalat" w:eastAsia="GHEA Grapalat" w:hAnsi="GHEA Grapalat" w:cs="GHEA Grapalat"/>
          <w:color w:val="000000"/>
          <w:sz w:val="24"/>
          <w:szCs w:val="24"/>
        </w:rPr>
        <w:t xml:space="preserve"> 3-րդ </w:t>
      </w:r>
      <w:proofErr w:type="spellStart"/>
      <w:r w:rsidRPr="00C8279D">
        <w:rPr>
          <w:rFonts w:ascii="GHEA Grapalat" w:eastAsia="GHEA Grapalat" w:hAnsi="GHEA Grapalat" w:cs="GHEA Grapalat"/>
          <w:color w:val="000000"/>
          <w:sz w:val="24"/>
          <w:szCs w:val="24"/>
        </w:rPr>
        <w:t>բաժինը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Պետության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համայնքի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միջազգային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proofErr w:type="gramStart"/>
      <w:r w:rsidRPr="00C8279D">
        <w:rPr>
          <w:rFonts w:ascii="GHEA Grapalat" w:eastAsia="GHEA Grapalat" w:hAnsi="GHEA Grapalat" w:cs="GHEA Grapalat"/>
          <w:color w:val="000000"/>
          <w:sz w:val="24"/>
          <w:szCs w:val="24"/>
        </w:rPr>
        <w:t>մասնակցությունը</w:t>
      </w:r>
      <w:proofErr w:type="spellEnd"/>
      <w:r w:rsidRPr="00C8279D">
        <w:rPr>
          <w:rFonts w:ascii="GHEA Grapalat" w:eastAsia="GHEA Grapalat" w:hAnsi="GHEA Grapalat" w:cs="GHEA Grapalat"/>
          <w:color w:val="000000"/>
          <w:sz w:val="24"/>
          <w:szCs w:val="24"/>
        </w:rPr>
        <w:t>)</w:t>
      </w:r>
      <w:proofErr w:type="spellStart"/>
      <w:r w:rsidRPr="00C8279D">
        <w:rPr>
          <w:rFonts w:ascii="GHEA Grapalat" w:eastAsia="GHEA Grapalat" w:hAnsi="GHEA Grapalat" w:cs="GHEA Grapalat"/>
          <w:color w:val="000000"/>
          <w:sz w:val="24"/>
          <w:szCs w:val="24"/>
        </w:rPr>
        <w:t>լրացվում</w:t>
      </w:r>
      <w:proofErr w:type="spellEnd"/>
      <w:proofErr w:type="gramEnd"/>
      <w:r w:rsidRPr="00C8279D">
        <w:rPr>
          <w:rFonts w:ascii="GHEA Grapalat" w:eastAsia="GHEA Grapalat" w:hAnsi="GHEA Grapalat" w:cs="GHEA Grapalat"/>
          <w:color w:val="000000"/>
          <w:sz w:val="24"/>
          <w:szCs w:val="24"/>
        </w:rPr>
        <w:t xml:space="preserve"> է, </w:t>
      </w:r>
      <w:proofErr w:type="spellStart"/>
      <w:r w:rsidRPr="00C8279D">
        <w:rPr>
          <w:rFonts w:ascii="GHEA Grapalat" w:eastAsia="GHEA Grapalat" w:hAnsi="GHEA Grapalat" w:cs="GHEA Grapalat"/>
          <w:color w:val="000000"/>
          <w:sz w:val="24"/>
          <w:szCs w:val="24"/>
        </w:rPr>
        <w:t>եթե</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կանոնադրական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կապիտալում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ուղղակի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անուղղակի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մասնակցություն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ունի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որևէ</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պետություն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համայնք</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միջազգային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կազմակերպություն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Բաժինը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կարող</w:t>
      </w:r>
      <w:proofErr w:type="spellEnd"/>
      <w:r w:rsidRPr="00C8279D">
        <w:rPr>
          <w:rFonts w:ascii="GHEA Grapalat" w:eastAsia="GHEA Grapalat" w:hAnsi="GHEA Grapalat" w:cs="GHEA Grapalat"/>
          <w:color w:val="000000"/>
          <w:sz w:val="24"/>
          <w:szCs w:val="24"/>
        </w:rPr>
        <w:t xml:space="preserve"> է </w:t>
      </w:r>
      <w:proofErr w:type="spellStart"/>
      <w:r w:rsidRPr="00C8279D">
        <w:rPr>
          <w:rFonts w:ascii="GHEA Grapalat" w:eastAsia="GHEA Grapalat" w:hAnsi="GHEA Grapalat" w:cs="GHEA Grapalat"/>
          <w:color w:val="000000"/>
          <w:sz w:val="24"/>
          <w:szCs w:val="24"/>
        </w:rPr>
        <w:t>լրացվել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քանի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անգամ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եթե</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կանոնադրական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կապիտալում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ուղղակի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անուղղակի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մասնակցություն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ունեն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քանի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պետություն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համայնք</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միջազգային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կազմակերպություն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Այս</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բաժնում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ենթաբաժինները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լրացվում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հետևյալ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կանոններով</w:t>
      </w:r>
      <w:proofErr w:type="spellEnd"/>
      <w:r w:rsidRPr="00C8279D">
        <w:rPr>
          <w:rFonts w:ascii="Cambria Math" w:eastAsia="GHEA Grapalat" w:hAnsi="Cambria Math" w:cs="GHEA Grapalat"/>
          <w:color w:val="000000"/>
          <w:sz w:val="24"/>
          <w:szCs w:val="24"/>
        </w:rPr>
        <w:t>․</w:t>
      </w:r>
    </w:p>
    <w:p w14:paraId="3322E245"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Պետության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համայնքի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պետության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համայնքի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Պետության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պետության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իսկ</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համայնքի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համայնքի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անվանումը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lastRenderedPageBreak/>
        <w:t>պետության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համայնքի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արտահայտմամբ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ինչպես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տեսակը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չափի</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տեսակի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սույն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կարգի</w:t>
      </w:r>
      <w:proofErr w:type="spellEnd"/>
      <w:r w:rsidRPr="00C8279D">
        <w:rPr>
          <w:rFonts w:ascii="GHEA Grapalat" w:eastAsia="GHEA Grapalat" w:hAnsi="GHEA Grapalat" w:cs="GHEA Grapalat"/>
          <w:sz w:val="24"/>
          <w:szCs w:val="24"/>
        </w:rPr>
        <w:t xml:space="preserve"> 4-րդ </w:t>
      </w:r>
      <w:proofErr w:type="spellStart"/>
      <w:r w:rsidRPr="00C8279D">
        <w:rPr>
          <w:rFonts w:ascii="GHEA Grapalat" w:eastAsia="GHEA Grapalat" w:hAnsi="GHEA Grapalat" w:cs="GHEA Grapalat"/>
          <w:sz w:val="24"/>
          <w:szCs w:val="24"/>
        </w:rPr>
        <w:t>կետի</w:t>
      </w:r>
      <w:proofErr w:type="spellEnd"/>
      <w:r w:rsidRPr="00C8279D">
        <w:rPr>
          <w:rFonts w:ascii="GHEA Grapalat" w:eastAsia="GHEA Grapalat" w:hAnsi="GHEA Grapalat" w:cs="GHEA Grapalat"/>
          <w:sz w:val="24"/>
          <w:szCs w:val="24"/>
        </w:rPr>
        <w:t xml:space="preserve"> 5-րդ </w:t>
      </w:r>
      <w:proofErr w:type="spellStart"/>
      <w:r w:rsidRPr="00C8279D">
        <w:rPr>
          <w:rFonts w:ascii="GHEA Grapalat" w:eastAsia="GHEA Grapalat" w:hAnsi="GHEA Grapalat" w:cs="GHEA Grapalat"/>
          <w:sz w:val="24"/>
          <w:szCs w:val="24"/>
        </w:rPr>
        <w:t>ենթակետի</w:t>
      </w:r>
      <w:proofErr w:type="spellEnd"/>
      <w:r w:rsidRPr="00C8279D">
        <w:rPr>
          <w:rFonts w:ascii="GHEA Grapalat" w:eastAsia="GHEA Grapalat" w:hAnsi="GHEA Grapalat" w:cs="GHEA Grapalat"/>
          <w:sz w:val="24"/>
          <w:szCs w:val="24"/>
        </w:rPr>
        <w:t xml:space="preserve"> «ա» </w:t>
      </w:r>
      <w:proofErr w:type="spellStart"/>
      <w:r w:rsidRPr="00C8279D">
        <w:rPr>
          <w:rFonts w:ascii="GHEA Grapalat" w:eastAsia="GHEA Grapalat" w:hAnsi="GHEA Grapalat" w:cs="GHEA Grapalat"/>
          <w:sz w:val="24"/>
          <w:szCs w:val="24"/>
        </w:rPr>
        <w:t>պարբերությամբ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սահմանված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հաշվառմամբ</w:t>
      </w:r>
      <w:proofErr w:type="spellEnd"/>
      <w:r w:rsidRPr="00C8279D">
        <w:rPr>
          <w:rFonts w:ascii="GHEA Grapalat" w:eastAsia="GHEA Grapalat" w:hAnsi="GHEA Grapalat" w:cs="GHEA Grapalat"/>
          <w:sz w:val="24"/>
          <w:szCs w:val="24"/>
        </w:rPr>
        <w:t>.</w:t>
      </w:r>
    </w:p>
    <w:p w14:paraId="5C4F4882"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Միջազգային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միջազգային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միջազգային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անվանումը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թվում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լատինատառ</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միջազգային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արտահայտմամբ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ինչպես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տեսակը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չափի</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տեսակի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սույն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կարգի</w:t>
      </w:r>
      <w:proofErr w:type="spellEnd"/>
      <w:r w:rsidRPr="00C8279D">
        <w:rPr>
          <w:rFonts w:ascii="GHEA Grapalat" w:eastAsia="GHEA Grapalat" w:hAnsi="GHEA Grapalat" w:cs="GHEA Grapalat"/>
          <w:sz w:val="24"/>
          <w:szCs w:val="24"/>
        </w:rPr>
        <w:t xml:space="preserve"> 4-րդ </w:t>
      </w:r>
      <w:proofErr w:type="spellStart"/>
      <w:r w:rsidRPr="00C8279D">
        <w:rPr>
          <w:rFonts w:ascii="GHEA Grapalat" w:eastAsia="GHEA Grapalat" w:hAnsi="GHEA Grapalat" w:cs="GHEA Grapalat"/>
          <w:sz w:val="24"/>
          <w:szCs w:val="24"/>
        </w:rPr>
        <w:t>կետի</w:t>
      </w:r>
      <w:proofErr w:type="spellEnd"/>
      <w:r w:rsidRPr="00C8279D">
        <w:rPr>
          <w:rFonts w:ascii="GHEA Grapalat" w:eastAsia="GHEA Grapalat" w:hAnsi="GHEA Grapalat" w:cs="GHEA Grapalat"/>
          <w:sz w:val="24"/>
          <w:szCs w:val="24"/>
        </w:rPr>
        <w:t xml:space="preserve"> 5-րդ </w:t>
      </w:r>
      <w:proofErr w:type="spellStart"/>
      <w:r w:rsidRPr="00C8279D">
        <w:rPr>
          <w:rFonts w:ascii="GHEA Grapalat" w:eastAsia="GHEA Grapalat" w:hAnsi="GHEA Grapalat" w:cs="GHEA Grapalat"/>
          <w:sz w:val="24"/>
          <w:szCs w:val="24"/>
        </w:rPr>
        <w:t>ենթակետի</w:t>
      </w:r>
      <w:proofErr w:type="spellEnd"/>
      <w:r w:rsidRPr="00C8279D">
        <w:rPr>
          <w:rFonts w:ascii="GHEA Grapalat" w:eastAsia="GHEA Grapalat" w:hAnsi="GHEA Grapalat" w:cs="GHEA Grapalat"/>
          <w:sz w:val="24"/>
          <w:szCs w:val="24"/>
        </w:rPr>
        <w:t xml:space="preserve"> «ա» </w:t>
      </w:r>
      <w:proofErr w:type="spellStart"/>
      <w:r w:rsidRPr="00C8279D">
        <w:rPr>
          <w:rFonts w:ascii="GHEA Grapalat" w:eastAsia="GHEA Grapalat" w:hAnsi="GHEA Grapalat" w:cs="GHEA Grapalat"/>
          <w:sz w:val="24"/>
          <w:szCs w:val="24"/>
        </w:rPr>
        <w:t>պարբերությամբ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սահմանված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հաշվառմամբ</w:t>
      </w:r>
      <w:proofErr w:type="spellEnd"/>
      <w:r w:rsidRPr="00C8279D">
        <w:rPr>
          <w:rFonts w:ascii="GHEA Grapalat" w:eastAsia="GHEA Grapalat" w:hAnsi="GHEA Grapalat" w:cs="GHEA Grapalat"/>
          <w:sz w:val="24"/>
          <w:szCs w:val="24"/>
        </w:rPr>
        <w:t>։</w:t>
      </w:r>
    </w:p>
    <w:p w14:paraId="689D7C17" w14:textId="77777777" w:rsidR="00C8279D" w:rsidRPr="00C8279D" w:rsidRDefault="00C8279D" w:rsidP="00C8279D">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rPr>
      </w:pPr>
    </w:p>
    <w:p w14:paraId="7CAE6887" w14:textId="77777777" w:rsidR="00C8279D" w:rsidRPr="00C8279D" w:rsidRDefault="00C8279D" w:rsidP="00C8279D">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color w:val="000000"/>
          <w:sz w:val="24"/>
          <w:szCs w:val="24"/>
        </w:rPr>
        <w:t>Հայտարարագրի</w:t>
      </w:r>
      <w:proofErr w:type="spellEnd"/>
      <w:r w:rsidRPr="00C8279D">
        <w:rPr>
          <w:rFonts w:ascii="GHEA Grapalat" w:eastAsia="GHEA Grapalat" w:hAnsi="GHEA Grapalat" w:cs="GHEA Grapalat"/>
          <w:color w:val="000000"/>
          <w:sz w:val="24"/>
          <w:szCs w:val="24"/>
        </w:rPr>
        <w:t xml:space="preserve"> 4-րդ </w:t>
      </w:r>
      <w:proofErr w:type="spellStart"/>
      <w:r w:rsidRPr="00C8279D">
        <w:rPr>
          <w:rFonts w:ascii="GHEA Grapalat" w:eastAsia="GHEA Grapalat" w:hAnsi="GHEA Grapalat" w:cs="GHEA Grapalat"/>
          <w:color w:val="000000"/>
          <w:sz w:val="24"/>
          <w:szCs w:val="24"/>
        </w:rPr>
        <w:t>բաժինը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շահառուի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տվյալները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լրացվում</w:t>
      </w:r>
      <w:proofErr w:type="spellEnd"/>
      <w:r w:rsidRPr="00C8279D">
        <w:rPr>
          <w:rFonts w:ascii="GHEA Grapalat" w:eastAsia="GHEA Grapalat" w:hAnsi="GHEA Grapalat" w:cs="GHEA Grapalat"/>
          <w:color w:val="000000"/>
          <w:sz w:val="24"/>
          <w:szCs w:val="24"/>
        </w:rPr>
        <w:t xml:space="preserve"> է </w:t>
      </w:r>
      <w:proofErr w:type="spellStart"/>
      <w:r w:rsidRPr="00C8279D">
        <w:rPr>
          <w:rFonts w:ascii="GHEA Grapalat" w:eastAsia="GHEA Grapalat" w:hAnsi="GHEA Grapalat" w:cs="GHEA Grapalat"/>
          <w:color w:val="000000"/>
          <w:sz w:val="24"/>
          <w:szCs w:val="24"/>
        </w:rPr>
        <w:t>յուրաքանչյուր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շահառուի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համար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առանձին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Կազմակերպության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իրական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շահառուների</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քանակով</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Այս</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բաժնում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ենթաբաժինները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լրացվում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հետևյալ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կանոններով</w:t>
      </w:r>
      <w:proofErr w:type="spellEnd"/>
      <w:r w:rsidRPr="00C8279D">
        <w:rPr>
          <w:rFonts w:ascii="Cambria Math" w:eastAsia="GHEA Grapalat" w:hAnsi="Cambria Math" w:cs="GHEA Grapalat"/>
          <w:color w:val="000000"/>
          <w:sz w:val="24"/>
          <w:szCs w:val="24"/>
        </w:rPr>
        <w:t>․</w:t>
      </w:r>
    </w:p>
    <w:p w14:paraId="49ECEBA5"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ինքնությունը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հավաստող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ինչպես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դրանք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հաստատող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փաստաթղթում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անունը</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ազգանունը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հայերեն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լատինատառ</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վերջինիս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հաստատող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փաստաթղթում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ապա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հայտարարագրում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դրանց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տառադարձությունը</w:t>
      </w:r>
      <w:proofErr w:type="spellEnd"/>
      <w:r w:rsidRPr="00C8279D">
        <w:rPr>
          <w:rFonts w:ascii="GHEA Grapalat" w:eastAsia="GHEA Grapalat" w:hAnsi="GHEA Grapalat" w:cs="GHEA Grapalat"/>
          <w:sz w:val="24"/>
          <w:szCs w:val="24"/>
        </w:rPr>
        <w:t>.</w:t>
      </w:r>
    </w:p>
    <w:p w14:paraId="2118E24C"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հաստատող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փաստաթուղթը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տեղեկությունների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հաստատող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փաստաթղթի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w:t>
      </w:r>
    </w:p>
    <w:p w14:paraId="52AE50C7"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հաշվառման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հասցեն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հաշվառման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վայրի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հասցեն</w:t>
      </w:r>
      <w:proofErr w:type="spellEnd"/>
      <w:r w:rsidRPr="00C8279D">
        <w:rPr>
          <w:rFonts w:ascii="GHEA Grapalat" w:eastAsia="GHEA Grapalat" w:hAnsi="GHEA Grapalat" w:cs="GHEA Grapalat"/>
          <w:sz w:val="24"/>
          <w:szCs w:val="24"/>
        </w:rPr>
        <w:t>.</w:t>
      </w:r>
    </w:p>
    <w:p w14:paraId="045DD3F7"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բնակության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հասցեն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հաշվառման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հասցեն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տարբերվում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վերջինիս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բնակության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հասցեից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բնակության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վայրի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հասցեն</w:t>
      </w:r>
      <w:proofErr w:type="spellEnd"/>
      <w:r w:rsidRPr="00C8279D">
        <w:rPr>
          <w:rFonts w:ascii="GHEA Grapalat" w:eastAsia="GHEA Grapalat" w:hAnsi="GHEA Grapalat" w:cs="GHEA Grapalat"/>
          <w:sz w:val="24"/>
          <w:szCs w:val="24"/>
        </w:rPr>
        <w:t>.</w:t>
      </w:r>
    </w:p>
    <w:p w14:paraId="1E994CE6"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հանդիսանալու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բացառությամբ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ընդերքօգտագործման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ոլորտի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հաշվետու</w:t>
      </w:r>
      <w:proofErr w:type="spellEnd"/>
      <w:r w:rsidRPr="00C8279D">
        <w:rPr>
          <w:rFonts w:ascii="GHEA Grapalat" w:eastAsia="GHEA Grapalat" w:hAnsi="GHEA Grapalat" w:cs="GHEA Grapalat"/>
          <w:sz w:val="24"/>
          <w:szCs w:val="24"/>
        </w:rPr>
        <w:t xml:space="preserve"> </w:t>
      </w:r>
      <w:proofErr w:type="spellStart"/>
      <w:proofErr w:type="gramStart"/>
      <w:r w:rsidRPr="00C8279D">
        <w:rPr>
          <w:rFonts w:ascii="GHEA Grapalat" w:eastAsia="GHEA Grapalat" w:hAnsi="GHEA Grapalat" w:cs="GHEA Grapalat"/>
          <w:sz w:val="24"/>
          <w:szCs w:val="24"/>
        </w:rPr>
        <w:t>կազմակերպությունների</w:t>
      </w:r>
      <w:proofErr w:type="spellEnd"/>
      <w:r w:rsidRPr="00C8279D">
        <w:rPr>
          <w:rFonts w:ascii="GHEA Grapalat" w:eastAsia="GHEA Grapalat" w:hAnsi="GHEA Grapalat" w:cs="GHEA Grapalat"/>
          <w:sz w:val="24"/>
          <w:szCs w:val="24"/>
        </w:rPr>
        <w:t>)»</w:t>
      </w:r>
      <w:proofErr w:type="gram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lastRenderedPageBreak/>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ընդերքօգտագործման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ոլորտի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հաշվետու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Փողերի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լվացման</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ահաբեկչության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ֆինանսավորման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պայքարի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օրենքով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նախատեսված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w:t>
      </w:r>
      <w:proofErr w:type="spellEnd"/>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եր</w:t>
      </w:r>
      <w:proofErr w:type="spellEnd"/>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ով</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ներառվում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առնչությամբ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պահանջվող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տեղեկությունները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Մեկից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հիմքերով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հանդիսանալու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բոլոր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համապատասխան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կետերում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հետևյալ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կանոններով</w:t>
      </w:r>
      <w:proofErr w:type="spellEnd"/>
      <w:r w:rsidRPr="00C8279D">
        <w:rPr>
          <w:rFonts w:ascii="Cambria Math" w:eastAsia="GHEA Grapalat" w:hAnsi="Cambria Math" w:cs="GHEA Grapalat"/>
          <w:sz w:val="24"/>
          <w:szCs w:val="24"/>
        </w:rPr>
        <w:t>․</w:t>
      </w:r>
    </w:p>
    <w:p w14:paraId="7A27E6CC"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ա</w:t>
      </w:r>
      <w:r w:rsidRPr="00C8279D">
        <w:rPr>
          <w:rFonts w:ascii="Cambria Math" w:eastAsia="GHEA Grapalat" w:hAnsi="Cambria Math" w:cs="GHEA Grapalat"/>
          <w:sz w:val="24"/>
          <w:szCs w:val="24"/>
        </w:rPr>
        <w:t>․</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w:t>
      </w:r>
      <w:r w:rsidRPr="00C8279D">
        <w:rPr>
          <w:rFonts w:ascii="GHEA Grapalat" w:eastAsia="GHEA Grapalat" w:hAnsi="GHEA Grapalat" w:cs="GHEA Grapalat"/>
          <w:b/>
          <w:sz w:val="24"/>
          <w:szCs w:val="24"/>
        </w:rPr>
        <w:t>ա</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ֆիզիկական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տիրապետում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ձայնի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իրավունք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բաժնեմասերի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փայերի</w:t>
      </w:r>
      <w:proofErr w:type="spellEnd"/>
      <w:r w:rsidRPr="00C8279D">
        <w:rPr>
          <w:rFonts w:ascii="GHEA Grapalat" w:eastAsia="GHEA Grapalat" w:hAnsi="GHEA Grapalat" w:cs="GHEA Grapalat"/>
          <w:sz w:val="24"/>
          <w:szCs w:val="24"/>
        </w:rPr>
        <w:t xml:space="preserve">) 20 և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կերպով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ունի</w:t>
      </w:r>
      <w:proofErr w:type="spellEnd"/>
      <w:r w:rsidRPr="00C8279D">
        <w:rPr>
          <w:rFonts w:ascii="GHEA Grapalat" w:eastAsia="GHEA Grapalat" w:hAnsi="GHEA Grapalat" w:cs="GHEA Grapalat"/>
          <w:sz w:val="24"/>
          <w:szCs w:val="24"/>
        </w:rPr>
        <w:t xml:space="preserve"> 20 և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կարող</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լինել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բաժնեմասը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փայը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սեփականության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իրավունքով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տիրապետելու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ուժով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բաժնեմասին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տիրապետող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բաժնեմասը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փայը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սեփականության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իրավունքով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տիրապետելու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ուժով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proofErr w:type="gram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w:t>
      </w:r>
      <w:proofErr w:type="gram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կարող</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իրականացվել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անկախ</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ֆիզիկական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բաժնեմասը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փայը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տիրապետող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շղթայում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անձանց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քանակից</w:t>
      </w:r>
      <w:proofErr w:type="spellEnd"/>
      <w:r w:rsidRPr="00C8279D">
        <w:rPr>
          <w:rFonts w:ascii="GHEA Grapalat" w:eastAsia="GHEA Grapalat" w:hAnsi="GHEA Grapalat" w:cs="GHEA Grapalat"/>
          <w:sz w:val="24"/>
          <w:szCs w:val="24"/>
        </w:rPr>
        <w:t>։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դաշտում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արտահայտմամբ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հաշվարկվում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հիմք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ընդունելով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արդյունքում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բոլոր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հանրագումարը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հաշվարկվում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հիմք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ընդունելով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յուրաքանչյուր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նախորդ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մասնակից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արտահայտմամբ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բազմապատկելով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մասնակից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համապատասխան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արտահայտմամբ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չափով</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այդպես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շարունակ</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մինչև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հասնելը</w:t>
      </w:r>
      <w:proofErr w:type="spellEnd"/>
      <w:r w:rsidRPr="00C8279D">
        <w:rPr>
          <w:rFonts w:ascii="GHEA Grapalat" w:eastAsia="GHEA Grapalat" w:hAnsi="GHEA Grapalat" w:cs="GHEA Grapalat"/>
          <w:sz w:val="24"/>
          <w:szCs w:val="24"/>
        </w:rPr>
        <w:t>։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տեսակը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դաշտում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lastRenderedPageBreak/>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լինելու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առկայության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միաժամանակ</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առկայության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w:t>
      </w:r>
    </w:p>
    <w:p w14:paraId="67CE18BE"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բ</w:t>
      </w:r>
      <w:r w:rsidRPr="00C8279D">
        <w:rPr>
          <w:rFonts w:ascii="Cambria Math" w:eastAsia="GHEA Grapalat" w:hAnsi="Cambria Math" w:cs="GHEA Grapalat"/>
          <w:sz w:val="24"/>
          <w:szCs w:val="24"/>
        </w:rPr>
        <w:t>․</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w:t>
      </w:r>
      <w:r w:rsidRPr="00C8279D">
        <w:rPr>
          <w:rFonts w:ascii="GHEA Grapalat" w:eastAsia="GHEA Grapalat" w:hAnsi="GHEA Grapalat" w:cs="GHEA Grapalat"/>
          <w:b/>
          <w:sz w:val="24"/>
          <w:szCs w:val="24"/>
        </w:rPr>
        <w:t>բ</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անձն</w:t>
      </w:r>
      <w:proofErr w:type="spellEnd"/>
      <w:r w:rsidRPr="00C8279D">
        <w:rPr>
          <w:rFonts w:ascii="GHEA Grapalat" w:eastAsia="GHEA Grapalat" w:hAnsi="GHEA Grapalat" w:cs="GHEA Grapalat"/>
          <w:sz w:val="24"/>
          <w:szCs w:val="24"/>
        </w:rPr>
        <w:t xml:space="preserve"> «ա» </w:t>
      </w:r>
      <w:proofErr w:type="spellStart"/>
      <w:r w:rsidRPr="00C8279D">
        <w:rPr>
          <w:rFonts w:ascii="GHEA Grapalat" w:eastAsia="GHEA Grapalat" w:hAnsi="GHEA Grapalat" w:cs="GHEA Grapalat"/>
          <w:sz w:val="24"/>
          <w:szCs w:val="24"/>
        </w:rPr>
        <w:t>կետի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իմաստով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սակայն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Կազմակերպությունը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գործիքների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թվում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կնքված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գործարքների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ուժով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բնույթի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ազդեցության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վրա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միջոցներով</w:t>
      </w:r>
      <w:proofErr w:type="spellEnd"/>
      <w:r w:rsidRPr="00C8279D">
        <w:rPr>
          <w:rFonts w:ascii="GHEA Grapalat" w:eastAsia="GHEA Grapalat" w:hAnsi="GHEA Grapalat" w:cs="GHEA Grapalat"/>
          <w:sz w:val="24"/>
          <w:szCs w:val="24"/>
        </w:rPr>
        <w:t>.</w:t>
      </w:r>
    </w:p>
    <w:p w14:paraId="68981BF2"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գ</w:t>
      </w:r>
      <w:r w:rsidRPr="00C8279D">
        <w:rPr>
          <w:rFonts w:ascii="Cambria Math" w:eastAsia="GHEA Grapalat" w:hAnsi="Cambria Math"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w:t>
      </w:r>
      <w:r w:rsidRPr="00C8279D">
        <w:rPr>
          <w:rFonts w:ascii="GHEA Grapalat" w:eastAsia="GHEA Grapalat" w:hAnsi="GHEA Grapalat" w:cs="GHEA Grapalat"/>
          <w:b/>
          <w:sz w:val="24"/>
          <w:szCs w:val="24"/>
        </w:rPr>
        <w:t>գ</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գործունեության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ընդհանուր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ընթացիկ</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ղեկավարումն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պաշտոնատար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երբ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չէ</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«ա» և «բ» </w:t>
      </w:r>
      <w:proofErr w:type="spellStart"/>
      <w:r w:rsidRPr="00C8279D">
        <w:rPr>
          <w:rFonts w:ascii="GHEA Grapalat" w:eastAsia="GHEA Grapalat" w:hAnsi="GHEA Grapalat" w:cs="GHEA Grapalat"/>
          <w:sz w:val="24"/>
          <w:szCs w:val="24"/>
        </w:rPr>
        <w:t>կետերի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պահանջներին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համապատասխանող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ֆիզիկական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r w:rsidRPr="00C8279D">
        <w:rPr>
          <w:rFonts w:ascii="GHEA Grapalat" w:eastAsia="GHEA Grapalat" w:hAnsi="GHEA Grapalat" w:cs="GHEA Grapalat"/>
          <w:sz w:val="24"/>
          <w:szCs w:val="24"/>
        </w:rPr>
        <w:t>.</w:t>
      </w:r>
    </w:p>
    <w:p w14:paraId="2E74F479"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bookmarkStart w:id="9" w:name="_heading=h.gjdgxs" w:colFirst="0" w:colLast="0"/>
      <w:bookmarkEnd w:id="9"/>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հանդիսանալու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ընդերքօգտագործման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ոլորտի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հաշվետու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կազմակերպությունների</w:t>
      </w:r>
      <w:proofErr w:type="spellEnd"/>
      <w:r w:rsidRPr="00C8279D">
        <w:rPr>
          <w:rFonts w:ascii="GHEA Grapalat" w:eastAsia="GHEA Grapalat" w:hAnsi="GHEA Grapalat" w:cs="GHEA Grapalat"/>
          <w:sz w:val="24"/>
          <w:szCs w:val="24"/>
        </w:rPr>
        <w:t xml:space="preserve"> </w:t>
      </w:r>
      <w:proofErr w:type="spellStart"/>
      <w:proofErr w:type="gramStart"/>
      <w:r w:rsidRPr="00C8279D">
        <w:rPr>
          <w:rFonts w:ascii="GHEA Grapalat" w:eastAsia="GHEA Grapalat" w:hAnsi="GHEA Grapalat" w:cs="GHEA Grapalat"/>
          <w:sz w:val="24"/>
          <w:szCs w:val="24"/>
        </w:rPr>
        <w:t>համար</w:t>
      </w:r>
      <w:proofErr w:type="spellEnd"/>
      <w:r w:rsidRPr="00C8279D">
        <w:rPr>
          <w:rFonts w:ascii="GHEA Grapalat" w:eastAsia="GHEA Grapalat" w:hAnsi="GHEA Grapalat" w:cs="GHEA Grapalat"/>
          <w:sz w:val="24"/>
          <w:szCs w:val="24"/>
        </w:rPr>
        <w:t>)»</w:t>
      </w:r>
      <w:proofErr w:type="gram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ընդերքօգտագործման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ոլորտի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հաշվետու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բացահայտումն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Ընդերքի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օրենսգրքով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սահմանված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չափանիշներով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սույն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կարգի</w:t>
      </w:r>
      <w:proofErr w:type="spellEnd"/>
      <w:r w:rsidRPr="00C8279D">
        <w:rPr>
          <w:rFonts w:ascii="GHEA Grapalat" w:eastAsia="GHEA Grapalat" w:hAnsi="GHEA Grapalat" w:cs="GHEA Grapalat"/>
          <w:sz w:val="24"/>
          <w:szCs w:val="24"/>
        </w:rPr>
        <w:t xml:space="preserve"> 4</w:t>
      </w:r>
      <w:r w:rsidRPr="00C8279D">
        <w:rPr>
          <w:rFonts w:ascii="Cambria Math" w:eastAsia="Cambria Math" w:hAnsi="Cambria Math" w:cs="Cambria Math"/>
          <w:sz w:val="24"/>
          <w:szCs w:val="24"/>
        </w:rPr>
        <w:t>․</w:t>
      </w:r>
      <w:r w:rsidRPr="00C8279D">
        <w:rPr>
          <w:rFonts w:ascii="GHEA Grapalat" w:eastAsia="GHEA Grapalat" w:hAnsi="GHEA Grapalat" w:cs="GHEA Grapalat"/>
          <w:sz w:val="24"/>
          <w:szCs w:val="24"/>
        </w:rPr>
        <w:t xml:space="preserve">5-րդ </w:t>
      </w:r>
      <w:proofErr w:type="spellStart"/>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սահմանված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հաշվառմամբ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հետևյալ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կանոններով</w:t>
      </w:r>
      <w:proofErr w:type="spellEnd"/>
      <w:r w:rsidRPr="00C8279D">
        <w:rPr>
          <w:rFonts w:ascii="Cambria Math" w:eastAsia="GHEA Grapalat" w:hAnsi="Cambria Math" w:cs="GHEA Grapalat"/>
          <w:sz w:val="24"/>
          <w:szCs w:val="24"/>
        </w:rPr>
        <w:t>․</w:t>
      </w:r>
    </w:p>
    <w:p w14:paraId="57D38C77"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ա</w:t>
      </w:r>
      <w:r w:rsidRPr="00C8279D">
        <w:rPr>
          <w:rFonts w:ascii="Cambria Math" w:eastAsia="GHEA Grapalat" w:hAnsi="Cambria Math"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w:t>
      </w:r>
      <w:r w:rsidRPr="00C8279D">
        <w:rPr>
          <w:rFonts w:ascii="GHEA Grapalat" w:eastAsia="GHEA Grapalat" w:hAnsi="GHEA Grapalat" w:cs="GHEA Grapalat"/>
          <w:b/>
          <w:sz w:val="24"/>
          <w:szCs w:val="24"/>
        </w:rPr>
        <w:t>ա</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ֆիզիկական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կերպով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տիրապետում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ձայնի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իրավունք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բաժնեմասերի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փայերի</w:t>
      </w:r>
      <w:proofErr w:type="spellEnd"/>
      <w:r w:rsidRPr="00C8279D">
        <w:rPr>
          <w:rFonts w:ascii="GHEA Grapalat" w:eastAsia="GHEA Grapalat" w:hAnsi="GHEA Grapalat" w:cs="GHEA Grapalat"/>
          <w:sz w:val="24"/>
          <w:szCs w:val="24"/>
        </w:rPr>
        <w:t xml:space="preserve">) 10 և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կերպով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ունի</w:t>
      </w:r>
      <w:proofErr w:type="spellEnd"/>
      <w:r w:rsidRPr="00C8279D">
        <w:rPr>
          <w:rFonts w:ascii="GHEA Grapalat" w:eastAsia="GHEA Grapalat" w:hAnsi="GHEA Grapalat" w:cs="GHEA Grapalat"/>
          <w:sz w:val="24"/>
          <w:szCs w:val="24"/>
        </w:rPr>
        <w:t xml:space="preserve"> 10 և </w:t>
      </w:r>
      <w:proofErr w:type="spellStart"/>
      <w:r w:rsidRPr="00C8279D">
        <w:rPr>
          <w:rFonts w:ascii="GHEA Grapalat" w:eastAsia="GHEA Grapalat" w:hAnsi="GHEA Grapalat" w:cs="GHEA Grapalat"/>
          <w:sz w:val="24"/>
          <w:szCs w:val="24"/>
        </w:rPr>
        <w:t>ավելի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տոկոս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սույն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կարգի</w:t>
      </w:r>
      <w:proofErr w:type="spellEnd"/>
      <w:r w:rsidRPr="00C8279D">
        <w:rPr>
          <w:rFonts w:ascii="GHEA Grapalat" w:eastAsia="GHEA Grapalat" w:hAnsi="GHEA Grapalat" w:cs="GHEA Grapalat"/>
          <w:sz w:val="24"/>
          <w:szCs w:val="24"/>
        </w:rPr>
        <w:t xml:space="preserve"> 4-րդ </w:t>
      </w:r>
      <w:proofErr w:type="spellStart"/>
      <w:r w:rsidRPr="00C8279D">
        <w:rPr>
          <w:rFonts w:ascii="GHEA Grapalat" w:eastAsia="GHEA Grapalat" w:hAnsi="GHEA Grapalat" w:cs="GHEA Grapalat"/>
          <w:sz w:val="24"/>
          <w:szCs w:val="24"/>
        </w:rPr>
        <w:t>կետի</w:t>
      </w:r>
      <w:proofErr w:type="spellEnd"/>
      <w:r w:rsidRPr="00C8279D">
        <w:rPr>
          <w:rFonts w:ascii="GHEA Grapalat" w:eastAsia="GHEA Grapalat" w:hAnsi="GHEA Grapalat" w:cs="GHEA Grapalat"/>
          <w:sz w:val="24"/>
          <w:szCs w:val="24"/>
        </w:rPr>
        <w:t xml:space="preserve"> 5-րդ </w:t>
      </w:r>
      <w:proofErr w:type="spellStart"/>
      <w:r w:rsidRPr="00C8279D">
        <w:rPr>
          <w:rFonts w:ascii="GHEA Grapalat" w:eastAsia="GHEA Grapalat" w:hAnsi="GHEA Grapalat" w:cs="GHEA Grapalat"/>
          <w:sz w:val="24"/>
          <w:szCs w:val="24"/>
        </w:rPr>
        <w:t>ենթակետի</w:t>
      </w:r>
      <w:proofErr w:type="spellEnd"/>
      <w:r w:rsidRPr="00C8279D">
        <w:rPr>
          <w:rFonts w:ascii="GHEA Grapalat" w:eastAsia="GHEA Grapalat" w:hAnsi="GHEA Grapalat" w:cs="GHEA Grapalat"/>
          <w:sz w:val="24"/>
          <w:szCs w:val="24"/>
        </w:rPr>
        <w:t xml:space="preserve"> «ա» </w:t>
      </w:r>
      <w:proofErr w:type="spellStart"/>
      <w:r w:rsidRPr="00C8279D">
        <w:rPr>
          <w:rFonts w:ascii="GHEA Grapalat" w:eastAsia="GHEA Grapalat" w:hAnsi="GHEA Grapalat" w:cs="GHEA Grapalat"/>
          <w:sz w:val="24"/>
          <w:szCs w:val="24"/>
        </w:rPr>
        <w:t>պարբերությամբ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սահմանված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հաշվառմամբ</w:t>
      </w:r>
      <w:proofErr w:type="spellEnd"/>
      <w:r w:rsidRPr="00C8279D">
        <w:rPr>
          <w:rFonts w:ascii="GHEA Grapalat" w:eastAsia="GHEA Grapalat" w:hAnsi="GHEA Grapalat" w:cs="GHEA Grapalat"/>
          <w:sz w:val="24"/>
          <w:szCs w:val="24"/>
        </w:rPr>
        <w:t>.</w:t>
      </w:r>
    </w:p>
    <w:p w14:paraId="69C08825"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բ</w:t>
      </w:r>
      <w:r w:rsidRPr="00C8279D">
        <w:rPr>
          <w:rFonts w:ascii="Cambria Math" w:eastAsia="GHEA Grapalat" w:hAnsi="Cambria Math"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w:t>
      </w:r>
      <w:r w:rsidRPr="00C8279D">
        <w:rPr>
          <w:rFonts w:ascii="GHEA Grapalat" w:eastAsia="GHEA Grapalat" w:hAnsi="GHEA Grapalat" w:cs="GHEA Grapalat"/>
          <w:b/>
          <w:sz w:val="24"/>
          <w:szCs w:val="24"/>
        </w:rPr>
        <w:t>բ</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իրավունք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նշանակելու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հեռացնելու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կառավարման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մարմինների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անդամների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մեծամասնությանը</w:t>
      </w:r>
      <w:proofErr w:type="spellEnd"/>
      <w:r w:rsidRPr="00C8279D">
        <w:rPr>
          <w:rFonts w:ascii="GHEA Grapalat" w:eastAsia="GHEA Grapalat" w:hAnsi="GHEA Grapalat" w:cs="GHEA Grapalat"/>
          <w:sz w:val="24"/>
          <w:szCs w:val="24"/>
        </w:rPr>
        <w:t>.</w:t>
      </w:r>
    </w:p>
    <w:p w14:paraId="1A33E842"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գ</w:t>
      </w:r>
      <w:r w:rsidRPr="00C8279D">
        <w:rPr>
          <w:rFonts w:ascii="Cambria Math" w:eastAsia="GHEA Grapalat" w:hAnsi="Cambria Math"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w:t>
      </w:r>
      <w:r w:rsidRPr="00C8279D">
        <w:rPr>
          <w:rFonts w:ascii="GHEA Grapalat" w:eastAsia="GHEA Grapalat" w:hAnsi="GHEA Grapalat" w:cs="GHEA Grapalat"/>
          <w:b/>
          <w:sz w:val="24"/>
          <w:szCs w:val="24"/>
        </w:rPr>
        <w:t>գ</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Կազմակերպությունից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անհատույց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ստացել</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հաշվետու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տարվան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նախորդող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տարվա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ընթացքում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ստացած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շահույթի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առնվազն</w:t>
      </w:r>
      <w:proofErr w:type="spellEnd"/>
      <w:r w:rsidRPr="00C8279D">
        <w:rPr>
          <w:rFonts w:ascii="GHEA Grapalat" w:eastAsia="GHEA Grapalat" w:hAnsi="GHEA Grapalat" w:cs="GHEA Grapalat"/>
          <w:sz w:val="24"/>
          <w:szCs w:val="24"/>
        </w:rPr>
        <w:t xml:space="preserve"> 15 </w:t>
      </w:r>
      <w:proofErr w:type="spellStart"/>
      <w:r w:rsidRPr="00C8279D">
        <w:rPr>
          <w:rFonts w:ascii="GHEA Grapalat" w:eastAsia="GHEA Grapalat" w:hAnsi="GHEA Grapalat" w:cs="GHEA Grapalat"/>
          <w:sz w:val="24"/>
          <w:szCs w:val="24"/>
        </w:rPr>
        <w:t>տոկոսի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չափով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օգուտ</w:t>
      </w:r>
      <w:proofErr w:type="spellEnd"/>
      <w:r w:rsidRPr="00C8279D">
        <w:rPr>
          <w:rFonts w:ascii="GHEA Grapalat" w:eastAsia="GHEA Grapalat" w:hAnsi="GHEA Grapalat" w:cs="GHEA Grapalat"/>
          <w:sz w:val="24"/>
          <w:szCs w:val="24"/>
        </w:rPr>
        <w:t>.</w:t>
      </w:r>
    </w:p>
    <w:p w14:paraId="5461E645"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lastRenderedPageBreak/>
        <w:t>դ</w:t>
      </w:r>
      <w:r w:rsidRPr="00C8279D">
        <w:rPr>
          <w:rFonts w:ascii="Cambria Math" w:eastAsia="GHEA Grapalat" w:hAnsi="Cambria Math"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b/>
          <w:sz w:val="24"/>
          <w:szCs w:val="24"/>
        </w:rPr>
        <w:t>դ</w:t>
      </w:r>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անձն</w:t>
      </w:r>
      <w:proofErr w:type="spellEnd"/>
      <w:r w:rsidRPr="00C8279D">
        <w:rPr>
          <w:rFonts w:ascii="GHEA Grapalat" w:eastAsia="GHEA Grapalat" w:hAnsi="GHEA Grapalat" w:cs="GHEA Grapalat"/>
          <w:sz w:val="24"/>
          <w:szCs w:val="24"/>
        </w:rPr>
        <w:t xml:space="preserve"> «ա»-«գ» </w:t>
      </w:r>
      <w:proofErr w:type="spellStart"/>
      <w:r w:rsidRPr="00C8279D">
        <w:rPr>
          <w:rFonts w:ascii="GHEA Grapalat" w:eastAsia="GHEA Grapalat" w:hAnsi="GHEA Grapalat" w:cs="GHEA Grapalat"/>
          <w:sz w:val="24"/>
          <w:szCs w:val="24"/>
        </w:rPr>
        <w:t>կետերի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իմաստով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սակայն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կազմակերպությունը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գործիքների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թվում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կնքված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գործարքների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ուժով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բնույթի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ազդեցության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վրա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միջոցներով</w:t>
      </w:r>
      <w:proofErr w:type="spellEnd"/>
      <w:r w:rsidRPr="00C8279D">
        <w:rPr>
          <w:rFonts w:ascii="GHEA Grapalat" w:eastAsia="GHEA Grapalat" w:hAnsi="GHEA Grapalat" w:cs="GHEA Grapalat"/>
          <w:sz w:val="24"/>
          <w:szCs w:val="24"/>
        </w:rPr>
        <w:t>.</w:t>
      </w:r>
    </w:p>
    <w:p w14:paraId="4ACBCB0B" w14:textId="77777777" w:rsidR="00C8279D" w:rsidRPr="00C8279D" w:rsidRDefault="00C8279D" w:rsidP="00C8279D">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ե</w:t>
      </w:r>
      <w:r w:rsidRPr="00C8279D">
        <w:rPr>
          <w:rFonts w:ascii="Cambria Math" w:eastAsia="GHEA Grapalat" w:hAnsi="Cambria Math"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w:t>
      </w:r>
      <w:r w:rsidRPr="00C8279D">
        <w:rPr>
          <w:rFonts w:ascii="GHEA Grapalat" w:eastAsia="GHEA Grapalat" w:hAnsi="GHEA Grapalat" w:cs="GHEA Grapalat"/>
          <w:b/>
          <w:sz w:val="24"/>
          <w:szCs w:val="24"/>
        </w:rPr>
        <w:t>ե</w:t>
      </w:r>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կետում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գործունեության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ընդհանուր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ընթացիկ</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ղեկավարումն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պաշտոնատար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երբ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չէ</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ենթաբաժնի</w:t>
      </w:r>
      <w:proofErr w:type="spellEnd"/>
      <w:r w:rsidRPr="00C8279D">
        <w:rPr>
          <w:rFonts w:ascii="GHEA Grapalat" w:eastAsia="GHEA Grapalat" w:hAnsi="GHEA Grapalat" w:cs="GHEA Grapalat"/>
          <w:sz w:val="24"/>
          <w:szCs w:val="24"/>
        </w:rPr>
        <w:t xml:space="preserve"> «ա»-«դ» </w:t>
      </w:r>
      <w:proofErr w:type="spellStart"/>
      <w:r w:rsidRPr="00C8279D">
        <w:rPr>
          <w:rFonts w:ascii="GHEA Grapalat" w:eastAsia="GHEA Grapalat" w:hAnsi="GHEA Grapalat" w:cs="GHEA Grapalat"/>
          <w:sz w:val="24"/>
          <w:szCs w:val="24"/>
        </w:rPr>
        <w:t>կետերի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պահանջներին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համապատասխանող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ֆիզիկական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r w:rsidRPr="00C8279D">
        <w:rPr>
          <w:rFonts w:ascii="GHEA Grapalat" w:eastAsia="GHEA Grapalat" w:hAnsi="GHEA Grapalat" w:cs="GHEA Grapalat"/>
          <w:sz w:val="24"/>
          <w:szCs w:val="24"/>
        </w:rPr>
        <w:t>.</w:t>
      </w:r>
    </w:p>
    <w:p w14:paraId="07394702"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կարգավիճակի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տեղեկությունները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դառնալու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օրը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ամիսը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տարին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կողմից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նկատմամբ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ձևի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Փոխկապակցված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անձանց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հետ</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համատեղ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իր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հետ</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փոխկապակցված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հետ</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համաձայնեցված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ուժով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կարող</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վերահսկել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հետ</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փոխկապակցված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հետ</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համաձայնեցված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գործելու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ընդերքօգտագործման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ոլորտի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հաշվետու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Ընդերքի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օրենսգրքի</w:t>
      </w:r>
      <w:proofErr w:type="spellEnd"/>
      <w:r w:rsidRPr="00C8279D">
        <w:rPr>
          <w:rFonts w:ascii="GHEA Grapalat" w:eastAsia="GHEA Grapalat" w:hAnsi="GHEA Grapalat" w:cs="GHEA Grapalat"/>
          <w:sz w:val="24"/>
          <w:szCs w:val="24"/>
        </w:rPr>
        <w:t xml:space="preserve"> 3-րդ </w:t>
      </w:r>
      <w:proofErr w:type="spellStart"/>
      <w:r w:rsidRPr="00C8279D">
        <w:rPr>
          <w:rFonts w:ascii="GHEA Grapalat" w:eastAsia="GHEA Grapalat" w:hAnsi="GHEA Grapalat" w:cs="GHEA Grapalat"/>
          <w:sz w:val="24"/>
          <w:szCs w:val="24"/>
        </w:rPr>
        <w:t>հոդվածի</w:t>
      </w:r>
      <w:proofErr w:type="spellEnd"/>
      <w:r w:rsidRPr="00C8279D">
        <w:rPr>
          <w:rFonts w:ascii="GHEA Grapalat" w:eastAsia="GHEA Grapalat" w:hAnsi="GHEA Grapalat" w:cs="GHEA Grapalat"/>
          <w:sz w:val="24"/>
          <w:szCs w:val="24"/>
        </w:rPr>
        <w:t xml:space="preserve"> 1-ին </w:t>
      </w:r>
      <w:proofErr w:type="spellStart"/>
      <w:r w:rsidRPr="00C8279D">
        <w:rPr>
          <w:rFonts w:ascii="GHEA Grapalat" w:eastAsia="GHEA Grapalat" w:hAnsi="GHEA Grapalat" w:cs="GHEA Grapalat"/>
          <w:sz w:val="24"/>
          <w:szCs w:val="24"/>
        </w:rPr>
        <w:t>մասի</w:t>
      </w:r>
      <w:proofErr w:type="spellEnd"/>
      <w:r w:rsidRPr="00C8279D">
        <w:rPr>
          <w:rFonts w:ascii="GHEA Grapalat" w:eastAsia="GHEA Grapalat" w:hAnsi="GHEA Grapalat" w:cs="GHEA Grapalat"/>
          <w:sz w:val="24"/>
          <w:szCs w:val="24"/>
        </w:rPr>
        <w:t xml:space="preserve"> 53-րդ </w:t>
      </w:r>
      <w:proofErr w:type="spellStart"/>
      <w:r w:rsidRPr="00C8279D">
        <w:rPr>
          <w:rFonts w:ascii="GHEA Grapalat" w:eastAsia="GHEA Grapalat" w:hAnsi="GHEA Grapalat" w:cs="GHEA Grapalat"/>
          <w:sz w:val="24"/>
          <w:szCs w:val="24"/>
        </w:rPr>
        <w:t>կետի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իմաստով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պաշտոնատար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նրա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ընտանիքի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անդամ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հանդիսանալու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w:t>
      </w:r>
    </w:p>
    <w:p w14:paraId="3B65BB51"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կոնտակտային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էլեկտրոնային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փոստի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հասցեն</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հեռախոսահամարը</w:t>
      </w:r>
      <w:proofErr w:type="spellEnd"/>
      <w:r w:rsidRPr="00C8279D">
        <w:rPr>
          <w:rFonts w:ascii="GHEA Grapalat" w:eastAsia="GHEA Grapalat" w:hAnsi="GHEA Grapalat" w:cs="GHEA Grapalat"/>
          <w:sz w:val="24"/>
          <w:szCs w:val="24"/>
        </w:rPr>
        <w:t>:</w:t>
      </w:r>
    </w:p>
    <w:p w14:paraId="48CFF6FB" w14:textId="77777777" w:rsidR="00C8279D" w:rsidRPr="00C8279D" w:rsidRDefault="00C8279D" w:rsidP="00C8279D">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rPr>
      </w:pPr>
    </w:p>
    <w:p w14:paraId="6D42CBE1" w14:textId="77777777" w:rsidR="00C8279D" w:rsidRPr="00C8279D" w:rsidRDefault="00C8279D" w:rsidP="00C8279D">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5-րդ </w:t>
      </w:r>
      <w:proofErr w:type="spellStart"/>
      <w:r w:rsidRPr="00C8279D">
        <w:rPr>
          <w:rFonts w:ascii="GHEA Grapalat" w:eastAsia="GHEA Grapalat" w:hAnsi="GHEA Grapalat" w:cs="GHEA Grapalat"/>
          <w:sz w:val="24"/>
          <w:szCs w:val="24"/>
        </w:rPr>
        <w:t>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ամբողջությամբ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ունի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color w:val="000000"/>
          <w:sz w:val="24"/>
          <w:szCs w:val="24"/>
        </w:rPr>
        <w:t>ենթակա</w:t>
      </w:r>
      <w:proofErr w:type="spellEnd"/>
      <w:r w:rsidRPr="00C8279D">
        <w:rPr>
          <w:rFonts w:ascii="GHEA Grapalat" w:eastAsia="GHEA Grapalat" w:hAnsi="GHEA Grapalat" w:cs="GHEA Grapalat"/>
          <w:color w:val="000000"/>
          <w:sz w:val="24"/>
          <w:szCs w:val="24"/>
        </w:rPr>
        <w:t xml:space="preserve"> է </w:t>
      </w:r>
      <w:proofErr w:type="spellStart"/>
      <w:r w:rsidRPr="00C8279D">
        <w:rPr>
          <w:rFonts w:ascii="GHEA Grapalat" w:eastAsia="GHEA Grapalat" w:hAnsi="GHEA Grapalat" w:cs="GHEA Grapalat"/>
          <w:color w:val="000000"/>
          <w:sz w:val="24"/>
          <w:szCs w:val="24"/>
        </w:rPr>
        <w:t>լրացման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յուրաքանչյուր</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առանձին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բոլոր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անձանց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քանակով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color w:val="000000"/>
          <w:sz w:val="24"/>
          <w:szCs w:val="24"/>
        </w:rPr>
        <w:t>Այս</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բաժնում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ենթաբաժինները</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լրացվում</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են</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հետևյալ</w:t>
      </w:r>
      <w:proofErr w:type="spellEnd"/>
      <w:r w:rsidRPr="00C8279D">
        <w:rPr>
          <w:rFonts w:ascii="GHEA Grapalat" w:eastAsia="GHEA Grapalat" w:hAnsi="GHEA Grapalat" w:cs="GHEA Grapalat"/>
          <w:color w:val="000000"/>
          <w:sz w:val="24"/>
          <w:szCs w:val="24"/>
        </w:rPr>
        <w:t xml:space="preserve"> </w:t>
      </w:r>
      <w:proofErr w:type="spellStart"/>
      <w:r w:rsidRPr="00C8279D">
        <w:rPr>
          <w:rFonts w:ascii="GHEA Grapalat" w:eastAsia="GHEA Grapalat" w:hAnsi="GHEA Grapalat" w:cs="GHEA Grapalat"/>
          <w:color w:val="000000"/>
          <w:sz w:val="24"/>
          <w:szCs w:val="24"/>
        </w:rPr>
        <w:t>կանոններով</w:t>
      </w:r>
      <w:proofErr w:type="spellEnd"/>
      <w:r w:rsidRPr="00C8279D">
        <w:rPr>
          <w:rFonts w:ascii="Cambria Math" w:eastAsia="GHEA Grapalat" w:hAnsi="Cambria Math" w:cs="GHEA Grapalat"/>
          <w:color w:val="000000"/>
          <w:sz w:val="24"/>
          <w:szCs w:val="24"/>
        </w:rPr>
        <w:t>․</w:t>
      </w:r>
    </w:p>
    <w:p w14:paraId="369468A1"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lastRenderedPageBreak/>
        <w:t>«</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անվանումը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այդ</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թվում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լատինատառ</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գրանցման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ներառյալ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կազմակերպաիրավական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ձևի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մասին</w:t>
      </w:r>
      <w:proofErr w:type="spellEnd"/>
      <w:r w:rsidRPr="00C8279D">
        <w:rPr>
          <w:rFonts w:ascii="GHEA Grapalat" w:eastAsia="GHEA Grapalat" w:hAnsi="GHEA Grapalat" w:cs="GHEA Grapalat"/>
          <w:sz w:val="24"/>
          <w:szCs w:val="24"/>
        </w:rPr>
        <w:t>.</w:t>
      </w:r>
    </w:p>
    <w:p w14:paraId="767EC5EC"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w:t>
      </w:r>
      <w:proofErr w:type="spellEnd"/>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ներ</w:t>
      </w:r>
      <w:proofErr w:type="spellEnd"/>
      <w:r w:rsidRPr="00C8279D">
        <w:rPr>
          <w:rFonts w:ascii="GHEA Grapalat" w:eastAsia="GHEA Grapalat" w:hAnsi="GHEA Grapalat" w:cs="GHEA Grapalat"/>
          <w:sz w:val="24"/>
          <w:szCs w:val="24"/>
        </w:rPr>
        <w:t xml:space="preserve">)ի </w:t>
      </w:r>
      <w:proofErr w:type="spellStart"/>
      <w:r w:rsidRPr="00C8279D">
        <w:rPr>
          <w:rFonts w:ascii="GHEA Grapalat" w:eastAsia="GHEA Grapalat" w:hAnsi="GHEA Grapalat" w:cs="GHEA Grapalat"/>
          <w:sz w:val="24"/>
          <w:szCs w:val="24"/>
        </w:rPr>
        <w:t>անունը</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ազգանունը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հանդիսանում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անձանց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ամբողջությամբ</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չէ</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լրացման</w:t>
      </w:r>
      <w:proofErr w:type="spellEnd"/>
      <w:r w:rsidRPr="00C8279D">
        <w:rPr>
          <w:rFonts w:ascii="GHEA Grapalat" w:eastAsia="GHEA Grapalat" w:hAnsi="GHEA Grapalat" w:cs="GHEA Grapalat"/>
          <w:sz w:val="24"/>
          <w:szCs w:val="24"/>
        </w:rPr>
        <w:t>։</w:t>
      </w:r>
    </w:p>
    <w:p w14:paraId="787BDBFA" w14:textId="77777777" w:rsidR="00C8279D" w:rsidRPr="00C8279D" w:rsidRDefault="00C8279D" w:rsidP="00C8279D">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sidRPr="00C8279D">
        <w:rPr>
          <w:rFonts w:ascii="GHEA Grapalat" w:eastAsia="GHEA Grapalat" w:hAnsi="GHEA Grapalat" w:cs="GHEA Grapalat"/>
          <w:sz w:val="24"/>
          <w:szCs w:val="24"/>
        </w:rPr>
        <w:t>«</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ցուցակման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չէ</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պարտադիր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կարող</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լրացվել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միջանկյալ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ցուցակված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կարգավորվող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շուկայում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ֆոնդային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բորսայի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անվանումը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փակագծերում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նշելով</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բորսայի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ծածկագիրը</w:t>
      </w:r>
      <w:proofErr w:type="spellEnd"/>
      <w:r w:rsidRPr="00C8279D">
        <w:rPr>
          <w:rFonts w:ascii="GHEA Grapalat" w:eastAsia="GHEA Grapalat" w:hAnsi="GHEA Grapalat" w:cs="GHEA Grapalat"/>
          <w:sz w:val="24"/>
          <w:szCs w:val="24"/>
        </w:rPr>
        <w:t xml:space="preserve"> (Market Identifier Code), </w:t>
      </w:r>
      <w:proofErr w:type="spellStart"/>
      <w:r w:rsidRPr="00C8279D">
        <w:rPr>
          <w:rFonts w:ascii="GHEA Grapalat" w:eastAsia="GHEA Grapalat" w:hAnsi="GHEA Grapalat" w:cs="GHEA Grapalat"/>
          <w:sz w:val="24"/>
          <w:szCs w:val="24"/>
        </w:rPr>
        <w:t>որտեղ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ցուցակված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բաժնետոմսերը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ինչպես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նաև</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կատարվում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հղում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բորսայում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փաստաթղթերին</w:t>
      </w:r>
      <w:proofErr w:type="spellEnd"/>
      <w:r w:rsidRPr="00C8279D">
        <w:rPr>
          <w:rFonts w:ascii="GHEA Grapalat" w:eastAsia="GHEA Grapalat" w:hAnsi="GHEA Grapalat" w:cs="GHEA Grapalat"/>
          <w:sz w:val="24"/>
          <w:szCs w:val="24"/>
        </w:rPr>
        <w:t>։</w:t>
      </w:r>
    </w:p>
    <w:p w14:paraId="42B2FFBB" w14:textId="77777777" w:rsidR="00C8279D" w:rsidRPr="00C8279D" w:rsidRDefault="00C8279D" w:rsidP="00C8279D">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rPr>
      </w:pPr>
    </w:p>
    <w:p w14:paraId="680970CA" w14:textId="77777777" w:rsidR="00C8279D" w:rsidRPr="00C8279D" w:rsidRDefault="00C8279D" w:rsidP="00C8279D">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6-րդ </w:t>
      </w:r>
      <w:proofErr w:type="spellStart"/>
      <w:r w:rsidRPr="00C8279D">
        <w:rPr>
          <w:rFonts w:ascii="GHEA Grapalat" w:eastAsia="GHEA Grapalat" w:hAnsi="GHEA Grapalat" w:cs="GHEA Grapalat"/>
          <w:sz w:val="24"/>
          <w:szCs w:val="24"/>
        </w:rPr>
        <w:t>բաժինը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Լրացուցիչ</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նշումներ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լրացուցիչ</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տեղեկություններ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հավելյալ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պարզաբանումներ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որոնք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առնչվում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հայտարարագրում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լրացված</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լրացման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ենթակա</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տվյալներին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Այս</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ենթաբաժնում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կարող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լրացվել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հավելյալ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պարզաբանումներ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շահառուի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կողմից</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Կազմակերպությունը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վերահսկելու</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հիմքերի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պետության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համայնքի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մարմինների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վերաբերյալ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որոնք</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իրականացնում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Կազմակերպության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վերահսկողությունն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այն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դեպքում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եթե</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իրավաբանական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կանոնադրական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կապիտալում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առկա</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պետության</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համայնքի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կամ</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անուղղակի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մասնակցություն</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այլ</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պարազաբանումներ</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հայտարարագրի</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առնչությամբ</w:t>
      </w:r>
      <w:proofErr w:type="spellEnd"/>
      <w:r w:rsidRPr="00C8279D">
        <w:rPr>
          <w:rFonts w:ascii="GHEA Grapalat" w:eastAsia="GHEA Grapalat" w:hAnsi="GHEA Grapalat" w:cs="GHEA Grapalat"/>
          <w:sz w:val="24"/>
          <w:szCs w:val="24"/>
        </w:rPr>
        <w:t>։</w:t>
      </w:r>
    </w:p>
    <w:p w14:paraId="4D38D6A4" w14:textId="77777777" w:rsidR="00C8279D" w:rsidRPr="00C8279D" w:rsidRDefault="00C8279D" w:rsidP="00C8279D">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proofErr w:type="spellStart"/>
      <w:r w:rsidRPr="00C8279D">
        <w:rPr>
          <w:rFonts w:ascii="GHEA Grapalat" w:eastAsia="GHEA Grapalat" w:hAnsi="GHEA Grapalat" w:cs="GHEA Grapalat"/>
          <w:sz w:val="24"/>
          <w:szCs w:val="24"/>
        </w:rPr>
        <w:t>Հայտարարագիրը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լրացնում</w:t>
      </w:r>
      <w:proofErr w:type="spellEnd"/>
      <w:r w:rsidRPr="00C8279D">
        <w:rPr>
          <w:rFonts w:ascii="GHEA Grapalat" w:eastAsia="GHEA Grapalat" w:hAnsi="GHEA Grapalat" w:cs="GHEA Grapalat"/>
          <w:sz w:val="24"/>
          <w:szCs w:val="24"/>
        </w:rPr>
        <w:t xml:space="preserve"> և </w:t>
      </w:r>
      <w:proofErr w:type="spellStart"/>
      <w:r w:rsidRPr="00C8279D">
        <w:rPr>
          <w:rFonts w:ascii="GHEA Grapalat" w:eastAsia="GHEA Grapalat" w:hAnsi="GHEA Grapalat" w:cs="GHEA Grapalat"/>
          <w:sz w:val="24"/>
          <w:szCs w:val="24"/>
        </w:rPr>
        <w:t>ստորագրում</w:t>
      </w:r>
      <w:proofErr w:type="spellEnd"/>
      <w:r w:rsidRPr="00C8279D">
        <w:rPr>
          <w:rFonts w:ascii="GHEA Grapalat" w:eastAsia="GHEA Grapalat" w:hAnsi="GHEA Grapalat" w:cs="GHEA Grapalat"/>
          <w:sz w:val="24"/>
          <w:szCs w:val="24"/>
        </w:rPr>
        <w:t xml:space="preserve"> է </w:t>
      </w:r>
      <w:proofErr w:type="spellStart"/>
      <w:r w:rsidRPr="00C8279D">
        <w:rPr>
          <w:rFonts w:ascii="GHEA Grapalat" w:eastAsia="GHEA Grapalat" w:hAnsi="GHEA Grapalat" w:cs="GHEA Grapalat"/>
          <w:sz w:val="24"/>
          <w:szCs w:val="24"/>
        </w:rPr>
        <w:t>հայտը</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ներկայացնող</w:t>
      </w:r>
      <w:proofErr w:type="spellEnd"/>
      <w:r w:rsidRPr="00C8279D">
        <w:rPr>
          <w:rFonts w:ascii="GHEA Grapalat" w:eastAsia="GHEA Grapalat" w:hAnsi="GHEA Grapalat" w:cs="GHEA Grapalat"/>
          <w:sz w:val="24"/>
          <w:szCs w:val="24"/>
        </w:rPr>
        <w:t xml:space="preserve"> </w:t>
      </w:r>
      <w:proofErr w:type="spellStart"/>
      <w:r w:rsidRPr="00C8279D">
        <w:rPr>
          <w:rFonts w:ascii="GHEA Grapalat" w:eastAsia="GHEA Grapalat" w:hAnsi="GHEA Grapalat" w:cs="GHEA Grapalat"/>
          <w:sz w:val="24"/>
          <w:szCs w:val="24"/>
        </w:rPr>
        <w:t>անձը</w:t>
      </w:r>
      <w:proofErr w:type="spellEnd"/>
      <w:r w:rsidRPr="00C8279D">
        <w:rPr>
          <w:rFonts w:ascii="GHEA Grapalat" w:eastAsia="GHEA Grapalat" w:hAnsi="GHEA Grapalat" w:cs="GHEA Grapalat"/>
          <w:sz w:val="24"/>
          <w:szCs w:val="24"/>
        </w:rPr>
        <w:t xml:space="preserve">։ </w:t>
      </w:r>
    </w:p>
    <w:p w14:paraId="188F2294" w14:textId="77777777" w:rsidR="00C8279D" w:rsidRPr="00C8279D" w:rsidRDefault="00C8279D" w:rsidP="00C8279D">
      <w:pPr>
        <w:spacing w:after="0" w:line="240" w:lineRule="auto"/>
        <w:ind w:left="360"/>
        <w:jc w:val="both"/>
        <w:rPr>
          <w:rFonts w:ascii="GHEA Grapalat" w:eastAsia="Times New Roman" w:hAnsi="GHEA Grapalat" w:cs="Sylfaen"/>
          <w:i/>
          <w:sz w:val="16"/>
          <w:szCs w:val="16"/>
          <w:lang w:val="hy-AM" w:eastAsia="ru-RU"/>
        </w:rPr>
      </w:pPr>
    </w:p>
    <w:p w14:paraId="462E48CE" w14:textId="77777777" w:rsidR="00C8279D" w:rsidRPr="00C8279D" w:rsidRDefault="00C8279D" w:rsidP="00C8279D">
      <w:pPr>
        <w:spacing w:after="0" w:line="240" w:lineRule="auto"/>
        <w:ind w:left="360"/>
        <w:jc w:val="both"/>
        <w:rPr>
          <w:rFonts w:ascii="GHEA Grapalat" w:eastAsia="Times New Roman" w:hAnsi="GHEA Grapalat" w:cs="Sylfaen"/>
          <w:i/>
          <w:sz w:val="16"/>
          <w:szCs w:val="16"/>
          <w:lang w:val="hy-AM" w:eastAsia="ru-RU"/>
        </w:rPr>
      </w:pPr>
    </w:p>
    <w:p w14:paraId="78ABD3C9" w14:textId="77777777" w:rsidR="00C8279D" w:rsidRPr="00C8279D" w:rsidRDefault="00C8279D" w:rsidP="00C8279D">
      <w:pPr>
        <w:spacing w:after="0" w:line="240" w:lineRule="auto"/>
        <w:jc w:val="both"/>
        <w:rPr>
          <w:rFonts w:ascii="GHEA Grapalat" w:eastAsia="Times New Roman" w:hAnsi="GHEA Grapalat" w:cs="Sylfaen"/>
          <w:i/>
          <w:sz w:val="16"/>
          <w:szCs w:val="16"/>
          <w:lang w:val="hy-AM" w:eastAsia="ru-RU"/>
        </w:rPr>
      </w:pPr>
    </w:p>
    <w:p w14:paraId="72E8B4C3" w14:textId="77777777" w:rsidR="00C8279D" w:rsidRPr="00C8279D" w:rsidRDefault="00C8279D" w:rsidP="00C8279D">
      <w:pPr>
        <w:spacing w:after="0" w:line="240" w:lineRule="auto"/>
        <w:ind w:left="360"/>
        <w:jc w:val="both"/>
        <w:rPr>
          <w:rFonts w:ascii="GHEA Grapalat" w:eastAsia="Times New Roman" w:hAnsi="GHEA Grapalat" w:cs="Sylfaen"/>
          <w:i/>
          <w:sz w:val="16"/>
          <w:szCs w:val="16"/>
          <w:lang w:val="hy-AM" w:eastAsia="ru-RU"/>
        </w:rPr>
      </w:pPr>
    </w:p>
    <w:p w14:paraId="646B88A9" w14:textId="77777777" w:rsidR="00C8279D" w:rsidRPr="00C8279D" w:rsidRDefault="00C8279D" w:rsidP="00C8279D">
      <w:pPr>
        <w:spacing w:after="0" w:line="240" w:lineRule="auto"/>
        <w:ind w:left="360"/>
        <w:jc w:val="both"/>
        <w:rPr>
          <w:rFonts w:ascii="GHEA Grapalat" w:eastAsia="Times New Roman" w:hAnsi="GHEA Grapalat" w:cs="Sylfaen"/>
          <w:i/>
          <w:sz w:val="16"/>
          <w:szCs w:val="16"/>
          <w:lang w:val="hy-AM" w:eastAsia="ru-RU"/>
        </w:rPr>
      </w:pPr>
    </w:p>
    <w:p w14:paraId="0C66A3EC" w14:textId="77777777" w:rsidR="00C8279D" w:rsidRPr="00C8279D" w:rsidRDefault="00C8279D" w:rsidP="00C8279D">
      <w:pPr>
        <w:spacing w:after="0" w:line="240" w:lineRule="auto"/>
        <w:ind w:left="360"/>
        <w:jc w:val="both"/>
        <w:rPr>
          <w:rFonts w:ascii="GHEA Grapalat" w:eastAsia="Times New Roman" w:hAnsi="GHEA Grapalat" w:cs="Sylfaen"/>
          <w:i/>
          <w:sz w:val="16"/>
          <w:szCs w:val="16"/>
          <w:lang w:val="hy-AM" w:eastAsia="ru-RU"/>
        </w:rPr>
      </w:pPr>
    </w:p>
    <w:p w14:paraId="58AB571F" w14:textId="77777777" w:rsidR="00C8279D" w:rsidRPr="00C8279D" w:rsidRDefault="00C8279D" w:rsidP="00C8279D">
      <w:pPr>
        <w:spacing w:after="0" w:line="240" w:lineRule="auto"/>
        <w:ind w:left="360"/>
        <w:jc w:val="both"/>
        <w:rPr>
          <w:rFonts w:ascii="GHEA Grapalat" w:eastAsia="Times New Roman" w:hAnsi="GHEA Grapalat" w:cs="Times New Roman"/>
          <w:i/>
          <w:sz w:val="16"/>
          <w:szCs w:val="16"/>
          <w:lang w:val="hy-AM"/>
        </w:rPr>
      </w:pPr>
      <w:r w:rsidRPr="00C8279D">
        <w:rPr>
          <w:rFonts w:ascii="GHEA Grapalat" w:eastAsia="Times New Roman" w:hAnsi="GHEA Grapalat" w:cs="Sylfaen"/>
          <w:i/>
          <w:sz w:val="16"/>
          <w:szCs w:val="16"/>
          <w:lang w:val="hy-AM" w:eastAsia="ru-RU"/>
        </w:rPr>
        <w:t>*</w:t>
      </w:r>
      <w:r w:rsidRPr="00C8279D">
        <w:rPr>
          <w:rFonts w:ascii="GHEA Grapalat" w:eastAsia="Times New Roman" w:hAnsi="GHEA Grapalat" w:cs="Times New Roman"/>
          <w:i/>
          <w:sz w:val="16"/>
          <w:szCs w:val="16"/>
          <w:lang w:val="hy-AM"/>
        </w:rPr>
        <w:t>լրացվումէհանձնաժողովիքարտուղարիկողմից</w:t>
      </w:r>
      <w:r w:rsidRPr="00C8279D">
        <w:rPr>
          <w:rFonts w:ascii="GHEA Grapalat" w:eastAsia="Times New Roman" w:hAnsi="GHEA Grapalat" w:cs="Times New Roman"/>
          <w:i/>
          <w:sz w:val="16"/>
          <w:szCs w:val="16"/>
          <w:lang w:val="af-ZA"/>
        </w:rPr>
        <w:t xml:space="preserve">` </w:t>
      </w:r>
      <w:r w:rsidRPr="00C8279D">
        <w:rPr>
          <w:rFonts w:ascii="GHEA Grapalat" w:eastAsia="Times New Roman" w:hAnsi="GHEA Grapalat" w:cs="Times New Roman"/>
          <w:i/>
          <w:sz w:val="16"/>
          <w:szCs w:val="16"/>
          <w:lang w:val="hy-AM"/>
        </w:rPr>
        <w:t>մինչևհրավերըտեղեկագրումհրապարակելը:</w:t>
      </w:r>
    </w:p>
    <w:p w14:paraId="403A178E" w14:textId="77777777" w:rsidR="00C8279D" w:rsidRPr="00C8279D" w:rsidRDefault="00C8279D" w:rsidP="00C8279D">
      <w:pPr>
        <w:spacing w:after="0" w:line="240" w:lineRule="auto"/>
        <w:ind w:left="360"/>
        <w:jc w:val="both"/>
        <w:rPr>
          <w:rFonts w:ascii="GHEA Grapalat" w:eastAsia="Times New Roman" w:hAnsi="GHEA Grapalat" w:cs="Times New Roman"/>
          <w:i/>
          <w:sz w:val="16"/>
          <w:szCs w:val="16"/>
          <w:lang w:val="hy-AM"/>
        </w:rPr>
      </w:pPr>
      <w:r w:rsidRPr="00C8279D">
        <w:rPr>
          <w:rFonts w:ascii="GHEA Grapalat" w:eastAsia="Times New Roman" w:hAnsi="GHEA Grapalat" w:cs="Sylfaen"/>
          <w:i/>
          <w:sz w:val="16"/>
          <w:szCs w:val="16"/>
          <w:lang w:val="hy-AM" w:eastAsia="ru-RU"/>
        </w:rPr>
        <w:t>** 1.2</w:t>
      </w:r>
      <w:r w:rsidRPr="00C8279D">
        <w:rPr>
          <w:rFonts w:ascii="GHEA Grapalat" w:eastAsia="Times New Roman" w:hAnsi="GHEA Grapalat" w:cs="Times New Roman"/>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0FA66D84" w14:textId="77777777" w:rsidR="00C8279D" w:rsidRPr="00C8279D" w:rsidRDefault="00C8279D" w:rsidP="00C8279D">
      <w:pPr>
        <w:spacing w:after="0" w:line="240" w:lineRule="auto"/>
        <w:ind w:left="360"/>
        <w:jc w:val="right"/>
        <w:rPr>
          <w:rFonts w:ascii="GHEA Grapalat" w:eastAsia="Times New Roman" w:hAnsi="GHEA Grapalat" w:cs="Arial"/>
          <w:b/>
          <w:sz w:val="20"/>
          <w:szCs w:val="20"/>
          <w:lang w:val="hy-AM"/>
        </w:rPr>
      </w:pPr>
      <w:r w:rsidRPr="00C8279D">
        <w:rPr>
          <w:rFonts w:ascii="GHEA Grapalat" w:eastAsia="Times New Roman" w:hAnsi="GHEA Grapalat" w:cs="Times New Roman"/>
          <w:b/>
          <w:sz w:val="20"/>
          <w:szCs w:val="20"/>
          <w:lang w:val="hy-AM"/>
        </w:rPr>
        <w:br w:type="page"/>
      </w:r>
      <w:r w:rsidRPr="00C8279D">
        <w:rPr>
          <w:rFonts w:ascii="GHEA Grapalat" w:eastAsia="Times New Roman" w:hAnsi="GHEA Grapalat" w:cs="Sylfaen"/>
          <w:b/>
          <w:sz w:val="20"/>
          <w:szCs w:val="20"/>
          <w:lang w:val="hy-AM"/>
        </w:rPr>
        <w:lastRenderedPageBreak/>
        <w:t>Հավելված</w:t>
      </w:r>
      <w:r w:rsidRPr="00C8279D">
        <w:rPr>
          <w:rFonts w:ascii="GHEA Grapalat" w:eastAsia="Times New Roman" w:hAnsi="GHEA Grapalat" w:cs="Arial"/>
          <w:b/>
          <w:sz w:val="20"/>
          <w:szCs w:val="20"/>
          <w:lang w:val="hy-AM"/>
        </w:rPr>
        <w:t xml:space="preserve"> 2</w:t>
      </w:r>
    </w:p>
    <w:p w14:paraId="7EC42D00" w14:textId="6E21C9A5" w:rsidR="00C8279D" w:rsidRPr="00C8279D" w:rsidRDefault="00694711" w:rsidP="00C8279D">
      <w:pPr>
        <w:spacing w:after="0" w:line="240" w:lineRule="auto"/>
        <w:ind w:firstLine="567"/>
        <w:jc w:val="right"/>
        <w:rPr>
          <w:rFonts w:ascii="GHEA Grapalat" w:eastAsia="Times New Roman" w:hAnsi="GHEA Grapalat" w:cs="Arial"/>
          <w:b/>
          <w:sz w:val="20"/>
          <w:szCs w:val="20"/>
          <w:lang w:val="hy-AM"/>
        </w:rPr>
      </w:pPr>
      <w:r w:rsidRPr="00694711">
        <w:rPr>
          <w:rFonts w:ascii="GHEA Grapalat" w:eastAsia="Times New Roman" w:hAnsi="GHEA Grapalat" w:cs="Sylfaen"/>
          <w:b/>
          <w:sz w:val="20"/>
          <w:szCs w:val="20"/>
          <w:lang w:val="hy-AM"/>
        </w:rPr>
        <w:t>ՀՇԱԺԱԹ-ԳՀԱՇՁԲ-01/2025</w:t>
      </w:r>
      <w:r w:rsidRPr="00227B3B">
        <w:rPr>
          <w:rFonts w:ascii="GHEA Grapalat" w:eastAsia="Times New Roman" w:hAnsi="GHEA Grapalat" w:cs="Sylfaen"/>
          <w:b/>
          <w:sz w:val="20"/>
          <w:szCs w:val="20"/>
          <w:lang w:val="hy-AM"/>
        </w:rPr>
        <w:t xml:space="preserve"> </w:t>
      </w:r>
      <w:r w:rsidR="00C8279D" w:rsidRPr="00C8279D">
        <w:rPr>
          <w:rFonts w:ascii="GHEA Grapalat" w:eastAsia="Times New Roman" w:hAnsi="GHEA Grapalat" w:cs="Sylfaen"/>
          <w:b/>
          <w:sz w:val="20"/>
          <w:szCs w:val="20"/>
          <w:lang w:val="hy-AM"/>
        </w:rPr>
        <w:t>ծածկագրով</w:t>
      </w:r>
    </w:p>
    <w:p w14:paraId="46FF6737" w14:textId="77777777" w:rsidR="00C8279D" w:rsidRPr="00C8279D" w:rsidRDefault="009C4A74" w:rsidP="00C8279D">
      <w:pPr>
        <w:spacing w:after="0" w:line="240" w:lineRule="auto"/>
        <w:ind w:firstLine="567"/>
        <w:jc w:val="right"/>
        <w:rPr>
          <w:rFonts w:ascii="GHEA Grapalat" w:eastAsia="Times New Roman" w:hAnsi="GHEA Grapalat" w:cs="Arial"/>
          <w:b/>
          <w:sz w:val="20"/>
          <w:szCs w:val="20"/>
          <w:lang w:val="hy-AM"/>
        </w:rPr>
      </w:pPr>
      <w:r w:rsidRPr="009C4A74">
        <w:rPr>
          <w:rFonts w:ascii="GHEA Grapalat" w:eastAsia="Times New Roman" w:hAnsi="GHEA Grapalat" w:cs="Sylfaen"/>
          <w:b/>
          <w:sz w:val="20"/>
          <w:szCs w:val="20"/>
          <w:lang w:val="hy-AM"/>
        </w:rPr>
        <w:t xml:space="preserve">գնանշման հարցման </w:t>
      </w:r>
      <w:r w:rsidR="00C8279D" w:rsidRPr="00C8279D">
        <w:rPr>
          <w:rFonts w:ascii="GHEA Grapalat" w:eastAsia="Times New Roman" w:hAnsi="GHEA Grapalat" w:cs="Sylfaen"/>
          <w:b/>
          <w:sz w:val="20"/>
          <w:szCs w:val="20"/>
          <w:lang w:val="hy-AM"/>
        </w:rPr>
        <w:t>հրավերի</w:t>
      </w:r>
    </w:p>
    <w:p w14:paraId="4F277987" w14:textId="77777777" w:rsidR="00C8279D" w:rsidRPr="00C8279D" w:rsidRDefault="00C8279D" w:rsidP="00C8279D">
      <w:pPr>
        <w:spacing w:after="0" w:line="240" w:lineRule="auto"/>
        <w:rPr>
          <w:rFonts w:ascii="GHEA Grapalat" w:eastAsia="Times New Roman" w:hAnsi="GHEA Grapalat" w:cs="Times New Roman"/>
          <w:sz w:val="24"/>
          <w:szCs w:val="24"/>
          <w:lang w:val="hy-AM"/>
        </w:rPr>
      </w:pPr>
    </w:p>
    <w:p w14:paraId="386E1400" w14:textId="77777777" w:rsidR="00C8279D" w:rsidRPr="00C8279D" w:rsidRDefault="00C8279D" w:rsidP="00C8279D">
      <w:pPr>
        <w:spacing w:after="0" w:line="240" w:lineRule="auto"/>
        <w:ind w:firstLine="567"/>
        <w:jc w:val="center"/>
        <w:rPr>
          <w:rFonts w:ascii="GHEA Grapalat" w:eastAsia="Times New Roman" w:hAnsi="GHEA Grapalat" w:cs="Times New Roman"/>
          <w:sz w:val="20"/>
          <w:szCs w:val="24"/>
          <w:lang w:val="hy-AM"/>
        </w:rPr>
      </w:pPr>
    </w:p>
    <w:p w14:paraId="72020350" w14:textId="77777777" w:rsidR="00C8279D" w:rsidRPr="00C8279D" w:rsidRDefault="00C8279D" w:rsidP="00C8279D">
      <w:pPr>
        <w:spacing w:after="0" w:line="240" w:lineRule="auto"/>
        <w:ind w:left="-66"/>
        <w:jc w:val="center"/>
        <w:rPr>
          <w:rFonts w:ascii="GHEA Grapalat" w:eastAsia="Times New Roman" w:hAnsi="GHEA Grapalat" w:cs="Times New Roman"/>
          <w:b/>
          <w:sz w:val="20"/>
          <w:szCs w:val="24"/>
          <w:lang w:val="hy-AM"/>
        </w:rPr>
      </w:pPr>
      <w:r w:rsidRPr="00C8279D">
        <w:rPr>
          <w:rFonts w:ascii="GHEA Grapalat" w:eastAsia="Times New Roman" w:hAnsi="GHEA Grapalat" w:cs="Times New Roman"/>
          <w:b/>
          <w:sz w:val="20"/>
          <w:szCs w:val="24"/>
          <w:lang w:val="hy-AM"/>
        </w:rPr>
        <w:t>Գ Ն Ա Յ Ի Ն   Ա Ռ Ա Ջ Ա Ր Կ</w:t>
      </w:r>
    </w:p>
    <w:p w14:paraId="5246008F" w14:textId="77777777" w:rsidR="00C8279D" w:rsidRPr="00C8279D" w:rsidRDefault="00C8279D" w:rsidP="00C8279D">
      <w:pPr>
        <w:spacing w:after="0" w:line="240" w:lineRule="auto"/>
        <w:ind w:firstLine="567"/>
        <w:rPr>
          <w:rFonts w:ascii="GHEA Grapalat" w:eastAsia="Times New Roman" w:hAnsi="GHEA Grapalat" w:cs="Times New Roman"/>
          <w:sz w:val="24"/>
          <w:szCs w:val="24"/>
          <w:lang w:val="hy-AM"/>
        </w:rPr>
      </w:pPr>
    </w:p>
    <w:p w14:paraId="62904863" w14:textId="4954BCAA" w:rsidR="00C8279D" w:rsidRPr="00C8279D" w:rsidRDefault="00C8279D" w:rsidP="00C8279D">
      <w:pPr>
        <w:spacing w:after="0" w:line="240" w:lineRule="auto"/>
        <w:ind w:firstLine="567"/>
        <w:jc w:val="both"/>
        <w:rPr>
          <w:rFonts w:ascii="GHEA Grapalat" w:eastAsia="Times New Roman" w:hAnsi="GHEA Grapalat" w:cs="Arial"/>
          <w:sz w:val="24"/>
          <w:szCs w:val="24"/>
          <w:lang w:val="hy-AM"/>
        </w:rPr>
      </w:pPr>
      <w:proofErr w:type="spellStart"/>
      <w:r w:rsidRPr="00C8279D">
        <w:rPr>
          <w:rFonts w:ascii="GHEA Grapalat" w:eastAsia="Times New Roman" w:hAnsi="GHEA Grapalat" w:cs="Arial"/>
          <w:sz w:val="20"/>
          <w:szCs w:val="20"/>
          <w:lang w:val="es-ES"/>
        </w:rPr>
        <w:t>Ուսումնասիրելով</w:t>
      </w:r>
      <w:proofErr w:type="spellEnd"/>
      <w:r w:rsidRPr="00C8279D">
        <w:rPr>
          <w:rFonts w:ascii="GHEA Grapalat" w:eastAsia="Times New Roman" w:hAnsi="GHEA Grapalat" w:cs="Arial"/>
          <w:sz w:val="20"/>
          <w:szCs w:val="20"/>
          <w:lang w:val="es-ES"/>
        </w:rPr>
        <w:t xml:space="preserve"> </w:t>
      </w:r>
      <w:r w:rsidR="00694711" w:rsidRPr="00694711">
        <w:rPr>
          <w:rFonts w:ascii="GHEA Grapalat" w:eastAsia="Times New Roman" w:hAnsi="GHEA Grapalat" w:cs="Arial"/>
          <w:sz w:val="20"/>
          <w:szCs w:val="20"/>
          <w:lang w:val="es-ES"/>
        </w:rPr>
        <w:t>ՀՇԱԺԱԹ-ԳՀԱՇՁԲ-01/2025</w:t>
      </w:r>
      <w:r w:rsidR="00694711" w:rsidRPr="00694711">
        <w:rPr>
          <w:rFonts w:ascii="GHEA Grapalat" w:eastAsia="Times New Roman" w:hAnsi="GHEA Grapalat" w:cs="Arial"/>
          <w:sz w:val="20"/>
          <w:szCs w:val="20"/>
          <w:lang w:val="hy-AM"/>
        </w:rPr>
        <w:t xml:space="preserve"> </w:t>
      </w:r>
      <w:proofErr w:type="spellStart"/>
      <w:r w:rsidRPr="00C8279D">
        <w:rPr>
          <w:rFonts w:ascii="GHEA Grapalat" w:eastAsia="Times New Roman" w:hAnsi="GHEA Grapalat" w:cs="Arial"/>
          <w:sz w:val="20"/>
          <w:szCs w:val="20"/>
          <w:lang w:val="es-ES"/>
        </w:rPr>
        <w:t>ծածկագրով</w:t>
      </w:r>
      <w:proofErr w:type="spellEnd"/>
      <w:r w:rsidRPr="00C8279D">
        <w:rPr>
          <w:rFonts w:ascii="GHEA Grapalat" w:eastAsia="Times New Roman" w:hAnsi="GHEA Grapalat" w:cs="Arial"/>
          <w:sz w:val="20"/>
          <w:szCs w:val="20"/>
          <w:lang w:val="es-ES"/>
        </w:rPr>
        <w:t xml:space="preserve"> </w:t>
      </w:r>
      <w:proofErr w:type="spellStart"/>
      <w:r w:rsidR="009C4A74" w:rsidRPr="009C4A74">
        <w:rPr>
          <w:rFonts w:ascii="GHEA Grapalat" w:eastAsia="Times New Roman" w:hAnsi="GHEA Grapalat" w:cs="Arial"/>
          <w:sz w:val="20"/>
          <w:szCs w:val="20"/>
          <w:lang w:val="es-ES"/>
        </w:rPr>
        <w:t>գնանշման</w:t>
      </w:r>
      <w:proofErr w:type="spellEnd"/>
      <w:r w:rsidR="009C4A74" w:rsidRPr="009C4A74">
        <w:rPr>
          <w:rFonts w:ascii="GHEA Grapalat" w:eastAsia="Times New Roman" w:hAnsi="GHEA Grapalat" w:cs="Arial"/>
          <w:sz w:val="20"/>
          <w:szCs w:val="20"/>
          <w:lang w:val="es-ES"/>
        </w:rPr>
        <w:t xml:space="preserve"> </w:t>
      </w:r>
      <w:proofErr w:type="spellStart"/>
      <w:r w:rsidR="009C4A74" w:rsidRPr="009C4A74">
        <w:rPr>
          <w:rFonts w:ascii="GHEA Grapalat" w:eastAsia="Times New Roman" w:hAnsi="GHEA Grapalat" w:cs="Arial"/>
          <w:sz w:val="20"/>
          <w:szCs w:val="20"/>
          <w:lang w:val="es-ES"/>
        </w:rPr>
        <w:t>հարցման</w:t>
      </w:r>
      <w:proofErr w:type="spellEnd"/>
      <w:r w:rsidR="009C4A74" w:rsidRPr="009C4A74">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հրավերը</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այդ</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թվում</w:t>
      </w:r>
      <w:proofErr w:type="spellEnd"/>
      <w:r w:rsidRPr="00C8279D">
        <w:rPr>
          <w:rFonts w:ascii="GHEA Grapalat" w:eastAsia="Times New Roman" w:hAnsi="GHEA Grapalat" w:cs="Arial"/>
          <w:sz w:val="20"/>
          <w:szCs w:val="20"/>
          <w:lang w:val="es-ES"/>
        </w:rPr>
        <w:t xml:space="preserve"> </w:t>
      </w:r>
      <w:proofErr w:type="spellStart"/>
      <w:proofErr w:type="gramStart"/>
      <w:r w:rsidRPr="00C8279D">
        <w:rPr>
          <w:rFonts w:ascii="GHEA Grapalat" w:eastAsia="Times New Roman" w:hAnsi="GHEA Grapalat" w:cs="Arial"/>
          <w:sz w:val="20"/>
          <w:szCs w:val="20"/>
          <w:lang w:val="es-ES"/>
        </w:rPr>
        <w:t>կնքվելիք</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պայմանագրի</w:t>
      </w:r>
      <w:proofErr w:type="spellEnd"/>
      <w:proofErr w:type="gram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նախագիծը</w:t>
      </w:r>
      <w:proofErr w:type="spellEnd"/>
      <w:r w:rsidRPr="00C8279D">
        <w:rPr>
          <w:rFonts w:ascii="GHEA Grapalat" w:eastAsia="Times New Roman" w:hAnsi="GHEA Grapalat" w:cs="Arial"/>
          <w:sz w:val="24"/>
          <w:szCs w:val="24"/>
          <w:lang w:val="hy-AM"/>
        </w:rPr>
        <w:t xml:space="preserve">, </w:t>
      </w:r>
      <w:r w:rsidRPr="00C8279D">
        <w:rPr>
          <w:rFonts w:ascii="GHEA Grapalat" w:eastAsia="Times New Roman" w:hAnsi="GHEA Grapalat" w:cs="Times New Roman"/>
          <w:sz w:val="20"/>
          <w:szCs w:val="24"/>
          <w:u w:val="single"/>
          <w:lang w:val="hy-AM"/>
        </w:rPr>
        <w:tab/>
      </w:r>
      <w:r w:rsidRPr="00C8279D">
        <w:rPr>
          <w:rFonts w:ascii="GHEA Grapalat" w:eastAsia="Times New Roman" w:hAnsi="GHEA Grapalat" w:cs="Times New Roman"/>
          <w:sz w:val="20"/>
          <w:szCs w:val="24"/>
          <w:u w:val="single"/>
          <w:lang w:val="hy-AM"/>
        </w:rPr>
        <w:tab/>
      </w:r>
      <w:r w:rsidRPr="00C8279D">
        <w:rPr>
          <w:rFonts w:ascii="GHEA Grapalat" w:eastAsia="Times New Roman" w:hAnsi="GHEA Grapalat" w:cs="Times New Roman"/>
          <w:sz w:val="20"/>
          <w:szCs w:val="24"/>
          <w:u w:val="single"/>
          <w:lang w:val="hy-AM"/>
        </w:rPr>
        <w:tab/>
      </w:r>
      <w:r w:rsidRPr="00C8279D">
        <w:rPr>
          <w:rFonts w:ascii="GHEA Grapalat" w:eastAsia="Times New Roman" w:hAnsi="GHEA Grapalat" w:cs="Times New Roman"/>
          <w:sz w:val="20"/>
          <w:szCs w:val="24"/>
          <w:u w:val="single"/>
          <w:lang w:val="hy-AM"/>
        </w:rPr>
        <w:tab/>
      </w:r>
      <w:r w:rsidRPr="00C8279D">
        <w:rPr>
          <w:rFonts w:ascii="GHEA Grapalat" w:eastAsia="Times New Roman" w:hAnsi="GHEA Grapalat" w:cs="Times New Roman"/>
          <w:sz w:val="20"/>
          <w:szCs w:val="24"/>
          <w:u w:val="single"/>
          <w:lang w:val="hy-AM"/>
        </w:rPr>
        <w:tab/>
      </w:r>
      <w:r w:rsidRPr="00C8279D">
        <w:rPr>
          <w:rFonts w:ascii="GHEA Grapalat" w:eastAsia="Times New Roman" w:hAnsi="GHEA Grapalat" w:cs="Times New Roman"/>
          <w:sz w:val="20"/>
          <w:szCs w:val="24"/>
          <w:u w:val="single"/>
          <w:lang w:val="hy-AM"/>
        </w:rPr>
        <w:tab/>
      </w:r>
      <w:r w:rsidRPr="00C8279D">
        <w:rPr>
          <w:rFonts w:ascii="GHEA Grapalat" w:eastAsia="Times New Roman" w:hAnsi="GHEA Grapalat" w:cs="Arial"/>
          <w:sz w:val="20"/>
          <w:szCs w:val="20"/>
          <w:lang w:val="es-ES"/>
        </w:rPr>
        <w:t xml:space="preserve">-ն </w:t>
      </w:r>
      <w:proofErr w:type="spellStart"/>
      <w:r w:rsidRPr="00C8279D">
        <w:rPr>
          <w:rFonts w:ascii="GHEA Grapalat" w:eastAsia="Times New Roman" w:hAnsi="GHEA Grapalat" w:cs="Arial"/>
          <w:sz w:val="20"/>
          <w:szCs w:val="20"/>
          <w:lang w:val="es-ES"/>
        </w:rPr>
        <w:t>առաջարկում</w:t>
      </w:r>
      <w:proofErr w:type="spellEnd"/>
      <w:r w:rsidRPr="00C8279D">
        <w:rPr>
          <w:rFonts w:ascii="GHEA Grapalat" w:eastAsia="Times New Roman" w:hAnsi="GHEA Grapalat" w:cs="Arial"/>
          <w:sz w:val="20"/>
          <w:szCs w:val="20"/>
          <w:lang w:val="es-ES"/>
        </w:rPr>
        <w:t xml:space="preserve"> է</w:t>
      </w:r>
    </w:p>
    <w:p w14:paraId="5435E105" w14:textId="77777777" w:rsidR="00C8279D" w:rsidRPr="00C8279D" w:rsidRDefault="00C8279D" w:rsidP="00C8279D">
      <w:pPr>
        <w:spacing w:after="0" w:line="240" w:lineRule="auto"/>
        <w:ind w:firstLine="567"/>
        <w:jc w:val="both"/>
        <w:rPr>
          <w:rFonts w:ascii="GHEA Grapalat" w:eastAsia="Times New Roman" w:hAnsi="GHEA Grapalat" w:cs="Arial"/>
          <w:sz w:val="24"/>
          <w:szCs w:val="24"/>
        </w:rPr>
      </w:pPr>
      <w:bookmarkStart w:id="10" w:name="_Hlk23147299"/>
      <w:r w:rsidRPr="00C8279D">
        <w:rPr>
          <w:rFonts w:ascii="GHEA Grapalat" w:eastAsia="Times New Roman" w:hAnsi="GHEA Grapalat" w:cs="Sylfaen"/>
          <w:sz w:val="24"/>
          <w:szCs w:val="24"/>
          <w:vertAlign w:val="superscript"/>
          <w:lang w:val="hy-AM"/>
        </w:rPr>
        <w:t xml:space="preserve">                                                                                     մասնակցի անվանումը</w:t>
      </w:r>
    </w:p>
    <w:bookmarkEnd w:id="10"/>
    <w:p w14:paraId="32065B9A" w14:textId="77777777" w:rsidR="00C8279D" w:rsidRPr="00C8279D" w:rsidRDefault="00C8279D" w:rsidP="00C8279D">
      <w:pPr>
        <w:spacing w:after="0" w:line="240" w:lineRule="auto"/>
        <w:jc w:val="both"/>
        <w:rPr>
          <w:rFonts w:ascii="GHEA Grapalat" w:eastAsia="Times New Roman" w:hAnsi="GHEA Grapalat" w:cs="Times New Roman"/>
          <w:sz w:val="20"/>
          <w:szCs w:val="24"/>
          <w:lang w:val="hy-AM"/>
        </w:rPr>
      </w:pPr>
      <w:proofErr w:type="spellStart"/>
      <w:r w:rsidRPr="00C8279D">
        <w:rPr>
          <w:rFonts w:ascii="GHEA Grapalat" w:eastAsia="Times New Roman" w:hAnsi="GHEA Grapalat" w:cs="Arial"/>
          <w:sz w:val="20"/>
          <w:szCs w:val="20"/>
          <w:lang w:val="es-ES"/>
        </w:rPr>
        <w:t>պայմանագիրը</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կատարել</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ներքոհիշյալ</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ընդհանուր</w:t>
      </w:r>
      <w:proofErr w:type="spellEnd"/>
      <w:r w:rsidRPr="00C8279D">
        <w:rPr>
          <w:rFonts w:ascii="GHEA Grapalat" w:eastAsia="Times New Roman" w:hAnsi="GHEA Grapalat" w:cs="Arial"/>
          <w:sz w:val="20"/>
          <w:szCs w:val="20"/>
          <w:lang w:val="es-ES"/>
        </w:rPr>
        <w:t xml:space="preserve"> </w:t>
      </w:r>
      <w:proofErr w:type="spellStart"/>
      <w:r w:rsidRPr="00C8279D">
        <w:rPr>
          <w:rFonts w:ascii="GHEA Grapalat" w:eastAsia="Times New Roman" w:hAnsi="GHEA Grapalat" w:cs="Arial"/>
          <w:sz w:val="20"/>
          <w:szCs w:val="20"/>
          <w:lang w:val="es-ES"/>
        </w:rPr>
        <w:t>գներով</w:t>
      </w:r>
      <w:proofErr w:type="spellEnd"/>
      <w:r w:rsidRPr="00C8279D">
        <w:rPr>
          <w:rFonts w:ascii="GHEA Grapalat" w:eastAsia="Times New Roman" w:hAnsi="GHEA Grapalat" w:cs="Arial"/>
          <w:sz w:val="20"/>
          <w:szCs w:val="20"/>
          <w:lang w:val="es-ES"/>
        </w:rPr>
        <w:t>.</w:t>
      </w:r>
    </w:p>
    <w:p w14:paraId="38F4F42B" w14:textId="77777777" w:rsidR="00C8279D" w:rsidRPr="00C8279D" w:rsidRDefault="00C8279D" w:rsidP="00C8279D">
      <w:pPr>
        <w:spacing w:after="0" w:line="240" w:lineRule="auto"/>
        <w:jc w:val="center"/>
        <w:rPr>
          <w:rFonts w:ascii="GHEA Grapalat" w:eastAsia="Times New Roman" w:hAnsi="GHEA Grapalat" w:cs="Times New Roman"/>
          <w:sz w:val="20"/>
          <w:szCs w:val="24"/>
          <w:lang w:val="hy-AM"/>
        </w:rPr>
      </w:pPr>
      <w:r w:rsidRPr="00C8279D">
        <w:rPr>
          <w:rFonts w:ascii="GHEA Grapalat" w:eastAsia="Times New Roman" w:hAnsi="GHEA Grapalat" w:cs="Times New Roman"/>
          <w:sz w:val="20"/>
          <w:szCs w:val="24"/>
          <w:lang w:val="es-ES"/>
        </w:rPr>
        <w:t xml:space="preserve">ՀՀ </w:t>
      </w:r>
      <w:proofErr w:type="spellStart"/>
      <w:r w:rsidRPr="00C8279D">
        <w:rPr>
          <w:rFonts w:ascii="GHEA Grapalat" w:eastAsia="Times New Roman" w:hAnsi="GHEA Grapalat" w:cs="Times New Roman"/>
          <w:sz w:val="20"/>
          <w:szCs w:val="24"/>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C8279D" w:rsidRPr="009B1347" w14:paraId="5DA21255" w14:textId="77777777" w:rsidTr="00C8279D">
        <w:trPr>
          <w:cantSplit/>
          <w:trHeight w:val="916"/>
          <w:jc w:val="center"/>
        </w:trPr>
        <w:tc>
          <w:tcPr>
            <w:tcW w:w="1136" w:type="dxa"/>
            <w:tcBorders>
              <w:top w:val="single" w:sz="4" w:space="0" w:color="auto"/>
              <w:left w:val="single" w:sz="4" w:space="0" w:color="auto"/>
              <w:right w:val="single" w:sz="4" w:space="0" w:color="auto"/>
            </w:tcBorders>
            <w:vAlign w:val="center"/>
          </w:tcPr>
          <w:p w14:paraId="2847EB91" w14:textId="77777777" w:rsidR="00C8279D" w:rsidRPr="00C8279D" w:rsidRDefault="00C8279D" w:rsidP="00C8279D">
            <w:pPr>
              <w:spacing w:after="0" w:line="240" w:lineRule="auto"/>
              <w:jc w:val="center"/>
              <w:rPr>
                <w:rFonts w:ascii="GHEA Grapalat" w:eastAsia="Times New Roman" w:hAnsi="GHEA Grapalat" w:cs="Times New Roman"/>
                <w:b/>
                <w:bCs/>
                <w:sz w:val="16"/>
                <w:szCs w:val="18"/>
                <w:lang w:val="es-ES"/>
              </w:rPr>
            </w:pPr>
            <w:proofErr w:type="spellStart"/>
            <w:r w:rsidRPr="00C8279D">
              <w:rPr>
                <w:rFonts w:ascii="GHEA Grapalat" w:eastAsia="Times New Roman" w:hAnsi="GHEA Grapalat" w:cs="Times New Roman"/>
                <w:b/>
                <w:bCs/>
                <w:sz w:val="16"/>
                <w:szCs w:val="18"/>
                <w:lang w:val="es-ES"/>
              </w:rPr>
              <w:t>Չափա</w:t>
            </w:r>
            <w:proofErr w:type="spellEnd"/>
            <w:r w:rsidRPr="00C8279D">
              <w:rPr>
                <w:rFonts w:ascii="GHEA Grapalat" w:eastAsia="Times New Roman" w:hAnsi="GHEA Grapalat" w:cs="Times New Roman"/>
                <w:b/>
                <w:bCs/>
                <w:sz w:val="16"/>
                <w:szCs w:val="18"/>
                <w:lang w:val="es-ES"/>
              </w:rPr>
              <w:t>-</w:t>
            </w:r>
          </w:p>
          <w:p w14:paraId="6A24DA43" w14:textId="77777777" w:rsidR="00C8279D" w:rsidRPr="00C8279D" w:rsidRDefault="00C8279D" w:rsidP="00C8279D">
            <w:pPr>
              <w:spacing w:after="0" w:line="240" w:lineRule="auto"/>
              <w:jc w:val="center"/>
              <w:rPr>
                <w:rFonts w:ascii="GHEA Grapalat" w:eastAsia="Times New Roman" w:hAnsi="GHEA Grapalat" w:cs="Times New Roman"/>
                <w:b/>
                <w:bCs/>
                <w:sz w:val="16"/>
                <w:szCs w:val="24"/>
                <w:lang w:val="es-ES"/>
              </w:rPr>
            </w:pPr>
            <w:proofErr w:type="spellStart"/>
            <w:r w:rsidRPr="00C8279D">
              <w:rPr>
                <w:rFonts w:ascii="GHEA Grapalat" w:eastAsia="Times New Roman" w:hAnsi="GHEA Grapalat" w:cs="Times New Roman"/>
                <w:b/>
                <w:bCs/>
                <w:sz w:val="16"/>
                <w:szCs w:val="18"/>
                <w:lang w:val="es-ES"/>
              </w:rPr>
              <w:t>բաժինների</w:t>
            </w:r>
            <w:proofErr w:type="spellEnd"/>
            <w:r w:rsidRPr="00C8279D">
              <w:rPr>
                <w:rFonts w:ascii="GHEA Grapalat" w:eastAsia="Times New Roman" w:hAnsi="GHEA Grapalat" w:cs="Times New Roman"/>
                <w:b/>
                <w:bCs/>
                <w:sz w:val="16"/>
                <w:szCs w:val="18"/>
                <w:lang w:val="es-ES"/>
              </w:rPr>
              <w:t xml:space="preserve"> </w:t>
            </w:r>
            <w:proofErr w:type="spellStart"/>
            <w:r w:rsidRPr="00C8279D">
              <w:rPr>
                <w:rFonts w:ascii="GHEA Grapalat" w:eastAsia="Times New Roman" w:hAnsi="GHEA Grapalat" w:cs="Times New Roman"/>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22D62C36" w14:textId="77777777" w:rsidR="00C8279D" w:rsidRPr="00C8279D" w:rsidRDefault="00C8279D" w:rsidP="00C8279D">
            <w:pPr>
              <w:spacing w:after="0" w:line="240" w:lineRule="auto"/>
              <w:jc w:val="center"/>
              <w:rPr>
                <w:rFonts w:ascii="GHEA Grapalat" w:eastAsia="Times New Roman" w:hAnsi="GHEA Grapalat" w:cs="Times New Roman"/>
                <w:b/>
                <w:bCs/>
                <w:sz w:val="16"/>
                <w:szCs w:val="18"/>
                <w:lang w:val="es-ES"/>
              </w:rPr>
            </w:pPr>
            <w:proofErr w:type="spellStart"/>
            <w:r w:rsidRPr="00C8279D">
              <w:rPr>
                <w:rFonts w:ascii="GHEA Grapalat" w:eastAsia="Times New Roman" w:hAnsi="GHEA Grapalat" w:cs="Times New Roman"/>
                <w:b/>
                <w:bCs/>
                <w:sz w:val="16"/>
                <w:szCs w:val="18"/>
                <w:lang w:val="es-ES"/>
              </w:rPr>
              <w:t>Աշխատանքի</w:t>
            </w:r>
            <w:proofErr w:type="spellEnd"/>
            <w:r w:rsidRPr="00C8279D">
              <w:rPr>
                <w:rFonts w:ascii="GHEA Grapalat" w:eastAsia="Times New Roman" w:hAnsi="GHEA Grapalat" w:cs="Times New Roman"/>
                <w:b/>
                <w:bCs/>
                <w:sz w:val="16"/>
                <w:szCs w:val="18"/>
                <w:lang w:val="es-ES"/>
              </w:rPr>
              <w:t xml:space="preserve"> </w:t>
            </w:r>
            <w:proofErr w:type="spellStart"/>
            <w:r w:rsidRPr="00C8279D">
              <w:rPr>
                <w:rFonts w:ascii="GHEA Grapalat" w:eastAsia="Times New Roman" w:hAnsi="GHEA Grapalat" w:cs="Times New Roman"/>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0D6ACE5D" w14:textId="77777777" w:rsidR="00C8279D" w:rsidRPr="00C8279D" w:rsidRDefault="00C8279D" w:rsidP="00C8279D">
            <w:pPr>
              <w:spacing w:after="0" w:line="240" w:lineRule="auto"/>
              <w:jc w:val="center"/>
              <w:rPr>
                <w:rFonts w:ascii="GHEA Grapalat" w:eastAsia="Times New Roman" w:hAnsi="GHEA Grapalat" w:cs="Times New Roman"/>
                <w:bCs/>
                <w:sz w:val="16"/>
                <w:szCs w:val="18"/>
                <w:lang w:val="es-ES"/>
              </w:rPr>
            </w:pPr>
            <w:proofErr w:type="spellStart"/>
            <w:r w:rsidRPr="00C8279D">
              <w:rPr>
                <w:rFonts w:ascii="GHEA Grapalat" w:eastAsia="Times New Roman" w:hAnsi="GHEA Grapalat" w:cs="Times New Roman"/>
                <w:b/>
                <w:bCs/>
                <w:sz w:val="16"/>
                <w:szCs w:val="18"/>
                <w:lang w:val="es-ES"/>
              </w:rPr>
              <w:t>Արժեք</w:t>
            </w:r>
            <w:proofErr w:type="spellEnd"/>
            <w:r w:rsidRPr="00C8279D">
              <w:rPr>
                <w:rFonts w:ascii="GHEA Grapalat" w:eastAsia="Times New Roman" w:hAnsi="GHEA Grapalat" w:cs="Times New Roman"/>
                <w:b/>
                <w:bCs/>
                <w:sz w:val="16"/>
                <w:szCs w:val="18"/>
                <w:lang w:val="es-ES"/>
              </w:rPr>
              <w:t xml:space="preserve"> </w:t>
            </w:r>
            <w:r w:rsidRPr="00C8279D">
              <w:rPr>
                <w:rFonts w:ascii="GHEA Grapalat" w:eastAsia="Times New Roman" w:hAnsi="GHEA Grapalat" w:cs="Times New Roman"/>
                <w:bCs/>
                <w:sz w:val="16"/>
                <w:szCs w:val="18"/>
                <w:lang w:val="es-ES"/>
              </w:rPr>
              <w:t>(</w:t>
            </w:r>
            <w:proofErr w:type="spellStart"/>
            <w:r w:rsidRPr="00C8279D">
              <w:rPr>
                <w:rFonts w:ascii="GHEA Grapalat" w:eastAsia="Times New Roman" w:hAnsi="GHEA Grapalat" w:cs="Times New Roman"/>
                <w:bCs/>
                <w:sz w:val="16"/>
                <w:szCs w:val="18"/>
                <w:lang w:val="es-ES"/>
              </w:rPr>
              <w:t>ինքնարժեքի</w:t>
            </w:r>
            <w:proofErr w:type="spellEnd"/>
            <w:r w:rsidRPr="00C8279D">
              <w:rPr>
                <w:rFonts w:ascii="GHEA Grapalat" w:eastAsia="Times New Roman" w:hAnsi="GHEA Grapalat" w:cs="Times New Roman"/>
                <w:bCs/>
                <w:sz w:val="16"/>
                <w:szCs w:val="18"/>
                <w:lang w:val="es-ES"/>
              </w:rPr>
              <w:t xml:space="preserve"> և </w:t>
            </w:r>
            <w:proofErr w:type="spellStart"/>
            <w:r w:rsidRPr="00C8279D">
              <w:rPr>
                <w:rFonts w:ascii="GHEA Grapalat" w:eastAsia="Times New Roman" w:hAnsi="GHEA Grapalat" w:cs="Times New Roman"/>
                <w:bCs/>
                <w:sz w:val="16"/>
                <w:szCs w:val="18"/>
                <w:lang w:val="es-ES"/>
              </w:rPr>
              <w:t>կանխատեսվող</w:t>
            </w:r>
            <w:proofErr w:type="spellEnd"/>
            <w:r w:rsidRPr="00C8279D">
              <w:rPr>
                <w:rFonts w:ascii="GHEA Grapalat" w:eastAsia="Times New Roman" w:hAnsi="GHEA Grapalat" w:cs="Times New Roman"/>
                <w:bCs/>
                <w:sz w:val="16"/>
                <w:szCs w:val="18"/>
                <w:lang w:val="es-ES"/>
              </w:rPr>
              <w:t xml:space="preserve"> </w:t>
            </w:r>
            <w:proofErr w:type="spellStart"/>
            <w:r w:rsidRPr="00C8279D">
              <w:rPr>
                <w:rFonts w:ascii="GHEA Grapalat" w:eastAsia="Times New Roman" w:hAnsi="GHEA Grapalat" w:cs="Times New Roman"/>
                <w:bCs/>
                <w:sz w:val="16"/>
                <w:szCs w:val="18"/>
                <w:lang w:val="es-ES"/>
              </w:rPr>
              <w:t>շահույթի</w:t>
            </w:r>
            <w:proofErr w:type="spellEnd"/>
            <w:r w:rsidRPr="00C8279D">
              <w:rPr>
                <w:rFonts w:ascii="GHEA Grapalat" w:eastAsia="Times New Roman" w:hAnsi="GHEA Grapalat" w:cs="Times New Roman"/>
                <w:bCs/>
                <w:sz w:val="16"/>
                <w:szCs w:val="18"/>
                <w:lang w:val="es-ES"/>
              </w:rPr>
              <w:t xml:space="preserve"> </w:t>
            </w:r>
            <w:proofErr w:type="spellStart"/>
            <w:r w:rsidRPr="00C8279D">
              <w:rPr>
                <w:rFonts w:ascii="GHEA Grapalat" w:eastAsia="Times New Roman" w:hAnsi="GHEA Grapalat" w:cs="Times New Roman"/>
                <w:bCs/>
                <w:sz w:val="16"/>
                <w:szCs w:val="18"/>
                <w:lang w:val="es-ES"/>
              </w:rPr>
              <w:t>հանրագումարը</w:t>
            </w:r>
            <w:proofErr w:type="spellEnd"/>
            <w:r w:rsidRPr="00C8279D">
              <w:rPr>
                <w:rFonts w:ascii="GHEA Grapalat" w:eastAsia="Times New Roman" w:hAnsi="GHEA Grapalat" w:cs="Times New Roman"/>
                <w:bCs/>
                <w:sz w:val="16"/>
                <w:szCs w:val="18"/>
                <w:lang w:val="es-ES"/>
              </w:rPr>
              <w:t>)</w:t>
            </w:r>
          </w:p>
          <w:p w14:paraId="557B88D8" w14:textId="77777777" w:rsidR="00C8279D" w:rsidRPr="00C8279D" w:rsidRDefault="00C8279D" w:rsidP="00C8279D">
            <w:pPr>
              <w:spacing w:after="0" w:line="240" w:lineRule="auto"/>
              <w:jc w:val="center"/>
              <w:rPr>
                <w:rFonts w:ascii="GHEA Grapalat" w:eastAsia="Times New Roman" w:hAnsi="GHEA Grapalat" w:cs="Times New Roman"/>
                <w:b/>
                <w:bCs/>
                <w:sz w:val="16"/>
                <w:szCs w:val="18"/>
                <w:lang w:val="es-ES"/>
              </w:rPr>
            </w:pPr>
            <w:r w:rsidRPr="00C8279D">
              <w:rPr>
                <w:rFonts w:ascii="GHEA Grapalat" w:eastAsia="Times New Roman" w:hAnsi="GHEA Grapalat" w:cs="Times New Roman"/>
                <w:b/>
                <w:bCs/>
                <w:sz w:val="16"/>
                <w:szCs w:val="18"/>
                <w:lang w:val="es-ES"/>
              </w:rPr>
              <w:t>/</w:t>
            </w:r>
            <w:proofErr w:type="spellStart"/>
            <w:r w:rsidRPr="00C8279D">
              <w:rPr>
                <w:rFonts w:ascii="GHEA Grapalat" w:eastAsia="Times New Roman" w:hAnsi="GHEA Grapalat" w:cs="Times New Roman"/>
                <w:b/>
                <w:bCs/>
                <w:sz w:val="16"/>
                <w:szCs w:val="18"/>
                <w:lang w:val="es-ES"/>
              </w:rPr>
              <w:t>տառերով</w:t>
            </w:r>
            <w:proofErr w:type="spellEnd"/>
            <w:r w:rsidRPr="00C8279D">
              <w:rPr>
                <w:rFonts w:ascii="GHEA Grapalat" w:eastAsia="Times New Roman" w:hAnsi="GHEA Grapalat" w:cs="Times New Roman"/>
                <w:b/>
                <w:bCs/>
                <w:sz w:val="16"/>
                <w:szCs w:val="18"/>
                <w:lang w:val="es-ES"/>
              </w:rPr>
              <w:t xml:space="preserve"> և </w:t>
            </w:r>
            <w:proofErr w:type="spellStart"/>
            <w:r w:rsidRPr="00C8279D">
              <w:rPr>
                <w:rFonts w:ascii="GHEA Grapalat" w:eastAsia="Times New Roman" w:hAnsi="GHEA Grapalat" w:cs="Times New Roman"/>
                <w:b/>
                <w:bCs/>
                <w:sz w:val="16"/>
                <w:szCs w:val="18"/>
                <w:lang w:val="es-ES"/>
              </w:rPr>
              <w:t>թվերով</w:t>
            </w:r>
            <w:proofErr w:type="spellEnd"/>
            <w:r w:rsidRPr="00C8279D">
              <w:rPr>
                <w:rFonts w:ascii="GHEA Grapalat" w:eastAsia="Times New Roman" w:hAnsi="GHEA Grapalat" w:cs="Times New Roman"/>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F3DB61C" w14:textId="77777777" w:rsidR="00C8279D" w:rsidRPr="00C8279D" w:rsidRDefault="00C8279D" w:rsidP="00C8279D">
            <w:pPr>
              <w:spacing w:after="0" w:line="240" w:lineRule="auto"/>
              <w:jc w:val="center"/>
              <w:rPr>
                <w:rFonts w:ascii="GHEA Grapalat" w:eastAsia="Times New Roman" w:hAnsi="GHEA Grapalat" w:cs="Times New Roman"/>
                <w:b/>
                <w:bCs/>
                <w:sz w:val="16"/>
                <w:szCs w:val="18"/>
                <w:lang w:val="es-ES"/>
              </w:rPr>
            </w:pPr>
            <w:r w:rsidRPr="00C8279D">
              <w:rPr>
                <w:rFonts w:ascii="GHEA Grapalat" w:eastAsia="Times New Roman" w:hAnsi="GHEA Grapalat" w:cs="Times New Roman"/>
                <w:b/>
                <w:bCs/>
                <w:sz w:val="16"/>
                <w:szCs w:val="18"/>
                <w:lang w:val="es-ES"/>
              </w:rPr>
              <w:t>ԱԱՀ**</w:t>
            </w:r>
          </w:p>
          <w:p w14:paraId="7D8042BC" w14:textId="77777777" w:rsidR="00C8279D" w:rsidRPr="00C8279D" w:rsidRDefault="00C8279D" w:rsidP="00C8279D">
            <w:pPr>
              <w:spacing w:after="0" w:line="240" w:lineRule="auto"/>
              <w:jc w:val="center"/>
              <w:rPr>
                <w:rFonts w:ascii="GHEA Grapalat" w:eastAsia="Times New Roman" w:hAnsi="GHEA Grapalat" w:cs="Times New Roman"/>
                <w:b/>
                <w:bCs/>
                <w:sz w:val="16"/>
                <w:szCs w:val="18"/>
                <w:lang w:val="es-ES"/>
              </w:rPr>
            </w:pPr>
            <w:r w:rsidRPr="00C8279D">
              <w:rPr>
                <w:rFonts w:ascii="GHEA Grapalat" w:eastAsia="Times New Roman" w:hAnsi="GHEA Grapalat" w:cs="Times New Roman"/>
                <w:b/>
                <w:bCs/>
                <w:sz w:val="16"/>
                <w:szCs w:val="18"/>
                <w:lang w:val="es-ES"/>
              </w:rPr>
              <w:t>/</w:t>
            </w:r>
            <w:proofErr w:type="spellStart"/>
            <w:r w:rsidRPr="00C8279D">
              <w:rPr>
                <w:rFonts w:ascii="GHEA Grapalat" w:eastAsia="Times New Roman" w:hAnsi="GHEA Grapalat" w:cs="Times New Roman"/>
                <w:b/>
                <w:bCs/>
                <w:sz w:val="16"/>
                <w:szCs w:val="18"/>
                <w:lang w:val="es-ES"/>
              </w:rPr>
              <w:t>տառերով</w:t>
            </w:r>
            <w:proofErr w:type="spellEnd"/>
            <w:r w:rsidRPr="00C8279D">
              <w:rPr>
                <w:rFonts w:ascii="GHEA Grapalat" w:eastAsia="Times New Roman" w:hAnsi="GHEA Grapalat" w:cs="Times New Roman"/>
                <w:b/>
                <w:bCs/>
                <w:sz w:val="16"/>
                <w:szCs w:val="18"/>
                <w:lang w:val="es-ES"/>
              </w:rPr>
              <w:t xml:space="preserve"> և </w:t>
            </w:r>
            <w:proofErr w:type="spellStart"/>
            <w:r w:rsidRPr="00C8279D">
              <w:rPr>
                <w:rFonts w:ascii="GHEA Grapalat" w:eastAsia="Times New Roman" w:hAnsi="GHEA Grapalat" w:cs="Times New Roman"/>
                <w:b/>
                <w:bCs/>
                <w:sz w:val="16"/>
                <w:szCs w:val="18"/>
                <w:lang w:val="es-ES"/>
              </w:rPr>
              <w:t>թվերով</w:t>
            </w:r>
            <w:proofErr w:type="spellEnd"/>
            <w:r w:rsidRPr="00C8279D">
              <w:rPr>
                <w:rFonts w:ascii="GHEA Grapalat" w:eastAsia="Times New Roman" w:hAnsi="GHEA Grapalat" w:cs="Times New Roman"/>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3C8D1C29" w14:textId="77777777" w:rsidR="00C8279D" w:rsidRPr="00C8279D" w:rsidRDefault="00C8279D" w:rsidP="00C8279D">
            <w:pPr>
              <w:spacing w:after="0" w:line="240" w:lineRule="auto"/>
              <w:jc w:val="center"/>
              <w:rPr>
                <w:rFonts w:ascii="GHEA Grapalat" w:eastAsia="Times New Roman" w:hAnsi="GHEA Grapalat" w:cs="Times New Roman"/>
                <w:b/>
                <w:bCs/>
                <w:sz w:val="16"/>
                <w:szCs w:val="18"/>
                <w:lang w:val="es-ES"/>
              </w:rPr>
            </w:pPr>
            <w:proofErr w:type="spellStart"/>
            <w:r w:rsidRPr="00C8279D">
              <w:rPr>
                <w:rFonts w:ascii="GHEA Grapalat" w:eastAsia="Times New Roman" w:hAnsi="GHEA Grapalat" w:cs="Times New Roman"/>
                <w:b/>
                <w:bCs/>
                <w:sz w:val="16"/>
                <w:szCs w:val="18"/>
                <w:lang w:val="es-ES"/>
              </w:rPr>
              <w:t>Ընդհանուր</w:t>
            </w:r>
            <w:proofErr w:type="spellEnd"/>
            <w:r w:rsidRPr="00C8279D">
              <w:rPr>
                <w:rFonts w:ascii="GHEA Grapalat" w:eastAsia="Times New Roman" w:hAnsi="GHEA Grapalat" w:cs="Times New Roman"/>
                <w:b/>
                <w:bCs/>
                <w:sz w:val="16"/>
                <w:szCs w:val="18"/>
                <w:lang w:val="es-ES"/>
              </w:rPr>
              <w:t xml:space="preserve"> </w:t>
            </w:r>
            <w:proofErr w:type="spellStart"/>
            <w:r w:rsidRPr="00C8279D">
              <w:rPr>
                <w:rFonts w:ascii="GHEA Grapalat" w:eastAsia="Times New Roman" w:hAnsi="GHEA Grapalat" w:cs="Times New Roman"/>
                <w:b/>
                <w:bCs/>
                <w:sz w:val="16"/>
                <w:szCs w:val="18"/>
                <w:lang w:val="es-ES"/>
              </w:rPr>
              <w:t>գինը</w:t>
            </w:r>
            <w:proofErr w:type="spellEnd"/>
          </w:p>
          <w:p w14:paraId="0C7E2019" w14:textId="77777777" w:rsidR="00C8279D" w:rsidRPr="00C8279D" w:rsidRDefault="00C8279D" w:rsidP="00C8279D">
            <w:pPr>
              <w:spacing w:after="0" w:line="240" w:lineRule="auto"/>
              <w:jc w:val="center"/>
              <w:rPr>
                <w:rFonts w:ascii="GHEA Grapalat" w:eastAsia="Times New Roman" w:hAnsi="GHEA Grapalat" w:cs="Times New Roman"/>
                <w:b/>
                <w:bCs/>
                <w:sz w:val="16"/>
                <w:szCs w:val="18"/>
                <w:lang w:val="es-ES"/>
              </w:rPr>
            </w:pPr>
            <w:r w:rsidRPr="00C8279D">
              <w:rPr>
                <w:rFonts w:ascii="GHEA Grapalat" w:eastAsia="Times New Roman" w:hAnsi="GHEA Grapalat" w:cs="Times New Roman"/>
                <w:b/>
                <w:bCs/>
                <w:sz w:val="16"/>
                <w:szCs w:val="18"/>
                <w:lang w:val="es-ES"/>
              </w:rPr>
              <w:t xml:space="preserve"> /</w:t>
            </w:r>
            <w:proofErr w:type="spellStart"/>
            <w:r w:rsidRPr="00C8279D">
              <w:rPr>
                <w:rFonts w:ascii="GHEA Grapalat" w:eastAsia="Times New Roman" w:hAnsi="GHEA Grapalat" w:cs="Times New Roman"/>
                <w:b/>
                <w:bCs/>
                <w:sz w:val="16"/>
                <w:szCs w:val="18"/>
                <w:lang w:val="es-ES"/>
              </w:rPr>
              <w:t>տառերով</w:t>
            </w:r>
            <w:proofErr w:type="spellEnd"/>
            <w:r w:rsidRPr="00C8279D">
              <w:rPr>
                <w:rFonts w:ascii="GHEA Grapalat" w:eastAsia="Times New Roman" w:hAnsi="GHEA Grapalat" w:cs="Times New Roman"/>
                <w:b/>
                <w:bCs/>
                <w:sz w:val="16"/>
                <w:szCs w:val="18"/>
                <w:lang w:val="es-ES"/>
              </w:rPr>
              <w:t xml:space="preserve"> և </w:t>
            </w:r>
            <w:proofErr w:type="spellStart"/>
            <w:r w:rsidRPr="00C8279D">
              <w:rPr>
                <w:rFonts w:ascii="GHEA Grapalat" w:eastAsia="Times New Roman" w:hAnsi="GHEA Grapalat" w:cs="Times New Roman"/>
                <w:b/>
                <w:bCs/>
                <w:sz w:val="16"/>
                <w:szCs w:val="18"/>
                <w:lang w:val="es-ES"/>
              </w:rPr>
              <w:t>թվերով</w:t>
            </w:r>
            <w:proofErr w:type="spellEnd"/>
            <w:r w:rsidRPr="00C8279D">
              <w:rPr>
                <w:rFonts w:ascii="GHEA Grapalat" w:eastAsia="Times New Roman" w:hAnsi="GHEA Grapalat" w:cs="Times New Roman"/>
                <w:b/>
                <w:bCs/>
                <w:sz w:val="16"/>
                <w:szCs w:val="18"/>
                <w:lang w:val="es-ES"/>
              </w:rPr>
              <w:t>/</w:t>
            </w:r>
          </w:p>
        </w:tc>
      </w:tr>
      <w:tr w:rsidR="00C8279D" w:rsidRPr="00C8279D" w14:paraId="26C7C7C0" w14:textId="77777777" w:rsidTr="00C8279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DA62A03" w14:textId="77777777" w:rsidR="00C8279D" w:rsidRPr="00C8279D" w:rsidRDefault="00C8279D" w:rsidP="00C8279D">
            <w:pPr>
              <w:spacing w:after="0" w:line="240" w:lineRule="auto"/>
              <w:jc w:val="center"/>
              <w:rPr>
                <w:rFonts w:ascii="GHEA Grapalat" w:eastAsia="Times New Roman" w:hAnsi="GHEA Grapalat" w:cs="Times New Roman"/>
                <w:b/>
                <w:i/>
                <w:sz w:val="16"/>
                <w:szCs w:val="24"/>
                <w:lang w:val="es-ES"/>
              </w:rPr>
            </w:pPr>
            <w:r w:rsidRPr="00C8279D">
              <w:rPr>
                <w:rFonts w:ascii="GHEA Grapalat" w:eastAsia="Times New Roman" w:hAnsi="GHEA Grapalat"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AA6747A" w14:textId="77777777" w:rsidR="00C8279D" w:rsidRPr="00C8279D" w:rsidRDefault="00C8279D" w:rsidP="00C8279D">
            <w:pPr>
              <w:spacing w:after="0" w:line="240" w:lineRule="auto"/>
              <w:jc w:val="center"/>
              <w:rPr>
                <w:rFonts w:ascii="GHEA Grapalat" w:eastAsia="Times New Roman" w:hAnsi="GHEA Grapalat" w:cs="Times New Roman"/>
                <w:b/>
                <w:i/>
                <w:sz w:val="16"/>
                <w:szCs w:val="24"/>
                <w:lang w:val="es-ES"/>
              </w:rPr>
            </w:pPr>
            <w:r w:rsidRPr="00C8279D">
              <w:rPr>
                <w:rFonts w:ascii="GHEA Grapalat" w:eastAsia="Times New Roman" w:hAnsi="GHEA Grapalat" w:cs="Times New Roman"/>
                <w:b/>
                <w:i/>
                <w:sz w:val="16"/>
                <w:szCs w:val="24"/>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3ECF5FC9" w14:textId="77777777" w:rsidR="00C8279D" w:rsidRPr="00C8279D" w:rsidRDefault="00C8279D" w:rsidP="00C8279D">
            <w:pPr>
              <w:spacing w:after="0" w:line="240" w:lineRule="auto"/>
              <w:jc w:val="center"/>
              <w:rPr>
                <w:rFonts w:ascii="GHEA Grapalat" w:eastAsia="Times New Roman" w:hAnsi="GHEA Grapalat" w:cs="Times New Roman"/>
                <w:i/>
                <w:sz w:val="16"/>
                <w:szCs w:val="24"/>
                <w:lang w:val="es-ES"/>
              </w:rPr>
            </w:pPr>
            <w:r w:rsidRPr="00C8279D">
              <w:rPr>
                <w:rFonts w:ascii="GHEA Grapalat" w:eastAsia="Times New Roman" w:hAnsi="GHEA Grapalat" w:cs="Times New Roman"/>
                <w:b/>
                <w:i/>
                <w:sz w:val="16"/>
                <w:szCs w:val="24"/>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49A7857" w14:textId="77777777" w:rsidR="00C8279D" w:rsidRPr="00C8279D" w:rsidRDefault="00C8279D" w:rsidP="00C8279D">
            <w:pPr>
              <w:spacing w:after="0" w:line="240" w:lineRule="auto"/>
              <w:jc w:val="center"/>
              <w:rPr>
                <w:rFonts w:ascii="GHEA Grapalat" w:eastAsia="Times New Roman" w:hAnsi="GHEA Grapalat" w:cs="Times New Roman"/>
                <w:i/>
                <w:sz w:val="16"/>
                <w:szCs w:val="24"/>
                <w:lang w:val="es-ES"/>
              </w:rPr>
            </w:pPr>
            <w:r w:rsidRPr="00C8279D">
              <w:rPr>
                <w:rFonts w:ascii="GHEA Grapalat" w:eastAsia="Times New Roman" w:hAnsi="GHEA Grapalat" w:cs="Times New Roman"/>
                <w:b/>
                <w:i/>
                <w:sz w:val="16"/>
                <w:szCs w:val="24"/>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075EAD" w14:textId="77777777" w:rsidR="00C8279D" w:rsidRPr="00C8279D" w:rsidRDefault="00C8279D" w:rsidP="00C8279D">
            <w:pPr>
              <w:spacing w:after="0" w:line="240" w:lineRule="auto"/>
              <w:jc w:val="center"/>
              <w:rPr>
                <w:rFonts w:ascii="GHEA Grapalat" w:eastAsia="Times New Roman" w:hAnsi="GHEA Grapalat" w:cs="Times New Roman"/>
                <w:i/>
                <w:sz w:val="16"/>
                <w:szCs w:val="24"/>
                <w:lang w:val="es-ES"/>
              </w:rPr>
            </w:pPr>
            <w:r w:rsidRPr="00C8279D">
              <w:rPr>
                <w:rFonts w:ascii="GHEA Grapalat" w:eastAsia="Times New Roman" w:hAnsi="GHEA Grapalat" w:cs="Times New Roman"/>
                <w:b/>
                <w:i/>
                <w:sz w:val="16"/>
                <w:szCs w:val="24"/>
                <w:lang w:val="es-ES"/>
              </w:rPr>
              <w:t>5=3+4</w:t>
            </w:r>
          </w:p>
        </w:tc>
      </w:tr>
      <w:tr w:rsidR="00C8279D" w:rsidRPr="009B1347" w14:paraId="1622194A" w14:textId="77777777" w:rsidTr="00C23178">
        <w:trPr>
          <w:trHeight w:val="141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946CD5E" w14:textId="77777777" w:rsidR="00C8279D" w:rsidRPr="00C8279D" w:rsidRDefault="00C8279D" w:rsidP="00C8279D">
            <w:pPr>
              <w:spacing w:after="0" w:line="240" w:lineRule="auto"/>
              <w:jc w:val="center"/>
              <w:rPr>
                <w:rFonts w:ascii="GHEA Grapalat" w:eastAsia="Times New Roman" w:hAnsi="GHEA Grapalat" w:cs="Times New Roman"/>
                <w:b/>
                <w:bCs/>
                <w:sz w:val="18"/>
                <w:szCs w:val="24"/>
                <w:lang w:val="es-ES"/>
              </w:rPr>
            </w:pPr>
            <w:r w:rsidRPr="00C8279D">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7E1F7A10" w14:textId="77777777" w:rsidR="007870FC" w:rsidRPr="00584E93" w:rsidRDefault="00C23178" w:rsidP="00C8279D">
            <w:pPr>
              <w:spacing w:after="0" w:line="240" w:lineRule="auto"/>
              <w:rPr>
                <w:rFonts w:ascii="GHEA Grapalat" w:hAnsi="GHEA Grapalat"/>
                <w:lang w:val="es-ES" w:eastAsia="ru-RU"/>
              </w:rPr>
            </w:pPr>
            <w:r w:rsidRPr="00BC7EE0">
              <w:rPr>
                <w:rFonts w:ascii="GHEA Grapalat" w:hAnsi="GHEA Grapalat"/>
                <w:lang w:val="hy-AM" w:eastAsia="ru-RU"/>
              </w:rPr>
              <w:t>շենքերի և շինությունների ընթացիկ նորոգման աշխատ</w:t>
            </w:r>
            <w:r>
              <w:rPr>
                <w:rFonts w:ascii="GHEA Grapalat" w:hAnsi="GHEA Grapalat"/>
                <w:lang w:val="hy-AM" w:eastAsia="ru-RU"/>
              </w:rPr>
              <w:t>անքներ</w:t>
            </w:r>
          </w:p>
          <w:p w14:paraId="0C4166F8" w14:textId="5CFC6E3A" w:rsidR="00C8279D" w:rsidRPr="00584E93" w:rsidRDefault="00C8279D" w:rsidP="00C8279D">
            <w:pPr>
              <w:spacing w:after="0" w:line="240" w:lineRule="auto"/>
              <w:rPr>
                <w:rFonts w:ascii="GHEA Grapalat" w:eastAsia="Times New Roman" w:hAnsi="GHEA Grapalat" w:cs="Times New Roman"/>
                <w:sz w:val="18"/>
                <w:szCs w:val="24"/>
                <w:lang w:val="es-ES"/>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417E713" w14:textId="77777777" w:rsidR="00C8279D" w:rsidRPr="00C8279D" w:rsidRDefault="00C8279D" w:rsidP="00C8279D">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089978" w14:textId="77777777" w:rsidR="00C8279D" w:rsidRPr="00C8279D" w:rsidRDefault="00C8279D" w:rsidP="00C8279D">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F47B11" w14:textId="77777777" w:rsidR="00C8279D" w:rsidRPr="00C8279D" w:rsidRDefault="00C8279D" w:rsidP="00C8279D">
            <w:pPr>
              <w:spacing w:after="0" w:line="240" w:lineRule="auto"/>
              <w:jc w:val="center"/>
              <w:rPr>
                <w:rFonts w:ascii="GHEA Grapalat" w:eastAsia="Times New Roman" w:hAnsi="GHEA Grapalat" w:cs="Times New Roman"/>
                <w:sz w:val="24"/>
                <w:szCs w:val="24"/>
                <w:lang w:val="es-ES"/>
              </w:rPr>
            </w:pPr>
          </w:p>
        </w:tc>
      </w:tr>
    </w:tbl>
    <w:p w14:paraId="3530E4C1" w14:textId="77777777" w:rsidR="00C8279D" w:rsidRPr="00C8279D" w:rsidRDefault="00C8279D" w:rsidP="00C8279D">
      <w:pPr>
        <w:spacing w:after="0" w:line="240" w:lineRule="auto"/>
        <w:rPr>
          <w:rFonts w:ascii="GHEA Grapalat" w:eastAsia="Times New Roman" w:hAnsi="GHEA Grapalat" w:cs="Times New Roman"/>
          <w:sz w:val="18"/>
          <w:szCs w:val="18"/>
          <w:lang w:val="es-ES"/>
        </w:rPr>
      </w:pPr>
    </w:p>
    <w:p w14:paraId="2FC494C9" w14:textId="77777777" w:rsidR="00C8279D" w:rsidRPr="00C8279D" w:rsidRDefault="00C8279D" w:rsidP="00C8279D">
      <w:pPr>
        <w:spacing w:after="0" w:line="240" w:lineRule="auto"/>
        <w:rPr>
          <w:rFonts w:ascii="GHEA Grapalat" w:eastAsia="Times New Roman" w:hAnsi="GHEA Grapalat" w:cs="Times New Roman"/>
          <w:sz w:val="18"/>
          <w:szCs w:val="18"/>
          <w:lang w:val="es-ES"/>
        </w:rPr>
      </w:pPr>
    </w:p>
    <w:p w14:paraId="238CA03D" w14:textId="77777777" w:rsidR="00C8279D" w:rsidRPr="00C8279D" w:rsidRDefault="00C8279D" w:rsidP="00C8279D">
      <w:pPr>
        <w:spacing w:after="0" w:line="240" w:lineRule="auto"/>
        <w:rPr>
          <w:rFonts w:ascii="GHEA Grapalat" w:eastAsia="Times New Roman" w:hAnsi="GHEA Grapalat" w:cs="Times New Roman"/>
          <w:sz w:val="18"/>
          <w:szCs w:val="18"/>
          <w:lang w:val="hy-AM"/>
        </w:rPr>
      </w:pPr>
    </w:p>
    <w:p w14:paraId="64EC06FF" w14:textId="4EC0BAF3" w:rsidR="00C8279D" w:rsidRPr="00C8279D" w:rsidRDefault="00C8279D" w:rsidP="00C8279D">
      <w:pPr>
        <w:spacing w:after="0" w:line="240" w:lineRule="auto"/>
        <w:ind w:left="720" w:firstLine="720"/>
        <w:jc w:val="both"/>
        <w:rPr>
          <w:rFonts w:ascii="GHEA Grapalat" w:eastAsia="Times New Roman" w:hAnsi="GHEA Grapalat" w:cs="Times New Roman"/>
          <w:sz w:val="20"/>
          <w:szCs w:val="24"/>
          <w:lang w:val="hy-AM"/>
        </w:rPr>
      </w:pPr>
      <w:r w:rsidRPr="00C8279D">
        <w:rPr>
          <w:rFonts w:ascii="GHEA Grapalat" w:eastAsia="Times New Roman" w:hAnsi="GHEA Grapalat" w:cs="Times New Roman"/>
          <w:sz w:val="20"/>
          <w:szCs w:val="24"/>
          <w:lang w:val="hy-AM"/>
        </w:rPr>
        <w:t xml:space="preserve">___________________________________________ </w:t>
      </w:r>
      <w:r w:rsidRPr="00C8279D">
        <w:rPr>
          <w:rFonts w:ascii="GHEA Grapalat" w:eastAsia="Times New Roman" w:hAnsi="GHEA Grapalat" w:cs="Times New Roman"/>
          <w:sz w:val="20"/>
          <w:szCs w:val="24"/>
          <w:lang w:val="hy-AM"/>
        </w:rPr>
        <w:tab/>
      </w:r>
      <w:r w:rsidR="00C93686" w:rsidRPr="00694711">
        <w:rPr>
          <w:rFonts w:ascii="GHEA Grapalat" w:eastAsia="Times New Roman" w:hAnsi="GHEA Grapalat" w:cs="Times New Roman"/>
          <w:sz w:val="20"/>
          <w:szCs w:val="24"/>
          <w:lang w:val="hy-AM"/>
        </w:rPr>
        <w:t xml:space="preserve">                </w:t>
      </w:r>
      <w:r w:rsidRPr="00C8279D">
        <w:rPr>
          <w:rFonts w:ascii="GHEA Grapalat" w:eastAsia="Times New Roman" w:hAnsi="GHEA Grapalat" w:cs="Times New Roman"/>
          <w:sz w:val="20"/>
          <w:szCs w:val="24"/>
          <w:lang w:val="hy-AM"/>
        </w:rPr>
        <w:t xml:space="preserve">_____________ </w:t>
      </w:r>
    </w:p>
    <w:p w14:paraId="4DD53F60" w14:textId="77777777" w:rsidR="00C8279D" w:rsidRPr="00C8279D" w:rsidRDefault="00C8279D" w:rsidP="00C8279D">
      <w:pPr>
        <w:spacing w:after="0" w:line="240" w:lineRule="auto"/>
        <w:jc w:val="both"/>
        <w:rPr>
          <w:rFonts w:ascii="GHEA Grapalat" w:eastAsia="Times New Roman" w:hAnsi="GHEA Grapalat" w:cs="Times New Roman"/>
          <w:sz w:val="20"/>
          <w:szCs w:val="24"/>
          <w:vertAlign w:val="superscript"/>
          <w:lang w:val="hy-AM"/>
        </w:rPr>
      </w:pPr>
      <w:r w:rsidRPr="00C8279D">
        <w:rPr>
          <w:rFonts w:ascii="GHEA Grapalat" w:eastAsia="Times New Roman" w:hAnsi="GHEA Grapalat" w:cs="Times New Roman"/>
          <w:sz w:val="20"/>
          <w:szCs w:val="24"/>
          <w:vertAlign w:val="superscript"/>
          <w:lang w:val="hy-AM"/>
        </w:rPr>
        <w:t xml:space="preserve">                                                      մասնակցի անվանումը (ղեկավարի պաշտոնը, անուն ազգանունը)                                                       ստորագրությունը</w:t>
      </w:r>
      <w:r w:rsidRPr="00C8279D">
        <w:rPr>
          <w:rFonts w:ascii="GHEA Grapalat" w:eastAsia="Times New Roman" w:hAnsi="GHEA Grapalat" w:cs="Times New Roman"/>
          <w:sz w:val="20"/>
          <w:szCs w:val="24"/>
          <w:vertAlign w:val="superscript"/>
          <w:lang w:val="hy-AM"/>
        </w:rPr>
        <w:tab/>
      </w:r>
    </w:p>
    <w:p w14:paraId="08ED1E72" w14:textId="77777777" w:rsidR="00C8279D" w:rsidRPr="00C8279D" w:rsidRDefault="00C8279D" w:rsidP="00C8279D">
      <w:pPr>
        <w:spacing w:after="0" w:line="240" w:lineRule="auto"/>
        <w:jc w:val="right"/>
        <w:rPr>
          <w:rFonts w:ascii="GHEA Grapalat" w:eastAsia="Times New Roman" w:hAnsi="GHEA Grapalat" w:cs="Times New Roman"/>
          <w:sz w:val="20"/>
          <w:szCs w:val="24"/>
          <w:lang w:val="hy-AM"/>
        </w:rPr>
      </w:pPr>
    </w:p>
    <w:p w14:paraId="0BB5A35B" w14:textId="77777777" w:rsidR="00C8279D" w:rsidRPr="00C8279D" w:rsidRDefault="00C8279D" w:rsidP="00C8279D">
      <w:pPr>
        <w:spacing w:after="0" w:line="240" w:lineRule="auto"/>
        <w:jc w:val="right"/>
        <w:rPr>
          <w:rFonts w:ascii="GHEA Grapalat" w:eastAsia="Times New Roman" w:hAnsi="GHEA Grapalat" w:cs="Times New Roman"/>
          <w:sz w:val="20"/>
          <w:szCs w:val="24"/>
          <w:lang w:val="hy-AM"/>
        </w:rPr>
      </w:pPr>
      <w:r w:rsidRPr="00C8279D">
        <w:rPr>
          <w:rFonts w:ascii="GHEA Grapalat" w:eastAsia="Times New Roman" w:hAnsi="GHEA Grapalat" w:cs="Times New Roman"/>
          <w:sz w:val="20"/>
          <w:szCs w:val="24"/>
          <w:lang w:val="hy-AM"/>
        </w:rPr>
        <w:t>Կ. Տ.</w:t>
      </w:r>
      <w:r w:rsidRPr="00C8279D">
        <w:rPr>
          <w:rFonts w:ascii="GHEA Grapalat" w:eastAsia="Times New Roman" w:hAnsi="GHEA Grapalat" w:cs="Times New Roman"/>
          <w:sz w:val="20"/>
          <w:szCs w:val="24"/>
          <w:lang w:val="hy-AM"/>
        </w:rPr>
        <w:tab/>
      </w:r>
    </w:p>
    <w:p w14:paraId="5248866A" w14:textId="77777777" w:rsidR="00C8279D" w:rsidRPr="00C8279D" w:rsidRDefault="00C8279D" w:rsidP="00C8279D">
      <w:pPr>
        <w:spacing w:after="0" w:line="240" w:lineRule="auto"/>
        <w:jc w:val="right"/>
        <w:rPr>
          <w:rFonts w:ascii="GHEA Grapalat" w:eastAsia="Times New Roman" w:hAnsi="GHEA Grapalat" w:cs="Times New Roman"/>
          <w:sz w:val="20"/>
          <w:szCs w:val="24"/>
          <w:lang w:val="hy-AM"/>
        </w:rPr>
      </w:pPr>
    </w:p>
    <w:p w14:paraId="43597EBA"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5B5F86D3"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7AC44403"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56720E7D"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70A2C4B9"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2F61DBF4"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583FE519"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2644D889"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3A33BB30"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6DA0FBD9"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53EAA4C0"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6BBF2965" w14:textId="77777777" w:rsidR="00C8279D" w:rsidRPr="00C8279D" w:rsidRDefault="00C8279D" w:rsidP="00C8279D">
      <w:pPr>
        <w:spacing w:after="0" w:line="240" w:lineRule="auto"/>
        <w:rPr>
          <w:rFonts w:ascii="GHEA Grapalat" w:eastAsia="Times New Roman" w:hAnsi="GHEA Grapalat" w:cs="Sylfaen"/>
          <w:i/>
          <w:sz w:val="16"/>
          <w:szCs w:val="16"/>
          <w:lang w:val="hy-AM" w:eastAsia="ru-RU"/>
        </w:rPr>
      </w:pPr>
    </w:p>
    <w:p w14:paraId="1FA40B1E" w14:textId="77777777" w:rsidR="00C8279D" w:rsidRPr="00C8279D" w:rsidRDefault="00C8279D" w:rsidP="00C8279D">
      <w:pPr>
        <w:spacing w:after="0" w:line="240" w:lineRule="auto"/>
        <w:ind w:firstLine="567"/>
        <w:jc w:val="right"/>
        <w:rPr>
          <w:rFonts w:ascii="GHEA Grapalat" w:eastAsia="Times New Roman" w:hAnsi="GHEA Grapalat" w:cs="Times New Roman"/>
          <w:i/>
          <w:sz w:val="20"/>
          <w:szCs w:val="20"/>
          <w:lang w:val="hy-AM"/>
        </w:rPr>
      </w:pPr>
    </w:p>
    <w:p w14:paraId="734B4873" w14:textId="77777777" w:rsidR="00C8279D" w:rsidRPr="00C8279D" w:rsidRDefault="00C8279D" w:rsidP="00C8279D">
      <w:pPr>
        <w:spacing w:after="0" w:line="240" w:lineRule="auto"/>
        <w:ind w:firstLine="567"/>
        <w:jc w:val="right"/>
        <w:rPr>
          <w:rFonts w:ascii="GHEA Grapalat" w:eastAsia="Times New Roman" w:hAnsi="GHEA Grapalat" w:cs="Times New Roman"/>
          <w:i/>
          <w:sz w:val="20"/>
          <w:szCs w:val="20"/>
          <w:lang w:val="hy-AM"/>
        </w:rPr>
      </w:pPr>
    </w:p>
    <w:p w14:paraId="2A2759B7" w14:textId="77777777" w:rsidR="00C8279D" w:rsidRPr="00C8279D" w:rsidRDefault="00C8279D" w:rsidP="00C8279D">
      <w:pPr>
        <w:spacing w:after="0" w:line="240" w:lineRule="auto"/>
        <w:ind w:firstLine="567"/>
        <w:jc w:val="right"/>
        <w:rPr>
          <w:rFonts w:ascii="GHEA Grapalat" w:eastAsia="Times New Roman" w:hAnsi="GHEA Grapalat" w:cs="Times New Roman"/>
          <w:i/>
          <w:sz w:val="20"/>
          <w:szCs w:val="20"/>
          <w:lang w:val="hy-AM"/>
        </w:rPr>
      </w:pPr>
    </w:p>
    <w:p w14:paraId="42A997B9" w14:textId="77777777" w:rsidR="00C8279D" w:rsidRPr="00C8279D" w:rsidRDefault="00C8279D" w:rsidP="00C8279D">
      <w:pPr>
        <w:spacing w:after="0" w:line="240" w:lineRule="auto"/>
        <w:ind w:firstLine="567"/>
        <w:jc w:val="right"/>
        <w:rPr>
          <w:rFonts w:ascii="GHEA Grapalat" w:eastAsia="Times New Roman" w:hAnsi="GHEA Grapalat" w:cs="Times New Roman"/>
          <w:i/>
          <w:sz w:val="20"/>
          <w:szCs w:val="20"/>
          <w:lang w:val="es-ES" w:eastAsia="ru-RU"/>
        </w:rPr>
      </w:pPr>
    </w:p>
    <w:p w14:paraId="7F2E70AA" w14:textId="77777777" w:rsidR="00C8279D" w:rsidRPr="00C8279D" w:rsidRDefault="00C8279D" w:rsidP="00C8279D">
      <w:pPr>
        <w:spacing w:after="0" w:line="240" w:lineRule="auto"/>
        <w:jc w:val="both"/>
        <w:rPr>
          <w:rFonts w:ascii="GHEA Grapalat" w:eastAsia="Times New Roman" w:hAnsi="GHEA Grapalat" w:cs="Sylfaen"/>
          <w:i/>
          <w:sz w:val="16"/>
          <w:szCs w:val="16"/>
          <w:lang w:val="af-ZA" w:eastAsia="ru-RU"/>
        </w:rPr>
      </w:pPr>
    </w:p>
    <w:p w14:paraId="33A52F82" w14:textId="77777777" w:rsidR="00C8279D" w:rsidRPr="00C8279D" w:rsidRDefault="00C8279D" w:rsidP="00C8279D">
      <w:pPr>
        <w:spacing w:after="0" w:line="240" w:lineRule="auto"/>
        <w:ind w:right="309"/>
        <w:jc w:val="both"/>
        <w:rPr>
          <w:rFonts w:ascii="GHEA Grapalat" w:eastAsia="Times New Roman" w:hAnsi="GHEA Grapalat" w:cs="Times New Roman"/>
          <w:bCs/>
          <w:i/>
          <w:iCs/>
          <w:sz w:val="20"/>
          <w:szCs w:val="24"/>
          <w:lang w:val="es-ES"/>
        </w:rPr>
      </w:pPr>
      <w:r w:rsidRPr="00C8279D">
        <w:rPr>
          <w:rFonts w:ascii="GHEA Grapalat" w:eastAsia="Times New Roman" w:hAnsi="GHEA Grapalat" w:cs="Times New Roman"/>
          <w:bCs/>
          <w:i/>
          <w:sz w:val="18"/>
          <w:szCs w:val="18"/>
          <w:lang w:val="es-ES"/>
        </w:rPr>
        <w:t>**</w:t>
      </w:r>
      <w:r w:rsidRPr="005A06FD">
        <w:rPr>
          <w:rFonts w:ascii="GHEA Grapalat" w:eastAsia="Times New Roman" w:hAnsi="GHEA Grapalat" w:cs="Times New Roman"/>
          <w:i/>
          <w:sz w:val="16"/>
          <w:szCs w:val="16"/>
          <w:lang w:val="hy-AM"/>
        </w:rPr>
        <w:t>եթեմասնակիցնավելացվածարժեքիհարկվճարողէ</w:t>
      </w:r>
      <w:r w:rsidRPr="00C8279D">
        <w:rPr>
          <w:rFonts w:ascii="GHEA Grapalat" w:eastAsia="Times New Roman" w:hAnsi="GHEA Grapalat" w:cs="Times New Roman"/>
          <w:i/>
          <w:sz w:val="16"/>
          <w:szCs w:val="16"/>
          <w:lang w:val="af-ZA"/>
        </w:rPr>
        <w:t xml:space="preserve">, </w:t>
      </w:r>
      <w:r w:rsidRPr="005A06FD">
        <w:rPr>
          <w:rFonts w:ascii="GHEA Grapalat" w:eastAsia="Times New Roman" w:hAnsi="GHEA Grapalat" w:cs="Times New Roman"/>
          <w:i/>
          <w:sz w:val="16"/>
          <w:szCs w:val="16"/>
          <w:lang w:val="hy-AM"/>
        </w:rPr>
        <w:t>ապատվյալպայմանագրիգծովՀայաստանիՀանրապետությանպետականբյուջեվճարվելիքավելացվածարժեքիհարկիգումարընշվումէ</w:t>
      </w:r>
      <w:r w:rsidRPr="00C8279D">
        <w:rPr>
          <w:rFonts w:ascii="GHEA Grapalat" w:eastAsia="Times New Roman" w:hAnsi="GHEA Grapalat" w:cs="Times New Roman"/>
          <w:i/>
          <w:sz w:val="16"/>
          <w:szCs w:val="16"/>
          <w:lang w:val="af-ZA"/>
        </w:rPr>
        <w:t xml:space="preserve"> 4-</w:t>
      </w:r>
      <w:r w:rsidRPr="005A06FD">
        <w:rPr>
          <w:rFonts w:ascii="GHEA Grapalat" w:eastAsia="Times New Roman" w:hAnsi="GHEA Grapalat" w:cs="Times New Roman"/>
          <w:i/>
          <w:sz w:val="16"/>
          <w:szCs w:val="16"/>
          <w:lang w:val="hy-AM"/>
        </w:rPr>
        <w:t>րդսյունակում։</w:t>
      </w:r>
    </w:p>
    <w:p w14:paraId="631C4A8B" w14:textId="77777777" w:rsidR="00C8279D" w:rsidRPr="00C8279D" w:rsidDel="000B1088" w:rsidRDefault="00C8279D" w:rsidP="00C8279D">
      <w:pPr>
        <w:spacing w:after="0" w:line="240" w:lineRule="auto"/>
        <w:ind w:firstLine="567"/>
        <w:jc w:val="right"/>
        <w:rPr>
          <w:rFonts w:ascii="GHEA Grapalat" w:eastAsia="Times New Roman" w:hAnsi="GHEA Grapalat" w:cs="Times New Roman"/>
          <w:i/>
          <w:sz w:val="20"/>
          <w:szCs w:val="20"/>
          <w:lang w:val="es-ES" w:eastAsia="ru-RU"/>
        </w:rPr>
      </w:pPr>
      <w:r w:rsidRPr="00C8279D">
        <w:rPr>
          <w:rFonts w:ascii="GHEA Grapalat" w:eastAsia="Times New Roman" w:hAnsi="GHEA Grapalat" w:cs="Times New Roman"/>
          <w:i/>
          <w:sz w:val="20"/>
          <w:szCs w:val="20"/>
          <w:lang w:val="es-ES" w:eastAsia="ru-RU"/>
        </w:rPr>
        <w:br w:type="page"/>
      </w:r>
    </w:p>
    <w:p w14:paraId="4F6498CD" w14:textId="77777777" w:rsidR="00C8279D" w:rsidRPr="00C8279D" w:rsidRDefault="00C8279D" w:rsidP="00C8279D">
      <w:pPr>
        <w:spacing w:after="0" w:line="240" w:lineRule="auto"/>
        <w:ind w:firstLine="567"/>
        <w:jc w:val="right"/>
        <w:rPr>
          <w:rFonts w:ascii="GHEA Grapalat" w:eastAsia="Times New Roman" w:hAnsi="GHEA Grapalat" w:cs="Arial"/>
          <w:b/>
          <w:sz w:val="20"/>
          <w:szCs w:val="20"/>
          <w:lang w:val="hy-AM"/>
        </w:rPr>
      </w:pPr>
      <w:r w:rsidRPr="00C8279D">
        <w:rPr>
          <w:rFonts w:ascii="GHEA Grapalat" w:eastAsia="Times New Roman" w:hAnsi="GHEA Grapalat" w:cs="Sylfaen"/>
          <w:b/>
          <w:sz w:val="20"/>
          <w:szCs w:val="20"/>
          <w:lang w:val="hy-AM"/>
        </w:rPr>
        <w:lastRenderedPageBreak/>
        <w:t>Հավելված</w:t>
      </w:r>
      <w:r w:rsidRPr="00C8279D">
        <w:rPr>
          <w:rFonts w:ascii="GHEA Grapalat" w:eastAsia="Times New Roman" w:hAnsi="GHEA Grapalat" w:cs="Arial"/>
          <w:b/>
          <w:sz w:val="20"/>
          <w:szCs w:val="20"/>
          <w:lang w:val="hy-AM"/>
        </w:rPr>
        <w:t xml:space="preserve"> 4.2</w:t>
      </w:r>
    </w:p>
    <w:p w14:paraId="6146D64C" w14:textId="6A99130C" w:rsidR="00C8279D" w:rsidRPr="00C8279D" w:rsidRDefault="00694711" w:rsidP="00C8279D">
      <w:pPr>
        <w:spacing w:after="0" w:line="240" w:lineRule="auto"/>
        <w:ind w:firstLine="567"/>
        <w:jc w:val="right"/>
        <w:rPr>
          <w:rFonts w:ascii="GHEA Grapalat" w:eastAsia="Times New Roman" w:hAnsi="GHEA Grapalat" w:cs="Arial"/>
          <w:b/>
          <w:sz w:val="20"/>
          <w:szCs w:val="20"/>
          <w:lang w:val="hy-AM"/>
        </w:rPr>
      </w:pPr>
      <w:r w:rsidRPr="00694711">
        <w:rPr>
          <w:rFonts w:ascii="GHEA Grapalat" w:eastAsia="Times New Roman" w:hAnsi="GHEA Grapalat" w:cs="Sylfaen"/>
          <w:b/>
          <w:sz w:val="20"/>
          <w:szCs w:val="20"/>
          <w:lang w:val="hy-AM"/>
        </w:rPr>
        <w:t>ՀՇԱԺԱԹ-ԳՀԱՇՁԲ-01/2025</w:t>
      </w:r>
      <w:r w:rsidRPr="00227B3B">
        <w:rPr>
          <w:rFonts w:ascii="GHEA Grapalat" w:eastAsia="Times New Roman" w:hAnsi="GHEA Grapalat" w:cs="Sylfaen"/>
          <w:b/>
          <w:sz w:val="20"/>
          <w:szCs w:val="20"/>
          <w:lang w:val="es-ES"/>
        </w:rPr>
        <w:t xml:space="preserve"> </w:t>
      </w:r>
      <w:r w:rsidR="00C8279D" w:rsidRPr="00C8279D">
        <w:rPr>
          <w:rFonts w:ascii="GHEA Grapalat" w:eastAsia="Times New Roman" w:hAnsi="GHEA Grapalat" w:cs="Sylfaen"/>
          <w:b/>
          <w:sz w:val="20"/>
          <w:szCs w:val="20"/>
          <w:lang w:val="hy-AM"/>
        </w:rPr>
        <w:t>ծածկագրով</w:t>
      </w:r>
    </w:p>
    <w:p w14:paraId="75981C0A" w14:textId="77777777" w:rsidR="00C8279D" w:rsidRPr="00C8279D" w:rsidRDefault="006C275F" w:rsidP="00C8279D">
      <w:pPr>
        <w:spacing w:after="0" w:line="240" w:lineRule="auto"/>
        <w:ind w:firstLine="567"/>
        <w:jc w:val="right"/>
        <w:rPr>
          <w:rFonts w:ascii="GHEA Grapalat" w:eastAsia="Times New Roman" w:hAnsi="GHEA Grapalat" w:cs="Sylfaen"/>
          <w:b/>
          <w:sz w:val="20"/>
          <w:szCs w:val="20"/>
          <w:lang w:val="hy-AM"/>
        </w:rPr>
      </w:pPr>
      <w:r w:rsidRPr="006C275F">
        <w:rPr>
          <w:rFonts w:ascii="GHEA Grapalat" w:eastAsia="Times New Roman" w:hAnsi="GHEA Grapalat" w:cs="Sylfaen"/>
          <w:b/>
          <w:sz w:val="20"/>
          <w:szCs w:val="20"/>
          <w:lang w:val="hy-AM"/>
        </w:rPr>
        <w:t xml:space="preserve">գնանշման հարցման </w:t>
      </w:r>
      <w:r w:rsidR="00C8279D" w:rsidRPr="00C8279D">
        <w:rPr>
          <w:rFonts w:ascii="GHEA Grapalat" w:eastAsia="Times New Roman" w:hAnsi="GHEA Grapalat" w:cs="Sylfaen"/>
          <w:b/>
          <w:sz w:val="20"/>
          <w:szCs w:val="20"/>
          <w:lang w:val="hy-AM"/>
        </w:rPr>
        <w:t>հրավերի</w:t>
      </w:r>
    </w:p>
    <w:p w14:paraId="6778A431" w14:textId="77777777" w:rsidR="00C8279D" w:rsidRPr="00C8279D" w:rsidRDefault="00C8279D" w:rsidP="00C8279D">
      <w:pPr>
        <w:spacing w:after="0" w:line="240" w:lineRule="auto"/>
        <w:ind w:firstLine="567"/>
        <w:jc w:val="right"/>
        <w:rPr>
          <w:rFonts w:ascii="GHEA Grapalat" w:eastAsia="Times New Roman" w:hAnsi="GHEA Grapalat" w:cs="Sylfaen"/>
          <w:b/>
          <w:sz w:val="20"/>
          <w:szCs w:val="20"/>
          <w:lang w:val="hy-AM"/>
        </w:rPr>
      </w:pPr>
    </w:p>
    <w:p w14:paraId="1A3FCFAF" w14:textId="77777777" w:rsidR="00C8279D" w:rsidRPr="00C8279D" w:rsidRDefault="00C8279D" w:rsidP="00C8279D">
      <w:pPr>
        <w:spacing w:after="0" w:line="240" w:lineRule="auto"/>
        <w:jc w:val="center"/>
        <w:rPr>
          <w:rFonts w:ascii="GHEA Grapalat" w:eastAsia="Times New Roman" w:hAnsi="GHEA Grapalat" w:cs="GHEA Grapalat"/>
          <w:b/>
          <w:sz w:val="20"/>
          <w:szCs w:val="20"/>
          <w:lang w:val="hy-AM"/>
        </w:rPr>
      </w:pPr>
      <w:r w:rsidRPr="00C8279D">
        <w:rPr>
          <w:rFonts w:ascii="GHEA Grapalat" w:eastAsia="Times New Roman" w:hAnsi="GHEA Grapalat" w:cs="GHEA Grapalat"/>
          <w:b/>
          <w:sz w:val="20"/>
          <w:szCs w:val="20"/>
          <w:lang w:val="hy-AM"/>
        </w:rPr>
        <w:t xml:space="preserve">ՏՈւԺԱՆՔԻ ՄԱՍԻՆ ՀԱՄԱՁԱՅՆԱԳԻՐ </w:t>
      </w:r>
    </w:p>
    <w:p w14:paraId="1D0F24EC" w14:textId="77777777" w:rsidR="00C8279D" w:rsidRPr="00C8279D" w:rsidRDefault="00C8279D" w:rsidP="00C8279D">
      <w:pPr>
        <w:spacing w:after="0" w:line="240" w:lineRule="auto"/>
        <w:jc w:val="center"/>
        <w:rPr>
          <w:rFonts w:ascii="GHEA Grapalat" w:eastAsia="Times New Roman" w:hAnsi="GHEA Grapalat" w:cs="GHEA Grapalat"/>
          <w:b/>
          <w:sz w:val="20"/>
          <w:szCs w:val="20"/>
          <w:lang w:val="hy-AM"/>
        </w:rPr>
      </w:pPr>
      <w:r w:rsidRPr="00C8279D">
        <w:rPr>
          <w:rFonts w:ascii="GHEA Grapalat" w:eastAsia="Times New Roman" w:hAnsi="GHEA Grapalat" w:cs="GHEA Grapalat"/>
          <w:b/>
          <w:sz w:val="18"/>
          <w:szCs w:val="18"/>
          <w:lang w:val="hy-AM"/>
        </w:rPr>
        <w:t xml:space="preserve">         (որակավորման ապահովում)</w:t>
      </w:r>
    </w:p>
    <w:p w14:paraId="69083BFC" w14:textId="77777777" w:rsidR="00C8279D" w:rsidRPr="00C8279D" w:rsidRDefault="00C8279D" w:rsidP="00C8279D">
      <w:pPr>
        <w:spacing w:after="0" w:line="240" w:lineRule="auto"/>
        <w:rPr>
          <w:rFonts w:ascii="GHEA Grapalat" w:eastAsia="Times New Roman" w:hAnsi="GHEA Grapalat" w:cs="GHEA Grapalat"/>
          <w:b/>
          <w:sz w:val="20"/>
          <w:szCs w:val="20"/>
          <w:lang w:val="hy-AM"/>
        </w:rPr>
      </w:pPr>
    </w:p>
    <w:p w14:paraId="7BF232F8" w14:textId="24227153" w:rsidR="00C8279D" w:rsidRPr="00C8279D" w:rsidRDefault="00C8279D" w:rsidP="00C8279D">
      <w:pPr>
        <w:spacing w:after="0" w:line="240" w:lineRule="auto"/>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 xml:space="preserve">     ք. Երևան</w:t>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00C93686" w:rsidRPr="00694711">
        <w:rPr>
          <w:rFonts w:ascii="GHEA Grapalat" w:eastAsia="Times New Roman" w:hAnsi="GHEA Grapalat" w:cs="GHEA Grapalat"/>
          <w:sz w:val="20"/>
          <w:szCs w:val="20"/>
          <w:lang w:val="hy-AM"/>
        </w:rPr>
        <w:t xml:space="preserve">                                  </w:t>
      </w:r>
      <w:r w:rsidRPr="00C8279D">
        <w:rPr>
          <w:rFonts w:ascii="GHEA Grapalat" w:eastAsia="Times New Roman" w:hAnsi="GHEA Grapalat" w:cs="Times New Roman"/>
          <w:sz w:val="20"/>
          <w:szCs w:val="20"/>
          <w:lang w:val="hy-AM"/>
        </w:rPr>
        <w:t>«</w:t>
      </w:r>
      <w:r w:rsidR="00C93686" w:rsidRPr="00694711">
        <w:rPr>
          <w:rFonts w:ascii="GHEA Grapalat" w:eastAsia="Times New Roman" w:hAnsi="GHEA Grapalat" w:cs="Times New Roman"/>
          <w:sz w:val="20"/>
          <w:szCs w:val="20"/>
          <w:lang w:val="hy-AM"/>
        </w:rPr>
        <w:t xml:space="preserve">        </w:t>
      </w:r>
      <w:r w:rsidRPr="00C8279D">
        <w:rPr>
          <w:rFonts w:ascii="GHEA Grapalat" w:eastAsia="Times New Roman" w:hAnsi="GHEA Grapalat" w:cs="Times New Roman"/>
          <w:sz w:val="20"/>
          <w:szCs w:val="20"/>
          <w:lang w:val="hy-AM"/>
        </w:rPr>
        <w:t>»</w:t>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lang w:val="hy-AM"/>
        </w:rPr>
        <w:t xml:space="preserve"> 20   թ.</w:t>
      </w:r>
    </w:p>
    <w:p w14:paraId="159A6109" w14:textId="77777777" w:rsidR="00C8279D" w:rsidRPr="00C8279D" w:rsidRDefault="00C8279D" w:rsidP="00C8279D">
      <w:pPr>
        <w:spacing w:after="0" w:line="240" w:lineRule="auto"/>
        <w:rPr>
          <w:rFonts w:ascii="GHEA Grapalat" w:eastAsia="Times New Roman" w:hAnsi="GHEA Grapalat" w:cs="GHEA Grapalat"/>
          <w:sz w:val="20"/>
          <w:szCs w:val="20"/>
          <w:lang w:val="hy-AM"/>
        </w:rPr>
      </w:pPr>
    </w:p>
    <w:p w14:paraId="5E89635F" w14:textId="77777777" w:rsidR="00C8279D" w:rsidRPr="00C8279D" w:rsidRDefault="00C8279D" w:rsidP="00C8279D">
      <w:pPr>
        <w:spacing w:after="0" w:line="240" w:lineRule="auto"/>
        <w:jc w:val="both"/>
        <w:rPr>
          <w:rFonts w:ascii="GHEA Grapalat" w:eastAsia="Times New Roman" w:hAnsi="GHEA Grapalat" w:cs="GHEA Grapalat"/>
          <w:sz w:val="20"/>
          <w:szCs w:val="20"/>
          <w:u w:val="single"/>
          <w:vertAlign w:val="subscript"/>
          <w:lang w:val="hy-AM"/>
        </w:rPr>
      </w:pPr>
      <w:r w:rsidRPr="00C8279D">
        <w:rPr>
          <w:rFonts w:ascii="GHEA Grapalat" w:eastAsia="Times New Roman" w:hAnsi="GHEA Grapalat" w:cs="GHEA Grapalat"/>
          <w:sz w:val="20"/>
          <w:szCs w:val="20"/>
          <w:u w:val="single"/>
          <w:vertAlign w:val="subscript"/>
          <w:lang w:val="hy-AM"/>
        </w:rPr>
        <w:tab/>
      </w:r>
      <w:r w:rsidRPr="00C8279D">
        <w:rPr>
          <w:rFonts w:ascii="GHEA Grapalat" w:eastAsia="Times New Roman" w:hAnsi="GHEA Grapalat" w:cs="GHEA Grapalat"/>
          <w:sz w:val="20"/>
          <w:szCs w:val="20"/>
          <w:u w:val="single"/>
          <w:vertAlign w:val="subscript"/>
          <w:lang w:val="hy-AM"/>
        </w:rPr>
        <w:tab/>
      </w:r>
      <w:r w:rsidRPr="00C8279D">
        <w:rPr>
          <w:rFonts w:ascii="GHEA Grapalat" w:eastAsia="Times New Roman" w:hAnsi="GHEA Grapalat" w:cs="GHEA Grapalat"/>
          <w:sz w:val="20"/>
          <w:szCs w:val="20"/>
          <w:u w:val="single"/>
          <w:vertAlign w:val="subscript"/>
          <w:lang w:val="hy-AM"/>
        </w:rPr>
        <w:tab/>
      </w:r>
      <w:r w:rsidRPr="00C8279D">
        <w:rPr>
          <w:rFonts w:ascii="GHEA Grapalat" w:eastAsia="Times New Roman" w:hAnsi="GHEA Grapalat" w:cs="GHEA Grapalat"/>
          <w:sz w:val="20"/>
          <w:szCs w:val="20"/>
          <w:vertAlign w:val="subscript"/>
          <w:lang w:val="hy-AM"/>
        </w:rPr>
        <w:t xml:space="preserve">, </w:t>
      </w:r>
      <w:r w:rsidRPr="00C8279D">
        <w:rPr>
          <w:rFonts w:ascii="GHEA Grapalat" w:eastAsia="Times New Roman" w:hAnsi="GHEA Grapalat" w:cs="GHEA Grapalat"/>
          <w:sz w:val="20"/>
          <w:szCs w:val="20"/>
          <w:lang w:val="hy-AM"/>
        </w:rPr>
        <w:t xml:space="preserve">ի դեմս Ընկերության տնօրեն </w:t>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p>
    <w:p w14:paraId="57B609D4" w14:textId="77777777" w:rsidR="00C8279D" w:rsidRPr="00C8279D" w:rsidRDefault="00C8279D" w:rsidP="00C8279D">
      <w:pPr>
        <w:spacing w:after="0" w:line="240" w:lineRule="auto"/>
        <w:jc w:val="both"/>
        <w:rPr>
          <w:rFonts w:ascii="GHEA Grapalat" w:eastAsia="Times New Roman" w:hAnsi="GHEA Grapalat" w:cs="GHEA Grapalat"/>
          <w:sz w:val="20"/>
          <w:szCs w:val="20"/>
          <w:lang w:val="hy-AM"/>
        </w:rPr>
      </w:pPr>
      <w:r w:rsidRPr="00C8279D">
        <w:rPr>
          <w:rFonts w:ascii="GHEA Grapalat" w:eastAsia="Times New Roman" w:hAnsi="GHEA Grapalat" w:cs="Times New Roman"/>
          <w:sz w:val="20"/>
          <w:szCs w:val="20"/>
          <w:vertAlign w:val="superscript"/>
          <w:lang w:val="hy-AM"/>
        </w:rPr>
        <w:t xml:space="preserve">       Ընկերության անվանումը</w:t>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C8279D">
        <w:rPr>
          <w:rFonts w:ascii="GHEA Grapalat" w:eastAsia="Times New Roman" w:hAnsi="GHEA Grapalat" w:cs="GHEA Grapalat"/>
          <w:sz w:val="20"/>
          <w:szCs w:val="20"/>
          <w:vertAlign w:val="subscript"/>
          <w:lang w:val="hy-AM"/>
        </w:rPr>
        <w:t xml:space="preserve">, </w:t>
      </w:r>
      <w:r w:rsidRPr="00C8279D">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DA3ED71" w14:textId="77777777" w:rsidR="00C8279D" w:rsidRPr="00C8279D" w:rsidRDefault="00C8279D" w:rsidP="00C8279D">
      <w:pPr>
        <w:spacing w:after="0" w:line="240" w:lineRule="auto"/>
        <w:ind w:firstLine="708"/>
        <w:jc w:val="both"/>
        <w:rPr>
          <w:rFonts w:ascii="GHEA Grapalat" w:eastAsia="Times New Roman" w:hAnsi="GHEA Grapalat" w:cs="GHEA Grapalat"/>
          <w:sz w:val="20"/>
          <w:szCs w:val="20"/>
          <w:lang w:val="hy-AM"/>
        </w:rPr>
      </w:pPr>
    </w:p>
    <w:p w14:paraId="14D909AE" w14:textId="77777777" w:rsidR="00C8279D" w:rsidRPr="00C8279D" w:rsidRDefault="00C8279D" w:rsidP="00C8279D">
      <w:pPr>
        <w:numPr>
          <w:ilvl w:val="0"/>
          <w:numId w:val="6"/>
        </w:numPr>
        <w:spacing w:after="0" w:line="240" w:lineRule="auto"/>
        <w:jc w:val="center"/>
        <w:rPr>
          <w:rFonts w:ascii="GHEA Grapalat" w:eastAsia="Times New Roman" w:hAnsi="GHEA Grapalat" w:cs="GHEA Grapalat"/>
          <w:b/>
          <w:bCs/>
          <w:sz w:val="20"/>
          <w:szCs w:val="20"/>
          <w:lang w:val="pt-BR"/>
        </w:rPr>
      </w:pPr>
      <w:r w:rsidRPr="00C8279D">
        <w:rPr>
          <w:rFonts w:ascii="GHEA Grapalat" w:eastAsia="Times New Roman" w:hAnsi="GHEA Grapalat" w:cs="GHEA Grapalat"/>
          <w:b/>
          <w:sz w:val="20"/>
          <w:szCs w:val="20"/>
          <w:lang w:val="hy-AM"/>
        </w:rPr>
        <w:t xml:space="preserve"> Հ</w:t>
      </w:r>
      <w:proofErr w:type="spellStart"/>
      <w:r w:rsidRPr="00C8279D">
        <w:rPr>
          <w:rFonts w:ascii="GHEA Grapalat" w:eastAsia="Times New Roman" w:hAnsi="GHEA Grapalat" w:cs="GHEA Grapalat"/>
          <w:b/>
          <w:sz w:val="20"/>
          <w:szCs w:val="20"/>
        </w:rPr>
        <w:t>ամաձայնության</w:t>
      </w:r>
      <w:proofErr w:type="spellEnd"/>
      <w:r w:rsidRPr="00C8279D">
        <w:rPr>
          <w:rFonts w:ascii="GHEA Grapalat" w:eastAsia="Times New Roman" w:hAnsi="GHEA Grapalat" w:cs="GHEA Grapalat"/>
          <w:b/>
          <w:sz w:val="20"/>
          <w:szCs w:val="20"/>
        </w:rPr>
        <w:t xml:space="preserve"> </w:t>
      </w:r>
      <w:proofErr w:type="spellStart"/>
      <w:r w:rsidRPr="00C8279D">
        <w:rPr>
          <w:rFonts w:ascii="GHEA Grapalat" w:eastAsia="Times New Roman" w:hAnsi="GHEA Grapalat" w:cs="GHEA Grapalat"/>
          <w:b/>
          <w:sz w:val="20"/>
          <w:szCs w:val="20"/>
        </w:rPr>
        <w:t>առարկան</w:t>
      </w:r>
      <w:proofErr w:type="spellEnd"/>
    </w:p>
    <w:p w14:paraId="655514FA" w14:textId="77777777" w:rsidR="00C8279D" w:rsidRPr="00C8279D" w:rsidRDefault="00C8279D" w:rsidP="00C8279D">
      <w:pPr>
        <w:spacing w:after="0" w:line="240" w:lineRule="auto"/>
        <w:jc w:val="both"/>
        <w:rPr>
          <w:rFonts w:ascii="GHEA Grapalat" w:eastAsia="Times New Roman" w:hAnsi="GHEA Grapalat" w:cs="GHEA Grapalat"/>
          <w:b/>
          <w:bCs/>
          <w:sz w:val="20"/>
          <w:szCs w:val="20"/>
          <w:lang w:val="pt-BR"/>
        </w:rPr>
      </w:pPr>
      <w:r w:rsidRPr="00C8279D">
        <w:rPr>
          <w:rFonts w:ascii="GHEA Grapalat" w:eastAsia="Times New Roman" w:hAnsi="GHEA Grapalat" w:cs="GHEA Grapalat"/>
          <w:sz w:val="20"/>
          <w:szCs w:val="20"/>
          <w:lang w:val="pt-BR"/>
        </w:rPr>
        <w:tab/>
      </w:r>
      <w:r w:rsidRPr="00C8279D">
        <w:rPr>
          <w:rFonts w:ascii="GHEA Grapalat" w:eastAsia="Times New Roman" w:hAnsi="GHEA Grapalat" w:cs="GHEA Grapalat"/>
          <w:sz w:val="20"/>
          <w:szCs w:val="20"/>
          <w:lang w:val="pt-BR"/>
        </w:rPr>
        <w:tab/>
      </w:r>
    </w:p>
    <w:p w14:paraId="0C12A094" w14:textId="3E255C5C" w:rsidR="00C8279D" w:rsidRPr="00655337" w:rsidRDefault="00C8279D" w:rsidP="00655337">
      <w:pPr>
        <w:numPr>
          <w:ilvl w:val="1"/>
          <w:numId w:val="7"/>
        </w:numPr>
        <w:spacing w:after="0" w:line="240" w:lineRule="auto"/>
        <w:ind w:left="0" w:firstLine="360"/>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pt-BR"/>
        </w:rPr>
        <w:t xml:space="preserve">Ընկերությունը մասնակցում է </w:t>
      </w:r>
      <w:r w:rsidR="00655337" w:rsidRPr="00655337">
        <w:rPr>
          <w:rFonts w:ascii="GHEA Grapalat" w:eastAsia="Times New Roman" w:hAnsi="GHEA Grapalat" w:cs="GHEA Grapalat"/>
          <w:sz w:val="20"/>
          <w:szCs w:val="20"/>
          <w:lang w:val="pt-BR"/>
        </w:rPr>
        <w:t>«Հովհաննես Շարամբեյանի անվանժողովրդականարվեստների թանգարան» ՊՈԱԿ-</w:t>
      </w:r>
      <w:r w:rsidR="00655337" w:rsidRPr="00655337">
        <w:rPr>
          <w:rFonts w:ascii="GHEA Grapalat" w:eastAsia="Times New Roman" w:hAnsi="GHEA Grapalat" w:cs="GHEA Grapalat"/>
          <w:sz w:val="20"/>
          <w:szCs w:val="20"/>
          <w:lang w:val="hy-AM"/>
        </w:rPr>
        <w:t>ի</w:t>
      </w:r>
      <w:r w:rsidRPr="00655337">
        <w:rPr>
          <w:rFonts w:ascii="GHEA Grapalat" w:eastAsia="Times New Roman" w:hAnsi="GHEA Grapalat" w:cs="GHEA Grapalat"/>
          <w:sz w:val="20"/>
          <w:szCs w:val="20"/>
          <w:lang w:val="pt-BR"/>
        </w:rPr>
        <w:t xml:space="preserve"> (այսուհետ` Պատվիրատու) կողմից կազմակերպված` </w:t>
      </w:r>
      <w:r w:rsidR="00694711" w:rsidRPr="00694711">
        <w:rPr>
          <w:rFonts w:ascii="GHEA Grapalat" w:eastAsia="Times New Roman" w:hAnsi="GHEA Grapalat" w:cs="GHEA Grapalat"/>
          <w:sz w:val="20"/>
          <w:szCs w:val="20"/>
          <w:lang w:val="pt-BR"/>
        </w:rPr>
        <w:t xml:space="preserve">ՀՇԱԺԱԹ-ԳՀԱՇՁԲ-01/2025 </w:t>
      </w:r>
      <w:r w:rsidRPr="00655337">
        <w:rPr>
          <w:rFonts w:ascii="GHEA Grapalat" w:eastAsia="Times New Roman" w:hAnsi="GHEA Grapalat" w:cs="GHEA Grapalat"/>
          <w:sz w:val="20"/>
          <w:szCs w:val="20"/>
          <w:lang w:val="pt-BR"/>
        </w:rPr>
        <w:t>ծածկագրով գնման ընթացակարգին:</w:t>
      </w:r>
    </w:p>
    <w:p w14:paraId="41A6F481" w14:textId="77777777" w:rsidR="00C8279D" w:rsidRPr="00C8279D" w:rsidRDefault="00C8279D" w:rsidP="00C8279D">
      <w:pPr>
        <w:spacing w:after="0" w:line="240" w:lineRule="auto"/>
        <w:ind w:firstLine="360"/>
        <w:jc w:val="both"/>
        <w:rPr>
          <w:rFonts w:ascii="GHEA Grapalat" w:eastAsia="Times New Roman" w:hAnsi="GHEA Grapalat" w:cs="GHEA Grapalat"/>
          <w:color w:val="5B9BD5"/>
          <w:sz w:val="20"/>
          <w:szCs w:val="20"/>
          <w:lang w:val="hy-AM"/>
        </w:rPr>
      </w:pPr>
      <w:r w:rsidRPr="00655337">
        <w:rPr>
          <w:rFonts w:ascii="GHEA Grapalat" w:eastAsia="Times New Roman" w:hAnsi="GHEA Grapalat" w:cs="GHEA Grapalat"/>
          <w:sz w:val="20"/>
          <w:szCs w:val="20"/>
          <w:lang w:val="pt-BR"/>
        </w:rPr>
        <w:t>1.2 Որպես գնման ընթացակարգի արդյունքում ընտրված մասնակից, կնքվելիք պայմանագրով</w:t>
      </w:r>
      <w:r w:rsidRPr="00C8279D">
        <w:rPr>
          <w:rFonts w:ascii="GHEA Grapalat" w:eastAsia="Times New Roman" w:hAnsi="GHEA Grapalat" w:cs="GHEA Grapalat"/>
          <w:sz w:val="20"/>
          <w:szCs w:val="20"/>
          <w:lang w:val="pt-BR"/>
        </w:rPr>
        <w:t xml:space="preserve">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CFECF2E" w14:textId="77777777" w:rsidR="00C8279D" w:rsidRPr="00C8279D" w:rsidRDefault="00C8279D" w:rsidP="00C8279D">
      <w:pPr>
        <w:spacing w:after="0" w:line="240" w:lineRule="auto"/>
        <w:ind w:firstLine="360"/>
        <w:jc w:val="both"/>
        <w:rPr>
          <w:rFonts w:ascii="GHEA Grapalat" w:eastAsia="Times New Roman" w:hAnsi="GHEA Grapalat" w:cs="GHEA Grapalat"/>
          <w:color w:val="000000"/>
          <w:sz w:val="20"/>
          <w:szCs w:val="20"/>
          <w:lang w:val="pt-BR"/>
        </w:rPr>
      </w:pPr>
      <w:r w:rsidRPr="00C8279D">
        <w:rPr>
          <w:rFonts w:ascii="GHEA Grapalat" w:eastAsia="Times New Roman" w:hAnsi="GHEA Grapalat" w:cs="GHEA Grapalat"/>
          <w:color w:val="000000"/>
          <w:sz w:val="20"/>
          <w:szCs w:val="20"/>
          <w:lang w:val="pt-BR"/>
        </w:rPr>
        <w:t>1.3 Ընկերությունը</w:t>
      </w:r>
      <w:r w:rsidRPr="00C8279D">
        <w:rPr>
          <w:rFonts w:ascii="GHEA Grapalat" w:eastAsia="Times New Roman" w:hAnsi="GHEA Grapalat" w:cs="GHEA Grapalat"/>
          <w:color w:val="000000"/>
          <w:sz w:val="20"/>
          <w:szCs w:val="20"/>
          <w:lang w:val="hy-AM"/>
        </w:rPr>
        <w:t xml:space="preserve"> սույն </w:t>
      </w:r>
      <w:r w:rsidRPr="00C8279D">
        <w:rPr>
          <w:rFonts w:ascii="GHEA Grapalat" w:eastAsia="Times New Roman" w:hAnsi="GHEA Grapalat" w:cs="GHEA Grapalat"/>
          <w:color w:val="000000"/>
          <w:sz w:val="20"/>
          <w:szCs w:val="20"/>
          <w:lang w:val="pt-BR"/>
        </w:rPr>
        <w:t>տուժանքի համաձայնագ</w:t>
      </w:r>
      <w:r w:rsidRPr="00C8279D">
        <w:rPr>
          <w:rFonts w:ascii="GHEA Grapalat" w:eastAsia="Times New Roman" w:hAnsi="GHEA Grapalat" w:cs="GHEA Grapalat"/>
          <w:color w:val="000000"/>
          <w:sz w:val="20"/>
          <w:szCs w:val="20"/>
          <w:lang w:val="hy-AM"/>
        </w:rPr>
        <w:t>ր</w:t>
      </w:r>
      <w:r w:rsidRPr="00C8279D">
        <w:rPr>
          <w:rFonts w:ascii="GHEA Grapalat" w:eastAsia="Times New Roman" w:hAnsi="GHEA Grapalat" w:cs="GHEA Grapalat"/>
          <w:color w:val="000000"/>
          <w:sz w:val="20"/>
          <w:szCs w:val="20"/>
          <w:lang w:val="pt-BR"/>
        </w:rPr>
        <w:t>ի</w:t>
      </w:r>
      <w:r w:rsidRPr="00C8279D">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65EFB25" w14:textId="77777777" w:rsidR="00C8279D" w:rsidRPr="00C8279D" w:rsidRDefault="00C8279D" w:rsidP="00C8279D">
      <w:pPr>
        <w:spacing w:after="0" w:line="240" w:lineRule="auto"/>
        <w:ind w:firstLine="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4D56F57" w14:textId="77777777" w:rsidR="00C8279D" w:rsidRPr="00C8279D" w:rsidRDefault="00C8279D" w:rsidP="00C8279D">
      <w:pPr>
        <w:spacing w:after="0" w:line="240" w:lineRule="auto"/>
        <w:ind w:firstLine="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C8279D">
        <w:rPr>
          <w:rFonts w:ascii="GHEA Grapalat" w:eastAsia="Times New Roman" w:hAnsi="GHEA Grapalat" w:cs="GHEA Grapalat"/>
          <w:color w:val="000000"/>
          <w:sz w:val="20"/>
          <w:szCs w:val="20"/>
          <w:lang w:val="pt-BR"/>
        </w:rPr>
        <w:t>Ընկերության</w:t>
      </w:r>
      <w:r w:rsidRPr="00C8279D">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1B1D3F97" w14:textId="77777777" w:rsidR="00C8279D" w:rsidRPr="00C8279D" w:rsidRDefault="00C8279D" w:rsidP="00C8279D">
      <w:pPr>
        <w:spacing w:after="0" w:line="240" w:lineRule="auto"/>
        <w:ind w:firstLine="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 xml:space="preserve">գ)  </w:t>
      </w:r>
      <w:r w:rsidRPr="00C8279D">
        <w:rPr>
          <w:rFonts w:ascii="GHEA Grapalat" w:eastAsia="Times New Roman" w:hAnsi="GHEA Grapalat" w:cs="GHEA Grapalat"/>
          <w:color w:val="000000"/>
          <w:sz w:val="20"/>
          <w:szCs w:val="20"/>
          <w:lang w:val="pt-BR"/>
        </w:rPr>
        <w:t>Ընկերությունը</w:t>
      </w:r>
      <w:r w:rsidRPr="00C8279D">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C1D354F" w14:textId="77777777" w:rsidR="00C8279D" w:rsidRPr="00C8279D" w:rsidRDefault="00C8279D" w:rsidP="00C8279D">
      <w:pPr>
        <w:spacing w:after="0" w:line="240" w:lineRule="auto"/>
        <w:ind w:left="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 xml:space="preserve">դ) </w:t>
      </w:r>
      <w:r w:rsidRPr="00C8279D">
        <w:rPr>
          <w:rFonts w:ascii="GHEA Grapalat" w:eastAsia="Times New Roman" w:hAnsi="GHEA Grapalat" w:cs="GHEA Grapalat"/>
          <w:color w:val="000000"/>
          <w:sz w:val="20"/>
          <w:szCs w:val="20"/>
          <w:lang w:val="pt-BR"/>
        </w:rPr>
        <w:t>Ընկերությունը</w:t>
      </w:r>
      <w:r w:rsidRPr="00C8279D">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1792ED0C" w14:textId="77777777" w:rsidR="00C8279D" w:rsidRPr="00C8279D" w:rsidRDefault="00C8279D" w:rsidP="00C8279D">
      <w:pPr>
        <w:spacing w:after="0" w:line="240" w:lineRule="auto"/>
        <w:ind w:firstLine="426"/>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A9C9490" w14:textId="77777777" w:rsidR="00C8279D" w:rsidRPr="00C8279D" w:rsidRDefault="00C8279D" w:rsidP="00C8279D">
      <w:pPr>
        <w:spacing w:after="0" w:line="240" w:lineRule="auto"/>
        <w:ind w:firstLine="426"/>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C8279D">
        <w:rPr>
          <w:rFonts w:ascii="GHEA Grapalat" w:eastAsia="Times New Roman" w:hAnsi="GHEA Grapalat" w:cs="GHEA Grapalat"/>
          <w:sz w:val="20"/>
          <w:szCs w:val="20"/>
          <w:lang w:val="hy-AM"/>
        </w:rPr>
        <w:t xml:space="preserve">Պահանջագիրը բնօրինակներով </w:t>
      </w:r>
      <w:r w:rsidRPr="00C8279D">
        <w:rPr>
          <w:rFonts w:ascii="GHEA Grapalat" w:eastAsia="Times New Roman" w:hAnsi="GHEA Grapalat" w:cs="GHEA Grapalat"/>
          <w:sz w:val="20"/>
          <w:szCs w:val="20"/>
          <w:lang w:val="pt-BR"/>
        </w:rPr>
        <w:t xml:space="preserve">ներկայացնում է </w:t>
      </w:r>
      <w:r w:rsidRPr="00C8279D">
        <w:rPr>
          <w:rFonts w:ascii="GHEA Grapalat" w:eastAsia="Times New Roman" w:hAnsi="GHEA Grapalat" w:cs="GHEA Grapalat"/>
          <w:sz w:val="20"/>
          <w:szCs w:val="20"/>
          <w:lang w:val="hy-AM"/>
        </w:rPr>
        <w:t>Վճարող Բանկին</w:t>
      </w:r>
      <w:r w:rsidRPr="00C8279D">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C8279D">
        <w:rPr>
          <w:rFonts w:ascii="GHEA Grapalat" w:eastAsia="Times New Roman"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C8279D">
        <w:rPr>
          <w:rFonts w:ascii="GHEA Grapalat" w:eastAsia="Times New Roman" w:hAnsi="GHEA Grapalat" w:cs="GHEA Grapalat"/>
          <w:sz w:val="20"/>
          <w:szCs w:val="20"/>
          <w:lang w:val="pt-BR"/>
        </w:rPr>
        <w:t xml:space="preserve">, </w:t>
      </w:r>
      <w:r w:rsidRPr="00C8279D">
        <w:rPr>
          <w:rFonts w:ascii="GHEA Grapalat" w:eastAsia="Times New Roman" w:hAnsi="GHEA Grapalat" w:cs="GHEA Grapalat"/>
          <w:sz w:val="20"/>
          <w:szCs w:val="20"/>
          <w:lang w:val="hy-AM"/>
        </w:rPr>
        <w:t>ինչպեսնաևդրանցիցարտատպվածթղթայինտարբերակներով</w:t>
      </w:r>
      <w:r w:rsidRPr="00C8279D">
        <w:rPr>
          <w:rFonts w:ascii="GHEA Grapalat" w:eastAsia="Times New Roman" w:hAnsi="GHEA Grapalat" w:cs="GHEA Grapalat"/>
          <w:sz w:val="20"/>
          <w:szCs w:val="20"/>
          <w:lang w:val="pt-BR"/>
        </w:rPr>
        <w:t>:</w:t>
      </w:r>
    </w:p>
    <w:p w14:paraId="63FC42C9" w14:textId="77777777" w:rsidR="00C8279D" w:rsidRPr="00C8279D" w:rsidRDefault="00C8279D" w:rsidP="00C8279D">
      <w:pPr>
        <w:numPr>
          <w:ilvl w:val="1"/>
          <w:numId w:val="25"/>
        </w:numPr>
        <w:spacing w:after="0" w:line="240" w:lineRule="auto"/>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Պատվիրատուն Վճարող բանկին կարող է ներկայացնել այլ լրացուցիչ փաստաթղթեր:</w:t>
      </w:r>
    </w:p>
    <w:p w14:paraId="5F9AF734" w14:textId="77777777" w:rsidR="00C8279D" w:rsidRPr="00C8279D" w:rsidRDefault="00C8279D" w:rsidP="00C8279D">
      <w:pPr>
        <w:spacing w:after="0" w:line="240" w:lineRule="auto"/>
        <w:ind w:firstLine="426"/>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hy-AM"/>
        </w:rPr>
        <w:t>1.6 Վճարող Բանկի կողմից Պ</w:t>
      </w:r>
      <w:r w:rsidRPr="00C8279D">
        <w:rPr>
          <w:rFonts w:ascii="GHEA Grapalat" w:eastAsia="Times New Roman" w:hAnsi="GHEA Grapalat" w:cs="GHEA Grapalat"/>
          <w:sz w:val="20"/>
          <w:szCs w:val="20"/>
          <w:lang w:val="pt-BR"/>
        </w:rPr>
        <w:t xml:space="preserve">ահանջագրում նշված գումարի վճարման հետևանքով </w:t>
      </w:r>
      <w:r w:rsidRPr="00C8279D">
        <w:rPr>
          <w:rFonts w:ascii="GHEA Grapalat" w:eastAsia="Times New Roman" w:hAnsi="GHEA Grapalat" w:cs="GHEA Grapalat"/>
          <w:sz w:val="20"/>
          <w:szCs w:val="20"/>
          <w:lang w:val="hy-AM"/>
        </w:rPr>
        <w:t xml:space="preserve">Ընկերության </w:t>
      </w:r>
      <w:r w:rsidRPr="00C8279D">
        <w:rPr>
          <w:rFonts w:ascii="GHEA Grapalat" w:eastAsia="Times New Roman" w:hAnsi="GHEA Grapalat" w:cs="GHEA Grapalat"/>
          <w:sz w:val="20"/>
          <w:szCs w:val="20"/>
          <w:lang w:val="pt-BR"/>
        </w:rPr>
        <w:t xml:space="preserve">առաջացած ռիսկերի (Ընկերության կրած վնասների) </w:t>
      </w:r>
      <w:r w:rsidRPr="00C8279D">
        <w:rPr>
          <w:rFonts w:ascii="GHEA Grapalat" w:eastAsia="Times New Roman" w:hAnsi="GHEA Grapalat" w:cs="GHEA Grapalat"/>
          <w:sz w:val="20"/>
          <w:szCs w:val="20"/>
          <w:lang w:val="hy-AM"/>
        </w:rPr>
        <w:t xml:space="preserve">և բացասական հետևանքների </w:t>
      </w:r>
      <w:r w:rsidRPr="00C8279D">
        <w:rPr>
          <w:rFonts w:ascii="GHEA Grapalat" w:eastAsia="Times New Roman" w:hAnsi="GHEA Grapalat" w:cs="GHEA Grapalat"/>
          <w:sz w:val="20"/>
          <w:szCs w:val="20"/>
          <w:lang w:val="pt-BR"/>
        </w:rPr>
        <w:t>համար Բանկը</w:t>
      </w:r>
      <w:r w:rsidRPr="00C8279D">
        <w:rPr>
          <w:rFonts w:ascii="GHEA Grapalat" w:eastAsia="Times New Roman" w:hAnsi="GHEA Grapalat" w:cs="GHEA Grapalat"/>
          <w:sz w:val="20"/>
          <w:szCs w:val="20"/>
          <w:lang w:val="hy-AM"/>
        </w:rPr>
        <w:t xml:space="preserve"> որևէ</w:t>
      </w:r>
      <w:r w:rsidRPr="00C8279D">
        <w:rPr>
          <w:rFonts w:ascii="GHEA Grapalat" w:eastAsia="Times New Roman" w:hAnsi="GHEA Grapalat" w:cs="GHEA Grapalat"/>
          <w:sz w:val="20"/>
          <w:szCs w:val="20"/>
          <w:lang w:val="pt-BR"/>
        </w:rPr>
        <w:t xml:space="preserve"> պատասխանատվություն չի կրում</w:t>
      </w:r>
      <w:r w:rsidRPr="00C8279D">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570A6C17" w14:textId="77777777" w:rsidR="00C8279D" w:rsidRPr="00C8279D" w:rsidRDefault="00C8279D" w:rsidP="00C8279D">
      <w:pPr>
        <w:spacing w:after="0" w:line="240" w:lineRule="auto"/>
        <w:ind w:firstLine="426"/>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pt-BR"/>
        </w:rPr>
        <w:t xml:space="preserve">1.7 </w:t>
      </w:r>
      <w:r w:rsidRPr="00C8279D">
        <w:rPr>
          <w:rFonts w:ascii="GHEA Grapalat" w:eastAsia="Times New Roman" w:hAnsi="GHEA Grapalat" w:cs="GHEA Grapalat"/>
          <w:sz w:val="20"/>
          <w:szCs w:val="20"/>
          <w:lang w:val="hy-AM"/>
        </w:rPr>
        <w:t>Այն դեպքում</w:t>
      </w:r>
      <w:r w:rsidRPr="00C8279D">
        <w:rPr>
          <w:rFonts w:ascii="GHEA Grapalat" w:eastAsia="Times New Roman" w:hAnsi="GHEA Grapalat" w:cs="GHEA Grapalat"/>
          <w:sz w:val="20"/>
          <w:szCs w:val="20"/>
          <w:lang w:val="pt-BR"/>
        </w:rPr>
        <w:t>,</w:t>
      </w:r>
      <w:r w:rsidRPr="00C8279D">
        <w:rPr>
          <w:rFonts w:ascii="GHEA Grapalat" w:eastAsia="Times New Roman" w:hAnsi="GHEA Grapalat" w:cs="GHEA Grapalat"/>
          <w:sz w:val="20"/>
          <w:szCs w:val="20"/>
          <w:lang w:val="hy-AM"/>
        </w:rPr>
        <w:t xml:space="preserve"> երբ Ընկերության հաշվի միջոցները չեն բավարարում</w:t>
      </w:r>
      <w:r w:rsidRPr="00C8279D">
        <w:rPr>
          <w:rFonts w:ascii="GHEA Grapalat" w:eastAsia="Times New Roman" w:hAnsi="GHEA Grapalat" w:cs="GHEA Grapalat"/>
          <w:sz w:val="20"/>
          <w:szCs w:val="20"/>
        </w:rPr>
        <w:t>՝</w:t>
      </w:r>
      <w:proofErr w:type="spellStart"/>
      <w:r w:rsidRPr="00C8279D">
        <w:rPr>
          <w:rFonts w:ascii="GHEA Grapalat" w:eastAsia="Times New Roman" w:hAnsi="GHEA Grapalat" w:cs="GHEA Grapalat"/>
          <w:sz w:val="20"/>
          <w:szCs w:val="20"/>
        </w:rPr>
        <w:t>Վճարողբանկըվճարմանպահանջագիրըստանալուցհետո</w:t>
      </w:r>
      <w:proofErr w:type="spellEnd"/>
      <w:r w:rsidRPr="00C8279D">
        <w:rPr>
          <w:rFonts w:ascii="GHEA Grapalat" w:eastAsia="Times New Roman" w:hAnsi="GHEA Grapalat" w:cs="GHEA Grapalat"/>
          <w:sz w:val="20"/>
          <w:szCs w:val="20"/>
        </w:rPr>
        <w:t>՝</w:t>
      </w:r>
      <w:r w:rsidRPr="00C8279D">
        <w:rPr>
          <w:rFonts w:ascii="GHEA Grapalat" w:eastAsia="Times New Roman" w:hAnsi="GHEA Grapalat" w:cs="GHEA Grapalat"/>
          <w:sz w:val="20"/>
          <w:szCs w:val="20"/>
          <w:lang w:val="pt-BR"/>
        </w:rPr>
        <w:t xml:space="preserve"> 2 (</w:t>
      </w:r>
      <w:proofErr w:type="spellStart"/>
      <w:r w:rsidRPr="00C8279D">
        <w:rPr>
          <w:rFonts w:ascii="GHEA Grapalat" w:eastAsia="Times New Roman" w:hAnsi="GHEA Grapalat" w:cs="GHEA Grapalat"/>
          <w:sz w:val="20"/>
          <w:szCs w:val="20"/>
        </w:rPr>
        <w:t>երկու</w:t>
      </w:r>
      <w:proofErr w:type="spellEnd"/>
      <w:r w:rsidRPr="00C8279D">
        <w:rPr>
          <w:rFonts w:ascii="GHEA Grapalat" w:eastAsia="Times New Roman" w:hAnsi="GHEA Grapalat" w:cs="GHEA Grapalat"/>
          <w:sz w:val="20"/>
          <w:szCs w:val="20"/>
          <w:lang w:val="pt-BR"/>
        </w:rPr>
        <w:t xml:space="preserve">) </w:t>
      </w:r>
      <w:proofErr w:type="spellStart"/>
      <w:r w:rsidRPr="00C8279D">
        <w:rPr>
          <w:rFonts w:ascii="GHEA Grapalat" w:eastAsia="Times New Roman" w:hAnsi="GHEA Grapalat" w:cs="GHEA Grapalat"/>
          <w:sz w:val="20"/>
          <w:szCs w:val="20"/>
        </w:rPr>
        <w:t>աշխատանքայինօրվաընթացքումպետքէտեղեկացնիՊատվիրատուին՝գրավորձևով</w:t>
      </w:r>
      <w:proofErr w:type="spellEnd"/>
      <w:r w:rsidRPr="00C8279D">
        <w:rPr>
          <w:rFonts w:ascii="GHEA Grapalat" w:eastAsia="Times New Roman" w:hAnsi="GHEA Grapalat" w:cs="GHEA Grapalat"/>
          <w:sz w:val="20"/>
          <w:szCs w:val="20"/>
          <w:lang w:val="pt-BR"/>
        </w:rPr>
        <w:t>:</w:t>
      </w:r>
    </w:p>
    <w:p w14:paraId="45E1A544" w14:textId="77777777" w:rsidR="00C8279D" w:rsidRPr="00C8279D" w:rsidRDefault="00C8279D" w:rsidP="00C8279D">
      <w:pPr>
        <w:spacing w:after="0" w:line="240" w:lineRule="auto"/>
        <w:ind w:firstLine="360"/>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pt-BR"/>
        </w:rPr>
        <w:t xml:space="preserve">1.8 Սույն համաձայնագիրը և կից </w:t>
      </w:r>
      <w:r w:rsidRPr="00C8279D">
        <w:rPr>
          <w:rFonts w:ascii="GHEA Grapalat" w:eastAsia="Times New Roman" w:hAnsi="GHEA Grapalat" w:cs="GHEA Grapalat"/>
          <w:sz w:val="20"/>
          <w:szCs w:val="20"/>
          <w:lang w:val="hy-AM"/>
        </w:rPr>
        <w:t>Պ</w:t>
      </w:r>
      <w:r w:rsidRPr="00C8279D">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C8E05A7" w14:textId="77777777" w:rsidR="00C8279D" w:rsidRPr="00C8279D" w:rsidRDefault="00C8279D" w:rsidP="00C8279D">
      <w:pPr>
        <w:spacing w:after="0" w:line="240" w:lineRule="auto"/>
        <w:jc w:val="both"/>
        <w:rPr>
          <w:rFonts w:ascii="GHEA Grapalat" w:eastAsia="Times New Roman" w:hAnsi="GHEA Grapalat" w:cs="GHEA Grapalat"/>
          <w:sz w:val="20"/>
          <w:szCs w:val="20"/>
          <w:lang w:val="hy-AM"/>
        </w:rPr>
      </w:pPr>
    </w:p>
    <w:p w14:paraId="6F7BE3B5" w14:textId="77777777" w:rsidR="00C8279D" w:rsidRPr="00C8279D" w:rsidRDefault="00C8279D" w:rsidP="00C8279D">
      <w:pPr>
        <w:numPr>
          <w:ilvl w:val="0"/>
          <w:numId w:val="6"/>
        </w:numPr>
        <w:spacing w:after="0" w:line="240" w:lineRule="auto"/>
        <w:jc w:val="center"/>
        <w:rPr>
          <w:rFonts w:ascii="GHEA Grapalat" w:eastAsia="Times New Roman" w:hAnsi="GHEA Grapalat" w:cs="GHEA Grapalat"/>
          <w:b/>
          <w:bCs/>
          <w:sz w:val="20"/>
          <w:szCs w:val="20"/>
        </w:rPr>
      </w:pPr>
      <w:proofErr w:type="spellStart"/>
      <w:r w:rsidRPr="00C8279D">
        <w:rPr>
          <w:rFonts w:ascii="GHEA Grapalat" w:eastAsia="Times New Roman" w:hAnsi="GHEA Grapalat" w:cs="GHEA Grapalat"/>
          <w:b/>
          <w:bCs/>
          <w:sz w:val="20"/>
          <w:szCs w:val="20"/>
        </w:rPr>
        <w:lastRenderedPageBreak/>
        <w:t>Այլ</w:t>
      </w:r>
      <w:proofErr w:type="spellEnd"/>
      <w:r w:rsidRPr="00C8279D">
        <w:rPr>
          <w:rFonts w:ascii="GHEA Grapalat" w:eastAsia="Times New Roman" w:hAnsi="GHEA Grapalat" w:cs="GHEA Grapalat"/>
          <w:b/>
          <w:bCs/>
          <w:sz w:val="20"/>
          <w:szCs w:val="20"/>
        </w:rPr>
        <w:t xml:space="preserve"> </w:t>
      </w:r>
      <w:proofErr w:type="spellStart"/>
      <w:r w:rsidRPr="00C8279D">
        <w:rPr>
          <w:rFonts w:ascii="GHEA Grapalat" w:eastAsia="Times New Roman" w:hAnsi="GHEA Grapalat" w:cs="GHEA Grapalat"/>
          <w:b/>
          <w:bCs/>
          <w:sz w:val="20"/>
          <w:szCs w:val="20"/>
        </w:rPr>
        <w:t>պայմաններ</w:t>
      </w:r>
      <w:proofErr w:type="spellEnd"/>
    </w:p>
    <w:p w14:paraId="7EDB8352"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rPr>
        <w:t xml:space="preserve">2.1 </w:t>
      </w:r>
      <w:proofErr w:type="spellStart"/>
      <w:r w:rsidRPr="00C8279D">
        <w:rPr>
          <w:rFonts w:ascii="GHEA Grapalat" w:eastAsia="Times New Roman" w:hAnsi="GHEA Grapalat" w:cs="GHEA Grapalat"/>
          <w:sz w:val="20"/>
          <w:szCs w:val="20"/>
        </w:rPr>
        <w:t>Սույն</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համաձայնագիրը</w:t>
      </w:r>
      <w:proofErr w:type="spellEnd"/>
      <w:r w:rsidRPr="00C8279D">
        <w:rPr>
          <w:rFonts w:ascii="GHEA Grapalat" w:eastAsia="Times New Roman" w:hAnsi="GHEA Grapalat" w:cs="GHEA Grapalat"/>
          <w:sz w:val="20"/>
          <w:szCs w:val="20"/>
          <w:lang w:val="hy-AM"/>
        </w:rPr>
        <w:t xml:space="preserve"> և Պահանջագիրը անհետկանչելի են,</w:t>
      </w:r>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ուժի</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մեջ</w:t>
      </w:r>
      <w:proofErr w:type="spellEnd"/>
      <w:r w:rsidRPr="00C8279D">
        <w:rPr>
          <w:rFonts w:ascii="GHEA Grapalat" w:eastAsia="Times New Roman" w:hAnsi="GHEA Grapalat" w:cs="GHEA Grapalat"/>
          <w:sz w:val="20"/>
          <w:szCs w:val="20"/>
        </w:rPr>
        <w:t xml:space="preserve"> </w:t>
      </w:r>
      <w:r w:rsidRPr="00C8279D">
        <w:rPr>
          <w:rFonts w:ascii="GHEA Grapalat" w:eastAsia="Times New Roman" w:hAnsi="GHEA Grapalat" w:cs="GHEA Grapalat"/>
          <w:sz w:val="20"/>
          <w:szCs w:val="20"/>
          <w:lang w:val="hy-AM"/>
        </w:rPr>
        <w:t>են</w:t>
      </w:r>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մտնում</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Ընկերության</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կողմից</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վավերացման</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պահից</w:t>
      </w:r>
      <w:proofErr w:type="spellEnd"/>
      <w:r w:rsidRPr="00C8279D">
        <w:rPr>
          <w:rFonts w:ascii="GHEA Grapalat" w:eastAsia="Times New Roman" w:hAnsi="GHEA Grapalat" w:cs="GHEA Grapalat"/>
          <w:sz w:val="20"/>
          <w:szCs w:val="20"/>
        </w:rPr>
        <w:t xml:space="preserve"> և </w:t>
      </w:r>
      <w:proofErr w:type="spellStart"/>
      <w:r w:rsidRPr="00C8279D">
        <w:rPr>
          <w:rFonts w:ascii="GHEA Grapalat" w:eastAsia="Times New Roman" w:hAnsi="GHEA Grapalat" w:cs="GHEA Grapalat"/>
          <w:sz w:val="20"/>
          <w:szCs w:val="20"/>
        </w:rPr>
        <w:t>ուժի</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մեջ</w:t>
      </w:r>
      <w:proofErr w:type="spellEnd"/>
      <w:r w:rsidRPr="00C8279D">
        <w:rPr>
          <w:rFonts w:ascii="GHEA Grapalat" w:eastAsia="Times New Roman" w:hAnsi="GHEA Grapalat" w:cs="GHEA Grapalat"/>
          <w:sz w:val="20"/>
          <w:szCs w:val="20"/>
          <w:lang w:val="hy-AM"/>
        </w:rPr>
        <w:t xml:space="preserve"> են մինչև </w:t>
      </w:r>
      <w:proofErr w:type="spellStart"/>
      <w:r w:rsidRPr="00C8279D">
        <w:rPr>
          <w:rFonts w:ascii="GHEA Grapalat" w:eastAsia="Times New Roman" w:hAnsi="GHEA Grapalat" w:cs="GHEA Grapalat"/>
          <w:sz w:val="20"/>
          <w:szCs w:val="20"/>
        </w:rPr>
        <w:t>Պատվիրատուի</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կողմից</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կնքված</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պայմանագրի</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կատարման</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արդյունքը</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ամբողջական</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ընդունվելու</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օրվան</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հաջորդող</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քսաներորդ</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աշխատանքային</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օրը</w:t>
      </w:r>
      <w:proofErr w:type="spellEnd"/>
      <w:r w:rsidRPr="00C8279D">
        <w:rPr>
          <w:rFonts w:ascii="GHEA Grapalat" w:eastAsia="Times New Roman" w:hAnsi="GHEA Grapalat" w:cs="GHEA Grapalat"/>
          <w:sz w:val="20"/>
          <w:szCs w:val="20"/>
        </w:rPr>
        <w:t xml:space="preserve"> </w:t>
      </w:r>
      <w:proofErr w:type="spellStart"/>
      <w:r w:rsidRPr="00C8279D">
        <w:rPr>
          <w:rFonts w:ascii="GHEA Grapalat" w:eastAsia="Times New Roman" w:hAnsi="GHEA Grapalat" w:cs="GHEA Grapalat"/>
          <w:sz w:val="20"/>
          <w:szCs w:val="20"/>
        </w:rPr>
        <w:t>ներառյալ</w:t>
      </w:r>
      <w:proofErr w:type="spellEnd"/>
      <w:r w:rsidRPr="00C8279D">
        <w:rPr>
          <w:rFonts w:ascii="GHEA Grapalat" w:eastAsia="Times New Roman" w:hAnsi="GHEA Grapalat" w:cs="GHEA Grapalat"/>
          <w:sz w:val="20"/>
          <w:szCs w:val="20"/>
        </w:rPr>
        <w:t xml:space="preserve">։ </w:t>
      </w:r>
    </w:p>
    <w:p w14:paraId="4649E8A2"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C6E74D5"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484CB05" w14:textId="77777777" w:rsidR="00C8279D" w:rsidRPr="00C8279D" w:rsidDel="00A13215"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56D6F23"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4D4FE8"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p>
    <w:p w14:paraId="7AFF47FA" w14:textId="77777777" w:rsidR="00C8279D" w:rsidRPr="00C8279D" w:rsidRDefault="00C8279D" w:rsidP="00C8279D">
      <w:pPr>
        <w:spacing w:after="0" w:line="240" w:lineRule="auto"/>
        <w:ind w:firstLine="567"/>
        <w:jc w:val="center"/>
        <w:rPr>
          <w:rFonts w:ascii="GHEA Grapalat" w:eastAsia="Times New Roman" w:hAnsi="GHEA Grapalat" w:cs="GHEA Grapalat"/>
          <w:sz w:val="20"/>
          <w:szCs w:val="20"/>
          <w:lang w:val="hy-AM"/>
        </w:rPr>
      </w:pPr>
      <w:r w:rsidRPr="00C8279D">
        <w:rPr>
          <w:rFonts w:ascii="GHEA Grapalat" w:eastAsia="Times New Roman" w:hAnsi="GHEA Grapalat" w:cs="GHEA Grapalat"/>
          <w:b/>
          <w:sz w:val="20"/>
          <w:szCs w:val="20"/>
          <w:lang w:val="hy-AM"/>
        </w:rPr>
        <w:t>3. Ընկերության հասցեն, բանկային վավերապայմանները`</w:t>
      </w:r>
    </w:p>
    <w:p w14:paraId="2E7933B6" w14:textId="77777777" w:rsidR="00C8279D" w:rsidRPr="00C8279D" w:rsidRDefault="00C8279D" w:rsidP="00C8279D">
      <w:pPr>
        <w:spacing w:after="0" w:line="240" w:lineRule="auto"/>
        <w:jc w:val="both"/>
        <w:rPr>
          <w:rFonts w:ascii="GHEA Grapalat" w:eastAsia="Times New Roman" w:hAnsi="GHEA Grapalat" w:cs="GHEA Grapalat"/>
          <w:sz w:val="20"/>
          <w:szCs w:val="20"/>
          <w:u w:val="single"/>
          <w:lang w:val="hy-AM"/>
        </w:rPr>
      </w:pP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p>
    <w:p w14:paraId="7AC1AA8D" w14:textId="77777777" w:rsidR="00C8279D" w:rsidRPr="00C8279D" w:rsidRDefault="00C8279D" w:rsidP="00C8279D">
      <w:pPr>
        <w:spacing w:after="0" w:line="240" w:lineRule="auto"/>
        <w:jc w:val="both"/>
        <w:rPr>
          <w:rFonts w:ascii="GHEA Grapalat" w:eastAsia="Times New Roman" w:hAnsi="GHEA Grapalat" w:cs="Times New Roman"/>
          <w:sz w:val="18"/>
          <w:szCs w:val="18"/>
          <w:vertAlign w:val="superscript"/>
          <w:lang w:val="hy-AM"/>
        </w:rPr>
      </w:pPr>
      <w:r w:rsidRPr="00C8279D">
        <w:rPr>
          <w:rFonts w:ascii="GHEA Grapalat" w:eastAsia="Times New Roman" w:hAnsi="GHEA Grapalat" w:cs="Times New Roman"/>
          <w:sz w:val="18"/>
          <w:szCs w:val="18"/>
          <w:vertAlign w:val="superscript"/>
          <w:lang w:val="hy-AM"/>
        </w:rPr>
        <w:t xml:space="preserve">                               ընկերության անվանումը</w:t>
      </w:r>
    </w:p>
    <w:p w14:paraId="72B8D077" w14:textId="77777777" w:rsidR="00C8279D" w:rsidRPr="00C8279D" w:rsidRDefault="00C8279D" w:rsidP="00C8279D">
      <w:pPr>
        <w:spacing w:after="0" w:line="240" w:lineRule="auto"/>
        <w:jc w:val="both"/>
        <w:rPr>
          <w:rFonts w:ascii="GHEA Grapalat" w:eastAsia="Times New Roman" w:hAnsi="GHEA Grapalat" w:cs="Times New Roman"/>
          <w:sz w:val="18"/>
          <w:szCs w:val="18"/>
          <w:u w:val="single"/>
          <w:vertAlign w:val="superscript"/>
          <w:lang w:val="hy-AM"/>
        </w:rPr>
      </w:pP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p>
    <w:p w14:paraId="37225F24" w14:textId="77777777" w:rsidR="00C8279D" w:rsidRPr="00C8279D" w:rsidRDefault="00C8279D" w:rsidP="00C8279D">
      <w:pPr>
        <w:spacing w:after="0" w:line="240" w:lineRule="auto"/>
        <w:jc w:val="both"/>
        <w:rPr>
          <w:rFonts w:ascii="GHEA Grapalat" w:eastAsia="Times New Roman" w:hAnsi="GHEA Grapalat" w:cs="Times New Roman"/>
          <w:sz w:val="18"/>
          <w:szCs w:val="18"/>
          <w:vertAlign w:val="superscript"/>
          <w:lang w:val="hy-AM"/>
        </w:rPr>
      </w:pPr>
      <w:r w:rsidRPr="00C8279D">
        <w:rPr>
          <w:rFonts w:ascii="GHEA Grapalat" w:eastAsia="Times New Roman" w:hAnsi="GHEA Grapalat" w:cs="Times New Roman"/>
          <w:sz w:val="18"/>
          <w:szCs w:val="18"/>
          <w:vertAlign w:val="superscript"/>
          <w:lang w:val="hy-AM"/>
        </w:rPr>
        <w:t xml:space="preserve">                              ընկերության հասցեն</w:t>
      </w:r>
    </w:p>
    <w:p w14:paraId="3CA8AFEF" w14:textId="77777777" w:rsidR="00C8279D" w:rsidRPr="00C8279D" w:rsidRDefault="00C8279D" w:rsidP="00C8279D">
      <w:pPr>
        <w:spacing w:after="0" w:line="240" w:lineRule="auto"/>
        <w:jc w:val="both"/>
        <w:rPr>
          <w:rFonts w:ascii="GHEA Grapalat" w:eastAsia="Times New Roman" w:hAnsi="GHEA Grapalat" w:cs="Times New Roman"/>
          <w:sz w:val="18"/>
          <w:szCs w:val="18"/>
          <w:u w:val="single"/>
          <w:vertAlign w:val="superscript"/>
          <w:lang w:val="hy-AM"/>
        </w:rPr>
      </w:pP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p>
    <w:p w14:paraId="2E724515" w14:textId="77777777" w:rsidR="00C8279D" w:rsidRPr="00C8279D" w:rsidRDefault="00C8279D" w:rsidP="00C8279D">
      <w:pPr>
        <w:spacing w:after="0" w:line="240" w:lineRule="auto"/>
        <w:jc w:val="both"/>
        <w:rPr>
          <w:rFonts w:ascii="GHEA Grapalat" w:eastAsia="Times New Roman" w:hAnsi="GHEA Grapalat" w:cs="Times New Roman"/>
          <w:sz w:val="18"/>
          <w:szCs w:val="18"/>
          <w:vertAlign w:val="superscript"/>
          <w:lang w:val="hy-AM"/>
        </w:rPr>
      </w:pPr>
      <w:r w:rsidRPr="00C8279D">
        <w:rPr>
          <w:rFonts w:ascii="GHEA Grapalat" w:eastAsia="Times New Roman" w:hAnsi="GHEA Grapalat" w:cs="Times New Roman"/>
          <w:sz w:val="18"/>
          <w:szCs w:val="18"/>
          <w:vertAlign w:val="superscript"/>
          <w:lang w:val="hy-AM"/>
        </w:rPr>
        <w:t xml:space="preserve">              ընկերությանը սպասարկող բանկի անվանումը</w:t>
      </w:r>
    </w:p>
    <w:p w14:paraId="70D107A0" w14:textId="77777777" w:rsidR="00C8279D" w:rsidRPr="00C8279D" w:rsidRDefault="00C8279D" w:rsidP="00C8279D">
      <w:pPr>
        <w:spacing w:after="0" w:line="240" w:lineRule="auto"/>
        <w:jc w:val="both"/>
        <w:rPr>
          <w:rFonts w:ascii="GHEA Grapalat" w:eastAsia="Times New Roman" w:hAnsi="GHEA Grapalat" w:cs="Times New Roman"/>
          <w:sz w:val="18"/>
          <w:szCs w:val="18"/>
          <w:u w:val="single"/>
          <w:vertAlign w:val="superscript"/>
          <w:lang w:val="hy-AM"/>
        </w:rPr>
      </w:pP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r w:rsidRPr="00C8279D">
        <w:rPr>
          <w:rFonts w:ascii="GHEA Grapalat" w:eastAsia="Times New Roman" w:hAnsi="GHEA Grapalat" w:cs="Times New Roman"/>
          <w:sz w:val="18"/>
          <w:szCs w:val="18"/>
          <w:u w:val="single"/>
          <w:vertAlign w:val="superscript"/>
          <w:lang w:val="hy-AM"/>
        </w:rPr>
        <w:tab/>
      </w:r>
    </w:p>
    <w:p w14:paraId="1E1E6C87" w14:textId="77777777" w:rsidR="00C8279D" w:rsidRPr="00C8279D" w:rsidRDefault="00C8279D" w:rsidP="00C8279D">
      <w:pPr>
        <w:spacing w:after="0" w:line="240" w:lineRule="auto"/>
        <w:jc w:val="both"/>
        <w:rPr>
          <w:rFonts w:ascii="GHEA Grapalat" w:eastAsia="Times New Roman" w:hAnsi="GHEA Grapalat" w:cs="Times New Roman"/>
          <w:sz w:val="18"/>
          <w:szCs w:val="18"/>
          <w:u w:val="single"/>
          <w:vertAlign w:val="superscript"/>
          <w:lang w:val="hy-AM"/>
        </w:rPr>
      </w:pPr>
    </w:p>
    <w:p w14:paraId="103643FF" w14:textId="77777777" w:rsidR="00C8279D" w:rsidRPr="00C8279D" w:rsidRDefault="00C8279D" w:rsidP="00C8279D">
      <w:pPr>
        <w:spacing w:after="0" w:line="240" w:lineRule="auto"/>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Կ.Տ</w:t>
      </w:r>
    </w:p>
    <w:p w14:paraId="0CDB5605" w14:textId="77777777" w:rsidR="00C8279D" w:rsidRPr="00C8279D" w:rsidRDefault="00C8279D" w:rsidP="00C8279D">
      <w:pPr>
        <w:spacing w:after="0" w:line="240" w:lineRule="auto"/>
        <w:jc w:val="both"/>
        <w:rPr>
          <w:rFonts w:ascii="GHEA Grapalat" w:eastAsia="Times New Roman" w:hAnsi="GHEA Grapalat" w:cs="Times New Roman"/>
          <w:sz w:val="20"/>
          <w:szCs w:val="20"/>
          <w:lang w:val="hy-AM"/>
        </w:rPr>
      </w:pPr>
    </w:p>
    <w:p w14:paraId="557FC320" w14:textId="77777777" w:rsidR="00C8279D" w:rsidRPr="00C8279D" w:rsidRDefault="00C8279D" w:rsidP="00C8279D">
      <w:pPr>
        <w:spacing w:after="0" w:line="240" w:lineRule="auto"/>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Օր/ամիս/տարի</w:t>
      </w:r>
    </w:p>
    <w:p w14:paraId="216D7D24" w14:textId="77777777" w:rsidR="00C8279D" w:rsidRPr="00C8279D" w:rsidRDefault="00C8279D" w:rsidP="00C8279D">
      <w:pPr>
        <w:spacing w:after="0" w:line="240" w:lineRule="auto"/>
        <w:jc w:val="both"/>
        <w:rPr>
          <w:rFonts w:ascii="GHEA Grapalat" w:eastAsia="Times New Roman" w:hAnsi="GHEA Grapalat" w:cs="Times New Roman"/>
          <w:sz w:val="18"/>
          <w:szCs w:val="18"/>
          <w:vertAlign w:val="superscript"/>
          <w:lang w:val="hy-AM"/>
        </w:rPr>
      </w:pPr>
    </w:p>
    <w:p w14:paraId="006691BE" w14:textId="77777777" w:rsidR="00C8279D" w:rsidRPr="00C8279D" w:rsidRDefault="00C8279D" w:rsidP="00C8279D">
      <w:pPr>
        <w:spacing w:after="0" w:line="240" w:lineRule="auto"/>
        <w:jc w:val="both"/>
        <w:rPr>
          <w:rFonts w:ascii="GHEA Grapalat" w:eastAsia="Times New Roman" w:hAnsi="GHEA Grapalat" w:cs="GHEA Grapalat"/>
          <w:i/>
          <w:sz w:val="18"/>
          <w:szCs w:val="18"/>
          <w:lang w:val="hy-AM"/>
        </w:rPr>
      </w:pPr>
    </w:p>
    <w:p w14:paraId="79F1DA52" w14:textId="77777777" w:rsidR="00C8279D" w:rsidRPr="00C8279D" w:rsidRDefault="00C8279D" w:rsidP="00C8279D">
      <w:pPr>
        <w:spacing w:after="0" w:line="240" w:lineRule="auto"/>
        <w:ind w:firstLine="567"/>
        <w:jc w:val="right"/>
        <w:rPr>
          <w:rFonts w:ascii="GHEA Grapalat" w:eastAsia="Times New Roman" w:hAnsi="GHEA Grapalat" w:cs="Times New Roman"/>
          <w:b/>
          <w:sz w:val="20"/>
          <w:szCs w:val="20"/>
          <w:lang w:val="hy-AM"/>
        </w:rPr>
      </w:pPr>
      <w:r w:rsidRPr="00C8279D">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8279D" w:rsidRPr="00C8279D" w14:paraId="14C4B460"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173C0" w14:textId="77777777" w:rsidR="00C8279D" w:rsidRPr="00C8279D" w:rsidRDefault="00C8279D" w:rsidP="00C8279D">
            <w:pPr>
              <w:spacing w:after="0" w:line="240" w:lineRule="auto"/>
              <w:rPr>
                <w:rFonts w:ascii="GHEA Grapalat" w:eastAsia="Times New Roman" w:hAnsi="GHEA Grapalat" w:cs="Sylfaen"/>
                <w:b/>
                <w:bCs/>
                <w:sz w:val="20"/>
                <w:szCs w:val="20"/>
                <w:lang w:val="hy-AM"/>
              </w:rPr>
            </w:pPr>
            <w:r w:rsidRPr="00C8279D">
              <w:rPr>
                <w:rFonts w:ascii="GHEA Grapalat" w:eastAsia="Times New Roman" w:hAnsi="GHEA Grapalat" w:cs="Sylfaen"/>
                <w:sz w:val="20"/>
                <w:szCs w:val="20"/>
              </w:rPr>
              <w:lastRenderedPageBreak/>
              <w:t xml:space="preserve">1.                                                              </w:t>
            </w:r>
            <w:r w:rsidRPr="00C8279D">
              <w:rPr>
                <w:rFonts w:ascii="GHEA Grapalat" w:eastAsia="Times New Roman" w:hAnsi="GHEA Grapalat" w:cs="Sylfaen"/>
                <w:b/>
                <w:bCs/>
                <w:sz w:val="20"/>
                <w:szCs w:val="20"/>
              </w:rPr>
              <w:t xml:space="preserve">ՎՃԱՐՄԱՆՊԱՀԱՆՋԱԳԻՐ* </w:t>
            </w:r>
          </w:p>
          <w:p w14:paraId="25D26DA2" w14:textId="77777777" w:rsidR="00C8279D" w:rsidRPr="00C8279D" w:rsidRDefault="00C8279D" w:rsidP="00C8279D">
            <w:pPr>
              <w:spacing w:after="0" w:line="240" w:lineRule="auto"/>
              <w:jc w:val="center"/>
              <w:rPr>
                <w:rFonts w:ascii="GHEA Grapalat" w:eastAsia="Times New Roman" w:hAnsi="GHEA Grapalat" w:cs="Arial"/>
                <w:bCs/>
                <w:i/>
                <w:sz w:val="20"/>
                <w:szCs w:val="20"/>
              </w:rPr>
            </w:pPr>
          </w:p>
        </w:tc>
      </w:tr>
      <w:tr w:rsidR="00C8279D" w:rsidRPr="00C8279D" w14:paraId="4BE9A79C"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487627" w14:textId="77777777" w:rsidR="00C8279D" w:rsidRPr="00C8279D" w:rsidRDefault="00C8279D" w:rsidP="00C8279D">
            <w:pPr>
              <w:spacing w:after="0" w:line="240" w:lineRule="auto"/>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2</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Թիվ </w:t>
            </w:r>
          </w:p>
        </w:tc>
      </w:tr>
      <w:tr w:rsidR="00C8279D" w:rsidRPr="00C8279D" w14:paraId="0BAA6402" w14:textId="77777777" w:rsidTr="00C8279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CFE5A9"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lang w:val="hy-AM"/>
              </w:rPr>
              <w:t>3</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Ներկայացմանամսաթիվը</w:t>
            </w:r>
            <w:proofErr w:type="spellEnd"/>
            <w:r w:rsidRPr="00C8279D">
              <w:rPr>
                <w:rFonts w:ascii="GHEA Grapalat" w:eastAsia="Times New Roman" w:hAnsi="GHEA Grapalat" w:cs="Arial"/>
                <w:sz w:val="20"/>
                <w:szCs w:val="20"/>
              </w:rPr>
              <w:t xml:space="preserve">` </w:t>
            </w:r>
            <w:r w:rsidRPr="00C8279D">
              <w:rPr>
                <w:rFonts w:ascii="GHEA Grapalat" w:eastAsia="Times New Roman" w:hAnsi="GHEA Grapalat" w:cs="Tahoma"/>
                <w:color w:val="000000"/>
                <w:sz w:val="20"/>
                <w:szCs w:val="20"/>
              </w:rPr>
              <w:t xml:space="preserve">"___" </w:t>
            </w:r>
            <w:r w:rsidRPr="00C8279D">
              <w:rPr>
                <w:rFonts w:ascii="GHEA Grapalat" w:eastAsia="Times New Roman" w:hAnsi="GHEA Grapalat" w:cs="Sylfaen"/>
                <w:color w:val="000000"/>
                <w:sz w:val="20"/>
                <w:szCs w:val="20"/>
              </w:rPr>
              <w:t xml:space="preserve">___ </w:t>
            </w:r>
            <w:r w:rsidRPr="00C8279D">
              <w:rPr>
                <w:rFonts w:ascii="GHEA Grapalat" w:eastAsia="Times New Roman" w:hAnsi="GHEA Grapalat" w:cs="Tahoma"/>
                <w:color w:val="000000"/>
                <w:sz w:val="20"/>
                <w:szCs w:val="20"/>
              </w:rPr>
              <w:t>20___</w:t>
            </w:r>
            <w:r w:rsidRPr="00C8279D">
              <w:rPr>
                <w:rFonts w:ascii="GHEA Grapalat" w:eastAsia="Times New Roman" w:hAnsi="GHEA Grapalat" w:cs="Sylfaen"/>
                <w:color w:val="000000"/>
                <w:sz w:val="20"/>
                <w:szCs w:val="20"/>
              </w:rPr>
              <w:t>թ.</w:t>
            </w:r>
          </w:p>
        </w:tc>
      </w:tr>
      <w:tr w:rsidR="00C8279D" w:rsidRPr="00C8279D" w14:paraId="6C1CAF90" w14:textId="77777777" w:rsidTr="00C8279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B4B83"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4</w:t>
            </w:r>
            <w:r w:rsidRPr="00C8279D">
              <w:rPr>
                <w:rFonts w:ascii="GHEA Grapalat" w:eastAsia="Times New Roman" w:hAnsi="GHEA Grapalat" w:cs="Sylfaen"/>
                <w:sz w:val="20"/>
                <w:szCs w:val="20"/>
              </w:rPr>
              <w:t xml:space="preserve">. </w:t>
            </w:r>
            <w:r w:rsidRPr="00C8279D">
              <w:rPr>
                <w:rFonts w:ascii="GHEA Grapalat" w:eastAsia="Times New Roman" w:hAnsi="GHEA Grapalat" w:cs="Sylfaen"/>
                <w:sz w:val="20"/>
                <w:szCs w:val="20"/>
                <w:lang w:val="hy-AM"/>
              </w:rPr>
              <w:t>Վճարողի անվանումը</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կամ անուն ազգանուն </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Ընկերություն</w:t>
            </w:r>
            <w:proofErr w:type="spellEnd"/>
            <w:r w:rsidRPr="00C8279D">
              <w:rPr>
                <w:rFonts w:ascii="GHEA Grapalat" w:eastAsia="Times New Roman" w:hAnsi="GHEA Grapalat" w:cs="Sylfaen"/>
                <w:sz w:val="20"/>
                <w:szCs w:val="20"/>
              </w:rPr>
              <w:t xml:space="preserve"> </w:t>
            </w:r>
            <w:r w:rsidRPr="00C8279D">
              <w:rPr>
                <w:rFonts w:ascii="GHEA Grapalat" w:eastAsia="Times New Roman" w:hAnsi="GHEA Grapalat" w:cs="Arial"/>
                <w:sz w:val="20"/>
                <w:szCs w:val="20"/>
              </w:rPr>
              <w:t>`</w:t>
            </w:r>
          </w:p>
        </w:tc>
      </w:tr>
      <w:tr w:rsidR="00C8279D" w:rsidRPr="00C8279D" w14:paraId="3636292C" w14:textId="77777777" w:rsidTr="00C827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81263"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5</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Վճարողի</w:t>
            </w:r>
            <w:proofErr w:type="spellEnd"/>
            <w:r w:rsidRPr="00C8279D">
              <w:rPr>
                <w:rFonts w:ascii="GHEA Grapalat" w:eastAsia="Times New Roman" w:hAnsi="GHEA Grapalat" w:cs="Sylfaen"/>
                <w:sz w:val="20"/>
                <w:szCs w:val="20"/>
                <w:lang w:val="hy-AM"/>
              </w:rPr>
              <w:t xml:space="preserve">ն սպասարկող Ֆինանսական կազմակերպություն </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բանկ</w:t>
            </w:r>
            <w:proofErr w:type="spellEnd"/>
            <w:r w:rsidRPr="00C8279D">
              <w:rPr>
                <w:rFonts w:ascii="GHEA Grapalat" w:eastAsia="Times New Roman" w:hAnsi="GHEA Grapalat" w:cs="Sylfaen"/>
                <w:sz w:val="20"/>
                <w:szCs w:val="20"/>
              </w:rPr>
              <w:t>)</w:t>
            </w:r>
            <w:r w:rsidRPr="00C8279D">
              <w:rPr>
                <w:rFonts w:ascii="GHEA Grapalat" w:eastAsia="Times New Roman" w:hAnsi="GHEA Grapalat" w:cs="Arial"/>
                <w:sz w:val="20"/>
                <w:szCs w:val="20"/>
              </w:rPr>
              <w:t>`</w:t>
            </w:r>
          </w:p>
        </w:tc>
      </w:tr>
      <w:tr w:rsidR="00C8279D" w:rsidRPr="00C8279D" w14:paraId="74B731E3" w14:textId="77777777" w:rsidTr="00C827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64238"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6</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Վճարողիհաշվիհամարը</w:t>
            </w:r>
            <w:proofErr w:type="spellEnd"/>
            <w:r w:rsidRPr="00C8279D">
              <w:rPr>
                <w:rFonts w:ascii="GHEA Grapalat" w:eastAsia="Times New Roman" w:hAnsi="GHEA Grapalat" w:cs="Arial"/>
                <w:sz w:val="20"/>
                <w:szCs w:val="20"/>
              </w:rPr>
              <w:t>`</w:t>
            </w:r>
          </w:p>
        </w:tc>
      </w:tr>
      <w:tr w:rsidR="00C8279D" w:rsidRPr="00C8279D" w14:paraId="65209E1C"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01BF9C"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7</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ՎճարողիՀՎՀՀ</w:t>
            </w:r>
            <w:proofErr w:type="spellEnd"/>
            <w:r w:rsidRPr="00C8279D">
              <w:rPr>
                <w:rFonts w:ascii="GHEA Grapalat" w:eastAsia="Times New Roman" w:hAnsi="GHEA Grapalat" w:cs="Arial"/>
                <w:sz w:val="20"/>
                <w:szCs w:val="20"/>
              </w:rPr>
              <w:t>`</w:t>
            </w:r>
          </w:p>
        </w:tc>
      </w:tr>
      <w:tr w:rsidR="00C8279D" w:rsidRPr="00C8279D" w14:paraId="56AA3EDB"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5E7B3A"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8</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ՎճարողիՀԾՀ</w:t>
            </w:r>
            <w:proofErr w:type="spellEnd"/>
            <w:r w:rsidRPr="00C8279D">
              <w:rPr>
                <w:rFonts w:ascii="GHEA Grapalat" w:eastAsia="Times New Roman" w:hAnsi="GHEA Grapalat" w:cs="Arial"/>
                <w:sz w:val="20"/>
                <w:szCs w:val="20"/>
              </w:rPr>
              <w:t>`</w:t>
            </w:r>
          </w:p>
        </w:tc>
      </w:tr>
      <w:tr w:rsidR="00C8279D" w:rsidRPr="00C8279D" w14:paraId="3E3B5699"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A28C8" w14:textId="77777777" w:rsidR="00C8279D" w:rsidRPr="00C8279D" w:rsidRDefault="00C8279D" w:rsidP="00655337">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9</w:t>
            </w:r>
            <w:r w:rsidRPr="00C8279D">
              <w:rPr>
                <w:rFonts w:ascii="GHEA Grapalat" w:eastAsia="Times New Roman" w:hAnsi="GHEA Grapalat" w:cs="Sylfaen"/>
                <w:sz w:val="20"/>
                <w:szCs w:val="20"/>
              </w:rPr>
              <w:t xml:space="preserve">. </w:t>
            </w:r>
            <w:proofErr w:type="spellStart"/>
            <w:proofErr w:type="gramStart"/>
            <w:r w:rsidRPr="00C8279D">
              <w:rPr>
                <w:rFonts w:ascii="GHEA Grapalat" w:eastAsia="Times New Roman" w:hAnsi="GHEA Grapalat" w:cs="Sylfaen"/>
                <w:sz w:val="20"/>
                <w:szCs w:val="20"/>
              </w:rPr>
              <w:t>Շահառու</w:t>
            </w:r>
            <w:proofErr w:type="spellEnd"/>
            <w:r w:rsidRPr="00C8279D">
              <w:rPr>
                <w:rFonts w:ascii="GHEA Grapalat" w:eastAsia="Times New Roman" w:hAnsi="GHEA Grapalat" w:cs="Sylfaen"/>
                <w:sz w:val="20"/>
                <w:szCs w:val="20"/>
                <w:lang w:val="hy-AM"/>
              </w:rPr>
              <w:t>ի  անվանումը</w:t>
            </w:r>
            <w:proofErr w:type="gramEnd"/>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կամ անուն ազգանուն </w:t>
            </w:r>
            <w:r w:rsidRPr="00C8279D">
              <w:rPr>
                <w:rFonts w:ascii="GHEA Grapalat" w:eastAsia="Times New Roman" w:hAnsi="GHEA Grapalat" w:cs="Arial"/>
                <w:sz w:val="20"/>
                <w:szCs w:val="20"/>
              </w:rPr>
              <w:t>`</w:t>
            </w:r>
            <w:r w:rsidR="00C23178">
              <w:rPr>
                <w:rFonts w:ascii="GHEA Grapalat" w:eastAsia="Times New Roman" w:hAnsi="GHEA Grapalat" w:cs="Arial"/>
                <w:sz w:val="20"/>
                <w:szCs w:val="20"/>
              </w:rPr>
              <w:t xml:space="preserve"> </w:t>
            </w:r>
            <w:r w:rsidR="00655337" w:rsidRPr="00655337">
              <w:rPr>
                <w:rFonts w:ascii="GHEA Grapalat" w:eastAsia="Times New Roman" w:hAnsi="GHEA Grapalat" w:cs="Arial"/>
                <w:sz w:val="20"/>
                <w:szCs w:val="20"/>
              </w:rPr>
              <w:t>«</w:t>
            </w:r>
            <w:proofErr w:type="spellStart"/>
            <w:r w:rsidR="00655337" w:rsidRPr="00655337">
              <w:rPr>
                <w:rFonts w:ascii="GHEA Grapalat" w:eastAsia="Times New Roman" w:hAnsi="GHEA Grapalat" w:cs="Arial"/>
                <w:sz w:val="20"/>
                <w:szCs w:val="20"/>
              </w:rPr>
              <w:t>Հովհաննես</w:t>
            </w:r>
            <w:proofErr w:type="spellEnd"/>
            <w:r w:rsidR="00655337" w:rsidRPr="00655337">
              <w:rPr>
                <w:rFonts w:ascii="GHEA Grapalat" w:eastAsia="Times New Roman" w:hAnsi="GHEA Grapalat" w:cs="Arial"/>
                <w:sz w:val="20"/>
                <w:szCs w:val="20"/>
              </w:rPr>
              <w:t xml:space="preserve"> </w:t>
            </w:r>
            <w:proofErr w:type="spellStart"/>
            <w:r w:rsidR="00655337" w:rsidRPr="00655337">
              <w:rPr>
                <w:rFonts w:ascii="GHEA Grapalat" w:eastAsia="Times New Roman" w:hAnsi="GHEA Grapalat" w:cs="Arial"/>
                <w:sz w:val="20"/>
                <w:szCs w:val="20"/>
              </w:rPr>
              <w:t>Շարամբեյանի</w:t>
            </w:r>
            <w:proofErr w:type="spellEnd"/>
            <w:r w:rsidR="00655337" w:rsidRPr="00655337">
              <w:rPr>
                <w:rFonts w:ascii="GHEA Grapalat" w:eastAsia="Times New Roman" w:hAnsi="GHEA Grapalat" w:cs="Arial"/>
                <w:sz w:val="20"/>
                <w:szCs w:val="20"/>
              </w:rPr>
              <w:t xml:space="preserve"> </w:t>
            </w:r>
            <w:proofErr w:type="spellStart"/>
            <w:r w:rsidR="00655337" w:rsidRPr="00655337">
              <w:rPr>
                <w:rFonts w:ascii="GHEA Grapalat" w:eastAsia="Times New Roman" w:hAnsi="GHEA Grapalat" w:cs="Arial"/>
                <w:sz w:val="20"/>
                <w:szCs w:val="20"/>
              </w:rPr>
              <w:t>անվան</w:t>
            </w:r>
            <w:r w:rsidR="00655337">
              <w:rPr>
                <w:rFonts w:ascii="GHEA Grapalat" w:eastAsia="Times New Roman" w:hAnsi="GHEA Grapalat" w:cs="Arial"/>
                <w:sz w:val="20"/>
                <w:szCs w:val="20"/>
              </w:rPr>
              <w:t>Ժողովրդական</w:t>
            </w:r>
            <w:r w:rsidR="00655337" w:rsidRPr="00655337">
              <w:rPr>
                <w:rFonts w:ascii="GHEA Grapalat" w:eastAsia="Times New Roman" w:hAnsi="GHEA Grapalat" w:cs="Arial"/>
                <w:sz w:val="20"/>
                <w:szCs w:val="20"/>
              </w:rPr>
              <w:t>արվեստների</w:t>
            </w:r>
            <w:proofErr w:type="spellEnd"/>
            <w:r w:rsidR="00655337" w:rsidRPr="00655337">
              <w:rPr>
                <w:rFonts w:ascii="GHEA Grapalat" w:eastAsia="Times New Roman" w:hAnsi="GHEA Grapalat" w:cs="Arial"/>
                <w:sz w:val="20"/>
                <w:szCs w:val="20"/>
              </w:rPr>
              <w:t xml:space="preserve"> </w:t>
            </w:r>
            <w:proofErr w:type="spellStart"/>
            <w:r w:rsidR="00655337" w:rsidRPr="00655337">
              <w:rPr>
                <w:rFonts w:ascii="GHEA Grapalat" w:eastAsia="Times New Roman" w:hAnsi="GHEA Grapalat" w:cs="Arial"/>
                <w:sz w:val="20"/>
                <w:szCs w:val="20"/>
              </w:rPr>
              <w:t>թանգարան</w:t>
            </w:r>
            <w:proofErr w:type="spellEnd"/>
            <w:r w:rsidR="00655337" w:rsidRPr="00655337">
              <w:rPr>
                <w:rFonts w:ascii="GHEA Grapalat" w:eastAsia="Times New Roman" w:hAnsi="GHEA Grapalat" w:cs="Arial"/>
                <w:sz w:val="20"/>
                <w:szCs w:val="20"/>
              </w:rPr>
              <w:t>» ՊՈԱԿ</w:t>
            </w:r>
          </w:p>
        </w:tc>
      </w:tr>
      <w:tr w:rsidR="00C8279D" w:rsidRPr="00C8279D" w14:paraId="1DB1DB47"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76128A" w14:textId="77777777" w:rsidR="00C8279D" w:rsidRPr="00C8279D" w:rsidRDefault="00C8279D" w:rsidP="00C8279D">
            <w:pPr>
              <w:spacing w:after="0" w:line="240" w:lineRule="auto"/>
              <w:rPr>
                <w:rFonts w:ascii="GHEA Grapalat" w:eastAsia="Times New Roman" w:hAnsi="GHEA Grapalat" w:cs="Sylfaen"/>
                <w:sz w:val="20"/>
                <w:szCs w:val="20"/>
                <w:lang w:val="ru-RU"/>
              </w:rPr>
            </w:pPr>
            <w:r w:rsidRPr="00C8279D">
              <w:rPr>
                <w:rFonts w:ascii="GHEA Grapalat" w:eastAsia="Times New Roman" w:hAnsi="GHEA Grapalat" w:cs="Sylfaen"/>
                <w:sz w:val="20"/>
                <w:szCs w:val="20"/>
                <w:lang w:val="ru-RU"/>
              </w:rPr>
              <w:t xml:space="preserve">10. </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Շահառուի</w:t>
            </w:r>
            <w:proofErr w:type="spellEnd"/>
            <w:r w:rsidRPr="00C8279D">
              <w:rPr>
                <w:rFonts w:ascii="GHEA Grapalat" w:eastAsia="Times New Roman" w:hAnsi="GHEA Grapalat" w:cs="Sylfaen"/>
                <w:sz w:val="20"/>
                <w:szCs w:val="20"/>
              </w:rPr>
              <w:t xml:space="preserve"> ՀԾՀ</w:t>
            </w:r>
            <w:r w:rsidRPr="00C8279D">
              <w:rPr>
                <w:rFonts w:ascii="GHEA Grapalat" w:eastAsia="Times New Roman" w:hAnsi="GHEA Grapalat" w:cs="Sylfaen"/>
                <w:sz w:val="20"/>
                <w:szCs w:val="20"/>
                <w:lang w:val="ru-RU"/>
              </w:rPr>
              <w:t xml:space="preserve"> (</w:t>
            </w:r>
            <w:r w:rsidRPr="00C8279D">
              <w:rPr>
                <w:rFonts w:ascii="GHEA Grapalat" w:eastAsia="Times New Roman" w:hAnsi="GHEA Grapalat" w:cs="Sylfaen"/>
                <w:sz w:val="20"/>
                <w:szCs w:val="20"/>
                <w:lang w:val="hy-AM"/>
              </w:rPr>
              <w:t>չի լրացվում</w:t>
            </w:r>
            <w:r w:rsidRPr="00C8279D">
              <w:rPr>
                <w:rFonts w:ascii="GHEA Grapalat" w:eastAsia="Times New Roman" w:hAnsi="GHEA Grapalat" w:cs="Sylfaen"/>
                <w:sz w:val="20"/>
                <w:szCs w:val="20"/>
                <w:lang w:val="ru-RU"/>
              </w:rPr>
              <w:t>)</w:t>
            </w:r>
          </w:p>
        </w:tc>
      </w:tr>
      <w:tr w:rsidR="00C8279D" w:rsidRPr="00C8279D" w14:paraId="6EE68A31" w14:textId="77777777" w:rsidTr="00C8279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5ED89"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11</w:t>
            </w:r>
            <w:r w:rsidRPr="00C8279D">
              <w:rPr>
                <w:rFonts w:ascii="GHEA Grapalat" w:eastAsia="Times New Roman" w:hAnsi="GHEA Grapalat" w:cs="Sylfaen"/>
                <w:sz w:val="20"/>
                <w:szCs w:val="20"/>
              </w:rPr>
              <w:t>. ՇահառուիՀՎՀՀ</w:t>
            </w:r>
            <w:r w:rsidRPr="00C8279D">
              <w:rPr>
                <w:rFonts w:ascii="GHEA Grapalat" w:eastAsia="Times New Roman" w:hAnsi="GHEA Grapalat" w:cs="Arial"/>
                <w:sz w:val="20"/>
                <w:szCs w:val="20"/>
              </w:rPr>
              <w:t>`</w:t>
            </w:r>
            <w:r w:rsidR="00655337" w:rsidRPr="00655337">
              <w:rPr>
                <w:rFonts w:ascii="GHEA Grapalat" w:eastAsia="Times New Roman" w:hAnsi="GHEA Grapalat" w:cs="Arial"/>
                <w:sz w:val="20"/>
                <w:szCs w:val="20"/>
              </w:rPr>
              <w:t>01573636</w:t>
            </w:r>
          </w:p>
        </w:tc>
      </w:tr>
      <w:tr w:rsidR="00C8279D" w:rsidRPr="00C8279D" w14:paraId="1D126A91" w14:textId="77777777" w:rsidTr="00C827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06972" w14:textId="77777777" w:rsidR="00655337" w:rsidRPr="00655337" w:rsidRDefault="00C8279D" w:rsidP="00655337">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2</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Շահառուի</w:t>
            </w:r>
            <w:proofErr w:type="spellEnd"/>
            <w:r w:rsidRPr="00C8279D">
              <w:rPr>
                <w:rFonts w:ascii="GHEA Grapalat" w:eastAsia="Times New Roman" w:hAnsi="GHEA Grapalat" w:cs="Sylfaen"/>
                <w:sz w:val="20"/>
                <w:szCs w:val="20"/>
                <w:lang w:val="hy-AM"/>
              </w:rPr>
              <w:t>ն սպասարկող Ֆինանսական կազմակերպություն</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բանկ</w:t>
            </w:r>
            <w:proofErr w:type="spellEnd"/>
            <w:r w:rsidRPr="00C8279D">
              <w:rPr>
                <w:rFonts w:ascii="GHEA Grapalat" w:eastAsia="Times New Roman" w:hAnsi="GHEA Grapalat" w:cs="Sylfaen"/>
                <w:sz w:val="20"/>
                <w:szCs w:val="20"/>
              </w:rPr>
              <w:t>)</w:t>
            </w:r>
            <w:r w:rsidRPr="00C8279D">
              <w:rPr>
                <w:rFonts w:ascii="GHEA Grapalat" w:eastAsia="Times New Roman" w:hAnsi="GHEA Grapalat" w:cs="Arial"/>
                <w:sz w:val="20"/>
                <w:szCs w:val="20"/>
              </w:rPr>
              <w:t>`</w:t>
            </w:r>
            <w:r w:rsidR="00655337" w:rsidRPr="00655337">
              <w:rPr>
                <w:rFonts w:ascii="GHEA Grapalat" w:eastAsia="Times New Roman" w:hAnsi="GHEA Grapalat" w:cs="Arial"/>
                <w:sz w:val="20"/>
                <w:szCs w:val="20"/>
              </w:rPr>
              <w:t xml:space="preserve">ՀՀ </w:t>
            </w:r>
            <w:proofErr w:type="spellStart"/>
            <w:r w:rsidR="00655337" w:rsidRPr="00655337">
              <w:rPr>
                <w:rFonts w:ascii="GHEA Grapalat" w:eastAsia="Times New Roman" w:hAnsi="GHEA Grapalat" w:cs="Arial"/>
                <w:sz w:val="20"/>
                <w:szCs w:val="20"/>
              </w:rPr>
              <w:t>ֆինանսների</w:t>
            </w:r>
            <w:proofErr w:type="spellEnd"/>
            <w:r w:rsidR="00655337" w:rsidRPr="00655337">
              <w:rPr>
                <w:rFonts w:ascii="GHEA Grapalat" w:eastAsia="Times New Roman" w:hAnsi="GHEA Grapalat" w:cs="Arial"/>
                <w:sz w:val="20"/>
                <w:szCs w:val="20"/>
              </w:rPr>
              <w:t xml:space="preserve"> </w:t>
            </w:r>
            <w:proofErr w:type="spellStart"/>
            <w:r w:rsidR="00655337" w:rsidRPr="00655337">
              <w:rPr>
                <w:rFonts w:ascii="GHEA Grapalat" w:eastAsia="Times New Roman" w:hAnsi="GHEA Grapalat" w:cs="Arial"/>
                <w:sz w:val="20"/>
                <w:szCs w:val="20"/>
              </w:rPr>
              <w:t>նախարարության</w:t>
            </w:r>
            <w:proofErr w:type="spellEnd"/>
          </w:p>
          <w:p w14:paraId="30EA06C4" w14:textId="77777777" w:rsidR="00C8279D" w:rsidRPr="00C8279D" w:rsidRDefault="00655337" w:rsidP="00655337">
            <w:pPr>
              <w:spacing w:after="0" w:line="240" w:lineRule="auto"/>
              <w:rPr>
                <w:rFonts w:ascii="GHEA Grapalat" w:eastAsia="Times New Roman" w:hAnsi="GHEA Grapalat" w:cs="Arial"/>
                <w:sz w:val="20"/>
                <w:szCs w:val="20"/>
              </w:rPr>
            </w:pPr>
            <w:proofErr w:type="spellStart"/>
            <w:r w:rsidRPr="00655337">
              <w:rPr>
                <w:rFonts w:ascii="GHEA Grapalat" w:eastAsia="Times New Roman" w:hAnsi="GHEA Grapalat" w:cs="Arial"/>
                <w:sz w:val="20"/>
                <w:szCs w:val="20"/>
              </w:rPr>
              <w:t>գործառնական</w:t>
            </w:r>
            <w:proofErr w:type="spellEnd"/>
            <w:r w:rsidRPr="00655337">
              <w:rPr>
                <w:rFonts w:ascii="GHEA Grapalat" w:eastAsia="Times New Roman" w:hAnsi="GHEA Grapalat" w:cs="Arial"/>
                <w:sz w:val="20"/>
                <w:szCs w:val="20"/>
              </w:rPr>
              <w:t xml:space="preserve"> </w:t>
            </w:r>
            <w:proofErr w:type="spellStart"/>
            <w:r w:rsidRPr="00655337">
              <w:rPr>
                <w:rFonts w:ascii="GHEA Grapalat" w:eastAsia="Times New Roman" w:hAnsi="GHEA Grapalat" w:cs="Arial"/>
                <w:sz w:val="20"/>
                <w:szCs w:val="20"/>
              </w:rPr>
              <w:t>վարչություն</w:t>
            </w:r>
            <w:proofErr w:type="spellEnd"/>
          </w:p>
        </w:tc>
      </w:tr>
      <w:tr w:rsidR="00C8279D" w:rsidRPr="00C8279D" w14:paraId="167D0460" w14:textId="77777777" w:rsidTr="00C827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8EFC96" w14:textId="7E922C7F" w:rsidR="00C8279D" w:rsidRPr="00C8279D" w:rsidRDefault="00C8279D" w:rsidP="00AD2155">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3</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Շահառուիհաշվիհամարը</w:t>
            </w:r>
            <w:proofErr w:type="spellEnd"/>
            <w:r w:rsidRPr="00C8279D">
              <w:rPr>
                <w:rFonts w:ascii="GHEA Grapalat" w:eastAsia="Times New Roman" w:hAnsi="GHEA Grapalat" w:cs="Arial"/>
                <w:sz w:val="20"/>
                <w:szCs w:val="20"/>
              </w:rPr>
              <w:t xml:space="preserve"> (</w:t>
            </w:r>
            <w:proofErr w:type="spellStart"/>
            <w:proofErr w:type="gramStart"/>
            <w:r w:rsidRPr="00BA76A1">
              <w:rPr>
                <w:rFonts w:ascii="GHEA Grapalat" w:eastAsia="Times New Roman" w:hAnsi="GHEA Grapalat" w:cs="Sylfaen"/>
                <w:sz w:val="20"/>
                <w:szCs w:val="20"/>
              </w:rPr>
              <w:t>հշ</w:t>
            </w:r>
            <w:r w:rsidRPr="00BA76A1">
              <w:rPr>
                <w:rFonts w:ascii="GHEA Grapalat" w:eastAsia="Times New Roman" w:hAnsi="GHEA Grapalat" w:cs="Arial"/>
                <w:sz w:val="20"/>
                <w:szCs w:val="20"/>
              </w:rPr>
              <w:t>.N</w:t>
            </w:r>
            <w:proofErr w:type="spellEnd"/>
            <w:proofErr w:type="gramEnd"/>
            <w:r w:rsidRPr="00BA76A1">
              <w:rPr>
                <w:rFonts w:ascii="GHEA Grapalat" w:eastAsia="Times New Roman" w:hAnsi="GHEA Grapalat" w:cs="Arial"/>
                <w:sz w:val="20"/>
                <w:szCs w:val="20"/>
              </w:rPr>
              <w:t>)</w:t>
            </w:r>
            <w:r w:rsidR="00BA76A1">
              <w:rPr>
                <w:rFonts w:ascii="GHEA Grapalat" w:eastAsia="Times New Roman" w:hAnsi="GHEA Grapalat" w:cs="Arial"/>
                <w:sz w:val="20"/>
                <w:szCs w:val="20"/>
                <w:lang w:val="ru-RU"/>
              </w:rPr>
              <w:t xml:space="preserve"> </w:t>
            </w:r>
            <w:r w:rsidR="00655337" w:rsidRPr="00BA76A1">
              <w:rPr>
                <w:rFonts w:ascii="GHEA Grapalat" w:eastAsia="Times New Roman" w:hAnsi="GHEA Grapalat" w:cs="Arial"/>
                <w:sz w:val="20"/>
                <w:szCs w:val="20"/>
              </w:rPr>
              <w:t>900018001322</w:t>
            </w:r>
          </w:p>
        </w:tc>
      </w:tr>
      <w:tr w:rsidR="00C8279D" w:rsidRPr="00C8279D" w14:paraId="6A376605"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D9058"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4</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Գումարը</w:t>
            </w:r>
            <w:proofErr w:type="spellEnd"/>
            <w:r w:rsidRPr="00C8279D">
              <w:rPr>
                <w:rFonts w:ascii="GHEA Grapalat" w:eastAsia="Times New Roman" w:hAnsi="GHEA Grapalat" w:cs="Arial"/>
                <w:sz w:val="20"/>
                <w:szCs w:val="20"/>
                <w:lang w:val="ru-RU"/>
              </w:rPr>
              <w:t>(</w:t>
            </w:r>
            <w:proofErr w:type="spellStart"/>
            <w:r w:rsidRPr="00C8279D">
              <w:rPr>
                <w:rFonts w:ascii="GHEA Grapalat" w:eastAsia="Times New Roman" w:hAnsi="GHEA Grapalat" w:cs="Sylfaen"/>
                <w:sz w:val="20"/>
                <w:szCs w:val="20"/>
              </w:rPr>
              <w:t>թվերովևբառերով</w:t>
            </w:r>
            <w:proofErr w:type="spellEnd"/>
            <w:r w:rsidRPr="00C8279D">
              <w:rPr>
                <w:rFonts w:ascii="GHEA Grapalat" w:eastAsia="Times New Roman" w:hAnsi="GHEA Grapalat" w:cs="Sylfaen"/>
                <w:sz w:val="20"/>
                <w:szCs w:val="20"/>
                <w:lang w:val="ru-RU"/>
              </w:rPr>
              <w:t>)</w:t>
            </w:r>
            <w:r w:rsidRPr="00C8279D">
              <w:rPr>
                <w:rFonts w:ascii="GHEA Grapalat" w:eastAsia="Times New Roman" w:hAnsi="GHEA Grapalat" w:cs="Arial"/>
                <w:sz w:val="20"/>
                <w:szCs w:val="20"/>
              </w:rPr>
              <w:t>`</w:t>
            </w:r>
          </w:p>
        </w:tc>
      </w:tr>
      <w:tr w:rsidR="00C8279D" w:rsidRPr="00C8279D" w14:paraId="5BDE4F94"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51B6CA"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 xml:space="preserve">15. </w:t>
            </w:r>
            <w:r w:rsidRPr="00C8279D">
              <w:rPr>
                <w:rFonts w:ascii="GHEA Grapalat" w:eastAsia="Times New Roman" w:hAnsi="GHEA Grapalat" w:cs="Sylfaen"/>
                <w:sz w:val="20"/>
                <w:szCs w:val="20"/>
                <w:lang w:val="hy-AM"/>
              </w:rPr>
              <w:t>Ակցեպտավորված գումարը</w:t>
            </w:r>
            <w:proofErr w:type="gramStart"/>
            <w:r w:rsidRPr="00C8279D">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rPr>
              <w:t xml:space="preserve"> (</w:t>
            </w:r>
            <w:proofErr w:type="spellStart"/>
            <w:proofErr w:type="gramEnd"/>
            <w:r w:rsidRPr="00C8279D">
              <w:rPr>
                <w:rFonts w:ascii="GHEA Grapalat" w:eastAsia="Times New Roman" w:hAnsi="GHEA Grapalat" w:cs="Sylfaen"/>
                <w:sz w:val="20"/>
                <w:szCs w:val="20"/>
              </w:rPr>
              <w:t>թվերովևբառերով</w:t>
            </w:r>
            <w:proofErr w:type="spellEnd"/>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նախատեսված է նշված գումարի մասնակի ակցեպտի համար, որը չի կիրառվում</w:t>
            </w:r>
            <w:r w:rsidRPr="00C8279D">
              <w:rPr>
                <w:rFonts w:ascii="GHEA Grapalat" w:eastAsia="Times New Roman" w:hAnsi="GHEA Grapalat" w:cs="Sylfaen"/>
                <w:sz w:val="20"/>
                <w:szCs w:val="20"/>
              </w:rPr>
              <w:t>)</w:t>
            </w:r>
          </w:p>
        </w:tc>
      </w:tr>
      <w:tr w:rsidR="00C8279D" w:rsidRPr="00C8279D" w14:paraId="5E700AD7"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FC5B1"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ru-RU"/>
              </w:rPr>
              <w:t>6</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Արժույթը</w:t>
            </w:r>
            <w:proofErr w:type="spellEnd"/>
            <w:r w:rsidRPr="00C8279D">
              <w:rPr>
                <w:rFonts w:ascii="GHEA Grapalat" w:eastAsia="Times New Roman" w:hAnsi="GHEA Grapalat" w:cs="Arial"/>
                <w:sz w:val="20"/>
                <w:szCs w:val="20"/>
              </w:rPr>
              <w:t xml:space="preserve"> (</w:t>
            </w:r>
            <w:proofErr w:type="spellStart"/>
            <w:r w:rsidRPr="00C8279D">
              <w:rPr>
                <w:rFonts w:ascii="GHEA Grapalat" w:eastAsia="Times New Roman" w:hAnsi="GHEA Grapalat" w:cs="Sylfaen"/>
                <w:sz w:val="20"/>
                <w:szCs w:val="20"/>
              </w:rPr>
              <w:t>բառերովևկոդով</w:t>
            </w:r>
            <w:proofErr w:type="spellEnd"/>
            <w:r w:rsidRPr="00C8279D">
              <w:rPr>
                <w:rFonts w:ascii="GHEA Grapalat" w:eastAsia="Times New Roman" w:hAnsi="GHEA Grapalat" w:cs="Arial"/>
                <w:sz w:val="20"/>
                <w:szCs w:val="20"/>
              </w:rPr>
              <w:t>)`</w:t>
            </w:r>
          </w:p>
        </w:tc>
      </w:tr>
      <w:tr w:rsidR="00C8279D" w:rsidRPr="00C8279D" w14:paraId="7EFA1660"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5CB78B" w14:textId="77777777" w:rsidR="00C8279D" w:rsidRPr="00C8279D" w:rsidRDefault="00C8279D" w:rsidP="00C8279D">
            <w:pPr>
              <w:spacing w:after="0" w:line="240" w:lineRule="auto"/>
              <w:rPr>
                <w:rFonts w:ascii="GHEA Grapalat" w:eastAsia="Times New Roman" w:hAnsi="GHEA Grapalat" w:cs="Arial"/>
                <w:sz w:val="20"/>
                <w:szCs w:val="20"/>
                <w:lang w:val="hy-AM"/>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7</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Գործարքի</w:t>
            </w:r>
            <w:proofErr w:type="spellEnd"/>
            <w:r w:rsidRPr="00C8279D">
              <w:rPr>
                <w:rFonts w:ascii="GHEA Grapalat" w:eastAsia="Times New Roman" w:hAnsi="GHEA Grapalat" w:cs="Arial"/>
                <w:sz w:val="20"/>
                <w:szCs w:val="20"/>
              </w:rPr>
              <w:t xml:space="preserve"> (</w:t>
            </w:r>
            <w:proofErr w:type="spellStart"/>
            <w:r w:rsidRPr="00C8279D">
              <w:rPr>
                <w:rFonts w:ascii="GHEA Grapalat" w:eastAsia="Times New Roman" w:hAnsi="GHEA Grapalat" w:cs="Sylfaen"/>
                <w:sz w:val="20"/>
                <w:szCs w:val="20"/>
              </w:rPr>
              <w:t>վճարման</w:t>
            </w:r>
            <w:proofErr w:type="spellEnd"/>
            <w:r w:rsidRPr="00C8279D">
              <w:rPr>
                <w:rFonts w:ascii="GHEA Grapalat" w:eastAsia="Times New Roman" w:hAnsi="GHEA Grapalat" w:cs="Arial"/>
                <w:sz w:val="20"/>
                <w:szCs w:val="20"/>
              </w:rPr>
              <w:t xml:space="preserve">) </w:t>
            </w:r>
            <w:proofErr w:type="spellStart"/>
            <w:r w:rsidRPr="00C8279D">
              <w:rPr>
                <w:rFonts w:ascii="GHEA Grapalat" w:eastAsia="Times New Roman" w:hAnsi="GHEA Grapalat" w:cs="Sylfaen"/>
                <w:sz w:val="20"/>
                <w:szCs w:val="20"/>
              </w:rPr>
              <w:t>նպատակը</w:t>
            </w:r>
            <w:proofErr w:type="spellEnd"/>
            <w:proofErr w:type="gramStart"/>
            <w:r w:rsidRPr="00C8279D">
              <w:rPr>
                <w:rFonts w:ascii="GHEA Grapalat" w:eastAsia="Times New Roman" w:hAnsi="GHEA Grapalat" w:cs="Arial"/>
                <w:sz w:val="20"/>
                <w:szCs w:val="20"/>
              </w:rPr>
              <w:t>`</w:t>
            </w:r>
            <w:r w:rsidRPr="00C8279D">
              <w:rPr>
                <w:rFonts w:ascii="GHEA Grapalat" w:eastAsia="Times New Roman" w:hAnsi="GHEA Grapalat" w:cs="Sylfaen"/>
                <w:bCs/>
                <w:i/>
                <w:sz w:val="20"/>
                <w:szCs w:val="20"/>
              </w:rPr>
              <w:t>(</w:t>
            </w:r>
            <w:proofErr w:type="spellStart"/>
            <w:proofErr w:type="gramEnd"/>
            <w:r w:rsidRPr="00C8279D">
              <w:rPr>
                <w:rFonts w:ascii="GHEA Grapalat" w:eastAsia="Times New Roman" w:hAnsi="GHEA Grapalat" w:cs="Sylfaen"/>
                <w:bCs/>
                <w:i/>
                <w:sz w:val="20"/>
                <w:szCs w:val="20"/>
              </w:rPr>
              <w:t>որակավորման</w:t>
            </w:r>
            <w:proofErr w:type="spellEnd"/>
            <w:r w:rsidRPr="00C8279D">
              <w:rPr>
                <w:rFonts w:ascii="GHEA Grapalat" w:eastAsia="Times New Roman" w:hAnsi="GHEA Grapalat" w:cs="Sylfaen"/>
                <w:bCs/>
                <w:i/>
                <w:sz w:val="20"/>
                <w:szCs w:val="20"/>
              </w:rPr>
              <w:t xml:space="preserve"> </w:t>
            </w:r>
            <w:proofErr w:type="spellStart"/>
            <w:r w:rsidRPr="00C8279D">
              <w:rPr>
                <w:rFonts w:ascii="GHEA Grapalat" w:eastAsia="Times New Roman" w:hAnsi="GHEA Grapalat" w:cs="Sylfaen"/>
                <w:bCs/>
                <w:i/>
                <w:sz w:val="20"/>
                <w:szCs w:val="20"/>
              </w:rPr>
              <w:t>ապահովմ</w:t>
            </w:r>
            <w:proofErr w:type="spellEnd"/>
            <w:r w:rsidRPr="00C8279D">
              <w:rPr>
                <w:rFonts w:ascii="GHEA Grapalat" w:eastAsia="Times New Roman" w:hAnsi="GHEA Grapalat" w:cs="Sylfaen"/>
                <w:bCs/>
                <w:i/>
                <w:sz w:val="20"/>
                <w:szCs w:val="20"/>
                <w:lang w:val="hy-AM"/>
              </w:rPr>
              <w:t>ան համար</w:t>
            </w:r>
            <w:r w:rsidRPr="00C8279D">
              <w:rPr>
                <w:rFonts w:ascii="GHEA Grapalat" w:eastAsia="Times New Roman" w:hAnsi="GHEA Grapalat" w:cs="Sylfaen"/>
                <w:bCs/>
                <w:i/>
                <w:sz w:val="20"/>
                <w:szCs w:val="20"/>
              </w:rPr>
              <w:t>)</w:t>
            </w:r>
          </w:p>
        </w:tc>
      </w:tr>
      <w:tr w:rsidR="00C8279D" w:rsidRPr="00C8279D" w14:paraId="18D4D6DA" w14:textId="77777777" w:rsidTr="00C8279D">
        <w:trPr>
          <w:trHeight w:val="424"/>
        </w:trPr>
        <w:tc>
          <w:tcPr>
            <w:tcW w:w="10980" w:type="dxa"/>
            <w:gridSpan w:val="2"/>
            <w:tcBorders>
              <w:top w:val="single" w:sz="4" w:space="0" w:color="auto"/>
              <w:left w:val="single" w:sz="4" w:space="0" w:color="auto"/>
              <w:right w:val="single" w:sz="4" w:space="0" w:color="000000"/>
            </w:tcBorders>
            <w:noWrap/>
            <w:vAlign w:val="bottom"/>
          </w:tcPr>
          <w:p w14:paraId="5B395AA2"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8</w:t>
            </w:r>
            <w:r w:rsidRPr="00C8279D">
              <w:rPr>
                <w:rFonts w:ascii="GHEA Grapalat" w:eastAsia="Times New Roman" w:hAnsi="GHEA Grapalat" w:cs="Sylfaen"/>
                <w:sz w:val="20"/>
                <w:szCs w:val="20"/>
              </w:rPr>
              <w:t xml:space="preserve">. </w:t>
            </w:r>
            <w:r w:rsidRPr="00C8279D">
              <w:rPr>
                <w:rFonts w:ascii="GHEA Grapalat" w:eastAsia="Times New Roman" w:hAnsi="GHEA Grapalat" w:cs="Sylfaen"/>
                <w:sz w:val="20"/>
                <w:szCs w:val="20"/>
                <w:lang w:val="hy-AM"/>
              </w:rPr>
              <w:t xml:space="preserve">Վճարման կատարման հիմքերը՝ </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Փաստաթղթերի</w:t>
            </w:r>
            <w:r w:rsidRPr="00C8279D">
              <w:rPr>
                <w:rFonts w:ascii="GHEA Grapalat" w:eastAsia="Times New Roman" w:hAnsi="GHEA Grapalat" w:cs="Arial"/>
                <w:sz w:val="20"/>
                <w:szCs w:val="20"/>
                <w:lang w:val="hy-AM"/>
              </w:rPr>
              <w:t xml:space="preserve"> անվանումը</w:t>
            </w:r>
            <w:r w:rsidRPr="00C8279D">
              <w:rPr>
                <w:rFonts w:ascii="GHEA Grapalat" w:eastAsia="Times New Roman" w:hAnsi="GHEA Grapalat" w:cs="Arial"/>
                <w:sz w:val="20"/>
                <w:szCs w:val="20"/>
              </w:rPr>
              <w:t>,</w:t>
            </w:r>
            <w:r w:rsidRPr="00C8279D">
              <w:rPr>
                <w:rFonts w:ascii="GHEA Grapalat" w:eastAsia="Times New Roman" w:hAnsi="GHEA Grapalat" w:cs="Arial"/>
                <w:sz w:val="20"/>
                <w:szCs w:val="20"/>
                <w:lang w:val="hy-AM"/>
              </w:rPr>
              <w:t xml:space="preserve"> այդ թվում՝ տուժանքի մասին համաձայնագիրը, </w:t>
            </w:r>
            <w:proofErr w:type="gramStart"/>
            <w:r w:rsidRPr="00C8279D">
              <w:rPr>
                <w:rFonts w:ascii="GHEA Grapalat" w:eastAsia="Times New Roman" w:hAnsi="GHEA Grapalat" w:cs="Sylfaen"/>
                <w:sz w:val="20"/>
                <w:szCs w:val="20"/>
                <w:lang w:val="hy-AM"/>
              </w:rPr>
              <w:t>դրանցհամարները</w:t>
            </w:r>
            <w:r w:rsidRPr="00C8279D">
              <w:rPr>
                <w:rFonts w:ascii="GHEA Grapalat" w:eastAsia="Times New Roman" w:hAnsi="GHEA Grapalat" w:cs="Arial"/>
                <w:sz w:val="20"/>
                <w:szCs w:val="20"/>
                <w:lang w:val="hy-AM"/>
              </w:rPr>
              <w:t>,</w:t>
            </w:r>
            <w:r w:rsidRPr="00C8279D">
              <w:rPr>
                <w:rFonts w:ascii="GHEA Grapalat" w:eastAsia="Times New Roman" w:hAnsi="GHEA Grapalat" w:cs="Sylfaen"/>
                <w:sz w:val="20"/>
                <w:szCs w:val="20"/>
                <w:lang w:val="hy-AM"/>
              </w:rPr>
              <w:t>պ</w:t>
            </w:r>
            <w:proofErr w:type="spellStart"/>
            <w:r w:rsidRPr="00C8279D">
              <w:rPr>
                <w:rFonts w:ascii="GHEA Grapalat" w:eastAsia="Times New Roman" w:hAnsi="GHEA Grapalat" w:cs="Sylfaen"/>
                <w:sz w:val="20"/>
                <w:szCs w:val="20"/>
              </w:rPr>
              <w:t>այմանագրի</w:t>
            </w:r>
            <w:proofErr w:type="spellEnd"/>
            <w:proofErr w:type="gramEnd"/>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ծածկագիրը</w:t>
            </w:r>
            <w:proofErr w:type="spellEnd"/>
            <w:r w:rsidRPr="00C8279D">
              <w:rPr>
                <w:rFonts w:ascii="GHEA Grapalat" w:eastAsia="Times New Roman" w:hAnsi="GHEA Grapalat" w:cs="Arial"/>
                <w:sz w:val="20"/>
                <w:szCs w:val="20"/>
                <w:lang w:val="hy-AM"/>
              </w:rPr>
              <w:t xml:space="preserve"> որի հիման վրա կատարվում է  գանձումը</w:t>
            </w:r>
            <w:r w:rsidRPr="00C8279D">
              <w:rPr>
                <w:rFonts w:ascii="GHEA Grapalat" w:eastAsia="Times New Roman" w:hAnsi="GHEA Grapalat" w:cs="Arial"/>
                <w:sz w:val="20"/>
                <w:szCs w:val="20"/>
              </w:rPr>
              <w:t>)</w:t>
            </w:r>
            <w:r w:rsidRPr="00C8279D">
              <w:rPr>
                <w:rFonts w:ascii="GHEA Grapalat" w:eastAsia="Times New Roman" w:hAnsi="GHEA Grapalat" w:cs="Sylfaen"/>
                <w:sz w:val="20"/>
                <w:szCs w:val="20"/>
              </w:rPr>
              <w:t>`</w:t>
            </w:r>
          </w:p>
          <w:p w14:paraId="4256D922" w14:textId="77777777" w:rsidR="00C8279D" w:rsidRPr="00C8279D" w:rsidRDefault="00C8279D" w:rsidP="00C8279D">
            <w:pPr>
              <w:spacing w:after="0" w:line="240" w:lineRule="auto"/>
              <w:rPr>
                <w:rFonts w:ascii="GHEA Grapalat" w:eastAsia="Times New Roman" w:hAnsi="GHEA Grapalat" w:cs="Arial"/>
                <w:sz w:val="20"/>
                <w:szCs w:val="20"/>
              </w:rPr>
            </w:pPr>
          </w:p>
        </w:tc>
      </w:tr>
      <w:tr w:rsidR="00C8279D" w:rsidRPr="00C8279D" w14:paraId="05FF9280" w14:textId="77777777" w:rsidTr="00C8279D">
        <w:trPr>
          <w:trHeight w:val="704"/>
        </w:trPr>
        <w:tc>
          <w:tcPr>
            <w:tcW w:w="10980" w:type="dxa"/>
            <w:gridSpan w:val="2"/>
            <w:tcBorders>
              <w:left w:val="single" w:sz="4" w:space="0" w:color="auto"/>
              <w:bottom w:val="single" w:sz="4" w:space="0" w:color="auto"/>
              <w:right w:val="single" w:sz="4" w:space="0" w:color="000000"/>
            </w:tcBorders>
            <w:noWrap/>
            <w:vAlign w:val="bottom"/>
          </w:tcPr>
          <w:p w14:paraId="38433972" w14:textId="77777777" w:rsidR="00C8279D" w:rsidRPr="00C8279D" w:rsidRDefault="00C8279D" w:rsidP="00C8279D">
            <w:pPr>
              <w:spacing w:after="0" w:line="240" w:lineRule="auto"/>
              <w:rPr>
                <w:rFonts w:ascii="GHEA Grapalat" w:eastAsia="Times New Roman" w:hAnsi="GHEA Grapalat" w:cs="Arial"/>
                <w:sz w:val="20"/>
                <w:szCs w:val="20"/>
                <w:lang w:val="hy-AM"/>
              </w:rPr>
            </w:pPr>
          </w:p>
        </w:tc>
      </w:tr>
      <w:tr w:rsidR="00C8279D" w:rsidRPr="00C8279D" w14:paraId="0C6AF8D1" w14:textId="77777777" w:rsidTr="00C827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A3E1F0" w14:textId="77777777" w:rsidR="00C8279D" w:rsidRPr="00C8279D" w:rsidRDefault="00C8279D" w:rsidP="00C8279D">
            <w:pPr>
              <w:spacing w:after="0" w:line="240" w:lineRule="auto"/>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19. Վճարման պայմանները՝                                &lt;ակցեպտավորված վճարում&gt;</w:t>
            </w:r>
          </w:p>
          <w:p w14:paraId="021F78D3" w14:textId="77777777" w:rsidR="00C8279D" w:rsidRPr="00C8279D" w:rsidRDefault="00C8279D" w:rsidP="00C8279D">
            <w:pPr>
              <w:spacing w:after="0" w:line="240" w:lineRule="auto"/>
              <w:rPr>
                <w:rFonts w:ascii="GHEA Grapalat" w:eastAsia="Times New Roman" w:hAnsi="GHEA Grapalat" w:cs="Sylfaen"/>
                <w:sz w:val="20"/>
                <w:szCs w:val="20"/>
                <w:lang w:val="ru-RU"/>
              </w:rPr>
            </w:pPr>
          </w:p>
        </w:tc>
      </w:tr>
      <w:tr w:rsidR="00C8279D" w:rsidRPr="00C8279D" w14:paraId="2A401A6C" w14:textId="77777777" w:rsidTr="00C827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D82C50"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lang w:val="hy-AM"/>
              </w:rPr>
              <w:t xml:space="preserve">20. Առդիր էջերի քանակը՝    </w:t>
            </w:r>
            <w:r w:rsidRPr="00C8279D">
              <w:rPr>
                <w:rFonts w:ascii="GHEA Grapalat" w:eastAsia="Times New Roman" w:hAnsi="GHEA Grapalat" w:cs="Arial"/>
                <w:sz w:val="20"/>
                <w:szCs w:val="20"/>
              </w:rPr>
              <w:t xml:space="preserve">--- </w:t>
            </w:r>
            <w:proofErr w:type="spellStart"/>
            <w:r w:rsidRPr="00C8279D">
              <w:rPr>
                <w:rFonts w:ascii="GHEA Grapalat" w:eastAsia="Times New Roman" w:hAnsi="GHEA Grapalat" w:cs="Sylfaen"/>
                <w:sz w:val="20"/>
                <w:szCs w:val="20"/>
              </w:rPr>
              <w:t>էջ</w:t>
            </w:r>
            <w:proofErr w:type="spellEnd"/>
          </w:p>
          <w:p w14:paraId="4628E759" w14:textId="77777777" w:rsidR="00C8279D" w:rsidRPr="00C8279D" w:rsidRDefault="00C8279D" w:rsidP="00C8279D">
            <w:pPr>
              <w:spacing w:after="0" w:line="240" w:lineRule="auto"/>
              <w:rPr>
                <w:rFonts w:ascii="GHEA Grapalat" w:eastAsia="Times New Roman" w:hAnsi="GHEA Grapalat" w:cs="Sylfaen"/>
                <w:sz w:val="20"/>
                <w:szCs w:val="20"/>
                <w:lang w:val="hy-AM"/>
              </w:rPr>
            </w:pPr>
          </w:p>
        </w:tc>
      </w:tr>
      <w:tr w:rsidR="00C8279D" w:rsidRPr="00C8279D" w14:paraId="13DA59EE" w14:textId="77777777" w:rsidTr="00C8279D">
        <w:trPr>
          <w:trHeight w:val="2194"/>
        </w:trPr>
        <w:tc>
          <w:tcPr>
            <w:tcW w:w="5616" w:type="dxa"/>
            <w:tcBorders>
              <w:top w:val="nil"/>
              <w:left w:val="single" w:sz="4" w:space="0" w:color="auto"/>
              <w:bottom w:val="single" w:sz="4" w:space="0" w:color="auto"/>
              <w:right w:val="single" w:sz="4" w:space="0" w:color="auto"/>
            </w:tcBorders>
            <w:noWrap/>
            <w:vAlign w:val="bottom"/>
          </w:tcPr>
          <w:p w14:paraId="784279F2"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Courier New" w:eastAsia="Times New Roman" w:hAnsi="Courier New" w:cs="Courier New"/>
                <w:sz w:val="20"/>
                <w:szCs w:val="20"/>
              </w:rPr>
              <w:t> </w:t>
            </w:r>
            <w:r w:rsidRPr="00C8279D">
              <w:rPr>
                <w:rFonts w:ascii="GHEA Grapalat" w:eastAsia="Times New Roman" w:hAnsi="GHEA Grapalat" w:cs="Arial"/>
                <w:sz w:val="20"/>
                <w:szCs w:val="20"/>
                <w:lang w:val="hy-AM"/>
              </w:rPr>
              <w:t>22</w:t>
            </w:r>
            <w:r w:rsidRPr="00C8279D">
              <w:rPr>
                <w:rFonts w:ascii="GHEA Grapalat" w:eastAsia="Times New Roman" w:hAnsi="GHEA Grapalat" w:cs="Arial"/>
                <w:sz w:val="20"/>
                <w:szCs w:val="20"/>
              </w:rPr>
              <w:t>.</w:t>
            </w:r>
            <w:r w:rsidRPr="00C8279D">
              <w:rPr>
                <w:rFonts w:ascii="GHEA Grapalat" w:eastAsia="Times New Roman" w:hAnsi="GHEA Grapalat" w:cs="Sylfaen"/>
                <w:sz w:val="20"/>
                <w:szCs w:val="20"/>
              </w:rPr>
              <w:t xml:space="preserve">ա. </w:t>
            </w:r>
            <w:proofErr w:type="spellStart"/>
            <w:r w:rsidRPr="00C8279D">
              <w:rPr>
                <w:rFonts w:ascii="GHEA Grapalat" w:eastAsia="Times New Roman" w:hAnsi="GHEA Grapalat" w:cs="Sylfaen"/>
                <w:sz w:val="20"/>
                <w:szCs w:val="20"/>
              </w:rPr>
              <w:t>Շահառուի</w:t>
            </w:r>
            <w:proofErr w:type="spellEnd"/>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ստորագրությունները</w:t>
            </w:r>
            <w:proofErr w:type="spellEnd"/>
          </w:p>
          <w:p w14:paraId="294D3B84" w14:textId="77777777" w:rsidR="00C8279D" w:rsidRPr="00C8279D" w:rsidRDefault="00C8279D" w:rsidP="00C8279D">
            <w:pPr>
              <w:spacing w:after="0" w:line="240" w:lineRule="auto"/>
              <w:rPr>
                <w:rFonts w:ascii="GHEA Grapalat" w:eastAsia="Times New Roman" w:hAnsi="GHEA Grapalat" w:cs="Sylfaen"/>
                <w:sz w:val="20"/>
                <w:szCs w:val="20"/>
              </w:rPr>
            </w:pPr>
          </w:p>
          <w:p w14:paraId="12F10183"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t>/____________________/</w:t>
            </w:r>
          </w:p>
          <w:p w14:paraId="42D3A7CD" w14:textId="77777777" w:rsidR="00C8279D" w:rsidRPr="00C8279D" w:rsidRDefault="00C8279D" w:rsidP="00C8279D">
            <w:pPr>
              <w:spacing w:after="0" w:line="240" w:lineRule="auto"/>
              <w:rPr>
                <w:rFonts w:ascii="GHEA Grapalat" w:eastAsia="Times New Roman" w:hAnsi="GHEA Grapalat" w:cs="Tahoma"/>
                <w:color w:val="000000"/>
                <w:sz w:val="20"/>
                <w:szCs w:val="20"/>
              </w:rPr>
            </w:pPr>
          </w:p>
          <w:p w14:paraId="4CD93991" w14:textId="77777777" w:rsidR="00C8279D" w:rsidRPr="00C8279D" w:rsidRDefault="00C8279D" w:rsidP="00C8279D">
            <w:pPr>
              <w:spacing w:after="0" w:line="240" w:lineRule="auto"/>
              <w:rPr>
                <w:rFonts w:ascii="GHEA Grapalat" w:eastAsia="Times New Roman" w:hAnsi="GHEA Grapalat" w:cs="Sylfaen"/>
                <w:sz w:val="20"/>
                <w:szCs w:val="20"/>
              </w:rPr>
            </w:pPr>
          </w:p>
          <w:p w14:paraId="44823E33" w14:textId="77777777" w:rsidR="00C8279D" w:rsidRPr="00C8279D" w:rsidRDefault="00C8279D" w:rsidP="00C8279D">
            <w:pPr>
              <w:spacing w:after="0" w:line="240" w:lineRule="auto"/>
              <w:jc w:val="right"/>
              <w:rPr>
                <w:rFonts w:ascii="GHEA Grapalat" w:eastAsia="Times New Roman" w:hAnsi="GHEA Grapalat" w:cs="Sylfaen"/>
                <w:sz w:val="20"/>
                <w:szCs w:val="20"/>
              </w:rPr>
            </w:pPr>
            <w:r w:rsidRPr="00C8279D">
              <w:rPr>
                <w:rFonts w:ascii="GHEA Grapalat" w:eastAsia="Times New Roman" w:hAnsi="GHEA Grapalat" w:cs="Tahoma"/>
                <w:color w:val="000000"/>
                <w:sz w:val="20"/>
                <w:szCs w:val="20"/>
              </w:rPr>
              <w:t>/____________________/</w:t>
            </w:r>
          </w:p>
          <w:p w14:paraId="53991227" w14:textId="77777777" w:rsidR="00C8279D" w:rsidRPr="00C8279D" w:rsidRDefault="00C8279D" w:rsidP="00C8279D">
            <w:pPr>
              <w:spacing w:after="0" w:line="240" w:lineRule="auto"/>
              <w:rPr>
                <w:rFonts w:ascii="GHEA Grapalat" w:eastAsia="Times New Roman" w:hAnsi="GHEA Grapalat" w:cs="Sylfaen"/>
                <w:sz w:val="20"/>
                <w:szCs w:val="20"/>
              </w:rPr>
            </w:pPr>
          </w:p>
          <w:p w14:paraId="325A4407"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lang w:val="hy-AM"/>
              </w:rPr>
              <w:t>22</w:t>
            </w:r>
            <w:r w:rsidRPr="00C8279D">
              <w:rPr>
                <w:rFonts w:ascii="GHEA Grapalat" w:eastAsia="Times New Roman" w:hAnsi="GHEA Grapalat" w:cs="Sylfaen"/>
                <w:sz w:val="20"/>
                <w:szCs w:val="20"/>
              </w:rPr>
              <w:t>.բ.</w:t>
            </w:r>
          </w:p>
          <w:p w14:paraId="4BF07C8F"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 xml:space="preserve">                                                                             Կ.Տ.</w:t>
            </w:r>
          </w:p>
          <w:p w14:paraId="63E766BE" w14:textId="77777777" w:rsidR="00C8279D" w:rsidRPr="00C8279D" w:rsidRDefault="00C8279D" w:rsidP="00C8279D">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F5D7D56"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Arial"/>
                <w:sz w:val="20"/>
                <w:szCs w:val="20"/>
                <w:lang w:val="hy-AM"/>
              </w:rPr>
              <w:t>2</w:t>
            </w:r>
            <w:r w:rsidRPr="00C8279D">
              <w:rPr>
                <w:rFonts w:ascii="GHEA Grapalat" w:eastAsia="Times New Roman" w:hAnsi="GHEA Grapalat" w:cs="Arial"/>
                <w:sz w:val="20"/>
                <w:szCs w:val="20"/>
              </w:rPr>
              <w:t>1.</w:t>
            </w:r>
            <w:r w:rsidRPr="00C8279D">
              <w:rPr>
                <w:rFonts w:ascii="GHEA Grapalat" w:eastAsia="Times New Roman" w:hAnsi="GHEA Grapalat" w:cs="Sylfaen"/>
                <w:sz w:val="20"/>
                <w:szCs w:val="20"/>
              </w:rPr>
              <w:t xml:space="preserve">ա. </w:t>
            </w:r>
            <w:r w:rsidRPr="00C8279D">
              <w:rPr>
                <w:rFonts w:ascii="Courier New" w:eastAsia="Times New Roman" w:hAnsi="Courier New" w:cs="Courier New"/>
                <w:sz w:val="20"/>
                <w:szCs w:val="20"/>
              </w:rPr>
              <w:t> </w:t>
            </w:r>
            <w:proofErr w:type="spellStart"/>
            <w:r w:rsidRPr="00C8279D">
              <w:rPr>
                <w:rFonts w:ascii="GHEA Grapalat" w:eastAsia="Times New Roman" w:hAnsi="GHEA Grapalat" w:cs="Sylfaen"/>
                <w:sz w:val="20"/>
                <w:szCs w:val="20"/>
              </w:rPr>
              <w:t>Վճարողի</w:t>
            </w:r>
            <w:proofErr w:type="spellEnd"/>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ստորագրությունները</w:t>
            </w:r>
            <w:proofErr w:type="spellEnd"/>
            <w:r w:rsidRPr="00C8279D">
              <w:rPr>
                <w:rFonts w:ascii="GHEA Grapalat" w:eastAsia="Times New Roman" w:hAnsi="GHEA Grapalat" w:cs="Sylfaen"/>
                <w:sz w:val="20"/>
                <w:szCs w:val="20"/>
              </w:rPr>
              <w:t>`</w:t>
            </w:r>
          </w:p>
          <w:p w14:paraId="009E1ED1" w14:textId="77777777" w:rsidR="00C8279D" w:rsidRPr="00C8279D" w:rsidRDefault="00C8279D" w:rsidP="00C8279D">
            <w:pPr>
              <w:spacing w:after="0" w:line="240" w:lineRule="auto"/>
              <w:jc w:val="right"/>
              <w:rPr>
                <w:rFonts w:ascii="GHEA Grapalat" w:eastAsia="Times New Roman" w:hAnsi="GHEA Grapalat" w:cs="Sylfaen"/>
                <w:sz w:val="20"/>
                <w:szCs w:val="20"/>
              </w:rPr>
            </w:pPr>
          </w:p>
          <w:p w14:paraId="4D10F1D8"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Tahoma"/>
                <w:color w:val="000000"/>
                <w:sz w:val="20"/>
                <w:szCs w:val="20"/>
              </w:rPr>
              <w:t xml:space="preserve">                                               /____________________/</w:t>
            </w:r>
          </w:p>
          <w:p w14:paraId="1E1AD4F9"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p>
          <w:p w14:paraId="066909CF"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p>
          <w:p w14:paraId="06AA0A44" w14:textId="77777777" w:rsidR="00C8279D" w:rsidRPr="00C8279D" w:rsidRDefault="00C8279D" w:rsidP="00C8279D">
            <w:pPr>
              <w:spacing w:after="0" w:line="240" w:lineRule="auto"/>
              <w:jc w:val="right"/>
              <w:rPr>
                <w:rFonts w:ascii="GHEA Grapalat" w:eastAsia="Times New Roman" w:hAnsi="GHEA Grapalat" w:cs="Sylfaen"/>
                <w:sz w:val="20"/>
                <w:szCs w:val="20"/>
              </w:rPr>
            </w:pPr>
            <w:r w:rsidRPr="00C8279D">
              <w:rPr>
                <w:rFonts w:ascii="GHEA Grapalat" w:eastAsia="Times New Roman" w:hAnsi="GHEA Grapalat" w:cs="Tahoma"/>
                <w:color w:val="000000"/>
                <w:sz w:val="20"/>
                <w:szCs w:val="20"/>
              </w:rPr>
              <w:t>/____________________/</w:t>
            </w:r>
          </w:p>
          <w:p w14:paraId="445891CB" w14:textId="77777777" w:rsidR="00C8279D" w:rsidRPr="00C8279D" w:rsidRDefault="00C8279D" w:rsidP="00C8279D">
            <w:pPr>
              <w:spacing w:after="0" w:line="240" w:lineRule="auto"/>
              <w:jc w:val="right"/>
              <w:rPr>
                <w:rFonts w:ascii="GHEA Grapalat" w:eastAsia="Times New Roman" w:hAnsi="GHEA Grapalat" w:cs="Sylfaen"/>
                <w:sz w:val="20"/>
                <w:szCs w:val="20"/>
              </w:rPr>
            </w:pPr>
          </w:p>
          <w:p w14:paraId="14DDF057" w14:textId="77777777" w:rsidR="00C8279D" w:rsidRPr="00C8279D" w:rsidRDefault="00C8279D" w:rsidP="00C8279D">
            <w:pPr>
              <w:spacing w:after="0" w:line="240" w:lineRule="auto"/>
              <w:jc w:val="right"/>
              <w:rPr>
                <w:rFonts w:ascii="GHEA Grapalat" w:eastAsia="Times New Roman" w:hAnsi="GHEA Grapalat" w:cs="Sylfaen"/>
                <w:sz w:val="20"/>
                <w:szCs w:val="20"/>
              </w:rPr>
            </w:pPr>
            <w:r w:rsidRPr="00C8279D">
              <w:rPr>
                <w:rFonts w:ascii="GHEA Grapalat" w:eastAsia="Times New Roman" w:hAnsi="GHEA Grapalat" w:cs="Sylfaen"/>
                <w:sz w:val="20"/>
                <w:szCs w:val="20"/>
                <w:lang w:val="hy-AM"/>
              </w:rPr>
              <w:t>2</w:t>
            </w:r>
            <w:r w:rsidRPr="00C8279D">
              <w:rPr>
                <w:rFonts w:ascii="GHEA Grapalat" w:eastAsia="Times New Roman" w:hAnsi="GHEA Grapalat" w:cs="Sylfaen"/>
                <w:sz w:val="20"/>
                <w:szCs w:val="20"/>
              </w:rPr>
              <w:t>1.բ.                                                                    Կ.Տ.</w:t>
            </w:r>
          </w:p>
          <w:p w14:paraId="2159FA0C" w14:textId="77777777" w:rsidR="00C8279D" w:rsidRPr="00C8279D" w:rsidRDefault="00C8279D" w:rsidP="00C8279D">
            <w:pPr>
              <w:spacing w:after="0" w:line="240" w:lineRule="auto"/>
              <w:jc w:val="right"/>
              <w:rPr>
                <w:rFonts w:ascii="GHEA Grapalat" w:eastAsia="Times New Roman" w:hAnsi="GHEA Grapalat" w:cs="Sylfaen"/>
                <w:sz w:val="20"/>
                <w:szCs w:val="20"/>
              </w:rPr>
            </w:pPr>
          </w:p>
        </w:tc>
      </w:tr>
      <w:tr w:rsidR="00C8279D" w:rsidRPr="00C8279D" w14:paraId="4B404D49" w14:textId="77777777" w:rsidTr="00C8279D">
        <w:trPr>
          <w:trHeight w:val="2058"/>
        </w:trPr>
        <w:tc>
          <w:tcPr>
            <w:tcW w:w="5616" w:type="dxa"/>
            <w:tcBorders>
              <w:top w:val="single" w:sz="4" w:space="0" w:color="auto"/>
              <w:left w:val="single" w:sz="4" w:space="0" w:color="auto"/>
              <w:right w:val="single" w:sz="4" w:space="0" w:color="auto"/>
            </w:tcBorders>
            <w:noWrap/>
            <w:vAlign w:val="bottom"/>
          </w:tcPr>
          <w:p w14:paraId="3AB8C273" w14:textId="77777777" w:rsidR="00C8279D" w:rsidRPr="00C8279D" w:rsidRDefault="00C8279D" w:rsidP="00C8279D">
            <w:pPr>
              <w:spacing w:after="0" w:line="240" w:lineRule="auto"/>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lastRenderedPageBreak/>
              <w:t>2</w:t>
            </w:r>
            <w:r w:rsidRPr="00C8279D">
              <w:rPr>
                <w:rFonts w:ascii="GHEA Grapalat" w:eastAsia="Times New Roman" w:hAnsi="GHEA Grapalat" w:cs="Tahoma"/>
                <w:color w:val="000000"/>
                <w:sz w:val="20"/>
                <w:szCs w:val="20"/>
                <w:lang w:val="hy-AM"/>
              </w:rPr>
              <w:t>4</w:t>
            </w:r>
            <w:r w:rsidRPr="00C8279D">
              <w:rPr>
                <w:rFonts w:ascii="GHEA Grapalat" w:eastAsia="Times New Roman" w:hAnsi="GHEA Grapalat" w:cs="Tahoma"/>
                <w:color w:val="000000"/>
                <w:sz w:val="20"/>
                <w:szCs w:val="20"/>
              </w:rPr>
              <w:t xml:space="preserve">.ա.   </w:t>
            </w:r>
            <w:r w:rsidRPr="00C8279D">
              <w:rPr>
                <w:rFonts w:ascii="GHEA Grapalat" w:eastAsia="Times New Roman" w:hAnsi="GHEA Grapalat" w:cs="Tahoma"/>
                <w:color w:val="000000"/>
                <w:sz w:val="20"/>
                <w:szCs w:val="20"/>
                <w:lang w:val="hy-AM"/>
              </w:rPr>
              <w:t>Շահառուին  սպասարկող ֆինանսական կազմակերպություն</w:t>
            </w:r>
          </w:p>
          <w:p w14:paraId="5D087816" w14:textId="77777777" w:rsidR="00C8279D" w:rsidRPr="00C8279D" w:rsidRDefault="00C8279D" w:rsidP="00C8279D">
            <w:pPr>
              <w:spacing w:after="0" w:line="240" w:lineRule="auto"/>
              <w:rPr>
                <w:rFonts w:ascii="GHEA Grapalat" w:eastAsia="Times New Roman" w:hAnsi="GHEA Grapalat" w:cs="Tahoma"/>
                <w:color w:val="000000"/>
                <w:sz w:val="20"/>
                <w:szCs w:val="20"/>
                <w:lang w:val="hy-AM"/>
              </w:rPr>
            </w:pPr>
          </w:p>
          <w:p w14:paraId="28F3DAAE" w14:textId="77777777" w:rsidR="00C8279D" w:rsidRPr="00C8279D" w:rsidRDefault="00C8279D" w:rsidP="00C8279D">
            <w:pPr>
              <w:spacing w:after="0" w:line="240" w:lineRule="auto"/>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t xml:space="preserve">   /____________________/</w:t>
            </w:r>
          </w:p>
          <w:p w14:paraId="2E191443" w14:textId="77777777" w:rsidR="00C8279D" w:rsidRPr="00C8279D" w:rsidRDefault="00C8279D" w:rsidP="00C8279D">
            <w:pPr>
              <w:spacing w:after="0" w:line="240" w:lineRule="auto"/>
              <w:rPr>
                <w:rFonts w:ascii="GHEA Grapalat" w:eastAsia="Times New Roman" w:hAnsi="GHEA Grapalat" w:cs="Sylfaen"/>
                <w:sz w:val="20"/>
                <w:szCs w:val="20"/>
              </w:rPr>
            </w:pPr>
          </w:p>
          <w:p w14:paraId="132B1A05"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ստորագրություն</w:t>
            </w:r>
            <w:proofErr w:type="spellEnd"/>
            <w:r w:rsidRPr="00C8279D">
              <w:rPr>
                <w:rFonts w:ascii="GHEA Grapalat" w:eastAsia="Times New Roman" w:hAnsi="GHEA Grapalat" w:cs="Sylfaen"/>
                <w:sz w:val="20"/>
                <w:szCs w:val="20"/>
              </w:rPr>
              <w:t>/</w:t>
            </w:r>
          </w:p>
          <w:p w14:paraId="7791F6D3" w14:textId="77777777" w:rsidR="00C8279D" w:rsidRPr="00C8279D" w:rsidRDefault="00C8279D" w:rsidP="00C8279D">
            <w:pPr>
              <w:spacing w:after="0" w:line="240" w:lineRule="auto"/>
              <w:rPr>
                <w:rFonts w:ascii="GHEA Grapalat" w:eastAsia="Times New Roman" w:hAnsi="GHEA Grapalat" w:cs="Tahoma"/>
                <w:color w:val="000000"/>
                <w:sz w:val="20"/>
                <w:szCs w:val="20"/>
              </w:rPr>
            </w:pPr>
          </w:p>
          <w:p w14:paraId="35B6E1A8" w14:textId="77777777" w:rsidR="00C8279D" w:rsidRPr="00C8279D" w:rsidRDefault="00C8279D" w:rsidP="00C8279D">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43FBBE2D" w14:textId="77777777" w:rsidR="00C8279D" w:rsidRPr="00C8279D" w:rsidRDefault="00C8279D" w:rsidP="00C8279D">
            <w:pPr>
              <w:spacing w:after="0" w:line="240" w:lineRule="auto"/>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t>2</w:t>
            </w:r>
            <w:r w:rsidRPr="00C8279D">
              <w:rPr>
                <w:rFonts w:ascii="GHEA Grapalat" w:eastAsia="Times New Roman" w:hAnsi="GHEA Grapalat" w:cs="Tahoma"/>
                <w:color w:val="000000"/>
                <w:sz w:val="20"/>
                <w:szCs w:val="20"/>
                <w:lang w:val="hy-AM"/>
              </w:rPr>
              <w:t>3</w:t>
            </w:r>
            <w:r w:rsidRPr="00C8279D">
              <w:rPr>
                <w:rFonts w:ascii="GHEA Grapalat" w:eastAsia="Times New Roman" w:hAnsi="GHEA Grapalat" w:cs="Tahoma"/>
                <w:color w:val="000000"/>
                <w:sz w:val="20"/>
                <w:szCs w:val="20"/>
              </w:rPr>
              <w:t xml:space="preserve">.ա.   </w:t>
            </w:r>
            <w:r w:rsidRPr="00C8279D">
              <w:rPr>
                <w:rFonts w:ascii="GHEA Grapalat" w:eastAsia="Times New Roman" w:hAnsi="GHEA Grapalat" w:cs="Tahoma"/>
                <w:color w:val="000000"/>
                <w:sz w:val="20"/>
                <w:szCs w:val="20"/>
                <w:lang w:val="hy-AM"/>
              </w:rPr>
              <w:t>Վճարողին  սպասարկող ֆինանսական կազմակերպություն</w:t>
            </w:r>
          </w:p>
          <w:p w14:paraId="2BBB9D84"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p>
          <w:p w14:paraId="57968A46"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p>
          <w:p w14:paraId="4543778C"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t>/____________________/</w:t>
            </w:r>
          </w:p>
          <w:p w14:paraId="484E00B6" w14:textId="77777777" w:rsidR="00C8279D" w:rsidRPr="00C8279D" w:rsidRDefault="00C8279D" w:rsidP="00C8279D">
            <w:pPr>
              <w:spacing w:after="0" w:line="240" w:lineRule="auto"/>
              <w:jc w:val="center"/>
              <w:rPr>
                <w:rFonts w:ascii="GHEA Grapalat" w:eastAsia="Times New Roman" w:hAnsi="GHEA Grapalat" w:cs="Sylfaen"/>
                <w:sz w:val="20"/>
                <w:szCs w:val="20"/>
              </w:rPr>
            </w:pP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ստորագրություն</w:t>
            </w:r>
            <w:proofErr w:type="spellEnd"/>
            <w:r w:rsidRPr="00C8279D">
              <w:rPr>
                <w:rFonts w:ascii="GHEA Grapalat" w:eastAsia="Times New Roman" w:hAnsi="GHEA Grapalat" w:cs="Sylfaen"/>
                <w:sz w:val="20"/>
                <w:szCs w:val="20"/>
              </w:rPr>
              <w:t>/</w:t>
            </w:r>
          </w:p>
          <w:p w14:paraId="737E3190" w14:textId="77777777" w:rsidR="00C8279D" w:rsidRPr="00C8279D" w:rsidRDefault="00C8279D" w:rsidP="00C8279D">
            <w:pPr>
              <w:spacing w:after="0" w:line="240" w:lineRule="auto"/>
              <w:jc w:val="right"/>
              <w:rPr>
                <w:rFonts w:ascii="GHEA Grapalat" w:eastAsia="Times New Roman" w:hAnsi="GHEA Grapalat" w:cs="Arial"/>
                <w:sz w:val="20"/>
                <w:szCs w:val="20"/>
                <w:lang w:val="hy-AM"/>
              </w:rPr>
            </w:pPr>
          </w:p>
        </w:tc>
      </w:tr>
      <w:tr w:rsidR="00C8279D" w:rsidRPr="00C8279D" w14:paraId="2D6D4BCA" w14:textId="77777777" w:rsidTr="00C8279D">
        <w:trPr>
          <w:trHeight w:val="2194"/>
        </w:trPr>
        <w:tc>
          <w:tcPr>
            <w:tcW w:w="5616" w:type="dxa"/>
            <w:tcBorders>
              <w:top w:val="nil"/>
              <w:left w:val="single" w:sz="4" w:space="0" w:color="auto"/>
              <w:bottom w:val="single" w:sz="4" w:space="0" w:color="auto"/>
              <w:right w:val="single" w:sz="4" w:space="0" w:color="auto"/>
            </w:tcBorders>
            <w:noWrap/>
            <w:vAlign w:val="bottom"/>
          </w:tcPr>
          <w:p w14:paraId="7CE1B99D"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24.բ.                                                       Կ.Տ.</w:t>
            </w:r>
          </w:p>
          <w:p w14:paraId="7A9AC2E7" w14:textId="77777777" w:rsidR="00C8279D" w:rsidRPr="00C8279D" w:rsidRDefault="00C8279D" w:rsidP="00C8279D">
            <w:pPr>
              <w:spacing w:after="0" w:line="240" w:lineRule="auto"/>
              <w:rPr>
                <w:rFonts w:ascii="GHEA Grapalat" w:eastAsia="Times New Roman" w:hAnsi="GHEA Grapalat" w:cs="Sylfaen"/>
                <w:sz w:val="20"/>
                <w:szCs w:val="20"/>
              </w:rPr>
            </w:pPr>
          </w:p>
          <w:p w14:paraId="1E341653" w14:textId="77777777" w:rsidR="00C8279D" w:rsidRPr="00C8279D" w:rsidRDefault="00C8279D" w:rsidP="00C8279D">
            <w:pPr>
              <w:spacing w:after="0" w:line="240" w:lineRule="auto"/>
              <w:rPr>
                <w:rFonts w:ascii="GHEA Grapalat" w:eastAsia="Times New Roman" w:hAnsi="GHEA Grapalat" w:cs="Sylfaen"/>
                <w:sz w:val="20"/>
                <w:szCs w:val="20"/>
              </w:rPr>
            </w:pPr>
          </w:p>
          <w:p w14:paraId="4F49321D"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2</w:t>
            </w:r>
            <w:r w:rsidRPr="00C8279D">
              <w:rPr>
                <w:rFonts w:ascii="GHEA Grapalat" w:eastAsia="Times New Roman" w:hAnsi="GHEA Grapalat" w:cs="Sylfaen"/>
                <w:sz w:val="20"/>
                <w:szCs w:val="20"/>
                <w:lang w:val="hy-AM"/>
              </w:rPr>
              <w:t>4</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գ</w:t>
            </w:r>
            <w:r w:rsidRPr="00C8279D">
              <w:rPr>
                <w:rFonts w:ascii="GHEA Grapalat" w:eastAsia="Times New Roman" w:hAnsi="GHEA Grapalat" w:cs="Tahoma"/>
                <w:color w:val="000000"/>
                <w:sz w:val="20"/>
                <w:szCs w:val="20"/>
              </w:rPr>
              <w:t xml:space="preserve">                                                 "___" </w:t>
            </w:r>
            <w:r w:rsidRPr="00C8279D">
              <w:rPr>
                <w:rFonts w:ascii="GHEA Grapalat" w:eastAsia="Times New Roman" w:hAnsi="GHEA Grapalat" w:cs="Sylfaen"/>
                <w:color w:val="000000"/>
                <w:sz w:val="20"/>
                <w:szCs w:val="20"/>
              </w:rPr>
              <w:t xml:space="preserve">___ </w:t>
            </w:r>
            <w:r w:rsidRPr="00C8279D">
              <w:rPr>
                <w:rFonts w:ascii="GHEA Grapalat" w:eastAsia="Times New Roman" w:hAnsi="GHEA Grapalat" w:cs="Tahoma"/>
                <w:color w:val="000000"/>
                <w:sz w:val="20"/>
                <w:szCs w:val="20"/>
              </w:rPr>
              <w:t xml:space="preserve">20___ </w:t>
            </w:r>
            <w:r w:rsidRPr="00C8279D">
              <w:rPr>
                <w:rFonts w:ascii="GHEA Grapalat" w:eastAsia="Times New Roman" w:hAnsi="GHEA Grapalat" w:cs="Sylfaen"/>
                <w:color w:val="000000"/>
                <w:sz w:val="20"/>
                <w:szCs w:val="20"/>
              </w:rPr>
              <w:t>թ.</w:t>
            </w:r>
          </w:p>
          <w:p w14:paraId="461452B5" w14:textId="77777777" w:rsidR="00C8279D" w:rsidRPr="00C8279D" w:rsidRDefault="00C8279D" w:rsidP="00C8279D">
            <w:pPr>
              <w:spacing w:after="0" w:line="240" w:lineRule="auto"/>
              <w:rPr>
                <w:rFonts w:ascii="GHEA Grapalat" w:eastAsia="Times New Roman" w:hAnsi="GHEA Grapalat" w:cs="Sylfaen"/>
                <w:sz w:val="20"/>
                <w:szCs w:val="20"/>
              </w:rPr>
            </w:pPr>
          </w:p>
          <w:p w14:paraId="14B5D13C" w14:textId="77777777" w:rsidR="00C8279D" w:rsidRPr="00C8279D" w:rsidRDefault="00C8279D" w:rsidP="00C8279D">
            <w:pPr>
              <w:spacing w:after="0" w:line="240" w:lineRule="auto"/>
              <w:rPr>
                <w:rFonts w:ascii="GHEA Grapalat" w:eastAsia="Times New Roman" w:hAnsi="GHEA Grapalat" w:cs="Sylfaen"/>
                <w:sz w:val="20"/>
                <w:szCs w:val="20"/>
              </w:rPr>
            </w:pPr>
          </w:p>
          <w:p w14:paraId="1E28985B" w14:textId="77777777" w:rsidR="00C8279D" w:rsidRPr="00C8279D" w:rsidRDefault="00C8279D" w:rsidP="00C8279D">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6699F52"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 xml:space="preserve">23.բ.                                                                 Կ.Տ.    </w:t>
            </w:r>
          </w:p>
          <w:p w14:paraId="6D11D278" w14:textId="77777777" w:rsidR="00C8279D" w:rsidRPr="00C8279D" w:rsidRDefault="00C8279D" w:rsidP="00C8279D">
            <w:pPr>
              <w:spacing w:after="0" w:line="240" w:lineRule="auto"/>
              <w:rPr>
                <w:rFonts w:ascii="GHEA Grapalat" w:eastAsia="Times New Roman" w:hAnsi="GHEA Grapalat" w:cs="Sylfaen"/>
                <w:sz w:val="20"/>
                <w:szCs w:val="20"/>
              </w:rPr>
            </w:pPr>
          </w:p>
          <w:p w14:paraId="5FC442F2" w14:textId="77777777" w:rsidR="00C8279D" w:rsidRPr="00C8279D" w:rsidRDefault="00C8279D" w:rsidP="00C8279D">
            <w:pPr>
              <w:spacing w:after="0" w:line="240" w:lineRule="auto"/>
              <w:rPr>
                <w:rFonts w:ascii="GHEA Grapalat" w:eastAsia="Times New Roman" w:hAnsi="GHEA Grapalat" w:cs="Sylfaen"/>
                <w:sz w:val="20"/>
                <w:szCs w:val="20"/>
              </w:rPr>
            </w:pPr>
          </w:p>
          <w:p w14:paraId="074939C6" w14:textId="77777777" w:rsidR="00C8279D" w:rsidRPr="00C8279D" w:rsidRDefault="00C8279D" w:rsidP="00C8279D">
            <w:pPr>
              <w:spacing w:after="0" w:line="240" w:lineRule="auto"/>
              <w:rPr>
                <w:rFonts w:ascii="GHEA Grapalat" w:eastAsia="Times New Roman" w:hAnsi="GHEA Grapalat" w:cs="Sylfaen"/>
                <w:color w:val="000000"/>
                <w:sz w:val="20"/>
                <w:szCs w:val="20"/>
              </w:rPr>
            </w:pPr>
            <w:r w:rsidRPr="00C8279D">
              <w:rPr>
                <w:rFonts w:ascii="GHEA Grapalat" w:eastAsia="Times New Roman" w:hAnsi="GHEA Grapalat" w:cs="Sylfaen"/>
                <w:sz w:val="20"/>
                <w:szCs w:val="20"/>
              </w:rPr>
              <w:t>23.</w:t>
            </w:r>
            <w:proofErr w:type="gramStart"/>
            <w:r w:rsidRPr="00C8279D">
              <w:rPr>
                <w:rFonts w:ascii="GHEA Grapalat" w:eastAsia="Times New Roman" w:hAnsi="GHEA Grapalat" w:cs="Sylfaen"/>
                <w:sz w:val="20"/>
                <w:szCs w:val="20"/>
                <w:lang w:val="hy-AM"/>
              </w:rPr>
              <w:t>գ</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Կատարման</w:t>
            </w:r>
            <w:proofErr w:type="spellEnd"/>
            <w:proofErr w:type="gramEnd"/>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ամսաթիվը</w:t>
            </w:r>
            <w:proofErr w:type="spellEnd"/>
            <w:r w:rsidRPr="00C8279D">
              <w:rPr>
                <w:rFonts w:ascii="GHEA Grapalat" w:eastAsia="Times New Roman" w:hAnsi="GHEA Grapalat" w:cs="Sylfaen"/>
                <w:sz w:val="20"/>
                <w:szCs w:val="20"/>
              </w:rPr>
              <w:t xml:space="preserve">`           </w:t>
            </w:r>
            <w:r w:rsidRPr="00C8279D">
              <w:rPr>
                <w:rFonts w:ascii="GHEA Grapalat" w:eastAsia="Times New Roman" w:hAnsi="GHEA Grapalat" w:cs="Tahoma"/>
                <w:color w:val="000000"/>
                <w:sz w:val="20"/>
                <w:szCs w:val="20"/>
              </w:rPr>
              <w:t xml:space="preserve">"___" </w:t>
            </w:r>
            <w:r w:rsidRPr="00C8279D">
              <w:rPr>
                <w:rFonts w:ascii="GHEA Grapalat" w:eastAsia="Times New Roman" w:hAnsi="GHEA Grapalat" w:cs="Sylfaen"/>
                <w:color w:val="000000"/>
                <w:sz w:val="20"/>
                <w:szCs w:val="20"/>
              </w:rPr>
              <w:t xml:space="preserve">___ </w:t>
            </w:r>
            <w:r w:rsidRPr="00C8279D">
              <w:rPr>
                <w:rFonts w:ascii="GHEA Grapalat" w:eastAsia="Times New Roman" w:hAnsi="GHEA Grapalat" w:cs="Tahoma"/>
                <w:color w:val="000000"/>
                <w:sz w:val="20"/>
                <w:szCs w:val="20"/>
              </w:rPr>
              <w:t>20___</w:t>
            </w:r>
            <w:r w:rsidRPr="00C8279D">
              <w:rPr>
                <w:rFonts w:ascii="GHEA Grapalat" w:eastAsia="Times New Roman" w:hAnsi="GHEA Grapalat" w:cs="Sylfaen"/>
                <w:color w:val="000000"/>
                <w:sz w:val="20"/>
                <w:szCs w:val="20"/>
              </w:rPr>
              <w:t>թ.</w:t>
            </w:r>
          </w:p>
          <w:p w14:paraId="1F3A1E13" w14:textId="77777777" w:rsidR="00C8279D" w:rsidRPr="00C8279D" w:rsidRDefault="00C8279D" w:rsidP="00C8279D">
            <w:pPr>
              <w:spacing w:after="0" w:line="240" w:lineRule="auto"/>
              <w:rPr>
                <w:rFonts w:ascii="GHEA Grapalat" w:eastAsia="Times New Roman" w:hAnsi="GHEA Grapalat" w:cs="Sylfaen"/>
                <w:color w:val="000000"/>
                <w:sz w:val="20"/>
                <w:szCs w:val="20"/>
              </w:rPr>
            </w:pPr>
          </w:p>
          <w:p w14:paraId="13A07AC6" w14:textId="77777777" w:rsidR="00C8279D" w:rsidRPr="00C8279D" w:rsidRDefault="00C8279D" w:rsidP="00C8279D">
            <w:pPr>
              <w:spacing w:after="0" w:line="240" w:lineRule="auto"/>
              <w:rPr>
                <w:rFonts w:ascii="GHEA Grapalat" w:eastAsia="Times New Roman" w:hAnsi="GHEA Grapalat" w:cs="Sylfaen"/>
                <w:sz w:val="20"/>
                <w:szCs w:val="20"/>
              </w:rPr>
            </w:pPr>
          </w:p>
          <w:p w14:paraId="0E92B66E" w14:textId="77777777" w:rsidR="00C8279D" w:rsidRPr="00C8279D" w:rsidRDefault="00C8279D" w:rsidP="00C8279D">
            <w:pPr>
              <w:spacing w:after="0" w:line="240" w:lineRule="auto"/>
              <w:jc w:val="right"/>
              <w:rPr>
                <w:rFonts w:ascii="GHEA Grapalat" w:eastAsia="Times New Roman" w:hAnsi="GHEA Grapalat" w:cs="Arial"/>
                <w:sz w:val="20"/>
                <w:szCs w:val="20"/>
              </w:rPr>
            </w:pPr>
          </w:p>
        </w:tc>
      </w:tr>
    </w:tbl>
    <w:p w14:paraId="55015634"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F54F038"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68905A53"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04E61505"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09C125C1"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51D214C9"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C8279D">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3743B4A" w14:textId="77777777" w:rsidR="00C8279D" w:rsidRPr="00C8279D" w:rsidRDefault="00C8279D" w:rsidP="00C8279D">
      <w:pPr>
        <w:spacing w:after="0" w:line="240" w:lineRule="auto"/>
        <w:jc w:val="center"/>
        <w:rPr>
          <w:rFonts w:ascii="GHEA Grapalat" w:eastAsia="Times New Roman" w:hAnsi="GHEA Grapalat" w:cs="Times New Roman"/>
          <w:b/>
          <w:lang w:val="nl-NL"/>
        </w:rPr>
      </w:pPr>
      <w:r w:rsidRPr="00C8279D">
        <w:rPr>
          <w:rFonts w:ascii="GHEA Grapalat" w:eastAsia="Times New Roman" w:hAnsi="GHEA Grapalat" w:cs="Times New Roman"/>
          <w:b/>
          <w:sz w:val="24"/>
          <w:szCs w:val="24"/>
          <w:lang w:val="hy-AM"/>
        </w:rPr>
        <w:br w:type="page"/>
      </w:r>
      <w:r w:rsidRPr="00C8279D">
        <w:rPr>
          <w:rFonts w:ascii="GHEA Grapalat" w:eastAsia="Times New Roman" w:hAnsi="GHEA Grapalat" w:cs="Times New Roman"/>
          <w:b/>
          <w:lang w:val="hy-AM"/>
        </w:rPr>
        <w:lastRenderedPageBreak/>
        <w:t>Վճարմանպահանջագրիպարտադիրվավերապայմաններըևլրացմանուղեցույցը</w:t>
      </w:r>
    </w:p>
    <w:p w14:paraId="1D133850" w14:textId="77777777" w:rsidR="00C8279D" w:rsidRPr="00C8279D" w:rsidRDefault="00C8279D" w:rsidP="00C8279D">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8279D" w:rsidRPr="00C8279D" w14:paraId="7A9F6543" w14:textId="77777777" w:rsidTr="00C8279D">
        <w:tc>
          <w:tcPr>
            <w:tcW w:w="720" w:type="dxa"/>
            <w:tcBorders>
              <w:top w:val="single" w:sz="4" w:space="0" w:color="auto"/>
              <w:left w:val="single" w:sz="4" w:space="0" w:color="auto"/>
              <w:bottom w:val="single" w:sz="4" w:space="0" w:color="auto"/>
              <w:right w:val="single" w:sz="4" w:space="0" w:color="auto"/>
            </w:tcBorders>
          </w:tcPr>
          <w:p w14:paraId="056411E8" w14:textId="77777777" w:rsidR="00C8279D" w:rsidRPr="00C8279D" w:rsidRDefault="00C8279D" w:rsidP="00C8279D">
            <w:pPr>
              <w:spacing w:after="0" w:line="240" w:lineRule="auto"/>
              <w:jc w:val="both"/>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B0FB7A3"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&lt;&lt;</w:t>
            </w:r>
            <w:proofErr w:type="spellStart"/>
            <w:r w:rsidRPr="00C8279D">
              <w:rPr>
                <w:rFonts w:ascii="GHEA Grapalat" w:eastAsia="Times New Roman" w:hAnsi="GHEA Grapalat" w:cs="Times New Roman"/>
                <w:b/>
                <w:sz w:val="20"/>
                <w:szCs w:val="20"/>
              </w:rPr>
              <w:t>Վճարման</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պահանջագիր</w:t>
            </w:r>
            <w:proofErr w:type="spellEnd"/>
            <w:r w:rsidRPr="00C8279D">
              <w:rPr>
                <w:rFonts w:ascii="GHEA Grapalat" w:eastAsia="Times New Roman" w:hAnsi="GHEA Grapalat" w:cs="Times New Roman"/>
                <w:b/>
                <w:sz w:val="20"/>
                <w:szCs w:val="20"/>
              </w:rPr>
              <w:t xml:space="preserve">&gt;&gt; </w:t>
            </w:r>
            <w:proofErr w:type="spellStart"/>
            <w:r w:rsidRPr="00C8279D">
              <w:rPr>
                <w:rFonts w:ascii="GHEA Grapalat" w:eastAsia="Times New Roman" w:hAnsi="GHEA Grapalat" w:cs="Times New Roman"/>
                <w:b/>
                <w:sz w:val="20"/>
                <w:szCs w:val="20"/>
              </w:rPr>
              <w:t>փաստաթղթի</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04D78F"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Նշված</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դաշտի</w:t>
            </w:r>
            <w:proofErr w:type="spellEnd"/>
            <w:r w:rsidRPr="00C8279D">
              <w:rPr>
                <w:rFonts w:ascii="GHEA Grapalat" w:eastAsia="Times New Roman" w:hAnsi="GHEA Grapalat" w:cs="Times New Roman"/>
                <w:b/>
                <w:sz w:val="20"/>
                <w:szCs w:val="20"/>
              </w:rPr>
              <w:t>/</w:t>
            </w:r>
          </w:p>
          <w:p w14:paraId="35CE5FCB"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վավերապայմանի</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առկայությունը</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93DB63A" w14:textId="77777777" w:rsidR="00C8279D" w:rsidRPr="00C8279D" w:rsidRDefault="00C8279D" w:rsidP="00C8279D">
            <w:pPr>
              <w:spacing w:after="0" w:line="240" w:lineRule="auto"/>
              <w:jc w:val="center"/>
              <w:rPr>
                <w:rFonts w:ascii="GHEA Grapalat" w:eastAsia="Times New Roman" w:hAnsi="GHEA Grapalat" w:cs="Times New Roman"/>
                <w:b/>
                <w:sz w:val="20"/>
                <w:szCs w:val="20"/>
                <w:lang w:val="hy-AM"/>
              </w:rPr>
            </w:pPr>
            <w:proofErr w:type="spellStart"/>
            <w:r w:rsidRPr="00C8279D">
              <w:rPr>
                <w:rFonts w:ascii="GHEA Grapalat" w:eastAsia="Times New Roman" w:hAnsi="GHEA Grapalat" w:cs="Times New Roman"/>
                <w:b/>
                <w:sz w:val="20"/>
                <w:szCs w:val="20"/>
              </w:rPr>
              <w:t>Վավերապայմանի</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լրացման</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պահանջը</w:t>
            </w:r>
            <w:proofErr w:type="spellEnd"/>
          </w:p>
          <w:p w14:paraId="5F84B3D9"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w:t>
            </w:r>
            <w:r w:rsidRPr="00C8279D">
              <w:rPr>
                <w:rFonts w:ascii="GHEA Grapalat" w:eastAsia="Times New Roman" w:hAnsi="GHEA Grapalat" w:cs="Times New Roman"/>
                <w:b/>
                <w:sz w:val="20"/>
                <w:szCs w:val="20"/>
                <w:lang w:val="hy-AM"/>
              </w:rPr>
              <w:t>գնումների գործընթացի հետ կապված</w:t>
            </w:r>
            <w:r w:rsidRPr="00C8279D">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F47170" w14:textId="77777777" w:rsidR="00C8279D" w:rsidRPr="00C8279D" w:rsidRDefault="00C8279D" w:rsidP="00C8279D">
            <w:pPr>
              <w:spacing w:after="0" w:line="240" w:lineRule="auto"/>
              <w:ind w:left="-588" w:firstLine="588"/>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Վավերապայմանը</w:t>
            </w:r>
            <w:proofErr w:type="spellEnd"/>
          </w:p>
          <w:p w14:paraId="3CB094DA" w14:textId="77777777" w:rsidR="00C8279D" w:rsidRPr="00C8279D" w:rsidRDefault="00C8279D" w:rsidP="00C8279D">
            <w:pPr>
              <w:spacing w:after="0" w:line="240" w:lineRule="auto"/>
              <w:ind w:left="-588" w:firstLine="588"/>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լրացնող</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կողմը</w:t>
            </w:r>
            <w:proofErr w:type="spellEnd"/>
            <w:r w:rsidRPr="00C8279D">
              <w:rPr>
                <w:rFonts w:ascii="GHEA Grapalat" w:eastAsia="Times New Roman" w:hAnsi="GHEA Grapalat" w:cs="Times New Roman"/>
                <w:b/>
                <w:sz w:val="20"/>
                <w:szCs w:val="20"/>
              </w:rPr>
              <w:t xml:space="preserve">` </w:t>
            </w:r>
          </w:p>
          <w:p w14:paraId="5D4B4DC1" w14:textId="77777777" w:rsidR="00C8279D" w:rsidRPr="00C8279D" w:rsidRDefault="00C8279D" w:rsidP="00C8279D">
            <w:pPr>
              <w:spacing w:after="0" w:line="240" w:lineRule="auto"/>
              <w:ind w:left="-588" w:firstLine="588"/>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շահառուն</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կամ</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վճարողը</w:t>
            </w:r>
            <w:proofErr w:type="spellEnd"/>
          </w:p>
          <w:p w14:paraId="2CF2D342" w14:textId="77777777" w:rsidR="00C8279D" w:rsidRPr="00C8279D" w:rsidRDefault="00C8279D" w:rsidP="00C8279D">
            <w:pPr>
              <w:spacing w:after="0" w:line="240" w:lineRule="auto"/>
              <w:ind w:left="-588" w:firstLine="588"/>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w:t>
            </w:r>
            <w:r w:rsidRPr="00C8279D">
              <w:rPr>
                <w:rFonts w:ascii="GHEA Grapalat" w:eastAsia="Times New Roman" w:hAnsi="GHEA Grapalat" w:cs="Times New Roman"/>
                <w:b/>
                <w:sz w:val="20"/>
                <w:szCs w:val="20"/>
                <w:lang w:val="hy-AM"/>
              </w:rPr>
              <w:t>գնումների գործընթացի հետ կապված</w:t>
            </w:r>
            <w:r w:rsidRPr="00C8279D">
              <w:rPr>
                <w:rFonts w:ascii="GHEA Grapalat" w:eastAsia="Times New Roman" w:hAnsi="GHEA Grapalat" w:cs="Times New Roman"/>
                <w:b/>
                <w:sz w:val="20"/>
                <w:szCs w:val="20"/>
              </w:rPr>
              <w:t>)</w:t>
            </w:r>
          </w:p>
        </w:tc>
      </w:tr>
      <w:tr w:rsidR="00C8279D" w:rsidRPr="00C8279D" w14:paraId="765F3194" w14:textId="77777777" w:rsidTr="00C8279D">
        <w:tc>
          <w:tcPr>
            <w:tcW w:w="720" w:type="dxa"/>
            <w:tcBorders>
              <w:top w:val="single" w:sz="4" w:space="0" w:color="auto"/>
              <w:left w:val="single" w:sz="4" w:space="0" w:color="auto"/>
              <w:bottom w:val="single" w:sz="4" w:space="0" w:color="auto"/>
              <w:right w:val="single" w:sz="4" w:space="0" w:color="auto"/>
            </w:tcBorders>
          </w:tcPr>
          <w:p w14:paraId="4FFCB6D2"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CFE7D51"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A1A5CE6"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06AC08B"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A6957EF"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5</w:t>
            </w:r>
          </w:p>
        </w:tc>
      </w:tr>
      <w:tr w:rsidR="00C8279D" w:rsidRPr="00C8279D" w14:paraId="5D224F1F" w14:textId="77777777" w:rsidTr="00C8279D">
        <w:tc>
          <w:tcPr>
            <w:tcW w:w="720" w:type="dxa"/>
            <w:tcBorders>
              <w:top w:val="single" w:sz="4" w:space="0" w:color="auto"/>
              <w:left w:val="single" w:sz="4" w:space="0" w:color="auto"/>
              <w:bottom w:val="single" w:sz="4" w:space="0" w:color="auto"/>
              <w:right w:val="single" w:sz="4" w:space="0" w:color="auto"/>
            </w:tcBorders>
          </w:tcPr>
          <w:p w14:paraId="3CFDFF17"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72FE6CD"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3B6315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8EF18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9D4A09C"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Փաստաթղթի վրա նախապես լրացված է &lt;Վճարման պահանջագիր&gt;</w:t>
            </w:r>
          </w:p>
        </w:tc>
      </w:tr>
      <w:tr w:rsidR="00C8279D" w:rsidRPr="00C8279D" w14:paraId="03753791" w14:textId="77777777" w:rsidTr="00C8279D">
        <w:tc>
          <w:tcPr>
            <w:tcW w:w="720" w:type="dxa"/>
            <w:tcBorders>
              <w:top w:val="single" w:sz="4" w:space="0" w:color="auto"/>
              <w:left w:val="single" w:sz="4" w:space="0" w:color="auto"/>
              <w:bottom w:val="single" w:sz="4" w:space="0" w:color="auto"/>
              <w:right w:val="single" w:sz="4" w:space="0" w:color="auto"/>
            </w:tcBorders>
          </w:tcPr>
          <w:p w14:paraId="084238EC" w14:textId="77777777" w:rsidR="00C8279D" w:rsidRPr="00C8279D" w:rsidRDefault="00C8279D" w:rsidP="00C8279D">
            <w:pPr>
              <w:numPr>
                <w:ilvl w:val="0"/>
                <w:numId w:val="17"/>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F8E7559" w14:textId="77777777" w:rsidR="00C8279D" w:rsidRPr="00C8279D" w:rsidRDefault="00C8279D" w:rsidP="00C8279D">
            <w:pPr>
              <w:spacing w:after="0" w:line="240" w:lineRule="auto"/>
              <w:jc w:val="both"/>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738B95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2B088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F43A8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ներկայացնելիս</w:t>
            </w:r>
            <w:proofErr w:type="spellEnd"/>
          </w:p>
        </w:tc>
      </w:tr>
      <w:tr w:rsidR="00C8279D" w:rsidRPr="00C8279D" w14:paraId="3A0D9F8E" w14:textId="77777777" w:rsidTr="00C8279D">
        <w:tc>
          <w:tcPr>
            <w:tcW w:w="720" w:type="dxa"/>
            <w:tcBorders>
              <w:top w:val="single" w:sz="4" w:space="0" w:color="auto"/>
              <w:left w:val="single" w:sz="4" w:space="0" w:color="auto"/>
              <w:bottom w:val="single" w:sz="4" w:space="0" w:color="auto"/>
              <w:right w:val="single" w:sz="4" w:space="0" w:color="auto"/>
            </w:tcBorders>
          </w:tcPr>
          <w:p w14:paraId="42E15AD7" w14:textId="77777777" w:rsidR="00C8279D" w:rsidRPr="00C8279D" w:rsidRDefault="00C8279D" w:rsidP="00C8279D">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5A66C78A" w14:textId="77777777" w:rsidR="00C8279D" w:rsidRPr="00C8279D" w:rsidRDefault="00C8279D" w:rsidP="00C8279D">
            <w:pPr>
              <w:spacing w:after="0" w:line="240" w:lineRule="auto"/>
              <w:jc w:val="both"/>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ներկայացման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401E66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FEAA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5A09290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7906FB" w14:textId="77777777" w:rsidR="00C8279D" w:rsidRPr="00C8279D" w:rsidRDefault="00C8279D" w:rsidP="00C8279D">
            <w:pPr>
              <w:spacing w:after="0" w:line="240" w:lineRule="auto"/>
              <w:ind w:left="132" w:hanging="132"/>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օրը</w:t>
            </w:r>
            <w:proofErr w:type="spellEnd"/>
            <w:r w:rsidRPr="00C8279D">
              <w:rPr>
                <w:rFonts w:ascii="GHEA Grapalat" w:eastAsia="Times New Roman" w:hAnsi="GHEA Grapalat" w:cs="Times New Roman"/>
                <w:sz w:val="20"/>
                <w:szCs w:val="20"/>
                <w:lang w:val="hy-AM"/>
              </w:rPr>
              <w:t xml:space="preserve">: </w:t>
            </w:r>
          </w:p>
        </w:tc>
      </w:tr>
      <w:tr w:rsidR="00C8279D" w:rsidRPr="00C8279D" w14:paraId="4110154B" w14:textId="77777777" w:rsidTr="00C8279D">
        <w:tc>
          <w:tcPr>
            <w:tcW w:w="720" w:type="dxa"/>
            <w:tcBorders>
              <w:top w:val="single" w:sz="4" w:space="0" w:color="auto"/>
              <w:left w:val="single" w:sz="4" w:space="0" w:color="auto"/>
              <w:bottom w:val="single" w:sz="4" w:space="0" w:color="auto"/>
              <w:right w:val="single" w:sz="4" w:space="0" w:color="auto"/>
            </w:tcBorders>
          </w:tcPr>
          <w:p w14:paraId="37AED24B" w14:textId="77777777" w:rsidR="00C8279D" w:rsidRPr="00C8279D" w:rsidRDefault="00C8279D" w:rsidP="00C8279D">
            <w:pPr>
              <w:numPr>
                <w:ilvl w:val="0"/>
                <w:numId w:val="17"/>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48C65A91" w14:textId="77777777" w:rsidR="00C8279D" w:rsidRPr="00C8279D" w:rsidRDefault="00C8279D" w:rsidP="00C8279D">
            <w:pPr>
              <w:spacing w:after="0" w:line="240" w:lineRule="auto"/>
              <w:jc w:val="both"/>
              <w:rPr>
                <w:rFonts w:ascii="GHEA Grapalat" w:eastAsia="Times New Roman" w:hAnsi="GHEA Grapalat" w:cs="Times New Roman"/>
                <w:sz w:val="20"/>
                <w:szCs w:val="20"/>
              </w:rPr>
            </w:pPr>
            <w:r w:rsidRPr="00C8279D">
              <w:rPr>
                <w:rFonts w:ascii="GHEA Grapalat" w:eastAsia="Times New Roman" w:hAnsi="GHEA Grapalat" w:cs="Sylfaen"/>
                <w:sz w:val="20"/>
                <w:szCs w:val="20"/>
                <w:lang w:val="hy-AM"/>
              </w:rPr>
              <w:t>Վճարողի անվանումը</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C8D45E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C008A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2C190F8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այն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անունը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պետք</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գանձվի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գումարը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անունը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ազգանունը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եթե</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ֆիզիկական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կամ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անվանումը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եթե</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իրավաբանական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Նշվում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նաև</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այլ</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տվյալներ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ըստ</w:t>
            </w:r>
            <w:proofErr w:type="spellEnd"/>
            <w:r w:rsidRPr="00C8279D">
              <w:rPr>
                <w:rFonts w:ascii="GHEA Grapalat" w:eastAsia="Times New Roman" w:hAnsi="GHEA Grapalat" w:cs="Times New Roman"/>
                <w:sz w:val="20"/>
                <w:szCs w:val="20"/>
              </w:rPr>
              <w:t xml:space="preserve"> </w:t>
            </w:r>
            <w:proofErr w:type="spellStart"/>
            <w:proofErr w:type="gramStart"/>
            <w:r w:rsidRPr="00C8279D">
              <w:rPr>
                <w:rFonts w:ascii="GHEA Grapalat" w:eastAsia="Times New Roman" w:hAnsi="GHEA Grapalat" w:cs="Times New Roman"/>
                <w:sz w:val="20"/>
                <w:szCs w:val="20"/>
              </w:rPr>
              <w:t>անհրաժեշտության:Լրացվում</w:t>
            </w:r>
            <w:proofErr w:type="spellEnd"/>
            <w:proofErr w:type="gram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875FA4C" w14:textId="77777777" w:rsidR="00C8279D" w:rsidRPr="00C8279D" w:rsidRDefault="00C8279D" w:rsidP="00C8279D">
            <w:pPr>
              <w:spacing w:after="0" w:line="240" w:lineRule="auto"/>
              <w:ind w:left="252" w:hanging="252"/>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3E038686" w14:textId="77777777" w:rsidTr="00C8279D">
        <w:tc>
          <w:tcPr>
            <w:tcW w:w="720" w:type="dxa"/>
            <w:tcBorders>
              <w:top w:val="single" w:sz="4" w:space="0" w:color="auto"/>
              <w:left w:val="single" w:sz="4" w:space="0" w:color="auto"/>
              <w:bottom w:val="single" w:sz="4" w:space="0" w:color="auto"/>
              <w:right w:val="single" w:sz="4" w:space="0" w:color="auto"/>
            </w:tcBorders>
          </w:tcPr>
          <w:p w14:paraId="210DB65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619D8A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անվանումը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բանկը</w:t>
            </w:r>
            <w:proofErr w:type="spellEnd"/>
            <w:r w:rsidRPr="00C8279D">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898D0A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89CF5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6E5192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0F16A61A" w14:textId="77777777" w:rsidTr="00C8279D">
        <w:tc>
          <w:tcPr>
            <w:tcW w:w="720" w:type="dxa"/>
            <w:tcBorders>
              <w:top w:val="single" w:sz="4" w:space="0" w:color="auto"/>
              <w:left w:val="single" w:sz="4" w:space="0" w:color="auto"/>
              <w:bottom w:val="single" w:sz="4" w:space="0" w:color="auto"/>
              <w:right w:val="single" w:sz="4" w:space="0" w:color="auto"/>
            </w:tcBorders>
          </w:tcPr>
          <w:p w14:paraId="284C9ED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E7687F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44B74E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D0E87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7273AEB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իրեն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կազմակերպությունում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պետք</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գանձվի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գումարը</w:t>
            </w:r>
            <w:proofErr w:type="spellEnd"/>
            <w:r w:rsidRPr="00C8279D">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B02A23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3FDDB1C5" w14:textId="77777777" w:rsidTr="00C8279D">
        <w:tc>
          <w:tcPr>
            <w:tcW w:w="720" w:type="dxa"/>
            <w:tcBorders>
              <w:top w:val="single" w:sz="4" w:space="0" w:color="auto"/>
              <w:left w:val="single" w:sz="4" w:space="0" w:color="auto"/>
              <w:bottom w:val="single" w:sz="4" w:space="0" w:color="auto"/>
              <w:right w:val="single" w:sz="4" w:space="0" w:color="auto"/>
            </w:tcBorders>
          </w:tcPr>
          <w:p w14:paraId="72EEDFC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10CA9B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DD6CCA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753AD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005E475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Հայաստանի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Հանրապետության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նորմատիվ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իրավական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ակտերով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սահմաված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դեպքերում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երբ</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հանդիսանում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հաշվառված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BE4495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2CB137E4" w14:textId="77777777" w:rsidTr="00C8279D">
        <w:tc>
          <w:tcPr>
            <w:tcW w:w="720" w:type="dxa"/>
            <w:tcBorders>
              <w:top w:val="single" w:sz="4" w:space="0" w:color="auto"/>
              <w:left w:val="single" w:sz="4" w:space="0" w:color="auto"/>
              <w:bottom w:val="single" w:sz="4" w:space="0" w:color="auto"/>
              <w:right w:val="single" w:sz="4" w:space="0" w:color="auto"/>
            </w:tcBorders>
          </w:tcPr>
          <w:p w14:paraId="36F9B8C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5322E1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11FF27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A68B1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3D32B77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lastRenderedPageBreak/>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Հայաստանի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Հանրապետության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նորմատիվ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իրավական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ակտերով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սահմանված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դեպքերում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երբ</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հանդիսանում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ֆիզիկական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DB610D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lastRenderedPageBreak/>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24682B0F" w14:textId="77777777" w:rsidTr="00C8279D">
        <w:tc>
          <w:tcPr>
            <w:tcW w:w="720" w:type="dxa"/>
            <w:tcBorders>
              <w:top w:val="single" w:sz="4" w:space="0" w:color="auto"/>
              <w:left w:val="single" w:sz="4" w:space="0" w:color="auto"/>
              <w:bottom w:val="single" w:sz="4" w:space="0" w:color="auto"/>
              <w:right w:val="single" w:sz="4" w:space="0" w:color="auto"/>
            </w:tcBorders>
          </w:tcPr>
          <w:p w14:paraId="25B9DE4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900E7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proofErr w:type="gramStart"/>
            <w:r w:rsidRPr="00C8279D">
              <w:rPr>
                <w:rFonts w:ascii="GHEA Grapalat" w:eastAsia="Times New Roman" w:hAnsi="GHEA Grapalat" w:cs="Times New Roman"/>
                <w:sz w:val="20"/>
                <w:szCs w:val="20"/>
              </w:rPr>
              <w:t>շահառու</w:t>
            </w:r>
            <w:proofErr w:type="spellEnd"/>
            <w:r w:rsidRPr="00C8279D">
              <w:rPr>
                <w:rFonts w:ascii="GHEA Grapalat" w:eastAsia="Times New Roman" w:hAnsi="GHEA Grapalat" w:cs="Sylfaen"/>
                <w:sz w:val="20"/>
                <w:szCs w:val="20"/>
                <w:lang w:val="hy-AM"/>
              </w:rPr>
              <w:t>ի  անվանումը</w:t>
            </w:r>
            <w:proofErr w:type="gramEnd"/>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F880DE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8A178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09B49FB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հանդիսացող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վճարումը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ստացողի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անվանումը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նաև</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այլ</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տվյալներ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ըստ</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160AA0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նախապես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հրավերով</w:t>
            </w:r>
            <w:proofErr w:type="spellEnd"/>
          </w:p>
        </w:tc>
      </w:tr>
      <w:tr w:rsidR="00C8279D" w:rsidRPr="00C8279D" w14:paraId="0C46057F" w14:textId="77777777" w:rsidTr="00C8279D">
        <w:tc>
          <w:tcPr>
            <w:tcW w:w="720" w:type="dxa"/>
            <w:tcBorders>
              <w:top w:val="single" w:sz="4" w:space="0" w:color="auto"/>
              <w:left w:val="single" w:sz="4" w:space="0" w:color="auto"/>
              <w:bottom w:val="single" w:sz="4" w:space="0" w:color="auto"/>
              <w:right w:val="single" w:sz="4" w:space="0" w:color="auto"/>
            </w:tcBorders>
          </w:tcPr>
          <w:p w14:paraId="4B48A7CE"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D5A5D0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Հ</w:t>
            </w:r>
            <w:r w:rsidRPr="00C8279D">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EAEE10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BB87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44DF73E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Sylfaen"/>
                <w:sz w:val="20"/>
                <w:szCs w:val="20"/>
              </w:rPr>
              <w:t xml:space="preserve"> (</w:t>
            </w:r>
            <w:r w:rsidRPr="00C8279D">
              <w:rPr>
                <w:rFonts w:ascii="GHEA Grapalat" w:eastAsia="Times New Roman" w:hAnsi="GHEA Grapalat" w:cs="Sylfaen"/>
                <w:sz w:val="20"/>
                <w:szCs w:val="20"/>
                <w:lang w:val="hy-AM"/>
              </w:rPr>
              <w:t>գնումների հետ կապված գործընթացում չի լրացվում</w:t>
            </w:r>
            <w:r w:rsidRPr="00C8279D">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6F6A1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Sylfaen"/>
                <w:sz w:val="20"/>
                <w:szCs w:val="20"/>
                <w:lang w:val="ru-RU"/>
              </w:rPr>
              <w:t>(</w:t>
            </w:r>
            <w:r w:rsidRPr="00C8279D">
              <w:rPr>
                <w:rFonts w:ascii="GHEA Grapalat" w:eastAsia="Times New Roman" w:hAnsi="GHEA Grapalat" w:cs="Sylfaen"/>
                <w:sz w:val="20"/>
                <w:szCs w:val="20"/>
                <w:lang w:val="hy-AM"/>
              </w:rPr>
              <w:t>չի լրացվում</w:t>
            </w:r>
            <w:r w:rsidRPr="00C8279D">
              <w:rPr>
                <w:rFonts w:ascii="GHEA Grapalat" w:eastAsia="Times New Roman" w:hAnsi="GHEA Grapalat" w:cs="Sylfaen"/>
                <w:sz w:val="20"/>
                <w:szCs w:val="20"/>
                <w:lang w:val="ru-RU"/>
              </w:rPr>
              <w:t>)</w:t>
            </w:r>
          </w:p>
        </w:tc>
      </w:tr>
      <w:tr w:rsidR="00C8279D" w:rsidRPr="00C8279D" w14:paraId="6B1CDE20" w14:textId="77777777" w:rsidTr="00C8279D">
        <w:tc>
          <w:tcPr>
            <w:tcW w:w="720" w:type="dxa"/>
            <w:tcBorders>
              <w:top w:val="single" w:sz="4" w:space="0" w:color="auto"/>
              <w:left w:val="single" w:sz="4" w:space="0" w:color="auto"/>
              <w:bottom w:val="single" w:sz="4" w:space="0" w:color="auto"/>
              <w:right w:val="single" w:sz="4" w:space="0" w:color="auto"/>
            </w:tcBorders>
          </w:tcPr>
          <w:p w14:paraId="754D866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A299F7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9D6884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3781B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7A77DC2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Հայաստանի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Հանրապետության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նորմատիվ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իրավական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ակտերով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սահմանված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դեպքերում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երբ</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շահառուն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հանդիսանում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հաշվառված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հարկատու</w:t>
            </w:r>
            <w:proofErr w:type="spellEnd"/>
            <w:r w:rsidRPr="00C8279D">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3450D5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նախապես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հրավերով</w:t>
            </w:r>
            <w:proofErr w:type="spellEnd"/>
          </w:p>
        </w:tc>
      </w:tr>
      <w:tr w:rsidR="00C8279D" w:rsidRPr="00C8279D" w14:paraId="2B6D15CC" w14:textId="77777777" w:rsidTr="00C8279D">
        <w:tc>
          <w:tcPr>
            <w:tcW w:w="720" w:type="dxa"/>
            <w:tcBorders>
              <w:top w:val="single" w:sz="4" w:space="0" w:color="auto"/>
              <w:left w:val="single" w:sz="4" w:space="0" w:color="auto"/>
              <w:bottom w:val="single" w:sz="4" w:space="0" w:color="auto"/>
              <w:right w:val="single" w:sz="4" w:space="0" w:color="auto"/>
            </w:tcBorders>
          </w:tcPr>
          <w:p w14:paraId="4D825B9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CFFEA4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անվանումը</w:t>
            </w:r>
            <w:proofErr w:type="spellEnd"/>
            <w:r w:rsidRPr="00C8279D">
              <w:rPr>
                <w:rFonts w:ascii="GHEA Grapalat" w:eastAsia="Times New Roman" w:hAnsi="GHEA Grapalat" w:cs="Times New Rom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0CA568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66DC4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1E4C9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նախապես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հրավերով</w:t>
            </w:r>
            <w:proofErr w:type="spellEnd"/>
          </w:p>
        </w:tc>
      </w:tr>
      <w:tr w:rsidR="00C8279D" w:rsidRPr="00C8279D" w14:paraId="6A27DCEE" w14:textId="77777777" w:rsidTr="00C8279D">
        <w:tc>
          <w:tcPr>
            <w:tcW w:w="720" w:type="dxa"/>
            <w:tcBorders>
              <w:top w:val="single" w:sz="4" w:space="0" w:color="auto"/>
              <w:left w:val="single" w:sz="4" w:space="0" w:color="auto"/>
              <w:bottom w:val="single" w:sz="4" w:space="0" w:color="auto"/>
              <w:right w:val="single" w:sz="4" w:space="0" w:color="auto"/>
            </w:tcBorders>
          </w:tcPr>
          <w:p w14:paraId="12E9FDE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5BDD1F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E2BFAA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3B5B9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68358CE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բանկային</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գանձապետական</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վրա</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պետք</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փոխանցվեն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գանձված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96BDDC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նախապես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հրավերով</w:t>
            </w:r>
            <w:proofErr w:type="spellEnd"/>
          </w:p>
        </w:tc>
      </w:tr>
      <w:tr w:rsidR="00C8279D" w:rsidRPr="00C8279D" w14:paraId="32159909" w14:textId="77777777" w:rsidTr="00C8279D">
        <w:tc>
          <w:tcPr>
            <w:tcW w:w="720" w:type="dxa"/>
            <w:tcBorders>
              <w:top w:val="single" w:sz="4" w:space="0" w:color="auto"/>
              <w:left w:val="single" w:sz="4" w:space="0" w:color="auto"/>
              <w:bottom w:val="single" w:sz="4" w:space="0" w:color="auto"/>
              <w:right w:val="single" w:sz="4" w:space="0" w:color="auto"/>
            </w:tcBorders>
          </w:tcPr>
          <w:p w14:paraId="165374C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B483E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գումարը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թվերով</w:t>
            </w:r>
            <w:proofErr w:type="spellEnd"/>
            <w:r w:rsidRPr="00C8279D">
              <w:rPr>
                <w:rFonts w:ascii="GHEA Grapalat" w:eastAsia="Times New Roman" w:hAnsi="GHEA Grapalat" w:cs="Times New Roman"/>
                <w:sz w:val="20"/>
                <w:szCs w:val="20"/>
              </w:rPr>
              <w:t xml:space="preserve"> և </w:t>
            </w:r>
            <w:proofErr w:type="spellStart"/>
            <w:r w:rsidRPr="00C8279D">
              <w:rPr>
                <w:rFonts w:ascii="GHEA Grapalat" w:eastAsia="Times New Roman" w:hAnsi="GHEA Grapalat" w:cs="Times New Roman"/>
                <w:sz w:val="20"/>
                <w:szCs w:val="20"/>
              </w:rPr>
              <w:t>բառերով</w:t>
            </w:r>
            <w:proofErr w:type="spellEnd"/>
            <w:r w:rsidRPr="00C8279D">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3463C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E4614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627472B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ենթակա</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86126AE"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9B1347" w14:paraId="240D1C9D" w14:textId="77777777" w:rsidTr="00C8279D">
        <w:tc>
          <w:tcPr>
            <w:tcW w:w="720" w:type="dxa"/>
            <w:tcBorders>
              <w:top w:val="single" w:sz="4" w:space="0" w:color="auto"/>
              <w:left w:val="single" w:sz="4" w:space="0" w:color="auto"/>
              <w:bottom w:val="single" w:sz="4" w:space="0" w:color="auto"/>
              <w:right w:val="single" w:sz="4" w:space="0" w:color="auto"/>
            </w:tcBorders>
          </w:tcPr>
          <w:p w14:paraId="019CAE1D"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2D038B8"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14:paraId="391CCECD"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365954"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ոչ պարտադիր</w:t>
            </w:r>
          </w:p>
          <w:p w14:paraId="3D0DB09A"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13CC98E"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(չի լրացվում եւ չի կիրառվում)</w:t>
            </w:r>
          </w:p>
        </w:tc>
      </w:tr>
      <w:tr w:rsidR="00C8279D" w:rsidRPr="00C8279D" w14:paraId="375704A8" w14:textId="77777777" w:rsidTr="00C8279D">
        <w:tc>
          <w:tcPr>
            <w:tcW w:w="720" w:type="dxa"/>
            <w:tcBorders>
              <w:top w:val="single" w:sz="4" w:space="0" w:color="auto"/>
              <w:left w:val="single" w:sz="4" w:space="0" w:color="auto"/>
              <w:bottom w:val="single" w:sz="4" w:space="0" w:color="auto"/>
              <w:right w:val="single" w:sz="4" w:space="0" w:color="auto"/>
            </w:tcBorders>
          </w:tcPr>
          <w:p w14:paraId="260F6637"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7D101C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արժույթը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բառերով</w:t>
            </w:r>
            <w:proofErr w:type="spellEnd"/>
            <w:r w:rsidRPr="00C8279D">
              <w:rPr>
                <w:rFonts w:ascii="GHEA Grapalat" w:eastAsia="Times New Roman" w:hAnsi="GHEA Grapalat" w:cs="Times New Roman"/>
                <w:sz w:val="20"/>
                <w:szCs w:val="20"/>
              </w:rPr>
              <w:t xml:space="preserve"> և </w:t>
            </w:r>
            <w:proofErr w:type="spellStart"/>
            <w:r w:rsidRPr="00C8279D">
              <w:rPr>
                <w:rFonts w:ascii="GHEA Grapalat" w:eastAsia="Times New Roman" w:hAnsi="GHEA Grapalat" w:cs="Times New Roman"/>
                <w:sz w:val="20"/>
                <w:szCs w:val="20"/>
              </w:rPr>
              <w:t>կոդով</w:t>
            </w:r>
            <w:proofErr w:type="spellEnd"/>
            <w:r w:rsidRPr="00C8279D">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83E192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58535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82572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9B1347" w14:paraId="338DA7C2" w14:textId="77777777" w:rsidTr="00C8279D">
        <w:tc>
          <w:tcPr>
            <w:tcW w:w="720" w:type="dxa"/>
            <w:tcBorders>
              <w:top w:val="single" w:sz="4" w:space="0" w:color="auto"/>
              <w:left w:val="single" w:sz="4" w:space="0" w:color="auto"/>
              <w:bottom w:val="single" w:sz="4" w:space="0" w:color="auto"/>
              <w:right w:val="single" w:sz="4" w:space="0" w:color="auto"/>
            </w:tcBorders>
          </w:tcPr>
          <w:p w14:paraId="205A7A6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A174F7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գործարքի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B502D9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F2F8BD"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 xml:space="preserve">լրացվում է </w:t>
            </w:r>
            <w:r w:rsidRPr="00C8279D">
              <w:rPr>
                <w:rFonts w:ascii="GHEA Grapalat" w:eastAsia="Times New Roman" w:hAnsi="GHEA Grapalat" w:cs="Times New Roman"/>
                <w:sz w:val="20"/>
                <w:szCs w:val="20"/>
              </w:rPr>
              <w:t>«</w:t>
            </w:r>
            <w:r w:rsidRPr="00C8279D">
              <w:rPr>
                <w:rFonts w:ascii="GHEA Grapalat" w:eastAsia="Times New Roman" w:hAnsi="GHEA Grapalat" w:cs="Times New Roman"/>
                <w:sz w:val="20"/>
                <w:szCs w:val="20"/>
                <w:lang w:val="hy-AM"/>
              </w:rPr>
              <w:t>որակավորման ապահովման համար</w:t>
            </w:r>
            <w:r w:rsidRPr="00C8279D">
              <w:rPr>
                <w:rFonts w:ascii="GHEA Grapalat" w:eastAsia="Times New Roman" w:hAnsi="GHEA Grapalat" w:cs="Times New Roman"/>
                <w:sz w:val="20"/>
                <w:szCs w:val="20"/>
              </w:rPr>
              <w:t>»</w:t>
            </w:r>
            <w:r w:rsidRPr="00C8279D">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D3D4BB0"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նախապես լրացվում է շահառուի կողմից` հրավերով</w:t>
            </w:r>
          </w:p>
        </w:tc>
      </w:tr>
      <w:tr w:rsidR="00C8279D" w:rsidRPr="00C8279D" w14:paraId="4CDE85F9" w14:textId="77777777" w:rsidTr="00C8279D">
        <w:tc>
          <w:tcPr>
            <w:tcW w:w="720" w:type="dxa"/>
            <w:tcBorders>
              <w:top w:val="single" w:sz="4" w:space="0" w:color="auto"/>
              <w:left w:val="single" w:sz="4" w:space="0" w:color="auto"/>
              <w:bottom w:val="single" w:sz="4" w:space="0" w:color="auto"/>
              <w:right w:val="single" w:sz="4" w:space="0" w:color="auto"/>
            </w:tcBorders>
          </w:tcPr>
          <w:p w14:paraId="5C698B0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807654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EC6526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5416E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7A00764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պահանջագրով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գումարի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գանձման</w:t>
            </w:r>
            <w:proofErr w:type="spellEnd"/>
            <w:r w:rsidRPr="00C8279D">
              <w:rPr>
                <w:rFonts w:ascii="GHEA Grapalat" w:eastAsia="Times New Roman" w:hAnsi="GHEA Grapalat" w:cs="Times New Roman"/>
                <w:sz w:val="20"/>
                <w:szCs w:val="20"/>
              </w:rPr>
              <w:t xml:space="preserve"> և </w:t>
            </w: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հիմք</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հանդիսացող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փաստաթղթի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տվյալները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որոնց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հիման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վրա</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շահառուն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ներկայացնում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lastRenderedPageBreak/>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պահանջագրի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հիմք</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հանդիսացող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պայմանագրի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r w:rsidRPr="00C8279D">
              <w:rPr>
                <w:rFonts w:ascii="GHEA Grapalat" w:eastAsia="Times New Roman" w:hAnsi="GHEA Grapalat" w:cs="Times New Roman"/>
                <w:sz w:val="20"/>
                <w:szCs w:val="20"/>
                <w:lang w:val="hy-AM"/>
              </w:rPr>
              <w:t>,</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գնման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ընթացակարգի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ծածկագիրը</w:t>
            </w:r>
            <w:proofErr w:type="spellEnd"/>
            <w:r w:rsidRPr="00C8279D">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EC7AA55"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lastRenderedPageBreak/>
              <w:t>լրացվում</w:t>
            </w:r>
            <w:proofErr w:type="spellEnd"/>
            <w:r w:rsidRPr="00C8279D">
              <w:rPr>
                <w:rFonts w:ascii="GHEA Grapalat" w:eastAsia="Times New Roman" w:hAnsi="GHEA Grapalat" w:cs="Times New Roman"/>
                <w:sz w:val="20"/>
                <w:szCs w:val="20"/>
              </w:rPr>
              <w:t xml:space="preserve"> է </w:t>
            </w:r>
            <w:r w:rsidRPr="00C8279D">
              <w:rPr>
                <w:rFonts w:ascii="GHEA Grapalat" w:eastAsia="Times New Roman" w:hAnsi="GHEA Grapalat" w:cs="Times New Roman"/>
                <w:sz w:val="20"/>
                <w:szCs w:val="20"/>
                <w:lang w:val="hy-AM"/>
              </w:rPr>
              <w:t>շահառու</w:t>
            </w:r>
            <w:r w:rsidRPr="00C8279D">
              <w:rPr>
                <w:rFonts w:ascii="GHEA Grapalat" w:eastAsia="Times New Roman" w:hAnsi="GHEA Grapalat" w:cs="Times New Roman"/>
                <w:sz w:val="20"/>
                <w:szCs w:val="20"/>
              </w:rPr>
              <w:t xml:space="preserve">ի </w:t>
            </w:r>
            <w:proofErr w:type="spellStart"/>
            <w:r w:rsidRPr="00C8279D">
              <w:rPr>
                <w:rFonts w:ascii="GHEA Grapalat" w:eastAsia="Times New Roman" w:hAnsi="GHEA Grapalat" w:cs="Times New Roman"/>
                <w:sz w:val="20"/>
                <w:szCs w:val="20"/>
              </w:rPr>
              <w:t>կողմից</w:t>
            </w:r>
            <w:proofErr w:type="spellEnd"/>
          </w:p>
        </w:tc>
      </w:tr>
      <w:tr w:rsidR="00C8279D" w:rsidRPr="009B1347" w14:paraId="0562A764" w14:textId="77777777" w:rsidTr="00C8279D">
        <w:tc>
          <w:tcPr>
            <w:tcW w:w="720" w:type="dxa"/>
            <w:tcBorders>
              <w:top w:val="single" w:sz="4" w:space="0" w:color="auto"/>
              <w:left w:val="single" w:sz="4" w:space="0" w:color="auto"/>
              <w:bottom w:val="single" w:sz="4" w:space="0" w:color="auto"/>
              <w:right w:val="single" w:sz="4" w:space="0" w:color="auto"/>
            </w:tcBorders>
          </w:tcPr>
          <w:p w14:paraId="0FC68E7B" w14:textId="77777777" w:rsidR="00C8279D" w:rsidRPr="00C8279D" w:rsidDel="0010680B"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F54C32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05B8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5537FE" w14:textId="77777777" w:rsidR="00C8279D" w:rsidRPr="00C8279D" w:rsidRDefault="00C8279D" w:rsidP="00C8279D">
            <w:pPr>
              <w:spacing w:after="0" w:line="240" w:lineRule="auto"/>
              <w:jc w:val="center"/>
              <w:rPr>
                <w:rFonts w:ascii="GHEA Grapalat" w:eastAsia="Times New Roman" w:hAnsi="GHEA Grapalat" w:cs="Sylfaen"/>
                <w:sz w:val="20"/>
                <w:szCs w:val="20"/>
                <w:lang w:val="hy-AM"/>
              </w:rPr>
            </w:pPr>
            <w:proofErr w:type="spellStart"/>
            <w:r w:rsidRPr="00C8279D">
              <w:rPr>
                <w:rFonts w:ascii="GHEA Grapalat" w:eastAsia="Times New Roman" w:hAnsi="GHEA Grapalat" w:cs="Times New Roman"/>
                <w:sz w:val="20"/>
                <w:szCs w:val="20"/>
              </w:rPr>
              <w:t>պարտադիր</w:t>
            </w:r>
            <w:proofErr w:type="spellEnd"/>
          </w:p>
          <w:p w14:paraId="2D51EA36" w14:textId="77777777" w:rsidR="00C8279D" w:rsidRPr="00C8279D" w:rsidRDefault="00C8279D" w:rsidP="00C8279D">
            <w:pPr>
              <w:spacing w:after="0" w:line="240" w:lineRule="auto"/>
              <w:jc w:val="center"/>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 xml:space="preserve">լրացվում է &lt;ակցեպտավորված վճարում&gt; բառերը, </w:t>
            </w:r>
          </w:p>
          <w:p w14:paraId="3A92E96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117282"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նախապես լրացվում է շահառուի կողմից </w:t>
            </w:r>
          </w:p>
        </w:tc>
      </w:tr>
      <w:tr w:rsidR="00C8279D" w:rsidRPr="00C8279D" w14:paraId="0B989E01" w14:textId="77777777" w:rsidTr="00C8279D">
        <w:tc>
          <w:tcPr>
            <w:tcW w:w="720" w:type="dxa"/>
            <w:tcBorders>
              <w:top w:val="single" w:sz="4" w:space="0" w:color="auto"/>
              <w:left w:val="single" w:sz="4" w:space="0" w:color="auto"/>
              <w:bottom w:val="single" w:sz="4" w:space="0" w:color="auto"/>
              <w:right w:val="single" w:sz="4" w:space="0" w:color="auto"/>
            </w:tcBorders>
          </w:tcPr>
          <w:p w14:paraId="34BC69B7"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B3068C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առդիր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էջերի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B303ED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E849F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2E6ABD4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պահանջագրին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փաստաթղթերի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էջերի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քանակը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որոնք</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պետք</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տրամադրվեն</w:t>
            </w:r>
            <w:proofErr w:type="spellEnd"/>
            <w:r w:rsidRPr="00C8279D">
              <w:rPr>
                <w:rFonts w:ascii="GHEA Grapalat" w:eastAsia="Times New Roman" w:hAnsi="GHEA Grapalat" w:cs="Times New Roman"/>
                <w:sz w:val="20"/>
                <w:szCs w:val="20"/>
              </w:rPr>
              <w:t xml:space="preserve"> </w:t>
            </w:r>
            <w:proofErr w:type="spellStart"/>
            <w:proofErr w:type="gram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w:t>
            </w:r>
            <w:proofErr w:type="gramEnd"/>
            <w:r w:rsidRPr="00C8279D">
              <w:rPr>
                <w:rFonts w:ascii="GHEA Grapalat" w:eastAsia="Times New Roman" w:hAnsi="GHEA Grapalat" w:cs="Times New Roman"/>
                <w:sz w:val="20"/>
                <w:szCs w:val="20"/>
                <w:lang w:val="hy-AM"/>
              </w:rPr>
              <w:t>վճարողի բանկին</w:t>
            </w:r>
            <w:r w:rsidRPr="00C8279D">
              <w:rPr>
                <w:rFonts w:ascii="GHEA Grapalat" w:eastAsia="Times New Roman" w:hAnsi="GHEA Grapalat" w:cs="Times New Roman"/>
                <w:sz w:val="20"/>
                <w:szCs w:val="20"/>
              </w:rPr>
              <w:t>)</w:t>
            </w:r>
          </w:p>
          <w:p w14:paraId="4FED501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Եթ ե լրացվել է &lt;</w:t>
            </w:r>
            <w:r w:rsidRPr="00C8279D">
              <w:rPr>
                <w:rFonts w:ascii="GHEA Grapalat" w:eastAsia="Times New Roman" w:hAnsi="GHEA Grapalat" w:cs="Sylfaen"/>
                <w:sz w:val="20"/>
                <w:szCs w:val="20"/>
                <w:lang w:val="hy-AM"/>
              </w:rPr>
              <w:t>Վճարման կատարման հիմքեր&gt; դաշտը ապա այս տվյալը պարտադիր լրացվում է</w:t>
            </w:r>
            <w:r w:rsidRPr="00C8279D">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E26A51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շահառուիկողմից</w:t>
            </w:r>
            <w:proofErr w:type="spellEnd"/>
          </w:p>
        </w:tc>
      </w:tr>
      <w:tr w:rsidR="00C8279D" w:rsidRPr="009B1347" w14:paraId="2F8936D2" w14:textId="77777777" w:rsidTr="00C8279D">
        <w:tc>
          <w:tcPr>
            <w:tcW w:w="720" w:type="dxa"/>
            <w:tcBorders>
              <w:top w:val="single" w:sz="4" w:space="0" w:color="auto"/>
              <w:left w:val="single" w:sz="4" w:space="0" w:color="auto"/>
              <w:bottom w:val="single" w:sz="4" w:space="0" w:color="auto"/>
              <w:right w:val="single" w:sz="4" w:space="0" w:color="auto"/>
            </w:tcBorders>
          </w:tcPr>
          <w:p w14:paraId="78F251B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2</w:t>
            </w:r>
            <w:r w:rsidRPr="00C8279D">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336EDD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D5043A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3F332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02998063"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այս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դաշտը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եթե</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Sylfaen"/>
                <w:sz w:val="20"/>
                <w:szCs w:val="20"/>
                <w:lang w:val="hy-AM"/>
              </w:rPr>
              <w:t xml:space="preserve">Վճարման պայմաններ դաշտում </w:t>
            </w:r>
            <w:r w:rsidRPr="00C8279D">
              <w:rPr>
                <w:rFonts w:ascii="GHEA Grapalat" w:eastAsia="Times New Roman" w:hAnsi="GHEA Grapalat" w:cs="Times New Roman"/>
                <w:sz w:val="20"/>
                <w:szCs w:val="20"/>
                <w:lang w:val="hy-AM"/>
              </w:rPr>
              <w:t>նշված է &lt;ակցեպտավորված վճարում&gt; ապա</w:t>
            </w:r>
            <w:proofErr w:type="spellStart"/>
            <w:r w:rsidRPr="00C8279D">
              <w:rPr>
                <w:rFonts w:ascii="GHEA Grapalat" w:eastAsia="Times New Roman" w:hAnsi="GHEA Grapalat" w:cs="Times New Roman"/>
                <w:sz w:val="20"/>
                <w:szCs w:val="20"/>
              </w:rPr>
              <w:t>վճարող</w:t>
            </w:r>
            <w:proofErr w:type="spellEnd"/>
            <w:r w:rsidRPr="00C8279D">
              <w:rPr>
                <w:rFonts w:ascii="GHEA Grapalat" w:eastAsia="Times New Roman" w:hAnsi="GHEA Grapalat" w:cs="Times New Roman"/>
                <w:sz w:val="20"/>
                <w:szCs w:val="20"/>
                <w:lang w:val="hy-AM"/>
              </w:rPr>
              <w:t xml:space="preserve">ը ստորագրելով՝ </w:t>
            </w:r>
            <w:r w:rsidRPr="00C8279D">
              <w:rPr>
                <w:rFonts w:ascii="GHEA Grapalat" w:eastAsia="Times New Roman" w:hAnsi="GHEA Grapalat" w:cs="Sylfaen"/>
                <w:sz w:val="20"/>
                <w:szCs w:val="20"/>
                <w:lang w:val="hy-AM"/>
              </w:rPr>
              <w:t xml:space="preserve">նախապես </w:t>
            </w:r>
            <w:r w:rsidRPr="00C8279D">
              <w:rPr>
                <w:rFonts w:ascii="GHEA Grapalat" w:eastAsia="Times New Roman" w:hAnsi="GHEA Grapalat" w:cs="Times New Roman"/>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5DF120E"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9C496DA"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ստորագրվում է վճարողի կողմից կամ </w:t>
            </w:r>
          </w:p>
          <w:p w14:paraId="35DC0C07"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դրվում է վճարողի էլեկտրոնային ստորագրությունը</w:t>
            </w:r>
          </w:p>
          <w:p w14:paraId="55C6326C"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
        </w:tc>
      </w:tr>
      <w:tr w:rsidR="00C8279D" w:rsidRPr="009B1347" w14:paraId="746D7C00" w14:textId="77777777" w:rsidTr="00C8279D">
        <w:tc>
          <w:tcPr>
            <w:tcW w:w="720" w:type="dxa"/>
            <w:tcBorders>
              <w:top w:val="single" w:sz="4" w:space="0" w:color="auto"/>
              <w:left w:val="single" w:sz="4" w:space="0" w:color="auto"/>
              <w:bottom w:val="single" w:sz="4" w:space="0" w:color="auto"/>
              <w:right w:val="single" w:sz="4" w:space="0" w:color="auto"/>
            </w:tcBorders>
            <w:vAlign w:val="center"/>
          </w:tcPr>
          <w:p w14:paraId="3E08EB1C" w14:textId="77777777" w:rsidR="00C8279D" w:rsidRPr="00C8279D" w:rsidRDefault="00C8279D" w:rsidP="00C8279D">
            <w:pPr>
              <w:spacing w:after="0" w:line="240" w:lineRule="auto"/>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2</w:t>
            </w:r>
            <w:r w:rsidRPr="00C8279D">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7305C5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552BD1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2DB6D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p>
          <w:p w14:paraId="4ECB02A8"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կնիքի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առկայության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r w:rsidRPr="00C8279D">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D31D09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կնքվում է վճարողի կողմից </w:t>
            </w:r>
          </w:p>
          <w:p w14:paraId="5B1CA186"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թղթային եղանակով ներկայացնելիս</w:t>
            </w:r>
          </w:p>
        </w:tc>
      </w:tr>
      <w:tr w:rsidR="00C8279D" w:rsidRPr="00C8279D" w14:paraId="4CDD2B36" w14:textId="77777777" w:rsidTr="00C8279D">
        <w:tc>
          <w:tcPr>
            <w:tcW w:w="720" w:type="dxa"/>
            <w:tcBorders>
              <w:top w:val="single" w:sz="4" w:space="0" w:color="auto"/>
              <w:left w:val="single" w:sz="4" w:space="0" w:color="auto"/>
              <w:bottom w:val="single" w:sz="4" w:space="0" w:color="auto"/>
              <w:right w:val="single" w:sz="4" w:space="0" w:color="auto"/>
            </w:tcBorders>
          </w:tcPr>
          <w:p w14:paraId="273B028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22</w:t>
            </w:r>
            <w:r w:rsidRPr="00C8279D">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DD296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889E98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D1823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lang w:val="hy-AM"/>
              </w:rPr>
              <w:t>՝</w:t>
            </w:r>
          </w:p>
          <w:p w14:paraId="197E4AF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բանկ</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D0E68F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ստորագրվում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0C95A349" w14:textId="77777777" w:rsidTr="00C8279D">
        <w:tc>
          <w:tcPr>
            <w:tcW w:w="720" w:type="dxa"/>
            <w:tcBorders>
              <w:top w:val="single" w:sz="4" w:space="0" w:color="auto"/>
              <w:left w:val="single" w:sz="4" w:space="0" w:color="auto"/>
              <w:bottom w:val="single" w:sz="4" w:space="0" w:color="auto"/>
              <w:right w:val="single" w:sz="4" w:space="0" w:color="auto"/>
            </w:tcBorders>
            <w:vAlign w:val="center"/>
          </w:tcPr>
          <w:p w14:paraId="5BCF96E6" w14:textId="77777777" w:rsidR="00C8279D" w:rsidRPr="00C8279D" w:rsidRDefault="00C8279D" w:rsidP="00C8279D">
            <w:pPr>
              <w:spacing w:after="0" w:line="240" w:lineRule="auto"/>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22</w:t>
            </w:r>
            <w:r w:rsidRPr="00C8279D">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5DCDF0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565EC5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28675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p>
          <w:p w14:paraId="1310AAF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կնիքի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առկայության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17B175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կնքվում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p w14:paraId="6A3BA0D3"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թղթային եղանակով բանկ ներկայացնելիս</w:t>
            </w:r>
          </w:p>
        </w:tc>
      </w:tr>
      <w:tr w:rsidR="00C8279D" w:rsidRPr="00C8279D" w14:paraId="44C8FE81" w14:textId="77777777" w:rsidTr="00C8279D">
        <w:tc>
          <w:tcPr>
            <w:tcW w:w="720" w:type="dxa"/>
            <w:tcBorders>
              <w:top w:val="single" w:sz="4" w:space="0" w:color="auto"/>
              <w:left w:val="single" w:sz="4" w:space="0" w:color="auto"/>
              <w:bottom w:val="single" w:sz="4" w:space="0" w:color="auto"/>
              <w:right w:val="single" w:sz="4" w:space="0" w:color="auto"/>
            </w:tcBorders>
          </w:tcPr>
          <w:p w14:paraId="63A5E44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3</w:t>
            </w:r>
            <w:r w:rsidRPr="00C8279D">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E33AA4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w:t>
            </w:r>
            <w:r w:rsidRPr="00C8279D">
              <w:rPr>
                <w:rFonts w:ascii="GHEA Grapalat" w:eastAsia="Times New Roman" w:hAnsi="GHEA Grapalat" w:cs="Times New Roman"/>
                <w:sz w:val="20"/>
                <w:szCs w:val="20"/>
              </w:rPr>
              <w:lastRenderedPageBreak/>
              <w:t>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աշխատակցի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F180C8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A593C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3323E38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lastRenderedPageBreak/>
              <w:t>կազմակերպության</w:t>
            </w:r>
            <w:proofErr w:type="spellEnd"/>
            <w:r w:rsidRPr="00C8279D">
              <w:rPr>
                <w:rFonts w:ascii="GHEA Grapalat" w:eastAsia="Times New Roman" w:hAnsi="GHEA Grapalat" w:cs="Times New Roman"/>
                <w:sz w:val="20"/>
                <w:szCs w:val="20"/>
                <w:lang w:val="hy-AM"/>
              </w:rPr>
              <w:t>ը</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լի</w:t>
            </w:r>
            <w:proofErr w:type="spellStart"/>
            <w:r w:rsidRPr="00C8279D">
              <w:rPr>
                <w:rFonts w:ascii="GHEA Grapalat" w:eastAsia="Times New Roman" w:hAnsi="GHEA Grapalat" w:cs="Times New Roman"/>
                <w:sz w:val="20"/>
                <w:szCs w:val="20"/>
              </w:rPr>
              <w:t>նելու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2DBC95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1B90418B" w14:textId="77777777" w:rsidTr="00C8279D">
        <w:tc>
          <w:tcPr>
            <w:tcW w:w="720" w:type="dxa"/>
            <w:tcBorders>
              <w:top w:val="single" w:sz="4" w:space="0" w:color="auto"/>
              <w:left w:val="single" w:sz="4" w:space="0" w:color="auto"/>
              <w:bottom w:val="single" w:sz="4" w:space="0" w:color="auto"/>
              <w:right w:val="single" w:sz="4" w:space="0" w:color="auto"/>
            </w:tcBorders>
            <w:vAlign w:val="center"/>
          </w:tcPr>
          <w:p w14:paraId="6DD86F28" w14:textId="77777777" w:rsidR="00C8279D" w:rsidRPr="00C8279D" w:rsidRDefault="00C8279D" w:rsidP="00C8279D">
            <w:pPr>
              <w:spacing w:after="0" w:line="240" w:lineRule="auto"/>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3</w:t>
            </w:r>
            <w:r w:rsidRPr="00C8279D">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2D4FA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դրոշմա</w:t>
            </w:r>
            <w:proofErr w:type="spellStart"/>
            <w:r w:rsidRPr="00C8279D">
              <w:rPr>
                <w:rFonts w:ascii="GHEA Grapalat" w:eastAsia="Times New Roman" w:hAnsi="GHEA Grapalat" w:cs="Times New Roman"/>
                <w:sz w:val="20"/>
                <w:szCs w:val="20"/>
              </w:rPr>
              <w:t>կնիքը</w:t>
            </w:r>
            <w:proofErr w:type="spellEnd"/>
            <w:r w:rsidRPr="00C8279D">
              <w:rPr>
                <w:rFonts w:ascii="GHEA Grapalat" w:eastAsia="Times New Roman" w:hAnsi="GHEA Grapalat" w:cs="Times New Rom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54EEA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54D06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2DCC587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lang w:val="hy-AM"/>
              </w:rPr>
              <w:t>ը</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լի</w:t>
            </w:r>
            <w:proofErr w:type="spellStart"/>
            <w:r w:rsidRPr="00C8279D">
              <w:rPr>
                <w:rFonts w:ascii="GHEA Grapalat" w:eastAsia="Times New Roman" w:hAnsi="GHEA Grapalat" w:cs="Times New Roman"/>
                <w:sz w:val="20"/>
                <w:szCs w:val="20"/>
              </w:rPr>
              <w:t>նելու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6B6F0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5DE83DDD" w14:textId="77777777" w:rsidTr="00C8279D">
        <w:tc>
          <w:tcPr>
            <w:tcW w:w="720" w:type="dxa"/>
            <w:tcBorders>
              <w:top w:val="single" w:sz="4" w:space="0" w:color="auto"/>
              <w:left w:val="single" w:sz="4" w:space="0" w:color="auto"/>
              <w:bottom w:val="single" w:sz="4" w:space="0" w:color="auto"/>
              <w:right w:val="single" w:sz="4" w:space="0" w:color="auto"/>
            </w:tcBorders>
          </w:tcPr>
          <w:p w14:paraId="082F3E57"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3</w:t>
            </w:r>
            <w:r w:rsidRPr="00C8279D">
              <w:rPr>
                <w:rFonts w:ascii="GHEA Grapalat" w:eastAsia="Times New Roman" w:hAnsi="GHEA Grapalat" w:cs="Times New Roman"/>
                <w:sz w:val="20"/>
                <w:szCs w:val="20"/>
              </w:rPr>
              <w:t>.</w:t>
            </w:r>
            <w:r w:rsidRPr="00C8279D">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7773A5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4066D5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9E891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7DFE736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պահանջագրի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կատարման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ամսաթիվը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ժամը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59EF34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3FB43A47" w14:textId="77777777" w:rsidTr="00C8279D">
        <w:tc>
          <w:tcPr>
            <w:tcW w:w="720" w:type="dxa"/>
            <w:tcBorders>
              <w:top w:val="single" w:sz="4" w:space="0" w:color="auto"/>
              <w:left w:val="single" w:sz="4" w:space="0" w:color="auto"/>
              <w:bottom w:val="single" w:sz="4" w:space="0" w:color="auto"/>
              <w:right w:val="single" w:sz="4" w:space="0" w:color="auto"/>
            </w:tcBorders>
          </w:tcPr>
          <w:p w14:paraId="319A3B4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4</w:t>
            </w:r>
            <w:r w:rsidRPr="00C8279D">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E0CD2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աշխատակցի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F2B8AD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A37F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5FC2D59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լրացվում է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lang w:val="hy-AM"/>
              </w:rPr>
              <w:t xml:space="preserve">ը </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w:t>
            </w:r>
            <w:proofErr w:type="spellStart"/>
            <w:r w:rsidRPr="00C8279D">
              <w:rPr>
                <w:rFonts w:ascii="GHEA Grapalat" w:eastAsia="Times New Roman" w:hAnsi="GHEA Grapalat" w:cs="Times New Roman"/>
                <w:sz w:val="20"/>
                <w:szCs w:val="20"/>
              </w:rPr>
              <w:t>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r w:rsidRPr="00C8279D">
              <w:rPr>
                <w:rFonts w:ascii="GHEA Grapalat" w:eastAsia="Times New Roman" w:hAnsi="GHEA Grapalat" w:cs="Times New Roman"/>
                <w:sz w:val="20"/>
                <w:szCs w:val="20"/>
                <w:lang w:val="hy-AM"/>
              </w:rPr>
              <w:t xml:space="preserve">, որտեղ </w:t>
            </w:r>
            <w:proofErr w:type="spellStart"/>
            <w:r w:rsidRPr="00C8279D">
              <w:rPr>
                <w:rFonts w:ascii="GHEA Grapalat" w:eastAsia="Times New Roman" w:hAnsi="GHEA Grapalat" w:cs="Times New Roman"/>
                <w:sz w:val="20"/>
                <w:szCs w:val="20"/>
              </w:rPr>
              <w:t>աշխատակցի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 xml:space="preserve">դրվում է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08955F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45D51C3A" w14:textId="77777777" w:rsidTr="00C8279D">
        <w:tc>
          <w:tcPr>
            <w:tcW w:w="720" w:type="dxa"/>
            <w:tcBorders>
              <w:top w:val="single" w:sz="4" w:space="0" w:color="auto"/>
              <w:left w:val="single" w:sz="4" w:space="0" w:color="auto"/>
              <w:bottom w:val="single" w:sz="4" w:space="0" w:color="auto"/>
              <w:right w:val="single" w:sz="4" w:space="0" w:color="auto"/>
            </w:tcBorders>
          </w:tcPr>
          <w:p w14:paraId="002C833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4</w:t>
            </w:r>
            <w:r w:rsidRPr="00C8279D">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B1E0F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շահառռւին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դրոշմա</w:t>
            </w:r>
            <w:proofErr w:type="spellStart"/>
            <w:r w:rsidRPr="00C8279D">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111433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4CA67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ոչ </w:t>
            </w:r>
            <w:proofErr w:type="spellStart"/>
            <w:r w:rsidRPr="00C8279D">
              <w:rPr>
                <w:rFonts w:ascii="GHEA Grapalat" w:eastAsia="Times New Roman" w:hAnsi="GHEA Grapalat" w:cs="Times New Roman"/>
                <w:sz w:val="20"/>
                <w:szCs w:val="20"/>
              </w:rPr>
              <w:t>պարտադիր</w:t>
            </w:r>
            <w:proofErr w:type="spellEnd"/>
          </w:p>
          <w:p w14:paraId="5D9BFFD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լրացվում է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 xml:space="preserve">վերջինիս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w:t>
            </w:r>
            <w:proofErr w:type="spellStart"/>
            <w:r w:rsidRPr="00C8279D">
              <w:rPr>
                <w:rFonts w:ascii="GHEA Grapalat" w:eastAsia="Times New Roman" w:hAnsi="GHEA Grapalat" w:cs="Times New Roman"/>
                <w:sz w:val="20"/>
                <w:szCs w:val="20"/>
              </w:rPr>
              <w:t>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r w:rsidRPr="00C8279D">
              <w:rPr>
                <w:rFonts w:ascii="GHEA Grapalat" w:eastAsia="Times New Roman" w:hAnsi="GHEA Grapalat" w:cs="Times New Roman"/>
                <w:sz w:val="20"/>
                <w:szCs w:val="20"/>
                <w:lang w:val="hy-AM"/>
              </w:rPr>
              <w:t xml:space="preserve">, որտեղ  դրոշմակնիքըդրվում է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4B3EE9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00452E48" w14:textId="77777777" w:rsidTr="00C8279D">
        <w:tc>
          <w:tcPr>
            <w:tcW w:w="720" w:type="dxa"/>
            <w:tcBorders>
              <w:top w:val="single" w:sz="4" w:space="0" w:color="auto"/>
              <w:left w:val="single" w:sz="4" w:space="0" w:color="auto"/>
              <w:bottom w:val="single" w:sz="4" w:space="0" w:color="auto"/>
              <w:right w:val="single" w:sz="4" w:space="0" w:color="auto"/>
            </w:tcBorders>
          </w:tcPr>
          <w:p w14:paraId="1BA8C33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4</w:t>
            </w:r>
            <w:r w:rsidRPr="00C8279D">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455451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շահառռւին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ամսաթիվը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ժամը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4904E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4D376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ոչ </w:t>
            </w:r>
            <w:proofErr w:type="spellStart"/>
            <w:r w:rsidRPr="00C8279D">
              <w:rPr>
                <w:rFonts w:ascii="GHEA Grapalat" w:eastAsia="Times New Roman" w:hAnsi="GHEA Grapalat" w:cs="Times New Roman"/>
                <w:sz w:val="20"/>
                <w:szCs w:val="20"/>
              </w:rPr>
              <w:t>պարտադիր</w:t>
            </w:r>
            <w:proofErr w:type="spellEnd"/>
          </w:p>
          <w:p w14:paraId="7F535A6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լրացվում է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 xml:space="preserve">վերջինիս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w:t>
            </w:r>
            <w:proofErr w:type="spellStart"/>
            <w:r w:rsidRPr="00C8279D">
              <w:rPr>
                <w:rFonts w:ascii="GHEA Grapalat" w:eastAsia="Times New Roman" w:hAnsi="GHEA Grapalat" w:cs="Times New Roman"/>
                <w:sz w:val="20"/>
                <w:szCs w:val="20"/>
              </w:rPr>
              <w:t>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r w:rsidRPr="00C8279D">
              <w:rPr>
                <w:rFonts w:ascii="GHEA Grapalat" w:eastAsia="Times New Roman" w:hAnsi="GHEA Grapalat" w:cs="Times New Roman"/>
                <w:sz w:val="20"/>
                <w:szCs w:val="20"/>
                <w:lang w:val="hy-AM"/>
              </w:rPr>
              <w:t xml:space="preserve">,   որտեղ  սույն տվյալներըդրվում են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C1437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bl>
    <w:p w14:paraId="790D26AB"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089155E7"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4A993072"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71E461B9"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6185EE04"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6A08FA60" w14:textId="77777777" w:rsidR="00C8279D" w:rsidRPr="00C8279D" w:rsidRDefault="00C8279D" w:rsidP="007C141D">
      <w:pPr>
        <w:spacing w:after="0" w:line="240" w:lineRule="auto"/>
        <w:jc w:val="right"/>
        <w:rPr>
          <w:rFonts w:ascii="GHEA Grapalat" w:eastAsia="Times New Roman" w:hAnsi="GHEA Grapalat" w:cs="Times New Roman"/>
          <w:i/>
          <w:sz w:val="16"/>
          <w:szCs w:val="16"/>
          <w:lang w:val="hy-AM" w:eastAsia="ru-RU"/>
        </w:rPr>
      </w:pPr>
      <w:r w:rsidRPr="00C8279D">
        <w:rPr>
          <w:rFonts w:ascii="GHEA Grapalat" w:eastAsia="Times New Roman" w:hAnsi="GHEA Grapalat" w:cs="Times New Roman"/>
          <w:b/>
          <w:sz w:val="20"/>
          <w:szCs w:val="20"/>
          <w:lang w:val="hy-AM"/>
        </w:rPr>
        <w:br w:type="page"/>
      </w:r>
    </w:p>
    <w:p w14:paraId="757A166E" w14:textId="77777777" w:rsidR="00C8279D" w:rsidRPr="00C8279D" w:rsidRDefault="00C8279D" w:rsidP="00C8279D">
      <w:pPr>
        <w:spacing w:after="0" w:line="240" w:lineRule="auto"/>
        <w:ind w:firstLine="567"/>
        <w:jc w:val="right"/>
        <w:rPr>
          <w:rFonts w:ascii="GHEA Grapalat" w:eastAsia="Times New Roman" w:hAnsi="GHEA Grapalat" w:cs="Sylfaen"/>
          <w:b/>
          <w:sz w:val="20"/>
          <w:szCs w:val="20"/>
          <w:lang w:val="hy-AM"/>
        </w:rPr>
      </w:pPr>
      <w:r w:rsidRPr="00C8279D">
        <w:rPr>
          <w:rFonts w:ascii="GHEA Grapalat" w:eastAsia="Times New Roman" w:hAnsi="GHEA Grapalat" w:cs="Sylfaen"/>
          <w:b/>
          <w:sz w:val="20"/>
          <w:szCs w:val="20"/>
          <w:lang w:val="hy-AM"/>
        </w:rPr>
        <w:lastRenderedPageBreak/>
        <w:t>Հավելված 5.1</w:t>
      </w:r>
    </w:p>
    <w:p w14:paraId="67BB66D4" w14:textId="0489B245" w:rsidR="00C8279D" w:rsidRPr="00C8279D" w:rsidRDefault="00694711" w:rsidP="00C8279D">
      <w:pPr>
        <w:spacing w:after="0" w:line="240" w:lineRule="auto"/>
        <w:ind w:firstLine="567"/>
        <w:jc w:val="right"/>
        <w:rPr>
          <w:rFonts w:ascii="GHEA Grapalat" w:eastAsia="Times New Roman" w:hAnsi="GHEA Grapalat" w:cs="Sylfaen"/>
          <w:b/>
          <w:sz w:val="20"/>
          <w:szCs w:val="20"/>
          <w:lang w:val="hy-AM"/>
        </w:rPr>
      </w:pPr>
      <w:r w:rsidRPr="00694711">
        <w:rPr>
          <w:rFonts w:ascii="GHEA Grapalat" w:eastAsia="Times New Roman" w:hAnsi="GHEA Grapalat" w:cs="Sylfaen"/>
          <w:b/>
          <w:sz w:val="20"/>
          <w:szCs w:val="20"/>
          <w:lang w:val="hy-AM"/>
        </w:rPr>
        <w:t>ՀՇԱԺԱԹ-ԳՀԱՇՁԲ-01/2025</w:t>
      </w:r>
      <w:r w:rsidRPr="00227B3B">
        <w:rPr>
          <w:rFonts w:ascii="GHEA Grapalat" w:eastAsia="Times New Roman" w:hAnsi="GHEA Grapalat" w:cs="Sylfaen"/>
          <w:b/>
          <w:sz w:val="20"/>
          <w:szCs w:val="20"/>
          <w:lang w:val="hy-AM"/>
        </w:rPr>
        <w:t xml:space="preserve"> </w:t>
      </w:r>
      <w:r w:rsidR="00C8279D" w:rsidRPr="00C8279D">
        <w:rPr>
          <w:rFonts w:ascii="GHEA Grapalat" w:eastAsia="Times New Roman" w:hAnsi="GHEA Grapalat" w:cs="Sylfaen"/>
          <w:b/>
          <w:sz w:val="20"/>
          <w:szCs w:val="20"/>
          <w:lang w:val="hy-AM"/>
        </w:rPr>
        <w:t>ծածկագրով</w:t>
      </w:r>
    </w:p>
    <w:p w14:paraId="1B64D060" w14:textId="77777777" w:rsidR="00C8279D" w:rsidRPr="00C8279D" w:rsidRDefault="007C141D" w:rsidP="00C8279D">
      <w:pPr>
        <w:spacing w:after="0" w:line="240" w:lineRule="auto"/>
        <w:ind w:firstLine="567"/>
        <w:jc w:val="right"/>
        <w:rPr>
          <w:rFonts w:ascii="GHEA Grapalat" w:eastAsia="Times New Roman" w:hAnsi="GHEA Grapalat" w:cs="Sylfaen"/>
          <w:b/>
          <w:sz w:val="20"/>
          <w:szCs w:val="20"/>
          <w:lang w:val="hy-AM"/>
        </w:rPr>
      </w:pPr>
      <w:r w:rsidRPr="007C141D">
        <w:rPr>
          <w:rFonts w:ascii="GHEA Grapalat" w:eastAsia="Times New Roman" w:hAnsi="GHEA Grapalat" w:cs="Sylfaen"/>
          <w:b/>
          <w:sz w:val="20"/>
          <w:szCs w:val="20"/>
          <w:lang w:val="hy-AM"/>
        </w:rPr>
        <w:t xml:space="preserve">գնանշման հարցման </w:t>
      </w:r>
      <w:r w:rsidR="00C8279D" w:rsidRPr="00C8279D">
        <w:rPr>
          <w:rFonts w:ascii="GHEA Grapalat" w:eastAsia="Times New Roman" w:hAnsi="GHEA Grapalat" w:cs="Sylfaen"/>
          <w:b/>
          <w:sz w:val="20"/>
          <w:szCs w:val="20"/>
          <w:lang w:val="hy-AM"/>
        </w:rPr>
        <w:t>հրավերի</w:t>
      </w:r>
    </w:p>
    <w:p w14:paraId="059AA1EF" w14:textId="77777777" w:rsidR="00C8279D" w:rsidRPr="00C8279D" w:rsidRDefault="00C8279D" w:rsidP="00C8279D">
      <w:pPr>
        <w:spacing w:after="0" w:line="240" w:lineRule="auto"/>
        <w:jc w:val="center"/>
        <w:rPr>
          <w:rFonts w:ascii="GHEA Grapalat" w:eastAsia="Times New Roman" w:hAnsi="GHEA Grapalat" w:cs="GHEA Grapalat"/>
          <w:b/>
          <w:sz w:val="20"/>
          <w:szCs w:val="20"/>
          <w:lang w:val="hy-AM"/>
        </w:rPr>
      </w:pPr>
      <w:r w:rsidRPr="00C8279D">
        <w:rPr>
          <w:rFonts w:ascii="GHEA Grapalat" w:eastAsia="Times New Roman" w:hAnsi="GHEA Grapalat" w:cs="GHEA Grapalat"/>
          <w:b/>
          <w:sz w:val="20"/>
          <w:szCs w:val="20"/>
          <w:lang w:val="hy-AM"/>
        </w:rPr>
        <w:t xml:space="preserve">ՏՈւԺԱՆՔԻ ՄԱՍԻՆ ՀԱՄԱՁԱՅՆԱԳԻՐ </w:t>
      </w:r>
    </w:p>
    <w:p w14:paraId="18430400" w14:textId="77777777" w:rsidR="00C8279D" w:rsidRPr="00C8279D" w:rsidRDefault="00C8279D" w:rsidP="00C8279D">
      <w:pPr>
        <w:spacing w:after="0" w:line="240" w:lineRule="auto"/>
        <w:jc w:val="center"/>
        <w:rPr>
          <w:rFonts w:ascii="GHEA Grapalat" w:eastAsia="Times New Roman" w:hAnsi="GHEA Grapalat" w:cs="GHEA Grapalat"/>
          <w:b/>
          <w:sz w:val="20"/>
          <w:szCs w:val="20"/>
          <w:lang w:val="hy-AM"/>
        </w:rPr>
      </w:pPr>
      <w:r w:rsidRPr="00C8279D">
        <w:rPr>
          <w:rFonts w:ascii="GHEA Grapalat" w:eastAsia="Times New Roman" w:hAnsi="GHEA Grapalat" w:cs="GHEA Grapalat"/>
          <w:b/>
          <w:sz w:val="18"/>
          <w:szCs w:val="18"/>
          <w:lang w:val="hy-AM"/>
        </w:rPr>
        <w:t xml:space="preserve">         (պայմանագրի ապահովում)</w:t>
      </w:r>
    </w:p>
    <w:p w14:paraId="5DFD33FD" w14:textId="77777777" w:rsidR="00C8279D" w:rsidRPr="00C8279D" w:rsidRDefault="00C8279D" w:rsidP="00C8279D">
      <w:pPr>
        <w:spacing w:after="0" w:line="240" w:lineRule="auto"/>
        <w:rPr>
          <w:rFonts w:ascii="GHEA Grapalat" w:eastAsia="Times New Roman" w:hAnsi="GHEA Grapalat" w:cs="GHEA Grapalat"/>
          <w:b/>
          <w:sz w:val="20"/>
          <w:szCs w:val="20"/>
          <w:lang w:val="hy-AM"/>
        </w:rPr>
      </w:pPr>
    </w:p>
    <w:p w14:paraId="55C04F65" w14:textId="77777777" w:rsidR="00C8279D" w:rsidRPr="00C8279D" w:rsidRDefault="00C8279D" w:rsidP="00C8279D">
      <w:pPr>
        <w:spacing w:after="0" w:line="240" w:lineRule="auto"/>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 xml:space="preserve">     ք. Երևան</w:t>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Pr="00C8279D">
        <w:rPr>
          <w:rFonts w:ascii="GHEA Grapalat" w:eastAsia="Times New Roman" w:hAnsi="GHEA Grapalat" w:cs="GHEA Grapalat"/>
          <w:sz w:val="20"/>
          <w:szCs w:val="20"/>
          <w:lang w:val="hy-AM"/>
        </w:rPr>
        <w:tab/>
      </w:r>
      <w:r w:rsidR="00C23178" w:rsidRPr="005A06FD">
        <w:rPr>
          <w:rFonts w:ascii="GHEA Grapalat" w:eastAsia="Times New Roman" w:hAnsi="GHEA Grapalat" w:cs="GHEA Grapalat"/>
          <w:sz w:val="20"/>
          <w:szCs w:val="20"/>
          <w:lang w:val="hy-AM"/>
        </w:rPr>
        <w:t xml:space="preserve">                                  </w:t>
      </w:r>
      <w:r w:rsidRPr="00C8279D">
        <w:rPr>
          <w:rFonts w:ascii="GHEA Grapalat" w:eastAsia="Times New Roman" w:hAnsi="GHEA Grapalat" w:cs="Times New Roman"/>
          <w:sz w:val="20"/>
          <w:szCs w:val="20"/>
          <w:lang w:val="hy-AM"/>
        </w:rPr>
        <w:t>«»</w:t>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lang w:val="hy-AM"/>
        </w:rPr>
        <w:t xml:space="preserve"> 20   թ.</w:t>
      </w:r>
    </w:p>
    <w:p w14:paraId="4DB2B167" w14:textId="77777777" w:rsidR="00C8279D" w:rsidRPr="00C8279D" w:rsidRDefault="00C8279D" w:rsidP="00C8279D">
      <w:pPr>
        <w:spacing w:after="0" w:line="240" w:lineRule="auto"/>
        <w:rPr>
          <w:rFonts w:ascii="GHEA Grapalat" w:eastAsia="Times New Roman" w:hAnsi="GHEA Grapalat" w:cs="GHEA Grapalat"/>
          <w:sz w:val="20"/>
          <w:szCs w:val="20"/>
          <w:lang w:val="hy-AM"/>
        </w:rPr>
      </w:pPr>
    </w:p>
    <w:p w14:paraId="5B4CA2D8" w14:textId="77777777" w:rsidR="00C8279D" w:rsidRPr="00C8279D" w:rsidRDefault="00C8279D" w:rsidP="00C8279D">
      <w:pPr>
        <w:spacing w:after="0" w:line="240" w:lineRule="auto"/>
        <w:jc w:val="both"/>
        <w:rPr>
          <w:rFonts w:ascii="GHEA Grapalat" w:eastAsia="Times New Roman" w:hAnsi="GHEA Grapalat" w:cs="GHEA Grapalat"/>
          <w:sz w:val="20"/>
          <w:szCs w:val="20"/>
          <w:u w:val="single"/>
          <w:vertAlign w:val="subscript"/>
          <w:lang w:val="hy-AM"/>
        </w:rPr>
      </w:pPr>
      <w:r w:rsidRPr="00C8279D">
        <w:rPr>
          <w:rFonts w:ascii="GHEA Grapalat" w:eastAsia="Times New Roman" w:hAnsi="GHEA Grapalat" w:cs="GHEA Grapalat"/>
          <w:sz w:val="20"/>
          <w:szCs w:val="20"/>
          <w:u w:val="single"/>
          <w:vertAlign w:val="subscript"/>
          <w:lang w:val="hy-AM"/>
        </w:rPr>
        <w:tab/>
      </w:r>
      <w:r w:rsidRPr="00C8279D">
        <w:rPr>
          <w:rFonts w:ascii="GHEA Grapalat" w:eastAsia="Times New Roman" w:hAnsi="GHEA Grapalat" w:cs="GHEA Grapalat"/>
          <w:sz w:val="20"/>
          <w:szCs w:val="20"/>
          <w:u w:val="single"/>
          <w:vertAlign w:val="subscript"/>
          <w:lang w:val="hy-AM"/>
        </w:rPr>
        <w:tab/>
      </w:r>
      <w:r w:rsidRPr="00C8279D">
        <w:rPr>
          <w:rFonts w:ascii="GHEA Grapalat" w:eastAsia="Times New Roman" w:hAnsi="GHEA Grapalat" w:cs="GHEA Grapalat"/>
          <w:sz w:val="20"/>
          <w:szCs w:val="20"/>
          <w:u w:val="single"/>
          <w:vertAlign w:val="subscript"/>
          <w:lang w:val="hy-AM"/>
        </w:rPr>
        <w:tab/>
      </w:r>
      <w:r w:rsidRPr="00C8279D">
        <w:rPr>
          <w:rFonts w:ascii="GHEA Grapalat" w:eastAsia="Times New Roman" w:hAnsi="GHEA Grapalat" w:cs="GHEA Grapalat"/>
          <w:sz w:val="20"/>
          <w:szCs w:val="20"/>
          <w:vertAlign w:val="subscript"/>
          <w:lang w:val="hy-AM"/>
        </w:rPr>
        <w:t xml:space="preserve">, </w:t>
      </w:r>
      <w:r w:rsidRPr="00C8279D">
        <w:rPr>
          <w:rFonts w:ascii="GHEA Grapalat" w:eastAsia="Times New Roman" w:hAnsi="GHEA Grapalat" w:cs="GHEA Grapalat"/>
          <w:sz w:val="20"/>
          <w:szCs w:val="20"/>
          <w:lang w:val="hy-AM"/>
        </w:rPr>
        <w:t xml:space="preserve">ի դեմս Ընկերության տնօրեն </w:t>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p>
    <w:p w14:paraId="26101DEC" w14:textId="77777777" w:rsidR="00C8279D" w:rsidRPr="00C8279D" w:rsidRDefault="00C8279D" w:rsidP="00C8279D">
      <w:pPr>
        <w:spacing w:after="0" w:line="240" w:lineRule="auto"/>
        <w:jc w:val="both"/>
        <w:rPr>
          <w:rFonts w:ascii="GHEA Grapalat" w:eastAsia="Times New Roman" w:hAnsi="GHEA Grapalat" w:cs="GHEA Grapalat"/>
          <w:sz w:val="20"/>
          <w:szCs w:val="20"/>
          <w:lang w:val="hy-AM"/>
        </w:rPr>
      </w:pPr>
      <w:r w:rsidRPr="00C8279D">
        <w:rPr>
          <w:rFonts w:ascii="GHEA Grapalat" w:eastAsia="Times New Roman" w:hAnsi="GHEA Grapalat" w:cs="Times New Roman"/>
          <w:sz w:val="20"/>
          <w:szCs w:val="20"/>
          <w:vertAlign w:val="superscript"/>
          <w:lang w:val="hy-AM"/>
        </w:rPr>
        <w:t xml:space="preserve">       Ընկերության անվանումը</w:t>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GHEA Grapalat"/>
          <w:sz w:val="20"/>
          <w:szCs w:val="20"/>
          <w:vertAlign w:val="subscript"/>
          <w:lang w:val="hy-AM"/>
        </w:rPr>
        <w:tab/>
      </w:r>
      <w:r w:rsidRPr="00C8279D">
        <w:rPr>
          <w:rFonts w:ascii="GHEA Grapalat" w:eastAsia="Times New Roman" w:hAnsi="GHEA Grapalat" w:cs="Times New Roman"/>
          <w:sz w:val="20"/>
          <w:szCs w:val="20"/>
          <w:vertAlign w:val="superscript"/>
          <w:lang w:val="hy-AM"/>
        </w:rPr>
        <w:t>Ընկերության տնօրենի անուն ազգանունը, անձնագրային տվյալները</w:t>
      </w:r>
      <w:r w:rsidRPr="00C8279D">
        <w:rPr>
          <w:rFonts w:ascii="GHEA Grapalat" w:eastAsia="Times New Roman" w:hAnsi="GHEA Grapalat" w:cs="GHEA Grapalat"/>
          <w:sz w:val="20"/>
          <w:szCs w:val="20"/>
          <w:vertAlign w:val="subscript"/>
          <w:lang w:val="hy-AM"/>
        </w:rPr>
        <w:t xml:space="preserve">, </w:t>
      </w:r>
      <w:r w:rsidRPr="00C8279D">
        <w:rPr>
          <w:rFonts w:ascii="GHEA Grapalat" w:eastAsia="Times New Roman"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358BE53" w14:textId="77777777" w:rsidR="00C8279D" w:rsidRPr="00C8279D" w:rsidRDefault="00C8279D" w:rsidP="00C8279D">
      <w:pPr>
        <w:spacing w:after="0" w:line="240" w:lineRule="auto"/>
        <w:ind w:firstLine="708"/>
        <w:jc w:val="both"/>
        <w:rPr>
          <w:rFonts w:ascii="GHEA Grapalat" w:eastAsia="Times New Roman" w:hAnsi="GHEA Grapalat" w:cs="GHEA Grapalat"/>
          <w:sz w:val="20"/>
          <w:szCs w:val="20"/>
          <w:lang w:val="hy-AM"/>
        </w:rPr>
      </w:pPr>
    </w:p>
    <w:p w14:paraId="0E8A5CF5" w14:textId="77777777" w:rsidR="00C8279D" w:rsidRPr="00C8279D" w:rsidRDefault="00C8279D" w:rsidP="00C8279D">
      <w:pPr>
        <w:spacing w:after="0" w:line="240" w:lineRule="auto"/>
        <w:ind w:left="360"/>
        <w:jc w:val="center"/>
        <w:rPr>
          <w:rFonts w:ascii="GHEA Grapalat" w:eastAsia="Times New Roman" w:hAnsi="GHEA Grapalat" w:cs="GHEA Grapalat"/>
          <w:b/>
          <w:bCs/>
          <w:sz w:val="20"/>
          <w:szCs w:val="20"/>
          <w:lang w:val="pt-BR"/>
        </w:rPr>
      </w:pPr>
      <w:r w:rsidRPr="00C8279D">
        <w:rPr>
          <w:rFonts w:ascii="GHEA Grapalat" w:eastAsia="Times New Roman" w:hAnsi="GHEA Grapalat" w:cs="GHEA Grapalat"/>
          <w:b/>
          <w:sz w:val="20"/>
          <w:szCs w:val="20"/>
          <w:lang w:val="hy-AM"/>
        </w:rPr>
        <w:t>1. Համաձայնության առարկան</w:t>
      </w:r>
    </w:p>
    <w:p w14:paraId="6D1CDE92" w14:textId="77777777" w:rsidR="00C8279D" w:rsidRPr="00C8279D" w:rsidRDefault="00C8279D" w:rsidP="00C8279D">
      <w:pPr>
        <w:spacing w:after="0" w:line="240" w:lineRule="auto"/>
        <w:jc w:val="both"/>
        <w:rPr>
          <w:rFonts w:ascii="GHEA Grapalat" w:eastAsia="Times New Roman" w:hAnsi="GHEA Grapalat" w:cs="GHEA Grapalat"/>
          <w:b/>
          <w:bCs/>
          <w:sz w:val="20"/>
          <w:szCs w:val="20"/>
          <w:lang w:val="pt-BR"/>
        </w:rPr>
      </w:pPr>
      <w:r w:rsidRPr="00C8279D">
        <w:rPr>
          <w:rFonts w:ascii="GHEA Grapalat" w:eastAsia="Times New Roman" w:hAnsi="GHEA Grapalat" w:cs="GHEA Grapalat"/>
          <w:sz w:val="20"/>
          <w:szCs w:val="20"/>
          <w:lang w:val="pt-BR"/>
        </w:rPr>
        <w:tab/>
      </w:r>
      <w:r w:rsidRPr="00C8279D">
        <w:rPr>
          <w:rFonts w:ascii="GHEA Grapalat" w:eastAsia="Times New Roman" w:hAnsi="GHEA Grapalat" w:cs="GHEA Grapalat"/>
          <w:sz w:val="20"/>
          <w:szCs w:val="20"/>
          <w:lang w:val="pt-BR"/>
        </w:rPr>
        <w:tab/>
      </w:r>
    </w:p>
    <w:p w14:paraId="07937064" w14:textId="38F9FDA5" w:rsidR="00C8279D" w:rsidRPr="00C8279D" w:rsidRDefault="00C8279D" w:rsidP="007C141D">
      <w:pPr>
        <w:spacing w:after="0" w:line="240" w:lineRule="auto"/>
        <w:ind w:firstLine="426"/>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pt-BR"/>
        </w:rPr>
        <w:t xml:space="preserve">1.1 Ընկերությունը մասնակցում է </w:t>
      </w:r>
      <w:r w:rsidR="007C141D" w:rsidRPr="007C141D">
        <w:rPr>
          <w:rFonts w:ascii="GHEA Grapalat" w:eastAsia="Times New Roman" w:hAnsi="GHEA Grapalat" w:cs="GHEA Grapalat"/>
          <w:sz w:val="20"/>
          <w:szCs w:val="20"/>
          <w:u w:val="single"/>
          <w:lang w:val="pt-BR"/>
        </w:rPr>
        <w:t>`</w:t>
      </w:r>
      <w:r w:rsidR="007C141D" w:rsidRPr="007C141D">
        <w:rPr>
          <w:rFonts w:ascii="GHEA Grapalat" w:eastAsia="Times New Roman" w:hAnsi="GHEA Grapalat" w:cs="GHEA Grapalat"/>
          <w:sz w:val="20"/>
          <w:szCs w:val="20"/>
          <w:lang w:val="pt-BR"/>
        </w:rPr>
        <w:t>«Հովհաննես Շարամբեյանի անվան Ժողովրդական արվեստների թանգարան» ՊՈԱԿ</w:t>
      </w:r>
      <w:r w:rsidR="007C141D">
        <w:rPr>
          <w:rFonts w:ascii="GHEA Grapalat" w:eastAsia="Times New Roman" w:hAnsi="GHEA Grapalat" w:cs="GHEA Grapalat"/>
          <w:sz w:val="20"/>
          <w:szCs w:val="20"/>
          <w:lang w:val="pt-BR"/>
        </w:rPr>
        <w:t xml:space="preserve"> (այսուհետ` Պատվիրատու) կողմից </w:t>
      </w:r>
      <w:r w:rsidRPr="00C8279D">
        <w:rPr>
          <w:rFonts w:ascii="GHEA Grapalat" w:eastAsia="Times New Roman" w:hAnsi="GHEA Grapalat" w:cs="GHEA Grapalat"/>
          <w:sz w:val="20"/>
          <w:szCs w:val="20"/>
          <w:lang w:val="pt-BR"/>
        </w:rPr>
        <w:t xml:space="preserve">կազմակերպված` </w:t>
      </w:r>
      <w:r w:rsidR="00694711" w:rsidRPr="00694711">
        <w:rPr>
          <w:rFonts w:ascii="GHEA Grapalat" w:eastAsia="Times New Roman" w:hAnsi="GHEA Grapalat" w:cs="GHEA Grapalat"/>
          <w:sz w:val="20"/>
          <w:szCs w:val="20"/>
          <w:lang w:val="pt-BR"/>
        </w:rPr>
        <w:t xml:space="preserve">ՀՇԱԺԱԹ-ԳՀԱՇՁԲ-01/2025 </w:t>
      </w:r>
      <w:r w:rsidRPr="00C8279D">
        <w:rPr>
          <w:rFonts w:ascii="GHEA Grapalat" w:eastAsia="Times New Roman" w:hAnsi="GHEA Grapalat" w:cs="GHEA Grapalat"/>
          <w:sz w:val="20"/>
          <w:szCs w:val="20"/>
          <w:lang w:val="pt-BR"/>
        </w:rPr>
        <w:t>ծածկագրով գնման ընթացակարգին:</w:t>
      </w:r>
    </w:p>
    <w:p w14:paraId="3E4B6ECA" w14:textId="77777777" w:rsidR="00C8279D" w:rsidRPr="00C8279D" w:rsidRDefault="00C8279D" w:rsidP="00C8279D">
      <w:pPr>
        <w:spacing w:after="0" w:line="240" w:lineRule="auto"/>
        <w:ind w:firstLine="426"/>
        <w:jc w:val="both"/>
        <w:rPr>
          <w:rFonts w:ascii="GHEA Grapalat" w:eastAsia="Times New Roman" w:hAnsi="GHEA Grapalat" w:cs="GHEA Grapalat"/>
          <w:color w:val="5B9BD5"/>
          <w:sz w:val="20"/>
          <w:szCs w:val="20"/>
          <w:lang w:val="hy-AM"/>
        </w:rPr>
      </w:pPr>
      <w:r w:rsidRPr="00C8279D">
        <w:rPr>
          <w:rFonts w:ascii="GHEA Grapalat" w:eastAsia="Times New Roman"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EE619A4" w14:textId="77777777" w:rsidR="00C8279D" w:rsidRPr="00C8279D" w:rsidRDefault="00C8279D" w:rsidP="00C8279D">
      <w:pPr>
        <w:spacing w:after="0" w:line="240" w:lineRule="auto"/>
        <w:ind w:firstLine="426"/>
        <w:jc w:val="both"/>
        <w:rPr>
          <w:rFonts w:ascii="GHEA Grapalat" w:eastAsia="Times New Roman" w:hAnsi="GHEA Grapalat" w:cs="GHEA Grapalat"/>
          <w:color w:val="000000"/>
          <w:sz w:val="20"/>
          <w:szCs w:val="20"/>
          <w:lang w:val="pt-BR"/>
        </w:rPr>
      </w:pPr>
      <w:r w:rsidRPr="00C8279D">
        <w:rPr>
          <w:rFonts w:ascii="GHEA Grapalat" w:eastAsia="Times New Roman" w:hAnsi="GHEA Grapalat" w:cs="GHEA Grapalat"/>
          <w:color w:val="000000"/>
          <w:sz w:val="20"/>
          <w:szCs w:val="20"/>
          <w:lang w:val="pt-BR"/>
        </w:rPr>
        <w:t>1.3 Ընկերությունը</w:t>
      </w:r>
      <w:r w:rsidRPr="00C8279D">
        <w:rPr>
          <w:rFonts w:ascii="GHEA Grapalat" w:eastAsia="Times New Roman" w:hAnsi="GHEA Grapalat" w:cs="GHEA Grapalat"/>
          <w:color w:val="000000"/>
          <w:sz w:val="20"/>
          <w:szCs w:val="20"/>
          <w:lang w:val="hy-AM"/>
        </w:rPr>
        <w:t xml:space="preserve"> սույն </w:t>
      </w:r>
      <w:r w:rsidRPr="00C8279D">
        <w:rPr>
          <w:rFonts w:ascii="GHEA Grapalat" w:eastAsia="Times New Roman" w:hAnsi="GHEA Grapalat" w:cs="GHEA Grapalat"/>
          <w:color w:val="000000"/>
          <w:sz w:val="20"/>
          <w:szCs w:val="20"/>
          <w:lang w:val="pt-BR"/>
        </w:rPr>
        <w:t>տուժանքի համաձայնագ</w:t>
      </w:r>
      <w:r w:rsidRPr="00C8279D">
        <w:rPr>
          <w:rFonts w:ascii="GHEA Grapalat" w:eastAsia="Times New Roman" w:hAnsi="GHEA Grapalat" w:cs="GHEA Grapalat"/>
          <w:color w:val="000000"/>
          <w:sz w:val="20"/>
          <w:szCs w:val="20"/>
          <w:lang w:val="hy-AM"/>
        </w:rPr>
        <w:t>ր</w:t>
      </w:r>
      <w:r w:rsidRPr="00C8279D">
        <w:rPr>
          <w:rFonts w:ascii="GHEA Grapalat" w:eastAsia="Times New Roman" w:hAnsi="GHEA Grapalat" w:cs="GHEA Grapalat"/>
          <w:color w:val="000000"/>
          <w:sz w:val="20"/>
          <w:szCs w:val="20"/>
          <w:lang w:val="pt-BR"/>
        </w:rPr>
        <w:t>ի</w:t>
      </w:r>
      <w:r w:rsidRPr="00C8279D">
        <w:rPr>
          <w:rFonts w:ascii="GHEA Grapalat" w:eastAsia="Times New Roman"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C7295C1" w14:textId="77777777" w:rsidR="00C8279D" w:rsidRPr="00C8279D" w:rsidRDefault="00C8279D" w:rsidP="00C8279D">
      <w:pPr>
        <w:spacing w:after="0" w:line="240" w:lineRule="auto"/>
        <w:ind w:firstLine="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2E7B341" w14:textId="77777777" w:rsidR="00C8279D" w:rsidRPr="00C8279D" w:rsidRDefault="00C8279D" w:rsidP="00C8279D">
      <w:pPr>
        <w:spacing w:after="0" w:line="240" w:lineRule="auto"/>
        <w:ind w:firstLine="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8279D">
        <w:rPr>
          <w:rFonts w:ascii="GHEA Grapalat" w:eastAsia="Times New Roman" w:hAnsi="GHEA Grapalat" w:cs="GHEA Grapalat"/>
          <w:color w:val="000000"/>
          <w:sz w:val="20"/>
          <w:szCs w:val="20"/>
          <w:lang w:val="pt-BR"/>
        </w:rPr>
        <w:t>Ընկերության</w:t>
      </w:r>
      <w:r w:rsidRPr="00C8279D">
        <w:rPr>
          <w:rFonts w:ascii="GHEA Grapalat" w:eastAsia="Times New Roman" w:hAnsi="GHEA Grapalat" w:cs="GHEA Grapalat"/>
          <w:color w:val="000000"/>
          <w:sz w:val="20"/>
          <w:szCs w:val="20"/>
          <w:lang w:val="hy-AM"/>
        </w:rPr>
        <w:t xml:space="preserve"> հաշվից  գանձելու համար՝ առանց լրացուցիչ ակցեպտավորման: </w:t>
      </w:r>
    </w:p>
    <w:p w14:paraId="2DD4898C" w14:textId="77777777" w:rsidR="00C8279D" w:rsidRPr="00C8279D" w:rsidRDefault="00C8279D" w:rsidP="00C8279D">
      <w:pPr>
        <w:spacing w:after="0" w:line="240" w:lineRule="auto"/>
        <w:ind w:firstLine="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 xml:space="preserve">գ)  </w:t>
      </w:r>
      <w:r w:rsidRPr="00C8279D">
        <w:rPr>
          <w:rFonts w:ascii="GHEA Grapalat" w:eastAsia="Times New Roman" w:hAnsi="GHEA Grapalat" w:cs="GHEA Grapalat"/>
          <w:color w:val="000000"/>
          <w:sz w:val="20"/>
          <w:szCs w:val="20"/>
          <w:lang w:val="pt-BR"/>
        </w:rPr>
        <w:t>Ընկերությունը</w:t>
      </w:r>
      <w:r w:rsidRPr="00C8279D">
        <w:rPr>
          <w:rFonts w:ascii="GHEA Grapalat" w:eastAsia="Times New Roman"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DAD9DE5" w14:textId="77777777" w:rsidR="00C8279D" w:rsidRPr="00C8279D" w:rsidRDefault="00C8279D" w:rsidP="00C8279D">
      <w:pPr>
        <w:spacing w:after="0" w:line="240" w:lineRule="auto"/>
        <w:ind w:left="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 xml:space="preserve">դ) </w:t>
      </w:r>
      <w:r w:rsidRPr="00C8279D">
        <w:rPr>
          <w:rFonts w:ascii="GHEA Grapalat" w:eastAsia="Times New Roman" w:hAnsi="GHEA Grapalat" w:cs="GHEA Grapalat"/>
          <w:color w:val="000000"/>
          <w:sz w:val="20"/>
          <w:szCs w:val="20"/>
          <w:lang w:val="pt-BR"/>
        </w:rPr>
        <w:t>Ընկերությունը</w:t>
      </w:r>
      <w:r w:rsidRPr="00C8279D">
        <w:rPr>
          <w:rFonts w:ascii="GHEA Grapalat" w:eastAsia="Times New Roman" w:hAnsi="GHEA Grapalat" w:cs="GHEA Grapalat"/>
          <w:color w:val="000000"/>
          <w:sz w:val="20"/>
          <w:szCs w:val="20"/>
          <w:lang w:val="hy-AM"/>
        </w:rPr>
        <w:t xml:space="preserve"> հավաստում է, որ Պահանջագիրը ակցեպտավորել է տուժանքի ամբողջ գումարով:</w:t>
      </w:r>
    </w:p>
    <w:p w14:paraId="188F3276" w14:textId="77777777" w:rsidR="00C8279D" w:rsidRPr="00C8279D" w:rsidRDefault="00C8279D" w:rsidP="00C8279D">
      <w:pPr>
        <w:spacing w:after="0" w:line="240" w:lineRule="auto"/>
        <w:ind w:firstLine="426"/>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88F8B4B" w14:textId="77777777" w:rsidR="00C8279D" w:rsidRPr="00C8279D" w:rsidRDefault="00C8279D" w:rsidP="00C8279D">
      <w:pPr>
        <w:spacing w:after="0" w:line="240" w:lineRule="auto"/>
        <w:ind w:firstLine="426"/>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hy-AM"/>
        </w:rPr>
        <w:t>1.4</w:t>
      </w:r>
      <w:r w:rsidRPr="00C8279D">
        <w:rPr>
          <w:rFonts w:ascii="GHEA Grapalat" w:eastAsia="Times New Roman"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8279D">
        <w:rPr>
          <w:rFonts w:ascii="GHEA Grapalat" w:eastAsia="Times New Roman" w:hAnsi="GHEA Grapalat" w:cs="GHEA Grapalat"/>
          <w:sz w:val="20"/>
          <w:szCs w:val="20"/>
          <w:lang w:val="hy-AM"/>
        </w:rPr>
        <w:t xml:space="preserve">Պահանջագիրը բնօրինակներով </w:t>
      </w:r>
      <w:r w:rsidRPr="00C8279D">
        <w:rPr>
          <w:rFonts w:ascii="GHEA Grapalat" w:eastAsia="Times New Roman" w:hAnsi="GHEA Grapalat" w:cs="GHEA Grapalat"/>
          <w:sz w:val="20"/>
          <w:szCs w:val="20"/>
          <w:lang w:val="pt-BR"/>
        </w:rPr>
        <w:t xml:space="preserve">ներկայացնում է </w:t>
      </w:r>
      <w:r w:rsidRPr="00C8279D">
        <w:rPr>
          <w:rFonts w:ascii="GHEA Grapalat" w:eastAsia="Times New Roman" w:hAnsi="GHEA Grapalat" w:cs="GHEA Grapalat"/>
          <w:sz w:val="20"/>
          <w:szCs w:val="20"/>
          <w:lang w:val="hy-AM"/>
        </w:rPr>
        <w:t>Վճարող Բանկին</w:t>
      </w:r>
      <w:r w:rsidRPr="00C8279D">
        <w:rPr>
          <w:rFonts w:ascii="GHEA Grapalat" w:eastAsia="Times New Roman" w:hAnsi="GHEA Grapalat" w:cs="GHEA Grapalat"/>
          <w:sz w:val="20"/>
          <w:szCs w:val="20"/>
          <w:lang w:val="pt-BR"/>
        </w:rPr>
        <w:t xml:space="preserve">` այդ մասին գրավոր տեղեկացնելով Ընկերությանը: Սույն տուժանքի համաձայնագիրը և կից </w:t>
      </w:r>
      <w:r w:rsidRPr="00C8279D">
        <w:rPr>
          <w:rFonts w:ascii="GHEA Grapalat" w:eastAsia="Times New Roman"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C8279D">
        <w:rPr>
          <w:rFonts w:ascii="GHEA Grapalat" w:eastAsia="Times New Roman" w:hAnsi="GHEA Grapalat" w:cs="GHEA Grapalat"/>
          <w:sz w:val="20"/>
          <w:szCs w:val="20"/>
          <w:lang w:val="pt-BR"/>
        </w:rPr>
        <w:t xml:space="preserve">, </w:t>
      </w:r>
      <w:r w:rsidRPr="00C8279D">
        <w:rPr>
          <w:rFonts w:ascii="GHEA Grapalat" w:eastAsia="Times New Roman" w:hAnsi="GHEA Grapalat" w:cs="GHEA Grapalat"/>
          <w:sz w:val="20"/>
          <w:szCs w:val="20"/>
          <w:lang w:val="hy-AM"/>
        </w:rPr>
        <w:t>ինչպեսնաևդրանցիցարտատպվածթղթայինտարբերակներով</w:t>
      </w:r>
      <w:r w:rsidRPr="00C8279D">
        <w:rPr>
          <w:rFonts w:ascii="GHEA Grapalat" w:eastAsia="Times New Roman" w:hAnsi="GHEA Grapalat" w:cs="GHEA Grapalat"/>
          <w:sz w:val="20"/>
          <w:szCs w:val="20"/>
          <w:lang w:val="pt-BR"/>
        </w:rPr>
        <w:t>:</w:t>
      </w:r>
    </w:p>
    <w:p w14:paraId="45DF9F73" w14:textId="77777777" w:rsidR="00C8279D" w:rsidRPr="00C8279D" w:rsidRDefault="00C8279D" w:rsidP="00C8279D">
      <w:pPr>
        <w:spacing w:after="0" w:line="240" w:lineRule="auto"/>
        <w:ind w:left="426"/>
        <w:jc w:val="both"/>
        <w:rPr>
          <w:rFonts w:ascii="GHEA Grapalat" w:eastAsia="Times New Roman" w:hAnsi="GHEA Grapalat" w:cs="GHEA Grapalat"/>
          <w:color w:val="000000"/>
          <w:sz w:val="20"/>
          <w:szCs w:val="20"/>
          <w:lang w:val="hy-AM"/>
        </w:rPr>
      </w:pPr>
      <w:r w:rsidRPr="00C8279D">
        <w:rPr>
          <w:rFonts w:ascii="GHEA Grapalat" w:eastAsia="Times New Roman" w:hAnsi="GHEA Grapalat" w:cs="GHEA Grapalat"/>
          <w:color w:val="000000"/>
          <w:sz w:val="20"/>
          <w:szCs w:val="20"/>
          <w:lang w:val="hy-AM"/>
        </w:rPr>
        <w:t>1.5 Պատվիրատուն Վճարող բանկին կարող է ներկայացնել այլ լրացուցիչ փաստաթղթեր:</w:t>
      </w:r>
    </w:p>
    <w:p w14:paraId="2EF4EB80" w14:textId="77777777" w:rsidR="00C8279D" w:rsidRPr="00C8279D" w:rsidRDefault="00C8279D" w:rsidP="007C141D">
      <w:pPr>
        <w:numPr>
          <w:ilvl w:val="1"/>
          <w:numId w:val="25"/>
        </w:numPr>
        <w:spacing w:after="0" w:line="240" w:lineRule="auto"/>
        <w:ind w:left="0" w:firstLine="450"/>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hy-AM"/>
        </w:rPr>
        <w:t>Վճարող Բանկի կողմից Պ</w:t>
      </w:r>
      <w:r w:rsidRPr="00C8279D">
        <w:rPr>
          <w:rFonts w:ascii="GHEA Grapalat" w:eastAsia="Times New Roman" w:hAnsi="GHEA Grapalat" w:cs="GHEA Grapalat"/>
          <w:sz w:val="20"/>
          <w:szCs w:val="20"/>
          <w:lang w:val="pt-BR"/>
        </w:rPr>
        <w:t xml:space="preserve">ահանջագրում նշված գումարի վճարման հետևանքով </w:t>
      </w:r>
      <w:r w:rsidRPr="00C8279D">
        <w:rPr>
          <w:rFonts w:ascii="GHEA Grapalat" w:eastAsia="Times New Roman" w:hAnsi="GHEA Grapalat" w:cs="GHEA Grapalat"/>
          <w:sz w:val="20"/>
          <w:szCs w:val="20"/>
          <w:lang w:val="hy-AM"/>
        </w:rPr>
        <w:t xml:space="preserve">Ընկերության </w:t>
      </w:r>
      <w:r w:rsidRPr="00C8279D">
        <w:rPr>
          <w:rFonts w:ascii="GHEA Grapalat" w:eastAsia="Times New Roman" w:hAnsi="GHEA Grapalat" w:cs="GHEA Grapalat"/>
          <w:sz w:val="20"/>
          <w:szCs w:val="20"/>
          <w:lang w:val="pt-BR"/>
        </w:rPr>
        <w:t xml:space="preserve">առաջացած ռիսկերի (Ընկերության կրած վնասների) </w:t>
      </w:r>
      <w:r w:rsidRPr="00C8279D">
        <w:rPr>
          <w:rFonts w:ascii="GHEA Grapalat" w:eastAsia="Times New Roman" w:hAnsi="GHEA Grapalat" w:cs="GHEA Grapalat"/>
          <w:sz w:val="20"/>
          <w:szCs w:val="20"/>
          <w:lang w:val="hy-AM"/>
        </w:rPr>
        <w:t xml:space="preserve">և բացասական հետևանքների </w:t>
      </w:r>
      <w:r w:rsidRPr="00C8279D">
        <w:rPr>
          <w:rFonts w:ascii="GHEA Grapalat" w:eastAsia="Times New Roman" w:hAnsi="GHEA Grapalat" w:cs="GHEA Grapalat"/>
          <w:sz w:val="20"/>
          <w:szCs w:val="20"/>
          <w:lang w:val="pt-BR"/>
        </w:rPr>
        <w:t>համար Բանկը</w:t>
      </w:r>
      <w:r w:rsidRPr="00C8279D">
        <w:rPr>
          <w:rFonts w:ascii="GHEA Grapalat" w:eastAsia="Times New Roman" w:hAnsi="GHEA Grapalat" w:cs="GHEA Grapalat"/>
          <w:sz w:val="20"/>
          <w:szCs w:val="20"/>
          <w:lang w:val="hy-AM"/>
        </w:rPr>
        <w:t xml:space="preserve"> որևէ</w:t>
      </w:r>
      <w:r w:rsidRPr="00C8279D">
        <w:rPr>
          <w:rFonts w:ascii="GHEA Grapalat" w:eastAsia="Times New Roman" w:hAnsi="GHEA Grapalat" w:cs="GHEA Grapalat"/>
          <w:sz w:val="20"/>
          <w:szCs w:val="20"/>
          <w:lang w:val="pt-BR"/>
        </w:rPr>
        <w:t xml:space="preserve"> պատասխանատվություն չի կրում</w:t>
      </w:r>
      <w:r w:rsidRPr="00C8279D">
        <w:rPr>
          <w:rFonts w:ascii="GHEA Grapalat" w:eastAsia="Times New Roman" w:hAnsi="GHEA Grapalat" w:cs="GHEA Grapalat"/>
          <w:sz w:val="20"/>
          <w:szCs w:val="20"/>
          <w:lang w:val="hy-AM"/>
        </w:rPr>
        <w:t>:Բանկը պարտավոր չէ ստուգելու Ընկերության կողմից պայմանագրի պայմանները խախտելու փաստերը:</w:t>
      </w:r>
    </w:p>
    <w:p w14:paraId="04FB567C" w14:textId="77777777" w:rsidR="00C8279D" w:rsidRPr="00C8279D" w:rsidRDefault="00C8279D" w:rsidP="007C141D">
      <w:pPr>
        <w:numPr>
          <w:ilvl w:val="1"/>
          <w:numId w:val="25"/>
        </w:numPr>
        <w:spacing w:after="0" w:line="240" w:lineRule="auto"/>
        <w:ind w:left="0" w:firstLine="450"/>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hy-AM"/>
        </w:rPr>
        <w:t>Այն դեպքում</w:t>
      </w:r>
      <w:r w:rsidRPr="00C8279D">
        <w:rPr>
          <w:rFonts w:ascii="GHEA Grapalat" w:eastAsia="Times New Roman" w:hAnsi="GHEA Grapalat" w:cs="GHEA Grapalat"/>
          <w:sz w:val="20"/>
          <w:szCs w:val="20"/>
          <w:lang w:val="pt-BR"/>
        </w:rPr>
        <w:t>,</w:t>
      </w:r>
      <w:r w:rsidRPr="00C8279D">
        <w:rPr>
          <w:rFonts w:ascii="GHEA Grapalat" w:eastAsia="Times New Roman" w:hAnsi="GHEA Grapalat" w:cs="GHEA Grapalat"/>
          <w:sz w:val="20"/>
          <w:szCs w:val="20"/>
          <w:lang w:val="hy-AM"/>
        </w:rPr>
        <w:t xml:space="preserve"> երբ Ընկերության հաշվի միջոցները չեն բավարարում</w:t>
      </w:r>
      <w:r w:rsidRPr="00C8279D">
        <w:rPr>
          <w:rFonts w:ascii="GHEA Grapalat" w:eastAsia="Times New Roman" w:hAnsi="GHEA Grapalat" w:cs="GHEA Grapalat"/>
          <w:sz w:val="20"/>
          <w:szCs w:val="20"/>
        </w:rPr>
        <w:t>՝</w:t>
      </w:r>
      <w:proofErr w:type="spellStart"/>
      <w:r w:rsidRPr="00C8279D">
        <w:rPr>
          <w:rFonts w:ascii="GHEA Grapalat" w:eastAsia="Times New Roman" w:hAnsi="GHEA Grapalat" w:cs="GHEA Grapalat"/>
          <w:sz w:val="20"/>
          <w:szCs w:val="20"/>
        </w:rPr>
        <w:t>Վճարողբանկըվճարմանպահանջագիրըստանալուցհետո</w:t>
      </w:r>
      <w:proofErr w:type="spellEnd"/>
      <w:r w:rsidRPr="00C8279D">
        <w:rPr>
          <w:rFonts w:ascii="GHEA Grapalat" w:eastAsia="Times New Roman" w:hAnsi="GHEA Grapalat" w:cs="GHEA Grapalat"/>
          <w:sz w:val="20"/>
          <w:szCs w:val="20"/>
        </w:rPr>
        <w:t>՝</w:t>
      </w:r>
      <w:r w:rsidRPr="00C8279D">
        <w:rPr>
          <w:rFonts w:ascii="GHEA Grapalat" w:eastAsia="Times New Roman" w:hAnsi="GHEA Grapalat" w:cs="GHEA Grapalat"/>
          <w:sz w:val="20"/>
          <w:szCs w:val="20"/>
          <w:lang w:val="pt-BR"/>
        </w:rPr>
        <w:t xml:space="preserve"> 2 (</w:t>
      </w:r>
      <w:proofErr w:type="spellStart"/>
      <w:r w:rsidRPr="00C8279D">
        <w:rPr>
          <w:rFonts w:ascii="GHEA Grapalat" w:eastAsia="Times New Roman" w:hAnsi="GHEA Grapalat" w:cs="GHEA Grapalat"/>
          <w:sz w:val="20"/>
          <w:szCs w:val="20"/>
        </w:rPr>
        <w:t>երկու</w:t>
      </w:r>
      <w:proofErr w:type="spellEnd"/>
      <w:r w:rsidRPr="00C8279D">
        <w:rPr>
          <w:rFonts w:ascii="GHEA Grapalat" w:eastAsia="Times New Roman" w:hAnsi="GHEA Grapalat" w:cs="GHEA Grapalat"/>
          <w:sz w:val="20"/>
          <w:szCs w:val="20"/>
          <w:lang w:val="pt-BR"/>
        </w:rPr>
        <w:t xml:space="preserve">) </w:t>
      </w:r>
      <w:proofErr w:type="spellStart"/>
      <w:r w:rsidRPr="00C8279D">
        <w:rPr>
          <w:rFonts w:ascii="GHEA Grapalat" w:eastAsia="Times New Roman" w:hAnsi="GHEA Grapalat" w:cs="GHEA Grapalat"/>
          <w:sz w:val="20"/>
          <w:szCs w:val="20"/>
        </w:rPr>
        <w:t>աշխատանքայինօրվաընթացքումպետքէտեղեկացնիՊատվիրատուին՝գրավորձևով</w:t>
      </w:r>
      <w:proofErr w:type="spellEnd"/>
      <w:r w:rsidRPr="00C8279D">
        <w:rPr>
          <w:rFonts w:ascii="GHEA Grapalat" w:eastAsia="Times New Roman" w:hAnsi="GHEA Grapalat" w:cs="GHEA Grapalat"/>
          <w:sz w:val="20"/>
          <w:szCs w:val="20"/>
          <w:lang w:val="pt-BR"/>
        </w:rPr>
        <w:t>:</w:t>
      </w:r>
    </w:p>
    <w:p w14:paraId="39318360" w14:textId="77777777" w:rsidR="00C8279D" w:rsidRPr="00C8279D" w:rsidRDefault="00C8279D" w:rsidP="007C141D">
      <w:pPr>
        <w:numPr>
          <w:ilvl w:val="1"/>
          <w:numId w:val="25"/>
        </w:numPr>
        <w:spacing w:after="0" w:line="240" w:lineRule="auto"/>
        <w:ind w:left="0" w:firstLine="450"/>
        <w:jc w:val="both"/>
        <w:rPr>
          <w:rFonts w:ascii="GHEA Grapalat" w:eastAsia="Times New Roman" w:hAnsi="GHEA Grapalat" w:cs="GHEA Grapalat"/>
          <w:sz w:val="20"/>
          <w:szCs w:val="20"/>
          <w:lang w:val="pt-BR"/>
        </w:rPr>
      </w:pPr>
      <w:r w:rsidRPr="00C8279D">
        <w:rPr>
          <w:rFonts w:ascii="GHEA Grapalat" w:eastAsia="Times New Roman" w:hAnsi="GHEA Grapalat" w:cs="GHEA Grapalat"/>
          <w:sz w:val="20"/>
          <w:szCs w:val="20"/>
          <w:lang w:val="pt-BR"/>
        </w:rPr>
        <w:t xml:space="preserve"> Սույն համաձայնագիրը և կից </w:t>
      </w:r>
      <w:r w:rsidRPr="00C8279D">
        <w:rPr>
          <w:rFonts w:ascii="GHEA Grapalat" w:eastAsia="Times New Roman" w:hAnsi="GHEA Grapalat" w:cs="GHEA Grapalat"/>
          <w:sz w:val="20"/>
          <w:szCs w:val="20"/>
          <w:lang w:val="hy-AM"/>
        </w:rPr>
        <w:t>Պ</w:t>
      </w:r>
      <w:r w:rsidRPr="00C8279D">
        <w:rPr>
          <w:rFonts w:ascii="GHEA Grapalat" w:eastAsia="Times New Roman"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B89D9C9" w14:textId="77777777" w:rsidR="00C8279D" w:rsidRPr="00C8279D" w:rsidRDefault="00C8279D" w:rsidP="00C8279D">
      <w:pPr>
        <w:spacing w:after="0" w:line="240" w:lineRule="auto"/>
        <w:jc w:val="both"/>
        <w:rPr>
          <w:rFonts w:ascii="GHEA Grapalat" w:eastAsia="Times New Roman" w:hAnsi="GHEA Grapalat" w:cs="GHEA Grapalat"/>
          <w:sz w:val="20"/>
          <w:szCs w:val="20"/>
          <w:lang w:val="hy-AM"/>
        </w:rPr>
      </w:pPr>
    </w:p>
    <w:p w14:paraId="3274BAAE" w14:textId="77777777" w:rsidR="00C8279D" w:rsidRPr="00C8279D" w:rsidRDefault="00C8279D" w:rsidP="00C8279D">
      <w:pPr>
        <w:spacing w:after="0" w:line="240" w:lineRule="auto"/>
        <w:ind w:left="360"/>
        <w:jc w:val="center"/>
        <w:rPr>
          <w:rFonts w:ascii="GHEA Grapalat" w:eastAsia="Times New Roman" w:hAnsi="GHEA Grapalat" w:cs="GHEA Grapalat"/>
          <w:b/>
          <w:bCs/>
          <w:sz w:val="20"/>
          <w:szCs w:val="20"/>
          <w:lang w:val="hy-AM"/>
        </w:rPr>
      </w:pPr>
      <w:r w:rsidRPr="00C8279D">
        <w:rPr>
          <w:rFonts w:ascii="GHEA Grapalat" w:eastAsia="Times New Roman" w:hAnsi="GHEA Grapalat" w:cs="GHEA Grapalat"/>
          <w:b/>
          <w:bCs/>
          <w:sz w:val="20"/>
          <w:szCs w:val="20"/>
          <w:lang w:val="hy-AM"/>
        </w:rPr>
        <w:t>2.Այլ պայմաններ</w:t>
      </w:r>
    </w:p>
    <w:p w14:paraId="432A63B4"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C3FB699"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34CECFD"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92C84D7" w14:textId="77777777" w:rsidR="00C8279D" w:rsidRPr="00C8279D" w:rsidDel="00A13215"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BF131A1"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r w:rsidRPr="00C8279D">
        <w:rPr>
          <w:rFonts w:ascii="GHEA Grapalat" w:eastAsia="Times New Roman"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F09BB57" w14:textId="77777777" w:rsidR="00C8279D" w:rsidRPr="00C8279D" w:rsidRDefault="00C8279D" w:rsidP="00C8279D">
      <w:pPr>
        <w:spacing w:after="0" w:line="240" w:lineRule="auto"/>
        <w:ind w:firstLine="567"/>
        <w:jc w:val="both"/>
        <w:rPr>
          <w:rFonts w:ascii="GHEA Grapalat" w:eastAsia="Times New Roman" w:hAnsi="GHEA Grapalat" w:cs="GHEA Grapalat"/>
          <w:sz w:val="20"/>
          <w:szCs w:val="20"/>
          <w:lang w:val="hy-AM"/>
        </w:rPr>
      </w:pPr>
    </w:p>
    <w:p w14:paraId="2364C7E2" w14:textId="77777777" w:rsidR="00C8279D" w:rsidRPr="00C8279D" w:rsidRDefault="00C8279D" w:rsidP="00C8279D">
      <w:pPr>
        <w:spacing w:after="0" w:line="240" w:lineRule="auto"/>
        <w:ind w:firstLine="567"/>
        <w:jc w:val="center"/>
        <w:rPr>
          <w:rFonts w:ascii="GHEA Grapalat" w:eastAsia="Times New Roman" w:hAnsi="GHEA Grapalat" w:cs="GHEA Grapalat"/>
          <w:sz w:val="20"/>
          <w:szCs w:val="20"/>
          <w:lang w:val="hy-AM"/>
        </w:rPr>
      </w:pPr>
      <w:r w:rsidRPr="00C8279D">
        <w:rPr>
          <w:rFonts w:ascii="GHEA Grapalat" w:eastAsia="Times New Roman" w:hAnsi="GHEA Grapalat" w:cs="GHEA Grapalat"/>
          <w:b/>
          <w:sz w:val="20"/>
          <w:szCs w:val="20"/>
          <w:lang w:val="hy-AM"/>
        </w:rPr>
        <w:t>3. Ընկերության հասցեն, բանկային վավերապայմանները`</w:t>
      </w:r>
    </w:p>
    <w:p w14:paraId="6C54E352" w14:textId="77777777" w:rsidR="00C8279D" w:rsidRPr="00C8279D" w:rsidRDefault="00C8279D" w:rsidP="00C8279D">
      <w:pPr>
        <w:spacing w:after="0" w:line="240" w:lineRule="auto"/>
        <w:jc w:val="both"/>
        <w:rPr>
          <w:rFonts w:ascii="GHEA Grapalat" w:eastAsia="Times New Roman" w:hAnsi="GHEA Grapalat" w:cs="GHEA Grapalat"/>
          <w:sz w:val="20"/>
          <w:szCs w:val="20"/>
          <w:u w:val="single"/>
          <w:lang w:val="hy-AM"/>
        </w:rPr>
      </w:pP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r w:rsidRPr="00C8279D">
        <w:rPr>
          <w:rFonts w:ascii="GHEA Grapalat" w:eastAsia="Times New Roman" w:hAnsi="GHEA Grapalat" w:cs="GHEA Grapalat"/>
          <w:sz w:val="20"/>
          <w:szCs w:val="20"/>
          <w:u w:val="single"/>
          <w:lang w:val="hy-AM"/>
        </w:rPr>
        <w:tab/>
      </w:r>
    </w:p>
    <w:p w14:paraId="0FA19FCD" w14:textId="77777777" w:rsidR="00C8279D" w:rsidRPr="00C8279D" w:rsidRDefault="00C8279D" w:rsidP="00C8279D">
      <w:pPr>
        <w:spacing w:after="0" w:line="240" w:lineRule="auto"/>
        <w:jc w:val="both"/>
        <w:rPr>
          <w:rFonts w:ascii="GHEA Grapalat" w:eastAsia="Times New Roman" w:hAnsi="GHEA Grapalat" w:cs="Times New Roman"/>
          <w:sz w:val="20"/>
          <w:szCs w:val="20"/>
          <w:vertAlign w:val="superscript"/>
          <w:lang w:val="hy-AM"/>
        </w:rPr>
      </w:pPr>
      <w:r w:rsidRPr="00C8279D">
        <w:rPr>
          <w:rFonts w:ascii="GHEA Grapalat" w:eastAsia="Times New Roman" w:hAnsi="GHEA Grapalat" w:cs="Times New Roman"/>
          <w:sz w:val="20"/>
          <w:szCs w:val="20"/>
          <w:vertAlign w:val="superscript"/>
          <w:lang w:val="hy-AM"/>
        </w:rPr>
        <w:t xml:space="preserve">                               ընկերության անվանումը</w:t>
      </w:r>
    </w:p>
    <w:p w14:paraId="467C3B3D" w14:textId="77777777" w:rsidR="00C8279D" w:rsidRPr="00C8279D" w:rsidRDefault="00C8279D" w:rsidP="00C8279D">
      <w:pPr>
        <w:spacing w:after="0" w:line="240" w:lineRule="auto"/>
        <w:jc w:val="both"/>
        <w:rPr>
          <w:rFonts w:ascii="GHEA Grapalat" w:eastAsia="Times New Roman" w:hAnsi="GHEA Grapalat" w:cs="Times New Roman"/>
          <w:sz w:val="20"/>
          <w:szCs w:val="20"/>
          <w:u w:val="single"/>
          <w:vertAlign w:val="superscript"/>
          <w:lang w:val="hy-AM"/>
        </w:rPr>
      </w:pP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p>
    <w:p w14:paraId="26F95CBE" w14:textId="77777777" w:rsidR="00C8279D" w:rsidRPr="00C8279D" w:rsidRDefault="00C8279D" w:rsidP="00C8279D">
      <w:pPr>
        <w:spacing w:after="0" w:line="240" w:lineRule="auto"/>
        <w:jc w:val="both"/>
        <w:rPr>
          <w:rFonts w:ascii="GHEA Grapalat" w:eastAsia="Times New Roman" w:hAnsi="GHEA Grapalat" w:cs="Times New Roman"/>
          <w:sz w:val="20"/>
          <w:szCs w:val="20"/>
          <w:vertAlign w:val="superscript"/>
          <w:lang w:val="hy-AM"/>
        </w:rPr>
      </w:pPr>
      <w:r w:rsidRPr="00C8279D">
        <w:rPr>
          <w:rFonts w:ascii="GHEA Grapalat" w:eastAsia="Times New Roman" w:hAnsi="GHEA Grapalat" w:cs="Times New Roman"/>
          <w:sz w:val="20"/>
          <w:szCs w:val="20"/>
          <w:vertAlign w:val="superscript"/>
          <w:lang w:val="hy-AM"/>
        </w:rPr>
        <w:t xml:space="preserve">                              ընկերության հասցեն</w:t>
      </w:r>
    </w:p>
    <w:p w14:paraId="4767A6BC" w14:textId="77777777" w:rsidR="00C8279D" w:rsidRPr="00C8279D" w:rsidRDefault="00C8279D" w:rsidP="00C8279D">
      <w:pPr>
        <w:spacing w:after="0" w:line="240" w:lineRule="auto"/>
        <w:jc w:val="both"/>
        <w:rPr>
          <w:rFonts w:ascii="GHEA Grapalat" w:eastAsia="Times New Roman" w:hAnsi="GHEA Grapalat" w:cs="Times New Roman"/>
          <w:sz w:val="20"/>
          <w:szCs w:val="20"/>
          <w:u w:val="single"/>
          <w:vertAlign w:val="superscript"/>
          <w:lang w:val="hy-AM"/>
        </w:rPr>
      </w:pP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p>
    <w:p w14:paraId="6E745F99" w14:textId="77777777" w:rsidR="00C8279D" w:rsidRPr="00C8279D" w:rsidRDefault="00C8279D" w:rsidP="00C8279D">
      <w:pPr>
        <w:spacing w:after="0" w:line="240" w:lineRule="auto"/>
        <w:jc w:val="both"/>
        <w:rPr>
          <w:rFonts w:ascii="GHEA Grapalat" w:eastAsia="Times New Roman" w:hAnsi="GHEA Grapalat" w:cs="Times New Roman"/>
          <w:sz w:val="20"/>
          <w:szCs w:val="20"/>
          <w:vertAlign w:val="superscript"/>
          <w:lang w:val="hy-AM"/>
        </w:rPr>
      </w:pPr>
      <w:r w:rsidRPr="00C8279D">
        <w:rPr>
          <w:rFonts w:ascii="GHEA Grapalat" w:eastAsia="Times New Roman" w:hAnsi="GHEA Grapalat" w:cs="Times New Roman"/>
          <w:sz w:val="20"/>
          <w:szCs w:val="20"/>
          <w:vertAlign w:val="superscript"/>
          <w:lang w:val="hy-AM"/>
        </w:rPr>
        <w:t xml:space="preserve">              ընկերությանը սպասարկող բանկի անվանումը</w:t>
      </w:r>
    </w:p>
    <w:p w14:paraId="0184609B" w14:textId="77777777" w:rsidR="00C8279D" w:rsidRPr="00C8279D" w:rsidRDefault="00C8279D" w:rsidP="00C8279D">
      <w:pPr>
        <w:spacing w:after="0" w:line="240" w:lineRule="auto"/>
        <w:jc w:val="both"/>
        <w:rPr>
          <w:rFonts w:ascii="GHEA Grapalat" w:eastAsia="Times New Roman" w:hAnsi="GHEA Grapalat" w:cs="Times New Roman"/>
          <w:sz w:val="20"/>
          <w:szCs w:val="20"/>
          <w:vertAlign w:val="superscript"/>
          <w:lang w:val="hy-AM"/>
        </w:rPr>
      </w:pP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p>
    <w:p w14:paraId="4E7ABCB3" w14:textId="77777777" w:rsidR="00C8279D" w:rsidRPr="00C8279D" w:rsidRDefault="00C8279D" w:rsidP="00C8279D">
      <w:pPr>
        <w:spacing w:after="0" w:line="240" w:lineRule="auto"/>
        <w:jc w:val="both"/>
        <w:rPr>
          <w:rFonts w:ascii="GHEA Grapalat" w:eastAsia="Times New Roman" w:hAnsi="GHEA Grapalat" w:cs="Times New Roman"/>
          <w:sz w:val="20"/>
          <w:szCs w:val="20"/>
          <w:vertAlign w:val="superscript"/>
          <w:lang w:val="hy-AM"/>
        </w:rPr>
      </w:pPr>
      <w:r w:rsidRPr="00C8279D">
        <w:rPr>
          <w:rFonts w:ascii="GHEA Grapalat" w:eastAsia="Times New Roman" w:hAnsi="GHEA Grapalat" w:cs="Times New Roman"/>
          <w:sz w:val="20"/>
          <w:szCs w:val="20"/>
          <w:vertAlign w:val="superscript"/>
          <w:lang w:val="hy-AM"/>
        </w:rPr>
        <w:t xml:space="preserve">                   ընկերության բանկային հաշվեհամարը</w:t>
      </w:r>
    </w:p>
    <w:p w14:paraId="55A6072E" w14:textId="77777777" w:rsidR="00C8279D" w:rsidRPr="00C8279D" w:rsidRDefault="00C8279D" w:rsidP="00C8279D">
      <w:pPr>
        <w:spacing w:after="0" w:line="240" w:lineRule="auto"/>
        <w:jc w:val="both"/>
        <w:rPr>
          <w:rFonts w:ascii="GHEA Grapalat" w:eastAsia="Times New Roman" w:hAnsi="GHEA Grapalat" w:cs="Times New Roman"/>
          <w:sz w:val="20"/>
          <w:szCs w:val="20"/>
          <w:vertAlign w:val="superscript"/>
          <w:lang w:val="hy-AM"/>
        </w:rPr>
      </w:pP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p>
    <w:p w14:paraId="5D6E4115" w14:textId="77777777" w:rsidR="00C8279D" w:rsidRPr="00C8279D" w:rsidRDefault="00C8279D" w:rsidP="00C8279D">
      <w:pPr>
        <w:spacing w:after="0" w:line="240" w:lineRule="auto"/>
        <w:jc w:val="both"/>
        <w:rPr>
          <w:rFonts w:ascii="GHEA Grapalat" w:eastAsia="Times New Roman" w:hAnsi="GHEA Grapalat" w:cs="Times New Roman"/>
          <w:sz w:val="20"/>
          <w:szCs w:val="20"/>
          <w:vertAlign w:val="superscript"/>
          <w:lang w:val="hy-AM"/>
        </w:rPr>
      </w:pPr>
      <w:r w:rsidRPr="00C8279D">
        <w:rPr>
          <w:rFonts w:ascii="GHEA Grapalat" w:eastAsia="Times New Roman" w:hAnsi="GHEA Grapalat" w:cs="Times New Roman"/>
          <w:sz w:val="20"/>
          <w:szCs w:val="20"/>
          <w:vertAlign w:val="superscript"/>
          <w:lang w:val="hy-AM"/>
        </w:rPr>
        <w:t xml:space="preserve">            ընկերության հարկ վճարողի հաշվառման համարը</w:t>
      </w:r>
    </w:p>
    <w:p w14:paraId="69C3A682" w14:textId="77777777" w:rsidR="00C8279D" w:rsidRPr="00C8279D" w:rsidRDefault="00C8279D" w:rsidP="00C8279D">
      <w:pPr>
        <w:spacing w:after="0" w:line="240" w:lineRule="auto"/>
        <w:jc w:val="both"/>
        <w:rPr>
          <w:rFonts w:ascii="GHEA Grapalat" w:eastAsia="Times New Roman" w:hAnsi="GHEA Grapalat" w:cs="Times New Roman"/>
          <w:sz w:val="20"/>
          <w:szCs w:val="20"/>
          <w:u w:val="single"/>
          <w:vertAlign w:val="superscript"/>
          <w:lang w:val="hy-AM"/>
        </w:rPr>
      </w:pP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r w:rsidRPr="00C8279D">
        <w:rPr>
          <w:rFonts w:ascii="GHEA Grapalat" w:eastAsia="Times New Roman" w:hAnsi="GHEA Grapalat" w:cs="Times New Roman"/>
          <w:sz w:val="20"/>
          <w:szCs w:val="20"/>
          <w:u w:val="single"/>
          <w:vertAlign w:val="superscript"/>
          <w:lang w:val="hy-AM"/>
        </w:rPr>
        <w:tab/>
      </w:r>
    </w:p>
    <w:p w14:paraId="11D7A7F0" w14:textId="77777777" w:rsidR="00C8279D" w:rsidRPr="00C8279D" w:rsidRDefault="00C8279D" w:rsidP="00C8279D">
      <w:pPr>
        <w:spacing w:after="0" w:line="240" w:lineRule="auto"/>
        <w:jc w:val="both"/>
        <w:rPr>
          <w:rFonts w:ascii="GHEA Grapalat" w:eastAsia="Times New Roman" w:hAnsi="GHEA Grapalat" w:cs="Times New Roman"/>
          <w:sz w:val="20"/>
          <w:szCs w:val="20"/>
          <w:vertAlign w:val="superscript"/>
          <w:lang w:val="hy-AM"/>
        </w:rPr>
      </w:pPr>
      <w:r w:rsidRPr="00C8279D">
        <w:rPr>
          <w:rFonts w:ascii="GHEA Grapalat" w:eastAsia="Times New Roman" w:hAnsi="GHEA Grapalat" w:cs="Times New Roman"/>
          <w:sz w:val="20"/>
          <w:szCs w:val="20"/>
          <w:vertAlign w:val="superscript"/>
          <w:lang w:val="hy-AM"/>
        </w:rPr>
        <w:t xml:space="preserve">       ընկերության տնօրենի անունը, ազգանունը և ստորագրությունը</w:t>
      </w:r>
    </w:p>
    <w:p w14:paraId="19526C72" w14:textId="77777777" w:rsidR="00C8279D" w:rsidRPr="00C8279D" w:rsidRDefault="00C8279D" w:rsidP="00C8279D">
      <w:pPr>
        <w:spacing w:after="0" w:line="240" w:lineRule="auto"/>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Կ.Տ</w:t>
      </w:r>
    </w:p>
    <w:p w14:paraId="0A17051E" w14:textId="77777777" w:rsidR="00C8279D" w:rsidRPr="00C8279D" w:rsidRDefault="00C8279D" w:rsidP="00C8279D">
      <w:pPr>
        <w:spacing w:after="0" w:line="240" w:lineRule="auto"/>
        <w:jc w:val="both"/>
        <w:rPr>
          <w:rFonts w:ascii="GHEA Grapalat" w:eastAsia="Times New Roman" w:hAnsi="GHEA Grapalat" w:cs="Times New Roman"/>
          <w:sz w:val="20"/>
          <w:szCs w:val="20"/>
          <w:lang w:val="hy-AM"/>
        </w:rPr>
      </w:pPr>
    </w:p>
    <w:p w14:paraId="302C101D" w14:textId="77777777" w:rsidR="00C8279D" w:rsidRPr="00C8279D" w:rsidRDefault="00C8279D" w:rsidP="00C8279D">
      <w:pPr>
        <w:spacing w:after="0" w:line="240" w:lineRule="auto"/>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Օր/ամիս/տարի</w:t>
      </w:r>
    </w:p>
    <w:p w14:paraId="2572F590" w14:textId="77777777" w:rsidR="00C8279D" w:rsidRPr="00C8279D" w:rsidRDefault="00C8279D" w:rsidP="00C8279D">
      <w:pPr>
        <w:spacing w:after="0" w:line="240" w:lineRule="auto"/>
        <w:jc w:val="center"/>
        <w:rPr>
          <w:rFonts w:ascii="GHEA Grapalat" w:eastAsia="Times New Roman" w:hAnsi="GHEA Grapalat" w:cs="GHEA Grapalat"/>
          <w:sz w:val="20"/>
          <w:szCs w:val="20"/>
          <w:lang w:val="hy-AM"/>
        </w:rPr>
      </w:pPr>
    </w:p>
    <w:p w14:paraId="464364A9"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22798EF3"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14:paraId="2C6DB4CE" w14:textId="77777777" w:rsidR="00C8279D" w:rsidRPr="00C8279D" w:rsidRDefault="00C8279D" w:rsidP="00C8279D">
      <w:pPr>
        <w:spacing w:after="0" w:line="240" w:lineRule="auto"/>
        <w:ind w:firstLine="567"/>
        <w:jc w:val="right"/>
        <w:rPr>
          <w:rFonts w:ascii="GHEA Grapalat" w:eastAsia="Times New Roman" w:hAnsi="GHEA Grapalat" w:cs="Times New Roman"/>
          <w:b/>
          <w:sz w:val="20"/>
          <w:szCs w:val="20"/>
          <w:lang w:val="hy-AM"/>
        </w:rPr>
      </w:pPr>
      <w:r w:rsidRPr="00C8279D">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8279D" w:rsidRPr="00C8279D" w14:paraId="4AFFE935"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BE02FA" w14:textId="77777777" w:rsidR="00C8279D" w:rsidRPr="00C8279D" w:rsidRDefault="00C8279D" w:rsidP="00C8279D">
            <w:pPr>
              <w:spacing w:after="0" w:line="240" w:lineRule="auto"/>
              <w:rPr>
                <w:rFonts w:ascii="GHEA Grapalat" w:eastAsia="Times New Roman" w:hAnsi="GHEA Grapalat" w:cs="Sylfaen"/>
                <w:b/>
                <w:bCs/>
                <w:sz w:val="20"/>
                <w:szCs w:val="20"/>
                <w:lang w:val="hy-AM"/>
              </w:rPr>
            </w:pPr>
            <w:r w:rsidRPr="00C8279D">
              <w:rPr>
                <w:rFonts w:ascii="GHEA Grapalat" w:eastAsia="Times New Roman" w:hAnsi="GHEA Grapalat" w:cs="Sylfaen"/>
                <w:sz w:val="20"/>
                <w:szCs w:val="20"/>
              </w:rPr>
              <w:lastRenderedPageBreak/>
              <w:t xml:space="preserve">1.                                                              </w:t>
            </w:r>
            <w:r w:rsidRPr="00C8279D">
              <w:rPr>
                <w:rFonts w:ascii="GHEA Grapalat" w:eastAsia="Times New Roman" w:hAnsi="GHEA Grapalat" w:cs="Sylfaen"/>
                <w:b/>
                <w:bCs/>
                <w:sz w:val="20"/>
                <w:szCs w:val="20"/>
              </w:rPr>
              <w:t xml:space="preserve">ՎՃԱՐՄԱՆՊԱՀԱՆՋԱԳԻՐ* </w:t>
            </w:r>
          </w:p>
          <w:p w14:paraId="1F84F6E1" w14:textId="77777777" w:rsidR="00C8279D" w:rsidRPr="00C8279D" w:rsidRDefault="00C8279D" w:rsidP="00C8279D">
            <w:pPr>
              <w:spacing w:after="0" w:line="240" w:lineRule="auto"/>
              <w:jc w:val="center"/>
              <w:rPr>
                <w:rFonts w:ascii="GHEA Grapalat" w:eastAsia="Times New Roman" w:hAnsi="GHEA Grapalat" w:cs="Arial"/>
                <w:bCs/>
                <w:i/>
                <w:sz w:val="20"/>
                <w:szCs w:val="20"/>
              </w:rPr>
            </w:pPr>
          </w:p>
        </w:tc>
      </w:tr>
      <w:tr w:rsidR="00C8279D" w:rsidRPr="00C8279D" w14:paraId="32B2C35F"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A27D6E" w14:textId="77777777" w:rsidR="00C8279D" w:rsidRPr="00C8279D" w:rsidRDefault="00C8279D" w:rsidP="00C8279D">
            <w:pPr>
              <w:spacing w:after="0" w:line="240" w:lineRule="auto"/>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2</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Թիվ </w:t>
            </w:r>
          </w:p>
        </w:tc>
      </w:tr>
      <w:tr w:rsidR="00C8279D" w:rsidRPr="00C8279D" w14:paraId="3DC3F029" w14:textId="77777777" w:rsidTr="00C8279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FDE842"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lang w:val="hy-AM"/>
              </w:rPr>
              <w:t>3</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Ներկայացմանամսաթիվը</w:t>
            </w:r>
            <w:proofErr w:type="spellEnd"/>
            <w:r w:rsidRPr="00C8279D">
              <w:rPr>
                <w:rFonts w:ascii="GHEA Grapalat" w:eastAsia="Times New Roman" w:hAnsi="GHEA Grapalat" w:cs="Arial"/>
                <w:sz w:val="20"/>
                <w:szCs w:val="20"/>
              </w:rPr>
              <w:t xml:space="preserve">` </w:t>
            </w:r>
            <w:r w:rsidRPr="00C8279D">
              <w:rPr>
                <w:rFonts w:ascii="GHEA Grapalat" w:eastAsia="Times New Roman" w:hAnsi="GHEA Grapalat" w:cs="Tahoma"/>
                <w:color w:val="000000"/>
                <w:sz w:val="20"/>
                <w:szCs w:val="20"/>
              </w:rPr>
              <w:t xml:space="preserve">"___" </w:t>
            </w:r>
            <w:r w:rsidRPr="00C8279D">
              <w:rPr>
                <w:rFonts w:ascii="GHEA Grapalat" w:eastAsia="Times New Roman" w:hAnsi="GHEA Grapalat" w:cs="Sylfaen"/>
                <w:color w:val="000000"/>
                <w:sz w:val="20"/>
                <w:szCs w:val="20"/>
              </w:rPr>
              <w:t xml:space="preserve">___ </w:t>
            </w:r>
            <w:r w:rsidRPr="00C8279D">
              <w:rPr>
                <w:rFonts w:ascii="GHEA Grapalat" w:eastAsia="Times New Roman" w:hAnsi="GHEA Grapalat" w:cs="Tahoma"/>
                <w:color w:val="000000"/>
                <w:sz w:val="20"/>
                <w:szCs w:val="20"/>
              </w:rPr>
              <w:t>20___</w:t>
            </w:r>
            <w:r w:rsidRPr="00C8279D">
              <w:rPr>
                <w:rFonts w:ascii="GHEA Grapalat" w:eastAsia="Times New Roman" w:hAnsi="GHEA Grapalat" w:cs="Sylfaen"/>
                <w:color w:val="000000"/>
                <w:sz w:val="20"/>
                <w:szCs w:val="20"/>
              </w:rPr>
              <w:t>թ.</w:t>
            </w:r>
          </w:p>
        </w:tc>
      </w:tr>
      <w:tr w:rsidR="00C8279D" w:rsidRPr="00C8279D" w14:paraId="7B79E091" w14:textId="77777777" w:rsidTr="00C8279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E139FA"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4</w:t>
            </w:r>
            <w:r w:rsidRPr="00C8279D">
              <w:rPr>
                <w:rFonts w:ascii="GHEA Grapalat" w:eastAsia="Times New Roman" w:hAnsi="GHEA Grapalat" w:cs="Sylfaen"/>
                <w:sz w:val="20"/>
                <w:szCs w:val="20"/>
              </w:rPr>
              <w:t xml:space="preserve">. </w:t>
            </w:r>
            <w:r w:rsidRPr="00C8279D">
              <w:rPr>
                <w:rFonts w:ascii="GHEA Grapalat" w:eastAsia="Times New Roman" w:hAnsi="GHEA Grapalat" w:cs="Sylfaen"/>
                <w:sz w:val="20"/>
                <w:szCs w:val="20"/>
                <w:lang w:val="hy-AM"/>
              </w:rPr>
              <w:t>Վճարողի անվանումը</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կամ անուն ազգանուն </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Ընկերություն</w:t>
            </w:r>
            <w:proofErr w:type="spellEnd"/>
            <w:r w:rsidRPr="00C8279D">
              <w:rPr>
                <w:rFonts w:ascii="GHEA Grapalat" w:eastAsia="Times New Roman" w:hAnsi="GHEA Grapalat" w:cs="Sylfaen"/>
                <w:sz w:val="20"/>
                <w:szCs w:val="20"/>
              </w:rPr>
              <w:t xml:space="preserve"> </w:t>
            </w:r>
            <w:r w:rsidRPr="00C8279D">
              <w:rPr>
                <w:rFonts w:ascii="GHEA Grapalat" w:eastAsia="Times New Roman" w:hAnsi="GHEA Grapalat" w:cs="Arial"/>
                <w:sz w:val="20"/>
                <w:szCs w:val="20"/>
              </w:rPr>
              <w:t>`</w:t>
            </w:r>
          </w:p>
        </w:tc>
      </w:tr>
      <w:tr w:rsidR="00C8279D" w:rsidRPr="00C8279D" w14:paraId="2AC103C3" w14:textId="77777777" w:rsidTr="00C827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A91616"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5</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Վճարողի</w:t>
            </w:r>
            <w:proofErr w:type="spellEnd"/>
            <w:r w:rsidRPr="00C8279D">
              <w:rPr>
                <w:rFonts w:ascii="GHEA Grapalat" w:eastAsia="Times New Roman" w:hAnsi="GHEA Grapalat" w:cs="Sylfaen"/>
                <w:sz w:val="20"/>
                <w:szCs w:val="20"/>
                <w:lang w:val="hy-AM"/>
              </w:rPr>
              <w:t xml:space="preserve">ն սպասարկող Ֆինանսական կազմակերպություն </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բանկ</w:t>
            </w:r>
            <w:proofErr w:type="spellEnd"/>
            <w:r w:rsidRPr="00C8279D">
              <w:rPr>
                <w:rFonts w:ascii="GHEA Grapalat" w:eastAsia="Times New Roman" w:hAnsi="GHEA Grapalat" w:cs="Sylfaen"/>
                <w:sz w:val="20"/>
                <w:szCs w:val="20"/>
              </w:rPr>
              <w:t>)</w:t>
            </w:r>
            <w:r w:rsidRPr="00C8279D">
              <w:rPr>
                <w:rFonts w:ascii="GHEA Grapalat" w:eastAsia="Times New Roman" w:hAnsi="GHEA Grapalat" w:cs="Arial"/>
                <w:sz w:val="20"/>
                <w:szCs w:val="20"/>
              </w:rPr>
              <w:t>`</w:t>
            </w:r>
          </w:p>
        </w:tc>
      </w:tr>
      <w:tr w:rsidR="00C8279D" w:rsidRPr="00C8279D" w14:paraId="061FE6EA" w14:textId="77777777" w:rsidTr="00C827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BA2B67"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6</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Վճարողիհաշվիհամարը</w:t>
            </w:r>
            <w:proofErr w:type="spellEnd"/>
            <w:r w:rsidRPr="00C8279D">
              <w:rPr>
                <w:rFonts w:ascii="GHEA Grapalat" w:eastAsia="Times New Roman" w:hAnsi="GHEA Grapalat" w:cs="Arial"/>
                <w:sz w:val="20"/>
                <w:szCs w:val="20"/>
              </w:rPr>
              <w:t>`</w:t>
            </w:r>
          </w:p>
        </w:tc>
      </w:tr>
      <w:tr w:rsidR="00C8279D" w:rsidRPr="00C8279D" w14:paraId="05A530AB"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A3FFB"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7</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ՎճարողիՀՎՀՀ</w:t>
            </w:r>
            <w:proofErr w:type="spellEnd"/>
            <w:r w:rsidRPr="00C8279D">
              <w:rPr>
                <w:rFonts w:ascii="GHEA Grapalat" w:eastAsia="Times New Roman" w:hAnsi="GHEA Grapalat" w:cs="Arial"/>
                <w:sz w:val="20"/>
                <w:szCs w:val="20"/>
              </w:rPr>
              <w:t>`</w:t>
            </w:r>
          </w:p>
        </w:tc>
      </w:tr>
      <w:tr w:rsidR="00C8279D" w:rsidRPr="00C8279D" w14:paraId="58C455F0"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8B13E"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8</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ՎճարողիՀԾՀ</w:t>
            </w:r>
            <w:proofErr w:type="spellEnd"/>
            <w:r w:rsidRPr="00C8279D">
              <w:rPr>
                <w:rFonts w:ascii="GHEA Grapalat" w:eastAsia="Times New Roman" w:hAnsi="GHEA Grapalat" w:cs="Arial"/>
                <w:sz w:val="20"/>
                <w:szCs w:val="20"/>
              </w:rPr>
              <w:t>`</w:t>
            </w:r>
          </w:p>
        </w:tc>
      </w:tr>
      <w:tr w:rsidR="00C8279D" w:rsidRPr="00C8279D" w14:paraId="4C7AD3E9"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21BDC9" w14:textId="77777777" w:rsidR="00C8279D" w:rsidRPr="00C8279D" w:rsidRDefault="00C8279D" w:rsidP="00F64609">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lang w:val="hy-AM"/>
              </w:rPr>
              <w:t>9</w:t>
            </w:r>
            <w:r w:rsidRPr="00C8279D">
              <w:rPr>
                <w:rFonts w:ascii="GHEA Grapalat" w:eastAsia="Times New Roman" w:hAnsi="GHEA Grapalat" w:cs="Sylfaen"/>
                <w:sz w:val="20"/>
                <w:szCs w:val="20"/>
              </w:rPr>
              <w:t xml:space="preserve">. </w:t>
            </w:r>
            <w:proofErr w:type="spellStart"/>
            <w:proofErr w:type="gramStart"/>
            <w:r w:rsidRPr="00C8279D">
              <w:rPr>
                <w:rFonts w:ascii="GHEA Grapalat" w:eastAsia="Times New Roman" w:hAnsi="GHEA Grapalat" w:cs="Sylfaen"/>
                <w:sz w:val="20"/>
                <w:szCs w:val="20"/>
              </w:rPr>
              <w:t>Շահառու</w:t>
            </w:r>
            <w:proofErr w:type="spellEnd"/>
            <w:r w:rsidRPr="00C8279D">
              <w:rPr>
                <w:rFonts w:ascii="GHEA Grapalat" w:eastAsia="Times New Roman" w:hAnsi="GHEA Grapalat" w:cs="Sylfaen"/>
                <w:sz w:val="20"/>
                <w:szCs w:val="20"/>
                <w:lang w:val="hy-AM"/>
              </w:rPr>
              <w:t>ի  անվանումը</w:t>
            </w:r>
            <w:proofErr w:type="gramEnd"/>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կամ անուն ազգանուն </w:t>
            </w:r>
            <w:r w:rsidRPr="00C8279D">
              <w:rPr>
                <w:rFonts w:ascii="GHEA Grapalat" w:eastAsia="Times New Roman" w:hAnsi="GHEA Grapalat" w:cs="Arial"/>
                <w:sz w:val="20"/>
                <w:szCs w:val="20"/>
              </w:rPr>
              <w:t>`</w:t>
            </w:r>
            <w:r w:rsidR="00F64609">
              <w:rPr>
                <w:rFonts w:ascii="GHEA Grapalat" w:eastAsia="Times New Roman" w:hAnsi="GHEA Grapalat" w:cs="Arial"/>
                <w:sz w:val="20"/>
                <w:szCs w:val="20"/>
              </w:rPr>
              <w:t>«</w:t>
            </w:r>
            <w:proofErr w:type="spellStart"/>
            <w:r w:rsidR="00F64609">
              <w:rPr>
                <w:rFonts w:ascii="GHEA Grapalat" w:eastAsia="Times New Roman" w:hAnsi="GHEA Grapalat" w:cs="Arial"/>
                <w:sz w:val="20"/>
                <w:szCs w:val="20"/>
              </w:rPr>
              <w:t>Հովհաննես</w:t>
            </w:r>
            <w:proofErr w:type="spellEnd"/>
            <w:r w:rsidR="00F64609">
              <w:rPr>
                <w:rFonts w:ascii="GHEA Grapalat" w:eastAsia="Times New Roman" w:hAnsi="GHEA Grapalat" w:cs="Arial"/>
                <w:sz w:val="20"/>
                <w:szCs w:val="20"/>
              </w:rPr>
              <w:t xml:space="preserve"> </w:t>
            </w:r>
            <w:proofErr w:type="spellStart"/>
            <w:r w:rsidR="00F64609">
              <w:rPr>
                <w:rFonts w:ascii="GHEA Grapalat" w:eastAsia="Times New Roman" w:hAnsi="GHEA Grapalat" w:cs="Arial"/>
                <w:sz w:val="20"/>
                <w:szCs w:val="20"/>
              </w:rPr>
              <w:t>Շարամբեյանի</w:t>
            </w:r>
            <w:proofErr w:type="spellEnd"/>
            <w:r w:rsidR="00F64609">
              <w:rPr>
                <w:rFonts w:ascii="GHEA Grapalat" w:eastAsia="Times New Roman" w:hAnsi="GHEA Grapalat" w:cs="Arial"/>
                <w:sz w:val="20"/>
                <w:szCs w:val="20"/>
              </w:rPr>
              <w:t xml:space="preserve"> </w:t>
            </w:r>
            <w:proofErr w:type="spellStart"/>
            <w:r w:rsidR="00F64609">
              <w:rPr>
                <w:rFonts w:ascii="GHEA Grapalat" w:eastAsia="Times New Roman" w:hAnsi="GHEA Grapalat" w:cs="Arial"/>
                <w:sz w:val="20"/>
                <w:szCs w:val="20"/>
              </w:rPr>
              <w:t>անվան</w:t>
            </w:r>
            <w:r w:rsidR="00F64609" w:rsidRPr="00F64609">
              <w:rPr>
                <w:rFonts w:ascii="GHEA Grapalat" w:eastAsia="Times New Roman" w:hAnsi="GHEA Grapalat" w:cs="Arial"/>
                <w:sz w:val="20"/>
                <w:szCs w:val="20"/>
              </w:rPr>
              <w:t>ժող</w:t>
            </w:r>
            <w:r w:rsidR="00F64609">
              <w:rPr>
                <w:rFonts w:ascii="GHEA Grapalat" w:eastAsia="Times New Roman" w:hAnsi="GHEA Grapalat" w:cs="Arial"/>
                <w:sz w:val="20"/>
                <w:szCs w:val="20"/>
              </w:rPr>
              <w:t>ովրդական</w:t>
            </w:r>
            <w:r w:rsidR="00F64609" w:rsidRPr="00F64609">
              <w:rPr>
                <w:rFonts w:ascii="GHEA Grapalat" w:eastAsia="Times New Roman" w:hAnsi="GHEA Grapalat" w:cs="Arial"/>
                <w:sz w:val="20"/>
                <w:szCs w:val="20"/>
              </w:rPr>
              <w:t>արվեստների</w:t>
            </w:r>
            <w:proofErr w:type="spellEnd"/>
            <w:r w:rsidR="00F64609" w:rsidRPr="00F64609">
              <w:rPr>
                <w:rFonts w:ascii="GHEA Grapalat" w:eastAsia="Times New Roman" w:hAnsi="GHEA Grapalat" w:cs="Arial"/>
                <w:sz w:val="20"/>
                <w:szCs w:val="20"/>
              </w:rPr>
              <w:t xml:space="preserve"> </w:t>
            </w:r>
            <w:proofErr w:type="spellStart"/>
            <w:r w:rsidR="00F64609" w:rsidRPr="00F64609">
              <w:rPr>
                <w:rFonts w:ascii="GHEA Grapalat" w:eastAsia="Times New Roman" w:hAnsi="GHEA Grapalat" w:cs="Arial"/>
                <w:sz w:val="20"/>
                <w:szCs w:val="20"/>
              </w:rPr>
              <w:t>թանգարան</w:t>
            </w:r>
            <w:proofErr w:type="spellEnd"/>
            <w:r w:rsidR="00F64609" w:rsidRPr="00F64609">
              <w:rPr>
                <w:rFonts w:ascii="GHEA Grapalat" w:eastAsia="Times New Roman" w:hAnsi="GHEA Grapalat" w:cs="Arial"/>
                <w:sz w:val="20"/>
                <w:szCs w:val="20"/>
              </w:rPr>
              <w:t>» ՊՈԱԿ</w:t>
            </w:r>
          </w:p>
        </w:tc>
      </w:tr>
      <w:tr w:rsidR="00C8279D" w:rsidRPr="00C8279D" w14:paraId="3A803D71" w14:textId="77777777" w:rsidTr="00C8279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207048" w14:textId="77777777" w:rsidR="00C8279D" w:rsidRPr="00C8279D" w:rsidRDefault="00C8279D" w:rsidP="00C8279D">
            <w:pPr>
              <w:spacing w:after="0" w:line="240" w:lineRule="auto"/>
              <w:rPr>
                <w:rFonts w:ascii="GHEA Grapalat" w:eastAsia="Times New Roman" w:hAnsi="GHEA Grapalat" w:cs="Sylfaen"/>
                <w:sz w:val="20"/>
                <w:szCs w:val="20"/>
                <w:lang w:val="ru-RU"/>
              </w:rPr>
            </w:pPr>
            <w:r w:rsidRPr="00C8279D">
              <w:rPr>
                <w:rFonts w:ascii="GHEA Grapalat" w:eastAsia="Times New Roman" w:hAnsi="GHEA Grapalat" w:cs="Sylfaen"/>
                <w:sz w:val="20"/>
                <w:szCs w:val="20"/>
                <w:lang w:val="ru-RU"/>
              </w:rPr>
              <w:t xml:space="preserve">10. </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Շահառուի</w:t>
            </w:r>
            <w:proofErr w:type="spellEnd"/>
            <w:r w:rsidRPr="00C8279D">
              <w:rPr>
                <w:rFonts w:ascii="GHEA Grapalat" w:eastAsia="Times New Roman" w:hAnsi="GHEA Grapalat" w:cs="Sylfaen"/>
                <w:sz w:val="20"/>
                <w:szCs w:val="20"/>
              </w:rPr>
              <w:t xml:space="preserve"> ՀԾՀ</w:t>
            </w:r>
            <w:r w:rsidRPr="00C8279D">
              <w:rPr>
                <w:rFonts w:ascii="GHEA Grapalat" w:eastAsia="Times New Roman" w:hAnsi="GHEA Grapalat" w:cs="Sylfaen"/>
                <w:sz w:val="20"/>
                <w:szCs w:val="20"/>
                <w:lang w:val="ru-RU"/>
              </w:rPr>
              <w:t xml:space="preserve"> (</w:t>
            </w:r>
            <w:r w:rsidRPr="00C8279D">
              <w:rPr>
                <w:rFonts w:ascii="GHEA Grapalat" w:eastAsia="Times New Roman" w:hAnsi="GHEA Grapalat" w:cs="Sylfaen"/>
                <w:sz w:val="20"/>
                <w:szCs w:val="20"/>
                <w:lang w:val="hy-AM"/>
              </w:rPr>
              <w:t>չի լրացվում</w:t>
            </w:r>
            <w:r w:rsidRPr="00C8279D">
              <w:rPr>
                <w:rFonts w:ascii="GHEA Grapalat" w:eastAsia="Times New Roman" w:hAnsi="GHEA Grapalat" w:cs="Sylfaen"/>
                <w:sz w:val="20"/>
                <w:szCs w:val="20"/>
                <w:lang w:val="ru-RU"/>
              </w:rPr>
              <w:t>)</w:t>
            </w:r>
          </w:p>
        </w:tc>
      </w:tr>
      <w:tr w:rsidR="00C8279D" w:rsidRPr="00C8279D" w14:paraId="00104201" w14:textId="77777777" w:rsidTr="00C8279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C1F63C" w14:textId="77777777" w:rsidR="00C8279D" w:rsidRPr="00F64609" w:rsidRDefault="00C8279D" w:rsidP="00C8279D">
            <w:pPr>
              <w:spacing w:after="0" w:line="240" w:lineRule="auto"/>
              <w:rPr>
                <w:rFonts w:ascii="GHEA Grapalat" w:eastAsia="Times New Roman" w:hAnsi="GHEA Grapalat" w:cs="Arial"/>
                <w:sz w:val="20"/>
                <w:szCs w:val="20"/>
                <w:lang w:val="hy-AM"/>
              </w:rPr>
            </w:pPr>
            <w:r w:rsidRPr="00C8279D">
              <w:rPr>
                <w:rFonts w:ascii="GHEA Grapalat" w:eastAsia="Times New Roman" w:hAnsi="GHEA Grapalat" w:cs="Sylfaen"/>
                <w:sz w:val="20"/>
                <w:szCs w:val="20"/>
                <w:lang w:val="hy-AM"/>
              </w:rPr>
              <w:t>11</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ՇահառուիՀՎՀՀ</w:t>
            </w:r>
            <w:proofErr w:type="spellEnd"/>
            <w:r w:rsidRPr="00C8279D">
              <w:rPr>
                <w:rFonts w:ascii="GHEA Grapalat" w:eastAsia="Times New Roman" w:hAnsi="GHEA Grapalat" w:cs="Arial"/>
                <w:sz w:val="20"/>
                <w:szCs w:val="20"/>
              </w:rPr>
              <w:t>`</w:t>
            </w:r>
            <w:r w:rsidR="00F64609" w:rsidRPr="00F64609">
              <w:rPr>
                <w:rFonts w:ascii="GHEA Grapalat" w:eastAsia="Times New Roman" w:hAnsi="GHEA Grapalat" w:cs="Arial"/>
                <w:sz w:val="20"/>
                <w:szCs w:val="20"/>
                <w:lang w:val="hy-AM"/>
              </w:rPr>
              <w:t>01573636</w:t>
            </w:r>
          </w:p>
        </w:tc>
      </w:tr>
      <w:tr w:rsidR="00C8279D" w:rsidRPr="00C8279D" w14:paraId="79EE5EE5" w14:textId="77777777" w:rsidTr="00C8279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C0CA8D" w14:textId="77777777" w:rsidR="00F64609" w:rsidRPr="00F64609" w:rsidRDefault="00C8279D" w:rsidP="00F64609">
            <w:pPr>
              <w:spacing w:after="0" w:line="240" w:lineRule="auto"/>
              <w:rPr>
                <w:rFonts w:ascii="GHEA Grapalat" w:eastAsia="Times New Roman" w:hAnsi="GHEA Grapalat" w:cs="Arial"/>
                <w:sz w:val="20"/>
                <w:szCs w:val="20"/>
                <w:lang w:val="hy-AM"/>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2</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Շահառուի</w:t>
            </w:r>
            <w:proofErr w:type="spellEnd"/>
            <w:r w:rsidRPr="00C8279D">
              <w:rPr>
                <w:rFonts w:ascii="GHEA Grapalat" w:eastAsia="Times New Roman" w:hAnsi="GHEA Grapalat" w:cs="Sylfaen"/>
                <w:sz w:val="20"/>
                <w:szCs w:val="20"/>
                <w:lang w:val="hy-AM"/>
              </w:rPr>
              <w:t>ն սպասարկող Ֆինանսական կազմակերպություն</w:t>
            </w: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բանկ</w:t>
            </w:r>
            <w:proofErr w:type="spellEnd"/>
            <w:r w:rsidRPr="00C8279D">
              <w:rPr>
                <w:rFonts w:ascii="GHEA Grapalat" w:eastAsia="Times New Roman" w:hAnsi="GHEA Grapalat" w:cs="Sylfaen"/>
                <w:sz w:val="20"/>
                <w:szCs w:val="20"/>
              </w:rPr>
              <w:t>)</w:t>
            </w:r>
            <w:r w:rsidRPr="00C8279D">
              <w:rPr>
                <w:rFonts w:ascii="GHEA Grapalat" w:eastAsia="Times New Roman" w:hAnsi="GHEA Grapalat" w:cs="Arial"/>
                <w:sz w:val="20"/>
                <w:szCs w:val="20"/>
              </w:rPr>
              <w:t>`</w:t>
            </w:r>
            <w:r w:rsidR="00F64609" w:rsidRPr="00F64609">
              <w:rPr>
                <w:rFonts w:ascii="GHEA Grapalat" w:eastAsia="Times New Roman" w:hAnsi="GHEA Grapalat" w:cs="Arial"/>
                <w:sz w:val="20"/>
                <w:szCs w:val="20"/>
                <w:lang w:val="hy-AM"/>
              </w:rPr>
              <w:t>ՀՀ ֆինանսների նախարարության</w:t>
            </w:r>
          </w:p>
          <w:p w14:paraId="212740D1" w14:textId="77777777" w:rsidR="00C8279D" w:rsidRPr="00F64609" w:rsidRDefault="00F64609" w:rsidP="00F64609">
            <w:pPr>
              <w:spacing w:after="0" w:line="240" w:lineRule="auto"/>
              <w:rPr>
                <w:rFonts w:ascii="GHEA Grapalat" w:eastAsia="Times New Roman" w:hAnsi="GHEA Grapalat" w:cs="Arial"/>
                <w:sz w:val="20"/>
                <w:szCs w:val="20"/>
                <w:lang w:val="hy-AM"/>
              </w:rPr>
            </w:pPr>
            <w:r w:rsidRPr="00F64609">
              <w:rPr>
                <w:rFonts w:ascii="GHEA Grapalat" w:eastAsia="Times New Roman" w:hAnsi="GHEA Grapalat" w:cs="Arial"/>
                <w:sz w:val="20"/>
                <w:szCs w:val="20"/>
                <w:lang w:val="hy-AM"/>
              </w:rPr>
              <w:t>գործառնական վարչություն</w:t>
            </w:r>
          </w:p>
        </w:tc>
      </w:tr>
      <w:tr w:rsidR="00C8279D" w:rsidRPr="00C8279D" w14:paraId="57149B26" w14:textId="77777777" w:rsidTr="00C8279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BB5E11" w14:textId="48C210C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3</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Շահառուիհաշվիհամարը</w:t>
            </w:r>
            <w:proofErr w:type="spellEnd"/>
            <w:r w:rsidRPr="00C8279D">
              <w:rPr>
                <w:rFonts w:ascii="GHEA Grapalat" w:eastAsia="Times New Roman" w:hAnsi="GHEA Grapalat" w:cs="Arial"/>
                <w:sz w:val="20"/>
                <w:szCs w:val="20"/>
              </w:rPr>
              <w:t xml:space="preserve"> (</w:t>
            </w:r>
            <w:proofErr w:type="spellStart"/>
            <w:proofErr w:type="gramStart"/>
            <w:r w:rsidRPr="00C8279D">
              <w:rPr>
                <w:rFonts w:ascii="GHEA Grapalat" w:eastAsia="Times New Roman" w:hAnsi="GHEA Grapalat" w:cs="Sylfaen"/>
                <w:sz w:val="20"/>
                <w:szCs w:val="20"/>
              </w:rPr>
              <w:t>հշ</w:t>
            </w:r>
            <w:r w:rsidRPr="00C8279D">
              <w:rPr>
                <w:rFonts w:ascii="GHEA Grapalat" w:eastAsia="Times New Roman" w:hAnsi="GHEA Grapalat" w:cs="Arial"/>
                <w:sz w:val="20"/>
                <w:szCs w:val="20"/>
              </w:rPr>
              <w:t>.N</w:t>
            </w:r>
            <w:proofErr w:type="spellEnd"/>
            <w:proofErr w:type="gramEnd"/>
            <w:r w:rsidRPr="00C8279D">
              <w:rPr>
                <w:rFonts w:ascii="GHEA Grapalat" w:eastAsia="Times New Roman" w:hAnsi="GHEA Grapalat" w:cs="Arial"/>
                <w:sz w:val="20"/>
                <w:szCs w:val="20"/>
              </w:rPr>
              <w:t>)</w:t>
            </w:r>
            <w:r w:rsidR="00BA76A1">
              <w:rPr>
                <w:rFonts w:ascii="GHEA Grapalat" w:eastAsia="Times New Roman" w:hAnsi="GHEA Grapalat" w:cs="Arial"/>
                <w:sz w:val="20"/>
                <w:szCs w:val="20"/>
                <w:lang w:val="ru-RU"/>
              </w:rPr>
              <w:t xml:space="preserve"> </w:t>
            </w:r>
            <w:r w:rsidR="00F64609" w:rsidRPr="00BA76A1">
              <w:rPr>
                <w:rFonts w:ascii="GHEA Grapalat" w:eastAsia="Times New Roman" w:hAnsi="GHEA Grapalat" w:cs="Arial"/>
                <w:sz w:val="20"/>
                <w:szCs w:val="20"/>
              </w:rPr>
              <w:t>900018001322</w:t>
            </w:r>
          </w:p>
        </w:tc>
      </w:tr>
      <w:tr w:rsidR="00C8279D" w:rsidRPr="00C8279D" w14:paraId="6EE0FDED"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0ED00"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4</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Գումարը</w:t>
            </w:r>
            <w:proofErr w:type="spellEnd"/>
            <w:r w:rsidRPr="00C8279D">
              <w:rPr>
                <w:rFonts w:ascii="GHEA Grapalat" w:eastAsia="Times New Roman" w:hAnsi="GHEA Grapalat" w:cs="Arial"/>
                <w:sz w:val="20"/>
                <w:szCs w:val="20"/>
                <w:lang w:val="ru-RU"/>
              </w:rPr>
              <w:t>(</w:t>
            </w:r>
            <w:proofErr w:type="spellStart"/>
            <w:r w:rsidRPr="00C8279D">
              <w:rPr>
                <w:rFonts w:ascii="GHEA Grapalat" w:eastAsia="Times New Roman" w:hAnsi="GHEA Grapalat" w:cs="Sylfaen"/>
                <w:sz w:val="20"/>
                <w:szCs w:val="20"/>
              </w:rPr>
              <w:t>թվերովևբառերով</w:t>
            </w:r>
            <w:proofErr w:type="spellEnd"/>
            <w:r w:rsidRPr="00C8279D">
              <w:rPr>
                <w:rFonts w:ascii="GHEA Grapalat" w:eastAsia="Times New Roman" w:hAnsi="GHEA Grapalat" w:cs="Sylfaen"/>
                <w:sz w:val="20"/>
                <w:szCs w:val="20"/>
                <w:lang w:val="ru-RU"/>
              </w:rPr>
              <w:t>)</w:t>
            </w:r>
            <w:r w:rsidRPr="00C8279D">
              <w:rPr>
                <w:rFonts w:ascii="GHEA Grapalat" w:eastAsia="Times New Roman" w:hAnsi="GHEA Grapalat" w:cs="Arial"/>
                <w:sz w:val="20"/>
                <w:szCs w:val="20"/>
              </w:rPr>
              <w:t>`</w:t>
            </w:r>
          </w:p>
        </w:tc>
      </w:tr>
      <w:tr w:rsidR="00C8279D" w:rsidRPr="00C8279D" w14:paraId="19DA2AA7"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A60A3"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 xml:space="preserve">15. </w:t>
            </w:r>
            <w:r w:rsidRPr="00C8279D">
              <w:rPr>
                <w:rFonts w:ascii="GHEA Grapalat" w:eastAsia="Times New Roman" w:hAnsi="GHEA Grapalat" w:cs="Sylfaen"/>
                <w:sz w:val="20"/>
                <w:szCs w:val="20"/>
                <w:lang w:val="hy-AM"/>
              </w:rPr>
              <w:t>Ակցեպտավորված գումարը</w:t>
            </w:r>
            <w:proofErr w:type="gramStart"/>
            <w:r w:rsidRPr="00C8279D">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rPr>
              <w:t xml:space="preserve"> (</w:t>
            </w:r>
            <w:proofErr w:type="spellStart"/>
            <w:proofErr w:type="gramEnd"/>
            <w:r w:rsidRPr="00C8279D">
              <w:rPr>
                <w:rFonts w:ascii="GHEA Grapalat" w:eastAsia="Times New Roman" w:hAnsi="GHEA Grapalat" w:cs="Sylfaen"/>
                <w:sz w:val="20"/>
                <w:szCs w:val="20"/>
              </w:rPr>
              <w:t>թվերովևբառերով</w:t>
            </w:r>
            <w:proofErr w:type="spellEnd"/>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նախատեսված է նշված գումարի մասնակի ակցեպտի համար, որը չի կիրառվում</w:t>
            </w:r>
            <w:r w:rsidRPr="00C8279D">
              <w:rPr>
                <w:rFonts w:ascii="GHEA Grapalat" w:eastAsia="Times New Roman" w:hAnsi="GHEA Grapalat" w:cs="Sylfaen"/>
                <w:sz w:val="20"/>
                <w:szCs w:val="20"/>
              </w:rPr>
              <w:t>)</w:t>
            </w:r>
          </w:p>
        </w:tc>
      </w:tr>
      <w:tr w:rsidR="00C8279D" w:rsidRPr="00C8279D" w14:paraId="4798679E"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A30F8C"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ru-RU"/>
              </w:rPr>
              <w:t>6</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Արժույթը</w:t>
            </w:r>
            <w:proofErr w:type="spellEnd"/>
            <w:r w:rsidRPr="00C8279D">
              <w:rPr>
                <w:rFonts w:ascii="GHEA Grapalat" w:eastAsia="Times New Roman" w:hAnsi="GHEA Grapalat" w:cs="Arial"/>
                <w:sz w:val="20"/>
                <w:szCs w:val="20"/>
              </w:rPr>
              <w:t xml:space="preserve"> (</w:t>
            </w:r>
            <w:proofErr w:type="spellStart"/>
            <w:r w:rsidRPr="00C8279D">
              <w:rPr>
                <w:rFonts w:ascii="GHEA Grapalat" w:eastAsia="Times New Roman" w:hAnsi="GHEA Grapalat" w:cs="Sylfaen"/>
                <w:sz w:val="20"/>
                <w:szCs w:val="20"/>
              </w:rPr>
              <w:t>բառերովևկոդով</w:t>
            </w:r>
            <w:proofErr w:type="spellEnd"/>
            <w:r w:rsidRPr="00C8279D">
              <w:rPr>
                <w:rFonts w:ascii="GHEA Grapalat" w:eastAsia="Times New Roman" w:hAnsi="GHEA Grapalat" w:cs="Arial"/>
                <w:sz w:val="20"/>
                <w:szCs w:val="20"/>
              </w:rPr>
              <w:t>)`</w:t>
            </w:r>
          </w:p>
        </w:tc>
      </w:tr>
      <w:tr w:rsidR="00C8279D" w:rsidRPr="00C8279D" w14:paraId="780D34D6" w14:textId="77777777" w:rsidTr="00C8279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CBF89B" w14:textId="77777777" w:rsidR="00C8279D" w:rsidRPr="00C8279D" w:rsidRDefault="00C8279D" w:rsidP="00C8279D">
            <w:pPr>
              <w:spacing w:after="0" w:line="240" w:lineRule="auto"/>
              <w:rPr>
                <w:rFonts w:ascii="GHEA Grapalat" w:eastAsia="Times New Roman" w:hAnsi="GHEA Grapalat" w:cs="Arial"/>
                <w:sz w:val="20"/>
                <w:szCs w:val="20"/>
                <w:lang w:val="hy-AM"/>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7</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Գործարքի</w:t>
            </w:r>
            <w:proofErr w:type="spellEnd"/>
            <w:r w:rsidRPr="00C8279D">
              <w:rPr>
                <w:rFonts w:ascii="GHEA Grapalat" w:eastAsia="Times New Roman" w:hAnsi="GHEA Grapalat" w:cs="Arial"/>
                <w:sz w:val="20"/>
                <w:szCs w:val="20"/>
              </w:rPr>
              <w:t xml:space="preserve"> (</w:t>
            </w:r>
            <w:proofErr w:type="spellStart"/>
            <w:r w:rsidRPr="00C8279D">
              <w:rPr>
                <w:rFonts w:ascii="GHEA Grapalat" w:eastAsia="Times New Roman" w:hAnsi="GHEA Grapalat" w:cs="Sylfaen"/>
                <w:sz w:val="20"/>
                <w:szCs w:val="20"/>
              </w:rPr>
              <w:t>վճարման</w:t>
            </w:r>
            <w:proofErr w:type="spellEnd"/>
            <w:r w:rsidRPr="00C8279D">
              <w:rPr>
                <w:rFonts w:ascii="GHEA Grapalat" w:eastAsia="Times New Roman" w:hAnsi="GHEA Grapalat" w:cs="Arial"/>
                <w:sz w:val="20"/>
                <w:szCs w:val="20"/>
              </w:rPr>
              <w:t xml:space="preserve">) </w:t>
            </w:r>
            <w:proofErr w:type="spellStart"/>
            <w:r w:rsidRPr="00C8279D">
              <w:rPr>
                <w:rFonts w:ascii="GHEA Grapalat" w:eastAsia="Times New Roman" w:hAnsi="GHEA Grapalat" w:cs="Sylfaen"/>
                <w:sz w:val="20"/>
                <w:szCs w:val="20"/>
              </w:rPr>
              <w:t>նպատակը</w:t>
            </w:r>
            <w:proofErr w:type="spellEnd"/>
            <w:proofErr w:type="gramStart"/>
            <w:r w:rsidRPr="00C8279D">
              <w:rPr>
                <w:rFonts w:ascii="GHEA Grapalat" w:eastAsia="Times New Roman" w:hAnsi="GHEA Grapalat" w:cs="Arial"/>
                <w:sz w:val="20"/>
                <w:szCs w:val="20"/>
              </w:rPr>
              <w:t>`</w:t>
            </w:r>
            <w:r w:rsidRPr="00C8279D">
              <w:rPr>
                <w:rFonts w:ascii="GHEA Grapalat" w:eastAsia="Times New Roman" w:hAnsi="GHEA Grapalat" w:cs="Sylfaen"/>
                <w:bCs/>
                <w:i/>
                <w:sz w:val="20"/>
                <w:szCs w:val="20"/>
              </w:rPr>
              <w:t>(</w:t>
            </w:r>
            <w:proofErr w:type="gramEnd"/>
            <w:r w:rsidRPr="00C8279D">
              <w:rPr>
                <w:rFonts w:ascii="GHEA Grapalat" w:eastAsia="Times New Roman" w:hAnsi="GHEA Grapalat" w:cs="Sylfaen"/>
                <w:bCs/>
                <w:i/>
                <w:sz w:val="20"/>
                <w:szCs w:val="20"/>
                <w:lang w:val="hy-AM"/>
              </w:rPr>
              <w:t>պայմանագրի կատարման</w:t>
            </w:r>
            <w:r w:rsidRPr="00C8279D">
              <w:rPr>
                <w:rFonts w:ascii="GHEA Grapalat" w:eastAsia="Times New Roman" w:hAnsi="GHEA Grapalat" w:cs="Sylfaen"/>
                <w:bCs/>
                <w:i/>
                <w:sz w:val="20"/>
                <w:szCs w:val="20"/>
              </w:rPr>
              <w:t xml:space="preserve"> </w:t>
            </w:r>
            <w:proofErr w:type="spellStart"/>
            <w:r w:rsidRPr="00C8279D">
              <w:rPr>
                <w:rFonts w:ascii="GHEA Grapalat" w:eastAsia="Times New Roman" w:hAnsi="GHEA Grapalat" w:cs="Sylfaen"/>
                <w:bCs/>
                <w:i/>
                <w:sz w:val="20"/>
                <w:szCs w:val="20"/>
              </w:rPr>
              <w:t>ապահովմ</w:t>
            </w:r>
            <w:proofErr w:type="spellEnd"/>
            <w:r w:rsidRPr="00C8279D">
              <w:rPr>
                <w:rFonts w:ascii="GHEA Grapalat" w:eastAsia="Times New Roman" w:hAnsi="GHEA Grapalat" w:cs="Sylfaen"/>
                <w:bCs/>
                <w:i/>
                <w:sz w:val="20"/>
                <w:szCs w:val="20"/>
                <w:lang w:val="hy-AM"/>
              </w:rPr>
              <w:t>ան համար</w:t>
            </w:r>
            <w:r w:rsidRPr="00C8279D">
              <w:rPr>
                <w:rFonts w:ascii="GHEA Grapalat" w:eastAsia="Times New Roman" w:hAnsi="GHEA Grapalat" w:cs="Sylfaen"/>
                <w:bCs/>
                <w:i/>
                <w:sz w:val="20"/>
                <w:szCs w:val="20"/>
              </w:rPr>
              <w:t>)</w:t>
            </w:r>
          </w:p>
        </w:tc>
      </w:tr>
      <w:tr w:rsidR="00C8279D" w:rsidRPr="00C8279D" w14:paraId="22D8DF9B" w14:textId="77777777" w:rsidTr="00C8279D">
        <w:trPr>
          <w:trHeight w:val="424"/>
        </w:trPr>
        <w:tc>
          <w:tcPr>
            <w:tcW w:w="10980" w:type="dxa"/>
            <w:gridSpan w:val="2"/>
            <w:tcBorders>
              <w:top w:val="single" w:sz="4" w:space="0" w:color="auto"/>
              <w:left w:val="single" w:sz="4" w:space="0" w:color="auto"/>
              <w:right w:val="single" w:sz="4" w:space="0" w:color="000000"/>
            </w:tcBorders>
            <w:noWrap/>
            <w:vAlign w:val="bottom"/>
          </w:tcPr>
          <w:p w14:paraId="2DB0F07A" w14:textId="77777777" w:rsidR="00C8279D" w:rsidRPr="00C8279D" w:rsidRDefault="00C8279D" w:rsidP="00C8279D">
            <w:pPr>
              <w:spacing w:after="0" w:line="240" w:lineRule="auto"/>
              <w:rPr>
                <w:rFonts w:ascii="GHEA Grapalat" w:eastAsia="Times New Roman" w:hAnsi="GHEA Grapalat" w:cs="Arial"/>
                <w:sz w:val="20"/>
                <w:szCs w:val="20"/>
              </w:rPr>
            </w:pPr>
            <w:r w:rsidRPr="00C8279D">
              <w:rPr>
                <w:rFonts w:ascii="GHEA Grapalat" w:eastAsia="Times New Roman" w:hAnsi="GHEA Grapalat" w:cs="Sylfaen"/>
                <w:sz w:val="20"/>
                <w:szCs w:val="20"/>
              </w:rPr>
              <w:t>1</w:t>
            </w:r>
            <w:r w:rsidRPr="00C8279D">
              <w:rPr>
                <w:rFonts w:ascii="GHEA Grapalat" w:eastAsia="Times New Roman" w:hAnsi="GHEA Grapalat" w:cs="Sylfaen"/>
                <w:sz w:val="20"/>
                <w:szCs w:val="20"/>
                <w:lang w:val="hy-AM"/>
              </w:rPr>
              <w:t>8</w:t>
            </w:r>
            <w:r w:rsidRPr="00C8279D">
              <w:rPr>
                <w:rFonts w:ascii="GHEA Grapalat" w:eastAsia="Times New Roman" w:hAnsi="GHEA Grapalat" w:cs="Sylfaen"/>
                <w:sz w:val="20"/>
                <w:szCs w:val="20"/>
              </w:rPr>
              <w:t xml:space="preserve">. </w:t>
            </w:r>
            <w:r w:rsidRPr="00C8279D">
              <w:rPr>
                <w:rFonts w:ascii="GHEA Grapalat" w:eastAsia="Times New Roman" w:hAnsi="GHEA Grapalat" w:cs="Sylfaen"/>
                <w:sz w:val="20"/>
                <w:szCs w:val="20"/>
                <w:lang w:val="hy-AM"/>
              </w:rPr>
              <w:t xml:space="preserve">Վճարման կատարման հիմքերը՝ </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Փաստաթղթերի</w:t>
            </w:r>
            <w:r w:rsidRPr="00C8279D">
              <w:rPr>
                <w:rFonts w:ascii="GHEA Grapalat" w:eastAsia="Times New Roman" w:hAnsi="GHEA Grapalat" w:cs="Arial"/>
                <w:sz w:val="20"/>
                <w:szCs w:val="20"/>
                <w:lang w:val="hy-AM"/>
              </w:rPr>
              <w:t xml:space="preserve"> անվանումը</w:t>
            </w:r>
            <w:r w:rsidRPr="00C8279D">
              <w:rPr>
                <w:rFonts w:ascii="GHEA Grapalat" w:eastAsia="Times New Roman" w:hAnsi="GHEA Grapalat" w:cs="Arial"/>
                <w:sz w:val="20"/>
                <w:szCs w:val="20"/>
              </w:rPr>
              <w:t>,</w:t>
            </w:r>
            <w:r w:rsidRPr="00C8279D">
              <w:rPr>
                <w:rFonts w:ascii="GHEA Grapalat" w:eastAsia="Times New Roman" w:hAnsi="GHEA Grapalat" w:cs="Arial"/>
                <w:sz w:val="20"/>
                <w:szCs w:val="20"/>
                <w:lang w:val="hy-AM"/>
              </w:rPr>
              <w:t xml:space="preserve"> այդ թվում՝ տուժանքի մասին համաձայնագիրը, </w:t>
            </w:r>
            <w:proofErr w:type="gramStart"/>
            <w:r w:rsidRPr="00C8279D">
              <w:rPr>
                <w:rFonts w:ascii="GHEA Grapalat" w:eastAsia="Times New Roman" w:hAnsi="GHEA Grapalat" w:cs="Sylfaen"/>
                <w:sz w:val="20"/>
                <w:szCs w:val="20"/>
                <w:lang w:val="hy-AM"/>
              </w:rPr>
              <w:t>դրանցհամարները</w:t>
            </w:r>
            <w:r w:rsidRPr="00C8279D">
              <w:rPr>
                <w:rFonts w:ascii="GHEA Grapalat" w:eastAsia="Times New Roman" w:hAnsi="GHEA Grapalat" w:cs="Arial"/>
                <w:sz w:val="20"/>
                <w:szCs w:val="20"/>
                <w:lang w:val="hy-AM"/>
              </w:rPr>
              <w:t>,</w:t>
            </w:r>
            <w:r w:rsidRPr="00C8279D">
              <w:rPr>
                <w:rFonts w:ascii="GHEA Grapalat" w:eastAsia="Times New Roman" w:hAnsi="GHEA Grapalat" w:cs="Sylfaen"/>
                <w:sz w:val="20"/>
                <w:szCs w:val="20"/>
                <w:lang w:val="hy-AM"/>
              </w:rPr>
              <w:t>պ</w:t>
            </w:r>
            <w:proofErr w:type="spellStart"/>
            <w:r w:rsidRPr="00C8279D">
              <w:rPr>
                <w:rFonts w:ascii="GHEA Grapalat" w:eastAsia="Times New Roman" w:hAnsi="GHEA Grapalat" w:cs="Sylfaen"/>
                <w:sz w:val="20"/>
                <w:szCs w:val="20"/>
              </w:rPr>
              <w:t>այմանագրի</w:t>
            </w:r>
            <w:proofErr w:type="spellEnd"/>
            <w:proofErr w:type="gramEnd"/>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ծածկագիրը</w:t>
            </w:r>
            <w:proofErr w:type="spellEnd"/>
            <w:r w:rsidRPr="00C8279D">
              <w:rPr>
                <w:rFonts w:ascii="GHEA Grapalat" w:eastAsia="Times New Roman" w:hAnsi="GHEA Grapalat" w:cs="Arial"/>
                <w:sz w:val="20"/>
                <w:szCs w:val="20"/>
                <w:lang w:val="hy-AM"/>
              </w:rPr>
              <w:t xml:space="preserve"> որի հիման վրա կատարվում է  գանձումը</w:t>
            </w:r>
            <w:r w:rsidRPr="00C8279D">
              <w:rPr>
                <w:rFonts w:ascii="GHEA Grapalat" w:eastAsia="Times New Roman" w:hAnsi="GHEA Grapalat" w:cs="Arial"/>
                <w:sz w:val="20"/>
                <w:szCs w:val="20"/>
              </w:rPr>
              <w:t>)</w:t>
            </w:r>
            <w:r w:rsidRPr="00C8279D">
              <w:rPr>
                <w:rFonts w:ascii="GHEA Grapalat" w:eastAsia="Times New Roman" w:hAnsi="GHEA Grapalat" w:cs="Sylfaen"/>
                <w:sz w:val="20"/>
                <w:szCs w:val="20"/>
              </w:rPr>
              <w:t>`</w:t>
            </w:r>
          </w:p>
          <w:p w14:paraId="7806402C" w14:textId="77777777" w:rsidR="00C8279D" w:rsidRPr="00C8279D" w:rsidRDefault="00C8279D" w:rsidP="00C8279D">
            <w:pPr>
              <w:spacing w:after="0" w:line="240" w:lineRule="auto"/>
              <w:rPr>
                <w:rFonts w:ascii="GHEA Grapalat" w:eastAsia="Times New Roman" w:hAnsi="GHEA Grapalat" w:cs="Arial"/>
                <w:sz w:val="20"/>
                <w:szCs w:val="20"/>
              </w:rPr>
            </w:pPr>
          </w:p>
        </w:tc>
      </w:tr>
      <w:tr w:rsidR="00C8279D" w:rsidRPr="00C8279D" w14:paraId="2AC26D7B" w14:textId="77777777" w:rsidTr="00C8279D">
        <w:trPr>
          <w:trHeight w:val="704"/>
        </w:trPr>
        <w:tc>
          <w:tcPr>
            <w:tcW w:w="10980" w:type="dxa"/>
            <w:gridSpan w:val="2"/>
            <w:tcBorders>
              <w:left w:val="single" w:sz="4" w:space="0" w:color="auto"/>
              <w:bottom w:val="single" w:sz="4" w:space="0" w:color="auto"/>
              <w:right w:val="single" w:sz="4" w:space="0" w:color="000000"/>
            </w:tcBorders>
            <w:noWrap/>
            <w:vAlign w:val="bottom"/>
          </w:tcPr>
          <w:p w14:paraId="75070E74" w14:textId="77777777" w:rsidR="00C8279D" w:rsidRPr="00C8279D" w:rsidRDefault="00C8279D" w:rsidP="00C8279D">
            <w:pPr>
              <w:spacing w:after="0" w:line="240" w:lineRule="auto"/>
              <w:rPr>
                <w:rFonts w:ascii="GHEA Grapalat" w:eastAsia="Times New Roman" w:hAnsi="GHEA Grapalat" w:cs="Arial"/>
                <w:sz w:val="20"/>
                <w:szCs w:val="20"/>
                <w:lang w:val="hy-AM"/>
              </w:rPr>
            </w:pPr>
          </w:p>
        </w:tc>
      </w:tr>
      <w:tr w:rsidR="00C8279D" w:rsidRPr="00C8279D" w14:paraId="68D9BBD9" w14:textId="77777777" w:rsidTr="00C827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ECC8A" w14:textId="77777777" w:rsidR="00C8279D" w:rsidRPr="00C8279D" w:rsidRDefault="00C8279D" w:rsidP="00C8279D">
            <w:pPr>
              <w:spacing w:after="0" w:line="240" w:lineRule="auto"/>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19. Վճարման պայմանները՝                                &lt;ակցեպտավորված վճարում&gt;</w:t>
            </w:r>
          </w:p>
          <w:p w14:paraId="0729C791" w14:textId="77777777" w:rsidR="00C8279D" w:rsidRPr="00C8279D" w:rsidRDefault="00C8279D" w:rsidP="00C8279D">
            <w:pPr>
              <w:spacing w:after="0" w:line="240" w:lineRule="auto"/>
              <w:rPr>
                <w:rFonts w:ascii="GHEA Grapalat" w:eastAsia="Times New Roman" w:hAnsi="GHEA Grapalat" w:cs="Sylfaen"/>
                <w:sz w:val="20"/>
                <w:szCs w:val="20"/>
                <w:lang w:val="ru-RU"/>
              </w:rPr>
            </w:pPr>
          </w:p>
        </w:tc>
      </w:tr>
      <w:tr w:rsidR="00C8279D" w:rsidRPr="00C8279D" w14:paraId="60F498A9" w14:textId="77777777" w:rsidTr="00C8279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085A30"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lang w:val="hy-AM"/>
              </w:rPr>
              <w:t xml:space="preserve">20. Առդիր էջերի քանակը՝    </w:t>
            </w:r>
            <w:r w:rsidRPr="00C8279D">
              <w:rPr>
                <w:rFonts w:ascii="GHEA Grapalat" w:eastAsia="Times New Roman" w:hAnsi="GHEA Grapalat" w:cs="Arial"/>
                <w:sz w:val="20"/>
                <w:szCs w:val="20"/>
              </w:rPr>
              <w:t xml:space="preserve">--- </w:t>
            </w:r>
            <w:proofErr w:type="spellStart"/>
            <w:r w:rsidRPr="00C8279D">
              <w:rPr>
                <w:rFonts w:ascii="GHEA Grapalat" w:eastAsia="Times New Roman" w:hAnsi="GHEA Grapalat" w:cs="Sylfaen"/>
                <w:sz w:val="20"/>
                <w:szCs w:val="20"/>
              </w:rPr>
              <w:t>էջ</w:t>
            </w:r>
            <w:proofErr w:type="spellEnd"/>
          </w:p>
          <w:p w14:paraId="4F789B8F" w14:textId="77777777" w:rsidR="00C8279D" w:rsidRPr="00C8279D" w:rsidRDefault="00C8279D" w:rsidP="00C8279D">
            <w:pPr>
              <w:spacing w:after="0" w:line="240" w:lineRule="auto"/>
              <w:rPr>
                <w:rFonts w:ascii="GHEA Grapalat" w:eastAsia="Times New Roman" w:hAnsi="GHEA Grapalat" w:cs="Sylfaen"/>
                <w:sz w:val="20"/>
                <w:szCs w:val="20"/>
                <w:lang w:val="hy-AM"/>
              </w:rPr>
            </w:pPr>
          </w:p>
        </w:tc>
      </w:tr>
      <w:tr w:rsidR="00C8279D" w:rsidRPr="00C8279D" w14:paraId="0F97513E" w14:textId="77777777" w:rsidTr="00C8279D">
        <w:trPr>
          <w:trHeight w:val="2194"/>
        </w:trPr>
        <w:tc>
          <w:tcPr>
            <w:tcW w:w="5616" w:type="dxa"/>
            <w:tcBorders>
              <w:top w:val="nil"/>
              <w:left w:val="single" w:sz="4" w:space="0" w:color="auto"/>
              <w:bottom w:val="single" w:sz="4" w:space="0" w:color="auto"/>
              <w:right w:val="single" w:sz="4" w:space="0" w:color="auto"/>
            </w:tcBorders>
            <w:noWrap/>
            <w:vAlign w:val="bottom"/>
          </w:tcPr>
          <w:p w14:paraId="229171D3"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Courier New" w:eastAsia="Times New Roman" w:hAnsi="Courier New" w:cs="Courier New"/>
                <w:sz w:val="20"/>
                <w:szCs w:val="20"/>
              </w:rPr>
              <w:t> </w:t>
            </w:r>
            <w:r w:rsidRPr="00C8279D">
              <w:rPr>
                <w:rFonts w:ascii="GHEA Grapalat" w:eastAsia="Times New Roman" w:hAnsi="GHEA Grapalat" w:cs="Arial"/>
                <w:sz w:val="20"/>
                <w:szCs w:val="20"/>
                <w:lang w:val="hy-AM"/>
              </w:rPr>
              <w:t>22</w:t>
            </w:r>
            <w:r w:rsidRPr="00C8279D">
              <w:rPr>
                <w:rFonts w:ascii="GHEA Grapalat" w:eastAsia="Times New Roman" w:hAnsi="GHEA Grapalat" w:cs="Arial"/>
                <w:sz w:val="20"/>
                <w:szCs w:val="20"/>
              </w:rPr>
              <w:t>.</w:t>
            </w:r>
            <w:r w:rsidRPr="00C8279D">
              <w:rPr>
                <w:rFonts w:ascii="GHEA Grapalat" w:eastAsia="Times New Roman" w:hAnsi="GHEA Grapalat" w:cs="Sylfaen"/>
                <w:sz w:val="20"/>
                <w:szCs w:val="20"/>
              </w:rPr>
              <w:t xml:space="preserve">ա. </w:t>
            </w:r>
            <w:proofErr w:type="spellStart"/>
            <w:r w:rsidRPr="00C8279D">
              <w:rPr>
                <w:rFonts w:ascii="GHEA Grapalat" w:eastAsia="Times New Roman" w:hAnsi="GHEA Grapalat" w:cs="Sylfaen"/>
                <w:sz w:val="20"/>
                <w:szCs w:val="20"/>
              </w:rPr>
              <w:t>Շահառուի</w:t>
            </w:r>
            <w:proofErr w:type="spellEnd"/>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ստորագրությունները</w:t>
            </w:r>
            <w:proofErr w:type="spellEnd"/>
          </w:p>
          <w:p w14:paraId="40C86ABE" w14:textId="77777777" w:rsidR="00C8279D" w:rsidRPr="00C8279D" w:rsidRDefault="00C8279D" w:rsidP="00C8279D">
            <w:pPr>
              <w:spacing w:after="0" w:line="240" w:lineRule="auto"/>
              <w:rPr>
                <w:rFonts w:ascii="GHEA Grapalat" w:eastAsia="Times New Roman" w:hAnsi="GHEA Grapalat" w:cs="Sylfaen"/>
                <w:sz w:val="20"/>
                <w:szCs w:val="20"/>
              </w:rPr>
            </w:pPr>
          </w:p>
          <w:p w14:paraId="63B3D29D"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t>/____________________/</w:t>
            </w:r>
          </w:p>
          <w:p w14:paraId="04A3B7D7" w14:textId="77777777" w:rsidR="00C8279D" w:rsidRPr="00C8279D" w:rsidRDefault="00C8279D" w:rsidP="00C8279D">
            <w:pPr>
              <w:spacing w:after="0" w:line="240" w:lineRule="auto"/>
              <w:rPr>
                <w:rFonts w:ascii="GHEA Grapalat" w:eastAsia="Times New Roman" w:hAnsi="GHEA Grapalat" w:cs="Tahoma"/>
                <w:color w:val="000000"/>
                <w:sz w:val="20"/>
                <w:szCs w:val="20"/>
              </w:rPr>
            </w:pPr>
          </w:p>
          <w:p w14:paraId="17D06EAD" w14:textId="77777777" w:rsidR="00C8279D" w:rsidRPr="00C8279D" w:rsidRDefault="00C8279D" w:rsidP="00C8279D">
            <w:pPr>
              <w:spacing w:after="0" w:line="240" w:lineRule="auto"/>
              <w:rPr>
                <w:rFonts w:ascii="GHEA Grapalat" w:eastAsia="Times New Roman" w:hAnsi="GHEA Grapalat" w:cs="Sylfaen"/>
                <w:sz w:val="20"/>
                <w:szCs w:val="20"/>
              </w:rPr>
            </w:pPr>
          </w:p>
          <w:p w14:paraId="3232A5D6" w14:textId="77777777" w:rsidR="00C8279D" w:rsidRPr="00C8279D" w:rsidRDefault="00C8279D" w:rsidP="00C8279D">
            <w:pPr>
              <w:spacing w:after="0" w:line="240" w:lineRule="auto"/>
              <w:jc w:val="right"/>
              <w:rPr>
                <w:rFonts w:ascii="GHEA Grapalat" w:eastAsia="Times New Roman" w:hAnsi="GHEA Grapalat" w:cs="Sylfaen"/>
                <w:sz w:val="20"/>
                <w:szCs w:val="20"/>
              </w:rPr>
            </w:pPr>
            <w:r w:rsidRPr="00C8279D">
              <w:rPr>
                <w:rFonts w:ascii="GHEA Grapalat" w:eastAsia="Times New Roman" w:hAnsi="GHEA Grapalat" w:cs="Tahoma"/>
                <w:color w:val="000000"/>
                <w:sz w:val="20"/>
                <w:szCs w:val="20"/>
              </w:rPr>
              <w:t>/____________________/</w:t>
            </w:r>
          </w:p>
          <w:p w14:paraId="5C10C50D" w14:textId="77777777" w:rsidR="00C8279D" w:rsidRPr="00C8279D" w:rsidRDefault="00C8279D" w:rsidP="00C8279D">
            <w:pPr>
              <w:spacing w:after="0" w:line="240" w:lineRule="auto"/>
              <w:rPr>
                <w:rFonts w:ascii="GHEA Grapalat" w:eastAsia="Times New Roman" w:hAnsi="GHEA Grapalat" w:cs="Sylfaen"/>
                <w:sz w:val="20"/>
                <w:szCs w:val="20"/>
              </w:rPr>
            </w:pPr>
          </w:p>
          <w:p w14:paraId="0A647A6A"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lang w:val="hy-AM"/>
              </w:rPr>
              <w:t>22</w:t>
            </w:r>
            <w:r w:rsidRPr="00C8279D">
              <w:rPr>
                <w:rFonts w:ascii="GHEA Grapalat" w:eastAsia="Times New Roman" w:hAnsi="GHEA Grapalat" w:cs="Sylfaen"/>
                <w:sz w:val="20"/>
                <w:szCs w:val="20"/>
              </w:rPr>
              <w:t>.բ.</w:t>
            </w:r>
          </w:p>
          <w:p w14:paraId="4BB8DD32"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 xml:space="preserve">                                                                             Կ.Տ.</w:t>
            </w:r>
          </w:p>
          <w:p w14:paraId="0E0A92D8" w14:textId="77777777" w:rsidR="00C8279D" w:rsidRPr="00C8279D" w:rsidRDefault="00C8279D" w:rsidP="00C8279D">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6B02D7A"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Arial"/>
                <w:sz w:val="20"/>
                <w:szCs w:val="20"/>
                <w:lang w:val="hy-AM"/>
              </w:rPr>
              <w:t>2</w:t>
            </w:r>
            <w:r w:rsidRPr="00C8279D">
              <w:rPr>
                <w:rFonts w:ascii="GHEA Grapalat" w:eastAsia="Times New Roman" w:hAnsi="GHEA Grapalat" w:cs="Arial"/>
                <w:sz w:val="20"/>
                <w:szCs w:val="20"/>
              </w:rPr>
              <w:t>1.</w:t>
            </w:r>
            <w:r w:rsidRPr="00C8279D">
              <w:rPr>
                <w:rFonts w:ascii="GHEA Grapalat" w:eastAsia="Times New Roman" w:hAnsi="GHEA Grapalat" w:cs="Sylfaen"/>
                <w:sz w:val="20"/>
                <w:szCs w:val="20"/>
              </w:rPr>
              <w:t xml:space="preserve">ա. </w:t>
            </w:r>
            <w:r w:rsidRPr="00C8279D">
              <w:rPr>
                <w:rFonts w:ascii="Courier New" w:eastAsia="Times New Roman" w:hAnsi="Courier New" w:cs="Courier New"/>
                <w:sz w:val="20"/>
                <w:szCs w:val="20"/>
              </w:rPr>
              <w:t> </w:t>
            </w:r>
            <w:proofErr w:type="spellStart"/>
            <w:r w:rsidRPr="00C8279D">
              <w:rPr>
                <w:rFonts w:ascii="GHEA Grapalat" w:eastAsia="Times New Roman" w:hAnsi="GHEA Grapalat" w:cs="Sylfaen"/>
                <w:sz w:val="20"/>
                <w:szCs w:val="20"/>
              </w:rPr>
              <w:t>Վճարողի</w:t>
            </w:r>
            <w:proofErr w:type="spellEnd"/>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ստորագրությունները</w:t>
            </w:r>
            <w:proofErr w:type="spellEnd"/>
            <w:r w:rsidRPr="00C8279D">
              <w:rPr>
                <w:rFonts w:ascii="GHEA Grapalat" w:eastAsia="Times New Roman" w:hAnsi="GHEA Grapalat" w:cs="Sylfaen"/>
                <w:sz w:val="20"/>
                <w:szCs w:val="20"/>
              </w:rPr>
              <w:t>`</w:t>
            </w:r>
          </w:p>
          <w:p w14:paraId="6FCD8652" w14:textId="77777777" w:rsidR="00C8279D" w:rsidRPr="00C8279D" w:rsidRDefault="00C8279D" w:rsidP="00C8279D">
            <w:pPr>
              <w:spacing w:after="0" w:line="240" w:lineRule="auto"/>
              <w:jc w:val="right"/>
              <w:rPr>
                <w:rFonts w:ascii="GHEA Grapalat" w:eastAsia="Times New Roman" w:hAnsi="GHEA Grapalat" w:cs="Sylfaen"/>
                <w:sz w:val="20"/>
                <w:szCs w:val="20"/>
              </w:rPr>
            </w:pPr>
          </w:p>
          <w:p w14:paraId="3AA6F24C"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Tahoma"/>
                <w:color w:val="000000"/>
                <w:sz w:val="20"/>
                <w:szCs w:val="20"/>
              </w:rPr>
              <w:t xml:space="preserve">                                               /____________________/</w:t>
            </w:r>
          </w:p>
          <w:p w14:paraId="31AA26DA"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p>
          <w:p w14:paraId="67A1397B"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p>
          <w:p w14:paraId="2F271E0B" w14:textId="77777777" w:rsidR="00C8279D" w:rsidRPr="00C8279D" w:rsidRDefault="00C8279D" w:rsidP="00C8279D">
            <w:pPr>
              <w:spacing w:after="0" w:line="240" w:lineRule="auto"/>
              <w:jc w:val="right"/>
              <w:rPr>
                <w:rFonts w:ascii="GHEA Grapalat" w:eastAsia="Times New Roman" w:hAnsi="GHEA Grapalat" w:cs="Sylfaen"/>
                <w:sz w:val="20"/>
                <w:szCs w:val="20"/>
              </w:rPr>
            </w:pPr>
            <w:r w:rsidRPr="00C8279D">
              <w:rPr>
                <w:rFonts w:ascii="GHEA Grapalat" w:eastAsia="Times New Roman" w:hAnsi="GHEA Grapalat" w:cs="Tahoma"/>
                <w:color w:val="000000"/>
                <w:sz w:val="20"/>
                <w:szCs w:val="20"/>
              </w:rPr>
              <w:t>/____________________/</w:t>
            </w:r>
          </w:p>
          <w:p w14:paraId="0AB8573A" w14:textId="77777777" w:rsidR="00C8279D" w:rsidRPr="00C8279D" w:rsidRDefault="00C8279D" w:rsidP="00C8279D">
            <w:pPr>
              <w:spacing w:after="0" w:line="240" w:lineRule="auto"/>
              <w:jc w:val="right"/>
              <w:rPr>
                <w:rFonts w:ascii="GHEA Grapalat" w:eastAsia="Times New Roman" w:hAnsi="GHEA Grapalat" w:cs="Sylfaen"/>
                <w:sz w:val="20"/>
                <w:szCs w:val="20"/>
              </w:rPr>
            </w:pPr>
          </w:p>
          <w:p w14:paraId="5CF70DA2" w14:textId="77777777" w:rsidR="00C8279D" w:rsidRPr="00C8279D" w:rsidRDefault="00C8279D" w:rsidP="00C8279D">
            <w:pPr>
              <w:spacing w:after="0" w:line="240" w:lineRule="auto"/>
              <w:jc w:val="right"/>
              <w:rPr>
                <w:rFonts w:ascii="GHEA Grapalat" w:eastAsia="Times New Roman" w:hAnsi="GHEA Grapalat" w:cs="Sylfaen"/>
                <w:sz w:val="20"/>
                <w:szCs w:val="20"/>
              </w:rPr>
            </w:pPr>
            <w:r w:rsidRPr="00C8279D">
              <w:rPr>
                <w:rFonts w:ascii="GHEA Grapalat" w:eastAsia="Times New Roman" w:hAnsi="GHEA Grapalat" w:cs="Sylfaen"/>
                <w:sz w:val="20"/>
                <w:szCs w:val="20"/>
                <w:lang w:val="hy-AM"/>
              </w:rPr>
              <w:t>2</w:t>
            </w:r>
            <w:r w:rsidRPr="00C8279D">
              <w:rPr>
                <w:rFonts w:ascii="GHEA Grapalat" w:eastAsia="Times New Roman" w:hAnsi="GHEA Grapalat" w:cs="Sylfaen"/>
                <w:sz w:val="20"/>
                <w:szCs w:val="20"/>
              </w:rPr>
              <w:t>1.բ.                                                                    Կ.Տ.</w:t>
            </w:r>
          </w:p>
          <w:p w14:paraId="0CD2D739" w14:textId="77777777" w:rsidR="00C8279D" w:rsidRPr="00C8279D" w:rsidRDefault="00C8279D" w:rsidP="00C8279D">
            <w:pPr>
              <w:spacing w:after="0" w:line="240" w:lineRule="auto"/>
              <w:jc w:val="right"/>
              <w:rPr>
                <w:rFonts w:ascii="GHEA Grapalat" w:eastAsia="Times New Roman" w:hAnsi="GHEA Grapalat" w:cs="Sylfaen"/>
                <w:sz w:val="20"/>
                <w:szCs w:val="20"/>
              </w:rPr>
            </w:pPr>
          </w:p>
        </w:tc>
      </w:tr>
      <w:tr w:rsidR="00C8279D" w:rsidRPr="00C8279D" w14:paraId="7CC8338A" w14:textId="77777777" w:rsidTr="00C8279D">
        <w:trPr>
          <w:trHeight w:val="2058"/>
        </w:trPr>
        <w:tc>
          <w:tcPr>
            <w:tcW w:w="5616" w:type="dxa"/>
            <w:tcBorders>
              <w:top w:val="single" w:sz="4" w:space="0" w:color="auto"/>
              <w:left w:val="single" w:sz="4" w:space="0" w:color="auto"/>
              <w:right w:val="single" w:sz="4" w:space="0" w:color="auto"/>
            </w:tcBorders>
            <w:noWrap/>
            <w:vAlign w:val="bottom"/>
          </w:tcPr>
          <w:p w14:paraId="3B147F75" w14:textId="77777777" w:rsidR="00C8279D" w:rsidRPr="00C8279D" w:rsidRDefault="00C8279D" w:rsidP="00C8279D">
            <w:pPr>
              <w:spacing w:after="0" w:line="240" w:lineRule="auto"/>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lastRenderedPageBreak/>
              <w:t>2</w:t>
            </w:r>
            <w:r w:rsidRPr="00C8279D">
              <w:rPr>
                <w:rFonts w:ascii="GHEA Grapalat" w:eastAsia="Times New Roman" w:hAnsi="GHEA Grapalat" w:cs="Tahoma"/>
                <w:color w:val="000000"/>
                <w:sz w:val="20"/>
                <w:szCs w:val="20"/>
                <w:lang w:val="hy-AM"/>
              </w:rPr>
              <w:t>4</w:t>
            </w:r>
            <w:r w:rsidRPr="00C8279D">
              <w:rPr>
                <w:rFonts w:ascii="GHEA Grapalat" w:eastAsia="Times New Roman" w:hAnsi="GHEA Grapalat" w:cs="Tahoma"/>
                <w:color w:val="000000"/>
                <w:sz w:val="20"/>
                <w:szCs w:val="20"/>
              </w:rPr>
              <w:t xml:space="preserve">.ա.   </w:t>
            </w:r>
            <w:r w:rsidRPr="00C8279D">
              <w:rPr>
                <w:rFonts w:ascii="GHEA Grapalat" w:eastAsia="Times New Roman" w:hAnsi="GHEA Grapalat" w:cs="Tahoma"/>
                <w:color w:val="000000"/>
                <w:sz w:val="20"/>
                <w:szCs w:val="20"/>
                <w:lang w:val="hy-AM"/>
              </w:rPr>
              <w:t>Շահառուին  սպասարկող ֆինանսական կազմակերպություն</w:t>
            </w:r>
          </w:p>
          <w:p w14:paraId="1C6A6D5E" w14:textId="77777777" w:rsidR="00C8279D" w:rsidRPr="00C8279D" w:rsidRDefault="00C8279D" w:rsidP="00C8279D">
            <w:pPr>
              <w:spacing w:after="0" w:line="240" w:lineRule="auto"/>
              <w:rPr>
                <w:rFonts w:ascii="GHEA Grapalat" w:eastAsia="Times New Roman" w:hAnsi="GHEA Grapalat" w:cs="Tahoma"/>
                <w:color w:val="000000"/>
                <w:sz w:val="20"/>
                <w:szCs w:val="20"/>
                <w:lang w:val="hy-AM"/>
              </w:rPr>
            </w:pPr>
          </w:p>
          <w:p w14:paraId="39F27C07" w14:textId="77777777" w:rsidR="00C8279D" w:rsidRPr="00C8279D" w:rsidRDefault="00C8279D" w:rsidP="00C8279D">
            <w:pPr>
              <w:spacing w:after="0" w:line="240" w:lineRule="auto"/>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t xml:space="preserve">   /____________________/</w:t>
            </w:r>
          </w:p>
          <w:p w14:paraId="268CD9F5" w14:textId="77777777" w:rsidR="00C8279D" w:rsidRPr="00C8279D" w:rsidRDefault="00C8279D" w:rsidP="00C8279D">
            <w:pPr>
              <w:spacing w:after="0" w:line="240" w:lineRule="auto"/>
              <w:rPr>
                <w:rFonts w:ascii="GHEA Grapalat" w:eastAsia="Times New Roman" w:hAnsi="GHEA Grapalat" w:cs="Sylfaen"/>
                <w:sz w:val="20"/>
                <w:szCs w:val="20"/>
              </w:rPr>
            </w:pPr>
          </w:p>
          <w:p w14:paraId="04925570"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ստորագրություն</w:t>
            </w:r>
            <w:proofErr w:type="spellEnd"/>
            <w:r w:rsidRPr="00C8279D">
              <w:rPr>
                <w:rFonts w:ascii="GHEA Grapalat" w:eastAsia="Times New Roman" w:hAnsi="GHEA Grapalat" w:cs="Sylfaen"/>
                <w:sz w:val="20"/>
                <w:szCs w:val="20"/>
              </w:rPr>
              <w:t>/</w:t>
            </w:r>
          </w:p>
          <w:p w14:paraId="7CE45D76" w14:textId="77777777" w:rsidR="00C8279D" w:rsidRPr="00C8279D" w:rsidRDefault="00C8279D" w:rsidP="00C8279D">
            <w:pPr>
              <w:spacing w:after="0" w:line="240" w:lineRule="auto"/>
              <w:rPr>
                <w:rFonts w:ascii="GHEA Grapalat" w:eastAsia="Times New Roman" w:hAnsi="GHEA Grapalat" w:cs="Tahoma"/>
                <w:color w:val="000000"/>
                <w:sz w:val="20"/>
                <w:szCs w:val="20"/>
              </w:rPr>
            </w:pPr>
          </w:p>
          <w:p w14:paraId="5FE26569" w14:textId="77777777" w:rsidR="00C8279D" w:rsidRPr="00C8279D" w:rsidRDefault="00C8279D" w:rsidP="00C8279D">
            <w:pPr>
              <w:spacing w:after="0" w:line="240" w:lineRule="auto"/>
              <w:rPr>
                <w:rFonts w:ascii="GHEA Grapalat" w:eastAsia="Times New Roman" w:hAnsi="GHEA Grapalat" w:cs="Arial"/>
                <w:sz w:val="20"/>
                <w:szCs w:val="20"/>
              </w:rPr>
            </w:pPr>
          </w:p>
        </w:tc>
        <w:tc>
          <w:tcPr>
            <w:tcW w:w="5364" w:type="dxa"/>
            <w:tcBorders>
              <w:top w:val="single" w:sz="4" w:space="0" w:color="auto"/>
              <w:left w:val="nil"/>
              <w:right w:val="single" w:sz="4" w:space="0" w:color="auto"/>
            </w:tcBorders>
            <w:noWrap/>
            <w:vAlign w:val="bottom"/>
          </w:tcPr>
          <w:p w14:paraId="0B595C91" w14:textId="77777777" w:rsidR="00C8279D" w:rsidRPr="00C8279D" w:rsidRDefault="00C8279D" w:rsidP="00C8279D">
            <w:pPr>
              <w:spacing w:after="0" w:line="240" w:lineRule="auto"/>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t>2</w:t>
            </w:r>
            <w:r w:rsidRPr="00C8279D">
              <w:rPr>
                <w:rFonts w:ascii="GHEA Grapalat" w:eastAsia="Times New Roman" w:hAnsi="GHEA Grapalat" w:cs="Tahoma"/>
                <w:color w:val="000000"/>
                <w:sz w:val="20"/>
                <w:szCs w:val="20"/>
                <w:lang w:val="hy-AM"/>
              </w:rPr>
              <w:t>3</w:t>
            </w:r>
            <w:r w:rsidRPr="00C8279D">
              <w:rPr>
                <w:rFonts w:ascii="GHEA Grapalat" w:eastAsia="Times New Roman" w:hAnsi="GHEA Grapalat" w:cs="Tahoma"/>
                <w:color w:val="000000"/>
                <w:sz w:val="20"/>
                <w:szCs w:val="20"/>
              </w:rPr>
              <w:t xml:space="preserve">.ա.   </w:t>
            </w:r>
            <w:r w:rsidRPr="00C8279D">
              <w:rPr>
                <w:rFonts w:ascii="GHEA Grapalat" w:eastAsia="Times New Roman" w:hAnsi="GHEA Grapalat" w:cs="Tahoma"/>
                <w:color w:val="000000"/>
                <w:sz w:val="20"/>
                <w:szCs w:val="20"/>
                <w:lang w:val="hy-AM"/>
              </w:rPr>
              <w:t>Վճարողին  սպասարկող ֆինանսական կազմակերպություն</w:t>
            </w:r>
          </w:p>
          <w:p w14:paraId="7E40DDF8"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p>
          <w:p w14:paraId="1990753F"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p>
          <w:p w14:paraId="55EEB8FE" w14:textId="77777777" w:rsidR="00C8279D" w:rsidRPr="00C8279D" w:rsidRDefault="00C8279D" w:rsidP="00C8279D">
            <w:pPr>
              <w:spacing w:after="0" w:line="240" w:lineRule="auto"/>
              <w:jc w:val="right"/>
              <w:rPr>
                <w:rFonts w:ascii="GHEA Grapalat" w:eastAsia="Times New Roman" w:hAnsi="GHEA Grapalat" w:cs="Tahoma"/>
                <w:color w:val="000000"/>
                <w:sz w:val="20"/>
                <w:szCs w:val="20"/>
              </w:rPr>
            </w:pPr>
            <w:r w:rsidRPr="00C8279D">
              <w:rPr>
                <w:rFonts w:ascii="GHEA Grapalat" w:eastAsia="Times New Roman" w:hAnsi="GHEA Grapalat" w:cs="Tahoma"/>
                <w:color w:val="000000"/>
                <w:sz w:val="20"/>
                <w:szCs w:val="20"/>
              </w:rPr>
              <w:t>/____________________/</w:t>
            </w:r>
          </w:p>
          <w:p w14:paraId="423BD093" w14:textId="77777777" w:rsidR="00C8279D" w:rsidRPr="00C8279D" w:rsidRDefault="00C8279D" w:rsidP="00C8279D">
            <w:pPr>
              <w:spacing w:after="0" w:line="240" w:lineRule="auto"/>
              <w:jc w:val="center"/>
              <w:rPr>
                <w:rFonts w:ascii="GHEA Grapalat" w:eastAsia="Times New Roman" w:hAnsi="GHEA Grapalat" w:cs="Sylfaen"/>
                <w:sz w:val="20"/>
                <w:szCs w:val="20"/>
              </w:rPr>
            </w:pP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ստորագրություն</w:t>
            </w:r>
            <w:proofErr w:type="spellEnd"/>
            <w:r w:rsidRPr="00C8279D">
              <w:rPr>
                <w:rFonts w:ascii="GHEA Grapalat" w:eastAsia="Times New Roman" w:hAnsi="GHEA Grapalat" w:cs="Sylfaen"/>
                <w:sz w:val="20"/>
                <w:szCs w:val="20"/>
              </w:rPr>
              <w:t>/</w:t>
            </w:r>
          </w:p>
          <w:p w14:paraId="0BBD6B40" w14:textId="77777777" w:rsidR="00C8279D" w:rsidRPr="00C8279D" w:rsidRDefault="00C8279D" w:rsidP="00C8279D">
            <w:pPr>
              <w:spacing w:after="0" w:line="240" w:lineRule="auto"/>
              <w:jc w:val="right"/>
              <w:rPr>
                <w:rFonts w:ascii="GHEA Grapalat" w:eastAsia="Times New Roman" w:hAnsi="GHEA Grapalat" w:cs="Arial"/>
                <w:sz w:val="20"/>
                <w:szCs w:val="20"/>
                <w:lang w:val="hy-AM"/>
              </w:rPr>
            </w:pPr>
          </w:p>
        </w:tc>
      </w:tr>
      <w:tr w:rsidR="00C8279D" w:rsidRPr="00C8279D" w14:paraId="754E43B0" w14:textId="77777777" w:rsidTr="00C8279D">
        <w:trPr>
          <w:trHeight w:val="2194"/>
        </w:trPr>
        <w:tc>
          <w:tcPr>
            <w:tcW w:w="5616" w:type="dxa"/>
            <w:tcBorders>
              <w:top w:val="nil"/>
              <w:left w:val="single" w:sz="4" w:space="0" w:color="auto"/>
              <w:bottom w:val="single" w:sz="4" w:space="0" w:color="auto"/>
              <w:right w:val="single" w:sz="4" w:space="0" w:color="auto"/>
            </w:tcBorders>
            <w:noWrap/>
            <w:vAlign w:val="bottom"/>
          </w:tcPr>
          <w:p w14:paraId="276E254D"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24.բ.                                                       Կ.Տ.</w:t>
            </w:r>
          </w:p>
          <w:p w14:paraId="4799D1AA" w14:textId="77777777" w:rsidR="00C8279D" w:rsidRPr="00C8279D" w:rsidRDefault="00C8279D" w:rsidP="00C8279D">
            <w:pPr>
              <w:spacing w:after="0" w:line="240" w:lineRule="auto"/>
              <w:rPr>
                <w:rFonts w:ascii="GHEA Grapalat" w:eastAsia="Times New Roman" w:hAnsi="GHEA Grapalat" w:cs="Sylfaen"/>
                <w:sz w:val="20"/>
                <w:szCs w:val="20"/>
              </w:rPr>
            </w:pPr>
          </w:p>
          <w:p w14:paraId="730D46AA" w14:textId="77777777" w:rsidR="00C8279D" w:rsidRPr="00C8279D" w:rsidRDefault="00C8279D" w:rsidP="00C8279D">
            <w:pPr>
              <w:spacing w:after="0" w:line="240" w:lineRule="auto"/>
              <w:rPr>
                <w:rFonts w:ascii="GHEA Grapalat" w:eastAsia="Times New Roman" w:hAnsi="GHEA Grapalat" w:cs="Sylfaen"/>
                <w:sz w:val="20"/>
                <w:szCs w:val="20"/>
              </w:rPr>
            </w:pPr>
          </w:p>
          <w:p w14:paraId="5F5CD4C7"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2</w:t>
            </w:r>
            <w:r w:rsidRPr="00C8279D">
              <w:rPr>
                <w:rFonts w:ascii="GHEA Grapalat" w:eastAsia="Times New Roman" w:hAnsi="GHEA Grapalat" w:cs="Sylfaen"/>
                <w:sz w:val="20"/>
                <w:szCs w:val="20"/>
                <w:lang w:val="hy-AM"/>
              </w:rPr>
              <w:t>4</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գ</w:t>
            </w:r>
            <w:r w:rsidRPr="00C8279D">
              <w:rPr>
                <w:rFonts w:ascii="GHEA Grapalat" w:eastAsia="Times New Roman" w:hAnsi="GHEA Grapalat" w:cs="Tahoma"/>
                <w:color w:val="000000"/>
                <w:sz w:val="20"/>
                <w:szCs w:val="20"/>
              </w:rPr>
              <w:t xml:space="preserve">                                                 "___" </w:t>
            </w:r>
            <w:r w:rsidRPr="00C8279D">
              <w:rPr>
                <w:rFonts w:ascii="GHEA Grapalat" w:eastAsia="Times New Roman" w:hAnsi="GHEA Grapalat" w:cs="Sylfaen"/>
                <w:color w:val="000000"/>
                <w:sz w:val="20"/>
                <w:szCs w:val="20"/>
              </w:rPr>
              <w:t xml:space="preserve">___ </w:t>
            </w:r>
            <w:r w:rsidRPr="00C8279D">
              <w:rPr>
                <w:rFonts w:ascii="GHEA Grapalat" w:eastAsia="Times New Roman" w:hAnsi="GHEA Grapalat" w:cs="Tahoma"/>
                <w:color w:val="000000"/>
                <w:sz w:val="20"/>
                <w:szCs w:val="20"/>
              </w:rPr>
              <w:t xml:space="preserve">20___ </w:t>
            </w:r>
            <w:r w:rsidRPr="00C8279D">
              <w:rPr>
                <w:rFonts w:ascii="GHEA Grapalat" w:eastAsia="Times New Roman" w:hAnsi="GHEA Grapalat" w:cs="Sylfaen"/>
                <w:color w:val="000000"/>
                <w:sz w:val="20"/>
                <w:szCs w:val="20"/>
              </w:rPr>
              <w:t>թ.</w:t>
            </w:r>
          </w:p>
          <w:p w14:paraId="075BBB3A" w14:textId="77777777" w:rsidR="00C8279D" w:rsidRPr="00C8279D" w:rsidRDefault="00C8279D" w:rsidP="00C8279D">
            <w:pPr>
              <w:spacing w:after="0" w:line="240" w:lineRule="auto"/>
              <w:rPr>
                <w:rFonts w:ascii="GHEA Grapalat" w:eastAsia="Times New Roman" w:hAnsi="GHEA Grapalat" w:cs="Sylfaen"/>
                <w:sz w:val="20"/>
                <w:szCs w:val="20"/>
              </w:rPr>
            </w:pPr>
          </w:p>
          <w:p w14:paraId="652A46E2" w14:textId="77777777" w:rsidR="00C8279D" w:rsidRPr="00C8279D" w:rsidRDefault="00C8279D" w:rsidP="00C8279D">
            <w:pPr>
              <w:spacing w:after="0" w:line="240" w:lineRule="auto"/>
              <w:rPr>
                <w:rFonts w:ascii="GHEA Grapalat" w:eastAsia="Times New Roman" w:hAnsi="GHEA Grapalat" w:cs="Sylfaen"/>
                <w:sz w:val="20"/>
                <w:szCs w:val="20"/>
              </w:rPr>
            </w:pPr>
          </w:p>
          <w:p w14:paraId="21EE2964" w14:textId="77777777" w:rsidR="00C8279D" w:rsidRPr="00C8279D" w:rsidRDefault="00C8279D" w:rsidP="00C8279D">
            <w:pPr>
              <w:spacing w:after="0" w:line="240" w:lineRule="auto"/>
              <w:rPr>
                <w:rFonts w:ascii="GHEA Grapalat" w:eastAsia="Times New Roman"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B69A46" w14:textId="77777777" w:rsidR="00C8279D" w:rsidRPr="00C8279D" w:rsidRDefault="00C8279D" w:rsidP="00C8279D">
            <w:pPr>
              <w:spacing w:after="0" w:line="240" w:lineRule="auto"/>
              <w:rPr>
                <w:rFonts w:ascii="GHEA Grapalat" w:eastAsia="Times New Roman" w:hAnsi="GHEA Grapalat" w:cs="Sylfaen"/>
                <w:sz w:val="20"/>
                <w:szCs w:val="20"/>
              </w:rPr>
            </w:pPr>
            <w:r w:rsidRPr="00C8279D">
              <w:rPr>
                <w:rFonts w:ascii="GHEA Grapalat" w:eastAsia="Times New Roman" w:hAnsi="GHEA Grapalat" w:cs="Sylfaen"/>
                <w:sz w:val="20"/>
                <w:szCs w:val="20"/>
              </w:rPr>
              <w:t xml:space="preserve">23.բ.                                                                 Կ.Տ.    </w:t>
            </w:r>
          </w:p>
          <w:p w14:paraId="20494B12" w14:textId="77777777" w:rsidR="00C8279D" w:rsidRPr="00C8279D" w:rsidRDefault="00C8279D" w:rsidP="00C8279D">
            <w:pPr>
              <w:spacing w:after="0" w:line="240" w:lineRule="auto"/>
              <w:rPr>
                <w:rFonts w:ascii="GHEA Grapalat" w:eastAsia="Times New Roman" w:hAnsi="GHEA Grapalat" w:cs="Sylfaen"/>
                <w:sz w:val="20"/>
                <w:szCs w:val="20"/>
              </w:rPr>
            </w:pPr>
          </w:p>
          <w:p w14:paraId="36D1AAA3" w14:textId="77777777" w:rsidR="00C8279D" w:rsidRPr="00C8279D" w:rsidRDefault="00C8279D" w:rsidP="00C8279D">
            <w:pPr>
              <w:spacing w:after="0" w:line="240" w:lineRule="auto"/>
              <w:rPr>
                <w:rFonts w:ascii="GHEA Grapalat" w:eastAsia="Times New Roman" w:hAnsi="GHEA Grapalat" w:cs="Sylfaen"/>
                <w:sz w:val="20"/>
                <w:szCs w:val="20"/>
              </w:rPr>
            </w:pPr>
          </w:p>
          <w:p w14:paraId="248BF26D" w14:textId="77777777" w:rsidR="00C8279D" w:rsidRPr="00C8279D" w:rsidRDefault="00C8279D" w:rsidP="00C8279D">
            <w:pPr>
              <w:spacing w:after="0" w:line="240" w:lineRule="auto"/>
              <w:rPr>
                <w:rFonts w:ascii="GHEA Grapalat" w:eastAsia="Times New Roman" w:hAnsi="GHEA Grapalat" w:cs="Sylfaen"/>
                <w:color w:val="000000"/>
                <w:sz w:val="20"/>
                <w:szCs w:val="20"/>
              </w:rPr>
            </w:pPr>
            <w:r w:rsidRPr="00C8279D">
              <w:rPr>
                <w:rFonts w:ascii="GHEA Grapalat" w:eastAsia="Times New Roman" w:hAnsi="GHEA Grapalat" w:cs="Sylfaen"/>
                <w:sz w:val="20"/>
                <w:szCs w:val="20"/>
              </w:rPr>
              <w:t>23.</w:t>
            </w:r>
            <w:proofErr w:type="gramStart"/>
            <w:r w:rsidRPr="00C8279D">
              <w:rPr>
                <w:rFonts w:ascii="GHEA Grapalat" w:eastAsia="Times New Roman" w:hAnsi="GHEA Grapalat" w:cs="Sylfaen"/>
                <w:sz w:val="20"/>
                <w:szCs w:val="20"/>
                <w:lang w:val="hy-AM"/>
              </w:rPr>
              <w:t>գ</w:t>
            </w:r>
            <w:r w:rsidRPr="00C8279D">
              <w:rPr>
                <w:rFonts w:ascii="GHEA Grapalat" w:eastAsia="Times New Roman" w:hAnsi="GHEA Grapalat" w:cs="Sylfaen"/>
                <w:sz w:val="20"/>
                <w:szCs w:val="20"/>
              </w:rPr>
              <w:t>.</w:t>
            </w:r>
            <w:proofErr w:type="spellStart"/>
            <w:r w:rsidRPr="00C8279D">
              <w:rPr>
                <w:rFonts w:ascii="GHEA Grapalat" w:eastAsia="Times New Roman" w:hAnsi="GHEA Grapalat" w:cs="Sylfaen"/>
                <w:sz w:val="20"/>
                <w:szCs w:val="20"/>
              </w:rPr>
              <w:t>Կատարման</w:t>
            </w:r>
            <w:proofErr w:type="spellEnd"/>
            <w:proofErr w:type="gramEnd"/>
            <w:r w:rsidRPr="00C8279D">
              <w:rPr>
                <w:rFonts w:ascii="GHEA Grapalat" w:eastAsia="Times New Roman" w:hAnsi="GHEA Grapalat" w:cs="Sylfaen"/>
                <w:sz w:val="20"/>
                <w:szCs w:val="20"/>
              </w:rPr>
              <w:t xml:space="preserve"> </w:t>
            </w:r>
            <w:proofErr w:type="spellStart"/>
            <w:r w:rsidRPr="00C8279D">
              <w:rPr>
                <w:rFonts w:ascii="GHEA Grapalat" w:eastAsia="Times New Roman" w:hAnsi="GHEA Grapalat" w:cs="Sylfaen"/>
                <w:sz w:val="20"/>
                <w:szCs w:val="20"/>
              </w:rPr>
              <w:t>ամսաթիվը</w:t>
            </w:r>
            <w:proofErr w:type="spellEnd"/>
            <w:r w:rsidRPr="00C8279D">
              <w:rPr>
                <w:rFonts w:ascii="GHEA Grapalat" w:eastAsia="Times New Roman" w:hAnsi="GHEA Grapalat" w:cs="Sylfaen"/>
                <w:sz w:val="20"/>
                <w:szCs w:val="20"/>
              </w:rPr>
              <w:t xml:space="preserve">`           </w:t>
            </w:r>
            <w:r w:rsidRPr="00C8279D">
              <w:rPr>
                <w:rFonts w:ascii="GHEA Grapalat" w:eastAsia="Times New Roman" w:hAnsi="GHEA Grapalat" w:cs="Tahoma"/>
                <w:color w:val="000000"/>
                <w:sz w:val="20"/>
                <w:szCs w:val="20"/>
              </w:rPr>
              <w:t xml:space="preserve">"___" </w:t>
            </w:r>
            <w:r w:rsidRPr="00C8279D">
              <w:rPr>
                <w:rFonts w:ascii="GHEA Grapalat" w:eastAsia="Times New Roman" w:hAnsi="GHEA Grapalat" w:cs="Sylfaen"/>
                <w:color w:val="000000"/>
                <w:sz w:val="20"/>
                <w:szCs w:val="20"/>
              </w:rPr>
              <w:t xml:space="preserve">___ </w:t>
            </w:r>
            <w:r w:rsidRPr="00C8279D">
              <w:rPr>
                <w:rFonts w:ascii="GHEA Grapalat" w:eastAsia="Times New Roman" w:hAnsi="GHEA Grapalat" w:cs="Tahoma"/>
                <w:color w:val="000000"/>
                <w:sz w:val="20"/>
                <w:szCs w:val="20"/>
              </w:rPr>
              <w:t>20___</w:t>
            </w:r>
            <w:r w:rsidRPr="00C8279D">
              <w:rPr>
                <w:rFonts w:ascii="GHEA Grapalat" w:eastAsia="Times New Roman" w:hAnsi="GHEA Grapalat" w:cs="Sylfaen"/>
                <w:color w:val="000000"/>
                <w:sz w:val="20"/>
                <w:szCs w:val="20"/>
              </w:rPr>
              <w:t>թ.</w:t>
            </w:r>
          </w:p>
          <w:p w14:paraId="27E016D1" w14:textId="77777777" w:rsidR="00C8279D" w:rsidRPr="00C8279D" w:rsidRDefault="00C8279D" w:rsidP="00C8279D">
            <w:pPr>
              <w:spacing w:after="0" w:line="240" w:lineRule="auto"/>
              <w:rPr>
                <w:rFonts w:ascii="GHEA Grapalat" w:eastAsia="Times New Roman" w:hAnsi="GHEA Grapalat" w:cs="Sylfaen"/>
                <w:color w:val="000000"/>
                <w:sz w:val="20"/>
                <w:szCs w:val="20"/>
              </w:rPr>
            </w:pPr>
          </w:p>
          <w:p w14:paraId="5AD813E2" w14:textId="77777777" w:rsidR="00C8279D" w:rsidRPr="00C8279D" w:rsidRDefault="00C8279D" w:rsidP="00C8279D">
            <w:pPr>
              <w:spacing w:after="0" w:line="240" w:lineRule="auto"/>
              <w:rPr>
                <w:rFonts w:ascii="GHEA Grapalat" w:eastAsia="Times New Roman" w:hAnsi="GHEA Grapalat" w:cs="Sylfaen"/>
                <w:sz w:val="20"/>
                <w:szCs w:val="20"/>
              </w:rPr>
            </w:pPr>
          </w:p>
          <w:p w14:paraId="2E7FBBA4" w14:textId="77777777" w:rsidR="00C8279D" w:rsidRPr="00C8279D" w:rsidRDefault="00C8279D" w:rsidP="00C8279D">
            <w:pPr>
              <w:spacing w:after="0" w:line="240" w:lineRule="auto"/>
              <w:jc w:val="right"/>
              <w:rPr>
                <w:rFonts w:ascii="GHEA Grapalat" w:eastAsia="Times New Roman" w:hAnsi="GHEA Grapalat" w:cs="Arial"/>
                <w:sz w:val="20"/>
                <w:szCs w:val="20"/>
              </w:rPr>
            </w:pPr>
          </w:p>
        </w:tc>
      </w:tr>
    </w:tbl>
    <w:p w14:paraId="5687B138"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EA69BF8"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48BA3EC7"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C072F49"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2AADD8F0"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14:paraId="6A684BB9" w14:textId="77777777" w:rsidR="00C8279D" w:rsidRPr="00C8279D" w:rsidRDefault="00C8279D" w:rsidP="00C8279D">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C8279D">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2DDE8F" w14:textId="77777777" w:rsidR="00C8279D" w:rsidRPr="00C8279D" w:rsidRDefault="00C8279D" w:rsidP="00C8279D">
      <w:pPr>
        <w:spacing w:after="0" w:line="240" w:lineRule="auto"/>
        <w:jc w:val="center"/>
        <w:rPr>
          <w:rFonts w:ascii="GHEA Grapalat" w:eastAsia="Times New Roman" w:hAnsi="GHEA Grapalat" w:cs="Times New Roman"/>
          <w:b/>
          <w:lang w:val="nl-NL"/>
        </w:rPr>
      </w:pPr>
      <w:r w:rsidRPr="00C8279D">
        <w:rPr>
          <w:rFonts w:ascii="GHEA Grapalat" w:eastAsia="Times New Roman" w:hAnsi="GHEA Grapalat" w:cs="Times New Roman"/>
          <w:b/>
          <w:sz w:val="24"/>
          <w:szCs w:val="24"/>
          <w:lang w:val="hy-AM"/>
        </w:rPr>
        <w:br w:type="page"/>
      </w:r>
      <w:r w:rsidRPr="00C8279D">
        <w:rPr>
          <w:rFonts w:ascii="GHEA Grapalat" w:eastAsia="Times New Roman" w:hAnsi="GHEA Grapalat" w:cs="Times New Roman"/>
          <w:b/>
          <w:lang w:val="hy-AM"/>
        </w:rPr>
        <w:lastRenderedPageBreak/>
        <w:t>Վճարմանպահանջագրիպարտադիրվավերապայմաններըևլրացմանուղեցույցը</w:t>
      </w:r>
    </w:p>
    <w:p w14:paraId="00BFF270" w14:textId="77777777" w:rsidR="00C8279D" w:rsidRPr="00C8279D" w:rsidRDefault="00C8279D" w:rsidP="00C8279D">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8279D" w:rsidRPr="00C8279D" w14:paraId="3DF0687D" w14:textId="77777777" w:rsidTr="00C8279D">
        <w:tc>
          <w:tcPr>
            <w:tcW w:w="720" w:type="dxa"/>
            <w:tcBorders>
              <w:top w:val="single" w:sz="4" w:space="0" w:color="auto"/>
              <w:left w:val="single" w:sz="4" w:space="0" w:color="auto"/>
              <w:bottom w:val="single" w:sz="4" w:space="0" w:color="auto"/>
              <w:right w:val="single" w:sz="4" w:space="0" w:color="auto"/>
            </w:tcBorders>
          </w:tcPr>
          <w:p w14:paraId="5EC46809" w14:textId="77777777" w:rsidR="00C8279D" w:rsidRPr="00C8279D" w:rsidRDefault="00C8279D" w:rsidP="00C8279D">
            <w:pPr>
              <w:spacing w:after="0" w:line="240" w:lineRule="auto"/>
              <w:jc w:val="both"/>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FD807B3"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&lt;&lt;</w:t>
            </w:r>
            <w:proofErr w:type="spellStart"/>
            <w:r w:rsidRPr="00C8279D">
              <w:rPr>
                <w:rFonts w:ascii="GHEA Grapalat" w:eastAsia="Times New Roman" w:hAnsi="GHEA Grapalat" w:cs="Times New Roman"/>
                <w:b/>
                <w:sz w:val="20"/>
                <w:szCs w:val="20"/>
              </w:rPr>
              <w:t>Վճարման</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պահանջագիր</w:t>
            </w:r>
            <w:proofErr w:type="spellEnd"/>
            <w:r w:rsidRPr="00C8279D">
              <w:rPr>
                <w:rFonts w:ascii="GHEA Grapalat" w:eastAsia="Times New Roman" w:hAnsi="GHEA Grapalat" w:cs="Times New Roman"/>
                <w:b/>
                <w:sz w:val="20"/>
                <w:szCs w:val="20"/>
              </w:rPr>
              <w:t xml:space="preserve">&gt;&gt; </w:t>
            </w:r>
            <w:proofErr w:type="spellStart"/>
            <w:r w:rsidRPr="00C8279D">
              <w:rPr>
                <w:rFonts w:ascii="GHEA Grapalat" w:eastAsia="Times New Roman" w:hAnsi="GHEA Grapalat" w:cs="Times New Roman"/>
                <w:b/>
                <w:sz w:val="20"/>
                <w:szCs w:val="20"/>
              </w:rPr>
              <w:t>փաստաթղթի</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DAC2896"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Նշված</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դաշտի</w:t>
            </w:r>
            <w:proofErr w:type="spellEnd"/>
            <w:r w:rsidRPr="00C8279D">
              <w:rPr>
                <w:rFonts w:ascii="GHEA Grapalat" w:eastAsia="Times New Roman" w:hAnsi="GHEA Grapalat" w:cs="Times New Roman"/>
                <w:b/>
                <w:sz w:val="20"/>
                <w:szCs w:val="20"/>
              </w:rPr>
              <w:t>/</w:t>
            </w:r>
          </w:p>
          <w:p w14:paraId="209DABB4"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վավերապայմանի</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առկայությունը</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BD0EE7B" w14:textId="77777777" w:rsidR="00C8279D" w:rsidRPr="00C8279D" w:rsidRDefault="00C8279D" w:rsidP="00C8279D">
            <w:pPr>
              <w:spacing w:after="0" w:line="240" w:lineRule="auto"/>
              <w:jc w:val="center"/>
              <w:rPr>
                <w:rFonts w:ascii="GHEA Grapalat" w:eastAsia="Times New Roman" w:hAnsi="GHEA Grapalat" w:cs="Times New Roman"/>
                <w:b/>
                <w:sz w:val="20"/>
                <w:szCs w:val="20"/>
                <w:lang w:val="hy-AM"/>
              </w:rPr>
            </w:pPr>
            <w:proofErr w:type="spellStart"/>
            <w:r w:rsidRPr="00C8279D">
              <w:rPr>
                <w:rFonts w:ascii="GHEA Grapalat" w:eastAsia="Times New Roman" w:hAnsi="GHEA Grapalat" w:cs="Times New Roman"/>
                <w:b/>
                <w:sz w:val="20"/>
                <w:szCs w:val="20"/>
              </w:rPr>
              <w:t>Վավերապայմանի</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լրացման</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պահանջը</w:t>
            </w:r>
            <w:proofErr w:type="spellEnd"/>
          </w:p>
          <w:p w14:paraId="7959D992"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w:t>
            </w:r>
            <w:r w:rsidRPr="00C8279D">
              <w:rPr>
                <w:rFonts w:ascii="GHEA Grapalat" w:eastAsia="Times New Roman" w:hAnsi="GHEA Grapalat" w:cs="Times New Roman"/>
                <w:b/>
                <w:sz w:val="20"/>
                <w:szCs w:val="20"/>
                <w:lang w:val="hy-AM"/>
              </w:rPr>
              <w:t>գնումների գործընթացի հետ կապված</w:t>
            </w:r>
            <w:r w:rsidRPr="00C8279D">
              <w:rPr>
                <w:rFonts w:ascii="GHEA Grapalat" w:eastAsia="Times New Roman" w:hAnsi="GHEA Grapalat" w:cs="Times New Roma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FC9DAB" w14:textId="77777777" w:rsidR="00C8279D" w:rsidRPr="00C8279D" w:rsidRDefault="00C8279D" w:rsidP="00C8279D">
            <w:pPr>
              <w:spacing w:after="0" w:line="240" w:lineRule="auto"/>
              <w:ind w:left="-588" w:firstLine="588"/>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Վավերապայմանը</w:t>
            </w:r>
            <w:proofErr w:type="spellEnd"/>
          </w:p>
          <w:p w14:paraId="243964B1" w14:textId="77777777" w:rsidR="00C8279D" w:rsidRPr="00C8279D" w:rsidRDefault="00C8279D" w:rsidP="00C8279D">
            <w:pPr>
              <w:spacing w:after="0" w:line="240" w:lineRule="auto"/>
              <w:ind w:left="-588" w:firstLine="588"/>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լրացնող</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կողմը</w:t>
            </w:r>
            <w:proofErr w:type="spellEnd"/>
            <w:r w:rsidRPr="00C8279D">
              <w:rPr>
                <w:rFonts w:ascii="GHEA Grapalat" w:eastAsia="Times New Roman" w:hAnsi="GHEA Grapalat" w:cs="Times New Roman"/>
                <w:b/>
                <w:sz w:val="20"/>
                <w:szCs w:val="20"/>
              </w:rPr>
              <w:t xml:space="preserve">` </w:t>
            </w:r>
          </w:p>
          <w:p w14:paraId="48D89D49" w14:textId="77777777" w:rsidR="00C8279D" w:rsidRPr="00C8279D" w:rsidRDefault="00C8279D" w:rsidP="00C8279D">
            <w:pPr>
              <w:spacing w:after="0" w:line="240" w:lineRule="auto"/>
              <w:ind w:left="-588" w:firstLine="588"/>
              <w:jc w:val="center"/>
              <w:rPr>
                <w:rFonts w:ascii="GHEA Grapalat" w:eastAsia="Times New Roman" w:hAnsi="GHEA Grapalat" w:cs="Times New Roman"/>
                <w:b/>
                <w:sz w:val="20"/>
                <w:szCs w:val="20"/>
              </w:rPr>
            </w:pPr>
            <w:proofErr w:type="spellStart"/>
            <w:r w:rsidRPr="00C8279D">
              <w:rPr>
                <w:rFonts w:ascii="GHEA Grapalat" w:eastAsia="Times New Roman" w:hAnsi="GHEA Grapalat" w:cs="Times New Roman"/>
                <w:b/>
                <w:sz w:val="20"/>
                <w:szCs w:val="20"/>
              </w:rPr>
              <w:t>շահառուն</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կամ</w:t>
            </w:r>
            <w:proofErr w:type="spellEnd"/>
            <w:r w:rsidRPr="00C8279D">
              <w:rPr>
                <w:rFonts w:ascii="GHEA Grapalat" w:eastAsia="Times New Roman" w:hAnsi="GHEA Grapalat" w:cs="Times New Roman"/>
                <w:b/>
                <w:sz w:val="20"/>
                <w:szCs w:val="20"/>
              </w:rPr>
              <w:t xml:space="preserve"> </w:t>
            </w:r>
            <w:proofErr w:type="spellStart"/>
            <w:r w:rsidRPr="00C8279D">
              <w:rPr>
                <w:rFonts w:ascii="GHEA Grapalat" w:eastAsia="Times New Roman" w:hAnsi="GHEA Grapalat" w:cs="Times New Roman"/>
                <w:b/>
                <w:sz w:val="20"/>
                <w:szCs w:val="20"/>
              </w:rPr>
              <w:t>վճարողը</w:t>
            </w:r>
            <w:proofErr w:type="spellEnd"/>
          </w:p>
          <w:p w14:paraId="3916E232" w14:textId="77777777" w:rsidR="00C8279D" w:rsidRPr="00C8279D" w:rsidRDefault="00C8279D" w:rsidP="00C8279D">
            <w:pPr>
              <w:spacing w:after="0" w:line="240" w:lineRule="auto"/>
              <w:ind w:left="-588" w:firstLine="588"/>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w:t>
            </w:r>
            <w:r w:rsidRPr="00C8279D">
              <w:rPr>
                <w:rFonts w:ascii="GHEA Grapalat" w:eastAsia="Times New Roman" w:hAnsi="GHEA Grapalat" w:cs="Times New Roman"/>
                <w:b/>
                <w:sz w:val="20"/>
                <w:szCs w:val="20"/>
                <w:lang w:val="hy-AM"/>
              </w:rPr>
              <w:t>գնումների գործընթացի հետ կապված</w:t>
            </w:r>
            <w:r w:rsidRPr="00C8279D">
              <w:rPr>
                <w:rFonts w:ascii="GHEA Grapalat" w:eastAsia="Times New Roman" w:hAnsi="GHEA Grapalat" w:cs="Times New Roman"/>
                <w:b/>
                <w:sz w:val="20"/>
                <w:szCs w:val="20"/>
              </w:rPr>
              <w:t>)</w:t>
            </w:r>
          </w:p>
        </w:tc>
      </w:tr>
      <w:tr w:rsidR="00C8279D" w:rsidRPr="00C8279D" w14:paraId="0C28A6CE" w14:textId="77777777" w:rsidTr="00C8279D">
        <w:tc>
          <w:tcPr>
            <w:tcW w:w="720" w:type="dxa"/>
            <w:tcBorders>
              <w:top w:val="single" w:sz="4" w:space="0" w:color="auto"/>
              <w:left w:val="single" w:sz="4" w:space="0" w:color="auto"/>
              <w:bottom w:val="single" w:sz="4" w:space="0" w:color="auto"/>
              <w:right w:val="single" w:sz="4" w:space="0" w:color="auto"/>
            </w:tcBorders>
          </w:tcPr>
          <w:p w14:paraId="4AE55276"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99448B"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4E773DE"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E54F0A6"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BA10AD1" w14:textId="77777777" w:rsidR="00C8279D" w:rsidRPr="00C8279D" w:rsidRDefault="00C8279D" w:rsidP="00C8279D">
            <w:pPr>
              <w:spacing w:after="0" w:line="240" w:lineRule="auto"/>
              <w:jc w:val="center"/>
              <w:rPr>
                <w:rFonts w:ascii="GHEA Grapalat" w:eastAsia="Times New Roman" w:hAnsi="GHEA Grapalat" w:cs="Times New Roman"/>
                <w:b/>
                <w:sz w:val="20"/>
                <w:szCs w:val="20"/>
              </w:rPr>
            </w:pPr>
            <w:r w:rsidRPr="00C8279D">
              <w:rPr>
                <w:rFonts w:ascii="GHEA Grapalat" w:eastAsia="Times New Roman" w:hAnsi="GHEA Grapalat" w:cs="Times New Roman"/>
                <w:b/>
                <w:sz w:val="20"/>
                <w:szCs w:val="20"/>
              </w:rPr>
              <w:t>5</w:t>
            </w:r>
          </w:p>
        </w:tc>
      </w:tr>
      <w:tr w:rsidR="00C8279D" w:rsidRPr="00C8279D" w14:paraId="17AC1039" w14:textId="77777777" w:rsidTr="00C8279D">
        <w:tc>
          <w:tcPr>
            <w:tcW w:w="720" w:type="dxa"/>
            <w:tcBorders>
              <w:top w:val="single" w:sz="4" w:space="0" w:color="auto"/>
              <w:left w:val="single" w:sz="4" w:space="0" w:color="auto"/>
              <w:bottom w:val="single" w:sz="4" w:space="0" w:color="auto"/>
              <w:right w:val="single" w:sz="4" w:space="0" w:color="auto"/>
            </w:tcBorders>
          </w:tcPr>
          <w:p w14:paraId="0E93ED21"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BFCB89E"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94376F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38AFD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BE7C1C"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Փաստաթղթի վրա նախապես լրացված է &lt;Վճարման պահանջագիր&gt;</w:t>
            </w:r>
          </w:p>
        </w:tc>
      </w:tr>
      <w:tr w:rsidR="00C8279D" w:rsidRPr="00C8279D" w14:paraId="2C44C07A" w14:textId="77777777" w:rsidTr="00C8279D">
        <w:tc>
          <w:tcPr>
            <w:tcW w:w="720" w:type="dxa"/>
            <w:tcBorders>
              <w:top w:val="single" w:sz="4" w:space="0" w:color="auto"/>
              <w:left w:val="single" w:sz="4" w:space="0" w:color="auto"/>
              <w:bottom w:val="single" w:sz="4" w:space="0" w:color="auto"/>
              <w:right w:val="single" w:sz="4" w:space="0" w:color="auto"/>
            </w:tcBorders>
          </w:tcPr>
          <w:p w14:paraId="3EF70A36" w14:textId="77777777" w:rsidR="00C8279D" w:rsidRPr="00C8279D" w:rsidRDefault="00C8279D" w:rsidP="00C8279D">
            <w:pPr>
              <w:numPr>
                <w:ilvl w:val="0"/>
                <w:numId w:val="26"/>
              </w:numPr>
              <w:spacing w:after="0" w:line="240" w:lineRule="auto"/>
              <w:contextualSpacing/>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264F999A" w14:textId="77777777" w:rsidR="00C8279D" w:rsidRPr="00C8279D" w:rsidRDefault="00C8279D" w:rsidP="00C8279D">
            <w:pPr>
              <w:spacing w:after="0" w:line="240" w:lineRule="auto"/>
              <w:jc w:val="both"/>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6C4769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059FC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4CF358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ներկայացնելիս</w:t>
            </w:r>
            <w:proofErr w:type="spellEnd"/>
          </w:p>
        </w:tc>
      </w:tr>
      <w:tr w:rsidR="00C8279D" w:rsidRPr="00C8279D" w14:paraId="5C080E47" w14:textId="77777777" w:rsidTr="00C8279D">
        <w:tc>
          <w:tcPr>
            <w:tcW w:w="720" w:type="dxa"/>
            <w:tcBorders>
              <w:top w:val="single" w:sz="4" w:space="0" w:color="auto"/>
              <w:left w:val="single" w:sz="4" w:space="0" w:color="auto"/>
              <w:bottom w:val="single" w:sz="4" w:space="0" w:color="auto"/>
              <w:right w:val="single" w:sz="4" w:space="0" w:color="auto"/>
            </w:tcBorders>
          </w:tcPr>
          <w:p w14:paraId="6498D2A6" w14:textId="77777777" w:rsidR="00C8279D" w:rsidRPr="00C8279D" w:rsidRDefault="00C8279D" w:rsidP="00C8279D">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55D60B56" w14:textId="77777777" w:rsidR="00C8279D" w:rsidRPr="00C8279D" w:rsidRDefault="00C8279D" w:rsidP="00C8279D">
            <w:pPr>
              <w:spacing w:after="0" w:line="240" w:lineRule="auto"/>
              <w:jc w:val="both"/>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ներկայացման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F7DC4B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EFD46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19B54BC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B295754" w14:textId="77777777" w:rsidR="00C8279D" w:rsidRPr="00C8279D" w:rsidRDefault="00C8279D" w:rsidP="00C8279D">
            <w:pPr>
              <w:spacing w:after="0" w:line="240" w:lineRule="auto"/>
              <w:ind w:left="132" w:hanging="132"/>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օրը</w:t>
            </w:r>
            <w:proofErr w:type="spellEnd"/>
            <w:r w:rsidRPr="00C8279D">
              <w:rPr>
                <w:rFonts w:ascii="GHEA Grapalat" w:eastAsia="Times New Roman" w:hAnsi="GHEA Grapalat" w:cs="Times New Roman"/>
                <w:sz w:val="20"/>
                <w:szCs w:val="20"/>
                <w:lang w:val="hy-AM"/>
              </w:rPr>
              <w:t xml:space="preserve">: </w:t>
            </w:r>
          </w:p>
        </w:tc>
      </w:tr>
      <w:tr w:rsidR="00C8279D" w:rsidRPr="00C8279D" w14:paraId="11FD88E0" w14:textId="77777777" w:rsidTr="00C8279D">
        <w:tc>
          <w:tcPr>
            <w:tcW w:w="720" w:type="dxa"/>
            <w:tcBorders>
              <w:top w:val="single" w:sz="4" w:space="0" w:color="auto"/>
              <w:left w:val="single" w:sz="4" w:space="0" w:color="auto"/>
              <w:bottom w:val="single" w:sz="4" w:space="0" w:color="auto"/>
              <w:right w:val="single" w:sz="4" w:space="0" w:color="auto"/>
            </w:tcBorders>
          </w:tcPr>
          <w:p w14:paraId="3C188EB0" w14:textId="77777777" w:rsidR="00C8279D" w:rsidRPr="00C8279D" w:rsidRDefault="00C8279D" w:rsidP="00C8279D">
            <w:pPr>
              <w:numPr>
                <w:ilvl w:val="0"/>
                <w:numId w:val="26"/>
              </w:numPr>
              <w:spacing w:after="0" w:line="240" w:lineRule="auto"/>
              <w:ind w:hanging="436"/>
              <w:contextualSpacing/>
              <w:jc w:val="both"/>
              <w:rPr>
                <w:rFonts w:ascii="GHEA Grapalat" w:eastAsia="Times New Roman"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1526C810" w14:textId="77777777" w:rsidR="00C8279D" w:rsidRPr="00C8279D" w:rsidRDefault="00C8279D" w:rsidP="00C8279D">
            <w:pPr>
              <w:spacing w:after="0" w:line="240" w:lineRule="auto"/>
              <w:jc w:val="both"/>
              <w:rPr>
                <w:rFonts w:ascii="GHEA Grapalat" w:eastAsia="Times New Roman" w:hAnsi="GHEA Grapalat" w:cs="Times New Roman"/>
                <w:sz w:val="20"/>
                <w:szCs w:val="20"/>
              </w:rPr>
            </w:pPr>
            <w:r w:rsidRPr="00C8279D">
              <w:rPr>
                <w:rFonts w:ascii="GHEA Grapalat" w:eastAsia="Times New Roman" w:hAnsi="GHEA Grapalat" w:cs="Sylfaen"/>
                <w:sz w:val="20"/>
                <w:szCs w:val="20"/>
                <w:lang w:val="hy-AM"/>
              </w:rPr>
              <w:t>Վճարողի անվանումը</w:t>
            </w:r>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BD5C44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8006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53937D9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այն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անունը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պետք</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գանձվի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գումարը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անունը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ազգանունը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եթե</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ֆիզիկական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կամ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անվանումը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եթե</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իրավաբանական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Նշվում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նաև</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այլ</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տվյալներ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ըստ</w:t>
            </w:r>
            <w:proofErr w:type="spellEnd"/>
            <w:r w:rsidRPr="00C8279D">
              <w:rPr>
                <w:rFonts w:ascii="GHEA Grapalat" w:eastAsia="Times New Roman" w:hAnsi="GHEA Grapalat" w:cs="Times New Roman"/>
                <w:sz w:val="20"/>
                <w:szCs w:val="20"/>
              </w:rPr>
              <w:t xml:space="preserve"> </w:t>
            </w:r>
            <w:proofErr w:type="spellStart"/>
            <w:proofErr w:type="gramStart"/>
            <w:r w:rsidRPr="00C8279D">
              <w:rPr>
                <w:rFonts w:ascii="GHEA Grapalat" w:eastAsia="Times New Roman" w:hAnsi="GHEA Grapalat" w:cs="Times New Roman"/>
                <w:sz w:val="20"/>
                <w:szCs w:val="20"/>
              </w:rPr>
              <w:t>անհրաժեշտության:Լրացվում</w:t>
            </w:r>
            <w:proofErr w:type="spellEnd"/>
            <w:proofErr w:type="gram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465A28" w14:textId="77777777" w:rsidR="00C8279D" w:rsidRPr="00C8279D" w:rsidRDefault="00C8279D" w:rsidP="00C8279D">
            <w:pPr>
              <w:spacing w:after="0" w:line="240" w:lineRule="auto"/>
              <w:ind w:left="252" w:hanging="252"/>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67BECF6F" w14:textId="77777777" w:rsidTr="00C8279D">
        <w:tc>
          <w:tcPr>
            <w:tcW w:w="720" w:type="dxa"/>
            <w:tcBorders>
              <w:top w:val="single" w:sz="4" w:space="0" w:color="auto"/>
              <w:left w:val="single" w:sz="4" w:space="0" w:color="auto"/>
              <w:bottom w:val="single" w:sz="4" w:space="0" w:color="auto"/>
              <w:right w:val="single" w:sz="4" w:space="0" w:color="auto"/>
            </w:tcBorders>
          </w:tcPr>
          <w:p w14:paraId="4678B2C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F6F0EA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անվանումը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բանկը</w:t>
            </w:r>
            <w:proofErr w:type="spellEnd"/>
            <w:r w:rsidRPr="00C8279D">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291E36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CDABE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A4798D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3A5582FC" w14:textId="77777777" w:rsidTr="00C8279D">
        <w:tc>
          <w:tcPr>
            <w:tcW w:w="720" w:type="dxa"/>
            <w:tcBorders>
              <w:top w:val="single" w:sz="4" w:space="0" w:color="auto"/>
              <w:left w:val="single" w:sz="4" w:space="0" w:color="auto"/>
              <w:bottom w:val="single" w:sz="4" w:space="0" w:color="auto"/>
              <w:right w:val="single" w:sz="4" w:space="0" w:color="auto"/>
            </w:tcBorders>
          </w:tcPr>
          <w:p w14:paraId="1E28CE0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E74FAA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C081C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408AF5"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331FD20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իրեն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կազմակերպությունում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պետք</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գանձվի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գումարը</w:t>
            </w:r>
            <w:proofErr w:type="spellEnd"/>
            <w:r w:rsidRPr="00C8279D">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6C8A45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2BE0E528" w14:textId="77777777" w:rsidTr="00C8279D">
        <w:tc>
          <w:tcPr>
            <w:tcW w:w="720" w:type="dxa"/>
            <w:tcBorders>
              <w:top w:val="single" w:sz="4" w:space="0" w:color="auto"/>
              <w:left w:val="single" w:sz="4" w:space="0" w:color="auto"/>
              <w:bottom w:val="single" w:sz="4" w:space="0" w:color="auto"/>
              <w:right w:val="single" w:sz="4" w:space="0" w:color="auto"/>
            </w:tcBorders>
          </w:tcPr>
          <w:p w14:paraId="7D8ECE2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A88328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607E02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2E1F7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3F79EB0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Հայաստանի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Հանրապետության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նորմատիվ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իրավական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ակտերով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սահմաված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դեպքերում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երբ</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հանդիսանում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հաշվառված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33A3A7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0593B751" w14:textId="77777777" w:rsidTr="00C8279D">
        <w:tc>
          <w:tcPr>
            <w:tcW w:w="720" w:type="dxa"/>
            <w:tcBorders>
              <w:top w:val="single" w:sz="4" w:space="0" w:color="auto"/>
              <w:left w:val="single" w:sz="4" w:space="0" w:color="auto"/>
              <w:bottom w:val="single" w:sz="4" w:space="0" w:color="auto"/>
              <w:right w:val="single" w:sz="4" w:space="0" w:color="auto"/>
            </w:tcBorders>
          </w:tcPr>
          <w:p w14:paraId="6DC3FCC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2C568E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A568DF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91C02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6384AC0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lastRenderedPageBreak/>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Հայաստանի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Հանրապետության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նորմատիվ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իրավական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ակտերով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սահմանված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դեպքերում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երբ</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հանդիսանում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ֆիզիկական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3C91E1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lastRenderedPageBreak/>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443EAFC6" w14:textId="77777777" w:rsidTr="00C8279D">
        <w:tc>
          <w:tcPr>
            <w:tcW w:w="720" w:type="dxa"/>
            <w:tcBorders>
              <w:top w:val="single" w:sz="4" w:space="0" w:color="auto"/>
              <w:left w:val="single" w:sz="4" w:space="0" w:color="auto"/>
              <w:bottom w:val="single" w:sz="4" w:space="0" w:color="auto"/>
              <w:right w:val="single" w:sz="4" w:space="0" w:color="auto"/>
            </w:tcBorders>
          </w:tcPr>
          <w:p w14:paraId="0EEC4E0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A79635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proofErr w:type="gramStart"/>
            <w:r w:rsidRPr="00C8279D">
              <w:rPr>
                <w:rFonts w:ascii="GHEA Grapalat" w:eastAsia="Times New Roman" w:hAnsi="GHEA Grapalat" w:cs="Times New Roman"/>
                <w:sz w:val="20"/>
                <w:szCs w:val="20"/>
              </w:rPr>
              <w:t>շահառու</w:t>
            </w:r>
            <w:proofErr w:type="spellEnd"/>
            <w:r w:rsidRPr="00C8279D">
              <w:rPr>
                <w:rFonts w:ascii="GHEA Grapalat" w:eastAsia="Times New Roman" w:hAnsi="GHEA Grapalat" w:cs="Sylfaen"/>
                <w:sz w:val="20"/>
                <w:szCs w:val="20"/>
                <w:lang w:val="hy-AM"/>
              </w:rPr>
              <w:t>ի  անվանումը</w:t>
            </w:r>
            <w:proofErr w:type="gramEnd"/>
            <w:r w:rsidRPr="00C8279D">
              <w:rPr>
                <w:rFonts w:ascii="GHEA Grapalat" w:eastAsia="Times New Roman" w:hAnsi="GHEA Grapalat" w:cs="Sylfaen"/>
                <w:sz w:val="20"/>
                <w:szCs w:val="20"/>
              </w:rPr>
              <w:t>,</w:t>
            </w:r>
            <w:r w:rsidRPr="00C8279D">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DE3E3E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AC029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63EB5E1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հանդիսացող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անձի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վճարումը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ստացողի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անվանումը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նաև</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այլ</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տվյալներ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ըստ</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785D4B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նախապես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հրավերով</w:t>
            </w:r>
            <w:proofErr w:type="spellEnd"/>
          </w:p>
        </w:tc>
      </w:tr>
      <w:tr w:rsidR="00C8279D" w:rsidRPr="00C8279D" w14:paraId="77E42E03" w14:textId="77777777" w:rsidTr="00C8279D">
        <w:tc>
          <w:tcPr>
            <w:tcW w:w="720" w:type="dxa"/>
            <w:tcBorders>
              <w:top w:val="single" w:sz="4" w:space="0" w:color="auto"/>
              <w:left w:val="single" w:sz="4" w:space="0" w:color="auto"/>
              <w:bottom w:val="single" w:sz="4" w:space="0" w:color="auto"/>
              <w:right w:val="single" w:sz="4" w:space="0" w:color="auto"/>
            </w:tcBorders>
          </w:tcPr>
          <w:p w14:paraId="33EA0E5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535813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Հ</w:t>
            </w:r>
            <w:r w:rsidRPr="00C8279D">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0AAF1B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09134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0C34DA3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Sylfaen"/>
                <w:sz w:val="20"/>
                <w:szCs w:val="20"/>
              </w:rPr>
              <w:t xml:space="preserve"> (</w:t>
            </w:r>
            <w:r w:rsidRPr="00C8279D">
              <w:rPr>
                <w:rFonts w:ascii="GHEA Grapalat" w:eastAsia="Times New Roman" w:hAnsi="GHEA Grapalat" w:cs="Sylfaen"/>
                <w:sz w:val="20"/>
                <w:szCs w:val="20"/>
                <w:lang w:val="hy-AM"/>
              </w:rPr>
              <w:t>գնումների հետ կապված գործընթացում չի լրացվում</w:t>
            </w:r>
            <w:r w:rsidRPr="00C8279D">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2A53B6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Sylfaen"/>
                <w:sz w:val="20"/>
                <w:szCs w:val="20"/>
                <w:lang w:val="ru-RU"/>
              </w:rPr>
              <w:t>(</w:t>
            </w:r>
            <w:r w:rsidRPr="00C8279D">
              <w:rPr>
                <w:rFonts w:ascii="GHEA Grapalat" w:eastAsia="Times New Roman" w:hAnsi="GHEA Grapalat" w:cs="Sylfaen"/>
                <w:sz w:val="20"/>
                <w:szCs w:val="20"/>
                <w:lang w:val="hy-AM"/>
              </w:rPr>
              <w:t>չի լրացվում</w:t>
            </w:r>
            <w:r w:rsidRPr="00C8279D">
              <w:rPr>
                <w:rFonts w:ascii="GHEA Grapalat" w:eastAsia="Times New Roman" w:hAnsi="GHEA Grapalat" w:cs="Sylfaen"/>
                <w:sz w:val="20"/>
                <w:szCs w:val="20"/>
                <w:lang w:val="ru-RU"/>
              </w:rPr>
              <w:t>)</w:t>
            </w:r>
          </w:p>
        </w:tc>
      </w:tr>
      <w:tr w:rsidR="00C8279D" w:rsidRPr="00C8279D" w14:paraId="47FCA89A" w14:textId="77777777" w:rsidTr="00C8279D">
        <w:tc>
          <w:tcPr>
            <w:tcW w:w="720" w:type="dxa"/>
            <w:tcBorders>
              <w:top w:val="single" w:sz="4" w:space="0" w:color="auto"/>
              <w:left w:val="single" w:sz="4" w:space="0" w:color="auto"/>
              <w:bottom w:val="single" w:sz="4" w:space="0" w:color="auto"/>
              <w:right w:val="single" w:sz="4" w:space="0" w:color="auto"/>
            </w:tcBorders>
          </w:tcPr>
          <w:p w14:paraId="07C61C4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636CA7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F033EA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8788A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0C931FE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Հայաստանի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Հանրապետության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նորմատիվ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իրավական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ակտերով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սահմանված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դեպքերում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երբ</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շահառուն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հանդիսանում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հաշվառված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հարկատու</w:t>
            </w:r>
            <w:proofErr w:type="spellEnd"/>
            <w:r w:rsidRPr="00C8279D">
              <w:rPr>
                <w:rFonts w:ascii="GHEA Grapalat" w:eastAsia="Times New Roman" w:hAnsi="GHEA Grapalat" w:cs="Times New Roman"/>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33CA11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նախապես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հրավերով</w:t>
            </w:r>
            <w:proofErr w:type="spellEnd"/>
          </w:p>
        </w:tc>
      </w:tr>
      <w:tr w:rsidR="00C8279D" w:rsidRPr="00C8279D" w14:paraId="44951139" w14:textId="77777777" w:rsidTr="00C8279D">
        <w:tc>
          <w:tcPr>
            <w:tcW w:w="720" w:type="dxa"/>
            <w:tcBorders>
              <w:top w:val="single" w:sz="4" w:space="0" w:color="auto"/>
              <w:left w:val="single" w:sz="4" w:space="0" w:color="auto"/>
              <w:bottom w:val="single" w:sz="4" w:space="0" w:color="auto"/>
              <w:right w:val="single" w:sz="4" w:space="0" w:color="auto"/>
            </w:tcBorders>
          </w:tcPr>
          <w:p w14:paraId="42DCED1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08097B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անվանումը</w:t>
            </w:r>
            <w:proofErr w:type="spellEnd"/>
            <w:r w:rsidRPr="00C8279D">
              <w:rPr>
                <w:rFonts w:ascii="GHEA Grapalat" w:eastAsia="Times New Roman" w:hAnsi="GHEA Grapalat" w:cs="Times New Rom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04869A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0AB57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DF6E3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նախապես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հրավերով</w:t>
            </w:r>
            <w:proofErr w:type="spellEnd"/>
          </w:p>
        </w:tc>
      </w:tr>
      <w:tr w:rsidR="00C8279D" w:rsidRPr="00C8279D" w14:paraId="4B55A16A" w14:textId="77777777" w:rsidTr="00C8279D">
        <w:tc>
          <w:tcPr>
            <w:tcW w:w="720" w:type="dxa"/>
            <w:tcBorders>
              <w:top w:val="single" w:sz="4" w:space="0" w:color="auto"/>
              <w:left w:val="single" w:sz="4" w:space="0" w:color="auto"/>
              <w:bottom w:val="single" w:sz="4" w:space="0" w:color="auto"/>
              <w:right w:val="single" w:sz="4" w:space="0" w:color="auto"/>
            </w:tcBorders>
          </w:tcPr>
          <w:p w14:paraId="25C2833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231723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DF82EA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239C9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623BC68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այն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բանկային</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գանձապետական</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հաշվի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վրա</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պետք</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փոխանցվեն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գանձված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A3B987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նախապես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հրավերով</w:t>
            </w:r>
            <w:proofErr w:type="spellEnd"/>
          </w:p>
        </w:tc>
      </w:tr>
      <w:tr w:rsidR="00C8279D" w:rsidRPr="00C8279D" w14:paraId="380B6F93" w14:textId="77777777" w:rsidTr="00C8279D">
        <w:tc>
          <w:tcPr>
            <w:tcW w:w="720" w:type="dxa"/>
            <w:tcBorders>
              <w:top w:val="single" w:sz="4" w:space="0" w:color="auto"/>
              <w:left w:val="single" w:sz="4" w:space="0" w:color="auto"/>
              <w:bottom w:val="single" w:sz="4" w:space="0" w:color="auto"/>
              <w:right w:val="single" w:sz="4" w:space="0" w:color="auto"/>
            </w:tcBorders>
          </w:tcPr>
          <w:p w14:paraId="2F1E4D9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892FA1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գումարը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թվերով</w:t>
            </w:r>
            <w:proofErr w:type="spellEnd"/>
            <w:r w:rsidRPr="00C8279D">
              <w:rPr>
                <w:rFonts w:ascii="GHEA Grapalat" w:eastAsia="Times New Roman" w:hAnsi="GHEA Grapalat" w:cs="Times New Roman"/>
                <w:sz w:val="20"/>
                <w:szCs w:val="20"/>
              </w:rPr>
              <w:t xml:space="preserve"> և </w:t>
            </w:r>
            <w:proofErr w:type="spellStart"/>
            <w:r w:rsidRPr="00C8279D">
              <w:rPr>
                <w:rFonts w:ascii="GHEA Grapalat" w:eastAsia="Times New Roman" w:hAnsi="GHEA Grapalat" w:cs="Times New Roman"/>
                <w:sz w:val="20"/>
                <w:szCs w:val="20"/>
              </w:rPr>
              <w:t>բառերով</w:t>
            </w:r>
            <w:proofErr w:type="spellEnd"/>
            <w:r w:rsidRPr="00C8279D">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990F73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69791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6E57152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ենթակա</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DD2B8E2"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9B1347" w14:paraId="6B5A8C64" w14:textId="77777777" w:rsidTr="00C8279D">
        <w:tc>
          <w:tcPr>
            <w:tcW w:w="720" w:type="dxa"/>
            <w:tcBorders>
              <w:top w:val="single" w:sz="4" w:space="0" w:color="auto"/>
              <w:left w:val="single" w:sz="4" w:space="0" w:color="auto"/>
              <w:bottom w:val="single" w:sz="4" w:space="0" w:color="auto"/>
              <w:right w:val="single" w:sz="4" w:space="0" w:color="auto"/>
            </w:tcBorders>
          </w:tcPr>
          <w:p w14:paraId="29C41A18"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329CD54"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14:paraId="55B6FBB6"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35A0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ոչ պարտադիր</w:t>
            </w:r>
          </w:p>
          <w:p w14:paraId="18024B8A"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18A40F"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(չի լրացվում եւ չի կիրառվում)</w:t>
            </w:r>
          </w:p>
        </w:tc>
      </w:tr>
      <w:tr w:rsidR="00C8279D" w:rsidRPr="00C8279D" w14:paraId="49F76809" w14:textId="77777777" w:rsidTr="00C8279D">
        <w:tc>
          <w:tcPr>
            <w:tcW w:w="720" w:type="dxa"/>
            <w:tcBorders>
              <w:top w:val="single" w:sz="4" w:space="0" w:color="auto"/>
              <w:left w:val="single" w:sz="4" w:space="0" w:color="auto"/>
              <w:bottom w:val="single" w:sz="4" w:space="0" w:color="auto"/>
              <w:right w:val="single" w:sz="4" w:space="0" w:color="auto"/>
            </w:tcBorders>
          </w:tcPr>
          <w:p w14:paraId="0BC8DA55"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36CA80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արժույթը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բառերով</w:t>
            </w:r>
            <w:proofErr w:type="spellEnd"/>
            <w:r w:rsidRPr="00C8279D">
              <w:rPr>
                <w:rFonts w:ascii="GHEA Grapalat" w:eastAsia="Times New Roman" w:hAnsi="GHEA Grapalat" w:cs="Times New Roman"/>
                <w:sz w:val="20"/>
                <w:szCs w:val="20"/>
              </w:rPr>
              <w:t xml:space="preserve"> և </w:t>
            </w:r>
            <w:proofErr w:type="spellStart"/>
            <w:r w:rsidRPr="00C8279D">
              <w:rPr>
                <w:rFonts w:ascii="GHEA Grapalat" w:eastAsia="Times New Roman" w:hAnsi="GHEA Grapalat" w:cs="Times New Roman"/>
                <w:sz w:val="20"/>
                <w:szCs w:val="20"/>
              </w:rPr>
              <w:t>կոդով</w:t>
            </w:r>
            <w:proofErr w:type="spellEnd"/>
            <w:r w:rsidRPr="00C8279D">
              <w:rPr>
                <w:rFonts w:ascii="GHEA Grapalat" w:eastAsia="Times New Roman" w:hAnsi="GHEA Grapalat" w:cs="Times New Roman"/>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77C4E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C9A50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5CC4EC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9B1347" w14:paraId="2894AFA1" w14:textId="77777777" w:rsidTr="00C8279D">
        <w:tc>
          <w:tcPr>
            <w:tcW w:w="720" w:type="dxa"/>
            <w:tcBorders>
              <w:top w:val="single" w:sz="4" w:space="0" w:color="auto"/>
              <w:left w:val="single" w:sz="4" w:space="0" w:color="auto"/>
              <w:bottom w:val="single" w:sz="4" w:space="0" w:color="auto"/>
              <w:right w:val="single" w:sz="4" w:space="0" w:color="auto"/>
            </w:tcBorders>
          </w:tcPr>
          <w:p w14:paraId="335EF42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CC8DED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գործարքի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11AEA0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90E04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 xml:space="preserve">լրացվում է </w:t>
            </w:r>
            <w:r w:rsidRPr="00C8279D">
              <w:rPr>
                <w:rFonts w:ascii="GHEA Grapalat" w:eastAsia="Times New Roman" w:hAnsi="GHEA Grapalat" w:cs="Times New Roman"/>
                <w:sz w:val="20"/>
                <w:szCs w:val="20"/>
              </w:rPr>
              <w:t>«</w:t>
            </w:r>
            <w:r w:rsidRPr="00C8279D">
              <w:rPr>
                <w:rFonts w:ascii="GHEA Grapalat" w:eastAsia="Times New Roman" w:hAnsi="GHEA Grapalat" w:cs="Times New Roman"/>
                <w:sz w:val="20"/>
                <w:szCs w:val="20"/>
                <w:lang w:val="hy-AM"/>
              </w:rPr>
              <w:t>պայմանագրի կատարման ապահովման համար</w:t>
            </w:r>
            <w:r w:rsidRPr="00C8279D">
              <w:rPr>
                <w:rFonts w:ascii="GHEA Grapalat" w:eastAsia="Times New Roman" w:hAnsi="GHEA Grapalat" w:cs="Times New Roman"/>
                <w:sz w:val="20"/>
                <w:szCs w:val="20"/>
              </w:rPr>
              <w:t>»</w:t>
            </w:r>
            <w:r w:rsidRPr="00C8279D">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0F9573D"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նախապես լրացվում է շահառուի կողմից` հրավերով</w:t>
            </w:r>
          </w:p>
        </w:tc>
      </w:tr>
      <w:tr w:rsidR="00C8279D" w:rsidRPr="00C8279D" w14:paraId="10EA87BA" w14:textId="77777777" w:rsidTr="00C8279D">
        <w:tc>
          <w:tcPr>
            <w:tcW w:w="720" w:type="dxa"/>
            <w:tcBorders>
              <w:top w:val="single" w:sz="4" w:space="0" w:color="auto"/>
              <w:left w:val="single" w:sz="4" w:space="0" w:color="auto"/>
              <w:bottom w:val="single" w:sz="4" w:space="0" w:color="auto"/>
              <w:right w:val="single" w:sz="4" w:space="0" w:color="auto"/>
            </w:tcBorders>
          </w:tcPr>
          <w:p w14:paraId="6B227FB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58978B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5E93FB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3E995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7C8D5F1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պահանջագրով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գումարի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գանձման</w:t>
            </w:r>
            <w:proofErr w:type="spellEnd"/>
            <w:r w:rsidRPr="00C8279D">
              <w:rPr>
                <w:rFonts w:ascii="GHEA Grapalat" w:eastAsia="Times New Roman" w:hAnsi="GHEA Grapalat" w:cs="Times New Roman"/>
                <w:sz w:val="20"/>
                <w:szCs w:val="20"/>
              </w:rPr>
              <w:t xml:space="preserve"> և </w:t>
            </w: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հիմք</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հանդիսացող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փաստաթղթի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տվյալները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որոնց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հիման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վրա</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շահառուն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ներկայացնում</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բանկին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lastRenderedPageBreak/>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պահանջագրի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հիմք</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հանդիսացող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պայմանագրի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համարը</w:t>
            </w:r>
            <w:proofErr w:type="spellEnd"/>
            <w:r w:rsidRPr="00C8279D">
              <w:rPr>
                <w:rFonts w:ascii="GHEA Grapalat" w:eastAsia="Times New Roman" w:hAnsi="GHEA Grapalat" w:cs="Times New Roman"/>
                <w:sz w:val="20"/>
                <w:szCs w:val="20"/>
                <w:lang w:val="hy-AM"/>
              </w:rPr>
              <w:t>,</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գնման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ընթացակարգի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ծածկագիրը</w:t>
            </w:r>
            <w:proofErr w:type="spellEnd"/>
            <w:r w:rsidRPr="00C8279D">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686EACC"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lastRenderedPageBreak/>
              <w:t>լրացվում</w:t>
            </w:r>
            <w:proofErr w:type="spellEnd"/>
            <w:r w:rsidRPr="00C8279D">
              <w:rPr>
                <w:rFonts w:ascii="GHEA Grapalat" w:eastAsia="Times New Roman" w:hAnsi="GHEA Grapalat" w:cs="Times New Roman"/>
                <w:sz w:val="20"/>
                <w:szCs w:val="20"/>
              </w:rPr>
              <w:t xml:space="preserve"> է </w:t>
            </w:r>
            <w:r w:rsidRPr="00C8279D">
              <w:rPr>
                <w:rFonts w:ascii="GHEA Grapalat" w:eastAsia="Times New Roman" w:hAnsi="GHEA Grapalat" w:cs="Times New Roman"/>
                <w:sz w:val="20"/>
                <w:szCs w:val="20"/>
                <w:lang w:val="hy-AM"/>
              </w:rPr>
              <w:t>շահառու</w:t>
            </w:r>
            <w:r w:rsidRPr="00C8279D">
              <w:rPr>
                <w:rFonts w:ascii="GHEA Grapalat" w:eastAsia="Times New Roman" w:hAnsi="GHEA Grapalat" w:cs="Times New Roman"/>
                <w:sz w:val="20"/>
                <w:szCs w:val="20"/>
              </w:rPr>
              <w:t xml:space="preserve">ի </w:t>
            </w:r>
            <w:proofErr w:type="spellStart"/>
            <w:r w:rsidRPr="00C8279D">
              <w:rPr>
                <w:rFonts w:ascii="GHEA Grapalat" w:eastAsia="Times New Roman" w:hAnsi="GHEA Grapalat" w:cs="Times New Roman"/>
                <w:sz w:val="20"/>
                <w:szCs w:val="20"/>
              </w:rPr>
              <w:t>կողմից</w:t>
            </w:r>
            <w:proofErr w:type="spellEnd"/>
          </w:p>
        </w:tc>
      </w:tr>
      <w:tr w:rsidR="00C8279D" w:rsidRPr="009B1347" w14:paraId="418EBCB4" w14:textId="77777777" w:rsidTr="00C8279D">
        <w:tc>
          <w:tcPr>
            <w:tcW w:w="720" w:type="dxa"/>
            <w:tcBorders>
              <w:top w:val="single" w:sz="4" w:space="0" w:color="auto"/>
              <w:left w:val="single" w:sz="4" w:space="0" w:color="auto"/>
              <w:bottom w:val="single" w:sz="4" w:space="0" w:color="auto"/>
              <w:right w:val="single" w:sz="4" w:space="0" w:color="auto"/>
            </w:tcBorders>
          </w:tcPr>
          <w:p w14:paraId="1065A877" w14:textId="77777777" w:rsidR="00C8279D" w:rsidRPr="00C8279D" w:rsidDel="0010680B"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6FC920F"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27BFF1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F63E05" w14:textId="77777777" w:rsidR="00C8279D" w:rsidRPr="00C8279D" w:rsidRDefault="00C8279D" w:rsidP="00C8279D">
            <w:pPr>
              <w:spacing w:after="0" w:line="240" w:lineRule="auto"/>
              <w:jc w:val="center"/>
              <w:rPr>
                <w:rFonts w:ascii="GHEA Grapalat" w:eastAsia="Times New Roman" w:hAnsi="GHEA Grapalat" w:cs="Sylfaen"/>
                <w:sz w:val="20"/>
                <w:szCs w:val="20"/>
                <w:lang w:val="hy-AM"/>
              </w:rPr>
            </w:pPr>
            <w:proofErr w:type="spellStart"/>
            <w:r w:rsidRPr="00C8279D">
              <w:rPr>
                <w:rFonts w:ascii="GHEA Grapalat" w:eastAsia="Times New Roman" w:hAnsi="GHEA Grapalat" w:cs="Times New Roman"/>
                <w:sz w:val="20"/>
                <w:szCs w:val="20"/>
              </w:rPr>
              <w:t>պարտադիր</w:t>
            </w:r>
            <w:proofErr w:type="spellEnd"/>
          </w:p>
          <w:p w14:paraId="66B61AC8" w14:textId="77777777" w:rsidR="00C8279D" w:rsidRPr="00C8279D" w:rsidRDefault="00C8279D" w:rsidP="00C8279D">
            <w:pPr>
              <w:spacing w:after="0" w:line="240" w:lineRule="auto"/>
              <w:jc w:val="center"/>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 xml:space="preserve">լրացվում է &lt;ակցեպտավորված վճարում&gt; բառերը, </w:t>
            </w:r>
          </w:p>
          <w:p w14:paraId="732E6A1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6A98CE3"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նախապես լրացվում է շահառուի կողմից </w:t>
            </w:r>
          </w:p>
        </w:tc>
      </w:tr>
      <w:tr w:rsidR="00C8279D" w:rsidRPr="00C8279D" w14:paraId="58BA7902" w14:textId="77777777" w:rsidTr="00C8279D">
        <w:tc>
          <w:tcPr>
            <w:tcW w:w="720" w:type="dxa"/>
            <w:tcBorders>
              <w:top w:val="single" w:sz="4" w:space="0" w:color="auto"/>
              <w:left w:val="single" w:sz="4" w:space="0" w:color="auto"/>
              <w:bottom w:val="single" w:sz="4" w:space="0" w:color="auto"/>
              <w:right w:val="single" w:sz="4" w:space="0" w:color="auto"/>
            </w:tcBorders>
          </w:tcPr>
          <w:p w14:paraId="1BEA0FDF"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D6FA69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առդիր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էջերի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F57D59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AAB63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5B1C143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պահանջագրին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ներկայացված</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փաստաթղթերի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էջերի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քանակը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որոնք</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պետք</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տրամադրվեն</w:t>
            </w:r>
            <w:proofErr w:type="spellEnd"/>
            <w:r w:rsidRPr="00C8279D">
              <w:rPr>
                <w:rFonts w:ascii="GHEA Grapalat" w:eastAsia="Times New Roman" w:hAnsi="GHEA Grapalat" w:cs="Times New Roman"/>
                <w:sz w:val="20"/>
                <w:szCs w:val="20"/>
              </w:rPr>
              <w:t xml:space="preserve"> </w:t>
            </w:r>
            <w:proofErr w:type="spellStart"/>
            <w:proofErr w:type="gram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w:t>
            </w:r>
            <w:proofErr w:type="gramEnd"/>
            <w:r w:rsidRPr="00C8279D">
              <w:rPr>
                <w:rFonts w:ascii="GHEA Grapalat" w:eastAsia="Times New Roman" w:hAnsi="GHEA Grapalat" w:cs="Times New Roman"/>
                <w:sz w:val="20"/>
                <w:szCs w:val="20"/>
                <w:lang w:val="hy-AM"/>
              </w:rPr>
              <w:t>վճարողի բանկին</w:t>
            </w:r>
            <w:r w:rsidRPr="00C8279D">
              <w:rPr>
                <w:rFonts w:ascii="GHEA Grapalat" w:eastAsia="Times New Roman" w:hAnsi="GHEA Grapalat" w:cs="Times New Roman"/>
                <w:sz w:val="20"/>
                <w:szCs w:val="20"/>
              </w:rPr>
              <w:t>)</w:t>
            </w:r>
          </w:p>
          <w:p w14:paraId="5F409EC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Եթ ե լրացվել է &lt;</w:t>
            </w:r>
            <w:r w:rsidRPr="00C8279D">
              <w:rPr>
                <w:rFonts w:ascii="GHEA Grapalat" w:eastAsia="Times New Roman" w:hAnsi="GHEA Grapalat" w:cs="Sylfaen"/>
                <w:sz w:val="20"/>
                <w:szCs w:val="20"/>
                <w:lang w:val="hy-AM"/>
              </w:rPr>
              <w:t>Վճարման կատարման հիմքեր&gt; դաշտը ապա այս տվյալը պարտադիր լրացվում է</w:t>
            </w:r>
            <w:r w:rsidRPr="00C8279D">
              <w:rPr>
                <w:rFonts w:ascii="GHEA Grapalat" w:eastAsia="Times New Roman"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19255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շահառուիկողմից</w:t>
            </w:r>
            <w:proofErr w:type="spellEnd"/>
          </w:p>
        </w:tc>
      </w:tr>
      <w:tr w:rsidR="00C8279D" w:rsidRPr="009B1347" w14:paraId="4D71CA9D" w14:textId="77777777" w:rsidTr="00C8279D">
        <w:tc>
          <w:tcPr>
            <w:tcW w:w="720" w:type="dxa"/>
            <w:tcBorders>
              <w:top w:val="single" w:sz="4" w:space="0" w:color="auto"/>
              <w:left w:val="single" w:sz="4" w:space="0" w:color="auto"/>
              <w:bottom w:val="single" w:sz="4" w:space="0" w:color="auto"/>
              <w:right w:val="single" w:sz="4" w:space="0" w:color="auto"/>
            </w:tcBorders>
          </w:tcPr>
          <w:p w14:paraId="04C12BF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2</w:t>
            </w:r>
            <w:r w:rsidRPr="00C8279D">
              <w:rPr>
                <w:rFonts w:ascii="GHEA Grapalat" w:eastAsia="Times New Roman" w:hAnsi="GHEA Grapalat" w:cs="Times New Roma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C0DF0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38D4C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47A9D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324B7BE4"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այս</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դաշտը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եթե</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Sylfaen"/>
                <w:sz w:val="20"/>
                <w:szCs w:val="20"/>
                <w:lang w:val="hy-AM"/>
              </w:rPr>
              <w:t xml:space="preserve">Վճարման պայմաններ դաշտում </w:t>
            </w:r>
            <w:r w:rsidRPr="00C8279D">
              <w:rPr>
                <w:rFonts w:ascii="GHEA Grapalat" w:eastAsia="Times New Roman" w:hAnsi="GHEA Grapalat" w:cs="Times New Roman"/>
                <w:sz w:val="20"/>
                <w:szCs w:val="20"/>
                <w:lang w:val="hy-AM"/>
              </w:rPr>
              <w:t>նշված է &lt;ակցեպտավորված վճարում&gt; ապա</w:t>
            </w:r>
            <w:proofErr w:type="spellStart"/>
            <w:r w:rsidRPr="00C8279D">
              <w:rPr>
                <w:rFonts w:ascii="GHEA Grapalat" w:eastAsia="Times New Roman" w:hAnsi="GHEA Grapalat" w:cs="Times New Roman"/>
                <w:sz w:val="20"/>
                <w:szCs w:val="20"/>
              </w:rPr>
              <w:t>վճարող</w:t>
            </w:r>
            <w:proofErr w:type="spellEnd"/>
            <w:r w:rsidRPr="00C8279D">
              <w:rPr>
                <w:rFonts w:ascii="GHEA Grapalat" w:eastAsia="Times New Roman" w:hAnsi="GHEA Grapalat" w:cs="Times New Roman"/>
                <w:sz w:val="20"/>
                <w:szCs w:val="20"/>
                <w:lang w:val="hy-AM"/>
              </w:rPr>
              <w:t xml:space="preserve">ը ստորագրելով՝ </w:t>
            </w:r>
            <w:r w:rsidRPr="00C8279D">
              <w:rPr>
                <w:rFonts w:ascii="GHEA Grapalat" w:eastAsia="Times New Roman" w:hAnsi="GHEA Grapalat" w:cs="Sylfaen"/>
                <w:sz w:val="20"/>
                <w:szCs w:val="20"/>
                <w:lang w:val="hy-AM"/>
              </w:rPr>
              <w:t xml:space="preserve">նախապես </w:t>
            </w:r>
            <w:r w:rsidRPr="00C8279D">
              <w:rPr>
                <w:rFonts w:ascii="GHEA Grapalat" w:eastAsia="Times New Roman" w:hAnsi="GHEA Grapalat" w:cs="Times New Roman"/>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DCAB0E"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09AE7AA"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ստորագրվում է վճարողի կողմից կամ </w:t>
            </w:r>
          </w:p>
          <w:p w14:paraId="01B64BB7"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դրվում է վճարողի էլեկտրոնային ստորագրությունը</w:t>
            </w:r>
          </w:p>
          <w:p w14:paraId="49834EC5"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
        </w:tc>
      </w:tr>
      <w:tr w:rsidR="00C8279D" w:rsidRPr="009B1347" w14:paraId="32905336" w14:textId="77777777" w:rsidTr="00C8279D">
        <w:tc>
          <w:tcPr>
            <w:tcW w:w="720" w:type="dxa"/>
            <w:tcBorders>
              <w:top w:val="single" w:sz="4" w:space="0" w:color="auto"/>
              <w:left w:val="single" w:sz="4" w:space="0" w:color="auto"/>
              <w:bottom w:val="single" w:sz="4" w:space="0" w:color="auto"/>
              <w:right w:val="single" w:sz="4" w:space="0" w:color="auto"/>
            </w:tcBorders>
            <w:vAlign w:val="center"/>
          </w:tcPr>
          <w:p w14:paraId="2176BADC" w14:textId="77777777" w:rsidR="00C8279D" w:rsidRPr="00C8279D" w:rsidRDefault="00C8279D" w:rsidP="00C8279D">
            <w:pPr>
              <w:spacing w:after="0" w:line="240" w:lineRule="auto"/>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2</w:t>
            </w:r>
            <w:r w:rsidRPr="00C8279D">
              <w:rPr>
                <w:rFonts w:ascii="GHEA Grapalat" w:eastAsia="Times New Roman" w:hAnsi="GHEA Grapalat" w:cs="Times New Roma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2EB4AE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7A4AC7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8844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p>
          <w:p w14:paraId="4177832A"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կնիքի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առկայության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r w:rsidRPr="00C8279D">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0EFC743"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կնքվում է վճարողի կողմից </w:t>
            </w:r>
          </w:p>
          <w:p w14:paraId="29BC297C"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թղթային եղանակով ներկայացնելիս</w:t>
            </w:r>
          </w:p>
        </w:tc>
      </w:tr>
      <w:tr w:rsidR="00C8279D" w:rsidRPr="00C8279D" w14:paraId="329FE797" w14:textId="77777777" w:rsidTr="00C8279D">
        <w:tc>
          <w:tcPr>
            <w:tcW w:w="720" w:type="dxa"/>
            <w:tcBorders>
              <w:top w:val="single" w:sz="4" w:space="0" w:color="auto"/>
              <w:left w:val="single" w:sz="4" w:space="0" w:color="auto"/>
              <w:bottom w:val="single" w:sz="4" w:space="0" w:color="auto"/>
              <w:right w:val="single" w:sz="4" w:space="0" w:color="auto"/>
            </w:tcBorders>
          </w:tcPr>
          <w:p w14:paraId="65D51E4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22</w:t>
            </w:r>
            <w:r w:rsidRPr="00C8279D">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F8481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EF2653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218DB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lang w:val="hy-AM"/>
              </w:rPr>
              <w:t>՝</w:t>
            </w:r>
          </w:p>
          <w:p w14:paraId="4645F80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լրացվում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բանկ</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547E81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ստորագրվում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tc>
      </w:tr>
      <w:tr w:rsidR="00C8279D" w:rsidRPr="00C8279D" w14:paraId="68B63CDA" w14:textId="77777777" w:rsidTr="00C8279D">
        <w:tc>
          <w:tcPr>
            <w:tcW w:w="720" w:type="dxa"/>
            <w:tcBorders>
              <w:top w:val="single" w:sz="4" w:space="0" w:color="auto"/>
              <w:left w:val="single" w:sz="4" w:space="0" w:color="auto"/>
              <w:bottom w:val="single" w:sz="4" w:space="0" w:color="auto"/>
              <w:right w:val="single" w:sz="4" w:space="0" w:color="auto"/>
            </w:tcBorders>
            <w:vAlign w:val="center"/>
          </w:tcPr>
          <w:p w14:paraId="3B8463E6" w14:textId="77777777" w:rsidR="00C8279D" w:rsidRPr="00C8279D" w:rsidRDefault="00C8279D" w:rsidP="00C8279D">
            <w:pPr>
              <w:spacing w:after="0" w:line="240" w:lineRule="auto"/>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22</w:t>
            </w:r>
            <w:r w:rsidRPr="00C8279D">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F9327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310E24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C4C33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p>
          <w:p w14:paraId="1C81C22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կնիքի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առկայության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9028D0A"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proofErr w:type="spellStart"/>
            <w:r w:rsidRPr="00C8279D">
              <w:rPr>
                <w:rFonts w:ascii="GHEA Grapalat" w:eastAsia="Times New Roman" w:hAnsi="GHEA Grapalat" w:cs="Times New Roman"/>
                <w:sz w:val="20"/>
                <w:szCs w:val="20"/>
              </w:rPr>
              <w:t>կնքվում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շահառուի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p>
          <w:p w14:paraId="31E992EC"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թղթային եղանակով բանկ ներկայացնելիս</w:t>
            </w:r>
          </w:p>
        </w:tc>
      </w:tr>
      <w:tr w:rsidR="00C8279D" w:rsidRPr="00C8279D" w14:paraId="0AC45D50" w14:textId="77777777" w:rsidTr="00C8279D">
        <w:tc>
          <w:tcPr>
            <w:tcW w:w="720" w:type="dxa"/>
            <w:tcBorders>
              <w:top w:val="single" w:sz="4" w:space="0" w:color="auto"/>
              <w:left w:val="single" w:sz="4" w:space="0" w:color="auto"/>
              <w:bottom w:val="single" w:sz="4" w:space="0" w:color="auto"/>
              <w:right w:val="single" w:sz="4" w:space="0" w:color="auto"/>
            </w:tcBorders>
          </w:tcPr>
          <w:p w14:paraId="32495E3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3</w:t>
            </w:r>
            <w:r w:rsidRPr="00C8279D">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3B0812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w:t>
            </w:r>
            <w:r w:rsidRPr="00C8279D">
              <w:rPr>
                <w:rFonts w:ascii="GHEA Grapalat" w:eastAsia="Times New Roman" w:hAnsi="GHEA Grapalat" w:cs="Times New Roman"/>
                <w:sz w:val="20"/>
                <w:szCs w:val="20"/>
              </w:rPr>
              <w:lastRenderedPageBreak/>
              <w:t>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աշխատակցի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589EB2"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CCFC7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39FE26F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lastRenderedPageBreak/>
              <w:t>կազմակերպության</w:t>
            </w:r>
            <w:proofErr w:type="spellEnd"/>
            <w:r w:rsidRPr="00C8279D">
              <w:rPr>
                <w:rFonts w:ascii="GHEA Grapalat" w:eastAsia="Times New Roman" w:hAnsi="GHEA Grapalat" w:cs="Times New Roman"/>
                <w:sz w:val="20"/>
                <w:szCs w:val="20"/>
                <w:lang w:val="hy-AM"/>
              </w:rPr>
              <w:t>ը</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լի</w:t>
            </w:r>
            <w:proofErr w:type="spellStart"/>
            <w:r w:rsidRPr="00C8279D">
              <w:rPr>
                <w:rFonts w:ascii="GHEA Grapalat" w:eastAsia="Times New Roman" w:hAnsi="GHEA Grapalat" w:cs="Times New Roman"/>
                <w:sz w:val="20"/>
                <w:szCs w:val="20"/>
              </w:rPr>
              <w:t>նելու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62A95D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48186D76" w14:textId="77777777" w:rsidTr="00C8279D">
        <w:tc>
          <w:tcPr>
            <w:tcW w:w="720" w:type="dxa"/>
            <w:tcBorders>
              <w:top w:val="single" w:sz="4" w:space="0" w:color="auto"/>
              <w:left w:val="single" w:sz="4" w:space="0" w:color="auto"/>
              <w:bottom w:val="single" w:sz="4" w:space="0" w:color="auto"/>
              <w:right w:val="single" w:sz="4" w:space="0" w:color="auto"/>
            </w:tcBorders>
            <w:vAlign w:val="center"/>
          </w:tcPr>
          <w:p w14:paraId="2A3C7C9D" w14:textId="77777777" w:rsidR="00C8279D" w:rsidRPr="00C8279D" w:rsidRDefault="00C8279D" w:rsidP="00C8279D">
            <w:pPr>
              <w:spacing w:after="0" w:line="240" w:lineRule="auto"/>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3</w:t>
            </w:r>
            <w:r w:rsidRPr="00C8279D">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D854F80"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դրոշմա</w:t>
            </w:r>
            <w:proofErr w:type="spellStart"/>
            <w:r w:rsidRPr="00C8279D">
              <w:rPr>
                <w:rFonts w:ascii="GHEA Grapalat" w:eastAsia="Times New Roman" w:hAnsi="GHEA Grapalat" w:cs="Times New Roman"/>
                <w:sz w:val="20"/>
                <w:szCs w:val="20"/>
              </w:rPr>
              <w:t>կնիքը</w:t>
            </w:r>
            <w:proofErr w:type="spellEnd"/>
            <w:r w:rsidRPr="00C8279D">
              <w:rPr>
                <w:rFonts w:ascii="GHEA Grapalat" w:eastAsia="Times New Roman" w:hAnsi="GHEA Grapalat" w:cs="Times New Roma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E47D1B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4643C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66A24C3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lang w:val="hy-AM"/>
              </w:rPr>
              <w:t>ը</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լի</w:t>
            </w:r>
            <w:proofErr w:type="spellStart"/>
            <w:r w:rsidRPr="00C8279D">
              <w:rPr>
                <w:rFonts w:ascii="GHEA Grapalat" w:eastAsia="Times New Roman" w:hAnsi="GHEA Grapalat" w:cs="Times New Roman"/>
                <w:sz w:val="20"/>
                <w:szCs w:val="20"/>
              </w:rPr>
              <w:t>նելու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B535CB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494656BE" w14:textId="77777777" w:rsidTr="00C8279D">
        <w:tc>
          <w:tcPr>
            <w:tcW w:w="720" w:type="dxa"/>
            <w:tcBorders>
              <w:top w:val="single" w:sz="4" w:space="0" w:color="auto"/>
              <w:left w:val="single" w:sz="4" w:space="0" w:color="auto"/>
              <w:bottom w:val="single" w:sz="4" w:space="0" w:color="auto"/>
              <w:right w:val="single" w:sz="4" w:space="0" w:color="auto"/>
            </w:tcBorders>
          </w:tcPr>
          <w:p w14:paraId="6C2C1C4F"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3</w:t>
            </w:r>
            <w:r w:rsidRPr="00C8279D">
              <w:rPr>
                <w:rFonts w:ascii="GHEA Grapalat" w:eastAsia="Times New Roman" w:hAnsi="GHEA Grapalat" w:cs="Times New Roman"/>
                <w:sz w:val="20"/>
                <w:szCs w:val="20"/>
              </w:rPr>
              <w:t>.</w:t>
            </w:r>
            <w:r w:rsidRPr="00C8279D">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346F7BC" w14:textId="77777777" w:rsidR="00C8279D" w:rsidRPr="00C8279D" w:rsidRDefault="00C8279D" w:rsidP="00C8279D">
            <w:pPr>
              <w:spacing w:after="0" w:line="240" w:lineRule="auto"/>
              <w:jc w:val="center"/>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9ADD0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1D7D5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p w14:paraId="3A5EC78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վճարողին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կողմից</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նշվում</w:t>
            </w:r>
            <w:proofErr w:type="spellEnd"/>
            <w:r w:rsidRPr="00C8279D">
              <w:rPr>
                <w:rFonts w:ascii="GHEA Grapalat" w:eastAsia="Times New Roman" w:hAnsi="GHEA Grapalat" w:cs="Times New Roman"/>
                <w:sz w:val="20"/>
                <w:szCs w:val="20"/>
              </w:rPr>
              <w:t xml:space="preserve"> է </w:t>
            </w:r>
            <w:proofErr w:type="spellStart"/>
            <w:r w:rsidRPr="00C8279D">
              <w:rPr>
                <w:rFonts w:ascii="GHEA Grapalat" w:eastAsia="Times New Roman" w:hAnsi="GHEA Grapalat" w:cs="Times New Roman"/>
                <w:sz w:val="20"/>
                <w:szCs w:val="20"/>
              </w:rPr>
              <w:t>պահանջագրի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կատարման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ամսաթիվը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ժամը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11A4E9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4F9F8962" w14:textId="77777777" w:rsidTr="00C8279D">
        <w:tc>
          <w:tcPr>
            <w:tcW w:w="720" w:type="dxa"/>
            <w:tcBorders>
              <w:top w:val="single" w:sz="4" w:space="0" w:color="auto"/>
              <w:left w:val="single" w:sz="4" w:space="0" w:color="auto"/>
              <w:bottom w:val="single" w:sz="4" w:space="0" w:color="auto"/>
              <w:right w:val="single" w:sz="4" w:space="0" w:color="auto"/>
            </w:tcBorders>
          </w:tcPr>
          <w:p w14:paraId="2A7A86F9"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4</w:t>
            </w:r>
            <w:r w:rsidRPr="00C8279D">
              <w:rPr>
                <w:rFonts w:ascii="GHEA Grapalat" w:eastAsia="Times New Roman" w:hAnsi="GHEA Grapalat" w:cs="Times New Roma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98D107"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աշխատակցի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97D9D4"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8C5D2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ոչ</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պարտադիր</w:t>
            </w:r>
            <w:proofErr w:type="spellEnd"/>
          </w:p>
          <w:p w14:paraId="75DE716A"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լրացվում է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շահառուին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lang w:val="hy-AM"/>
              </w:rPr>
              <w:t xml:space="preserve">ը </w:t>
            </w:r>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w:t>
            </w:r>
            <w:proofErr w:type="spellStart"/>
            <w:r w:rsidRPr="00C8279D">
              <w:rPr>
                <w:rFonts w:ascii="GHEA Grapalat" w:eastAsia="Times New Roman" w:hAnsi="GHEA Grapalat" w:cs="Times New Roman"/>
                <w:sz w:val="20"/>
                <w:szCs w:val="20"/>
              </w:rPr>
              <w:t>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r w:rsidRPr="00C8279D">
              <w:rPr>
                <w:rFonts w:ascii="GHEA Grapalat" w:eastAsia="Times New Roman" w:hAnsi="GHEA Grapalat" w:cs="Times New Roman"/>
                <w:sz w:val="20"/>
                <w:szCs w:val="20"/>
                <w:lang w:val="hy-AM"/>
              </w:rPr>
              <w:t xml:space="preserve">, որտեղ </w:t>
            </w:r>
            <w:proofErr w:type="spellStart"/>
            <w:r w:rsidRPr="00C8279D">
              <w:rPr>
                <w:rFonts w:ascii="GHEA Grapalat" w:eastAsia="Times New Roman" w:hAnsi="GHEA Grapalat" w:cs="Times New Roman"/>
                <w:sz w:val="20"/>
                <w:szCs w:val="20"/>
              </w:rPr>
              <w:t>աշխատակցի</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ստորագրությունը</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 xml:space="preserve">դրվում է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1B1DE0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41FAAAAD" w14:textId="77777777" w:rsidTr="00C8279D">
        <w:tc>
          <w:tcPr>
            <w:tcW w:w="720" w:type="dxa"/>
            <w:tcBorders>
              <w:top w:val="single" w:sz="4" w:space="0" w:color="auto"/>
              <w:left w:val="single" w:sz="4" w:space="0" w:color="auto"/>
              <w:bottom w:val="single" w:sz="4" w:space="0" w:color="auto"/>
              <w:right w:val="single" w:sz="4" w:space="0" w:color="auto"/>
            </w:tcBorders>
          </w:tcPr>
          <w:p w14:paraId="3666628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4</w:t>
            </w:r>
            <w:r w:rsidRPr="00C8279D">
              <w:rPr>
                <w:rFonts w:ascii="GHEA Grapalat" w:eastAsia="Times New Roman" w:hAnsi="GHEA Grapalat" w:cs="Times New Roma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DE741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շահառռւին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մասնաճյուղի</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դրոշմա</w:t>
            </w:r>
            <w:proofErr w:type="spellStart"/>
            <w:r w:rsidRPr="00C8279D">
              <w:rPr>
                <w:rFonts w:ascii="GHEA Grapalat" w:eastAsia="Times New Roman" w:hAnsi="GHEA Grapalat" w:cs="Times New Roman"/>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1176B4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7C0226"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ոչ </w:t>
            </w:r>
            <w:proofErr w:type="spellStart"/>
            <w:r w:rsidRPr="00C8279D">
              <w:rPr>
                <w:rFonts w:ascii="GHEA Grapalat" w:eastAsia="Times New Roman" w:hAnsi="GHEA Grapalat" w:cs="Times New Roman"/>
                <w:sz w:val="20"/>
                <w:szCs w:val="20"/>
              </w:rPr>
              <w:t>պարտադիր</w:t>
            </w:r>
            <w:proofErr w:type="spellEnd"/>
          </w:p>
          <w:p w14:paraId="426B46D8"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լրացվում է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 xml:space="preserve">վերջինիս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w:t>
            </w:r>
            <w:proofErr w:type="spellStart"/>
            <w:r w:rsidRPr="00C8279D">
              <w:rPr>
                <w:rFonts w:ascii="GHEA Grapalat" w:eastAsia="Times New Roman" w:hAnsi="GHEA Grapalat" w:cs="Times New Roman"/>
                <w:sz w:val="20"/>
                <w:szCs w:val="20"/>
              </w:rPr>
              <w:t>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r w:rsidRPr="00C8279D">
              <w:rPr>
                <w:rFonts w:ascii="GHEA Grapalat" w:eastAsia="Times New Roman" w:hAnsi="GHEA Grapalat" w:cs="Times New Roman"/>
                <w:sz w:val="20"/>
                <w:szCs w:val="20"/>
                <w:lang w:val="hy-AM"/>
              </w:rPr>
              <w:t xml:space="preserve">, որտեղ  դրոշմակնիքըդրվում է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899A8C"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r w:rsidR="00C8279D" w:rsidRPr="00C8279D" w14:paraId="0905B642" w14:textId="77777777" w:rsidTr="00C8279D">
        <w:tc>
          <w:tcPr>
            <w:tcW w:w="720" w:type="dxa"/>
            <w:tcBorders>
              <w:top w:val="single" w:sz="4" w:space="0" w:color="auto"/>
              <w:left w:val="single" w:sz="4" w:space="0" w:color="auto"/>
              <w:bottom w:val="single" w:sz="4" w:space="0" w:color="auto"/>
              <w:right w:val="single" w:sz="4" w:space="0" w:color="auto"/>
            </w:tcBorders>
          </w:tcPr>
          <w:p w14:paraId="48728311"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rPr>
              <w:t>2</w:t>
            </w:r>
            <w:r w:rsidRPr="00C8279D">
              <w:rPr>
                <w:rFonts w:ascii="GHEA Grapalat" w:eastAsia="Times New Roman" w:hAnsi="GHEA Grapalat" w:cs="Times New Roman"/>
                <w:sz w:val="20"/>
                <w:szCs w:val="20"/>
                <w:lang w:val="hy-AM"/>
              </w:rPr>
              <w:t>4</w:t>
            </w:r>
            <w:r w:rsidRPr="00C8279D">
              <w:rPr>
                <w:rFonts w:ascii="GHEA Grapalat" w:eastAsia="Times New Roman" w:hAnsi="GHEA Grapalat" w:cs="Times New Roma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C1B034E"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շահառռւին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սպասարկող</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ֆինանսական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կազմակերպության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ամսաթիվը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ժամը</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635AC94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roofErr w:type="spellStart"/>
            <w:r w:rsidRPr="00C8279D">
              <w:rPr>
                <w:rFonts w:ascii="GHEA Grapalat" w:eastAsia="Times New Roman" w:hAnsi="GHEA Grapalat" w:cs="Times New Roman"/>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7E7FB"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ոչ </w:t>
            </w:r>
            <w:proofErr w:type="spellStart"/>
            <w:r w:rsidRPr="00C8279D">
              <w:rPr>
                <w:rFonts w:ascii="GHEA Grapalat" w:eastAsia="Times New Roman" w:hAnsi="GHEA Grapalat" w:cs="Times New Roman"/>
                <w:sz w:val="20"/>
                <w:szCs w:val="20"/>
              </w:rPr>
              <w:t>պարտադիր</w:t>
            </w:r>
            <w:proofErr w:type="spellEnd"/>
          </w:p>
          <w:p w14:paraId="57BB5D73"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r w:rsidRPr="00C8279D">
              <w:rPr>
                <w:rFonts w:ascii="GHEA Grapalat" w:eastAsia="Times New Roman" w:hAnsi="GHEA Grapalat" w:cs="Times New Roman"/>
                <w:sz w:val="20"/>
                <w:szCs w:val="20"/>
                <w:lang w:val="hy-AM"/>
              </w:rPr>
              <w:t xml:space="preserve">լրացվում է </w:t>
            </w:r>
            <w:proofErr w:type="spellStart"/>
            <w:r w:rsidRPr="00C8279D">
              <w:rPr>
                <w:rFonts w:ascii="GHEA Grapalat" w:eastAsia="Times New Roman" w:hAnsi="GHEA Grapalat" w:cs="Times New Roman"/>
                <w:sz w:val="20"/>
                <w:szCs w:val="20"/>
              </w:rPr>
              <w:t>վճարման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պահանջագիրը</w:t>
            </w:r>
            <w:proofErr w:type="spellEnd"/>
            <w:r w:rsidRPr="00C8279D">
              <w:rPr>
                <w:rFonts w:ascii="GHEA Grapalat" w:eastAsia="Times New Roman" w:hAnsi="GHEA Grapalat" w:cs="Times New Roman"/>
                <w:sz w:val="20"/>
                <w:szCs w:val="20"/>
              </w:rPr>
              <w:t xml:space="preserve"> </w:t>
            </w:r>
            <w:r w:rsidRPr="00C8279D">
              <w:rPr>
                <w:rFonts w:ascii="GHEA Grapalat" w:eastAsia="Times New Roman" w:hAnsi="GHEA Grapalat" w:cs="Times New Roman"/>
                <w:sz w:val="20"/>
                <w:szCs w:val="20"/>
                <w:lang w:val="hy-AM"/>
              </w:rPr>
              <w:t xml:space="preserve">վերջինիս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w:t>
            </w:r>
            <w:proofErr w:type="spellStart"/>
            <w:r w:rsidRPr="00C8279D">
              <w:rPr>
                <w:rFonts w:ascii="GHEA Grapalat" w:eastAsia="Times New Roman" w:hAnsi="GHEA Grapalat" w:cs="Times New Roman"/>
                <w:sz w:val="20"/>
                <w:szCs w:val="20"/>
              </w:rPr>
              <w:t>ելու</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դեպքում</w:t>
            </w:r>
            <w:proofErr w:type="spellEnd"/>
            <w:r w:rsidRPr="00C8279D">
              <w:rPr>
                <w:rFonts w:ascii="GHEA Grapalat" w:eastAsia="Times New Roman" w:hAnsi="GHEA Grapalat" w:cs="Times New Roman"/>
                <w:sz w:val="20"/>
                <w:szCs w:val="20"/>
                <w:lang w:val="hy-AM"/>
              </w:rPr>
              <w:t xml:space="preserve">,   որտեղ  սույն տվյալներըդրվում են </w:t>
            </w:r>
            <w:proofErr w:type="spellStart"/>
            <w:r w:rsidRPr="00C8279D">
              <w:rPr>
                <w:rFonts w:ascii="GHEA Grapalat" w:eastAsia="Times New Roman" w:hAnsi="GHEA Grapalat" w:cs="Times New Roman"/>
                <w:sz w:val="20"/>
                <w:szCs w:val="20"/>
              </w:rPr>
              <w:t>թղթային</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եղանակով</w:t>
            </w:r>
            <w:proofErr w:type="spellEnd"/>
            <w:r w:rsidRPr="00C8279D">
              <w:rPr>
                <w:rFonts w:ascii="GHEA Grapalat" w:eastAsia="Times New Roman" w:hAnsi="GHEA Grapalat" w:cs="Times New Roman"/>
                <w:sz w:val="20"/>
                <w:szCs w:val="20"/>
              </w:rPr>
              <w:t xml:space="preserve"> </w:t>
            </w:r>
            <w:proofErr w:type="spellStart"/>
            <w:r w:rsidRPr="00C8279D">
              <w:rPr>
                <w:rFonts w:ascii="GHEA Grapalat" w:eastAsia="Times New Roman" w:hAnsi="GHEA Grapalat" w:cs="Times New Roman"/>
                <w:sz w:val="20"/>
                <w:szCs w:val="20"/>
              </w:rPr>
              <w:t>ներկայաց</w:t>
            </w:r>
            <w:proofErr w:type="spellEnd"/>
            <w:r w:rsidRPr="00C8279D">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9FCF9BD" w14:textId="77777777" w:rsidR="00C8279D" w:rsidRPr="00C8279D" w:rsidRDefault="00C8279D" w:rsidP="00C8279D">
            <w:pPr>
              <w:spacing w:after="0" w:line="240" w:lineRule="auto"/>
              <w:jc w:val="center"/>
              <w:rPr>
                <w:rFonts w:ascii="GHEA Grapalat" w:eastAsia="Times New Roman" w:hAnsi="GHEA Grapalat" w:cs="Times New Roman"/>
                <w:sz w:val="20"/>
                <w:szCs w:val="20"/>
              </w:rPr>
            </w:pPr>
          </w:p>
        </w:tc>
      </w:tr>
    </w:tbl>
    <w:p w14:paraId="3B2DB959"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642C6E16"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17882B45"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5DF0B168" w14:textId="77777777" w:rsidR="00C8279D" w:rsidRPr="00C8279D" w:rsidRDefault="00C8279D" w:rsidP="00C8279D">
      <w:pPr>
        <w:spacing w:after="0" w:line="360" w:lineRule="auto"/>
        <w:ind w:firstLine="720"/>
        <w:jc w:val="right"/>
        <w:rPr>
          <w:rFonts w:ascii="GHEA Grapalat" w:eastAsia="Times New Roman" w:hAnsi="GHEA Grapalat" w:cs="Sylfaen"/>
          <w:sz w:val="20"/>
          <w:szCs w:val="20"/>
        </w:rPr>
      </w:pPr>
    </w:p>
    <w:p w14:paraId="75D2DD96" w14:textId="77777777" w:rsidR="00C8279D" w:rsidRPr="00C8279D" w:rsidRDefault="00C8279D" w:rsidP="00C8279D">
      <w:pPr>
        <w:spacing w:after="0" w:line="240" w:lineRule="auto"/>
        <w:ind w:firstLine="567"/>
        <w:jc w:val="right"/>
        <w:rPr>
          <w:rFonts w:ascii="GHEA Grapalat" w:eastAsia="Times New Roman" w:hAnsi="GHEA Grapalat" w:cs="Sylfaen"/>
          <w:b/>
          <w:sz w:val="20"/>
          <w:szCs w:val="20"/>
          <w:lang w:val="hy-AM"/>
        </w:rPr>
      </w:pPr>
      <w:r w:rsidRPr="00C8279D">
        <w:rPr>
          <w:rFonts w:ascii="GHEA Grapalat" w:eastAsia="Times New Roman" w:hAnsi="GHEA Grapalat" w:cs="Times New Roman"/>
          <w:b/>
          <w:sz w:val="20"/>
          <w:szCs w:val="20"/>
          <w:lang w:val="hy-AM"/>
        </w:rPr>
        <w:br w:type="page"/>
      </w:r>
    </w:p>
    <w:p w14:paraId="358BB888" w14:textId="77777777" w:rsidR="00C8279D" w:rsidRPr="007C141D" w:rsidRDefault="00C8279D" w:rsidP="00C8279D">
      <w:pPr>
        <w:spacing w:after="0" w:line="240" w:lineRule="auto"/>
        <w:ind w:firstLine="567"/>
        <w:jc w:val="right"/>
        <w:rPr>
          <w:rFonts w:ascii="GHEA Grapalat" w:eastAsia="Times New Roman" w:hAnsi="GHEA Grapalat" w:cs="Sylfaen"/>
          <w:b/>
          <w:sz w:val="20"/>
          <w:szCs w:val="20"/>
          <w:lang w:val="hy-AM"/>
        </w:rPr>
      </w:pPr>
      <w:r w:rsidRPr="00C8279D">
        <w:rPr>
          <w:rFonts w:ascii="GHEA Grapalat" w:eastAsia="Times New Roman" w:hAnsi="GHEA Grapalat" w:cs="Sylfaen"/>
          <w:b/>
          <w:sz w:val="20"/>
          <w:szCs w:val="20"/>
          <w:lang w:val="hy-AM"/>
        </w:rPr>
        <w:lastRenderedPageBreak/>
        <w:t xml:space="preserve">Հավելված </w:t>
      </w:r>
      <w:r w:rsidRPr="007C141D">
        <w:rPr>
          <w:rFonts w:ascii="GHEA Grapalat" w:eastAsia="Times New Roman" w:hAnsi="GHEA Grapalat" w:cs="Sylfaen"/>
          <w:b/>
          <w:sz w:val="20"/>
          <w:szCs w:val="20"/>
          <w:lang w:val="hy-AM"/>
        </w:rPr>
        <w:t>7</w:t>
      </w:r>
    </w:p>
    <w:p w14:paraId="4C3308C1" w14:textId="657A550E" w:rsidR="00C8279D" w:rsidRPr="00C8279D" w:rsidRDefault="00694711" w:rsidP="00C8279D">
      <w:pPr>
        <w:spacing w:after="0" w:line="240" w:lineRule="auto"/>
        <w:ind w:firstLine="567"/>
        <w:jc w:val="right"/>
        <w:rPr>
          <w:rFonts w:ascii="GHEA Grapalat" w:eastAsia="Times New Roman" w:hAnsi="GHEA Grapalat" w:cs="Sylfaen"/>
          <w:b/>
          <w:sz w:val="20"/>
          <w:szCs w:val="20"/>
          <w:lang w:val="hy-AM"/>
        </w:rPr>
      </w:pPr>
      <w:r w:rsidRPr="00694711">
        <w:rPr>
          <w:rFonts w:ascii="GHEA Grapalat" w:eastAsia="Times New Roman" w:hAnsi="GHEA Grapalat" w:cs="Sylfaen"/>
          <w:b/>
          <w:sz w:val="20"/>
          <w:szCs w:val="20"/>
          <w:lang w:val="hy-AM"/>
        </w:rPr>
        <w:t>ՀՇԱԺԱԹ-ԳՀԱՇՁԲ-01/2025</w:t>
      </w:r>
      <w:r w:rsidRPr="00227B3B">
        <w:rPr>
          <w:rFonts w:ascii="GHEA Grapalat" w:eastAsia="Times New Roman" w:hAnsi="GHEA Grapalat" w:cs="Sylfaen"/>
          <w:b/>
          <w:sz w:val="20"/>
          <w:szCs w:val="20"/>
          <w:lang w:val="hy-AM"/>
        </w:rPr>
        <w:t xml:space="preserve"> </w:t>
      </w:r>
      <w:r w:rsidR="00C8279D" w:rsidRPr="00C8279D">
        <w:rPr>
          <w:rFonts w:ascii="GHEA Grapalat" w:eastAsia="Times New Roman" w:hAnsi="GHEA Grapalat" w:cs="Sylfaen"/>
          <w:b/>
          <w:sz w:val="20"/>
          <w:szCs w:val="20"/>
          <w:lang w:val="hy-AM"/>
        </w:rPr>
        <w:t>ծածկագրով</w:t>
      </w:r>
    </w:p>
    <w:p w14:paraId="5CE3BBAA" w14:textId="77777777" w:rsidR="00C8279D" w:rsidRPr="00C8279D" w:rsidRDefault="007C141D" w:rsidP="00C8279D">
      <w:pPr>
        <w:spacing w:after="0" w:line="240" w:lineRule="auto"/>
        <w:ind w:firstLine="567"/>
        <w:jc w:val="right"/>
        <w:rPr>
          <w:rFonts w:ascii="GHEA Grapalat" w:eastAsia="Times New Roman" w:hAnsi="GHEA Grapalat" w:cs="Sylfaen"/>
          <w:b/>
          <w:sz w:val="20"/>
          <w:szCs w:val="20"/>
          <w:lang w:val="hy-AM"/>
        </w:rPr>
      </w:pPr>
      <w:r w:rsidRPr="007C141D">
        <w:rPr>
          <w:rFonts w:ascii="GHEA Grapalat" w:eastAsia="Times New Roman" w:hAnsi="GHEA Grapalat" w:cs="Sylfaen"/>
          <w:b/>
          <w:sz w:val="20"/>
          <w:szCs w:val="20"/>
          <w:lang w:val="hy-AM"/>
        </w:rPr>
        <w:t xml:space="preserve">գնանշման հարցման </w:t>
      </w:r>
      <w:r w:rsidR="00C8279D" w:rsidRPr="00C8279D">
        <w:rPr>
          <w:rFonts w:ascii="GHEA Grapalat" w:eastAsia="Times New Roman" w:hAnsi="GHEA Grapalat" w:cs="Sylfaen"/>
          <w:b/>
          <w:sz w:val="20"/>
          <w:szCs w:val="20"/>
          <w:lang w:val="hy-AM"/>
        </w:rPr>
        <w:t>հրավերի</w:t>
      </w:r>
    </w:p>
    <w:p w14:paraId="27A343A6" w14:textId="77777777" w:rsidR="00C8279D" w:rsidRPr="00C8279D" w:rsidRDefault="00C8279D" w:rsidP="00C8279D">
      <w:pPr>
        <w:spacing w:after="0" w:line="240" w:lineRule="auto"/>
        <w:jc w:val="right"/>
        <w:rPr>
          <w:rFonts w:ascii="GHEA Grapalat" w:eastAsia="Times New Roman" w:hAnsi="GHEA Grapalat" w:cs="Times New Roman"/>
          <w:sz w:val="24"/>
          <w:szCs w:val="24"/>
          <w:lang w:val="es-ES"/>
        </w:rPr>
      </w:pPr>
    </w:p>
    <w:p w14:paraId="3D66F772" w14:textId="77777777" w:rsidR="00C8279D" w:rsidRPr="00C8279D" w:rsidRDefault="00C8279D" w:rsidP="00C8279D">
      <w:pPr>
        <w:tabs>
          <w:tab w:val="left" w:pos="2268"/>
        </w:tabs>
        <w:spacing w:after="0" w:line="240" w:lineRule="auto"/>
        <w:ind w:left="-284" w:firstLine="284"/>
        <w:jc w:val="right"/>
        <w:rPr>
          <w:rFonts w:ascii="GHEA Grapalat" w:eastAsia="Times New Roman" w:hAnsi="GHEA Grapalat" w:cs="Times New Roman"/>
          <w:sz w:val="24"/>
          <w:szCs w:val="24"/>
          <w:lang w:val="es-ES"/>
        </w:rPr>
      </w:pPr>
    </w:p>
    <w:p w14:paraId="322F9679" w14:textId="77777777" w:rsidR="00C8279D" w:rsidRPr="00C8279D" w:rsidRDefault="00C8279D" w:rsidP="00C8279D">
      <w:pPr>
        <w:spacing w:after="0" w:line="240" w:lineRule="auto"/>
        <w:ind w:left="-142" w:firstLine="142"/>
        <w:jc w:val="center"/>
        <w:rPr>
          <w:rFonts w:ascii="GHEA Grapalat" w:eastAsia="Times New Roman" w:hAnsi="GHEA Grapalat" w:cs="Times New Roman"/>
          <w:b/>
          <w:sz w:val="20"/>
          <w:szCs w:val="20"/>
          <w:lang w:val="es-ES"/>
        </w:rPr>
      </w:pPr>
      <w:r w:rsidRPr="00C8279D">
        <w:rPr>
          <w:rFonts w:ascii="GHEA Grapalat" w:eastAsia="Times New Roman" w:hAnsi="GHEA Grapalat" w:cs="Sylfaen"/>
          <w:b/>
          <w:sz w:val="20"/>
          <w:szCs w:val="20"/>
          <w:lang w:val="pt-BR"/>
        </w:rPr>
        <w:t>ՊԵՏՈՒԹՅԱՆ</w:t>
      </w:r>
      <w:r w:rsidR="007673C8">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ԿԱՐԻՔՆԵՐԻ</w:t>
      </w:r>
      <w:r w:rsidR="007673C8">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ՀԱՄԱՐ</w:t>
      </w:r>
      <w:r w:rsidR="007673C8">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ԿԱՊԱԼԱՅԻՆ</w:t>
      </w:r>
      <w:r w:rsidR="007673C8">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ԱՇԽԱՏԱՆՔՆԵՐԻ</w:t>
      </w:r>
      <w:r w:rsidR="007673C8">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ԿԱՏԱՐՄԱՆ</w:t>
      </w:r>
    </w:p>
    <w:p w14:paraId="66AC736D" w14:textId="77777777" w:rsidR="00C8279D" w:rsidRPr="00C8279D" w:rsidRDefault="00C8279D" w:rsidP="00C8279D">
      <w:pPr>
        <w:spacing w:after="0" w:line="240" w:lineRule="auto"/>
        <w:ind w:left="-142" w:firstLine="142"/>
        <w:jc w:val="center"/>
        <w:rPr>
          <w:rFonts w:ascii="GHEA Grapalat" w:eastAsia="Times New Roman" w:hAnsi="GHEA Grapalat" w:cs="Times Armenian"/>
          <w:b/>
          <w:sz w:val="20"/>
          <w:szCs w:val="20"/>
          <w:lang w:val="es-ES"/>
        </w:rPr>
      </w:pPr>
      <w:r w:rsidRPr="00C8279D">
        <w:rPr>
          <w:rFonts w:ascii="GHEA Grapalat" w:eastAsia="Times New Roman" w:hAnsi="GHEA Grapalat" w:cs="Sylfaen"/>
          <w:b/>
          <w:sz w:val="20"/>
          <w:szCs w:val="20"/>
          <w:lang w:val="pt-BR"/>
        </w:rPr>
        <w:t>ՊԵՏԱԿԱՆ</w:t>
      </w:r>
      <w:r w:rsidR="007673C8">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ԳՆՄԱՆ</w:t>
      </w:r>
      <w:r w:rsidR="007673C8">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ՊԱՅՄԱՆԱԳԻՐ</w:t>
      </w:r>
    </w:p>
    <w:p w14:paraId="00D503C7" w14:textId="77777777" w:rsidR="00C8279D" w:rsidRPr="00C8279D" w:rsidRDefault="00C8279D" w:rsidP="00C8279D">
      <w:pPr>
        <w:spacing w:after="0" w:line="240" w:lineRule="auto"/>
        <w:ind w:left="-142" w:firstLine="142"/>
        <w:jc w:val="center"/>
        <w:rPr>
          <w:rFonts w:ascii="GHEA Grapalat" w:eastAsia="Times New Roman" w:hAnsi="GHEA Grapalat" w:cs="Times New Roman"/>
          <w:b/>
          <w:sz w:val="20"/>
          <w:szCs w:val="20"/>
          <w:u w:val="single"/>
          <w:lang w:val="es-ES"/>
        </w:rPr>
      </w:pPr>
      <w:r w:rsidRPr="00C8279D">
        <w:rPr>
          <w:rFonts w:ascii="GHEA Grapalat" w:eastAsia="Times New Roman" w:hAnsi="GHEA Grapalat" w:cs="Times New Roman"/>
          <w:b/>
          <w:sz w:val="20"/>
          <w:szCs w:val="20"/>
          <w:lang w:val="hy-AM"/>
        </w:rPr>
        <w:t>N</w:t>
      </w:r>
      <w:r w:rsidRPr="00C8279D">
        <w:rPr>
          <w:rFonts w:ascii="GHEA Grapalat" w:eastAsia="Times New Roman" w:hAnsi="GHEA Grapalat" w:cs="Times New Roman"/>
          <w:b/>
          <w:sz w:val="20"/>
          <w:szCs w:val="20"/>
          <w:u w:val="single"/>
          <w:lang w:val="es-ES"/>
        </w:rPr>
        <w:tab/>
      </w:r>
      <w:r w:rsidRPr="00C8279D">
        <w:rPr>
          <w:rFonts w:ascii="GHEA Grapalat" w:eastAsia="Times New Roman" w:hAnsi="GHEA Grapalat" w:cs="Times New Roman"/>
          <w:b/>
          <w:sz w:val="20"/>
          <w:szCs w:val="20"/>
          <w:u w:val="single"/>
          <w:lang w:val="es-ES"/>
        </w:rPr>
        <w:tab/>
      </w:r>
      <w:r w:rsidRPr="00C8279D">
        <w:rPr>
          <w:rFonts w:ascii="GHEA Grapalat" w:eastAsia="Times New Roman" w:hAnsi="GHEA Grapalat" w:cs="Times New Roman"/>
          <w:b/>
          <w:sz w:val="20"/>
          <w:szCs w:val="20"/>
          <w:u w:val="single"/>
          <w:lang w:val="es-ES"/>
        </w:rPr>
        <w:tab/>
      </w:r>
      <w:r w:rsidRPr="00C8279D">
        <w:rPr>
          <w:rFonts w:ascii="GHEA Grapalat" w:eastAsia="Times New Roman" w:hAnsi="GHEA Grapalat" w:cs="Times New Roman"/>
          <w:b/>
          <w:sz w:val="20"/>
          <w:szCs w:val="20"/>
          <w:u w:val="single"/>
          <w:lang w:val="es-ES"/>
        </w:rPr>
        <w:tab/>
      </w:r>
    </w:p>
    <w:p w14:paraId="06FEA158" w14:textId="582DDE9D" w:rsidR="00C8279D" w:rsidRPr="00C8279D" w:rsidRDefault="00C8279D" w:rsidP="00C8279D">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         ք.</w:t>
      </w:r>
      <w:proofErr w:type="spellStart"/>
      <w:r w:rsidR="007673C8">
        <w:rPr>
          <w:rFonts w:ascii="GHEA Grapalat" w:eastAsia="Times New Roman" w:hAnsi="GHEA Grapalat" w:cs="Sylfaen"/>
          <w:sz w:val="20"/>
          <w:szCs w:val="24"/>
        </w:rPr>
        <w:t>Երևան</w:t>
      </w:r>
      <w:proofErr w:type="spellEnd"/>
      <w:r w:rsidR="007673C8" w:rsidRPr="005A06FD">
        <w:rPr>
          <w:rFonts w:ascii="GHEA Grapalat" w:eastAsia="Times New Roman" w:hAnsi="GHEA Grapalat" w:cs="Sylfaen"/>
          <w:sz w:val="20"/>
          <w:szCs w:val="24"/>
          <w:lang w:val="es-ES"/>
        </w:rPr>
        <w:t xml:space="preserve">                                                                                                                     </w:t>
      </w:r>
      <w:r w:rsidRPr="00C8279D">
        <w:rPr>
          <w:rFonts w:ascii="GHEA Grapalat" w:eastAsia="Times New Roman" w:hAnsi="GHEA Grapalat" w:cs="Sylfaen"/>
          <w:sz w:val="20"/>
          <w:szCs w:val="24"/>
          <w:lang w:val="hy-AM"/>
        </w:rPr>
        <w:t xml:space="preserve"> </w:t>
      </w:r>
      <w:r w:rsidRPr="00C8279D">
        <w:rPr>
          <w:rFonts w:ascii="GHEA Grapalat" w:eastAsia="Times New Roman" w:hAnsi="GHEA Grapalat" w:cs="Times New Roman"/>
          <w:sz w:val="24"/>
          <w:szCs w:val="24"/>
          <w:lang w:val="hy-AM"/>
        </w:rPr>
        <w:t>«</w:t>
      </w:r>
      <w:r w:rsidR="007673C8" w:rsidRPr="005A06FD">
        <w:rPr>
          <w:rFonts w:ascii="GHEA Grapalat" w:eastAsia="Times New Roman" w:hAnsi="GHEA Grapalat" w:cs="Times New Roman"/>
          <w:sz w:val="24"/>
          <w:szCs w:val="24"/>
          <w:lang w:val="es-ES"/>
        </w:rPr>
        <w:t xml:space="preserve">   </w:t>
      </w:r>
      <w:r w:rsidRPr="00C8279D">
        <w:rPr>
          <w:rFonts w:ascii="GHEA Grapalat" w:eastAsia="Times New Roman" w:hAnsi="GHEA Grapalat" w:cs="Times New Roman"/>
          <w:sz w:val="24"/>
          <w:szCs w:val="24"/>
          <w:lang w:val="hy-AM"/>
        </w:rPr>
        <w:t>»</w:t>
      </w:r>
      <w:r w:rsidR="007673C8" w:rsidRPr="005A06FD">
        <w:rPr>
          <w:rFonts w:ascii="GHEA Grapalat" w:eastAsia="Times New Roman" w:hAnsi="GHEA Grapalat" w:cs="Times New Roman"/>
          <w:sz w:val="24"/>
          <w:szCs w:val="24"/>
          <w:lang w:val="es-ES"/>
        </w:rPr>
        <w:t xml:space="preserve">       </w:t>
      </w:r>
      <w:r w:rsidRPr="00C8279D">
        <w:rPr>
          <w:rFonts w:ascii="GHEA Grapalat" w:eastAsia="Times New Roman" w:hAnsi="GHEA Grapalat" w:cs="Times New Roman"/>
          <w:sz w:val="24"/>
          <w:szCs w:val="24"/>
          <w:lang w:val="hy-AM"/>
        </w:rPr>
        <w:t xml:space="preserve"> </w:t>
      </w:r>
      <w:r w:rsidRPr="00C8279D">
        <w:rPr>
          <w:rFonts w:ascii="GHEA Grapalat" w:eastAsia="Times New Roman" w:hAnsi="GHEA Grapalat" w:cs="Sylfaen"/>
          <w:sz w:val="20"/>
          <w:szCs w:val="24"/>
          <w:lang w:val="hy-AM"/>
        </w:rPr>
        <w:t>20</w:t>
      </w:r>
      <w:r w:rsidR="007673C8" w:rsidRPr="005A06FD">
        <w:rPr>
          <w:rFonts w:ascii="GHEA Grapalat" w:eastAsia="Times New Roman" w:hAnsi="GHEA Grapalat" w:cs="Sylfaen"/>
          <w:sz w:val="20"/>
          <w:szCs w:val="24"/>
          <w:lang w:val="es-ES"/>
        </w:rPr>
        <w:t>2</w:t>
      </w:r>
      <w:r w:rsidR="001579AE">
        <w:rPr>
          <w:rFonts w:ascii="GHEA Grapalat" w:eastAsia="Times New Roman" w:hAnsi="GHEA Grapalat" w:cs="Sylfaen"/>
          <w:sz w:val="20"/>
          <w:szCs w:val="24"/>
          <w:lang w:val="es-ES"/>
        </w:rPr>
        <w:t>5</w:t>
      </w:r>
      <w:r w:rsidRPr="00C8279D">
        <w:rPr>
          <w:rFonts w:ascii="GHEA Grapalat" w:eastAsia="Times New Roman" w:hAnsi="GHEA Grapalat" w:cs="Sylfaen"/>
          <w:sz w:val="20"/>
          <w:szCs w:val="24"/>
          <w:lang w:val="hy-AM"/>
        </w:rPr>
        <w:t>թ.</w:t>
      </w:r>
    </w:p>
    <w:p w14:paraId="71805B59" w14:textId="77777777" w:rsidR="00C8279D" w:rsidRPr="00C8279D" w:rsidRDefault="00C8279D" w:rsidP="00C8279D">
      <w:pPr>
        <w:spacing w:after="0" w:line="240" w:lineRule="auto"/>
        <w:jc w:val="both"/>
        <w:rPr>
          <w:rFonts w:ascii="GHEA Grapalat" w:eastAsia="Times New Roman" w:hAnsi="GHEA Grapalat" w:cs="Times New Roman"/>
          <w:sz w:val="24"/>
          <w:szCs w:val="24"/>
          <w:lang w:val="es-ES"/>
        </w:rPr>
      </w:pPr>
    </w:p>
    <w:p w14:paraId="643D5B61" w14:textId="77777777" w:rsidR="00C8279D" w:rsidRPr="00C8279D" w:rsidRDefault="00C8279D" w:rsidP="00C8279D">
      <w:pPr>
        <w:spacing w:after="0" w:line="240" w:lineRule="auto"/>
        <w:jc w:val="both"/>
        <w:rPr>
          <w:rFonts w:ascii="GHEA Grapalat" w:eastAsia="Times New Roman" w:hAnsi="GHEA Grapalat" w:cs="Times New Roman"/>
          <w:sz w:val="24"/>
          <w:szCs w:val="24"/>
          <w:lang w:val="es-ES"/>
        </w:rPr>
      </w:pPr>
    </w:p>
    <w:p w14:paraId="20E78C01" w14:textId="77777777" w:rsidR="00C8279D" w:rsidRPr="00C8279D" w:rsidRDefault="00B51E50" w:rsidP="00C8279D">
      <w:pPr>
        <w:spacing w:after="0" w:line="240" w:lineRule="auto"/>
        <w:ind w:firstLine="720"/>
        <w:jc w:val="both"/>
        <w:rPr>
          <w:rFonts w:ascii="GHEA Grapalat" w:eastAsia="Times New Roman" w:hAnsi="GHEA Grapalat" w:cs="Sylfaen"/>
          <w:sz w:val="20"/>
          <w:szCs w:val="20"/>
          <w:lang w:val="pt-BR"/>
        </w:rPr>
      </w:pPr>
      <w:r w:rsidRPr="005A06FD">
        <w:rPr>
          <w:rFonts w:ascii="GHEA Grapalat" w:eastAsia="Times New Roman" w:hAnsi="GHEA Grapalat" w:cs="Arial"/>
          <w:sz w:val="20"/>
          <w:szCs w:val="20"/>
          <w:lang w:val="es-ES"/>
        </w:rPr>
        <w:t>«</w:t>
      </w:r>
      <w:proofErr w:type="spellStart"/>
      <w:r>
        <w:rPr>
          <w:rFonts w:ascii="GHEA Grapalat" w:eastAsia="Times New Roman" w:hAnsi="GHEA Grapalat" w:cs="Arial"/>
          <w:sz w:val="20"/>
          <w:szCs w:val="20"/>
        </w:rPr>
        <w:t>Հովհաննես</w:t>
      </w:r>
      <w:proofErr w:type="spellEnd"/>
      <w:r w:rsidRPr="005A06FD">
        <w:rPr>
          <w:rFonts w:ascii="GHEA Grapalat" w:eastAsia="Times New Roman" w:hAnsi="GHEA Grapalat" w:cs="Arial"/>
          <w:sz w:val="20"/>
          <w:szCs w:val="20"/>
          <w:lang w:val="es-ES"/>
        </w:rPr>
        <w:t xml:space="preserve"> </w:t>
      </w:r>
      <w:proofErr w:type="spellStart"/>
      <w:r>
        <w:rPr>
          <w:rFonts w:ascii="GHEA Grapalat" w:eastAsia="Times New Roman" w:hAnsi="GHEA Grapalat" w:cs="Arial"/>
          <w:sz w:val="20"/>
          <w:szCs w:val="20"/>
        </w:rPr>
        <w:t>Շարամբեյանի</w:t>
      </w:r>
      <w:proofErr w:type="spellEnd"/>
      <w:r w:rsidRPr="005A06FD">
        <w:rPr>
          <w:rFonts w:ascii="GHEA Grapalat" w:eastAsia="Times New Roman" w:hAnsi="GHEA Grapalat" w:cs="Arial"/>
          <w:sz w:val="20"/>
          <w:szCs w:val="20"/>
          <w:lang w:val="es-ES"/>
        </w:rPr>
        <w:t xml:space="preserve"> </w:t>
      </w:r>
      <w:proofErr w:type="spellStart"/>
      <w:r>
        <w:rPr>
          <w:rFonts w:ascii="GHEA Grapalat" w:eastAsia="Times New Roman" w:hAnsi="GHEA Grapalat" w:cs="Arial"/>
          <w:sz w:val="20"/>
          <w:szCs w:val="20"/>
        </w:rPr>
        <w:t>անվան</w:t>
      </w:r>
      <w:r w:rsidRPr="00F64609">
        <w:rPr>
          <w:rFonts w:ascii="GHEA Grapalat" w:eastAsia="Times New Roman" w:hAnsi="GHEA Grapalat" w:cs="Arial"/>
          <w:sz w:val="20"/>
          <w:szCs w:val="20"/>
        </w:rPr>
        <w:t>ժող</w:t>
      </w:r>
      <w:r>
        <w:rPr>
          <w:rFonts w:ascii="GHEA Grapalat" w:eastAsia="Times New Roman" w:hAnsi="GHEA Grapalat" w:cs="Arial"/>
          <w:sz w:val="20"/>
          <w:szCs w:val="20"/>
        </w:rPr>
        <w:t>ովրդական</w:t>
      </w:r>
      <w:r w:rsidRPr="00F64609">
        <w:rPr>
          <w:rFonts w:ascii="GHEA Grapalat" w:eastAsia="Times New Roman" w:hAnsi="GHEA Grapalat" w:cs="Arial"/>
          <w:sz w:val="20"/>
          <w:szCs w:val="20"/>
        </w:rPr>
        <w:t>արվեստների</w:t>
      </w:r>
      <w:proofErr w:type="spellEnd"/>
      <w:r w:rsidRPr="005A06FD">
        <w:rPr>
          <w:rFonts w:ascii="GHEA Grapalat" w:eastAsia="Times New Roman" w:hAnsi="GHEA Grapalat" w:cs="Arial"/>
          <w:sz w:val="20"/>
          <w:szCs w:val="20"/>
          <w:lang w:val="es-ES"/>
        </w:rPr>
        <w:t xml:space="preserve"> </w:t>
      </w:r>
      <w:proofErr w:type="spellStart"/>
      <w:r w:rsidRPr="00F64609">
        <w:rPr>
          <w:rFonts w:ascii="GHEA Grapalat" w:eastAsia="Times New Roman" w:hAnsi="GHEA Grapalat" w:cs="Arial"/>
          <w:sz w:val="20"/>
          <w:szCs w:val="20"/>
        </w:rPr>
        <w:t>թանգարան</w:t>
      </w:r>
      <w:proofErr w:type="spellEnd"/>
      <w:r w:rsidRPr="005A06FD">
        <w:rPr>
          <w:rFonts w:ascii="GHEA Grapalat" w:eastAsia="Times New Roman" w:hAnsi="GHEA Grapalat" w:cs="Arial"/>
          <w:sz w:val="20"/>
          <w:szCs w:val="20"/>
          <w:lang w:val="es-ES"/>
        </w:rPr>
        <w:t xml:space="preserve">» </w:t>
      </w:r>
      <w:r w:rsidRPr="00F64609">
        <w:rPr>
          <w:rFonts w:ascii="GHEA Grapalat" w:eastAsia="Times New Roman" w:hAnsi="GHEA Grapalat" w:cs="Arial"/>
          <w:sz w:val="20"/>
          <w:szCs w:val="20"/>
        </w:rPr>
        <w:t>ՊՈԱԿ</w:t>
      </w:r>
      <w:r w:rsidRPr="005A06FD">
        <w:rPr>
          <w:rFonts w:ascii="GHEA Grapalat" w:eastAsia="Times New Roman" w:hAnsi="GHEA Grapalat" w:cs="Arial"/>
          <w:sz w:val="20"/>
          <w:szCs w:val="20"/>
          <w:lang w:val="es-ES"/>
        </w:rPr>
        <w:t>-</w:t>
      </w:r>
      <w:r>
        <w:rPr>
          <w:rFonts w:ascii="GHEA Grapalat" w:eastAsia="Times New Roman" w:hAnsi="GHEA Grapalat" w:cs="Arial"/>
          <w:sz w:val="20"/>
          <w:szCs w:val="20"/>
        </w:rPr>
        <w:t>ի</w:t>
      </w:r>
      <w:r w:rsidR="00C8279D" w:rsidRPr="00C8279D">
        <w:rPr>
          <w:rFonts w:ascii="GHEA Grapalat" w:eastAsia="Times New Roman" w:hAnsi="GHEA Grapalat" w:cs="Sylfaen"/>
          <w:sz w:val="20"/>
          <w:szCs w:val="20"/>
          <w:lang w:val="pt-BR"/>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DF2CE30" w14:textId="77777777" w:rsidR="00C8279D" w:rsidRPr="00C8279D" w:rsidRDefault="00C8279D" w:rsidP="00C8279D">
      <w:pPr>
        <w:spacing w:after="0" w:line="240" w:lineRule="auto"/>
        <w:ind w:firstLine="709"/>
        <w:jc w:val="both"/>
        <w:rPr>
          <w:rFonts w:ascii="GHEA Grapalat" w:eastAsia="Times New Roman" w:hAnsi="GHEA Grapalat" w:cs="Times New Roman"/>
          <w:b/>
          <w:sz w:val="24"/>
          <w:szCs w:val="24"/>
          <w:lang w:val="es-ES"/>
        </w:rPr>
      </w:pPr>
    </w:p>
    <w:p w14:paraId="16DD00C0" w14:textId="77777777" w:rsidR="00C8279D" w:rsidRPr="00C8279D" w:rsidRDefault="00C8279D" w:rsidP="00C8279D">
      <w:pPr>
        <w:spacing w:after="0" w:line="240" w:lineRule="auto"/>
        <w:ind w:firstLine="720"/>
        <w:jc w:val="both"/>
        <w:rPr>
          <w:rFonts w:ascii="GHEA Grapalat" w:eastAsia="Times New Roman" w:hAnsi="GHEA Grapalat" w:cs="Times New Roman"/>
          <w:b/>
          <w:sz w:val="20"/>
          <w:szCs w:val="20"/>
          <w:lang w:val="es-ES"/>
        </w:rPr>
      </w:pPr>
      <w:r w:rsidRPr="00C8279D">
        <w:rPr>
          <w:rFonts w:ascii="GHEA Grapalat" w:eastAsia="Times New Roman" w:hAnsi="GHEA Grapalat" w:cs="Times New Roman"/>
          <w:b/>
          <w:sz w:val="20"/>
          <w:szCs w:val="20"/>
          <w:lang w:val="es-ES"/>
        </w:rPr>
        <w:t xml:space="preserve">1. </w:t>
      </w:r>
      <w:r w:rsidRPr="00C8279D">
        <w:rPr>
          <w:rFonts w:ascii="GHEA Grapalat" w:eastAsia="Times New Roman" w:hAnsi="GHEA Grapalat" w:cs="Sylfaen"/>
          <w:b/>
          <w:sz w:val="20"/>
          <w:szCs w:val="20"/>
          <w:lang w:val="pt-BR"/>
        </w:rPr>
        <w:t>ՊԱՅՄԱՆԱԳՐԻԱՌԱՐԿԱՆ</w:t>
      </w:r>
    </w:p>
    <w:p w14:paraId="37727C39" w14:textId="5FD523FD" w:rsidR="00C8279D" w:rsidRPr="00C8279D" w:rsidRDefault="00C8279D" w:rsidP="00B51E50">
      <w:pPr>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es-ES"/>
        </w:rPr>
        <w:t>1.1</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Կապալառունպարտավորվումէսույնպայմանագրովսահմանվածկարգով</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Sylfaen"/>
          <w:sz w:val="20"/>
          <w:szCs w:val="20"/>
          <w:lang w:val="pt-BR"/>
        </w:rPr>
        <w:t>նախատեսվածծավալներով</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Sylfaen"/>
          <w:sz w:val="20"/>
          <w:szCs w:val="20"/>
          <w:lang w:val="pt-BR"/>
        </w:rPr>
        <w:t>ձևովևժամկետներումկատարելսույնպայմանագրի (այսուհետ` պայմանագիր)</w:t>
      </w:r>
      <w:r w:rsidRPr="00C8279D">
        <w:rPr>
          <w:rFonts w:ascii="GHEA Grapalat" w:eastAsia="Times New Roman" w:hAnsi="GHEA Grapalat" w:cs="Times New Roman"/>
          <w:sz w:val="20"/>
          <w:szCs w:val="20"/>
          <w:lang w:val="es-ES"/>
        </w:rPr>
        <w:t xml:space="preserve"> N 1 </w:t>
      </w:r>
      <w:r w:rsidRPr="00C8279D">
        <w:rPr>
          <w:rFonts w:ascii="GHEA Grapalat" w:eastAsia="Times New Roman" w:hAnsi="GHEA Grapalat" w:cs="Sylfaen"/>
          <w:sz w:val="20"/>
          <w:szCs w:val="20"/>
          <w:lang w:val="pt-BR"/>
        </w:rPr>
        <w:t>Հավելվածովսահմանված</w:t>
      </w:r>
      <w:r w:rsidRPr="00C8279D">
        <w:rPr>
          <w:rFonts w:ascii="GHEA Grapalat" w:eastAsia="Times New Roman" w:hAnsi="GHEA Grapalat" w:cs="Times New Roman"/>
          <w:sz w:val="20"/>
          <w:szCs w:val="20"/>
          <w:lang w:val="hy-AM"/>
        </w:rPr>
        <w:t xml:space="preserve">նախագծային փաստաթղթերով, ներառյալ </w:t>
      </w:r>
      <w:r w:rsidRPr="00C8279D">
        <w:rPr>
          <w:rFonts w:ascii="GHEA Grapalat" w:eastAsia="Times New Roman" w:hAnsi="GHEA Grapalat" w:cs="Sylfaen"/>
          <w:sz w:val="20"/>
          <w:szCs w:val="20"/>
          <w:lang w:val="hy-AM"/>
        </w:rPr>
        <w:t xml:space="preserve">դրանցով նախատեսված </w:t>
      </w:r>
      <w:r w:rsidRPr="00C8279D">
        <w:rPr>
          <w:rFonts w:ascii="GHEA Grapalat" w:eastAsia="Times New Roman" w:hAnsi="GHEA Grapalat" w:cs="Arial"/>
          <w:sz w:val="20"/>
          <w:szCs w:val="20"/>
          <w:lang w:val="hy-AM"/>
        </w:rPr>
        <w:t xml:space="preserve">տեխնիկական բնութագրերին և երաշխիքային սպասարկման պայմաններին համապատասխանող նյութերի և </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0"/>
          <w:szCs w:val="20"/>
          <w:lang w:val="hy-AM"/>
        </w:rPr>
        <w:t>կամ</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0"/>
          <w:szCs w:val="20"/>
          <w:lang w:val="hy-AM"/>
        </w:rPr>
        <w:t xml:space="preserve"> սարքերի ու սարքավորումների տեղադրումը </w:t>
      </w:r>
      <w:r w:rsidRPr="00C8279D">
        <w:rPr>
          <w:rFonts w:ascii="GHEA Grapalat" w:eastAsia="Times New Roman" w:hAnsi="GHEA Grapalat" w:cs="Arial"/>
          <w:sz w:val="20"/>
          <w:szCs w:val="20"/>
          <w:lang w:val="es-ES"/>
        </w:rPr>
        <w:t>(</w:t>
      </w:r>
      <w:proofErr w:type="spellStart"/>
      <w:r w:rsidRPr="00C8279D">
        <w:rPr>
          <w:rFonts w:ascii="GHEA Grapalat" w:eastAsia="Times New Roman" w:hAnsi="GHEA Grapalat" w:cs="Arial"/>
          <w:sz w:val="20"/>
          <w:szCs w:val="20"/>
          <w:lang w:val="es-ES"/>
        </w:rPr>
        <w:t>օգտագործ</w:t>
      </w:r>
      <w:proofErr w:type="spellEnd"/>
      <w:r w:rsidRPr="00C8279D">
        <w:rPr>
          <w:rFonts w:ascii="GHEA Grapalat" w:eastAsia="Times New Roman" w:hAnsi="GHEA Grapalat" w:cs="Arial"/>
          <w:sz w:val="20"/>
          <w:szCs w:val="20"/>
          <w:lang w:val="hy-AM"/>
        </w:rPr>
        <w:t>ումը</w:t>
      </w:r>
      <w:r w:rsidRPr="00C8279D">
        <w:rPr>
          <w:rFonts w:ascii="GHEA Grapalat" w:eastAsia="Times New Roman" w:hAnsi="GHEA Grapalat" w:cs="Arial"/>
          <w:sz w:val="20"/>
          <w:szCs w:val="20"/>
          <w:lang w:val="es-ES"/>
        </w:rPr>
        <w:t>)</w:t>
      </w:r>
      <w:r w:rsidRPr="00C8279D">
        <w:rPr>
          <w:rFonts w:ascii="GHEA Grapalat" w:eastAsia="Times New Roman" w:hAnsi="GHEA Grapalat" w:cs="Arial"/>
          <w:sz w:val="20"/>
          <w:szCs w:val="20"/>
          <w:lang w:val="hy-AM"/>
        </w:rPr>
        <w:t xml:space="preserve"> և</w:t>
      </w:r>
      <w:r w:rsidRPr="00C8279D">
        <w:rPr>
          <w:rFonts w:ascii="GHEA Grapalat" w:eastAsia="Times New Roman" w:hAnsi="GHEA Grapalat" w:cs="Sylfaen"/>
          <w:sz w:val="20"/>
          <w:szCs w:val="20"/>
          <w:lang w:val="pt-BR"/>
        </w:rPr>
        <w:t xml:space="preserve"> ծավալաթերթ</w:t>
      </w:r>
      <w:r w:rsidRPr="00C8279D">
        <w:rPr>
          <w:rFonts w:ascii="GHEA Grapalat" w:eastAsia="Times New Roman" w:hAnsi="GHEA Grapalat" w:cs="Times New Roman"/>
          <w:sz w:val="20"/>
          <w:szCs w:val="20"/>
          <w:lang w:val="es-ES"/>
        </w:rPr>
        <w:t>-</w:t>
      </w:r>
      <w:r w:rsidRPr="00C8279D">
        <w:rPr>
          <w:rFonts w:ascii="GHEA Grapalat" w:eastAsia="Times New Roman" w:hAnsi="GHEA Grapalat" w:cs="Sylfaen"/>
          <w:sz w:val="20"/>
          <w:szCs w:val="20"/>
          <w:lang w:val="pt-BR"/>
        </w:rPr>
        <w:t>նախահաշվով</w:t>
      </w:r>
      <w:r w:rsidR="00BA76A1" w:rsidRPr="00BA76A1">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նախատեսված</w:t>
      </w:r>
      <w:r w:rsidRPr="00C8279D">
        <w:rPr>
          <w:rFonts w:ascii="GHEA Grapalat" w:eastAsia="Times New Roman" w:hAnsi="GHEA Grapalat" w:cs="Times New Roman"/>
          <w:sz w:val="24"/>
          <w:szCs w:val="24"/>
          <w:lang w:val="es-ES"/>
        </w:rPr>
        <w:t xml:space="preserve"> </w:t>
      </w:r>
      <w:r w:rsidR="00B51E50" w:rsidRPr="0093002B">
        <w:rPr>
          <w:rFonts w:ascii="GHEA Grapalat" w:hAnsi="GHEA Grapalat" w:cs="Sylfaen"/>
          <w:sz w:val="20"/>
          <w:szCs w:val="20"/>
          <w:lang w:val="pt-BR"/>
        </w:rPr>
        <w:t>նախահաշվովնախատեսված</w:t>
      </w:r>
      <w:r w:rsidR="00B51E50">
        <w:rPr>
          <w:rFonts w:ascii="GHEA Grapalat" w:hAnsi="GHEA Grapalat" w:cs="Sylfaen"/>
          <w:sz w:val="20"/>
          <w:szCs w:val="20"/>
          <w:lang w:val="pt-BR"/>
        </w:rPr>
        <w:t xml:space="preserve"> </w:t>
      </w:r>
      <w:r w:rsidR="00B51E50" w:rsidRPr="00B51E50">
        <w:rPr>
          <w:rFonts w:ascii="GHEA Grapalat" w:hAnsi="GHEA Grapalat" w:cs="Sylfaen"/>
          <w:sz w:val="20"/>
          <w:szCs w:val="20"/>
          <w:lang w:val="pt-BR"/>
        </w:rPr>
        <w:t>շենքերի և շինությունների ընթացիկ նորոգման</w:t>
      </w:r>
      <w:r w:rsidR="00B51E50">
        <w:rPr>
          <w:rFonts w:ascii="GHEA Grapalat" w:hAnsi="GHEA Grapalat" w:cs="Sylfaen"/>
          <w:sz w:val="20"/>
          <w:szCs w:val="20"/>
          <w:lang w:val="pt-BR"/>
        </w:rPr>
        <w:t xml:space="preserve"> </w:t>
      </w:r>
      <w:r w:rsidRPr="00B51E50">
        <w:rPr>
          <w:rFonts w:ascii="GHEA Grapalat" w:hAnsi="GHEA Grapalat" w:cs="Sylfaen"/>
          <w:sz w:val="20"/>
          <w:szCs w:val="20"/>
          <w:lang w:val="pt-BR"/>
        </w:rPr>
        <w:t>աշխատանքները</w:t>
      </w:r>
      <w:r w:rsidR="00BA76A1" w:rsidRPr="00BA76A1">
        <w:rPr>
          <w:rFonts w:ascii="GHEA Grapalat" w:hAnsi="GHEA Grapalat" w:cs="Sylfaen"/>
          <w:sz w:val="20"/>
          <w:szCs w:val="20"/>
          <w:lang w:val="pt-BR"/>
        </w:rPr>
        <w:t>/«Հովհաննես Շարամբեյանի անվան ժողովրդական արվեստների թանգարան» ՊՈԱԿ-ի ամրացված շենքի սանհանգույցների նորոգման աշխատանքներ</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Sylfaen"/>
          <w:sz w:val="20"/>
          <w:szCs w:val="20"/>
          <w:lang w:val="pt-BR"/>
        </w:rPr>
        <w:t>այսուհետ</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Sylfaen"/>
          <w:sz w:val="20"/>
          <w:szCs w:val="20"/>
          <w:lang w:val="pt-BR"/>
        </w:rPr>
        <w:t>աշխատանք</w:t>
      </w:r>
      <w:r w:rsidRPr="00C8279D">
        <w:rPr>
          <w:rFonts w:ascii="GHEA Grapalat" w:eastAsia="Times New Roman" w:hAnsi="GHEA Grapalat" w:cs="Times New Roman"/>
          <w:sz w:val="20"/>
          <w:szCs w:val="20"/>
          <w:lang w:val="es-ES"/>
        </w:rPr>
        <w:t xml:space="preserve">), </w:t>
      </w:r>
      <w:r w:rsidRPr="00C8279D">
        <w:rPr>
          <w:rFonts w:ascii="GHEA Grapalat" w:eastAsia="Times New Roman" w:hAnsi="GHEA Grapalat" w:cs="Sylfaen"/>
          <w:sz w:val="20"/>
          <w:szCs w:val="20"/>
          <w:lang w:val="pt-BR"/>
        </w:rPr>
        <w:t>իսկ</w:t>
      </w:r>
      <w:r w:rsidR="00B51E50">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Պատվիրատունպարտավորվումէընդունելկատարված</w:t>
      </w:r>
      <w:r w:rsidRPr="00C8279D">
        <w:rPr>
          <w:rFonts w:ascii="GHEA Grapalat" w:eastAsia="Times New Roman" w:hAnsi="GHEA Grapalat" w:cs="Times New Roman"/>
          <w:sz w:val="20"/>
          <w:szCs w:val="20"/>
          <w:lang w:val="es-ES"/>
        </w:rPr>
        <w:t xml:space="preserve"> ա</w:t>
      </w:r>
      <w:r w:rsidRPr="00C8279D">
        <w:rPr>
          <w:rFonts w:ascii="GHEA Grapalat" w:eastAsia="Times New Roman" w:hAnsi="GHEA Grapalat" w:cs="Sylfaen"/>
          <w:sz w:val="20"/>
          <w:szCs w:val="20"/>
          <w:lang w:val="pt-BR"/>
        </w:rPr>
        <w:t>շխատանքըևվարձատրել</w:t>
      </w:r>
      <w:r w:rsidR="00B51E50">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դրա</w:t>
      </w:r>
      <w:r w:rsidR="00B51E50">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համար</w:t>
      </w:r>
      <w:r w:rsidRPr="00C8279D">
        <w:rPr>
          <w:rFonts w:ascii="GHEA Grapalat" w:eastAsia="Times New Roman" w:hAnsi="GHEA Grapalat" w:cs="Tahoma"/>
          <w:sz w:val="20"/>
          <w:szCs w:val="20"/>
          <w:lang w:val="es-ES"/>
        </w:rPr>
        <w:t>։</w:t>
      </w:r>
      <w:r w:rsidRPr="00C8279D">
        <w:rPr>
          <w:rFonts w:ascii="GHEA Grapalat" w:eastAsia="Times New Roman" w:hAnsi="GHEA Grapalat" w:cs="Tahoma"/>
          <w:sz w:val="20"/>
          <w:szCs w:val="20"/>
          <w:lang w:val="hy-AM"/>
        </w:rPr>
        <w:t xml:space="preserve"> Սույն պայմանագրի անբաժանելի մաս է հանդիսանում </w:t>
      </w:r>
      <w:r w:rsidR="00694711" w:rsidRPr="00694711">
        <w:rPr>
          <w:rFonts w:ascii="GHEA Grapalat" w:eastAsia="Times New Roman" w:hAnsi="GHEA Grapalat" w:cs="Sylfaen"/>
          <w:sz w:val="20"/>
          <w:szCs w:val="20"/>
          <w:lang w:val="hy-AM"/>
        </w:rPr>
        <w:t xml:space="preserve">ՀՇԱԺԱԹ-ԳՀԱՇՁԲ-01/2025 </w:t>
      </w:r>
      <w:r w:rsidR="00B51E50" w:rsidRPr="005A06FD">
        <w:rPr>
          <w:rFonts w:ascii="GHEA Grapalat" w:eastAsia="Times New Roman" w:hAnsi="GHEA Grapalat" w:cs="Sylfaen"/>
          <w:b/>
          <w:sz w:val="20"/>
          <w:szCs w:val="20"/>
          <w:lang w:val="hy-AM"/>
        </w:rPr>
        <w:t xml:space="preserve"> </w:t>
      </w:r>
      <w:r w:rsidRPr="00C8279D">
        <w:rPr>
          <w:rFonts w:ascii="GHEA Grapalat" w:eastAsia="Times New Roman"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B51E50">
        <w:rPr>
          <w:rFonts w:ascii="GHEA Grapalat" w:eastAsia="Times New Roman" w:hAnsi="GHEA Grapalat" w:cs="Sylfaen"/>
          <w:sz w:val="20"/>
          <w:szCs w:val="24"/>
          <w:lang w:val="hy-AM"/>
        </w:rPr>
        <w:t>նախագծային փաստաթղթերով</w:t>
      </w:r>
      <w:r w:rsidRPr="00C8279D">
        <w:rPr>
          <w:rFonts w:ascii="GHEA Grapalat" w:eastAsia="Times New Roman" w:hAnsi="GHEA Grapalat" w:cs="Sylfaen"/>
          <w:sz w:val="20"/>
          <w:szCs w:val="24"/>
          <w:lang w:val="hy-AM"/>
        </w:rPr>
        <w:t>սահմանվածտեխնիկականբնութագրերինևերաշխիքայինսպասարկմանպայմաններինհամապատասխանողնյութերիև</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կամ</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սարքերիուսարքավորումներիտեղադրման</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օգտագործման</w:t>
      </w:r>
      <w:r w:rsidRPr="00C8279D">
        <w:rPr>
          <w:rFonts w:ascii="GHEA Grapalat" w:eastAsia="Times New Roman" w:hAnsi="GHEA Grapalat" w:cs="Sylfaen"/>
          <w:sz w:val="20"/>
          <w:szCs w:val="24"/>
          <w:lang w:val="af-ZA"/>
        </w:rPr>
        <w:t>)</w:t>
      </w:r>
      <w:r w:rsidRPr="00C8279D">
        <w:rPr>
          <w:rFonts w:ascii="GHEA Grapalat" w:eastAsia="Times New Roman" w:hAnsi="GHEA Grapalat" w:cs="Sylfaen"/>
          <w:sz w:val="20"/>
          <w:szCs w:val="24"/>
          <w:lang w:val="hy-AM"/>
        </w:rPr>
        <w:t xml:space="preserve"> պարտավորությանմասին հավաստումը:</w:t>
      </w:r>
    </w:p>
    <w:p w14:paraId="3E147292" w14:textId="77777777" w:rsidR="00C8279D" w:rsidRPr="00AD2155" w:rsidRDefault="00C8279D" w:rsidP="00C8279D">
      <w:pPr>
        <w:tabs>
          <w:tab w:val="left" w:pos="1134"/>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1.2</w:t>
      </w:r>
      <w:r w:rsidRPr="00C8279D">
        <w:rPr>
          <w:rFonts w:ascii="GHEA Grapalat" w:eastAsia="Times New Roman" w:hAnsi="GHEA Grapalat" w:cs="Times New Roman"/>
          <w:sz w:val="20"/>
          <w:szCs w:val="20"/>
          <w:lang w:val="es-ES"/>
        </w:rPr>
        <w:tab/>
      </w:r>
      <w:r w:rsidRPr="00B51E50">
        <w:rPr>
          <w:rFonts w:ascii="GHEA Grapalat" w:eastAsia="Times New Roman" w:hAnsi="GHEA Grapalat" w:cs="Times New Roman"/>
          <w:sz w:val="20"/>
          <w:szCs w:val="20"/>
          <w:lang w:val="es-ES"/>
        </w:rPr>
        <w:t>Պ</w:t>
      </w:r>
      <w:r w:rsidRPr="00B51E50">
        <w:rPr>
          <w:rFonts w:ascii="GHEA Grapalat" w:eastAsia="Times New Roman" w:hAnsi="GHEA Grapalat" w:cs="Sylfaen"/>
          <w:sz w:val="20"/>
          <w:szCs w:val="20"/>
          <w:lang w:val="pt-BR"/>
        </w:rPr>
        <w:t>այմանագրովնախատեսված</w:t>
      </w:r>
      <w:r w:rsidRPr="00B51E50">
        <w:rPr>
          <w:rFonts w:ascii="GHEA Grapalat" w:eastAsia="Times New Roman" w:hAnsi="GHEA Grapalat" w:cs="Times Armenian"/>
          <w:sz w:val="20"/>
          <w:szCs w:val="20"/>
          <w:lang w:val="es-ES"/>
        </w:rPr>
        <w:t>ա</w:t>
      </w:r>
      <w:r w:rsidRPr="00B51E50">
        <w:rPr>
          <w:rFonts w:ascii="GHEA Grapalat" w:eastAsia="Times New Roman" w:hAnsi="GHEA Grapalat" w:cs="Sylfaen"/>
          <w:sz w:val="20"/>
          <w:szCs w:val="20"/>
          <w:lang w:val="pt-BR"/>
        </w:rPr>
        <w:t>շխատանքները</w:t>
      </w:r>
      <w:r w:rsidRPr="00B51E50">
        <w:rPr>
          <w:rFonts w:ascii="GHEA Grapalat" w:eastAsia="Times New Roman" w:hAnsi="GHEA Grapalat" w:cs="Times Armenian"/>
          <w:sz w:val="20"/>
          <w:szCs w:val="20"/>
          <w:lang w:val="hy-AM"/>
        </w:rPr>
        <w:t xml:space="preserve">Կապալառուն </w:t>
      </w:r>
      <w:r w:rsidRPr="00B51E50">
        <w:rPr>
          <w:rFonts w:ascii="GHEA Grapalat" w:eastAsia="Times New Roman" w:hAnsi="GHEA Grapalat" w:cs="Sylfaen"/>
          <w:sz w:val="20"/>
          <w:szCs w:val="20"/>
          <w:lang w:val="pt-BR"/>
        </w:rPr>
        <w:t>կատարում</w:t>
      </w:r>
      <w:r w:rsidRPr="00B51E50">
        <w:rPr>
          <w:rFonts w:ascii="GHEA Grapalat" w:eastAsia="Times New Roman" w:hAnsi="GHEA Grapalat" w:cs="Sylfaen"/>
          <w:sz w:val="20"/>
          <w:szCs w:val="20"/>
          <w:lang w:val="hy-AM"/>
        </w:rPr>
        <w:t xml:space="preserve">է քաղաքաշինական նորմատիվատեխնիկական և հաստատված նախագծանախահաշվային փաստաթղթերին, ինչպես </w:t>
      </w:r>
      <w:r w:rsidRPr="00AD2155">
        <w:rPr>
          <w:rFonts w:ascii="GHEA Grapalat" w:eastAsia="Times New Roman" w:hAnsi="GHEA Grapalat" w:cs="Sylfaen"/>
          <w:sz w:val="20"/>
          <w:szCs w:val="20"/>
          <w:lang w:val="hy-AM"/>
        </w:rPr>
        <w:t>նաևսույն</w:t>
      </w:r>
      <w:r w:rsidRPr="00AD2155">
        <w:rPr>
          <w:rFonts w:ascii="GHEA Grapalat" w:eastAsia="Times New Roman" w:hAnsi="GHEA Grapalat" w:cs="Sylfaen"/>
          <w:sz w:val="20"/>
          <w:szCs w:val="20"/>
          <w:lang w:val="pt-BR"/>
        </w:rPr>
        <w:t>պայմանագրիանբաժանելիմասըկազմող</w:t>
      </w:r>
      <w:r w:rsidRPr="00AD2155">
        <w:rPr>
          <w:rFonts w:ascii="GHEA Grapalat" w:eastAsia="Times New Roman" w:hAnsi="GHEA Grapalat" w:cs="Times Armenian"/>
          <w:sz w:val="20"/>
          <w:szCs w:val="20"/>
          <w:lang w:val="es-ES"/>
        </w:rPr>
        <w:t xml:space="preserve"> ա</w:t>
      </w:r>
      <w:r w:rsidRPr="00AD2155">
        <w:rPr>
          <w:rFonts w:ascii="GHEA Grapalat" w:eastAsia="Times New Roman" w:hAnsi="GHEA Grapalat" w:cs="Sylfaen"/>
          <w:sz w:val="20"/>
          <w:szCs w:val="20"/>
          <w:lang w:val="pt-BR"/>
        </w:rPr>
        <w:t>շխատանքիծավալաթերթ</w:t>
      </w:r>
      <w:r w:rsidRPr="00AD2155">
        <w:rPr>
          <w:rFonts w:ascii="GHEA Grapalat" w:eastAsia="Times New Roman" w:hAnsi="GHEA Grapalat" w:cs="Times Armenian"/>
          <w:sz w:val="20"/>
          <w:szCs w:val="20"/>
          <w:lang w:val="es-ES"/>
        </w:rPr>
        <w:t>-</w:t>
      </w:r>
      <w:r w:rsidRPr="00AD2155">
        <w:rPr>
          <w:rFonts w:ascii="GHEA Grapalat" w:eastAsia="Times New Roman" w:hAnsi="GHEA Grapalat" w:cs="Sylfaen"/>
          <w:sz w:val="20"/>
          <w:szCs w:val="20"/>
          <w:lang w:val="pt-BR"/>
        </w:rPr>
        <w:t>նախահաշվինհամապատասխան</w:t>
      </w:r>
      <w:r w:rsidRPr="00AD2155">
        <w:rPr>
          <w:rFonts w:ascii="GHEA Grapalat" w:eastAsia="Times New Roman" w:hAnsi="GHEA Grapalat" w:cs="Tahoma"/>
          <w:sz w:val="20"/>
          <w:szCs w:val="20"/>
          <w:lang w:val="es-ES"/>
        </w:rPr>
        <w:t>։</w:t>
      </w:r>
    </w:p>
    <w:p w14:paraId="317C190A" w14:textId="50EAC015" w:rsidR="00C8279D" w:rsidRPr="00530ED6" w:rsidRDefault="00C8279D" w:rsidP="00B51E50">
      <w:pPr>
        <w:tabs>
          <w:tab w:val="left" w:pos="1134"/>
        </w:tabs>
        <w:spacing w:after="0" w:line="240" w:lineRule="auto"/>
        <w:ind w:firstLine="720"/>
        <w:jc w:val="both"/>
        <w:rPr>
          <w:rFonts w:ascii="GHEA Grapalat" w:eastAsia="Times New Roman" w:hAnsi="GHEA Grapalat" w:cs="Times New Roman"/>
          <w:sz w:val="20"/>
          <w:szCs w:val="20"/>
          <w:lang w:val="es-ES"/>
        </w:rPr>
      </w:pPr>
      <w:r w:rsidRPr="00AD2155">
        <w:rPr>
          <w:rFonts w:ascii="GHEA Grapalat" w:eastAsia="Times New Roman" w:hAnsi="GHEA Grapalat" w:cs="Times New Roman"/>
          <w:sz w:val="20"/>
          <w:szCs w:val="20"/>
          <w:lang w:val="es-ES"/>
        </w:rPr>
        <w:t>1.3</w:t>
      </w:r>
      <w:r w:rsidRPr="00AD2155">
        <w:rPr>
          <w:rFonts w:ascii="GHEA Grapalat" w:eastAsia="Times New Roman" w:hAnsi="GHEA Grapalat" w:cs="Times New Roman"/>
          <w:sz w:val="20"/>
          <w:szCs w:val="20"/>
          <w:lang w:val="es-ES"/>
        </w:rPr>
        <w:tab/>
      </w:r>
      <w:r w:rsidRPr="00530ED6">
        <w:rPr>
          <w:rFonts w:ascii="GHEA Grapalat" w:eastAsia="Times New Roman" w:hAnsi="GHEA Grapalat" w:cs="Times New Roman"/>
          <w:sz w:val="20"/>
          <w:szCs w:val="20"/>
          <w:lang w:val="es-ES"/>
        </w:rPr>
        <w:t>Պ</w:t>
      </w:r>
      <w:r w:rsidRPr="00530ED6">
        <w:rPr>
          <w:rFonts w:ascii="GHEA Grapalat" w:eastAsia="Times New Roman" w:hAnsi="GHEA Grapalat" w:cs="Sylfaen"/>
          <w:sz w:val="20"/>
          <w:szCs w:val="20"/>
          <w:lang w:val="pt-BR"/>
        </w:rPr>
        <w:t>այմանագրովնախատեսված</w:t>
      </w:r>
      <w:r w:rsidRPr="00530ED6">
        <w:rPr>
          <w:rFonts w:ascii="GHEA Grapalat" w:eastAsia="Times New Roman" w:hAnsi="GHEA Grapalat" w:cs="Times Armenian"/>
          <w:sz w:val="20"/>
          <w:szCs w:val="20"/>
          <w:lang w:val="es-ES"/>
        </w:rPr>
        <w:t xml:space="preserve"> ա</w:t>
      </w:r>
      <w:r w:rsidRPr="00530ED6">
        <w:rPr>
          <w:rFonts w:ascii="GHEA Grapalat" w:eastAsia="Times New Roman" w:hAnsi="GHEA Grapalat" w:cs="Sylfaen"/>
          <w:sz w:val="20"/>
          <w:szCs w:val="20"/>
          <w:lang w:val="pt-BR"/>
        </w:rPr>
        <w:t>շխատանքներըսկսվումեն</w:t>
      </w:r>
      <w:r w:rsidRPr="00530ED6">
        <w:rPr>
          <w:rFonts w:ascii="GHEA Grapalat" w:eastAsia="Times New Roman" w:hAnsi="GHEA Grapalat" w:cs="Times Armenian"/>
          <w:sz w:val="20"/>
          <w:szCs w:val="20"/>
          <w:lang w:val="es-ES"/>
        </w:rPr>
        <w:t xml:space="preserve"> պ</w:t>
      </w:r>
      <w:r w:rsidRPr="00530ED6">
        <w:rPr>
          <w:rFonts w:ascii="GHEA Grapalat" w:eastAsia="Times New Roman" w:hAnsi="GHEA Grapalat" w:cs="Sylfaen"/>
          <w:sz w:val="20"/>
          <w:szCs w:val="20"/>
          <w:lang w:val="pt-BR"/>
        </w:rPr>
        <w:t>այմանագիրնուժիմեջմտնելուցհետոևկատարմանժամկետըսահմանվումէ</w:t>
      </w:r>
      <w:r w:rsidRPr="00530ED6">
        <w:rPr>
          <w:rFonts w:ascii="GHEA Grapalat" w:eastAsia="Times New Roman" w:hAnsi="GHEA Grapalat" w:cs="Times Armenian"/>
          <w:sz w:val="20"/>
          <w:szCs w:val="20"/>
          <w:lang w:val="es-ES"/>
        </w:rPr>
        <w:t>`</w:t>
      </w:r>
      <w:r w:rsidR="00B51E50" w:rsidRPr="00530ED6">
        <w:rPr>
          <w:rFonts w:ascii="GHEA Grapalat" w:eastAsia="Times New Roman" w:hAnsi="GHEA Grapalat" w:cs="Times Armenian"/>
          <w:sz w:val="24"/>
          <w:szCs w:val="24"/>
          <w:lang w:val="es-ES"/>
        </w:rPr>
        <w:t xml:space="preserve"> </w:t>
      </w:r>
      <w:r w:rsidR="00530ED6" w:rsidRPr="008D4F7C">
        <w:rPr>
          <w:rFonts w:ascii="GHEA Grapalat" w:hAnsi="GHEA Grapalat" w:cs="Times Armenian"/>
          <w:sz w:val="20"/>
          <w:szCs w:val="20"/>
          <w:lang w:val="es-ES"/>
        </w:rPr>
        <w:t>6</w:t>
      </w:r>
      <w:r w:rsidR="00B51E50" w:rsidRPr="008D4F7C">
        <w:rPr>
          <w:rFonts w:ascii="GHEA Grapalat" w:hAnsi="GHEA Grapalat" w:cs="Times Armenian"/>
          <w:sz w:val="20"/>
          <w:szCs w:val="20"/>
          <w:lang w:val="es-ES"/>
        </w:rPr>
        <w:t>0</w:t>
      </w:r>
      <w:r w:rsidR="00B51E50" w:rsidRPr="00530ED6">
        <w:rPr>
          <w:rFonts w:ascii="GHEA Grapalat" w:hAnsi="GHEA Grapalat" w:cs="Times Armenian"/>
          <w:sz w:val="20"/>
          <w:szCs w:val="20"/>
          <w:lang w:val="es-ES"/>
        </w:rPr>
        <w:t xml:space="preserve"> </w:t>
      </w:r>
      <w:proofErr w:type="spellStart"/>
      <w:r w:rsidR="00B51E50" w:rsidRPr="00530ED6">
        <w:rPr>
          <w:rFonts w:ascii="GHEA Grapalat" w:hAnsi="GHEA Grapalat" w:cs="Times Armenian"/>
          <w:sz w:val="20"/>
          <w:szCs w:val="20"/>
          <w:lang w:val="es-ES"/>
        </w:rPr>
        <w:t>օրացու</w:t>
      </w:r>
      <w:proofErr w:type="spellEnd"/>
      <w:r w:rsidR="00B51E50" w:rsidRPr="00530ED6">
        <w:rPr>
          <w:rFonts w:ascii="GHEA Grapalat" w:hAnsi="GHEA Grapalat" w:cs="Times Armenian"/>
          <w:sz w:val="20"/>
          <w:szCs w:val="20"/>
          <w:lang w:val="hy-AM"/>
        </w:rPr>
        <w:t>ցային օր</w:t>
      </w:r>
      <w:r w:rsidR="00B51E50" w:rsidRPr="00530ED6">
        <w:rPr>
          <w:rFonts w:ascii="GHEA Grapalat" w:hAnsi="GHEA Grapalat" w:cs="Times Armenian"/>
          <w:lang w:val="es-ES"/>
        </w:rPr>
        <w:t xml:space="preserve">: </w:t>
      </w:r>
      <w:r w:rsidRPr="00530ED6">
        <w:rPr>
          <w:rFonts w:ascii="GHEA Grapalat" w:eastAsia="Times New Roman" w:hAnsi="GHEA Grapalat" w:cs="Sylfaen"/>
          <w:sz w:val="20"/>
          <w:szCs w:val="20"/>
          <w:lang w:val="pt-BR"/>
        </w:rPr>
        <w:t>Պայմանագրովնախատեսվածառանձինտեսակիաշխատանքների</w:t>
      </w:r>
      <w:r w:rsidRPr="00530ED6">
        <w:rPr>
          <w:rFonts w:ascii="GHEA Grapalat" w:eastAsia="Times New Roman" w:hAnsi="GHEA Grapalat" w:cs="Times Armenian"/>
          <w:sz w:val="20"/>
          <w:szCs w:val="20"/>
          <w:lang w:val="es-ES"/>
        </w:rPr>
        <w:t xml:space="preserve">, </w:t>
      </w:r>
      <w:r w:rsidRPr="00530ED6">
        <w:rPr>
          <w:rFonts w:ascii="GHEA Grapalat" w:eastAsia="Times New Roman" w:hAnsi="GHEA Grapalat" w:cs="Sylfaen"/>
          <w:sz w:val="20"/>
          <w:szCs w:val="20"/>
          <w:lang w:val="pt-BR"/>
        </w:rPr>
        <w:t>փուլերիևծավալներիկատարմանժամկետները</w:t>
      </w:r>
      <w:r w:rsidRPr="00530ED6">
        <w:rPr>
          <w:rFonts w:ascii="GHEA Grapalat" w:eastAsia="Times New Roman" w:hAnsi="GHEA Grapalat" w:cs="Sylfaen"/>
          <w:sz w:val="20"/>
          <w:szCs w:val="20"/>
          <w:lang w:val="hy-AM"/>
        </w:rPr>
        <w:t>սահմանված են սույն պայմանագրի</w:t>
      </w:r>
      <w:r w:rsidR="00530ED6" w:rsidRPr="00530ED6">
        <w:rPr>
          <w:rFonts w:ascii="GHEA Grapalat" w:eastAsia="Times New Roman" w:hAnsi="GHEA Grapalat" w:cs="Sylfaen"/>
          <w:sz w:val="20"/>
          <w:szCs w:val="20"/>
          <w:lang w:val="es-ES"/>
        </w:rPr>
        <w:t xml:space="preserve"> </w:t>
      </w:r>
      <w:r w:rsidRPr="00530ED6">
        <w:rPr>
          <w:rFonts w:ascii="GHEA Grapalat" w:eastAsia="Times New Roman" w:hAnsi="GHEA Grapalat" w:cs="Sylfaen"/>
          <w:sz w:val="20"/>
          <w:szCs w:val="20"/>
          <w:lang w:val="pt-BR"/>
        </w:rPr>
        <w:t>հավելված</w:t>
      </w:r>
      <w:r w:rsidRPr="00530ED6">
        <w:rPr>
          <w:rFonts w:ascii="GHEA Grapalat" w:eastAsia="Times New Roman" w:hAnsi="GHEA Grapalat" w:cs="Sylfaen"/>
          <w:sz w:val="20"/>
          <w:szCs w:val="20"/>
          <w:lang w:val="es-ES"/>
        </w:rPr>
        <w:t xml:space="preserve"> 2-ում</w:t>
      </w:r>
      <w:r w:rsidR="00530ED6">
        <w:rPr>
          <w:rFonts w:ascii="GHEA Grapalat" w:eastAsia="Times New Roman" w:hAnsi="GHEA Grapalat" w:cs="Sylfaen"/>
          <w:sz w:val="20"/>
          <w:szCs w:val="20"/>
          <w:lang w:val="es-ES"/>
        </w:rPr>
        <w:t xml:space="preserve"> </w:t>
      </w:r>
      <w:r w:rsidRPr="00530ED6">
        <w:rPr>
          <w:rFonts w:ascii="GHEA Grapalat" w:eastAsia="Times New Roman" w:hAnsi="GHEA Grapalat" w:cs="Times Armenian"/>
          <w:sz w:val="20"/>
          <w:szCs w:val="20"/>
          <w:lang w:val="hy-AM"/>
        </w:rPr>
        <w:t xml:space="preserve">ներկայացված </w:t>
      </w:r>
      <w:r w:rsidRPr="00530ED6">
        <w:rPr>
          <w:rFonts w:ascii="GHEA Grapalat" w:eastAsia="Times New Roman" w:hAnsi="GHEA Grapalat" w:cs="Sylfaen"/>
          <w:sz w:val="20"/>
          <w:szCs w:val="20"/>
          <w:lang w:val="pt-BR"/>
        </w:rPr>
        <w:t>օրացուցային</w:t>
      </w:r>
      <w:r w:rsidR="00530ED6">
        <w:rPr>
          <w:rFonts w:ascii="GHEA Grapalat" w:eastAsia="Times New Roman" w:hAnsi="GHEA Grapalat" w:cs="Sylfaen"/>
          <w:sz w:val="20"/>
          <w:szCs w:val="20"/>
          <w:lang w:val="pt-BR"/>
        </w:rPr>
        <w:t xml:space="preserve"> </w:t>
      </w:r>
      <w:r w:rsidRPr="00530ED6">
        <w:rPr>
          <w:rFonts w:ascii="GHEA Grapalat" w:eastAsia="Times New Roman" w:hAnsi="GHEA Grapalat" w:cs="Sylfaen"/>
          <w:sz w:val="20"/>
          <w:szCs w:val="20"/>
          <w:lang w:val="pt-BR"/>
        </w:rPr>
        <w:t>գրաֆիկով</w:t>
      </w:r>
      <w:r w:rsidRPr="00530ED6">
        <w:rPr>
          <w:rFonts w:ascii="GHEA Grapalat" w:eastAsia="Times New Roman" w:hAnsi="GHEA Grapalat" w:cs="Tahoma"/>
          <w:sz w:val="20"/>
          <w:szCs w:val="20"/>
          <w:lang w:val="es-ES"/>
        </w:rPr>
        <w:t>։</w:t>
      </w:r>
    </w:p>
    <w:p w14:paraId="00D971D9" w14:textId="77777777" w:rsidR="00C8279D" w:rsidRPr="00530ED6" w:rsidRDefault="00C8279D" w:rsidP="00C8279D">
      <w:pPr>
        <w:tabs>
          <w:tab w:val="left" w:pos="1134"/>
        </w:tabs>
        <w:spacing w:after="0" w:line="240" w:lineRule="auto"/>
        <w:ind w:firstLine="720"/>
        <w:jc w:val="both"/>
        <w:rPr>
          <w:rFonts w:ascii="GHEA Grapalat" w:eastAsia="Times New Roman" w:hAnsi="GHEA Grapalat" w:cs="Times New Roman"/>
          <w:sz w:val="24"/>
          <w:szCs w:val="24"/>
          <w:lang w:val="es-ES"/>
        </w:rPr>
      </w:pPr>
    </w:p>
    <w:p w14:paraId="30F143CF" w14:textId="77777777" w:rsidR="00C8279D" w:rsidRPr="00530ED6"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es-ES"/>
        </w:rPr>
      </w:pPr>
      <w:r w:rsidRPr="00530ED6">
        <w:rPr>
          <w:rFonts w:ascii="GHEA Grapalat" w:eastAsia="Times New Roman" w:hAnsi="GHEA Grapalat" w:cs="Times New Roman"/>
          <w:b/>
          <w:sz w:val="20"/>
          <w:szCs w:val="20"/>
          <w:lang w:val="es-ES"/>
        </w:rPr>
        <w:t xml:space="preserve">2. </w:t>
      </w:r>
      <w:r w:rsidRPr="00530ED6">
        <w:rPr>
          <w:rFonts w:ascii="GHEA Grapalat" w:eastAsia="Times New Roman" w:hAnsi="GHEA Grapalat" w:cs="Sylfaen"/>
          <w:b/>
          <w:sz w:val="20"/>
          <w:szCs w:val="20"/>
          <w:lang w:val="pt-BR"/>
        </w:rPr>
        <w:t>ԿԱՊԱԼԱՌՈՒԻՄԻՋՈՑՆԵՐՈՎԱՇԽԱՏԱՆՔՆԵՐԸԿԱՏԱՐԵԼԸ</w:t>
      </w:r>
    </w:p>
    <w:p w14:paraId="32C33BF6" w14:textId="77777777" w:rsidR="00C8279D" w:rsidRPr="00C8279D" w:rsidRDefault="00C8279D" w:rsidP="00C8279D">
      <w:pPr>
        <w:spacing w:after="0" w:line="240" w:lineRule="auto"/>
        <w:ind w:firstLine="720"/>
        <w:jc w:val="both"/>
        <w:rPr>
          <w:rFonts w:ascii="GHEA Grapalat" w:eastAsia="Times New Roman" w:hAnsi="GHEA Grapalat" w:cs="Times Armenian"/>
          <w:sz w:val="20"/>
          <w:szCs w:val="20"/>
          <w:lang w:val="es-ES"/>
        </w:rPr>
      </w:pPr>
      <w:r w:rsidRPr="00530ED6">
        <w:rPr>
          <w:rFonts w:ascii="GHEA Grapalat" w:eastAsia="Times New Roman" w:hAnsi="GHEA Grapalat" w:cs="Times New Roman"/>
          <w:sz w:val="20"/>
          <w:szCs w:val="20"/>
          <w:lang w:val="es-ES"/>
        </w:rPr>
        <w:t xml:space="preserve">2.1   </w:t>
      </w:r>
      <w:r w:rsidRPr="00530ED6">
        <w:rPr>
          <w:rFonts w:ascii="GHEA Grapalat" w:eastAsia="Times New Roman" w:hAnsi="GHEA Grapalat" w:cs="Sylfaen"/>
          <w:sz w:val="20"/>
          <w:szCs w:val="20"/>
          <w:lang w:val="pt-BR"/>
        </w:rPr>
        <w:t>Աշխատանքը կատարվում է Կապալառուի աշխատանքային և տեխնիկական ռեսուրսով, շինարարական նյութերովև միջոցներով։</w:t>
      </w:r>
      <w:r w:rsidRPr="00C8279D">
        <w:rPr>
          <w:rFonts w:ascii="GHEA Grapalat" w:eastAsia="Times New Roman" w:hAnsi="GHEA Grapalat" w:cs="Sylfaen"/>
          <w:sz w:val="20"/>
          <w:szCs w:val="20"/>
          <w:lang w:val="pt-BR"/>
        </w:rPr>
        <w:t xml:space="preserve"> </w:t>
      </w:r>
    </w:p>
    <w:p w14:paraId="06E01098"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2.2</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Կապալառունպատասխանատվությունէկրումիրտրամադրածնյութերիևսարքավորումներիորակիհամար</w:t>
      </w:r>
      <w:r w:rsidRPr="00C8279D">
        <w:rPr>
          <w:rFonts w:ascii="GHEA Grapalat" w:eastAsia="Times New Roman" w:hAnsi="GHEA Grapalat" w:cs="Tahoma"/>
          <w:sz w:val="20"/>
          <w:szCs w:val="20"/>
          <w:lang w:val="es-ES"/>
        </w:rPr>
        <w:t>։</w:t>
      </w:r>
    </w:p>
    <w:p w14:paraId="5CE9463C"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i/>
          <w:sz w:val="20"/>
          <w:szCs w:val="20"/>
          <w:lang w:val="es-ES"/>
        </w:rPr>
      </w:pPr>
    </w:p>
    <w:p w14:paraId="7C385807"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es-ES"/>
        </w:rPr>
      </w:pPr>
      <w:r w:rsidRPr="00C8279D">
        <w:rPr>
          <w:rFonts w:ascii="GHEA Grapalat" w:eastAsia="Times New Roman" w:hAnsi="GHEA Grapalat" w:cs="Times New Roman"/>
          <w:b/>
          <w:sz w:val="20"/>
          <w:szCs w:val="20"/>
          <w:lang w:val="es-ES"/>
        </w:rPr>
        <w:t xml:space="preserve">3. </w:t>
      </w:r>
      <w:r w:rsidRPr="00C8279D">
        <w:rPr>
          <w:rFonts w:ascii="GHEA Grapalat" w:eastAsia="Times New Roman" w:hAnsi="GHEA Grapalat" w:cs="Sylfaen"/>
          <w:b/>
          <w:sz w:val="20"/>
          <w:szCs w:val="20"/>
          <w:lang w:val="pt-BR"/>
        </w:rPr>
        <w:t>ԿՈՂՄԵՐԻԻՐԱՎՈՒՆՔՆԵՐԸԵՎՊԱՐՏԱԿԱՆՈՒԹՅՈՒՆՆԵՐԸ</w:t>
      </w:r>
      <w:r w:rsidRPr="00C8279D">
        <w:rPr>
          <w:rFonts w:ascii="GHEA Grapalat" w:eastAsia="Times New Roman" w:hAnsi="GHEA Grapalat" w:cs="Times Armenian"/>
          <w:b/>
          <w:sz w:val="20"/>
          <w:szCs w:val="20"/>
          <w:lang w:val="es-ES"/>
        </w:rPr>
        <w:tab/>
      </w:r>
    </w:p>
    <w:p w14:paraId="1896002D"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es-ES"/>
        </w:rPr>
      </w:pPr>
      <w:r w:rsidRPr="00C8279D">
        <w:rPr>
          <w:rFonts w:ascii="GHEA Grapalat" w:eastAsia="Times New Roman" w:hAnsi="GHEA Grapalat" w:cs="Times New Roman"/>
          <w:b/>
          <w:sz w:val="20"/>
          <w:szCs w:val="20"/>
          <w:lang w:val="es-ES"/>
        </w:rPr>
        <w:t xml:space="preserve">3.1. </w:t>
      </w:r>
      <w:r w:rsidRPr="00C8279D">
        <w:rPr>
          <w:rFonts w:ascii="GHEA Grapalat" w:eastAsia="Times New Roman" w:hAnsi="GHEA Grapalat" w:cs="Sylfaen"/>
          <w:b/>
          <w:sz w:val="20"/>
          <w:szCs w:val="20"/>
          <w:lang w:val="pt-BR"/>
        </w:rPr>
        <w:t>Պատվիրատունիրավունքունի</w:t>
      </w:r>
      <w:r w:rsidRPr="00C8279D">
        <w:rPr>
          <w:rFonts w:ascii="GHEA Grapalat" w:eastAsia="Times New Roman" w:hAnsi="GHEA Grapalat" w:cs="Times Armenian"/>
          <w:b/>
          <w:sz w:val="20"/>
          <w:szCs w:val="20"/>
          <w:lang w:val="es-ES"/>
        </w:rPr>
        <w:t>`</w:t>
      </w:r>
    </w:p>
    <w:p w14:paraId="4D918D19" w14:textId="07BF4AE0"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3.1.1</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Ցանկացած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ժամանակ</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ստուգել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Կապալառուի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իրականացրած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ընթացքը</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որակը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առանց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միջամտելու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վերջինիս</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գործունեությանը</w:t>
      </w:r>
      <w:r w:rsidRPr="00C8279D">
        <w:rPr>
          <w:rFonts w:ascii="GHEA Grapalat" w:eastAsia="Times New Roman" w:hAnsi="GHEA Grapalat" w:cs="Times Armenian"/>
          <w:sz w:val="20"/>
          <w:szCs w:val="20"/>
          <w:lang w:val="es-ES"/>
        </w:rPr>
        <w:t>.</w:t>
      </w:r>
    </w:p>
    <w:p w14:paraId="63DECE3F" w14:textId="2BEFDB86"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3.1.2 </w:t>
      </w:r>
      <w:r w:rsidRPr="00C8279D">
        <w:rPr>
          <w:rFonts w:ascii="GHEA Grapalat" w:eastAsia="Times New Roman" w:hAnsi="GHEA Grapalat" w:cs="Sylfaen"/>
          <w:sz w:val="20"/>
          <w:szCs w:val="20"/>
          <w:lang w:val="pt-BR"/>
        </w:rPr>
        <w:t>Կապալառուի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կողմից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պայմանագրի</w:t>
      </w:r>
      <w:r w:rsidRPr="00C8279D">
        <w:rPr>
          <w:rFonts w:ascii="GHEA Grapalat" w:eastAsia="Times New Roman" w:hAnsi="GHEA Grapalat" w:cs="Times Armenian"/>
          <w:sz w:val="20"/>
          <w:szCs w:val="20"/>
          <w:lang w:val="es-ES"/>
        </w:rPr>
        <w:t xml:space="preserve"> 1.3 </w:t>
      </w:r>
      <w:r w:rsidRPr="00C8279D">
        <w:rPr>
          <w:rFonts w:ascii="GHEA Grapalat" w:eastAsia="Times New Roman" w:hAnsi="GHEA Grapalat" w:cs="Sylfaen"/>
          <w:sz w:val="20"/>
          <w:szCs w:val="20"/>
          <w:lang w:val="pt-BR"/>
        </w:rPr>
        <w:t>կետում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նշված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ժամկետի</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ներառյալ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օրացուցային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գրաֆիկի</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խախտման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իր</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հայեցողությամբ</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սահմանել</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կատարման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նոր</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պահանջել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Կապալառուից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վճարելու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պայմանագրի</w:t>
      </w:r>
      <w:r w:rsidRPr="00C8279D">
        <w:rPr>
          <w:rFonts w:ascii="GHEA Grapalat" w:eastAsia="Times New Roman" w:hAnsi="GHEA Grapalat" w:cs="Times Armenian"/>
          <w:sz w:val="20"/>
          <w:szCs w:val="20"/>
          <w:lang w:val="es-ES"/>
        </w:rPr>
        <w:t xml:space="preserve"> 6.2 </w:t>
      </w:r>
      <w:r w:rsidRPr="00C8279D">
        <w:rPr>
          <w:rFonts w:ascii="GHEA Grapalat" w:eastAsia="Times New Roman" w:hAnsi="GHEA Grapalat" w:cs="Sylfaen"/>
          <w:sz w:val="20"/>
          <w:szCs w:val="20"/>
          <w:lang w:val="pt-BR"/>
        </w:rPr>
        <w:t>կետով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տույժը</w:t>
      </w:r>
      <w:r w:rsidRPr="00C8279D">
        <w:rPr>
          <w:rFonts w:ascii="GHEA Grapalat" w:eastAsia="Times New Roman" w:hAnsi="GHEA Grapalat" w:cs="Tahoma"/>
          <w:sz w:val="20"/>
          <w:szCs w:val="20"/>
          <w:lang w:val="es-ES"/>
        </w:rPr>
        <w:t>։</w:t>
      </w:r>
    </w:p>
    <w:p w14:paraId="759B42BE" w14:textId="0736F096"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3.1.3</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Չընդունել</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արդյունքը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ՀՀ</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օրենսդրությամբ</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սահմանված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դրույթներին</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պայմանագրի</w:t>
      </w:r>
      <w:r w:rsidRPr="00C8279D">
        <w:rPr>
          <w:rFonts w:ascii="GHEA Grapalat" w:eastAsia="Times New Roman" w:hAnsi="GHEA Grapalat" w:cs="Times Armenian"/>
          <w:sz w:val="20"/>
          <w:szCs w:val="20"/>
          <w:lang w:val="es-ES"/>
        </w:rPr>
        <w:t xml:space="preserve"> 1.2 </w:t>
      </w:r>
      <w:r w:rsidRPr="00C8279D">
        <w:rPr>
          <w:rFonts w:ascii="GHEA Grapalat" w:eastAsia="Times New Roman" w:hAnsi="GHEA Grapalat" w:cs="Sylfaen"/>
          <w:sz w:val="20"/>
          <w:szCs w:val="20"/>
          <w:lang w:val="pt-BR"/>
        </w:rPr>
        <w:t>կետով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պահանջներին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չհամապատասխանելու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դեպքում</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իր</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հայեցողությամբ</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սահմանելով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lastRenderedPageBreak/>
        <w:t>թերությունների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անհատույց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վերացման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ողջամիտ</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ժամկետևպահանջելԿապալառուիցվճարելուպայմանագրի</w:t>
      </w:r>
      <w:r w:rsidRPr="00C8279D">
        <w:rPr>
          <w:rFonts w:ascii="GHEA Grapalat" w:eastAsia="Times New Roman" w:hAnsi="GHEA Grapalat" w:cs="Times Armenian"/>
          <w:sz w:val="20"/>
          <w:szCs w:val="20"/>
          <w:lang w:val="es-ES"/>
        </w:rPr>
        <w:t xml:space="preserve"> 6.2 </w:t>
      </w:r>
      <w:r w:rsidRPr="00C8279D">
        <w:rPr>
          <w:rFonts w:ascii="GHEA Grapalat" w:eastAsia="Times New Roman" w:hAnsi="GHEA Grapalat" w:cs="Sylfaen"/>
          <w:sz w:val="20"/>
          <w:szCs w:val="20"/>
          <w:lang w:val="pt-BR"/>
        </w:rPr>
        <w:t>կետովնախատեսվածտույժը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ինչպեսնաև</w:t>
      </w:r>
      <w:r w:rsidRPr="00C8279D">
        <w:rPr>
          <w:rFonts w:ascii="GHEA Grapalat" w:eastAsia="Times New Roman" w:hAnsi="GHEA Grapalat" w:cs="Times Armenian"/>
          <w:sz w:val="20"/>
          <w:szCs w:val="20"/>
          <w:lang w:val="es-ES"/>
        </w:rPr>
        <w:t xml:space="preserve"> 6.3 </w:t>
      </w:r>
      <w:r w:rsidRPr="00C8279D">
        <w:rPr>
          <w:rFonts w:ascii="GHEA Grapalat" w:eastAsia="Times New Roman" w:hAnsi="GHEA Grapalat" w:cs="Sylfaen"/>
          <w:sz w:val="20"/>
          <w:szCs w:val="20"/>
          <w:lang w:val="pt-BR"/>
        </w:rPr>
        <w:t>կետովնախատեսվածտուգանքը</w:t>
      </w:r>
      <w:r w:rsidRPr="00C8279D">
        <w:rPr>
          <w:rFonts w:ascii="GHEA Grapalat" w:eastAsia="Times New Roman" w:hAnsi="GHEA Grapalat" w:cs="Tahoma"/>
          <w:sz w:val="20"/>
          <w:szCs w:val="20"/>
          <w:lang w:val="es-ES"/>
        </w:rPr>
        <w:t>։</w:t>
      </w:r>
    </w:p>
    <w:p w14:paraId="605C5687"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3.1.4</w:t>
      </w:r>
      <w:r w:rsidRPr="00C8279D">
        <w:rPr>
          <w:rFonts w:ascii="GHEA Grapalat" w:eastAsia="Times New Roman" w:hAnsi="GHEA Grapalat" w:cs="Times New Roman"/>
          <w:sz w:val="20"/>
          <w:szCs w:val="20"/>
          <w:lang w:val="es-ES"/>
        </w:rPr>
        <w:tab/>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Միակողմանիլուծելպայմանագիրըևպահանջելհատուցելուիրենպատճառվածվնասները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եթե</w:t>
      </w:r>
      <w:r w:rsidRPr="00C8279D">
        <w:rPr>
          <w:rFonts w:ascii="GHEA Grapalat" w:eastAsia="Times New Roman" w:hAnsi="GHEA Grapalat" w:cs="Times Armenian"/>
          <w:sz w:val="20"/>
          <w:szCs w:val="20"/>
          <w:lang w:val="es-ES"/>
        </w:rPr>
        <w:t>.</w:t>
      </w:r>
    </w:p>
    <w:p w14:paraId="51705B46"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Sylfaen"/>
          <w:sz w:val="20"/>
          <w:szCs w:val="20"/>
          <w:lang w:val="pt-BR"/>
        </w:rPr>
        <w:t>ա</w:t>
      </w:r>
      <w:r w:rsidRPr="00C8279D">
        <w:rPr>
          <w:rFonts w:ascii="GHEA Grapalat" w:eastAsia="Times New Roman" w:hAnsi="GHEA Grapalat" w:cs="Times Armenian"/>
          <w:sz w:val="20"/>
          <w:szCs w:val="20"/>
          <w:lang w:val="es-ES"/>
        </w:rPr>
        <w:t>)</w:t>
      </w:r>
      <w:r w:rsidRPr="00C8279D">
        <w:rPr>
          <w:rFonts w:ascii="GHEA Grapalat" w:eastAsia="Times New Roman" w:hAnsi="GHEA Grapalat" w:cs="Times Armenian"/>
          <w:sz w:val="20"/>
          <w:szCs w:val="20"/>
          <w:lang w:val="es-ES"/>
        </w:rPr>
        <w:tab/>
      </w:r>
      <w:r w:rsidRPr="00C8279D">
        <w:rPr>
          <w:rFonts w:ascii="GHEA Grapalat" w:eastAsia="Times New Roman" w:hAnsi="GHEA Grapalat" w:cs="Sylfaen"/>
          <w:sz w:val="20"/>
          <w:szCs w:val="20"/>
          <w:lang w:val="pt-BR"/>
        </w:rPr>
        <w:t>Կապալառունժամանակինչիսկսում</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շխատանքիկատարումըկամ</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շխատանքըկատարումէայնքանդանդաղ</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որդրաժամանակինավարտըդառնումէակնհայտանհնար</w:t>
      </w:r>
      <w:r w:rsidRPr="00C8279D">
        <w:rPr>
          <w:rFonts w:ascii="GHEA Grapalat" w:eastAsia="Times New Roman" w:hAnsi="GHEA Grapalat" w:cs="Times Armenian"/>
          <w:sz w:val="20"/>
          <w:szCs w:val="20"/>
          <w:lang w:val="es-ES"/>
        </w:rPr>
        <w:t xml:space="preserve">, </w:t>
      </w:r>
    </w:p>
    <w:p w14:paraId="5E6A6B4A"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Sylfaen"/>
          <w:sz w:val="20"/>
          <w:szCs w:val="20"/>
          <w:lang w:val="pt-BR"/>
        </w:rPr>
        <w:t>բ</w:t>
      </w:r>
      <w:r w:rsidRPr="00C8279D">
        <w:rPr>
          <w:rFonts w:ascii="GHEA Grapalat" w:eastAsia="Times New Roman" w:hAnsi="GHEA Grapalat" w:cs="Times Armenian"/>
          <w:sz w:val="20"/>
          <w:szCs w:val="20"/>
          <w:lang w:val="es-ES"/>
        </w:rPr>
        <w:t>)</w:t>
      </w:r>
      <w:r w:rsidRPr="00C8279D">
        <w:rPr>
          <w:rFonts w:ascii="GHEA Grapalat" w:eastAsia="Times New Roman" w:hAnsi="GHEA Grapalat" w:cs="Times Armenian"/>
          <w:sz w:val="20"/>
          <w:szCs w:val="20"/>
          <w:lang w:val="es-ES"/>
        </w:rPr>
        <w:tab/>
      </w:r>
      <w:r w:rsidRPr="00C8279D">
        <w:rPr>
          <w:rFonts w:ascii="GHEA Grapalat" w:eastAsia="Times New Roman" w:hAnsi="GHEA Grapalat" w:cs="Sylfaen"/>
          <w:sz w:val="20"/>
          <w:szCs w:val="20"/>
          <w:lang w:val="pt-BR"/>
        </w:rPr>
        <w:t>Կապալառունխախտելէպայմանագրի</w:t>
      </w:r>
      <w:r w:rsidRPr="00C8279D">
        <w:rPr>
          <w:rFonts w:ascii="GHEA Grapalat" w:eastAsia="Times New Roman" w:hAnsi="GHEA Grapalat" w:cs="Times Armenian"/>
          <w:sz w:val="20"/>
          <w:szCs w:val="20"/>
          <w:lang w:val="es-ES"/>
        </w:rPr>
        <w:t xml:space="preserve"> 1.3 </w:t>
      </w:r>
      <w:r w:rsidRPr="00C8279D">
        <w:rPr>
          <w:rFonts w:ascii="GHEA Grapalat" w:eastAsia="Times New Roman" w:hAnsi="GHEA Grapalat" w:cs="Sylfaen"/>
          <w:sz w:val="20"/>
          <w:szCs w:val="20"/>
          <w:lang w:val="pt-BR"/>
        </w:rPr>
        <w:t>կետումնախատեսվածժամկետը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ներառյալօրացուցայինգրաֆիկը</w:t>
      </w:r>
      <w:r w:rsidRPr="00C8279D">
        <w:rPr>
          <w:rFonts w:ascii="GHEA Grapalat" w:eastAsia="Times New Roman" w:hAnsi="GHEA Grapalat" w:cs="Times Armenian"/>
          <w:sz w:val="20"/>
          <w:szCs w:val="20"/>
          <w:lang w:val="es-ES"/>
        </w:rPr>
        <w:t>),</w:t>
      </w:r>
    </w:p>
    <w:p w14:paraId="33A2CE13"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Sylfaen"/>
          <w:sz w:val="20"/>
          <w:szCs w:val="20"/>
          <w:lang w:val="pt-BR"/>
        </w:rPr>
        <w:t>գ</w:t>
      </w:r>
      <w:r w:rsidRPr="00C8279D">
        <w:rPr>
          <w:rFonts w:ascii="GHEA Grapalat" w:eastAsia="Times New Roman" w:hAnsi="GHEA Grapalat" w:cs="Times New Roman"/>
          <w:sz w:val="20"/>
          <w:szCs w:val="20"/>
          <w:lang w:val="es-ES"/>
        </w:rPr>
        <w:t>)</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Կապալառուիկողմիցկատարված</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շխատանքըչիհամապատասխանում</w:t>
      </w:r>
      <w:r w:rsidRPr="00C8279D">
        <w:rPr>
          <w:rFonts w:ascii="GHEA Grapalat" w:eastAsia="Times New Roman" w:hAnsi="GHEA Grapalat" w:cs="Times Armenian"/>
          <w:sz w:val="20"/>
          <w:szCs w:val="20"/>
          <w:lang w:val="hy-AM"/>
        </w:rPr>
        <w:t>սույն պայմանագրի 1.1 կամ 1.2 կետով</w:t>
      </w:r>
      <w:r w:rsidRPr="00C8279D">
        <w:rPr>
          <w:rFonts w:ascii="GHEA Grapalat" w:eastAsia="Times New Roman" w:hAnsi="GHEA Grapalat" w:cs="Sylfaen"/>
          <w:sz w:val="20"/>
          <w:szCs w:val="20"/>
          <w:lang w:val="pt-BR"/>
        </w:rPr>
        <w:t xml:space="preserve"> սահմանվածպահանջներին</w:t>
      </w:r>
      <w:r w:rsidRPr="00C8279D">
        <w:rPr>
          <w:rFonts w:ascii="GHEA Grapalat" w:eastAsia="Times New Roman" w:hAnsi="GHEA Grapalat" w:cs="Times Armenian"/>
          <w:sz w:val="20"/>
          <w:szCs w:val="20"/>
          <w:lang w:val="es-ES"/>
        </w:rPr>
        <w:t>,</w:t>
      </w:r>
    </w:p>
    <w:p w14:paraId="07C880BA"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Sylfaen"/>
          <w:sz w:val="20"/>
          <w:szCs w:val="20"/>
          <w:lang w:val="pt-BR"/>
        </w:rPr>
        <w:t>դ</w:t>
      </w:r>
      <w:r w:rsidRPr="00C8279D">
        <w:rPr>
          <w:rFonts w:ascii="GHEA Grapalat" w:eastAsia="Times New Roman" w:hAnsi="GHEA Grapalat" w:cs="Times Armenian"/>
          <w:sz w:val="20"/>
          <w:szCs w:val="20"/>
          <w:lang w:val="es-ES"/>
        </w:rPr>
        <w:t>)</w:t>
      </w:r>
      <w:r w:rsidRPr="00C8279D">
        <w:rPr>
          <w:rFonts w:ascii="GHEA Grapalat" w:eastAsia="Times New Roman" w:hAnsi="GHEA Grapalat" w:cs="Times Armenian"/>
          <w:sz w:val="20"/>
          <w:szCs w:val="20"/>
          <w:lang w:val="es-ES"/>
        </w:rPr>
        <w:tab/>
      </w:r>
      <w:r w:rsidRPr="00C8279D">
        <w:rPr>
          <w:rFonts w:ascii="GHEA Grapalat" w:eastAsia="Times New Roman" w:hAnsi="GHEA Grapalat" w:cs="Sylfaen"/>
          <w:sz w:val="20"/>
          <w:szCs w:val="20"/>
          <w:lang w:val="pt-BR"/>
        </w:rPr>
        <w:t>Կապալառուիկողմիցխախտվելենպայմանագրի</w:t>
      </w:r>
      <w:r w:rsidRPr="00C8279D">
        <w:rPr>
          <w:rFonts w:ascii="GHEA Grapalat" w:eastAsia="Times New Roman" w:hAnsi="GHEA Grapalat" w:cs="Times Armenian"/>
          <w:sz w:val="20"/>
          <w:szCs w:val="20"/>
          <w:lang w:val="es-ES"/>
        </w:rPr>
        <w:t xml:space="preserve"> 3.1.3 </w:t>
      </w:r>
      <w:r w:rsidRPr="00C8279D">
        <w:rPr>
          <w:rFonts w:ascii="GHEA Grapalat" w:eastAsia="Times New Roman" w:hAnsi="GHEA Grapalat" w:cs="Sylfaen"/>
          <w:sz w:val="20"/>
          <w:szCs w:val="20"/>
          <w:lang w:val="pt-BR"/>
        </w:rPr>
        <w:t>կետովնախատեսվածհիմքերով</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շխատանքիթերություններիանհատույցվերացմանողջամիտժամկետները</w:t>
      </w:r>
      <w:r w:rsidRPr="00C8279D">
        <w:rPr>
          <w:rFonts w:ascii="GHEA Grapalat" w:eastAsia="Times New Roman" w:hAnsi="GHEA Grapalat" w:cs="Times Armenian"/>
          <w:sz w:val="20"/>
          <w:szCs w:val="20"/>
          <w:lang w:val="es-ES"/>
        </w:rPr>
        <w:t>.</w:t>
      </w:r>
    </w:p>
    <w:p w14:paraId="31FF2089" w14:textId="00DF2FA9"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3.1.5</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Աշխատանքի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արդյունքի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թերությունների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հետ</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կապված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պահանջներն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երկայացնել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երաշխիքային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ժամկետում</w:t>
      </w:r>
      <w:r w:rsidRPr="00C8279D">
        <w:rPr>
          <w:rFonts w:ascii="GHEA Grapalat" w:eastAsia="Times New Roman" w:hAnsi="GHEA Grapalat" w:cs="Tahoma"/>
          <w:sz w:val="20"/>
          <w:szCs w:val="20"/>
          <w:lang w:val="es-ES"/>
        </w:rPr>
        <w:t>։</w:t>
      </w:r>
    </w:p>
    <w:p w14:paraId="238FEDC1" w14:textId="1E2BE353"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3.1.6</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Լիազորել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այլ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անձի</w:t>
      </w:r>
      <w:r w:rsidRPr="00C8279D">
        <w:rPr>
          <w:rFonts w:ascii="GHEA Grapalat" w:eastAsia="Times New Roman" w:hAnsi="GHEA Grapalat" w:cs="Times Armenian"/>
          <w:sz w:val="20"/>
          <w:szCs w:val="20"/>
          <w:lang w:val="es-ES"/>
        </w:rPr>
        <w:t>` ա</w:t>
      </w:r>
      <w:r w:rsidRPr="00C8279D">
        <w:rPr>
          <w:rFonts w:ascii="GHEA Grapalat" w:eastAsia="Times New Roman" w:hAnsi="GHEA Grapalat" w:cs="Sylfaen"/>
          <w:sz w:val="20"/>
          <w:szCs w:val="20"/>
          <w:lang w:val="pt-BR"/>
        </w:rPr>
        <w:t>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իրականացման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նկատմամբ</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տեխնիկական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հսկողություն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իրականացնելու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նպատակով</w:t>
      </w:r>
      <w:r w:rsidRPr="00C8279D">
        <w:rPr>
          <w:rFonts w:ascii="GHEA Grapalat" w:eastAsia="Times New Roman" w:hAnsi="GHEA Grapalat" w:cs="Times Armenian"/>
          <w:sz w:val="20"/>
          <w:szCs w:val="20"/>
          <w:lang w:val="es-ES"/>
        </w:rPr>
        <w:t>.</w:t>
      </w:r>
    </w:p>
    <w:p w14:paraId="63A0D19D" w14:textId="27446748"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es-ES"/>
        </w:rPr>
      </w:pPr>
      <w:r w:rsidRPr="00C8279D">
        <w:rPr>
          <w:rFonts w:ascii="GHEA Grapalat" w:eastAsia="Times New Roman" w:hAnsi="GHEA Grapalat" w:cs="Times New Roman"/>
          <w:sz w:val="20"/>
          <w:szCs w:val="20"/>
          <w:lang w:val="es-ES"/>
        </w:rPr>
        <w:t>3.1.7</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Մինչև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Պատվիրատուի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կողմից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Կապալառուի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կատարած</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արդյունքն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ընդունելը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պահանջել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իրեն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հանձնելու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անավարտ</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արդյունքը</w:t>
      </w:r>
      <w:proofErr w:type="gramStart"/>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պայմանագիրն</w:t>
      </w:r>
      <w:proofErr w:type="gramEnd"/>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օրենքով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պայմանագրով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հիմքերով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դադարեցնելու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դեպքում</w:t>
      </w:r>
      <w:r w:rsidRPr="00C8279D">
        <w:rPr>
          <w:rFonts w:ascii="GHEA Grapalat" w:eastAsia="Times New Roman" w:hAnsi="GHEA Grapalat" w:cs="Tahoma"/>
          <w:sz w:val="20"/>
          <w:szCs w:val="20"/>
          <w:lang w:val="es-ES"/>
        </w:rPr>
        <w:t>։</w:t>
      </w:r>
    </w:p>
    <w:p w14:paraId="2B965F56"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i/>
          <w:sz w:val="20"/>
          <w:szCs w:val="20"/>
          <w:lang w:val="es-ES"/>
        </w:rPr>
      </w:pPr>
    </w:p>
    <w:p w14:paraId="42D41DEA" w14:textId="1FDE1F4A" w:rsidR="00C8279D" w:rsidRPr="00C8279D" w:rsidRDefault="00C8279D" w:rsidP="00C8279D">
      <w:pPr>
        <w:tabs>
          <w:tab w:val="left" w:pos="1276"/>
        </w:tabs>
        <w:spacing w:after="0" w:line="240" w:lineRule="auto"/>
        <w:ind w:firstLine="720"/>
        <w:jc w:val="both"/>
        <w:rPr>
          <w:rFonts w:ascii="GHEA Grapalat" w:eastAsia="Times New Roman" w:hAnsi="GHEA Grapalat" w:cs="Times Armenian"/>
          <w:b/>
          <w:sz w:val="20"/>
          <w:szCs w:val="20"/>
          <w:lang w:val="es-ES"/>
        </w:rPr>
      </w:pPr>
      <w:r w:rsidRPr="00C8279D">
        <w:rPr>
          <w:rFonts w:ascii="GHEA Grapalat" w:eastAsia="Times New Roman" w:hAnsi="GHEA Grapalat" w:cs="Times New Roman"/>
          <w:b/>
          <w:sz w:val="20"/>
          <w:szCs w:val="20"/>
          <w:lang w:val="es-ES"/>
        </w:rPr>
        <w:t xml:space="preserve">3.2. </w:t>
      </w:r>
      <w:r w:rsidRPr="00C8279D">
        <w:rPr>
          <w:rFonts w:ascii="GHEA Grapalat" w:eastAsia="Times New Roman" w:hAnsi="GHEA Grapalat" w:cs="Sylfaen"/>
          <w:b/>
          <w:sz w:val="20"/>
          <w:szCs w:val="20"/>
          <w:lang w:val="pt-BR"/>
        </w:rPr>
        <w:t>Պատվիրատուն</w:t>
      </w:r>
      <w:r w:rsidR="00C93686">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պարտավոր</w:t>
      </w:r>
      <w:r w:rsidR="00C93686">
        <w:rPr>
          <w:rFonts w:ascii="GHEA Grapalat" w:eastAsia="Times New Roman" w:hAnsi="GHEA Grapalat" w:cs="Sylfaen"/>
          <w:b/>
          <w:sz w:val="20"/>
          <w:szCs w:val="20"/>
          <w:lang w:val="pt-BR"/>
        </w:rPr>
        <w:t xml:space="preserve"> </w:t>
      </w:r>
      <w:r w:rsidRPr="00C8279D">
        <w:rPr>
          <w:rFonts w:ascii="GHEA Grapalat" w:eastAsia="Times New Roman" w:hAnsi="GHEA Grapalat" w:cs="Sylfaen"/>
          <w:b/>
          <w:sz w:val="20"/>
          <w:szCs w:val="20"/>
          <w:lang w:val="pt-BR"/>
        </w:rPr>
        <w:t>է</w:t>
      </w:r>
      <w:r w:rsidRPr="00C8279D">
        <w:rPr>
          <w:rFonts w:ascii="GHEA Grapalat" w:eastAsia="Times New Roman" w:hAnsi="GHEA Grapalat" w:cs="Times Armenian"/>
          <w:b/>
          <w:sz w:val="20"/>
          <w:szCs w:val="20"/>
          <w:lang w:val="es-ES"/>
        </w:rPr>
        <w:t>`</w:t>
      </w:r>
    </w:p>
    <w:p w14:paraId="5E8C7246" w14:textId="00F4745A"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es-ES"/>
        </w:rPr>
      </w:pPr>
      <w:r w:rsidRPr="00C8279D">
        <w:rPr>
          <w:rFonts w:ascii="GHEA Grapalat" w:eastAsia="Times New Roman" w:hAnsi="GHEA Grapalat" w:cs="Times New Roman"/>
          <w:sz w:val="20"/>
          <w:szCs w:val="20"/>
          <w:lang w:val="es-ES"/>
        </w:rPr>
        <w:t>3.2.1</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Աշխատանքը</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կատարելիս</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աջակցել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Կապալառուին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պայմանագրով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դեպքերում</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ծավալով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կարգով</w:t>
      </w:r>
      <w:r w:rsidRPr="00C8279D">
        <w:rPr>
          <w:rFonts w:ascii="GHEA Grapalat" w:eastAsia="Times New Roman" w:hAnsi="GHEA Grapalat" w:cs="Times Armenian"/>
          <w:sz w:val="20"/>
          <w:szCs w:val="20"/>
          <w:lang w:val="es-ES"/>
        </w:rPr>
        <w:t>.</w:t>
      </w:r>
    </w:p>
    <w:p w14:paraId="4D08C038" w14:textId="696B2F12" w:rsidR="00C8279D" w:rsidRPr="00C8279D" w:rsidRDefault="00C8279D" w:rsidP="00C8279D">
      <w:pPr>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3.2.2 Պ</w:t>
      </w:r>
      <w:r w:rsidRPr="00C8279D">
        <w:rPr>
          <w:rFonts w:ascii="GHEA Grapalat" w:eastAsia="Times New Roman" w:hAnsi="GHEA Grapalat" w:cs="Sylfaen"/>
          <w:sz w:val="20"/>
          <w:szCs w:val="20"/>
          <w:lang w:val="pt-BR"/>
        </w:rPr>
        <w:t>այմանագրով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կարգով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Կապալառուի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մասնակցությամբ</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զննել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ընդունել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կատարված</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դրաարդյունքը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իսկպայմանագրից</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շխատանքիարդյունքըվատթարացնողշեղումներկամ</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շխատանքումայլթերություններհայտնաբերելուդեպքերում</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այդմասինանհապաղհայտնելԿապալառուին</w:t>
      </w:r>
      <w:r w:rsidRPr="00C8279D">
        <w:rPr>
          <w:rFonts w:ascii="GHEA Grapalat" w:eastAsia="Times New Roman" w:hAnsi="GHEA Grapalat" w:cs="Times Armenian"/>
          <w:sz w:val="20"/>
          <w:szCs w:val="20"/>
          <w:lang w:val="es-ES"/>
        </w:rPr>
        <w:t>.</w:t>
      </w:r>
    </w:p>
    <w:p w14:paraId="63C3078C" w14:textId="77777777" w:rsidR="00C8279D" w:rsidRPr="00BA76A1"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B51E50">
        <w:rPr>
          <w:rFonts w:ascii="GHEA Grapalat" w:eastAsia="Times New Roman" w:hAnsi="GHEA Grapalat" w:cs="Times New Roman"/>
          <w:sz w:val="20"/>
          <w:szCs w:val="20"/>
          <w:lang w:val="es-ES"/>
        </w:rPr>
        <w:t>3.2.3</w:t>
      </w:r>
      <w:r w:rsidRPr="00B51E50">
        <w:rPr>
          <w:rFonts w:ascii="GHEA Grapalat" w:eastAsia="Times New Roman" w:hAnsi="GHEA Grapalat" w:cs="Times New Roman"/>
          <w:sz w:val="20"/>
          <w:szCs w:val="20"/>
          <w:lang w:val="es-ES"/>
        </w:rPr>
        <w:tab/>
        <w:t xml:space="preserve"> </w:t>
      </w:r>
      <w:r w:rsidRPr="00BA76A1">
        <w:rPr>
          <w:rFonts w:ascii="GHEA Grapalat" w:eastAsia="Times New Roman" w:hAnsi="GHEA Grapalat" w:cs="Times New Roman"/>
          <w:sz w:val="20"/>
          <w:szCs w:val="20"/>
          <w:lang w:val="es-ES"/>
        </w:rPr>
        <w:t>Պ</w:t>
      </w:r>
      <w:r w:rsidRPr="00BA76A1">
        <w:rPr>
          <w:rFonts w:ascii="GHEA Grapalat" w:eastAsia="Times New Roman" w:hAnsi="GHEA Grapalat" w:cs="Sylfaen"/>
          <w:sz w:val="20"/>
          <w:szCs w:val="20"/>
          <w:lang w:val="pt-BR"/>
        </w:rPr>
        <w:t>այմանագրի</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ուժի</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մեջ</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մտնելու</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պահից</w:t>
      </w:r>
      <w:r w:rsidRPr="00BA76A1">
        <w:rPr>
          <w:rFonts w:ascii="GHEA Grapalat" w:eastAsia="Times New Roman" w:hAnsi="GHEA Grapalat" w:cs="Times Armenian"/>
          <w:sz w:val="20"/>
          <w:szCs w:val="20"/>
          <w:lang w:val="es-ES"/>
        </w:rPr>
        <w:t xml:space="preserve"> 5 </w:t>
      </w:r>
      <w:r w:rsidRPr="00BA76A1">
        <w:rPr>
          <w:rFonts w:ascii="GHEA Grapalat" w:eastAsia="Times New Roman" w:hAnsi="GHEA Grapalat" w:cs="Sylfaen"/>
          <w:sz w:val="20"/>
          <w:szCs w:val="20"/>
          <w:lang w:val="pt-BR"/>
        </w:rPr>
        <w:t>աշխատանքային</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օրվա</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ընթացքում</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Կապալառուին</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տրամադրել</w:t>
      </w:r>
      <w:r w:rsidRPr="00BA76A1">
        <w:rPr>
          <w:rFonts w:ascii="GHEA Grapalat" w:eastAsia="Times New Roman" w:hAnsi="GHEA Grapalat" w:cs="Times Armenian"/>
          <w:sz w:val="20"/>
          <w:szCs w:val="20"/>
          <w:lang w:val="es-ES"/>
        </w:rPr>
        <w:t xml:space="preserve"> </w:t>
      </w:r>
      <w:proofErr w:type="spellStart"/>
      <w:r w:rsidRPr="00BA76A1">
        <w:rPr>
          <w:rFonts w:ascii="GHEA Grapalat" w:eastAsia="Times New Roman" w:hAnsi="GHEA Grapalat" w:cs="Times New Roman"/>
          <w:sz w:val="20"/>
          <w:szCs w:val="20"/>
          <w:lang w:val="es-ES"/>
        </w:rPr>
        <w:t>աշխատանքի</w:t>
      </w:r>
      <w:proofErr w:type="spellEnd"/>
      <w:r w:rsidR="00B51E50" w:rsidRPr="00BA76A1">
        <w:rPr>
          <w:rFonts w:ascii="GHEA Grapalat" w:eastAsia="Times New Roman" w:hAnsi="GHEA Grapalat" w:cs="Times New Roman"/>
          <w:sz w:val="20"/>
          <w:szCs w:val="20"/>
          <w:lang w:val="es-ES"/>
        </w:rPr>
        <w:t xml:space="preserve"> </w:t>
      </w:r>
      <w:proofErr w:type="spellStart"/>
      <w:r w:rsidRPr="00BA76A1">
        <w:rPr>
          <w:rFonts w:ascii="GHEA Grapalat" w:eastAsia="Times New Roman" w:hAnsi="GHEA Grapalat" w:cs="Times New Roman"/>
          <w:sz w:val="20"/>
          <w:szCs w:val="20"/>
          <w:lang w:val="es-ES"/>
        </w:rPr>
        <w:t>իրականացման</w:t>
      </w:r>
      <w:proofErr w:type="spellEnd"/>
      <w:r w:rsidR="00B51E50" w:rsidRPr="00BA76A1">
        <w:rPr>
          <w:rFonts w:ascii="GHEA Grapalat" w:eastAsia="Times New Roman" w:hAnsi="GHEA Grapalat" w:cs="Times New Roman"/>
          <w:sz w:val="20"/>
          <w:szCs w:val="20"/>
          <w:lang w:val="es-ES"/>
        </w:rPr>
        <w:t xml:space="preserve"> </w:t>
      </w:r>
      <w:proofErr w:type="spellStart"/>
      <w:r w:rsidRPr="00BA76A1">
        <w:rPr>
          <w:rFonts w:ascii="GHEA Grapalat" w:eastAsia="Times New Roman" w:hAnsi="GHEA Grapalat" w:cs="Times New Roman"/>
          <w:sz w:val="20"/>
          <w:szCs w:val="20"/>
          <w:lang w:val="es-ES"/>
        </w:rPr>
        <w:t>համարհամապատասխան</w:t>
      </w:r>
      <w:proofErr w:type="spellEnd"/>
      <w:r w:rsidR="00B51E50" w:rsidRPr="00BA76A1">
        <w:rPr>
          <w:rFonts w:ascii="GHEA Grapalat" w:eastAsia="Times New Roman" w:hAnsi="GHEA Grapalat" w:cs="Times New Roman"/>
          <w:sz w:val="20"/>
          <w:szCs w:val="20"/>
          <w:lang w:val="es-ES"/>
        </w:rPr>
        <w:t xml:space="preserve"> </w:t>
      </w:r>
      <w:proofErr w:type="spellStart"/>
      <w:r w:rsidRPr="00BA76A1">
        <w:rPr>
          <w:rFonts w:ascii="GHEA Grapalat" w:eastAsia="Times New Roman" w:hAnsi="GHEA Grapalat" w:cs="Times New Roman"/>
          <w:sz w:val="20"/>
          <w:szCs w:val="20"/>
          <w:lang w:val="es-ES"/>
        </w:rPr>
        <w:t>տարածք</w:t>
      </w:r>
      <w:proofErr w:type="spellEnd"/>
      <w:r w:rsidRPr="00BA76A1">
        <w:rPr>
          <w:rFonts w:ascii="GHEA Grapalat" w:eastAsia="Times New Roman" w:hAnsi="GHEA Grapalat" w:cs="Times New Roman"/>
          <w:sz w:val="20"/>
          <w:szCs w:val="20"/>
          <w:lang w:val="es-ES"/>
        </w:rPr>
        <w:t>.</w:t>
      </w:r>
    </w:p>
    <w:p w14:paraId="4C057294" w14:textId="77777777" w:rsidR="00C8279D" w:rsidRPr="00BA76A1" w:rsidRDefault="00C8279D" w:rsidP="00C8279D">
      <w:pPr>
        <w:tabs>
          <w:tab w:val="left" w:pos="1276"/>
        </w:tabs>
        <w:spacing w:after="0" w:line="240" w:lineRule="auto"/>
        <w:ind w:firstLine="720"/>
        <w:jc w:val="both"/>
        <w:rPr>
          <w:ins w:id="11" w:author="Sergey Shahnazaryan" w:date="2024-02-09T13:51:00Z"/>
          <w:rFonts w:ascii="GHEA Grapalat" w:eastAsia="Times New Roman" w:hAnsi="GHEA Grapalat" w:cs="Times Armenian"/>
          <w:sz w:val="20"/>
          <w:szCs w:val="20"/>
          <w:lang w:val="es-ES"/>
        </w:rPr>
      </w:pPr>
      <w:ins w:id="12" w:author="Sergey Shahnazaryan" w:date="2024-02-09T13:51:00Z">
        <w:r w:rsidRPr="00BA76A1">
          <w:rPr>
            <w:rFonts w:ascii="GHEA Grapalat" w:eastAsia="Times New Roman" w:hAnsi="GHEA Grapalat" w:cs="Times New Roman"/>
            <w:sz w:val="20"/>
            <w:szCs w:val="20"/>
            <w:lang w:val="es-ES"/>
          </w:rPr>
          <w:t xml:space="preserve">3.2.4 </w:t>
        </w:r>
        <w:r w:rsidRPr="00BA76A1">
          <w:rPr>
            <w:rFonts w:ascii="GHEA Grapalat" w:eastAsia="Times New Roman" w:hAnsi="GHEA Grapalat" w:cs="Times New Roman"/>
            <w:sz w:val="20"/>
            <w:szCs w:val="20"/>
            <w:lang w:val="es-ES"/>
          </w:rPr>
          <w:tab/>
        </w:r>
        <w:proofErr w:type="spellStart"/>
        <w:r w:rsidRPr="00BA76A1">
          <w:rPr>
            <w:rFonts w:ascii="GHEA Grapalat" w:eastAsia="Times New Roman" w:hAnsi="GHEA Grapalat" w:cs="Times New Roman"/>
            <w:sz w:val="20"/>
            <w:szCs w:val="20"/>
            <w:lang w:val="es-ES"/>
          </w:rPr>
          <w:t>Պ</w:t>
        </w:r>
      </w:ins>
      <w:r w:rsidRPr="00BA76A1">
        <w:rPr>
          <w:rFonts w:ascii="GHEA Grapalat" w:eastAsia="Times New Roman" w:hAnsi="GHEA Grapalat" w:cs="Times New Roman"/>
          <w:sz w:val="20"/>
          <w:szCs w:val="20"/>
          <w:lang w:val="es-ES"/>
        </w:rPr>
        <w:t>այմանագրի</w:t>
      </w:r>
      <w:proofErr w:type="spellEnd"/>
      <w:r w:rsidRPr="00BA76A1">
        <w:rPr>
          <w:rFonts w:ascii="GHEA Grapalat" w:eastAsia="Times New Roman" w:hAnsi="GHEA Grapalat" w:cs="Times Armenian"/>
          <w:sz w:val="20"/>
          <w:szCs w:val="20"/>
          <w:lang w:val="es-ES"/>
        </w:rPr>
        <w:t xml:space="preserve"> 1.3 </w:t>
      </w:r>
      <w:r w:rsidRPr="00BA76A1">
        <w:rPr>
          <w:rFonts w:ascii="GHEA Grapalat" w:eastAsia="Times New Roman" w:hAnsi="GHEA Grapalat" w:cs="Sylfaen"/>
          <w:sz w:val="20"/>
          <w:szCs w:val="20"/>
          <w:lang w:val="pt-BR"/>
        </w:rPr>
        <w:t>կետով</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նախատեսված</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ժամկետում</w:t>
      </w:r>
      <w:r w:rsidRPr="00BA76A1">
        <w:rPr>
          <w:rFonts w:ascii="GHEA Grapalat" w:eastAsia="Times New Roman" w:hAnsi="GHEA Grapalat" w:cs="Times Armenian"/>
          <w:sz w:val="20"/>
          <w:szCs w:val="20"/>
          <w:lang w:val="es-ES"/>
        </w:rPr>
        <w:t xml:space="preserve"> ա</w:t>
      </w:r>
      <w:r w:rsidRPr="00BA76A1">
        <w:rPr>
          <w:rFonts w:ascii="GHEA Grapalat" w:eastAsia="Times New Roman" w:hAnsi="GHEA Grapalat" w:cs="Sylfaen"/>
          <w:sz w:val="20"/>
          <w:szCs w:val="20"/>
          <w:lang w:val="pt-BR"/>
        </w:rPr>
        <w:t>շխատանքի</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արդյունքն</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ընդունելու</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դեպքում</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Կապալառուին</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վճարել</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վերջինիս</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վճարման</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ենթակա</w:t>
      </w:r>
      <w:r w:rsidR="00B51E50" w:rsidRPr="00BA76A1">
        <w:rPr>
          <w:rFonts w:ascii="GHEA Grapalat" w:eastAsia="Times New Roman" w:hAnsi="GHEA Grapalat" w:cs="Sylfaen"/>
          <w:sz w:val="20"/>
          <w:szCs w:val="20"/>
          <w:lang w:val="pt-BR"/>
        </w:rPr>
        <w:t xml:space="preserve"> </w:t>
      </w:r>
      <w:r w:rsidRPr="00BA76A1">
        <w:rPr>
          <w:rFonts w:ascii="GHEA Grapalat" w:eastAsia="Times New Roman" w:hAnsi="GHEA Grapalat" w:cs="Sylfaen"/>
          <w:sz w:val="20"/>
          <w:szCs w:val="20"/>
          <w:lang w:val="pt-BR"/>
        </w:rPr>
        <w:t>գումարները</w:t>
      </w:r>
      <w:r w:rsidRPr="00BA76A1">
        <w:rPr>
          <w:rFonts w:ascii="GHEA Grapalat" w:eastAsia="Times New Roman" w:hAnsi="GHEA Grapalat" w:cs="Tahoma"/>
          <w:sz w:val="20"/>
          <w:szCs w:val="20"/>
          <w:lang w:val="es-ES"/>
        </w:rPr>
        <w:t>։</w:t>
      </w:r>
    </w:p>
    <w:p w14:paraId="0809871D" w14:textId="77777777" w:rsidR="00C8279D" w:rsidRPr="00BA76A1"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hy-AM"/>
        </w:rPr>
      </w:pPr>
      <w:r w:rsidRPr="00BA76A1">
        <w:rPr>
          <w:rFonts w:ascii="GHEA Grapalat" w:eastAsia="Times New Roman"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00B51E50" w:rsidRPr="00BA76A1">
        <w:rPr>
          <w:rFonts w:ascii="GHEA Grapalat" w:eastAsia="Times New Roman" w:hAnsi="GHEA Grapalat" w:cs="Times Armenian"/>
          <w:sz w:val="20"/>
          <w:szCs w:val="20"/>
          <w:lang w:val="es-ES"/>
        </w:rPr>
        <w:t>3</w:t>
      </w:r>
      <w:r w:rsidRPr="00BA76A1">
        <w:rPr>
          <w:rFonts w:ascii="GHEA Grapalat" w:eastAsia="Times New Roman" w:hAnsi="GHEA Grapalat" w:cs="Times Armenian"/>
          <w:sz w:val="20"/>
          <w:szCs w:val="20"/>
          <w:lang w:val="hy-AM"/>
        </w:rPr>
        <w:t xml:space="preserve"> օրվա ընթացքում:</w:t>
      </w:r>
    </w:p>
    <w:p w14:paraId="709113DC"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BA76A1">
        <w:rPr>
          <w:rFonts w:ascii="GHEA Grapalat" w:eastAsia="Times New Roman" w:hAnsi="GHEA Grapalat" w:cs="Sylfaen"/>
          <w:sz w:val="20"/>
          <w:szCs w:val="20"/>
          <w:lang w:val="hy-AM"/>
        </w:rPr>
        <w:t>Ե</w:t>
      </w:r>
      <w:r w:rsidRPr="00BA76A1">
        <w:rPr>
          <w:rFonts w:ascii="GHEA Grapalat" w:eastAsia="Times New Roman" w:hAnsi="GHEA Grapalat" w:cs="Sylfaen"/>
          <w:sz w:val="20"/>
          <w:szCs w:val="20"/>
          <w:lang w:val="pt-BR"/>
        </w:rPr>
        <w:t xml:space="preserve">թե </w:t>
      </w:r>
      <w:r w:rsidRPr="00BA76A1">
        <w:rPr>
          <w:rFonts w:ascii="GHEA Grapalat" w:eastAsia="Times New Roman" w:hAnsi="GHEA Grapalat" w:cs="Sylfaen"/>
          <w:sz w:val="20"/>
          <w:szCs w:val="20"/>
          <w:lang w:val="hy-AM"/>
        </w:rPr>
        <w:t xml:space="preserve">սույն կետով </w:t>
      </w:r>
      <w:r w:rsidRPr="00BA76A1">
        <w:rPr>
          <w:rFonts w:ascii="GHEA Grapalat" w:eastAsia="Times New Roman" w:hAnsi="GHEA Grapalat" w:cs="Sylfaen"/>
          <w:sz w:val="20"/>
          <w:szCs w:val="20"/>
          <w:lang w:val="pt-BR"/>
        </w:rPr>
        <w:t>սահմանված ժամկետում</w:t>
      </w:r>
      <w:r w:rsidRPr="00C8279D">
        <w:rPr>
          <w:rFonts w:ascii="GHEA Grapalat" w:eastAsia="Times New Roman" w:hAnsi="GHEA Grapalat" w:cs="Sylfaen"/>
          <w:sz w:val="20"/>
          <w:szCs w:val="20"/>
          <w:lang w:val="pt-BR"/>
        </w:rPr>
        <w:t xml:space="preserve"> Պատվիրատուն </w:t>
      </w:r>
      <w:r w:rsidRPr="00C8279D">
        <w:rPr>
          <w:rFonts w:ascii="GHEA Grapalat" w:eastAsia="Times New Roman" w:hAnsi="GHEA Grapalat" w:cs="Sylfaen"/>
          <w:sz w:val="20"/>
          <w:szCs w:val="20"/>
          <w:lang w:val="hy-AM"/>
        </w:rPr>
        <w:t xml:space="preserve">Կապալատուին չի տրամադրում գրավոր համաձայնությունը </w:t>
      </w:r>
      <w:r w:rsidRPr="00C8279D">
        <w:rPr>
          <w:rFonts w:ascii="GHEA Grapalat" w:eastAsia="Times New Roman" w:hAnsi="GHEA Grapalat" w:cs="Sylfaen"/>
          <w:sz w:val="20"/>
          <w:szCs w:val="20"/>
          <w:lang w:val="es-ES"/>
        </w:rPr>
        <w:t>(</w:t>
      </w:r>
      <w:r w:rsidRPr="00C8279D">
        <w:rPr>
          <w:rFonts w:ascii="GHEA Grapalat" w:eastAsia="Times New Roman" w:hAnsi="GHEA Grapalat" w:cs="Sylfaen"/>
          <w:sz w:val="20"/>
          <w:szCs w:val="20"/>
          <w:lang w:val="hy-AM"/>
        </w:rPr>
        <w:t>անհամաձայնոյթյունը</w:t>
      </w:r>
      <w:r w:rsidRPr="00C8279D">
        <w:rPr>
          <w:rFonts w:ascii="GHEA Grapalat" w:eastAsia="Times New Roman" w:hAnsi="GHEA Grapalat" w:cs="Sylfaen"/>
          <w:sz w:val="20"/>
          <w:szCs w:val="20"/>
          <w:lang w:val="es-ES"/>
        </w:rPr>
        <w:t>)</w:t>
      </w:r>
      <w:r w:rsidRPr="00C8279D">
        <w:rPr>
          <w:rFonts w:ascii="GHEA Grapalat" w:eastAsia="Times New Roman" w:hAnsi="GHEA Grapalat" w:cs="Sylfaen"/>
          <w:sz w:val="20"/>
          <w:szCs w:val="20"/>
          <w:lang w:val="hy-AM"/>
        </w:rPr>
        <w:t>,</w:t>
      </w:r>
      <w:r w:rsidRPr="00C8279D">
        <w:rPr>
          <w:rFonts w:ascii="GHEA Grapalat" w:eastAsia="Times New Roman" w:hAnsi="GHEA Grapalat" w:cs="Sylfaen"/>
          <w:sz w:val="20"/>
          <w:szCs w:val="20"/>
          <w:lang w:val="pt-BR"/>
        </w:rPr>
        <w:t xml:space="preserve"> ապա </w:t>
      </w:r>
      <w:r w:rsidRPr="00C8279D">
        <w:rPr>
          <w:rFonts w:ascii="GHEA Grapalat" w:eastAsia="Times New Roman" w:hAnsi="GHEA Grapalat" w:cs="Sylfaen"/>
          <w:sz w:val="20"/>
          <w:szCs w:val="20"/>
          <w:lang w:val="hy-AM"/>
        </w:rPr>
        <w:t>համաձայնությունը Կապալառուի կողմից համարվում է ստացված</w:t>
      </w:r>
      <w:r w:rsidRPr="00C8279D">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8B3E532"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es-ES"/>
        </w:rPr>
      </w:pPr>
      <w:r w:rsidRPr="00C8279D">
        <w:rPr>
          <w:rFonts w:ascii="GHEA Grapalat" w:eastAsia="Times New Roman" w:hAnsi="GHEA Grapalat" w:cs="Times New Roman"/>
          <w:b/>
          <w:sz w:val="20"/>
          <w:szCs w:val="20"/>
          <w:lang w:val="es-ES"/>
        </w:rPr>
        <w:t xml:space="preserve">3.3. </w:t>
      </w:r>
      <w:r w:rsidRPr="00C8279D">
        <w:rPr>
          <w:rFonts w:ascii="GHEA Grapalat" w:eastAsia="Times New Roman" w:hAnsi="GHEA Grapalat" w:cs="Sylfaen"/>
          <w:b/>
          <w:sz w:val="20"/>
          <w:szCs w:val="20"/>
          <w:lang w:val="pt-BR"/>
        </w:rPr>
        <w:t>Կապալառունիրավունքունի</w:t>
      </w:r>
      <w:r w:rsidRPr="00C8279D">
        <w:rPr>
          <w:rFonts w:ascii="GHEA Grapalat" w:eastAsia="Times New Roman" w:hAnsi="GHEA Grapalat" w:cs="Times Armenian"/>
          <w:b/>
          <w:sz w:val="20"/>
          <w:szCs w:val="20"/>
          <w:lang w:val="es-ES"/>
        </w:rPr>
        <w:t>`</w:t>
      </w:r>
    </w:p>
    <w:p w14:paraId="786C75D1" w14:textId="20F8883C"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3.3.1</w:t>
      </w:r>
      <w:r w:rsidRPr="00C8279D">
        <w:rPr>
          <w:rFonts w:ascii="GHEA Grapalat" w:eastAsia="Times New Roman" w:hAnsi="GHEA Grapalat" w:cs="Times New Roman"/>
          <w:sz w:val="20"/>
          <w:szCs w:val="20"/>
          <w:lang w:val="es-ES"/>
        </w:rPr>
        <w:tab/>
        <w:t>Պ</w:t>
      </w:r>
      <w:r w:rsidRPr="00C8279D">
        <w:rPr>
          <w:rFonts w:ascii="GHEA Grapalat" w:eastAsia="Times New Roman" w:hAnsi="GHEA Grapalat" w:cs="Sylfaen"/>
          <w:sz w:val="20"/>
          <w:szCs w:val="20"/>
          <w:lang w:val="pt-BR"/>
        </w:rPr>
        <w:t>այմանագրի</w:t>
      </w:r>
      <w:r w:rsidRPr="00C8279D">
        <w:rPr>
          <w:rFonts w:ascii="GHEA Grapalat" w:eastAsia="Times New Roman" w:hAnsi="GHEA Grapalat" w:cs="Times Armenian"/>
          <w:sz w:val="20"/>
          <w:szCs w:val="20"/>
          <w:lang w:val="es-ES"/>
        </w:rPr>
        <w:t xml:space="preserve"> 1.3 </w:t>
      </w:r>
      <w:r w:rsidRPr="00C8279D">
        <w:rPr>
          <w:rFonts w:ascii="GHEA Grapalat" w:eastAsia="Times New Roman" w:hAnsi="GHEA Grapalat" w:cs="Sylfaen"/>
          <w:sz w:val="20"/>
          <w:szCs w:val="20"/>
          <w:lang w:val="pt-BR"/>
        </w:rPr>
        <w:t>կետով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ժամկետում</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արդյունքը</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հանձնելու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Պատվիրատուից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պահանջել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վճարելու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պայմանագրի</w:t>
      </w:r>
      <w:r w:rsidRPr="00C8279D">
        <w:rPr>
          <w:rFonts w:ascii="GHEA Grapalat" w:eastAsia="Times New Roman" w:hAnsi="GHEA Grapalat" w:cs="Times Armenian"/>
          <w:sz w:val="20"/>
          <w:szCs w:val="20"/>
          <w:lang w:val="es-ES"/>
        </w:rPr>
        <w:t xml:space="preserve"> 5.1 </w:t>
      </w:r>
      <w:r w:rsidRPr="00C8279D">
        <w:rPr>
          <w:rFonts w:ascii="GHEA Grapalat" w:eastAsia="Times New Roman" w:hAnsi="GHEA Grapalat" w:cs="Sylfaen"/>
          <w:sz w:val="20"/>
          <w:szCs w:val="20"/>
          <w:lang w:val="pt-BR"/>
        </w:rPr>
        <w:t>կետով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վճարման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ենթակա</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գումարը</w:t>
      </w:r>
      <w:r w:rsidRPr="00C8279D">
        <w:rPr>
          <w:rFonts w:ascii="GHEA Grapalat" w:eastAsia="Times New Roman" w:hAnsi="GHEA Grapalat" w:cs="Tahoma"/>
          <w:sz w:val="20"/>
          <w:szCs w:val="20"/>
          <w:lang w:val="es-ES"/>
        </w:rPr>
        <w:t>։</w:t>
      </w:r>
    </w:p>
    <w:p w14:paraId="73F0DE24" w14:textId="2D46CF1A"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es-ES"/>
        </w:rPr>
      </w:pPr>
      <w:r w:rsidRPr="00C8279D">
        <w:rPr>
          <w:rFonts w:ascii="GHEA Grapalat" w:eastAsia="Times New Roman" w:hAnsi="GHEA Grapalat" w:cs="Times New Roman"/>
          <w:sz w:val="20"/>
          <w:szCs w:val="20"/>
          <w:lang w:val="es-ES"/>
        </w:rPr>
        <w:t>3.3.2</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Պատվիրատուի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կողմից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պայմանագրի</w:t>
      </w:r>
      <w:r w:rsidRPr="00C8279D">
        <w:rPr>
          <w:rFonts w:ascii="GHEA Grapalat" w:eastAsia="Times New Roman" w:hAnsi="GHEA Grapalat" w:cs="Times Armenian"/>
          <w:sz w:val="20"/>
          <w:szCs w:val="20"/>
          <w:lang w:val="es-ES"/>
        </w:rPr>
        <w:t xml:space="preserve"> 5.4 </w:t>
      </w:r>
      <w:r w:rsidRPr="00C8279D">
        <w:rPr>
          <w:rFonts w:ascii="GHEA Grapalat" w:eastAsia="Times New Roman" w:hAnsi="GHEA Grapalat" w:cs="Sylfaen"/>
          <w:sz w:val="20"/>
          <w:szCs w:val="20"/>
          <w:lang w:val="pt-BR"/>
        </w:rPr>
        <w:t>կետում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նշված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ժամկետների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խախտման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Պատվիրատուից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պահանջել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վճարելու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իրեն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վճարման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ենթակա</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գումարները</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պայմանագրի</w:t>
      </w:r>
      <w:r w:rsidRPr="00C8279D">
        <w:rPr>
          <w:rFonts w:ascii="GHEA Grapalat" w:eastAsia="Times New Roman" w:hAnsi="GHEA Grapalat" w:cs="Times Armenian"/>
          <w:sz w:val="20"/>
          <w:szCs w:val="20"/>
          <w:lang w:val="es-ES"/>
        </w:rPr>
        <w:t xml:space="preserve"> 6.5 </w:t>
      </w:r>
      <w:r w:rsidRPr="00C8279D">
        <w:rPr>
          <w:rFonts w:ascii="GHEA Grapalat" w:eastAsia="Times New Roman" w:hAnsi="GHEA Grapalat" w:cs="Sylfaen"/>
          <w:sz w:val="20"/>
          <w:szCs w:val="20"/>
          <w:lang w:val="pt-BR"/>
        </w:rPr>
        <w:t>կետով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տույժը</w:t>
      </w:r>
      <w:r w:rsidRPr="00C8279D">
        <w:rPr>
          <w:rFonts w:ascii="GHEA Grapalat" w:eastAsia="Times New Roman" w:hAnsi="GHEA Grapalat" w:cs="Tahoma"/>
          <w:sz w:val="20"/>
          <w:szCs w:val="20"/>
          <w:lang w:val="es-ES"/>
        </w:rPr>
        <w:t>։</w:t>
      </w:r>
    </w:p>
    <w:p w14:paraId="26DD3C88"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es-ES"/>
        </w:rPr>
      </w:pPr>
      <w:r w:rsidRPr="00C8279D">
        <w:rPr>
          <w:rFonts w:ascii="GHEA Grapalat" w:eastAsia="Times New Roman" w:hAnsi="GHEA Grapalat" w:cs="Times New Roman"/>
          <w:b/>
          <w:sz w:val="20"/>
          <w:szCs w:val="20"/>
          <w:lang w:val="es-ES"/>
        </w:rPr>
        <w:t xml:space="preserve">3.4. </w:t>
      </w:r>
      <w:r w:rsidRPr="00C8279D">
        <w:rPr>
          <w:rFonts w:ascii="GHEA Grapalat" w:eastAsia="Times New Roman" w:hAnsi="GHEA Grapalat" w:cs="Sylfaen"/>
          <w:b/>
          <w:sz w:val="20"/>
          <w:szCs w:val="20"/>
          <w:lang w:val="pt-BR"/>
        </w:rPr>
        <w:t>Կապալառունպարտավորէ</w:t>
      </w:r>
      <w:r w:rsidRPr="00C8279D">
        <w:rPr>
          <w:rFonts w:ascii="GHEA Grapalat" w:eastAsia="Times New Roman" w:hAnsi="GHEA Grapalat" w:cs="Times Armenian"/>
          <w:b/>
          <w:sz w:val="20"/>
          <w:szCs w:val="20"/>
          <w:lang w:val="es-ES"/>
        </w:rPr>
        <w:t>`</w:t>
      </w:r>
    </w:p>
    <w:p w14:paraId="1067E4C8" w14:textId="12E2AB1C"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es-ES"/>
        </w:rPr>
      </w:pPr>
      <w:r w:rsidRPr="00C8279D">
        <w:rPr>
          <w:rFonts w:ascii="GHEA Grapalat" w:eastAsia="Times New Roman" w:hAnsi="GHEA Grapalat" w:cs="Times New Roman"/>
          <w:sz w:val="20"/>
          <w:szCs w:val="20"/>
          <w:lang w:val="es-ES"/>
        </w:rPr>
        <w:t>3.4.1</w:t>
      </w:r>
      <w:r w:rsidRPr="00C8279D">
        <w:rPr>
          <w:rFonts w:ascii="GHEA Grapalat" w:eastAsia="Times New Roman" w:hAnsi="GHEA Grapalat" w:cs="Times New Roman"/>
          <w:sz w:val="20"/>
          <w:szCs w:val="20"/>
          <w:lang w:val="es-ES"/>
        </w:rPr>
        <w:tab/>
      </w:r>
      <w:r w:rsidRPr="00BA76A1">
        <w:rPr>
          <w:rFonts w:ascii="GHEA Grapalat" w:eastAsia="Times New Roman" w:hAnsi="GHEA Grapalat" w:cs="Sylfaen"/>
          <w:sz w:val="20"/>
          <w:szCs w:val="20"/>
          <w:lang w:val="pt-BR"/>
        </w:rPr>
        <w:t>Աշխատանքների</w:t>
      </w:r>
      <w:r w:rsidR="00931D3C"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pt-BR"/>
        </w:rPr>
        <w:t>առնվազն</w:t>
      </w:r>
      <w:r w:rsidRPr="00BA76A1">
        <w:rPr>
          <w:rFonts w:ascii="GHEA Grapalat" w:eastAsia="Times New Roman" w:hAnsi="GHEA Grapalat" w:cs="Times Armenian"/>
          <w:sz w:val="20"/>
          <w:szCs w:val="20"/>
          <w:lang w:val="es-ES"/>
        </w:rPr>
        <w:t xml:space="preserve"> ----- </w:t>
      </w:r>
      <w:r w:rsidRPr="00BA76A1">
        <w:rPr>
          <w:rFonts w:ascii="GHEA Grapalat" w:eastAsia="Times New Roman" w:hAnsi="GHEA Grapalat" w:cs="Sylfaen"/>
          <w:sz w:val="20"/>
          <w:szCs w:val="20"/>
          <w:lang w:val="pt-BR"/>
        </w:rPr>
        <w:t>տոկոսը</w:t>
      </w:r>
      <w:r w:rsidR="00931D3C"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pt-BR"/>
        </w:rPr>
        <w:t>կատարելանձամբ</w:t>
      </w:r>
      <w:r w:rsidRPr="00BA76A1">
        <w:rPr>
          <w:rFonts w:ascii="GHEA Grapalat" w:eastAsia="Times New Roman" w:hAnsi="GHEA Grapalat" w:cs="Times Armenian"/>
          <w:sz w:val="20"/>
          <w:szCs w:val="20"/>
          <w:lang w:val="es-ES"/>
        </w:rPr>
        <w:t xml:space="preserve">, </w:t>
      </w:r>
      <w:r w:rsidRPr="00BA76A1">
        <w:rPr>
          <w:rFonts w:ascii="GHEA Grapalat" w:eastAsia="Times New Roman" w:hAnsi="GHEA Grapalat" w:cs="Sylfaen"/>
          <w:sz w:val="20"/>
          <w:szCs w:val="20"/>
          <w:lang w:val="pt-BR"/>
        </w:rPr>
        <w:t>պայմանագրով</w:t>
      </w:r>
      <w:r w:rsidR="00931D3C" w:rsidRPr="00931D3C">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նախատեսված</w:t>
      </w:r>
      <w:r w:rsidR="00931D3C" w:rsidRPr="00931D3C">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կարգով</w:t>
      </w:r>
      <w:r w:rsidR="00931D3C" w:rsidRPr="00931D3C">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և</w:t>
      </w:r>
      <w:r w:rsidR="00931D3C" w:rsidRPr="00931D3C">
        <w:rPr>
          <w:rFonts w:ascii="GHEA Grapalat" w:eastAsia="Times New Roman" w:hAnsi="GHEA Grapalat" w:cs="Sylfaen"/>
          <w:sz w:val="20"/>
          <w:szCs w:val="20"/>
          <w:lang w:val="es-ES"/>
        </w:rPr>
        <w:t xml:space="preserve"> </w:t>
      </w:r>
      <w:proofErr w:type="gramStart"/>
      <w:r w:rsidRPr="00C8279D">
        <w:rPr>
          <w:rFonts w:ascii="GHEA Grapalat" w:eastAsia="Times New Roman" w:hAnsi="GHEA Grapalat" w:cs="Sylfaen"/>
          <w:sz w:val="20"/>
          <w:szCs w:val="20"/>
          <w:lang w:val="pt-BR"/>
        </w:rPr>
        <w:t>ժամկետներում</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 xml:space="preserve"> իր</w:t>
      </w:r>
      <w:proofErr w:type="gramEnd"/>
      <w:r w:rsidRPr="00C8279D">
        <w:rPr>
          <w:rFonts w:ascii="GHEA Grapalat" w:eastAsia="Times New Roman" w:hAnsi="GHEA Grapalat" w:cs="Sylfaen"/>
          <w:sz w:val="20"/>
          <w:szCs w:val="20"/>
          <w:lang w:val="pt-BR"/>
        </w:rPr>
        <w:t xml:space="preserve"> աշխատանքային և տեխնիկական ռեսուրսով, ինչպես նաև անհրաժեշտ շինարարական նյութերով, միջոցներովու պատշաճ որակով` նախագծին և ծավալաթերթին համապատասխան։</w:t>
      </w:r>
    </w:p>
    <w:p w14:paraId="7CC0890C"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es-ES"/>
        </w:rPr>
      </w:pPr>
    </w:p>
    <w:p w14:paraId="01567AA3" w14:textId="6DA94ACF" w:rsidR="00C8279D" w:rsidRPr="00C8279D" w:rsidRDefault="00C8279D" w:rsidP="00C8279D">
      <w:pPr>
        <w:spacing w:after="0" w:line="240" w:lineRule="auto"/>
        <w:ind w:firstLine="709"/>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3.4.2</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Կատարել</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շխատանքիվերաբերյալՊատվիրատուիտվածցուցումները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եթե</w:t>
      </w:r>
      <w:r w:rsidR="00931D3C" w:rsidRPr="00931D3C">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դրանք</w:t>
      </w:r>
      <w:r w:rsidR="00931D3C" w:rsidRPr="00931D3C">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չեն</w:t>
      </w:r>
      <w:r w:rsidR="00931D3C" w:rsidRPr="00931D3C">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հակասում</w:t>
      </w:r>
      <w:r w:rsidR="00931D3C" w:rsidRPr="00931D3C">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պայմանագրի</w:t>
      </w:r>
      <w:r w:rsidR="00931D3C" w:rsidRPr="00931D3C">
        <w:rPr>
          <w:rFonts w:ascii="GHEA Grapalat" w:eastAsia="Times New Roman" w:hAnsi="GHEA Grapalat" w:cs="Sylfaen"/>
          <w:sz w:val="20"/>
          <w:szCs w:val="20"/>
          <w:lang w:val="es-ES"/>
        </w:rPr>
        <w:t xml:space="preserve"> </w:t>
      </w:r>
      <w:r w:rsidRPr="00C8279D">
        <w:rPr>
          <w:rFonts w:ascii="GHEA Grapalat" w:eastAsia="Times New Roman" w:hAnsi="GHEA Grapalat" w:cs="Sylfaen"/>
          <w:sz w:val="20"/>
          <w:szCs w:val="20"/>
          <w:lang w:val="pt-BR"/>
        </w:rPr>
        <w:t>պայմաններին</w:t>
      </w:r>
      <w:r w:rsidRPr="00C8279D">
        <w:rPr>
          <w:rFonts w:ascii="GHEA Grapalat" w:eastAsia="Times New Roman" w:hAnsi="GHEA Grapalat" w:cs="Tahoma"/>
          <w:sz w:val="20"/>
          <w:szCs w:val="20"/>
          <w:lang w:val="es-ES"/>
        </w:rPr>
        <w:t>։</w:t>
      </w:r>
      <w:r w:rsidRPr="00C8279D">
        <w:rPr>
          <w:rFonts w:ascii="GHEA Grapalat" w:eastAsia="Times New Roman" w:hAnsi="GHEA Grapalat" w:cs="Times Armenian"/>
          <w:sz w:val="20"/>
          <w:szCs w:val="20"/>
          <w:lang w:val="es-ES"/>
        </w:rPr>
        <w:tab/>
      </w:r>
    </w:p>
    <w:p w14:paraId="6DAB7AA1"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Times New Roman"/>
          <w:sz w:val="20"/>
          <w:szCs w:val="20"/>
          <w:lang w:val="es-ES"/>
        </w:rPr>
        <w:t>3.4.3</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Ապահովել</w:t>
      </w:r>
      <w:r w:rsidRPr="00C8279D">
        <w:rPr>
          <w:rFonts w:ascii="GHEA Grapalat" w:eastAsia="Times New Roman" w:hAnsi="GHEA Grapalat" w:cs="Sylfaen"/>
          <w:sz w:val="20"/>
          <w:szCs w:val="20"/>
          <w:lang w:val="hy-AM"/>
        </w:rPr>
        <w:t>՝</w:t>
      </w:r>
    </w:p>
    <w:p w14:paraId="668C7443" w14:textId="1083D630" w:rsidR="00C8279D" w:rsidRPr="00042C39" w:rsidRDefault="00C8279D" w:rsidP="00C8279D">
      <w:pPr>
        <w:tabs>
          <w:tab w:val="left" w:pos="1276"/>
        </w:tabs>
        <w:spacing w:after="0" w:line="240" w:lineRule="auto"/>
        <w:ind w:firstLine="720"/>
        <w:jc w:val="both"/>
        <w:rPr>
          <w:ins w:id="13" w:author="Sergey Shahnazaryan" w:date="2024-02-09T13:52:00Z"/>
          <w:rFonts w:ascii="GHEA Grapalat" w:eastAsia="Times New Roman" w:hAnsi="GHEA Grapalat" w:cs="Sylfaen"/>
          <w:sz w:val="20"/>
          <w:szCs w:val="20"/>
          <w:highlight w:val="magenta"/>
          <w:lang w:val="hy-AM"/>
        </w:rPr>
      </w:pPr>
      <w:r w:rsidRPr="00C8279D">
        <w:rPr>
          <w:rFonts w:ascii="GHEA Grapalat" w:eastAsia="Times New Roman" w:hAnsi="GHEA Grapalat" w:cs="Sylfaen"/>
          <w:sz w:val="20"/>
          <w:szCs w:val="20"/>
          <w:lang w:val="hy-AM"/>
        </w:rPr>
        <w:t>1)</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 xml:space="preserve">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w:t>
      </w:r>
      <w:r w:rsidR="006C275F">
        <w:rPr>
          <w:rFonts w:ascii="GHEA Grapalat" w:eastAsia="Times New Roman" w:hAnsi="GHEA Grapalat" w:cs="Sylfaen"/>
          <w:sz w:val="20"/>
          <w:szCs w:val="20"/>
          <w:lang w:val="pt-BR"/>
        </w:rPr>
        <w:t>հաղորդակցուղիների համակարգերի (</w:t>
      </w:r>
      <w:r w:rsidRPr="00C8279D">
        <w:rPr>
          <w:rFonts w:ascii="GHEA Grapalat" w:eastAsia="Times New Roman" w:hAnsi="GHEA Grapalat" w:cs="Sylfaen"/>
          <w:sz w:val="20"/>
          <w:szCs w:val="20"/>
          <w:lang w:val="pt-BR"/>
        </w:rPr>
        <w:t xml:space="preserve">էլեկտրամատակարարման, ջեռուցման, </w:t>
      </w:r>
      <w:r w:rsidRPr="00931D3C">
        <w:rPr>
          <w:rFonts w:ascii="GHEA Grapalat" w:eastAsia="Times New Roman" w:hAnsi="GHEA Grapalat" w:cs="Sylfaen"/>
          <w:sz w:val="20"/>
          <w:szCs w:val="20"/>
          <w:lang w:val="pt-BR"/>
        </w:rPr>
        <w:t>ջրամատակարարման, կոյուղու, oդափոխությանև այլն) անհատական փորձարկում, մասնակցել սարքավորման համալիր փորձարկմանը</w:t>
      </w:r>
      <w:del w:id="14" w:author="Sergey Shahnazaryan" w:date="2024-02-09T13:52:00Z">
        <w:r w:rsidRPr="00931D3C" w:rsidDel="00E149D8">
          <w:rPr>
            <w:rFonts w:ascii="GHEA Grapalat" w:eastAsia="Times New Roman" w:hAnsi="GHEA Grapalat" w:cs="Sylfaen"/>
            <w:sz w:val="20"/>
            <w:szCs w:val="20"/>
            <w:lang w:val="pt-BR"/>
          </w:rPr>
          <w:delText>։</w:delText>
        </w:r>
      </w:del>
      <w:ins w:id="15" w:author="Sergey Shahnazaryan" w:date="2024-02-09T13:52:00Z">
        <w:r w:rsidRPr="00931D3C">
          <w:rPr>
            <w:rFonts w:ascii="GHEA Grapalat" w:eastAsia="Times New Roman" w:hAnsi="GHEA Grapalat" w:cs="Sylfaen"/>
            <w:sz w:val="20"/>
            <w:szCs w:val="20"/>
            <w:lang w:val="hy-AM"/>
          </w:rPr>
          <w:t>.</w:t>
        </w:r>
      </w:ins>
    </w:p>
    <w:p w14:paraId="35552ACC" w14:textId="1019A65A"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931D3C">
        <w:rPr>
          <w:rFonts w:ascii="GHEA Grapalat" w:eastAsia="Times New Roman" w:hAnsi="GHEA Grapalat" w:cs="Sylfaen"/>
          <w:sz w:val="20"/>
          <w:szCs w:val="20"/>
          <w:lang w:val="hy-AM"/>
        </w:rPr>
        <w:lastRenderedPageBreak/>
        <w:t xml:space="preserve">2) </w:t>
      </w:r>
      <w:r w:rsidRPr="00931D3C">
        <w:rPr>
          <w:rFonts w:ascii="GHEA Grapalat" w:eastAsia="Times New Roman" w:hAnsi="GHEA Grapalat" w:cs="Sylfaen"/>
          <w:sz w:val="20"/>
          <w:szCs w:val="24"/>
          <w:lang w:val="hy-AM"/>
        </w:rPr>
        <w:t>նախագծային</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փաստաթղթերով սահմանված</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տեխնիկական</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բնութագրերին</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և</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երաշխիքային</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սպասարկման</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պայմաններին</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համապատասխանողնյութերիև</w:t>
      </w:r>
      <w:r w:rsidRPr="00931D3C">
        <w:rPr>
          <w:rFonts w:ascii="GHEA Grapalat" w:eastAsia="Times New Roman" w:hAnsi="GHEA Grapalat" w:cs="Sylfaen"/>
          <w:sz w:val="20"/>
          <w:szCs w:val="24"/>
          <w:lang w:val="af-ZA"/>
        </w:rPr>
        <w:t xml:space="preserve"> (</w:t>
      </w:r>
      <w:r w:rsidRPr="00931D3C">
        <w:rPr>
          <w:rFonts w:ascii="GHEA Grapalat" w:eastAsia="Times New Roman" w:hAnsi="GHEA Grapalat" w:cs="Sylfaen"/>
          <w:sz w:val="20"/>
          <w:szCs w:val="24"/>
          <w:lang w:val="hy-AM"/>
        </w:rPr>
        <w:t>կամ</w:t>
      </w:r>
      <w:r w:rsidRPr="00931D3C">
        <w:rPr>
          <w:rFonts w:ascii="GHEA Grapalat" w:eastAsia="Times New Roman" w:hAnsi="GHEA Grapalat" w:cs="Sylfaen"/>
          <w:sz w:val="20"/>
          <w:szCs w:val="24"/>
          <w:lang w:val="af-ZA"/>
        </w:rPr>
        <w:t xml:space="preserve">) </w:t>
      </w:r>
      <w:r w:rsidRPr="00931D3C">
        <w:rPr>
          <w:rFonts w:ascii="GHEA Grapalat" w:eastAsia="Times New Roman" w:hAnsi="GHEA Grapalat" w:cs="Sylfaen"/>
          <w:sz w:val="20"/>
          <w:szCs w:val="24"/>
          <w:lang w:val="hy-AM"/>
        </w:rPr>
        <w:t>սարքերի</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ուսարքավորումներիտեղադրումը</w:t>
      </w:r>
      <w:r w:rsidRPr="00931D3C">
        <w:rPr>
          <w:rFonts w:ascii="GHEA Grapalat" w:eastAsia="Times New Roman" w:hAnsi="GHEA Grapalat" w:cs="Sylfaen"/>
          <w:sz w:val="20"/>
          <w:szCs w:val="24"/>
          <w:lang w:val="af-ZA"/>
        </w:rPr>
        <w:t xml:space="preserve"> (</w:t>
      </w:r>
      <w:r w:rsidRPr="00931D3C">
        <w:rPr>
          <w:rFonts w:ascii="GHEA Grapalat" w:eastAsia="Times New Roman" w:hAnsi="GHEA Grapalat" w:cs="Sylfaen"/>
          <w:sz w:val="20"/>
          <w:szCs w:val="24"/>
          <w:lang w:val="hy-AM"/>
        </w:rPr>
        <w:t>օգտագործումը</w:t>
      </w:r>
      <w:r w:rsidRPr="00931D3C">
        <w:rPr>
          <w:rFonts w:ascii="GHEA Grapalat" w:eastAsia="Times New Roman" w:hAnsi="GHEA Grapalat" w:cs="Sylfaen"/>
          <w:sz w:val="20"/>
          <w:szCs w:val="24"/>
          <w:lang w:val="af-ZA"/>
        </w:rPr>
        <w:t>)</w:t>
      </w:r>
      <w:r w:rsidRPr="00931D3C">
        <w:rPr>
          <w:rFonts w:ascii="GHEA Grapalat" w:eastAsia="Times New Roman" w:hAnsi="GHEA Grapalat" w:cs="Sylfaen"/>
          <w:sz w:val="20"/>
          <w:szCs w:val="24"/>
          <w:lang w:val="hy-AM"/>
        </w:rPr>
        <w:t>՝</w:t>
      </w:r>
      <w:r w:rsidR="00931D3C" w:rsidRPr="00931D3C">
        <w:rPr>
          <w:rFonts w:ascii="GHEA Grapalat" w:eastAsia="Times New Roman" w:hAnsi="GHEA Grapalat" w:cs="Sylfaen"/>
          <w:sz w:val="20"/>
          <w:szCs w:val="24"/>
          <w:lang w:val="hy-AM"/>
        </w:rPr>
        <w:t xml:space="preserve"> </w:t>
      </w:r>
      <w:r w:rsidRPr="00931D3C">
        <w:rPr>
          <w:rFonts w:ascii="GHEA Grapalat" w:eastAsia="Times New Roman" w:hAnsi="GHEA Grapalat" w:cs="Sylfaen"/>
          <w:sz w:val="20"/>
          <w:szCs w:val="24"/>
          <w:lang w:val="hy-AM"/>
        </w:rPr>
        <w:t>մինչևտեղադրումը</w:t>
      </w:r>
      <w:r w:rsidRPr="00C8279D">
        <w:rPr>
          <w:rFonts w:ascii="GHEA Grapalat" w:eastAsia="Times New Roman" w:hAnsi="GHEA Grapalat" w:cs="Sylfaen"/>
          <w:sz w:val="20"/>
          <w:szCs w:val="24"/>
          <w:lang w:val="hy-AM"/>
        </w:rPr>
        <w:t>(օգտագործումը) դրանցտեխնիկականբնութագրերը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ապրանքայիննշանները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ֆիրմայինանվանումները</w:t>
      </w:r>
      <w:r w:rsidRPr="00C8279D">
        <w:rPr>
          <w:rFonts w:ascii="GHEA Grapalat" w:eastAsia="Times New Roman" w:hAnsi="GHEA Grapalat" w:cs="Sylfaen"/>
          <w:sz w:val="20"/>
          <w:szCs w:val="24"/>
          <w:lang w:val="af-ZA"/>
        </w:rPr>
        <w:t xml:space="preserve">, </w:t>
      </w:r>
      <w:r w:rsidRPr="00C8279D">
        <w:rPr>
          <w:rFonts w:ascii="GHEA Grapalat" w:eastAsia="Times New Roman" w:hAnsi="GHEA Grapalat" w:cs="Sylfaen"/>
          <w:sz w:val="20"/>
          <w:szCs w:val="24"/>
          <w:lang w:val="hy-AM"/>
        </w:rPr>
        <w:t>մակնիշները</w:t>
      </w:r>
      <w:r w:rsidR="00931D3C" w:rsidRPr="00931D3C">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և</w:t>
      </w:r>
      <w:r w:rsidR="00931D3C" w:rsidRPr="00931D3C">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երաշխիքային</w:t>
      </w:r>
      <w:r w:rsidR="00931D3C" w:rsidRPr="00931D3C">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ժամկետները</w:t>
      </w:r>
      <w:r w:rsidR="00931D3C" w:rsidRPr="00931D3C">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նախապես</w:t>
      </w:r>
      <w:r w:rsidR="00931D3C" w:rsidRPr="00931D3C">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գրավոր համաձայնեցնելով</w:t>
      </w:r>
      <w:r w:rsidR="00931D3C" w:rsidRPr="00931D3C">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պատվիրատուի</w:t>
      </w:r>
      <w:r w:rsidR="00931D3C" w:rsidRPr="00931D3C">
        <w:rPr>
          <w:rFonts w:ascii="GHEA Grapalat" w:eastAsia="Times New Roman" w:hAnsi="GHEA Grapalat" w:cs="Sylfaen"/>
          <w:sz w:val="20"/>
          <w:szCs w:val="24"/>
          <w:lang w:val="hy-AM"/>
        </w:rPr>
        <w:t xml:space="preserve"> </w:t>
      </w:r>
      <w:r w:rsidRPr="00C8279D">
        <w:rPr>
          <w:rFonts w:ascii="GHEA Grapalat" w:eastAsia="Times New Roman" w:hAnsi="GHEA Grapalat" w:cs="Sylfaen"/>
          <w:sz w:val="20"/>
          <w:szCs w:val="24"/>
          <w:lang w:val="hy-AM"/>
        </w:rPr>
        <w:t>հետ</w:t>
      </w:r>
      <w:r w:rsidRPr="00C8279D">
        <w:rPr>
          <w:rFonts w:ascii="GHEA Grapalat" w:eastAsia="Times New Roman" w:hAnsi="GHEA Grapalat" w:cs="Sylfaen"/>
          <w:sz w:val="20"/>
          <w:szCs w:val="24"/>
          <w:lang w:val="af-ZA"/>
        </w:rPr>
        <w:t xml:space="preserve">: </w:t>
      </w:r>
    </w:p>
    <w:p w14:paraId="0007087B" w14:textId="7D03A68F"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3.4.4 </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Աշխատանքի</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արդյունքը</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Պատվիրատուին</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հանձնելիս</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նրան</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հայտնել</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այն</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պահանջների</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և</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կանոնների</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մասին</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որոնցպահպանումնանհրաժեշտէ</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արդյունքի</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արդյունավետ</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և</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անվտանգ</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օգտագործման</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Times Armenian"/>
          <w:sz w:val="20"/>
          <w:szCs w:val="20"/>
          <w:lang w:val="hy-AM"/>
        </w:rPr>
        <w:t>շահագործման</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համար</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ինչպես</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նաև</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տեղեկություններ</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հաղորդել</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այդ</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պահանջները</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և</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կանոնները</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չպահպանելու</w:t>
      </w:r>
      <w:r w:rsidR="00931D3C" w:rsidRPr="00931D3C">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հնարավորհետևանքներիմասին</w:t>
      </w:r>
      <w:r w:rsidRPr="00C8279D">
        <w:rPr>
          <w:rFonts w:ascii="GHEA Grapalat" w:eastAsia="Times New Roman" w:hAnsi="GHEA Grapalat" w:cs="Tahoma"/>
          <w:sz w:val="20"/>
          <w:szCs w:val="20"/>
          <w:lang w:val="es-ES"/>
        </w:rPr>
        <w:t>։</w:t>
      </w:r>
    </w:p>
    <w:p w14:paraId="28DD122E" w14:textId="7D11DC02"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es-ES"/>
        </w:rPr>
      </w:pPr>
      <w:r w:rsidRPr="00C8279D">
        <w:rPr>
          <w:rFonts w:ascii="GHEA Grapalat" w:eastAsia="Times New Roman" w:hAnsi="GHEA Grapalat" w:cs="Times New Roman"/>
          <w:sz w:val="20"/>
          <w:szCs w:val="20"/>
          <w:lang w:val="es-ES"/>
        </w:rPr>
        <w:t>3.4.5</w:t>
      </w:r>
      <w:r w:rsidRPr="00C8279D">
        <w:rPr>
          <w:rFonts w:ascii="GHEA Grapalat" w:eastAsia="Times New Roman" w:hAnsi="GHEA Grapalat" w:cs="Times New Roman"/>
          <w:sz w:val="20"/>
          <w:szCs w:val="20"/>
          <w:lang w:val="es-ES"/>
        </w:rPr>
        <w:tab/>
        <w:t xml:space="preserve"> Պ</w:t>
      </w:r>
      <w:r w:rsidRPr="00C8279D">
        <w:rPr>
          <w:rFonts w:ascii="GHEA Grapalat" w:eastAsia="Times New Roman" w:hAnsi="GHEA Grapalat" w:cs="Sylfaen"/>
          <w:sz w:val="20"/>
          <w:szCs w:val="20"/>
          <w:lang w:val="pt-BR"/>
        </w:rPr>
        <w:t>այմանագրի</w:t>
      </w:r>
      <w:r w:rsidRPr="00C8279D">
        <w:rPr>
          <w:rFonts w:ascii="GHEA Grapalat" w:eastAsia="Times New Roman" w:hAnsi="GHEA Grapalat" w:cs="Times Armenian"/>
          <w:sz w:val="20"/>
          <w:szCs w:val="20"/>
          <w:lang w:val="es-ES"/>
        </w:rPr>
        <w:t xml:space="preserve"> 1.3 </w:t>
      </w:r>
      <w:r w:rsidRPr="00C8279D">
        <w:rPr>
          <w:rFonts w:ascii="GHEA Grapalat" w:eastAsia="Times New Roman" w:hAnsi="GHEA Grapalat" w:cs="Sylfaen"/>
          <w:sz w:val="20"/>
          <w:szCs w:val="20"/>
          <w:lang w:val="pt-BR"/>
        </w:rPr>
        <w:t>կետում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նշված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ներառյալ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օրացուցային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գրաֆիկը</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խախտելու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Պատվիրատուի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կողմից</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կատարման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նոր</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սահմանվելու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դեպքում</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ապահովել</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կատարումը</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սահմանված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ժամկետում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յուրաքանչյուր</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ուշացված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օրվա</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համար</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վճարել</w:t>
      </w:r>
      <w:r w:rsidR="00C93686">
        <w:rPr>
          <w:rFonts w:ascii="GHEA Grapalat" w:eastAsia="Times New Roman" w:hAnsi="GHEA Grapalat" w:cs="Sylfaen"/>
          <w:sz w:val="20"/>
          <w:szCs w:val="20"/>
          <w:lang w:val="pt-BR"/>
        </w:rPr>
        <w:t xml:space="preserve"> </w:t>
      </w:r>
      <w:proofErr w:type="gramStart"/>
      <w:r w:rsidRPr="00C8279D">
        <w:rPr>
          <w:rFonts w:ascii="GHEA Grapalat" w:eastAsia="Times New Roman" w:hAnsi="GHEA Grapalat" w:cs="Sylfaen"/>
          <w:sz w:val="20"/>
          <w:szCs w:val="20"/>
          <w:lang w:val="pt-BR"/>
        </w:rPr>
        <w:t>պայմանագրի</w:t>
      </w:r>
      <w:r w:rsidRPr="00C8279D">
        <w:rPr>
          <w:rFonts w:ascii="GHEA Grapalat" w:eastAsia="Times New Roman" w:hAnsi="GHEA Grapalat" w:cs="Times Armenian"/>
          <w:sz w:val="20"/>
          <w:szCs w:val="20"/>
          <w:lang w:val="es-ES"/>
        </w:rPr>
        <w:t xml:space="preserve">  6.2</w:t>
      </w:r>
      <w:proofErr w:type="gramEnd"/>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կետով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տույժը</w:t>
      </w:r>
      <w:r w:rsidRPr="00C8279D">
        <w:rPr>
          <w:rFonts w:ascii="GHEA Grapalat" w:eastAsia="Times New Roman" w:hAnsi="GHEA Grapalat" w:cs="Tahoma"/>
          <w:sz w:val="20"/>
          <w:szCs w:val="20"/>
          <w:lang w:val="es-ES"/>
        </w:rPr>
        <w:t>։</w:t>
      </w:r>
    </w:p>
    <w:p w14:paraId="440F2ABB" w14:textId="272CD30F"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3.4.6</w:t>
      </w:r>
      <w:r w:rsidRPr="00C8279D">
        <w:rPr>
          <w:rFonts w:ascii="GHEA Grapalat" w:eastAsia="Times New Roman" w:hAnsi="GHEA Grapalat" w:cs="Times New Roman"/>
          <w:sz w:val="20"/>
          <w:szCs w:val="20"/>
          <w:lang w:val="es-ES"/>
        </w:rPr>
        <w:tab/>
        <w:t>Պ</w:t>
      </w:r>
      <w:r w:rsidRPr="00C8279D">
        <w:rPr>
          <w:rFonts w:ascii="GHEA Grapalat" w:eastAsia="Times New Roman" w:hAnsi="GHEA Grapalat" w:cs="Sylfaen"/>
          <w:sz w:val="20"/>
          <w:szCs w:val="20"/>
          <w:lang w:val="pt-BR"/>
        </w:rPr>
        <w:t>այմանագրի</w:t>
      </w:r>
      <w:r w:rsidRPr="00C8279D">
        <w:rPr>
          <w:rFonts w:ascii="GHEA Grapalat" w:eastAsia="Times New Roman" w:hAnsi="GHEA Grapalat" w:cs="Times Armenian"/>
          <w:sz w:val="20"/>
          <w:szCs w:val="20"/>
          <w:lang w:val="es-ES"/>
        </w:rPr>
        <w:t xml:space="preserve"> 3.1.4 </w:t>
      </w:r>
      <w:r w:rsidRPr="00C8279D">
        <w:rPr>
          <w:rFonts w:ascii="GHEA Grapalat" w:eastAsia="Times New Roman" w:hAnsi="GHEA Grapalat" w:cs="Sylfaen"/>
          <w:sz w:val="20"/>
          <w:szCs w:val="20"/>
          <w:lang w:val="pt-BR"/>
        </w:rPr>
        <w:t>կետով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հիմքերով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պայմանագրի</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լուծման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դեպքում</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հատուցել</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Պատվիրատուին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պատճառված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վնասները</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վճարել</w:t>
      </w:r>
      <w:r w:rsidRPr="00C8279D">
        <w:rPr>
          <w:rFonts w:ascii="GHEA Grapalat" w:eastAsia="Times New Roman" w:hAnsi="GHEA Grapalat" w:cs="Sylfaen"/>
          <w:sz w:val="20"/>
          <w:szCs w:val="20"/>
          <w:lang w:val="es-ES"/>
        </w:rPr>
        <w:t xml:space="preserve"> 6.3 </w:t>
      </w:r>
      <w:r w:rsidRPr="00C8279D">
        <w:rPr>
          <w:rFonts w:ascii="GHEA Grapalat" w:eastAsia="Times New Roman" w:hAnsi="GHEA Grapalat" w:cs="Sylfaen"/>
          <w:sz w:val="20"/>
          <w:szCs w:val="20"/>
          <w:lang w:val="pt-BR"/>
        </w:rPr>
        <w:t>կետով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նախատեսված</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տուգանքը</w:t>
      </w:r>
      <w:r w:rsidRPr="00C8279D">
        <w:rPr>
          <w:rFonts w:ascii="GHEA Grapalat" w:eastAsia="Times New Roman" w:hAnsi="GHEA Grapalat" w:cs="Tahoma"/>
          <w:sz w:val="20"/>
          <w:szCs w:val="20"/>
          <w:lang w:val="es-ES"/>
        </w:rPr>
        <w:t>։</w:t>
      </w:r>
    </w:p>
    <w:p w14:paraId="14E71C02" w14:textId="7217F253" w:rsidR="00C8279D" w:rsidRPr="009C4A74" w:rsidRDefault="00C8279D" w:rsidP="009C4A74">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 xml:space="preserve">3.4.7 </w:t>
      </w:r>
      <w:r w:rsidRPr="00C8279D">
        <w:rPr>
          <w:rFonts w:ascii="GHEA Grapalat" w:eastAsia="Times New Roman" w:hAnsi="GHEA Grapalat" w:cs="Times New Roman"/>
          <w:sz w:val="20"/>
          <w:szCs w:val="20"/>
          <w:lang w:val="es-ES"/>
        </w:rPr>
        <w:tab/>
      </w:r>
      <w:r w:rsidRPr="00C8279D">
        <w:rPr>
          <w:rFonts w:ascii="GHEA Grapalat" w:eastAsia="Times New Roman" w:hAnsi="GHEA Grapalat" w:cs="Sylfaen"/>
          <w:sz w:val="20"/>
          <w:szCs w:val="20"/>
          <w:lang w:val="pt-BR"/>
        </w:rPr>
        <w:t>Շինարարությանօբյեկտիկոնսերվացմանանհրաժեշտությանծագման</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դեպքում</w:t>
      </w:r>
      <w:r w:rsidRPr="00C8279D">
        <w:rPr>
          <w:rFonts w:ascii="GHEA Grapalat" w:eastAsia="Times New Roman" w:hAnsi="GHEA Grapalat" w:cs="Times Armenian"/>
          <w:sz w:val="20"/>
          <w:szCs w:val="20"/>
          <w:lang w:val="es-ES"/>
        </w:rPr>
        <w:t xml:space="preserve">` </w:t>
      </w:r>
      <w:r w:rsidRPr="00C8279D">
        <w:rPr>
          <w:rFonts w:ascii="GHEA Grapalat" w:eastAsia="Times New Roman" w:hAnsi="GHEA Grapalat" w:cs="Sylfaen"/>
          <w:sz w:val="20"/>
          <w:szCs w:val="20"/>
          <w:lang w:val="pt-BR"/>
        </w:rPr>
        <w:t>իր</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միջոցներով</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կատարել</w:t>
      </w:r>
      <w:r w:rsidRPr="00C8279D">
        <w:rPr>
          <w:rFonts w:ascii="GHEA Grapalat" w:eastAsia="Times New Roman" w:hAnsi="GHEA Grapalat" w:cs="Times Armenian"/>
          <w:sz w:val="20"/>
          <w:szCs w:val="20"/>
          <w:lang w:val="es-ES"/>
        </w:rPr>
        <w:t xml:space="preserve"> ա</w:t>
      </w:r>
      <w:r w:rsidRPr="00C8279D">
        <w:rPr>
          <w:rFonts w:ascii="GHEA Grapalat" w:eastAsia="Times New Roman" w:hAnsi="GHEA Grapalat" w:cs="Sylfaen"/>
          <w:sz w:val="20"/>
          <w:szCs w:val="20"/>
          <w:lang w:val="pt-BR"/>
        </w:rPr>
        <w:t>շխատանքը</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դադարեցնելու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և</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շինարարությունը</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կոնսերվացնելու</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անհրաժեշտությունից</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բխող</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ողջամիտ</w:t>
      </w:r>
      <w:r w:rsidR="00C93686">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ծախսերը</w:t>
      </w:r>
      <w:r w:rsidRPr="00C8279D">
        <w:rPr>
          <w:rFonts w:ascii="GHEA Grapalat" w:eastAsia="Times New Roman" w:hAnsi="GHEA Grapalat" w:cs="Tahoma"/>
          <w:sz w:val="20"/>
          <w:szCs w:val="20"/>
          <w:lang w:val="es-ES"/>
        </w:rPr>
        <w:t>։</w:t>
      </w:r>
    </w:p>
    <w:p w14:paraId="012A2490" w14:textId="06CA3A8C" w:rsidR="00C8279D" w:rsidRPr="00BA76A1"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New Roman"/>
          <w:sz w:val="20"/>
          <w:szCs w:val="20"/>
          <w:lang w:val="es-ES"/>
        </w:rPr>
        <w:t>3.</w:t>
      </w:r>
      <w:r w:rsidRPr="00BA76A1">
        <w:rPr>
          <w:rFonts w:ascii="GHEA Grapalat" w:eastAsia="Times New Roman" w:hAnsi="GHEA Grapalat" w:cs="Times New Roman"/>
          <w:sz w:val="20"/>
          <w:szCs w:val="20"/>
          <w:lang w:val="es-ES"/>
        </w:rPr>
        <w:t xml:space="preserve">4.8 </w:t>
      </w:r>
      <w:r w:rsidRPr="00BA76A1">
        <w:rPr>
          <w:rFonts w:ascii="GHEA Grapalat" w:eastAsia="Times New Roman" w:hAnsi="GHEA Grapalat" w:cs="Sylfaen"/>
          <w:sz w:val="20"/>
          <w:szCs w:val="20"/>
          <w:lang w:val="hy-AM"/>
        </w:rPr>
        <w:t>Եթե</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շինարարական</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ծրագրերի</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կատարման</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արդյունքի</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կամ</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դրա</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առանձին</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բաղադրիչի</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համար</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սահմանված</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երաշխիքային</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ժամկետի</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ընթացքում</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ի</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հայտ</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են</w:t>
      </w:r>
      <w:r w:rsidR="008D5929" w:rsidRPr="00BA76A1">
        <w:rPr>
          <w:rFonts w:ascii="GHEA Grapalat" w:eastAsia="Times New Roman" w:hAnsi="GHEA Grapalat" w:cs="Sylfaen"/>
          <w:sz w:val="20"/>
          <w:szCs w:val="20"/>
          <w:lang w:val="es-ES"/>
        </w:rPr>
        <w:t xml:space="preserve"> </w:t>
      </w:r>
      <w:proofErr w:type="spellStart"/>
      <w:r w:rsidRPr="00BA76A1">
        <w:rPr>
          <w:rFonts w:ascii="GHEA Grapalat" w:eastAsia="Times New Roman" w:hAnsi="GHEA Grapalat" w:cs="Arial"/>
          <w:sz w:val="20"/>
          <w:szCs w:val="20"/>
        </w:rPr>
        <w:t>եկել</w:t>
      </w:r>
      <w:proofErr w:type="spellEnd"/>
      <w:r w:rsidR="008D5929" w:rsidRPr="00BA76A1">
        <w:rPr>
          <w:rFonts w:ascii="GHEA Grapalat" w:eastAsia="Times New Roman" w:hAnsi="GHEA Grapalat" w:cs="Arial"/>
          <w:sz w:val="20"/>
          <w:szCs w:val="20"/>
          <w:lang w:val="es-ES"/>
        </w:rPr>
        <w:t xml:space="preserve"> </w:t>
      </w:r>
      <w:proofErr w:type="spellStart"/>
      <w:r w:rsidRPr="00BA76A1">
        <w:rPr>
          <w:rFonts w:ascii="GHEA Grapalat" w:eastAsia="Times New Roman" w:hAnsi="GHEA Grapalat" w:cs="Times New Roman"/>
          <w:sz w:val="20"/>
          <w:szCs w:val="20"/>
        </w:rPr>
        <w:t>կատարված</w:t>
      </w:r>
      <w:proofErr w:type="spellEnd"/>
      <w:r w:rsidR="008D5929" w:rsidRPr="00BA76A1">
        <w:rPr>
          <w:rFonts w:ascii="GHEA Grapalat" w:eastAsia="Times New Roman" w:hAnsi="GHEA Grapalat" w:cs="Times New Roman"/>
          <w:sz w:val="20"/>
          <w:szCs w:val="20"/>
          <w:lang w:val="es-ES"/>
        </w:rPr>
        <w:t xml:space="preserve"> </w:t>
      </w:r>
      <w:proofErr w:type="spellStart"/>
      <w:r w:rsidRPr="00BA76A1">
        <w:rPr>
          <w:rFonts w:ascii="GHEA Grapalat" w:eastAsia="Times New Roman" w:hAnsi="GHEA Grapalat" w:cs="Times New Roman"/>
          <w:sz w:val="20"/>
          <w:szCs w:val="20"/>
        </w:rPr>
        <w:t>աշխատանքի</w:t>
      </w:r>
      <w:proofErr w:type="spellEnd"/>
      <w:r w:rsidR="008D5929" w:rsidRPr="00BA76A1">
        <w:rPr>
          <w:rFonts w:ascii="GHEA Grapalat" w:eastAsia="Times New Roman" w:hAnsi="GHEA Grapalat" w:cs="Times New Roman"/>
          <w:sz w:val="20"/>
          <w:szCs w:val="20"/>
          <w:lang w:val="es-ES"/>
        </w:rPr>
        <w:t xml:space="preserve"> </w:t>
      </w:r>
      <w:r w:rsidRPr="00BA76A1">
        <w:rPr>
          <w:rFonts w:ascii="GHEA Grapalat" w:eastAsia="Times New Roman" w:hAnsi="GHEA Grapalat" w:cs="Sylfaen"/>
          <w:sz w:val="20"/>
          <w:szCs w:val="20"/>
          <w:lang w:val="hy-AM"/>
        </w:rPr>
        <w:t>թերություններ</w:t>
      </w:r>
      <w:r w:rsidRPr="00BA76A1">
        <w:rPr>
          <w:rFonts w:ascii="GHEA Grapalat" w:eastAsia="Times New Roman" w:hAnsi="GHEA Grapalat" w:cs="Arial"/>
          <w:sz w:val="20"/>
          <w:szCs w:val="20"/>
          <w:lang w:val="hy-AM"/>
        </w:rPr>
        <w:t xml:space="preserve">, </w:t>
      </w:r>
      <w:r w:rsidRPr="00BA76A1">
        <w:rPr>
          <w:rFonts w:ascii="GHEA Grapalat" w:eastAsia="Times New Roman" w:hAnsi="GHEA Grapalat" w:cs="Sylfaen"/>
          <w:sz w:val="20"/>
          <w:szCs w:val="20"/>
          <w:lang w:val="hy-AM"/>
        </w:rPr>
        <w:t>ապա</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rPr>
        <w:t>Կ</w:t>
      </w:r>
      <w:r w:rsidRPr="00BA76A1">
        <w:rPr>
          <w:rFonts w:ascii="GHEA Grapalat" w:eastAsia="Times New Roman" w:hAnsi="GHEA Grapalat" w:cs="Sylfaen"/>
          <w:sz w:val="20"/>
          <w:szCs w:val="20"/>
          <w:lang w:val="hy-AM"/>
        </w:rPr>
        <w:t>ապալառուն</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պարտավոր</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է</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իր</w:t>
      </w:r>
      <w:r w:rsidRPr="00BA76A1">
        <w:rPr>
          <w:rFonts w:ascii="GHEA Grapalat" w:eastAsia="Times New Roman" w:hAnsi="GHEA Grapalat" w:cs="Arial"/>
          <w:sz w:val="20"/>
          <w:szCs w:val="20"/>
          <w:lang w:val="hy-AM"/>
        </w:rPr>
        <w:t xml:space="preserve"> միջոցների </w:t>
      </w:r>
      <w:r w:rsidRPr="00BA76A1">
        <w:rPr>
          <w:rFonts w:ascii="GHEA Grapalat" w:eastAsia="Times New Roman" w:hAnsi="GHEA Grapalat" w:cs="Sylfaen"/>
          <w:sz w:val="20"/>
          <w:szCs w:val="20"/>
          <w:lang w:val="hy-AM"/>
        </w:rPr>
        <w:t>հաշվին</w:t>
      </w:r>
      <w:r w:rsidRPr="00BA76A1">
        <w:rPr>
          <w:rFonts w:ascii="GHEA Grapalat" w:eastAsia="Times New Roman" w:hAnsi="GHEA Grapalat" w:cs="Arial"/>
          <w:sz w:val="20"/>
          <w:szCs w:val="20"/>
          <w:lang w:val="hy-AM"/>
        </w:rPr>
        <w:t xml:space="preserve">, </w:t>
      </w:r>
      <w:r w:rsidRPr="00BA76A1">
        <w:rPr>
          <w:rFonts w:ascii="GHEA Grapalat" w:eastAsia="Times New Roman" w:hAnsi="GHEA Grapalat" w:cs="Sylfaen"/>
          <w:sz w:val="20"/>
          <w:szCs w:val="20"/>
        </w:rPr>
        <w:t>Պ</w:t>
      </w:r>
      <w:r w:rsidRPr="00BA76A1">
        <w:rPr>
          <w:rFonts w:ascii="GHEA Grapalat" w:eastAsia="Times New Roman" w:hAnsi="GHEA Grapalat" w:cs="Sylfaen"/>
          <w:sz w:val="20"/>
          <w:szCs w:val="20"/>
          <w:lang w:val="hy-AM"/>
        </w:rPr>
        <w:t>ատվիրատուի</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կողմից</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սահմանված</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ողջամիտ</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ժամկետում</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վերացնել</w:t>
      </w:r>
      <w:r w:rsidR="008D5929" w:rsidRPr="00BA76A1">
        <w:rPr>
          <w:rFonts w:ascii="GHEA Grapalat" w:eastAsia="Times New Roman" w:hAnsi="GHEA Grapalat" w:cs="Sylfaen"/>
          <w:sz w:val="20"/>
          <w:szCs w:val="20"/>
          <w:lang w:val="es-ES"/>
        </w:rPr>
        <w:t xml:space="preserve"> </w:t>
      </w:r>
      <w:r w:rsidRPr="00BA76A1">
        <w:rPr>
          <w:rFonts w:ascii="GHEA Grapalat" w:eastAsia="Times New Roman" w:hAnsi="GHEA Grapalat" w:cs="Sylfaen"/>
          <w:sz w:val="20"/>
          <w:szCs w:val="20"/>
          <w:lang w:val="hy-AM"/>
        </w:rPr>
        <w:t>թերությունները</w:t>
      </w:r>
      <w:r w:rsidRPr="00BA76A1">
        <w:rPr>
          <w:rFonts w:ascii="GHEA Grapalat" w:eastAsia="Times New Roman" w:hAnsi="GHEA Grapalat" w:cs="Tahoma"/>
          <w:sz w:val="20"/>
          <w:szCs w:val="20"/>
          <w:lang w:val="hy-AM"/>
        </w:rPr>
        <w:t>։</w:t>
      </w:r>
    </w:p>
    <w:p w14:paraId="48C965C1" w14:textId="77777777" w:rsidR="009C4A74" w:rsidRPr="008D5929"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BA76A1">
        <w:rPr>
          <w:rFonts w:ascii="GHEA Grapalat" w:eastAsia="Times New Roman" w:hAnsi="GHEA Grapalat" w:cs="Times New Roman"/>
          <w:sz w:val="20"/>
          <w:szCs w:val="20"/>
          <w:lang w:val="es-ES"/>
        </w:rPr>
        <w:t>3.4.9 Պ</w:t>
      </w:r>
      <w:r w:rsidRPr="00BA76A1">
        <w:rPr>
          <w:rFonts w:ascii="GHEA Grapalat" w:eastAsia="Times New Roman" w:hAnsi="GHEA Grapalat" w:cs="Sylfaen"/>
          <w:sz w:val="20"/>
          <w:szCs w:val="20"/>
          <w:lang w:val="hy-AM"/>
        </w:rPr>
        <w:t>այմանագրովերաշխիքայինժամկետէսահմանվումՊատվիրատուիկողմիցողջծավալով</w:t>
      </w:r>
      <w:r w:rsidRPr="00BA76A1">
        <w:rPr>
          <w:rFonts w:ascii="GHEA Grapalat" w:eastAsia="Times New Roman" w:hAnsi="GHEA Grapalat" w:cs="Times Armenian"/>
          <w:sz w:val="20"/>
          <w:szCs w:val="20"/>
          <w:lang w:val="es-ES"/>
        </w:rPr>
        <w:t xml:space="preserve"> Ա</w:t>
      </w:r>
      <w:r w:rsidRPr="00BA76A1">
        <w:rPr>
          <w:rFonts w:ascii="GHEA Grapalat" w:eastAsia="Times New Roman" w:hAnsi="GHEA Grapalat" w:cs="Sylfaen"/>
          <w:sz w:val="20"/>
          <w:szCs w:val="20"/>
          <w:lang w:val="hy-AM"/>
        </w:rPr>
        <w:t>շխատանքնընդունվելուօրվանհաջորդողօրվանիցհաշված</w:t>
      </w:r>
      <w:r w:rsidR="009C4A74" w:rsidRPr="00BA76A1">
        <w:rPr>
          <w:rFonts w:ascii="GHEA Grapalat" w:eastAsia="Times New Roman" w:hAnsi="GHEA Grapalat" w:cs="Sylfaen"/>
          <w:sz w:val="20"/>
          <w:szCs w:val="20"/>
          <w:lang w:val="es-ES"/>
        </w:rPr>
        <w:t>365</w:t>
      </w:r>
      <w:r w:rsidRPr="00BA76A1">
        <w:rPr>
          <w:rFonts w:ascii="GHEA Grapalat" w:eastAsia="Times New Roman" w:hAnsi="GHEA Grapalat" w:cs="Sylfaen"/>
          <w:sz w:val="20"/>
          <w:szCs w:val="20"/>
          <w:lang w:val="hy-AM"/>
        </w:rPr>
        <w:t>օր</w:t>
      </w:r>
      <w:r w:rsidRPr="00C8279D">
        <w:rPr>
          <w:rFonts w:ascii="GHEA Grapalat" w:eastAsia="Times New Roman" w:hAnsi="GHEA Grapalat" w:cs="Sylfaen"/>
          <w:sz w:val="20"/>
          <w:szCs w:val="20"/>
          <w:lang w:val="hy-AM"/>
        </w:rPr>
        <w:t xml:space="preserve"> (առնվազն 365 օրացուցային </w:t>
      </w:r>
      <w:proofErr w:type="gramStart"/>
      <w:r w:rsidRPr="00C8279D">
        <w:rPr>
          <w:rFonts w:ascii="GHEA Grapalat" w:eastAsia="Times New Roman" w:hAnsi="GHEA Grapalat" w:cs="Sylfaen"/>
          <w:sz w:val="20"/>
          <w:szCs w:val="20"/>
          <w:lang w:val="hy-AM"/>
        </w:rPr>
        <w:t>օր)։</w:t>
      </w:r>
      <w:proofErr w:type="gramEnd"/>
      <w:r w:rsidRPr="00C8279D">
        <w:rPr>
          <w:rFonts w:ascii="GHEA Grapalat" w:eastAsia="Times New Roman" w:hAnsi="GHEA Grapalat" w:cs="Sylfaen"/>
          <w:sz w:val="20"/>
          <w:szCs w:val="20"/>
          <w:lang w:val="hy-AM"/>
        </w:rPr>
        <w:t xml:space="preserve"> Եթե երաշխիքային ժամկետի ընթացքում ի հայտ են եկել </w:t>
      </w:r>
      <w:r w:rsidRPr="00C8279D">
        <w:rPr>
          <w:rFonts w:ascii="GHEA Grapalat" w:eastAsia="Times New Roman" w:hAnsi="GHEA Grapalat" w:cs="Times New Roman"/>
          <w:sz w:val="20"/>
          <w:szCs w:val="20"/>
          <w:lang w:val="hy-AM"/>
        </w:rPr>
        <w:t xml:space="preserve">կատարված Աշխատանքի </w:t>
      </w:r>
      <w:r w:rsidRPr="00C8279D">
        <w:rPr>
          <w:rFonts w:ascii="GHEA Grapalat" w:eastAsia="Times New Roman" w:hAnsi="GHEA Grapalat" w:cs="Sylfaen"/>
          <w:sz w:val="20"/>
          <w:szCs w:val="20"/>
          <w:lang w:val="hy-AM"/>
        </w:rPr>
        <w:t xml:space="preserve">թերություններ, ապա Կապալառուն պարտավոր է իր միջոցների հաշվին, Պատվիրատուի կողմից սահմանված ողջամիտ ժամկետում </w:t>
      </w:r>
      <w:r w:rsidRPr="008D5929">
        <w:rPr>
          <w:rFonts w:ascii="GHEA Grapalat" w:eastAsia="Times New Roman" w:hAnsi="GHEA Grapalat" w:cs="Sylfaen"/>
          <w:sz w:val="20"/>
          <w:szCs w:val="20"/>
          <w:lang w:val="hy-AM"/>
        </w:rPr>
        <w:t>վերացնել թերությունները:</w:t>
      </w:r>
    </w:p>
    <w:p w14:paraId="715174DA" w14:textId="5A946A74" w:rsidR="00C8279D" w:rsidRPr="008D5929"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hy-AM"/>
        </w:rPr>
      </w:pPr>
      <w:r w:rsidRPr="008D5929">
        <w:rPr>
          <w:rFonts w:ascii="GHEA Grapalat" w:eastAsia="Times New Roman" w:hAnsi="GHEA Grapalat" w:cs="Times Armenian"/>
          <w:sz w:val="20"/>
          <w:szCs w:val="20"/>
          <w:lang w:val="es-ES"/>
        </w:rPr>
        <w:t>3.4.</w:t>
      </w:r>
      <w:r w:rsidR="008D5929" w:rsidRPr="008D5929">
        <w:rPr>
          <w:rFonts w:ascii="GHEA Grapalat" w:eastAsia="Times New Roman" w:hAnsi="GHEA Grapalat" w:cs="Times Armenian"/>
          <w:sz w:val="20"/>
          <w:szCs w:val="20"/>
          <w:lang w:val="hy-AM"/>
        </w:rPr>
        <w:t>10</w:t>
      </w:r>
    </w:p>
    <w:p w14:paraId="5CFCCF65" w14:textId="1AE63D2C"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es-ES"/>
        </w:rPr>
      </w:pPr>
      <w:r w:rsidRPr="00C8279D">
        <w:rPr>
          <w:rFonts w:ascii="GHEA Grapalat" w:eastAsia="Times New Roman" w:hAnsi="GHEA Grapalat" w:cs="Times Armenian"/>
          <w:sz w:val="20"/>
          <w:szCs w:val="20"/>
          <w:lang w:val="es-ES"/>
        </w:rPr>
        <w:t xml:space="preserve">3.4.11 </w:t>
      </w:r>
      <w:proofErr w:type="spellStart"/>
      <w:r w:rsidRPr="00C8279D">
        <w:rPr>
          <w:rFonts w:ascii="GHEA Grapalat" w:eastAsia="Times New Roman" w:hAnsi="GHEA Grapalat" w:cs="Times Armenian"/>
          <w:sz w:val="20"/>
          <w:szCs w:val="20"/>
          <w:lang w:val="es-ES"/>
        </w:rPr>
        <w:t>Որակավորման</w:t>
      </w:r>
      <w:proofErr w:type="spellEnd"/>
      <w:r w:rsidRPr="00C8279D">
        <w:rPr>
          <w:rFonts w:ascii="GHEA Grapalat" w:eastAsia="Times New Roman" w:hAnsi="GHEA Grapalat" w:cs="Times Armenian"/>
          <w:sz w:val="20"/>
          <w:szCs w:val="20"/>
          <w:lang w:val="es-ES"/>
        </w:rPr>
        <w:t xml:space="preserve"> և պ</w:t>
      </w:r>
      <w:r w:rsidRPr="00C8279D">
        <w:rPr>
          <w:rFonts w:ascii="GHEA Grapalat" w:eastAsia="Times New Roman" w:hAnsi="GHEA Grapalat" w:cs="Sylfaen"/>
          <w:sz w:val="20"/>
          <w:szCs w:val="20"/>
          <w:lang w:val="pt-BR"/>
        </w:rPr>
        <w:t>այմանագրի</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կատարման</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ապահովման</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գործողության</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ընթացքում</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լուծարման</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կամ</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սնանկացման</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գործընթաց</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սկսելու</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դեպքում</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դրա</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մասին</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նախապես</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գրավոր</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տեղեկացնել</w:t>
      </w:r>
      <w:r w:rsidR="008D5929" w:rsidRPr="008D5929">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pt-BR"/>
        </w:rPr>
        <w:t>Պատվիրատուին</w:t>
      </w:r>
      <w:r w:rsidRPr="00C8279D">
        <w:rPr>
          <w:rFonts w:ascii="GHEA Grapalat" w:eastAsia="Times New Roman" w:hAnsi="GHEA Grapalat" w:cs="Tahoma"/>
          <w:sz w:val="20"/>
          <w:szCs w:val="20"/>
          <w:lang w:val="es-ES"/>
        </w:rPr>
        <w:t>։</w:t>
      </w:r>
    </w:p>
    <w:p w14:paraId="69AD4DCD"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16"/>
          <w:szCs w:val="16"/>
          <w:u w:val="single"/>
          <w:lang w:val="es-ES"/>
        </w:rPr>
      </w:pPr>
    </w:p>
    <w:p w14:paraId="388E91D5"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es-ES"/>
        </w:rPr>
      </w:pPr>
      <w:r w:rsidRPr="00C8279D">
        <w:rPr>
          <w:rFonts w:ascii="GHEA Grapalat" w:eastAsia="Times New Roman" w:hAnsi="GHEA Grapalat" w:cs="Times New Roman"/>
          <w:b/>
          <w:sz w:val="20"/>
          <w:szCs w:val="20"/>
          <w:lang w:val="es-ES"/>
        </w:rPr>
        <w:t xml:space="preserve">4. </w:t>
      </w:r>
      <w:r w:rsidRPr="00C8279D">
        <w:rPr>
          <w:rFonts w:ascii="GHEA Grapalat" w:eastAsia="Times New Roman" w:hAnsi="GHEA Grapalat" w:cs="Sylfaen"/>
          <w:b/>
          <w:sz w:val="20"/>
          <w:szCs w:val="20"/>
          <w:lang w:val="pt-BR"/>
        </w:rPr>
        <w:t>ԱՇԽԱՏԱՆՔԻՀԱՆՁՆՄԱՆԵՎԸՆԴՈՒՆՄԱՆԿԱՐԳԸ</w:t>
      </w:r>
    </w:p>
    <w:p w14:paraId="507D627B" w14:textId="77777777" w:rsidR="00C8279D" w:rsidRPr="00C8279D" w:rsidRDefault="00C8279D" w:rsidP="00C8279D">
      <w:pPr>
        <w:spacing w:after="0" w:line="240" w:lineRule="auto"/>
        <w:ind w:firstLine="720"/>
        <w:jc w:val="both"/>
        <w:rPr>
          <w:rFonts w:ascii="GHEA Grapalat" w:eastAsia="Times New Roman" w:hAnsi="GHEA Grapalat" w:cs="Sylfaen"/>
          <w:sz w:val="20"/>
          <w:szCs w:val="24"/>
          <w:lang w:val="hy-AM"/>
        </w:rPr>
      </w:pPr>
      <w:r w:rsidRPr="00C8279D">
        <w:rPr>
          <w:rFonts w:ascii="GHEA Grapalat" w:eastAsia="Times New Roman" w:hAnsi="GHEA Grapalat" w:cs="Times New Roman"/>
          <w:sz w:val="20"/>
          <w:szCs w:val="24"/>
          <w:lang w:val="es-ES"/>
        </w:rPr>
        <w:t>4</w:t>
      </w:r>
      <w:r w:rsidRPr="00C8279D">
        <w:rPr>
          <w:rFonts w:ascii="GHEA Grapalat" w:eastAsia="Times New Roman" w:hAnsi="GHEA Grapalat" w:cs="Times New Roman"/>
          <w:sz w:val="20"/>
          <w:szCs w:val="24"/>
          <w:lang w:val="hy-AM"/>
        </w:rPr>
        <w:t xml:space="preserve">.1 Կատարված աշխատանքը </w:t>
      </w:r>
      <w:r w:rsidRPr="00C8279D">
        <w:rPr>
          <w:rFonts w:ascii="GHEA Grapalat" w:eastAsia="Times New Roman" w:hAnsi="GHEA Grapalat" w:cs="Sylfaen"/>
          <w:sz w:val="20"/>
          <w:szCs w:val="24"/>
          <w:lang w:val="hy-AM"/>
        </w:rPr>
        <w:t>ընդունվում է Պատվիրատուի և Կա</w:t>
      </w:r>
      <w:proofErr w:type="spellStart"/>
      <w:r w:rsidRPr="00C8279D">
        <w:rPr>
          <w:rFonts w:ascii="GHEA Grapalat" w:eastAsia="Times New Roman" w:hAnsi="GHEA Grapalat" w:cs="Sylfaen"/>
          <w:sz w:val="20"/>
          <w:szCs w:val="24"/>
        </w:rPr>
        <w:t>պալառուի</w:t>
      </w:r>
      <w:proofErr w:type="spellEnd"/>
      <w:r w:rsidRPr="00C8279D">
        <w:rPr>
          <w:rFonts w:ascii="GHEA Grapalat" w:eastAsia="Times New Roman" w:hAnsi="GHEA Grapalat" w:cs="Sylfaen"/>
          <w:sz w:val="20"/>
          <w:szCs w:val="24"/>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C8279D">
        <w:rPr>
          <w:rFonts w:ascii="GHEA Grapalat" w:eastAsia="Times New Roman" w:hAnsi="GHEA Grapalat" w:cs="Sylfaen"/>
          <w:sz w:val="20"/>
          <w:szCs w:val="24"/>
        </w:rPr>
        <w:t>պալառուի</w:t>
      </w:r>
      <w:proofErr w:type="spellEnd"/>
      <w:r w:rsidRPr="00C8279D">
        <w:rPr>
          <w:rFonts w:ascii="GHEA Grapalat" w:eastAsia="Times New Roman" w:hAnsi="GHEA Grapalat" w:cs="Sylfaen"/>
          <w:sz w:val="20"/>
          <w:szCs w:val="24"/>
          <w:lang w:val="hy-AM"/>
        </w:rPr>
        <w:t xml:space="preserve">միջև երկկողմ հաստատված փաստաթղթով՝ նշելով փաստաթղթի կազմման ամսաթիվը: </w:t>
      </w:r>
    </w:p>
    <w:p w14:paraId="7537FB2C" w14:textId="33B53D63" w:rsidR="00C8279D" w:rsidRPr="00F466A0" w:rsidRDefault="00C8279D" w:rsidP="00C8279D">
      <w:pPr>
        <w:tabs>
          <w:tab w:val="num" w:pos="0"/>
          <w:tab w:val="left" w:pos="720"/>
          <w:tab w:val="num" w:pos="900"/>
        </w:tabs>
        <w:spacing w:after="0" w:line="240" w:lineRule="auto"/>
        <w:jc w:val="both"/>
        <w:rPr>
          <w:rFonts w:ascii="GHEA Grapalat" w:eastAsia="Times New Roman" w:hAnsi="GHEA Grapalat" w:cs="Times New Roman"/>
          <w:b/>
          <w:sz w:val="20"/>
          <w:szCs w:val="24"/>
          <w:lang w:val="hy-AM"/>
        </w:rPr>
      </w:pPr>
      <w:r w:rsidRPr="00C8279D">
        <w:rPr>
          <w:rFonts w:ascii="GHEA Grapalat" w:eastAsia="Times New Roman" w:hAnsi="GHEA Grapalat" w:cs="Times New Roman"/>
          <w:sz w:val="20"/>
          <w:szCs w:val="24"/>
          <w:lang w:val="hy-AM"/>
        </w:rPr>
        <w:tab/>
      </w:r>
      <w:r w:rsidRPr="008D5929">
        <w:rPr>
          <w:rFonts w:ascii="GHEA Grapalat" w:eastAsia="Times New Roman" w:hAnsi="GHEA Grapalat" w:cs="Times New Roman"/>
          <w:b/>
          <w:sz w:val="20"/>
          <w:szCs w:val="24"/>
          <w:lang w:val="hy-AM"/>
        </w:rPr>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p>
    <w:p w14:paraId="7FABB5CD" w14:textId="77777777" w:rsidR="00C8279D" w:rsidRPr="00C8279D" w:rsidRDefault="00C8279D" w:rsidP="00C8279D">
      <w:pPr>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042C39" w:rsidRPr="00042C39">
        <w:rPr>
          <w:rFonts w:ascii="GHEA Grapalat" w:eastAsia="Times New Roman" w:hAnsi="GHEA Grapalat" w:cs="Sylfaen"/>
          <w:sz w:val="20"/>
          <w:szCs w:val="24"/>
          <w:lang w:val="hy-AM"/>
        </w:rPr>
        <w:t>2</w:t>
      </w:r>
      <w:r w:rsidRPr="00C8279D">
        <w:rPr>
          <w:rFonts w:ascii="GHEA Grapalat" w:eastAsia="Times New Roman" w:hAnsi="GHEA Grapalat" w:cs="Sylfaen"/>
          <w:sz w:val="20"/>
          <w:szCs w:val="24"/>
          <w:lang w:val="hy-AM"/>
        </w:rPr>
        <w:t xml:space="preserve"> օրինակ </w:t>
      </w:r>
      <w:r w:rsidRPr="00C8279D">
        <w:rPr>
          <w:rFonts w:ascii="GHEA Grapalat" w:eastAsia="Times New Roman" w:hAnsi="GHEA Grapalat" w:cs="Sylfaen"/>
          <w:sz w:val="20"/>
          <w:szCs w:val="20"/>
          <w:lang w:val="hy-AM"/>
        </w:rPr>
        <w:t xml:space="preserve">(հավելված N 3): </w:t>
      </w:r>
    </w:p>
    <w:p w14:paraId="796A6C2F" w14:textId="77777777" w:rsidR="00C8279D" w:rsidRPr="00C8279D" w:rsidRDefault="00C8279D" w:rsidP="00C8279D">
      <w:pPr>
        <w:spacing w:after="0" w:line="240" w:lineRule="auto"/>
        <w:ind w:firstLine="720"/>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02C54AE1" w14:textId="77777777" w:rsidR="00C8279D" w:rsidRPr="00C8279D" w:rsidRDefault="00C8279D" w:rsidP="00C8279D">
      <w:pPr>
        <w:spacing w:after="0" w:line="240" w:lineRule="auto"/>
        <w:ind w:firstLine="720"/>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ա) հարցի կարգավորման համար ձեռնարկում է նման իրավիճակի համար պայմանագրով նախատեսված միջոցները.</w:t>
      </w:r>
    </w:p>
    <w:p w14:paraId="65D63A55" w14:textId="77777777" w:rsidR="00C8279D" w:rsidRPr="00C8279D" w:rsidRDefault="00C8279D" w:rsidP="00C8279D">
      <w:pPr>
        <w:spacing w:after="0" w:line="240" w:lineRule="auto"/>
        <w:ind w:firstLine="720"/>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 բ) Կապալառուի նկատմամբ կիրառում է պայմանագրով նախատեսված պատասխանատվության միջոցներ։</w:t>
      </w:r>
    </w:p>
    <w:p w14:paraId="6688A93E" w14:textId="77777777" w:rsidR="00C8279D" w:rsidRPr="00C8279D" w:rsidRDefault="00C8279D" w:rsidP="00C8279D">
      <w:pPr>
        <w:spacing w:after="0" w:line="240" w:lineRule="auto"/>
        <w:ind w:firstLine="720"/>
        <w:jc w:val="both"/>
        <w:rPr>
          <w:rFonts w:ascii="GHEA Grapalat" w:eastAsia="Times New Roman" w:hAnsi="GHEA Grapalat" w:cs="Sylfaen"/>
          <w:sz w:val="20"/>
          <w:szCs w:val="24"/>
          <w:lang w:val="hy-AM"/>
        </w:rPr>
      </w:pPr>
      <w:r w:rsidRPr="00C8279D">
        <w:rPr>
          <w:rFonts w:ascii="GHEA Grapalat" w:eastAsia="Times New Roman" w:hAnsi="GHEA Grapalat" w:cs="Sylfaen"/>
          <w:sz w:val="20"/>
          <w:szCs w:val="24"/>
          <w:lang w:val="hy-AM"/>
        </w:rPr>
        <w:t xml:space="preserve">4.3 Պատվիրատուն հանձնման-ընդունման արձանագրությունը ստանալու </w:t>
      </w:r>
      <w:r w:rsidRPr="00C8279D">
        <w:rPr>
          <w:rFonts w:ascii="GHEA Grapalat" w:eastAsia="Times New Roman" w:hAnsi="GHEA Grapalat" w:cs="Sylfaen"/>
          <w:sz w:val="20"/>
          <w:szCs w:val="20"/>
          <w:lang w:val="hy-AM"/>
        </w:rPr>
        <w:t>օրվան հաջորդող աշխատանքային օրվանից հաշված  աշխատանքային օրվա ընթացքում</w:t>
      </w:r>
      <w:r w:rsidRPr="00C8279D">
        <w:rPr>
          <w:rFonts w:ascii="GHEA Grapalat" w:eastAsia="Times New Roman" w:hAnsi="GHEA Grapalat" w:cs="Sylfaen"/>
          <w:sz w:val="20"/>
          <w:szCs w:val="24"/>
          <w:lang w:val="hy-AM"/>
        </w:rPr>
        <w:t xml:space="preserve"> Կապալառուին է ներկայացնում իր կողմից </w:t>
      </w:r>
      <w:r w:rsidRPr="00C8279D">
        <w:rPr>
          <w:rFonts w:ascii="GHEA Grapalat" w:eastAsia="Times New Roman" w:hAnsi="GHEA Grapalat" w:cs="Sylfaen"/>
          <w:sz w:val="20"/>
          <w:szCs w:val="24"/>
          <w:lang w:val="hy-AM"/>
        </w:rPr>
        <w:lastRenderedPageBreak/>
        <w:t>ստորագրված հանձնման-ընդունման արձանագրության մեկ օրինակը կամ աշխատանքը չընդունելու պատճառաբանված մերժումը։</w:t>
      </w:r>
    </w:p>
    <w:p w14:paraId="23D1A29E" w14:textId="77777777" w:rsidR="00C8279D" w:rsidRPr="00C8279D" w:rsidRDefault="00C8279D" w:rsidP="00C8279D">
      <w:pPr>
        <w:spacing w:after="0" w:line="240" w:lineRule="auto"/>
        <w:ind w:firstLine="720"/>
        <w:jc w:val="both"/>
        <w:rPr>
          <w:rFonts w:ascii="GHEA Grapalat" w:eastAsia="Times New Roman" w:hAnsi="GHEA Grapalat" w:cs="Sylfaen"/>
          <w:b/>
          <w:sz w:val="20"/>
          <w:szCs w:val="24"/>
          <w:lang w:val="hy-AM"/>
        </w:rPr>
      </w:pPr>
      <w:r w:rsidRPr="00C8279D">
        <w:rPr>
          <w:rFonts w:ascii="GHEA Grapalat" w:eastAsia="Times New Roman" w:hAnsi="GHEA Grapalat" w:cs="Sylfaen"/>
          <w:sz w:val="20"/>
          <w:szCs w:val="24"/>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C8279D">
        <w:rPr>
          <w:rFonts w:ascii="GHEA Grapalat" w:eastAsia="Times New Roman" w:hAnsi="GHEA Grapalat" w:cs="Sylfaen"/>
          <w:sz w:val="20"/>
          <w:szCs w:val="24"/>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C8279D">
        <w:rPr>
          <w:rFonts w:ascii="GHEA Grapalat" w:eastAsia="Times New Roman" w:hAnsi="GHEA Grapalat" w:cs="Sylfaen"/>
          <w:sz w:val="20"/>
          <w:szCs w:val="24"/>
          <w:lang w:val="hy-AM"/>
        </w:rPr>
        <w:softHyphen/>
        <w:t>գրությունը:</w:t>
      </w:r>
    </w:p>
    <w:p w14:paraId="3C583AE0" w14:textId="21B8F261" w:rsidR="00C8279D" w:rsidRPr="00C8279D" w:rsidRDefault="00C8279D" w:rsidP="00C8279D">
      <w:pPr>
        <w:spacing w:after="0" w:line="240" w:lineRule="auto"/>
        <w:ind w:firstLine="720"/>
        <w:jc w:val="both"/>
        <w:rPr>
          <w:rFonts w:ascii="GHEA Grapalat" w:eastAsia="Times New Roman" w:hAnsi="GHEA Grapalat" w:cs="Times Armenian"/>
          <w:sz w:val="20"/>
          <w:szCs w:val="20"/>
          <w:lang w:val="hy-AM"/>
        </w:rPr>
      </w:pPr>
      <w:r w:rsidRPr="00C8279D">
        <w:rPr>
          <w:rFonts w:ascii="GHEA Grapalat" w:eastAsia="Times New Roman" w:hAnsi="GHEA Grapalat" w:cs="Times New Roman"/>
          <w:sz w:val="20"/>
          <w:szCs w:val="20"/>
          <w:lang w:val="hy-AM"/>
        </w:rPr>
        <w:t>4.</w:t>
      </w:r>
      <w:r w:rsidRPr="00C8279D">
        <w:rPr>
          <w:rFonts w:ascii="GHEA Grapalat" w:eastAsia="Times New Roman" w:hAnsi="GHEA Grapalat" w:cs="Times New Roman"/>
          <w:sz w:val="20"/>
          <w:szCs w:val="20"/>
          <w:lang w:val="pt-BR"/>
        </w:rPr>
        <w:t>5</w:t>
      </w:r>
      <w:r w:rsidRPr="00C8279D">
        <w:rPr>
          <w:rFonts w:ascii="GHEA Grapalat" w:eastAsia="Times New Roman" w:hAnsi="GHEA Grapalat" w:cs="Times New Roman"/>
          <w:sz w:val="20"/>
          <w:szCs w:val="20"/>
          <w:lang w:val="hy-AM"/>
        </w:rPr>
        <w:tab/>
      </w:r>
      <w:r w:rsidRPr="00C8279D">
        <w:rPr>
          <w:rFonts w:ascii="GHEA Grapalat" w:eastAsia="Times New Roman" w:hAnsi="GHEA Grapalat" w:cs="Sylfaen"/>
          <w:sz w:val="20"/>
          <w:szCs w:val="20"/>
          <w:lang w:val="hy-AM"/>
        </w:rPr>
        <w:t>Աշխատանքի</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կամ</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պայմանագրի</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օրացուցային</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գրաֆիկով</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նախատեսված</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առանձին</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տեսակի</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աշխատանքների</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փուլերի</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և</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ծավալների</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արդյունքները</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նախագծանախահաշվային</w:t>
      </w:r>
      <w:r w:rsidR="00C93686" w:rsidRPr="00C93686">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փաստաթղթերին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չհամապատասխանելու</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դեպքում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կողմերը</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կազմում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են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երկկողմ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ակտ</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թվարկելով</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թերությունների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վերացման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համարպահանջվող</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կատարման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ենթակա</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լրացուցիչ</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աշխատանքները</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և</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ժամկետները</w:t>
      </w:r>
      <w:r w:rsidRPr="00C8279D">
        <w:rPr>
          <w:rFonts w:ascii="GHEA Grapalat" w:eastAsia="Times New Roman" w:hAnsi="GHEA Grapalat" w:cs="Tahoma"/>
          <w:sz w:val="20"/>
          <w:szCs w:val="20"/>
          <w:lang w:val="hy-AM"/>
        </w:rPr>
        <w:t>։</w:t>
      </w:r>
      <w:r w:rsidR="00E173E7" w:rsidRPr="00E173E7">
        <w:rPr>
          <w:rFonts w:ascii="GHEA Grapalat" w:eastAsia="Times New Roman" w:hAnsi="GHEA Grapalat" w:cs="Tahoma"/>
          <w:sz w:val="20"/>
          <w:szCs w:val="20"/>
          <w:lang w:val="hy-AM"/>
        </w:rPr>
        <w:t xml:space="preserve"> </w:t>
      </w:r>
      <w:r w:rsidRPr="00C8279D">
        <w:rPr>
          <w:rFonts w:ascii="GHEA Grapalat" w:eastAsia="Times New Roman" w:hAnsi="GHEA Grapalat" w:cs="Sylfaen"/>
          <w:sz w:val="20"/>
          <w:szCs w:val="20"/>
          <w:lang w:val="hy-AM"/>
        </w:rPr>
        <w:t>Կապալառուն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պարտավոր</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պայմանագրային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գնի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սահմաններում</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առանց</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լրացուցիչ</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վճարի</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կատարել</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անհրաժեշտ</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աշխատանքներ</w:t>
      </w:r>
      <w:r w:rsidRPr="00C8279D">
        <w:rPr>
          <w:rFonts w:ascii="GHEA Grapalat" w:eastAsia="Times New Roman" w:hAnsi="GHEA Grapalat" w:cs="Tahoma"/>
          <w:sz w:val="20"/>
          <w:szCs w:val="20"/>
          <w:lang w:val="hy-AM"/>
        </w:rPr>
        <w:t>։</w:t>
      </w:r>
    </w:p>
    <w:p w14:paraId="1FD7750D" w14:textId="4F372943" w:rsidR="00C8279D" w:rsidRPr="00C8279D" w:rsidRDefault="00C8279D" w:rsidP="00C8279D">
      <w:pPr>
        <w:spacing w:after="0" w:line="240" w:lineRule="auto"/>
        <w:jc w:val="both"/>
        <w:rPr>
          <w:rFonts w:ascii="GHEA Mariam" w:eastAsia="Times New Roman" w:hAnsi="GHEA Mariam" w:cs="Times New Roman"/>
          <w:spacing w:val="-8"/>
          <w:sz w:val="20"/>
          <w:szCs w:val="20"/>
          <w:lang w:val="pt-BR" w:eastAsia="ru-RU"/>
        </w:rPr>
      </w:pPr>
      <w:r w:rsidRPr="00C8279D">
        <w:rPr>
          <w:rFonts w:ascii="GHEA Grapalat" w:eastAsia="Times New Roman" w:hAnsi="GHEA Grapalat" w:cs="Sylfaen"/>
          <w:sz w:val="20"/>
          <w:szCs w:val="20"/>
          <w:lang w:val="hy-AM" w:eastAsia="ru-RU"/>
        </w:rPr>
        <w:t xml:space="preserve">         4.6 Աշխատանքն</w:t>
      </w:r>
      <w:r w:rsidR="00E173E7" w:rsidRPr="00E173E7">
        <w:rPr>
          <w:rFonts w:ascii="GHEA Grapalat" w:eastAsia="Times New Roman" w:hAnsi="GHEA Grapalat" w:cs="Sylfaen"/>
          <w:sz w:val="20"/>
          <w:szCs w:val="20"/>
          <w:lang w:val="hy-AM" w:eastAsia="ru-RU"/>
        </w:rPr>
        <w:t xml:space="preserve"> </w:t>
      </w:r>
      <w:r w:rsidRPr="00C8279D">
        <w:rPr>
          <w:rFonts w:ascii="GHEA Grapalat" w:eastAsia="Times New Roman" w:hAnsi="GHEA Grapalat" w:cs="Sylfaen"/>
          <w:sz w:val="20"/>
          <w:szCs w:val="20"/>
          <w:lang w:val="hy-AM" w:eastAsia="ru-RU"/>
        </w:rPr>
        <w:t>ընդունելիս կիրառվում են նաև հետևյալ պայմանները`</w:t>
      </w:r>
    </w:p>
    <w:p w14:paraId="27B226C0" w14:textId="77777777" w:rsidR="00C8279D" w:rsidRPr="00C8279D" w:rsidRDefault="00C8279D" w:rsidP="00C8279D">
      <w:pPr>
        <w:spacing w:after="0" w:line="240" w:lineRule="auto"/>
        <w:ind w:firstLine="709"/>
        <w:jc w:val="both"/>
        <w:rPr>
          <w:rFonts w:ascii="GHEA Grapalat" w:eastAsia="Times New Roman" w:hAnsi="GHEA Grapalat" w:cs="Sylfaen"/>
          <w:sz w:val="20"/>
          <w:szCs w:val="20"/>
          <w:lang w:val="hy-AM" w:eastAsia="ru-RU"/>
        </w:rPr>
      </w:pPr>
      <w:r w:rsidRPr="00C8279D">
        <w:rPr>
          <w:rFonts w:ascii="GHEA Grapalat" w:eastAsia="Times New Roman" w:hAnsi="GHEA Grapalat" w:cs="Sylfaen"/>
          <w:sz w:val="20"/>
          <w:szCs w:val="20"/>
          <w:lang w:val="hy-AM" w:eastAsia="ru-RU"/>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788561F9" w14:textId="77777777" w:rsidR="00C8279D" w:rsidRPr="00C8279D" w:rsidRDefault="00C8279D" w:rsidP="00C8279D">
      <w:pPr>
        <w:spacing w:after="0" w:line="240" w:lineRule="auto"/>
        <w:ind w:firstLine="709"/>
        <w:jc w:val="both"/>
        <w:rPr>
          <w:rFonts w:ascii="GHEA Grapalat" w:eastAsia="Times New Roman" w:hAnsi="GHEA Grapalat" w:cs="Sylfaen"/>
          <w:sz w:val="20"/>
          <w:szCs w:val="20"/>
          <w:lang w:val="hy-AM" w:eastAsia="ru-RU"/>
        </w:rPr>
      </w:pPr>
      <w:r w:rsidRPr="00C8279D">
        <w:rPr>
          <w:rFonts w:ascii="GHEA Grapalat" w:eastAsia="Times New Roman" w:hAnsi="GHEA Grapalat" w:cs="Sylfaen"/>
          <w:sz w:val="20"/>
          <w:szCs w:val="20"/>
          <w:lang w:val="hy-AM" w:eastAsia="ru-RU"/>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300C7F93" w14:textId="77777777" w:rsidR="00C8279D" w:rsidRPr="00C8279D" w:rsidRDefault="00C8279D" w:rsidP="00C8279D">
      <w:pPr>
        <w:spacing w:after="0" w:line="240" w:lineRule="auto"/>
        <w:ind w:firstLine="709"/>
        <w:jc w:val="both"/>
        <w:rPr>
          <w:rFonts w:ascii="GHEA Grapalat" w:eastAsia="Times New Roman" w:hAnsi="GHEA Grapalat" w:cs="Sylfaen"/>
          <w:sz w:val="20"/>
          <w:szCs w:val="20"/>
          <w:lang w:val="hy-AM" w:eastAsia="ru-RU"/>
        </w:rPr>
      </w:pPr>
      <w:r w:rsidRPr="00C8279D">
        <w:rPr>
          <w:rFonts w:ascii="GHEA Grapalat" w:eastAsia="Times New Roman" w:hAnsi="GHEA Grapalat" w:cs="Sylfaen"/>
          <w:sz w:val="20"/>
          <w:szCs w:val="20"/>
          <w:lang w:val="hy-AM" w:eastAsia="ru-RU"/>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6A86F674" w14:textId="77777777" w:rsidR="00C8279D" w:rsidRPr="00C8279D" w:rsidRDefault="00C8279D" w:rsidP="00C8279D">
      <w:pPr>
        <w:spacing w:after="0" w:line="240" w:lineRule="auto"/>
        <w:ind w:firstLine="709"/>
        <w:jc w:val="both"/>
        <w:rPr>
          <w:rFonts w:ascii="GHEA Grapalat" w:eastAsia="Times New Roman" w:hAnsi="GHEA Grapalat" w:cs="Sylfaen"/>
          <w:sz w:val="20"/>
          <w:szCs w:val="20"/>
          <w:lang w:val="hy-AM" w:eastAsia="ru-RU"/>
        </w:rPr>
      </w:pPr>
      <w:r w:rsidRPr="00C8279D">
        <w:rPr>
          <w:rFonts w:ascii="GHEA Grapalat" w:eastAsia="Times New Roman" w:hAnsi="GHEA Grapalat" w:cs="Sylfaen"/>
          <w:sz w:val="20"/>
          <w:szCs w:val="20"/>
          <w:lang w:val="hy-AM" w:eastAsia="ru-RU"/>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6A9A7FD" w14:textId="77777777" w:rsidR="00C8279D" w:rsidRPr="00C8279D" w:rsidRDefault="00C8279D" w:rsidP="00C8279D">
      <w:pPr>
        <w:spacing w:after="0" w:line="240" w:lineRule="auto"/>
        <w:ind w:firstLine="709"/>
        <w:jc w:val="both"/>
        <w:rPr>
          <w:rFonts w:ascii="GHEA Grapalat" w:eastAsia="Times New Roman" w:hAnsi="GHEA Grapalat" w:cs="Sylfaen"/>
          <w:sz w:val="20"/>
          <w:szCs w:val="20"/>
          <w:lang w:val="hy-AM" w:eastAsia="ru-RU"/>
        </w:rPr>
      </w:pPr>
      <w:r w:rsidRPr="00C8279D">
        <w:rPr>
          <w:rFonts w:ascii="GHEA Grapalat" w:eastAsia="Times New Roman" w:hAnsi="GHEA Grapalat" w:cs="Sylfaen"/>
          <w:sz w:val="20"/>
          <w:szCs w:val="20"/>
          <w:lang w:val="hy-AM" w:eastAsia="ru-RU"/>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459E8BAC" w14:textId="77777777" w:rsidR="00C8279D" w:rsidRPr="00C8279D" w:rsidRDefault="00C8279D" w:rsidP="00C8279D">
      <w:pPr>
        <w:spacing w:after="0" w:line="240" w:lineRule="auto"/>
        <w:ind w:firstLine="709"/>
        <w:jc w:val="both"/>
        <w:rPr>
          <w:rFonts w:ascii="GHEA Grapalat" w:eastAsia="Times New Roman" w:hAnsi="GHEA Grapalat" w:cs="Sylfaen"/>
          <w:sz w:val="20"/>
          <w:szCs w:val="20"/>
          <w:lang w:val="hy-AM" w:eastAsia="ru-RU"/>
        </w:rPr>
      </w:pPr>
      <w:r w:rsidRPr="00C8279D">
        <w:rPr>
          <w:rFonts w:ascii="GHEA Grapalat" w:eastAsia="Times New Roman" w:hAnsi="GHEA Grapalat" w:cs="Sylfaen"/>
          <w:sz w:val="20"/>
          <w:szCs w:val="20"/>
          <w:lang w:val="hy-AM" w:eastAsia="ru-RU"/>
        </w:rPr>
        <w:t>բ. չի համապատասխանում պայմանագրի պայմաններին, ապա արձանագրություն չի ստորագրվում.</w:t>
      </w:r>
    </w:p>
    <w:p w14:paraId="6E611B80" w14:textId="77777777" w:rsidR="00C8279D" w:rsidRPr="00C8279D" w:rsidRDefault="00C8279D" w:rsidP="00C8279D">
      <w:pPr>
        <w:spacing w:after="0" w:line="240" w:lineRule="auto"/>
        <w:ind w:firstLine="709"/>
        <w:jc w:val="both"/>
        <w:rPr>
          <w:rFonts w:ascii="GHEA Grapalat" w:eastAsia="Times New Roman" w:hAnsi="GHEA Grapalat" w:cs="Sylfaen"/>
          <w:sz w:val="20"/>
          <w:szCs w:val="20"/>
          <w:lang w:val="hy-AM" w:eastAsia="ru-RU"/>
        </w:rPr>
      </w:pPr>
      <w:r w:rsidRPr="00C8279D">
        <w:rPr>
          <w:rFonts w:ascii="GHEA Grapalat" w:eastAsia="Times New Roman" w:hAnsi="GHEA Grapalat" w:cs="Sylfaen"/>
          <w:sz w:val="20"/>
          <w:szCs w:val="20"/>
          <w:lang w:val="hy-AM" w:eastAsia="ru-RU"/>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E68EB6C"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4"/>
          <w:szCs w:val="24"/>
          <w:lang w:val="hy-AM"/>
        </w:rPr>
      </w:pPr>
    </w:p>
    <w:p w14:paraId="3A1C53B2"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hy-AM"/>
        </w:rPr>
      </w:pPr>
      <w:r w:rsidRPr="00C8279D">
        <w:rPr>
          <w:rFonts w:ascii="GHEA Grapalat" w:eastAsia="Times New Roman" w:hAnsi="GHEA Grapalat" w:cs="Times New Roman"/>
          <w:b/>
          <w:sz w:val="20"/>
          <w:szCs w:val="20"/>
          <w:lang w:val="hy-AM"/>
        </w:rPr>
        <w:t xml:space="preserve">5. </w:t>
      </w:r>
      <w:r w:rsidRPr="00C8279D">
        <w:rPr>
          <w:rFonts w:ascii="GHEA Grapalat" w:eastAsia="Times New Roman" w:hAnsi="GHEA Grapalat" w:cs="Sylfaen"/>
          <w:b/>
          <w:sz w:val="20"/>
          <w:szCs w:val="20"/>
          <w:lang w:val="hy-AM"/>
        </w:rPr>
        <w:t>ԱՇԽԱՏԱՆՔԻԳԻՆԸԵՎՎԱՐՁԱՏՐՈՒԹՅՈՒՆԸ</w:t>
      </w:r>
    </w:p>
    <w:p w14:paraId="6BC395C0" w14:textId="1236C7C2" w:rsidR="00C8279D" w:rsidRPr="00E173E7" w:rsidRDefault="00E173E7"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E173E7">
        <w:rPr>
          <w:rFonts w:ascii="GHEA Grapalat" w:eastAsia="Times New Roman" w:hAnsi="GHEA Grapalat" w:cs="Times New Roman"/>
          <w:sz w:val="20"/>
          <w:szCs w:val="20"/>
          <w:lang w:val="hy-AM"/>
        </w:rPr>
        <w:t xml:space="preserve"> </w:t>
      </w:r>
    </w:p>
    <w:p w14:paraId="4954C888" w14:textId="61E9920B"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5.1 Սույն </w:t>
      </w:r>
      <w:r w:rsidRPr="00C8279D">
        <w:rPr>
          <w:rFonts w:ascii="GHEA Grapalat" w:eastAsia="Times New Roman" w:hAnsi="GHEA Grapalat" w:cs="Sylfaen"/>
          <w:sz w:val="20"/>
          <w:szCs w:val="20"/>
          <w:lang w:val="hy-AM"/>
        </w:rPr>
        <w:t>պայմանագրի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ընդհանուր</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գինը</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կազմում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Pr="00C8279D">
        <w:rPr>
          <w:rFonts w:ascii="GHEA Grapalat" w:eastAsia="Times New Roman" w:hAnsi="GHEA Grapalat" w:cs="Times Armenian"/>
          <w:sz w:val="20"/>
          <w:szCs w:val="20"/>
          <w:lang w:val="hy-AM"/>
        </w:rPr>
        <w:t xml:space="preserve"> -------------- (------------------)  </w:t>
      </w:r>
      <w:r w:rsidRPr="00C8279D">
        <w:rPr>
          <w:rFonts w:ascii="GHEA Grapalat" w:eastAsia="Times New Roman" w:hAnsi="GHEA Grapalat" w:cs="Sylfaen"/>
          <w:sz w:val="20"/>
          <w:szCs w:val="20"/>
          <w:lang w:val="hy-AM"/>
        </w:rPr>
        <w:t>ՀՀդրամ</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որից</w:t>
      </w:r>
      <w:r w:rsidRPr="00C8279D">
        <w:rPr>
          <w:rFonts w:ascii="GHEA Grapalat" w:eastAsia="Times New Roman" w:hAnsi="GHEA Grapalat" w:cs="Times Armenian"/>
          <w:sz w:val="20"/>
          <w:szCs w:val="20"/>
          <w:lang w:val="hy-AM"/>
        </w:rPr>
        <w:t xml:space="preserve"> ---------- (----------------------------------------) </w:t>
      </w:r>
      <w:r w:rsidRPr="00C8279D">
        <w:rPr>
          <w:rFonts w:ascii="GHEA Grapalat" w:eastAsia="Times New Roman" w:hAnsi="GHEA Grapalat" w:cs="Sylfaen"/>
          <w:sz w:val="20"/>
          <w:szCs w:val="20"/>
          <w:lang w:val="hy-AM"/>
        </w:rPr>
        <w:t>ՀՀ</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դրամը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ԱԱՀ</w:t>
      </w:r>
      <w:r w:rsidRPr="00C8279D">
        <w:rPr>
          <w:rFonts w:ascii="GHEA Grapalat" w:eastAsia="Times New Roman" w:hAnsi="GHEA Grapalat" w:cs="Times Armenian"/>
          <w:sz w:val="20"/>
          <w:szCs w:val="20"/>
          <w:lang w:val="hy-AM"/>
        </w:rPr>
        <w:t>-</w:t>
      </w:r>
      <w:r w:rsidRPr="00C8279D">
        <w:rPr>
          <w:rFonts w:ascii="GHEA Grapalat" w:eastAsia="Times New Roman" w:hAnsi="GHEA Grapalat" w:cs="Sylfaen"/>
          <w:sz w:val="20"/>
          <w:szCs w:val="20"/>
          <w:lang w:val="hy-AM"/>
        </w:rPr>
        <w:t>ն</w:t>
      </w:r>
      <w:r w:rsidRPr="00C8279D">
        <w:rPr>
          <w:rFonts w:ascii="GHEA Grapalat" w:eastAsia="Times New Roman" w:hAnsi="GHEA Grapalat" w:cs="Tahoma"/>
          <w:sz w:val="20"/>
          <w:szCs w:val="20"/>
          <w:lang w:val="hy-AM"/>
        </w:rPr>
        <w:t>։</w:t>
      </w:r>
      <w:r w:rsidR="00E173E7" w:rsidRPr="00E173E7">
        <w:rPr>
          <w:rFonts w:ascii="GHEA Grapalat" w:eastAsia="Times New Roman" w:hAnsi="GHEA Grapalat" w:cs="Tahoma"/>
          <w:sz w:val="20"/>
          <w:szCs w:val="20"/>
          <w:lang w:val="hy-AM"/>
        </w:rPr>
        <w:t xml:space="preserve"> </w:t>
      </w:r>
      <w:r w:rsidRPr="00C8279D">
        <w:rPr>
          <w:rFonts w:ascii="GHEA Grapalat" w:eastAsia="Times New Roman" w:hAnsi="GHEA Grapalat" w:cs="Sylfaen"/>
          <w:sz w:val="20"/>
          <w:szCs w:val="20"/>
          <w:lang w:val="hy-AM"/>
        </w:rPr>
        <w:t>Գինը</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ներառում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Կապալառուի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կողմից</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իրականացվող</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բոլոր</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ծախսերը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ընդորում</w:t>
      </w:r>
      <w:r w:rsidRPr="00C8279D">
        <w:rPr>
          <w:rFonts w:ascii="GHEA Grapalat" w:eastAsia="Times New Roman" w:hAnsi="GHEA Grapalat" w:cs="Times Armenian"/>
          <w:sz w:val="20"/>
          <w:szCs w:val="20"/>
          <w:lang w:val="hy-AM"/>
        </w:rPr>
        <w:t xml:space="preserve">` </w:t>
      </w:r>
    </w:p>
    <w:p w14:paraId="549DE4E5" w14:textId="3A0A0072"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Կանխավճարի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մարումն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իրականացվում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հանձնման-ընդունման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արձանագրությունների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հիման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վրա</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կատարվող</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վճարումներից</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նվազեցումներ</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պահումներ</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կատարելու</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ձևով</w:t>
      </w:r>
      <w:r w:rsidRPr="00C8279D">
        <w:rPr>
          <w:rFonts w:ascii="GHEA Grapalat" w:eastAsia="Times New Roman" w:hAnsi="GHEA Grapalat" w:cs="Tahoma"/>
          <w:sz w:val="20"/>
          <w:szCs w:val="20"/>
          <w:lang w:val="hy-AM"/>
        </w:rPr>
        <w:t>։</w:t>
      </w:r>
      <w:r w:rsidR="00E173E7" w:rsidRPr="00E173E7">
        <w:rPr>
          <w:rFonts w:ascii="GHEA Grapalat" w:eastAsia="Times New Roman" w:hAnsi="GHEA Grapalat" w:cs="Tahoma"/>
          <w:sz w:val="20"/>
          <w:szCs w:val="20"/>
          <w:lang w:val="hy-AM"/>
        </w:rPr>
        <w:t xml:space="preserve"> </w:t>
      </w:r>
      <w:r w:rsidRPr="00C8279D">
        <w:rPr>
          <w:rFonts w:ascii="GHEA Grapalat" w:eastAsia="Times New Roman" w:hAnsi="GHEA Grapalat" w:cs="Times Armenian"/>
          <w:sz w:val="20"/>
          <w:szCs w:val="24"/>
          <w:lang w:val="hy-AM"/>
        </w:rPr>
        <w:t>Ընդ որում մինչև կանխավճարի ամբողջական մարումը, Կապալառուին վճարումներ չեն կատարվում</w:t>
      </w:r>
      <w:r w:rsidRPr="00C8279D">
        <w:rPr>
          <w:rFonts w:ascii="GHEA Grapalat" w:eastAsia="Times New Roman" w:hAnsi="GHEA Grapalat" w:cs="Sylfaen"/>
          <w:sz w:val="20"/>
          <w:szCs w:val="20"/>
          <w:lang w:val="hy-AM"/>
        </w:rPr>
        <w:t>:</w:t>
      </w:r>
      <w:r w:rsidRPr="00C8279D">
        <w:rPr>
          <w:rFonts w:ascii="GHEA Grapalat" w:eastAsia="Times New Roman" w:hAnsi="GHEA Grapalat" w:cs="Sylfaen"/>
          <w:sz w:val="20"/>
          <w:szCs w:val="20"/>
          <w:vertAlign w:val="superscript"/>
          <w:lang w:val="hy-AM"/>
        </w:rPr>
        <w:footnoteReference w:id="4"/>
      </w:r>
    </w:p>
    <w:p w14:paraId="4862F6B7" w14:textId="77777777" w:rsidR="00C8279D" w:rsidRPr="00C8279D" w:rsidRDefault="00C8279D" w:rsidP="00C8279D">
      <w:pPr>
        <w:tabs>
          <w:tab w:val="num" w:pos="0"/>
          <w:tab w:val="left" w:pos="720"/>
          <w:tab w:val="num" w:pos="900"/>
        </w:tabs>
        <w:spacing w:after="0" w:line="240" w:lineRule="auto"/>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5.2 </w:t>
      </w:r>
      <w:r w:rsidRPr="00C8279D">
        <w:rPr>
          <w:rFonts w:ascii="GHEA Grapalat" w:eastAsia="Times New Roman" w:hAnsi="GHEA Grapalat" w:cs="Sylfaen"/>
          <w:sz w:val="20"/>
          <w:szCs w:val="20"/>
          <w:lang w:val="hy-AM"/>
        </w:rPr>
        <w:t>ԱշխատանքիգինըկայունէևԿապալառունիրավունքչունիպահանջելավելացնելու</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իսկՊատվիրատուննվազեցնելուայդգինը</w:t>
      </w:r>
      <w:r w:rsidRPr="00C8279D">
        <w:rPr>
          <w:rFonts w:ascii="GHEA Grapalat" w:eastAsia="Times New Roman" w:hAnsi="GHEA Grapalat" w:cs="Tahoma"/>
          <w:sz w:val="20"/>
          <w:szCs w:val="20"/>
          <w:lang w:val="hy-AM"/>
        </w:rPr>
        <w:t>։</w:t>
      </w:r>
    </w:p>
    <w:p w14:paraId="179F95F0" w14:textId="77777777" w:rsidR="00C8279D" w:rsidRPr="00C8279D" w:rsidRDefault="00C8279D" w:rsidP="00C8279D">
      <w:pPr>
        <w:tabs>
          <w:tab w:val="num" w:pos="0"/>
          <w:tab w:val="left" w:pos="720"/>
          <w:tab w:val="num" w:pos="900"/>
        </w:tabs>
        <w:spacing w:after="0" w:line="240" w:lineRule="auto"/>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 xml:space="preserve">       5.3</w:t>
      </w:r>
      <w:r w:rsidRPr="00C8279D">
        <w:rPr>
          <w:rFonts w:ascii="GHEA Grapalat" w:eastAsia="Times New Roman" w:hAnsi="GHEA Grapalat" w:cs="Sylfaen"/>
          <w:sz w:val="20"/>
          <w:szCs w:val="20"/>
          <w:lang w:val="hy-AM"/>
        </w:rPr>
        <w:tab/>
        <w:t xml:space="preserve"> Պատվիրատունվճարումէ</w:t>
      </w:r>
      <w:r w:rsidRPr="00C8279D">
        <w:rPr>
          <w:rFonts w:ascii="GHEA Grapalat" w:eastAsia="Times New Roman" w:hAnsi="GHEA Grapalat" w:cs="Times Armenian"/>
          <w:sz w:val="20"/>
          <w:szCs w:val="20"/>
          <w:lang w:val="hy-AM"/>
        </w:rPr>
        <w:t xml:space="preserve"> ա</w:t>
      </w:r>
      <w:r w:rsidRPr="00C8279D">
        <w:rPr>
          <w:rFonts w:ascii="GHEA Grapalat" w:eastAsia="Times New Roman" w:hAnsi="GHEA Grapalat" w:cs="Sylfaen"/>
          <w:sz w:val="20"/>
          <w:szCs w:val="20"/>
          <w:lang w:val="hy-AM"/>
        </w:rPr>
        <w:t>շխատանքիկամպայմանագրիօրացուցայինգրաֆիկովնախատեսված`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047C84A" w14:textId="77777777" w:rsidR="00C8279D" w:rsidRPr="00C8279D" w:rsidRDefault="00C8279D" w:rsidP="00C8279D">
      <w:pPr>
        <w:tabs>
          <w:tab w:val="num" w:pos="0"/>
          <w:tab w:val="left" w:pos="720"/>
          <w:tab w:val="num" w:pos="900"/>
        </w:tabs>
        <w:spacing w:after="0" w:line="240" w:lineRule="auto"/>
        <w:jc w:val="both"/>
        <w:rPr>
          <w:rFonts w:ascii="GHEA Grapalat" w:eastAsia="Times New Roman" w:hAnsi="GHEA Grapalat" w:cs="Sylfaen"/>
          <w:sz w:val="20"/>
          <w:szCs w:val="20"/>
          <w:lang w:val="hy-AM"/>
        </w:rPr>
      </w:pPr>
      <w:r w:rsidRPr="00C8279D">
        <w:rPr>
          <w:rFonts w:ascii="GHEA Grapalat" w:eastAsia="Times New Roman" w:hAnsi="GHEA Grapalat" w:cs="Times New Roman"/>
          <w:sz w:val="20"/>
          <w:szCs w:val="24"/>
          <w:lang w:val="hy-AM"/>
        </w:rPr>
        <w:tab/>
      </w:r>
      <w:r w:rsidRPr="00C8279D">
        <w:rPr>
          <w:rFonts w:ascii="GHEA Grapalat" w:eastAsia="Times New Roman"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---ը։ </w:t>
      </w:r>
    </w:p>
    <w:p w14:paraId="3CDBB040" w14:textId="77777777" w:rsidR="00C8279D" w:rsidRPr="00C8279D" w:rsidRDefault="00C8279D" w:rsidP="00C8279D">
      <w:pPr>
        <w:spacing w:after="0" w:line="240" w:lineRule="auto"/>
        <w:ind w:firstLine="709"/>
        <w:jc w:val="both"/>
        <w:rPr>
          <w:rFonts w:ascii="GHEA Grapalat" w:eastAsia="Times New Roman" w:hAnsi="GHEA Grapalat" w:cs="Times New Roman"/>
          <w:sz w:val="20"/>
          <w:szCs w:val="24"/>
          <w:lang w:val="hy-AM"/>
        </w:rPr>
      </w:pPr>
      <w:r w:rsidRPr="00C8279D">
        <w:rPr>
          <w:rFonts w:ascii="GHEA Grapalat" w:eastAsia="Times New Roman" w:hAnsi="GHEA Grapalat" w:cs="Times New Roman"/>
          <w:sz w:val="20"/>
          <w:szCs w:val="24"/>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C8279D">
        <w:rPr>
          <w:rFonts w:ascii="GHEA Grapalat" w:eastAsia="Times New Roman" w:hAnsi="GHEA Grapalat" w:cs="Times New Roman"/>
          <w:sz w:val="20"/>
          <w:szCs w:val="24"/>
          <w:vertAlign w:val="superscript"/>
          <w:lang w:val="hy-AM"/>
        </w:rPr>
        <w:footnoteReference w:id="5"/>
      </w:r>
    </w:p>
    <w:p w14:paraId="53055A45"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0F64ECCD"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2DDD1EE2"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ՆԳ-ն հրավերով հրապարակված շինարարական աշխատանքների նախահաշվային գինն է.</w:t>
      </w:r>
    </w:p>
    <w:p w14:paraId="16F6969A"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ԿԾ-ն տվյալ կատարողական ակտով ներկայացված աշխատանքների ծավալն է գումարային արտահայտությամբ.</w:t>
      </w:r>
    </w:p>
    <w:p w14:paraId="0CFC44E6"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ՎԳ –ն ծավալաթերթ-նախահաշվով սահմանված աշխատանքների դիմաց վճարվող գումարն է:</w:t>
      </w:r>
    </w:p>
    <w:p w14:paraId="44EBF2D0"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4"/>
          <w:szCs w:val="24"/>
          <w:lang w:val="hy-AM"/>
        </w:rPr>
      </w:pPr>
    </w:p>
    <w:p w14:paraId="2ACEE570"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hy-AM"/>
        </w:rPr>
      </w:pPr>
      <w:r w:rsidRPr="00C8279D">
        <w:rPr>
          <w:rFonts w:ascii="GHEA Grapalat" w:eastAsia="Times New Roman" w:hAnsi="GHEA Grapalat" w:cs="Times New Roman"/>
          <w:b/>
          <w:sz w:val="20"/>
          <w:szCs w:val="20"/>
          <w:lang w:val="hy-AM"/>
        </w:rPr>
        <w:t xml:space="preserve">6. </w:t>
      </w:r>
      <w:r w:rsidRPr="00C8279D">
        <w:rPr>
          <w:rFonts w:ascii="GHEA Grapalat" w:eastAsia="Times New Roman" w:hAnsi="GHEA Grapalat" w:cs="Sylfaen"/>
          <w:b/>
          <w:sz w:val="20"/>
          <w:szCs w:val="20"/>
          <w:lang w:val="hy-AM"/>
        </w:rPr>
        <w:t>ԿՈՂՄԵՐԻՊԱՏԱՍԽԱՆԱՏՎՈՒԹՅՈՒՆԸ</w:t>
      </w:r>
    </w:p>
    <w:p w14:paraId="5E44C54A"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6.1</w:t>
      </w:r>
      <w:r w:rsidRPr="00C8279D">
        <w:rPr>
          <w:rFonts w:ascii="GHEA Grapalat" w:eastAsia="Times New Roman" w:hAnsi="GHEA Grapalat" w:cs="Times New Roman"/>
          <w:sz w:val="20"/>
          <w:szCs w:val="20"/>
          <w:lang w:val="hy-AM"/>
        </w:rPr>
        <w:tab/>
      </w:r>
      <w:r w:rsidRPr="00C8279D">
        <w:rPr>
          <w:rFonts w:ascii="GHEA Grapalat" w:eastAsia="Times New Roman" w:hAnsi="GHEA Grapalat" w:cs="Sylfaen"/>
          <w:sz w:val="20"/>
          <w:szCs w:val="20"/>
          <w:lang w:val="hy-AM"/>
        </w:rPr>
        <w:t>ԿապալառունպատասխանատվությունէկրումԱշխատանքիորակիևսույնպայմանագրի</w:t>
      </w:r>
      <w:r w:rsidRPr="00C8279D">
        <w:rPr>
          <w:rFonts w:ascii="GHEA Grapalat" w:eastAsia="Times New Roman" w:hAnsi="GHEA Grapalat" w:cs="Times Armenian"/>
          <w:sz w:val="20"/>
          <w:szCs w:val="20"/>
          <w:lang w:val="hy-AM"/>
        </w:rPr>
        <w:t xml:space="preserve"> 1.3 </w:t>
      </w:r>
      <w:r w:rsidRPr="00C8279D">
        <w:rPr>
          <w:rFonts w:ascii="GHEA Grapalat" w:eastAsia="Times New Roman" w:hAnsi="GHEA Grapalat" w:cs="Sylfaen"/>
          <w:sz w:val="20"/>
          <w:szCs w:val="20"/>
          <w:lang w:val="hy-AM"/>
        </w:rPr>
        <w:t>կետով</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ներառյալօրացուցայինգրաֆիկը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նախատեսվածժամկետիպահպանմանհամար</w:t>
      </w:r>
      <w:r w:rsidRPr="00C8279D">
        <w:rPr>
          <w:rFonts w:ascii="GHEA Grapalat" w:eastAsia="Times New Roman" w:hAnsi="GHEA Grapalat" w:cs="Tahoma"/>
          <w:sz w:val="20"/>
          <w:szCs w:val="20"/>
          <w:lang w:val="hy-AM"/>
        </w:rPr>
        <w:t>։</w:t>
      </w:r>
    </w:p>
    <w:p w14:paraId="0F518C4A"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Times New Roman"/>
          <w:sz w:val="20"/>
          <w:szCs w:val="20"/>
          <w:lang w:val="hy-AM"/>
        </w:rPr>
        <w:t>6.2</w:t>
      </w:r>
      <w:r w:rsidRPr="00C8279D">
        <w:rPr>
          <w:rFonts w:ascii="GHEA Grapalat" w:eastAsia="Times New Roman" w:hAnsi="GHEA Grapalat" w:cs="Times New Roman"/>
          <w:sz w:val="20"/>
          <w:szCs w:val="20"/>
          <w:lang w:val="hy-AM"/>
        </w:rPr>
        <w:tab/>
      </w:r>
      <w:r w:rsidRPr="00C8279D">
        <w:rPr>
          <w:rFonts w:ascii="GHEA Grapalat" w:eastAsia="Times New Roman" w:hAnsi="GHEA Grapalat" w:cs="Sylfaen"/>
          <w:sz w:val="20"/>
          <w:szCs w:val="20"/>
          <w:lang w:val="hy-AM"/>
        </w:rPr>
        <w:t>ՍույնպայմանագրովնախատեսվածԱշխատանքիկատարմանժամկետըխախտելուդեպքումԿապալառուիցյուրաքանչյուրուշացված</w:t>
      </w:r>
      <w:r w:rsidRPr="00C8279D">
        <w:rPr>
          <w:rFonts w:ascii="GHEA Grapalat" w:eastAsia="Times New Roman" w:hAnsi="GHEA Grapalat" w:cs="Arial"/>
          <w:sz w:val="20"/>
          <w:szCs w:val="20"/>
          <w:lang w:val="hy-AM"/>
        </w:rPr>
        <w:t xml:space="preserve"> աշխատանքային </w:t>
      </w:r>
      <w:r w:rsidRPr="00C8279D">
        <w:rPr>
          <w:rFonts w:ascii="GHEA Grapalat" w:eastAsia="Times New Roman" w:hAnsi="GHEA Grapalat" w:cs="Sylfaen"/>
          <w:sz w:val="20"/>
          <w:szCs w:val="20"/>
          <w:lang w:val="hy-AM"/>
        </w:rPr>
        <w:t>օրվահամարգանձվումէտույժ</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կատարմանենթակա</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սակայնչկատարվածԱշխատանքիգնի</w:t>
      </w:r>
      <w:r w:rsidRPr="00C8279D">
        <w:rPr>
          <w:rFonts w:ascii="GHEA Grapalat" w:eastAsia="Times New Roman" w:hAnsi="GHEA Grapalat" w:cs="Arial"/>
          <w:sz w:val="20"/>
          <w:szCs w:val="20"/>
          <w:lang w:val="hy-AM"/>
        </w:rPr>
        <w:t xml:space="preserve"> 0,05 (</w:t>
      </w:r>
      <w:r w:rsidRPr="00C8279D">
        <w:rPr>
          <w:rFonts w:ascii="GHEA Grapalat" w:eastAsia="Times New Roman" w:hAnsi="GHEA Grapalat" w:cs="Sylfaen"/>
          <w:sz w:val="20"/>
          <w:szCs w:val="20"/>
          <w:lang w:val="hy-AM"/>
        </w:rPr>
        <w:t>զրոամբողջհինգհարյուրերորդական</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տոկոսիչափով</w:t>
      </w:r>
      <w:r w:rsidRPr="00C8279D">
        <w:rPr>
          <w:rFonts w:ascii="GHEA Grapalat" w:eastAsia="Times New Roman" w:hAnsi="GHEA Grapalat" w:cs="Tahoma"/>
          <w:sz w:val="20"/>
          <w:szCs w:val="20"/>
          <w:lang w:val="hy-AM"/>
        </w:rPr>
        <w:t>։</w:t>
      </w:r>
    </w:p>
    <w:p w14:paraId="467FB5A5" w14:textId="77777777" w:rsidR="00C8279D" w:rsidRPr="00C8279D" w:rsidRDefault="00C8279D" w:rsidP="00C8279D">
      <w:pPr>
        <w:spacing w:after="0" w:line="240" w:lineRule="auto"/>
        <w:ind w:firstLine="709"/>
        <w:jc w:val="both"/>
        <w:rPr>
          <w:rFonts w:ascii="GHEA Grapalat" w:eastAsia="Times New Roman" w:hAnsi="GHEA Grapalat" w:cs="Times New Roman"/>
          <w:sz w:val="20"/>
          <w:szCs w:val="24"/>
          <w:lang w:val="hy-AM"/>
        </w:rPr>
      </w:pPr>
      <w:r w:rsidRPr="00C8279D">
        <w:rPr>
          <w:rFonts w:ascii="GHEA Grapalat" w:eastAsia="Times New Roman" w:hAnsi="GHEA Grapalat" w:cs="Times New Roman"/>
          <w:sz w:val="20"/>
          <w:szCs w:val="20"/>
          <w:lang w:val="hy-AM"/>
        </w:rPr>
        <w:t>6.3</w:t>
      </w:r>
      <w:r w:rsidRPr="00C8279D">
        <w:rPr>
          <w:rFonts w:ascii="GHEA Grapalat" w:eastAsia="Times New Roman" w:hAnsi="GHEA Grapalat" w:cs="Times New Roman"/>
          <w:sz w:val="20"/>
          <w:szCs w:val="20"/>
          <w:lang w:val="hy-AM"/>
        </w:rPr>
        <w:tab/>
        <w:t>Պ</w:t>
      </w:r>
      <w:r w:rsidRPr="00C8279D">
        <w:rPr>
          <w:rFonts w:ascii="GHEA Grapalat" w:eastAsia="Times New Roman" w:hAnsi="GHEA Grapalat" w:cs="Sylfaen"/>
          <w:sz w:val="20"/>
          <w:szCs w:val="20"/>
          <w:lang w:val="hy-AM"/>
        </w:rPr>
        <w:t>այմանագրի</w:t>
      </w:r>
      <w:r w:rsidRPr="00C8279D">
        <w:rPr>
          <w:rFonts w:ascii="GHEA Grapalat" w:eastAsia="Times New Roman" w:hAnsi="GHEA Grapalat" w:cs="Times Armenian"/>
          <w:sz w:val="20"/>
          <w:szCs w:val="20"/>
          <w:lang w:val="hy-AM"/>
        </w:rPr>
        <w:t xml:space="preserve"> 3.1.3 </w:t>
      </w:r>
      <w:r w:rsidRPr="00C8279D">
        <w:rPr>
          <w:rFonts w:ascii="GHEA Grapalat" w:eastAsia="Times New Roman" w:hAnsi="GHEA Grapalat" w:cs="Sylfaen"/>
          <w:sz w:val="20"/>
          <w:szCs w:val="20"/>
          <w:lang w:val="hy-AM"/>
        </w:rPr>
        <w:t>կետովնախատեսվածհիմքերովՊատվիրատուիկողմից</w:t>
      </w:r>
      <w:r w:rsidRPr="00C8279D">
        <w:rPr>
          <w:rFonts w:ascii="GHEA Grapalat" w:eastAsia="Times New Roman" w:hAnsi="GHEA Grapalat" w:cs="Times Armenian"/>
          <w:sz w:val="20"/>
          <w:szCs w:val="20"/>
          <w:lang w:val="hy-AM"/>
        </w:rPr>
        <w:t xml:space="preserve"> ա</w:t>
      </w:r>
      <w:r w:rsidRPr="00C8279D">
        <w:rPr>
          <w:rFonts w:ascii="GHEA Grapalat" w:eastAsia="Times New Roman" w:hAnsi="GHEA Grapalat" w:cs="Sylfaen"/>
          <w:sz w:val="20"/>
          <w:szCs w:val="20"/>
          <w:lang w:val="hy-AM"/>
        </w:rPr>
        <w:t>շխատանքըչընդունվելու</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ինչպեսնաև</w:t>
      </w:r>
      <w:r w:rsidRPr="00C8279D">
        <w:rPr>
          <w:rFonts w:ascii="GHEA Grapalat" w:eastAsia="Times New Roman" w:hAnsi="GHEA Grapalat" w:cs="Arial"/>
          <w:sz w:val="20"/>
          <w:szCs w:val="20"/>
          <w:lang w:val="hy-AM"/>
        </w:rPr>
        <w:t xml:space="preserve"> 3.1.4 </w:t>
      </w:r>
      <w:r w:rsidRPr="00C8279D">
        <w:rPr>
          <w:rFonts w:ascii="GHEA Grapalat" w:eastAsia="Times New Roman" w:hAnsi="GHEA Grapalat" w:cs="Sylfaen"/>
          <w:sz w:val="20"/>
          <w:szCs w:val="20"/>
          <w:lang w:val="hy-AM"/>
        </w:rPr>
        <w:t>կետովնախատեսվածկարգովպայմանագիրըլուծելուդեպքումԿապալառուիցգանձվումէտուգանք</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պայմանագրի</w:t>
      </w:r>
      <w:r w:rsidRPr="00C8279D">
        <w:rPr>
          <w:rFonts w:ascii="GHEA Grapalat" w:eastAsia="Times New Roman" w:hAnsi="GHEA Grapalat" w:cs="Arial"/>
          <w:sz w:val="20"/>
          <w:szCs w:val="20"/>
          <w:lang w:val="hy-AM"/>
        </w:rPr>
        <w:t xml:space="preserve"> 5.1 </w:t>
      </w:r>
      <w:r w:rsidRPr="00C8279D">
        <w:rPr>
          <w:rFonts w:ascii="GHEA Grapalat" w:eastAsia="Times New Roman" w:hAnsi="GHEA Grapalat" w:cs="Sylfaen"/>
          <w:sz w:val="20"/>
          <w:szCs w:val="20"/>
          <w:lang w:val="hy-AM"/>
        </w:rPr>
        <w:t>կետումնախատեսվածգումարի</w:t>
      </w:r>
      <w:r w:rsidRPr="00C8279D">
        <w:rPr>
          <w:rFonts w:ascii="GHEA Grapalat" w:eastAsia="Times New Roman" w:hAnsi="GHEA Grapalat" w:cs="Arial"/>
          <w:sz w:val="20"/>
          <w:szCs w:val="20"/>
          <w:lang w:val="hy-AM"/>
        </w:rPr>
        <w:t xml:space="preserve"> 0,5 (</w:t>
      </w:r>
      <w:r w:rsidRPr="00C8279D">
        <w:rPr>
          <w:rFonts w:ascii="GHEA Grapalat" w:eastAsia="Times New Roman" w:hAnsi="GHEA Grapalat" w:cs="Sylfaen"/>
          <w:sz w:val="20"/>
          <w:szCs w:val="20"/>
          <w:lang w:val="hy-AM"/>
        </w:rPr>
        <w:t>զրոամբողջհինգտասնորդական</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տոկոսիչափով:</w:t>
      </w:r>
      <w:r w:rsidRPr="00C8279D">
        <w:rPr>
          <w:rFonts w:ascii="GHEA Grapalat" w:eastAsia="Times New Roman" w:hAnsi="GHEA Grapalat" w:cs="Sylfaen"/>
          <w:sz w:val="20"/>
          <w:szCs w:val="20"/>
          <w:vertAlign w:val="superscript"/>
          <w:lang w:val="hy-AM"/>
        </w:rPr>
        <w:footnoteReference w:id="6"/>
      </w:r>
      <w:r w:rsidRPr="00C8279D">
        <w:rPr>
          <w:rFonts w:ascii="GHEA Grapalat" w:eastAsia="Times New Roman" w:hAnsi="GHEA Grapalat" w:cs="Times New Roman"/>
          <w:sz w:val="20"/>
          <w:szCs w:val="24"/>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2C684EB6"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6.4</w:t>
      </w:r>
      <w:r w:rsidRPr="00C8279D">
        <w:rPr>
          <w:rFonts w:ascii="GHEA Grapalat" w:eastAsia="Times New Roman" w:hAnsi="GHEA Grapalat" w:cs="Times New Roman"/>
          <w:sz w:val="20"/>
          <w:szCs w:val="20"/>
          <w:lang w:val="hy-AM"/>
        </w:rPr>
        <w:tab/>
        <w:t>Պ</w:t>
      </w:r>
      <w:r w:rsidRPr="00C8279D">
        <w:rPr>
          <w:rFonts w:ascii="GHEA Grapalat" w:eastAsia="Times New Roman" w:hAnsi="GHEA Grapalat" w:cs="Sylfaen"/>
          <w:sz w:val="20"/>
          <w:szCs w:val="20"/>
          <w:lang w:val="hy-AM"/>
        </w:rPr>
        <w:t>այմանագրի</w:t>
      </w:r>
      <w:r w:rsidRPr="00C8279D">
        <w:rPr>
          <w:rFonts w:ascii="GHEA Grapalat" w:eastAsia="Times New Roman" w:hAnsi="GHEA Grapalat" w:cs="Times Armenian"/>
          <w:sz w:val="20"/>
          <w:szCs w:val="20"/>
          <w:lang w:val="hy-AM"/>
        </w:rPr>
        <w:t xml:space="preserve"> 6.2</w:t>
      </w:r>
      <w:r w:rsidRPr="00C8279D">
        <w:rPr>
          <w:rFonts w:ascii="GHEA Grapalat" w:eastAsia="Times New Roman" w:hAnsi="GHEA Grapalat" w:cs="Sylfaen"/>
          <w:sz w:val="20"/>
          <w:szCs w:val="20"/>
          <w:lang w:val="hy-AM"/>
        </w:rPr>
        <w:t>,</w:t>
      </w:r>
      <w:r w:rsidRPr="00C8279D">
        <w:rPr>
          <w:rFonts w:ascii="GHEA Grapalat" w:eastAsia="Times New Roman" w:hAnsi="GHEA Grapalat" w:cs="Times Armenian"/>
          <w:sz w:val="20"/>
          <w:szCs w:val="20"/>
          <w:lang w:val="hy-AM"/>
        </w:rPr>
        <w:t xml:space="preserve"> 6.3 և 6.5.1 </w:t>
      </w:r>
      <w:r w:rsidRPr="00C8279D">
        <w:rPr>
          <w:rFonts w:ascii="GHEA Grapalat" w:eastAsia="Times New Roman" w:hAnsi="GHEA Grapalat" w:cs="Sylfaen"/>
          <w:sz w:val="20"/>
          <w:szCs w:val="20"/>
          <w:lang w:val="hy-AM"/>
        </w:rPr>
        <w:t>կետերովնախատեսվածտույժըևտուգանքըհաշվարկվումևհաշվանցվումենԿապալառուինվճարվողգումարներիհետ</w:t>
      </w:r>
      <w:r w:rsidRPr="00C8279D">
        <w:rPr>
          <w:rFonts w:ascii="GHEA Grapalat" w:eastAsia="Times New Roman" w:hAnsi="GHEA Grapalat" w:cs="Tahoma"/>
          <w:sz w:val="20"/>
          <w:szCs w:val="20"/>
          <w:lang w:val="hy-AM"/>
        </w:rPr>
        <w:t>։</w:t>
      </w:r>
    </w:p>
    <w:p w14:paraId="38A078CE"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ahoma"/>
          <w:sz w:val="20"/>
          <w:szCs w:val="20"/>
          <w:lang w:val="hy-AM"/>
        </w:rPr>
      </w:pPr>
      <w:r w:rsidRPr="00C8279D">
        <w:rPr>
          <w:rFonts w:ascii="GHEA Grapalat" w:eastAsia="Times New Roman" w:hAnsi="GHEA Grapalat" w:cs="Times New Roman"/>
          <w:sz w:val="20"/>
          <w:szCs w:val="20"/>
          <w:lang w:val="hy-AM"/>
        </w:rPr>
        <w:t>6.5</w:t>
      </w:r>
      <w:r w:rsidRPr="00C8279D">
        <w:rPr>
          <w:rFonts w:ascii="GHEA Grapalat" w:eastAsia="Times New Roman" w:hAnsi="GHEA Grapalat" w:cs="Times New Roman"/>
          <w:sz w:val="20"/>
          <w:szCs w:val="20"/>
          <w:lang w:val="hy-AM"/>
        </w:rPr>
        <w:tab/>
      </w:r>
      <w:r w:rsidRPr="00C8279D">
        <w:rPr>
          <w:rFonts w:ascii="GHEA Grapalat" w:eastAsia="Times New Roman" w:hAnsi="GHEA Grapalat" w:cs="Sylfaen"/>
          <w:sz w:val="20"/>
          <w:szCs w:val="20"/>
          <w:lang w:val="hy-AM"/>
        </w:rPr>
        <w:t>Պատվիրատուիկողմիցպայմանագրի</w:t>
      </w:r>
      <w:r w:rsidRPr="00C8279D">
        <w:rPr>
          <w:rFonts w:ascii="GHEA Grapalat" w:eastAsia="Times New Roman" w:hAnsi="GHEA Grapalat" w:cs="Times Armenian"/>
          <w:sz w:val="20"/>
          <w:szCs w:val="20"/>
          <w:lang w:val="hy-AM"/>
        </w:rPr>
        <w:t xml:space="preserve"> 5.3 </w:t>
      </w:r>
      <w:r w:rsidRPr="00C8279D">
        <w:rPr>
          <w:rFonts w:ascii="GHEA Grapalat" w:eastAsia="Times New Roman" w:hAnsi="GHEA Grapalat" w:cs="Sylfaen"/>
          <w:sz w:val="20"/>
          <w:szCs w:val="20"/>
          <w:lang w:val="hy-AM"/>
        </w:rPr>
        <w:t>կետովնախատեսվածժամկետներիխախտմանհամարՊատվիրատուինկատմամբյուրաքանչյուրուշացված</w:t>
      </w:r>
      <w:r w:rsidRPr="00C8279D">
        <w:rPr>
          <w:rFonts w:ascii="GHEA Grapalat" w:eastAsia="Times New Roman" w:hAnsi="GHEA Grapalat" w:cs="Times Armenian"/>
          <w:sz w:val="20"/>
          <w:szCs w:val="20"/>
          <w:lang w:val="hy-AM"/>
        </w:rPr>
        <w:t xml:space="preserve"> աշխատանքային </w:t>
      </w:r>
      <w:r w:rsidRPr="00C8279D">
        <w:rPr>
          <w:rFonts w:ascii="GHEA Grapalat" w:eastAsia="Times New Roman" w:hAnsi="GHEA Grapalat" w:cs="Sylfaen"/>
          <w:sz w:val="20"/>
          <w:szCs w:val="20"/>
          <w:lang w:val="hy-AM"/>
        </w:rPr>
        <w:t>օրվահամարհաշվարկվումէտույժ</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վճարմանենթակա</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սակայնչվճարվածգումարի</w:t>
      </w:r>
      <w:r w:rsidRPr="00C8279D">
        <w:rPr>
          <w:rFonts w:ascii="GHEA Grapalat" w:eastAsia="Times New Roman" w:hAnsi="GHEA Grapalat" w:cs="Times Armenian"/>
          <w:sz w:val="20"/>
          <w:szCs w:val="20"/>
          <w:lang w:val="hy-AM"/>
        </w:rPr>
        <w:t xml:space="preserve"> 0,05 (</w:t>
      </w:r>
      <w:r w:rsidRPr="00C8279D">
        <w:rPr>
          <w:rFonts w:ascii="GHEA Grapalat" w:eastAsia="Times New Roman" w:hAnsi="GHEA Grapalat" w:cs="Sylfaen"/>
          <w:sz w:val="20"/>
          <w:szCs w:val="20"/>
          <w:lang w:val="hy-AM"/>
        </w:rPr>
        <w:t>զրոամբողջհինգհարյուրերորդական</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տոկոսիչափով</w:t>
      </w:r>
      <w:r w:rsidRPr="00C8279D">
        <w:rPr>
          <w:rFonts w:ascii="GHEA Grapalat" w:eastAsia="Times New Roman" w:hAnsi="GHEA Grapalat" w:cs="Tahoma"/>
          <w:sz w:val="20"/>
          <w:szCs w:val="20"/>
          <w:lang w:val="hy-AM"/>
        </w:rPr>
        <w:t>։</w:t>
      </w:r>
    </w:p>
    <w:p w14:paraId="7F4744C2"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C8279D">
        <w:rPr>
          <w:rFonts w:ascii="GHEA Grapalat" w:eastAsia="Times New Roman" w:hAnsi="GHEA Grapalat" w:cs="Sylfaen"/>
          <w:sz w:val="20"/>
          <w:szCs w:val="20"/>
          <w:vertAlign w:val="superscript"/>
          <w:lang w:val="hy-AM"/>
        </w:rPr>
        <w:footnoteReference w:id="7"/>
      </w:r>
    </w:p>
    <w:p w14:paraId="6C25C314"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p>
    <w:tbl>
      <w:tblPr>
        <w:tblStyle w:val="TableGrid"/>
        <w:tblW w:w="0" w:type="auto"/>
        <w:tblLook w:val="04A0" w:firstRow="1" w:lastRow="0" w:firstColumn="1" w:lastColumn="0" w:noHBand="0" w:noVBand="1"/>
      </w:tblPr>
      <w:tblGrid>
        <w:gridCol w:w="2631"/>
        <w:gridCol w:w="2631"/>
        <w:gridCol w:w="4296"/>
      </w:tblGrid>
      <w:tr w:rsidR="00C8279D" w:rsidRPr="00C8279D" w14:paraId="4E48BD01" w14:textId="77777777" w:rsidTr="00D6446F">
        <w:tc>
          <w:tcPr>
            <w:tcW w:w="2631" w:type="dxa"/>
          </w:tcPr>
          <w:p w14:paraId="7FB9D929" w14:textId="77777777" w:rsidR="00C8279D" w:rsidRPr="00C8279D" w:rsidRDefault="00C8279D" w:rsidP="00C8279D">
            <w:pPr>
              <w:tabs>
                <w:tab w:val="left" w:pos="1276"/>
              </w:tabs>
              <w:ind w:firstLine="720"/>
              <w:jc w:val="both"/>
              <w:rPr>
                <w:rFonts w:ascii="GHEA Grapalat" w:hAnsi="GHEA Grapalat" w:cs="Sylfaen"/>
                <w:lang w:val="hy-AM"/>
              </w:rPr>
            </w:pPr>
            <w:r w:rsidRPr="00C8279D">
              <w:rPr>
                <w:rFonts w:ascii="GHEA Grapalat" w:hAnsi="GHEA Grapalat" w:cs="Sylfaen"/>
                <w:lang w:val="hy-AM"/>
              </w:rPr>
              <w:t>N</w:t>
            </w:r>
          </w:p>
        </w:tc>
        <w:tc>
          <w:tcPr>
            <w:tcW w:w="2631" w:type="dxa"/>
          </w:tcPr>
          <w:p w14:paraId="17CD06B0" w14:textId="77777777" w:rsidR="00C8279D" w:rsidRPr="00C8279D" w:rsidRDefault="00C8279D" w:rsidP="00C8279D">
            <w:pPr>
              <w:tabs>
                <w:tab w:val="left" w:pos="1276"/>
              </w:tabs>
              <w:ind w:firstLine="720"/>
              <w:jc w:val="both"/>
              <w:rPr>
                <w:rFonts w:ascii="GHEA Grapalat" w:hAnsi="GHEA Grapalat" w:cs="Sylfaen"/>
                <w:lang w:val="hy-AM"/>
              </w:rPr>
            </w:pPr>
            <w:r w:rsidRPr="00C8279D">
              <w:rPr>
                <w:rFonts w:ascii="GHEA Grapalat" w:hAnsi="GHEA Grapalat" w:cs="Sylfaen"/>
                <w:lang w:val="hy-AM"/>
              </w:rPr>
              <w:t>Խախտումը</w:t>
            </w:r>
          </w:p>
        </w:tc>
        <w:tc>
          <w:tcPr>
            <w:tcW w:w="4296" w:type="dxa"/>
          </w:tcPr>
          <w:p w14:paraId="2F864D1A" w14:textId="77777777" w:rsidR="00C8279D" w:rsidRPr="00C8279D" w:rsidRDefault="00C8279D" w:rsidP="00C8279D">
            <w:pPr>
              <w:tabs>
                <w:tab w:val="left" w:pos="1276"/>
              </w:tabs>
              <w:ind w:firstLine="720"/>
              <w:jc w:val="both"/>
              <w:rPr>
                <w:rFonts w:ascii="GHEA Grapalat" w:hAnsi="GHEA Grapalat" w:cs="Sylfaen"/>
                <w:lang w:val="hy-AM"/>
              </w:rPr>
            </w:pPr>
            <w:r w:rsidRPr="00C8279D">
              <w:rPr>
                <w:rFonts w:ascii="GHEA Grapalat" w:hAnsi="GHEA Grapalat" w:cs="Sylfaen"/>
                <w:lang w:val="hy-AM"/>
              </w:rPr>
              <w:t>Պատասխանատվությունը</w:t>
            </w:r>
          </w:p>
        </w:tc>
      </w:tr>
      <w:tr w:rsidR="00F466A0" w:rsidRPr="00C8279D" w14:paraId="730D218A" w14:textId="77777777" w:rsidTr="00BC63FF">
        <w:tc>
          <w:tcPr>
            <w:tcW w:w="2631" w:type="dxa"/>
            <w:vAlign w:val="center"/>
          </w:tcPr>
          <w:p w14:paraId="5787B20B"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t>1</w:t>
            </w:r>
          </w:p>
        </w:tc>
        <w:tc>
          <w:tcPr>
            <w:tcW w:w="2631" w:type="dxa"/>
            <w:vAlign w:val="center"/>
          </w:tcPr>
          <w:p w14:paraId="0BC6324E"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t xml:space="preserve">Շինարարական հրապարակի պատշաճ </w:t>
            </w:r>
            <w:r w:rsidRPr="00BA76A1">
              <w:rPr>
                <w:rFonts w:ascii="GHEA Grapalat" w:hAnsi="GHEA Grapalat" w:cs="Sylfaen"/>
                <w:lang w:val="hy-AM"/>
              </w:rPr>
              <w:lastRenderedPageBreak/>
              <w:t>կազմակերպումը, կահավորումը չկատարել</w:t>
            </w:r>
          </w:p>
        </w:tc>
        <w:tc>
          <w:tcPr>
            <w:tcW w:w="4296" w:type="dxa"/>
            <w:vAlign w:val="center"/>
          </w:tcPr>
          <w:p w14:paraId="4D8499CD"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lastRenderedPageBreak/>
              <w:t>Տուգանք – պայմանագրային գնի 0.5</w:t>
            </w:r>
            <w:r w:rsidRPr="00BA76A1">
              <w:rPr>
                <w:rFonts w:ascii="GHEA Grapalat" w:hAnsi="GHEA Grapalat" w:cs="Sylfaen"/>
              </w:rPr>
              <w:t>%</w:t>
            </w:r>
            <w:r w:rsidRPr="00BA76A1">
              <w:rPr>
                <w:rFonts w:ascii="GHEA Grapalat" w:hAnsi="GHEA Grapalat" w:cs="Sylfaen"/>
                <w:lang w:val="hy-AM"/>
              </w:rPr>
              <w:t xml:space="preserve"> չափով</w:t>
            </w:r>
          </w:p>
        </w:tc>
      </w:tr>
      <w:tr w:rsidR="00F466A0" w:rsidRPr="00C8279D" w14:paraId="5AC8397D" w14:textId="77777777" w:rsidTr="00BC63FF">
        <w:tc>
          <w:tcPr>
            <w:tcW w:w="2631" w:type="dxa"/>
            <w:vAlign w:val="center"/>
          </w:tcPr>
          <w:p w14:paraId="59CCA3B1"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t>2</w:t>
            </w:r>
          </w:p>
        </w:tc>
        <w:tc>
          <w:tcPr>
            <w:tcW w:w="2631" w:type="dxa"/>
            <w:vAlign w:val="center"/>
          </w:tcPr>
          <w:p w14:paraId="1AB0A12F"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t>Տեխնիկական անվտանգության նորմերի չպահապնելը</w:t>
            </w:r>
          </w:p>
        </w:tc>
        <w:tc>
          <w:tcPr>
            <w:tcW w:w="4296" w:type="dxa"/>
            <w:vAlign w:val="center"/>
          </w:tcPr>
          <w:p w14:paraId="0524406D"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t>Տուգանք – պայմանագրային գնի 0.5</w:t>
            </w:r>
            <w:r w:rsidRPr="00BA76A1">
              <w:rPr>
                <w:rFonts w:ascii="GHEA Grapalat" w:hAnsi="GHEA Grapalat" w:cs="Sylfaen"/>
              </w:rPr>
              <w:t>%</w:t>
            </w:r>
            <w:r w:rsidRPr="00BA76A1">
              <w:rPr>
                <w:rFonts w:ascii="GHEA Grapalat" w:hAnsi="GHEA Grapalat" w:cs="Sylfaen"/>
                <w:lang w:val="hy-AM"/>
              </w:rPr>
              <w:t xml:space="preserve"> չափով</w:t>
            </w:r>
          </w:p>
        </w:tc>
      </w:tr>
      <w:tr w:rsidR="00F466A0" w:rsidRPr="00C8279D" w14:paraId="646F9F75" w14:textId="77777777" w:rsidTr="00BC63FF">
        <w:tc>
          <w:tcPr>
            <w:tcW w:w="2631" w:type="dxa"/>
            <w:vAlign w:val="center"/>
          </w:tcPr>
          <w:p w14:paraId="4E524A79"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t>3</w:t>
            </w:r>
          </w:p>
        </w:tc>
        <w:tc>
          <w:tcPr>
            <w:tcW w:w="2631" w:type="dxa"/>
            <w:vAlign w:val="center"/>
          </w:tcPr>
          <w:p w14:paraId="45FFEA89"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t>Սանիտարահիգենիկ և բնապահպանական նորմերի չպահապնելը</w:t>
            </w:r>
          </w:p>
        </w:tc>
        <w:tc>
          <w:tcPr>
            <w:tcW w:w="4296" w:type="dxa"/>
            <w:vAlign w:val="center"/>
          </w:tcPr>
          <w:p w14:paraId="05D556CD" w14:textId="77777777" w:rsidR="00F466A0" w:rsidRPr="00BA76A1" w:rsidRDefault="00F466A0" w:rsidP="00BC63FF">
            <w:pPr>
              <w:jc w:val="center"/>
              <w:rPr>
                <w:rFonts w:ascii="GHEA Grapalat" w:hAnsi="GHEA Grapalat" w:cs="Sylfaen"/>
                <w:lang w:val="hy-AM"/>
              </w:rPr>
            </w:pPr>
            <w:r w:rsidRPr="00BA76A1">
              <w:rPr>
                <w:rFonts w:ascii="GHEA Grapalat" w:hAnsi="GHEA Grapalat" w:cs="Sylfaen"/>
                <w:lang w:val="hy-AM"/>
              </w:rPr>
              <w:t>Տուգանք – պայմանագրային գնի 0.5</w:t>
            </w:r>
            <w:r w:rsidRPr="00BA76A1">
              <w:rPr>
                <w:rFonts w:ascii="GHEA Grapalat" w:hAnsi="GHEA Grapalat" w:cs="Sylfaen"/>
              </w:rPr>
              <w:t>%</w:t>
            </w:r>
            <w:r w:rsidRPr="00BA76A1">
              <w:rPr>
                <w:rFonts w:ascii="GHEA Grapalat" w:hAnsi="GHEA Grapalat" w:cs="Sylfaen"/>
                <w:lang w:val="hy-AM"/>
              </w:rPr>
              <w:t xml:space="preserve"> չափով</w:t>
            </w:r>
          </w:p>
        </w:tc>
      </w:tr>
    </w:tbl>
    <w:p w14:paraId="2945330E"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p>
    <w:p w14:paraId="5EC47AF9"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6.6</w:t>
      </w:r>
      <w:r w:rsidRPr="00C8279D">
        <w:rPr>
          <w:rFonts w:ascii="GHEA Grapalat" w:eastAsia="Times New Roman" w:hAnsi="GHEA Grapalat" w:cs="Times New Roman"/>
          <w:sz w:val="20"/>
          <w:szCs w:val="20"/>
          <w:lang w:val="hy-AM"/>
        </w:rPr>
        <w:tab/>
        <w:t>Պ</w:t>
      </w:r>
      <w:r w:rsidRPr="00C8279D">
        <w:rPr>
          <w:rFonts w:ascii="GHEA Grapalat" w:eastAsia="Times New Roman" w:hAnsi="GHEA Grapalat" w:cs="Sylfaen"/>
          <w:sz w:val="20"/>
          <w:szCs w:val="20"/>
          <w:lang w:val="hy-AM"/>
        </w:rPr>
        <w:t>այամանագրովչնախատեսվածդեպքերումկողմերնիրենցպարտավորություններըչկատարելուկամոչպատշաճկատարելուհամարպատասխանատվությունենկրումՀՀօրենսդրությամբսահմանվածկարգով</w:t>
      </w:r>
      <w:r w:rsidRPr="00C8279D">
        <w:rPr>
          <w:rFonts w:ascii="GHEA Grapalat" w:eastAsia="Times New Roman" w:hAnsi="GHEA Grapalat" w:cs="Tahoma"/>
          <w:sz w:val="20"/>
          <w:szCs w:val="20"/>
          <w:lang w:val="hy-AM"/>
        </w:rPr>
        <w:t>։</w:t>
      </w:r>
    </w:p>
    <w:p w14:paraId="32AE88F6"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6.7</w:t>
      </w:r>
      <w:r w:rsidRPr="00C8279D">
        <w:rPr>
          <w:rFonts w:ascii="GHEA Grapalat" w:eastAsia="Times New Roman" w:hAnsi="GHEA Grapalat" w:cs="Times New Roman"/>
          <w:sz w:val="20"/>
          <w:szCs w:val="20"/>
          <w:lang w:val="hy-AM"/>
        </w:rPr>
        <w:tab/>
      </w:r>
      <w:r w:rsidRPr="00C8279D">
        <w:rPr>
          <w:rFonts w:ascii="GHEA Grapalat" w:eastAsia="Times New Roman" w:hAnsi="GHEA Grapalat" w:cs="Sylfaen"/>
          <w:sz w:val="20"/>
          <w:szCs w:val="20"/>
          <w:lang w:val="hy-AM"/>
        </w:rPr>
        <w:t>Տույժերիև</w:t>
      </w:r>
      <w:r w:rsidRPr="00C8279D">
        <w:rPr>
          <w:rFonts w:ascii="GHEA Grapalat" w:eastAsia="Times New Roman" w:hAnsi="GHEA Grapalat" w:cs="Arial"/>
          <w:sz w:val="20"/>
          <w:szCs w:val="20"/>
          <w:lang w:val="hy-AM"/>
        </w:rPr>
        <w:t xml:space="preserve"> (</w:t>
      </w:r>
      <w:r w:rsidRPr="00C8279D">
        <w:rPr>
          <w:rFonts w:ascii="GHEA Grapalat" w:eastAsia="Times New Roman" w:hAnsi="GHEA Grapalat" w:cs="Sylfaen"/>
          <w:sz w:val="20"/>
          <w:szCs w:val="20"/>
          <w:lang w:val="hy-AM"/>
        </w:rPr>
        <w:t>կամ</w:t>
      </w:r>
      <w:r w:rsidRPr="00C8279D">
        <w:rPr>
          <w:rFonts w:ascii="GHEA Grapalat" w:eastAsia="Times New Roman" w:hAnsi="GHEA Grapalat" w:cs="Arial"/>
          <w:sz w:val="20"/>
          <w:szCs w:val="20"/>
          <w:lang w:val="hy-AM"/>
        </w:rPr>
        <w:t>)</w:t>
      </w:r>
      <w:r w:rsidRPr="00C8279D">
        <w:rPr>
          <w:rFonts w:ascii="GHEA Grapalat" w:eastAsia="Times New Roman" w:hAnsi="GHEA Grapalat" w:cs="Sylfaen"/>
          <w:sz w:val="20"/>
          <w:szCs w:val="20"/>
          <w:lang w:val="hy-AM"/>
        </w:rPr>
        <w:t>տուգանքներիվճարումըկողմերինչիազատումիրենցպայմանագրայինպարտավորություններըկատարելուց</w:t>
      </w:r>
      <w:r w:rsidRPr="00C8279D">
        <w:rPr>
          <w:rFonts w:ascii="GHEA Grapalat" w:eastAsia="Times New Roman" w:hAnsi="GHEA Grapalat" w:cs="Tahoma"/>
          <w:sz w:val="20"/>
          <w:szCs w:val="20"/>
          <w:lang w:val="hy-AM"/>
        </w:rPr>
        <w:t>։</w:t>
      </w:r>
      <w:r w:rsidRPr="00C8279D">
        <w:rPr>
          <w:rFonts w:ascii="GHEA Grapalat" w:eastAsia="Times New Roman" w:hAnsi="GHEA Grapalat" w:cs="Times New Roman"/>
          <w:sz w:val="20"/>
          <w:szCs w:val="20"/>
          <w:lang w:val="hy-AM"/>
        </w:rPr>
        <w:tab/>
      </w:r>
    </w:p>
    <w:p w14:paraId="6CC90B6C"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p>
    <w:p w14:paraId="77C82811"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b/>
          <w:sz w:val="20"/>
          <w:szCs w:val="20"/>
          <w:lang w:val="hy-AM"/>
        </w:rPr>
      </w:pPr>
      <w:r w:rsidRPr="00C8279D">
        <w:rPr>
          <w:rFonts w:ascii="GHEA Grapalat" w:eastAsia="Times New Roman" w:hAnsi="GHEA Grapalat" w:cs="Times New Roman"/>
          <w:b/>
          <w:sz w:val="20"/>
          <w:szCs w:val="20"/>
          <w:lang w:val="hy-AM"/>
        </w:rPr>
        <w:t xml:space="preserve">7. </w:t>
      </w:r>
      <w:r w:rsidRPr="00C8279D">
        <w:rPr>
          <w:rFonts w:ascii="GHEA Grapalat" w:eastAsia="Times New Roman" w:hAnsi="GHEA Grapalat" w:cs="Sylfaen"/>
          <w:b/>
          <w:sz w:val="20"/>
          <w:szCs w:val="20"/>
          <w:lang w:val="hy-AM"/>
        </w:rPr>
        <w:t>ԱՆՀԱՂԹԱՀԱՐԵԼԻՈՒԺԻԱԶԴԵՑՈՒԹՅՈՒՆԸ</w:t>
      </w:r>
      <w:r w:rsidRPr="00C8279D">
        <w:rPr>
          <w:rFonts w:ascii="GHEA Grapalat" w:eastAsia="Times New Roman" w:hAnsi="GHEA Grapalat" w:cs="Times Armenian"/>
          <w:b/>
          <w:sz w:val="20"/>
          <w:szCs w:val="20"/>
          <w:lang w:val="hy-AM"/>
        </w:rPr>
        <w:t xml:space="preserve"> (</w:t>
      </w:r>
      <w:r w:rsidRPr="00C8279D">
        <w:rPr>
          <w:rFonts w:ascii="GHEA Grapalat" w:eastAsia="Times New Roman" w:hAnsi="GHEA Grapalat" w:cs="Sylfaen"/>
          <w:b/>
          <w:sz w:val="20"/>
          <w:szCs w:val="20"/>
          <w:lang w:val="hy-AM"/>
        </w:rPr>
        <w:t>ՖՈՐՍ</w:t>
      </w:r>
      <w:r w:rsidRPr="00C8279D">
        <w:rPr>
          <w:rFonts w:ascii="GHEA Grapalat" w:eastAsia="Times New Roman" w:hAnsi="GHEA Grapalat" w:cs="Times Armenian"/>
          <w:b/>
          <w:sz w:val="20"/>
          <w:szCs w:val="20"/>
          <w:lang w:val="hy-AM"/>
        </w:rPr>
        <w:t>-</w:t>
      </w:r>
      <w:r w:rsidRPr="00C8279D">
        <w:rPr>
          <w:rFonts w:ascii="GHEA Grapalat" w:eastAsia="Times New Roman" w:hAnsi="GHEA Grapalat" w:cs="Sylfaen"/>
          <w:b/>
          <w:sz w:val="20"/>
          <w:szCs w:val="20"/>
          <w:lang w:val="hy-AM"/>
        </w:rPr>
        <w:t>ՄԱԺՈՐ</w:t>
      </w:r>
      <w:r w:rsidRPr="00C8279D">
        <w:rPr>
          <w:rFonts w:ascii="GHEA Grapalat" w:eastAsia="Times New Roman" w:hAnsi="GHEA Grapalat" w:cs="Times Armenian"/>
          <w:b/>
          <w:sz w:val="20"/>
          <w:szCs w:val="20"/>
          <w:lang w:val="hy-AM"/>
        </w:rPr>
        <w:t>)</w:t>
      </w:r>
    </w:p>
    <w:p w14:paraId="54B5FB80"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Սույնպայմանագրովպարտավորություններնամբողջությամբկամմասնակիորենչկատարելուհամարկողմերնազատվումենպատասխանատվությունից</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եթեդաեղելէանհաղթահարելիուժիազդեցությանհետևանքով</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որըծագելէսույնպայմանագիրըկնքելուցհետո</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ևորըկողմերըչէինկարողկանխատեսելկամկանխարգելել</w:t>
      </w:r>
      <w:r w:rsidRPr="00C8279D">
        <w:rPr>
          <w:rFonts w:ascii="GHEA Grapalat" w:eastAsia="Times New Roman" w:hAnsi="GHEA Grapalat" w:cs="Tahoma"/>
          <w:sz w:val="20"/>
          <w:szCs w:val="20"/>
          <w:lang w:val="hy-AM"/>
        </w:rPr>
        <w:t>։</w:t>
      </w:r>
      <w:r w:rsidRPr="00C8279D">
        <w:rPr>
          <w:rFonts w:ascii="GHEA Grapalat" w:eastAsia="Times New Roman" w:hAnsi="GHEA Grapalat" w:cs="Sylfaen"/>
          <w:sz w:val="20"/>
          <w:szCs w:val="20"/>
          <w:lang w:val="hy-AM"/>
        </w:rPr>
        <w:t>Այդպիսիիրավիճակներեներկրաշարժը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ջրհեղեղը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հրդեհը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պատերազմը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ռազմականևարտակարգդրությունհայտարարելը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քաղաքականհուզումները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գործադուլները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հաղորդակցությանմիջոցներիաշխատանքիդադարեցումը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պետականմարմիններիակտերըևայլն</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որոնքանհնարինենդարձնումսույնպայմանագրովպարտավորություններիկատարումը</w:t>
      </w:r>
      <w:r w:rsidRPr="00C8279D">
        <w:rPr>
          <w:rFonts w:ascii="GHEA Grapalat" w:eastAsia="Times New Roman" w:hAnsi="GHEA Grapalat" w:cs="Tahoma"/>
          <w:sz w:val="20"/>
          <w:szCs w:val="20"/>
          <w:lang w:val="hy-AM"/>
        </w:rPr>
        <w:t>։</w:t>
      </w:r>
      <w:r w:rsidRPr="00C8279D">
        <w:rPr>
          <w:rFonts w:ascii="GHEA Grapalat" w:eastAsia="Times New Roman" w:hAnsi="GHEA Grapalat" w:cs="Sylfaen"/>
          <w:sz w:val="20"/>
          <w:szCs w:val="20"/>
          <w:lang w:val="hy-AM"/>
        </w:rPr>
        <w:t>Եթեարտակարգուժիազդեցությունըշարունակվումէ</w:t>
      </w:r>
      <w:r w:rsidRPr="00C8279D">
        <w:rPr>
          <w:rFonts w:ascii="GHEA Grapalat" w:eastAsia="Times New Roman" w:hAnsi="GHEA Grapalat" w:cs="Times Armenian"/>
          <w:sz w:val="20"/>
          <w:szCs w:val="20"/>
          <w:lang w:val="hy-AM"/>
        </w:rPr>
        <w:t xml:space="preserve"> 3 (</w:t>
      </w:r>
      <w:r w:rsidRPr="00C8279D">
        <w:rPr>
          <w:rFonts w:ascii="GHEA Grapalat" w:eastAsia="Times New Roman" w:hAnsi="GHEA Grapalat" w:cs="Sylfaen"/>
          <w:sz w:val="20"/>
          <w:szCs w:val="20"/>
          <w:lang w:val="hy-AM"/>
        </w:rPr>
        <w:t>երեք</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ամսիցավելի</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ապակողմերիցյուրաքանչյուրնիրավունքունիլուծելպայմանագիրը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այդմասիննախապեստեղյակպահելովմյուսկողմին</w:t>
      </w:r>
      <w:r w:rsidRPr="00C8279D">
        <w:rPr>
          <w:rFonts w:ascii="GHEA Grapalat" w:eastAsia="Times New Roman" w:hAnsi="GHEA Grapalat" w:cs="Tahoma"/>
          <w:sz w:val="20"/>
          <w:szCs w:val="20"/>
          <w:lang w:val="hy-AM"/>
        </w:rPr>
        <w:t>։</w:t>
      </w:r>
    </w:p>
    <w:p w14:paraId="647E49EB"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ab/>
      </w:r>
    </w:p>
    <w:p w14:paraId="5BE6B634"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b/>
          <w:sz w:val="20"/>
          <w:szCs w:val="20"/>
          <w:lang w:val="hy-AM"/>
        </w:rPr>
      </w:pPr>
      <w:r w:rsidRPr="00C8279D">
        <w:rPr>
          <w:rFonts w:ascii="GHEA Grapalat" w:eastAsia="Times New Roman" w:hAnsi="GHEA Grapalat" w:cs="Times New Roman"/>
          <w:b/>
          <w:sz w:val="20"/>
          <w:szCs w:val="20"/>
          <w:lang w:val="hy-AM"/>
        </w:rPr>
        <w:t xml:space="preserve">8. </w:t>
      </w:r>
      <w:r w:rsidRPr="00C8279D">
        <w:rPr>
          <w:rFonts w:ascii="GHEA Grapalat" w:eastAsia="Times New Roman" w:hAnsi="GHEA Grapalat" w:cs="Sylfaen"/>
          <w:b/>
          <w:sz w:val="20"/>
          <w:szCs w:val="20"/>
          <w:lang w:val="hy-AM"/>
        </w:rPr>
        <w:t>ԱՅԼՊԱՅՄԱՆՆԵՐ</w:t>
      </w:r>
    </w:p>
    <w:p w14:paraId="3CE8D011"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hy-AM"/>
        </w:rPr>
      </w:pPr>
      <w:r w:rsidRPr="00C8279D">
        <w:rPr>
          <w:rFonts w:ascii="GHEA Grapalat" w:eastAsia="Times New Roman" w:hAnsi="GHEA Grapalat" w:cs="Times New Roman"/>
          <w:sz w:val="20"/>
          <w:szCs w:val="20"/>
          <w:lang w:val="hy-AM"/>
        </w:rPr>
        <w:t>8.1 Պ</w:t>
      </w:r>
      <w:r w:rsidRPr="00C8279D">
        <w:rPr>
          <w:rFonts w:ascii="GHEA Grapalat" w:eastAsia="Times New Roman" w:hAnsi="GHEA Grapalat" w:cs="Sylfaen"/>
          <w:sz w:val="20"/>
          <w:szCs w:val="20"/>
          <w:lang w:val="hy-AM"/>
        </w:rPr>
        <w:t>այմանագիրնուժիմեջէմտնումԿողմերիստորագրմանպահիցև գործում է մինչևկողմերի պայմանագրովստանձնածպարտավորություններիողջծավալովկատարումը</w:t>
      </w:r>
      <w:r w:rsidRPr="00C8279D">
        <w:rPr>
          <w:rFonts w:ascii="GHEA Grapalat" w:eastAsia="Times New Roman" w:hAnsi="GHEA Grapalat" w:cs="Tahoma"/>
          <w:sz w:val="20"/>
          <w:szCs w:val="20"/>
          <w:lang w:val="hy-AM"/>
        </w:rPr>
        <w:t>։</w:t>
      </w:r>
    </w:p>
    <w:p w14:paraId="4A82FA96"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hy-AM"/>
        </w:rPr>
      </w:pPr>
      <w:r w:rsidRPr="00C8279D">
        <w:rPr>
          <w:rFonts w:ascii="GHEA Grapalat" w:eastAsia="Times New Roman" w:hAnsi="GHEA Grapalat" w:cs="Sylfaen"/>
          <w:sz w:val="20"/>
          <w:szCs w:val="20"/>
          <w:lang w:val="hy-AM"/>
        </w:rPr>
        <w:t>8.2 Պայմանագրիցծագած</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կողմիվճարայինպարտավորությունըչիկարողդադարելայլպայմանագրիցծագած</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հակընդդեմպարտավորությանհաշվանցով</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առանցկողմերիգրավորևկնիքովհաստատվածհամաձայնության</w:t>
      </w:r>
      <w:r w:rsidRPr="00C8279D">
        <w:rPr>
          <w:rFonts w:ascii="GHEA Grapalat" w:eastAsia="Times New Roman" w:hAnsi="GHEA Grapalat" w:cs="Tahoma"/>
          <w:sz w:val="20"/>
          <w:szCs w:val="20"/>
          <w:lang w:val="hy-AM"/>
        </w:rPr>
        <w:t>։</w:t>
      </w:r>
      <w:r w:rsidRPr="00C8279D">
        <w:rPr>
          <w:rFonts w:ascii="GHEA Grapalat" w:eastAsia="Times New Roman" w:hAnsi="GHEA Grapalat" w:cs="Times Armenian"/>
          <w:sz w:val="20"/>
          <w:szCs w:val="20"/>
          <w:lang w:val="hy-AM"/>
        </w:rPr>
        <w:t xml:space="preserve"> Պ</w:t>
      </w:r>
      <w:r w:rsidRPr="00C8279D">
        <w:rPr>
          <w:rFonts w:ascii="GHEA Grapalat" w:eastAsia="Times New Roman" w:hAnsi="GHEA Grapalat" w:cs="Sylfaen"/>
          <w:sz w:val="20"/>
          <w:szCs w:val="20"/>
          <w:lang w:val="hy-AM"/>
        </w:rPr>
        <w:t>այմանագրիցծագածպահանջիիրավունքըչիկարողփոխանցվելայլանձի</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առանցպարտապանկողմիգրավորհամաձայնության</w:t>
      </w:r>
      <w:r w:rsidRPr="00C8279D">
        <w:rPr>
          <w:rFonts w:ascii="GHEA Grapalat" w:eastAsia="Times New Roman" w:hAnsi="GHEA Grapalat" w:cs="Tahoma"/>
          <w:sz w:val="20"/>
          <w:szCs w:val="20"/>
          <w:lang w:val="hy-AM"/>
        </w:rPr>
        <w:t>։</w:t>
      </w:r>
    </w:p>
    <w:p w14:paraId="1DD4213D" w14:textId="77777777" w:rsidR="00C8279D" w:rsidRPr="00C8279D" w:rsidRDefault="00C8279D" w:rsidP="00C8279D">
      <w:pPr>
        <w:tabs>
          <w:tab w:val="left" w:pos="720"/>
        </w:tabs>
        <w:spacing w:after="0" w:line="240" w:lineRule="auto"/>
        <w:jc w:val="both"/>
        <w:rPr>
          <w:rFonts w:ascii="GHEA Grapalat" w:eastAsia="Times New Roman" w:hAnsi="GHEA Grapalat" w:cs="Sylfaen"/>
          <w:sz w:val="20"/>
          <w:szCs w:val="20"/>
          <w:lang w:val="hy-AM"/>
        </w:rPr>
      </w:pPr>
      <w:r w:rsidRPr="00C8279D">
        <w:rPr>
          <w:rFonts w:ascii="GHEA Grapalat" w:eastAsia="Times New Roman" w:hAnsi="GHEA Grapalat" w:cs="Times New Roman"/>
          <w:sz w:val="20"/>
          <w:szCs w:val="20"/>
          <w:lang w:val="hy-AM"/>
        </w:rPr>
        <w:tab/>
        <w:t xml:space="preserve">8.3 </w:t>
      </w:r>
      <w:r w:rsidRPr="00C8279D">
        <w:rPr>
          <w:rFonts w:ascii="GHEA Grapalat" w:eastAsia="Times New Roman"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E0BE558" w14:textId="77777777" w:rsidR="00C8279D" w:rsidRPr="00C8279D" w:rsidRDefault="00C8279D" w:rsidP="00C8279D">
      <w:pPr>
        <w:tabs>
          <w:tab w:val="left" w:pos="1276"/>
        </w:tabs>
        <w:spacing w:after="0" w:line="240" w:lineRule="auto"/>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          8.4 Պ</w:t>
      </w:r>
      <w:r w:rsidRPr="00C8279D">
        <w:rPr>
          <w:rFonts w:ascii="GHEA Grapalat" w:eastAsia="Times New Roman" w:hAnsi="GHEA Grapalat" w:cs="Sylfaen"/>
          <w:sz w:val="20"/>
          <w:szCs w:val="20"/>
          <w:lang w:val="hy-AM"/>
        </w:rPr>
        <w:t>այմանագրիհետկապվածվեճերըենթակաենքննությանՀայաստանիՀանրապետությանդատարաններում</w:t>
      </w:r>
      <w:r w:rsidRPr="00C8279D">
        <w:rPr>
          <w:rFonts w:ascii="GHEA Grapalat" w:eastAsia="Times New Roman" w:hAnsi="GHEA Grapalat" w:cs="Tahoma"/>
          <w:sz w:val="20"/>
          <w:szCs w:val="20"/>
          <w:lang w:val="hy-AM"/>
        </w:rPr>
        <w:t>։</w:t>
      </w:r>
    </w:p>
    <w:p w14:paraId="596A460C"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hy-AM"/>
        </w:rPr>
      </w:pPr>
      <w:r w:rsidRPr="00C8279D">
        <w:rPr>
          <w:rFonts w:ascii="GHEA Grapalat" w:eastAsia="Times New Roman" w:hAnsi="GHEA Grapalat" w:cs="Times New Roman"/>
          <w:sz w:val="20"/>
          <w:szCs w:val="20"/>
          <w:lang w:val="hy-AM"/>
        </w:rPr>
        <w:t>8.5</w:t>
      </w:r>
      <w:r w:rsidRPr="00C8279D">
        <w:rPr>
          <w:rFonts w:ascii="GHEA Grapalat" w:eastAsia="Times New Roman" w:hAnsi="GHEA Grapalat" w:cs="Times New Roman"/>
          <w:sz w:val="20"/>
          <w:szCs w:val="20"/>
          <w:lang w:val="hy-AM"/>
        </w:rPr>
        <w:tab/>
        <w:t>Պ</w:t>
      </w:r>
      <w:r w:rsidRPr="00C8279D">
        <w:rPr>
          <w:rFonts w:ascii="GHEA Grapalat" w:eastAsia="Times New Roman" w:hAnsi="GHEA Grapalat" w:cs="Sylfaen"/>
          <w:sz w:val="20"/>
          <w:szCs w:val="20"/>
          <w:lang w:val="hy-AM"/>
        </w:rPr>
        <w:t>այմանագրումփոփոխություններևլրացումներկարողենկատարվելմիայնԿողմերիփոխադարձհամաձայնությամբ</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համաձայնագիրկնքելումիջոցով</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որըկհանդիսանապայմանագրիանբաժանելիմասը</w:t>
      </w:r>
      <w:r w:rsidRPr="00C8279D">
        <w:rPr>
          <w:rFonts w:ascii="GHEA Grapalat" w:eastAsia="Times New Roman" w:hAnsi="GHEA Grapalat" w:cs="Tahoma"/>
          <w:sz w:val="20"/>
          <w:szCs w:val="20"/>
          <w:lang w:val="hy-AM"/>
        </w:rPr>
        <w:t>։</w:t>
      </w:r>
    </w:p>
    <w:p w14:paraId="5D0E158C"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005D77E0"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CCC81F4"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lastRenderedPageBreak/>
        <w:t>8.6 Եթե պայմանագիրն իրականացվում է ենթակապալի պայմանագիր կնքելու միջոցով.</w:t>
      </w:r>
    </w:p>
    <w:p w14:paraId="6CA21C3F"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222845D"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C8279D">
        <w:rPr>
          <w:rFonts w:ascii="GHEA Grapalat" w:eastAsia="Times New Roman" w:hAnsi="GHEA Grapalat" w:cs="Sylfaen"/>
          <w:sz w:val="20"/>
          <w:szCs w:val="20"/>
          <w:vertAlign w:val="superscript"/>
          <w:lang w:val="hy-AM"/>
        </w:rPr>
        <w:footnoteReference w:id="8"/>
      </w:r>
    </w:p>
    <w:p w14:paraId="213CB7C8"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C8279D">
        <w:rPr>
          <w:rFonts w:ascii="GHEA Grapalat" w:eastAsia="Times New Roman" w:hAnsi="GHEA Grapalat" w:cs="Sylfaen"/>
          <w:sz w:val="20"/>
          <w:szCs w:val="20"/>
          <w:vertAlign w:val="superscript"/>
          <w:lang w:val="hy-AM"/>
        </w:rPr>
        <w:footnoteReference w:id="9"/>
      </w:r>
    </w:p>
    <w:p w14:paraId="31633EE3"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sz w:val="20"/>
          <w:szCs w:val="20"/>
          <w:lang w:val="pt-BR"/>
        </w:rPr>
      </w:pPr>
      <w:r w:rsidRPr="00C8279D">
        <w:rPr>
          <w:rFonts w:ascii="GHEA Grapalat" w:eastAsia="Times New Roman" w:hAnsi="GHEA Grapalat" w:cs="Sylfaen"/>
          <w:sz w:val="20"/>
          <w:szCs w:val="20"/>
          <w:lang w:val="hy-AM"/>
        </w:rPr>
        <w:t>8.8Աշխատանքի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C8279D">
        <w:rPr>
          <w:rFonts w:ascii="GHEA Grapalat" w:eastAsia="Times New Roman" w:hAnsi="GHEA Grapalat" w:cs="Sylfaen"/>
          <w:sz w:val="20"/>
          <w:szCs w:val="24"/>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sidRPr="00C8279D">
        <w:rPr>
          <w:rFonts w:ascii="GHEA Grapalat" w:eastAsia="Times New Roman"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47704C07" w14:textId="77777777" w:rsidR="00C8279D" w:rsidRPr="00C8279D" w:rsidRDefault="00C8279D" w:rsidP="00C8279D">
      <w:pPr>
        <w:tabs>
          <w:tab w:val="left" w:pos="720"/>
        </w:tabs>
        <w:spacing w:after="0" w:line="240" w:lineRule="auto"/>
        <w:jc w:val="both"/>
        <w:rPr>
          <w:rFonts w:ascii="GHEA Grapalat" w:eastAsia="Times New Roman" w:hAnsi="GHEA Grapalat" w:cs="Times Armenian"/>
          <w:sz w:val="20"/>
          <w:szCs w:val="20"/>
          <w:lang w:val="hy-AM"/>
        </w:rPr>
      </w:pPr>
      <w:r w:rsidRPr="00C8279D">
        <w:rPr>
          <w:rFonts w:ascii="GHEA Grapalat" w:eastAsia="Times New Roman" w:hAnsi="GHEA Grapalat" w:cs="Times New Roman"/>
          <w:sz w:val="20"/>
          <w:szCs w:val="20"/>
          <w:lang w:val="hy-AM"/>
        </w:rPr>
        <w:tab/>
        <w:t>8.9</w:t>
      </w:r>
      <w:r w:rsidRPr="00C8279D">
        <w:rPr>
          <w:rFonts w:ascii="GHEA Grapalat" w:eastAsia="Times New Roman" w:hAnsi="GHEA Grapalat" w:cs="Times New Roman"/>
          <w:sz w:val="20"/>
          <w:szCs w:val="20"/>
          <w:lang w:val="hy-AM"/>
        </w:rPr>
        <w:tab/>
      </w:r>
      <w:r w:rsidRPr="00C8279D">
        <w:rPr>
          <w:rFonts w:ascii="GHEA Grapalat" w:eastAsia="Times New Roman"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3A217FE9" w14:textId="77777777" w:rsidR="00C8279D" w:rsidRPr="00C8279D" w:rsidRDefault="00C8279D" w:rsidP="00C8279D">
      <w:pPr>
        <w:tabs>
          <w:tab w:val="left" w:pos="720"/>
        </w:tabs>
        <w:spacing w:after="0" w:line="240" w:lineRule="auto"/>
        <w:jc w:val="both"/>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234DF8B" w14:textId="77777777" w:rsidR="00C8279D" w:rsidRPr="00C8279D" w:rsidRDefault="00C8279D" w:rsidP="00C8279D">
      <w:pPr>
        <w:tabs>
          <w:tab w:val="left" w:pos="720"/>
        </w:tabs>
        <w:spacing w:after="0" w:line="240" w:lineRule="auto"/>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ab/>
        <w:t>8.10 Պայմանագիրը չի կարող փոփոխվել կողմերի պարտա</w:t>
      </w:r>
      <w:r w:rsidRPr="00C8279D">
        <w:rPr>
          <w:rFonts w:ascii="GHEA Grapalat" w:eastAsia="Times New Roman" w:hAnsi="GHEA Grapalat" w:cs="Sylfaen"/>
          <w:sz w:val="20"/>
          <w:szCs w:val="20"/>
          <w:lang w:val="hy-AM"/>
        </w:rPr>
        <w:softHyphen/>
        <w:t>վորու</w:t>
      </w:r>
      <w:r w:rsidRPr="00C8279D">
        <w:rPr>
          <w:rFonts w:ascii="GHEA Grapalat" w:eastAsia="Times New Roman" w:hAnsi="GHEA Grapalat" w:cs="Sylfaen"/>
          <w:sz w:val="20"/>
          <w:szCs w:val="20"/>
          <w:lang w:val="hy-AM"/>
        </w:rPr>
        <w:softHyphen/>
        <w:t>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31709F6E" w14:textId="77777777" w:rsidR="00C8279D" w:rsidRPr="00C8279D" w:rsidRDefault="00C8279D" w:rsidP="00C8279D">
      <w:pPr>
        <w:spacing w:after="0" w:line="240" w:lineRule="auto"/>
        <w:ind w:firstLine="567"/>
        <w:jc w:val="both"/>
        <w:rPr>
          <w:rFonts w:ascii="GHEA Grapalat" w:eastAsia="Times New Roman" w:hAnsi="GHEA Grapalat" w:cs="Times New Roman"/>
          <w:sz w:val="20"/>
          <w:szCs w:val="20"/>
          <w:lang w:val="hy-AM" w:eastAsia="ru-RU"/>
        </w:rPr>
      </w:pPr>
      <w:r w:rsidRPr="00C8279D">
        <w:rPr>
          <w:rFonts w:ascii="GHEA Grapalat" w:eastAsia="Times New Roman" w:hAnsi="GHEA Grapalat" w:cs="Sylfaen"/>
          <w:sz w:val="20"/>
          <w:szCs w:val="20"/>
          <w:lang w:val="hy-AM"/>
        </w:rPr>
        <w:tab/>
        <w:t>8.11 Կապալառուի կողմից ստանձնած պարտավորությունները չկատա</w:t>
      </w:r>
      <w:r w:rsidRPr="00C8279D">
        <w:rPr>
          <w:rFonts w:ascii="GHEA Grapalat" w:eastAsia="Times New Roman"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C8279D">
        <w:rPr>
          <w:rFonts w:ascii="GHEA Grapalat" w:eastAsia="Times New Roman" w:hAnsi="GHEA Grapalat" w:cs="Times New Roma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8A100D3"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Times Armenian"/>
          <w:sz w:val="20"/>
          <w:szCs w:val="20"/>
          <w:lang w:val="hy-AM"/>
        </w:rPr>
      </w:pPr>
      <w:r w:rsidRPr="00C8279D">
        <w:rPr>
          <w:rFonts w:ascii="GHEA Grapalat" w:eastAsia="Times New Roman" w:hAnsi="GHEA Grapalat" w:cs="Times New Roman"/>
          <w:sz w:val="20"/>
          <w:szCs w:val="20"/>
          <w:lang w:val="hy-AM"/>
        </w:rPr>
        <w:t>8.12</w:t>
      </w:r>
      <w:r w:rsidRPr="00C8279D">
        <w:rPr>
          <w:rFonts w:ascii="GHEA Grapalat" w:eastAsia="Times New Roman" w:hAnsi="GHEA Grapalat" w:cs="Times New Roman"/>
          <w:sz w:val="20"/>
          <w:szCs w:val="20"/>
          <w:lang w:val="hy-AM"/>
        </w:rPr>
        <w:tab/>
      </w:r>
      <w:r w:rsidRPr="00C8279D">
        <w:rPr>
          <w:rFonts w:ascii="GHEA Grapalat" w:eastAsia="Times New Roman" w:hAnsi="GHEA Grapalat" w:cs="Sylfaen"/>
          <w:sz w:val="20"/>
          <w:szCs w:val="20"/>
          <w:lang w:val="hy-AM"/>
        </w:rPr>
        <w:t>Սույնպայմանագրիկապակցությամբծագածվեճերըլուծվումենբանակցություններիմիջոցով</w:t>
      </w:r>
      <w:r w:rsidRPr="00C8279D">
        <w:rPr>
          <w:rFonts w:ascii="GHEA Grapalat" w:eastAsia="Times New Roman" w:hAnsi="GHEA Grapalat" w:cs="Tahoma"/>
          <w:sz w:val="20"/>
          <w:szCs w:val="20"/>
          <w:lang w:val="hy-AM"/>
        </w:rPr>
        <w:t>։</w:t>
      </w:r>
      <w:r w:rsidRPr="00C8279D">
        <w:rPr>
          <w:rFonts w:ascii="GHEA Grapalat" w:eastAsia="Times New Roman" w:hAnsi="GHEA Grapalat" w:cs="Sylfaen"/>
          <w:sz w:val="20"/>
          <w:szCs w:val="20"/>
          <w:lang w:val="hy-AM"/>
        </w:rPr>
        <w:t>Համաձայնությունձեռքչբերելուդեպքումվեճերըլուծվումենդատականկարգով</w:t>
      </w:r>
      <w:r w:rsidRPr="00C8279D">
        <w:rPr>
          <w:rFonts w:ascii="GHEA Grapalat" w:eastAsia="Times New Roman" w:hAnsi="GHEA Grapalat" w:cs="Tahoma"/>
          <w:sz w:val="20"/>
          <w:szCs w:val="20"/>
          <w:lang w:val="hy-AM"/>
        </w:rPr>
        <w:t>։</w:t>
      </w:r>
    </w:p>
    <w:p w14:paraId="63A96B87" w14:textId="5A576548"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Times New Roman"/>
          <w:sz w:val="20"/>
          <w:szCs w:val="20"/>
          <w:lang w:val="hy-AM"/>
        </w:rPr>
        <w:t xml:space="preserve">8.13 </w:t>
      </w:r>
      <w:r w:rsidRPr="00C8279D">
        <w:rPr>
          <w:rFonts w:ascii="GHEA Grapalat" w:eastAsia="Times New Roman" w:hAnsi="GHEA Grapalat" w:cs="Sylfaen"/>
          <w:sz w:val="20"/>
          <w:szCs w:val="20"/>
          <w:lang w:val="hy-AM"/>
        </w:rPr>
        <w:t>Սույն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պայմանագիրը</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կազմված</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Pr="00C8279D">
        <w:rPr>
          <w:rFonts w:ascii="GHEA Grapalat" w:eastAsia="Times New Roman" w:hAnsi="GHEA Grapalat" w:cs="Times Armenian"/>
          <w:sz w:val="20"/>
          <w:szCs w:val="20"/>
          <w:lang w:val="hy-AM"/>
        </w:rPr>
        <w:t xml:space="preserve"> ____ </w:t>
      </w:r>
      <w:r w:rsidRPr="00C8279D">
        <w:rPr>
          <w:rFonts w:ascii="GHEA Grapalat" w:eastAsia="Times New Roman" w:hAnsi="GHEA Grapalat" w:cs="Sylfaen"/>
          <w:sz w:val="20"/>
          <w:szCs w:val="20"/>
          <w:lang w:val="hy-AM"/>
        </w:rPr>
        <w:t>էջից</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կնքվում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երկու</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օրինակից</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որոնք</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ունեն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հավասարազոր</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իրավաբանական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ուժ</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յուրաքանչյուր</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կողմին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տրվում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մեկական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օրինակ</w:t>
      </w:r>
      <w:r w:rsidRPr="00C8279D">
        <w:rPr>
          <w:rFonts w:ascii="GHEA Grapalat" w:eastAsia="Times New Roman" w:hAnsi="GHEA Grapalat" w:cs="Tahoma"/>
          <w:sz w:val="20"/>
          <w:szCs w:val="20"/>
          <w:lang w:val="hy-AM"/>
        </w:rPr>
        <w:t>։</w:t>
      </w:r>
      <w:r w:rsidR="00E173E7" w:rsidRPr="00E173E7">
        <w:rPr>
          <w:rFonts w:ascii="GHEA Grapalat" w:eastAsia="Times New Roman" w:hAnsi="GHEA Grapalat" w:cs="Tahoma"/>
          <w:sz w:val="20"/>
          <w:szCs w:val="20"/>
          <w:lang w:val="hy-AM"/>
        </w:rPr>
        <w:t xml:space="preserve"> </w:t>
      </w:r>
      <w:r w:rsidRPr="00C8279D">
        <w:rPr>
          <w:rFonts w:ascii="GHEA Grapalat" w:eastAsia="Times New Roman" w:hAnsi="GHEA Grapalat" w:cs="Sylfaen"/>
          <w:sz w:val="20"/>
          <w:szCs w:val="20"/>
          <w:lang w:val="hy-AM"/>
        </w:rPr>
        <w:t>Սույն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պայմանագրի</w:t>
      </w:r>
      <w:r w:rsidRPr="00C8279D">
        <w:rPr>
          <w:rFonts w:ascii="GHEA Grapalat" w:eastAsia="Times New Roman" w:hAnsi="GHEA Grapalat" w:cs="Times Armenian"/>
          <w:sz w:val="20"/>
          <w:szCs w:val="20"/>
          <w:lang w:val="hy-AM"/>
        </w:rPr>
        <w:t xml:space="preserve"> N 1, N 2, N 3, </w:t>
      </w:r>
      <w:r w:rsidRPr="00C8279D">
        <w:rPr>
          <w:rFonts w:ascii="GHEA Grapalat" w:eastAsia="Times New Roman" w:hAnsi="GHEA Grapalat" w:cs="Arial"/>
          <w:sz w:val="20"/>
          <w:szCs w:val="20"/>
          <w:lang w:val="hy-AM"/>
        </w:rPr>
        <w:t xml:space="preserve">N 4 </w:t>
      </w:r>
      <w:r w:rsidRPr="00C8279D">
        <w:rPr>
          <w:rFonts w:ascii="GHEA Grapalat" w:eastAsia="Times New Roman" w:hAnsi="GHEA Grapalat" w:cs="Sylfaen"/>
          <w:sz w:val="20"/>
          <w:szCs w:val="20"/>
          <w:lang w:val="hy-AM"/>
        </w:rPr>
        <w:t>և</w:t>
      </w:r>
      <w:r w:rsidRPr="00C8279D">
        <w:rPr>
          <w:rFonts w:ascii="GHEA Grapalat" w:eastAsia="Times New Roman" w:hAnsi="GHEA Grapalat" w:cs="Arial"/>
          <w:sz w:val="20"/>
          <w:szCs w:val="20"/>
          <w:lang w:val="hy-AM"/>
        </w:rPr>
        <w:t xml:space="preserve"> N 4.1 </w:t>
      </w:r>
      <w:r w:rsidRPr="00C8279D">
        <w:rPr>
          <w:rFonts w:ascii="GHEA Grapalat" w:eastAsia="Times New Roman" w:hAnsi="GHEA Grapalat" w:cs="Sylfaen"/>
          <w:sz w:val="20"/>
          <w:szCs w:val="20"/>
          <w:lang w:val="hy-AM"/>
        </w:rPr>
        <w:t>հավելվածները</w:t>
      </w:r>
      <w:r w:rsidRPr="00C8279D">
        <w:rPr>
          <w:rFonts w:ascii="GHEA Grapalat" w:eastAsia="Times New Roman" w:hAnsi="GHEA Grapalat" w:cs="Times Armenian"/>
          <w:sz w:val="20"/>
          <w:szCs w:val="20"/>
          <w:lang w:val="hy-AM"/>
        </w:rPr>
        <w:t xml:space="preserve">, </w:t>
      </w:r>
      <w:r w:rsidRPr="00C8279D">
        <w:rPr>
          <w:rFonts w:ascii="GHEA Grapalat" w:eastAsia="Times New Roman" w:hAnsi="GHEA Grapalat" w:cs="Sylfaen"/>
          <w:sz w:val="20"/>
          <w:szCs w:val="20"/>
          <w:lang w:val="hy-AM"/>
        </w:rPr>
        <w:t>համարվում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են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պայմանագրի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անբաժանելի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մասը</w:t>
      </w:r>
      <w:r w:rsidRPr="00C8279D">
        <w:rPr>
          <w:rFonts w:ascii="GHEA Grapalat" w:eastAsia="Times New Roman" w:hAnsi="GHEA Grapalat" w:cs="Tahoma"/>
          <w:sz w:val="20"/>
          <w:szCs w:val="20"/>
          <w:lang w:val="hy-AM"/>
        </w:rPr>
        <w:t>։</w:t>
      </w:r>
    </w:p>
    <w:p w14:paraId="758F01D1" w14:textId="10C3D22B"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lang w:val="hy-AM"/>
        </w:rPr>
      </w:pPr>
      <w:r w:rsidRPr="00C8279D">
        <w:rPr>
          <w:rFonts w:ascii="GHEA Grapalat" w:eastAsia="Times New Roman" w:hAnsi="GHEA Grapalat" w:cs="Sylfaen"/>
          <w:sz w:val="20"/>
          <w:szCs w:val="20"/>
          <w:lang w:val="hy-AM"/>
        </w:rPr>
        <w:t>8.14 Սույն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պայմանագրի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հետ</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կապված</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հարաբերությունների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նկատմամբ</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կիրառվում</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է</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Հայաստանի</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Հանրապետության</w:t>
      </w:r>
      <w:r w:rsidR="00E173E7" w:rsidRPr="00E173E7">
        <w:rPr>
          <w:rFonts w:ascii="GHEA Grapalat" w:eastAsia="Times New Roman" w:hAnsi="GHEA Grapalat" w:cs="Sylfaen"/>
          <w:sz w:val="20"/>
          <w:szCs w:val="20"/>
          <w:lang w:val="hy-AM"/>
        </w:rPr>
        <w:t xml:space="preserve"> </w:t>
      </w:r>
      <w:r w:rsidRPr="00C8279D">
        <w:rPr>
          <w:rFonts w:ascii="GHEA Grapalat" w:eastAsia="Times New Roman" w:hAnsi="GHEA Grapalat" w:cs="Sylfaen"/>
          <w:sz w:val="20"/>
          <w:szCs w:val="20"/>
          <w:lang w:val="hy-AM"/>
        </w:rPr>
        <w:t>իրավունքը</w:t>
      </w:r>
      <w:r w:rsidRPr="00C8279D">
        <w:rPr>
          <w:rFonts w:ascii="GHEA Grapalat" w:eastAsia="Times New Roman" w:hAnsi="GHEA Grapalat" w:cs="Tahoma"/>
          <w:sz w:val="20"/>
          <w:szCs w:val="20"/>
          <w:lang w:val="hy-AM"/>
        </w:rPr>
        <w:t>։</w:t>
      </w:r>
    </w:p>
    <w:p w14:paraId="0A459EB9" w14:textId="77777777" w:rsidR="00C8279D" w:rsidRPr="00C8279D" w:rsidRDefault="00C8279D" w:rsidP="00C8279D">
      <w:pPr>
        <w:tabs>
          <w:tab w:val="left" w:pos="1276"/>
        </w:tabs>
        <w:spacing w:after="0" w:line="240" w:lineRule="auto"/>
        <w:ind w:firstLine="720"/>
        <w:jc w:val="both"/>
        <w:rPr>
          <w:rFonts w:ascii="GHEA Grapalat" w:eastAsia="Times New Roman" w:hAnsi="GHEA Grapalat" w:cs="Sylfaen"/>
          <w:i/>
          <w:lang w:val="hy-AM"/>
        </w:rPr>
      </w:pPr>
    </w:p>
    <w:p w14:paraId="2BE6D2FC" w14:textId="77777777" w:rsidR="00C8279D" w:rsidRPr="00C8279D" w:rsidRDefault="00C8279D" w:rsidP="00C8279D">
      <w:pPr>
        <w:spacing w:after="0" w:line="240" w:lineRule="auto"/>
        <w:ind w:firstLine="709"/>
        <w:jc w:val="both"/>
        <w:rPr>
          <w:rFonts w:ascii="GHEA Grapalat" w:eastAsia="Times New Roman" w:hAnsi="GHEA Grapalat" w:cs="Sylfaen"/>
          <w:b/>
          <w:sz w:val="20"/>
          <w:szCs w:val="20"/>
          <w:lang w:val="hy-AM"/>
        </w:rPr>
      </w:pPr>
      <w:r w:rsidRPr="00C8279D">
        <w:rPr>
          <w:rFonts w:ascii="GHEA Grapalat" w:eastAsia="Times New Roman" w:hAnsi="GHEA Grapalat" w:cs="Times New Roman"/>
          <w:b/>
          <w:sz w:val="20"/>
          <w:szCs w:val="20"/>
          <w:lang w:val="hy-AM"/>
        </w:rPr>
        <w:t xml:space="preserve">9. </w:t>
      </w:r>
      <w:r w:rsidRPr="00C8279D">
        <w:rPr>
          <w:rFonts w:ascii="GHEA Grapalat" w:eastAsia="Times New Roman" w:hAnsi="GHEA Grapalat" w:cs="Sylfaen"/>
          <w:b/>
          <w:sz w:val="20"/>
          <w:szCs w:val="20"/>
          <w:lang w:val="hy-AM"/>
        </w:rPr>
        <w:t>ԿՈՂՄԵՐԻՀԱՍՑԵՆԵՐԸ</w:t>
      </w:r>
      <w:r w:rsidRPr="00C8279D">
        <w:rPr>
          <w:rFonts w:ascii="GHEA Grapalat" w:eastAsia="Times New Roman" w:hAnsi="GHEA Grapalat" w:cs="Times Armenian"/>
          <w:b/>
          <w:sz w:val="20"/>
          <w:szCs w:val="20"/>
          <w:lang w:val="hy-AM"/>
        </w:rPr>
        <w:t xml:space="preserve">, </w:t>
      </w:r>
      <w:r w:rsidRPr="00C8279D">
        <w:rPr>
          <w:rFonts w:ascii="GHEA Grapalat" w:eastAsia="Times New Roman" w:hAnsi="GHEA Grapalat" w:cs="Sylfaen"/>
          <w:b/>
          <w:sz w:val="20"/>
          <w:szCs w:val="20"/>
          <w:lang w:val="hy-AM"/>
        </w:rPr>
        <w:t>ԲԱՆԿԱՅԻՆՎԱՎԵՐԱՊԱՅՄԱՆՆԵՐԸԵՎՍՏՈՐԱԳՐՈՒԹՅՈՒՆՆԵՐԸ</w:t>
      </w:r>
    </w:p>
    <w:p w14:paraId="5138D4BA" w14:textId="77777777" w:rsidR="00C8279D" w:rsidRPr="00C8279D" w:rsidRDefault="00C8279D" w:rsidP="00C8279D">
      <w:pPr>
        <w:spacing w:after="0" w:line="240" w:lineRule="auto"/>
        <w:ind w:firstLine="709"/>
        <w:jc w:val="both"/>
        <w:rPr>
          <w:rFonts w:ascii="GHEA Grapalat" w:eastAsia="Times New Roman" w:hAnsi="GHEA Grapalat" w:cs="Sylfaen"/>
          <w:b/>
          <w:sz w:val="24"/>
          <w:szCs w:val="24"/>
          <w:lang w:val="hy-AM"/>
        </w:rPr>
      </w:pPr>
    </w:p>
    <w:p w14:paraId="0C45D2D8" w14:textId="77777777" w:rsidR="00C8279D" w:rsidRPr="00C8279D" w:rsidRDefault="00C8279D" w:rsidP="00C8279D">
      <w:pPr>
        <w:spacing w:after="0" w:line="240" w:lineRule="auto"/>
        <w:ind w:firstLine="709"/>
        <w:jc w:val="both"/>
        <w:rPr>
          <w:rFonts w:ascii="GHEA Grapalat" w:eastAsia="Times New Roman" w:hAnsi="GHEA Grapalat" w:cs="Sylfaen"/>
          <w:b/>
          <w:sz w:val="24"/>
          <w:szCs w:val="24"/>
          <w:lang w:val="hy-AM"/>
        </w:rPr>
      </w:pPr>
    </w:p>
    <w:tbl>
      <w:tblPr>
        <w:tblW w:w="9639" w:type="dxa"/>
        <w:jc w:val="center"/>
        <w:tblLayout w:type="fixed"/>
        <w:tblLook w:val="0000" w:firstRow="0" w:lastRow="0" w:firstColumn="0" w:lastColumn="0" w:noHBand="0" w:noVBand="0"/>
      </w:tblPr>
      <w:tblGrid>
        <w:gridCol w:w="4536"/>
        <w:gridCol w:w="760"/>
        <w:gridCol w:w="4343"/>
      </w:tblGrid>
      <w:tr w:rsidR="00C8279D" w:rsidRPr="00C8279D" w14:paraId="2E39CF6D" w14:textId="77777777" w:rsidTr="00C8279D">
        <w:trPr>
          <w:jc w:val="center"/>
        </w:trPr>
        <w:tc>
          <w:tcPr>
            <w:tcW w:w="4536" w:type="dxa"/>
          </w:tcPr>
          <w:p w14:paraId="6DB651D4" w14:textId="77777777" w:rsidR="00C8279D" w:rsidRPr="00AD2155" w:rsidRDefault="00C8279D" w:rsidP="00C8279D">
            <w:pPr>
              <w:spacing w:after="0" w:line="360" w:lineRule="auto"/>
              <w:jc w:val="center"/>
              <w:rPr>
                <w:rFonts w:ascii="GHEA Grapalat" w:eastAsia="Times New Roman" w:hAnsi="GHEA Grapalat" w:cs="Sylfaen"/>
                <w:b/>
                <w:bCs/>
                <w:sz w:val="20"/>
                <w:szCs w:val="20"/>
                <w:lang w:val="nb-NO"/>
              </w:rPr>
            </w:pPr>
            <w:r w:rsidRPr="00AD2155">
              <w:rPr>
                <w:rFonts w:ascii="GHEA Grapalat" w:eastAsia="Times New Roman" w:hAnsi="GHEA Grapalat" w:cs="Sylfaen"/>
                <w:b/>
                <w:bCs/>
                <w:sz w:val="20"/>
                <w:szCs w:val="20"/>
                <w:lang w:val="nb-NO"/>
              </w:rPr>
              <w:lastRenderedPageBreak/>
              <w:t>ՊԱՏՎԻՐԱՏՈՒ</w:t>
            </w:r>
          </w:p>
          <w:p w14:paraId="066E160C" w14:textId="77777777" w:rsidR="00AD2155" w:rsidRPr="00AD2155" w:rsidRDefault="00AD2155" w:rsidP="00AD2155">
            <w:pPr>
              <w:spacing w:after="0" w:line="240" w:lineRule="auto"/>
              <w:jc w:val="center"/>
              <w:rPr>
                <w:rFonts w:ascii="GHEA Grapalat" w:eastAsia="Times New Roman" w:hAnsi="GHEA Grapalat" w:cs="Times New Roman"/>
                <w:b/>
                <w:sz w:val="20"/>
                <w:szCs w:val="20"/>
                <w:lang w:val="hy-AM"/>
              </w:rPr>
            </w:pPr>
            <w:r w:rsidRPr="00AD2155">
              <w:rPr>
                <w:rFonts w:ascii="GHEA Grapalat" w:eastAsia="Times New Roman" w:hAnsi="GHEA Grapalat" w:cs="Sylfaen"/>
                <w:sz w:val="20"/>
                <w:szCs w:val="20"/>
                <w:lang w:val="hy-AM"/>
              </w:rPr>
              <w:t>«Հովհաննես Շարամբեյանի անվան</w:t>
            </w:r>
          </w:p>
          <w:p w14:paraId="485090B8" w14:textId="77777777" w:rsidR="00AD2155" w:rsidRPr="00AD2155" w:rsidRDefault="00AD2155" w:rsidP="00AD2155">
            <w:pPr>
              <w:spacing w:after="0" w:line="240" w:lineRule="auto"/>
              <w:jc w:val="center"/>
              <w:rPr>
                <w:rFonts w:ascii="GHEA Grapalat" w:eastAsia="Times New Roman" w:hAnsi="GHEA Grapalat" w:cs="Times New Roman"/>
                <w:sz w:val="20"/>
                <w:szCs w:val="20"/>
                <w:lang w:val="hy-AM"/>
              </w:rPr>
            </w:pPr>
            <w:r w:rsidRPr="00AD2155">
              <w:rPr>
                <w:rFonts w:ascii="GHEA Grapalat" w:eastAsia="Times New Roman" w:hAnsi="GHEA Grapalat" w:cs="Sylfaen"/>
                <w:sz w:val="20"/>
                <w:szCs w:val="20"/>
                <w:lang w:val="hy-AM"/>
              </w:rPr>
              <w:t>Ժողովրդական արվեստների թանգարան</w:t>
            </w:r>
            <w:r w:rsidRPr="00AD2155">
              <w:rPr>
                <w:rFonts w:ascii="GHEA Grapalat" w:eastAsia="Times New Roman" w:hAnsi="GHEA Grapalat" w:cs="Times New Roman"/>
                <w:sz w:val="20"/>
                <w:szCs w:val="20"/>
                <w:lang w:val="nl-NL"/>
              </w:rPr>
              <w:t>» ՊՈԱԿ</w:t>
            </w:r>
          </w:p>
          <w:p w14:paraId="55CCABD3" w14:textId="77777777" w:rsidR="00AD2155" w:rsidRPr="00AD2155" w:rsidRDefault="00AD2155" w:rsidP="00AD2155">
            <w:pPr>
              <w:spacing w:after="0" w:line="240" w:lineRule="auto"/>
              <w:jc w:val="center"/>
              <w:rPr>
                <w:rFonts w:ascii="GHEA Grapalat" w:eastAsia="Times New Roman" w:hAnsi="GHEA Grapalat" w:cs="Times New Roman"/>
                <w:sz w:val="20"/>
                <w:szCs w:val="20"/>
                <w:lang w:val="nl-NL"/>
              </w:rPr>
            </w:pPr>
            <w:r w:rsidRPr="00AD2155">
              <w:rPr>
                <w:rFonts w:ascii="GHEA Grapalat" w:eastAsia="Times New Roman" w:hAnsi="GHEA Grapalat" w:cs="Times New Roman"/>
                <w:sz w:val="20"/>
                <w:szCs w:val="20"/>
                <w:lang w:val="nl-NL"/>
              </w:rPr>
              <w:t>հասցե՝ ք. Երևան, Աբովյան 64</w:t>
            </w:r>
          </w:p>
          <w:p w14:paraId="27E89459" w14:textId="77777777" w:rsidR="00AD2155" w:rsidRPr="00AD2155" w:rsidRDefault="00AD2155" w:rsidP="00AD2155">
            <w:pPr>
              <w:spacing w:after="0" w:line="240" w:lineRule="auto"/>
              <w:jc w:val="center"/>
              <w:rPr>
                <w:rFonts w:ascii="GHEA Grapalat" w:eastAsia="Times New Roman" w:hAnsi="GHEA Grapalat" w:cs="Times New Roman"/>
                <w:sz w:val="20"/>
                <w:szCs w:val="20"/>
                <w:lang w:val="hy-AM"/>
              </w:rPr>
            </w:pPr>
            <w:r w:rsidRPr="00AD2155">
              <w:rPr>
                <w:rFonts w:ascii="GHEA Grapalat" w:eastAsia="Times New Roman" w:hAnsi="GHEA Grapalat" w:cs="Times New Roman"/>
                <w:sz w:val="20"/>
                <w:szCs w:val="20"/>
                <w:lang w:val="nl-NL"/>
              </w:rPr>
              <w:t>ՀՀ ֆինանսների նախարարության</w:t>
            </w:r>
          </w:p>
          <w:p w14:paraId="208FD3E1" w14:textId="77777777" w:rsidR="00AD2155" w:rsidRPr="00AD2155" w:rsidRDefault="00AD2155" w:rsidP="00AD2155">
            <w:pPr>
              <w:spacing w:after="0" w:line="240" w:lineRule="auto"/>
              <w:jc w:val="center"/>
              <w:rPr>
                <w:rFonts w:ascii="GHEA Grapalat" w:eastAsia="Times New Roman" w:hAnsi="GHEA Grapalat" w:cs="Sylfaen"/>
                <w:sz w:val="20"/>
                <w:szCs w:val="20"/>
                <w:lang w:val="nl-NL"/>
              </w:rPr>
            </w:pPr>
            <w:r w:rsidRPr="00AD2155">
              <w:rPr>
                <w:rFonts w:ascii="GHEA Grapalat" w:eastAsia="Times New Roman" w:hAnsi="GHEA Grapalat" w:cs="Sylfaen"/>
                <w:sz w:val="20"/>
                <w:szCs w:val="20"/>
                <w:lang w:val="nl-NL"/>
              </w:rPr>
              <w:t>գործառնական վարչություն, 900018001322</w:t>
            </w:r>
          </w:p>
          <w:p w14:paraId="48C02565" w14:textId="77777777" w:rsidR="00AD2155" w:rsidRPr="00AD2155" w:rsidRDefault="00AD2155" w:rsidP="00AD2155">
            <w:pPr>
              <w:spacing w:after="0" w:line="240" w:lineRule="auto"/>
              <w:jc w:val="center"/>
              <w:rPr>
                <w:rFonts w:ascii="GHEA Grapalat" w:eastAsia="Times New Roman" w:hAnsi="GHEA Grapalat" w:cs="Sylfaen"/>
                <w:sz w:val="20"/>
                <w:szCs w:val="20"/>
                <w:lang w:val="nl-NL"/>
              </w:rPr>
            </w:pPr>
            <w:r w:rsidRPr="00AD2155">
              <w:rPr>
                <w:rFonts w:ascii="GHEA Grapalat" w:eastAsia="Times New Roman" w:hAnsi="GHEA Grapalat" w:cs="Sylfaen"/>
                <w:sz w:val="20"/>
                <w:szCs w:val="20"/>
                <w:lang w:val="nl-NL"/>
              </w:rPr>
              <w:t>ՀՎՀՀ  01573636</w:t>
            </w:r>
          </w:p>
          <w:p w14:paraId="0E67788C" w14:textId="77777777" w:rsidR="00C8279D" w:rsidRPr="005A06FD" w:rsidRDefault="00C8279D" w:rsidP="00C8279D">
            <w:pPr>
              <w:spacing w:after="0" w:line="240" w:lineRule="auto"/>
              <w:rPr>
                <w:rFonts w:ascii="GHEA Grapalat" w:eastAsia="Times New Roman" w:hAnsi="GHEA Grapalat" w:cs="Times New Roman"/>
                <w:lang w:val="hy-AM"/>
              </w:rPr>
            </w:pPr>
          </w:p>
          <w:p w14:paraId="32885911" w14:textId="77777777" w:rsidR="00C8279D" w:rsidRPr="005A06FD" w:rsidRDefault="00C8279D" w:rsidP="00C8279D">
            <w:pPr>
              <w:spacing w:after="0" w:line="240" w:lineRule="auto"/>
              <w:rPr>
                <w:rFonts w:ascii="GHEA Grapalat" w:eastAsia="Times New Roman" w:hAnsi="GHEA Grapalat" w:cs="Times New Roman"/>
                <w:sz w:val="24"/>
                <w:szCs w:val="24"/>
                <w:lang w:val="hy-AM"/>
              </w:rPr>
            </w:pPr>
          </w:p>
          <w:p w14:paraId="33CDC295" w14:textId="77777777" w:rsidR="00C8279D" w:rsidRPr="005A06FD" w:rsidRDefault="00C8279D" w:rsidP="00C8279D">
            <w:pPr>
              <w:spacing w:after="0" w:line="240" w:lineRule="auto"/>
              <w:jc w:val="center"/>
              <w:rPr>
                <w:rFonts w:ascii="GHEA Grapalat" w:eastAsia="Times New Roman" w:hAnsi="GHEA Grapalat" w:cs="Times New Roman"/>
                <w:sz w:val="24"/>
                <w:szCs w:val="24"/>
                <w:lang w:val="hy-AM"/>
              </w:rPr>
            </w:pPr>
            <w:r w:rsidRPr="005A06FD">
              <w:rPr>
                <w:rFonts w:ascii="GHEA Grapalat" w:eastAsia="Times New Roman" w:hAnsi="GHEA Grapalat" w:cs="Times New Roman"/>
                <w:sz w:val="24"/>
                <w:szCs w:val="24"/>
                <w:lang w:val="hy-AM"/>
              </w:rPr>
              <w:t>---------------------------------</w:t>
            </w:r>
          </w:p>
          <w:p w14:paraId="77AEAD0F" w14:textId="77777777" w:rsidR="00C8279D" w:rsidRPr="005A06FD" w:rsidRDefault="00C8279D" w:rsidP="00C8279D">
            <w:pPr>
              <w:spacing w:after="0" w:line="240" w:lineRule="auto"/>
              <w:jc w:val="center"/>
              <w:rPr>
                <w:rFonts w:ascii="GHEA Grapalat" w:eastAsia="Times New Roman" w:hAnsi="GHEA Grapalat" w:cs="Times New Roman"/>
                <w:sz w:val="18"/>
                <w:szCs w:val="18"/>
                <w:lang w:val="hy-AM"/>
              </w:rPr>
            </w:pPr>
            <w:r w:rsidRPr="005A06FD">
              <w:rPr>
                <w:rFonts w:ascii="GHEA Grapalat" w:eastAsia="Times New Roman" w:hAnsi="GHEA Grapalat" w:cs="Times New Roman"/>
                <w:sz w:val="18"/>
                <w:szCs w:val="18"/>
                <w:lang w:val="hy-AM"/>
              </w:rPr>
              <w:t>/</w:t>
            </w:r>
            <w:r w:rsidRPr="005A06FD">
              <w:rPr>
                <w:rFonts w:ascii="GHEA Grapalat" w:eastAsia="Times New Roman" w:hAnsi="GHEA Grapalat" w:cs="Sylfaen"/>
                <w:sz w:val="18"/>
                <w:szCs w:val="18"/>
                <w:lang w:val="hy-AM"/>
              </w:rPr>
              <w:t>ստորագրություն</w:t>
            </w:r>
            <w:r w:rsidRPr="005A06FD">
              <w:rPr>
                <w:rFonts w:ascii="GHEA Grapalat" w:eastAsia="Times New Roman" w:hAnsi="GHEA Grapalat" w:cs="Times New Roman"/>
                <w:sz w:val="18"/>
                <w:szCs w:val="18"/>
                <w:lang w:val="hy-AM"/>
              </w:rPr>
              <w:t>/</w:t>
            </w:r>
          </w:p>
          <w:p w14:paraId="03321DFA" w14:textId="77777777" w:rsidR="00C8279D" w:rsidRPr="005A06FD" w:rsidRDefault="00C8279D" w:rsidP="00C8279D">
            <w:pPr>
              <w:spacing w:after="0" w:line="240" w:lineRule="auto"/>
              <w:jc w:val="center"/>
              <w:rPr>
                <w:rFonts w:ascii="GHEA Grapalat" w:eastAsia="Times New Roman" w:hAnsi="GHEA Grapalat" w:cs="Times New Roman"/>
                <w:sz w:val="18"/>
                <w:szCs w:val="18"/>
                <w:lang w:val="hy-AM"/>
              </w:rPr>
            </w:pPr>
            <w:r w:rsidRPr="005A06FD">
              <w:rPr>
                <w:rFonts w:ascii="GHEA Grapalat" w:eastAsia="Times New Roman" w:hAnsi="GHEA Grapalat" w:cs="Sylfaen"/>
                <w:sz w:val="18"/>
                <w:szCs w:val="18"/>
                <w:lang w:val="hy-AM"/>
              </w:rPr>
              <w:t>Կ</w:t>
            </w:r>
            <w:r w:rsidRPr="005A06FD">
              <w:rPr>
                <w:rFonts w:ascii="GHEA Grapalat" w:eastAsia="Times New Roman" w:hAnsi="GHEA Grapalat" w:cs="Times New Roman"/>
                <w:sz w:val="18"/>
                <w:szCs w:val="18"/>
                <w:lang w:val="hy-AM"/>
              </w:rPr>
              <w:t>.</w:t>
            </w:r>
            <w:r w:rsidRPr="005A06FD">
              <w:rPr>
                <w:rFonts w:ascii="GHEA Grapalat" w:eastAsia="Times New Roman" w:hAnsi="GHEA Grapalat" w:cs="Sylfaen"/>
                <w:sz w:val="18"/>
                <w:szCs w:val="18"/>
                <w:lang w:val="hy-AM"/>
              </w:rPr>
              <w:t>Տ</w:t>
            </w:r>
          </w:p>
        </w:tc>
        <w:tc>
          <w:tcPr>
            <w:tcW w:w="760" w:type="dxa"/>
          </w:tcPr>
          <w:p w14:paraId="34B4A74F" w14:textId="77777777" w:rsidR="00C8279D" w:rsidRPr="005A06FD" w:rsidRDefault="00C8279D" w:rsidP="00C8279D">
            <w:pPr>
              <w:spacing w:after="0" w:line="360" w:lineRule="auto"/>
              <w:jc w:val="center"/>
              <w:rPr>
                <w:rFonts w:ascii="GHEA Grapalat" w:eastAsia="Times New Roman" w:hAnsi="GHEA Grapalat" w:cs="Times New Roman"/>
                <w:sz w:val="24"/>
                <w:szCs w:val="24"/>
                <w:lang w:val="hy-AM"/>
              </w:rPr>
            </w:pPr>
          </w:p>
        </w:tc>
        <w:tc>
          <w:tcPr>
            <w:tcW w:w="4343" w:type="dxa"/>
          </w:tcPr>
          <w:p w14:paraId="118350FB" w14:textId="77777777" w:rsidR="00C8279D" w:rsidRPr="00C8279D" w:rsidRDefault="00C8279D" w:rsidP="00C8279D">
            <w:pPr>
              <w:spacing w:after="0" w:line="360" w:lineRule="auto"/>
              <w:jc w:val="center"/>
              <w:rPr>
                <w:rFonts w:ascii="GHEA Grapalat" w:eastAsia="Times New Roman" w:hAnsi="GHEA Grapalat" w:cs="Sylfaen"/>
                <w:b/>
                <w:bCs/>
                <w:sz w:val="20"/>
                <w:szCs w:val="20"/>
                <w:lang w:val="ru-RU"/>
              </w:rPr>
            </w:pPr>
            <w:r w:rsidRPr="00C8279D">
              <w:rPr>
                <w:rFonts w:ascii="GHEA Grapalat" w:eastAsia="Times New Roman" w:hAnsi="GHEA Grapalat" w:cs="Sylfaen"/>
                <w:b/>
                <w:bCs/>
                <w:sz w:val="20"/>
                <w:szCs w:val="20"/>
                <w:lang w:val="pt-BR"/>
              </w:rPr>
              <w:t>ԿԱՊԱԼԱՌՈՒ</w:t>
            </w:r>
          </w:p>
          <w:p w14:paraId="75C6580A"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p>
          <w:p w14:paraId="552C73F0"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p>
          <w:p w14:paraId="2568A537"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r w:rsidRPr="00C8279D">
              <w:rPr>
                <w:rFonts w:ascii="GHEA Grapalat" w:eastAsia="Times New Roman" w:hAnsi="GHEA Grapalat" w:cs="Times New Roman"/>
                <w:sz w:val="24"/>
                <w:szCs w:val="24"/>
                <w:lang w:val="ru-RU"/>
              </w:rPr>
              <w:t>---------------------------------</w:t>
            </w:r>
          </w:p>
          <w:p w14:paraId="3A96FF74"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r w:rsidRPr="00C8279D">
              <w:rPr>
                <w:rFonts w:ascii="GHEA Grapalat" w:eastAsia="Times New Roman" w:hAnsi="GHEA Grapalat" w:cs="Times New Roman"/>
                <w:sz w:val="18"/>
                <w:szCs w:val="18"/>
              </w:rPr>
              <w:t>/</w:t>
            </w:r>
            <w:proofErr w:type="spellStart"/>
            <w:r w:rsidRPr="00C8279D">
              <w:rPr>
                <w:rFonts w:ascii="GHEA Grapalat" w:eastAsia="Times New Roman" w:hAnsi="GHEA Grapalat" w:cs="Sylfaen"/>
                <w:sz w:val="18"/>
                <w:szCs w:val="18"/>
                <w:lang w:val="ru-RU"/>
              </w:rPr>
              <w:t>ստորագրություն</w:t>
            </w:r>
            <w:proofErr w:type="spellEnd"/>
            <w:r w:rsidRPr="00C8279D">
              <w:rPr>
                <w:rFonts w:ascii="GHEA Grapalat" w:eastAsia="Times New Roman" w:hAnsi="GHEA Grapalat" w:cs="Times New Roman"/>
                <w:sz w:val="18"/>
                <w:szCs w:val="18"/>
              </w:rPr>
              <w:t>/</w:t>
            </w:r>
          </w:p>
          <w:p w14:paraId="4DD2E220" w14:textId="77777777" w:rsidR="00C8279D" w:rsidRPr="00C8279D" w:rsidRDefault="00C8279D" w:rsidP="00C8279D">
            <w:pPr>
              <w:spacing w:after="0" w:line="240" w:lineRule="auto"/>
              <w:jc w:val="center"/>
              <w:rPr>
                <w:rFonts w:ascii="GHEA Grapalat" w:eastAsia="Times New Roman" w:hAnsi="GHEA Grapalat" w:cs="Times New Roman"/>
                <w:lang w:val="ru-RU"/>
              </w:rPr>
            </w:pPr>
            <w:r w:rsidRPr="00C8279D">
              <w:rPr>
                <w:rFonts w:ascii="GHEA Grapalat" w:eastAsia="Times New Roman" w:hAnsi="GHEA Grapalat" w:cs="Sylfaen"/>
                <w:sz w:val="18"/>
                <w:szCs w:val="18"/>
                <w:lang w:val="ru-RU"/>
              </w:rPr>
              <w:t>Կ</w:t>
            </w:r>
            <w:r w:rsidRPr="00C8279D">
              <w:rPr>
                <w:rFonts w:ascii="GHEA Grapalat" w:eastAsia="Times New Roman" w:hAnsi="GHEA Grapalat" w:cs="Times New Roman"/>
                <w:sz w:val="18"/>
                <w:szCs w:val="18"/>
                <w:lang w:val="ru-RU"/>
              </w:rPr>
              <w:t>.</w:t>
            </w:r>
            <w:r w:rsidRPr="00C8279D">
              <w:rPr>
                <w:rFonts w:ascii="GHEA Grapalat" w:eastAsia="Times New Roman" w:hAnsi="GHEA Grapalat" w:cs="Sylfaen"/>
                <w:sz w:val="18"/>
                <w:szCs w:val="18"/>
                <w:lang w:val="ru-RU"/>
              </w:rPr>
              <w:t>Տ</w:t>
            </w:r>
          </w:p>
        </w:tc>
      </w:tr>
    </w:tbl>
    <w:p w14:paraId="7AD74E5A" w14:textId="77777777" w:rsidR="00C8279D" w:rsidRPr="00C8279D" w:rsidRDefault="00C8279D" w:rsidP="00C8279D">
      <w:pPr>
        <w:spacing w:after="0" w:line="240" w:lineRule="auto"/>
        <w:ind w:firstLine="709"/>
        <w:jc w:val="both"/>
        <w:rPr>
          <w:rFonts w:ascii="GHEA Grapalat" w:eastAsia="Times New Roman" w:hAnsi="GHEA Grapalat" w:cs="Arial"/>
          <w:b/>
          <w:sz w:val="24"/>
          <w:szCs w:val="24"/>
        </w:rPr>
      </w:pPr>
    </w:p>
    <w:p w14:paraId="30E5D705" w14:textId="77777777" w:rsidR="00C8279D" w:rsidRPr="00C8279D" w:rsidRDefault="00C8279D" w:rsidP="00C8279D">
      <w:pPr>
        <w:spacing w:after="0" w:line="240" w:lineRule="auto"/>
        <w:ind w:firstLine="567"/>
        <w:rPr>
          <w:rFonts w:ascii="GHEA Grapalat" w:eastAsia="Times New Roman" w:hAnsi="GHEA Grapalat" w:cs="Times New Roman"/>
          <w:i/>
          <w:sz w:val="24"/>
          <w:szCs w:val="24"/>
        </w:rPr>
      </w:pPr>
    </w:p>
    <w:p w14:paraId="7C76AC43" w14:textId="19D7E1B8" w:rsidR="00C8279D" w:rsidRPr="00C8279D" w:rsidRDefault="00C8279D" w:rsidP="00C8279D">
      <w:pPr>
        <w:tabs>
          <w:tab w:val="left" w:pos="1276"/>
        </w:tabs>
        <w:spacing w:after="0" w:line="240" w:lineRule="auto"/>
        <w:ind w:firstLine="720"/>
        <w:jc w:val="both"/>
        <w:rPr>
          <w:rFonts w:ascii="GHEA Grapalat" w:eastAsia="Times New Roman" w:hAnsi="GHEA Grapalat" w:cs="Times New Roman"/>
          <w:sz w:val="20"/>
          <w:szCs w:val="20"/>
          <w:u w:val="single"/>
          <w:lang w:val="nb-NO"/>
        </w:rPr>
      </w:pPr>
      <w:r w:rsidRPr="00C8279D">
        <w:rPr>
          <w:rFonts w:ascii="GHEA Grapalat" w:eastAsia="Times New Roman" w:hAnsi="GHEA Grapalat" w:cs="Sylfaen"/>
          <w:i/>
          <w:sz w:val="20"/>
          <w:szCs w:val="20"/>
          <w:lang w:val="pt-BR"/>
        </w:rPr>
        <w:t>Անհրաժեշտության</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դեպքում</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պայմանագրի նախագծում</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կարող</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են</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ներառվել</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ՀՀ</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օրենսդրությանը</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չհակասող</w:t>
      </w:r>
      <w:r w:rsidR="00E173E7">
        <w:rPr>
          <w:rFonts w:ascii="GHEA Grapalat" w:eastAsia="Times New Roman" w:hAnsi="GHEA Grapalat" w:cs="Sylfaen"/>
          <w:i/>
          <w:sz w:val="20"/>
          <w:szCs w:val="20"/>
          <w:lang w:val="pt-BR"/>
        </w:rPr>
        <w:t xml:space="preserve"> </w:t>
      </w:r>
      <w:r w:rsidRPr="00C8279D">
        <w:rPr>
          <w:rFonts w:ascii="GHEA Grapalat" w:eastAsia="Times New Roman" w:hAnsi="GHEA Grapalat" w:cs="Sylfaen"/>
          <w:i/>
          <w:sz w:val="20"/>
          <w:szCs w:val="20"/>
          <w:lang w:val="pt-BR"/>
        </w:rPr>
        <w:t>դրույթներ</w:t>
      </w:r>
      <w:r w:rsidRPr="00C8279D">
        <w:rPr>
          <w:rFonts w:ascii="GHEA Grapalat" w:eastAsia="Times New Roman" w:hAnsi="GHEA Grapalat" w:cs="Sylfaen"/>
          <w:i/>
          <w:sz w:val="20"/>
          <w:szCs w:val="20"/>
          <w:lang w:val="nb-NO"/>
        </w:rPr>
        <w:t>։</w:t>
      </w:r>
    </w:p>
    <w:p w14:paraId="6FBB712F" w14:textId="77777777" w:rsidR="00C8279D" w:rsidRPr="00C8279D" w:rsidRDefault="00C8279D" w:rsidP="00C8279D">
      <w:pPr>
        <w:spacing w:after="0" w:line="240" w:lineRule="auto"/>
        <w:ind w:firstLine="567"/>
        <w:rPr>
          <w:rFonts w:ascii="GHEA Grapalat" w:eastAsia="Times New Roman" w:hAnsi="GHEA Grapalat" w:cs="Times New Roman"/>
          <w:i/>
          <w:sz w:val="20"/>
          <w:szCs w:val="20"/>
          <w:lang w:val="hy-AM"/>
        </w:rPr>
      </w:pPr>
      <w:r w:rsidRPr="00C8279D">
        <w:rPr>
          <w:rFonts w:ascii="GHEA Grapalat" w:eastAsia="Times New Roman" w:hAnsi="GHEA Grapalat" w:cs="Times New Roman"/>
          <w:i/>
          <w:sz w:val="20"/>
          <w:szCs w:val="20"/>
          <w:lang w:val="hy-AM"/>
        </w:rPr>
        <w:br w:type="page"/>
      </w:r>
    </w:p>
    <w:p w14:paraId="04F2192E" w14:textId="77777777" w:rsidR="00C8279D" w:rsidRPr="00C8279D" w:rsidRDefault="00C8279D" w:rsidP="00C8279D">
      <w:pPr>
        <w:spacing w:after="0" w:line="240" w:lineRule="auto"/>
        <w:ind w:firstLine="567"/>
        <w:jc w:val="right"/>
        <w:rPr>
          <w:rFonts w:ascii="GHEA Grapalat" w:eastAsia="Times New Roman" w:hAnsi="GHEA Grapalat" w:cs="Arial"/>
          <w:i/>
          <w:sz w:val="20"/>
          <w:szCs w:val="20"/>
          <w:lang w:val="hy-AM"/>
        </w:rPr>
      </w:pPr>
      <w:bookmarkStart w:id="16" w:name="_Hlk166501690"/>
      <w:r w:rsidRPr="00C8279D">
        <w:rPr>
          <w:rFonts w:ascii="GHEA Grapalat" w:eastAsia="Times New Roman" w:hAnsi="GHEA Grapalat" w:cs="Sylfaen"/>
          <w:i/>
          <w:sz w:val="20"/>
          <w:szCs w:val="20"/>
          <w:lang w:val="hy-AM"/>
        </w:rPr>
        <w:lastRenderedPageBreak/>
        <w:t>Հավելվածթիվ</w:t>
      </w:r>
      <w:r w:rsidRPr="00C8279D">
        <w:rPr>
          <w:rFonts w:ascii="GHEA Grapalat" w:eastAsia="Times New Roman" w:hAnsi="GHEA Grapalat" w:cs="Arial"/>
          <w:i/>
          <w:sz w:val="20"/>
          <w:szCs w:val="20"/>
          <w:lang w:val="hy-AM"/>
        </w:rPr>
        <w:t xml:space="preserve"> 1</w:t>
      </w:r>
    </w:p>
    <w:p w14:paraId="56BCABFD" w14:textId="77777777" w:rsidR="00C8279D" w:rsidRPr="00C8279D" w:rsidRDefault="00C8279D" w:rsidP="00C8279D">
      <w:pPr>
        <w:spacing w:after="0" w:line="240" w:lineRule="auto"/>
        <w:ind w:firstLine="567"/>
        <w:jc w:val="right"/>
        <w:rPr>
          <w:rFonts w:ascii="GHEA Grapalat" w:eastAsia="Times New Roman" w:hAnsi="GHEA Grapalat" w:cs="Arial"/>
          <w:i/>
          <w:sz w:val="20"/>
          <w:szCs w:val="20"/>
          <w:lang w:val="pt-BR"/>
        </w:rPr>
      </w:pPr>
      <w:r w:rsidRPr="00C8279D">
        <w:rPr>
          <w:rFonts w:ascii="GHEA Grapalat" w:eastAsia="Times New Roman" w:hAnsi="GHEA Grapalat" w:cs="Times New Roman"/>
          <w:sz w:val="20"/>
          <w:szCs w:val="20"/>
          <w:lang w:val="hy-AM"/>
        </w:rPr>
        <w:t>«»</w:t>
      </w:r>
      <w:r w:rsidRPr="00C8279D">
        <w:rPr>
          <w:rFonts w:ascii="GHEA Grapalat" w:eastAsia="Times New Roman" w:hAnsi="GHEA Grapalat" w:cs="Times New Roman"/>
          <w:i/>
          <w:sz w:val="20"/>
          <w:szCs w:val="20"/>
          <w:lang w:val="pt-BR"/>
        </w:rPr>
        <w:t xml:space="preserve">                  20   </w:t>
      </w:r>
      <w:r w:rsidRPr="00C8279D">
        <w:rPr>
          <w:rFonts w:ascii="GHEA Grapalat" w:eastAsia="Times New Roman" w:hAnsi="GHEA Grapalat" w:cs="Sylfaen"/>
          <w:i/>
          <w:sz w:val="20"/>
          <w:szCs w:val="20"/>
          <w:lang w:val="pt-BR"/>
        </w:rPr>
        <w:t>թ</w:t>
      </w:r>
      <w:r w:rsidRPr="00C8279D">
        <w:rPr>
          <w:rFonts w:ascii="GHEA Grapalat" w:eastAsia="Times New Roman" w:hAnsi="GHEA Grapalat" w:cs="Arial"/>
          <w:i/>
          <w:sz w:val="20"/>
          <w:szCs w:val="20"/>
          <w:lang w:val="pt-BR"/>
        </w:rPr>
        <w:t xml:space="preserve">. </w:t>
      </w:r>
      <w:r w:rsidRPr="00C8279D">
        <w:rPr>
          <w:rFonts w:ascii="GHEA Grapalat" w:eastAsia="Times New Roman" w:hAnsi="GHEA Grapalat" w:cs="Sylfaen"/>
          <w:i/>
          <w:sz w:val="20"/>
          <w:szCs w:val="20"/>
          <w:lang w:val="pt-BR"/>
        </w:rPr>
        <w:t>կնքված</w:t>
      </w:r>
    </w:p>
    <w:p w14:paraId="1F1EDE2E" w14:textId="77777777" w:rsidR="00C8279D" w:rsidRPr="00C8279D" w:rsidRDefault="00C8279D" w:rsidP="00C8279D">
      <w:pPr>
        <w:spacing w:after="0" w:line="240" w:lineRule="auto"/>
        <w:jc w:val="right"/>
        <w:rPr>
          <w:rFonts w:ascii="GHEA Grapalat" w:eastAsia="Times New Roman" w:hAnsi="GHEA Grapalat" w:cs="Arial"/>
          <w:i/>
          <w:sz w:val="20"/>
          <w:szCs w:val="20"/>
          <w:lang w:val="pt-BR"/>
        </w:rPr>
      </w:pPr>
      <w:r w:rsidRPr="00C8279D">
        <w:rPr>
          <w:rFonts w:ascii="GHEA Grapalat" w:eastAsia="Times New Roman" w:hAnsi="GHEA Grapalat" w:cs="Sylfaen"/>
          <w:i/>
          <w:sz w:val="20"/>
          <w:szCs w:val="20"/>
          <w:lang w:val="pt-BR"/>
        </w:rPr>
        <w:t>ծածկագրով պայմանագրի</w:t>
      </w:r>
    </w:p>
    <w:p w14:paraId="7E3E594F" w14:textId="77777777" w:rsidR="00C8279D" w:rsidRPr="00C8279D" w:rsidRDefault="00C8279D" w:rsidP="00C8279D">
      <w:pPr>
        <w:spacing w:after="0" w:line="240" w:lineRule="auto"/>
        <w:jc w:val="center"/>
        <w:rPr>
          <w:rFonts w:ascii="GHEA Grapalat" w:eastAsia="Times New Roman" w:hAnsi="GHEA Grapalat" w:cs="Sylfaen"/>
          <w:b/>
          <w:sz w:val="24"/>
          <w:szCs w:val="24"/>
          <w:lang w:val="hy-AM"/>
        </w:rPr>
      </w:pPr>
    </w:p>
    <w:p w14:paraId="38F51A4B" w14:textId="77777777" w:rsidR="00C8279D" w:rsidRPr="00C8279D" w:rsidRDefault="00C8279D" w:rsidP="00C8279D">
      <w:pPr>
        <w:spacing w:after="0" w:line="240" w:lineRule="auto"/>
        <w:jc w:val="center"/>
        <w:rPr>
          <w:rFonts w:ascii="GHEA Grapalat" w:eastAsia="Times New Roman" w:hAnsi="GHEA Grapalat" w:cs="Times New Roman"/>
          <w:b/>
          <w:sz w:val="24"/>
          <w:szCs w:val="24"/>
          <w:lang w:val="hy-AM"/>
        </w:rPr>
      </w:pPr>
    </w:p>
    <w:p w14:paraId="2DFE8CFC" w14:textId="77777777" w:rsidR="00C8279D" w:rsidRPr="00C8279D" w:rsidRDefault="00C8279D" w:rsidP="00C8279D">
      <w:pPr>
        <w:spacing w:after="0" w:line="240" w:lineRule="auto"/>
        <w:jc w:val="center"/>
        <w:rPr>
          <w:rFonts w:ascii="GHEA Grapalat" w:eastAsia="Times New Roman" w:hAnsi="GHEA Grapalat" w:cs="Times New Roman"/>
          <w:b/>
          <w:sz w:val="24"/>
          <w:szCs w:val="24"/>
          <w:lang w:val="hy-AM"/>
        </w:rPr>
      </w:pPr>
    </w:p>
    <w:p w14:paraId="19735BF1" w14:textId="77777777" w:rsidR="00C8279D" w:rsidRPr="00C8279D" w:rsidRDefault="00C8279D" w:rsidP="00C8279D">
      <w:pPr>
        <w:spacing w:after="0" w:line="240" w:lineRule="auto"/>
        <w:jc w:val="center"/>
        <w:rPr>
          <w:rFonts w:ascii="GHEA Grapalat" w:eastAsia="Times New Roman" w:hAnsi="GHEA Grapalat" w:cs="Times New Roman"/>
          <w:b/>
          <w:sz w:val="24"/>
          <w:szCs w:val="24"/>
          <w:lang w:val="hy-AM"/>
        </w:rPr>
      </w:pPr>
    </w:p>
    <w:p w14:paraId="799AEF75" w14:textId="77777777" w:rsidR="00C8279D" w:rsidRPr="00C8279D" w:rsidRDefault="00C8279D" w:rsidP="00C8279D">
      <w:pPr>
        <w:spacing w:after="0" w:line="240" w:lineRule="auto"/>
        <w:jc w:val="center"/>
        <w:rPr>
          <w:rFonts w:ascii="GHEA Grapalat" w:eastAsia="Times New Roman" w:hAnsi="GHEA Grapalat" w:cs="Arial"/>
          <w:b/>
          <w:sz w:val="24"/>
          <w:szCs w:val="24"/>
          <w:lang w:val="hy-AM"/>
        </w:rPr>
      </w:pPr>
      <w:r w:rsidRPr="00C8279D">
        <w:rPr>
          <w:rFonts w:ascii="GHEA Grapalat" w:eastAsia="Times New Roman" w:hAnsi="GHEA Grapalat" w:cs="Sylfaen"/>
          <w:b/>
          <w:sz w:val="24"/>
          <w:szCs w:val="24"/>
          <w:lang w:val="hy-AM"/>
        </w:rPr>
        <w:t>ԾԱՎԱԼԱԹԵՐԹ</w:t>
      </w:r>
      <w:r w:rsidRPr="00C8279D">
        <w:rPr>
          <w:rFonts w:ascii="GHEA Grapalat" w:eastAsia="Times New Roman" w:hAnsi="GHEA Grapalat" w:cs="Arial"/>
          <w:b/>
          <w:sz w:val="24"/>
          <w:szCs w:val="24"/>
          <w:lang w:val="hy-AM"/>
        </w:rPr>
        <w:t>-</w:t>
      </w:r>
      <w:r w:rsidRPr="00C8279D">
        <w:rPr>
          <w:rFonts w:ascii="GHEA Grapalat" w:eastAsia="Times New Roman" w:hAnsi="GHEA Grapalat" w:cs="Sylfaen"/>
          <w:b/>
          <w:sz w:val="24"/>
          <w:szCs w:val="24"/>
          <w:lang w:val="hy-AM"/>
        </w:rPr>
        <w:t>ՆԱԽԱՀԱՇԻՎ*</w:t>
      </w:r>
    </w:p>
    <w:p w14:paraId="47E16393"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hy-AM"/>
        </w:rPr>
      </w:pPr>
    </w:p>
    <w:p w14:paraId="2CB5D2D9" w14:textId="627F2F98" w:rsidR="00C8279D" w:rsidRPr="00C8279D" w:rsidRDefault="00042C39" w:rsidP="00C8279D">
      <w:pPr>
        <w:spacing w:after="0" w:line="240" w:lineRule="auto"/>
        <w:ind w:firstLine="567"/>
        <w:jc w:val="center"/>
        <w:rPr>
          <w:rFonts w:ascii="GHEA Grapalat" w:eastAsia="Times New Roman" w:hAnsi="GHEA Grapalat" w:cs="Times New Roman"/>
          <w:b/>
          <w:sz w:val="20"/>
          <w:szCs w:val="24"/>
          <w:lang w:val="pt-BR"/>
        </w:rPr>
      </w:pPr>
      <w:r w:rsidRPr="00042C39">
        <w:rPr>
          <w:rFonts w:ascii="GHEA Grapalat" w:eastAsia="Times New Roman" w:hAnsi="GHEA Grapalat" w:cs="Sylfaen"/>
          <w:b/>
          <w:sz w:val="20"/>
          <w:szCs w:val="24"/>
          <w:lang w:val="pt-BR"/>
        </w:rPr>
        <w:t xml:space="preserve">&lt;&lt;ՀՈՎՀԱՆՆԵՍ ՇԱՐԱՄԲԵՅԱՆԻ ԱՆՎԱՆ ԺՈՂՈՎՐԴԱԿԱՆ ԱՐՎԵՍՏՆԵՐԻ ԹԱՆԳԱՐԱՆ&gt;&gt;ՊՈԱԿ-Ի ԱՄՐԱՑՎԱԾ ՇԵՆՔԻ ՍԱՆՀԱՆԳՈՒՅՑՆԵՐԻ ՆՈՐՈԳՄԱՆ </w:t>
      </w:r>
      <w:r w:rsidR="00C8279D" w:rsidRPr="00C8279D">
        <w:rPr>
          <w:rFonts w:ascii="GHEA Grapalat" w:eastAsia="Times New Roman" w:hAnsi="GHEA Grapalat" w:cs="Sylfaen"/>
          <w:b/>
          <w:sz w:val="20"/>
          <w:szCs w:val="24"/>
          <w:lang w:val="pt-BR"/>
        </w:rPr>
        <w:t>ԱՇԽԱՏԱՆՔՆԵՐԻ</w:t>
      </w:r>
      <w:r w:rsidR="00522B28" w:rsidRPr="00522B28">
        <w:rPr>
          <w:rFonts w:ascii="GHEA Grapalat" w:eastAsia="Times New Roman" w:hAnsi="GHEA Grapalat" w:cs="Sylfaen"/>
          <w:b/>
          <w:sz w:val="20"/>
          <w:szCs w:val="24"/>
          <w:lang w:val="hy-AM"/>
        </w:rPr>
        <w:t xml:space="preserve"> </w:t>
      </w:r>
      <w:r w:rsidR="00C8279D" w:rsidRPr="00C8279D">
        <w:rPr>
          <w:rFonts w:ascii="GHEA Grapalat" w:eastAsia="Times New Roman" w:hAnsi="GHEA Grapalat" w:cs="Sylfaen"/>
          <w:b/>
          <w:sz w:val="20"/>
          <w:szCs w:val="24"/>
          <w:lang w:val="pt-BR"/>
        </w:rPr>
        <w:t>ԿԱՏԱՐՄԱՆ</w:t>
      </w:r>
    </w:p>
    <w:p w14:paraId="56669D81"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39B5536D"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7C4E5635"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644E38BF" w14:textId="77777777" w:rsidR="00042C39" w:rsidRPr="00E173E7" w:rsidRDefault="00042C39" w:rsidP="00042C39">
      <w:pPr>
        <w:spacing w:after="0" w:line="240" w:lineRule="auto"/>
        <w:ind w:firstLine="567"/>
        <w:jc w:val="center"/>
        <w:rPr>
          <w:rFonts w:ascii="GHEA Grapalat" w:eastAsia="Times New Roman" w:hAnsi="GHEA Grapalat" w:cs="Times New Roman"/>
          <w:b/>
          <w:i/>
          <w:sz w:val="24"/>
          <w:szCs w:val="24"/>
          <w:lang w:val="pt-BR"/>
        </w:rPr>
      </w:pPr>
      <w:r w:rsidRPr="00E173E7">
        <w:rPr>
          <w:rFonts w:ascii="GHEA Grapalat" w:eastAsia="Times New Roman" w:hAnsi="GHEA Grapalat" w:cs="Times New Roman"/>
          <w:b/>
          <w:i/>
          <w:sz w:val="24"/>
          <w:szCs w:val="24"/>
          <w:lang w:val="pt-BR"/>
        </w:rPr>
        <w:t>Ծավալաթերթ-նախահաշիվը և նախագիծը ներկայացվում են կից ֆայլով</w:t>
      </w:r>
    </w:p>
    <w:p w14:paraId="27E3DD37"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6BAA5B0C"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1A2931AD"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39637438"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0FB1D089" w14:textId="79AD9F80" w:rsidR="00D94211" w:rsidRPr="00D94211" w:rsidRDefault="00D94211" w:rsidP="00D94211">
      <w:pPr>
        <w:spacing w:after="0" w:line="240" w:lineRule="auto"/>
        <w:rPr>
          <w:rFonts w:ascii="GHEA Grapalat" w:eastAsia="Times New Roman" w:hAnsi="GHEA Grapalat" w:cs="Sylfaen"/>
          <w:bCs/>
          <w:i/>
          <w:sz w:val="20"/>
          <w:szCs w:val="20"/>
          <w:lang w:val="hy-AM"/>
        </w:rPr>
      </w:pPr>
      <w:r w:rsidRPr="00D94211">
        <w:rPr>
          <w:rFonts w:ascii="GHEA Grapalat" w:eastAsia="Times New Roman" w:hAnsi="GHEA Grapalat" w:cs="Sylfaen"/>
          <w:bCs/>
          <w:i/>
          <w:sz w:val="20"/>
          <w:szCs w:val="20"/>
          <w:lang w:val="hy-AM"/>
        </w:rPr>
        <w:t>*Կազմակերպողը պետք է ունենա գործող օրենսդրությանը համապատասխան լիցենզիաներ՝ քաղաքաշինության բնագառավում շինարարության իրականաց</w:t>
      </w:r>
      <w:proofErr w:type="spellStart"/>
      <w:r w:rsidR="00E173E7">
        <w:rPr>
          <w:rFonts w:ascii="GHEA Grapalat" w:eastAsia="Times New Roman" w:hAnsi="GHEA Grapalat" w:cs="Sylfaen"/>
          <w:bCs/>
          <w:i/>
          <w:sz w:val="20"/>
          <w:szCs w:val="20"/>
        </w:rPr>
        <w:t>ման</w:t>
      </w:r>
      <w:proofErr w:type="spellEnd"/>
      <w:r w:rsidRPr="00D94211">
        <w:rPr>
          <w:rFonts w:ascii="GHEA Grapalat" w:eastAsia="Times New Roman" w:hAnsi="GHEA Grapalat" w:cs="Sylfaen"/>
          <w:bCs/>
          <w:i/>
          <w:sz w:val="20"/>
          <w:szCs w:val="20"/>
          <w:lang w:val="hy-AM"/>
        </w:rPr>
        <w:t>.</w:t>
      </w:r>
    </w:p>
    <w:p w14:paraId="09BDF8D7" w14:textId="0B44228D" w:rsidR="00D94211" w:rsidRPr="00D94211" w:rsidRDefault="00D94211" w:rsidP="00D94211">
      <w:pPr>
        <w:pStyle w:val="ListParagraph"/>
        <w:numPr>
          <w:ilvl w:val="0"/>
          <w:numId w:val="32"/>
        </w:numPr>
        <w:rPr>
          <w:rFonts w:ascii="GHEA Grapalat" w:hAnsi="GHEA Grapalat" w:cs="Sylfaen"/>
          <w:bCs/>
          <w:i/>
          <w:sz w:val="20"/>
          <w:szCs w:val="20"/>
          <w:lang w:val="hy-AM"/>
        </w:rPr>
      </w:pPr>
      <w:r w:rsidRPr="00D94211">
        <w:rPr>
          <w:rFonts w:ascii="GHEA Grapalat" w:hAnsi="GHEA Grapalat" w:cs="Sylfaen"/>
          <w:bCs/>
          <w:i/>
          <w:sz w:val="20"/>
          <w:szCs w:val="20"/>
          <w:lang w:val="hy-AM"/>
        </w:rPr>
        <w:t>Բնակելի հասարակական և արտադրական</w:t>
      </w:r>
    </w:p>
    <w:p w14:paraId="4A1E9895" w14:textId="0192594B" w:rsidR="00D94211" w:rsidRPr="00D94211" w:rsidRDefault="00D94211" w:rsidP="00D94211">
      <w:pPr>
        <w:spacing w:after="0" w:line="240" w:lineRule="auto"/>
        <w:rPr>
          <w:rFonts w:ascii="GHEA Grapalat" w:eastAsia="Times New Roman" w:hAnsi="GHEA Grapalat" w:cs="Sylfaen"/>
          <w:bCs/>
          <w:i/>
          <w:sz w:val="20"/>
          <w:szCs w:val="20"/>
          <w:lang w:val="hy-AM"/>
        </w:rPr>
      </w:pPr>
      <w:r w:rsidRPr="00D94211">
        <w:rPr>
          <w:rFonts w:ascii="GHEA Grapalat" w:eastAsia="Times New Roman" w:hAnsi="GHEA Grapalat" w:cs="Sylfaen"/>
          <w:bCs/>
          <w:i/>
          <w:sz w:val="20"/>
          <w:szCs w:val="20"/>
          <w:lang w:val="hy-AM"/>
        </w:rPr>
        <w:t xml:space="preserve"> Համապատասխան որակավորում ունեցող մասնագետ՝</w:t>
      </w:r>
    </w:p>
    <w:p w14:paraId="78697AA1" w14:textId="5398D0E2" w:rsidR="00D94211" w:rsidRPr="00374542" w:rsidRDefault="00D94211" w:rsidP="00D94211">
      <w:pPr>
        <w:pStyle w:val="ListParagraph"/>
        <w:numPr>
          <w:ilvl w:val="0"/>
          <w:numId w:val="32"/>
        </w:numPr>
        <w:rPr>
          <w:rFonts w:ascii="GHEA Grapalat" w:hAnsi="GHEA Grapalat" w:cs="Sylfaen"/>
          <w:bCs/>
          <w:i/>
          <w:sz w:val="20"/>
          <w:szCs w:val="20"/>
          <w:lang w:val="hy-AM"/>
        </w:rPr>
      </w:pPr>
      <w:r w:rsidRPr="00D94211">
        <w:rPr>
          <w:rFonts w:ascii="GHEA Grapalat" w:hAnsi="GHEA Grapalat" w:cs="Sylfaen"/>
          <w:bCs/>
          <w:i/>
          <w:sz w:val="20"/>
          <w:szCs w:val="20"/>
          <w:lang w:val="hy-AM"/>
        </w:rPr>
        <w:t>առնվազն մեկ աշխատակից, որը պետք է ունենա բարձրագույն մասնագիտական կրթություն, ինժեներ-շինարարի</w:t>
      </w:r>
    </w:p>
    <w:p w14:paraId="36ED9451" w14:textId="6C5ED07B" w:rsidR="00374542" w:rsidRPr="00E173E7" w:rsidRDefault="00BA5230" w:rsidP="00BA5230">
      <w:pPr>
        <w:spacing w:after="0"/>
        <w:rPr>
          <w:rFonts w:ascii="GHEA Grapalat" w:eastAsia="Times New Roman" w:hAnsi="GHEA Grapalat" w:cs="Sylfaen"/>
          <w:bCs/>
          <w:i/>
          <w:sz w:val="20"/>
          <w:szCs w:val="20"/>
          <w:lang w:val="hy-AM"/>
        </w:rPr>
      </w:pPr>
      <w:r w:rsidRPr="00BA5230">
        <w:rPr>
          <w:rFonts w:ascii="GHEA Grapalat" w:hAnsi="GHEA Grapalat" w:cs="Sylfaen"/>
          <w:bCs/>
          <w:i/>
          <w:sz w:val="20"/>
          <w:szCs w:val="20"/>
          <w:lang w:val="hy-AM"/>
        </w:rPr>
        <w:t xml:space="preserve">Ուժային ավտոմեքենաներ՝ առնվազն 1 բեռնատար և </w:t>
      </w:r>
      <w:r w:rsidR="00E173E7" w:rsidRPr="00E173E7">
        <w:rPr>
          <w:rFonts w:ascii="GHEA Grapalat" w:hAnsi="GHEA Grapalat" w:cs="Sylfaen"/>
          <w:bCs/>
          <w:i/>
          <w:sz w:val="20"/>
          <w:szCs w:val="20"/>
          <w:lang w:val="hy-AM"/>
        </w:rPr>
        <w:t>1</w:t>
      </w:r>
      <w:r w:rsidRPr="00BA5230">
        <w:rPr>
          <w:rFonts w:ascii="GHEA Grapalat" w:hAnsi="GHEA Grapalat" w:cs="Sylfaen"/>
          <w:bCs/>
          <w:i/>
          <w:sz w:val="20"/>
          <w:szCs w:val="20"/>
          <w:lang w:val="hy-AM"/>
        </w:rPr>
        <w:t xml:space="preserve"> բեռնատար ինքնաթափ</w:t>
      </w:r>
      <w:r w:rsidR="00E173E7" w:rsidRPr="00E173E7">
        <w:rPr>
          <w:rFonts w:ascii="GHEA Grapalat" w:hAnsi="GHEA Grapalat" w:cs="Sylfaen"/>
          <w:bCs/>
          <w:i/>
          <w:sz w:val="20"/>
          <w:szCs w:val="20"/>
          <w:lang w:val="hy-AM"/>
        </w:rPr>
        <w:t>:</w:t>
      </w:r>
    </w:p>
    <w:p w14:paraId="12D06D3D" w14:textId="5970984A" w:rsidR="00D94211" w:rsidRDefault="00D94211" w:rsidP="00BA5230">
      <w:pPr>
        <w:spacing w:after="0" w:line="240" w:lineRule="auto"/>
        <w:rPr>
          <w:rFonts w:ascii="GHEA Grapalat" w:eastAsia="Times New Roman" w:hAnsi="GHEA Grapalat" w:cs="Sylfaen"/>
          <w:bCs/>
          <w:i/>
          <w:sz w:val="20"/>
          <w:szCs w:val="20"/>
          <w:lang w:val="hy-AM"/>
        </w:rPr>
      </w:pPr>
      <w:r w:rsidRPr="00D94211">
        <w:rPr>
          <w:rFonts w:ascii="GHEA Grapalat" w:eastAsia="Times New Roman" w:hAnsi="GHEA Grapalat" w:cs="Sylfaen"/>
          <w:bCs/>
          <w:i/>
          <w:sz w:val="20"/>
          <w:szCs w:val="20"/>
          <w:lang w:val="hy-AM"/>
        </w:rPr>
        <w:t>Աշխատանքների գինն իր մեջ ներառում է տարածքները շին. աղբից մաքրման աշխատանքները:</w:t>
      </w:r>
    </w:p>
    <w:p w14:paraId="515D08E0" w14:textId="2FAB1359" w:rsidR="00C8279D" w:rsidRPr="00D94211" w:rsidRDefault="00C8279D" w:rsidP="00C8279D">
      <w:pPr>
        <w:spacing w:after="0" w:line="240" w:lineRule="auto"/>
        <w:rPr>
          <w:rFonts w:ascii="GHEA Grapalat" w:eastAsia="Times New Roman" w:hAnsi="GHEA Grapalat" w:cs="Times New Roman"/>
          <w:i/>
          <w:sz w:val="20"/>
          <w:szCs w:val="20"/>
          <w:lang w:val="pt-BR"/>
        </w:rPr>
      </w:pPr>
      <w:r w:rsidRPr="00D94211">
        <w:rPr>
          <w:rFonts w:ascii="GHEA Grapalat" w:eastAsia="Times New Roman" w:hAnsi="GHEA Grapalat" w:cs="Sylfaen"/>
          <w:sz w:val="20"/>
          <w:szCs w:val="20"/>
          <w:lang w:val="af-ZA"/>
        </w:rPr>
        <w:t xml:space="preserve">Կապալառուն աշխատանքները կատարում է </w:t>
      </w:r>
      <w:r w:rsidR="00042C39" w:rsidRPr="00D94211">
        <w:rPr>
          <w:rFonts w:ascii="GHEA Grapalat" w:eastAsia="Times New Roman" w:hAnsi="GHEA Grapalat" w:cs="Sylfaen"/>
          <w:sz w:val="20"/>
          <w:szCs w:val="20"/>
          <w:lang w:val="af-ZA"/>
        </w:rPr>
        <w:t>ք. Երևան, Աբովյան 64</w:t>
      </w:r>
      <w:r w:rsidRPr="00D94211">
        <w:rPr>
          <w:rFonts w:ascii="GHEA Grapalat" w:eastAsia="Times New Roman" w:hAnsi="GHEA Grapalat" w:cs="Sylfaen"/>
          <w:sz w:val="20"/>
          <w:szCs w:val="20"/>
          <w:lang w:val="af-ZA"/>
        </w:rPr>
        <w:t xml:space="preserve"> հասցեում:</w:t>
      </w:r>
    </w:p>
    <w:p w14:paraId="792A5A67"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68DB2A3C"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3AF033B6"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2BFCA6E2"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tbl>
      <w:tblPr>
        <w:tblW w:w="9639" w:type="dxa"/>
        <w:jc w:val="center"/>
        <w:tblLayout w:type="fixed"/>
        <w:tblLook w:val="0000" w:firstRow="0" w:lastRow="0" w:firstColumn="0" w:lastColumn="0" w:noHBand="0" w:noVBand="0"/>
      </w:tblPr>
      <w:tblGrid>
        <w:gridCol w:w="4536"/>
        <w:gridCol w:w="760"/>
        <w:gridCol w:w="4343"/>
      </w:tblGrid>
      <w:tr w:rsidR="00C8279D" w:rsidRPr="00C8279D" w14:paraId="5AE52B05" w14:textId="77777777" w:rsidTr="00C8279D">
        <w:trPr>
          <w:jc w:val="center"/>
        </w:trPr>
        <w:tc>
          <w:tcPr>
            <w:tcW w:w="4536" w:type="dxa"/>
          </w:tcPr>
          <w:p w14:paraId="169AF6CF" w14:textId="77777777" w:rsidR="00C8279D" w:rsidRPr="00C8279D" w:rsidRDefault="00C8279D" w:rsidP="00C8279D">
            <w:pPr>
              <w:spacing w:after="0" w:line="360" w:lineRule="auto"/>
              <w:jc w:val="center"/>
              <w:rPr>
                <w:rFonts w:ascii="GHEA Grapalat" w:eastAsia="Times New Roman" w:hAnsi="GHEA Grapalat" w:cs="Sylfaen"/>
                <w:b/>
                <w:bCs/>
                <w:sz w:val="24"/>
                <w:szCs w:val="24"/>
                <w:lang w:val="nb-NO"/>
              </w:rPr>
            </w:pPr>
            <w:r w:rsidRPr="00C8279D">
              <w:rPr>
                <w:rFonts w:ascii="GHEA Grapalat" w:eastAsia="Times New Roman" w:hAnsi="GHEA Grapalat" w:cs="Sylfaen"/>
                <w:b/>
                <w:bCs/>
                <w:sz w:val="24"/>
                <w:szCs w:val="24"/>
                <w:lang w:val="nb-NO"/>
              </w:rPr>
              <w:t>ՊԱՏՎԻՐԱՏՈՒ</w:t>
            </w:r>
          </w:p>
          <w:p w14:paraId="51FB1A58" w14:textId="77777777" w:rsidR="00C8279D" w:rsidRPr="00C8279D" w:rsidRDefault="00C8279D" w:rsidP="00C8279D">
            <w:pPr>
              <w:spacing w:after="0" w:line="240" w:lineRule="auto"/>
              <w:rPr>
                <w:rFonts w:ascii="GHEA Grapalat" w:eastAsia="Times New Roman" w:hAnsi="GHEA Grapalat" w:cs="Times New Roman"/>
                <w:lang w:val="ru-RU"/>
              </w:rPr>
            </w:pPr>
          </w:p>
          <w:p w14:paraId="292E962F" w14:textId="77777777" w:rsidR="00C8279D" w:rsidRPr="00C8279D" w:rsidRDefault="00C8279D" w:rsidP="00C8279D">
            <w:pPr>
              <w:spacing w:after="0" w:line="240" w:lineRule="auto"/>
              <w:rPr>
                <w:rFonts w:ascii="GHEA Grapalat" w:eastAsia="Times New Roman" w:hAnsi="GHEA Grapalat" w:cs="Times New Roman"/>
                <w:sz w:val="24"/>
                <w:szCs w:val="24"/>
                <w:lang w:val="ru-RU"/>
              </w:rPr>
            </w:pPr>
          </w:p>
          <w:p w14:paraId="7B445858"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r w:rsidRPr="00C8279D">
              <w:rPr>
                <w:rFonts w:ascii="GHEA Grapalat" w:eastAsia="Times New Roman" w:hAnsi="GHEA Grapalat" w:cs="Times New Roman"/>
                <w:sz w:val="24"/>
                <w:szCs w:val="24"/>
                <w:lang w:val="ru-RU"/>
              </w:rPr>
              <w:t>---------------------------------</w:t>
            </w:r>
          </w:p>
          <w:p w14:paraId="07FE2EEB"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r w:rsidRPr="00C8279D">
              <w:rPr>
                <w:rFonts w:ascii="GHEA Grapalat" w:eastAsia="Times New Roman" w:hAnsi="GHEA Grapalat" w:cs="Times New Roman"/>
                <w:sz w:val="18"/>
                <w:szCs w:val="18"/>
              </w:rPr>
              <w:t>/</w:t>
            </w:r>
            <w:proofErr w:type="spellStart"/>
            <w:r w:rsidRPr="00C8279D">
              <w:rPr>
                <w:rFonts w:ascii="GHEA Grapalat" w:eastAsia="Times New Roman" w:hAnsi="GHEA Grapalat" w:cs="Sylfaen"/>
                <w:sz w:val="18"/>
                <w:szCs w:val="18"/>
                <w:lang w:val="ru-RU"/>
              </w:rPr>
              <w:t>ստորագրություն</w:t>
            </w:r>
            <w:proofErr w:type="spellEnd"/>
            <w:r w:rsidRPr="00C8279D">
              <w:rPr>
                <w:rFonts w:ascii="GHEA Grapalat" w:eastAsia="Times New Roman" w:hAnsi="GHEA Grapalat" w:cs="Times New Roman"/>
                <w:sz w:val="18"/>
                <w:szCs w:val="18"/>
              </w:rPr>
              <w:t>/</w:t>
            </w:r>
          </w:p>
          <w:p w14:paraId="3D5AA618" w14:textId="77777777" w:rsidR="00C8279D" w:rsidRPr="00C8279D" w:rsidRDefault="00C8279D" w:rsidP="00C8279D">
            <w:pPr>
              <w:spacing w:after="0" w:line="240" w:lineRule="auto"/>
              <w:jc w:val="center"/>
              <w:rPr>
                <w:rFonts w:ascii="GHEA Grapalat" w:eastAsia="Times New Roman" w:hAnsi="GHEA Grapalat" w:cs="Times New Roman"/>
                <w:sz w:val="18"/>
                <w:szCs w:val="18"/>
                <w:lang w:val="ru-RU"/>
              </w:rPr>
            </w:pPr>
            <w:r w:rsidRPr="00C8279D">
              <w:rPr>
                <w:rFonts w:ascii="GHEA Grapalat" w:eastAsia="Times New Roman" w:hAnsi="GHEA Grapalat" w:cs="Sylfaen"/>
                <w:sz w:val="18"/>
                <w:szCs w:val="18"/>
                <w:lang w:val="ru-RU"/>
              </w:rPr>
              <w:t>Կ</w:t>
            </w:r>
            <w:r w:rsidRPr="00C8279D">
              <w:rPr>
                <w:rFonts w:ascii="GHEA Grapalat" w:eastAsia="Times New Roman" w:hAnsi="GHEA Grapalat" w:cs="Times New Roman"/>
                <w:sz w:val="18"/>
                <w:szCs w:val="18"/>
                <w:lang w:val="ru-RU"/>
              </w:rPr>
              <w:t>.</w:t>
            </w:r>
            <w:r w:rsidRPr="00C8279D">
              <w:rPr>
                <w:rFonts w:ascii="GHEA Grapalat" w:eastAsia="Times New Roman" w:hAnsi="GHEA Grapalat" w:cs="Sylfaen"/>
                <w:sz w:val="18"/>
                <w:szCs w:val="18"/>
                <w:lang w:val="ru-RU"/>
              </w:rPr>
              <w:t>Տ</w:t>
            </w:r>
          </w:p>
        </w:tc>
        <w:tc>
          <w:tcPr>
            <w:tcW w:w="760" w:type="dxa"/>
          </w:tcPr>
          <w:p w14:paraId="59A2AD73" w14:textId="77777777" w:rsidR="00C8279D" w:rsidRPr="00C8279D" w:rsidRDefault="00C8279D" w:rsidP="00C8279D">
            <w:pPr>
              <w:spacing w:after="0" w:line="360" w:lineRule="auto"/>
              <w:jc w:val="center"/>
              <w:rPr>
                <w:rFonts w:ascii="GHEA Grapalat" w:eastAsia="Times New Roman" w:hAnsi="GHEA Grapalat" w:cs="Times New Roman"/>
                <w:sz w:val="24"/>
                <w:szCs w:val="24"/>
                <w:lang w:val="ru-RU"/>
              </w:rPr>
            </w:pPr>
          </w:p>
        </w:tc>
        <w:tc>
          <w:tcPr>
            <w:tcW w:w="4343" w:type="dxa"/>
          </w:tcPr>
          <w:p w14:paraId="50E50099" w14:textId="77777777" w:rsidR="00C8279D" w:rsidRPr="00C8279D" w:rsidRDefault="00C8279D" w:rsidP="00C8279D">
            <w:pPr>
              <w:spacing w:after="0" w:line="360" w:lineRule="auto"/>
              <w:jc w:val="center"/>
              <w:rPr>
                <w:rFonts w:ascii="GHEA Grapalat" w:eastAsia="Times New Roman" w:hAnsi="GHEA Grapalat" w:cs="Sylfaen"/>
                <w:b/>
                <w:bCs/>
                <w:sz w:val="24"/>
                <w:szCs w:val="24"/>
                <w:lang w:val="ru-RU"/>
              </w:rPr>
            </w:pPr>
            <w:r w:rsidRPr="00C8279D">
              <w:rPr>
                <w:rFonts w:ascii="GHEA Grapalat" w:eastAsia="Times New Roman" w:hAnsi="GHEA Grapalat" w:cs="Sylfaen"/>
                <w:b/>
                <w:bCs/>
                <w:sz w:val="24"/>
                <w:szCs w:val="24"/>
                <w:lang w:val="pt-BR"/>
              </w:rPr>
              <w:t>ԿԱՊԱԼԱՌՈՒ</w:t>
            </w:r>
          </w:p>
          <w:p w14:paraId="7C54D607"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p>
          <w:p w14:paraId="5DA3D2B0"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p>
          <w:p w14:paraId="70D6856C"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r w:rsidRPr="00C8279D">
              <w:rPr>
                <w:rFonts w:ascii="GHEA Grapalat" w:eastAsia="Times New Roman" w:hAnsi="GHEA Grapalat" w:cs="Times New Roman"/>
                <w:sz w:val="24"/>
                <w:szCs w:val="24"/>
                <w:lang w:val="ru-RU"/>
              </w:rPr>
              <w:t>---------------------------------</w:t>
            </w:r>
          </w:p>
          <w:p w14:paraId="70C9781E"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r w:rsidRPr="00C8279D">
              <w:rPr>
                <w:rFonts w:ascii="GHEA Grapalat" w:eastAsia="Times New Roman" w:hAnsi="GHEA Grapalat" w:cs="Times New Roman"/>
                <w:sz w:val="18"/>
                <w:szCs w:val="18"/>
              </w:rPr>
              <w:t>/</w:t>
            </w:r>
            <w:proofErr w:type="spellStart"/>
            <w:r w:rsidRPr="00C8279D">
              <w:rPr>
                <w:rFonts w:ascii="GHEA Grapalat" w:eastAsia="Times New Roman" w:hAnsi="GHEA Grapalat" w:cs="Sylfaen"/>
                <w:sz w:val="18"/>
                <w:szCs w:val="18"/>
                <w:lang w:val="ru-RU"/>
              </w:rPr>
              <w:t>ստորագրություն</w:t>
            </w:r>
            <w:proofErr w:type="spellEnd"/>
            <w:r w:rsidRPr="00C8279D">
              <w:rPr>
                <w:rFonts w:ascii="GHEA Grapalat" w:eastAsia="Times New Roman" w:hAnsi="GHEA Grapalat" w:cs="Times New Roman"/>
                <w:sz w:val="18"/>
                <w:szCs w:val="18"/>
              </w:rPr>
              <w:t>/</w:t>
            </w:r>
          </w:p>
          <w:p w14:paraId="7C1208B6" w14:textId="77777777" w:rsidR="00C8279D" w:rsidRPr="00C8279D" w:rsidRDefault="00C8279D" w:rsidP="00C8279D">
            <w:pPr>
              <w:spacing w:after="0" w:line="240" w:lineRule="auto"/>
              <w:jc w:val="center"/>
              <w:rPr>
                <w:rFonts w:ascii="GHEA Grapalat" w:eastAsia="Times New Roman" w:hAnsi="GHEA Grapalat" w:cs="Times New Roman"/>
                <w:lang w:val="ru-RU"/>
              </w:rPr>
            </w:pPr>
            <w:r w:rsidRPr="00C8279D">
              <w:rPr>
                <w:rFonts w:ascii="GHEA Grapalat" w:eastAsia="Times New Roman" w:hAnsi="GHEA Grapalat" w:cs="Sylfaen"/>
                <w:sz w:val="18"/>
                <w:szCs w:val="18"/>
                <w:lang w:val="ru-RU"/>
              </w:rPr>
              <w:t>Կ</w:t>
            </w:r>
            <w:r w:rsidRPr="00C8279D">
              <w:rPr>
                <w:rFonts w:ascii="GHEA Grapalat" w:eastAsia="Times New Roman" w:hAnsi="GHEA Grapalat" w:cs="Times New Roman"/>
                <w:sz w:val="18"/>
                <w:szCs w:val="18"/>
                <w:lang w:val="ru-RU"/>
              </w:rPr>
              <w:t>.</w:t>
            </w:r>
            <w:r w:rsidRPr="00C8279D">
              <w:rPr>
                <w:rFonts w:ascii="GHEA Grapalat" w:eastAsia="Times New Roman" w:hAnsi="GHEA Grapalat" w:cs="Sylfaen"/>
                <w:sz w:val="18"/>
                <w:szCs w:val="18"/>
                <w:lang w:val="ru-RU"/>
              </w:rPr>
              <w:t>Տ</w:t>
            </w:r>
          </w:p>
        </w:tc>
      </w:tr>
    </w:tbl>
    <w:p w14:paraId="24B0573A"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1C0F21F1"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0B95D42D"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0DF9699D"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34556668"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4B466A5D"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676B4FAB"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1ADC43D1"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0F226399"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3553A0AD"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p>
    <w:p w14:paraId="7D863BAF" w14:textId="77777777" w:rsidR="008D4F7C" w:rsidRDefault="008D4F7C">
      <w:pPr>
        <w:rPr>
          <w:rFonts w:ascii="GHEA Grapalat" w:eastAsia="Times New Roman" w:hAnsi="GHEA Grapalat" w:cs="Sylfaen"/>
          <w:i/>
          <w:sz w:val="20"/>
          <w:szCs w:val="20"/>
          <w:lang w:val="pt-BR"/>
        </w:rPr>
      </w:pPr>
      <w:r>
        <w:rPr>
          <w:rFonts w:ascii="GHEA Grapalat" w:eastAsia="Times New Roman" w:hAnsi="GHEA Grapalat" w:cs="Sylfaen"/>
          <w:i/>
          <w:sz w:val="20"/>
          <w:szCs w:val="20"/>
          <w:lang w:val="pt-BR"/>
        </w:rPr>
        <w:br w:type="page"/>
      </w:r>
    </w:p>
    <w:p w14:paraId="6447DA3F" w14:textId="7BDA373E" w:rsidR="00C8279D" w:rsidRPr="00C8279D" w:rsidRDefault="00C8279D" w:rsidP="00C8279D">
      <w:pPr>
        <w:spacing w:after="0" w:line="240" w:lineRule="auto"/>
        <w:ind w:firstLine="567"/>
        <w:jc w:val="right"/>
        <w:rPr>
          <w:rFonts w:ascii="GHEA Grapalat" w:eastAsia="Times New Roman" w:hAnsi="GHEA Grapalat" w:cs="Arial"/>
          <w:i/>
          <w:sz w:val="20"/>
          <w:szCs w:val="20"/>
          <w:lang w:val="pt-BR"/>
        </w:rPr>
      </w:pPr>
      <w:r w:rsidRPr="00C8279D">
        <w:rPr>
          <w:rFonts w:ascii="GHEA Grapalat" w:eastAsia="Times New Roman" w:hAnsi="GHEA Grapalat" w:cs="Sylfaen"/>
          <w:i/>
          <w:sz w:val="20"/>
          <w:szCs w:val="20"/>
          <w:lang w:val="pt-BR"/>
        </w:rPr>
        <w:lastRenderedPageBreak/>
        <w:t>Հավելվածթիվ</w:t>
      </w:r>
      <w:r w:rsidRPr="00C8279D">
        <w:rPr>
          <w:rFonts w:ascii="GHEA Grapalat" w:eastAsia="Times New Roman" w:hAnsi="GHEA Grapalat" w:cs="Arial"/>
          <w:i/>
          <w:sz w:val="20"/>
          <w:szCs w:val="20"/>
          <w:lang w:val="pt-BR"/>
        </w:rPr>
        <w:t xml:space="preserve"> 2</w:t>
      </w:r>
    </w:p>
    <w:p w14:paraId="338C9514" w14:textId="18ED6CC8" w:rsidR="00C8279D" w:rsidRPr="00C8279D" w:rsidRDefault="00C8279D" w:rsidP="00C8279D">
      <w:pPr>
        <w:spacing w:after="0" w:line="240" w:lineRule="auto"/>
        <w:ind w:firstLine="567"/>
        <w:jc w:val="right"/>
        <w:rPr>
          <w:rFonts w:ascii="GHEA Grapalat" w:eastAsia="Times New Roman" w:hAnsi="GHEA Grapalat" w:cs="Arial"/>
          <w:i/>
          <w:sz w:val="20"/>
          <w:szCs w:val="20"/>
          <w:lang w:val="pt-BR"/>
        </w:rPr>
      </w:pPr>
      <w:r w:rsidRPr="00C8279D">
        <w:rPr>
          <w:rFonts w:ascii="GHEA Grapalat" w:eastAsia="Times New Roman" w:hAnsi="GHEA Grapalat" w:cs="Times New Roman"/>
          <w:i/>
          <w:sz w:val="20"/>
          <w:szCs w:val="20"/>
          <w:lang w:val="pt-BR"/>
        </w:rPr>
        <w:t>«           »                  20</w:t>
      </w:r>
      <w:r w:rsidR="008D4F7C">
        <w:rPr>
          <w:rFonts w:ascii="GHEA Grapalat" w:eastAsia="Times New Roman" w:hAnsi="GHEA Grapalat" w:cs="Times New Roman"/>
          <w:i/>
          <w:sz w:val="20"/>
          <w:szCs w:val="20"/>
          <w:lang w:val="ru-RU"/>
        </w:rPr>
        <w:t>2</w:t>
      </w:r>
      <w:r w:rsidR="001579AE">
        <w:rPr>
          <w:rFonts w:ascii="GHEA Grapalat" w:eastAsia="Times New Roman" w:hAnsi="GHEA Grapalat" w:cs="Times New Roman"/>
          <w:i/>
          <w:sz w:val="20"/>
          <w:szCs w:val="20"/>
        </w:rPr>
        <w:t>5</w:t>
      </w:r>
      <w:r w:rsidRPr="00C8279D">
        <w:rPr>
          <w:rFonts w:ascii="GHEA Grapalat" w:eastAsia="Times New Roman" w:hAnsi="GHEA Grapalat" w:cs="Sylfaen"/>
          <w:i/>
          <w:sz w:val="20"/>
          <w:szCs w:val="20"/>
          <w:lang w:val="pt-BR"/>
        </w:rPr>
        <w:t>թ</w:t>
      </w:r>
      <w:r w:rsidRPr="00C8279D">
        <w:rPr>
          <w:rFonts w:ascii="GHEA Grapalat" w:eastAsia="Times New Roman" w:hAnsi="GHEA Grapalat" w:cs="Arial"/>
          <w:i/>
          <w:sz w:val="20"/>
          <w:szCs w:val="20"/>
          <w:lang w:val="pt-BR"/>
        </w:rPr>
        <w:t xml:space="preserve">. </w:t>
      </w:r>
      <w:r w:rsidRPr="00C8279D">
        <w:rPr>
          <w:rFonts w:ascii="GHEA Grapalat" w:eastAsia="Times New Roman" w:hAnsi="GHEA Grapalat" w:cs="Sylfaen"/>
          <w:i/>
          <w:sz w:val="20"/>
          <w:szCs w:val="20"/>
          <w:lang w:val="pt-BR"/>
        </w:rPr>
        <w:t>կնքված</w:t>
      </w:r>
    </w:p>
    <w:p w14:paraId="333FF336" w14:textId="77777777" w:rsidR="00C8279D" w:rsidRPr="00C8279D" w:rsidRDefault="00C8279D" w:rsidP="00C8279D">
      <w:pPr>
        <w:spacing w:after="0" w:line="240" w:lineRule="auto"/>
        <w:jc w:val="right"/>
        <w:rPr>
          <w:rFonts w:ascii="GHEA Grapalat" w:eastAsia="Times New Roman" w:hAnsi="GHEA Grapalat" w:cs="Arial"/>
          <w:i/>
          <w:sz w:val="20"/>
          <w:szCs w:val="20"/>
          <w:lang w:val="pt-BR"/>
        </w:rPr>
      </w:pPr>
      <w:r w:rsidRPr="00C8279D">
        <w:rPr>
          <w:rFonts w:ascii="GHEA Grapalat" w:eastAsia="Times New Roman" w:hAnsi="GHEA Grapalat" w:cs="Sylfaen"/>
          <w:i/>
          <w:sz w:val="20"/>
          <w:szCs w:val="20"/>
          <w:lang w:val="pt-BR"/>
        </w:rPr>
        <w:t>ծածկագրով պայմանագրի</w:t>
      </w:r>
    </w:p>
    <w:p w14:paraId="37623B61" w14:textId="77777777" w:rsidR="00C8279D" w:rsidRPr="00C8279D" w:rsidRDefault="00C8279D" w:rsidP="00C8279D">
      <w:pPr>
        <w:spacing w:after="0" w:line="240" w:lineRule="auto"/>
        <w:jc w:val="center"/>
        <w:rPr>
          <w:rFonts w:ascii="GHEA Grapalat" w:eastAsia="Times New Roman" w:hAnsi="GHEA Grapalat" w:cs="Sylfaen"/>
          <w:b/>
          <w:sz w:val="24"/>
          <w:szCs w:val="24"/>
          <w:lang w:val="pt-BR"/>
        </w:rPr>
      </w:pPr>
    </w:p>
    <w:p w14:paraId="4E8CCD22" w14:textId="77777777" w:rsidR="00C8279D" w:rsidRPr="00C8279D" w:rsidRDefault="00C8279D" w:rsidP="00C8279D">
      <w:pPr>
        <w:spacing w:after="0" w:line="240" w:lineRule="auto"/>
        <w:jc w:val="center"/>
        <w:rPr>
          <w:rFonts w:ascii="GHEA Grapalat" w:eastAsia="Times New Roman" w:hAnsi="GHEA Grapalat" w:cs="Sylfaen"/>
          <w:b/>
          <w:sz w:val="24"/>
          <w:szCs w:val="24"/>
          <w:lang w:val="pt-BR"/>
        </w:rPr>
      </w:pPr>
    </w:p>
    <w:p w14:paraId="0AA6637A" w14:textId="77777777" w:rsidR="00C8279D" w:rsidRPr="00C8279D" w:rsidRDefault="00C8279D" w:rsidP="00C8279D">
      <w:pPr>
        <w:spacing w:after="0" w:line="240" w:lineRule="auto"/>
        <w:jc w:val="center"/>
        <w:rPr>
          <w:rFonts w:ascii="GHEA Grapalat" w:eastAsia="Times New Roman" w:hAnsi="GHEA Grapalat" w:cs="Times New Roman"/>
          <w:b/>
          <w:sz w:val="20"/>
          <w:szCs w:val="20"/>
          <w:lang w:val="hy-AM"/>
        </w:rPr>
      </w:pPr>
      <w:r w:rsidRPr="00C8279D">
        <w:rPr>
          <w:rFonts w:ascii="GHEA Grapalat" w:eastAsia="Times New Roman" w:hAnsi="GHEA Grapalat" w:cs="Sylfaen"/>
          <w:b/>
          <w:sz w:val="20"/>
          <w:szCs w:val="20"/>
          <w:lang w:val="pt-BR"/>
        </w:rPr>
        <w:t>ՕՐԱՑՈՒՑԱՅԻՆԳՐԱՖԻԿ</w:t>
      </w:r>
      <w:r w:rsidRPr="00C8279D">
        <w:rPr>
          <w:rFonts w:ascii="GHEA Grapalat" w:eastAsia="Times New Roman" w:hAnsi="GHEA Grapalat" w:cs="Sylfaen"/>
          <w:b/>
          <w:sz w:val="20"/>
          <w:szCs w:val="20"/>
          <w:lang w:val="hy-AM"/>
        </w:rPr>
        <w:t>*</w:t>
      </w:r>
    </w:p>
    <w:p w14:paraId="2C42F5CB" w14:textId="6D09F32D" w:rsidR="00C8279D" w:rsidRPr="00C8279D" w:rsidRDefault="00DB593F" w:rsidP="00C8279D">
      <w:pPr>
        <w:spacing w:after="0" w:line="240" w:lineRule="auto"/>
        <w:ind w:firstLine="567"/>
        <w:jc w:val="center"/>
        <w:rPr>
          <w:rFonts w:ascii="GHEA Grapalat" w:eastAsia="Times New Roman" w:hAnsi="GHEA Grapalat" w:cs="Times New Roman"/>
          <w:b/>
          <w:sz w:val="20"/>
          <w:szCs w:val="20"/>
          <w:lang w:val="pt-BR"/>
        </w:rPr>
      </w:pPr>
      <w:r w:rsidRPr="00DB593F">
        <w:rPr>
          <w:rFonts w:ascii="GHEA Grapalat" w:eastAsia="Times New Roman" w:hAnsi="GHEA Grapalat" w:cs="Sylfaen"/>
          <w:b/>
          <w:sz w:val="18"/>
          <w:szCs w:val="18"/>
          <w:lang w:val="pt-BR"/>
        </w:rPr>
        <w:t xml:space="preserve">ՇԵՆՔԵՐԻ, ՇԻՆՈՒԹՅՈՒՆՆԵՐԻ ԸՆԹԱՑԻԿ ՆՈՐՈԳՄԱՆ ԱՇԽԱՏԱՆՔՆԵՐ </w:t>
      </w:r>
      <w:r w:rsidR="00C8279D" w:rsidRPr="00C8279D">
        <w:rPr>
          <w:rFonts w:ascii="GHEA Grapalat" w:eastAsia="Times New Roman" w:hAnsi="GHEA Grapalat" w:cs="Sylfaen"/>
          <w:b/>
          <w:sz w:val="18"/>
          <w:szCs w:val="18"/>
          <w:lang w:val="pt-BR"/>
        </w:rPr>
        <w:t>ԱՇԽԱՏԱՆՔՆԵՐԻԿԱՏԱՐՄԱՆ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
        <w:gridCol w:w="4997"/>
        <w:gridCol w:w="1530"/>
        <w:gridCol w:w="2085"/>
      </w:tblGrid>
      <w:tr w:rsidR="00C8279D" w:rsidRPr="00C8279D" w14:paraId="24470020" w14:textId="77777777" w:rsidTr="00E173E7">
        <w:trPr>
          <w:cantSplit/>
          <w:jc w:val="center"/>
        </w:trPr>
        <w:tc>
          <w:tcPr>
            <w:tcW w:w="628" w:type="dxa"/>
            <w:vMerge w:val="restart"/>
            <w:vAlign w:val="center"/>
          </w:tcPr>
          <w:p w14:paraId="1FDC489C" w14:textId="77777777" w:rsidR="00C8279D" w:rsidRPr="00C8279D" w:rsidRDefault="00C8279D" w:rsidP="00C8279D">
            <w:pPr>
              <w:spacing w:after="0" w:line="240" w:lineRule="auto"/>
              <w:jc w:val="center"/>
              <w:rPr>
                <w:rFonts w:ascii="GHEA Grapalat" w:eastAsia="Times New Roman" w:hAnsi="GHEA Grapalat" w:cs="Times New Roman"/>
                <w:sz w:val="20"/>
                <w:szCs w:val="20"/>
                <w:lang w:val="pt-BR"/>
              </w:rPr>
            </w:pPr>
            <w:r w:rsidRPr="00C8279D">
              <w:rPr>
                <w:rFonts w:ascii="GHEA Grapalat" w:eastAsia="Times New Roman" w:hAnsi="GHEA Grapalat" w:cs="Times New Roman"/>
                <w:sz w:val="20"/>
                <w:szCs w:val="20"/>
                <w:lang w:val="pt-BR"/>
              </w:rPr>
              <w:t xml:space="preserve">N </w:t>
            </w:r>
            <w:r w:rsidRPr="00C8279D">
              <w:rPr>
                <w:rFonts w:ascii="GHEA Grapalat" w:eastAsia="Times New Roman" w:hAnsi="GHEA Grapalat" w:cs="Sylfaen"/>
                <w:sz w:val="20"/>
                <w:szCs w:val="20"/>
                <w:lang w:val="pt-BR"/>
              </w:rPr>
              <w:t>ը</w:t>
            </w:r>
            <w:r w:rsidRPr="00C8279D">
              <w:rPr>
                <w:rFonts w:ascii="GHEA Grapalat" w:eastAsia="Times New Roman" w:hAnsi="GHEA Grapalat" w:cs="Arial"/>
                <w:sz w:val="20"/>
                <w:szCs w:val="20"/>
                <w:lang w:val="pt-BR"/>
              </w:rPr>
              <w:t>/</w:t>
            </w:r>
            <w:r w:rsidRPr="00C8279D">
              <w:rPr>
                <w:rFonts w:ascii="GHEA Grapalat" w:eastAsia="Times New Roman" w:hAnsi="GHEA Grapalat" w:cs="Sylfaen"/>
                <w:sz w:val="20"/>
                <w:szCs w:val="20"/>
                <w:lang w:val="pt-BR"/>
              </w:rPr>
              <w:t>կ</w:t>
            </w:r>
          </w:p>
        </w:tc>
        <w:tc>
          <w:tcPr>
            <w:tcW w:w="4997" w:type="dxa"/>
            <w:vMerge w:val="restart"/>
            <w:vAlign w:val="center"/>
          </w:tcPr>
          <w:p w14:paraId="60DA56AC" w14:textId="192A63C6" w:rsidR="00C8279D" w:rsidRPr="00C8279D" w:rsidRDefault="00C8279D" w:rsidP="00C8279D">
            <w:pPr>
              <w:spacing w:after="0" w:line="240" w:lineRule="auto"/>
              <w:jc w:val="center"/>
              <w:rPr>
                <w:rFonts w:ascii="GHEA Grapalat" w:eastAsia="Times New Roman" w:hAnsi="GHEA Grapalat" w:cs="Times New Roman"/>
                <w:sz w:val="20"/>
                <w:szCs w:val="20"/>
                <w:lang w:val="pt-BR"/>
              </w:rPr>
            </w:pPr>
            <w:r w:rsidRPr="00C8279D">
              <w:rPr>
                <w:rFonts w:ascii="GHEA Grapalat" w:eastAsia="Times New Roman" w:hAnsi="GHEA Grapalat" w:cs="Sylfaen"/>
                <w:sz w:val="20"/>
                <w:szCs w:val="20"/>
                <w:lang w:val="pt-BR"/>
              </w:rPr>
              <w:t>Կապալառուի</w:t>
            </w:r>
            <w:r w:rsidR="00035002" w:rsidRPr="00035002">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կողմից</w:t>
            </w:r>
            <w:r w:rsidR="00035002" w:rsidRPr="00035002">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կատարվելիք</w:t>
            </w:r>
            <w:r w:rsidR="00035002" w:rsidRPr="00035002">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աշխատանքների</w:t>
            </w:r>
            <w:r w:rsidR="00035002" w:rsidRPr="00035002">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առանձին</w:t>
            </w:r>
            <w:r w:rsidR="00035002" w:rsidRPr="00035002">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lang w:val="pt-BR"/>
              </w:rPr>
              <w:t>տեսակների</w:t>
            </w:r>
          </w:p>
          <w:p w14:paraId="333BE1B2" w14:textId="77777777" w:rsidR="00C8279D" w:rsidRPr="00C8279D" w:rsidRDefault="00C8279D" w:rsidP="00C8279D">
            <w:pPr>
              <w:spacing w:after="0" w:line="240" w:lineRule="auto"/>
              <w:jc w:val="center"/>
              <w:rPr>
                <w:rFonts w:ascii="GHEA Grapalat" w:eastAsia="Times New Roman" w:hAnsi="GHEA Grapalat" w:cs="Times New Roman"/>
                <w:sz w:val="20"/>
                <w:szCs w:val="20"/>
                <w:lang w:val="pt-BR"/>
              </w:rPr>
            </w:pPr>
            <w:r w:rsidRPr="00C8279D">
              <w:rPr>
                <w:rFonts w:ascii="GHEA Grapalat" w:eastAsia="Times New Roman" w:hAnsi="GHEA Grapalat" w:cs="Sylfaen"/>
                <w:sz w:val="20"/>
                <w:szCs w:val="20"/>
                <w:lang w:val="pt-BR"/>
              </w:rPr>
              <w:t>անվանումներ</w:t>
            </w:r>
          </w:p>
        </w:tc>
        <w:tc>
          <w:tcPr>
            <w:tcW w:w="3615" w:type="dxa"/>
            <w:gridSpan w:val="2"/>
            <w:vAlign w:val="center"/>
          </w:tcPr>
          <w:p w14:paraId="1B4E4202" w14:textId="3C03509B" w:rsidR="00C8279D" w:rsidRPr="00C8279D" w:rsidRDefault="00C8279D" w:rsidP="00C8279D">
            <w:pPr>
              <w:spacing w:after="0" w:line="240" w:lineRule="auto"/>
              <w:jc w:val="center"/>
              <w:rPr>
                <w:rFonts w:ascii="GHEA Grapalat" w:eastAsia="Times New Roman" w:hAnsi="GHEA Grapalat" w:cs="Times New Roman"/>
                <w:sz w:val="20"/>
                <w:szCs w:val="20"/>
                <w:lang w:val="pt-BR"/>
              </w:rPr>
            </w:pPr>
            <w:r w:rsidRPr="00C8279D">
              <w:rPr>
                <w:rFonts w:ascii="GHEA Grapalat" w:eastAsia="Times New Roman" w:hAnsi="GHEA Grapalat" w:cs="Sylfaen"/>
                <w:sz w:val="20"/>
                <w:szCs w:val="20"/>
                <w:lang w:val="pt-BR"/>
              </w:rPr>
              <w:t>Աշխատանքների</w:t>
            </w:r>
            <w:r w:rsidR="00035002">
              <w:rPr>
                <w:rFonts w:ascii="GHEA Grapalat" w:eastAsia="Times New Roman" w:hAnsi="GHEA Grapalat" w:cs="Sylfaen"/>
                <w:sz w:val="20"/>
                <w:szCs w:val="20"/>
                <w:lang w:val="ru-RU"/>
              </w:rPr>
              <w:t xml:space="preserve"> </w:t>
            </w:r>
            <w:r w:rsidRPr="00C8279D">
              <w:rPr>
                <w:rFonts w:ascii="GHEA Grapalat" w:eastAsia="Times New Roman" w:hAnsi="GHEA Grapalat" w:cs="Sylfaen"/>
                <w:sz w:val="20"/>
                <w:szCs w:val="20"/>
                <w:lang w:val="pt-BR"/>
              </w:rPr>
              <w:t>կատարման</w:t>
            </w:r>
            <w:r w:rsidR="00035002">
              <w:rPr>
                <w:rFonts w:ascii="GHEA Grapalat" w:eastAsia="Times New Roman" w:hAnsi="GHEA Grapalat" w:cs="Sylfaen"/>
                <w:sz w:val="20"/>
                <w:szCs w:val="20"/>
                <w:lang w:val="ru-RU"/>
              </w:rPr>
              <w:t xml:space="preserve"> </w:t>
            </w:r>
            <w:r w:rsidRPr="00C8279D">
              <w:rPr>
                <w:rFonts w:ascii="GHEA Grapalat" w:eastAsia="Times New Roman" w:hAnsi="GHEA Grapalat" w:cs="Sylfaen"/>
                <w:sz w:val="20"/>
                <w:szCs w:val="20"/>
                <w:lang w:val="pt-BR"/>
              </w:rPr>
              <w:t>ժամկետը**</w:t>
            </w:r>
          </w:p>
        </w:tc>
      </w:tr>
      <w:tr w:rsidR="00C8279D" w:rsidRPr="00C8279D" w14:paraId="2DB94CA0" w14:textId="77777777" w:rsidTr="00E173E7">
        <w:trPr>
          <w:cantSplit/>
          <w:trHeight w:val="586"/>
          <w:jc w:val="center"/>
        </w:trPr>
        <w:tc>
          <w:tcPr>
            <w:tcW w:w="628" w:type="dxa"/>
            <w:vMerge/>
            <w:vAlign w:val="center"/>
          </w:tcPr>
          <w:p w14:paraId="52DC8458" w14:textId="77777777" w:rsidR="00C8279D" w:rsidRPr="00C8279D" w:rsidRDefault="00C8279D" w:rsidP="00C8279D">
            <w:pPr>
              <w:spacing w:after="0" w:line="240" w:lineRule="auto"/>
              <w:jc w:val="both"/>
              <w:rPr>
                <w:rFonts w:ascii="GHEA Grapalat" w:eastAsia="Times New Roman" w:hAnsi="GHEA Grapalat" w:cs="Times New Roman"/>
                <w:sz w:val="20"/>
                <w:szCs w:val="20"/>
                <w:lang w:val="pt-BR"/>
              </w:rPr>
            </w:pPr>
          </w:p>
        </w:tc>
        <w:tc>
          <w:tcPr>
            <w:tcW w:w="4997" w:type="dxa"/>
            <w:vMerge/>
          </w:tcPr>
          <w:p w14:paraId="70CE1110" w14:textId="77777777" w:rsidR="00C8279D" w:rsidRPr="00C8279D" w:rsidRDefault="00C8279D" w:rsidP="00C8279D">
            <w:pPr>
              <w:spacing w:after="0" w:line="240" w:lineRule="auto"/>
              <w:rPr>
                <w:rFonts w:ascii="GHEA Grapalat" w:eastAsia="Times New Roman" w:hAnsi="GHEA Grapalat" w:cs="Times New Roman"/>
                <w:sz w:val="20"/>
                <w:szCs w:val="20"/>
                <w:lang w:val="pt-BR"/>
              </w:rPr>
            </w:pPr>
          </w:p>
        </w:tc>
        <w:tc>
          <w:tcPr>
            <w:tcW w:w="1530" w:type="dxa"/>
            <w:vAlign w:val="center"/>
          </w:tcPr>
          <w:p w14:paraId="2C717EA3" w14:textId="77777777" w:rsidR="00C8279D" w:rsidRPr="00C8279D" w:rsidRDefault="00C8279D" w:rsidP="00C8279D">
            <w:pPr>
              <w:spacing w:after="0" w:line="240" w:lineRule="auto"/>
              <w:jc w:val="center"/>
              <w:rPr>
                <w:rFonts w:ascii="GHEA Grapalat" w:eastAsia="Times New Roman" w:hAnsi="GHEA Grapalat" w:cs="Times New Roman"/>
                <w:sz w:val="20"/>
                <w:szCs w:val="20"/>
                <w:lang w:val="pt-BR"/>
              </w:rPr>
            </w:pPr>
            <w:r w:rsidRPr="00C8279D">
              <w:rPr>
                <w:rFonts w:ascii="GHEA Grapalat" w:eastAsia="Times New Roman" w:hAnsi="GHEA Grapalat" w:cs="Sylfaen"/>
                <w:sz w:val="20"/>
                <w:szCs w:val="20"/>
                <w:lang w:val="pt-BR"/>
              </w:rPr>
              <w:t>Սկիզբը</w:t>
            </w:r>
          </w:p>
        </w:tc>
        <w:tc>
          <w:tcPr>
            <w:tcW w:w="2085" w:type="dxa"/>
            <w:vAlign w:val="center"/>
          </w:tcPr>
          <w:p w14:paraId="1913F561" w14:textId="77777777" w:rsidR="00C8279D" w:rsidRPr="00C8279D" w:rsidRDefault="00C8279D" w:rsidP="00C8279D">
            <w:pPr>
              <w:spacing w:after="0" w:line="240" w:lineRule="auto"/>
              <w:jc w:val="center"/>
              <w:rPr>
                <w:rFonts w:ascii="GHEA Grapalat" w:eastAsia="Times New Roman" w:hAnsi="GHEA Grapalat" w:cs="Times New Roman"/>
                <w:sz w:val="20"/>
                <w:szCs w:val="20"/>
                <w:lang w:val="pt-BR"/>
              </w:rPr>
            </w:pPr>
            <w:r w:rsidRPr="00C8279D">
              <w:rPr>
                <w:rFonts w:ascii="GHEA Grapalat" w:eastAsia="Times New Roman" w:hAnsi="GHEA Grapalat" w:cs="Sylfaen"/>
                <w:sz w:val="20"/>
                <w:szCs w:val="20"/>
                <w:lang w:val="pt-BR"/>
              </w:rPr>
              <w:t>Ավարտը</w:t>
            </w:r>
          </w:p>
        </w:tc>
      </w:tr>
      <w:tr w:rsidR="00C8279D" w:rsidRPr="00042C39" w14:paraId="3648DD99" w14:textId="77777777" w:rsidTr="00E173E7">
        <w:trPr>
          <w:trHeight w:val="586"/>
          <w:jc w:val="center"/>
        </w:trPr>
        <w:tc>
          <w:tcPr>
            <w:tcW w:w="628" w:type="dxa"/>
            <w:vAlign w:val="center"/>
          </w:tcPr>
          <w:p w14:paraId="38BD6D6B" w14:textId="77777777" w:rsidR="00C8279D" w:rsidRPr="00C8279D" w:rsidRDefault="00C8279D" w:rsidP="00C8279D">
            <w:pPr>
              <w:spacing w:after="0" w:line="240" w:lineRule="auto"/>
              <w:jc w:val="center"/>
              <w:rPr>
                <w:rFonts w:ascii="GHEA Grapalat" w:eastAsia="Times New Roman" w:hAnsi="GHEA Grapalat" w:cs="Times New Roman"/>
                <w:sz w:val="20"/>
                <w:szCs w:val="20"/>
                <w:lang w:val="pt-BR"/>
              </w:rPr>
            </w:pPr>
            <w:r w:rsidRPr="00C8279D">
              <w:rPr>
                <w:rFonts w:ascii="GHEA Grapalat" w:eastAsia="Times New Roman" w:hAnsi="GHEA Grapalat" w:cs="Times New Roman"/>
                <w:sz w:val="20"/>
                <w:szCs w:val="20"/>
                <w:lang w:val="pt-BR"/>
              </w:rPr>
              <w:t>1</w:t>
            </w:r>
          </w:p>
        </w:tc>
        <w:tc>
          <w:tcPr>
            <w:tcW w:w="4997" w:type="dxa"/>
            <w:vAlign w:val="center"/>
          </w:tcPr>
          <w:p w14:paraId="561B6CCC" w14:textId="2685C173" w:rsidR="00C8279D" w:rsidRPr="004452BD" w:rsidRDefault="00E173E7" w:rsidP="00C8279D">
            <w:pPr>
              <w:spacing w:after="0" w:line="240" w:lineRule="auto"/>
              <w:rPr>
                <w:rFonts w:ascii="GHEA Grapalat" w:eastAsia="Times New Roman" w:hAnsi="GHEA Grapalat" w:cs="Times New Roman"/>
                <w:sz w:val="20"/>
                <w:szCs w:val="20"/>
                <w:lang w:val="pt-BR"/>
              </w:rPr>
            </w:pPr>
            <w:r w:rsidRPr="004452BD">
              <w:rPr>
                <w:rFonts w:ascii="GHEA Grapalat" w:hAnsi="GHEA Grapalat"/>
                <w:sz w:val="20"/>
                <w:lang w:val="hy-AM"/>
              </w:rPr>
              <w:t xml:space="preserve"> </w:t>
            </w:r>
            <w:r w:rsidR="004452BD" w:rsidRPr="004452BD">
              <w:rPr>
                <w:rFonts w:ascii="GHEA Grapalat" w:hAnsi="GHEA Grapalat"/>
                <w:sz w:val="20"/>
                <w:lang w:val="hy-AM"/>
              </w:rPr>
              <w:t>«Հովհաննես Շարամբեյանի անվան ժողովրդական արվեստների թանգարան» ՊՈԱԿ</w:t>
            </w:r>
            <w:r w:rsidRPr="00E173E7">
              <w:rPr>
                <w:rFonts w:ascii="GHEA Grapalat" w:hAnsi="GHEA Grapalat"/>
                <w:sz w:val="20"/>
                <w:lang w:val="pt-BR"/>
              </w:rPr>
              <w:t>-</w:t>
            </w:r>
            <w:r w:rsidR="004452BD" w:rsidRPr="004452BD">
              <w:rPr>
                <w:rFonts w:ascii="GHEA Grapalat" w:hAnsi="GHEA Grapalat"/>
                <w:sz w:val="20"/>
                <w:lang w:val="hy-AM"/>
              </w:rPr>
              <w:t>ի ամրացված շենքի սանհանգույցների նորոգման աշխատանքներ</w:t>
            </w:r>
          </w:p>
        </w:tc>
        <w:tc>
          <w:tcPr>
            <w:tcW w:w="1530" w:type="dxa"/>
            <w:vAlign w:val="center"/>
          </w:tcPr>
          <w:p w14:paraId="7529C086" w14:textId="77777777" w:rsidR="00EB24DB" w:rsidRPr="004D7C1C" w:rsidRDefault="00EB24DB" w:rsidP="00EB24DB">
            <w:pPr>
              <w:shd w:val="clear" w:color="auto" w:fill="FFFFFF"/>
              <w:jc w:val="center"/>
              <w:rPr>
                <w:rFonts w:ascii="GHEA Grapalat" w:hAnsi="GHEA Grapalat"/>
                <w:bCs/>
                <w:sz w:val="16"/>
                <w:szCs w:val="16"/>
                <w:lang w:val="hy-AM"/>
              </w:rPr>
            </w:pPr>
            <w:r w:rsidRPr="004D7C1C">
              <w:rPr>
                <w:rFonts w:ascii="GHEA Grapalat" w:hAnsi="GHEA Grapalat"/>
                <w:bCs/>
                <w:sz w:val="16"/>
                <w:szCs w:val="16"/>
                <w:lang w:val="hy-AM"/>
              </w:rPr>
              <w:t xml:space="preserve">Պայմանագիրն ուժի մեջ մտնելու  օրվանից  </w:t>
            </w:r>
          </w:p>
          <w:p w14:paraId="5DCBBC87" w14:textId="77777777" w:rsidR="00C8279D" w:rsidRPr="00C8279D" w:rsidRDefault="00C8279D" w:rsidP="00C8279D">
            <w:pPr>
              <w:spacing w:after="0" w:line="240" w:lineRule="auto"/>
              <w:jc w:val="center"/>
              <w:rPr>
                <w:rFonts w:ascii="GHEA Grapalat" w:eastAsia="Times New Roman" w:hAnsi="GHEA Grapalat" w:cs="Times New Roman"/>
                <w:sz w:val="20"/>
                <w:szCs w:val="20"/>
                <w:lang w:val="pt-BR"/>
              </w:rPr>
            </w:pPr>
          </w:p>
        </w:tc>
        <w:tc>
          <w:tcPr>
            <w:tcW w:w="2085" w:type="dxa"/>
            <w:vAlign w:val="center"/>
          </w:tcPr>
          <w:p w14:paraId="6C0C7DF4" w14:textId="547D0DCB" w:rsidR="00C8279D" w:rsidRPr="00C8279D" w:rsidRDefault="00035002" w:rsidP="00042C39">
            <w:pPr>
              <w:spacing w:after="0" w:line="240" w:lineRule="auto"/>
              <w:jc w:val="center"/>
              <w:rPr>
                <w:rFonts w:ascii="GHEA Grapalat" w:eastAsia="Times New Roman" w:hAnsi="GHEA Grapalat" w:cs="Times New Roman"/>
                <w:sz w:val="20"/>
                <w:szCs w:val="20"/>
                <w:lang w:val="pt-BR"/>
              </w:rPr>
            </w:pPr>
            <w:r w:rsidRPr="00035002">
              <w:rPr>
                <w:rFonts w:ascii="GHEA Grapalat" w:hAnsi="GHEA Grapalat"/>
                <w:sz w:val="20"/>
                <w:szCs w:val="20"/>
                <w:lang w:val="ru-RU"/>
              </w:rPr>
              <w:t>6</w:t>
            </w:r>
            <w:r w:rsidR="00EB24DB" w:rsidRPr="00035002">
              <w:rPr>
                <w:rFonts w:ascii="GHEA Grapalat" w:hAnsi="GHEA Grapalat"/>
                <w:sz w:val="20"/>
                <w:szCs w:val="20"/>
                <w:lang w:val="hy-AM"/>
              </w:rPr>
              <w:t>0 օրացույցային օր</w:t>
            </w:r>
          </w:p>
        </w:tc>
      </w:tr>
      <w:tr w:rsidR="00C8279D" w:rsidRPr="00C8279D" w14:paraId="7929A655" w14:textId="77777777" w:rsidTr="00E173E7">
        <w:trPr>
          <w:cantSplit/>
          <w:trHeight w:val="586"/>
          <w:jc w:val="center"/>
        </w:trPr>
        <w:tc>
          <w:tcPr>
            <w:tcW w:w="5625" w:type="dxa"/>
            <w:gridSpan w:val="2"/>
            <w:vAlign w:val="center"/>
          </w:tcPr>
          <w:p w14:paraId="2469F60C" w14:textId="77777777" w:rsidR="00C8279D" w:rsidRPr="00C8279D" w:rsidRDefault="00C8279D" w:rsidP="00C8279D">
            <w:pPr>
              <w:spacing w:after="0" w:line="240" w:lineRule="auto"/>
              <w:rPr>
                <w:rFonts w:ascii="GHEA Grapalat" w:eastAsia="Times New Roman" w:hAnsi="GHEA Grapalat" w:cs="Times New Roman"/>
                <w:b/>
                <w:sz w:val="20"/>
                <w:szCs w:val="20"/>
                <w:lang w:val="pt-BR"/>
              </w:rPr>
            </w:pPr>
            <w:r w:rsidRPr="00C8279D">
              <w:rPr>
                <w:rFonts w:ascii="GHEA Grapalat" w:eastAsia="Times New Roman" w:hAnsi="GHEA Grapalat" w:cs="Sylfaen"/>
                <w:b/>
                <w:sz w:val="20"/>
                <w:szCs w:val="20"/>
                <w:lang w:val="pt-BR"/>
              </w:rPr>
              <w:t>ԸՆԴԱՄԵՆԸ</w:t>
            </w:r>
          </w:p>
        </w:tc>
        <w:tc>
          <w:tcPr>
            <w:tcW w:w="1530" w:type="dxa"/>
            <w:vAlign w:val="center"/>
          </w:tcPr>
          <w:p w14:paraId="1010FE6F" w14:textId="77777777" w:rsidR="00C8279D" w:rsidRPr="00C8279D" w:rsidRDefault="00C8279D" w:rsidP="00C8279D">
            <w:pPr>
              <w:spacing w:after="0" w:line="240" w:lineRule="auto"/>
              <w:jc w:val="center"/>
              <w:rPr>
                <w:rFonts w:ascii="GHEA Grapalat" w:eastAsia="Times New Roman" w:hAnsi="GHEA Grapalat" w:cs="Times New Roman"/>
                <w:b/>
                <w:sz w:val="20"/>
                <w:szCs w:val="20"/>
                <w:lang w:val="pt-BR"/>
              </w:rPr>
            </w:pPr>
          </w:p>
        </w:tc>
        <w:tc>
          <w:tcPr>
            <w:tcW w:w="2085" w:type="dxa"/>
            <w:vAlign w:val="center"/>
          </w:tcPr>
          <w:p w14:paraId="76FD9427" w14:textId="77777777" w:rsidR="00C8279D" w:rsidRPr="00C8279D" w:rsidRDefault="00C8279D" w:rsidP="00C8279D">
            <w:pPr>
              <w:spacing w:after="0" w:line="240" w:lineRule="auto"/>
              <w:jc w:val="center"/>
              <w:rPr>
                <w:rFonts w:ascii="GHEA Grapalat" w:eastAsia="Times New Roman" w:hAnsi="GHEA Grapalat" w:cs="Times New Roman"/>
                <w:b/>
                <w:sz w:val="20"/>
                <w:szCs w:val="20"/>
                <w:lang w:val="pt-BR"/>
              </w:rPr>
            </w:pPr>
          </w:p>
        </w:tc>
      </w:tr>
    </w:tbl>
    <w:p w14:paraId="4DDF08FC" w14:textId="77777777" w:rsidR="00C8279D" w:rsidRPr="00C8279D" w:rsidRDefault="00C8279D" w:rsidP="00C8279D">
      <w:pPr>
        <w:keepNext/>
        <w:spacing w:after="0" w:line="240" w:lineRule="auto"/>
        <w:jc w:val="both"/>
        <w:outlineLvl w:val="3"/>
        <w:rPr>
          <w:rFonts w:ascii="GHEA Grapalat" w:eastAsia="Times New Roman" w:hAnsi="GHEA Grapalat" w:cs="Times New Roman"/>
          <w:i/>
          <w:sz w:val="32"/>
          <w:szCs w:val="24"/>
          <w:lang w:val="pt-BR"/>
        </w:rPr>
      </w:pPr>
    </w:p>
    <w:p w14:paraId="00687A00" w14:textId="77777777" w:rsidR="00C8279D" w:rsidRPr="00C8279D" w:rsidRDefault="00C8279D" w:rsidP="00C8279D">
      <w:pPr>
        <w:keepNext/>
        <w:spacing w:after="0" w:line="240" w:lineRule="auto"/>
        <w:jc w:val="both"/>
        <w:outlineLvl w:val="3"/>
        <w:rPr>
          <w:rFonts w:ascii="GHEA Grapalat" w:eastAsia="Times New Roman" w:hAnsi="GHEA Grapalat" w:cs="Times New Roman"/>
          <w:i/>
          <w:sz w:val="32"/>
          <w:szCs w:val="24"/>
          <w:lang w:val="hy-AM"/>
        </w:rPr>
      </w:pPr>
    </w:p>
    <w:tbl>
      <w:tblPr>
        <w:tblW w:w="9639" w:type="dxa"/>
        <w:jc w:val="center"/>
        <w:tblLayout w:type="fixed"/>
        <w:tblLook w:val="0000" w:firstRow="0" w:lastRow="0" w:firstColumn="0" w:lastColumn="0" w:noHBand="0" w:noVBand="0"/>
      </w:tblPr>
      <w:tblGrid>
        <w:gridCol w:w="4536"/>
        <w:gridCol w:w="760"/>
        <w:gridCol w:w="4343"/>
      </w:tblGrid>
      <w:tr w:rsidR="00C8279D" w:rsidRPr="00C8279D" w14:paraId="25EDFB47" w14:textId="77777777" w:rsidTr="00C8279D">
        <w:trPr>
          <w:jc w:val="center"/>
        </w:trPr>
        <w:tc>
          <w:tcPr>
            <w:tcW w:w="4536" w:type="dxa"/>
          </w:tcPr>
          <w:p w14:paraId="431D0C4B" w14:textId="77777777" w:rsidR="00C8279D" w:rsidRPr="00C8279D" w:rsidRDefault="00C8279D" w:rsidP="00C8279D">
            <w:pPr>
              <w:spacing w:after="0" w:line="360" w:lineRule="auto"/>
              <w:jc w:val="center"/>
              <w:rPr>
                <w:rFonts w:ascii="GHEA Grapalat" w:eastAsia="Times New Roman" w:hAnsi="GHEA Grapalat" w:cs="Sylfaen"/>
                <w:b/>
                <w:bCs/>
                <w:sz w:val="24"/>
                <w:szCs w:val="24"/>
                <w:lang w:val="nb-NO"/>
              </w:rPr>
            </w:pPr>
            <w:r w:rsidRPr="00C8279D">
              <w:rPr>
                <w:rFonts w:ascii="GHEA Grapalat" w:eastAsia="Times New Roman" w:hAnsi="GHEA Grapalat" w:cs="Sylfaen"/>
                <w:b/>
                <w:bCs/>
                <w:sz w:val="24"/>
                <w:szCs w:val="24"/>
                <w:lang w:val="nb-NO"/>
              </w:rPr>
              <w:t>ՊԱՏՎԻՐ</w:t>
            </w:r>
            <w:r w:rsidRPr="00AD2155">
              <w:rPr>
                <w:rFonts w:ascii="GHEA Grapalat" w:eastAsia="Times New Roman" w:hAnsi="GHEA Grapalat" w:cs="Sylfaen"/>
                <w:b/>
                <w:bCs/>
                <w:sz w:val="24"/>
                <w:szCs w:val="24"/>
                <w:lang w:val="nb-NO"/>
              </w:rPr>
              <w:t>ԱՏ</w:t>
            </w:r>
            <w:r w:rsidRPr="00C8279D">
              <w:rPr>
                <w:rFonts w:ascii="GHEA Grapalat" w:eastAsia="Times New Roman" w:hAnsi="GHEA Grapalat" w:cs="Sylfaen"/>
                <w:b/>
                <w:bCs/>
                <w:sz w:val="24"/>
                <w:szCs w:val="24"/>
                <w:lang w:val="nb-NO"/>
              </w:rPr>
              <w:t>ՈՒ</w:t>
            </w:r>
          </w:p>
          <w:p w14:paraId="4C6D7F39" w14:textId="77777777" w:rsidR="00AD2155" w:rsidRPr="00725882" w:rsidRDefault="00AD2155" w:rsidP="00AD2155">
            <w:pPr>
              <w:spacing w:after="0" w:line="240" w:lineRule="auto"/>
              <w:jc w:val="center"/>
              <w:rPr>
                <w:rFonts w:ascii="GHEA Grapalat" w:eastAsia="Times New Roman" w:hAnsi="GHEA Grapalat" w:cs="Times New Roman"/>
                <w:b/>
                <w:sz w:val="20"/>
                <w:szCs w:val="20"/>
                <w:lang w:val="hy-AM"/>
              </w:rPr>
            </w:pPr>
            <w:r w:rsidRPr="00725882">
              <w:rPr>
                <w:rFonts w:ascii="GHEA Grapalat" w:eastAsia="Times New Roman" w:hAnsi="GHEA Grapalat" w:cs="Sylfaen"/>
                <w:sz w:val="20"/>
                <w:szCs w:val="20"/>
                <w:lang w:val="hy-AM"/>
              </w:rPr>
              <w:t>«Հովհաննես Շարամբեյանի անվան</w:t>
            </w:r>
          </w:p>
          <w:p w14:paraId="1FB69E1A" w14:textId="77777777" w:rsidR="00AD2155" w:rsidRPr="00725882" w:rsidRDefault="00AD2155" w:rsidP="00AD2155">
            <w:pPr>
              <w:spacing w:after="0" w:line="240" w:lineRule="auto"/>
              <w:jc w:val="center"/>
              <w:rPr>
                <w:rFonts w:ascii="GHEA Grapalat" w:eastAsia="Times New Roman" w:hAnsi="GHEA Grapalat" w:cs="Times New Roman"/>
                <w:sz w:val="20"/>
                <w:szCs w:val="20"/>
                <w:lang w:val="hy-AM"/>
              </w:rPr>
            </w:pPr>
            <w:r w:rsidRPr="00725882">
              <w:rPr>
                <w:rFonts w:ascii="GHEA Grapalat" w:eastAsia="Times New Roman" w:hAnsi="GHEA Grapalat" w:cs="Sylfaen"/>
                <w:sz w:val="20"/>
                <w:szCs w:val="20"/>
                <w:lang w:val="hy-AM"/>
              </w:rPr>
              <w:t>Ժողովրդական</w:t>
            </w:r>
            <w:r w:rsidRPr="00646893">
              <w:rPr>
                <w:rFonts w:ascii="GHEA Grapalat" w:eastAsia="Times New Roman" w:hAnsi="GHEA Grapalat" w:cs="Sylfaen"/>
                <w:sz w:val="20"/>
                <w:szCs w:val="20"/>
                <w:lang w:val="hy-AM"/>
              </w:rPr>
              <w:t xml:space="preserve"> </w:t>
            </w:r>
            <w:r w:rsidRPr="00725882">
              <w:rPr>
                <w:rFonts w:ascii="GHEA Grapalat" w:eastAsia="Times New Roman" w:hAnsi="GHEA Grapalat" w:cs="Sylfaen"/>
                <w:sz w:val="20"/>
                <w:szCs w:val="20"/>
                <w:lang w:val="hy-AM"/>
              </w:rPr>
              <w:t>արվեստների թանգարան</w:t>
            </w:r>
            <w:r w:rsidRPr="00725882">
              <w:rPr>
                <w:rFonts w:ascii="GHEA Grapalat" w:eastAsia="Times New Roman" w:hAnsi="GHEA Grapalat" w:cs="Times New Roman"/>
                <w:sz w:val="20"/>
                <w:szCs w:val="20"/>
                <w:lang w:val="nl-NL"/>
              </w:rPr>
              <w:t>» ՊՈԱԿ</w:t>
            </w:r>
          </w:p>
          <w:p w14:paraId="3BDC109B" w14:textId="77777777" w:rsidR="00AD2155" w:rsidRPr="00725882" w:rsidRDefault="00AD2155" w:rsidP="00AD2155">
            <w:pPr>
              <w:spacing w:after="0" w:line="240" w:lineRule="auto"/>
              <w:jc w:val="center"/>
              <w:rPr>
                <w:rFonts w:ascii="GHEA Grapalat" w:eastAsia="Times New Roman" w:hAnsi="GHEA Grapalat" w:cs="Times New Roman"/>
                <w:sz w:val="20"/>
                <w:szCs w:val="20"/>
                <w:lang w:val="nl-NL"/>
              </w:rPr>
            </w:pPr>
            <w:r w:rsidRPr="00725882">
              <w:rPr>
                <w:rFonts w:ascii="GHEA Grapalat" w:eastAsia="Times New Roman" w:hAnsi="GHEA Grapalat" w:cs="Times New Roman"/>
                <w:sz w:val="20"/>
                <w:szCs w:val="20"/>
                <w:lang w:val="nl-NL"/>
              </w:rPr>
              <w:t>հասցե՝ ք. Երևան, Աբովյան 64</w:t>
            </w:r>
          </w:p>
          <w:p w14:paraId="0475D6E4" w14:textId="77777777" w:rsidR="00AD2155" w:rsidRPr="00725882" w:rsidRDefault="00AD2155" w:rsidP="00AD2155">
            <w:pPr>
              <w:spacing w:after="0" w:line="240" w:lineRule="auto"/>
              <w:jc w:val="center"/>
              <w:rPr>
                <w:rFonts w:ascii="GHEA Grapalat" w:eastAsia="Times New Roman" w:hAnsi="GHEA Grapalat" w:cs="Times New Roman"/>
                <w:sz w:val="20"/>
                <w:szCs w:val="20"/>
                <w:lang w:val="hy-AM"/>
              </w:rPr>
            </w:pPr>
            <w:r w:rsidRPr="00725882">
              <w:rPr>
                <w:rFonts w:ascii="GHEA Grapalat" w:eastAsia="Times New Roman" w:hAnsi="GHEA Grapalat" w:cs="Times New Roman"/>
                <w:sz w:val="20"/>
                <w:szCs w:val="20"/>
                <w:lang w:val="nl-NL"/>
              </w:rPr>
              <w:t>ՀՀ ֆինանսների նախարարության</w:t>
            </w:r>
          </w:p>
          <w:p w14:paraId="37C18E5E" w14:textId="77777777" w:rsidR="00AD2155" w:rsidRPr="00725882" w:rsidRDefault="00AD2155" w:rsidP="00AD2155">
            <w:pPr>
              <w:spacing w:after="0" w:line="240" w:lineRule="auto"/>
              <w:jc w:val="center"/>
              <w:rPr>
                <w:rFonts w:ascii="GHEA Grapalat" w:eastAsia="Times New Roman" w:hAnsi="GHEA Grapalat" w:cs="Sylfaen"/>
                <w:sz w:val="20"/>
                <w:szCs w:val="20"/>
                <w:lang w:val="nl-NL"/>
              </w:rPr>
            </w:pPr>
            <w:r w:rsidRPr="00725882">
              <w:rPr>
                <w:rFonts w:ascii="GHEA Grapalat" w:eastAsia="Times New Roman" w:hAnsi="GHEA Grapalat" w:cs="Sylfaen"/>
                <w:sz w:val="20"/>
                <w:szCs w:val="20"/>
                <w:lang w:val="nl-NL"/>
              </w:rPr>
              <w:t>գործառնական վարչություն, 900018001322</w:t>
            </w:r>
          </w:p>
          <w:p w14:paraId="177F8611" w14:textId="77777777" w:rsidR="00AD2155" w:rsidRPr="00725882" w:rsidRDefault="00AD2155" w:rsidP="00AD2155">
            <w:pPr>
              <w:spacing w:after="0" w:line="240" w:lineRule="auto"/>
              <w:jc w:val="center"/>
              <w:rPr>
                <w:rFonts w:ascii="GHEA Grapalat" w:eastAsia="Times New Roman" w:hAnsi="GHEA Grapalat" w:cs="Sylfaen"/>
                <w:sz w:val="20"/>
                <w:szCs w:val="20"/>
                <w:lang w:val="nl-NL"/>
              </w:rPr>
            </w:pPr>
            <w:r w:rsidRPr="00725882">
              <w:rPr>
                <w:rFonts w:ascii="GHEA Grapalat" w:eastAsia="Times New Roman" w:hAnsi="GHEA Grapalat" w:cs="Sylfaen"/>
                <w:sz w:val="20"/>
                <w:szCs w:val="20"/>
                <w:lang w:val="nl-NL"/>
              </w:rPr>
              <w:t>ՀՎՀՀ  01573636</w:t>
            </w:r>
          </w:p>
          <w:p w14:paraId="1246EC75" w14:textId="77777777" w:rsidR="00C8279D" w:rsidRPr="005A06FD" w:rsidRDefault="00C8279D" w:rsidP="00C8279D">
            <w:pPr>
              <w:spacing w:after="0" w:line="240" w:lineRule="auto"/>
              <w:rPr>
                <w:rFonts w:ascii="GHEA Grapalat" w:eastAsia="Times New Roman" w:hAnsi="GHEA Grapalat" w:cs="Times New Roman"/>
                <w:lang w:val="hy-AM"/>
              </w:rPr>
            </w:pPr>
          </w:p>
          <w:p w14:paraId="45E9F369" w14:textId="77777777" w:rsidR="00C8279D" w:rsidRPr="005A06FD" w:rsidRDefault="00C8279D" w:rsidP="00C8279D">
            <w:pPr>
              <w:spacing w:after="0" w:line="240" w:lineRule="auto"/>
              <w:rPr>
                <w:rFonts w:ascii="GHEA Grapalat" w:eastAsia="Times New Roman" w:hAnsi="GHEA Grapalat" w:cs="Times New Roman"/>
                <w:sz w:val="24"/>
                <w:szCs w:val="24"/>
                <w:lang w:val="hy-AM"/>
              </w:rPr>
            </w:pPr>
          </w:p>
          <w:p w14:paraId="3B2BD1BF" w14:textId="77777777" w:rsidR="00C8279D" w:rsidRPr="005A06FD" w:rsidRDefault="00C8279D" w:rsidP="00C8279D">
            <w:pPr>
              <w:spacing w:after="0" w:line="240" w:lineRule="auto"/>
              <w:jc w:val="center"/>
              <w:rPr>
                <w:rFonts w:ascii="GHEA Grapalat" w:eastAsia="Times New Roman" w:hAnsi="GHEA Grapalat" w:cs="Times New Roman"/>
                <w:sz w:val="24"/>
                <w:szCs w:val="24"/>
                <w:lang w:val="hy-AM"/>
              </w:rPr>
            </w:pPr>
            <w:r w:rsidRPr="005A06FD">
              <w:rPr>
                <w:rFonts w:ascii="GHEA Grapalat" w:eastAsia="Times New Roman" w:hAnsi="GHEA Grapalat" w:cs="Times New Roman"/>
                <w:sz w:val="24"/>
                <w:szCs w:val="24"/>
                <w:lang w:val="hy-AM"/>
              </w:rPr>
              <w:t>---------------------------------</w:t>
            </w:r>
          </w:p>
          <w:p w14:paraId="1B1A549F" w14:textId="77777777" w:rsidR="00C8279D" w:rsidRPr="005A06FD" w:rsidRDefault="00C8279D" w:rsidP="00C8279D">
            <w:pPr>
              <w:spacing w:after="0" w:line="240" w:lineRule="auto"/>
              <w:jc w:val="center"/>
              <w:rPr>
                <w:rFonts w:ascii="GHEA Grapalat" w:eastAsia="Times New Roman" w:hAnsi="GHEA Grapalat" w:cs="Times New Roman"/>
                <w:sz w:val="18"/>
                <w:szCs w:val="18"/>
                <w:lang w:val="hy-AM"/>
              </w:rPr>
            </w:pPr>
            <w:r w:rsidRPr="005A06FD">
              <w:rPr>
                <w:rFonts w:ascii="GHEA Grapalat" w:eastAsia="Times New Roman" w:hAnsi="GHEA Grapalat" w:cs="Times New Roman"/>
                <w:sz w:val="18"/>
                <w:szCs w:val="18"/>
                <w:lang w:val="hy-AM"/>
              </w:rPr>
              <w:t>/</w:t>
            </w:r>
            <w:r w:rsidRPr="005A06FD">
              <w:rPr>
                <w:rFonts w:ascii="GHEA Grapalat" w:eastAsia="Times New Roman" w:hAnsi="GHEA Grapalat" w:cs="Sylfaen"/>
                <w:sz w:val="18"/>
                <w:szCs w:val="18"/>
                <w:lang w:val="hy-AM"/>
              </w:rPr>
              <w:t>ստորագրություն</w:t>
            </w:r>
            <w:r w:rsidRPr="005A06FD">
              <w:rPr>
                <w:rFonts w:ascii="GHEA Grapalat" w:eastAsia="Times New Roman" w:hAnsi="GHEA Grapalat" w:cs="Times New Roman"/>
                <w:sz w:val="18"/>
                <w:szCs w:val="18"/>
                <w:lang w:val="hy-AM"/>
              </w:rPr>
              <w:t>/</w:t>
            </w:r>
          </w:p>
          <w:p w14:paraId="5C2D0F22" w14:textId="77777777" w:rsidR="00C8279D" w:rsidRPr="005A06FD" w:rsidRDefault="00C8279D" w:rsidP="00C8279D">
            <w:pPr>
              <w:spacing w:after="0" w:line="240" w:lineRule="auto"/>
              <w:jc w:val="center"/>
              <w:rPr>
                <w:rFonts w:ascii="GHEA Grapalat" w:eastAsia="Times New Roman" w:hAnsi="GHEA Grapalat" w:cs="Times New Roman"/>
                <w:sz w:val="18"/>
                <w:szCs w:val="18"/>
                <w:lang w:val="hy-AM"/>
              </w:rPr>
            </w:pPr>
            <w:r w:rsidRPr="005A06FD">
              <w:rPr>
                <w:rFonts w:ascii="GHEA Grapalat" w:eastAsia="Times New Roman" w:hAnsi="GHEA Grapalat" w:cs="Sylfaen"/>
                <w:sz w:val="18"/>
                <w:szCs w:val="18"/>
                <w:lang w:val="hy-AM"/>
              </w:rPr>
              <w:t>Կ</w:t>
            </w:r>
            <w:r w:rsidRPr="005A06FD">
              <w:rPr>
                <w:rFonts w:ascii="GHEA Grapalat" w:eastAsia="Times New Roman" w:hAnsi="GHEA Grapalat" w:cs="Times New Roman"/>
                <w:sz w:val="18"/>
                <w:szCs w:val="18"/>
                <w:lang w:val="hy-AM"/>
              </w:rPr>
              <w:t>.</w:t>
            </w:r>
            <w:r w:rsidRPr="005A06FD">
              <w:rPr>
                <w:rFonts w:ascii="GHEA Grapalat" w:eastAsia="Times New Roman" w:hAnsi="GHEA Grapalat" w:cs="Sylfaen"/>
                <w:sz w:val="18"/>
                <w:szCs w:val="18"/>
                <w:lang w:val="hy-AM"/>
              </w:rPr>
              <w:t>Տ</w:t>
            </w:r>
          </w:p>
        </w:tc>
        <w:tc>
          <w:tcPr>
            <w:tcW w:w="760" w:type="dxa"/>
          </w:tcPr>
          <w:p w14:paraId="47AA6E1B" w14:textId="77777777" w:rsidR="00C8279D" w:rsidRPr="005A06FD" w:rsidRDefault="00C8279D" w:rsidP="00C8279D">
            <w:pPr>
              <w:spacing w:after="0" w:line="360" w:lineRule="auto"/>
              <w:jc w:val="center"/>
              <w:rPr>
                <w:rFonts w:ascii="GHEA Grapalat" w:eastAsia="Times New Roman" w:hAnsi="GHEA Grapalat" w:cs="Times New Roman"/>
                <w:sz w:val="24"/>
                <w:szCs w:val="24"/>
                <w:lang w:val="hy-AM"/>
              </w:rPr>
            </w:pPr>
          </w:p>
        </w:tc>
        <w:tc>
          <w:tcPr>
            <w:tcW w:w="4343" w:type="dxa"/>
          </w:tcPr>
          <w:p w14:paraId="704EEB15" w14:textId="77777777" w:rsidR="00C8279D" w:rsidRPr="00C8279D" w:rsidRDefault="00C8279D" w:rsidP="00C8279D">
            <w:pPr>
              <w:spacing w:after="0" w:line="360" w:lineRule="auto"/>
              <w:jc w:val="center"/>
              <w:rPr>
                <w:rFonts w:ascii="GHEA Grapalat" w:eastAsia="Times New Roman" w:hAnsi="GHEA Grapalat" w:cs="Sylfaen"/>
                <w:b/>
                <w:bCs/>
                <w:sz w:val="24"/>
                <w:szCs w:val="24"/>
                <w:lang w:val="ru-RU"/>
              </w:rPr>
            </w:pPr>
            <w:r w:rsidRPr="00C8279D">
              <w:rPr>
                <w:rFonts w:ascii="GHEA Grapalat" w:eastAsia="Times New Roman" w:hAnsi="GHEA Grapalat" w:cs="Sylfaen"/>
                <w:b/>
                <w:bCs/>
                <w:sz w:val="24"/>
                <w:szCs w:val="24"/>
                <w:lang w:val="pt-BR"/>
              </w:rPr>
              <w:t>ԿԱՊԱԼԱՌՈՒ</w:t>
            </w:r>
          </w:p>
          <w:p w14:paraId="1E9D6656"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p>
          <w:p w14:paraId="176BC5B0"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p>
          <w:p w14:paraId="1C8BBF9D"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r w:rsidRPr="00C8279D">
              <w:rPr>
                <w:rFonts w:ascii="GHEA Grapalat" w:eastAsia="Times New Roman" w:hAnsi="GHEA Grapalat" w:cs="Times New Roman"/>
                <w:sz w:val="24"/>
                <w:szCs w:val="24"/>
                <w:lang w:val="ru-RU"/>
              </w:rPr>
              <w:t>---------------------------------</w:t>
            </w:r>
          </w:p>
          <w:p w14:paraId="3842B93C"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r w:rsidRPr="00C8279D">
              <w:rPr>
                <w:rFonts w:ascii="GHEA Grapalat" w:eastAsia="Times New Roman" w:hAnsi="GHEA Grapalat" w:cs="Times New Roman"/>
                <w:sz w:val="18"/>
                <w:szCs w:val="18"/>
              </w:rPr>
              <w:t>/</w:t>
            </w:r>
            <w:proofErr w:type="spellStart"/>
            <w:r w:rsidRPr="00C8279D">
              <w:rPr>
                <w:rFonts w:ascii="GHEA Grapalat" w:eastAsia="Times New Roman" w:hAnsi="GHEA Grapalat" w:cs="Sylfaen"/>
                <w:sz w:val="18"/>
                <w:szCs w:val="18"/>
                <w:lang w:val="ru-RU"/>
              </w:rPr>
              <w:t>ստորագրություն</w:t>
            </w:r>
            <w:proofErr w:type="spellEnd"/>
            <w:r w:rsidRPr="00C8279D">
              <w:rPr>
                <w:rFonts w:ascii="GHEA Grapalat" w:eastAsia="Times New Roman" w:hAnsi="GHEA Grapalat" w:cs="Times New Roman"/>
                <w:sz w:val="18"/>
                <w:szCs w:val="18"/>
              </w:rPr>
              <w:t>/</w:t>
            </w:r>
          </w:p>
          <w:p w14:paraId="72C90C69" w14:textId="77777777" w:rsidR="00C8279D" w:rsidRPr="00C8279D" w:rsidRDefault="00C8279D" w:rsidP="00C8279D">
            <w:pPr>
              <w:spacing w:after="0" w:line="240" w:lineRule="auto"/>
              <w:jc w:val="center"/>
              <w:rPr>
                <w:rFonts w:ascii="GHEA Grapalat" w:eastAsia="Times New Roman" w:hAnsi="GHEA Grapalat" w:cs="Times New Roman"/>
                <w:lang w:val="ru-RU"/>
              </w:rPr>
            </w:pPr>
            <w:r w:rsidRPr="00C8279D">
              <w:rPr>
                <w:rFonts w:ascii="GHEA Grapalat" w:eastAsia="Times New Roman" w:hAnsi="GHEA Grapalat" w:cs="Sylfaen"/>
                <w:sz w:val="18"/>
                <w:szCs w:val="18"/>
                <w:lang w:val="ru-RU"/>
              </w:rPr>
              <w:t>Կ</w:t>
            </w:r>
            <w:r w:rsidRPr="00C8279D">
              <w:rPr>
                <w:rFonts w:ascii="GHEA Grapalat" w:eastAsia="Times New Roman" w:hAnsi="GHEA Grapalat" w:cs="Times New Roman"/>
                <w:sz w:val="18"/>
                <w:szCs w:val="18"/>
                <w:lang w:val="ru-RU"/>
              </w:rPr>
              <w:t>.</w:t>
            </w:r>
            <w:r w:rsidRPr="00C8279D">
              <w:rPr>
                <w:rFonts w:ascii="GHEA Grapalat" w:eastAsia="Times New Roman" w:hAnsi="GHEA Grapalat" w:cs="Sylfaen"/>
                <w:sz w:val="18"/>
                <w:szCs w:val="18"/>
                <w:lang w:val="ru-RU"/>
              </w:rPr>
              <w:t>Տ</w:t>
            </w:r>
          </w:p>
        </w:tc>
      </w:tr>
    </w:tbl>
    <w:p w14:paraId="35CD9242" w14:textId="77777777" w:rsidR="00C8279D" w:rsidRPr="00C8279D" w:rsidRDefault="00C8279D" w:rsidP="00C8279D">
      <w:pPr>
        <w:spacing w:after="0" w:line="240" w:lineRule="auto"/>
        <w:jc w:val="both"/>
        <w:rPr>
          <w:rFonts w:ascii="GHEA Grapalat" w:eastAsia="Times New Roman" w:hAnsi="GHEA Grapalat" w:cs="Times New Roman"/>
          <w:sz w:val="24"/>
          <w:szCs w:val="24"/>
          <w:lang w:val="pt-BR"/>
        </w:rPr>
      </w:pPr>
    </w:p>
    <w:p w14:paraId="2A70C20C" w14:textId="77777777" w:rsidR="00C8279D" w:rsidRPr="00C8279D" w:rsidRDefault="00C8279D" w:rsidP="00C8279D">
      <w:pPr>
        <w:tabs>
          <w:tab w:val="left" w:pos="8789"/>
        </w:tabs>
        <w:spacing w:after="0" w:line="240" w:lineRule="auto"/>
        <w:jc w:val="both"/>
        <w:rPr>
          <w:rFonts w:ascii="GHEA Grapalat" w:eastAsia="Times New Roman" w:hAnsi="GHEA Grapalat" w:cs="Times New Roman"/>
          <w:sz w:val="24"/>
          <w:szCs w:val="24"/>
          <w:lang w:val="pt-BR"/>
        </w:rPr>
      </w:pPr>
    </w:p>
    <w:p w14:paraId="42D1188E" w14:textId="77777777" w:rsidR="00C8279D" w:rsidRPr="00C8279D" w:rsidRDefault="00C8279D" w:rsidP="00C8279D">
      <w:pPr>
        <w:tabs>
          <w:tab w:val="left" w:pos="1080"/>
        </w:tabs>
        <w:spacing w:after="0" w:line="240" w:lineRule="auto"/>
        <w:ind w:right="-7" w:firstLine="567"/>
        <w:jc w:val="both"/>
        <w:rPr>
          <w:rFonts w:ascii="GHEA Grapalat" w:eastAsia="Times New Roman" w:hAnsi="GHEA Grapalat" w:cs="Times New Roman"/>
          <w:sz w:val="24"/>
          <w:szCs w:val="24"/>
          <w:lang w:val="pt-BR"/>
        </w:rPr>
      </w:pPr>
    </w:p>
    <w:p w14:paraId="6AA7E363" w14:textId="77777777" w:rsidR="00C8279D" w:rsidRPr="00C8279D" w:rsidRDefault="00C8279D" w:rsidP="00C8279D">
      <w:pPr>
        <w:spacing w:after="0" w:line="240" w:lineRule="auto"/>
        <w:rPr>
          <w:rFonts w:ascii="GHEA Grapalat" w:eastAsia="Times New Roman" w:hAnsi="GHEA Grapalat" w:cs="Times New Roman"/>
          <w:sz w:val="24"/>
          <w:szCs w:val="24"/>
          <w:lang w:val="pt-BR"/>
        </w:rPr>
      </w:pPr>
    </w:p>
    <w:p w14:paraId="45CB4B12" w14:textId="77777777" w:rsidR="00C8279D" w:rsidRPr="00C8279D" w:rsidRDefault="00C8279D" w:rsidP="00C8279D">
      <w:pPr>
        <w:spacing w:after="0" w:line="240" w:lineRule="auto"/>
        <w:rPr>
          <w:rFonts w:ascii="GHEA Grapalat" w:eastAsia="Times New Roman" w:hAnsi="GHEA Grapalat" w:cs="Times New Roman"/>
          <w:sz w:val="24"/>
          <w:szCs w:val="24"/>
          <w:lang w:val="pt-BR"/>
        </w:rPr>
      </w:pPr>
    </w:p>
    <w:p w14:paraId="230BBFEB" w14:textId="77777777" w:rsidR="00C8279D" w:rsidRPr="00C8279D" w:rsidRDefault="00C8279D" w:rsidP="00C8279D">
      <w:pPr>
        <w:spacing w:after="0" w:line="240" w:lineRule="auto"/>
        <w:rPr>
          <w:rFonts w:ascii="GHEA Grapalat" w:eastAsia="Times New Roman" w:hAnsi="GHEA Grapalat" w:cs="Times New Roman"/>
          <w:sz w:val="24"/>
          <w:szCs w:val="24"/>
          <w:lang w:val="pt-BR"/>
        </w:rPr>
      </w:pPr>
    </w:p>
    <w:p w14:paraId="14CE4DB3" w14:textId="77777777" w:rsidR="00C8279D" w:rsidRPr="00C8279D" w:rsidRDefault="00C8279D" w:rsidP="00C8279D">
      <w:pPr>
        <w:spacing w:after="0" w:line="240" w:lineRule="auto"/>
        <w:rPr>
          <w:rFonts w:ascii="GHEA Grapalat" w:eastAsia="Times New Roman" w:hAnsi="GHEA Grapalat" w:cs="Times New Roman"/>
          <w:sz w:val="24"/>
          <w:szCs w:val="24"/>
          <w:lang w:val="pt-BR"/>
        </w:rPr>
      </w:pPr>
    </w:p>
    <w:p w14:paraId="49878FC3" w14:textId="77777777" w:rsidR="00C8279D" w:rsidRPr="00C8279D" w:rsidRDefault="00C8279D" w:rsidP="00C8279D">
      <w:pPr>
        <w:spacing w:after="0" w:line="240" w:lineRule="auto"/>
        <w:ind w:firstLine="567"/>
        <w:jc w:val="right"/>
        <w:rPr>
          <w:rFonts w:ascii="GHEA Grapalat" w:eastAsia="Times New Roman" w:hAnsi="GHEA Grapalat" w:cs="Times New Roman"/>
          <w:i/>
          <w:sz w:val="24"/>
          <w:szCs w:val="24"/>
          <w:lang w:val="pt-BR"/>
        </w:rPr>
      </w:pPr>
      <w:r w:rsidRPr="00C8279D">
        <w:rPr>
          <w:rFonts w:ascii="GHEA Grapalat" w:eastAsia="Times New Roman" w:hAnsi="GHEA Grapalat" w:cs="Times New Roman"/>
          <w:i/>
          <w:sz w:val="24"/>
          <w:szCs w:val="24"/>
          <w:lang w:val="pt-BR"/>
        </w:rPr>
        <w:br w:type="page"/>
      </w:r>
    </w:p>
    <w:p w14:paraId="70A30D78" w14:textId="77777777" w:rsidR="00C8279D" w:rsidRPr="00C8279D" w:rsidRDefault="00C8279D" w:rsidP="00C8279D">
      <w:pPr>
        <w:spacing w:after="0" w:line="240" w:lineRule="auto"/>
        <w:ind w:firstLine="567"/>
        <w:jc w:val="right"/>
        <w:rPr>
          <w:rFonts w:ascii="GHEA Grapalat" w:eastAsia="Times New Roman" w:hAnsi="GHEA Grapalat" w:cs="Sylfaen"/>
          <w:i/>
          <w:sz w:val="20"/>
          <w:szCs w:val="20"/>
          <w:lang w:val="pt-BR"/>
        </w:rPr>
      </w:pPr>
      <w:r w:rsidRPr="00C8279D">
        <w:rPr>
          <w:rFonts w:ascii="GHEA Grapalat" w:eastAsia="Times New Roman" w:hAnsi="GHEA Grapalat" w:cs="Sylfaen"/>
          <w:i/>
          <w:sz w:val="20"/>
          <w:szCs w:val="20"/>
          <w:lang w:val="pt-BR"/>
        </w:rPr>
        <w:lastRenderedPageBreak/>
        <w:t>Հավելված N 3</w:t>
      </w:r>
    </w:p>
    <w:p w14:paraId="3A48A86F" w14:textId="40CF948A" w:rsidR="00C8279D" w:rsidRPr="00C8279D" w:rsidRDefault="00C8279D" w:rsidP="00C8279D">
      <w:pPr>
        <w:spacing w:after="0" w:line="240" w:lineRule="auto"/>
        <w:ind w:firstLine="567"/>
        <w:jc w:val="right"/>
        <w:rPr>
          <w:rFonts w:ascii="GHEA Grapalat" w:eastAsia="Times New Roman" w:hAnsi="GHEA Grapalat" w:cs="Sylfaen"/>
          <w:i/>
          <w:sz w:val="20"/>
          <w:szCs w:val="20"/>
          <w:lang w:val="pt-BR"/>
        </w:rPr>
      </w:pPr>
      <w:r w:rsidRPr="00C8279D">
        <w:rPr>
          <w:rFonts w:ascii="GHEA Grapalat" w:eastAsia="Times New Roman" w:hAnsi="GHEA Grapalat" w:cs="Sylfaen"/>
          <w:i/>
          <w:sz w:val="20"/>
          <w:szCs w:val="20"/>
          <w:lang w:val="pt-BR"/>
        </w:rPr>
        <w:t>«         »              20</w:t>
      </w:r>
      <w:r w:rsidR="0044422A">
        <w:rPr>
          <w:rFonts w:ascii="GHEA Grapalat" w:eastAsia="Times New Roman" w:hAnsi="GHEA Grapalat" w:cs="Sylfaen"/>
          <w:i/>
          <w:sz w:val="20"/>
          <w:szCs w:val="20"/>
          <w:lang w:val="ru-RU"/>
        </w:rPr>
        <w:t>2</w:t>
      </w:r>
      <w:r w:rsidR="001579AE">
        <w:rPr>
          <w:rFonts w:ascii="GHEA Grapalat" w:eastAsia="Times New Roman" w:hAnsi="GHEA Grapalat" w:cs="Sylfaen"/>
          <w:i/>
          <w:sz w:val="20"/>
          <w:szCs w:val="20"/>
        </w:rPr>
        <w:t>5</w:t>
      </w:r>
      <w:r w:rsidRPr="00C8279D">
        <w:rPr>
          <w:rFonts w:ascii="GHEA Grapalat" w:eastAsia="Times New Roman" w:hAnsi="GHEA Grapalat" w:cs="Sylfaen"/>
          <w:i/>
          <w:sz w:val="20"/>
          <w:szCs w:val="20"/>
          <w:lang w:val="pt-BR"/>
        </w:rPr>
        <w:t xml:space="preserve">թ. կնքված </w:t>
      </w:r>
    </w:p>
    <w:p w14:paraId="10727D46" w14:textId="77777777" w:rsidR="00C8279D" w:rsidRPr="00C8279D" w:rsidRDefault="00C8279D" w:rsidP="00C8279D">
      <w:pPr>
        <w:spacing w:after="0" w:line="240" w:lineRule="auto"/>
        <w:ind w:firstLine="567"/>
        <w:jc w:val="right"/>
        <w:rPr>
          <w:rFonts w:ascii="GHEA Grapalat" w:eastAsia="Times New Roman" w:hAnsi="GHEA Grapalat" w:cs="Sylfaen"/>
          <w:i/>
          <w:sz w:val="20"/>
          <w:szCs w:val="20"/>
          <w:lang w:val="pt-BR"/>
        </w:rPr>
      </w:pPr>
      <w:r w:rsidRPr="00C8279D">
        <w:rPr>
          <w:rFonts w:ascii="GHEA Grapalat" w:eastAsia="Times New Roman" w:hAnsi="GHEA Grapalat" w:cs="Sylfaen"/>
          <w:i/>
          <w:sz w:val="20"/>
          <w:szCs w:val="20"/>
          <w:lang w:val="pt-BR"/>
        </w:rPr>
        <w:t xml:space="preserve">                      ծածկագրով պայմանագրի</w:t>
      </w:r>
    </w:p>
    <w:p w14:paraId="133C9CD5" w14:textId="77777777" w:rsidR="00C8279D" w:rsidRPr="00C8279D" w:rsidRDefault="00C8279D" w:rsidP="00C8279D">
      <w:pPr>
        <w:tabs>
          <w:tab w:val="left" w:pos="9540"/>
        </w:tabs>
        <w:spacing w:after="0" w:line="240" w:lineRule="auto"/>
        <w:rPr>
          <w:rFonts w:ascii="GHEA Grapalat" w:eastAsia="Times New Roman" w:hAnsi="GHEA Grapalat" w:cs="Times New Roman"/>
          <w:sz w:val="20"/>
          <w:szCs w:val="24"/>
          <w:lang w:val="pt-BR"/>
        </w:rPr>
      </w:pPr>
    </w:p>
    <w:p w14:paraId="175945EA" w14:textId="77777777" w:rsidR="00C8279D" w:rsidRPr="00C8279D" w:rsidRDefault="00C8279D" w:rsidP="00C8279D">
      <w:pPr>
        <w:tabs>
          <w:tab w:val="left" w:pos="9540"/>
        </w:tabs>
        <w:spacing w:after="0" w:line="240" w:lineRule="auto"/>
        <w:rPr>
          <w:rFonts w:ascii="GHEA Grapalat" w:eastAsia="Times New Roman" w:hAnsi="GHEA Grapalat" w:cs="Times New Roman"/>
          <w:sz w:val="20"/>
          <w:szCs w:val="24"/>
          <w:lang w:val="pt-BR"/>
        </w:rPr>
      </w:pPr>
    </w:p>
    <w:p w14:paraId="56DBCDC4" w14:textId="77777777" w:rsidR="00C8279D" w:rsidRPr="00C8279D" w:rsidRDefault="00C8279D" w:rsidP="00C8279D">
      <w:pPr>
        <w:spacing w:after="0" w:line="240" w:lineRule="auto"/>
        <w:jc w:val="center"/>
        <w:rPr>
          <w:rFonts w:ascii="GHEA Grapalat" w:eastAsia="Times New Roman" w:hAnsi="GHEA Grapalat" w:cs="Times New Roman"/>
          <w:sz w:val="20"/>
          <w:szCs w:val="24"/>
          <w:lang w:val="pt-BR"/>
        </w:rPr>
      </w:pP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Sylfaen"/>
          <w:b/>
          <w:lang w:val="pt-BR"/>
        </w:rPr>
        <w:softHyphen/>
      </w:r>
      <w:r w:rsidRPr="00C8279D">
        <w:rPr>
          <w:rFonts w:ascii="GHEA Grapalat" w:eastAsia="Times New Roman" w:hAnsi="GHEA Grapalat" w:cs="Times New Roman"/>
          <w:sz w:val="20"/>
          <w:szCs w:val="24"/>
        </w:rPr>
        <w:t>ՎՃԱՐՄԱՆԺԱՄԱՆԱԿԱՑՈՒՅՑ</w:t>
      </w:r>
      <w:r w:rsidRPr="00C8279D">
        <w:rPr>
          <w:rFonts w:ascii="GHEA Grapalat" w:eastAsia="Times New Roman" w:hAnsi="GHEA Grapalat" w:cs="Times New Roman"/>
          <w:sz w:val="20"/>
          <w:szCs w:val="24"/>
          <w:lang w:val="pt-BR"/>
        </w:rPr>
        <w:t>*</w:t>
      </w:r>
    </w:p>
    <w:p w14:paraId="4971B50A" w14:textId="77777777" w:rsidR="00C8279D" w:rsidRPr="00C8279D" w:rsidRDefault="00C8279D" w:rsidP="00C8279D">
      <w:pPr>
        <w:spacing w:after="0" w:line="240" w:lineRule="auto"/>
        <w:jc w:val="right"/>
        <w:rPr>
          <w:rFonts w:ascii="GHEA Grapalat" w:eastAsia="Times New Roman" w:hAnsi="GHEA Grapalat" w:cs="Times New Roman"/>
          <w:sz w:val="20"/>
          <w:szCs w:val="24"/>
          <w:lang w:val="pt-BR"/>
        </w:rPr>
      </w:pPr>
      <w:proofErr w:type="spellStart"/>
      <w:r w:rsidRPr="00C8279D">
        <w:rPr>
          <w:rFonts w:ascii="GHEA Grapalat" w:eastAsia="Times New Roman" w:hAnsi="GHEA Grapalat" w:cs="Sylfaen"/>
          <w:sz w:val="18"/>
          <w:szCs w:val="24"/>
        </w:rPr>
        <w:t>ՀՀդրամ</w:t>
      </w:r>
      <w:proofErr w:type="spellEnd"/>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350"/>
        <w:gridCol w:w="1890"/>
        <w:gridCol w:w="540"/>
        <w:gridCol w:w="360"/>
        <w:gridCol w:w="360"/>
        <w:gridCol w:w="540"/>
        <w:gridCol w:w="450"/>
        <w:gridCol w:w="450"/>
        <w:gridCol w:w="540"/>
        <w:gridCol w:w="450"/>
        <w:gridCol w:w="450"/>
        <w:gridCol w:w="540"/>
        <w:gridCol w:w="540"/>
        <w:gridCol w:w="488"/>
        <w:gridCol w:w="886"/>
      </w:tblGrid>
      <w:tr w:rsidR="00C8279D" w:rsidRPr="00C8279D" w14:paraId="38C10223" w14:textId="77777777" w:rsidTr="00042C39">
        <w:tc>
          <w:tcPr>
            <w:tcW w:w="10644" w:type="dxa"/>
            <w:gridSpan w:val="16"/>
          </w:tcPr>
          <w:p w14:paraId="2A3B1C7F" w14:textId="77777777" w:rsidR="00C8279D" w:rsidRPr="00C8279D" w:rsidRDefault="00C8279D" w:rsidP="00C8279D">
            <w:pPr>
              <w:spacing w:after="0" w:line="240" w:lineRule="auto"/>
              <w:jc w:val="center"/>
              <w:rPr>
                <w:rFonts w:ascii="GHEA Grapalat" w:eastAsia="Times New Roman" w:hAnsi="GHEA Grapalat" w:cs="Times New Roman"/>
                <w:sz w:val="18"/>
                <w:szCs w:val="24"/>
                <w:lang w:val="es-ES"/>
              </w:rPr>
            </w:pPr>
            <w:proofErr w:type="spellStart"/>
            <w:r w:rsidRPr="00C8279D">
              <w:rPr>
                <w:rFonts w:ascii="GHEA Grapalat" w:eastAsia="Times New Roman" w:hAnsi="GHEA Grapalat" w:cs="Times New Roman"/>
                <w:sz w:val="18"/>
                <w:szCs w:val="24"/>
                <w:lang w:val="es-ES"/>
              </w:rPr>
              <w:t>Աշխատանքի</w:t>
            </w:r>
            <w:proofErr w:type="spellEnd"/>
          </w:p>
        </w:tc>
      </w:tr>
      <w:tr w:rsidR="00C8279D" w:rsidRPr="009B1347" w14:paraId="7928324E" w14:textId="77777777" w:rsidTr="00042C39">
        <w:tc>
          <w:tcPr>
            <w:tcW w:w="810" w:type="dxa"/>
            <w:vAlign w:val="center"/>
          </w:tcPr>
          <w:p w14:paraId="5F7BD5ED" w14:textId="77777777" w:rsidR="00C8279D" w:rsidRPr="00C8279D" w:rsidRDefault="00C8279D" w:rsidP="00C8279D">
            <w:pPr>
              <w:spacing w:after="0" w:line="240" w:lineRule="auto"/>
              <w:jc w:val="center"/>
              <w:rPr>
                <w:rFonts w:ascii="GHEA Grapalat" w:eastAsia="Times New Roman" w:hAnsi="GHEA Grapalat" w:cs="Times New Roman"/>
                <w:sz w:val="18"/>
                <w:szCs w:val="24"/>
                <w:lang w:val="es-ES"/>
              </w:rPr>
            </w:pPr>
            <w:proofErr w:type="spellStart"/>
            <w:r w:rsidRPr="00C8279D">
              <w:rPr>
                <w:rFonts w:ascii="GHEA Grapalat" w:eastAsia="Times New Roman" w:hAnsi="GHEA Grapalat" w:cs="Times New Roman"/>
                <w:sz w:val="18"/>
                <w:szCs w:val="24"/>
              </w:rPr>
              <w:t>հրավերով</w:t>
            </w:r>
            <w:proofErr w:type="spellEnd"/>
            <w:r w:rsidRPr="00C8279D">
              <w:rPr>
                <w:rFonts w:ascii="GHEA Grapalat" w:eastAsia="Times New Roman" w:hAnsi="GHEA Grapalat" w:cs="Times New Roman"/>
                <w:sz w:val="18"/>
                <w:szCs w:val="24"/>
              </w:rPr>
              <w:t xml:space="preserve"> </w:t>
            </w:r>
            <w:proofErr w:type="spellStart"/>
            <w:r w:rsidRPr="00C8279D">
              <w:rPr>
                <w:rFonts w:ascii="GHEA Grapalat" w:eastAsia="Times New Roman" w:hAnsi="GHEA Grapalat" w:cs="Times New Roman"/>
                <w:sz w:val="18"/>
                <w:szCs w:val="24"/>
              </w:rPr>
              <w:t>նախատեսված</w:t>
            </w:r>
            <w:proofErr w:type="spellEnd"/>
            <w:r w:rsidRPr="00C8279D">
              <w:rPr>
                <w:rFonts w:ascii="GHEA Grapalat" w:eastAsia="Times New Roman" w:hAnsi="GHEA Grapalat" w:cs="Times New Roman"/>
                <w:sz w:val="18"/>
                <w:szCs w:val="24"/>
              </w:rPr>
              <w:t xml:space="preserve"> </w:t>
            </w:r>
            <w:proofErr w:type="spellStart"/>
            <w:r w:rsidRPr="00C8279D">
              <w:rPr>
                <w:rFonts w:ascii="GHEA Grapalat" w:eastAsia="Times New Roman" w:hAnsi="GHEA Grapalat" w:cs="Times New Roman"/>
                <w:sz w:val="18"/>
                <w:szCs w:val="24"/>
              </w:rPr>
              <w:t>չափաբաժնի</w:t>
            </w:r>
            <w:proofErr w:type="spellEnd"/>
            <w:r w:rsidRPr="00C8279D">
              <w:rPr>
                <w:rFonts w:ascii="GHEA Grapalat" w:eastAsia="Times New Roman" w:hAnsi="GHEA Grapalat" w:cs="Times New Roman"/>
                <w:sz w:val="18"/>
                <w:szCs w:val="24"/>
              </w:rPr>
              <w:t xml:space="preserve"> </w:t>
            </w:r>
            <w:proofErr w:type="spellStart"/>
            <w:r w:rsidRPr="00C8279D">
              <w:rPr>
                <w:rFonts w:ascii="GHEA Grapalat" w:eastAsia="Times New Roman" w:hAnsi="GHEA Grapalat" w:cs="Times New Roman"/>
                <w:sz w:val="18"/>
                <w:szCs w:val="24"/>
              </w:rPr>
              <w:t>համարը</w:t>
            </w:r>
            <w:proofErr w:type="spellEnd"/>
          </w:p>
        </w:tc>
        <w:tc>
          <w:tcPr>
            <w:tcW w:w="1350" w:type="dxa"/>
            <w:vAlign w:val="center"/>
          </w:tcPr>
          <w:p w14:paraId="2CCABD71" w14:textId="77777777" w:rsidR="00C8279D" w:rsidRPr="00C8279D" w:rsidRDefault="00C8279D" w:rsidP="00C8279D">
            <w:pPr>
              <w:spacing w:after="0" w:line="240" w:lineRule="auto"/>
              <w:jc w:val="center"/>
              <w:rPr>
                <w:rFonts w:ascii="GHEA Grapalat" w:eastAsia="Times New Roman" w:hAnsi="GHEA Grapalat" w:cs="Times New Roman"/>
                <w:sz w:val="18"/>
                <w:szCs w:val="24"/>
                <w:lang w:val="es-ES"/>
              </w:rPr>
            </w:pPr>
            <w:proofErr w:type="spellStart"/>
            <w:r w:rsidRPr="00C8279D">
              <w:rPr>
                <w:rFonts w:ascii="GHEA Grapalat" w:eastAsia="Times New Roman" w:hAnsi="GHEA Grapalat" w:cs="Times New Roman"/>
                <w:sz w:val="18"/>
                <w:szCs w:val="24"/>
              </w:rPr>
              <w:t>գնումներիպլանովնախատեսվածմիջանցիկծածկագիրը</w:t>
            </w:r>
            <w:proofErr w:type="spellEnd"/>
            <w:r w:rsidRPr="00C8279D">
              <w:rPr>
                <w:rFonts w:ascii="GHEA Grapalat" w:eastAsia="Times New Roman" w:hAnsi="GHEA Grapalat" w:cs="Times New Roman"/>
                <w:sz w:val="18"/>
                <w:szCs w:val="24"/>
                <w:lang w:val="es-ES"/>
              </w:rPr>
              <w:t xml:space="preserve">` </w:t>
            </w:r>
            <w:proofErr w:type="spellStart"/>
            <w:r w:rsidRPr="00C8279D">
              <w:rPr>
                <w:rFonts w:ascii="GHEA Grapalat" w:eastAsia="Times New Roman" w:hAnsi="GHEA Grapalat" w:cs="Times New Roman"/>
                <w:sz w:val="18"/>
                <w:szCs w:val="24"/>
              </w:rPr>
              <w:t>ըստԳՄԱդասակարգման</w:t>
            </w:r>
            <w:proofErr w:type="spellEnd"/>
            <w:r w:rsidRPr="00C8279D">
              <w:rPr>
                <w:rFonts w:ascii="GHEA Grapalat" w:eastAsia="Times New Roman" w:hAnsi="GHEA Grapalat" w:cs="Times New Roman"/>
                <w:sz w:val="18"/>
                <w:szCs w:val="24"/>
                <w:lang w:val="es-ES"/>
              </w:rPr>
              <w:t xml:space="preserve"> (CPV)</w:t>
            </w:r>
          </w:p>
        </w:tc>
        <w:tc>
          <w:tcPr>
            <w:tcW w:w="1890" w:type="dxa"/>
            <w:vAlign w:val="center"/>
          </w:tcPr>
          <w:p w14:paraId="78D25171" w14:textId="77777777" w:rsidR="00C8279D" w:rsidRPr="00C8279D" w:rsidRDefault="00C8279D" w:rsidP="00C8279D">
            <w:pPr>
              <w:spacing w:after="0" w:line="240" w:lineRule="auto"/>
              <w:jc w:val="center"/>
              <w:rPr>
                <w:rFonts w:ascii="GHEA Grapalat" w:eastAsia="Times New Roman" w:hAnsi="GHEA Grapalat" w:cs="Times New Roman"/>
                <w:sz w:val="18"/>
                <w:szCs w:val="24"/>
                <w:lang w:val="es-ES"/>
              </w:rPr>
            </w:pPr>
            <w:proofErr w:type="spellStart"/>
            <w:r w:rsidRPr="00C8279D">
              <w:rPr>
                <w:rFonts w:ascii="GHEA Grapalat" w:eastAsia="Times New Roman" w:hAnsi="GHEA Grapalat" w:cs="Times New Roman"/>
                <w:sz w:val="18"/>
                <w:szCs w:val="24"/>
              </w:rPr>
              <w:t>անվանումը</w:t>
            </w:r>
            <w:proofErr w:type="spellEnd"/>
          </w:p>
        </w:tc>
        <w:tc>
          <w:tcPr>
            <w:tcW w:w="6594" w:type="dxa"/>
            <w:gridSpan w:val="13"/>
            <w:vAlign w:val="center"/>
          </w:tcPr>
          <w:p w14:paraId="378B6180" w14:textId="7CC3C27E" w:rsidR="00C8279D" w:rsidRPr="00C8279D" w:rsidRDefault="00C8279D" w:rsidP="00C8279D">
            <w:pPr>
              <w:spacing w:after="0" w:line="240" w:lineRule="auto"/>
              <w:jc w:val="both"/>
              <w:rPr>
                <w:rFonts w:ascii="GHEA Grapalat" w:eastAsia="Times New Roman" w:hAnsi="GHEA Grapalat" w:cs="Times New Roman"/>
                <w:sz w:val="18"/>
                <w:szCs w:val="24"/>
                <w:lang w:val="es-ES"/>
              </w:rPr>
            </w:pPr>
            <w:proofErr w:type="spellStart"/>
            <w:r w:rsidRPr="00C8279D">
              <w:rPr>
                <w:rFonts w:ascii="GHEA Grapalat" w:eastAsia="Times New Roman" w:hAnsi="GHEA Grapalat" w:cs="Times New Roman"/>
                <w:sz w:val="18"/>
                <w:szCs w:val="24"/>
                <w:lang w:val="es-ES"/>
              </w:rPr>
              <w:t>դիմաց</w:t>
            </w:r>
            <w:proofErr w:type="spellEnd"/>
            <w:r w:rsidRPr="00C8279D">
              <w:rPr>
                <w:rFonts w:ascii="GHEA Grapalat" w:eastAsia="Times New Roman" w:hAnsi="GHEA Grapalat" w:cs="Times New Roman"/>
                <w:sz w:val="18"/>
                <w:szCs w:val="24"/>
                <w:lang w:val="es-ES"/>
              </w:rPr>
              <w:t xml:space="preserve"> </w:t>
            </w:r>
            <w:proofErr w:type="spellStart"/>
            <w:r w:rsidRPr="00C8279D">
              <w:rPr>
                <w:rFonts w:ascii="GHEA Grapalat" w:eastAsia="Times New Roman" w:hAnsi="GHEA Grapalat" w:cs="Times New Roman"/>
                <w:sz w:val="18"/>
                <w:szCs w:val="24"/>
                <w:lang w:val="es-ES"/>
              </w:rPr>
              <w:t>վճարումները</w:t>
            </w:r>
            <w:proofErr w:type="spellEnd"/>
            <w:r w:rsidRPr="00C8279D">
              <w:rPr>
                <w:rFonts w:ascii="GHEA Grapalat" w:eastAsia="Times New Roman" w:hAnsi="GHEA Grapalat" w:cs="Times New Roman"/>
                <w:sz w:val="18"/>
                <w:szCs w:val="24"/>
                <w:lang w:val="es-ES"/>
              </w:rPr>
              <w:t xml:space="preserve"> </w:t>
            </w:r>
            <w:proofErr w:type="spellStart"/>
            <w:r w:rsidRPr="00C8279D">
              <w:rPr>
                <w:rFonts w:ascii="GHEA Grapalat" w:eastAsia="Times New Roman" w:hAnsi="GHEA Grapalat" w:cs="Times New Roman"/>
                <w:sz w:val="18"/>
                <w:szCs w:val="24"/>
                <w:lang w:val="es-ES"/>
              </w:rPr>
              <w:t>նախատեսվում</w:t>
            </w:r>
            <w:proofErr w:type="spellEnd"/>
            <w:r w:rsidRPr="00C8279D">
              <w:rPr>
                <w:rFonts w:ascii="GHEA Grapalat" w:eastAsia="Times New Roman" w:hAnsi="GHEA Grapalat" w:cs="Times New Roman"/>
                <w:sz w:val="18"/>
                <w:szCs w:val="24"/>
                <w:lang w:val="es-ES"/>
              </w:rPr>
              <w:t xml:space="preserve"> է </w:t>
            </w:r>
            <w:proofErr w:type="spellStart"/>
            <w:r w:rsidRPr="00C8279D">
              <w:rPr>
                <w:rFonts w:ascii="GHEA Grapalat" w:eastAsia="Times New Roman" w:hAnsi="GHEA Grapalat" w:cs="Times New Roman"/>
                <w:sz w:val="18"/>
                <w:szCs w:val="24"/>
                <w:lang w:val="es-ES"/>
              </w:rPr>
              <w:t>իրականացնել</w:t>
            </w:r>
            <w:proofErr w:type="spellEnd"/>
            <w:r w:rsidRPr="00C8279D">
              <w:rPr>
                <w:rFonts w:ascii="GHEA Grapalat" w:eastAsia="Times New Roman" w:hAnsi="GHEA Grapalat" w:cs="Times New Roman"/>
                <w:sz w:val="18"/>
                <w:szCs w:val="24"/>
                <w:lang w:val="es-ES"/>
              </w:rPr>
              <w:t xml:space="preserve"> 20</w:t>
            </w:r>
            <w:r w:rsidR="0044422A" w:rsidRPr="0044422A">
              <w:rPr>
                <w:rFonts w:ascii="GHEA Grapalat" w:eastAsia="Times New Roman" w:hAnsi="GHEA Grapalat" w:cs="Times New Roman"/>
                <w:sz w:val="18"/>
                <w:szCs w:val="24"/>
                <w:lang w:val="es-ES"/>
              </w:rPr>
              <w:t>2</w:t>
            </w:r>
            <w:r w:rsidR="001579AE">
              <w:rPr>
                <w:rFonts w:ascii="GHEA Grapalat" w:eastAsia="Times New Roman" w:hAnsi="GHEA Grapalat" w:cs="Times New Roman"/>
                <w:sz w:val="18"/>
                <w:szCs w:val="24"/>
                <w:lang w:val="es-ES"/>
              </w:rPr>
              <w:t>5</w:t>
            </w:r>
            <w:r w:rsidRPr="00C8279D">
              <w:rPr>
                <w:rFonts w:ascii="GHEA Grapalat" w:eastAsia="Times New Roman" w:hAnsi="GHEA Grapalat" w:cs="Times New Roman"/>
                <w:sz w:val="18"/>
                <w:szCs w:val="24"/>
                <w:lang w:val="es-ES"/>
              </w:rPr>
              <w:t xml:space="preserve">թ-ին` </w:t>
            </w:r>
            <w:proofErr w:type="spellStart"/>
            <w:r w:rsidRPr="00C8279D">
              <w:rPr>
                <w:rFonts w:ascii="GHEA Grapalat" w:eastAsia="Times New Roman" w:hAnsi="GHEA Grapalat" w:cs="Times New Roman"/>
                <w:sz w:val="18"/>
                <w:szCs w:val="24"/>
                <w:lang w:val="es-ES"/>
              </w:rPr>
              <w:t>ըստ</w:t>
            </w:r>
            <w:proofErr w:type="spellEnd"/>
            <w:r w:rsidRPr="00C8279D">
              <w:rPr>
                <w:rFonts w:ascii="GHEA Grapalat" w:eastAsia="Times New Roman" w:hAnsi="GHEA Grapalat" w:cs="Times New Roman"/>
                <w:sz w:val="18"/>
                <w:szCs w:val="24"/>
                <w:lang w:val="es-ES"/>
              </w:rPr>
              <w:t xml:space="preserve"> </w:t>
            </w:r>
            <w:proofErr w:type="spellStart"/>
            <w:r w:rsidRPr="00C8279D">
              <w:rPr>
                <w:rFonts w:ascii="GHEA Grapalat" w:eastAsia="Times New Roman" w:hAnsi="GHEA Grapalat" w:cs="Times New Roman"/>
                <w:sz w:val="18"/>
                <w:szCs w:val="24"/>
                <w:lang w:val="es-ES"/>
              </w:rPr>
              <w:t>ամիսների</w:t>
            </w:r>
            <w:proofErr w:type="spellEnd"/>
            <w:r w:rsidRPr="00C8279D">
              <w:rPr>
                <w:rFonts w:ascii="GHEA Grapalat" w:eastAsia="Times New Roman" w:hAnsi="GHEA Grapalat" w:cs="Times New Roman"/>
                <w:sz w:val="18"/>
                <w:szCs w:val="24"/>
                <w:lang w:val="es-ES"/>
              </w:rPr>
              <w:t xml:space="preserve">, </w:t>
            </w:r>
            <w:proofErr w:type="spellStart"/>
            <w:r w:rsidRPr="00C8279D">
              <w:rPr>
                <w:rFonts w:ascii="GHEA Grapalat" w:eastAsia="Times New Roman" w:hAnsi="GHEA Grapalat" w:cs="Times New Roman"/>
                <w:sz w:val="18"/>
                <w:szCs w:val="24"/>
                <w:lang w:val="es-ES"/>
              </w:rPr>
              <w:t>այդ</w:t>
            </w:r>
            <w:proofErr w:type="spellEnd"/>
            <w:r w:rsidRPr="00C8279D">
              <w:rPr>
                <w:rFonts w:ascii="GHEA Grapalat" w:eastAsia="Times New Roman" w:hAnsi="GHEA Grapalat" w:cs="Times New Roman"/>
                <w:sz w:val="18"/>
                <w:szCs w:val="24"/>
                <w:lang w:val="es-ES"/>
              </w:rPr>
              <w:t xml:space="preserve"> </w:t>
            </w:r>
            <w:proofErr w:type="spellStart"/>
            <w:r w:rsidRPr="00C8279D">
              <w:rPr>
                <w:rFonts w:ascii="GHEA Grapalat" w:eastAsia="Times New Roman" w:hAnsi="GHEA Grapalat" w:cs="Times New Roman"/>
                <w:sz w:val="18"/>
                <w:szCs w:val="24"/>
                <w:lang w:val="es-ES"/>
              </w:rPr>
              <w:t>թվում</w:t>
            </w:r>
            <w:proofErr w:type="spellEnd"/>
            <w:r w:rsidRPr="00C8279D">
              <w:rPr>
                <w:rFonts w:ascii="GHEA Grapalat" w:eastAsia="Times New Roman" w:hAnsi="GHEA Grapalat" w:cs="Times New Roman"/>
                <w:sz w:val="18"/>
                <w:szCs w:val="24"/>
                <w:lang w:val="es-ES"/>
              </w:rPr>
              <w:t>**</w:t>
            </w:r>
          </w:p>
        </w:tc>
      </w:tr>
      <w:tr w:rsidR="00042C39" w:rsidRPr="00C8279D" w14:paraId="3ECF3A13" w14:textId="77777777" w:rsidTr="00042C39">
        <w:trPr>
          <w:trHeight w:val="1538"/>
        </w:trPr>
        <w:tc>
          <w:tcPr>
            <w:tcW w:w="810" w:type="dxa"/>
          </w:tcPr>
          <w:p w14:paraId="161ECD21" w14:textId="77777777" w:rsidR="00C8279D" w:rsidRPr="00C8279D" w:rsidRDefault="00C8279D" w:rsidP="00C8279D">
            <w:pPr>
              <w:spacing w:after="0" w:line="240" w:lineRule="auto"/>
              <w:jc w:val="center"/>
              <w:rPr>
                <w:rFonts w:ascii="GHEA Grapalat" w:eastAsia="Times New Roman" w:hAnsi="GHEA Grapalat" w:cs="Times New Roman"/>
                <w:sz w:val="20"/>
                <w:szCs w:val="24"/>
                <w:lang w:val="es-ES"/>
              </w:rPr>
            </w:pPr>
          </w:p>
        </w:tc>
        <w:tc>
          <w:tcPr>
            <w:tcW w:w="1350" w:type="dxa"/>
          </w:tcPr>
          <w:p w14:paraId="36B028F4" w14:textId="77777777" w:rsidR="00C8279D" w:rsidRPr="00C8279D" w:rsidRDefault="00C8279D" w:rsidP="00C8279D">
            <w:pPr>
              <w:spacing w:after="0" w:line="240" w:lineRule="auto"/>
              <w:jc w:val="center"/>
              <w:rPr>
                <w:rFonts w:ascii="GHEA Grapalat" w:eastAsia="Times New Roman" w:hAnsi="GHEA Grapalat" w:cs="Times New Roman"/>
                <w:sz w:val="20"/>
                <w:szCs w:val="24"/>
                <w:lang w:val="es-ES"/>
              </w:rPr>
            </w:pPr>
          </w:p>
        </w:tc>
        <w:tc>
          <w:tcPr>
            <w:tcW w:w="1890" w:type="dxa"/>
          </w:tcPr>
          <w:p w14:paraId="1F1FFACD" w14:textId="77777777" w:rsidR="00C8279D" w:rsidRPr="001579AE" w:rsidRDefault="00C8279D" w:rsidP="00C8279D">
            <w:pPr>
              <w:spacing w:after="0" w:line="240" w:lineRule="auto"/>
              <w:jc w:val="center"/>
              <w:rPr>
                <w:rFonts w:ascii="GHEA Grapalat" w:eastAsia="Times New Roman" w:hAnsi="GHEA Grapalat" w:cs="Times New Roman"/>
                <w:sz w:val="20"/>
                <w:szCs w:val="24"/>
                <w:lang w:val="es-ES"/>
              </w:rPr>
            </w:pPr>
          </w:p>
        </w:tc>
        <w:tc>
          <w:tcPr>
            <w:tcW w:w="540" w:type="dxa"/>
            <w:textDirection w:val="btLr"/>
            <w:vAlign w:val="center"/>
          </w:tcPr>
          <w:p w14:paraId="28E53C01"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հունվար</w:t>
            </w:r>
          </w:p>
        </w:tc>
        <w:tc>
          <w:tcPr>
            <w:tcW w:w="360" w:type="dxa"/>
            <w:textDirection w:val="btLr"/>
            <w:vAlign w:val="center"/>
          </w:tcPr>
          <w:p w14:paraId="7D3BA84F" w14:textId="77777777" w:rsidR="00C8279D" w:rsidRPr="00C8279D" w:rsidRDefault="00C8279D" w:rsidP="00C8279D">
            <w:pPr>
              <w:spacing w:after="0" w:line="240" w:lineRule="auto"/>
              <w:ind w:left="113" w:right="-7"/>
              <w:jc w:val="center"/>
              <w:rPr>
                <w:rFonts w:ascii="GHEA Grapalat" w:eastAsia="Times New Roman" w:hAnsi="GHEA Grapalat" w:cs="Sylfaen"/>
                <w:sz w:val="18"/>
                <w:lang w:val="pt-BR"/>
              </w:rPr>
            </w:pPr>
            <w:r w:rsidRPr="00C8279D">
              <w:rPr>
                <w:rFonts w:ascii="GHEA Grapalat" w:eastAsia="Times New Roman" w:hAnsi="GHEA Grapalat" w:cs="Sylfaen"/>
                <w:sz w:val="18"/>
                <w:lang w:val="pt-BR"/>
              </w:rPr>
              <w:t>փետրվար</w:t>
            </w:r>
          </w:p>
        </w:tc>
        <w:tc>
          <w:tcPr>
            <w:tcW w:w="360" w:type="dxa"/>
            <w:textDirection w:val="btLr"/>
            <w:vAlign w:val="center"/>
          </w:tcPr>
          <w:p w14:paraId="74B4D682"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մարտ</w:t>
            </w:r>
          </w:p>
        </w:tc>
        <w:tc>
          <w:tcPr>
            <w:tcW w:w="540" w:type="dxa"/>
            <w:textDirection w:val="btLr"/>
            <w:vAlign w:val="center"/>
          </w:tcPr>
          <w:p w14:paraId="58962426" w14:textId="77777777" w:rsidR="00C8279D" w:rsidRPr="00C8279D" w:rsidRDefault="00C8279D" w:rsidP="00C8279D">
            <w:pPr>
              <w:spacing w:after="0" w:line="240" w:lineRule="auto"/>
              <w:ind w:left="113" w:right="-7"/>
              <w:jc w:val="center"/>
              <w:rPr>
                <w:rFonts w:ascii="GHEA Grapalat" w:eastAsia="Times New Roman" w:hAnsi="GHEA Grapalat" w:cs="Sylfaen"/>
                <w:sz w:val="18"/>
                <w:lang w:val="pt-BR"/>
              </w:rPr>
            </w:pPr>
            <w:r w:rsidRPr="00C8279D">
              <w:rPr>
                <w:rFonts w:ascii="GHEA Grapalat" w:eastAsia="Times New Roman" w:hAnsi="GHEA Grapalat" w:cs="Sylfaen"/>
                <w:sz w:val="18"/>
                <w:lang w:val="pt-BR"/>
              </w:rPr>
              <w:t>ապրիլ</w:t>
            </w:r>
          </w:p>
        </w:tc>
        <w:tc>
          <w:tcPr>
            <w:tcW w:w="450" w:type="dxa"/>
            <w:textDirection w:val="btLr"/>
            <w:vAlign w:val="center"/>
          </w:tcPr>
          <w:p w14:paraId="12F5A770"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մայիս</w:t>
            </w:r>
          </w:p>
        </w:tc>
        <w:tc>
          <w:tcPr>
            <w:tcW w:w="450" w:type="dxa"/>
            <w:textDirection w:val="btLr"/>
            <w:vAlign w:val="center"/>
          </w:tcPr>
          <w:p w14:paraId="75254129"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հունիս</w:t>
            </w:r>
          </w:p>
        </w:tc>
        <w:tc>
          <w:tcPr>
            <w:tcW w:w="540" w:type="dxa"/>
            <w:textDirection w:val="btLr"/>
            <w:vAlign w:val="center"/>
          </w:tcPr>
          <w:p w14:paraId="3141BB0E"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հուլիս</w:t>
            </w:r>
          </w:p>
        </w:tc>
        <w:tc>
          <w:tcPr>
            <w:tcW w:w="450" w:type="dxa"/>
            <w:textDirection w:val="btLr"/>
            <w:vAlign w:val="center"/>
          </w:tcPr>
          <w:p w14:paraId="41B1D6FC"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օգոստոս</w:t>
            </w:r>
          </w:p>
        </w:tc>
        <w:tc>
          <w:tcPr>
            <w:tcW w:w="450" w:type="dxa"/>
            <w:textDirection w:val="btLr"/>
            <w:vAlign w:val="center"/>
          </w:tcPr>
          <w:p w14:paraId="5E9165A6"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սեպտեմբեր</w:t>
            </w:r>
          </w:p>
        </w:tc>
        <w:tc>
          <w:tcPr>
            <w:tcW w:w="540" w:type="dxa"/>
            <w:textDirection w:val="btLr"/>
            <w:vAlign w:val="center"/>
          </w:tcPr>
          <w:p w14:paraId="0AF584EC"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հոկտեմբեր</w:t>
            </w:r>
          </w:p>
        </w:tc>
        <w:tc>
          <w:tcPr>
            <w:tcW w:w="540" w:type="dxa"/>
            <w:textDirection w:val="btLr"/>
            <w:vAlign w:val="center"/>
          </w:tcPr>
          <w:p w14:paraId="07F90FA1"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նոյեմբեր</w:t>
            </w:r>
          </w:p>
        </w:tc>
        <w:tc>
          <w:tcPr>
            <w:tcW w:w="488" w:type="dxa"/>
            <w:textDirection w:val="btLr"/>
            <w:vAlign w:val="center"/>
          </w:tcPr>
          <w:p w14:paraId="78D9484F" w14:textId="77777777" w:rsidR="00C8279D" w:rsidRPr="00C8279D" w:rsidRDefault="00C8279D" w:rsidP="00C8279D">
            <w:pPr>
              <w:spacing w:after="0" w:line="240" w:lineRule="auto"/>
              <w:ind w:left="113" w:right="-7"/>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դեկտեմբեր</w:t>
            </w:r>
          </w:p>
        </w:tc>
        <w:tc>
          <w:tcPr>
            <w:tcW w:w="886" w:type="dxa"/>
            <w:vAlign w:val="center"/>
          </w:tcPr>
          <w:p w14:paraId="42B80113" w14:textId="77777777" w:rsidR="00C8279D" w:rsidRPr="00C8279D" w:rsidRDefault="00C8279D" w:rsidP="00C8279D">
            <w:pPr>
              <w:spacing w:after="0" w:line="240" w:lineRule="auto"/>
              <w:ind w:right="-1"/>
              <w:jc w:val="center"/>
              <w:rPr>
                <w:rFonts w:ascii="GHEA Grapalat" w:eastAsia="Times New Roman" w:hAnsi="GHEA Grapalat" w:cs="Times New Roman"/>
                <w:sz w:val="18"/>
                <w:lang w:val="pt-BR"/>
              </w:rPr>
            </w:pPr>
            <w:r w:rsidRPr="00C8279D">
              <w:rPr>
                <w:rFonts w:ascii="GHEA Grapalat" w:eastAsia="Times New Roman" w:hAnsi="GHEA Grapalat" w:cs="Sylfaen"/>
                <w:sz w:val="18"/>
                <w:lang w:val="pt-BR"/>
              </w:rPr>
              <w:t>Ընդամենը</w:t>
            </w:r>
          </w:p>
          <w:p w14:paraId="280E11D7" w14:textId="77777777" w:rsidR="00C8279D" w:rsidRPr="00C8279D" w:rsidRDefault="00C8279D" w:rsidP="00C8279D">
            <w:pPr>
              <w:spacing w:after="0" w:line="240" w:lineRule="auto"/>
              <w:jc w:val="center"/>
              <w:rPr>
                <w:rFonts w:ascii="GHEA Grapalat" w:eastAsia="Times New Roman" w:hAnsi="GHEA Grapalat" w:cs="Times New Roman"/>
                <w:sz w:val="18"/>
                <w:szCs w:val="24"/>
                <w:lang w:val="es-ES"/>
              </w:rPr>
            </w:pPr>
          </w:p>
        </w:tc>
      </w:tr>
      <w:tr w:rsidR="00671633" w:rsidRPr="00C8279D" w14:paraId="49055B9D" w14:textId="77777777" w:rsidTr="00671633">
        <w:trPr>
          <w:cantSplit/>
          <w:trHeight w:val="1538"/>
        </w:trPr>
        <w:tc>
          <w:tcPr>
            <w:tcW w:w="810" w:type="dxa"/>
          </w:tcPr>
          <w:p w14:paraId="2EF3C3FE" w14:textId="77777777" w:rsidR="00671633" w:rsidRPr="00C8279D" w:rsidRDefault="00671633" w:rsidP="00671633">
            <w:pPr>
              <w:spacing w:after="0" w:line="240" w:lineRule="auto"/>
              <w:jc w:val="center"/>
              <w:rPr>
                <w:rFonts w:ascii="GHEA Grapalat" w:eastAsia="Times New Roman" w:hAnsi="GHEA Grapalat" w:cs="Times New Roman"/>
                <w:sz w:val="20"/>
                <w:szCs w:val="24"/>
                <w:lang w:val="es-ES"/>
              </w:rPr>
            </w:pPr>
            <w:r>
              <w:rPr>
                <w:rFonts w:ascii="GHEA Grapalat" w:eastAsia="Times New Roman" w:hAnsi="GHEA Grapalat" w:cs="Times New Roman"/>
                <w:sz w:val="20"/>
                <w:szCs w:val="24"/>
                <w:lang w:val="es-ES"/>
              </w:rPr>
              <w:t>1</w:t>
            </w:r>
          </w:p>
        </w:tc>
        <w:tc>
          <w:tcPr>
            <w:tcW w:w="1350" w:type="dxa"/>
          </w:tcPr>
          <w:p w14:paraId="58B2BFFD" w14:textId="77777777" w:rsidR="00671633" w:rsidRPr="00C8279D" w:rsidRDefault="00671633" w:rsidP="00671633">
            <w:pPr>
              <w:spacing w:after="0" w:line="240" w:lineRule="auto"/>
              <w:jc w:val="center"/>
              <w:rPr>
                <w:rFonts w:ascii="GHEA Grapalat" w:eastAsia="Times New Roman" w:hAnsi="GHEA Grapalat" w:cs="Times New Roman"/>
                <w:sz w:val="20"/>
                <w:szCs w:val="24"/>
                <w:lang w:val="es-ES"/>
              </w:rPr>
            </w:pPr>
            <w:r w:rsidRPr="0044422A">
              <w:rPr>
                <w:rFonts w:ascii="GHEA Grapalat" w:eastAsia="Times New Roman" w:hAnsi="GHEA Grapalat" w:cs="Times New Roman"/>
                <w:sz w:val="20"/>
                <w:szCs w:val="24"/>
                <w:lang w:val="es-ES"/>
              </w:rPr>
              <w:t>45461100</w:t>
            </w:r>
          </w:p>
        </w:tc>
        <w:tc>
          <w:tcPr>
            <w:tcW w:w="1890" w:type="dxa"/>
          </w:tcPr>
          <w:p w14:paraId="5C7C2925" w14:textId="11929D3A" w:rsidR="00671633" w:rsidRPr="00C8279D" w:rsidRDefault="00671633" w:rsidP="00671633">
            <w:pPr>
              <w:spacing w:after="0" w:line="240" w:lineRule="auto"/>
              <w:jc w:val="center"/>
              <w:rPr>
                <w:rFonts w:ascii="GHEA Grapalat" w:eastAsia="Times New Roman" w:hAnsi="GHEA Grapalat" w:cs="Times New Roman"/>
                <w:sz w:val="20"/>
                <w:szCs w:val="24"/>
                <w:lang w:val="es-ES"/>
              </w:rPr>
            </w:pPr>
            <w:proofErr w:type="spellStart"/>
            <w:r w:rsidRPr="00FE000A">
              <w:rPr>
                <w:rFonts w:ascii="GHEA Grapalat" w:eastAsia="Times New Roman" w:hAnsi="GHEA Grapalat" w:cs="Times New Roman"/>
                <w:sz w:val="20"/>
                <w:szCs w:val="24"/>
                <w:lang w:val="es-ES"/>
              </w:rPr>
              <w:t>շենքերի</w:t>
            </w:r>
            <w:proofErr w:type="spellEnd"/>
            <w:r w:rsidRPr="00FE000A">
              <w:rPr>
                <w:rFonts w:ascii="GHEA Grapalat" w:eastAsia="Times New Roman" w:hAnsi="GHEA Grapalat" w:cs="Times New Roman"/>
                <w:sz w:val="20"/>
                <w:szCs w:val="24"/>
                <w:lang w:val="es-ES"/>
              </w:rPr>
              <w:t xml:space="preserve">, </w:t>
            </w:r>
            <w:proofErr w:type="spellStart"/>
            <w:r w:rsidRPr="00FE000A">
              <w:rPr>
                <w:rFonts w:ascii="GHEA Grapalat" w:eastAsia="Times New Roman" w:hAnsi="GHEA Grapalat" w:cs="Times New Roman"/>
                <w:sz w:val="20"/>
                <w:szCs w:val="24"/>
                <w:lang w:val="es-ES"/>
              </w:rPr>
              <w:t>շինությունների</w:t>
            </w:r>
            <w:proofErr w:type="spellEnd"/>
            <w:r w:rsidRPr="00FE000A">
              <w:rPr>
                <w:rFonts w:ascii="GHEA Grapalat" w:eastAsia="Times New Roman" w:hAnsi="GHEA Grapalat" w:cs="Times New Roman"/>
                <w:sz w:val="20"/>
                <w:szCs w:val="24"/>
                <w:lang w:val="es-ES"/>
              </w:rPr>
              <w:t xml:space="preserve"> </w:t>
            </w:r>
            <w:proofErr w:type="spellStart"/>
            <w:r w:rsidRPr="00FE000A">
              <w:rPr>
                <w:rFonts w:ascii="GHEA Grapalat" w:eastAsia="Times New Roman" w:hAnsi="GHEA Grapalat" w:cs="Times New Roman"/>
                <w:sz w:val="20"/>
                <w:szCs w:val="24"/>
                <w:lang w:val="es-ES"/>
              </w:rPr>
              <w:t>ընթացիկ</w:t>
            </w:r>
            <w:proofErr w:type="spellEnd"/>
            <w:r w:rsidRPr="00FE000A">
              <w:rPr>
                <w:rFonts w:ascii="GHEA Grapalat" w:eastAsia="Times New Roman" w:hAnsi="GHEA Grapalat" w:cs="Times New Roman"/>
                <w:sz w:val="20"/>
                <w:szCs w:val="24"/>
                <w:lang w:val="es-ES"/>
              </w:rPr>
              <w:t xml:space="preserve"> </w:t>
            </w:r>
            <w:proofErr w:type="spellStart"/>
            <w:r w:rsidRPr="00FE000A">
              <w:rPr>
                <w:rFonts w:ascii="GHEA Grapalat" w:eastAsia="Times New Roman" w:hAnsi="GHEA Grapalat" w:cs="Times New Roman"/>
                <w:sz w:val="20"/>
                <w:szCs w:val="24"/>
                <w:lang w:val="es-ES"/>
              </w:rPr>
              <w:t>նորոգման</w:t>
            </w:r>
            <w:proofErr w:type="spellEnd"/>
            <w:r w:rsidRPr="00FE000A">
              <w:rPr>
                <w:rFonts w:ascii="GHEA Grapalat" w:eastAsia="Times New Roman" w:hAnsi="GHEA Grapalat" w:cs="Times New Roman"/>
                <w:sz w:val="20"/>
                <w:szCs w:val="24"/>
                <w:lang w:val="es-ES"/>
              </w:rPr>
              <w:t xml:space="preserve"> </w:t>
            </w:r>
            <w:proofErr w:type="spellStart"/>
            <w:r w:rsidRPr="00FE000A">
              <w:rPr>
                <w:rFonts w:ascii="GHEA Grapalat" w:eastAsia="Times New Roman" w:hAnsi="GHEA Grapalat" w:cs="Times New Roman"/>
                <w:sz w:val="20"/>
                <w:szCs w:val="24"/>
                <w:lang w:val="es-ES"/>
              </w:rPr>
              <w:t>աշխատանքներ</w:t>
            </w:r>
            <w:proofErr w:type="spellEnd"/>
            <w:r w:rsidRPr="004452BD">
              <w:rPr>
                <w:rFonts w:ascii="GHEA Grapalat" w:eastAsia="Times New Roman" w:hAnsi="GHEA Grapalat" w:cs="Times New Roman"/>
                <w:sz w:val="20"/>
                <w:szCs w:val="24"/>
                <w:lang w:val="es-ES"/>
              </w:rPr>
              <w:t xml:space="preserve"> </w:t>
            </w:r>
            <w:proofErr w:type="gramStart"/>
            <w:r w:rsidRPr="004452BD">
              <w:rPr>
                <w:rFonts w:ascii="GHEA Grapalat" w:eastAsia="Times New Roman" w:hAnsi="GHEA Grapalat" w:cs="Times New Roman"/>
                <w:sz w:val="20"/>
                <w:szCs w:val="24"/>
                <w:lang w:val="es-ES"/>
              </w:rPr>
              <w:t>/«</w:t>
            </w:r>
            <w:proofErr w:type="spellStart"/>
            <w:proofErr w:type="gramEnd"/>
            <w:r w:rsidRPr="004452BD">
              <w:rPr>
                <w:rFonts w:ascii="GHEA Grapalat" w:eastAsia="Times New Roman" w:hAnsi="GHEA Grapalat" w:cs="Times New Roman"/>
                <w:sz w:val="20"/>
                <w:szCs w:val="24"/>
                <w:lang w:val="es-ES"/>
              </w:rPr>
              <w:t>Հովհաննես</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Շարամբեյանի</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անվան</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ժողովրդական</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արվեստների</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թանգարան</w:t>
            </w:r>
            <w:proofErr w:type="spellEnd"/>
            <w:r w:rsidRPr="004452BD">
              <w:rPr>
                <w:rFonts w:ascii="GHEA Grapalat" w:eastAsia="Times New Roman" w:hAnsi="GHEA Grapalat" w:cs="Times New Roman"/>
                <w:sz w:val="20"/>
                <w:szCs w:val="24"/>
                <w:lang w:val="es-ES"/>
              </w:rPr>
              <w:t xml:space="preserve">» ՊՈԱԿ-ի </w:t>
            </w:r>
            <w:proofErr w:type="spellStart"/>
            <w:r w:rsidRPr="004452BD">
              <w:rPr>
                <w:rFonts w:ascii="GHEA Grapalat" w:eastAsia="Times New Roman" w:hAnsi="GHEA Grapalat" w:cs="Times New Roman"/>
                <w:sz w:val="20"/>
                <w:szCs w:val="24"/>
                <w:lang w:val="es-ES"/>
              </w:rPr>
              <w:t>ամրացված</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շենքի</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սանհանգույցների</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նորոգման</w:t>
            </w:r>
            <w:proofErr w:type="spellEnd"/>
            <w:r w:rsidRPr="004452BD">
              <w:rPr>
                <w:rFonts w:ascii="GHEA Grapalat" w:eastAsia="Times New Roman" w:hAnsi="GHEA Grapalat" w:cs="Times New Roman"/>
                <w:sz w:val="20"/>
                <w:szCs w:val="24"/>
                <w:lang w:val="es-ES"/>
              </w:rPr>
              <w:t xml:space="preserve"> </w:t>
            </w:r>
            <w:proofErr w:type="spellStart"/>
            <w:r w:rsidRPr="004452BD">
              <w:rPr>
                <w:rFonts w:ascii="GHEA Grapalat" w:eastAsia="Times New Roman" w:hAnsi="GHEA Grapalat" w:cs="Times New Roman"/>
                <w:sz w:val="20"/>
                <w:szCs w:val="24"/>
                <w:lang w:val="es-ES"/>
              </w:rPr>
              <w:t>աշխատանքներ</w:t>
            </w:r>
            <w:proofErr w:type="spellEnd"/>
          </w:p>
        </w:tc>
        <w:tc>
          <w:tcPr>
            <w:tcW w:w="540" w:type="dxa"/>
            <w:vAlign w:val="center"/>
          </w:tcPr>
          <w:p w14:paraId="22436149" w14:textId="77777777" w:rsidR="00671633" w:rsidRPr="00C648EA" w:rsidRDefault="00671633" w:rsidP="00671633">
            <w:pPr>
              <w:ind w:left="113" w:right="113"/>
              <w:jc w:val="center"/>
              <w:rPr>
                <w:rFonts w:ascii="GHEA Grapalat" w:hAnsi="GHEA Grapalat"/>
              </w:rPr>
            </w:pPr>
            <w:r>
              <w:rPr>
                <w:rFonts w:ascii="GHEA Grapalat" w:hAnsi="GHEA Grapalat"/>
              </w:rPr>
              <w:t>-</w:t>
            </w:r>
          </w:p>
        </w:tc>
        <w:tc>
          <w:tcPr>
            <w:tcW w:w="360" w:type="dxa"/>
            <w:textDirection w:val="tbRl"/>
            <w:vAlign w:val="center"/>
          </w:tcPr>
          <w:p w14:paraId="0DF7F621" w14:textId="27FC5B1D" w:rsidR="00671633" w:rsidRPr="00C648EA" w:rsidRDefault="00671633" w:rsidP="00671633">
            <w:pPr>
              <w:ind w:left="113" w:right="113"/>
              <w:jc w:val="center"/>
              <w:rPr>
                <w:rFonts w:ascii="GHEA Grapalat" w:hAnsi="GHEA Grapalat"/>
              </w:rPr>
            </w:pPr>
            <w:r w:rsidRPr="00042C39">
              <w:rPr>
                <w:rFonts w:ascii="GHEA Grapalat" w:hAnsi="GHEA Grapalat"/>
              </w:rPr>
              <w:t>100 %</w:t>
            </w:r>
          </w:p>
        </w:tc>
        <w:tc>
          <w:tcPr>
            <w:tcW w:w="360" w:type="dxa"/>
            <w:textDirection w:val="tbRl"/>
            <w:vAlign w:val="center"/>
          </w:tcPr>
          <w:p w14:paraId="7CAA03D6" w14:textId="13BA7859" w:rsidR="00671633" w:rsidRPr="00C648EA" w:rsidRDefault="00671633" w:rsidP="00671633">
            <w:pPr>
              <w:ind w:left="113" w:right="113"/>
              <w:jc w:val="center"/>
              <w:rPr>
                <w:rFonts w:ascii="GHEA Grapalat" w:hAnsi="GHEA Grapalat"/>
              </w:rPr>
            </w:pPr>
            <w:r w:rsidRPr="00042C39">
              <w:rPr>
                <w:rFonts w:ascii="GHEA Grapalat" w:hAnsi="GHEA Grapalat"/>
              </w:rPr>
              <w:t>100 %</w:t>
            </w:r>
          </w:p>
        </w:tc>
        <w:tc>
          <w:tcPr>
            <w:tcW w:w="540" w:type="dxa"/>
            <w:textDirection w:val="tbRl"/>
          </w:tcPr>
          <w:p w14:paraId="21621D42" w14:textId="05971930" w:rsidR="00671633" w:rsidRPr="00C648EA" w:rsidRDefault="00671633" w:rsidP="00671633">
            <w:pPr>
              <w:ind w:left="113" w:right="113"/>
              <w:jc w:val="center"/>
              <w:rPr>
                <w:rFonts w:ascii="GHEA Grapalat" w:hAnsi="GHEA Grapalat"/>
              </w:rPr>
            </w:pPr>
            <w:r w:rsidRPr="00617CEF">
              <w:rPr>
                <w:rFonts w:ascii="GHEA Grapalat" w:hAnsi="GHEA Grapalat"/>
              </w:rPr>
              <w:t>100 %</w:t>
            </w:r>
          </w:p>
        </w:tc>
        <w:tc>
          <w:tcPr>
            <w:tcW w:w="450" w:type="dxa"/>
            <w:textDirection w:val="tbRl"/>
          </w:tcPr>
          <w:p w14:paraId="4C0931D6" w14:textId="7E4ACCD0" w:rsidR="00671633" w:rsidRPr="00C648EA" w:rsidRDefault="00671633" w:rsidP="00671633">
            <w:pPr>
              <w:ind w:left="113" w:right="113"/>
              <w:jc w:val="center"/>
              <w:rPr>
                <w:rFonts w:ascii="GHEA Grapalat" w:hAnsi="GHEA Grapalat"/>
              </w:rPr>
            </w:pPr>
            <w:r w:rsidRPr="00617CEF">
              <w:rPr>
                <w:rFonts w:ascii="GHEA Grapalat" w:hAnsi="GHEA Grapalat"/>
              </w:rPr>
              <w:t>100 %</w:t>
            </w:r>
          </w:p>
        </w:tc>
        <w:tc>
          <w:tcPr>
            <w:tcW w:w="450" w:type="dxa"/>
            <w:textDirection w:val="btLr"/>
            <w:vAlign w:val="center"/>
          </w:tcPr>
          <w:p w14:paraId="17C9B5D0" w14:textId="77777777" w:rsidR="00671633" w:rsidRPr="00042C39" w:rsidRDefault="00671633" w:rsidP="00671633">
            <w:pPr>
              <w:ind w:left="113" w:right="113"/>
              <w:jc w:val="center"/>
              <w:rPr>
                <w:rFonts w:ascii="GHEA Grapalat" w:hAnsi="GHEA Grapalat"/>
              </w:rPr>
            </w:pPr>
            <w:r w:rsidRPr="00042C39">
              <w:rPr>
                <w:rFonts w:ascii="GHEA Grapalat" w:hAnsi="GHEA Grapalat"/>
              </w:rPr>
              <w:t>100 %</w:t>
            </w:r>
          </w:p>
        </w:tc>
        <w:tc>
          <w:tcPr>
            <w:tcW w:w="540" w:type="dxa"/>
            <w:textDirection w:val="btLr"/>
            <w:vAlign w:val="center"/>
          </w:tcPr>
          <w:p w14:paraId="3050A296" w14:textId="77777777" w:rsidR="00671633" w:rsidRPr="00042C39" w:rsidRDefault="00671633" w:rsidP="00671633">
            <w:pPr>
              <w:ind w:left="113" w:right="113"/>
              <w:jc w:val="center"/>
              <w:rPr>
                <w:rFonts w:ascii="GHEA Grapalat" w:hAnsi="GHEA Grapalat"/>
              </w:rPr>
            </w:pPr>
            <w:r w:rsidRPr="00042C39">
              <w:rPr>
                <w:rFonts w:ascii="GHEA Grapalat" w:hAnsi="GHEA Grapalat"/>
              </w:rPr>
              <w:t>100 %</w:t>
            </w:r>
          </w:p>
        </w:tc>
        <w:tc>
          <w:tcPr>
            <w:tcW w:w="450" w:type="dxa"/>
            <w:textDirection w:val="btLr"/>
            <w:vAlign w:val="center"/>
          </w:tcPr>
          <w:p w14:paraId="207A2CE9" w14:textId="77777777" w:rsidR="00671633" w:rsidRPr="00042C39" w:rsidRDefault="00671633" w:rsidP="00671633">
            <w:pPr>
              <w:ind w:left="113" w:right="113"/>
              <w:jc w:val="center"/>
              <w:rPr>
                <w:rFonts w:ascii="GHEA Grapalat" w:hAnsi="GHEA Grapalat"/>
              </w:rPr>
            </w:pPr>
            <w:r w:rsidRPr="00042C39">
              <w:rPr>
                <w:rFonts w:ascii="GHEA Grapalat" w:hAnsi="GHEA Grapalat"/>
              </w:rPr>
              <w:t>100 %</w:t>
            </w:r>
          </w:p>
        </w:tc>
        <w:tc>
          <w:tcPr>
            <w:tcW w:w="450" w:type="dxa"/>
            <w:textDirection w:val="btLr"/>
            <w:vAlign w:val="center"/>
          </w:tcPr>
          <w:p w14:paraId="0A19A703" w14:textId="77777777" w:rsidR="00671633" w:rsidRPr="00042C39" w:rsidRDefault="00671633" w:rsidP="00671633">
            <w:pPr>
              <w:ind w:left="113" w:right="113"/>
              <w:jc w:val="center"/>
              <w:rPr>
                <w:rFonts w:ascii="GHEA Grapalat" w:hAnsi="GHEA Grapalat"/>
              </w:rPr>
            </w:pPr>
            <w:r w:rsidRPr="00042C39">
              <w:rPr>
                <w:rFonts w:ascii="GHEA Grapalat" w:hAnsi="GHEA Grapalat"/>
              </w:rPr>
              <w:t>100 %</w:t>
            </w:r>
          </w:p>
        </w:tc>
        <w:tc>
          <w:tcPr>
            <w:tcW w:w="540" w:type="dxa"/>
            <w:textDirection w:val="btLr"/>
            <w:vAlign w:val="center"/>
          </w:tcPr>
          <w:p w14:paraId="1528D2B1" w14:textId="77777777" w:rsidR="00671633" w:rsidRPr="00042C39" w:rsidRDefault="00671633" w:rsidP="00671633">
            <w:pPr>
              <w:ind w:left="113" w:right="113"/>
              <w:jc w:val="center"/>
              <w:rPr>
                <w:rFonts w:ascii="GHEA Grapalat" w:hAnsi="GHEA Grapalat"/>
              </w:rPr>
            </w:pPr>
            <w:r w:rsidRPr="00042C39">
              <w:rPr>
                <w:rFonts w:ascii="GHEA Grapalat" w:hAnsi="GHEA Grapalat"/>
              </w:rPr>
              <w:t>100 %</w:t>
            </w:r>
          </w:p>
        </w:tc>
        <w:tc>
          <w:tcPr>
            <w:tcW w:w="540" w:type="dxa"/>
            <w:textDirection w:val="btLr"/>
            <w:vAlign w:val="center"/>
          </w:tcPr>
          <w:p w14:paraId="5A279768" w14:textId="77777777" w:rsidR="00671633" w:rsidRPr="00042C39" w:rsidRDefault="00671633" w:rsidP="00671633">
            <w:pPr>
              <w:ind w:left="113" w:right="113"/>
              <w:jc w:val="center"/>
              <w:rPr>
                <w:rFonts w:ascii="GHEA Grapalat" w:hAnsi="GHEA Grapalat"/>
              </w:rPr>
            </w:pPr>
            <w:r w:rsidRPr="00042C39">
              <w:rPr>
                <w:rFonts w:ascii="GHEA Grapalat" w:hAnsi="GHEA Grapalat"/>
              </w:rPr>
              <w:t>100 %</w:t>
            </w:r>
          </w:p>
        </w:tc>
        <w:tc>
          <w:tcPr>
            <w:tcW w:w="488" w:type="dxa"/>
            <w:textDirection w:val="btLr"/>
            <w:vAlign w:val="center"/>
          </w:tcPr>
          <w:p w14:paraId="3BE85915" w14:textId="77777777" w:rsidR="00671633" w:rsidRPr="00042C39" w:rsidRDefault="00671633" w:rsidP="00671633">
            <w:pPr>
              <w:ind w:left="113" w:right="113"/>
              <w:jc w:val="center"/>
              <w:rPr>
                <w:rFonts w:ascii="GHEA Grapalat" w:hAnsi="GHEA Grapalat"/>
              </w:rPr>
            </w:pPr>
            <w:r w:rsidRPr="00042C39">
              <w:rPr>
                <w:rFonts w:ascii="GHEA Grapalat" w:hAnsi="GHEA Grapalat"/>
              </w:rPr>
              <w:t>100 %</w:t>
            </w:r>
          </w:p>
        </w:tc>
        <w:tc>
          <w:tcPr>
            <w:tcW w:w="886" w:type="dxa"/>
            <w:vAlign w:val="center"/>
          </w:tcPr>
          <w:p w14:paraId="5BAE4E79" w14:textId="77777777" w:rsidR="00671633" w:rsidRDefault="00671633" w:rsidP="00671633">
            <w:pPr>
              <w:jc w:val="center"/>
            </w:pPr>
            <w:r w:rsidRPr="00AC09F9">
              <w:t>100 %</w:t>
            </w:r>
          </w:p>
        </w:tc>
      </w:tr>
    </w:tbl>
    <w:p w14:paraId="6D985FD6" w14:textId="77777777" w:rsidR="00C8279D" w:rsidRPr="00C8279D" w:rsidRDefault="00C8279D" w:rsidP="00C8279D">
      <w:pPr>
        <w:spacing w:after="0" w:line="240" w:lineRule="auto"/>
        <w:rPr>
          <w:rFonts w:ascii="GHEA Grapalat" w:eastAsia="Times New Roman" w:hAnsi="GHEA Grapalat" w:cs="Times New Roman"/>
          <w:i/>
          <w:sz w:val="18"/>
          <w:szCs w:val="18"/>
        </w:rPr>
      </w:pPr>
    </w:p>
    <w:p w14:paraId="482FE84B" w14:textId="45F36B45" w:rsidR="0044422A" w:rsidRDefault="00C8279D" w:rsidP="00C8279D">
      <w:pPr>
        <w:spacing w:after="0" w:line="240" w:lineRule="auto"/>
        <w:jc w:val="both"/>
        <w:rPr>
          <w:rFonts w:ascii="GHEA Grapalat" w:eastAsia="Times New Roman" w:hAnsi="GHEA Grapalat" w:cs="Sylfaen"/>
          <w:i/>
          <w:sz w:val="18"/>
          <w:szCs w:val="18"/>
          <w:lang w:val="pt-BR"/>
        </w:rPr>
      </w:pPr>
      <w:r w:rsidRPr="00C8279D">
        <w:rPr>
          <w:rFonts w:ascii="GHEA Grapalat" w:eastAsia="Times New Roman" w:hAnsi="GHEA Grapalat" w:cs="Times New Roman"/>
          <w:i/>
          <w:sz w:val="18"/>
          <w:szCs w:val="18"/>
        </w:rPr>
        <w:t xml:space="preserve">* </w:t>
      </w:r>
      <w:r w:rsidRPr="00C8279D">
        <w:rPr>
          <w:rFonts w:ascii="GHEA Grapalat" w:eastAsia="Times New Roman" w:hAnsi="GHEA Grapalat" w:cs="Sylfaen"/>
          <w:i/>
          <w:sz w:val="18"/>
          <w:szCs w:val="18"/>
          <w:lang w:val="pt-BR"/>
        </w:rPr>
        <w:t>Վճարման</w:t>
      </w:r>
      <w:r w:rsidR="0044422A" w:rsidRPr="0044422A">
        <w:rPr>
          <w:rFonts w:ascii="GHEA Grapalat" w:eastAsia="Times New Roman" w:hAnsi="GHEA Grapalat" w:cs="Sylfaen"/>
          <w:i/>
          <w:sz w:val="18"/>
          <w:szCs w:val="18"/>
        </w:rPr>
        <w:t xml:space="preserve"> </w:t>
      </w:r>
      <w:r w:rsidRPr="00C8279D">
        <w:rPr>
          <w:rFonts w:ascii="GHEA Grapalat" w:eastAsia="Times New Roman" w:hAnsi="GHEA Grapalat" w:cs="Sylfaen"/>
          <w:i/>
          <w:sz w:val="18"/>
          <w:szCs w:val="18"/>
          <w:lang w:val="pt-BR"/>
        </w:rPr>
        <w:t>ենթակա</w:t>
      </w:r>
      <w:r w:rsidR="0044422A" w:rsidRPr="0044422A">
        <w:rPr>
          <w:rFonts w:ascii="GHEA Grapalat" w:eastAsia="Times New Roman" w:hAnsi="GHEA Grapalat" w:cs="Sylfaen"/>
          <w:i/>
          <w:sz w:val="18"/>
          <w:szCs w:val="18"/>
        </w:rPr>
        <w:t xml:space="preserve"> </w:t>
      </w:r>
      <w:r w:rsidRPr="00C8279D">
        <w:rPr>
          <w:rFonts w:ascii="GHEA Grapalat" w:eastAsia="Times New Roman" w:hAnsi="GHEA Grapalat" w:cs="Sylfaen"/>
          <w:i/>
          <w:sz w:val="18"/>
          <w:szCs w:val="18"/>
          <w:lang w:val="pt-BR"/>
        </w:rPr>
        <w:t>գումարները</w:t>
      </w:r>
      <w:r w:rsidR="0044422A" w:rsidRPr="0044422A">
        <w:rPr>
          <w:rFonts w:ascii="GHEA Grapalat" w:eastAsia="Times New Roman" w:hAnsi="GHEA Grapalat" w:cs="Sylfaen"/>
          <w:i/>
          <w:sz w:val="18"/>
          <w:szCs w:val="18"/>
        </w:rPr>
        <w:t xml:space="preserve"> </w:t>
      </w:r>
      <w:r w:rsidRPr="00C8279D">
        <w:rPr>
          <w:rFonts w:ascii="GHEA Grapalat" w:eastAsia="Times New Roman" w:hAnsi="GHEA Grapalat" w:cs="Sylfaen"/>
          <w:i/>
          <w:sz w:val="18"/>
          <w:szCs w:val="18"/>
          <w:lang w:val="pt-BR"/>
        </w:rPr>
        <w:t>ներկայացվում են աճողական</w:t>
      </w:r>
      <w:r w:rsidR="0044422A" w:rsidRPr="0044422A">
        <w:rPr>
          <w:rFonts w:ascii="GHEA Grapalat" w:eastAsia="Times New Roman" w:hAnsi="GHEA Grapalat" w:cs="Sylfaen"/>
          <w:i/>
          <w:sz w:val="18"/>
          <w:szCs w:val="18"/>
        </w:rPr>
        <w:t xml:space="preserve"> </w:t>
      </w:r>
      <w:r w:rsidRPr="00C8279D">
        <w:rPr>
          <w:rFonts w:ascii="GHEA Grapalat" w:eastAsia="Times New Roman" w:hAnsi="GHEA Grapalat" w:cs="Sylfaen"/>
          <w:i/>
          <w:sz w:val="18"/>
          <w:szCs w:val="18"/>
          <w:lang w:val="pt-BR"/>
        </w:rPr>
        <w:t xml:space="preserve">կարգով: </w:t>
      </w:r>
    </w:p>
    <w:p w14:paraId="09A191BA" w14:textId="7853F6CC" w:rsidR="00C8279D" w:rsidRPr="00C8279D" w:rsidRDefault="00C8279D" w:rsidP="00C8279D">
      <w:pPr>
        <w:spacing w:after="0" w:line="240" w:lineRule="auto"/>
        <w:jc w:val="both"/>
        <w:rPr>
          <w:rFonts w:ascii="GHEA Grapalat" w:eastAsia="Times New Roman" w:hAnsi="GHEA Grapalat" w:cs="Times New Roman"/>
          <w:i/>
          <w:sz w:val="18"/>
          <w:szCs w:val="18"/>
          <w:lang w:val="pt-BR"/>
        </w:rPr>
      </w:pPr>
      <w:r w:rsidRPr="00C8279D">
        <w:rPr>
          <w:rFonts w:ascii="GHEA Grapalat" w:eastAsia="Times New Roman"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6603F26" w14:textId="77777777" w:rsidR="00C8279D" w:rsidRPr="00C8279D" w:rsidRDefault="00C8279D" w:rsidP="00C8279D">
      <w:pPr>
        <w:spacing w:after="0" w:line="240" w:lineRule="auto"/>
        <w:jc w:val="center"/>
        <w:rPr>
          <w:rFonts w:ascii="GHEA Grapalat" w:eastAsia="Times New Roman" w:hAnsi="GHEA Grapalat" w:cs="Times New Roman"/>
          <w:sz w:val="20"/>
          <w:szCs w:val="24"/>
          <w:lang w:val="es-ES"/>
        </w:rPr>
      </w:pPr>
    </w:p>
    <w:p w14:paraId="05635F96" w14:textId="77777777" w:rsidR="00C8279D" w:rsidRPr="00C8279D" w:rsidRDefault="00C8279D" w:rsidP="00C8279D">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firstRow="0" w:lastRow="0" w:firstColumn="0" w:lastColumn="0" w:noHBand="0" w:noVBand="0"/>
      </w:tblPr>
      <w:tblGrid>
        <w:gridCol w:w="4536"/>
        <w:gridCol w:w="760"/>
        <w:gridCol w:w="4343"/>
      </w:tblGrid>
      <w:tr w:rsidR="00C8279D" w:rsidRPr="00C8279D" w14:paraId="3DFA68E6" w14:textId="77777777" w:rsidTr="00C8279D">
        <w:trPr>
          <w:jc w:val="center"/>
        </w:trPr>
        <w:tc>
          <w:tcPr>
            <w:tcW w:w="4536" w:type="dxa"/>
          </w:tcPr>
          <w:p w14:paraId="5056BB9B" w14:textId="77777777" w:rsidR="00C8279D" w:rsidRPr="00C8279D" w:rsidRDefault="00C8279D" w:rsidP="00C8279D">
            <w:pPr>
              <w:spacing w:after="0" w:line="360" w:lineRule="auto"/>
              <w:jc w:val="center"/>
              <w:rPr>
                <w:rFonts w:ascii="GHEA Grapalat" w:eastAsia="Times New Roman" w:hAnsi="GHEA Grapalat" w:cs="Sylfaen"/>
                <w:b/>
                <w:bCs/>
                <w:sz w:val="24"/>
                <w:szCs w:val="24"/>
                <w:lang w:val="nb-NO"/>
              </w:rPr>
            </w:pPr>
            <w:r w:rsidRPr="00C8279D">
              <w:rPr>
                <w:rFonts w:ascii="GHEA Grapalat" w:eastAsia="Times New Roman" w:hAnsi="GHEA Grapalat" w:cs="Sylfaen"/>
                <w:b/>
                <w:bCs/>
                <w:sz w:val="24"/>
                <w:szCs w:val="24"/>
                <w:lang w:val="nb-NO"/>
              </w:rPr>
              <w:t>ՊԱՏՎԻՐԱՏՈՒ</w:t>
            </w:r>
          </w:p>
          <w:p w14:paraId="2A681967" w14:textId="77777777" w:rsidR="00AD2155" w:rsidRPr="00725882" w:rsidRDefault="00AD2155" w:rsidP="00AD2155">
            <w:pPr>
              <w:spacing w:after="0" w:line="240" w:lineRule="auto"/>
              <w:jc w:val="center"/>
              <w:rPr>
                <w:rFonts w:ascii="GHEA Grapalat" w:eastAsia="Times New Roman" w:hAnsi="GHEA Grapalat" w:cs="Times New Roman"/>
                <w:b/>
                <w:sz w:val="20"/>
                <w:szCs w:val="20"/>
                <w:lang w:val="hy-AM"/>
              </w:rPr>
            </w:pPr>
            <w:r w:rsidRPr="00725882">
              <w:rPr>
                <w:rFonts w:ascii="GHEA Grapalat" w:eastAsia="Times New Roman" w:hAnsi="GHEA Grapalat" w:cs="Sylfaen"/>
                <w:sz w:val="20"/>
                <w:szCs w:val="20"/>
                <w:lang w:val="hy-AM"/>
              </w:rPr>
              <w:t>«Հովհաննես Շարամբեյանի անվան</w:t>
            </w:r>
          </w:p>
          <w:p w14:paraId="76A35410" w14:textId="77777777" w:rsidR="00AD2155" w:rsidRPr="00725882" w:rsidRDefault="00AD2155" w:rsidP="00AD2155">
            <w:pPr>
              <w:spacing w:after="0" w:line="240" w:lineRule="auto"/>
              <w:jc w:val="center"/>
              <w:rPr>
                <w:rFonts w:ascii="GHEA Grapalat" w:eastAsia="Times New Roman" w:hAnsi="GHEA Grapalat" w:cs="Times New Roman"/>
                <w:sz w:val="20"/>
                <w:szCs w:val="20"/>
                <w:lang w:val="hy-AM"/>
              </w:rPr>
            </w:pPr>
            <w:r w:rsidRPr="00725882">
              <w:rPr>
                <w:rFonts w:ascii="GHEA Grapalat" w:eastAsia="Times New Roman" w:hAnsi="GHEA Grapalat" w:cs="Sylfaen"/>
                <w:sz w:val="20"/>
                <w:szCs w:val="20"/>
                <w:lang w:val="hy-AM"/>
              </w:rPr>
              <w:t>Ժողովրդական</w:t>
            </w:r>
            <w:r w:rsidRPr="00646893">
              <w:rPr>
                <w:rFonts w:ascii="GHEA Grapalat" w:eastAsia="Times New Roman" w:hAnsi="GHEA Grapalat" w:cs="Sylfaen"/>
                <w:sz w:val="20"/>
                <w:szCs w:val="20"/>
                <w:lang w:val="hy-AM"/>
              </w:rPr>
              <w:t xml:space="preserve"> </w:t>
            </w:r>
            <w:r w:rsidRPr="00725882">
              <w:rPr>
                <w:rFonts w:ascii="GHEA Grapalat" w:eastAsia="Times New Roman" w:hAnsi="GHEA Grapalat" w:cs="Sylfaen"/>
                <w:sz w:val="20"/>
                <w:szCs w:val="20"/>
                <w:lang w:val="hy-AM"/>
              </w:rPr>
              <w:t>արվեստների թանգարան</w:t>
            </w:r>
            <w:r w:rsidRPr="00725882">
              <w:rPr>
                <w:rFonts w:ascii="GHEA Grapalat" w:eastAsia="Times New Roman" w:hAnsi="GHEA Grapalat" w:cs="Times New Roman"/>
                <w:sz w:val="20"/>
                <w:szCs w:val="20"/>
                <w:lang w:val="nl-NL"/>
              </w:rPr>
              <w:t>» ՊՈԱԿ</w:t>
            </w:r>
          </w:p>
          <w:p w14:paraId="72DCED3C" w14:textId="77777777" w:rsidR="00AD2155" w:rsidRPr="00725882" w:rsidRDefault="00AD2155" w:rsidP="00AD2155">
            <w:pPr>
              <w:spacing w:after="0" w:line="240" w:lineRule="auto"/>
              <w:jc w:val="center"/>
              <w:rPr>
                <w:rFonts w:ascii="GHEA Grapalat" w:eastAsia="Times New Roman" w:hAnsi="GHEA Grapalat" w:cs="Times New Roman"/>
                <w:sz w:val="20"/>
                <w:szCs w:val="20"/>
                <w:lang w:val="nl-NL"/>
              </w:rPr>
            </w:pPr>
            <w:r w:rsidRPr="00725882">
              <w:rPr>
                <w:rFonts w:ascii="GHEA Grapalat" w:eastAsia="Times New Roman" w:hAnsi="GHEA Grapalat" w:cs="Times New Roman"/>
                <w:sz w:val="20"/>
                <w:szCs w:val="20"/>
                <w:lang w:val="nl-NL"/>
              </w:rPr>
              <w:t>հասցե՝ ք. Երևան, Աբովյան 64</w:t>
            </w:r>
          </w:p>
          <w:p w14:paraId="208607B7" w14:textId="77777777" w:rsidR="00AD2155" w:rsidRPr="00725882" w:rsidRDefault="00AD2155" w:rsidP="00AD2155">
            <w:pPr>
              <w:spacing w:after="0" w:line="240" w:lineRule="auto"/>
              <w:jc w:val="center"/>
              <w:rPr>
                <w:rFonts w:ascii="GHEA Grapalat" w:eastAsia="Times New Roman" w:hAnsi="GHEA Grapalat" w:cs="Times New Roman"/>
                <w:sz w:val="20"/>
                <w:szCs w:val="20"/>
                <w:lang w:val="hy-AM"/>
              </w:rPr>
            </w:pPr>
            <w:r w:rsidRPr="00725882">
              <w:rPr>
                <w:rFonts w:ascii="GHEA Grapalat" w:eastAsia="Times New Roman" w:hAnsi="GHEA Grapalat" w:cs="Times New Roman"/>
                <w:sz w:val="20"/>
                <w:szCs w:val="20"/>
                <w:lang w:val="nl-NL"/>
              </w:rPr>
              <w:t>ՀՀ ֆինանսների նախարարության</w:t>
            </w:r>
          </w:p>
          <w:p w14:paraId="50E2C721" w14:textId="77777777" w:rsidR="00AD2155" w:rsidRPr="00725882" w:rsidRDefault="00AD2155" w:rsidP="00AD2155">
            <w:pPr>
              <w:spacing w:after="0" w:line="240" w:lineRule="auto"/>
              <w:jc w:val="center"/>
              <w:rPr>
                <w:rFonts w:ascii="GHEA Grapalat" w:eastAsia="Times New Roman" w:hAnsi="GHEA Grapalat" w:cs="Sylfaen"/>
                <w:sz w:val="20"/>
                <w:szCs w:val="20"/>
                <w:lang w:val="nl-NL"/>
              </w:rPr>
            </w:pPr>
            <w:r w:rsidRPr="00725882">
              <w:rPr>
                <w:rFonts w:ascii="GHEA Grapalat" w:eastAsia="Times New Roman" w:hAnsi="GHEA Grapalat" w:cs="Sylfaen"/>
                <w:sz w:val="20"/>
                <w:szCs w:val="20"/>
                <w:lang w:val="nl-NL"/>
              </w:rPr>
              <w:t>գործառնական վարչություն, 900018001322</w:t>
            </w:r>
          </w:p>
          <w:p w14:paraId="26FE1A0D" w14:textId="77777777" w:rsidR="00AD2155" w:rsidRPr="00725882" w:rsidRDefault="00AD2155" w:rsidP="00AD2155">
            <w:pPr>
              <w:spacing w:after="0" w:line="240" w:lineRule="auto"/>
              <w:jc w:val="center"/>
              <w:rPr>
                <w:rFonts w:ascii="GHEA Grapalat" w:eastAsia="Times New Roman" w:hAnsi="GHEA Grapalat" w:cs="Sylfaen"/>
                <w:sz w:val="20"/>
                <w:szCs w:val="20"/>
                <w:lang w:val="nl-NL"/>
              </w:rPr>
            </w:pPr>
            <w:r w:rsidRPr="00725882">
              <w:rPr>
                <w:rFonts w:ascii="GHEA Grapalat" w:eastAsia="Times New Roman" w:hAnsi="GHEA Grapalat" w:cs="Sylfaen"/>
                <w:sz w:val="20"/>
                <w:szCs w:val="20"/>
                <w:lang w:val="nl-NL"/>
              </w:rPr>
              <w:t>ՀՎՀՀ  01573636</w:t>
            </w:r>
          </w:p>
          <w:p w14:paraId="7D3A2F1F" w14:textId="77777777" w:rsidR="00C8279D" w:rsidRPr="005A06FD" w:rsidRDefault="00C8279D" w:rsidP="00C8279D">
            <w:pPr>
              <w:spacing w:after="0" w:line="240" w:lineRule="auto"/>
              <w:rPr>
                <w:rFonts w:ascii="GHEA Grapalat" w:eastAsia="Times New Roman" w:hAnsi="GHEA Grapalat" w:cs="Times New Roman"/>
                <w:lang w:val="hy-AM"/>
              </w:rPr>
            </w:pPr>
          </w:p>
          <w:p w14:paraId="3C2EC6A0" w14:textId="77777777" w:rsidR="00C8279D" w:rsidRPr="005A06FD" w:rsidRDefault="00C8279D" w:rsidP="00C8279D">
            <w:pPr>
              <w:spacing w:after="0" w:line="240" w:lineRule="auto"/>
              <w:rPr>
                <w:rFonts w:ascii="GHEA Grapalat" w:eastAsia="Times New Roman" w:hAnsi="GHEA Grapalat" w:cs="Times New Roman"/>
                <w:sz w:val="24"/>
                <w:szCs w:val="24"/>
                <w:lang w:val="hy-AM"/>
              </w:rPr>
            </w:pPr>
          </w:p>
          <w:p w14:paraId="6986C675" w14:textId="77777777" w:rsidR="00C8279D" w:rsidRPr="005A06FD" w:rsidRDefault="00C8279D" w:rsidP="00C8279D">
            <w:pPr>
              <w:spacing w:after="0" w:line="240" w:lineRule="auto"/>
              <w:jc w:val="center"/>
              <w:rPr>
                <w:rFonts w:ascii="GHEA Grapalat" w:eastAsia="Times New Roman" w:hAnsi="GHEA Grapalat" w:cs="Times New Roman"/>
                <w:sz w:val="24"/>
                <w:szCs w:val="24"/>
                <w:lang w:val="hy-AM"/>
              </w:rPr>
            </w:pPr>
            <w:r w:rsidRPr="005A06FD">
              <w:rPr>
                <w:rFonts w:ascii="GHEA Grapalat" w:eastAsia="Times New Roman" w:hAnsi="GHEA Grapalat" w:cs="Times New Roman"/>
                <w:sz w:val="24"/>
                <w:szCs w:val="24"/>
                <w:lang w:val="hy-AM"/>
              </w:rPr>
              <w:t>---------------------------------</w:t>
            </w:r>
          </w:p>
          <w:p w14:paraId="72786AA4" w14:textId="77777777" w:rsidR="00C8279D" w:rsidRPr="005A06FD" w:rsidRDefault="00C8279D" w:rsidP="00C8279D">
            <w:pPr>
              <w:spacing w:after="0" w:line="240" w:lineRule="auto"/>
              <w:jc w:val="center"/>
              <w:rPr>
                <w:rFonts w:ascii="GHEA Grapalat" w:eastAsia="Times New Roman" w:hAnsi="GHEA Grapalat" w:cs="Times New Roman"/>
                <w:sz w:val="18"/>
                <w:szCs w:val="18"/>
                <w:lang w:val="hy-AM"/>
              </w:rPr>
            </w:pPr>
            <w:r w:rsidRPr="005A06FD">
              <w:rPr>
                <w:rFonts w:ascii="GHEA Grapalat" w:eastAsia="Times New Roman" w:hAnsi="GHEA Grapalat" w:cs="Times New Roman"/>
                <w:sz w:val="18"/>
                <w:szCs w:val="18"/>
                <w:lang w:val="hy-AM"/>
              </w:rPr>
              <w:t>/</w:t>
            </w:r>
            <w:r w:rsidRPr="005A06FD">
              <w:rPr>
                <w:rFonts w:ascii="GHEA Grapalat" w:eastAsia="Times New Roman" w:hAnsi="GHEA Grapalat" w:cs="Sylfaen"/>
                <w:sz w:val="18"/>
                <w:szCs w:val="18"/>
                <w:lang w:val="hy-AM"/>
              </w:rPr>
              <w:t>ստորագրություն</w:t>
            </w:r>
            <w:r w:rsidRPr="005A06FD">
              <w:rPr>
                <w:rFonts w:ascii="GHEA Grapalat" w:eastAsia="Times New Roman" w:hAnsi="GHEA Grapalat" w:cs="Times New Roman"/>
                <w:sz w:val="18"/>
                <w:szCs w:val="18"/>
                <w:lang w:val="hy-AM"/>
              </w:rPr>
              <w:t>/</w:t>
            </w:r>
          </w:p>
          <w:p w14:paraId="10A00440" w14:textId="77777777" w:rsidR="00C8279D" w:rsidRPr="005A06FD" w:rsidRDefault="00C8279D" w:rsidP="00C8279D">
            <w:pPr>
              <w:spacing w:after="0" w:line="240" w:lineRule="auto"/>
              <w:jc w:val="center"/>
              <w:rPr>
                <w:rFonts w:ascii="GHEA Grapalat" w:eastAsia="Times New Roman" w:hAnsi="GHEA Grapalat" w:cs="Times New Roman"/>
                <w:sz w:val="18"/>
                <w:szCs w:val="18"/>
                <w:lang w:val="hy-AM"/>
              </w:rPr>
            </w:pPr>
            <w:r w:rsidRPr="005A06FD">
              <w:rPr>
                <w:rFonts w:ascii="GHEA Grapalat" w:eastAsia="Times New Roman" w:hAnsi="GHEA Grapalat" w:cs="Sylfaen"/>
                <w:sz w:val="18"/>
                <w:szCs w:val="18"/>
                <w:lang w:val="hy-AM"/>
              </w:rPr>
              <w:t>Կ</w:t>
            </w:r>
            <w:r w:rsidRPr="005A06FD">
              <w:rPr>
                <w:rFonts w:ascii="GHEA Grapalat" w:eastAsia="Times New Roman" w:hAnsi="GHEA Grapalat" w:cs="Times New Roman"/>
                <w:sz w:val="18"/>
                <w:szCs w:val="18"/>
                <w:lang w:val="hy-AM"/>
              </w:rPr>
              <w:t>.</w:t>
            </w:r>
            <w:r w:rsidRPr="005A06FD">
              <w:rPr>
                <w:rFonts w:ascii="GHEA Grapalat" w:eastAsia="Times New Roman" w:hAnsi="GHEA Grapalat" w:cs="Sylfaen"/>
                <w:sz w:val="18"/>
                <w:szCs w:val="18"/>
                <w:lang w:val="hy-AM"/>
              </w:rPr>
              <w:t>Տ</w:t>
            </w:r>
          </w:p>
        </w:tc>
        <w:tc>
          <w:tcPr>
            <w:tcW w:w="760" w:type="dxa"/>
          </w:tcPr>
          <w:p w14:paraId="65CFC9AA" w14:textId="77777777" w:rsidR="00C8279D" w:rsidRPr="005A06FD" w:rsidRDefault="00C8279D" w:rsidP="00C8279D">
            <w:pPr>
              <w:spacing w:after="0" w:line="360" w:lineRule="auto"/>
              <w:jc w:val="center"/>
              <w:rPr>
                <w:rFonts w:ascii="GHEA Grapalat" w:eastAsia="Times New Roman" w:hAnsi="GHEA Grapalat" w:cs="Times New Roman"/>
                <w:sz w:val="24"/>
                <w:szCs w:val="24"/>
                <w:lang w:val="hy-AM"/>
              </w:rPr>
            </w:pPr>
          </w:p>
        </w:tc>
        <w:tc>
          <w:tcPr>
            <w:tcW w:w="4343" w:type="dxa"/>
          </w:tcPr>
          <w:p w14:paraId="6F78645C" w14:textId="77777777" w:rsidR="00C8279D" w:rsidRPr="00C8279D" w:rsidRDefault="00C8279D" w:rsidP="00C8279D">
            <w:pPr>
              <w:spacing w:after="0" w:line="360" w:lineRule="auto"/>
              <w:jc w:val="center"/>
              <w:rPr>
                <w:rFonts w:ascii="GHEA Grapalat" w:eastAsia="Times New Roman" w:hAnsi="GHEA Grapalat" w:cs="Sylfaen"/>
                <w:b/>
                <w:bCs/>
                <w:sz w:val="24"/>
                <w:szCs w:val="24"/>
                <w:lang w:val="ru-RU"/>
              </w:rPr>
            </w:pPr>
            <w:r w:rsidRPr="00C8279D">
              <w:rPr>
                <w:rFonts w:ascii="GHEA Grapalat" w:eastAsia="Times New Roman" w:hAnsi="GHEA Grapalat" w:cs="Sylfaen"/>
                <w:b/>
                <w:bCs/>
                <w:sz w:val="24"/>
                <w:szCs w:val="24"/>
                <w:lang w:val="pt-BR"/>
              </w:rPr>
              <w:t>ԿԱՊԱԼԱՌՈՒ</w:t>
            </w:r>
          </w:p>
          <w:p w14:paraId="78AF02F2"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p>
          <w:p w14:paraId="6D1102E9"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p>
          <w:p w14:paraId="40A98E5E" w14:textId="77777777" w:rsidR="00C8279D" w:rsidRPr="00C8279D" w:rsidRDefault="00C8279D" w:rsidP="00C8279D">
            <w:pPr>
              <w:spacing w:after="0" w:line="240" w:lineRule="auto"/>
              <w:jc w:val="center"/>
              <w:rPr>
                <w:rFonts w:ascii="GHEA Grapalat" w:eastAsia="Times New Roman" w:hAnsi="GHEA Grapalat" w:cs="Times New Roman"/>
                <w:sz w:val="24"/>
                <w:szCs w:val="24"/>
                <w:lang w:val="ru-RU"/>
              </w:rPr>
            </w:pPr>
            <w:r w:rsidRPr="00C8279D">
              <w:rPr>
                <w:rFonts w:ascii="GHEA Grapalat" w:eastAsia="Times New Roman" w:hAnsi="GHEA Grapalat" w:cs="Times New Roman"/>
                <w:sz w:val="24"/>
                <w:szCs w:val="24"/>
                <w:lang w:val="ru-RU"/>
              </w:rPr>
              <w:t>---------------------------------</w:t>
            </w:r>
          </w:p>
          <w:p w14:paraId="43C79160"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r w:rsidRPr="00C8279D">
              <w:rPr>
                <w:rFonts w:ascii="GHEA Grapalat" w:eastAsia="Times New Roman" w:hAnsi="GHEA Grapalat" w:cs="Times New Roman"/>
                <w:sz w:val="18"/>
                <w:szCs w:val="18"/>
              </w:rPr>
              <w:t>/</w:t>
            </w:r>
            <w:proofErr w:type="spellStart"/>
            <w:r w:rsidRPr="00C8279D">
              <w:rPr>
                <w:rFonts w:ascii="GHEA Grapalat" w:eastAsia="Times New Roman" w:hAnsi="GHEA Grapalat" w:cs="Sylfaen"/>
                <w:sz w:val="18"/>
                <w:szCs w:val="18"/>
                <w:lang w:val="ru-RU"/>
              </w:rPr>
              <w:t>ստորագրություն</w:t>
            </w:r>
            <w:proofErr w:type="spellEnd"/>
            <w:r w:rsidRPr="00C8279D">
              <w:rPr>
                <w:rFonts w:ascii="GHEA Grapalat" w:eastAsia="Times New Roman" w:hAnsi="GHEA Grapalat" w:cs="Times New Roman"/>
                <w:sz w:val="18"/>
                <w:szCs w:val="18"/>
              </w:rPr>
              <w:t>/</w:t>
            </w:r>
          </w:p>
          <w:p w14:paraId="5A20F8EC" w14:textId="77777777" w:rsidR="00C8279D" w:rsidRPr="00C8279D" w:rsidRDefault="00C8279D" w:rsidP="00C8279D">
            <w:pPr>
              <w:spacing w:after="0" w:line="240" w:lineRule="auto"/>
              <w:jc w:val="center"/>
              <w:rPr>
                <w:rFonts w:ascii="GHEA Grapalat" w:eastAsia="Times New Roman" w:hAnsi="GHEA Grapalat" w:cs="Times New Roman"/>
                <w:lang w:val="ru-RU"/>
              </w:rPr>
            </w:pPr>
            <w:r w:rsidRPr="00C8279D">
              <w:rPr>
                <w:rFonts w:ascii="GHEA Grapalat" w:eastAsia="Times New Roman" w:hAnsi="GHEA Grapalat" w:cs="Sylfaen"/>
                <w:sz w:val="18"/>
                <w:szCs w:val="18"/>
                <w:lang w:val="ru-RU"/>
              </w:rPr>
              <w:t>Կ</w:t>
            </w:r>
            <w:r w:rsidRPr="00C8279D">
              <w:rPr>
                <w:rFonts w:ascii="GHEA Grapalat" w:eastAsia="Times New Roman" w:hAnsi="GHEA Grapalat" w:cs="Times New Roman"/>
                <w:sz w:val="18"/>
                <w:szCs w:val="18"/>
                <w:lang w:val="ru-RU"/>
              </w:rPr>
              <w:t>.</w:t>
            </w:r>
            <w:r w:rsidRPr="00C8279D">
              <w:rPr>
                <w:rFonts w:ascii="GHEA Grapalat" w:eastAsia="Times New Roman" w:hAnsi="GHEA Grapalat" w:cs="Sylfaen"/>
                <w:sz w:val="18"/>
                <w:szCs w:val="18"/>
                <w:lang w:val="ru-RU"/>
              </w:rPr>
              <w:t>Տ</w:t>
            </w:r>
          </w:p>
        </w:tc>
      </w:tr>
      <w:bookmarkEnd w:id="16"/>
    </w:tbl>
    <w:p w14:paraId="4A97205D" w14:textId="77777777" w:rsidR="00C8279D" w:rsidRPr="00C8279D" w:rsidRDefault="00C8279D" w:rsidP="00C8279D">
      <w:pPr>
        <w:spacing w:after="0" w:line="240" w:lineRule="auto"/>
        <w:rPr>
          <w:rFonts w:ascii="GHEA Grapalat" w:eastAsia="Times New Roman" w:hAnsi="GHEA Grapalat" w:cs="Times New Roman"/>
          <w:sz w:val="20"/>
          <w:szCs w:val="24"/>
          <w:lang w:val="ru-RU"/>
        </w:rPr>
        <w:sectPr w:rsidR="00C8279D" w:rsidRPr="00C8279D" w:rsidSect="00C8279D">
          <w:footnotePr>
            <w:pos w:val="beneathText"/>
          </w:footnotePr>
          <w:pgSz w:w="11906" w:h="16838" w:code="9"/>
          <w:pgMar w:top="533" w:right="707" w:bottom="720" w:left="663" w:header="561" w:footer="561" w:gutter="0"/>
          <w:cols w:space="720"/>
        </w:sectPr>
      </w:pPr>
    </w:p>
    <w:p w14:paraId="22C15D57" w14:textId="77777777" w:rsidR="00C8279D" w:rsidRPr="00C8279D" w:rsidRDefault="00C8279D" w:rsidP="00C8279D">
      <w:pPr>
        <w:spacing w:after="0" w:line="240" w:lineRule="auto"/>
        <w:ind w:firstLine="567"/>
        <w:jc w:val="right"/>
        <w:rPr>
          <w:rFonts w:ascii="GHEA Grapalat" w:eastAsia="Times New Roman" w:hAnsi="GHEA Grapalat" w:cs="Arial"/>
          <w:i/>
          <w:sz w:val="20"/>
          <w:szCs w:val="20"/>
          <w:lang w:val="pt-BR"/>
        </w:rPr>
      </w:pPr>
      <w:r w:rsidRPr="00C8279D">
        <w:rPr>
          <w:rFonts w:ascii="GHEA Grapalat" w:eastAsia="Times New Roman" w:hAnsi="GHEA Grapalat" w:cs="Sylfaen"/>
          <w:i/>
          <w:sz w:val="20"/>
          <w:szCs w:val="20"/>
          <w:lang w:val="pt-BR"/>
        </w:rPr>
        <w:lastRenderedPageBreak/>
        <w:t>Հավելվածթիվ</w:t>
      </w:r>
      <w:r w:rsidRPr="00C8279D">
        <w:rPr>
          <w:rFonts w:ascii="GHEA Grapalat" w:eastAsia="Times New Roman" w:hAnsi="GHEA Grapalat" w:cs="Arial"/>
          <w:i/>
          <w:sz w:val="20"/>
          <w:szCs w:val="20"/>
          <w:lang w:val="pt-BR"/>
        </w:rPr>
        <w:t xml:space="preserve"> 4</w:t>
      </w:r>
    </w:p>
    <w:p w14:paraId="6F268601" w14:textId="77777777" w:rsidR="00C8279D" w:rsidRPr="00C8279D" w:rsidRDefault="00C8279D" w:rsidP="00C8279D">
      <w:pPr>
        <w:spacing w:after="0" w:line="240" w:lineRule="auto"/>
        <w:ind w:firstLine="567"/>
        <w:jc w:val="right"/>
        <w:rPr>
          <w:rFonts w:ascii="GHEA Grapalat" w:eastAsia="Times New Roman" w:hAnsi="GHEA Grapalat" w:cs="Arial"/>
          <w:i/>
          <w:sz w:val="20"/>
          <w:szCs w:val="20"/>
          <w:lang w:val="pt-BR"/>
        </w:rPr>
      </w:pPr>
      <w:proofErr w:type="gramStart"/>
      <w:r w:rsidRPr="00C8279D">
        <w:rPr>
          <w:rFonts w:ascii="GHEA Grapalat" w:eastAsia="Times New Roman" w:hAnsi="GHEA Grapalat" w:cs="Times New Roman"/>
          <w:i/>
          <w:sz w:val="20"/>
          <w:szCs w:val="20"/>
          <w:lang w:val="ru-RU"/>
        </w:rPr>
        <w:t>«»</w:t>
      </w:r>
      <w:r w:rsidRPr="00C8279D">
        <w:rPr>
          <w:rFonts w:ascii="GHEA Grapalat" w:eastAsia="Times New Roman" w:hAnsi="GHEA Grapalat" w:cs="Times New Roman"/>
          <w:i/>
          <w:sz w:val="20"/>
          <w:szCs w:val="20"/>
          <w:lang w:val="pt-BR"/>
        </w:rPr>
        <w:t xml:space="preserve">   </w:t>
      </w:r>
      <w:proofErr w:type="gramEnd"/>
      <w:r w:rsidRPr="00C8279D">
        <w:rPr>
          <w:rFonts w:ascii="GHEA Grapalat" w:eastAsia="Times New Roman" w:hAnsi="GHEA Grapalat" w:cs="Times New Roman"/>
          <w:i/>
          <w:sz w:val="20"/>
          <w:szCs w:val="20"/>
          <w:lang w:val="pt-BR"/>
        </w:rPr>
        <w:t xml:space="preserve">               20   </w:t>
      </w:r>
      <w:r w:rsidRPr="00C8279D">
        <w:rPr>
          <w:rFonts w:ascii="GHEA Grapalat" w:eastAsia="Times New Roman" w:hAnsi="GHEA Grapalat" w:cs="Sylfaen"/>
          <w:i/>
          <w:sz w:val="20"/>
          <w:szCs w:val="20"/>
          <w:lang w:val="pt-BR"/>
        </w:rPr>
        <w:t>թ</w:t>
      </w:r>
      <w:r w:rsidRPr="00C8279D">
        <w:rPr>
          <w:rFonts w:ascii="GHEA Grapalat" w:eastAsia="Times New Roman" w:hAnsi="GHEA Grapalat" w:cs="Arial"/>
          <w:i/>
          <w:sz w:val="20"/>
          <w:szCs w:val="20"/>
          <w:lang w:val="pt-BR"/>
        </w:rPr>
        <w:t xml:space="preserve">. </w:t>
      </w:r>
      <w:r w:rsidRPr="00C8279D">
        <w:rPr>
          <w:rFonts w:ascii="GHEA Grapalat" w:eastAsia="Times New Roman" w:hAnsi="GHEA Grapalat" w:cs="Sylfaen"/>
          <w:i/>
          <w:sz w:val="20"/>
          <w:szCs w:val="20"/>
          <w:lang w:val="pt-BR"/>
        </w:rPr>
        <w:t>կնքված</w:t>
      </w:r>
    </w:p>
    <w:p w14:paraId="33EFC56E" w14:textId="77777777" w:rsidR="00C8279D" w:rsidRPr="00C8279D" w:rsidRDefault="00C8279D" w:rsidP="00C8279D">
      <w:pPr>
        <w:spacing w:after="0" w:line="240" w:lineRule="auto"/>
        <w:jc w:val="right"/>
        <w:rPr>
          <w:rFonts w:ascii="GHEA Grapalat" w:eastAsia="Times New Roman" w:hAnsi="GHEA Grapalat" w:cs="Arial"/>
          <w:i/>
          <w:sz w:val="20"/>
          <w:szCs w:val="20"/>
          <w:lang w:val="pt-BR"/>
        </w:rPr>
      </w:pPr>
      <w:r w:rsidRPr="00C8279D">
        <w:rPr>
          <w:rFonts w:ascii="GHEA Grapalat" w:eastAsia="Times New Roman" w:hAnsi="GHEA Grapalat" w:cs="Sylfaen"/>
          <w:i/>
          <w:sz w:val="20"/>
          <w:szCs w:val="20"/>
          <w:lang w:val="pt-BR"/>
        </w:rPr>
        <w:t>ծածկագրով պայմանագրի</w:t>
      </w:r>
    </w:p>
    <w:p w14:paraId="1075EA8D" w14:textId="77777777" w:rsidR="00C8279D" w:rsidRPr="00C8279D" w:rsidRDefault="00C8279D" w:rsidP="00C8279D">
      <w:pPr>
        <w:spacing w:after="0" w:line="240" w:lineRule="auto"/>
        <w:ind w:firstLine="567"/>
        <w:jc w:val="right"/>
        <w:rPr>
          <w:rFonts w:ascii="GHEA Grapalat" w:eastAsia="Times New Roman" w:hAnsi="GHEA Grapalat" w:cs="Sylfaen"/>
          <w:i/>
          <w:lang w:val="pt-BR"/>
        </w:rPr>
      </w:pPr>
    </w:p>
    <w:p w14:paraId="16B3D1AE" w14:textId="77777777" w:rsidR="00C8279D" w:rsidRPr="00C8279D" w:rsidRDefault="00C8279D" w:rsidP="00C8279D">
      <w:pPr>
        <w:spacing w:after="0" w:line="240" w:lineRule="auto"/>
        <w:ind w:left="-142" w:firstLine="142"/>
        <w:jc w:val="center"/>
        <w:rPr>
          <w:rFonts w:ascii="GHEA Grapalat" w:eastAsia="Times New Roman" w:hAnsi="GHEA Grapalat" w:cs="Sylfaen"/>
          <w:b/>
          <w:sz w:val="24"/>
          <w:szCs w:val="24"/>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C8279D" w:rsidRPr="00C8279D" w14:paraId="527A6243" w14:textId="77777777" w:rsidTr="00C8279D">
        <w:trPr>
          <w:tblCellSpacing w:w="7" w:type="dxa"/>
          <w:jc w:val="center"/>
        </w:trPr>
        <w:tc>
          <w:tcPr>
            <w:tcW w:w="0" w:type="auto"/>
            <w:vAlign w:val="center"/>
          </w:tcPr>
          <w:p w14:paraId="0B7FCB5E" w14:textId="5AAF1A7B" w:rsidR="00C8279D" w:rsidRPr="00C8279D" w:rsidRDefault="001B7330" w:rsidP="00C8279D">
            <w:pPr>
              <w:spacing w:after="0" w:line="240" w:lineRule="auto"/>
              <w:jc w:val="center"/>
              <w:rPr>
                <w:rFonts w:ascii="GHEA Grapalat" w:eastAsia="Times New Roman" w:hAnsi="GHEA Grapalat" w:cs="Times New Roman"/>
                <w:iCs/>
                <w:color w:val="000000"/>
                <w:sz w:val="21"/>
                <w:szCs w:val="21"/>
                <w:lang w:val="pt-BR"/>
              </w:rPr>
            </w:pPr>
            <w:r>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4472934" wp14:editId="3B738B2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89531" id="Rectangle 100" o:spid="_x0000_s1026" style="position:absolute;margin-left:189pt;margin-top:13.2pt;width:9pt;height:8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C8279D" w:rsidRPr="00C8279D">
              <w:rPr>
                <w:rFonts w:ascii="GHEA Grapalat" w:eastAsia="Times New Roman" w:hAnsi="GHEA Grapalat" w:cs="Times New Roman"/>
                <w:iCs/>
                <w:color w:val="000000"/>
                <w:sz w:val="21"/>
                <w:szCs w:val="21"/>
              </w:rPr>
              <w:t>Պայմանագրիկողմ</w:t>
            </w:r>
            <w:proofErr w:type="spellEnd"/>
          </w:p>
          <w:p w14:paraId="40A98FBE"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r w:rsidRPr="00C8279D">
              <w:rPr>
                <w:rFonts w:ascii="GHEA Grapalat" w:eastAsia="Times New Roman" w:hAnsi="GHEA Grapalat" w:cs="Times New Roman"/>
                <w:iCs/>
                <w:color w:val="000000"/>
                <w:sz w:val="21"/>
                <w:szCs w:val="21"/>
                <w:lang w:val="pt-BR"/>
              </w:rPr>
              <w:t>___________________________</w:t>
            </w:r>
          </w:p>
          <w:p w14:paraId="43FC4783"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r w:rsidRPr="00C8279D">
              <w:rPr>
                <w:rFonts w:ascii="GHEA Grapalat" w:eastAsia="Times New Roman" w:hAnsi="GHEA Grapalat" w:cs="Times New Roman"/>
                <w:iCs/>
                <w:color w:val="000000"/>
                <w:sz w:val="21"/>
                <w:szCs w:val="21"/>
                <w:lang w:val="pt-BR"/>
              </w:rPr>
              <w:t>___________________________</w:t>
            </w:r>
          </w:p>
          <w:p w14:paraId="40503E1D"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proofErr w:type="spellStart"/>
            <w:r w:rsidRPr="00C8279D">
              <w:rPr>
                <w:rFonts w:ascii="GHEA Grapalat" w:eastAsia="Times New Roman" w:hAnsi="GHEA Grapalat" w:cs="Times New Roman"/>
                <w:iCs/>
                <w:color w:val="000000"/>
                <w:sz w:val="21"/>
                <w:szCs w:val="21"/>
              </w:rPr>
              <w:t>գտնվելուվայրը</w:t>
            </w:r>
            <w:proofErr w:type="spellEnd"/>
            <w:r w:rsidRPr="00C8279D">
              <w:rPr>
                <w:rFonts w:ascii="GHEA Grapalat" w:eastAsia="Times New Roman" w:hAnsi="GHEA Grapalat" w:cs="Times New Roman"/>
                <w:iCs/>
                <w:color w:val="000000"/>
                <w:sz w:val="21"/>
                <w:szCs w:val="21"/>
                <w:lang w:val="pt-BR"/>
              </w:rPr>
              <w:t xml:space="preserve"> ______________</w:t>
            </w:r>
          </w:p>
          <w:p w14:paraId="616BA9FC"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proofErr w:type="spellStart"/>
            <w:r w:rsidRPr="00C8279D">
              <w:rPr>
                <w:rFonts w:ascii="GHEA Grapalat" w:eastAsia="Times New Roman" w:hAnsi="GHEA Grapalat" w:cs="Times New Roman"/>
                <w:iCs/>
                <w:color w:val="000000"/>
                <w:sz w:val="21"/>
                <w:szCs w:val="21"/>
              </w:rPr>
              <w:t>հհ</w:t>
            </w:r>
            <w:proofErr w:type="spellEnd"/>
            <w:r w:rsidRPr="00C8279D">
              <w:rPr>
                <w:rFonts w:ascii="GHEA Grapalat" w:eastAsia="Times New Roman" w:hAnsi="GHEA Grapalat" w:cs="Times New Roman"/>
                <w:iCs/>
                <w:color w:val="000000"/>
                <w:sz w:val="21"/>
                <w:szCs w:val="21"/>
                <w:lang w:val="pt-BR"/>
              </w:rPr>
              <w:t xml:space="preserve"> _________________________ </w:t>
            </w:r>
          </w:p>
          <w:p w14:paraId="7A652560"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proofErr w:type="spellStart"/>
            <w:r w:rsidRPr="00C8279D">
              <w:rPr>
                <w:rFonts w:ascii="GHEA Grapalat" w:eastAsia="Times New Roman" w:hAnsi="GHEA Grapalat" w:cs="Times New Roman"/>
                <w:iCs/>
                <w:color w:val="000000"/>
                <w:sz w:val="21"/>
                <w:szCs w:val="21"/>
              </w:rPr>
              <w:t>հվհհ</w:t>
            </w:r>
            <w:proofErr w:type="spellEnd"/>
            <w:r w:rsidRPr="00C8279D">
              <w:rPr>
                <w:rFonts w:ascii="GHEA Grapalat" w:eastAsia="Times New Roman" w:hAnsi="GHEA Grapalat" w:cs="Times New Roman"/>
                <w:iCs/>
                <w:color w:val="000000"/>
                <w:sz w:val="21"/>
                <w:szCs w:val="21"/>
                <w:lang w:val="pt-BR"/>
              </w:rPr>
              <w:t xml:space="preserve"> _______________________ </w:t>
            </w:r>
          </w:p>
        </w:tc>
        <w:tc>
          <w:tcPr>
            <w:tcW w:w="0" w:type="auto"/>
            <w:vAlign w:val="center"/>
          </w:tcPr>
          <w:p w14:paraId="1557C53F"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proofErr w:type="spellStart"/>
            <w:r w:rsidRPr="00C8279D">
              <w:rPr>
                <w:rFonts w:ascii="GHEA Grapalat" w:eastAsia="Times New Roman" w:hAnsi="GHEA Grapalat" w:cs="Times New Roman"/>
                <w:iCs/>
                <w:color w:val="000000"/>
                <w:sz w:val="21"/>
                <w:szCs w:val="21"/>
              </w:rPr>
              <w:t>Պատվիրատու</w:t>
            </w:r>
            <w:proofErr w:type="spellEnd"/>
          </w:p>
          <w:p w14:paraId="6336AE9E"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r w:rsidRPr="00C8279D">
              <w:rPr>
                <w:rFonts w:ascii="GHEA Grapalat" w:eastAsia="Times New Roman" w:hAnsi="GHEA Grapalat" w:cs="Times New Roman"/>
                <w:iCs/>
                <w:color w:val="000000"/>
                <w:sz w:val="21"/>
                <w:szCs w:val="21"/>
                <w:lang w:val="pt-BR"/>
              </w:rPr>
              <w:t>_____________________________</w:t>
            </w:r>
          </w:p>
          <w:p w14:paraId="43D5CE19"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r w:rsidRPr="00C8279D">
              <w:rPr>
                <w:rFonts w:ascii="GHEA Grapalat" w:eastAsia="Times New Roman" w:hAnsi="GHEA Grapalat" w:cs="Times New Roman"/>
                <w:iCs/>
                <w:color w:val="000000"/>
                <w:sz w:val="21"/>
                <w:szCs w:val="21"/>
                <w:lang w:val="pt-BR"/>
              </w:rPr>
              <w:t>_____________________________</w:t>
            </w:r>
          </w:p>
          <w:p w14:paraId="7C5061BB"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proofErr w:type="spellStart"/>
            <w:r w:rsidRPr="00C8279D">
              <w:rPr>
                <w:rFonts w:ascii="GHEA Grapalat" w:eastAsia="Times New Roman" w:hAnsi="GHEA Grapalat" w:cs="Times New Roman"/>
                <w:iCs/>
                <w:color w:val="000000"/>
                <w:sz w:val="21"/>
                <w:szCs w:val="21"/>
              </w:rPr>
              <w:t>գտնվելուվայրը</w:t>
            </w:r>
            <w:proofErr w:type="spellEnd"/>
            <w:r w:rsidRPr="00C8279D">
              <w:rPr>
                <w:rFonts w:ascii="GHEA Grapalat" w:eastAsia="Times New Roman" w:hAnsi="GHEA Grapalat" w:cs="Times New Roman"/>
                <w:iCs/>
                <w:color w:val="000000"/>
                <w:sz w:val="21"/>
                <w:szCs w:val="21"/>
                <w:lang w:val="pt-BR"/>
              </w:rPr>
              <w:t xml:space="preserve"> _________________</w:t>
            </w:r>
          </w:p>
          <w:p w14:paraId="32C23C2B"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proofErr w:type="spellStart"/>
            <w:r w:rsidRPr="00C8279D">
              <w:rPr>
                <w:rFonts w:ascii="GHEA Grapalat" w:eastAsia="Times New Roman" w:hAnsi="GHEA Grapalat" w:cs="Times New Roman"/>
                <w:iCs/>
                <w:color w:val="000000"/>
                <w:sz w:val="21"/>
                <w:szCs w:val="21"/>
              </w:rPr>
              <w:t>հհ</w:t>
            </w:r>
            <w:proofErr w:type="spellEnd"/>
            <w:r w:rsidRPr="00C8279D">
              <w:rPr>
                <w:rFonts w:ascii="GHEA Grapalat" w:eastAsia="Times New Roman" w:hAnsi="GHEA Grapalat" w:cs="Times New Roman"/>
                <w:iCs/>
                <w:color w:val="000000"/>
                <w:sz w:val="21"/>
                <w:szCs w:val="21"/>
                <w:lang w:val="pt-BR"/>
              </w:rPr>
              <w:t>____________________________</w:t>
            </w:r>
          </w:p>
          <w:p w14:paraId="608B1390"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lang w:val="pt-BR"/>
              </w:rPr>
            </w:pPr>
            <w:proofErr w:type="spellStart"/>
            <w:r w:rsidRPr="00C8279D">
              <w:rPr>
                <w:rFonts w:ascii="GHEA Grapalat" w:eastAsia="Times New Roman" w:hAnsi="GHEA Grapalat" w:cs="Times New Roman"/>
                <w:iCs/>
                <w:color w:val="000000"/>
                <w:sz w:val="21"/>
                <w:szCs w:val="21"/>
              </w:rPr>
              <w:t>հվհհ</w:t>
            </w:r>
            <w:proofErr w:type="spellEnd"/>
            <w:r w:rsidRPr="00C8279D">
              <w:rPr>
                <w:rFonts w:ascii="GHEA Grapalat" w:eastAsia="Times New Roman" w:hAnsi="GHEA Grapalat" w:cs="Times New Roman"/>
                <w:iCs/>
                <w:color w:val="000000"/>
                <w:sz w:val="21"/>
                <w:szCs w:val="21"/>
                <w:lang w:val="pt-BR"/>
              </w:rPr>
              <w:t>___________________________</w:t>
            </w:r>
          </w:p>
        </w:tc>
      </w:tr>
    </w:tbl>
    <w:p w14:paraId="3C189435" w14:textId="77777777" w:rsidR="00C8279D" w:rsidRPr="00C8279D" w:rsidRDefault="00C8279D" w:rsidP="00C8279D">
      <w:pPr>
        <w:spacing w:after="0" w:line="240" w:lineRule="auto"/>
        <w:ind w:firstLine="375"/>
        <w:rPr>
          <w:rFonts w:ascii="Arial" w:eastAsia="Times New Roman" w:hAnsi="Arial" w:cs="Arial"/>
          <w:iCs/>
          <w:color w:val="000000"/>
          <w:sz w:val="21"/>
          <w:szCs w:val="21"/>
          <w:lang w:val="pt-BR"/>
        </w:rPr>
      </w:pPr>
      <w:r w:rsidRPr="00C8279D">
        <w:rPr>
          <w:rFonts w:ascii="Arial" w:eastAsia="Times New Roman" w:hAnsi="Arial" w:cs="Arial"/>
          <w:iCs/>
          <w:color w:val="000000"/>
          <w:sz w:val="21"/>
          <w:szCs w:val="21"/>
          <w:lang w:val="pt-BR"/>
        </w:rPr>
        <w:t>  </w:t>
      </w:r>
    </w:p>
    <w:p w14:paraId="15FA965D" w14:textId="77777777" w:rsidR="00C8279D" w:rsidRPr="00C8279D" w:rsidRDefault="00C8279D" w:rsidP="00C8279D">
      <w:pPr>
        <w:spacing w:after="0" w:line="240" w:lineRule="auto"/>
        <w:ind w:firstLine="375"/>
        <w:rPr>
          <w:rFonts w:ascii="GHEA Grapalat" w:eastAsia="Times New Roman" w:hAnsi="GHEA Grapalat" w:cs="Times New Roman"/>
          <w:iCs/>
          <w:color w:val="000000"/>
          <w:sz w:val="15"/>
          <w:szCs w:val="21"/>
          <w:lang w:val="pt-BR"/>
        </w:rPr>
      </w:pPr>
    </w:p>
    <w:p w14:paraId="496730D9" w14:textId="77777777" w:rsidR="00C8279D" w:rsidRPr="00C8279D" w:rsidRDefault="00C8279D" w:rsidP="00C8279D">
      <w:pPr>
        <w:spacing w:after="0" w:line="240" w:lineRule="auto"/>
        <w:ind w:firstLine="375"/>
        <w:jc w:val="center"/>
        <w:rPr>
          <w:rFonts w:ascii="GHEA Grapalat" w:eastAsia="Times New Roman" w:hAnsi="GHEA Grapalat" w:cs="Times New Roman"/>
          <w:iCs/>
          <w:color w:val="000000"/>
          <w:lang w:val="pt-BR"/>
        </w:rPr>
      </w:pPr>
      <w:r w:rsidRPr="00C8279D">
        <w:rPr>
          <w:rFonts w:ascii="GHEA Grapalat" w:eastAsia="Times New Roman" w:hAnsi="GHEA Grapalat" w:cs="Times New Roman"/>
          <w:b/>
          <w:bCs/>
          <w:iCs/>
          <w:color w:val="000000"/>
        </w:rPr>
        <w:t>ԱՐՁԱՆԱԳՐՈՒԹՅՈՒՆ</w:t>
      </w:r>
      <w:r w:rsidRPr="00C8279D">
        <w:rPr>
          <w:rFonts w:ascii="GHEA Grapalat" w:eastAsia="Times New Roman" w:hAnsi="GHEA Grapalat" w:cs="Times New Roman"/>
          <w:b/>
          <w:bCs/>
          <w:iCs/>
          <w:color w:val="000000"/>
          <w:lang w:val="pt-BR"/>
        </w:rPr>
        <w:t xml:space="preserve"> N</w:t>
      </w:r>
    </w:p>
    <w:p w14:paraId="16C9BE1D" w14:textId="77777777" w:rsidR="00C8279D" w:rsidRPr="00C8279D" w:rsidRDefault="00C8279D" w:rsidP="00C8279D">
      <w:pPr>
        <w:spacing w:after="0" w:line="240" w:lineRule="auto"/>
        <w:ind w:firstLine="375"/>
        <w:jc w:val="center"/>
        <w:rPr>
          <w:rFonts w:ascii="GHEA Grapalat" w:eastAsia="Times New Roman" w:hAnsi="GHEA Grapalat" w:cs="Times New Roman"/>
          <w:b/>
          <w:bCs/>
          <w:iCs/>
          <w:color w:val="000000"/>
          <w:lang w:val="pt-BR"/>
        </w:rPr>
      </w:pPr>
      <w:r w:rsidRPr="00C8279D">
        <w:rPr>
          <w:rFonts w:ascii="GHEA Grapalat" w:eastAsia="Times New Roman" w:hAnsi="GHEA Grapalat" w:cs="Times New Roman"/>
          <w:b/>
          <w:bCs/>
          <w:iCs/>
          <w:color w:val="000000"/>
        </w:rPr>
        <w:t>ՊԱՅՄԱՆԱԳՐԻԿԱՄԴՐԱՄԻՄԱՍԻ</w:t>
      </w:r>
      <w:r w:rsidRPr="00C8279D">
        <w:rPr>
          <w:rFonts w:ascii="GHEA Grapalat" w:eastAsia="Times New Roman" w:hAnsi="GHEA Grapalat" w:cs="Times New Roman"/>
          <w:b/>
          <w:bCs/>
          <w:iCs/>
          <w:color w:val="000000"/>
          <w:lang w:val="pt-BR"/>
        </w:rPr>
        <w:t xml:space="preserve"> ԿԱՏԱՐՄԱՆ ԱՐԴՅՈՒՆՔՆԵՐԻ </w:t>
      </w:r>
    </w:p>
    <w:p w14:paraId="548F2ABC" w14:textId="77777777" w:rsidR="00C8279D" w:rsidRPr="00C8279D" w:rsidRDefault="00C8279D" w:rsidP="00C8279D">
      <w:pPr>
        <w:spacing w:after="0" w:line="240" w:lineRule="auto"/>
        <w:ind w:firstLine="375"/>
        <w:jc w:val="center"/>
        <w:rPr>
          <w:rFonts w:ascii="Arial Unicode" w:eastAsia="Times New Roman" w:hAnsi="Arial Unicode" w:cs="Times New Roman"/>
          <w:iCs/>
          <w:color w:val="000000"/>
          <w:lang w:val="pt-BR"/>
        </w:rPr>
      </w:pPr>
      <w:r w:rsidRPr="00C8279D">
        <w:rPr>
          <w:rFonts w:ascii="GHEA Grapalat" w:eastAsia="Times New Roman" w:hAnsi="GHEA Grapalat" w:cs="Times New Roman"/>
          <w:b/>
          <w:bCs/>
          <w:iCs/>
          <w:color w:val="000000"/>
        </w:rPr>
        <w:t>ՀԱՆՁՆՄԱՆ</w:t>
      </w:r>
      <w:r w:rsidRPr="00C8279D">
        <w:rPr>
          <w:rFonts w:ascii="GHEA Grapalat" w:eastAsia="Times New Roman" w:hAnsi="GHEA Grapalat" w:cs="Times New Roman"/>
          <w:b/>
          <w:bCs/>
          <w:iCs/>
          <w:color w:val="000000"/>
          <w:lang w:val="pt-BR"/>
        </w:rPr>
        <w:t>-</w:t>
      </w:r>
      <w:r w:rsidRPr="00C8279D">
        <w:rPr>
          <w:rFonts w:ascii="GHEA Grapalat" w:eastAsia="Times New Roman" w:hAnsi="GHEA Grapalat" w:cs="Times New Roman"/>
          <w:b/>
          <w:bCs/>
          <w:iCs/>
          <w:color w:val="000000"/>
        </w:rPr>
        <w:t>ԸՆԴՈՒՆՄԱՆ</w:t>
      </w:r>
    </w:p>
    <w:p w14:paraId="13676416" w14:textId="77777777" w:rsidR="00C8279D" w:rsidRPr="00C8279D" w:rsidRDefault="00C8279D" w:rsidP="00C8279D">
      <w:pPr>
        <w:spacing w:after="0" w:line="240" w:lineRule="auto"/>
        <w:jc w:val="center"/>
        <w:rPr>
          <w:rFonts w:ascii="Arial LatArm" w:eastAsia="Times New Roman" w:hAnsi="Arial LatArm" w:cs="Times New Roman"/>
          <w:b/>
          <w:bCs/>
          <w:i/>
          <w:iCs/>
          <w:sz w:val="20"/>
          <w:szCs w:val="20"/>
          <w:lang w:val="es-ES"/>
        </w:rPr>
      </w:pPr>
    </w:p>
    <w:p w14:paraId="00776827" w14:textId="77777777" w:rsidR="00C8279D" w:rsidRPr="00C8279D" w:rsidRDefault="00C8279D" w:rsidP="00C8279D">
      <w:pPr>
        <w:spacing w:after="0" w:line="240" w:lineRule="auto"/>
        <w:ind w:firstLine="540"/>
        <w:jc w:val="both"/>
        <w:rPr>
          <w:rFonts w:ascii="Arial LatArm" w:eastAsia="Times New Roman" w:hAnsi="Arial LatArm" w:cs="Times New Roman"/>
          <w:i/>
          <w:iCs/>
          <w:sz w:val="20"/>
          <w:szCs w:val="20"/>
          <w:lang w:val="es-ES"/>
        </w:rPr>
      </w:pPr>
      <w:proofErr w:type="gramStart"/>
      <w:r w:rsidRPr="00C8279D">
        <w:rPr>
          <w:rFonts w:ascii="GHEA Grapalat" w:eastAsia="Times New Roman" w:hAnsi="GHEA Grapalat" w:cs="Times New Roman"/>
          <w:i/>
          <w:color w:val="000000"/>
          <w:sz w:val="21"/>
          <w:szCs w:val="21"/>
          <w:lang w:val="es-ES" w:eastAsia="ru-RU"/>
        </w:rPr>
        <w:t xml:space="preserve">«  </w:t>
      </w:r>
      <w:proofErr w:type="gramEnd"/>
      <w:r w:rsidRPr="00C8279D">
        <w:rPr>
          <w:rFonts w:ascii="GHEA Grapalat" w:eastAsia="Times New Roman" w:hAnsi="GHEA Grapalat" w:cs="Times New Roman"/>
          <w:i/>
          <w:color w:val="000000"/>
          <w:sz w:val="21"/>
          <w:szCs w:val="21"/>
          <w:lang w:val="es-ES" w:eastAsia="ru-RU"/>
        </w:rPr>
        <w:t xml:space="preserve">    » «              »20    </w:t>
      </w:r>
      <w:r w:rsidRPr="00C8279D">
        <w:rPr>
          <w:rFonts w:ascii="GHEA Grapalat" w:eastAsia="Times New Roman" w:hAnsi="GHEA Grapalat" w:cs="Times New Roman"/>
          <w:i/>
          <w:color w:val="000000"/>
          <w:sz w:val="21"/>
          <w:szCs w:val="21"/>
          <w:lang w:val="en-AU" w:eastAsia="ru-RU"/>
        </w:rPr>
        <w:t>թ</w:t>
      </w:r>
      <w:r w:rsidRPr="00C8279D">
        <w:rPr>
          <w:rFonts w:ascii="GHEA Grapalat" w:eastAsia="Times New Roman" w:hAnsi="GHEA Grapalat" w:cs="Times New Roman"/>
          <w:i/>
          <w:color w:val="000000"/>
          <w:sz w:val="21"/>
          <w:szCs w:val="21"/>
          <w:lang w:val="es-ES" w:eastAsia="ru-RU"/>
        </w:rPr>
        <w:t>.</w:t>
      </w:r>
    </w:p>
    <w:p w14:paraId="7FE35091" w14:textId="77777777" w:rsidR="00C8279D" w:rsidRPr="00C8279D" w:rsidRDefault="00C8279D" w:rsidP="00C8279D">
      <w:pPr>
        <w:spacing w:after="0" w:line="240" w:lineRule="auto"/>
        <w:jc w:val="both"/>
        <w:rPr>
          <w:rFonts w:ascii="Arial LatArm" w:eastAsia="Times New Roman" w:hAnsi="Arial LatArm" w:cs="Times New Roman"/>
          <w:i/>
          <w:iCs/>
          <w:sz w:val="20"/>
          <w:szCs w:val="20"/>
          <w:lang w:val="es-ES"/>
        </w:rPr>
      </w:pPr>
    </w:p>
    <w:p w14:paraId="4E96D7EB" w14:textId="77777777" w:rsidR="00C8279D" w:rsidRPr="00C8279D" w:rsidRDefault="00C8279D" w:rsidP="00C8279D">
      <w:pPr>
        <w:spacing w:after="0" w:line="240" w:lineRule="auto"/>
        <w:rPr>
          <w:rFonts w:ascii="GHEA Grapalat" w:eastAsia="Times New Roman" w:hAnsi="GHEA Grapalat" w:cs="Times New Roman"/>
          <w:color w:val="000000"/>
          <w:sz w:val="21"/>
          <w:szCs w:val="21"/>
          <w:lang w:val="es-ES"/>
        </w:rPr>
      </w:pPr>
      <w:proofErr w:type="spellStart"/>
      <w:r w:rsidRPr="00C8279D">
        <w:rPr>
          <w:rFonts w:ascii="GHEA Grapalat" w:eastAsia="Times New Roman" w:hAnsi="GHEA Grapalat" w:cs="Times New Roman"/>
          <w:color w:val="000000"/>
          <w:sz w:val="21"/>
          <w:szCs w:val="21"/>
        </w:rPr>
        <w:t>Պայմանագրի</w:t>
      </w:r>
      <w:proofErr w:type="spellEnd"/>
      <w:r w:rsidRPr="00C8279D">
        <w:rPr>
          <w:rFonts w:ascii="GHEA Grapalat" w:eastAsia="Times New Roman" w:hAnsi="GHEA Grapalat" w:cs="Times New Roman"/>
          <w:color w:val="000000"/>
          <w:sz w:val="21"/>
          <w:szCs w:val="21"/>
          <w:lang w:val="es-ES"/>
        </w:rPr>
        <w:t xml:space="preserve"> /</w:t>
      </w:r>
      <w:proofErr w:type="spellStart"/>
      <w:r w:rsidRPr="00C8279D">
        <w:rPr>
          <w:rFonts w:ascii="GHEA Grapalat" w:eastAsia="Times New Roman" w:hAnsi="GHEA Grapalat" w:cs="Times New Roman"/>
          <w:color w:val="000000"/>
          <w:sz w:val="21"/>
          <w:szCs w:val="21"/>
        </w:rPr>
        <w:t>այսուհետ</w:t>
      </w:r>
      <w:proofErr w:type="spellEnd"/>
      <w:r w:rsidRPr="00C8279D">
        <w:rPr>
          <w:rFonts w:ascii="GHEA Grapalat" w:eastAsia="Times New Roman" w:hAnsi="GHEA Grapalat" w:cs="Times New Roman"/>
          <w:color w:val="000000"/>
          <w:sz w:val="21"/>
          <w:szCs w:val="21"/>
          <w:lang w:val="es-ES"/>
        </w:rPr>
        <w:t xml:space="preserve">` </w:t>
      </w:r>
      <w:proofErr w:type="spellStart"/>
      <w:r w:rsidRPr="00C8279D">
        <w:rPr>
          <w:rFonts w:ascii="GHEA Grapalat" w:eastAsia="Times New Roman" w:hAnsi="GHEA Grapalat" w:cs="Times New Roman"/>
          <w:color w:val="000000"/>
          <w:sz w:val="21"/>
          <w:szCs w:val="21"/>
        </w:rPr>
        <w:t>Պայմանագիր</w:t>
      </w:r>
      <w:proofErr w:type="spellEnd"/>
      <w:r w:rsidRPr="00C8279D">
        <w:rPr>
          <w:rFonts w:ascii="GHEA Grapalat" w:eastAsia="Times New Roman" w:hAnsi="GHEA Grapalat" w:cs="Times New Roman"/>
          <w:color w:val="000000"/>
          <w:sz w:val="21"/>
          <w:szCs w:val="21"/>
          <w:lang w:val="es-ES"/>
        </w:rPr>
        <w:t xml:space="preserve">/ </w:t>
      </w:r>
      <w:proofErr w:type="spellStart"/>
      <w:r w:rsidRPr="00C8279D">
        <w:rPr>
          <w:rFonts w:ascii="GHEA Grapalat" w:eastAsia="Times New Roman" w:hAnsi="GHEA Grapalat" w:cs="Times New Roman"/>
          <w:color w:val="000000"/>
          <w:sz w:val="21"/>
          <w:szCs w:val="21"/>
        </w:rPr>
        <w:t>անվանումը</w:t>
      </w:r>
      <w:proofErr w:type="spellEnd"/>
      <w:r w:rsidRPr="00C8279D">
        <w:rPr>
          <w:rFonts w:ascii="GHEA Grapalat" w:eastAsia="Times New Roman" w:hAnsi="GHEA Grapalat" w:cs="Times New Roman"/>
          <w:color w:val="000000"/>
          <w:sz w:val="21"/>
          <w:szCs w:val="21"/>
          <w:lang w:val="es-ES"/>
        </w:rPr>
        <w:t>` ____________________________________________________________________________________________</w:t>
      </w:r>
    </w:p>
    <w:p w14:paraId="0BE62086" w14:textId="77777777" w:rsidR="00C8279D" w:rsidRPr="00C8279D" w:rsidRDefault="00C8279D" w:rsidP="00C8279D">
      <w:pPr>
        <w:spacing w:after="0" w:line="240" w:lineRule="auto"/>
        <w:rPr>
          <w:rFonts w:ascii="GHEA Grapalat" w:eastAsia="Times New Roman" w:hAnsi="GHEA Grapalat" w:cs="Times New Roman"/>
          <w:color w:val="000000"/>
          <w:sz w:val="21"/>
          <w:szCs w:val="21"/>
          <w:lang w:val="es-ES"/>
        </w:rPr>
      </w:pPr>
      <w:proofErr w:type="spellStart"/>
      <w:r w:rsidRPr="00C8279D">
        <w:rPr>
          <w:rFonts w:ascii="GHEA Grapalat" w:eastAsia="Times New Roman" w:hAnsi="GHEA Grapalat" w:cs="Times New Roman"/>
          <w:color w:val="000000"/>
          <w:sz w:val="21"/>
          <w:szCs w:val="21"/>
        </w:rPr>
        <w:t>Պայմանագրիկնքմանամսաթիվը</w:t>
      </w:r>
      <w:proofErr w:type="spellEnd"/>
      <w:r w:rsidRPr="00C8279D">
        <w:rPr>
          <w:rFonts w:ascii="GHEA Grapalat" w:eastAsia="Times New Roman" w:hAnsi="GHEA Grapalat" w:cs="Times New Roman"/>
          <w:color w:val="000000"/>
          <w:sz w:val="21"/>
          <w:szCs w:val="21"/>
          <w:lang w:val="es-ES"/>
        </w:rPr>
        <w:t xml:space="preserve">` «____» «__________________» 20 </w:t>
      </w:r>
      <w:r w:rsidRPr="00C8279D">
        <w:rPr>
          <w:rFonts w:ascii="GHEA Grapalat" w:eastAsia="Times New Roman" w:hAnsi="GHEA Grapalat" w:cs="Times New Roman"/>
          <w:color w:val="000000"/>
          <w:sz w:val="21"/>
          <w:szCs w:val="21"/>
        </w:rPr>
        <w:t>թ</w:t>
      </w:r>
      <w:r w:rsidRPr="00C8279D">
        <w:rPr>
          <w:rFonts w:ascii="GHEA Grapalat" w:eastAsia="Times New Roman" w:hAnsi="GHEA Grapalat" w:cs="Times New Roman"/>
          <w:color w:val="000000"/>
          <w:sz w:val="21"/>
          <w:szCs w:val="21"/>
          <w:lang w:val="es-ES"/>
        </w:rPr>
        <w:t>.</w:t>
      </w:r>
    </w:p>
    <w:p w14:paraId="167A7977" w14:textId="77777777" w:rsidR="00C8279D" w:rsidRPr="00C8279D" w:rsidRDefault="00C8279D" w:rsidP="00C8279D">
      <w:pPr>
        <w:spacing w:after="0" w:line="240" w:lineRule="auto"/>
        <w:rPr>
          <w:rFonts w:ascii="GHEA Grapalat" w:eastAsia="Times New Roman" w:hAnsi="GHEA Grapalat" w:cs="Times New Roman"/>
          <w:color w:val="000000"/>
          <w:sz w:val="21"/>
          <w:szCs w:val="21"/>
          <w:lang w:val="es-ES"/>
        </w:rPr>
      </w:pPr>
      <w:proofErr w:type="spellStart"/>
      <w:r w:rsidRPr="00C8279D">
        <w:rPr>
          <w:rFonts w:ascii="GHEA Grapalat" w:eastAsia="Times New Roman" w:hAnsi="GHEA Grapalat" w:cs="Times New Roman"/>
          <w:color w:val="000000"/>
          <w:sz w:val="21"/>
          <w:szCs w:val="21"/>
        </w:rPr>
        <w:t>Պայմանագրիհամարը</w:t>
      </w:r>
      <w:proofErr w:type="spellEnd"/>
      <w:r w:rsidRPr="00C8279D">
        <w:rPr>
          <w:rFonts w:ascii="GHEA Grapalat" w:eastAsia="Times New Roman" w:hAnsi="GHEA Grapalat" w:cs="Times New Roman"/>
          <w:color w:val="000000"/>
          <w:sz w:val="21"/>
          <w:szCs w:val="21"/>
          <w:lang w:val="es-ES"/>
        </w:rPr>
        <w:t>`    __________</w:t>
      </w:r>
    </w:p>
    <w:p w14:paraId="73929A53" w14:textId="77777777" w:rsidR="00C8279D" w:rsidRPr="00C8279D" w:rsidRDefault="00C8279D" w:rsidP="00C8279D">
      <w:pPr>
        <w:spacing w:after="0" w:line="240" w:lineRule="auto"/>
        <w:jc w:val="both"/>
        <w:rPr>
          <w:rFonts w:ascii="GHEA Grapalat" w:eastAsia="Times New Roman" w:hAnsi="GHEA Grapalat" w:cs="Sylfaen"/>
          <w:iCs/>
          <w:sz w:val="24"/>
          <w:szCs w:val="24"/>
          <w:lang w:val="es-ES"/>
        </w:rPr>
      </w:pPr>
      <w:proofErr w:type="spellStart"/>
      <w:r w:rsidRPr="00C8279D">
        <w:rPr>
          <w:rFonts w:ascii="GHEA Grapalat" w:eastAsia="Times New Roman" w:hAnsi="GHEA Grapalat" w:cs="Times New Roman"/>
          <w:iCs/>
          <w:color w:val="000000"/>
          <w:sz w:val="21"/>
          <w:szCs w:val="21"/>
        </w:rPr>
        <w:t>Պատվիրատունև</w:t>
      </w:r>
      <w:r w:rsidRPr="00C8279D">
        <w:rPr>
          <w:rFonts w:ascii="GHEA Grapalat" w:eastAsia="Times New Roman" w:hAnsi="GHEA Grapalat" w:cs="Times New Roman"/>
          <w:color w:val="000000"/>
          <w:sz w:val="21"/>
          <w:szCs w:val="21"/>
        </w:rPr>
        <w:t>Պայմանագրիկողմը</w:t>
      </w:r>
      <w:proofErr w:type="spellEnd"/>
      <w:r w:rsidRPr="00C8279D">
        <w:rPr>
          <w:rFonts w:ascii="GHEA Grapalat" w:eastAsia="Times New Roman" w:hAnsi="GHEA Grapalat" w:cs="Times New Roman"/>
          <w:color w:val="000000"/>
          <w:sz w:val="21"/>
          <w:szCs w:val="21"/>
        </w:rPr>
        <w:t>՝</w:t>
      </w:r>
      <w:r w:rsidRPr="00C8279D">
        <w:rPr>
          <w:rFonts w:ascii="GHEA Grapalat" w:eastAsia="Times New Roman" w:hAnsi="GHEA Grapalat" w:cs="Times New Roman"/>
          <w:color w:val="000000"/>
          <w:sz w:val="21"/>
          <w:szCs w:val="21"/>
          <w:lang w:val="hy-AM"/>
        </w:rPr>
        <w:t xml:space="preserve">հիմք ընդունելովպայմանագրի կատարման վերաբերյալ «   » «       » 20   թ. դուրս գրված </w:t>
      </w:r>
      <w:r w:rsidRPr="00C8279D">
        <w:rPr>
          <w:rFonts w:ascii="GHEA Grapalat" w:eastAsia="Times New Roman" w:hAnsi="GHEA Grapalat" w:cs="Times New Roman"/>
          <w:color w:val="000000"/>
          <w:sz w:val="21"/>
          <w:szCs w:val="21"/>
          <w:lang w:val="es-ES"/>
        </w:rPr>
        <w:t xml:space="preserve">N ___   </w:t>
      </w:r>
      <w:r w:rsidRPr="00C8279D">
        <w:rPr>
          <w:rFonts w:ascii="GHEA Grapalat" w:eastAsia="Times New Roman" w:hAnsi="GHEA Grapalat" w:cs="Times New Roman"/>
          <w:color w:val="000000"/>
          <w:sz w:val="21"/>
          <w:szCs w:val="21"/>
          <w:lang w:val="hy-AM"/>
        </w:rPr>
        <w:t xml:space="preserve">հաշիվ ապրանքագիրը, </w:t>
      </w:r>
      <w:proofErr w:type="spellStart"/>
      <w:r w:rsidRPr="00C8279D">
        <w:rPr>
          <w:rFonts w:ascii="GHEA Grapalat" w:eastAsia="Times New Roman" w:hAnsi="GHEA Grapalat" w:cs="Times New Roman"/>
          <w:color w:val="000000"/>
          <w:sz w:val="21"/>
          <w:szCs w:val="21"/>
          <w:lang w:val="es-ES"/>
        </w:rPr>
        <w:t>կազմեցին</w:t>
      </w:r>
      <w:proofErr w:type="spellEnd"/>
      <w:r w:rsidRPr="00C8279D">
        <w:rPr>
          <w:rFonts w:ascii="GHEA Grapalat" w:eastAsia="Times New Roman" w:hAnsi="GHEA Grapalat" w:cs="Times New Roman"/>
          <w:color w:val="000000"/>
          <w:sz w:val="21"/>
          <w:szCs w:val="21"/>
          <w:lang w:val="es-ES"/>
        </w:rPr>
        <w:t xml:space="preserve"> </w:t>
      </w:r>
      <w:proofErr w:type="spellStart"/>
      <w:r w:rsidRPr="00C8279D">
        <w:rPr>
          <w:rFonts w:ascii="GHEA Grapalat" w:eastAsia="Times New Roman" w:hAnsi="GHEA Grapalat" w:cs="Times New Roman"/>
          <w:color w:val="000000"/>
          <w:sz w:val="21"/>
          <w:szCs w:val="21"/>
          <w:lang w:val="es-ES"/>
        </w:rPr>
        <w:t>սույն</w:t>
      </w:r>
      <w:proofErr w:type="spellEnd"/>
      <w:r w:rsidRPr="00C8279D">
        <w:rPr>
          <w:rFonts w:ascii="GHEA Grapalat" w:eastAsia="Times New Roman" w:hAnsi="GHEA Grapalat" w:cs="Times New Roman"/>
          <w:color w:val="000000"/>
          <w:sz w:val="21"/>
          <w:szCs w:val="21"/>
          <w:lang w:val="es-ES"/>
        </w:rPr>
        <w:t xml:space="preserve"> </w:t>
      </w:r>
      <w:proofErr w:type="spellStart"/>
      <w:r w:rsidRPr="00C8279D">
        <w:rPr>
          <w:rFonts w:ascii="GHEA Grapalat" w:eastAsia="Times New Roman" w:hAnsi="GHEA Grapalat" w:cs="Times New Roman"/>
          <w:color w:val="000000"/>
          <w:sz w:val="21"/>
          <w:szCs w:val="21"/>
          <w:lang w:val="es-ES"/>
        </w:rPr>
        <w:t>արձանագրությունը</w:t>
      </w:r>
      <w:proofErr w:type="spellEnd"/>
      <w:r w:rsidRPr="00C8279D">
        <w:rPr>
          <w:rFonts w:ascii="GHEA Grapalat" w:eastAsia="Times New Roman" w:hAnsi="GHEA Grapalat" w:cs="Times New Roman"/>
          <w:color w:val="000000"/>
          <w:sz w:val="21"/>
          <w:szCs w:val="21"/>
          <w:lang w:val="es-ES"/>
        </w:rPr>
        <w:t xml:space="preserve"> </w:t>
      </w:r>
      <w:proofErr w:type="spellStart"/>
      <w:r w:rsidRPr="00C8279D">
        <w:rPr>
          <w:rFonts w:ascii="GHEA Grapalat" w:eastAsia="Times New Roman" w:hAnsi="GHEA Grapalat" w:cs="Times New Roman"/>
          <w:color w:val="000000"/>
          <w:sz w:val="21"/>
          <w:szCs w:val="21"/>
          <w:lang w:val="es-ES"/>
        </w:rPr>
        <w:t>հետևյալի</w:t>
      </w:r>
      <w:proofErr w:type="spellEnd"/>
      <w:r w:rsidRPr="00C8279D">
        <w:rPr>
          <w:rFonts w:ascii="GHEA Grapalat" w:eastAsia="Times New Roman" w:hAnsi="GHEA Grapalat" w:cs="Times New Roman"/>
          <w:color w:val="000000"/>
          <w:sz w:val="21"/>
          <w:szCs w:val="21"/>
          <w:lang w:val="es-ES"/>
        </w:rPr>
        <w:t xml:space="preserve"> </w:t>
      </w:r>
      <w:proofErr w:type="spellStart"/>
      <w:r w:rsidRPr="00C8279D">
        <w:rPr>
          <w:rFonts w:ascii="GHEA Grapalat" w:eastAsia="Times New Roman" w:hAnsi="GHEA Grapalat" w:cs="Times New Roman"/>
          <w:color w:val="000000"/>
          <w:sz w:val="21"/>
          <w:szCs w:val="21"/>
          <w:lang w:val="es-ES"/>
        </w:rPr>
        <w:t>մասին</w:t>
      </w:r>
      <w:proofErr w:type="spellEnd"/>
      <w:r w:rsidRPr="00C8279D">
        <w:rPr>
          <w:rFonts w:ascii="GHEA Grapalat" w:eastAsia="Times New Roman" w:hAnsi="GHEA Grapalat" w:cs="Times New Roman"/>
          <w:color w:val="000000"/>
          <w:sz w:val="21"/>
          <w:szCs w:val="21"/>
          <w:lang w:val="es-ES"/>
        </w:rPr>
        <w:t>.</w:t>
      </w:r>
    </w:p>
    <w:p w14:paraId="5A376906" w14:textId="77777777" w:rsidR="00C8279D" w:rsidRPr="00C8279D" w:rsidRDefault="00C8279D" w:rsidP="00C8279D">
      <w:pPr>
        <w:spacing w:after="0" w:line="240" w:lineRule="auto"/>
        <w:jc w:val="both"/>
        <w:rPr>
          <w:rFonts w:ascii="GHEA Grapalat" w:eastAsia="Times New Roman" w:hAnsi="GHEA Grapalat" w:cs="Times New Roman"/>
          <w:iCs/>
          <w:color w:val="000000"/>
          <w:sz w:val="21"/>
          <w:szCs w:val="21"/>
          <w:lang w:val="hy-AM"/>
        </w:rPr>
      </w:pPr>
      <w:proofErr w:type="spellStart"/>
      <w:r w:rsidRPr="00C8279D">
        <w:rPr>
          <w:rFonts w:ascii="GHEA Grapalat" w:eastAsia="Times New Roman" w:hAnsi="GHEA Grapalat" w:cs="Times New Roman"/>
          <w:iCs/>
          <w:color w:val="000000"/>
          <w:sz w:val="21"/>
          <w:szCs w:val="21"/>
        </w:rPr>
        <w:t>Պայմանագրիշրջանակներում</w:t>
      </w:r>
      <w:r w:rsidRPr="00C8279D">
        <w:rPr>
          <w:rFonts w:ascii="GHEA Grapalat" w:eastAsia="Times New Roman" w:hAnsi="GHEA Grapalat" w:cs="Times New Roman"/>
          <w:iCs/>
          <w:snapToGrid w:val="0"/>
          <w:color w:val="000000"/>
          <w:sz w:val="21"/>
          <w:szCs w:val="21"/>
          <w:lang w:val="es-ES"/>
        </w:rPr>
        <w:t>Պայմանագրի</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proofErr w:type="gramStart"/>
      <w:r w:rsidRPr="00C8279D">
        <w:rPr>
          <w:rFonts w:ascii="GHEA Grapalat" w:eastAsia="Times New Roman" w:hAnsi="GHEA Grapalat" w:cs="Times New Roman"/>
          <w:iCs/>
          <w:snapToGrid w:val="0"/>
          <w:color w:val="000000"/>
          <w:sz w:val="21"/>
          <w:szCs w:val="21"/>
          <w:lang w:val="es-ES"/>
        </w:rPr>
        <w:t>կողմը</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r w:rsidRPr="00C8279D">
        <w:rPr>
          <w:rFonts w:ascii="GHEA Grapalat" w:eastAsia="Times New Roman" w:hAnsi="GHEA Grapalat" w:cs="Times New Roman"/>
          <w:iCs/>
          <w:snapToGrid w:val="0"/>
          <w:color w:val="000000"/>
          <w:sz w:val="21"/>
          <w:szCs w:val="21"/>
          <w:lang w:val="es-ES"/>
        </w:rPr>
        <w:t>կատարել</w:t>
      </w:r>
      <w:proofErr w:type="spellEnd"/>
      <w:proofErr w:type="gramEnd"/>
      <w:r w:rsidRPr="00C8279D">
        <w:rPr>
          <w:rFonts w:ascii="GHEA Grapalat" w:eastAsia="Times New Roman" w:hAnsi="GHEA Grapalat" w:cs="Times New Roman"/>
          <w:iCs/>
          <w:color w:val="000000"/>
          <w:sz w:val="21"/>
          <w:szCs w:val="21"/>
          <w:lang w:val="es-ES"/>
        </w:rPr>
        <w:t xml:space="preserve"> է </w:t>
      </w:r>
      <w:proofErr w:type="spellStart"/>
      <w:r w:rsidRPr="00C8279D">
        <w:rPr>
          <w:rFonts w:ascii="GHEA Grapalat" w:eastAsia="Times New Roman" w:hAnsi="GHEA Grapalat" w:cs="Times New Roman"/>
          <w:iCs/>
          <w:color w:val="000000"/>
          <w:sz w:val="21"/>
          <w:szCs w:val="21"/>
          <w:lang w:val="es-ES"/>
        </w:rPr>
        <w:t>հետևյալ</w:t>
      </w:r>
      <w:proofErr w:type="spellEnd"/>
      <w:r w:rsidRPr="00C8279D">
        <w:rPr>
          <w:rFonts w:ascii="GHEA Grapalat" w:eastAsia="Times New Roman" w:hAnsi="GHEA Grapalat" w:cs="Times New Roman"/>
          <w:iCs/>
          <w:color w:val="000000"/>
          <w:sz w:val="21"/>
          <w:szCs w:val="21"/>
          <w:lang w:val="es-ES"/>
        </w:rPr>
        <w:t xml:space="preserve"> </w:t>
      </w:r>
      <w:proofErr w:type="spellStart"/>
      <w:r w:rsidRPr="00C8279D">
        <w:rPr>
          <w:rFonts w:ascii="GHEA Grapalat" w:eastAsia="Times New Roman" w:hAnsi="GHEA Grapalat" w:cs="Times New Roman"/>
          <w:iCs/>
          <w:color w:val="000000"/>
          <w:sz w:val="21"/>
          <w:szCs w:val="21"/>
          <w:lang w:val="es-ES"/>
        </w:rPr>
        <w:t>աշխատանքները</w:t>
      </w:r>
      <w:proofErr w:type="spellEnd"/>
      <w:r w:rsidRPr="00C8279D">
        <w:rPr>
          <w:rFonts w:ascii="GHEA Grapalat" w:eastAsia="Times New Roman" w:hAnsi="GHEA Grapalat" w:cs="Times New Roman"/>
          <w:iCs/>
          <w:color w:val="000000"/>
          <w:sz w:val="21"/>
          <w:szCs w:val="21"/>
        </w:rPr>
        <w:t>՝</w:t>
      </w:r>
    </w:p>
    <w:p w14:paraId="1AC4E339" w14:textId="77777777" w:rsidR="00C8279D" w:rsidRPr="00C8279D" w:rsidRDefault="00C8279D" w:rsidP="00C8279D">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8279D" w:rsidRPr="00C8279D" w14:paraId="5EE917D4" w14:textId="77777777" w:rsidTr="00C8279D">
        <w:trPr>
          <w:jc w:val="right"/>
        </w:trPr>
        <w:tc>
          <w:tcPr>
            <w:tcW w:w="357" w:type="dxa"/>
            <w:vMerge w:val="restart"/>
            <w:shd w:val="clear" w:color="auto" w:fill="auto"/>
            <w:vAlign w:val="center"/>
          </w:tcPr>
          <w:p w14:paraId="0E4DC598"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r w:rsidRPr="00C8279D">
              <w:rPr>
                <w:rFonts w:ascii="GHEA Grapalat" w:eastAsia="Times New Roman" w:hAnsi="GHEA Grapalat" w:cs="Times New Roman"/>
                <w:sz w:val="18"/>
                <w:szCs w:val="18"/>
              </w:rPr>
              <w:t>N</w:t>
            </w:r>
          </w:p>
        </w:tc>
        <w:tc>
          <w:tcPr>
            <w:tcW w:w="10348" w:type="dxa"/>
            <w:gridSpan w:val="8"/>
            <w:shd w:val="clear" w:color="auto" w:fill="auto"/>
            <w:vAlign w:val="center"/>
          </w:tcPr>
          <w:p w14:paraId="58A2216C" w14:textId="77777777" w:rsidR="00C8279D" w:rsidRPr="00C8279D" w:rsidRDefault="00C8279D" w:rsidP="00C8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Sylfaen"/>
                <w:sz w:val="18"/>
                <w:szCs w:val="18"/>
              </w:rPr>
              <w:t>Կատարվածաշխատանքների</w:t>
            </w:r>
            <w:proofErr w:type="spellEnd"/>
          </w:p>
        </w:tc>
      </w:tr>
      <w:tr w:rsidR="00C8279D" w:rsidRPr="00C8279D" w14:paraId="33535C76" w14:textId="77777777" w:rsidTr="00C8279D">
        <w:trPr>
          <w:jc w:val="right"/>
        </w:trPr>
        <w:tc>
          <w:tcPr>
            <w:tcW w:w="357" w:type="dxa"/>
            <w:vMerge/>
            <w:shd w:val="clear" w:color="auto" w:fill="auto"/>
          </w:tcPr>
          <w:p w14:paraId="2F4419ED"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173" w:type="dxa"/>
            <w:vMerge w:val="restart"/>
            <w:shd w:val="clear" w:color="auto" w:fill="auto"/>
            <w:vAlign w:val="center"/>
          </w:tcPr>
          <w:p w14:paraId="62A360E1"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անվանումը</w:t>
            </w:r>
            <w:proofErr w:type="spellEnd"/>
          </w:p>
        </w:tc>
        <w:tc>
          <w:tcPr>
            <w:tcW w:w="1440" w:type="dxa"/>
            <w:vMerge w:val="restart"/>
            <w:shd w:val="clear" w:color="auto" w:fill="auto"/>
            <w:vAlign w:val="center"/>
          </w:tcPr>
          <w:p w14:paraId="30C87207"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proofErr w:type="gramStart"/>
            <w:r w:rsidRPr="00C8279D">
              <w:rPr>
                <w:rFonts w:ascii="GHEA Grapalat" w:eastAsia="Times New Roman" w:hAnsi="GHEA Grapalat" w:cs="Times New Roman"/>
                <w:sz w:val="18"/>
                <w:szCs w:val="18"/>
              </w:rPr>
              <w:t>տեխնիկական</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բնութագրի</w:t>
            </w:r>
            <w:proofErr w:type="spellEnd"/>
            <w:proofErr w:type="gram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համառոտ</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շարադրանքը</w:t>
            </w:r>
            <w:proofErr w:type="spellEnd"/>
          </w:p>
        </w:tc>
        <w:tc>
          <w:tcPr>
            <w:tcW w:w="2916" w:type="dxa"/>
            <w:gridSpan w:val="2"/>
            <w:shd w:val="clear" w:color="auto" w:fill="auto"/>
            <w:vAlign w:val="center"/>
          </w:tcPr>
          <w:p w14:paraId="14CB4BAA"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քանակական</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ցուցանիշը</w:t>
            </w:r>
            <w:proofErr w:type="spellEnd"/>
          </w:p>
        </w:tc>
        <w:tc>
          <w:tcPr>
            <w:tcW w:w="2976" w:type="dxa"/>
            <w:gridSpan w:val="2"/>
            <w:shd w:val="clear" w:color="auto" w:fill="auto"/>
            <w:vAlign w:val="center"/>
          </w:tcPr>
          <w:p w14:paraId="5622796B"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կատարման</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ժամկետը</w:t>
            </w:r>
            <w:proofErr w:type="spellEnd"/>
          </w:p>
        </w:tc>
        <w:tc>
          <w:tcPr>
            <w:tcW w:w="1168" w:type="dxa"/>
            <w:vMerge w:val="restart"/>
            <w:shd w:val="clear" w:color="auto" w:fill="auto"/>
            <w:vAlign w:val="center"/>
          </w:tcPr>
          <w:p w14:paraId="0398F4B6"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Վճարման</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ենթակա</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գումարը</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հազար</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դրամ</w:t>
            </w:r>
            <w:proofErr w:type="spellEnd"/>
            <w:r w:rsidRPr="00C8279D">
              <w:rPr>
                <w:rFonts w:ascii="GHEA Grapalat" w:eastAsia="Times New Roman" w:hAnsi="GHEA Grapalat" w:cs="Times New Roman"/>
                <w:sz w:val="18"/>
                <w:szCs w:val="18"/>
              </w:rPr>
              <w:t>/</w:t>
            </w:r>
          </w:p>
        </w:tc>
        <w:tc>
          <w:tcPr>
            <w:tcW w:w="675" w:type="dxa"/>
            <w:vMerge w:val="restart"/>
            <w:shd w:val="clear" w:color="auto" w:fill="auto"/>
            <w:vAlign w:val="center"/>
          </w:tcPr>
          <w:p w14:paraId="1DF0A0BE"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Վճարման</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ժամկետը</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ըստ</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վճարման</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ժամանակացույցի</w:t>
            </w:r>
            <w:proofErr w:type="spellEnd"/>
            <w:r w:rsidRPr="00C8279D">
              <w:rPr>
                <w:rFonts w:ascii="GHEA Grapalat" w:eastAsia="Times New Roman" w:hAnsi="GHEA Grapalat" w:cs="Times New Roman"/>
                <w:sz w:val="18"/>
                <w:szCs w:val="18"/>
              </w:rPr>
              <w:t>/</w:t>
            </w:r>
          </w:p>
        </w:tc>
      </w:tr>
      <w:tr w:rsidR="00C8279D" w:rsidRPr="00C8279D" w14:paraId="5CC8AD73" w14:textId="77777777" w:rsidTr="00C8279D">
        <w:trPr>
          <w:trHeight w:val="1105"/>
          <w:jc w:val="right"/>
        </w:trPr>
        <w:tc>
          <w:tcPr>
            <w:tcW w:w="357" w:type="dxa"/>
            <w:vMerge/>
            <w:tcBorders>
              <w:bottom w:val="single" w:sz="4" w:space="0" w:color="auto"/>
            </w:tcBorders>
            <w:shd w:val="clear" w:color="auto" w:fill="auto"/>
          </w:tcPr>
          <w:p w14:paraId="200EE0A1"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173" w:type="dxa"/>
            <w:vMerge/>
            <w:tcBorders>
              <w:bottom w:val="single" w:sz="4" w:space="0" w:color="auto"/>
            </w:tcBorders>
            <w:shd w:val="clear" w:color="auto" w:fill="auto"/>
            <w:vAlign w:val="center"/>
          </w:tcPr>
          <w:p w14:paraId="75CC3815"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440" w:type="dxa"/>
            <w:vMerge/>
            <w:tcBorders>
              <w:bottom w:val="single" w:sz="4" w:space="0" w:color="auto"/>
            </w:tcBorders>
            <w:shd w:val="clear" w:color="auto" w:fill="auto"/>
            <w:vAlign w:val="center"/>
          </w:tcPr>
          <w:p w14:paraId="3690754A"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800" w:type="dxa"/>
            <w:tcBorders>
              <w:bottom w:val="single" w:sz="4" w:space="0" w:color="auto"/>
            </w:tcBorders>
            <w:shd w:val="clear" w:color="auto" w:fill="auto"/>
            <w:vAlign w:val="center"/>
          </w:tcPr>
          <w:p w14:paraId="5EF074DE"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ըստ</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պայմանագրով</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հաստատված</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գնման</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ժամանակացույցի</w:t>
            </w:r>
            <w:proofErr w:type="spellEnd"/>
          </w:p>
        </w:tc>
        <w:tc>
          <w:tcPr>
            <w:tcW w:w="1116" w:type="dxa"/>
            <w:tcBorders>
              <w:bottom w:val="single" w:sz="4" w:space="0" w:color="auto"/>
            </w:tcBorders>
            <w:shd w:val="clear" w:color="auto" w:fill="auto"/>
            <w:vAlign w:val="center"/>
          </w:tcPr>
          <w:p w14:paraId="49C05272"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փաստացի</w:t>
            </w:r>
            <w:proofErr w:type="spellEnd"/>
          </w:p>
        </w:tc>
        <w:tc>
          <w:tcPr>
            <w:tcW w:w="1842" w:type="dxa"/>
            <w:tcBorders>
              <w:bottom w:val="single" w:sz="4" w:space="0" w:color="auto"/>
            </w:tcBorders>
            <w:shd w:val="clear" w:color="auto" w:fill="auto"/>
            <w:vAlign w:val="center"/>
          </w:tcPr>
          <w:p w14:paraId="7227CB88"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ըստ</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պայմանագրով</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հաստատված</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գնման</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Times New Roman"/>
                <w:sz w:val="18"/>
                <w:szCs w:val="18"/>
              </w:rPr>
              <w:t>ժամանակացույցի</w:t>
            </w:r>
            <w:proofErr w:type="spellEnd"/>
          </w:p>
        </w:tc>
        <w:tc>
          <w:tcPr>
            <w:tcW w:w="1134" w:type="dxa"/>
            <w:tcBorders>
              <w:bottom w:val="single" w:sz="4" w:space="0" w:color="auto"/>
            </w:tcBorders>
            <w:shd w:val="clear" w:color="auto" w:fill="auto"/>
            <w:vAlign w:val="center"/>
          </w:tcPr>
          <w:p w14:paraId="7BB824BA"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Times New Roman"/>
                <w:sz w:val="18"/>
                <w:szCs w:val="18"/>
              </w:rPr>
              <w:t>փաստացի</w:t>
            </w:r>
            <w:proofErr w:type="spellEnd"/>
          </w:p>
        </w:tc>
        <w:tc>
          <w:tcPr>
            <w:tcW w:w="1168" w:type="dxa"/>
            <w:vMerge/>
            <w:tcBorders>
              <w:bottom w:val="single" w:sz="4" w:space="0" w:color="auto"/>
            </w:tcBorders>
            <w:shd w:val="clear" w:color="auto" w:fill="auto"/>
            <w:vAlign w:val="center"/>
          </w:tcPr>
          <w:p w14:paraId="6265EB61"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675" w:type="dxa"/>
            <w:vMerge/>
            <w:tcBorders>
              <w:bottom w:val="single" w:sz="4" w:space="0" w:color="auto"/>
            </w:tcBorders>
            <w:shd w:val="clear" w:color="auto" w:fill="auto"/>
            <w:vAlign w:val="center"/>
          </w:tcPr>
          <w:p w14:paraId="7B03D328"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r>
      <w:tr w:rsidR="00C8279D" w:rsidRPr="00C8279D" w14:paraId="3FFC2922" w14:textId="77777777" w:rsidTr="00C8279D">
        <w:trPr>
          <w:jc w:val="right"/>
        </w:trPr>
        <w:tc>
          <w:tcPr>
            <w:tcW w:w="357" w:type="dxa"/>
            <w:shd w:val="clear" w:color="auto" w:fill="auto"/>
            <w:vAlign w:val="center"/>
          </w:tcPr>
          <w:p w14:paraId="19B301CD"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173" w:type="dxa"/>
            <w:shd w:val="clear" w:color="auto" w:fill="auto"/>
            <w:vAlign w:val="center"/>
          </w:tcPr>
          <w:p w14:paraId="0358D3F8"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440" w:type="dxa"/>
            <w:shd w:val="clear" w:color="auto" w:fill="auto"/>
            <w:vAlign w:val="center"/>
          </w:tcPr>
          <w:p w14:paraId="01C870F1"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800" w:type="dxa"/>
            <w:shd w:val="clear" w:color="auto" w:fill="auto"/>
            <w:vAlign w:val="center"/>
          </w:tcPr>
          <w:p w14:paraId="01A18899"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116" w:type="dxa"/>
            <w:shd w:val="clear" w:color="auto" w:fill="auto"/>
            <w:vAlign w:val="center"/>
          </w:tcPr>
          <w:p w14:paraId="2D020E28"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842" w:type="dxa"/>
            <w:shd w:val="clear" w:color="auto" w:fill="auto"/>
            <w:vAlign w:val="center"/>
          </w:tcPr>
          <w:p w14:paraId="42E5E453"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134" w:type="dxa"/>
            <w:shd w:val="clear" w:color="auto" w:fill="auto"/>
            <w:vAlign w:val="center"/>
          </w:tcPr>
          <w:p w14:paraId="08751C02"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1168" w:type="dxa"/>
            <w:shd w:val="clear" w:color="auto" w:fill="auto"/>
            <w:vAlign w:val="center"/>
          </w:tcPr>
          <w:p w14:paraId="0FC03E6A"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c>
          <w:tcPr>
            <w:tcW w:w="675" w:type="dxa"/>
            <w:shd w:val="clear" w:color="auto" w:fill="auto"/>
            <w:vAlign w:val="center"/>
          </w:tcPr>
          <w:p w14:paraId="5D271923"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
        </w:tc>
      </w:tr>
      <w:tr w:rsidR="00C8279D" w:rsidRPr="00C8279D" w14:paraId="7FCA40B6" w14:textId="77777777" w:rsidTr="00C8279D">
        <w:trPr>
          <w:jc w:val="right"/>
        </w:trPr>
        <w:tc>
          <w:tcPr>
            <w:tcW w:w="357" w:type="dxa"/>
            <w:shd w:val="clear" w:color="auto" w:fill="auto"/>
          </w:tcPr>
          <w:p w14:paraId="47C2D9E3"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c>
          <w:tcPr>
            <w:tcW w:w="1173" w:type="dxa"/>
            <w:shd w:val="clear" w:color="auto" w:fill="auto"/>
          </w:tcPr>
          <w:p w14:paraId="192DBFD2"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c>
          <w:tcPr>
            <w:tcW w:w="1440" w:type="dxa"/>
            <w:shd w:val="clear" w:color="auto" w:fill="auto"/>
          </w:tcPr>
          <w:p w14:paraId="0B24936A"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c>
          <w:tcPr>
            <w:tcW w:w="1800" w:type="dxa"/>
            <w:shd w:val="clear" w:color="auto" w:fill="auto"/>
          </w:tcPr>
          <w:p w14:paraId="1537FEDC"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c>
          <w:tcPr>
            <w:tcW w:w="1116" w:type="dxa"/>
            <w:shd w:val="clear" w:color="auto" w:fill="auto"/>
          </w:tcPr>
          <w:p w14:paraId="2038FDFD"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c>
          <w:tcPr>
            <w:tcW w:w="1842" w:type="dxa"/>
            <w:shd w:val="clear" w:color="auto" w:fill="auto"/>
          </w:tcPr>
          <w:p w14:paraId="45749200"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c>
          <w:tcPr>
            <w:tcW w:w="1134" w:type="dxa"/>
            <w:shd w:val="clear" w:color="auto" w:fill="auto"/>
          </w:tcPr>
          <w:p w14:paraId="2411E198"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c>
          <w:tcPr>
            <w:tcW w:w="1168" w:type="dxa"/>
            <w:shd w:val="clear" w:color="auto" w:fill="auto"/>
          </w:tcPr>
          <w:p w14:paraId="5D0844A8"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c>
          <w:tcPr>
            <w:tcW w:w="675" w:type="dxa"/>
            <w:shd w:val="clear" w:color="auto" w:fill="auto"/>
          </w:tcPr>
          <w:p w14:paraId="213EC2F7" w14:textId="77777777" w:rsidR="00C8279D" w:rsidRPr="00C8279D" w:rsidRDefault="00C8279D" w:rsidP="00C8279D">
            <w:pPr>
              <w:spacing w:after="0" w:line="240" w:lineRule="auto"/>
              <w:jc w:val="center"/>
              <w:rPr>
                <w:rFonts w:ascii="GHEA Grapalat" w:eastAsia="Times New Roman" w:hAnsi="GHEA Grapalat" w:cs="Times New Roman"/>
                <w:sz w:val="24"/>
                <w:szCs w:val="24"/>
              </w:rPr>
            </w:pPr>
          </w:p>
        </w:tc>
      </w:tr>
    </w:tbl>
    <w:p w14:paraId="0D219529" w14:textId="77777777" w:rsidR="00C8279D" w:rsidRPr="00C8279D" w:rsidRDefault="00C8279D" w:rsidP="00C8279D">
      <w:pPr>
        <w:spacing w:after="0" w:line="240" w:lineRule="auto"/>
        <w:ind w:firstLine="375"/>
        <w:jc w:val="both"/>
        <w:rPr>
          <w:rFonts w:ascii="Arial" w:eastAsia="Times New Roman" w:hAnsi="Arial" w:cs="Arial"/>
          <w:iCs/>
          <w:color w:val="000000"/>
          <w:sz w:val="21"/>
          <w:szCs w:val="21"/>
          <w:lang w:val="es-ES"/>
        </w:rPr>
      </w:pPr>
      <w:r w:rsidRPr="00C8279D">
        <w:rPr>
          <w:rFonts w:ascii="Arial" w:eastAsia="Times New Roman" w:hAnsi="Arial" w:cs="Arial"/>
          <w:iCs/>
          <w:color w:val="000000"/>
          <w:sz w:val="21"/>
          <w:szCs w:val="21"/>
          <w:lang w:val="es-ES"/>
        </w:rPr>
        <w:t> </w:t>
      </w:r>
    </w:p>
    <w:p w14:paraId="5C63EFEE" w14:textId="77777777" w:rsidR="00C8279D" w:rsidRPr="00C8279D" w:rsidRDefault="00C8279D" w:rsidP="00C8279D">
      <w:pPr>
        <w:spacing w:after="0" w:line="240" w:lineRule="auto"/>
        <w:ind w:firstLine="375"/>
        <w:jc w:val="both"/>
        <w:rPr>
          <w:rFonts w:ascii="GHEA Grapalat" w:eastAsia="Times New Roman" w:hAnsi="GHEA Grapalat" w:cs="Times New Roman"/>
          <w:iCs/>
          <w:snapToGrid w:val="0"/>
          <w:color w:val="000000"/>
          <w:sz w:val="21"/>
          <w:szCs w:val="21"/>
          <w:lang w:val="es-ES"/>
        </w:rPr>
      </w:pPr>
      <w:r w:rsidRPr="00C8279D">
        <w:rPr>
          <w:rFonts w:ascii="Arial" w:eastAsia="Times New Roman" w:hAnsi="Arial" w:cs="Arial"/>
          <w:iCs/>
          <w:color w:val="000000"/>
          <w:sz w:val="21"/>
          <w:szCs w:val="21"/>
          <w:lang w:val="es-ES"/>
        </w:rPr>
        <w:t> </w:t>
      </w:r>
      <w:r w:rsidRPr="00C8279D">
        <w:rPr>
          <w:rFonts w:ascii="GHEA Grapalat" w:eastAsia="Times New Roman" w:hAnsi="GHEA Grapalat" w:cs="Times New Roman"/>
          <w:iCs/>
          <w:snapToGrid w:val="0"/>
          <w:color w:val="000000"/>
          <w:sz w:val="21"/>
          <w:szCs w:val="21"/>
          <w:lang w:val="hy-AM"/>
        </w:rPr>
        <w:t xml:space="preserve">Սույն </w:t>
      </w:r>
      <w:proofErr w:type="spellStart"/>
      <w:r w:rsidRPr="00C8279D">
        <w:rPr>
          <w:rFonts w:ascii="GHEA Grapalat" w:eastAsia="Times New Roman" w:hAnsi="GHEA Grapalat" w:cs="Times New Roman"/>
          <w:iCs/>
          <w:snapToGrid w:val="0"/>
          <w:color w:val="000000"/>
          <w:sz w:val="21"/>
          <w:szCs w:val="21"/>
        </w:rPr>
        <w:t>արձանագրությաներկկողմ</w:t>
      </w:r>
      <w:proofErr w:type="spellEnd"/>
      <w:r w:rsidRPr="00C8279D">
        <w:rPr>
          <w:rFonts w:ascii="GHEA Grapalat" w:eastAsia="Times New Roman" w:hAnsi="GHEA Grapalat" w:cs="Times New Roman"/>
          <w:iCs/>
          <w:snapToGrid w:val="0"/>
          <w:color w:val="000000"/>
          <w:sz w:val="21"/>
          <w:szCs w:val="21"/>
          <w:lang w:val="hy-AM"/>
        </w:rPr>
        <w:t>հաստատման համար հիմք հանդիսացած</w:t>
      </w:r>
      <w:proofErr w:type="spellStart"/>
      <w:r w:rsidRPr="00C8279D">
        <w:rPr>
          <w:rFonts w:ascii="GHEA Grapalat" w:eastAsia="Times New Roman" w:hAnsi="GHEA Grapalat" w:cs="Times New Roman"/>
          <w:iCs/>
          <w:snapToGrid w:val="0"/>
          <w:color w:val="000000"/>
          <w:sz w:val="21"/>
          <w:szCs w:val="21"/>
        </w:rPr>
        <w:t>հաշիվապրանքագիրըև</w:t>
      </w:r>
      <w:proofErr w:type="spellEnd"/>
      <w:r w:rsidRPr="00C8279D">
        <w:rPr>
          <w:rFonts w:ascii="GHEA Grapalat" w:eastAsia="Times New Roman" w:hAnsi="GHEA Grapalat" w:cs="Times New Roman"/>
          <w:iCs/>
          <w:snapToGrid w:val="0"/>
          <w:color w:val="000000"/>
          <w:sz w:val="21"/>
          <w:szCs w:val="21"/>
          <w:lang w:val="hy-AM"/>
        </w:rPr>
        <w:t xml:space="preserve">դրական </w:t>
      </w:r>
      <w:proofErr w:type="spellStart"/>
      <w:r w:rsidRPr="00C8279D">
        <w:rPr>
          <w:rFonts w:ascii="GHEA Grapalat" w:eastAsia="Times New Roman" w:hAnsi="GHEA Grapalat" w:cs="Times New Roman"/>
          <w:color w:val="000000"/>
          <w:sz w:val="21"/>
          <w:szCs w:val="21"/>
          <w:lang w:val="es-ES"/>
        </w:rPr>
        <w:t>եզրակացությունը</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r w:rsidRPr="00C8279D">
        <w:rPr>
          <w:rFonts w:ascii="GHEA Grapalat" w:eastAsia="Times New Roman" w:hAnsi="GHEA Grapalat" w:cs="Times New Roman"/>
          <w:iCs/>
          <w:snapToGrid w:val="0"/>
          <w:color w:val="000000"/>
          <w:sz w:val="21"/>
          <w:szCs w:val="21"/>
          <w:lang w:val="es-ES"/>
        </w:rPr>
        <w:t>հանդիսանում</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r w:rsidRPr="00C8279D">
        <w:rPr>
          <w:rFonts w:ascii="GHEA Grapalat" w:eastAsia="Times New Roman" w:hAnsi="GHEA Grapalat" w:cs="Times New Roman"/>
          <w:iCs/>
          <w:snapToGrid w:val="0"/>
          <w:color w:val="000000"/>
          <w:sz w:val="21"/>
          <w:szCs w:val="21"/>
          <w:lang w:val="es-ES"/>
        </w:rPr>
        <w:t>են</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r w:rsidRPr="00C8279D">
        <w:rPr>
          <w:rFonts w:ascii="GHEA Grapalat" w:eastAsia="Times New Roman" w:hAnsi="GHEA Grapalat" w:cs="Times New Roman"/>
          <w:iCs/>
          <w:snapToGrid w:val="0"/>
          <w:color w:val="000000"/>
          <w:sz w:val="21"/>
          <w:szCs w:val="21"/>
          <w:lang w:val="es-ES"/>
        </w:rPr>
        <w:t>սույն</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r w:rsidRPr="00C8279D">
        <w:rPr>
          <w:rFonts w:ascii="GHEA Grapalat" w:eastAsia="Times New Roman" w:hAnsi="GHEA Grapalat" w:cs="Times New Roman"/>
          <w:iCs/>
          <w:snapToGrid w:val="0"/>
          <w:color w:val="000000"/>
          <w:sz w:val="21"/>
          <w:szCs w:val="21"/>
          <w:lang w:val="es-ES"/>
        </w:rPr>
        <w:t>արձանագրության</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r w:rsidRPr="00C8279D">
        <w:rPr>
          <w:rFonts w:ascii="GHEA Grapalat" w:eastAsia="Times New Roman" w:hAnsi="GHEA Grapalat" w:cs="Times New Roman"/>
          <w:iCs/>
          <w:snapToGrid w:val="0"/>
          <w:color w:val="000000"/>
          <w:sz w:val="21"/>
          <w:szCs w:val="21"/>
          <w:lang w:val="es-ES"/>
        </w:rPr>
        <w:t>բաղկացուցիչ</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r w:rsidRPr="00C8279D">
        <w:rPr>
          <w:rFonts w:ascii="GHEA Grapalat" w:eastAsia="Times New Roman" w:hAnsi="GHEA Grapalat" w:cs="Times New Roman"/>
          <w:iCs/>
          <w:snapToGrid w:val="0"/>
          <w:color w:val="000000"/>
          <w:sz w:val="21"/>
          <w:szCs w:val="21"/>
          <w:lang w:val="es-ES"/>
        </w:rPr>
        <w:t>մասը</w:t>
      </w:r>
      <w:proofErr w:type="spellEnd"/>
      <w:r w:rsidRPr="00C8279D">
        <w:rPr>
          <w:rFonts w:ascii="GHEA Grapalat" w:eastAsia="Times New Roman" w:hAnsi="GHEA Grapalat" w:cs="Times New Roman"/>
          <w:iCs/>
          <w:snapToGrid w:val="0"/>
          <w:color w:val="000000"/>
          <w:sz w:val="21"/>
          <w:szCs w:val="21"/>
          <w:lang w:val="es-ES"/>
        </w:rPr>
        <w:t xml:space="preserve"> և </w:t>
      </w:r>
      <w:proofErr w:type="spellStart"/>
      <w:r w:rsidRPr="00C8279D">
        <w:rPr>
          <w:rFonts w:ascii="GHEA Grapalat" w:eastAsia="Times New Roman" w:hAnsi="GHEA Grapalat" w:cs="Times New Roman"/>
          <w:iCs/>
          <w:snapToGrid w:val="0"/>
          <w:color w:val="000000"/>
          <w:sz w:val="21"/>
          <w:szCs w:val="21"/>
          <w:lang w:val="es-ES"/>
        </w:rPr>
        <w:t>կցվում</w:t>
      </w:r>
      <w:proofErr w:type="spellEnd"/>
      <w:r w:rsidRPr="00C8279D">
        <w:rPr>
          <w:rFonts w:ascii="GHEA Grapalat" w:eastAsia="Times New Roman" w:hAnsi="GHEA Grapalat" w:cs="Times New Roman"/>
          <w:iCs/>
          <w:snapToGrid w:val="0"/>
          <w:color w:val="000000"/>
          <w:sz w:val="21"/>
          <w:szCs w:val="21"/>
          <w:lang w:val="es-ES"/>
        </w:rPr>
        <w:t xml:space="preserve"> </w:t>
      </w:r>
      <w:proofErr w:type="spellStart"/>
      <w:r w:rsidRPr="00C8279D">
        <w:rPr>
          <w:rFonts w:ascii="GHEA Grapalat" w:eastAsia="Times New Roman" w:hAnsi="GHEA Grapalat" w:cs="Times New Roman"/>
          <w:iCs/>
          <w:snapToGrid w:val="0"/>
          <w:color w:val="000000"/>
          <w:sz w:val="21"/>
          <w:szCs w:val="21"/>
          <w:lang w:val="es-ES"/>
        </w:rPr>
        <w:t>են</w:t>
      </w:r>
      <w:proofErr w:type="spellEnd"/>
      <w:r w:rsidRPr="00C8279D">
        <w:rPr>
          <w:rFonts w:ascii="GHEA Grapalat" w:eastAsia="Times New Roman" w:hAnsi="GHEA Grapalat" w:cs="Times New Roman"/>
          <w:iCs/>
          <w:snapToGrid w:val="0"/>
          <w:color w:val="000000"/>
          <w:sz w:val="21"/>
          <w:szCs w:val="21"/>
          <w:lang w:val="es-ES"/>
        </w:rPr>
        <w:t>:</w:t>
      </w:r>
    </w:p>
    <w:p w14:paraId="00F8537C" w14:textId="77777777" w:rsidR="00C8279D" w:rsidRPr="00C8279D" w:rsidRDefault="00C8279D" w:rsidP="00C8279D">
      <w:pPr>
        <w:spacing w:after="0" w:line="240" w:lineRule="auto"/>
        <w:ind w:firstLine="375"/>
        <w:jc w:val="both"/>
        <w:rPr>
          <w:rFonts w:ascii="GHEA Grapalat" w:eastAsia="Times New Roman" w:hAnsi="GHEA Grapalat" w:cs="Times New Roman"/>
          <w:iCs/>
          <w:snapToGrid w:val="0"/>
          <w:color w:val="000000"/>
          <w:sz w:val="21"/>
          <w:szCs w:val="21"/>
          <w:lang w:val="es-ES"/>
        </w:rPr>
      </w:pPr>
    </w:p>
    <w:p w14:paraId="51A75D3D" w14:textId="77777777" w:rsidR="00C8279D" w:rsidRPr="00C8279D" w:rsidRDefault="00C8279D" w:rsidP="00C8279D">
      <w:pPr>
        <w:spacing w:after="0" w:line="240" w:lineRule="auto"/>
        <w:ind w:firstLine="375"/>
        <w:jc w:val="both"/>
        <w:rPr>
          <w:rFonts w:ascii="GHEA Grapalat" w:eastAsia="Times New Roman" w:hAnsi="GHEA Grapalat" w:cs="Times New Roman"/>
          <w:iCs/>
          <w:snapToGrid w:val="0"/>
          <w:color w:val="000000"/>
          <w:sz w:val="2"/>
          <w:szCs w:val="21"/>
          <w:lang w:val="es-ES"/>
        </w:rPr>
      </w:pPr>
    </w:p>
    <w:p w14:paraId="1CB0D8E9" w14:textId="77777777" w:rsidR="00C8279D" w:rsidRPr="00C8279D" w:rsidRDefault="00C8279D" w:rsidP="00C8279D">
      <w:pPr>
        <w:spacing w:after="0" w:line="240" w:lineRule="auto"/>
        <w:ind w:firstLine="375"/>
        <w:rPr>
          <w:rFonts w:ascii="GHEA Grapalat" w:eastAsia="Times New Roman" w:hAnsi="GHEA Grapalat" w:cs="Times New Roman"/>
          <w:iCs/>
          <w:snapToGrid w:val="0"/>
          <w:color w:val="000000"/>
          <w:sz w:val="2"/>
          <w:szCs w:val="21"/>
          <w:lang w:val="es-ES"/>
        </w:rPr>
      </w:pPr>
      <w:r w:rsidRPr="00C8279D">
        <w:rPr>
          <w:rFonts w:ascii="Courier New" w:eastAsia="Times New Roman"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8279D" w:rsidRPr="00C8279D" w14:paraId="026D4856" w14:textId="77777777" w:rsidTr="00C8279D">
        <w:trPr>
          <w:trHeight w:val="266"/>
          <w:tblCellSpacing w:w="7" w:type="dxa"/>
          <w:jc w:val="center"/>
        </w:trPr>
        <w:tc>
          <w:tcPr>
            <w:tcW w:w="0" w:type="auto"/>
            <w:vAlign w:val="center"/>
          </w:tcPr>
          <w:p w14:paraId="477E293A"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rPr>
            </w:pPr>
            <w:proofErr w:type="spellStart"/>
            <w:r w:rsidRPr="00C8279D">
              <w:rPr>
                <w:rFonts w:ascii="GHEA Grapalat" w:eastAsia="Times New Roman" w:hAnsi="GHEA Grapalat" w:cs="Times New Roman"/>
                <w:iCs/>
                <w:color w:val="000000"/>
                <w:sz w:val="21"/>
                <w:szCs w:val="21"/>
              </w:rPr>
              <w:t>Աշխատանքը</w:t>
            </w:r>
            <w:proofErr w:type="spellEnd"/>
            <w:r w:rsidRPr="00C8279D">
              <w:rPr>
                <w:rFonts w:ascii="GHEA Grapalat" w:eastAsia="Times New Roman" w:hAnsi="GHEA Grapalat" w:cs="Times New Roman"/>
                <w:iCs/>
                <w:color w:val="000000"/>
                <w:sz w:val="21"/>
                <w:szCs w:val="21"/>
              </w:rPr>
              <w:t xml:space="preserve"> </w:t>
            </w:r>
            <w:proofErr w:type="spellStart"/>
            <w:r w:rsidRPr="00C8279D">
              <w:rPr>
                <w:rFonts w:ascii="GHEA Grapalat" w:eastAsia="Times New Roman" w:hAnsi="GHEA Grapalat" w:cs="Times New Roman"/>
                <w:iCs/>
                <w:color w:val="000000"/>
                <w:sz w:val="21"/>
                <w:szCs w:val="21"/>
              </w:rPr>
              <w:t>հանձնեց</w:t>
            </w:r>
            <w:proofErr w:type="spellEnd"/>
            <w:r w:rsidRPr="00C8279D">
              <w:rPr>
                <w:rFonts w:ascii="GHEA Grapalat" w:eastAsia="Times New Roman" w:hAnsi="GHEA Grapalat" w:cs="Times New Roman"/>
                <w:iCs/>
                <w:color w:val="000000"/>
                <w:sz w:val="21"/>
                <w:szCs w:val="21"/>
              </w:rPr>
              <w:t xml:space="preserve"> </w:t>
            </w:r>
          </w:p>
        </w:tc>
        <w:tc>
          <w:tcPr>
            <w:tcW w:w="0" w:type="auto"/>
            <w:vAlign w:val="center"/>
          </w:tcPr>
          <w:p w14:paraId="4E0073F4" w14:textId="77777777" w:rsidR="00C8279D" w:rsidRPr="00C8279D" w:rsidRDefault="00C8279D" w:rsidP="00C8279D">
            <w:pPr>
              <w:spacing w:after="0" w:line="240" w:lineRule="auto"/>
              <w:jc w:val="center"/>
              <w:rPr>
                <w:rFonts w:ascii="GHEA Grapalat" w:eastAsia="Times New Roman" w:hAnsi="GHEA Grapalat" w:cs="Times New Roman"/>
                <w:iCs/>
                <w:color w:val="000000"/>
                <w:sz w:val="21"/>
                <w:szCs w:val="21"/>
              </w:rPr>
            </w:pPr>
            <w:proofErr w:type="spellStart"/>
            <w:r w:rsidRPr="00C8279D">
              <w:rPr>
                <w:rFonts w:ascii="GHEA Grapalat" w:eastAsia="Times New Roman" w:hAnsi="GHEA Grapalat" w:cs="Times New Roman"/>
                <w:iCs/>
                <w:color w:val="000000"/>
                <w:sz w:val="21"/>
                <w:szCs w:val="21"/>
              </w:rPr>
              <w:t>Աշխատանքը</w:t>
            </w:r>
            <w:proofErr w:type="spellEnd"/>
            <w:r w:rsidRPr="00C8279D">
              <w:rPr>
                <w:rFonts w:ascii="GHEA Grapalat" w:eastAsia="Times New Roman" w:hAnsi="GHEA Grapalat" w:cs="Times New Roman"/>
                <w:iCs/>
                <w:color w:val="000000"/>
                <w:sz w:val="21"/>
                <w:szCs w:val="21"/>
              </w:rPr>
              <w:t xml:space="preserve"> </w:t>
            </w:r>
            <w:proofErr w:type="spellStart"/>
            <w:r w:rsidRPr="00C8279D">
              <w:rPr>
                <w:rFonts w:ascii="GHEA Grapalat" w:eastAsia="Times New Roman" w:hAnsi="GHEA Grapalat" w:cs="Times New Roman"/>
                <w:iCs/>
                <w:color w:val="000000"/>
                <w:sz w:val="21"/>
                <w:szCs w:val="21"/>
              </w:rPr>
              <w:t>ընդունեց</w:t>
            </w:r>
            <w:proofErr w:type="spellEnd"/>
          </w:p>
        </w:tc>
      </w:tr>
      <w:tr w:rsidR="00C8279D" w:rsidRPr="00C8279D" w14:paraId="29A9CAC7" w14:textId="77777777" w:rsidTr="00C8279D">
        <w:trPr>
          <w:trHeight w:val="473"/>
          <w:tblCellSpacing w:w="7" w:type="dxa"/>
          <w:jc w:val="center"/>
        </w:trPr>
        <w:tc>
          <w:tcPr>
            <w:tcW w:w="0" w:type="auto"/>
            <w:vAlign w:val="center"/>
          </w:tcPr>
          <w:p w14:paraId="357CC5E9" w14:textId="77777777" w:rsidR="00C8279D" w:rsidRPr="00C8279D" w:rsidRDefault="00C8279D" w:rsidP="00C8279D">
            <w:pPr>
              <w:spacing w:after="0" w:line="240" w:lineRule="auto"/>
              <w:jc w:val="center"/>
              <w:rPr>
                <w:rFonts w:ascii="GHEA Grapalat" w:eastAsia="Times New Roman" w:hAnsi="GHEA Grapalat" w:cs="Times New Roman"/>
                <w:iCs/>
                <w:sz w:val="21"/>
                <w:szCs w:val="21"/>
              </w:rPr>
            </w:pPr>
            <w:r w:rsidRPr="00C8279D">
              <w:rPr>
                <w:rFonts w:ascii="GHEA Grapalat" w:eastAsia="Times New Roman" w:hAnsi="GHEA Grapalat" w:cs="Times New Roman"/>
                <w:iCs/>
                <w:sz w:val="21"/>
                <w:szCs w:val="21"/>
              </w:rPr>
              <w:t xml:space="preserve">___________________________ </w:t>
            </w:r>
          </w:p>
          <w:p w14:paraId="0EC15E1B" w14:textId="77777777" w:rsidR="00C8279D" w:rsidRPr="00C8279D" w:rsidRDefault="00C8279D" w:rsidP="00C8279D">
            <w:pPr>
              <w:spacing w:after="0" w:line="240" w:lineRule="auto"/>
              <w:jc w:val="center"/>
              <w:rPr>
                <w:rFonts w:ascii="GHEA Grapalat" w:eastAsia="Times New Roman" w:hAnsi="GHEA Grapalat" w:cs="Times New Roman"/>
                <w:iCs/>
                <w:sz w:val="21"/>
                <w:szCs w:val="21"/>
              </w:rPr>
            </w:pPr>
            <w:proofErr w:type="spellStart"/>
            <w:r w:rsidRPr="00C8279D">
              <w:rPr>
                <w:rFonts w:ascii="GHEA Grapalat" w:eastAsia="Times New Roman" w:hAnsi="GHEA Grapalat" w:cs="Times New Roman"/>
                <w:iCs/>
                <w:sz w:val="15"/>
                <w:szCs w:val="15"/>
              </w:rPr>
              <w:t>ստորագրություն</w:t>
            </w:r>
            <w:proofErr w:type="spellEnd"/>
            <w:r w:rsidRPr="00C8279D">
              <w:rPr>
                <w:rFonts w:ascii="GHEA Grapalat" w:eastAsia="Times New Roman" w:hAnsi="GHEA Grapalat" w:cs="Times New Roman"/>
                <w:iCs/>
                <w:sz w:val="15"/>
                <w:szCs w:val="15"/>
              </w:rPr>
              <w:t xml:space="preserve"> </w:t>
            </w:r>
          </w:p>
        </w:tc>
        <w:tc>
          <w:tcPr>
            <w:tcW w:w="0" w:type="auto"/>
            <w:vAlign w:val="center"/>
          </w:tcPr>
          <w:p w14:paraId="2B43EFDA" w14:textId="77777777" w:rsidR="00C8279D" w:rsidRPr="00C8279D" w:rsidRDefault="00C8279D" w:rsidP="00C8279D">
            <w:pPr>
              <w:spacing w:after="0" w:line="240" w:lineRule="auto"/>
              <w:jc w:val="center"/>
              <w:rPr>
                <w:rFonts w:ascii="GHEA Grapalat" w:eastAsia="Times New Roman" w:hAnsi="GHEA Grapalat" w:cs="Times New Roman"/>
                <w:iCs/>
                <w:sz w:val="21"/>
                <w:szCs w:val="21"/>
              </w:rPr>
            </w:pPr>
            <w:r w:rsidRPr="00C8279D">
              <w:rPr>
                <w:rFonts w:ascii="GHEA Grapalat" w:eastAsia="Times New Roman" w:hAnsi="GHEA Grapalat" w:cs="Times New Roman"/>
                <w:iCs/>
                <w:sz w:val="21"/>
                <w:szCs w:val="21"/>
              </w:rPr>
              <w:t>___________________________</w:t>
            </w:r>
          </w:p>
          <w:p w14:paraId="685540F4" w14:textId="77777777" w:rsidR="00C8279D" w:rsidRPr="00C8279D" w:rsidRDefault="00C8279D" w:rsidP="00C8279D">
            <w:pPr>
              <w:spacing w:after="0" w:line="240" w:lineRule="auto"/>
              <w:jc w:val="center"/>
              <w:rPr>
                <w:rFonts w:ascii="GHEA Grapalat" w:eastAsia="Times New Roman" w:hAnsi="GHEA Grapalat" w:cs="Times New Roman"/>
                <w:iCs/>
                <w:sz w:val="21"/>
                <w:szCs w:val="21"/>
              </w:rPr>
            </w:pPr>
            <w:proofErr w:type="spellStart"/>
            <w:r w:rsidRPr="00C8279D">
              <w:rPr>
                <w:rFonts w:ascii="GHEA Grapalat" w:eastAsia="Times New Roman" w:hAnsi="GHEA Grapalat" w:cs="Times New Roman"/>
                <w:iCs/>
                <w:sz w:val="15"/>
                <w:szCs w:val="15"/>
              </w:rPr>
              <w:t>ստորագրություն</w:t>
            </w:r>
            <w:proofErr w:type="spellEnd"/>
            <w:r w:rsidRPr="00C8279D">
              <w:rPr>
                <w:rFonts w:ascii="GHEA Grapalat" w:eastAsia="Times New Roman" w:hAnsi="GHEA Grapalat" w:cs="Times New Roman"/>
                <w:iCs/>
                <w:sz w:val="15"/>
                <w:szCs w:val="15"/>
              </w:rPr>
              <w:t xml:space="preserve"> </w:t>
            </w:r>
          </w:p>
        </w:tc>
      </w:tr>
      <w:tr w:rsidR="00C8279D" w:rsidRPr="00C8279D" w14:paraId="0765C18E" w14:textId="77777777" w:rsidTr="00C8279D">
        <w:trPr>
          <w:trHeight w:val="503"/>
          <w:tblCellSpacing w:w="7" w:type="dxa"/>
          <w:jc w:val="center"/>
        </w:trPr>
        <w:tc>
          <w:tcPr>
            <w:tcW w:w="0" w:type="auto"/>
            <w:vAlign w:val="center"/>
          </w:tcPr>
          <w:p w14:paraId="71D4EA9D" w14:textId="77777777" w:rsidR="00C8279D" w:rsidRPr="00C8279D" w:rsidRDefault="00C8279D" w:rsidP="00C8279D">
            <w:pPr>
              <w:spacing w:after="0" w:line="240" w:lineRule="auto"/>
              <w:jc w:val="center"/>
              <w:rPr>
                <w:rFonts w:ascii="GHEA Grapalat" w:eastAsia="Times New Roman" w:hAnsi="GHEA Grapalat" w:cs="Times New Roman"/>
                <w:iCs/>
                <w:sz w:val="21"/>
                <w:szCs w:val="21"/>
              </w:rPr>
            </w:pPr>
            <w:r w:rsidRPr="00C8279D">
              <w:rPr>
                <w:rFonts w:ascii="GHEA Grapalat" w:eastAsia="Times New Roman" w:hAnsi="GHEA Grapalat" w:cs="Times New Roman"/>
                <w:iCs/>
                <w:sz w:val="21"/>
                <w:szCs w:val="21"/>
              </w:rPr>
              <w:t xml:space="preserve">___________________________ </w:t>
            </w:r>
          </w:p>
          <w:p w14:paraId="10397D54" w14:textId="77777777" w:rsidR="00C8279D" w:rsidRPr="00C8279D" w:rsidRDefault="00C8279D" w:rsidP="00C8279D">
            <w:pPr>
              <w:spacing w:after="0" w:line="240" w:lineRule="auto"/>
              <w:jc w:val="center"/>
              <w:rPr>
                <w:rFonts w:ascii="GHEA Grapalat" w:eastAsia="Times New Roman" w:hAnsi="GHEA Grapalat" w:cs="Times New Roman"/>
                <w:iCs/>
                <w:sz w:val="21"/>
                <w:szCs w:val="21"/>
              </w:rPr>
            </w:pPr>
            <w:proofErr w:type="spellStart"/>
            <w:r w:rsidRPr="00C8279D">
              <w:rPr>
                <w:rFonts w:ascii="GHEA Grapalat" w:eastAsia="Times New Roman" w:hAnsi="GHEA Grapalat" w:cs="Times New Roman"/>
                <w:iCs/>
                <w:sz w:val="15"/>
                <w:szCs w:val="15"/>
              </w:rPr>
              <w:t>ազգանուն</w:t>
            </w:r>
            <w:proofErr w:type="spellEnd"/>
            <w:r w:rsidRPr="00C8279D">
              <w:rPr>
                <w:rFonts w:ascii="GHEA Grapalat" w:eastAsia="Times New Roman" w:hAnsi="GHEA Grapalat" w:cs="Times New Roman"/>
                <w:iCs/>
                <w:sz w:val="15"/>
                <w:szCs w:val="15"/>
              </w:rPr>
              <w:t xml:space="preserve">, </w:t>
            </w:r>
            <w:proofErr w:type="spellStart"/>
            <w:r w:rsidRPr="00C8279D">
              <w:rPr>
                <w:rFonts w:ascii="GHEA Grapalat" w:eastAsia="Times New Roman" w:hAnsi="GHEA Grapalat" w:cs="Times New Roman"/>
                <w:iCs/>
                <w:sz w:val="15"/>
                <w:szCs w:val="15"/>
              </w:rPr>
              <w:t>անուն</w:t>
            </w:r>
            <w:proofErr w:type="spellEnd"/>
          </w:p>
        </w:tc>
        <w:tc>
          <w:tcPr>
            <w:tcW w:w="0" w:type="auto"/>
            <w:vAlign w:val="center"/>
          </w:tcPr>
          <w:p w14:paraId="0889AF66" w14:textId="77777777" w:rsidR="00C8279D" w:rsidRPr="00C8279D" w:rsidRDefault="00C8279D" w:rsidP="00C8279D">
            <w:pPr>
              <w:spacing w:after="0" w:line="240" w:lineRule="auto"/>
              <w:jc w:val="center"/>
              <w:rPr>
                <w:rFonts w:ascii="GHEA Grapalat" w:eastAsia="Times New Roman" w:hAnsi="GHEA Grapalat" w:cs="Times New Roman"/>
                <w:iCs/>
                <w:sz w:val="21"/>
                <w:szCs w:val="21"/>
              </w:rPr>
            </w:pPr>
            <w:r w:rsidRPr="00C8279D">
              <w:rPr>
                <w:rFonts w:ascii="GHEA Grapalat" w:eastAsia="Times New Roman" w:hAnsi="GHEA Grapalat" w:cs="Times New Roman"/>
                <w:iCs/>
                <w:sz w:val="21"/>
                <w:szCs w:val="21"/>
              </w:rPr>
              <w:t>___________________________</w:t>
            </w:r>
          </w:p>
          <w:p w14:paraId="251A9228" w14:textId="77777777" w:rsidR="00C8279D" w:rsidRPr="00C8279D" w:rsidRDefault="00C8279D" w:rsidP="00C8279D">
            <w:pPr>
              <w:spacing w:after="0" w:line="240" w:lineRule="auto"/>
              <w:jc w:val="center"/>
              <w:rPr>
                <w:rFonts w:ascii="GHEA Grapalat" w:eastAsia="Times New Roman" w:hAnsi="GHEA Grapalat" w:cs="Times New Roman"/>
                <w:iCs/>
                <w:sz w:val="21"/>
                <w:szCs w:val="21"/>
              </w:rPr>
            </w:pPr>
            <w:proofErr w:type="spellStart"/>
            <w:r w:rsidRPr="00C8279D">
              <w:rPr>
                <w:rFonts w:ascii="GHEA Grapalat" w:eastAsia="Times New Roman" w:hAnsi="GHEA Grapalat" w:cs="Times New Roman"/>
                <w:iCs/>
                <w:sz w:val="15"/>
                <w:szCs w:val="15"/>
              </w:rPr>
              <w:t>ազգանուն</w:t>
            </w:r>
            <w:proofErr w:type="spellEnd"/>
            <w:r w:rsidRPr="00C8279D">
              <w:rPr>
                <w:rFonts w:ascii="GHEA Grapalat" w:eastAsia="Times New Roman" w:hAnsi="GHEA Grapalat" w:cs="Times New Roman"/>
                <w:iCs/>
                <w:sz w:val="15"/>
                <w:szCs w:val="15"/>
              </w:rPr>
              <w:t xml:space="preserve">, </w:t>
            </w:r>
            <w:proofErr w:type="spellStart"/>
            <w:r w:rsidRPr="00C8279D">
              <w:rPr>
                <w:rFonts w:ascii="GHEA Grapalat" w:eastAsia="Times New Roman" w:hAnsi="GHEA Grapalat" w:cs="Times New Roman"/>
                <w:iCs/>
                <w:sz w:val="15"/>
                <w:szCs w:val="15"/>
              </w:rPr>
              <w:t>անուն</w:t>
            </w:r>
            <w:proofErr w:type="spellEnd"/>
          </w:p>
        </w:tc>
      </w:tr>
      <w:tr w:rsidR="00C8279D" w:rsidRPr="00C8279D" w14:paraId="77C0A6A4" w14:textId="77777777" w:rsidTr="00C8279D">
        <w:trPr>
          <w:trHeight w:val="281"/>
          <w:tblCellSpacing w:w="7" w:type="dxa"/>
          <w:jc w:val="center"/>
        </w:trPr>
        <w:tc>
          <w:tcPr>
            <w:tcW w:w="0" w:type="auto"/>
            <w:vAlign w:val="center"/>
          </w:tcPr>
          <w:p w14:paraId="65BF20D4" w14:textId="77777777" w:rsidR="00C8279D" w:rsidRPr="00C8279D" w:rsidRDefault="00C8279D" w:rsidP="00C8279D">
            <w:pPr>
              <w:spacing w:after="0" w:line="240" w:lineRule="auto"/>
              <w:rPr>
                <w:rFonts w:ascii="GHEA Grapalat" w:eastAsia="Times New Roman" w:hAnsi="GHEA Grapalat" w:cs="Times New Roman"/>
                <w:iCs/>
                <w:color w:val="000000"/>
                <w:sz w:val="21"/>
                <w:szCs w:val="21"/>
              </w:rPr>
            </w:pPr>
            <w:r w:rsidRPr="00C8279D">
              <w:rPr>
                <w:rFonts w:ascii="GHEA Grapalat" w:eastAsia="Times New Roman" w:hAnsi="GHEA Grapalat" w:cs="Times New Roman"/>
                <w:iCs/>
                <w:color w:val="000000"/>
                <w:sz w:val="21"/>
                <w:szCs w:val="21"/>
              </w:rPr>
              <w:t xml:space="preserve">                              Կ.Տ.</w:t>
            </w:r>
            <w:r w:rsidRPr="00C8279D">
              <w:rPr>
                <w:rFonts w:ascii="Arial" w:eastAsia="Times New Roman" w:hAnsi="Arial" w:cs="Arial"/>
                <w:iCs/>
                <w:color w:val="000000"/>
                <w:sz w:val="21"/>
                <w:szCs w:val="21"/>
              </w:rPr>
              <w:t xml:space="preserve">                                                                                 </w:t>
            </w:r>
          </w:p>
        </w:tc>
        <w:tc>
          <w:tcPr>
            <w:tcW w:w="0" w:type="auto"/>
            <w:vAlign w:val="center"/>
          </w:tcPr>
          <w:p w14:paraId="705B405A" w14:textId="77777777" w:rsidR="00C8279D" w:rsidRPr="00C8279D" w:rsidRDefault="00C8279D" w:rsidP="00C8279D">
            <w:pPr>
              <w:spacing w:after="0" w:line="240" w:lineRule="auto"/>
              <w:rPr>
                <w:rFonts w:ascii="GHEA Grapalat" w:eastAsia="Times New Roman" w:hAnsi="GHEA Grapalat" w:cs="Times New Roman"/>
                <w:iCs/>
                <w:color w:val="000000"/>
                <w:sz w:val="21"/>
                <w:szCs w:val="21"/>
              </w:rPr>
            </w:pPr>
            <w:r w:rsidRPr="00C8279D">
              <w:rPr>
                <w:rFonts w:ascii="Arial" w:eastAsia="Times New Roman" w:hAnsi="Arial" w:cs="Arial"/>
                <w:iCs/>
                <w:color w:val="000000"/>
                <w:sz w:val="21"/>
                <w:szCs w:val="21"/>
              </w:rPr>
              <w:t xml:space="preserve">                                     </w:t>
            </w:r>
            <w:r w:rsidRPr="00C8279D">
              <w:rPr>
                <w:rFonts w:ascii="GHEA Grapalat" w:eastAsia="Times New Roman" w:hAnsi="GHEA Grapalat" w:cs="Times New Roman"/>
                <w:iCs/>
                <w:color w:val="000000"/>
                <w:sz w:val="21"/>
                <w:szCs w:val="21"/>
              </w:rPr>
              <w:t>Կ.Տ.</w:t>
            </w:r>
          </w:p>
        </w:tc>
      </w:tr>
    </w:tbl>
    <w:p w14:paraId="34C5DBCA" w14:textId="77777777" w:rsidR="00C8279D" w:rsidRPr="00C8279D" w:rsidRDefault="00C8279D" w:rsidP="00C8279D">
      <w:pPr>
        <w:spacing w:after="0" w:line="240" w:lineRule="auto"/>
        <w:ind w:left="-142" w:firstLine="142"/>
        <w:jc w:val="center"/>
        <w:rPr>
          <w:rFonts w:ascii="GHEA Grapalat" w:eastAsia="Times New Roman" w:hAnsi="GHEA Grapalat" w:cs="Sylfaen"/>
          <w:b/>
          <w:sz w:val="24"/>
          <w:szCs w:val="24"/>
        </w:rPr>
      </w:pPr>
    </w:p>
    <w:p w14:paraId="258D91C0" w14:textId="77777777" w:rsidR="00C8279D" w:rsidRPr="00C8279D" w:rsidRDefault="00C8279D" w:rsidP="00C8279D">
      <w:pPr>
        <w:spacing w:after="0" w:line="240" w:lineRule="auto"/>
        <w:ind w:left="-142" w:firstLine="142"/>
        <w:jc w:val="center"/>
        <w:rPr>
          <w:rFonts w:ascii="GHEA Grapalat" w:eastAsia="Times New Roman" w:hAnsi="GHEA Grapalat" w:cs="Sylfaen"/>
          <w:b/>
          <w:sz w:val="24"/>
          <w:szCs w:val="24"/>
        </w:rPr>
      </w:pPr>
    </w:p>
    <w:p w14:paraId="431D4386" w14:textId="77777777" w:rsidR="00C8279D" w:rsidRPr="00C8279D" w:rsidRDefault="00C8279D" w:rsidP="00C8279D">
      <w:pPr>
        <w:spacing w:after="0" w:line="240" w:lineRule="auto"/>
        <w:ind w:left="-142" w:firstLine="142"/>
        <w:jc w:val="center"/>
        <w:rPr>
          <w:rFonts w:ascii="GHEA Grapalat" w:eastAsia="Times New Roman" w:hAnsi="GHEA Grapalat" w:cs="Sylfaen"/>
          <w:b/>
          <w:sz w:val="24"/>
          <w:szCs w:val="24"/>
        </w:rPr>
      </w:pPr>
    </w:p>
    <w:p w14:paraId="54B43E2D" w14:textId="77777777" w:rsidR="00C8279D" w:rsidRPr="00C8279D" w:rsidRDefault="00C8279D" w:rsidP="00C8279D">
      <w:pPr>
        <w:spacing w:after="0" w:line="240" w:lineRule="auto"/>
        <w:ind w:firstLine="567"/>
        <w:jc w:val="right"/>
        <w:rPr>
          <w:rFonts w:ascii="GHEA Grapalat" w:eastAsia="Times New Roman" w:hAnsi="GHEA Grapalat" w:cs="Sylfaen"/>
          <w:i/>
          <w:lang w:val="pt-BR"/>
        </w:rPr>
      </w:pPr>
    </w:p>
    <w:p w14:paraId="21C21DAA" w14:textId="77777777" w:rsidR="00C8279D" w:rsidRPr="00C8279D" w:rsidRDefault="00C8279D" w:rsidP="00C8279D">
      <w:pPr>
        <w:spacing w:after="0" w:line="240" w:lineRule="auto"/>
        <w:ind w:firstLine="567"/>
        <w:jc w:val="right"/>
        <w:rPr>
          <w:rFonts w:ascii="GHEA Grapalat" w:eastAsia="Times New Roman" w:hAnsi="GHEA Grapalat" w:cs="Sylfaen"/>
          <w:i/>
          <w:sz w:val="20"/>
          <w:szCs w:val="20"/>
          <w:lang w:val="pt-BR"/>
        </w:rPr>
      </w:pPr>
      <w:r w:rsidRPr="00C8279D">
        <w:rPr>
          <w:rFonts w:ascii="GHEA Grapalat" w:eastAsia="Times New Roman" w:hAnsi="GHEA Grapalat" w:cs="Sylfaen"/>
          <w:i/>
          <w:sz w:val="20"/>
          <w:szCs w:val="20"/>
          <w:lang w:val="pt-BR"/>
        </w:rPr>
        <w:lastRenderedPageBreak/>
        <w:t>Հավելված 4.1</w:t>
      </w:r>
    </w:p>
    <w:p w14:paraId="2EF8CA04" w14:textId="77777777" w:rsidR="00C8279D" w:rsidRPr="00C8279D" w:rsidRDefault="00C8279D" w:rsidP="00C8279D">
      <w:pPr>
        <w:spacing w:after="0" w:line="240" w:lineRule="auto"/>
        <w:ind w:firstLine="567"/>
        <w:jc w:val="right"/>
        <w:rPr>
          <w:rFonts w:ascii="GHEA Grapalat" w:eastAsia="Times New Roman" w:hAnsi="GHEA Grapalat" w:cs="Arial"/>
          <w:i/>
          <w:sz w:val="20"/>
          <w:szCs w:val="20"/>
          <w:lang w:val="pt-BR"/>
        </w:rPr>
      </w:pPr>
      <w:r w:rsidRPr="00C8279D">
        <w:rPr>
          <w:rFonts w:ascii="GHEA Grapalat" w:eastAsia="Times New Roman" w:hAnsi="GHEA Grapalat" w:cs="Times New Roman"/>
          <w:i/>
          <w:sz w:val="20"/>
          <w:szCs w:val="20"/>
          <w:lang w:val="pt-BR"/>
        </w:rPr>
        <w:t xml:space="preserve">«           »                  20   </w:t>
      </w:r>
      <w:r w:rsidRPr="00C8279D">
        <w:rPr>
          <w:rFonts w:ascii="GHEA Grapalat" w:eastAsia="Times New Roman" w:hAnsi="GHEA Grapalat" w:cs="Sylfaen"/>
          <w:i/>
          <w:sz w:val="20"/>
          <w:szCs w:val="20"/>
          <w:lang w:val="pt-BR"/>
        </w:rPr>
        <w:t>թ</w:t>
      </w:r>
      <w:r w:rsidRPr="00C8279D">
        <w:rPr>
          <w:rFonts w:ascii="GHEA Grapalat" w:eastAsia="Times New Roman" w:hAnsi="GHEA Grapalat" w:cs="Arial"/>
          <w:i/>
          <w:sz w:val="20"/>
          <w:szCs w:val="20"/>
          <w:lang w:val="pt-BR"/>
        </w:rPr>
        <w:t xml:space="preserve">. </w:t>
      </w:r>
      <w:r w:rsidRPr="00C8279D">
        <w:rPr>
          <w:rFonts w:ascii="GHEA Grapalat" w:eastAsia="Times New Roman" w:hAnsi="GHEA Grapalat" w:cs="Sylfaen"/>
          <w:i/>
          <w:sz w:val="20"/>
          <w:szCs w:val="20"/>
          <w:lang w:val="pt-BR"/>
        </w:rPr>
        <w:t>կնքված</w:t>
      </w:r>
    </w:p>
    <w:p w14:paraId="196ACB54" w14:textId="77777777" w:rsidR="00C8279D" w:rsidRPr="00C8279D" w:rsidRDefault="00C8279D" w:rsidP="00C8279D">
      <w:pPr>
        <w:spacing w:after="0" w:line="240" w:lineRule="auto"/>
        <w:jc w:val="right"/>
        <w:rPr>
          <w:rFonts w:ascii="GHEA Grapalat" w:eastAsia="Times New Roman" w:hAnsi="GHEA Grapalat" w:cs="Arial"/>
          <w:i/>
          <w:sz w:val="20"/>
          <w:szCs w:val="20"/>
          <w:lang w:val="pt-BR"/>
        </w:rPr>
      </w:pPr>
      <w:r w:rsidRPr="00C8279D">
        <w:rPr>
          <w:rFonts w:ascii="GHEA Grapalat" w:eastAsia="Times New Roman" w:hAnsi="GHEA Grapalat" w:cs="Sylfaen"/>
          <w:i/>
          <w:sz w:val="20"/>
          <w:szCs w:val="20"/>
          <w:lang w:val="pt-BR"/>
        </w:rPr>
        <w:t>ծածկագրով պայմանագրի</w:t>
      </w:r>
    </w:p>
    <w:p w14:paraId="3107211F" w14:textId="77777777" w:rsidR="00C8279D" w:rsidRPr="00C8279D" w:rsidRDefault="00C8279D" w:rsidP="00C8279D">
      <w:pPr>
        <w:tabs>
          <w:tab w:val="left" w:pos="360"/>
          <w:tab w:val="left" w:pos="540"/>
        </w:tabs>
        <w:spacing w:after="0" w:line="240" w:lineRule="auto"/>
        <w:jc w:val="center"/>
        <w:rPr>
          <w:rFonts w:ascii="Sylfaen" w:eastAsia="Times New Roman" w:hAnsi="Sylfaen" w:cs="Sylfaen"/>
          <w:b/>
          <w:bCs/>
          <w:sz w:val="20"/>
          <w:szCs w:val="20"/>
          <w:lang w:val="pt-BR"/>
        </w:rPr>
      </w:pPr>
    </w:p>
    <w:p w14:paraId="798E604D" w14:textId="77777777" w:rsidR="00C8279D" w:rsidRPr="00C8279D" w:rsidRDefault="00C8279D" w:rsidP="00C8279D">
      <w:pPr>
        <w:tabs>
          <w:tab w:val="left" w:pos="360"/>
          <w:tab w:val="left" w:pos="540"/>
        </w:tabs>
        <w:spacing w:after="0" w:line="240" w:lineRule="auto"/>
        <w:jc w:val="center"/>
        <w:rPr>
          <w:rFonts w:ascii="Sylfaen" w:eastAsia="Times New Roman" w:hAnsi="Sylfaen" w:cs="Sylfaen"/>
          <w:b/>
          <w:bCs/>
          <w:sz w:val="24"/>
          <w:szCs w:val="24"/>
          <w:lang w:val="pt-BR"/>
        </w:rPr>
      </w:pPr>
    </w:p>
    <w:p w14:paraId="66115318" w14:textId="77777777" w:rsidR="00C8279D" w:rsidRPr="00C8279D" w:rsidRDefault="00C8279D" w:rsidP="00C8279D">
      <w:pPr>
        <w:tabs>
          <w:tab w:val="left" w:pos="360"/>
          <w:tab w:val="left" w:pos="540"/>
        </w:tabs>
        <w:spacing w:after="0" w:line="240" w:lineRule="auto"/>
        <w:rPr>
          <w:rFonts w:ascii="GHEA Grapalat" w:eastAsia="Times New Roman" w:hAnsi="GHEA Grapalat" w:cs="Sylfaen"/>
          <w:lang w:val="pt-BR"/>
        </w:rPr>
      </w:pPr>
    </w:p>
    <w:p w14:paraId="41ADB9ED" w14:textId="77777777" w:rsidR="00C8279D" w:rsidRPr="00C8279D" w:rsidRDefault="00C8279D" w:rsidP="00C8279D">
      <w:pPr>
        <w:tabs>
          <w:tab w:val="left" w:pos="2250"/>
        </w:tabs>
        <w:spacing w:after="0"/>
        <w:jc w:val="center"/>
        <w:rPr>
          <w:rFonts w:ascii="GHEA Grapalat" w:eastAsia="Times New Roman" w:hAnsi="GHEA Grapalat" w:cs="Sylfaen"/>
          <w:bCs/>
          <w:sz w:val="18"/>
          <w:szCs w:val="18"/>
          <w:lang w:val="pt-BR"/>
        </w:rPr>
      </w:pPr>
      <w:proofErr w:type="gramStart"/>
      <w:r w:rsidRPr="00C8279D">
        <w:rPr>
          <w:rFonts w:ascii="GHEA Grapalat" w:eastAsia="Times New Roman" w:hAnsi="GHEA Grapalat" w:cs="Sylfaen"/>
          <w:bCs/>
          <w:sz w:val="18"/>
          <w:szCs w:val="18"/>
        </w:rPr>
        <w:t>ԱԿՏ</w:t>
      </w:r>
      <w:r w:rsidRPr="00C8279D">
        <w:rPr>
          <w:rFonts w:ascii="GHEA Grapalat" w:eastAsia="Times New Roman" w:hAnsi="GHEA Grapalat" w:cs="Sylfaen"/>
          <w:bCs/>
          <w:sz w:val="18"/>
          <w:szCs w:val="18"/>
          <w:lang w:val="pt-BR"/>
        </w:rPr>
        <w:t xml:space="preserve">  N</w:t>
      </w:r>
      <w:proofErr w:type="gramEnd"/>
      <w:r w:rsidRPr="00C8279D">
        <w:rPr>
          <w:rFonts w:ascii="GHEA Grapalat" w:eastAsia="Times New Roman" w:hAnsi="GHEA Grapalat" w:cs="Sylfaen"/>
          <w:bCs/>
          <w:sz w:val="18"/>
          <w:szCs w:val="18"/>
          <w:lang w:val="pt-BR"/>
        </w:rPr>
        <w:t xml:space="preserve">    </w:t>
      </w:r>
    </w:p>
    <w:p w14:paraId="40C29CC1" w14:textId="77777777" w:rsidR="00C8279D" w:rsidRPr="00C8279D" w:rsidRDefault="00C8279D" w:rsidP="00C8279D">
      <w:pPr>
        <w:tabs>
          <w:tab w:val="left" w:pos="360"/>
          <w:tab w:val="left" w:pos="540"/>
          <w:tab w:val="left" w:pos="2250"/>
        </w:tabs>
        <w:spacing w:after="0"/>
        <w:jc w:val="center"/>
        <w:rPr>
          <w:rFonts w:ascii="GHEA Grapalat" w:eastAsia="Times New Roman" w:hAnsi="GHEA Grapalat" w:cs="Sylfaen"/>
          <w:bCs/>
          <w:sz w:val="18"/>
          <w:szCs w:val="18"/>
          <w:lang w:val="pt-BR"/>
        </w:rPr>
      </w:pPr>
      <w:proofErr w:type="spellStart"/>
      <w:r w:rsidRPr="00C8279D">
        <w:rPr>
          <w:rFonts w:ascii="GHEA Grapalat" w:eastAsia="Times New Roman" w:hAnsi="GHEA Grapalat" w:cs="Sylfaen"/>
          <w:bCs/>
          <w:sz w:val="18"/>
          <w:szCs w:val="18"/>
        </w:rPr>
        <w:t>պայմանագրիարդյունքըՊատվիրատուինհանձնելուփաստըֆիքսելուվերաբերյալ</w:t>
      </w:r>
      <w:proofErr w:type="spellEnd"/>
    </w:p>
    <w:p w14:paraId="050461EC" w14:textId="77777777" w:rsidR="00C8279D" w:rsidRPr="00C8279D" w:rsidRDefault="00C8279D" w:rsidP="00C8279D">
      <w:pPr>
        <w:tabs>
          <w:tab w:val="left" w:pos="360"/>
          <w:tab w:val="left" w:pos="540"/>
        </w:tabs>
        <w:spacing w:after="0" w:line="240" w:lineRule="auto"/>
        <w:rPr>
          <w:rFonts w:ascii="GHEA Grapalat" w:eastAsia="Times New Roman" w:hAnsi="GHEA Grapalat" w:cs="Sylfaen"/>
          <w:lang w:val="pt-BR"/>
        </w:rPr>
      </w:pPr>
    </w:p>
    <w:p w14:paraId="142D4AFE" w14:textId="77777777" w:rsidR="00C8279D" w:rsidRPr="00C8279D" w:rsidRDefault="00C8279D" w:rsidP="00C8279D">
      <w:pPr>
        <w:tabs>
          <w:tab w:val="left" w:pos="360"/>
          <w:tab w:val="left" w:pos="540"/>
        </w:tabs>
        <w:spacing w:after="0" w:line="240" w:lineRule="auto"/>
        <w:rPr>
          <w:rFonts w:ascii="GHEA Grapalat" w:eastAsia="Times New Roman" w:hAnsi="GHEA Grapalat" w:cs="Sylfaen"/>
          <w:lang w:val="pt-BR"/>
        </w:rPr>
      </w:pPr>
    </w:p>
    <w:p w14:paraId="28A2A4DA" w14:textId="77777777" w:rsidR="00C8279D" w:rsidRPr="00C8279D" w:rsidRDefault="00C8279D" w:rsidP="00C8279D">
      <w:pPr>
        <w:tabs>
          <w:tab w:val="left" w:pos="360"/>
          <w:tab w:val="left" w:pos="540"/>
        </w:tabs>
        <w:spacing w:after="0" w:line="240" w:lineRule="auto"/>
        <w:ind w:left="-540" w:firstLine="180"/>
        <w:jc w:val="both"/>
        <w:rPr>
          <w:rFonts w:ascii="GHEA Grapalat" w:eastAsia="Times New Roman" w:hAnsi="GHEA Grapalat" w:cs="Sylfaen"/>
          <w:sz w:val="20"/>
          <w:szCs w:val="20"/>
          <w:lang w:val="pt-BR"/>
        </w:rPr>
      </w:pPr>
      <w:r w:rsidRPr="00C8279D">
        <w:rPr>
          <w:rFonts w:ascii="GHEA Grapalat" w:eastAsia="Times New Roman" w:hAnsi="GHEA Grapalat" w:cs="Sylfaen"/>
          <w:sz w:val="24"/>
          <w:szCs w:val="24"/>
          <w:lang w:val="pt-BR"/>
        </w:rPr>
        <w:tab/>
      </w:r>
      <w:r w:rsidRPr="00C8279D">
        <w:rPr>
          <w:rFonts w:ascii="GHEA Grapalat" w:eastAsia="Times New Roman" w:hAnsi="GHEA Grapalat" w:cs="Sylfaen"/>
          <w:sz w:val="20"/>
          <w:szCs w:val="20"/>
          <w:lang w:val="hy-AM"/>
        </w:rPr>
        <w:t xml:space="preserve">Սույնով </w:t>
      </w:r>
      <w:proofErr w:type="spellStart"/>
      <w:r w:rsidRPr="00C8279D">
        <w:rPr>
          <w:rFonts w:ascii="GHEA Grapalat" w:eastAsia="Times New Roman" w:hAnsi="GHEA Grapalat" w:cs="Sylfaen"/>
          <w:sz w:val="20"/>
          <w:szCs w:val="20"/>
        </w:rPr>
        <w:t>արձանագրվումէ</w:t>
      </w:r>
      <w:proofErr w:type="spellEnd"/>
      <w:r w:rsidRPr="00C8279D">
        <w:rPr>
          <w:rFonts w:ascii="GHEA Grapalat" w:eastAsia="Times New Roman" w:hAnsi="GHEA Grapalat" w:cs="Sylfaen"/>
          <w:sz w:val="20"/>
          <w:szCs w:val="20"/>
          <w:lang w:val="hy-AM"/>
        </w:rPr>
        <w:t>, որ</w:t>
      </w:r>
      <w:r w:rsidRPr="00C8279D">
        <w:rPr>
          <w:rFonts w:ascii="GHEA Grapalat" w:eastAsia="Times New Roman" w:hAnsi="GHEA Grapalat" w:cs="Sylfaen"/>
          <w:sz w:val="20"/>
          <w:szCs w:val="24"/>
          <w:u w:val="single"/>
          <w:lang w:val="pt-BR"/>
        </w:rPr>
        <w:tab/>
      </w:r>
      <w:r w:rsidRPr="00C8279D">
        <w:rPr>
          <w:rFonts w:ascii="GHEA Grapalat" w:eastAsia="Times New Roman" w:hAnsi="GHEA Grapalat" w:cs="Sylfaen"/>
          <w:sz w:val="20"/>
          <w:szCs w:val="24"/>
          <w:u w:val="single"/>
          <w:lang w:val="pt-BR"/>
        </w:rPr>
        <w:tab/>
      </w:r>
      <w:r w:rsidRPr="00C8279D">
        <w:rPr>
          <w:rFonts w:ascii="GHEA Grapalat" w:eastAsia="Times New Roman" w:hAnsi="GHEA Grapalat" w:cs="Sylfaen"/>
          <w:sz w:val="20"/>
          <w:szCs w:val="24"/>
          <w:lang w:val="pt-BR"/>
        </w:rPr>
        <w:t>-</w:t>
      </w:r>
      <w:r w:rsidRPr="00C8279D">
        <w:rPr>
          <w:rFonts w:ascii="GHEA Grapalat" w:eastAsia="Times New Roman" w:hAnsi="GHEA Grapalat" w:cs="Sylfaen"/>
          <w:sz w:val="20"/>
          <w:szCs w:val="24"/>
        </w:rPr>
        <w:t>ի</w:t>
      </w:r>
      <w:r w:rsidRPr="00C8279D">
        <w:rPr>
          <w:rFonts w:ascii="GHEA Grapalat" w:eastAsia="Times New Roman" w:hAnsi="GHEA Grapalat" w:cs="Sylfaen"/>
          <w:sz w:val="20"/>
          <w:szCs w:val="20"/>
          <w:lang w:val="pt-BR"/>
        </w:rPr>
        <w:t>(</w:t>
      </w:r>
      <w:proofErr w:type="spellStart"/>
      <w:r w:rsidRPr="00C8279D">
        <w:rPr>
          <w:rFonts w:ascii="GHEA Grapalat" w:eastAsia="Times New Roman" w:hAnsi="GHEA Grapalat" w:cs="Sylfaen"/>
          <w:sz w:val="20"/>
          <w:szCs w:val="20"/>
        </w:rPr>
        <w:t>այսուհետ</w:t>
      </w:r>
      <w:proofErr w:type="spellEnd"/>
      <w:r w:rsidRPr="00C8279D">
        <w:rPr>
          <w:rFonts w:ascii="GHEA Grapalat" w:eastAsia="Times New Roman" w:hAnsi="GHEA Grapalat" w:cs="Sylfaen"/>
          <w:sz w:val="20"/>
          <w:szCs w:val="20"/>
          <w:lang w:val="pt-BR"/>
        </w:rPr>
        <w:t xml:space="preserve">` </w:t>
      </w:r>
      <w:proofErr w:type="spellStart"/>
      <w:r w:rsidRPr="00C8279D">
        <w:rPr>
          <w:rFonts w:ascii="GHEA Grapalat" w:eastAsia="Times New Roman" w:hAnsi="GHEA Grapalat" w:cs="Sylfaen"/>
          <w:sz w:val="20"/>
          <w:szCs w:val="20"/>
        </w:rPr>
        <w:t>Պատվիրատու</w:t>
      </w:r>
      <w:proofErr w:type="spellEnd"/>
      <w:r w:rsidRPr="00C8279D">
        <w:rPr>
          <w:rFonts w:ascii="GHEA Grapalat" w:eastAsia="Times New Roman" w:hAnsi="GHEA Grapalat" w:cs="Sylfaen"/>
          <w:sz w:val="20"/>
          <w:szCs w:val="20"/>
          <w:lang w:val="pt-BR"/>
        </w:rPr>
        <w:t xml:space="preserve">)   </w:t>
      </w:r>
      <w:r w:rsidRPr="00C8279D">
        <w:rPr>
          <w:rFonts w:ascii="GHEA Grapalat" w:eastAsia="Times New Roman" w:hAnsi="GHEA Grapalat" w:cs="Sylfaen"/>
          <w:sz w:val="20"/>
          <w:szCs w:val="20"/>
        </w:rPr>
        <w:t>և</w:t>
      </w:r>
      <w:r w:rsidRPr="00C8279D">
        <w:rPr>
          <w:rFonts w:ascii="GHEA Grapalat" w:eastAsia="Times New Roman" w:hAnsi="GHEA Grapalat" w:cs="Sylfaen"/>
          <w:sz w:val="20"/>
          <w:szCs w:val="24"/>
          <w:u w:val="single"/>
          <w:lang w:val="pt-BR"/>
        </w:rPr>
        <w:tab/>
      </w:r>
      <w:r w:rsidRPr="00C8279D">
        <w:rPr>
          <w:rFonts w:ascii="GHEA Grapalat" w:eastAsia="Times New Roman" w:hAnsi="GHEA Grapalat" w:cs="Sylfaen"/>
          <w:sz w:val="20"/>
          <w:szCs w:val="24"/>
          <w:u w:val="single"/>
          <w:lang w:val="pt-BR"/>
        </w:rPr>
        <w:tab/>
      </w:r>
      <w:r w:rsidRPr="00C8279D">
        <w:rPr>
          <w:rFonts w:ascii="GHEA Grapalat" w:eastAsia="Times New Roman" w:hAnsi="GHEA Grapalat" w:cs="Sylfaen"/>
          <w:sz w:val="20"/>
          <w:szCs w:val="24"/>
          <w:lang w:val="pt-BR"/>
        </w:rPr>
        <w:t>-</w:t>
      </w:r>
      <w:r w:rsidRPr="00C8279D">
        <w:rPr>
          <w:rFonts w:ascii="GHEA Grapalat" w:eastAsia="Times New Roman" w:hAnsi="GHEA Grapalat" w:cs="Sylfaen"/>
          <w:sz w:val="20"/>
          <w:szCs w:val="24"/>
        </w:rPr>
        <w:t>ի</w:t>
      </w:r>
    </w:p>
    <w:p w14:paraId="029B09FA" w14:textId="77777777" w:rsidR="00C8279D" w:rsidRPr="00C8279D" w:rsidRDefault="00C8279D" w:rsidP="00C8279D">
      <w:pPr>
        <w:tabs>
          <w:tab w:val="left" w:pos="360"/>
          <w:tab w:val="left" w:pos="540"/>
        </w:tabs>
        <w:spacing w:after="0" w:line="240" w:lineRule="auto"/>
        <w:ind w:right="-360"/>
        <w:jc w:val="both"/>
        <w:rPr>
          <w:rFonts w:ascii="GHEA Grapalat" w:eastAsia="Times New Roman" w:hAnsi="GHEA Grapalat" w:cs="Sylfaen"/>
          <w:sz w:val="12"/>
          <w:szCs w:val="12"/>
          <w:lang w:val="pt-BR"/>
        </w:rPr>
      </w:pPr>
      <w:proofErr w:type="spellStart"/>
      <w:r w:rsidRPr="00C8279D">
        <w:rPr>
          <w:rFonts w:ascii="GHEA Grapalat" w:eastAsia="Times New Roman" w:hAnsi="GHEA Grapalat" w:cs="Sylfaen"/>
          <w:sz w:val="12"/>
          <w:szCs w:val="12"/>
        </w:rPr>
        <w:t>ՊատվիրատուիանունըԿապալառուիանունը</w:t>
      </w:r>
      <w:proofErr w:type="spellEnd"/>
    </w:p>
    <w:p w14:paraId="10DA79F0" w14:textId="77777777" w:rsidR="00C8279D" w:rsidRPr="00C8279D" w:rsidRDefault="00C8279D" w:rsidP="00C8279D">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C8279D">
        <w:rPr>
          <w:rFonts w:ascii="GHEA Grapalat" w:eastAsia="Times New Roman" w:hAnsi="GHEA Grapalat" w:cs="Sylfaen"/>
          <w:sz w:val="20"/>
          <w:szCs w:val="20"/>
          <w:lang w:val="hy-AM"/>
        </w:rPr>
        <w:t>(այսուհետ` Կ</w:t>
      </w:r>
      <w:proofErr w:type="spellStart"/>
      <w:r w:rsidRPr="00C8279D">
        <w:rPr>
          <w:rFonts w:ascii="GHEA Grapalat" w:eastAsia="Times New Roman" w:hAnsi="GHEA Grapalat" w:cs="Sylfaen"/>
          <w:sz w:val="20"/>
          <w:szCs w:val="20"/>
        </w:rPr>
        <w:t>ապալառու</w:t>
      </w:r>
      <w:proofErr w:type="spellEnd"/>
      <w:r w:rsidRPr="00C8279D">
        <w:rPr>
          <w:rFonts w:ascii="GHEA Grapalat" w:eastAsia="Times New Roman" w:hAnsi="GHEA Grapalat" w:cs="Sylfaen"/>
          <w:sz w:val="20"/>
          <w:szCs w:val="20"/>
          <w:lang w:val="hy-AM"/>
        </w:rPr>
        <w:t>)</w:t>
      </w:r>
      <w:proofErr w:type="spellStart"/>
      <w:r w:rsidRPr="00C8279D">
        <w:rPr>
          <w:rFonts w:ascii="GHEA Grapalat" w:eastAsia="Times New Roman" w:hAnsi="GHEA Grapalat" w:cs="Sylfaen"/>
          <w:sz w:val="20"/>
          <w:szCs w:val="20"/>
        </w:rPr>
        <w:t>միջև</w:t>
      </w:r>
      <w:proofErr w:type="spellEnd"/>
      <w:r w:rsidRPr="00C8279D">
        <w:rPr>
          <w:rFonts w:ascii="GHEA Grapalat" w:eastAsia="Times New Roman" w:hAnsi="GHEA Grapalat" w:cs="Sylfaen"/>
          <w:sz w:val="20"/>
          <w:szCs w:val="24"/>
          <w:lang w:val="pt-BR"/>
        </w:rPr>
        <w:t xml:space="preserve">20     </w:t>
      </w:r>
      <w:r w:rsidRPr="00C8279D">
        <w:rPr>
          <w:rFonts w:ascii="GHEA Grapalat" w:eastAsia="Times New Roman" w:hAnsi="GHEA Grapalat" w:cs="Sylfaen"/>
          <w:sz w:val="20"/>
          <w:szCs w:val="24"/>
        </w:rPr>
        <w:t>թ</w:t>
      </w:r>
      <w:r w:rsidRPr="00C8279D">
        <w:rPr>
          <w:rFonts w:ascii="GHEA Grapalat" w:eastAsia="Times New Roman" w:hAnsi="GHEA Grapalat" w:cs="Sylfaen"/>
          <w:sz w:val="20"/>
          <w:szCs w:val="24"/>
          <w:lang w:val="pt-BR"/>
        </w:rPr>
        <w:t xml:space="preserve">. </w:t>
      </w:r>
      <w:r w:rsidRPr="00C8279D">
        <w:rPr>
          <w:rFonts w:ascii="GHEA Grapalat" w:eastAsia="Times New Roman" w:hAnsi="GHEA Grapalat" w:cs="Sylfaen"/>
          <w:sz w:val="20"/>
          <w:szCs w:val="24"/>
          <w:u w:val="single"/>
          <w:lang w:val="pt-BR"/>
        </w:rPr>
        <w:tab/>
      </w:r>
      <w:r w:rsidRPr="00C8279D">
        <w:rPr>
          <w:rFonts w:ascii="GHEA Grapalat" w:eastAsia="Times New Roman" w:hAnsi="GHEA Grapalat" w:cs="Sylfaen"/>
          <w:sz w:val="20"/>
          <w:szCs w:val="24"/>
          <w:u w:val="single"/>
          <w:lang w:val="pt-BR"/>
        </w:rPr>
        <w:tab/>
      </w:r>
      <w:r w:rsidRPr="00C8279D">
        <w:rPr>
          <w:rFonts w:ascii="GHEA Grapalat" w:eastAsia="Times New Roman" w:hAnsi="GHEA Grapalat" w:cs="Sylfaen"/>
          <w:sz w:val="20"/>
          <w:szCs w:val="24"/>
          <w:u w:val="single"/>
          <w:lang w:val="pt-BR"/>
        </w:rPr>
        <w:tab/>
      </w:r>
      <w:r w:rsidRPr="00C8279D">
        <w:rPr>
          <w:rFonts w:ascii="GHEA Grapalat" w:eastAsia="Times New Roman" w:hAnsi="GHEA Grapalat" w:cs="Sylfaen"/>
          <w:sz w:val="20"/>
          <w:szCs w:val="24"/>
          <w:u w:val="single"/>
          <w:lang w:val="pt-BR"/>
        </w:rPr>
        <w:tab/>
      </w:r>
      <w:r w:rsidRPr="00C8279D">
        <w:rPr>
          <w:rFonts w:ascii="GHEA Grapalat" w:eastAsia="Times New Roman" w:hAnsi="GHEA Grapalat" w:cs="Sylfaen"/>
          <w:sz w:val="20"/>
          <w:szCs w:val="24"/>
          <w:lang w:val="hy-AM"/>
        </w:rPr>
        <w:t xml:space="preserve"> -ին կնքված N </w:t>
      </w:r>
      <w:r w:rsidRPr="00C8279D">
        <w:rPr>
          <w:rFonts w:ascii="GHEA Grapalat" w:eastAsia="Times New Roman" w:hAnsi="GHEA Grapalat" w:cs="Sylfaen"/>
          <w:sz w:val="20"/>
          <w:szCs w:val="24"/>
          <w:u w:val="single"/>
          <w:lang w:val="hy-AM"/>
        </w:rPr>
        <w:tab/>
      </w:r>
      <w:r w:rsidRPr="00C8279D">
        <w:rPr>
          <w:rFonts w:ascii="GHEA Grapalat" w:eastAsia="Times New Roman" w:hAnsi="GHEA Grapalat" w:cs="Sylfaen"/>
          <w:sz w:val="20"/>
          <w:szCs w:val="24"/>
          <w:u w:val="single"/>
          <w:lang w:val="hy-AM"/>
        </w:rPr>
        <w:tab/>
      </w:r>
      <w:r w:rsidRPr="00C8279D">
        <w:rPr>
          <w:rFonts w:ascii="GHEA Grapalat" w:eastAsia="Times New Roman" w:hAnsi="GHEA Grapalat" w:cs="Sylfaen"/>
          <w:sz w:val="20"/>
          <w:szCs w:val="24"/>
          <w:u w:val="single"/>
          <w:lang w:val="hy-AM"/>
        </w:rPr>
        <w:tab/>
      </w:r>
      <w:r w:rsidRPr="00C8279D">
        <w:rPr>
          <w:rFonts w:ascii="GHEA Grapalat" w:eastAsia="Times New Roman" w:hAnsi="GHEA Grapalat" w:cs="Sylfaen"/>
          <w:sz w:val="20"/>
          <w:szCs w:val="24"/>
          <w:u w:val="single"/>
          <w:lang w:val="hy-AM"/>
        </w:rPr>
        <w:tab/>
      </w:r>
    </w:p>
    <w:p w14:paraId="2884B5EC" w14:textId="77777777" w:rsidR="00C8279D" w:rsidRPr="00C8279D" w:rsidRDefault="00C8279D" w:rsidP="00C8279D">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C8279D">
        <w:rPr>
          <w:rFonts w:ascii="GHEA Grapalat" w:eastAsia="Times New Roman" w:hAnsi="GHEA Grapalat" w:cs="Sylfaen"/>
          <w:sz w:val="12"/>
          <w:szCs w:val="16"/>
          <w:lang w:val="hy-AM"/>
        </w:rPr>
        <w:t xml:space="preserve">                                                                                                պայմանագրի կնքման ամսաթիվը</w:t>
      </w:r>
      <w:r w:rsidRPr="00C8279D">
        <w:rPr>
          <w:rFonts w:ascii="GHEA Grapalat" w:eastAsia="Times New Roman" w:hAnsi="GHEA Grapalat" w:cs="Sylfaen"/>
          <w:sz w:val="12"/>
          <w:szCs w:val="16"/>
          <w:lang w:val="hy-AM"/>
        </w:rPr>
        <w:tab/>
      </w:r>
      <w:r w:rsidRPr="00C8279D">
        <w:rPr>
          <w:rFonts w:ascii="GHEA Grapalat" w:eastAsia="Times New Roman" w:hAnsi="GHEA Grapalat" w:cs="Sylfaen"/>
          <w:sz w:val="12"/>
          <w:szCs w:val="16"/>
          <w:lang w:val="hy-AM"/>
        </w:rPr>
        <w:tab/>
      </w:r>
      <w:r w:rsidRPr="00C8279D">
        <w:rPr>
          <w:rFonts w:ascii="GHEA Grapalat" w:eastAsia="Times New Roman" w:hAnsi="GHEA Grapalat" w:cs="Sylfaen"/>
          <w:sz w:val="12"/>
          <w:szCs w:val="16"/>
          <w:lang w:val="hy-AM"/>
        </w:rPr>
        <w:tab/>
        <w:t xml:space="preserve">                             պայմանագրի համարը</w:t>
      </w:r>
    </w:p>
    <w:p w14:paraId="0643DF07" w14:textId="77777777" w:rsidR="00C8279D" w:rsidRPr="00C8279D" w:rsidRDefault="00C8279D" w:rsidP="00C8279D">
      <w:pPr>
        <w:tabs>
          <w:tab w:val="left" w:pos="360"/>
          <w:tab w:val="left" w:pos="540"/>
        </w:tabs>
        <w:spacing w:after="0" w:line="360" w:lineRule="auto"/>
        <w:jc w:val="both"/>
        <w:rPr>
          <w:rFonts w:ascii="GHEA Grapalat" w:eastAsia="Times New Roman" w:hAnsi="GHEA Grapalat" w:cs="Sylfaen"/>
          <w:sz w:val="24"/>
          <w:szCs w:val="24"/>
          <w:lang w:val="hy-AM"/>
        </w:rPr>
      </w:pPr>
      <w:r w:rsidRPr="00C8279D">
        <w:rPr>
          <w:rFonts w:ascii="GHEA Grapalat" w:eastAsia="Times New Roman" w:hAnsi="GHEA Grapalat" w:cs="Sylfaen"/>
          <w:sz w:val="20"/>
          <w:szCs w:val="20"/>
          <w:lang w:val="hy-AM"/>
        </w:rPr>
        <w:t>գնման պայմանագրի շրջանակներում Կապալառուն</w:t>
      </w:r>
      <w:r w:rsidRPr="00C8279D">
        <w:rPr>
          <w:rFonts w:ascii="GHEA Grapalat" w:eastAsia="Times New Roman" w:hAnsi="GHEA Grapalat" w:cs="Sylfaen"/>
          <w:sz w:val="20"/>
          <w:szCs w:val="24"/>
          <w:lang w:val="hy-AM"/>
        </w:rPr>
        <w:t xml:space="preserve">20  թ. </w:t>
      </w:r>
      <w:r w:rsidRPr="00C8279D">
        <w:rPr>
          <w:rFonts w:ascii="GHEA Grapalat" w:eastAsia="Times New Roman" w:hAnsi="GHEA Grapalat" w:cs="Sylfaen"/>
          <w:sz w:val="20"/>
          <w:szCs w:val="24"/>
          <w:u w:val="single"/>
          <w:lang w:val="hy-AM"/>
        </w:rPr>
        <w:tab/>
      </w:r>
      <w:r w:rsidRPr="00C8279D">
        <w:rPr>
          <w:rFonts w:ascii="GHEA Grapalat" w:eastAsia="Times New Roman" w:hAnsi="GHEA Grapalat" w:cs="Sylfaen"/>
          <w:sz w:val="20"/>
          <w:szCs w:val="24"/>
          <w:u w:val="single"/>
          <w:lang w:val="hy-AM"/>
        </w:rPr>
        <w:tab/>
      </w:r>
      <w:r w:rsidRPr="00C8279D">
        <w:rPr>
          <w:rFonts w:ascii="GHEA Grapalat" w:eastAsia="Times New Roman" w:hAnsi="GHEA Grapalat" w:cs="Sylfaen"/>
          <w:sz w:val="20"/>
          <w:szCs w:val="24"/>
          <w:lang w:val="hy-AM"/>
        </w:rPr>
        <w:t xml:space="preserve">-ին </w:t>
      </w:r>
      <w:r w:rsidRPr="00C8279D">
        <w:rPr>
          <w:rFonts w:ascii="GHEA Grapalat" w:eastAsia="Times New Roman" w:hAnsi="GHEA Grapalat" w:cs="Sylfaen"/>
          <w:sz w:val="20"/>
          <w:szCs w:val="20"/>
          <w:lang w:val="hy-AM"/>
        </w:rPr>
        <w:t>հանձնման-ընդունման նպատակով Պատվիրատուին հանձնեց ստորև նշված աշխատանքները.</w:t>
      </w:r>
    </w:p>
    <w:p w14:paraId="74CFBD2C" w14:textId="77777777" w:rsidR="00C8279D" w:rsidRPr="00C8279D" w:rsidRDefault="00C8279D" w:rsidP="00C8279D">
      <w:pPr>
        <w:tabs>
          <w:tab w:val="left" w:pos="360"/>
          <w:tab w:val="left" w:pos="540"/>
        </w:tabs>
        <w:spacing w:after="0" w:line="240" w:lineRule="auto"/>
        <w:ind w:left="-540" w:firstLine="180"/>
        <w:jc w:val="both"/>
        <w:rPr>
          <w:rFonts w:ascii="GHEA Grapalat" w:eastAsia="Times New Roman" w:hAnsi="GHEA Grapalat" w:cs="Sylfaen"/>
          <w:sz w:val="24"/>
          <w:szCs w:val="24"/>
          <w:lang w:val="hy-AM"/>
        </w:rPr>
      </w:pPr>
      <w:r w:rsidRPr="00C8279D">
        <w:rPr>
          <w:rFonts w:ascii="GHEA Grapalat" w:eastAsia="Times New Roman" w:hAnsi="GHEA Grapalat" w:cs="Sylfaen"/>
          <w:sz w:val="24"/>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8279D" w:rsidRPr="00C8279D" w14:paraId="70361953" w14:textId="77777777" w:rsidTr="00C8279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0993293" w14:textId="77777777" w:rsidR="00C8279D" w:rsidRPr="00C8279D" w:rsidRDefault="00C8279D" w:rsidP="00C8279D">
            <w:pPr>
              <w:spacing w:after="0" w:line="240" w:lineRule="auto"/>
              <w:jc w:val="center"/>
              <w:rPr>
                <w:rFonts w:ascii="GHEA Grapalat" w:eastAsia="Times New Roman" w:hAnsi="GHEA Grapalat" w:cs="Sylfaen"/>
                <w:bCs/>
                <w:sz w:val="18"/>
                <w:szCs w:val="18"/>
                <w:lang w:val="ru-RU" w:eastAsia="ru-RU"/>
              </w:rPr>
            </w:pPr>
            <w:proofErr w:type="spellStart"/>
            <w:r w:rsidRPr="00C8279D">
              <w:rPr>
                <w:rFonts w:ascii="GHEA Grapalat" w:eastAsia="Times New Roman" w:hAnsi="GHEA Grapalat" w:cs="Sylfaen"/>
                <w:sz w:val="18"/>
                <w:szCs w:val="18"/>
              </w:rPr>
              <w:t>Աշխատանքի</w:t>
            </w:r>
            <w:proofErr w:type="spellEnd"/>
          </w:p>
        </w:tc>
      </w:tr>
      <w:tr w:rsidR="00C8279D" w:rsidRPr="00C8279D" w14:paraId="0C646B9F" w14:textId="77777777" w:rsidTr="00C8279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67682E1"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B87EA25"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Sylfaen"/>
                <w:sz w:val="18"/>
                <w:szCs w:val="18"/>
              </w:rPr>
              <w:t>չափման</w:t>
            </w:r>
            <w:proofErr w:type="spellEnd"/>
            <w:r w:rsidRPr="00C8279D">
              <w:rPr>
                <w:rFonts w:ascii="GHEA Grapalat" w:eastAsia="Times New Roman" w:hAnsi="GHEA Grapalat" w:cs="Sylfaen"/>
                <w:sz w:val="18"/>
                <w:szCs w:val="18"/>
              </w:rPr>
              <w:t xml:space="preserve"> </w:t>
            </w:r>
            <w:proofErr w:type="spellStart"/>
            <w:r w:rsidRPr="00C8279D">
              <w:rPr>
                <w:rFonts w:ascii="GHEA Grapalat" w:eastAsia="Times New Roman" w:hAnsi="GHEA Grapalat" w:cs="Sylfaen"/>
                <w:sz w:val="18"/>
                <w:szCs w:val="18"/>
              </w:rPr>
              <w:t>միավորը</w:t>
            </w:r>
            <w:proofErr w:type="spellEnd"/>
            <w:r w:rsidRPr="00C8279D">
              <w:rPr>
                <w:rFonts w:ascii="GHEA Grapalat" w:eastAsia="Times New Roman"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82E89AC" w14:textId="77777777" w:rsidR="00C8279D" w:rsidRPr="00C8279D" w:rsidRDefault="00C8279D" w:rsidP="00C8279D">
            <w:pPr>
              <w:spacing w:after="0" w:line="240" w:lineRule="auto"/>
              <w:jc w:val="center"/>
              <w:rPr>
                <w:rFonts w:ascii="GHEA Grapalat" w:eastAsia="Times New Roman" w:hAnsi="GHEA Grapalat" w:cs="Times New Roman"/>
                <w:sz w:val="18"/>
                <w:szCs w:val="18"/>
              </w:rPr>
            </w:pPr>
            <w:proofErr w:type="spellStart"/>
            <w:r w:rsidRPr="00C8279D">
              <w:rPr>
                <w:rFonts w:ascii="GHEA Grapalat" w:eastAsia="Times New Roman" w:hAnsi="GHEA Grapalat" w:cs="Sylfaen"/>
                <w:sz w:val="18"/>
                <w:szCs w:val="18"/>
              </w:rPr>
              <w:t>քանակը</w:t>
            </w:r>
            <w:proofErr w:type="spellEnd"/>
            <w:r w:rsidRPr="00C8279D">
              <w:rPr>
                <w:rFonts w:ascii="GHEA Grapalat" w:eastAsia="Times New Roman" w:hAnsi="GHEA Grapalat" w:cs="Times New Roman"/>
                <w:sz w:val="18"/>
                <w:szCs w:val="18"/>
              </w:rPr>
              <w:t xml:space="preserve"> (</w:t>
            </w:r>
            <w:proofErr w:type="spellStart"/>
            <w:r w:rsidRPr="00C8279D">
              <w:rPr>
                <w:rFonts w:ascii="GHEA Grapalat" w:eastAsia="Times New Roman" w:hAnsi="GHEA Grapalat" w:cs="Sylfaen"/>
                <w:sz w:val="18"/>
                <w:szCs w:val="18"/>
              </w:rPr>
              <w:t>փաստացի</w:t>
            </w:r>
            <w:proofErr w:type="spellEnd"/>
            <w:r w:rsidRPr="00C8279D">
              <w:rPr>
                <w:rFonts w:ascii="GHEA Grapalat" w:eastAsia="Times New Roman" w:hAnsi="GHEA Grapalat" w:cs="Times New Roman"/>
                <w:sz w:val="18"/>
                <w:szCs w:val="18"/>
              </w:rPr>
              <w:t>)</w:t>
            </w:r>
          </w:p>
        </w:tc>
      </w:tr>
      <w:tr w:rsidR="00C8279D" w:rsidRPr="00C8279D" w14:paraId="6BB61774" w14:textId="77777777" w:rsidTr="00C8279D">
        <w:trPr>
          <w:trHeight w:val="273"/>
        </w:trPr>
        <w:tc>
          <w:tcPr>
            <w:tcW w:w="3852" w:type="dxa"/>
            <w:tcBorders>
              <w:top w:val="single" w:sz="4" w:space="0" w:color="000000"/>
              <w:left w:val="single" w:sz="4" w:space="0" w:color="000000"/>
              <w:bottom w:val="single" w:sz="4" w:space="0" w:color="000000"/>
              <w:right w:val="single" w:sz="4" w:space="0" w:color="000000"/>
            </w:tcBorders>
          </w:tcPr>
          <w:p w14:paraId="038167F7" w14:textId="77777777" w:rsidR="00C8279D" w:rsidRPr="00C8279D" w:rsidRDefault="00C8279D" w:rsidP="00C8279D">
            <w:pPr>
              <w:spacing w:after="0" w:line="240" w:lineRule="auto"/>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67E20DC" w14:textId="77777777" w:rsidR="00C8279D" w:rsidRPr="00C8279D" w:rsidRDefault="00C8279D" w:rsidP="00C8279D">
            <w:pPr>
              <w:spacing w:after="0" w:line="240" w:lineRule="auto"/>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FBF5F40" w14:textId="77777777" w:rsidR="00C8279D" w:rsidRPr="00C8279D" w:rsidRDefault="00C8279D" w:rsidP="00C8279D">
            <w:pPr>
              <w:spacing w:after="0" w:line="240" w:lineRule="auto"/>
              <w:rPr>
                <w:rFonts w:ascii="GHEA Grapalat" w:eastAsia="Times New Roman" w:hAnsi="GHEA Grapalat" w:cs="Sylfaen"/>
                <w:sz w:val="18"/>
                <w:szCs w:val="18"/>
                <w:lang w:val="ru-RU" w:eastAsia="ru-RU"/>
              </w:rPr>
            </w:pPr>
          </w:p>
        </w:tc>
      </w:tr>
      <w:tr w:rsidR="00C8279D" w:rsidRPr="00C8279D" w14:paraId="2595A6BD" w14:textId="77777777" w:rsidTr="00C8279D">
        <w:trPr>
          <w:trHeight w:val="273"/>
        </w:trPr>
        <w:tc>
          <w:tcPr>
            <w:tcW w:w="3852" w:type="dxa"/>
            <w:tcBorders>
              <w:top w:val="single" w:sz="4" w:space="0" w:color="000000"/>
              <w:left w:val="single" w:sz="4" w:space="0" w:color="000000"/>
              <w:bottom w:val="single" w:sz="4" w:space="0" w:color="000000"/>
              <w:right w:val="single" w:sz="4" w:space="0" w:color="000000"/>
            </w:tcBorders>
          </w:tcPr>
          <w:p w14:paraId="43AEAB0F" w14:textId="77777777" w:rsidR="00C8279D" w:rsidRPr="00C8279D" w:rsidRDefault="00C8279D" w:rsidP="00C8279D">
            <w:pPr>
              <w:spacing w:after="0" w:line="240" w:lineRule="auto"/>
              <w:rPr>
                <w:rFonts w:ascii="GHEA Grapalat" w:eastAsia="Times New Roman"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EE54A46" w14:textId="77777777" w:rsidR="00C8279D" w:rsidRPr="00C8279D" w:rsidRDefault="00C8279D" w:rsidP="00C8279D">
            <w:pPr>
              <w:spacing w:after="0" w:line="240" w:lineRule="auto"/>
              <w:rPr>
                <w:rFonts w:ascii="GHEA Grapalat" w:eastAsia="Times New Roman"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5F2184" w14:textId="77777777" w:rsidR="00C8279D" w:rsidRPr="00C8279D" w:rsidRDefault="00C8279D" w:rsidP="00C8279D">
            <w:pPr>
              <w:spacing w:after="0" w:line="240" w:lineRule="auto"/>
              <w:rPr>
                <w:rFonts w:ascii="GHEA Grapalat" w:eastAsia="Times New Roman" w:hAnsi="GHEA Grapalat" w:cs="Sylfaen"/>
                <w:sz w:val="18"/>
                <w:szCs w:val="18"/>
                <w:lang w:val="ru-RU" w:eastAsia="ru-RU"/>
              </w:rPr>
            </w:pPr>
          </w:p>
        </w:tc>
      </w:tr>
    </w:tbl>
    <w:p w14:paraId="792A55B5" w14:textId="77777777" w:rsidR="00C8279D" w:rsidRPr="00C8279D" w:rsidRDefault="00C8279D" w:rsidP="00C8279D">
      <w:pPr>
        <w:tabs>
          <w:tab w:val="left" w:pos="360"/>
          <w:tab w:val="left" w:pos="540"/>
        </w:tabs>
        <w:spacing w:after="0" w:line="240" w:lineRule="auto"/>
        <w:jc w:val="both"/>
        <w:rPr>
          <w:rFonts w:ascii="GHEA Grapalat" w:eastAsia="Times New Roman" w:hAnsi="GHEA Grapalat" w:cs="Sylfaen"/>
          <w:sz w:val="24"/>
          <w:szCs w:val="24"/>
          <w:lang w:eastAsia="ru-RU"/>
        </w:rPr>
      </w:pPr>
    </w:p>
    <w:p w14:paraId="6826F1AB" w14:textId="77777777" w:rsidR="00C8279D" w:rsidRPr="00C8279D" w:rsidRDefault="00C8279D" w:rsidP="00C8279D">
      <w:pPr>
        <w:tabs>
          <w:tab w:val="left" w:pos="360"/>
          <w:tab w:val="left" w:pos="540"/>
        </w:tabs>
        <w:spacing w:after="0" w:line="240" w:lineRule="auto"/>
        <w:jc w:val="both"/>
        <w:rPr>
          <w:rFonts w:ascii="GHEA Grapalat" w:eastAsia="Times New Roman" w:hAnsi="GHEA Grapalat" w:cs="Sylfaen"/>
          <w:sz w:val="24"/>
          <w:szCs w:val="24"/>
        </w:rPr>
      </w:pPr>
    </w:p>
    <w:p w14:paraId="39122322" w14:textId="77777777" w:rsidR="00C8279D" w:rsidRPr="00C8279D" w:rsidRDefault="00C8279D" w:rsidP="00C8279D">
      <w:pPr>
        <w:tabs>
          <w:tab w:val="left" w:pos="360"/>
          <w:tab w:val="left" w:pos="540"/>
        </w:tabs>
        <w:spacing w:after="0" w:line="240" w:lineRule="auto"/>
        <w:jc w:val="both"/>
        <w:rPr>
          <w:rFonts w:ascii="GHEA Grapalat" w:eastAsia="Times New Roman" w:hAnsi="GHEA Grapalat" w:cs="Sylfaen"/>
          <w:sz w:val="24"/>
          <w:szCs w:val="24"/>
          <w:lang w:val="hy-AM"/>
        </w:rPr>
      </w:pPr>
    </w:p>
    <w:p w14:paraId="07DAAC6B" w14:textId="77777777" w:rsidR="00C8279D" w:rsidRPr="00C8279D" w:rsidRDefault="00C8279D" w:rsidP="00C8279D">
      <w:pPr>
        <w:tabs>
          <w:tab w:val="left" w:pos="360"/>
          <w:tab w:val="left" w:pos="540"/>
        </w:tabs>
        <w:spacing w:after="0" w:line="240" w:lineRule="auto"/>
        <w:jc w:val="both"/>
        <w:rPr>
          <w:rFonts w:ascii="GHEA Grapalat" w:eastAsia="Times New Roman" w:hAnsi="GHEA Grapalat" w:cs="Sylfaen"/>
          <w:sz w:val="20"/>
          <w:szCs w:val="20"/>
          <w:lang w:val="hy-AM"/>
        </w:rPr>
      </w:pPr>
      <w:r w:rsidRPr="00C8279D">
        <w:rPr>
          <w:rFonts w:ascii="GHEA Grapalat" w:eastAsia="Times New Roman" w:hAnsi="GHEA Grapalat" w:cs="Sylfaen"/>
          <w:sz w:val="20"/>
          <w:szCs w:val="20"/>
          <w:lang w:val="hy-AM"/>
        </w:rPr>
        <w:t>Սույն ակտը կազմված է 2 օրինակից, յուրաքանչյուր կողմին տրամադրվում է մեկական օրինակ:</w:t>
      </w:r>
    </w:p>
    <w:p w14:paraId="6B1528E9" w14:textId="77777777" w:rsidR="00C8279D" w:rsidRPr="00C8279D" w:rsidRDefault="00C8279D" w:rsidP="00C8279D">
      <w:pPr>
        <w:tabs>
          <w:tab w:val="left" w:pos="360"/>
          <w:tab w:val="left" w:pos="540"/>
        </w:tabs>
        <w:spacing w:after="0" w:line="240" w:lineRule="auto"/>
        <w:rPr>
          <w:rFonts w:ascii="GHEA Grapalat" w:eastAsia="Times New Roman" w:hAnsi="GHEA Grapalat" w:cs="Sylfaen"/>
          <w:lang w:val="hy-AM"/>
        </w:rPr>
      </w:pPr>
    </w:p>
    <w:p w14:paraId="25CF5AA6" w14:textId="77777777" w:rsidR="00C8279D" w:rsidRPr="00C8279D" w:rsidRDefault="00C8279D" w:rsidP="00C8279D">
      <w:pPr>
        <w:spacing w:after="0" w:line="240" w:lineRule="auto"/>
        <w:jc w:val="center"/>
        <w:rPr>
          <w:rFonts w:ascii="GHEA Grapalat" w:eastAsia="Times New Roman" w:hAnsi="GHEA Grapalat" w:cs="Sylfaen"/>
          <w:lang w:val="hy-AM"/>
        </w:rPr>
      </w:pPr>
    </w:p>
    <w:p w14:paraId="1ED54A47" w14:textId="77777777" w:rsidR="00C8279D" w:rsidRPr="00C8279D" w:rsidRDefault="00C8279D" w:rsidP="00C8279D">
      <w:pPr>
        <w:spacing w:after="0" w:line="240" w:lineRule="auto"/>
        <w:jc w:val="center"/>
        <w:rPr>
          <w:rFonts w:ascii="GHEA Grapalat" w:eastAsia="Times New Roman" w:hAnsi="GHEA Grapalat" w:cs="Sylfaen"/>
          <w:sz w:val="14"/>
          <w:szCs w:val="14"/>
          <w:lang w:val="hy-AM"/>
        </w:rPr>
      </w:pPr>
    </w:p>
    <w:p w14:paraId="778F5391" w14:textId="77777777" w:rsidR="00C8279D" w:rsidRPr="00C8279D" w:rsidRDefault="00C8279D" w:rsidP="00C8279D">
      <w:pPr>
        <w:spacing w:after="0" w:line="240" w:lineRule="auto"/>
        <w:jc w:val="center"/>
        <w:rPr>
          <w:rFonts w:ascii="GHEA Grapalat" w:eastAsia="Times New Roman" w:hAnsi="GHEA Grapalat" w:cs="Sylfaen"/>
          <w:lang w:val="hy-AM"/>
        </w:rPr>
      </w:pPr>
    </w:p>
    <w:p w14:paraId="5085D058" w14:textId="77777777" w:rsidR="00C8279D" w:rsidRPr="00C8279D" w:rsidRDefault="00C8279D" w:rsidP="00C8279D">
      <w:pPr>
        <w:spacing w:after="0" w:line="240" w:lineRule="auto"/>
        <w:jc w:val="center"/>
        <w:rPr>
          <w:rFonts w:ascii="GHEA Grapalat" w:eastAsia="Times New Roman" w:hAnsi="GHEA Grapalat" w:cs="Sylfaen"/>
          <w:lang w:val="hy-AM"/>
        </w:rPr>
      </w:pPr>
      <w:r w:rsidRPr="00C8279D">
        <w:rPr>
          <w:rFonts w:ascii="GHEA Grapalat" w:eastAsia="Times New Roman" w:hAnsi="GHEA Grapalat" w:cs="Sylfaen"/>
          <w:lang w:val="hy-AM"/>
        </w:rPr>
        <w:t>ԿՈՂՄԵՐԸ</w:t>
      </w:r>
    </w:p>
    <w:p w14:paraId="3896A4C0" w14:textId="77777777" w:rsidR="00C8279D" w:rsidRPr="00C8279D" w:rsidRDefault="00C8279D" w:rsidP="00C8279D">
      <w:pPr>
        <w:spacing w:after="0" w:line="240" w:lineRule="auto"/>
        <w:jc w:val="center"/>
        <w:rPr>
          <w:rFonts w:ascii="GHEA Grapalat" w:eastAsia="Times New Roman" w:hAnsi="GHEA Grapalat" w:cs="Sylfaen"/>
          <w:lang w:val="hy-AM"/>
        </w:rPr>
      </w:pPr>
    </w:p>
    <w:p w14:paraId="063B18FE" w14:textId="77777777" w:rsidR="00C8279D" w:rsidRPr="00C8279D" w:rsidRDefault="00C8279D" w:rsidP="00C8279D">
      <w:pPr>
        <w:tabs>
          <w:tab w:val="left" w:pos="360"/>
          <w:tab w:val="left" w:pos="540"/>
        </w:tabs>
        <w:spacing w:after="0" w:line="240" w:lineRule="auto"/>
        <w:rPr>
          <w:rFonts w:ascii="GHEA Grapalat" w:eastAsia="Times New Roman" w:hAnsi="GHEA Grapalat" w:cs="Sylfaen"/>
          <w:lang w:val="hy-AM"/>
        </w:rPr>
      </w:pPr>
    </w:p>
    <w:p w14:paraId="243A8771" w14:textId="77777777" w:rsidR="00C8279D" w:rsidRPr="00C8279D" w:rsidRDefault="00C8279D" w:rsidP="00C8279D">
      <w:pPr>
        <w:tabs>
          <w:tab w:val="left" w:pos="360"/>
          <w:tab w:val="left" w:pos="540"/>
        </w:tabs>
        <w:spacing w:after="0" w:line="240" w:lineRule="auto"/>
        <w:rPr>
          <w:rFonts w:ascii="GHEA Grapalat" w:eastAsia="Times New Roman" w:hAnsi="GHEA Grapalat" w:cs="Sylfaen"/>
          <w:lang w:val="hy-AM"/>
        </w:rPr>
      </w:pPr>
    </w:p>
    <w:tbl>
      <w:tblPr>
        <w:tblW w:w="0" w:type="auto"/>
        <w:tblLook w:val="00A0" w:firstRow="1" w:lastRow="0" w:firstColumn="1" w:lastColumn="0" w:noHBand="0" w:noVBand="0"/>
      </w:tblPr>
      <w:tblGrid>
        <w:gridCol w:w="4785"/>
        <w:gridCol w:w="5223"/>
      </w:tblGrid>
      <w:tr w:rsidR="00C8279D" w:rsidRPr="00C8279D" w14:paraId="3DC0860F" w14:textId="77777777" w:rsidTr="00C8279D">
        <w:tc>
          <w:tcPr>
            <w:tcW w:w="4785" w:type="dxa"/>
          </w:tcPr>
          <w:p w14:paraId="746AB23E" w14:textId="77777777" w:rsidR="00C8279D" w:rsidRPr="00C8279D" w:rsidRDefault="00C8279D" w:rsidP="00C8279D">
            <w:pPr>
              <w:tabs>
                <w:tab w:val="left" w:pos="360"/>
                <w:tab w:val="left" w:pos="540"/>
              </w:tabs>
              <w:spacing w:after="0" w:line="240" w:lineRule="auto"/>
              <w:jc w:val="center"/>
              <w:rPr>
                <w:rFonts w:ascii="GHEA Grapalat" w:eastAsia="Times New Roman" w:hAnsi="GHEA Grapalat" w:cs="Sylfaen"/>
                <w:b/>
                <w:bCs/>
                <w:lang w:val="hy-AM" w:eastAsia="ru-RU"/>
              </w:rPr>
            </w:pPr>
            <w:r w:rsidRPr="00C8279D">
              <w:rPr>
                <w:rFonts w:ascii="GHEA Grapalat" w:eastAsia="Times New Roman" w:hAnsi="GHEA Grapalat" w:cs="Sylfaen"/>
                <w:b/>
                <w:bCs/>
                <w:lang w:val="hy-AM"/>
              </w:rPr>
              <w:t>Հանձնեց</w:t>
            </w:r>
          </w:p>
        </w:tc>
        <w:tc>
          <w:tcPr>
            <w:tcW w:w="5223" w:type="dxa"/>
          </w:tcPr>
          <w:p w14:paraId="3C44FD91" w14:textId="77777777" w:rsidR="00C8279D" w:rsidRPr="00C8279D" w:rsidRDefault="00C8279D" w:rsidP="00C8279D">
            <w:pPr>
              <w:tabs>
                <w:tab w:val="left" w:pos="360"/>
                <w:tab w:val="left" w:pos="540"/>
              </w:tabs>
              <w:spacing w:after="0" w:line="240" w:lineRule="auto"/>
              <w:jc w:val="center"/>
              <w:rPr>
                <w:rFonts w:ascii="GHEA Grapalat" w:eastAsia="Times New Roman" w:hAnsi="GHEA Grapalat" w:cs="Sylfaen"/>
                <w:b/>
                <w:bCs/>
                <w:lang w:val="hy-AM" w:eastAsia="ru-RU"/>
              </w:rPr>
            </w:pPr>
            <w:r w:rsidRPr="00C8279D">
              <w:rPr>
                <w:rFonts w:ascii="GHEA Grapalat" w:eastAsia="Times New Roman" w:hAnsi="GHEA Grapalat" w:cs="Sylfaen"/>
                <w:b/>
                <w:bCs/>
                <w:lang w:val="hy-AM"/>
              </w:rPr>
              <w:t xml:space="preserve">        Ընդունեց</w:t>
            </w:r>
          </w:p>
        </w:tc>
      </w:tr>
    </w:tbl>
    <w:p w14:paraId="1DE3B3E2" w14:textId="77777777" w:rsidR="00C8279D" w:rsidRPr="00C8279D" w:rsidRDefault="00C8279D" w:rsidP="00C8279D">
      <w:pPr>
        <w:tabs>
          <w:tab w:val="left" w:pos="360"/>
          <w:tab w:val="left" w:pos="540"/>
        </w:tabs>
        <w:spacing w:after="0" w:line="240" w:lineRule="auto"/>
        <w:rPr>
          <w:rFonts w:ascii="GHEA Grapalat" w:eastAsia="Times New Roman" w:hAnsi="GHEA Grapalat" w:cs="Sylfaen"/>
          <w:sz w:val="20"/>
          <w:szCs w:val="20"/>
          <w:lang w:val="hy-AM" w:eastAsia="ru-RU"/>
        </w:rPr>
      </w:pPr>
      <w:r w:rsidRPr="00C8279D">
        <w:rPr>
          <w:rFonts w:ascii="GHEA Grapalat" w:eastAsia="Times New Roman" w:hAnsi="GHEA Grapalat" w:cs="Sylfaen"/>
          <w:sz w:val="20"/>
          <w:szCs w:val="20"/>
          <w:lang w:val="hy-AM" w:eastAsia="ru-RU"/>
        </w:rPr>
        <w:t xml:space="preserve">                                                                                                  հայտը նախագծած ներկայացուցիչ`</w:t>
      </w:r>
    </w:p>
    <w:p w14:paraId="4378B50D" w14:textId="77777777" w:rsidR="00C8279D" w:rsidRPr="00C8279D" w:rsidRDefault="00C8279D" w:rsidP="00C8279D">
      <w:pPr>
        <w:tabs>
          <w:tab w:val="left" w:pos="360"/>
          <w:tab w:val="left" w:pos="540"/>
        </w:tabs>
        <w:spacing w:after="0" w:line="240" w:lineRule="auto"/>
        <w:rPr>
          <w:rFonts w:ascii="GHEA Grapalat" w:eastAsia="Times New Roman"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8279D" w:rsidRPr="00C8279D" w14:paraId="2471368B" w14:textId="77777777" w:rsidTr="00C8279D">
        <w:trPr>
          <w:tblCellSpacing w:w="7" w:type="dxa"/>
          <w:jc w:val="center"/>
        </w:trPr>
        <w:tc>
          <w:tcPr>
            <w:tcW w:w="0" w:type="auto"/>
            <w:vAlign w:val="center"/>
          </w:tcPr>
          <w:p w14:paraId="08C6864C" w14:textId="77777777" w:rsidR="00C8279D" w:rsidRPr="00C8279D" w:rsidRDefault="00C8279D" w:rsidP="00C8279D">
            <w:pPr>
              <w:spacing w:after="0" w:line="240" w:lineRule="auto"/>
              <w:jc w:val="center"/>
              <w:rPr>
                <w:rFonts w:ascii="GHEA Grapalat" w:eastAsia="Times New Roman" w:hAnsi="GHEA Grapalat" w:cs="GHEA Grapalat"/>
                <w:color w:val="000000"/>
                <w:sz w:val="21"/>
                <w:szCs w:val="21"/>
                <w:lang w:val="ru-RU" w:eastAsia="ru-RU"/>
              </w:rPr>
            </w:pPr>
            <w:r w:rsidRPr="00C8279D">
              <w:rPr>
                <w:rFonts w:ascii="GHEA Grapalat" w:eastAsia="Times New Roman" w:hAnsi="GHEA Grapalat" w:cs="GHEA Grapalat"/>
                <w:color w:val="000000"/>
                <w:sz w:val="21"/>
                <w:szCs w:val="21"/>
              </w:rPr>
              <w:t xml:space="preserve">___________________________ </w:t>
            </w:r>
          </w:p>
          <w:p w14:paraId="431ACB87" w14:textId="77777777" w:rsidR="00C8279D" w:rsidRPr="00C8279D" w:rsidRDefault="00C8279D" w:rsidP="00C8279D">
            <w:pPr>
              <w:spacing w:after="0" w:line="240" w:lineRule="auto"/>
              <w:jc w:val="center"/>
              <w:rPr>
                <w:rFonts w:ascii="GHEA Grapalat" w:eastAsia="Times New Roman" w:hAnsi="GHEA Grapalat" w:cs="GHEA Grapalat"/>
                <w:color w:val="000000"/>
                <w:sz w:val="21"/>
                <w:szCs w:val="21"/>
                <w:lang w:val="ru-RU" w:eastAsia="ru-RU"/>
              </w:rPr>
            </w:pPr>
            <w:proofErr w:type="spellStart"/>
            <w:r w:rsidRPr="00C8279D">
              <w:rPr>
                <w:rFonts w:ascii="GHEA Grapalat" w:eastAsia="Times New Roman" w:hAnsi="GHEA Grapalat" w:cs="GHEA Grapalat"/>
                <w:color w:val="000000"/>
                <w:sz w:val="15"/>
                <w:szCs w:val="15"/>
              </w:rPr>
              <w:t>ազգանուն</w:t>
            </w:r>
            <w:proofErr w:type="spellEnd"/>
            <w:r w:rsidRPr="00C8279D">
              <w:rPr>
                <w:rFonts w:ascii="GHEA Grapalat" w:eastAsia="Times New Roman" w:hAnsi="GHEA Grapalat" w:cs="GHEA Grapalat"/>
                <w:color w:val="000000"/>
                <w:sz w:val="15"/>
                <w:szCs w:val="15"/>
              </w:rPr>
              <w:t xml:space="preserve">, </w:t>
            </w:r>
            <w:proofErr w:type="spellStart"/>
            <w:r w:rsidRPr="00C8279D">
              <w:rPr>
                <w:rFonts w:ascii="GHEA Grapalat" w:eastAsia="Times New Roman" w:hAnsi="GHEA Grapalat" w:cs="GHEA Grapalat"/>
                <w:color w:val="000000"/>
                <w:sz w:val="15"/>
                <w:szCs w:val="15"/>
              </w:rPr>
              <w:t>անուն</w:t>
            </w:r>
            <w:proofErr w:type="spellEnd"/>
          </w:p>
        </w:tc>
        <w:tc>
          <w:tcPr>
            <w:tcW w:w="0" w:type="auto"/>
            <w:vAlign w:val="center"/>
          </w:tcPr>
          <w:p w14:paraId="75FEE38A" w14:textId="77777777" w:rsidR="00C8279D" w:rsidRPr="00C8279D" w:rsidRDefault="00C8279D" w:rsidP="00C8279D">
            <w:pPr>
              <w:spacing w:after="0" w:line="240" w:lineRule="auto"/>
              <w:jc w:val="center"/>
              <w:rPr>
                <w:rFonts w:ascii="GHEA Grapalat" w:eastAsia="Times New Roman" w:hAnsi="GHEA Grapalat" w:cs="GHEA Grapalat"/>
                <w:color w:val="000000"/>
                <w:sz w:val="21"/>
                <w:szCs w:val="21"/>
                <w:lang w:val="ru-RU" w:eastAsia="ru-RU"/>
              </w:rPr>
            </w:pPr>
            <w:r w:rsidRPr="00C8279D">
              <w:rPr>
                <w:rFonts w:ascii="GHEA Grapalat" w:eastAsia="Times New Roman" w:hAnsi="GHEA Grapalat" w:cs="GHEA Grapalat"/>
                <w:color w:val="000000"/>
                <w:sz w:val="21"/>
                <w:szCs w:val="21"/>
              </w:rPr>
              <w:t>___________________________</w:t>
            </w:r>
          </w:p>
          <w:p w14:paraId="4E6C1BBE" w14:textId="77777777" w:rsidR="00C8279D" w:rsidRPr="00C8279D" w:rsidRDefault="00C8279D" w:rsidP="00C8279D">
            <w:pPr>
              <w:spacing w:after="0" w:line="240" w:lineRule="auto"/>
              <w:jc w:val="center"/>
              <w:rPr>
                <w:rFonts w:ascii="GHEA Grapalat" w:eastAsia="Times New Roman" w:hAnsi="GHEA Grapalat" w:cs="GHEA Grapalat"/>
                <w:color w:val="000000"/>
                <w:sz w:val="21"/>
                <w:szCs w:val="21"/>
                <w:lang w:val="ru-RU" w:eastAsia="ru-RU"/>
              </w:rPr>
            </w:pPr>
            <w:proofErr w:type="spellStart"/>
            <w:r w:rsidRPr="00C8279D">
              <w:rPr>
                <w:rFonts w:ascii="GHEA Grapalat" w:eastAsia="Times New Roman" w:hAnsi="GHEA Grapalat" w:cs="GHEA Grapalat"/>
                <w:color w:val="000000"/>
                <w:sz w:val="15"/>
                <w:szCs w:val="15"/>
              </w:rPr>
              <w:t>ազգանուն</w:t>
            </w:r>
            <w:proofErr w:type="spellEnd"/>
            <w:r w:rsidRPr="00C8279D">
              <w:rPr>
                <w:rFonts w:ascii="GHEA Grapalat" w:eastAsia="Times New Roman" w:hAnsi="GHEA Grapalat" w:cs="GHEA Grapalat"/>
                <w:color w:val="000000"/>
                <w:sz w:val="15"/>
                <w:szCs w:val="15"/>
              </w:rPr>
              <w:t xml:space="preserve">, </w:t>
            </w:r>
            <w:proofErr w:type="spellStart"/>
            <w:r w:rsidRPr="00C8279D">
              <w:rPr>
                <w:rFonts w:ascii="GHEA Grapalat" w:eastAsia="Times New Roman" w:hAnsi="GHEA Grapalat" w:cs="GHEA Grapalat"/>
                <w:color w:val="000000"/>
                <w:sz w:val="15"/>
                <w:szCs w:val="15"/>
              </w:rPr>
              <w:t>անուն</w:t>
            </w:r>
            <w:proofErr w:type="spellEnd"/>
          </w:p>
        </w:tc>
      </w:tr>
      <w:tr w:rsidR="00C8279D" w:rsidRPr="00C8279D" w14:paraId="5E6CBCC7" w14:textId="77777777" w:rsidTr="00C8279D">
        <w:trPr>
          <w:tblCellSpacing w:w="7" w:type="dxa"/>
          <w:jc w:val="center"/>
        </w:trPr>
        <w:tc>
          <w:tcPr>
            <w:tcW w:w="0" w:type="auto"/>
            <w:vAlign w:val="center"/>
          </w:tcPr>
          <w:p w14:paraId="26464944" w14:textId="77777777" w:rsidR="00C8279D" w:rsidRPr="00C8279D" w:rsidRDefault="00C8279D" w:rsidP="00C8279D">
            <w:pPr>
              <w:spacing w:after="0" w:line="240" w:lineRule="auto"/>
              <w:jc w:val="center"/>
              <w:rPr>
                <w:rFonts w:ascii="GHEA Grapalat" w:eastAsia="Times New Roman" w:hAnsi="GHEA Grapalat" w:cs="GHEA Grapalat"/>
                <w:color w:val="000000"/>
                <w:sz w:val="21"/>
                <w:szCs w:val="21"/>
                <w:lang w:val="ru-RU" w:eastAsia="ru-RU"/>
              </w:rPr>
            </w:pPr>
            <w:r w:rsidRPr="00C8279D">
              <w:rPr>
                <w:rFonts w:ascii="GHEA Grapalat" w:eastAsia="Times New Roman" w:hAnsi="GHEA Grapalat" w:cs="GHEA Grapalat"/>
                <w:color w:val="000000"/>
                <w:sz w:val="21"/>
                <w:szCs w:val="21"/>
              </w:rPr>
              <w:t xml:space="preserve">___________________________ </w:t>
            </w:r>
          </w:p>
          <w:p w14:paraId="71757637" w14:textId="77777777" w:rsidR="00C8279D" w:rsidRPr="00C8279D" w:rsidRDefault="00C8279D" w:rsidP="00C8279D">
            <w:pPr>
              <w:spacing w:after="0" w:line="240" w:lineRule="auto"/>
              <w:jc w:val="center"/>
              <w:rPr>
                <w:rFonts w:ascii="GHEA Grapalat" w:eastAsia="Times New Roman" w:hAnsi="GHEA Grapalat" w:cs="GHEA Grapalat"/>
                <w:color w:val="000000"/>
                <w:sz w:val="21"/>
                <w:szCs w:val="21"/>
                <w:lang w:val="ru-RU" w:eastAsia="ru-RU"/>
              </w:rPr>
            </w:pPr>
            <w:proofErr w:type="spellStart"/>
            <w:r w:rsidRPr="00C8279D">
              <w:rPr>
                <w:rFonts w:ascii="GHEA Grapalat" w:eastAsia="Times New Roman" w:hAnsi="GHEA Grapalat" w:cs="GHEA Grapalat"/>
                <w:color w:val="000000"/>
                <w:sz w:val="15"/>
                <w:szCs w:val="15"/>
              </w:rPr>
              <w:t>ստորագրություն</w:t>
            </w:r>
            <w:proofErr w:type="spellEnd"/>
          </w:p>
        </w:tc>
        <w:tc>
          <w:tcPr>
            <w:tcW w:w="0" w:type="auto"/>
            <w:vAlign w:val="center"/>
          </w:tcPr>
          <w:p w14:paraId="424504E1" w14:textId="77777777" w:rsidR="00C8279D" w:rsidRPr="00C8279D" w:rsidRDefault="00C8279D" w:rsidP="00C8279D">
            <w:pPr>
              <w:spacing w:after="0" w:line="240" w:lineRule="auto"/>
              <w:jc w:val="center"/>
              <w:rPr>
                <w:rFonts w:ascii="GHEA Grapalat" w:eastAsia="Times New Roman" w:hAnsi="GHEA Grapalat" w:cs="GHEA Grapalat"/>
                <w:color w:val="000000"/>
                <w:sz w:val="21"/>
                <w:szCs w:val="21"/>
                <w:lang w:val="ru-RU" w:eastAsia="ru-RU"/>
              </w:rPr>
            </w:pPr>
            <w:r w:rsidRPr="00C8279D">
              <w:rPr>
                <w:rFonts w:ascii="GHEA Grapalat" w:eastAsia="Times New Roman" w:hAnsi="GHEA Grapalat" w:cs="GHEA Grapalat"/>
                <w:color w:val="000000"/>
                <w:sz w:val="21"/>
                <w:szCs w:val="21"/>
              </w:rPr>
              <w:t>___________________________</w:t>
            </w:r>
          </w:p>
          <w:p w14:paraId="6CD910F7" w14:textId="77777777" w:rsidR="00C8279D" w:rsidRPr="00C8279D" w:rsidRDefault="00C8279D" w:rsidP="00C8279D">
            <w:pPr>
              <w:spacing w:after="0" w:line="240" w:lineRule="auto"/>
              <w:jc w:val="center"/>
              <w:rPr>
                <w:rFonts w:ascii="GHEA Grapalat" w:eastAsia="Times New Roman" w:hAnsi="GHEA Grapalat" w:cs="GHEA Grapalat"/>
                <w:color w:val="000000"/>
                <w:sz w:val="21"/>
                <w:szCs w:val="21"/>
                <w:lang w:val="ru-RU" w:eastAsia="ru-RU"/>
              </w:rPr>
            </w:pPr>
            <w:proofErr w:type="spellStart"/>
            <w:r w:rsidRPr="00C8279D">
              <w:rPr>
                <w:rFonts w:ascii="GHEA Grapalat" w:eastAsia="Times New Roman" w:hAnsi="GHEA Grapalat" w:cs="GHEA Grapalat"/>
                <w:color w:val="000000"/>
                <w:sz w:val="15"/>
                <w:szCs w:val="15"/>
              </w:rPr>
              <w:t>ստորագրություն</w:t>
            </w:r>
            <w:proofErr w:type="spellEnd"/>
          </w:p>
        </w:tc>
      </w:tr>
    </w:tbl>
    <w:p w14:paraId="0C93119C" w14:textId="77777777" w:rsidR="00C8279D" w:rsidRPr="00C8279D" w:rsidRDefault="00C8279D" w:rsidP="00C8279D">
      <w:pPr>
        <w:spacing w:after="0" w:line="240" w:lineRule="auto"/>
        <w:jc w:val="both"/>
        <w:rPr>
          <w:rFonts w:ascii="Calibri" w:eastAsia="Times New Roman" w:hAnsi="Calibri" w:cs="Times New Roman"/>
          <w:sz w:val="20"/>
          <w:szCs w:val="20"/>
        </w:rPr>
      </w:pPr>
    </w:p>
    <w:p w14:paraId="0117560F" w14:textId="77777777" w:rsidR="00C8279D" w:rsidRPr="00C8279D" w:rsidRDefault="00C8279D" w:rsidP="00C8279D"/>
    <w:p w14:paraId="774D1C64" w14:textId="77777777" w:rsidR="00C8279D" w:rsidRDefault="00C8279D"/>
    <w:sectPr w:rsidR="00C8279D" w:rsidSect="00C8279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4ACF1" w14:textId="77777777" w:rsidR="00C93686" w:rsidRDefault="00C93686" w:rsidP="00C8279D">
      <w:pPr>
        <w:spacing w:after="0" w:line="240" w:lineRule="auto"/>
      </w:pPr>
      <w:r>
        <w:separator/>
      </w:r>
    </w:p>
  </w:endnote>
  <w:endnote w:type="continuationSeparator" w:id="0">
    <w:p w14:paraId="3AEEF44C" w14:textId="77777777" w:rsidR="00C93686" w:rsidRDefault="00C93686" w:rsidP="00C82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0C954" w14:textId="77777777" w:rsidR="00C93686" w:rsidRDefault="00C93686" w:rsidP="00C8279D">
      <w:pPr>
        <w:spacing w:after="0" w:line="240" w:lineRule="auto"/>
      </w:pPr>
      <w:r>
        <w:separator/>
      </w:r>
    </w:p>
  </w:footnote>
  <w:footnote w:type="continuationSeparator" w:id="0">
    <w:p w14:paraId="14A3C0DB" w14:textId="77777777" w:rsidR="00C93686" w:rsidRDefault="00C93686" w:rsidP="00C8279D">
      <w:pPr>
        <w:spacing w:after="0" w:line="240" w:lineRule="auto"/>
      </w:pPr>
      <w:r>
        <w:continuationSeparator/>
      </w:r>
    </w:p>
  </w:footnote>
  <w:footnote w:id="1">
    <w:p w14:paraId="4BB3FC41" w14:textId="77777777" w:rsidR="00C93686" w:rsidRPr="00D70570" w:rsidRDefault="00C93686" w:rsidP="00C8279D">
      <w:pPr>
        <w:jc w:val="both"/>
        <w:rPr>
          <w:lang w:val="hy-AM"/>
        </w:rPr>
      </w:pPr>
      <w:r>
        <w:rPr>
          <w:rStyle w:val="FootnoteReference"/>
        </w:rPr>
        <w:footnoteRef/>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2E130B7" w14:textId="77777777" w:rsidR="00C93686" w:rsidRPr="005A06FD" w:rsidRDefault="00C93686" w:rsidP="00C8279D">
      <w:pPr>
        <w:pStyle w:val="FootnoteText"/>
        <w:rPr>
          <w:rFonts w:asciiTheme="minorHAnsi" w:hAnsiTheme="minorHAnsi"/>
          <w:lang w:val="hy-AM"/>
        </w:rPr>
      </w:pPr>
      <w:r>
        <w:rPr>
          <w:rStyle w:val="FootnoteReference"/>
        </w:rPr>
        <w:footnoteRef/>
      </w:r>
      <w:r w:rsidRPr="005A06FD">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5A06FD">
        <w:rPr>
          <w:rFonts w:ascii="GHEA Grapalat" w:hAnsi="GHEA Grapalat" w:cs="Sylfaen"/>
          <w:i/>
          <w:sz w:val="16"/>
          <w:szCs w:val="16"/>
          <w:lang w:val="hy-AM"/>
        </w:rPr>
        <w:t>ատվիրատուի:</w:t>
      </w:r>
    </w:p>
  </w:footnote>
  <w:footnote w:id="3">
    <w:p w14:paraId="2416B3EC" w14:textId="77777777" w:rsidR="00C93686" w:rsidRPr="003B5430" w:rsidRDefault="00C93686" w:rsidP="00C8279D">
      <w:pPr>
        <w:pStyle w:val="FootnoteText"/>
        <w:jc w:val="both"/>
        <w:rPr>
          <w:rFonts w:ascii="Sylfaen" w:hAnsi="Sylfaen" w:cs="Sylfaen"/>
          <w:lang w:val="af-ZA"/>
        </w:rPr>
      </w:pPr>
      <w:r>
        <w:rPr>
          <w:rStyle w:val="FootnoteReference"/>
        </w:rPr>
        <w:footnoteRef/>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A06FD">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095F39D7" w14:textId="77777777" w:rsidR="00C93686" w:rsidRPr="00C402BB" w:rsidRDefault="00C93686" w:rsidP="00C8279D">
      <w:pPr>
        <w:pStyle w:val="FootnoteText"/>
        <w:rPr>
          <w:rFonts w:asciiTheme="minorHAnsi" w:hAnsiTheme="minorHAnsi"/>
          <w:lang w:val="hy-AM"/>
        </w:rPr>
      </w:pPr>
      <w:r>
        <w:rPr>
          <w:rStyle w:val="FootnoteReference"/>
        </w:rPr>
        <w:footnoteRef/>
      </w:r>
      <w:r w:rsidRPr="005D7B02">
        <w:rPr>
          <w:rFonts w:ascii="GHEA Grapalat" w:hAnsi="GHEA Grapalat"/>
          <w:i/>
          <w:sz w:val="16"/>
          <w:szCs w:val="24"/>
          <w:lang w:val="hy-AM" w:eastAsia="en-US"/>
        </w:rPr>
        <w:t xml:space="preserve">Կապալառուն </w:t>
      </w:r>
      <w:r w:rsidRPr="005D7B02">
        <w:rPr>
          <w:rFonts w:ascii="GHEA Grapalat" w:hAnsi="GHEA Grapalat"/>
          <w:i/>
          <w:sz w:val="16"/>
          <w:szCs w:val="24"/>
          <w:lang w:val="hy-AM" w:eastAsia="en-US"/>
        </w:rPr>
        <w:t>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5">
    <w:p w14:paraId="253A99FD" w14:textId="77777777" w:rsidR="00C93686" w:rsidRPr="00C754B2" w:rsidRDefault="00C93686" w:rsidP="00C8279D">
      <w:pPr>
        <w:rPr>
          <w:rFonts w:ascii="GHEA Grapalat" w:hAnsi="GHEA Grapalat"/>
          <w:i/>
          <w:sz w:val="16"/>
          <w:lang w:val="hy-AM"/>
        </w:rPr>
      </w:pPr>
      <w:r>
        <w:rPr>
          <w:rStyle w:val="FootnoteReference"/>
        </w:rPr>
        <w:footnoteRef/>
      </w:r>
      <w:r w:rsidRPr="00385051">
        <w:rPr>
          <w:rFonts w:ascii="GHEA Grapalat" w:hAnsi="GHEA Grapalat"/>
          <w:i/>
          <w:sz w:val="16"/>
          <w:lang w:val="hy-AM"/>
        </w:rPr>
        <w:t xml:space="preserve">Գանձապետարանում </w:t>
      </w:r>
      <w:r w:rsidRPr="00385051">
        <w:rPr>
          <w:rFonts w:ascii="GHEA Grapalat" w:hAnsi="GHEA Grapalat"/>
          <w:i/>
          <w:sz w:val="16"/>
          <w:lang w:val="hy-AM"/>
        </w:rPr>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6">
    <w:p w14:paraId="5432512E" w14:textId="77777777" w:rsidR="00C93686" w:rsidRPr="005D7B02" w:rsidRDefault="00C93686" w:rsidP="00C8279D">
      <w:pPr>
        <w:pStyle w:val="FootnoteText"/>
        <w:jc w:val="both"/>
        <w:rPr>
          <w:rFonts w:ascii="GHEA Grapalat" w:hAnsi="GHEA Grapalat"/>
          <w:i/>
          <w:sz w:val="16"/>
          <w:szCs w:val="24"/>
          <w:lang w:val="hy-AM" w:eastAsia="en-US"/>
        </w:rPr>
      </w:pPr>
      <w:r>
        <w:rPr>
          <w:rStyle w:val="FootnoteReference"/>
        </w:rPr>
        <w:footnoteRef/>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9613C7C" w14:textId="77777777" w:rsidR="00C93686" w:rsidRPr="00C754B2" w:rsidRDefault="00C93686" w:rsidP="00C8279D">
      <w:pPr>
        <w:pStyle w:val="FootnoteText"/>
        <w:rPr>
          <w:rFonts w:asciiTheme="minorHAnsi" w:hAnsiTheme="minorHAnsi"/>
          <w:lang w:val="hy-AM"/>
        </w:rPr>
      </w:pPr>
      <w:r w:rsidRPr="005A06FD">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7">
    <w:p w14:paraId="125A34AC" w14:textId="77777777" w:rsidR="00C93686" w:rsidRPr="005D7B02" w:rsidRDefault="00C93686" w:rsidP="00C8279D">
      <w:pPr>
        <w:pStyle w:val="FootnoteText"/>
        <w:jc w:val="both"/>
        <w:rPr>
          <w:sz w:val="16"/>
          <w:szCs w:val="16"/>
          <w:lang w:val="hy-AM"/>
        </w:rPr>
      </w:pPr>
      <w:r>
        <w:rPr>
          <w:rStyle w:val="FootnoteReference"/>
        </w:rPr>
        <w:footnoteRef/>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29A352DF" w14:textId="77777777" w:rsidR="00C93686" w:rsidRPr="00742B5B" w:rsidRDefault="00C93686" w:rsidP="00C8279D">
      <w:pPr>
        <w:pStyle w:val="FootnoteText"/>
        <w:rPr>
          <w:rFonts w:asciiTheme="minorHAnsi" w:hAnsiTheme="minorHAnsi"/>
          <w:lang w:val="hy-AM"/>
        </w:rPr>
      </w:pPr>
    </w:p>
  </w:footnote>
  <w:footnote w:id="8">
    <w:p w14:paraId="79AF0B2D" w14:textId="77777777" w:rsidR="00C93686" w:rsidRPr="005A06FD" w:rsidRDefault="00C93686" w:rsidP="00C8279D">
      <w:pPr>
        <w:pStyle w:val="FootnoteText"/>
        <w:rPr>
          <w:rFonts w:asciiTheme="minorHAnsi" w:hAnsiTheme="minorHAnsi"/>
          <w:lang w:val="hy-AM"/>
        </w:rPr>
      </w:pPr>
      <w:r>
        <w:rPr>
          <w:rStyle w:val="FootnoteReference"/>
        </w:rPr>
        <w:footnoteRef/>
      </w:r>
      <w:r w:rsidRPr="005D7B02">
        <w:rPr>
          <w:rFonts w:ascii="GHEA Grapalat" w:hAnsi="GHEA Grapalat"/>
          <w:i/>
          <w:sz w:val="16"/>
          <w:szCs w:val="24"/>
          <w:lang w:val="hy-AM" w:eastAsia="en-US"/>
        </w:rPr>
        <w:t xml:space="preserve">Սույն </w:t>
      </w:r>
      <w:r w:rsidRPr="005D7B02">
        <w:rPr>
          <w:rFonts w:ascii="GHEA Grapalat" w:hAnsi="GHEA Grapalat"/>
          <w:i/>
          <w:sz w:val="16"/>
          <w:szCs w:val="24"/>
          <w:lang w:val="hy-AM" w:eastAsia="en-US"/>
        </w:rPr>
        <w:t xml:space="preserve">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9">
    <w:p w14:paraId="4B4CB934" w14:textId="77777777" w:rsidR="00C93686" w:rsidRPr="00742B5B" w:rsidRDefault="00C93686" w:rsidP="00C8279D">
      <w:pPr>
        <w:pStyle w:val="FootnoteText"/>
        <w:rPr>
          <w:rFonts w:asciiTheme="minorHAnsi" w:hAnsiTheme="minorHAnsi"/>
          <w:lang w:val="hy-AM"/>
        </w:rPr>
      </w:pPr>
      <w:r>
        <w:rPr>
          <w:rStyle w:val="FootnoteReference"/>
        </w:rPr>
        <w:footnoteRef/>
      </w:r>
      <w:r w:rsidRPr="005D7B02">
        <w:rPr>
          <w:rFonts w:ascii="GHEA Grapalat" w:hAnsi="GHEA Grapalat"/>
          <w:i/>
          <w:sz w:val="16"/>
          <w:szCs w:val="24"/>
          <w:lang w:val="hy-AM" w:eastAsia="en-US"/>
        </w:rPr>
        <w:t xml:space="preserve">Սույն </w:t>
      </w:r>
      <w:r w:rsidRPr="005D7B02">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E574982"/>
    <w:multiLevelType w:val="hybridMultilevel"/>
    <w:tmpl w:val="68EE0600"/>
    <w:lvl w:ilvl="0" w:tplc="5A669804">
      <w:start w:val="1"/>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3"/>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4EF"/>
    <w:rsid w:val="000016D6"/>
    <w:rsid w:val="00035002"/>
    <w:rsid w:val="00042C39"/>
    <w:rsid w:val="000E6CC7"/>
    <w:rsid w:val="000F0C14"/>
    <w:rsid w:val="001579AE"/>
    <w:rsid w:val="00192067"/>
    <w:rsid w:val="001B21F0"/>
    <w:rsid w:val="001B7330"/>
    <w:rsid w:val="00212DAB"/>
    <w:rsid w:val="00220701"/>
    <w:rsid w:val="00227B3B"/>
    <w:rsid w:val="00261D66"/>
    <w:rsid w:val="0036572D"/>
    <w:rsid w:val="00374542"/>
    <w:rsid w:val="003A0768"/>
    <w:rsid w:val="003B62A1"/>
    <w:rsid w:val="00414B4A"/>
    <w:rsid w:val="0043693D"/>
    <w:rsid w:val="00441773"/>
    <w:rsid w:val="0044422A"/>
    <w:rsid w:val="004452BD"/>
    <w:rsid w:val="00492D35"/>
    <w:rsid w:val="004D0982"/>
    <w:rsid w:val="004D1DE5"/>
    <w:rsid w:val="004D3B39"/>
    <w:rsid w:val="005048DA"/>
    <w:rsid w:val="00522B28"/>
    <w:rsid w:val="00530ED6"/>
    <w:rsid w:val="005337C6"/>
    <w:rsid w:val="00533C88"/>
    <w:rsid w:val="00547598"/>
    <w:rsid w:val="0056547D"/>
    <w:rsid w:val="00584E93"/>
    <w:rsid w:val="00590746"/>
    <w:rsid w:val="005A043B"/>
    <w:rsid w:val="005A06FD"/>
    <w:rsid w:val="005C45CB"/>
    <w:rsid w:val="005F07CE"/>
    <w:rsid w:val="00614416"/>
    <w:rsid w:val="006229FE"/>
    <w:rsid w:val="00625B6D"/>
    <w:rsid w:val="006528FE"/>
    <w:rsid w:val="00655337"/>
    <w:rsid w:val="00671633"/>
    <w:rsid w:val="00694711"/>
    <w:rsid w:val="006C275F"/>
    <w:rsid w:val="00701542"/>
    <w:rsid w:val="007500D4"/>
    <w:rsid w:val="00754D1F"/>
    <w:rsid w:val="007673C8"/>
    <w:rsid w:val="007870FC"/>
    <w:rsid w:val="007C141D"/>
    <w:rsid w:val="007C6C98"/>
    <w:rsid w:val="007C7FC9"/>
    <w:rsid w:val="008549F0"/>
    <w:rsid w:val="00864AC5"/>
    <w:rsid w:val="008D4F7C"/>
    <w:rsid w:val="008D5929"/>
    <w:rsid w:val="00931D3C"/>
    <w:rsid w:val="009404E2"/>
    <w:rsid w:val="009B1347"/>
    <w:rsid w:val="009B2FF1"/>
    <w:rsid w:val="009C4A74"/>
    <w:rsid w:val="009C4AFB"/>
    <w:rsid w:val="00A47F60"/>
    <w:rsid w:val="00A7142E"/>
    <w:rsid w:val="00AA3567"/>
    <w:rsid w:val="00AB7883"/>
    <w:rsid w:val="00AD2155"/>
    <w:rsid w:val="00AE0C1E"/>
    <w:rsid w:val="00AF1E40"/>
    <w:rsid w:val="00B51E50"/>
    <w:rsid w:val="00B543C7"/>
    <w:rsid w:val="00B61BF0"/>
    <w:rsid w:val="00BA5230"/>
    <w:rsid w:val="00BA76A1"/>
    <w:rsid w:val="00BC15B1"/>
    <w:rsid w:val="00BC17BD"/>
    <w:rsid w:val="00BC63FF"/>
    <w:rsid w:val="00BD33E3"/>
    <w:rsid w:val="00BD398C"/>
    <w:rsid w:val="00C23178"/>
    <w:rsid w:val="00C524E7"/>
    <w:rsid w:val="00C648EA"/>
    <w:rsid w:val="00C8279D"/>
    <w:rsid w:val="00C93686"/>
    <w:rsid w:val="00CC2C38"/>
    <w:rsid w:val="00CC5A12"/>
    <w:rsid w:val="00D344EF"/>
    <w:rsid w:val="00D6446F"/>
    <w:rsid w:val="00D90579"/>
    <w:rsid w:val="00D94211"/>
    <w:rsid w:val="00DB4943"/>
    <w:rsid w:val="00DB593F"/>
    <w:rsid w:val="00E173E7"/>
    <w:rsid w:val="00E51DD5"/>
    <w:rsid w:val="00E6450E"/>
    <w:rsid w:val="00EB24DB"/>
    <w:rsid w:val="00EB66C4"/>
    <w:rsid w:val="00ED3E76"/>
    <w:rsid w:val="00EF5D43"/>
    <w:rsid w:val="00F145A6"/>
    <w:rsid w:val="00F308D4"/>
    <w:rsid w:val="00F466A0"/>
    <w:rsid w:val="00F64609"/>
    <w:rsid w:val="00F669DA"/>
    <w:rsid w:val="00FD7110"/>
    <w:rsid w:val="00FE00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6557C"/>
  <w15:docId w15:val="{62EE0DF4-D48A-49DA-88F5-626B11D7F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8279D"/>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C8279D"/>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C8279D"/>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C8279D"/>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C8279D"/>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C8279D"/>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C8279D"/>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C8279D"/>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C8279D"/>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279D"/>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C8279D"/>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C8279D"/>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C8279D"/>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C8279D"/>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C8279D"/>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C8279D"/>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C8279D"/>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C8279D"/>
    <w:rPr>
      <w:rFonts w:ascii="Times Armenian" w:eastAsia="Times New Roman" w:hAnsi="Times Armenian" w:cs="Times New Roman"/>
      <w:b/>
      <w:color w:val="000000"/>
      <w:szCs w:val="20"/>
      <w:lang w:val="pt-BR" w:eastAsia="ru-RU"/>
    </w:rPr>
  </w:style>
  <w:style w:type="numbering" w:customStyle="1" w:styleId="NoList1">
    <w:name w:val="No List1"/>
    <w:next w:val="NoList"/>
    <w:uiPriority w:val="99"/>
    <w:semiHidden/>
    <w:unhideWhenUsed/>
    <w:rsid w:val="00C8279D"/>
  </w:style>
  <w:style w:type="paragraph" w:styleId="BodyTextIndent">
    <w:name w:val="Body Text Indent"/>
    <w:aliases w:val=" Char, Char Char Char Char,Char Char Char Char"/>
    <w:basedOn w:val="Normal"/>
    <w:link w:val="BodyTextIndentChar"/>
    <w:rsid w:val="00C8279D"/>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C8279D"/>
    <w:rPr>
      <w:rFonts w:ascii="Arial LatArm" w:eastAsia="Times New Roman" w:hAnsi="Arial LatArm" w:cs="Times New Roman"/>
      <w:i/>
      <w:sz w:val="20"/>
      <w:szCs w:val="20"/>
      <w:lang w:val="en-AU"/>
    </w:rPr>
  </w:style>
  <w:style w:type="paragraph" w:styleId="Footer">
    <w:name w:val="footer"/>
    <w:basedOn w:val="Normal"/>
    <w:link w:val="FooterChar"/>
    <w:rsid w:val="00C8279D"/>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C8279D"/>
    <w:rPr>
      <w:rFonts w:ascii="Times New Roman" w:eastAsia="Times New Roman" w:hAnsi="Times New Roman" w:cs="Times New Roman"/>
      <w:sz w:val="20"/>
      <w:szCs w:val="20"/>
    </w:rPr>
  </w:style>
  <w:style w:type="paragraph" w:styleId="BodyTextIndent3">
    <w:name w:val="Body Text Indent 3"/>
    <w:basedOn w:val="Normal"/>
    <w:link w:val="BodyTextIndent3Char"/>
    <w:rsid w:val="00C8279D"/>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C8279D"/>
    <w:rPr>
      <w:rFonts w:ascii="Times Armenian" w:eastAsia="Times New Roman" w:hAnsi="Times Armenian" w:cs="Times New Roman"/>
      <w:sz w:val="20"/>
      <w:szCs w:val="20"/>
    </w:rPr>
  </w:style>
  <w:style w:type="paragraph" w:styleId="BodyText2">
    <w:name w:val="Body Text 2"/>
    <w:basedOn w:val="Normal"/>
    <w:link w:val="BodyText2Char"/>
    <w:rsid w:val="00C8279D"/>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C8279D"/>
    <w:rPr>
      <w:rFonts w:ascii="Arial LatArm" w:eastAsia="Times New Roman" w:hAnsi="Arial LatArm" w:cs="Times New Roman"/>
      <w:sz w:val="20"/>
      <w:szCs w:val="20"/>
    </w:rPr>
  </w:style>
  <w:style w:type="paragraph" w:styleId="BodyTextIndent2">
    <w:name w:val="Body Text Indent 2"/>
    <w:basedOn w:val="Normal"/>
    <w:link w:val="BodyTextIndent2Char"/>
    <w:rsid w:val="00C8279D"/>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C8279D"/>
    <w:rPr>
      <w:rFonts w:ascii="Baltica" w:eastAsia="Times New Roman" w:hAnsi="Baltica" w:cs="Times New Roman"/>
      <w:sz w:val="20"/>
      <w:szCs w:val="20"/>
      <w:lang w:val="af-ZA"/>
    </w:rPr>
  </w:style>
  <w:style w:type="paragraph" w:customStyle="1" w:styleId="Char">
    <w:name w:val="Char"/>
    <w:basedOn w:val="Normal"/>
    <w:semiHidden/>
    <w:rsid w:val="00C8279D"/>
    <w:pPr>
      <w:spacing w:after="160" w:line="360" w:lineRule="auto"/>
      <w:ind w:firstLine="709"/>
      <w:jc w:val="both"/>
    </w:pPr>
    <w:rPr>
      <w:rFonts w:ascii="Arial AMU" w:eastAsia="Times New Roman" w:hAnsi="Arial AMU" w:cs="Arial"/>
      <w:szCs w:val="20"/>
    </w:rPr>
  </w:style>
  <w:style w:type="paragraph" w:customStyle="1" w:styleId="Default">
    <w:name w:val="Default"/>
    <w:rsid w:val="00C8279D"/>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C8279D"/>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C8279D"/>
    <w:rPr>
      <w:rFonts w:ascii="Tahoma" w:eastAsia="Times New Roman" w:hAnsi="Tahoma" w:cs="Times New Roman"/>
      <w:sz w:val="16"/>
      <w:szCs w:val="16"/>
    </w:rPr>
  </w:style>
  <w:style w:type="character" w:styleId="Hyperlink">
    <w:name w:val="Hyperlink"/>
    <w:rsid w:val="00C8279D"/>
    <w:rPr>
      <w:color w:val="0000FF"/>
      <w:u w:val="single"/>
    </w:rPr>
  </w:style>
  <w:style w:type="character" w:customStyle="1" w:styleId="CharChar1">
    <w:name w:val="Char Char1"/>
    <w:locked/>
    <w:rsid w:val="00C8279D"/>
    <w:rPr>
      <w:rFonts w:ascii="Arial LatArm" w:hAnsi="Arial LatArm"/>
      <w:i/>
      <w:lang w:val="en-AU" w:eastAsia="en-US" w:bidi="ar-SA"/>
    </w:rPr>
  </w:style>
  <w:style w:type="paragraph" w:styleId="BodyText">
    <w:name w:val="Body Text"/>
    <w:basedOn w:val="Normal"/>
    <w:link w:val="BodyTextChar"/>
    <w:rsid w:val="00C8279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8279D"/>
    <w:rPr>
      <w:rFonts w:ascii="Times New Roman" w:eastAsia="Times New Roman" w:hAnsi="Times New Roman" w:cs="Times New Roman"/>
      <w:sz w:val="24"/>
      <w:szCs w:val="24"/>
    </w:rPr>
  </w:style>
  <w:style w:type="paragraph" w:styleId="Index1">
    <w:name w:val="index 1"/>
    <w:basedOn w:val="Normal"/>
    <w:next w:val="Normal"/>
    <w:autoRedefine/>
    <w:semiHidden/>
    <w:rsid w:val="00C8279D"/>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C8279D"/>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C8279D"/>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C8279D"/>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C8279D"/>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C8279D"/>
    <w:rPr>
      <w:rFonts w:ascii="Arial LatArm" w:eastAsia="Times New Roman" w:hAnsi="Arial LatArm" w:cs="Times New Roman"/>
      <w:sz w:val="20"/>
      <w:szCs w:val="20"/>
      <w:lang w:eastAsia="ru-RU"/>
    </w:rPr>
  </w:style>
  <w:style w:type="paragraph" w:styleId="Title">
    <w:name w:val="Title"/>
    <w:basedOn w:val="Normal"/>
    <w:link w:val="TitleChar"/>
    <w:qFormat/>
    <w:rsid w:val="00C8279D"/>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C8279D"/>
    <w:rPr>
      <w:rFonts w:ascii="Arial Armenian" w:eastAsia="Times New Roman" w:hAnsi="Arial Armenian" w:cs="Times New Roman"/>
      <w:sz w:val="24"/>
      <w:szCs w:val="20"/>
    </w:rPr>
  </w:style>
  <w:style w:type="character" w:styleId="PageNumber">
    <w:name w:val="page number"/>
    <w:basedOn w:val="DefaultParagraphFont"/>
    <w:rsid w:val="00C8279D"/>
  </w:style>
  <w:style w:type="paragraph" w:styleId="FootnoteText">
    <w:name w:val="footnote text"/>
    <w:basedOn w:val="Normal"/>
    <w:link w:val="FootnoteTextChar"/>
    <w:semiHidden/>
    <w:rsid w:val="00C8279D"/>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8279D"/>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C8279D"/>
    <w:pPr>
      <w:spacing w:after="160" w:line="240" w:lineRule="exact"/>
    </w:pPr>
    <w:rPr>
      <w:rFonts w:ascii="Arial" w:eastAsia="Times New Roman" w:hAnsi="Arial" w:cs="Arial"/>
      <w:sz w:val="20"/>
      <w:szCs w:val="20"/>
    </w:rPr>
  </w:style>
  <w:style w:type="paragraph" w:customStyle="1" w:styleId="norm">
    <w:name w:val="norm"/>
    <w:basedOn w:val="Normal"/>
    <w:rsid w:val="00C8279D"/>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C8279D"/>
    <w:rPr>
      <w:rFonts w:ascii="Arial Armenian" w:hAnsi="Arial Armenian"/>
      <w:sz w:val="22"/>
      <w:lang w:val="en-US" w:eastAsia="ru-RU" w:bidi="ar-SA"/>
    </w:rPr>
  </w:style>
  <w:style w:type="character" w:customStyle="1" w:styleId="CharCharChar">
    <w:name w:val="Char Char Char"/>
    <w:rsid w:val="00C8279D"/>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C827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C8279D"/>
    <w:rPr>
      <w:b/>
      <w:bCs/>
    </w:rPr>
  </w:style>
  <w:style w:type="character" w:styleId="FootnoteReference">
    <w:name w:val="footnote reference"/>
    <w:semiHidden/>
    <w:rsid w:val="00C8279D"/>
    <w:rPr>
      <w:vertAlign w:val="superscript"/>
    </w:rPr>
  </w:style>
  <w:style w:type="character" w:customStyle="1" w:styleId="CharChar22">
    <w:name w:val="Char Char22"/>
    <w:rsid w:val="00C8279D"/>
    <w:rPr>
      <w:rFonts w:ascii="Arial Armenian" w:hAnsi="Arial Armenian"/>
      <w:sz w:val="28"/>
      <w:lang w:val="en-US"/>
    </w:rPr>
  </w:style>
  <w:style w:type="character" w:customStyle="1" w:styleId="CharChar20">
    <w:name w:val="Char Char20"/>
    <w:rsid w:val="00C8279D"/>
    <w:rPr>
      <w:rFonts w:ascii="Times LatArm" w:hAnsi="Times LatArm"/>
      <w:b/>
      <w:sz w:val="28"/>
      <w:lang w:val="en-US"/>
    </w:rPr>
  </w:style>
  <w:style w:type="character" w:customStyle="1" w:styleId="CharChar16">
    <w:name w:val="Char Char16"/>
    <w:rsid w:val="00C8279D"/>
    <w:rPr>
      <w:rFonts w:ascii="Times Armenian" w:hAnsi="Times Armenian"/>
      <w:b/>
      <w:lang w:val="hy-AM"/>
    </w:rPr>
  </w:style>
  <w:style w:type="character" w:customStyle="1" w:styleId="CharChar15">
    <w:name w:val="Char Char15"/>
    <w:rsid w:val="00C8279D"/>
    <w:rPr>
      <w:rFonts w:ascii="Times Armenian" w:hAnsi="Times Armenian"/>
      <w:i/>
      <w:lang w:val="nl-NL"/>
    </w:rPr>
  </w:style>
  <w:style w:type="character" w:customStyle="1" w:styleId="CharChar13">
    <w:name w:val="Char Char13"/>
    <w:rsid w:val="00C8279D"/>
    <w:rPr>
      <w:rFonts w:ascii="Arial Armenian" w:hAnsi="Arial Armenian"/>
      <w:lang w:val="en-US"/>
    </w:rPr>
  </w:style>
  <w:style w:type="character" w:styleId="CommentReference">
    <w:name w:val="annotation reference"/>
    <w:semiHidden/>
    <w:rsid w:val="00C8279D"/>
    <w:rPr>
      <w:sz w:val="16"/>
      <w:szCs w:val="16"/>
    </w:rPr>
  </w:style>
  <w:style w:type="paragraph" w:styleId="CommentText">
    <w:name w:val="annotation text"/>
    <w:basedOn w:val="Normal"/>
    <w:link w:val="CommentTextChar"/>
    <w:semiHidden/>
    <w:rsid w:val="00C8279D"/>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C8279D"/>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C8279D"/>
    <w:rPr>
      <w:b/>
      <w:bCs/>
    </w:rPr>
  </w:style>
  <w:style w:type="character" w:customStyle="1" w:styleId="CommentSubjectChar">
    <w:name w:val="Comment Subject Char"/>
    <w:basedOn w:val="CommentTextChar"/>
    <w:link w:val="CommentSubject"/>
    <w:semiHidden/>
    <w:rsid w:val="00C8279D"/>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C8279D"/>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C8279D"/>
    <w:rPr>
      <w:rFonts w:ascii="Times Armenian" w:eastAsia="Times New Roman" w:hAnsi="Times Armenian" w:cs="Times New Roman"/>
      <w:sz w:val="20"/>
      <w:szCs w:val="20"/>
      <w:lang w:eastAsia="ru-RU"/>
    </w:rPr>
  </w:style>
  <w:style w:type="character" w:styleId="EndnoteReference">
    <w:name w:val="endnote reference"/>
    <w:semiHidden/>
    <w:rsid w:val="00C8279D"/>
    <w:rPr>
      <w:vertAlign w:val="superscript"/>
    </w:rPr>
  </w:style>
  <w:style w:type="paragraph" w:styleId="DocumentMap">
    <w:name w:val="Document Map"/>
    <w:basedOn w:val="Normal"/>
    <w:link w:val="DocumentMapChar"/>
    <w:semiHidden/>
    <w:rsid w:val="00C8279D"/>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C8279D"/>
    <w:rPr>
      <w:rFonts w:ascii="Tahoma" w:eastAsia="Times New Roman" w:hAnsi="Tahoma" w:cs="Tahoma"/>
      <w:sz w:val="20"/>
      <w:szCs w:val="20"/>
      <w:shd w:val="clear" w:color="auto" w:fill="000080"/>
      <w:lang w:eastAsia="ru-RU"/>
    </w:rPr>
  </w:style>
  <w:style w:type="paragraph" w:styleId="Revision">
    <w:name w:val="Revision"/>
    <w:hidden/>
    <w:semiHidden/>
    <w:rsid w:val="00C8279D"/>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uiPriority w:val="39"/>
    <w:rsid w:val="00C8279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C8279D"/>
    <w:pPr>
      <w:spacing w:after="160" w:line="240" w:lineRule="exact"/>
    </w:pPr>
    <w:rPr>
      <w:rFonts w:ascii="Verdana" w:eastAsia="Times New Roman" w:hAnsi="Verdana" w:cs="Times New Roman"/>
      <w:sz w:val="20"/>
      <w:szCs w:val="20"/>
    </w:rPr>
  </w:style>
  <w:style w:type="paragraph" w:customStyle="1" w:styleId="Style2">
    <w:name w:val="Style2"/>
    <w:basedOn w:val="Normal"/>
    <w:rsid w:val="00C8279D"/>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C8279D"/>
    <w:rPr>
      <w:rFonts w:ascii="Arial Armenian" w:hAnsi="Arial Armenian"/>
      <w:sz w:val="28"/>
      <w:lang w:val="en-US" w:eastAsia="ru-RU" w:bidi="ar-SA"/>
    </w:rPr>
  </w:style>
  <w:style w:type="character" w:customStyle="1" w:styleId="CharChar21">
    <w:name w:val="Char Char21"/>
    <w:rsid w:val="00C8279D"/>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C8279D"/>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C8279D"/>
    <w:rPr>
      <w:rFonts w:ascii="Arial Armenian" w:hAnsi="Arial Armenian"/>
      <w:sz w:val="28"/>
      <w:lang w:val="en-US" w:eastAsia="ru-RU" w:bidi="ar-SA"/>
    </w:rPr>
  </w:style>
  <w:style w:type="character" w:customStyle="1" w:styleId="CharChar24">
    <w:name w:val="Char Char24"/>
    <w:rsid w:val="00C8279D"/>
    <w:rPr>
      <w:rFonts w:ascii="Arial LatArm" w:hAnsi="Arial LatArm"/>
      <w:b/>
      <w:color w:val="0000FF"/>
      <w:lang w:val="en-US" w:eastAsia="ru-RU" w:bidi="ar-SA"/>
    </w:rPr>
  </w:style>
  <w:style w:type="paragraph" w:styleId="BlockText">
    <w:name w:val="Block Text"/>
    <w:basedOn w:val="Normal"/>
    <w:rsid w:val="00C8279D"/>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C8279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C8279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C8279D"/>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C827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C827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C827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C827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C827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C8279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C8279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C827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C827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C827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C8279D"/>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C8279D"/>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C8279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C8279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C8279D"/>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C8279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C8279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C8279D"/>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C8279D"/>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C8279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C827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C827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C8279D"/>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C8279D"/>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C8279D"/>
    <w:rPr>
      <w:color w:val="800080"/>
      <w:u w:val="single"/>
    </w:rPr>
  </w:style>
  <w:style w:type="character" w:customStyle="1" w:styleId="CharCharCharChar1">
    <w:name w:val="Char Char Char Char1"/>
    <w:aliases w:val=" Char Char Char Char Char Char"/>
    <w:rsid w:val="00C8279D"/>
    <w:rPr>
      <w:rFonts w:ascii="Arial LatArm" w:hAnsi="Arial LatArm"/>
      <w:sz w:val="24"/>
      <w:lang w:val="en-US" w:eastAsia="ru-RU" w:bidi="ar-SA"/>
    </w:rPr>
  </w:style>
  <w:style w:type="character" w:customStyle="1" w:styleId="CharChar">
    <w:name w:val="Char Char"/>
    <w:locked/>
    <w:rsid w:val="00C8279D"/>
    <w:rPr>
      <w:lang w:val="en-US" w:eastAsia="en-US" w:bidi="ar-SA"/>
    </w:rPr>
  </w:style>
  <w:style w:type="paragraph" w:customStyle="1" w:styleId="Char3CharCharChar">
    <w:name w:val="Char3 Char Char Char"/>
    <w:basedOn w:val="Normal"/>
    <w:next w:val="Normal"/>
    <w:semiHidden/>
    <w:rsid w:val="00C8279D"/>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C8279D"/>
    <w:rPr>
      <w:rFonts w:ascii="Times Armenian" w:eastAsia="Times New Roman" w:hAnsi="Times Armenian" w:cs="Times New Roman"/>
      <w:sz w:val="24"/>
      <w:szCs w:val="24"/>
      <w:lang w:eastAsia="ru-RU"/>
    </w:rPr>
  </w:style>
  <w:style w:type="character" w:styleId="Emphasis">
    <w:name w:val="Emphasis"/>
    <w:qFormat/>
    <w:rsid w:val="00C8279D"/>
    <w:rPr>
      <w:i/>
      <w:iCs/>
    </w:rPr>
  </w:style>
  <w:style w:type="character" w:customStyle="1" w:styleId="UnresolvedMention1">
    <w:name w:val="Unresolved Mention1"/>
    <w:uiPriority w:val="99"/>
    <w:semiHidden/>
    <w:unhideWhenUsed/>
    <w:rsid w:val="00C8279D"/>
    <w:rPr>
      <w:color w:val="605E5C"/>
      <w:shd w:val="clear" w:color="auto" w:fill="E1DFDD"/>
    </w:rPr>
  </w:style>
  <w:style w:type="character" w:customStyle="1" w:styleId="CharChar4">
    <w:name w:val="Char Char4"/>
    <w:locked/>
    <w:rsid w:val="00C8279D"/>
    <w:rPr>
      <w:sz w:val="24"/>
      <w:szCs w:val="24"/>
      <w:lang w:val="en-US" w:eastAsia="en-US" w:bidi="ar-SA"/>
    </w:rPr>
  </w:style>
  <w:style w:type="paragraph" w:customStyle="1" w:styleId="msonormalcxspmiddle">
    <w:name w:val="msonormalcxspmiddle"/>
    <w:basedOn w:val="Normal"/>
    <w:rsid w:val="00C827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5">
    <w:name w:val="Char Char5"/>
    <w:locked/>
    <w:rsid w:val="00C8279D"/>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70</Pages>
  <Words>20434</Words>
  <Characters>116474</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Hak</dc:creator>
  <cp:keywords/>
  <dc:description/>
  <cp:lastModifiedBy>User</cp:lastModifiedBy>
  <cp:revision>5</cp:revision>
  <dcterms:created xsi:type="dcterms:W3CDTF">2025-01-22T10:58:00Z</dcterms:created>
  <dcterms:modified xsi:type="dcterms:W3CDTF">2025-01-23T08:02:00Z</dcterms:modified>
</cp:coreProperties>
</file>