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rsidR="00260EB2" w:rsidRPr="002E28C9" w:rsidRDefault="00260EB2" w:rsidP="00962010">
      <w:pPr>
        <w:pStyle w:val="a3"/>
        <w:widowControl w:val="0"/>
        <w:spacing w:line="240" w:lineRule="auto"/>
        <w:ind w:firstLine="567"/>
        <w:contextualSpacing/>
        <w:jc w:val="center"/>
        <w:rPr>
          <w:rFonts w:ascii="GHEA Grapalat" w:hAnsi="GHEA Grapalat"/>
          <w:i w:val="0"/>
          <w:sz w:val="24"/>
          <w:szCs w:val="24"/>
        </w:rPr>
      </w:pPr>
      <w:r w:rsidRPr="00BE2046">
        <w:rPr>
          <w:rFonts w:ascii="GHEA Grapalat" w:hAnsi="GHEA Grapalat"/>
          <w:i w:val="0"/>
          <w:sz w:val="24"/>
          <w:szCs w:val="24"/>
        </w:rPr>
        <w:t xml:space="preserve">от </w:t>
      </w:r>
      <w:r w:rsidR="00051633">
        <w:rPr>
          <w:rFonts w:ascii="GHEA Grapalat" w:hAnsi="GHEA Grapalat"/>
          <w:i w:val="0"/>
          <w:sz w:val="24"/>
          <w:szCs w:val="24"/>
        </w:rPr>
        <w:t>0</w:t>
      </w:r>
      <w:r w:rsidR="005D0D82">
        <w:rPr>
          <w:rFonts w:ascii="GHEA Grapalat" w:hAnsi="GHEA Grapalat"/>
          <w:i w:val="0"/>
          <w:sz w:val="24"/>
          <w:szCs w:val="24"/>
        </w:rPr>
        <w:t>1</w:t>
      </w:r>
      <w:r w:rsidR="007B5C88" w:rsidRPr="00BE2046">
        <w:rPr>
          <w:rFonts w:ascii="GHEA Grapalat" w:hAnsi="GHEA Grapalat"/>
          <w:i w:val="0"/>
          <w:sz w:val="24"/>
          <w:szCs w:val="24"/>
        </w:rPr>
        <w:t xml:space="preserve">-го </w:t>
      </w:r>
      <w:r w:rsidR="00051633">
        <w:rPr>
          <w:rFonts w:ascii="GHEA Grapalat" w:hAnsi="GHEA Grapalat"/>
          <w:i w:val="0"/>
          <w:sz w:val="24"/>
          <w:szCs w:val="24"/>
        </w:rPr>
        <w:t>декабря</w:t>
      </w:r>
      <w:r w:rsidR="00F06D82" w:rsidRPr="005148D3">
        <w:rPr>
          <w:rFonts w:ascii="GHEA Grapalat" w:hAnsi="GHEA Grapalat"/>
          <w:i w:val="0"/>
          <w:sz w:val="24"/>
          <w:szCs w:val="24"/>
        </w:rPr>
        <w:t xml:space="preserve"> </w:t>
      </w:r>
      <w:r w:rsidRPr="002E28C9">
        <w:rPr>
          <w:rFonts w:ascii="GHEA Grapalat" w:hAnsi="GHEA Grapalat"/>
          <w:i w:val="0"/>
          <w:sz w:val="24"/>
          <w:szCs w:val="24"/>
        </w:rPr>
        <w:t>202</w:t>
      </w:r>
      <w:r w:rsidR="00DC389A" w:rsidRPr="002E28C9">
        <w:rPr>
          <w:rFonts w:ascii="GHEA Grapalat" w:hAnsi="GHEA Grapalat"/>
          <w:i w:val="0"/>
          <w:sz w:val="24"/>
          <w:szCs w:val="24"/>
        </w:rPr>
        <w:t>5</w:t>
      </w:r>
      <w:r w:rsidRPr="002E28C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051633">
        <w:rPr>
          <w:rFonts w:ascii="GHEA Grapalat" w:hAnsi="GHEA Grapalat"/>
          <w:b/>
          <w:i w:val="0"/>
          <w:sz w:val="24"/>
          <w:szCs w:val="24"/>
        </w:rPr>
        <w:t>GHAPDzB-HHK-25/41</w:t>
      </w:r>
      <w:r w:rsidRPr="002E28C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w:t>
      </w:r>
      <w:r w:rsidR="00D6389F">
        <w:rPr>
          <w:rFonts w:ascii="GHEA Grapalat" w:hAnsi="GHEA Grapalat"/>
          <w:b/>
        </w:rPr>
        <w:t>ГНКО «Республиканский центр телекоммуникации» МВП РА</w:t>
      </w:r>
      <w:r w:rsidRPr="00521A49">
        <w:rPr>
          <w:rFonts w:ascii="GHEA Grapalat" w:hAnsi="GHEA Grapalat"/>
        </w:rPr>
        <w:t xml:space="preserve">, находящийся по адресу </w:t>
      </w:r>
      <w:r w:rsidR="00D6389F">
        <w:rPr>
          <w:rFonts w:ascii="GHEA Grapalat" w:hAnsi="GHEA Grapalat"/>
        </w:rPr>
        <w:t>г. Ереван, Тбилисян ш., д. 29</w:t>
      </w:r>
      <w:r w:rsidRPr="00521A49">
        <w:rPr>
          <w:rFonts w:ascii="GHEA Grapalat" w:hAnsi="GHEA Grapalat"/>
        </w:rPr>
        <w:t>,</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051633">
        <w:rPr>
          <w:rFonts w:ascii="GHEA Grapalat" w:hAnsi="GHEA Grapalat"/>
          <w:b/>
        </w:rPr>
        <w:t>календарей</w:t>
      </w:r>
      <w:r w:rsidR="00DD43DE">
        <w:rPr>
          <w:rFonts w:ascii="GHEA Grapalat" w:hAnsi="GHEA Grapalat"/>
          <w:b/>
        </w:rPr>
        <w:t xml:space="preserve"> </w:t>
      </w:r>
      <w:r w:rsidRPr="00521A49">
        <w:rPr>
          <w:rFonts w:ascii="GHEA Grapalat" w:hAnsi="GHEA Grapalat"/>
        </w:rPr>
        <w:t>(далее — договор).</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Условия предъявляемые к лицам,</w:t>
      </w:r>
      <w:r w:rsidR="00D6389F">
        <w:rPr>
          <w:rFonts w:ascii="GHEA Grapalat" w:hAnsi="GHEA Grapalat"/>
          <w:i w:val="0"/>
          <w:sz w:val="24"/>
          <w:szCs w:val="24"/>
        </w:rPr>
        <w:t xml:space="preserve"> не имеющим права на участие в </w:t>
      </w:r>
      <w:r w:rsidRPr="00521A49">
        <w:rPr>
          <w:rFonts w:ascii="GHEA Grapalat" w:hAnsi="GHEA Grapalat"/>
          <w:i w:val="0"/>
          <w:sz w:val="24"/>
          <w:szCs w:val="24"/>
        </w:rPr>
        <w:t>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00D6389F">
        <w:rPr>
          <w:rFonts w:ascii="GHEA Grapalat" w:hAnsi="GHEA Grapalat"/>
          <w:b/>
          <w:i w:val="0"/>
          <w:spacing w:val="-6"/>
          <w:sz w:val="24"/>
          <w:szCs w:val="24"/>
        </w:rPr>
        <w:t>г. Ереван, Тбилисян ш., д. 29</w:t>
      </w:r>
      <w:r w:rsidRPr="00521A49">
        <w:rPr>
          <w:rFonts w:ascii="GHEA Grapalat" w:hAnsi="GHEA Grapalat"/>
          <w:b/>
          <w:i w:val="0"/>
          <w:spacing w:val="-6"/>
          <w:sz w:val="24"/>
          <w:szCs w:val="24"/>
        </w:rPr>
        <w:t xml:space="preserve"> в документарной форме, до </w:t>
      </w:r>
      <w:r w:rsidR="00DD43DE">
        <w:rPr>
          <w:rFonts w:ascii="GHEA Grapalat" w:hAnsi="GHEA Grapalat"/>
          <w:b/>
          <w:i w:val="0"/>
          <w:spacing w:val="-6"/>
          <w:sz w:val="24"/>
          <w:szCs w:val="24"/>
        </w:rPr>
        <w:t xml:space="preserve">11:00 </w:t>
      </w:r>
      <w:r w:rsidRPr="00521A49">
        <w:rPr>
          <w:rFonts w:ascii="GHEA Grapalat" w:hAnsi="GHEA Grapalat"/>
          <w:b/>
          <w:i w:val="0"/>
          <w:spacing w:val="-6"/>
          <w:sz w:val="24"/>
          <w:szCs w:val="24"/>
        </w:rPr>
        <w:t xml:space="preserve">часов </w:t>
      </w:r>
      <w:r w:rsidR="00051633">
        <w:rPr>
          <w:rFonts w:ascii="GHEA Grapalat" w:hAnsi="GHEA Grapalat"/>
          <w:b/>
          <w:i w:val="0"/>
          <w:spacing w:val="-6"/>
          <w:sz w:val="24"/>
          <w:szCs w:val="24"/>
          <w:lang w:val="hy-AM"/>
        </w:rPr>
        <w:t>07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00D6389F">
        <w:rPr>
          <w:rFonts w:ascii="GHEA Grapalat" w:hAnsi="GHEA Grapalat"/>
          <w:b/>
          <w:i w:val="0"/>
          <w:spacing w:val="-6"/>
          <w:sz w:val="24"/>
          <w:szCs w:val="24"/>
        </w:rPr>
        <w:t>г. Ереван, Тбилисян ш., д. 29</w:t>
      </w:r>
      <w:r w:rsidRPr="00521A49">
        <w:rPr>
          <w:rFonts w:ascii="GHEA Grapalat" w:hAnsi="GHEA Grapalat"/>
          <w:b/>
          <w:i w:val="0"/>
          <w:spacing w:val="-6"/>
          <w:sz w:val="24"/>
          <w:szCs w:val="24"/>
        </w:rPr>
        <w:t xml:space="preserve">, в </w:t>
      </w:r>
      <w:r w:rsidR="00DD43DE">
        <w:rPr>
          <w:rFonts w:ascii="GHEA Grapalat" w:hAnsi="GHEA Grapalat"/>
          <w:b/>
          <w:i w:val="0"/>
          <w:spacing w:val="-6"/>
          <w:sz w:val="24"/>
          <w:szCs w:val="24"/>
        </w:rPr>
        <w:t>11:00</w:t>
      </w:r>
      <w:r w:rsidR="006E777E">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часов </w:t>
      </w:r>
      <w:r w:rsidR="00051633">
        <w:rPr>
          <w:rFonts w:ascii="GHEA Grapalat" w:hAnsi="GHEA Grapalat"/>
          <w:b/>
          <w:i w:val="0"/>
          <w:spacing w:val="-6"/>
          <w:sz w:val="24"/>
          <w:szCs w:val="24"/>
        </w:rPr>
        <w:t>08 декабря</w:t>
      </w:r>
      <w:r>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r>
        <w:rPr>
          <w:rFonts w:ascii="GHEA Grapalat" w:hAnsi="GHEA Grapalat"/>
          <w:b/>
          <w:i w:val="0"/>
          <w:sz w:val="24"/>
          <w:szCs w:val="24"/>
        </w:rPr>
        <w:t>Астгик Вирабян</w:t>
      </w:r>
      <w:r w:rsidRPr="00521A49">
        <w:rPr>
          <w:rFonts w:ascii="GHEA Grapalat" w:hAnsi="GHEA Grapalat"/>
          <w:b/>
          <w:i w:val="0"/>
          <w:sz w:val="24"/>
          <w:szCs w:val="24"/>
        </w:rPr>
        <w:t>.</w:t>
      </w:r>
    </w:p>
    <w:p w:rsidR="00027B1F" w:rsidRPr="000C472C" w:rsidRDefault="00027B1F" w:rsidP="00027B1F">
      <w:pPr>
        <w:ind w:firstLine="709"/>
        <w:contextualSpacing/>
        <w:rPr>
          <w:rFonts w:ascii="GHEA Grapalat" w:hAnsi="GHEA Grapalat"/>
        </w:rPr>
      </w:pPr>
    </w:p>
    <w:p w:rsidR="00027B1F" w:rsidRPr="000C472C" w:rsidRDefault="00027B1F" w:rsidP="00027B1F">
      <w:pPr>
        <w:ind w:firstLine="709"/>
        <w:contextualSpacing/>
        <w:rPr>
          <w:rFonts w:ascii="GHEA Grapalat" w:hAnsi="GHEA Grapalat"/>
          <w:u w:val="single"/>
        </w:rPr>
      </w:pPr>
      <w:r w:rsidRPr="000C472C">
        <w:rPr>
          <w:rFonts w:ascii="GHEA Grapalat" w:hAnsi="GHEA Grapalat"/>
        </w:rPr>
        <w:t>Телефон</w:t>
      </w:r>
      <w:r w:rsidRPr="000C472C">
        <w:rPr>
          <w:rFonts w:ascii="GHEA Grapalat" w:hAnsi="GHEA Grapalat" w:cs="Arial LatArm"/>
        </w:rPr>
        <w:t xml:space="preserve">: </w:t>
      </w:r>
      <w:r w:rsidRPr="000C472C">
        <w:rPr>
          <w:rFonts w:ascii="GHEA Grapalat" w:hAnsi="GHEA Grapalat"/>
          <w:b/>
        </w:rPr>
        <w:t>091-22-26-25</w:t>
      </w:r>
    </w:p>
    <w:p w:rsidR="00027B1F" w:rsidRPr="000C472C" w:rsidRDefault="00027B1F" w:rsidP="00027B1F">
      <w:pPr>
        <w:ind w:firstLine="709"/>
        <w:contextualSpacing/>
        <w:rPr>
          <w:rFonts w:ascii="GHEA Grapalat" w:hAnsi="GHEA Grapalat"/>
          <w:b/>
          <w:lang w:val="af-ZA"/>
        </w:rPr>
      </w:pPr>
      <w:r w:rsidRPr="000C472C">
        <w:rPr>
          <w:rFonts w:ascii="GHEA Grapalat" w:hAnsi="GHEA Grapalat"/>
        </w:rPr>
        <w:t>Электронная</w:t>
      </w:r>
      <w:r w:rsidRPr="000C472C">
        <w:rPr>
          <w:rFonts w:ascii="GHEA Grapalat" w:hAnsi="GHEA Grapalat" w:cs="Arial LatArm"/>
        </w:rPr>
        <w:t xml:space="preserve"> </w:t>
      </w:r>
      <w:r w:rsidRPr="000C472C">
        <w:rPr>
          <w:rFonts w:ascii="GHEA Grapalat" w:hAnsi="GHEA Grapalat"/>
        </w:rPr>
        <w:t>почта</w:t>
      </w:r>
      <w:r w:rsidRPr="000C472C">
        <w:rPr>
          <w:rFonts w:ascii="GHEA Grapalat" w:hAnsi="GHEA Grapalat" w:cs="Arial LatArm"/>
        </w:rPr>
        <w:t xml:space="preserve">: </w:t>
      </w:r>
      <w:r w:rsidR="000C472C" w:rsidRPr="000C472C">
        <w:rPr>
          <w:rFonts w:ascii="GHEA Grapalat" w:hAnsi="GHEA Grapalat"/>
          <w:b/>
          <w:color w:val="000000"/>
          <w:lang w:val="af-ZA"/>
        </w:rPr>
        <w:t>procurement_hhk@hti.am</w:t>
      </w:r>
    </w:p>
    <w:p w:rsidR="00027B1F" w:rsidRPr="00521A49" w:rsidRDefault="00027B1F" w:rsidP="00027B1F">
      <w:pPr>
        <w:ind w:firstLine="709"/>
        <w:contextualSpacing/>
        <w:rPr>
          <w:rFonts w:ascii="GHEA Grapalat" w:hAnsi="GHEA Grapalat"/>
          <w:b/>
        </w:rPr>
      </w:pPr>
      <w:r w:rsidRPr="000C472C">
        <w:rPr>
          <w:rFonts w:ascii="GHEA Grapalat" w:hAnsi="GHEA Grapalat"/>
        </w:rPr>
        <w:t xml:space="preserve">Заказчик: </w:t>
      </w:r>
      <w:r w:rsidR="00D6389F" w:rsidRPr="000C472C">
        <w:rPr>
          <w:rFonts w:ascii="GHEA Grapalat" w:hAnsi="GHEA Grapalat"/>
          <w:b/>
        </w:rPr>
        <w:t>ГНКО «Республиканский</w:t>
      </w:r>
      <w:r w:rsidR="00D6389F">
        <w:rPr>
          <w:rFonts w:ascii="GHEA Grapalat" w:hAnsi="GHEA Grapalat"/>
          <w:b/>
        </w:rPr>
        <w:t xml:space="preserve"> центр телекоммуникации» МВП РА</w:t>
      </w:r>
      <w:r w:rsidRPr="00521A49">
        <w:rPr>
          <w:rFonts w:ascii="GHEA Grapalat" w:hAnsi="GHEA Grapalat"/>
          <w:b/>
          <w:lang w:val="hy-AM"/>
        </w:rPr>
        <w:t xml:space="preserve"> </w:t>
      </w:r>
    </w:p>
    <w:p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051633">
        <w:rPr>
          <w:rFonts w:ascii="GHEA Grapalat" w:hAnsi="GHEA Grapalat"/>
          <w:b/>
        </w:rPr>
        <w:t>GHAPDzB-HHK-25/41</w:t>
      </w:r>
      <w:r w:rsidRPr="00A47C53">
        <w:rPr>
          <w:rFonts w:ascii="GHEA Grapalat" w:hAnsi="GHEA Grapalat"/>
          <w:b/>
        </w:rPr>
        <w:t>»</w:t>
      </w:r>
      <w:r w:rsidRPr="00A47C53">
        <w:rPr>
          <w:rFonts w:ascii="GHEA Grapalat" w:hAnsi="GHEA Grapalat" w:cs="Times Armenian"/>
        </w:rPr>
        <w:br/>
      </w:r>
      <w:r w:rsidRPr="00A47C53">
        <w:rPr>
          <w:rFonts w:ascii="GHEA Grapalat" w:hAnsi="GHEA Grapalat"/>
        </w:rPr>
        <w:t xml:space="preserve">№ 1 от </w:t>
      </w:r>
      <w:r w:rsidR="00051633">
        <w:rPr>
          <w:rFonts w:ascii="GHEA Grapalat" w:hAnsi="GHEA Grapalat"/>
        </w:rPr>
        <w:t>01 декабря</w:t>
      </w:r>
      <w:r w:rsidR="00F659CE" w:rsidRPr="00A47C53">
        <w:rPr>
          <w:rFonts w:ascii="GHEA Grapalat" w:hAnsi="GHEA Grapalat"/>
        </w:rPr>
        <w:t xml:space="preserve"> 2025</w:t>
      </w:r>
      <w:r w:rsidR="00037A8D" w:rsidRPr="00A47C53">
        <w:rPr>
          <w:rFonts w:ascii="GHEA Grapalat" w:hAnsi="GHEA Grapalat"/>
        </w:rPr>
        <w:t xml:space="preserve"> </w:t>
      </w:r>
      <w:r w:rsidRPr="00A47C53">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D6389F" w:rsidRPr="00D6389F"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ГОСУДАРСТВЕННАЯ НЕКОММЕРЧЕСКАЯ ОРГАНИЗАЦИЯ «РЕСПУБЛИКАНСКИЙ ЦЕНТР ТЕЛЕКОММУНИКАЦИИ» МИНИСТЕРСТВА ВЫСОКОТЕХНОЛОГИЧЕСКОЙ</w:t>
      </w:r>
    </w:p>
    <w:p w:rsidR="00C84F21" w:rsidRPr="00521A49"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ПРОМЫШЛЕННОСТИ 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w:t>
      </w:r>
      <w:r w:rsidR="000E76A7" w:rsidRPr="0023148F">
        <w:rPr>
          <w:rFonts w:ascii="GHEA Grapalat" w:hAnsi="GHEA Grapalat"/>
          <w:b/>
        </w:rPr>
        <w:t xml:space="preserve">ОБЪЯВЛЕННЫЙ С ЦЕЛЬЮ ПРИОБРЕТЕНИЯ </w:t>
      </w:r>
      <w:r w:rsidR="00051633">
        <w:rPr>
          <w:rFonts w:ascii="GHEA Grapalat" w:hAnsi="GHEA Grapalat"/>
          <w:b/>
        </w:rPr>
        <w:t>КАЛЕНДАРЕЙ</w:t>
      </w:r>
      <w:r w:rsidR="006E777E">
        <w:rPr>
          <w:rFonts w:ascii="GHEA Grapalat" w:hAnsi="GHEA Grapalat"/>
          <w:b/>
        </w:rPr>
        <w:t xml:space="preserve"> </w:t>
      </w:r>
      <w:r w:rsidR="000E76A7" w:rsidRPr="0023148F">
        <w:rPr>
          <w:rFonts w:ascii="GHEA Grapalat" w:hAnsi="GHEA Grapalat"/>
          <w:b/>
        </w:rPr>
        <w:t xml:space="preserve">ДЛЯ НУЖД </w:t>
      </w:r>
      <w:r w:rsidRPr="0023148F">
        <w:rPr>
          <w:rFonts w:ascii="GHEA Grapalat" w:hAnsi="GHEA Grapalat"/>
          <w:b/>
        </w:rPr>
        <w:t>ГН</w:t>
      </w:r>
      <w:r w:rsidR="00D6389F">
        <w:rPr>
          <w:rFonts w:ascii="GHEA Grapalat" w:hAnsi="GHEA Grapalat"/>
          <w:b/>
        </w:rPr>
        <w:t>К</w:t>
      </w:r>
      <w:r w:rsidRPr="0023148F">
        <w:rPr>
          <w:rFonts w:ascii="GHEA Grapalat" w:hAnsi="GHEA Grapalat"/>
          <w:b/>
        </w:rPr>
        <w:t>О «</w:t>
      </w:r>
      <w:r w:rsidR="00D6389F">
        <w:rPr>
          <w:rFonts w:ascii="GHEA Grapalat" w:hAnsi="GHEA Grapalat"/>
          <w:b/>
        </w:rPr>
        <w:t>РЦТ</w:t>
      </w:r>
      <w:r w:rsidRPr="0023148F">
        <w:rPr>
          <w:rFonts w:ascii="GHEA Grapalat" w:hAnsi="GHEA Grapalat"/>
          <w:b/>
        </w:rPr>
        <w:t>» М</w:t>
      </w:r>
      <w:r w:rsidR="00D6389F">
        <w:rPr>
          <w:rFonts w:ascii="GHEA Grapalat" w:hAnsi="GHEA Grapalat"/>
          <w:b/>
        </w:rPr>
        <w:t>ВП</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w:t>
      </w:r>
      <w:r w:rsidR="00FF6F1D" w:rsidRPr="00521A49">
        <w:rPr>
          <w:rFonts w:ascii="GHEA Grapalat" w:hAnsi="GHEA Grapalat"/>
          <w:b/>
        </w:rPr>
        <w:t xml:space="preserve">НА ЗАПРОС КОТИРОВОК, ОБЪЯВЛЕННЫЙ С ЦЕЛЬЮ ПРИОБРЕТЕНИЯ </w:t>
      </w:r>
      <w:r w:rsidR="00051633">
        <w:rPr>
          <w:rFonts w:ascii="GHEA Grapalat" w:hAnsi="GHEA Grapalat"/>
          <w:b/>
        </w:rPr>
        <w:t>КАЛЕНДАРЕЙ</w:t>
      </w:r>
      <w:r w:rsidR="006E777E">
        <w:rPr>
          <w:rFonts w:ascii="GHEA Grapalat" w:hAnsi="GHEA Grapalat"/>
          <w:b/>
        </w:rPr>
        <w:t xml:space="preserve"> </w:t>
      </w:r>
      <w:r w:rsidR="00FF6F1D" w:rsidRPr="00521A49">
        <w:rPr>
          <w:rFonts w:ascii="GHEA Grapalat" w:hAnsi="GHEA Grapalat"/>
          <w:b/>
        </w:rPr>
        <w:t xml:space="preserve">ДЛЯ НУЖД </w:t>
      </w:r>
      <w:r w:rsidR="00D6389F" w:rsidRPr="0023148F">
        <w:rPr>
          <w:rFonts w:ascii="GHEA Grapalat" w:hAnsi="GHEA Grapalat"/>
          <w:b/>
        </w:rPr>
        <w:t>ГН</w:t>
      </w:r>
      <w:r w:rsidR="00D6389F">
        <w:rPr>
          <w:rFonts w:ascii="GHEA Grapalat" w:hAnsi="GHEA Grapalat"/>
          <w:b/>
        </w:rPr>
        <w:t>К</w:t>
      </w:r>
      <w:r w:rsidR="00D6389F" w:rsidRPr="0023148F">
        <w:rPr>
          <w:rFonts w:ascii="GHEA Grapalat" w:hAnsi="GHEA Grapalat"/>
          <w:b/>
        </w:rPr>
        <w:t>О «</w:t>
      </w:r>
      <w:r w:rsidR="00D6389F">
        <w:rPr>
          <w:rFonts w:ascii="GHEA Grapalat" w:hAnsi="GHEA Grapalat"/>
          <w:b/>
        </w:rPr>
        <w:t>РЦТ</w:t>
      </w:r>
      <w:r w:rsidR="00D6389F" w:rsidRPr="0023148F">
        <w:rPr>
          <w:rFonts w:ascii="GHEA Grapalat" w:hAnsi="GHEA Grapalat"/>
          <w:b/>
        </w:rPr>
        <w:t>» М</w:t>
      </w:r>
      <w:r w:rsidR="00D6389F">
        <w:rPr>
          <w:rFonts w:ascii="GHEA Grapalat" w:hAnsi="GHEA Grapalat"/>
          <w:b/>
        </w:rPr>
        <w:t>ВП</w:t>
      </w:r>
      <w:r w:rsidR="00D6389F" w:rsidRPr="00521A49">
        <w:rPr>
          <w:rFonts w:ascii="GHEA Grapalat" w:hAnsi="GHEA Grapalat"/>
          <w:b/>
        </w:rPr>
        <w:t xml:space="preserve">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051633">
        <w:rPr>
          <w:rFonts w:ascii="GHEA Grapalat" w:hAnsi="GHEA Grapalat"/>
          <w:b/>
        </w:rPr>
        <w:t>GHAPDzB-HHK-25/41</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73B1A" w:rsidRPr="0023148F">
        <w:rPr>
          <w:rFonts w:ascii="GHEA Grapalat" w:hAnsi="GHEA Grapalat"/>
          <w:b/>
        </w:rPr>
        <w:t>ГН</w:t>
      </w:r>
      <w:r w:rsidR="00073B1A">
        <w:rPr>
          <w:rFonts w:ascii="GHEA Grapalat" w:hAnsi="GHEA Grapalat"/>
          <w:b/>
        </w:rPr>
        <w:t>К</w:t>
      </w:r>
      <w:r w:rsidR="00073B1A" w:rsidRPr="0023148F">
        <w:rPr>
          <w:rFonts w:ascii="GHEA Grapalat" w:hAnsi="GHEA Grapalat"/>
          <w:b/>
        </w:rPr>
        <w:t>О «</w:t>
      </w:r>
      <w:r w:rsidR="00073B1A">
        <w:rPr>
          <w:rFonts w:ascii="GHEA Grapalat" w:hAnsi="GHEA Grapalat"/>
          <w:b/>
        </w:rPr>
        <w:t>РЦТ</w:t>
      </w:r>
      <w:r w:rsidR="00073B1A" w:rsidRPr="0023148F">
        <w:rPr>
          <w:rFonts w:ascii="GHEA Grapalat" w:hAnsi="GHEA Grapalat"/>
          <w:b/>
        </w:rPr>
        <w:t>» М</w:t>
      </w:r>
      <w:r w:rsidR="00073B1A">
        <w:rPr>
          <w:rFonts w:ascii="GHEA Grapalat" w:hAnsi="GHEA Grapalat"/>
          <w:b/>
        </w:rPr>
        <w:t>ВП</w:t>
      </w:r>
      <w:r w:rsidR="00073B1A" w:rsidRPr="00521A49">
        <w:rPr>
          <w:rFonts w:ascii="GHEA Grapalat" w:hAnsi="GHEA Grapalat"/>
          <w:b/>
        </w:rPr>
        <w:t xml:space="preserve">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Адрес электронной почты секретар</w:t>
      </w:r>
      <w:r w:rsidRPr="000C472C">
        <w:rPr>
          <w:rFonts w:ascii="GHEA Grapalat" w:hAnsi="GHEA Grapalat"/>
          <w:sz w:val="24"/>
          <w:szCs w:val="24"/>
        </w:rPr>
        <w:t xml:space="preserve">я оценочной комиссии </w:t>
      </w:r>
      <w:r w:rsidR="000C472C" w:rsidRPr="000C472C">
        <w:rPr>
          <w:rFonts w:ascii="GHEA Grapalat" w:hAnsi="GHEA Grapalat"/>
          <w:b/>
          <w:color w:val="000000"/>
          <w:sz w:val="24"/>
          <w:szCs w:val="24"/>
          <w:lang w:val="af-ZA"/>
        </w:rPr>
        <w:t>procurement_hhk@hti.am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w:t>
      </w:r>
      <w:r w:rsidR="00EA245B" w:rsidRPr="00FF6F1D">
        <w:rPr>
          <w:rFonts w:ascii="GHEA Grapalat" w:hAnsi="GHEA Grapalat"/>
          <w:i w:val="0"/>
          <w:sz w:val="24"/>
          <w:szCs w:val="24"/>
        </w:rPr>
        <w:t xml:space="preserve">приобретение </w:t>
      </w:r>
      <w:r w:rsidR="00051633">
        <w:rPr>
          <w:rFonts w:ascii="GHEA Grapalat" w:hAnsi="GHEA Grapalat"/>
          <w:b/>
          <w:i w:val="0"/>
          <w:sz w:val="24"/>
          <w:szCs w:val="24"/>
        </w:rPr>
        <w:t>календарей</w:t>
      </w:r>
      <w:r w:rsidR="006E777E">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5D2E90" w:rsidRPr="005D2E90">
        <w:rPr>
          <w:rFonts w:ascii="GHEA Grapalat" w:hAnsi="GHEA Grapalat"/>
          <w:b/>
          <w:i w:val="0"/>
          <w:color w:val="0D0D0D" w:themeColor="text1" w:themeTint="F2"/>
          <w:sz w:val="24"/>
          <w:szCs w:val="24"/>
        </w:rPr>
        <w:t>ГНКО «РЦТ» МВП РА</w:t>
      </w:r>
      <w:r w:rsidR="00EA245B" w:rsidRPr="00521A49">
        <w:rPr>
          <w:rFonts w:ascii="GHEA Grapalat" w:hAnsi="GHEA Grapalat"/>
          <w:i w:val="0"/>
          <w:sz w:val="24"/>
          <w:szCs w:val="24"/>
        </w:rPr>
        <w:t xml:space="preserve">, которые сгруппированы в </w:t>
      </w:r>
      <w:r w:rsidR="00024C1F">
        <w:rPr>
          <w:rFonts w:ascii="GHEA Grapalat" w:hAnsi="GHEA Grapalat"/>
          <w:b/>
          <w:i w:val="0"/>
          <w:sz w:val="24"/>
          <w:szCs w:val="24"/>
          <w:lang w:val="hy-AM"/>
        </w:rPr>
        <w:t>1</w:t>
      </w:r>
      <w:r w:rsidR="00E5203B">
        <w:rPr>
          <w:rFonts w:ascii="GHEA Grapalat" w:hAnsi="GHEA Grapalat"/>
          <w:b/>
          <w:i w:val="0"/>
          <w:sz w:val="24"/>
          <w:szCs w:val="24"/>
        </w:rPr>
        <w:t xml:space="preserve"> лот</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p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726"/>
        <w:gridCol w:w="7536"/>
      </w:tblGrid>
      <w:tr w:rsidR="007B326D" w:rsidRPr="00C21CDD" w:rsidTr="00E25A50">
        <w:trPr>
          <w:jc w:val="center"/>
        </w:trPr>
        <w:tc>
          <w:tcPr>
            <w:tcW w:w="2434" w:type="dxa"/>
            <w:gridSpan w:val="2"/>
            <w:vAlign w:val="center"/>
          </w:tcPr>
          <w:p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rsidTr="00E25A50">
        <w:trPr>
          <w:jc w:val="center"/>
        </w:trPr>
        <w:tc>
          <w:tcPr>
            <w:tcW w:w="708" w:type="dxa"/>
            <w:vAlign w:val="center"/>
          </w:tcPr>
          <w:p w:rsidR="007B326D" w:rsidRPr="00C21CDD" w:rsidRDefault="007B326D" w:rsidP="0095062A">
            <w:pPr>
              <w:pStyle w:val="23"/>
              <w:widowControl w:val="0"/>
              <w:spacing w:after="120" w:line="240" w:lineRule="auto"/>
              <w:ind w:left="-168" w:right="1062" w:firstLine="168"/>
              <w:jc w:val="center"/>
              <w:rPr>
                <w:rFonts w:ascii="GHEA Grapalat" w:hAnsi="GHEA Grapalat"/>
                <w:sz w:val="22"/>
                <w:szCs w:val="22"/>
              </w:rPr>
            </w:pPr>
            <w:r w:rsidRPr="00C21CDD">
              <w:rPr>
                <w:rFonts w:ascii="GHEA Grapalat" w:hAnsi="GHEA Grapalat"/>
                <w:b/>
                <w:sz w:val="22"/>
                <w:szCs w:val="22"/>
              </w:rPr>
              <w:t>№</w:t>
            </w:r>
          </w:p>
        </w:tc>
        <w:tc>
          <w:tcPr>
            <w:tcW w:w="1726" w:type="dxa"/>
            <w:vAlign w:val="center"/>
          </w:tcPr>
          <w:p w:rsidR="007B326D" w:rsidRPr="00C21CDD" w:rsidRDefault="007B326D" w:rsidP="00962010">
            <w:pPr>
              <w:pStyle w:val="23"/>
              <w:widowControl w:val="0"/>
              <w:spacing w:after="120" w:line="240" w:lineRule="auto"/>
              <w:ind w:firstLine="0"/>
              <w:jc w:val="center"/>
              <w:rPr>
                <w:rFonts w:ascii="GHEA Grapalat" w:hAnsi="GHEA Grapalat"/>
                <w:b/>
                <w:sz w:val="22"/>
                <w:szCs w:val="22"/>
              </w:rPr>
            </w:pPr>
            <w:r w:rsidRPr="00C21CDD">
              <w:rPr>
                <w:rFonts w:ascii="GHEA Grapalat" w:hAnsi="GHEA Grapalat"/>
                <w:b/>
                <w:sz w:val="22"/>
                <w:szCs w:val="22"/>
              </w:rPr>
              <w:t>Цена закупки</w:t>
            </w:r>
          </w:p>
        </w:tc>
        <w:tc>
          <w:tcPr>
            <w:tcW w:w="7536" w:type="dxa"/>
            <w:vMerge/>
            <w:vAlign w:val="center"/>
          </w:tcPr>
          <w:p w:rsidR="007B326D" w:rsidRPr="00C21CDD" w:rsidRDefault="007B326D" w:rsidP="00962010">
            <w:pPr>
              <w:pStyle w:val="23"/>
              <w:widowControl w:val="0"/>
              <w:spacing w:after="120" w:line="240" w:lineRule="auto"/>
              <w:ind w:firstLine="567"/>
              <w:rPr>
                <w:rFonts w:ascii="GHEA Grapalat" w:hAnsi="GHEA Grapalat"/>
                <w:b/>
                <w:i/>
                <w:sz w:val="22"/>
                <w:szCs w:val="22"/>
              </w:rPr>
            </w:pPr>
          </w:p>
        </w:tc>
      </w:tr>
      <w:tr w:rsidR="006E777E" w:rsidRPr="00C21CDD" w:rsidTr="00E25A50">
        <w:trPr>
          <w:jc w:val="center"/>
        </w:trPr>
        <w:tc>
          <w:tcPr>
            <w:tcW w:w="708" w:type="dxa"/>
            <w:vAlign w:val="center"/>
          </w:tcPr>
          <w:p w:rsidR="006E777E" w:rsidRPr="00024C1F" w:rsidRDefault="00024C1F" w:rsidP="006E777E">
            <w:pPr>
              <w:pStyle w:val="23"/>
              <w:widowControl w:val="0"/>
              <w:spacing w:line="240" w:lineRule="auto"/>
              <w:ind w:left="114" w:right="57" w:firstLine="0"/>
              <w:jc w:val="center"/>
              <w:outlineLvl w:val="0"/>
              <w:rPr>
                <w:rFonts w:ascii="GHEA Grapalat" w:hAnsi="GHEA Grapalat"/>
                <w:sz w:val="22"/>
                <w:szCs w:val="22"/>
                <w:lang w:val="hy-AM"/>
              </w:rPr>
            </w:pPr>
            <w:r>
              <w:rPr>
                <w:rFonts w:ascii="GHEA Grapalat" w:hAnsi="GHEA Grapalat"/>
                <w:sz w:val="22"/>
                <w:szCs w:val="22"/>
                <w:lang w:val="hy-AM"/>
              </w:rPr>
              <w:t>1</w:t>
            </w:r>
          </w:p>
        </w:tc>
        <w:tc>
          <w:tcPr>
            <w:tcW w:w="1726" w:type="dxa"/>
            <w:vAlign w:val="center"/>
          </w:tcPr>
          <w:p w:rsidR="006E777E" w:rsidRPr="006E777E" w:rsidRDefault="00051633" w:rsidP="006E777E">
            <w:pPr>
              <w:ind w:left="-108" w:right="-109"/>
              <w:jc w:val="center"/>
              <w:rPr>
                <w:rFonts w:ascii="GHEA Grapalat" w:hAnsi="GHEA Grapalat"/>
                <w:color w:val="000000" w:themeColor="text1"/>
                <w:sz w:val="22"/>
                <w:lang w:val="hy-AM"/>
              </w:rPr>
            </w:pPr>
            <w:r>
              <w:rPr>
                <w:rFonts w:ascii="GHEA Grapalat" w:hAnsi="GHEA Grapalat"/>
                <w:color w:val="000000" w:themeColor="text1"/>
                <w:sz w:val="22"/>
              </w:rPr>
              <w:t>150</w:t>
            </w:r>
            <w:r w:rsidR="00024C1F">
              <w:rPr>
                <w:rFonts w:ascii="GHEA Grapalat" w:hAnsi="GHEA Grapalat"/>
                <w:color w:val="000000" w:themeColor="text1"/>
                <w:sz w:val="22"/>
                <w:lang w:val="hy-AM"/>
              </w:rPr>
              <w:t>,000</w:t>
            </w:r>
          </w:p>
        </w:tc>
        <w:tc>
          <w:tcPr>
            <w:tcW w:w="7536" w:type="dxa"/>
            <w:vAlign w:val="center"/>
          </w:tcPr>
          <w:p w:rsidR="006E777E" w:rsidRPr="006E777E" w:rsidRDefault="00051633" w:rsidP="006E777E">
            <w:pPr>
              <w:autoSpaceDE w:val="0"/>
              <w:autoSpaceDN w:val="0"/>
              <w:adjustRightInd w:val="0"/>
              <w:rPr>
                <w:rFonts w:ascii="GHEA Grapalat" w:hAnsi="GHEA Grapalat" w:cs="Arial"/>
                <w:sz w:val="22"/>
              </w:rPr>
            </w:pPr>
            <w:r w:rsidRPr="00051633">
              <w:rPr>
                <w:rFonts w:ascii="GHEA Grapalat" w:hAnsi="GHEA Grapalat" w:cs="Arial"/>
                <w:sz w:val="22"/>
              </w:rPr>
              <w:t>Календарь настенный, 2026 г.</w:t>
            </w:r>
          </w:p>
        </w:tc>
      </w:tr>
    </w:tbl>
    <w:p w:rsidR="006B4AC7" w:rsidRPr="00712AD8" w:rsidRDefault="006B4AC7" w:rsidP="00962010">
      <w:pPr>
        <w:pStyle w:val="23"/>
        <w:widowControl w:val="0"/>
        <w:spacing w:after="160" w:line="240" w:lineRule="auto"/>
        <w:ind w:firstLine="567"/>
        <w:rPr>
          <w:rFonts w:ascii="GHEA Grapalat" w:hAnsi="GHEA Grapalat"/>
          <w:sz w:val="24"/>
          <w:szCs w:val="24"/>
        </w:rPr>
      </w:pPr>
    </w:p>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 xml:space="preserve">При этом если участник был включен в предусмотренные подпунктами 5 и 6 </w:t>
      </w:r>
      <w:r w:rsidRPr="00521A49">
        <w:rPr>
          <w:rFonts w:ascii="GHEA Grapalat" w:hAnsi="GHEA Grapalat"/>
        </w:rPr>
        <w:lastRenderedPageBreak/>
        <w:t>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lastRenderedPageBreak/>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lastRenderedPageBreak/>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D6389F">
        <w:rPr>
          <w:rFonts w:ascii="GHEA Grapalat" w:hAnsi="GHEA Grapalat"/>
          <w:b/>
          <w:sz w:val="24"/>
          <w:szCs w:val="24"/>
        </w:rPr>
        <w:t>г. Ереван, Тбилисян ш., д. 29</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DD43DE">
        <w:rPr>
          <w:rFonts w:ascii="GHEA Grapalat" w:hAnsi="GHEA Grapalat"/>
          <w:b/>
          <w:sz w:val="24"/>
          <w:szCs w:val="24"/>
        </w:rPr>
        <w:t>11:00</w:t>
      </w:r>
      <w:r w:rsidR="0052704B">
        <w:rPr>
          <w:rFonts w:ascii="GHEA Grapalat" w:hAnsi="GHEA Grapalat"/>
          <w:b/>
          <w:sz w:val="24"/>
          <w:szCs w:val="24"/>
        </w:rPr>
        <w:t xml:space="preserve"> </w:t>
      </w:r>
      <w:r w:rsidR="00805C77" w:rsidRPr="00521A49">
        <w:rPr>
          <w:rFonts w:ascii="GHEA Grapalat" w:hAnsi="GHEA Grapalat"/>
          <w:b/>
          <w:sz w:val="24"/>
          <w:szCs w:val="24"/>
        </w:rPr>
        <w:t xml:space="preserve">часов </w:t>
      </w:r>
      <w:r w:rsidR="00643AB6">
        <w:rPr>
          <w:rFonts w:ascii="GHEA Grapalat" w:hAnsi="GHEA Grapalat"/>
          <w:b/>
          <w:sz w:val="24"/>
          <w:szCs w:val="24"/>
        </w:rPr>
        <w:t>07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CA2C54">
        <w:rPr>
          <w:rFonts w:ascii="GHEA Grapalat" w:hAnsi="GHEA Grapalat"/>
          <w:b/>
          <w:sz w:val="24"/>
          <w:szCs w:val="24"/>
        </w:rPr>
        <w:t>Астгик Вирабян</w:t>
      </w:r>
      <w:r w:rsidRPr="00521A49">
        <w:rPr>
          <w:rFonts w:ascii="GHEA Grapalat" w:hAnsi="GHEA Grapalat"/>
          <w:sz w:val="24"/>
          <w:szCs w:val="24"/>
        </w:rPr>
        <w:t xml:space="preserve">. </w:t>
      </w:r>
      <w:r w:rsidR="00A80ECD" w:rsidRPr="00521A49">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w:t>
      </w:r>
      <w:r w:rsidR="00A80ECD" w:rsidRPr="00521A49">
        <w:rPr>
          <w:rFonts w:ascii="GHEA Grapalat" w:hAnsi="GHEA Grapalat"/>
          <w:sz w:val="24"/>
          <w:szCs w:val="24"/>
        </w:rPr>
        <w:lastRenderedPageBreak/>
        <w:t>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521A49">
        <w:rPr>
          <w:rFonts w:ascii="GHEA Grapalat" w:hAnsi="GHEA Grapalat"/>
          <w:sz w:val="24"/>
          <w:szCs w:val="24"/>
        </w:rPr>
        <w:t>деклация</w:t>
      </w:r>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w:t>
      </w:r>
      <w:r w:rsidRPr="00521A49">
        <w:rPr>
          <w:rFonts w:ascii="GHEA Grapalat" w:hAnsi="GHEA Grapalat" w:cs="Sylfaen"/>
          <w:sz w:val="24"/>
          <w:szCs w:val="24"/>
        </w:rPr>
        <w:lastRenderedPageBreak/>
        <w:t>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A2C54" w:rsidRDefault="00CA2C54" w:rsidP="00962010">
      <w:pPr>
        <w:widowControl w:val="0"/>
        <w:spacing w:after="160"/>
        <w:jc w:val="center"/>
        <w:rPr>
          <w:rFonts w:ascii="GHEA Grapalat" w:hAnsi="GHEA Grapalat"/>
          <w:b/>
        </w:r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lastRenderedPageBreak/>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8074AA">
        <w:rPr>
          <w:rFonts w:ascii="GHEA Grapalat" w:hAnsi="GHEA Grapalat"/>
          <w:b/>
          <w:sz w:val="24"/>
          <w:szCs w:val="24"/>
        </w:rPr>
        <w:t>07</w:t>
      </w:r>
      <w:bookmarkStart w:id="2" w:name="_GoBack"/>
      <w:bookmarkEnd w:id="2"/>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DD43DE">
        <w:rPr>
          <w:rFonts w:ascii="GHEA Grapalat" w:hAnsi="GHEA Grapalat"/>
          <w:b/>
          <w:sz w:val="24"/>
          <w:szCs w:val="24"/>
        </w:rPr>
        <w:t>11:00</w:t>
      </w:r>
      <w:r w:rsidR="0052704B">
        <w:rPr>
          <w:rFonts w:ascii="GHEA Grapalat" w:hAnsi="GHEA Grapalat"/>
          <w:b/>
          <w:sz w:val="24"/>
          <w:szCs w:val="24"/>
        </w:rPr>
        <w:t xml:space="preserve">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lastRenderedPageBreak/>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lastRenderedPageBreak/>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 xml:space="preserve">уполномоченный орган на основании мотивированного решения руководителя </w:t>
      </w:r>
      <w:r w:rsidRPr="00551FD6">
        <w:rPr>
          <w:rFonts w:ascii="GHEA Grapalat" w:hAnsi="GHEA Grapalat"/>
        </w:rPr>
        <w:lastRenderedPageBreak/>
        <w:t>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55059" w:rsidRDefault="00555059" w:rsidP="00555059">
      <w:pPr>
        <w:pStyle w:val="aff"/>
        <w:widowControl w:val="0"/>
        <w:numPr>
          <w:ilvl w:val="0"/>
          <w:numId w:val="31"/>
        </w:numPr>
        <w:ind w:left="0" w:firstLine="284"/>
        <w:contextualSpacing/>
        <w:jc w:val="both"/>
        <w:rPr>
          <w:ins w:id="3"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rsidR="00555059" w:rsidRDefault="00555059" w:rsidP="00555059">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w:t>
      </w:r>
      <w:r w:rsidRPr="00671189">
        <w:rPr>
          <w:rFonts w:ascii="GHEA Grapalat" w:hAnsi="GHEA Grapalat" w:cs="Sylfaen"/>
        </w:rPr>
        <w:lastRenderedPageBreak/>
        <w:t>считается нарушением обязательств, взятых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участник и она </w:t>
      </w:r>
      <w:r w:rsidRPr="00521A49">
        <w:rPr>
          <w:rFonts w:ascii="GHEA Grapalat" w:hAnsi="GHEA Grapalat"/>
          <w:sz w:val="24"/>
          <w:szCs w:val="24"/>
        </w:rPr>
        <w:lastRenderedPageBreak/>
        <w:t>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w:t>
      </w:r>
      <w:r w:rsidRPr="00521A49">
        <w:rPr>
          <w:rFonts w:ascii="GHEA Grapalat" w:hAnsi="GHEA Grapalat"/>
        </w:rPr>
        <w:lastRenderedPageBreak/>
        <w:t>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lastRenderedPageBreak/>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lastRenderedPageBreak/>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A0095" w:rsidRPr="00AF1AEF" w:rsidRDefault="003A0095" w:rsidP="00962010">
      <w:pPr>
        <w:jc w:val="center"/>
        <w:rPr>
          <w:rFonts w:ascii="GHEA Grapalat" w:hAnsi="GHEA Grapalat"/>
          <w:b/>
        </w:rPr>
      </w:pPr>
    </w:p>
    <w:p w:rsidR="003A0095" w:rsidRPr="00AF1AEF" w:rsidRDefault="003A0095"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lastRenderedPageBreak/>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1633">
        <w:rPr>
          <w:rFonts w:ascii="GHEA Grapalat" w:hAnsi="GHEA Grapalat"/>
          <w:b/>
          <w:sz w:val="22"/>
          <w:szCs w:val="22"/>
        </w:rPr>
        <w:t>GHAPDzB-HHK-25/41</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5D2E90" w:rsidP="00962010">
      <w:pPr>
        <w:spacing w:line="360" w:lineRule="auto"/>
        <w:contextualSpacing/>
        <w:jc w:val="both"/>
        <w:rPr>
          <w:rFonts w:ascii="GHEA Grapalat" w:hAnsi="GHEA Grapalat" w:cs="Sylfaen"/>
        </w:rPr>
      </w:pPr>
      <w:r w:rsidRPr="005D2E90">
        <w:rPr>
          <w:rFonts w:ascii="GHEA Grapalat" w:hAnsi="GHEA Grapalat"/>
          <w:b/>
        </w:rPr>
        <w:t>ГНКО «РЦТ» МВП РА</w:t>
      </w:r>
      <w:r w:rsidR="007D1A23" w:rsidRPr="00521A49">
        <w:rPr>
          <w:rFonts w:ascii="GHEA Grapalat" w:hAnsi="GHEA Grapalat"/>
        </w:rPr>
        <w:t xml:space="preserve"> под кодом </w:t>
      </w:r>
      <w:r w:rsidR="007D1A23" w:rsidRPr="00521A49">
        <w:rPr>
          <w:rFonts w:ascii="GHEA Grapalat" w:hAnsi="GHEA Grapalat"/>
          <w:b/>
          <w:sz w:val="22"/>
          <w:szCs w:val="22"/>
        </w:rPr>
        <w:t>«</w:t>
      </w:r>
      <w:r w:rsidR="00051633">
        <w:rPr>
          <w:rFonts w:ascii="GHEA Grapalat" w:hAnsi="GHEA Grapalat"/>
          <w:b/>
          <w:sz w:val="22"/>
          <w:szCs w:val="22"/>
        </w:rPr>
        <w:t>GHAPDzB-HHK-25/41</w:t>
      </w:r>
      <w:r w:rsidR="007D1A23" w:rsidRPr="00521A49">
        <w:rPr>
          <w:rFonts w:ascii="GHEA Grapalat" w:hAnsi="GHEA Grapalat"/>
          <w:b/>
          <w:sz w:val="22"/>
          <w:szCs w:val="22"/>
        </w:rPr>
        <w:t>»</w:t>
      </w:r>
      <w:r w:rsidR="007D1A23" w:rsidRPr="00521A49">
        <w:rPr>
          <w:rFonts w:ascii="GHEA Grapalat" w:hAnsi="GHEA Grapalat" w:cs="Sylfaen"/>
        </w:rPr>
        <w:t xml:space="preserve"> </w:t>
      </w:r>
      <w:r w:rsidR="007D1A23"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051633">
        <w:rPr>
          <w:rFonts w:ascii="GHEA Grapalat" w:hAnsi="GHEA Grapalat"/>
          <w:b/>
          <w:sz w:val="22"/>
          <w:szCs w:val="22"/>
        </w:rPr>
        <w:t>GHAPDzB-HHK-25/41</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051633">
        <w:rPr>
          <w:rFonts w:ascii="GHEA Grapalat" w:hAnsi="GHEA Grapalat"/>
          <w:b/>
          <w:sz w:val="22"/>
          <w:szCs w:val="22"/>
        </w:rPr>
        <w:t>GHAPDzB-HHK-25/41</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lastRenderedPageBreak/>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4"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1633">
        <w:rPr>
          <w:rFonts w:ascii="GHEA Grapalat" w:hAnsi="GHEA Grapalat"/>
          <w:b/>
          <w:sz w:val="22"/>
          <w:szCs w:val="22"/>
        </w:rPr>
        <w:t>GHAPDzB-HHK-25/41</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051633">
        <w:rPr>
          <w:rFonts w:ascii="GHEA Grapalat" w:hAnsi="GHEA Grapalat"/>
          <w:b/>
          <w:sz w:val="22"/>
          <w:szCs w:val="22"/>
        </w:rPr>
        <w:t>GHAPDzB-HHK-25/41</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1633">
        <w:rPr>
          <w:rFonts w:ascii="GHEA Grapalat" w:hAnsi="GHEA Grapalat"/>
          <w:b/>
          <w:sz w:val="22"/>
          <w:szCs w:val="22"/>
        </w:rPr>
        <w:t>GHAPDzB-HHK-25/41</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5"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305E9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305E9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05E9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305E9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rsidTr="006D2CDF">
        <w:trPr>
          <w:trHeight w:val="924"/>
        </w:trPr>
        <w:tc>
          <w:tcPr>
            <w:tcW w:w="9016" w:type="dxa"/>
            <w:gridSpan w:val="2"/>
            <w:vAlign w:val="center"/>
          </w:tcPr>
          <w:p w:rsidR="00F016A2" w:rsidRPr="00521A49" w:rsidRDefault="00305E9F"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305E9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305E9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305E9F"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521A49" w:rsidRDefault="00305E9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305E9F"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rsidR="00F016A2" w:rsidRPr="00521A49" w:rsidRDefault="00305E9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305E9F"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1633">
        <w:rPr>
          <w:rFonts w:ascii="GHEA Grapalat" w:hAnsi="GHEA Grapalat"/>
          <w:b/>
          <w:sz w:val="22"/>
          <w:szCs w:val="22"/>
        </w:rPr>
        <w:t>GHAPDzB-HHK-25/41</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051633">
        <w:rPr>
          <w:rFonts w:ascii="GHEA Grapalat" w:hAnsi="GHEA Grapalat"/>
          <w:b/>
          <w:sz w:val="22"/>
          <w:szCs w:val="22"/>
        </w:rPr>
        <w:t>GHAPDzB-HHK-25/41</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051633">
        <w:rPr>
          <w:rFonts w:ascii="GHEA Grapalat" w:hAnsi="GHEA Grapalat"/>
          <w:b/>
          <w:sz w:val="22"/>
          <w:szCs w:val="22"/>
        </w:rPr>
        <w:t>GHAPDzB-HHK-25/41</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D90612" w:rsidRPr="00D90612">
        <w:rPr>
          <w:rFonts w:ascii="GHEA Grapalat" w:hAnsi="GHEA Grapalat"/>
          <w:b/>
          <w:sz w:val="22"/>
          <w:szCs w:val="22"/>
        </w:rPr>
        <w:t>ГНКО «РЦТ» МВП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051633">
        <w:rPr>
          <w:rFonts w:ascii="GHEA Grapalat" w:hAnsi="GHEA Grapalat"/>
          <w:b/>
          <w:sz w:val="22"/>
          <w:szCs w:val="22"/>
        </w:rPr>
        <w:t>GHAPDzB-HHK-25/41</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w:t>
      </w:r>
      <w:r w:rsidRPr="00521A49">
        <w:rPr>
          <w:rFonts w:ascii="GHEA Grapalat" w:hAnsi="GHEA Grapalat"/>
        </w:rPr>
        <w:lastRenderedPageBreak/>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D90612">
        <w:trPr>
          <w:trHeight w:val="352"/>
        </w:trPr>
        <w:tc>
          <w:tcPr>
            <w:tcW w:w="10980" w:type="dxa"/>
            <w:gridSpan w:val="2"/>
            <w:tcBorders>
              <w:bottom w:val="single" w:sz="4" w:space="0" w:color="auto"/>
            </w:tcBorders>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D90612">
        <w:trPr>
          <w:trHeight w:val="349"/>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D90612">
        <w:trPr>
          <w:trHeight w:val="345"/>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D90612">
        <w:trPr>
          <w:trHeight w:val="361"/>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D90612">
        <w:trPr>
          <w:trHeight w:val="433"/>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Pr>
                <w:rFonts w:ascii="GHEA Grapalat" w:hAnsi="GHEA Grapalat"/>
                <w:sz w:val="22"/>
                <w:szCs w:val="22"/>
              </w:rPr>
              <w:t xml:space="preserve"> </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1C1415">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1C1415">
              <w:rPr>
                <w:rFonts w:ascii="GHEA Grapalat" w:hAnsi="GHEA Grapalat"/>
                <w:b/>
                <w:sz w:val="22"/>
                <w:szCs w:val="22"/>
              </w:rPr>
              <w:t>Операцио</w:t>
            </w:r>
            <w:r w:rsidR="00B52EA0">
              <w:rPr>
                <w:rFonts w:ascii="GHEA Grapalat" w:hAnsi="GHEA Grapalat"/>
                <w:b/>
                <w:sz w:val="22"/>
                <w:szCs w:val="22"/>
              </w:rPr>
              <w:t>нное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D90612">
        <w:trPr>
          <w:trHeight w:val="42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D90612">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tcBorders>
              <w:top w:val="single" w:sz="4" w:space="0" w:color="auto"/>
              <w:left w:val="single" w:sz="4" w:space="0" w:color="auto"/>
              <w:bottom w:val="single" w:sz="4" w:space="0" w:color="auto"/>
              <w:right w:val="single" w:sz="4" w:space="0" w:color="auto"/>
            </w:tcBorders>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D90612">
        <w:trPr>
          <w:trHeight w:val="2194"/>
        </w:trPr>
        <w:tc>
          <w:tcPr>
            <w:tcW w:w="5616" w:type="dxa"/>
            <w:tcBorders>
              <w:top w:val="single" w:sz="4" w:space="0" w:color="auto"/>
            </w:tcBorders>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tcBorders>
              <w:top w:val="single" w:sz="4" w:space="0" w:color="auto"/>
            </w:tcBorders>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051633">
        <w:rPr>
          <w:rFonts w:ascii="GHEA Grapalat" w:hAnsi="GHEA Grapalat"/>
          <w:b/>
          <w:sz w:val="22"/>
          <w:szCs w:val="22"/>
        </w:rPr>
        <w:t>GHAPDzB-HHK-25/41</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w:t>
      </w:r>
      <w:r w:rsidR="00D90612">
        <w:rPr>
          <w:rFonts w:ascii="GHEA Grapalat" w:hAnsi="GHEA Grapalat"/>
          <w:b/>
          <w:sz w:val="22"/>
          <w:szCs w:val="22"/>
        </w:rPr>
        <w:t>К</w:t>
      </w:r>
      <w:r w:rsidR="00511C79" w:rsidRPr="00521A49">
        <w:rPr>
          <w:rFonts w:ascii="GHEA Grapalat" w:hAnsi="GHEA Grapalat"/>
          <w:b/>
          <w:sz w:val="22"/>
          <w:szCs w:val="22"/>
        </w:rPr>
        <w:t>О «</w:t>
      </w:r>
      <w:r w:rsidR="00D90612">
        <w:rPr>
          <w:rFonts w:ascii="GHEA Grapalat" w:hAnsi="GHEA Grapalat"/>
          <w:b/>
          <w:sz w:val="22"/>
          <w:szCs w:val="22"/>
        </w:rPr>
        <w:t>РЦТ</w:t>
      </w:r>
      <w:r w:rsidR="00511C79" w:rsidRPr="00521A49">
        <w:rPr>
          <w:rFonts w:ascii="GHEA Grapalat" w:hAnsi="GHEA Grapalat"/>
          <w:b/>
          <w:sz w:val="22"/>
          <w:szCs w:val="22"/>
        </w:rPr>
        <w:t>»</w:t>
      </w:r>
      <w:r w:rsidR="00511C79" w:rsidRPr="00521A49">
        <w:rPr>
          <w:rFonts w:ascii="GHEA Grapalat" w:hAnsi="GHEA Grapalat"/>
          <w:b/>
          <w:i/>
          <w:sz w:val="22"/>
          <w:szCs w:val="22"/>
        </w:rPr>
        <w:t xml:space="preserve"> </w:t>
      </w:r>
      <w:r w:rsidR="00511C79" w:rsidRPr="00521A49">
        <w:rPr>
          <w:rFonts w:ascii="GHEA Grapalat" w:hAnsi="GHEA Grapalat"/>
          <w:b/>
          <w:sz w:val="22"/>
          <w:szCs w:val="22"/>
        </w:rPr>
        <w:t>М</w:t>
      </w:r>
      <w:r w:rsidR="00D90612">
        <w:rPr>
          <w:rFonts w:ascii="GHEA Grapalat" w:hAnsi="GHEA Grapalat"/>
          <w:b/>
          <w:sz w:val="22"/>
          <w:szCs w:val="22"/>
        </w:rPr>
        <w:t xml:space="preserve">ВП </w:t>
      </w:r>
      <w:r w:rsidR="00511C79" w:rsidRPr="00521A49">
        <w:rPr>
          <w:rFonts w:ascii="GHEA Grapalat" w:hAnsi="GHEA Grapalat"/>
          <w:b/>
          <w:sz w:val="22"/>
          <w:szCs w:val="22"/>
        </w:rPr>
        <w:t>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051633">
        <w:rPr>
          <w:rFonts w:ascii="GHEA Grapalat" w:hAnsi="GHEA Grapalat"/>
          <w:b/>
          <w:sz w:val="22"/>
          <w:szCs w:val="22"/>
        </w:rPr>
        <w:t>GHAPDzB-HHK-25/41</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D0D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sidRPr="009F73C2">
              <w:rPr>
                <w:rFonts w:ascii="GHEA Grapalat" w:hAnsi="GHEA Grapalat"/>
                <w:b/>
                <w:color w:val="000000" w:themeColor="text1"/>
                <w:sz w:val="22"/>
                <w:szCs w:val="22"/>
                <w:lang w:val="pt-BR"/>
              </w:rPr>
              <w:t>01508596</w:t>
            </w:r>
          </w:p>
        </w:tc>
      </w:tr>
      <w:tr w:rsidR="00D90612" w:rsidRPr="00521A49" w:rsidTr="005D0D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B52EA0">
              <w:rPr>
                <w:rFonts w:ascii="GHEA Grapalat" w:hAnsi="GHEA Grapalat"/>
                <w:b/>
                <w:sz w:val="22"/>
                <w:szCs w:val="22"/>
              </w:rPr>
              <w:t xml:space="preserve"> Операционное управление МФ РА</w:t>
            </w:r>
          </w:p>
        </w:tc>
      </w:tr>
      <w:tr w:rsidR="00D90612" w:rsidRPr="00521A49" w:rsidTr="005D0D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r w:rsidR="000C2280" w:rsidRPr="00521A49">
        <w:rPr>
          <w:rFonts w:ascii="GHEA Grapalat" w:hAnsi="GHEA Grapalat"/>
          <w:b/>
          <w:sz w:val="22"/>
          <w:szCs w:val="22"/>
        </w:rPr>
        <w:t xml:space="preserve">к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051633">
        <w:rPr>
          <w:rFonts w:ascii="GHEA Grapalat" w:hAnsi="GHEA Grapalat"/>
          <w:b/>
          <w:sz w:val="22"/>
          <w:szCs w:val="22"/>
        </w:rPr>
        <w:t>GHAPDzB-HHK-25/41</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D6389F" w:rsidP="004F1E7A">
      <w:pPr>
        <w:widowControl w:val="0"/>
        <w:contextualSpacing/>
        <w:jc w:val="both"/>
        <w:rPr>
          <w:rFonts w:ascii="GHEA Grapalat" w:hAnsi="GHEA Grapalat"/>
        </w:rPr>
      </w:pPr>
      <w:r>
        <w:rPr>
          <w:rFonts w:ascii="GHEA Grapalat" w:hAnsi="GHEA Grapalat"/>
          <w:b/>
          <w:color w:val="0D0D0D" w:themeColor="text1" w:themeTint="F2"/>
        </w:rPr>
        <w:t>ГНКО «Республиканский центр телекоммуникации» МВП РА</w:t>
      </w:r>
      <w:r w:rsidR="00F37A03" w:rsidRPr="00521A49">
        <w:rPr>
          <w:rFonts w:ascii="GHEA Grapalat" w:hAnsi="GHEA Grapalat"/>
        </w:rPr>
        <w:t xml:space="preserve"> в лице </w:t>
      </w:r>
      <w:r w:rsidR="00F37A03" w:rsidRPr="00521A49">
        <w:rPr>
          <w:rFonts w:ascii="GHEA Grapalat" w:hAnsi="GHEA Grapalat"/>
          <w:b/>
        </w:rPr>
        <w:t xml:space="preserve">генерального директора </w:t>
      </w:r>
      <w:r w:rsidR="003C2100">
        <w:rPr>
          <w:rFonts w:ascii="GHEA Grapalat" w:hAnsi="GHEA Grapalat"/>
          <w:b/>
        </w:rPr>
        <w:t>Геворга Алексаняна</w:t>
      </w:r>
      <w:r w:rsidR="00F37A03" w:rsidRPr="00521A49">
        <w:rPr>
          <w:rFonts w:ascii="GHEA Grapalat" w:hAnsi="GHEA Grapalat"/>
          <w:b/>
        </w:rPr>
        <w:t>,</w:t>
      </w:r>
      <w:r w:rsidR="00F37A03"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00F37A03"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________ драмов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lastRenderedPageBreak/>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B138F3">
        <w:rPr>
          <w:rFonts w:ascii="GHEA Grapalat" w:hAnsi="GHEA Grapalat"/>
        </w:rPr>
        <w:lastRenderedPageBreak/>
        <w:t>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21A49">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 xml:space="preserve">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w:t>
      </w:r>
      <w:r w:rsidRPr="006F0A20">
        <w:rPr>
          <w:rFonts w:ascii="GHEA Grapalat" w:eastAsiaTheme="minorHAnsi" w:hAnsi="GHEA Grapalat" w:cstheme="minorBidi"/>
          <w:sz w:val="22"/>
          <w:szCs w:val="22"/>
          <w:lang w:eastAsia="en-US" w:bidi="ar-SA"/>
        </w:rPr>
        <w:lastRenderedPageBreak/>
        <w:t>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460824"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460824" w:rsidRPr="00460824" w:rsidRDefault="00460824" w:rsidP="004F1E7A">
      <w:pPr>
        <w:widowControl w:val="0"/>
        <w:tabs>
          <w:tab w:val="left" w:pos="1276"/>
        </w:tabs>
        <w:ind w:firstLine="567"/>
        <w:contextualSpacing/>
        <w:jc w:val="both"/>
        <w:rPr>
          <w:rFonts w:ascii="GHEA Grapalat" w:hAnsi="GHEA Grapalat"/>
        </w:rPr>
      </w:pPr>
    </w:p>
    <w:p w:rsidR="00B6712E" w:rsidRDefault="00B6712E" w:rsidP="00962010">
      <w:pPr>
        <w:widowControl w:val="0"/>
        <w:spacing w:after="160"/>
        <w:jc w:val="center"/>
        <w:rPr>
          <w:rFonts w:ascii="GHEA Grapalat" w:hAnsi="GHEA Grapalat"/>
          <w:b/>
        </w:rPr>
      </w:pPr>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210B89" w:rsidRPr="00545E75" w:rsidRDefault="00210B89" w:rsidP="00210B89">
      <w:pPr>
        <w:pStyle w:val="af2"/>
        <w:widowControl w:val="0"/>
        <w:jc w:val="both"/>
        <w:rPr>
          <w:rFonts w:ascii="GHEA Grapalat" w:hAnsi="GHEA Grapalat"/>
          <w:sz w:val="16"/>
          <w:szCs w:val="16"/>
          <w:lang w:val="hy-AM"/>
        </w:rPr>
      </w:pPr>
      <w:r w:rsidRPr="00545E75">
        <w:rPr>
          <w:rFonts w:ascii="GHEA Grapalat" w:hAnsi="GHEA Grapalat"/>
          <w:i/>
          <w:sz w:val="16"/>
          <w:szCs w:val="16"/>
        </w:rPr>
        <w:t>Если Договор заключается на основании части 6 статьи 15 закона Республики Армения "О</w:t>
      </w:r>
      <w:r w:rsidRPr="00545E75">
        <w:rPr>
          <w:rFonts w:ascii="Courier New" w:hAnsi="Courier New" w:cs="Courier New"/>
          <w:i/>
          <w:sz w:val="16"/>
          <w:szCs w:val="16"/>
          <w:lang w:val="en-US"/>
        </w:rPr>
        <w:t> </w:t>
      </w:r>
      <w:r w:rsidRPr="00545E75">
        <w:rPr>
          <w:rFonts w:ascii="GHEA Grapalat" w:hAnsi="GHEA Grapalat"/>
          <w:i/>
          <w:sz w:val="16"/>
          <w:szCs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545E75">
        <w:rPr>
          <w:rFonts w:ascii="GHEA Grapalat" w:hAnsi="GHEA Grapalat"/>
          <w:sz w:val="16"/>
          <w:szCs w:val="16"/>
        </w:rPr>
        <w:t xml:space="preserve"> </w:t>
      </w:r>
    </w:p>
    <w:p w:rsidR="00210B89" w:rsidRPr="00545E75" w:rsidRDefault="00210B89" w:rsidP="00210B89">
      <w:pPr>
        <w:pStyle w:val="af2"/>
        <w:widowControl w:val="0"/>
        <w:jc w:val="both"/>
        <w:rPr>
          <w:rFonts w:ascii="GHEA Grapalat" w:hAnsi="GHEA Grapalat"/>
          <w:i/>
          <w:sz w:val="16"/>
          <w:szCs w:val="16"/>
        </w:rPr>
      </w:pPr>
      <w:r w:rsidRPr="00545E7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r w:rsidRPr="00B138F3">
        <w:rPr>
          <w:rFonts w:ascii="GHEA Grapalat" w:hAnsi="GHEA Grapalat"/>
        </w:rPr>
        <w:t>Драмов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7"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E9F" w:rsidRDefault="00305E9F">
      <w:r>
        <w:separator/>
      </w:r>
    </w:p>
  </w:endnote>
  <w:endnote w:type="continuationSeparator" w:id="0">
    <w:p w:rsidR="00305E9F" w:rsidRDefault="00305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51653"/>
      <w:docPartObj>
        <w:docPartGallery w:val="Page Numbers (Bottom of Page)"/>
        <w:docPartUnique/>
      </w:docPartObj>
    </w:sdtPr>
    <w:sdtEndPr>
      <w:rPr>
        <w:rFonts w:ascii="GHEA Grapalat" w:hAnsi="GHEA Grapalat"/>
        <w:sz w:val="24"/>
        <w:szCs w:val="24"/>
      </w:rPr>
    </w:sdtEndPr>
    <w:sdtContent>
      <w:p w:rsidR="00DD43DE" w:rsidRPr="00C861E9" w:rsidRDefault="00DD43D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074AA">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E9F" w:rsidRDefault="00305E9F">
      <w:r>
        <w:separator/>
      </w:r>
    </w:p>
  </w:footnote>
  <w:footnote w:type="continuationSeparator" w:id="0">
    <w:p w:rsidR="00305E9F" w:rsidRDefault="00305E9F">
      <w:r>
        <w:continuationSeparator/>
      </w:r>
    </w:p>
  </w:footnote>
  <w:footnote w:id="1">
    <w:p w:rsidR="00DD43DE" w:rsidRPr="002D0715" w:rsidRDefault="00DD43DE">
      <w:pPr>
        <w:pStyle w:val="af2"/>
        <w:rPr>
          <w:rFonts w:ascii="Sylfaen" w:hAnsi="Sylfaen"/>
          <w:sz w:val="16"/>
          <w:szCs w:val="16"/>
        </w:rPr>
      </w:pPr>
      <w:r>
        <w:rPr>
          <w:rStyle w:val="af6"/>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DD43DE" w:rsidRPr="00E72E35" w:rsidRDefault="00DD43DE">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DD43DE" w:rsidRPr="00816F7D" w:rsidRDefault="00DD43DE"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D43DE" w:rsidRPr="00DA04BC" w:rsidRDefault="00DD43DE"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DD43DE" w:rsidRPr="00DA04BC" w:rsidRDefault="00DD43DE"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DD43DE" w:rsidRPr="00DA04BC" w:rsidRDefault="00DD43DE"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DD43DE" w:rsidRPr="00DA04BC" w:rsidRDefault="00DD43DE" w:rsidP="00DA04BC">
      <w:pPr>
        <w:jc w:val="both"/>
        <w:rPr>
          <w:rFonts w:ascii="Sylfaen" w:hAnsi="Sylfaen"/>
          <w:i/>
          <w:sz w:val="16"/>
          <w:szCs w:val="16"/>
        </w:rPr>
      </w:pPr>
    </w:p>
  </w:footnote>
  <w:footnote w:id="4">
    <w:p w:rsidR="00DD43DE" w:rsidRPr="00967242" w:rsidRDefault="00DD43DE"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DD43DE" w:rsidRPr="00D3436F" w:rsidRDefault="00DD43DE">
      <w:pPr>
        <w:pStyle w:val="af2"/>
        <w:rPr>
          <w:lang w:val="es-ES"/>
        </w:rPr>
      </w:pPr>
    </w:p>
  </w:footnote>
  <w:footnote w:id="5">
    <w:p w:rsidR="00DD43DE" w:rsidRPr="008842CE" w:rsidRDefault="00DD43DE" w:rsidP="003D2FE2">
      <w:pPr>
        <w:pStyle w:val="af2"/>
        <w:jc w:val="both"/>
      </w:pPr>
    </w:p>
  </w:footnote>
  <w:footnote w:id="6">
    <w:p w:rsidR="00DD43DE" w:rsidRPr="002B6C9D" w:rsidRDefault="00DD43DE" w:rsidP="00D3436F">
      <w:pPr>
        <w:pStyle w:val="af2"/>
        <w:widowControl w:val="0"/>
        <w:jc w:val="both"/>
        <w:rPr>
          <w:ins w:id="6"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DD43DE" w:rsidRPr="002B6C9D" w:rsidRDefault="00DD43DE" w:rsidP="00D3436F">
      <w:pPr>
        <w:pStyle w:val="af2"/>
        <w:widowControl w:val="0"/>
        <w:jc w:val="both"/>
        <w:rPr>
          <w:rFonts w:ascii="Sylfaen" w:hAnsi="Sylfaen"/>
          <w:sz w:val="16"/>
          <w:szCs w:val="16"/>
          <w:lang w:val="hy-AM"/>
        </w:rPr>
      </w:pPr>
    </w:p>
  </w:footnote>
  <w:footnote w:id="7">
    <w:p w:rsidR="00DD43DE" w:rsidRPr="00D3436F" w:rsidRDefault="00DD43DE"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D43DE" w:rsidRPr="0095788C" w:rsidRDefault="00DD43DE"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D43DE" w:rsidRPr="0095788C" w:rsidRDefault="00DD43DE">
      <w:pPr>
        <w:pStyle w:val="af2"/>
        <w:rPr>
          <w:rFonts w:ascii="Sylfaen" w:hAnsi="Sylfaen"/>
          <w:sz w:val="16"/>
          <w:szCs w:val="16"/>
          <w:lang w:val="hy-AM"/>
        </w:rPr>
      </w:pPr>
    </w:p>
  </w:footnote>
  <w:footnote w:id="9">
    <w:p w:rsidR="00DD43DE" w:rsidRPr="004F3AE2" w:rsidRDefault="00DD43DE"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DD43DE" w:rsidRPr="008842CE" w:rsidRDefault="00DD43DE" w:rsidP="000B1AA0">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A36687"/>
    <w:multiLevelType w:val="multilevel"/>
    <w:tmpl w:val="0409001D"/>
    <w:numStyleLink w:val="Style3"/>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121443A"/>
    <w:multiLevelType w:val="multilevel"/>
    <w:tmpl w:val="66E4C332"/>
    <w:numStyleLink w:val="Style1"/>
  </w:abstractNum>
  <w:abstractNum w:abstractNumId="21" w15:restartNumberingAfterBreak="0">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3612718"/>
    <w:multiLevelType w:val="multilevel"/>
    <w:tmpl w:val="0409001D"/>
    <w:numStyleLink w:val="Style3"/>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C1F"/>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633"/>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3B1A"/>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472C"/>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6A7"/>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415"/>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E9F"/>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633"/>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100"/>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271"/>
    <w:rsid w:val="003E4BE8"/>
    <w:rsid w:val="003E5D5B"/>
    <w:rsid w:val="003E6971"/>
    <w:rsid w:val="003E6C18"/>
    <w:rsid w:val="003E6FE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2704B"/>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6B9C"/>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82"/>
    <w:rsid w:val="005D0D93"/>
    <w:rsid w:val="005D10C6"/>
    <w:rsid w:val="005D191A"/>
    <w:rsid w:val="005D1A14"/>
    <w:rsid w:val="005D1ACD"/>
    <w:rsid w:val="005D1E7B"/>
    <w:rsid w:val="005D2339"/>
    <w:rsid w:val="005D26DF"/>
    <w:rsid w:val="005D27D0"/>
    <w:rsid w:val="005D2E9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5A"/>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3AB6"/>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77E"/>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3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4AA"/>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2EE3"/>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550E"/>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884"/>
    <w:rsid w:val="00A60D60"/>
    <w:rsid w:val="00A61147"/>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B05"/>
    <w:rsid w:val="00AF4C0C"/>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2EA0"/>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2D70"/>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3AD"/>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389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12"/>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3DE"/>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1D"/>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C9BE1BB-10CF-4213-8D6D-122635087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0729D-55A7-4289-8343-CAF455DDB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20088</Words>
  <Characters>114503</Characters>
  <Application>Microsoft Office Word</Application>
  <DocSecurity>0</DocSecurity>
  <Lines>954</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134323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106</cp:revision>
  <cp:lastPrinted>2018-02-16T07:12:00Z</cp:lastPrinted>
  <dcterms:created xsi:type="dcterms:W3CDTF">2024-02-14T10:29:00Z</dcterms:created>
  <dcterms:modified xsi:type="dcterms:W3CDTF">2025-12-01T10:20:00Z</dcterms:modified>
</cp:coreProperties>
</file>