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5D5DE5" w14:textId="77777777" w:rsidR="00E26FEE" w:rsidRPr="00F432DC" w:rsidRDefault="00E26FEE" w:rsidP="00E26FEE">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Приложение №</w:t>
      </w:r>
      <w:r w:rsidRPr="00F432DC">
        <w:rPr>
          <w:rFonts w:ascii="GHEA Grapalat" w:hAnsi="GHEA Grapalat"/>
          <w:i/>
        </w:rPr>
        <w:t>7</w:t>
      </w:r>
    </w:p>
    <w:p w14:paraId="38E7E50C" w14:textId="77777777" w:rsidR="00E26FEE" w:rsidRPr="007F263C" w:rsidRDefault="00E26FEE" w:rsidP="00E26FEE">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 xml:space="preserve">к приказу Министра финансов РА </w:t>
      </w:r>
      <w:r w:rsidRPr="00E26FEE">
        <w:rPr>
          <w:rFonts w:ascii="GHEA Grapalat" w:hAnsi="GHEA Grapalat" w:cs="Sylfaen"/>
          <w:i/>
        </w:rPr>
        <w:br/>
      </w:r>
      <w:r w:rsidR="00F432DC" w:rsidRPr="00A052C7">
        <w:rPr>
          <w:rFonts w:ascii="GHEA Grapalat" w:hAnsi="GHEA Grapalat"/>
          <w:i/>
        </w:rPr>
        <w:t xml:space="preserve">от </w:t>
      </w:r>
      <w:r w:rsidR="00D94AC0" w:rsidRPr="00A052C7">
        <w:rPr>
          <w:rFonts w:ascii="GHEA Grapalat" w:hAnsi="GHEA Grapalat"/>
          <w:i/>
        </w:rPr>
        <w:t>1</w:t>
      </w:r>
      <w:r w:rsidR="005664F1" w:rsidRPr="00A052C7">
        <w:rPr>
          <w:rFonts w:ascii="GHEA Grapalat" w:hAnsi="GHEA Grapalat"/>
          <w:i/>
        </w:rPr>
        <w:t xml:space="preserve">-ого </w:t>
      </w:r>
      <w:r w:rsidR="00D94AC0" w:rsidRPr="00A052C7">
        <w:rPr>
          <w:rFonts w:ascii="GHEA Grapalat" w:hAnsi="GHEA Grapalat"/>
          <w:i/>
        </w:rPr>
        <w:t>марта</w:t>
      </w:r>
      <w:r w:rsidR="005664F1" w:rsidRPr="00A052C7">
        <w:rPr>
          <w:rFonts w:ascii="GHEA Grapalat" w:hAnsi="GHEA Grapalat"/>
          <w:i/>
        </w:rPr>
        <w:t xml:space="preserve"> </w:t>
      </w:r>
      <w:r w:rsidR="00F432DC" w:rsidRPr="00A052C7">
        <w:rPr>
          <w:rFonts w:ascii="GHEA Grapalat" w:hAnsi="GHEA Grapalat"/>
          <w:i/>
        </w:rPr>
        <w:t>202</w:t>
      </w:r>
      <w:r w:rsidR="00D94AC0" w:rsidRPr="00A052C7">
        <w:rPr>
          <w:rFonts w:ascii="GHEA Grapalat" w:hAnsi="GHEA Grapalat"/>
          <w:i/>
        </w:rPr>
        <w:t>3</w:t>
      </w:r>
      <w:r w:rsidR="00F432DC" w:rsidRPr="00A052C7">
        <w:rPr>
          <w:rFonts w:ascii="GHEA Grapalat" w:hAnsi="GHEA Grapalat"/>
          <w:i/>
        </w:rPr>
        <w:t xml:space="preserve"> года № </w:t>
      </w:r>
      <w:r w:rsidR="00730B41" w:rsidRPr="00A052C7">
        <w:rPr>
          <w:rFonts w:ascii="GHEA Grapalat" w:hAnsi="GHEA Grapalat"/>
          <w:i/>
          <w:lang w:val="hy-AM"/>
        </w:rPr>
        <w:t>87-</w:t>
      </w:r>
      <w:r w:rsidR="00F432DC" w:rsidRPr="00A052C7">
        <w:rPr>
          <w:rFonts w:ascii="GHEA Grapalat" w:hAnsi="GHEA Grapalat"/>
          <w:i/>
        </w:rPr>
        <w:t>A</w:t>
      </w:r>
    </w:p>
    <w:p w14:paraId="334AC272" w14:textId="77777777" w:rsidR="00E26FEE" w:rsidRPr="00E26FEE" w:rsidRDefault="00E26FEE" w:rsidP="00E26FEE">
      <w:pPr>
        <w:widowControl w:val="0"/>
        <w:spacing w:after="160" w:line="360" w:lineRule="auto"/>
        <w:ind w:firstLine="567"/>
        <w:jc w:val="right"/>
        <w:rPr>
          <w:rFonts w:ascii="GHEA Grapalat" w:hAnsi="GHEA Grapalat" w:cs="Sylfaen"/>
          <w:i/>
        </w:rPr>
      </w:pPr>
    </w:p>
    <w:p w14:paraId="56125505" w14:textId="77777777" w:rsidR="00E26FEE" w:rsidRPr="00E26FEE" w:rsidRDefault="00E26FEE" w:rsidP="00E26FEE">
      <w:pPr>
        <w:widowControl w:val="0"/>
        <w:spacing w:after="160" w:line="360" w:lineRule="auto"/>
        <w:ind w:right="-7" w:firstLine="567"/>
        <w:jc w:val="right"/>
        <w:rPr>
          <w:rFonts w:ascii="GHEA Grapalat" w:hAnsi="GHEA Grapalat" w:cs="Sylfaen"/>
          <w:i/>
          <w:u w:val="single"/>
        </w:rPr>
      </w:pPr>
      <w:r w:rsidRPr="00E26FEE">
        <w:rPr>
          <w:rFonts w:ascii="GHEA Grapalat" w:hAnsi="GHEA Grapalat"/>
          <w:i/>
          <w:u w:val="single"/>
        </w:rPr>
        <w:t>Типовая форма</w:t>
      </w:r>
    </w:p>
    <w:p w14:paraId="18549735" w14:textId="77777777"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00397F6F" w14:textId="77777777" w:rsidR="00642EFE" w:rsidRPr="00BA7128"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r w:rsidR="00BA7128">
        <w:rPr>
          <w:rStyle w:val="af6"/>
          <w:rFonts w:ascii="GHEA Grapalat" w:hAnsi="GHEA Grapalat"/>
          <w:i w:val="0"/>
          <w:sz w:val="24"/>
          <w:szCs w:val="24"/>
        </w:rPr>
        <w:footnoteReference w:customMarkFollows="1" w:id="1"/>
        <w:t>*</w:t>
      </w:r>
    </w:p>
    <w:p w14:paraId="6CFFCA96" w14:textId="77777777" w:rsidR="000E2E79" w:rsidRDefault="000E2E79" w:rsidP="000E2E79">
      <w:pPr>
        <w:pStyle w:val="a3"/>
        <w:widowControl w:val="0"/>
        <w:tabs>
          <w:tab w:val="left" w:pos="708"/>
        </w:tabs>
        <w:spacing w:after="160" w:line="240" w:lineRule="auto"/>
        <w:ind w:firstLine="0"/>
        <w:jc w:val="center"/>
        <w:rPr>
          <w:rFonts w:ascii="GHEA Grapalat" w:hAnsi="GHEA Grapalat"/>
          <w:b/>
          <w:i w:val="0"/>
          <w:color w:val="FF0000"/>
        </w:rPr>
      </w:pPr>
      <w:r>
        <w:rPr>
          <w:rFonts w:ascii="Arial" w:hAnsi="Arial" w:cs="Arial"/>
          <w:b/>
          <w:color w:val="FF0000"/>
          <w:shd w:val="clear" w:color="auto" w:fill="FFFFFF"/>
        </w:rPr>
        <w:t>В случае расхождений между армянской и русской версиями приглашения,</w:t>
      </w:r>
      <w:r>
        <w:rPr>
          <w:rFonts w:ascii="Arial" w:hAnsi="Arial" w:cs="Arial"/>
          <w:b/>
          <w:color w:val="FF0000"/>
        </w:rPr>
        <w:br/>
      </w:r>
      <w:r>
        <w:rPr>
          <w:rFonts w:ascii="Arial" w:hAnsi="Arial" w:cs="Arial"/>
          <w:b/>
          <w:color w:val="FF0000"/>
          <w:shd w:val="clear" w:color="auto" w:fill="FFFFFF"/>
        </w:rPr>
        <w:t>преимущество будет иметь армянская версия.</w:t>
      </w:r>
    </w:p>
    <w:p w14:paraId="38DA7B20" w14:textId="77777777"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p>
    <w:p w14:paraId="30B23E23" w14:textId="016A992C" w:rsidR="0091042F"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"день" </w:t>
      </w:r>
      <w:r w:rsidR="00EE3C18">
        <w:rPr>
          <w:rFonts w:ascii="GHEA Grapalat" w:hAnsi="GHEA Grapalat"/>
          <w:i w:val="0"/>
          <w:sz w:val="24"/>
          <w:szCs w:val="24"/>
          <w:lang w:val="hy-AM"/>
        </w:rPr>
        <w:t xml:space="preserve">11 </w:t>
      </w:r>
      <w:r w:rsidRPr="009044F1">
        <w:rPr>
          <w:rFonts w:ascii="GHEA Grapalat" w:hAnsi="GHEA Grapalat"/>
          <w:i w:val="0"/>
          <w:sz w:val="24"/>
          <w:szCs w:val="24"/>
        </w:rPr>
        <w:t>"</w:t>
      </w:r>
      <w:proofErr w:type="spellStart"/>
      <w:proofErr w:type="gramStart"/>
      <w:r w:rsidR="00EE3C18" w:rsidRPr="00EE3C18">
        <w:rPr>
          <w:rFonts w:ascii="GHEA Grapalat" w:hAnsi="GHEA Grapalat"/>
          <w:i w:val="0"/>
          <w:sz w:val="24"/>
          <w:szCs w:val="24"/>
        </w:rPr>
        <w:t>Июль</w:t>
      </w:r>
      <w:r w:rsidR="00EE3C18">
        <w:rPr>
          <w:rFonts w:ascii="GHEA Grapalat" w:hAnsi="GHEA Grapalat"/>
          <w:i w:val="0"/>
          <w:sz w:val="24"/>
          <w:szCs w:val="24"/>
        </w:rPr>
        <w:t>я</w:t>
      </w:r>
      <w:proofErr w:type="spellEnd"/>
      <w:r w:rsidR="00CF2D31" w:rsidRPr="00CF2D31">
        <w:rPr>
          <w:rFonts w:ascii="GHEA Grapalat" w:hAnsi="GHEA Grapalat"/>
          <w:i w:val="0"/>
          <w:sz w:val="24"/>
          <w:szCs w:val="24"/>
        </w:rPr>
        <w:t xml:space="preserve"> </w:t>
      </w:r>
      <w:r w:rsidR="00CF2D31" w:rsidRPr="009044F1">
        <w:rPr>
          <w:rFonts w:ascii="GHEA Grapalat" w:hAnsi="GHEA Grapalat"/>
          <w:i w:val="0"/>
          <w:sz w:val="24"/>
          <w:szCs w:val="24"/>
        </w:rPr>
        <w:t xml:space="preserve"> </w:t>
      </w:r>
      <w:r w:rsidRPr="009044F1">
        <w:rPr>
          <w:rFonts w:ascii="GHEA Grapalat" w:hAnsi="GHEA Grapalat"/>
          <w:i w:val="0"/>
          <w:sz w:val="24"/>
          <w:szCs w:val="24"/>
        </w:rPr>
        <w:t>"</w:t>
      </w:r>
      <w:proofErr w:type="gramEnd"/>
      <w:r w:rsidRPr="009044F1">
        <w:rPr>
          <w:rFonts w:ascii="GHEA Grapalat" w:hAnsi="GHEA Grapalat"/>
          <w:i w:val="0"/>
          <w:sz w:val="24"/>
          <w:szCs w:val="24"/>
        </w:rPr>
        <w:t xml:space="preserve"> 20</w:t>
      </w:r>
      <w:r w:rsidR="00CF2D31" w:rsidRPr="00CF2D31">
        <w:rPr>
          <w:rFonts w:ascii="GHEA Grapalat" w:hAnsi="GHEA Grapalat"/>
          <w:i w:val="0"/>
          <w:sz w:val="24"/>
          <w:szCs w:val="24"/>
        </w:rPr>
        <w:t>23</w:t>
      </w:r>
      <w:r w:rsidRPr="009044F1">
        <w:rPr>
          <w:rFonts w:ascii="GHEA Grapalat" w:hAnsi="GHEA Grapalat"/>
          <w:i w:val="0"/>
          <w:sz w:val="24"/>
          <w:szCs w:val="24"/>
        </w:rPr>
        <w:t>года "</w:t>
      </w:r>
      <w:r w:rsidR="00CF2D31" w:rsidRPr="00CF2D31">
        <w:rPr>
          <w:rFonts w:ascii="GHEA Grapalat" w:hAnsi="GHEA Grapalat"/>
          <w:i w:val="0"/>
          <w:sz w:val="24"/>
          <w:szCs w:val="24"/>
        </w:rPr>
        <w:t>1</w:t>
      </w:r>
      <w:r w:rsidRPr="009044F1">
        <w:rPr>
          <w:rFonts w:ascii="GHEA Grapalat" w:hAnsi="GHEA Grapalat"/>
          <w:i w:val="0"/>
          <w:sz w:val="24"/>
          <w:szCs w:val="24"/>
        </w:rPr>
        <w:t xml:space="preserve">" </w:t>
      </w:r>
    </w:p>
    <w:p w14:paraId="41069FD4" w14:textId="30DD54C4" w:rsidR="0091042F" w:rsidRPr="00EE3C18" w:rsidRDefault="0006703E" w:rsidP="00B46D58">
      <w:pPr>
        <w:pStyle w:val="a3"/>
        <w:widowControl w:val="0"/>
        <w:spacing w:after="160" w:line="240" w:lineRule="auto"/>
        <w:ind w:firstLine="0"/>
        <w:jc w:val="center"/>
        <w:rPr>
          <w:rFonts w:ascii="GHEA Grapalat" w:hAnsi="GHEA Grapalat"/>
          <w:i w:val="0"/>
          <w:sz w:val="24"/>
          <w:szCs w:val="24"/>
          <w:lang w:val="af-ZA"/>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E32099">
        <w:rPr>
          <w:rFonts w:ascii="GHEA Grapalat" w:hAnsi="GHEA Grapalat"/>
          <w:i w:val="0"/>
          <w:lang w:val="hy-AM"/>
        </w:rPr>
        <w:t>ԿՄՋՀ</w:t>
      </w:r>
      <w:r w:rsidR="00EE3C18">
        <w:rPr>
          <w:rFonts w:ascii="GHEA Grapalat" w:hAnsi="GHEA Grapalat"/>
          <w:i w:val="0"/>
          <w:lang w:val="hy-AM"/>
        </w:rPr>
        <w:t>Զ</w:t>
      </w:r>
      <w:r w:rsidR="00E32099">
        <w:rPr>
          <w:rFonts w:ascii="GHEA Grapalat" w:hAnsi="GHEA Grapalat"/>
          <w:i w:val="0"/>
          <w:lang w:val="hy-AM"/>
        </w:rPr>
        <w:t>ԳՆՈՒՀ-</w:t>
      </w:r>
      <w:r w:rsidR="00E32099" w:rsidRPr="00A90034">
        <w:rPr>
          <w:lang w:val="af-ZA"/>
        </w:rPr>
        <w:t xml:space="preserve"> </w:t>
      </w:r>
      <w:r w:rsidR="00E32099" w:rsidRPr="00A90034">
        <w:rPr>
          <w:rFonts w:ascii="GHEA Grapalat" w:hAnsi="GHEA Grapalat"/>
          <w:i w:val="0"/>
          <w:lang w:val="af-ZA"/>
        </w:rPr>
        <w:t>ԳՀԱՊՁԲ</w:t>
      </w:r>
      <w:r w:rsidR="00E32099">
        <w:rPr>
          <w:rFonts w:ascii="GHEA Grapalat" w:hAnsi="GHEA Grapalat"/>
          <w:i w:val="0"/>
          <w:lang w:val="hy-AM"/>
        </w:rPr>
        <w:t xml:space="preserve"> </w:t>
      </w:r>
      <w:r w:rsidR="00E32099">
        <w:rPr>
          <w:rFonts w:ascii="GHEA Grapalat" w:hAnsi="GHEA Grapalat"/>
          <w:i w:val="0"/>
          <w:u w:val="single"/>
          <w:lang w:val="hy-AM"/>
        </w:rPr>
        <w:t>-</w:t>
      </w:r>
      <w:r w:rsidR="00E32099" w:rsidRPr="00A71D81">
        <w:rPr>
          <w:rFonts w:ascii="GHEA Grapalat" w:hAnsi="GHEA Grapalat"/>
          <w:i w:val="0"/>
          <w:u w:val="single"/>
          <w:lang w:val="af-ZA"/>
        </w:rPr>
        <w:t xml:space="preserve"> </w:t>
      </w:r>
      <w:r w:rsidR="00E32099">
        <w:rPr>
          <w:rFonts w:ascii="GHEA Grapalat" w:hAnsi="GHEA Grapalat"/>
          <w:i w:val="0"/>
          <w:u w:val="single"/>
          <w:lang w:val="af-ZA"/>
        </w:rPr>
        <w:t>23</w:t>
      </w:r>
      <w:r w:rsidR="00E32099" w:rsidRPr="00A71D81">
        <w:rPr>
          <w:rFonts w:ascii="GHEA Grapalat" w:hAnsi="GHEA Grapalat"/>
          <w:i w:val="0"/>
          <w:u w:val="single"/>
          <w:lang w:val="af-ZA"/>
        </w:rPr>
        <w:t>/</w:t>
      </w:r>
      <w:r w:rsidR="00EE3C18">
        <w:rPr>
          <w:rFonts w:ascii="GHEA Grapalat" w:hAnsi="GHEA Grapalat"/>
          <w:i w:val="0"/>
          <w:u w:val="single"/>
        </w:rPr>
        <w:t>2</w:t>
      </w:r>
      <w:r w:rsidR="00E32099" w:rsidRPr="00A71D81">
        <w:rPr>
          <w:rFonts w:ascii="GHEA Grapalat" w:hAnsi="GHEA Grapalat"/>
          <w:i w:val="0"/>
          <w:u w:val="single"/>
          <w:lang w:val="af-ZA"/>
        </w:rPr>
        <w:t xml:space="preserve">  </w:t>
      </w:r>
    </w:p>
    <w:p w14:paraId="362E5D0F" w14:textId="77777777" w:rsidR="0091042F" w:rsidRPr="00EE3C18" w:rsidRDefault="0091042F" w:rsidP="00B46D58">
      <w:pPr>
        <w:pStyle w:val="a3"/>
        <w:widowControl w:val="0"/>
        <w:spacing w:after="160" w:line="240" w:lineRule="auto"/>
        <w:rPr>
          <w:rFonts w:ascii="GHEA Grapalat" w:hAnsi="GHEA Grapalat"/>
          <w:i w:val="0"/>
          <w:sz w:val="24"/>
          <w:szCs w:val="24"/>
          <w:lang w:val="af-ZA"/>
        </w:rPr>
      </w:pPr>
    </w:p>
    <w:p w14:paraId="564897D2" w14:textId="05B3C695" w:rsidR="00347499" w:rsidRPr="00EE3C18" w:rsidRDefault="00642EFE" w:rsidP="00EE3C18">
      <w:pPr>
        <w:pStyle w:val="a3"/>
        <w:widowControl w:val="0"/>
        <w:spacing w:line="240" w:lineRule="auto"/>
        <w:ind w:firstLine="709"/>
        <w:jc w:val="left"/>
        <w:rPr>
          <w:rFonts w:ascii="GHEA Grapalat" w:hAnsi="GHEA Grapalat"/>
          <w:i w:val="0"/>
          <w:sz w:val="16"/>
          <w:szCs w:val="16"/>
          <w:lang w:val="af-ZA"/>
        </w:rPr>
      </w:pPr>
      <w:r w:rsidRPr="00EE3C18">
        <w:rPr>
          <w:rFonts w:ascii="GHEA Grapalat" w:hAnsi="GHEA Grapalat"/>
          <w:i w:val="0"/>
          <w:sz w:val="24"/>
          <w:szCs w:val="24"/>
          <w:lang w:val="af-ZA"/>
        </w:rPr>
        <w:t xml:space="preserve">Заказчик </w:t>
      </w:r>
      <w:bookmarkStart w:id="0" w:name="_Hlk135581650"/>
      <w:r w:rsidR="007238FD">
        <w:rPr>
          <w:rFonts w:ascii="Sylfaen" w:hAnsi="Sylfaen"/>
          <w:i w:val="0"/>
          <w:sz w:val="24"/>
          <w:szCs w:val="24"/>
          <w:lang w:val="af-ZA"/>
        </w:rPr>
        <w:t>«</w:t>
      </w:r>
      <w:r w:rsidR="00E32099" w:rsidRPr="002479CA">
        <w:rPr>
          <w:rFonts w:ascii="GHEA Grapalat" w:hAnsi="GHEA Grapalat"/>
          <w:b/>
          <w:bCs/>
          <w:i w:val="0"/>
          <w:lang w:val="hy-AM"/>
        </w:rPr>
        <w:t xml:space="preserve">Ջրվեժ համայնքի </w:t>
      </w:r>
      <w:r w:rsidR="00EE3C18">
        <w:rPr>
          <w:rFonts w:ascii="GHEA Grapalat" w:hAnsi="GHEA Grapalat"/>
          <w:b/>
          <w:bCs/>
          <w:i w:val="0"/>
          <w:lang w:val="hy-AM"/>
        </w:rPr>
        <w:t>Զովք</w:t>
      </w:r>
      <w:r w:rsidR="00E32099" w:rsidRPr="002479CA">
        <w:rPr>
          <w:rFonts w:ascii="GHEA Grapalat" w:hAnsi="GHEA Grapalat"/>
          <w:b/>
          <w:bCs/>
          <w:i w:val="0"/>
          <w:lang w:val="hy-AM"/>
        </w:rPr>
        <w:t xml:space="preserve"> գյուղի մանկապարտեզ</w:t>
      </w:r>
      <w:r w:rsidR="007238FD">
        <w:rPr>
          <w:rFonts w:ascii="Sylfaen" w:hAnsi="Sylfaen"/>
          <w:b/>
          <w:bCs/>
          <w:i w:val="0"/>
          <w:lang w:val="hy-AM"/>
        </w:rPr>
        <w:t>»</w:t>
      </w:r>
      <w:r w:rsidR="00E32099" w:rsidRPr="002479CA">
        <w:rPr>
          <w:rFonts w:ascii="GHEA Grapalat" w:hAnsi="GHEA Grapalat"/>
          <w:b/>
          <w:bCs/>
          <w:i w:val="0"/>
          <w:lang w:val="hy-AM"/>
        </w:rPr>
        <w:t xml:space="preserve"> ՆՈՒՀ ՀՈԱԿ</w:t>
      </w:r>
      <w:bookmarkEnd w:id="0"/>
      <w:r w:rsidRPr="00EE3C18">
        <w:rPr>
          <w:rFonts w:ascii="GHEA Grapalat" w:hAnsi="GHEA Grapalat"/>
          <w:i w:val="0"/>
          <w:sz w:val="24"/>
          <w:szCs w:val="24"/>
          <w:lang w:val="af-ZA"/>
        </w:rPr>
        <w:t>, находящийся по адресу</w:t>
      </w:r>
      <w:r w:rsidR="00EE3C18" w:rsidRPr="00EE3C18">
        <w:rPr>
          <w:lang w:val="af-ZA"/>
        </w:rPr>
        <w:t xml:space="preserve"> </w:t>
      </w:r>
      <w:bookmarkStart w:id="1" w:name="_Hlk135522480"/>
      <w:r w:rsidR="00EE3C18">
        <w:rPr>
          <w:rFonts w:ascii="GHEA Grapalat" w:hAnsi="GHEA Grapalat"/>
          <w:b/>
          <w:bCs/>
          <w:i w:val="0"/>
          <w:lang w:val="hy-AM"/>
        </w:rPr>
        <w:t>գ</w:t>
      </w:r>
      <w:r w:rsidR="00EE3C18">
        <w:rPr>
          <w:rFonts w:ascii="Cambria Math" w:hAnsi="Cambria Math"/>
          <w:b/>
          <w:bCs/>
          <w:i w:val="0"/>
          <w:lang w:val="hy-AM"/>
        </w:rPr>
        <w:t>․</w:t>
      </w:r>
      <w:r w:rsidR="00EE3C18">
        <w:rPr>
          <w:rFonts w:ascii="GHEA Grapalat" w:hAnsi="GHEA Grapalat"/>
          <w:b/>
          <w:bCs/>
          <w:i w:val="0"/>
          <w:lang w:val="hy-AM"/>
        </w:rPr>
        <w:t xml:space="preserve"> Զովք, Գլխավոր խ/ճ թիվ 2</w:t>
      </w:r>
      <w:bookmarkEnd w:id="1"/>
      <w:r w:rsidR="00EE3C18">
        <w:rPr>
          <w:rFonts w:ascii="GHEA Grapalat" w:hAnsi="GHEA Grapalat"/>
          <w:b/>
          <w:bCs/>
          <w:i w:val="0"/>
          <w:lang w:val="hy-AM"/>
        </w:rPr>
        <w:t>-ը</w:t>
      </w:r>
      <w:r w:rsidR="004775ED" w:rsidRPr="00EE3C18">
        <w:rPr>
          <w:rFonts w:ascii="GHEA Grapalat" w:hAnsi="GHEA Grapalat"/>
          <w:sz w:val="16"/>
          <w:szCs w:val="16"/>
          <w:lang w:val="af-ZA"/>
        </w:rPr>
        <w:tab/>
      </w:r>
    </w:p>
    <w:p w14:paraId="39F52FE7" w14:textId="77777777" w:rsidR="00642EFE" w:rsidRPr="009044F1" w:rsidRDefault="00642EFE" w:rsidP="00B46D58">
      <w:pPr>
        <w:pStyle w:val="a3"/>
        <w:widowControl w:val="0"/>
        <w:spacing w:after="160" w:line="240" w:lineRule="auto"/>
        <w:ind w:firstLine="0"/>
        <w:rPr>
          <w:rFonts w:ascii="GHEA Grapalat" w:hAnsi="GHEA Grapalat"/>
          <w:i w:val="0"/>
          <w:sz w:val="24"/>
          <w:szCs w:val="24"/>
        </w:rPr>
      </w:pPr>
      <w:r w:rsidRPr="007B0562">
        <w:rPr>
          <w:rFonts w:ascii="GHEA Grapalat" w:hAnsi="GHEA Grapalat"/>
          <w:i w:val="0"/>
          <w:sz w:val="24"/>
          <w:szCs w:val="24"/>
        </w:rPr>
        <w:t xml:space="preserve">объявляет </w:t>
      </w:r>
      <w:r w:rsidRPr="008030B6">
        <w:rPr>
          <w:rFonts w:ascii="GHEA Grapalat" w:hAnsi="GHEA Grapalat"/>
          <w:i w:val="0"/>
          <w:sz w:val="24"/>
          <w:szCs w:val="24"/>
        </w:rPr>
        <w:t>открытый конкурс,</w:t>
      </w:r>
      <w:r w:rsidRPr="009044F1">
        <w:rPr>
          <w:rFonts w:ascii="GHEA Grapalat" w:hAnsi="GHEA Grapalat"/>
          <w:i w:val="0"/>
          <w:sz w:val="24"/>
          <w:szCs w:val="24"/>
        </w:rPr>
        <w:t xml:space="preserve"> который проводится одним этапом</w:t>
      </w:r>
      <w:r w:rsidR="0050550F">
        <w:rPr>
          <w:rFonts w:ascii="GHEA Grapalat" w:hAnsi="GHEA Grapalat"/>
          <w:i w:val="0"/>
          <w:sz w:val="24"/>
          <w:szCs w:val="24"/>
        </w:rPr>
        <w:t>.</w:t>
      </w:r>
    </w:p>
    <w:p w14:paraId="0E3B77E1" w14:textId="77777777" w:rsidR="00782D60" w:rsidRPr="00782D60" w:rsidRDefault="00A20B69" w:rsidP="00B46D58">
      <w:pPr>
        <w:pStyle w:val="a3"/>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14:paraId="1A72A6BE" w14:textId="44A6029C" w:rsidR="00341A74" w:rsidRPr="003A1EBB" w:rsidRDefault="00E32099" w:rsidP="00B46D58">
      <w:pPr>
        <w:pStyle w:val="a3"/>
        <w:widowControl w:val="0"/>
        <w:spacing w:line="240" w:lineRule="auto"/>
        <w:ind w:firstLine="0"/>
        <w:rPr>
          <w:rFonts w:ascii="GHEA Grapalat" w:hAnsi="GHEA Grapalat"/>
          <w:i w:val="0"/>
          <w:sz w:val="24"/>
          <w:szCs w:val="24"/>
        </w:rPr>
      </w:pPr>
      <w:r w:rsidRPr="00A05DC6">
        <w:rPr>
          <w:rFonts w:ascii="GHEA Grapalat" w:hAnsi="GHEA Grapalat"/>
          <w:i w:val="0"/>
          <w:sz w:val="24"/>
          <w:szCs w:val="24"/>
        </w:rPr>
        <w:t>_продуктов питания</w:t>
      </w:r>
      <w:r w:rsidRPr="00E32099">
        <w:rPr>
          <w:rFonts w:ascii="GHEA Grapalat" w:hAnsi="GHEA Grapalat"/>
          <w:i w:val="0"/>
          <w:sz w:val="24"/>
          <w:szCs w:val="24"/>
        </w:rPr>
        <w:t xml:space="preserve"> </w:t>
      </w:r>
      <w:r w:rsidR="00782D60">
        <w:rPr>
          <w:rFonts w:ascii="GHEA Grapalat" w:hAnsi="GHEA Grapalat"/>
          <w:i w:val="0"/>
          <w:sz w:val="24"/>
          <w:szCs w:val="24"/>
        </w:rPr>
        <w:t>___ (далее — договор).</w:t>
      </w:r>
    </w:p>
    <w:p w14:paraId="3B737CBF" w14:textId="77777777" w:rsidR="00311076" w:rsidRPr="003A1EBB" w:rsidRDefault="00782D60" w:rsidP="00B46D58">
      <w:pPr>
        <w:pStyle w:val="a3"/>
        <w:widowControl w:val="0"/>
        <w:spacing w:after="160" w:line="240" w:lineRule="auto"/>
        <w:ind w:left="2835" w:firstLine="0"/>
        <w:rPr>
          <w:rFonts w:ascii="GHEA Grapalat" w:hAnsi="GHEA Grapalat"/>
          <w:i w:val="0"/>
          <w:sz w:val="16"/>
          <w:szCs w:val="16"/>
        </w:rPr>
      </w:pPr>
      <w:r w:rsidRPr="00782D60">
        <w:rPr>
          <w:rFonts w:ascii="GHEA Grapalat" w:hAnsi="GHEA Grapalat"/>
          <w:i w:val="0"/>
          <w:sz w:val="16"/>
          <w:szCs w:val="16"/>
        </w:rPr>
        <w:t>Н</w:t>
      </w:r>
      <w:r w:rsidR="00642EFE" w:rsidRPr="00782D60">
        <w:rPr>
          <w:rFonts w:ascii="GHEA Grapalat" w:hAnsi="GHEA Grapalat"/>
          <w:i w:val="0"/>
          <w:sz w:val="16"/>
          <w:szCs w:val="16"/>
        </w:rPr>
        <w:t>аименование</w:t>
      </w:r>
      <w:r w:rsidRPr="003A1EBB">
        <w:rPr>
          <w:rFonts w:ascii="GHEA Grapalat" w:hAnsi="GHEA Grapalat"/>
          <w:i w:val="0"/>
          <w:sz w:val="16"/>
          <w:szCs w:val="16"/>
        </w:rPr>
        <w:t xml:space="preserve"> </w:t>
      </w:r>
      <w:r w:rsidRPr="00782D60">
        <w:rPr>
          <w:rFonts w:ascii="GHEA Grapalat" w:hAnsi="GHEA Grapalat"/>
          <w:i w:val="0"/>
          <w:sz w:val="16"/>
          <w:szCs w:val="16"/>
        </w:rPr>
        <w:t>товара</w:t>
      </w:r>
    </w:p>
    <w:p w14:paraId="58858E4A" w14:textId="77777777" w:rsidR="00357D48" w:rsidRPr="009044F1" w:rsidRDefault="00A20B69"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16B0A419" w14:textId="77777777" w:rsidR="001E6506" w:rsidRPr="00F677F1" w:rsidRDefault="00052084" w:rsidP="00B46D58">
      <w:pPr>
        <w:pStyle w:val="a3"/>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w:t>
      </w:r>
      <w:proofErr w:type="gramStart"/>
      <w:r w:rsidR="00677658" w:rsidRPr="000811C1">
        <w:rPr>
          <w:rFonts w:ascii="GHEA Grapalat" w:hAnsi="GHEA Grapalat"/>
          <w:i w:val="0"/>
          <w:sz w:val="24"/>
          <w:szCs w:val="24"/>
        </w:rPr>
        <w:t xml:space="preserve">в </w:t>
      </w:r>
      <w:r w:rsidRPr="000811C1">
        <w:rPr>
          <w:rFonts w:ascii="GHEA Grapalat" w:hAnsi="GHEA Grapalat"/>
          <w:i w:val="0"/>
          <w:sz w:val="24"/>
          <w:szCs w:val="24"/>
        </w:rPr>
        <w:t xml:space="preserve"> данной</w:t>
      </w:r>
      <w:proofErr w:type="gramEnd"/>
      <w:r w:rsidRPr="000811C1">
        <w:rPr>
          <w:rFonts w:ascii="GHEA Grapalat" w:hAnsi="GHEA Grapalat"/>
          <w:i w:val="0"/>
          <w:sz w:val="24"/>
          <w:szCs w:val="24"/>
        </w:rPr>
        <w:t xml:space="preserve">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14:paraId="11940630" w14:textId="77777777" w:rsidR="00357D48" w:rsidRPr="003F762C" w:rsidRDefault="00EE73A8" w:rsidP="00B46D58">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xml:space="preserve">, по принципу предпочтения, </w:t>
      </w:r>
      <w:r w:rsidRPr="003F762C">
        <w:rPr>
          <w:rFonts w:ascii="GHEA Grapalat" w:hAnsi="GHEA Grapalat"/>
          <w:i w:val="0"/>
          <w:sz w:val="24"/>
          <w:szCs w:val="24"/>
        </w:rPr>
        <w:lastRenderedPageBreak/>
        <w:t>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14:paraId="76BE0E44" w14:textId="77777777" w:rsidR="000E2427" w:rsidRPr="00E32099" w:rsidRDefault="000E2427" w:rsidP="00B46D58">
      <w:pPr>
        <w:pStyle w:val="a3"/>
        <w:widowControl w:val="0"/>
        <w:spacing w:after="160" w:line="240" w:lineRule="auto"/>
        <w:ind w:firstLine="567"/>
        <w:rPr>
          <w:rFonts w:ascii="GHEA Grapalat" w:hAnsi="GHEA Grapalat"/>
          <w:i w:val="0"/>
          <w:strike/>
          <w:sz w:val="24"/>
          <w:szCs w:val="24"/>
        </w:rPr>
      </w:pPr>
      <w:r w:rsidRPr="00E32099">
        <w:rPr>
          <w:rFonts w:ascii="GHEA Grapalat" w:hAnsi="GHEA Grapalat"/>
          <w:i w:val="0"/>
          <w:strike/>
          <w:sz w:val="24"/>
          <w:szCs w:val="24"/>
        </w:rPr>
        <w:t xml:space="preserve">В отношении </w:t>
      </w:r>
      <w:r w:rsidR="00830445" w:rsidRPr="00E32099">
        <w:rPr>
          <w:rFonts w:ascii="GHEA Grapalat" w:hAnsi="GHEA Grapalat"/>
          <w:i w:val="0"/>
          <w:strike/>
          <w:sz w:val="24"/>
          <w:szCs w:val="24"/>
        </w:rPr>
        <w:t xml:space="preserve">настоящей процедуры </w:t>
      </w:r>
      <w:r w:rsidRPr="00E32099">
        <w:rPr>
          <w:rFonts w:ascii="GHEA Grapalat" w:hAnsi="GHEA Grapalat"/>
          <w:i w:val="0"/>
          <w:strike/>
          <w:sz w:val="24"/>
          <w:szCs w:val="24"/>
        </w:rPr>
        <w:t>применяются положения Соглашения Всемирной торговой организации по правительственным закупкам.</w:t>
      </w:r>
      <w:r w:rsidRPr="00E32099">
        <w:rPr>
          <w:rStyle w:val="af6"/>
          <w:rFonts w:ascii="GHEA Grapalat" w:hAnsi="GHEA Grapalat"/>
          <w:i w:val="0"/>
          <w:strike/>
          <w:sz w:val="24"/>
          <w:szCs w:val="24"/>
        </w:rPr>
        <w:footnoteReference w:id="2"/>
      </w:r>
    </w:p>
    <w:p w14:paraId="743634B2" w14:textId="77777777" w:rsidR="0067579A" w:rsidRPr="00D5443D" w:rsidRDefault="00357D48" w:rsidP="00B46D58">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5E908361" w14:textId="77777777" w:rsidR="003F6ED1" w:rsidRPr="000F11E5" w:rsidRDefault="003F6ED1" w:rsidP="003F6ED1">
      <w:pPr>
        <w:pStyle w:val="a3"/>
        <w:widowControl w:val="0"/>
        <w:spacing w:after="160"/>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proofErr w:type="spellStart"/>
      <w:r>
        <w:rPr>
          <w:rFonts w:ascii="GHEA Grapalat" w:hAnsi="GHEA Grapalat"/>
          <w:i w:val="0"/>
          <w:sz w:val="24"/>
          <w:szCs w:val="24"/>
        </w:rPr>
        <w:t>на</w:t>
      </w:r>
      <w:proofErr w:type="spellEnd"/>
      <w:r>
        <w:rPr>
          <w:rFonts w:ascii="GHEA Grapalat" w:hAnsi="GHEA Grapalat"/>
          <w:i w:val="0"/>
          <w:sz w:val="24"/>
          <w:szCs w:val="24"/>
        </w:rPr>
        <w:t xml:space="preserve"> </w:t>
      </w:r>
      <w:r w:rsidRPr="00A05DC6">
        <w:rPr>
          <w:rFonts w:ascii="GHEA Grapalat" w:hAnsi="GHEA Grapalat"/>
          <w:i w:val="0"/>
          <w:sz w:val="24"/>
          <w:szCs w:val="24"/>
        </w:rPr>
        <w:t>открытый конкурс</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p>
    <w:p w14:paraId="43C131F9" w14:textId="6500AB55" w:rsidR="00E32099" w:rsidRPr="00A05DC6" w:rsidRDefault="003F6ED1" w:rsidP="00E32099">
      <w:pPr>
        <w:pStyle w:val="a3"/>
        <w:widowControl w:val="0"/>
        <w:spacing w:line="240" w:lineRule="auto"/>
        <w:ind w:firstLine="709"/>
        <w:jc w:val="left"/>
        <w:rPr>
          <w:rFonts w:ascii="GHEA Grapalat" w:hAnsi="GHEA Grapalat"/>
          <w:i w:val="0"/>
          <w:sz w:val="24"/>
          <w:szCs w:val="24"/>
        </w:rPr>
      </w:pPr>
      <w:r w:rsidRPr="00BA5771">
        <w:rPr>
          <w:rFonts w:ascii="GHEA Grapalat" w:hAnsi="GHEA Grapalat"/>
          <w:i w:val="0"/>
          <w:sz w:val="24"/>
          <w:szCs w:val="24"/>
        </w:rPr>
        <w:t>____________</w:t>
      </w:r>
      <w:r w:rsidR="00E32099" w:rsidRPr="00E32099">
        <w:rPr>
          <w:rFonts w:ascii="GHEA Grapalat" w:hAnsi="GHEA Grapalat"/>
          <w:b/>
          <w:bCs/>
          <w:i w:val="0"/>
          <w:lang w:val="hy-AM"/>
        </w:rPr>
        <w:t xml:space="preserve"> </w:t>
      </w:r>
      <w:r w:rsidR="00EE3C18" w:rsidRPr="00A05DC6">
        <w:rPr>
          <w:rFonts w:ascii="GHEA Grapalat" w:hAnsi="GHEA Grapalat"/>
          <w:i w:val="0"/>
          <w:lang w:val="hy-AM"/>
        </w:rPr>
        <w:t>գ</w:t>
      </w:r>
      <w:r w:rsidR="00EE3C18" w:rsidRPr="00A05DC6">
        <w:rPr>
          <w:rFonts w:ascii="Cambria Math" w:hAnsi="Cambria Math"/>
          <w:i w:val="0"/>
          <w:lang w:val="hy-AM"/>
        </w:rPr>
        <w:t>․</w:t>
      </w:r>
      <w:r w:rsidR="00EE3C18" w:rsidRPr="00A05DC6">
        <w:rPr>
          <w:rFonts w:ascii="GHEA Grapalat" w:hAnsi="GHEA Grapalat"/>
          <w:i w:val="0"/>
          <w:lang w:val="hy-AM"/>
        </w:rPr>
        <w:t xml:space="preserve"> Զովք, Գլխավոր խ/ճ թիվ 2-ը</w:t>
      </w:r>
    </w:p>
    <w:p w14:paraId="690CFDAC" w14:textId="65A6E576" w:rsidR="003F6ED1" w:rsidRPr="00BA5771" w:rsidRDefault="003F6ED1" w:rsidP="003F6ED1">
      <w:pPr>
        <w:pStyle w:val="a3"/>
        <w:widowControl w:val="0"/>
        <w:spacing w:line="240" w:lineRule="auto"/>
        <w:ind w:firstLine="0"/>
        <w:rPr>
          <w:rFonts w:ascii="GHEA Grapalat" w:hAnsi="GHEA Grapalat"/>
          <w:i w:val="0"/>
          <w:sz w:val="24"/>
          <w:szCs w:val="24"/>
        </w:rPr>
      </w:pPr>
    </w:p>
    <w:p w14:paraId="326C9CBB" w14:textId="77777777" w:rsidR="003F6ED1" w:rsidRPr="00BA5771" w:rsidRDefault="003F6ED1" w:rsidP="003F6ED1">
      <w:pPr>
        <w:pStyle w:val="a3"/>
        <w:widowControl w:val="0"/>
        <w:spacing w:after="160"/>
        <w:ind w:firstLine="0"/>
        <w:jc w:val="center"/>
        <w:rPr>
          <w:rFonts w:ascii="GHEA Grapalat" w:hAnsi="GHEA Grapalat"/>
          <w:i w:val="0"/>
          <w:sz w:val="16"/>
          <w:szCs w:val="24"/>
        </w:rPr>
      </w:pPr>
      <w:r w:rsidRPr="000F11E5">
        <w:rPr>
          <w:rFonts w:ascii="GHEA Grapalat" w:hAnsi="GHEA Grapalat"/>
          <w:i w:val="0"/>
          <w:sz w:val="16"/>
          <w:szCs w:val="24"/>
        </w:rPr>
        <w:t>(адрес заказчика)</w:t>
      </w:r>
    </w:p>
    <w:p w14:paraId="0BC58555" w14:textId="5B06A143" w:rsidR="003F6ED1" w:rsidRPr="000F11E5" w:rsidRDefault="003F6ED1" w:rsidP="001516B2">
      <w:pPr>
        <w:pStyle w:val="a3"/>
        <w:widowControl w:val="0"/>
        <w:spacing w:after="160" w:line="240" w:lineRule="auto"/>
        <w:ind w:firstLine="0"/>
        <w:contextualSpacing/>
        <w:rPr>
          <w:rFonts w:ascii="GHEA Grapalat" w:hAnsi="GHEA Grapalat"/>
          <w:i w:val="0"/>
          <w:sz w:val="24"/>
          <w:szCs w:val="24"/>
        </w:rPr>
      </w:pPr>
      <w:r w:rsidRPr="000F0CA8">
        <w:rPr>
          <w:rFonts w:ascii="GHEA Grapalat" w:hAnsi="GHEA Grapalat"/>
          <w:i w:val="0"/>
          <w:sz w:val="24"/>
          <w:szCs w:val="24"/>
        </w:rPr>
        <w:t xml:space="preserve">в документарной форме, до </w:t>
      </w:r>
      <w:r w:rsidR="00B660C7" w:rsidRPr="00B660C7">
        <w:rPr>
          <w:rFonts w:ascii="GHEA Grapalat" w:hAnsi="GHEA Grapalat"/>
          <w:i w:val="0"/>
          <w:sz w:val="24"/>
          <w:szCs w:val="24"/>
        </w:rPr>
        <w:t>14:00</w:t>
      </w:r>
      <w:r w:rsidRPr="000F0CA8">
        <w:rPr>
          <w:rFonts w:ascii="GHEA Grapalat" w:hAnsi="GHEA Grapalat"/>
          <w:i w:val="0"/>
          <w:sz w:val="24"/>
          <w:szCs w:val="24"/>
        </w:rPr>
        <w:t>__часов __</w:t>
      </w:r>
      <w:r w:rsidR="00B660C7" w:rsidRPr="00B660C7">
        <w:rPr>
          <w:rFonts w:ascii="GHEA Grapalat" w:hAnsi="GHEA Grapalat"/>
          <w:i w:val="0"/>
          <w:sz w:val="24"/>
          <w:szCs w:val="24"/>
        </w:rPr>
        <w:t>7</w:t>
      </w:r>
      <w:r w:rsidRPr="000F0CA8">
        <w:rPr>
          <w:rFonts w:ascii="GHEA Grapalat" w:hAnsi="GHEA Grapalat"/>
          <w:i w:val="0"/>
          <w:sz w:val="24"/>
          <w:szCs w:val="24"/>
        </w:rPr>
        <w:t>__-го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14:paraId="3398C7BA" w14:textId="65430836" w:rsidR="003F6ED1" w:rsidRPr="000F11E5" w:rsidRDefault="003F6ED1" w:rsidP="001516B2">
      <w:pPr>
        <w:pStyle w:val="a3"/>
        <w:widowControl w:val="0"/>
        <w:spacing w:after="160"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00EE3C18" w:rsidRPr="00A05DC6">
        <w:rPr>
          <w:rFonts w:ascii="GHEA Grapalat" w:hAnsi="GHEA Grapalat"/>
          <w:i w:val="0"/>
          <w:lang w:val="hy-AM"/>
        </w:rPr>
        <w:t>գ</w:t>
      </w:r>
      <w:r w:rsidR="00EE3C18" w:rsidRPr="00A05DC6">
        <w:rPr>
          <w:rFonts w:ascii="Cambria Math" w:hAnsi="Cambria Math"/>
          <w:i w:val="0"/>
          <w:lang w:val="hy-AM"/>
        </w:rPr>
        <w:t>․</w:t>
      </w:r>
      <w:r w:rsidR="00EE3C18" w:rsidRPr="00A05DC6">
        <w:rPr>
          <w:rFonts w:ascii="GHEA Grapalat" w:hAnsi="GHEA Grapalat"/>
          <w:i w:val="0"/>
          <w:lang w:val="hy-AM"/>
        </w:rPr>
        <w:t xml:space="preserve"> Զովք, Գլխավոր խ/ճ թիվ 2-ը</w:t>
      </w:r>
      <w:r w:rsidR="00EE3C18">
        <w:rPr>
          <w:rFonts w:ascii="GHEA Grapalat" w:hAnsi="GHEA Grapalat"/>
          <w:b/>
          <w:bCs/>
          <w:i w:val="0"/>
          <w:lang w:val="hy-AM"/>
        </w:rPr>
        <w:t xml:space="preserve"> </w:t>
      </w:r>
      <w:r w:rsidRPr="000F0CA8">
        <w:rPr>
          <w:rFonts w:ascii="GHEA Grapalat" w:hAnsi="GHEA Grapalat"/>
          <w:i w:val="0"/>
          <w:sz w:val="24"/>
          <w:szCs w:val="24"/>
        </w:rPr>
        <w:t>_, в _</w:t>
      </w:r>
      <w:r w:rsidR="00B660C7" w:rsidRPr="00B660C7">
        <w:rPr>
          <w:rFonts w:ascii="GHEA Grapalat" w:hAnsi="GHEA Grapalat"/>
          <w:i w:val="0"/>
          <w:sz w:val="24"/>
          <w:szCs w:val="24"/>
        </w:rPr>
        <w:t>14:00</w:t>
      </w:r>
      <w:r w:rsidRPr="000F0CA8">
        <w:rPr>
          <w:rFonts w:ascii="GHEA Grapalat" w:hAnsi="GHEA Grapalat"/>
          <w:i w:val="0"/>
          <w:sz w:val="24"/>
          <w:szCs w:val="24"/>
        </w:rPr>
        <w:t>_</w:t>
      </w:r>
      <w:r>
        <w:rPr>
          <w:rFonts w:ascii="GHEA Grapalat" w:hAnsi="GHEA Grapalat"/>
          <w:i w:val="0"/>
          <w:sz w:val="24"/>
          <w:szCs w:val="24"/>
        </w:rPr>
        <w:t>_ часов "</w:t>
      </w:r>
    </w:p>
    <w:p w14:paraId="0732E6BE" w14:textId="77777777" w:rsidR="002C09AA" w:rsidRPr="001B32D9" w:rsidRDefault="002C09AA" w:rsidP="002C09AA">
      <w:pPr>
        <w:pStyle w:val="a3"/>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46CAB508" w14:textId="77777777" w:rsidR="00BE1C5E" w:rsidRPr="003A1EBB" w:rsidRDefault="0075469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14:paraId="698FBB9C" w14:textId="6A1CA657" w:rsidR="00754697" w:rsidRPr="003A1EBB" w:rsidRDefault="00B660C7" w:rsidP="00B46D58">
      <w:pPr>
        <w:pStyle w:val="a3"/>
        <w:widowControl w:val="0"/>
        <w:spacing w:line="240" w:lineRule="auto"/>
        <w:ind w:firstLine="0"/>
        <w:rPr>
          <w:rFonts w:ascii="GHEA Grapalat" w:hAnsi="GHEA Grapalat"/>
          <w:i w:val="0"/>
          <w:sz w:val="24"/>
          <w:szCs w:val="24"/>
        </w:rPr>
      </w:pPr>
      <w:r>
        <w:rPr>
          <w:rFonts w:ascii="GHEA Grapalat" w:hAnsi="GHEA Grapalat"/>
          <w:i w:val="0"/>
          <w:sz w:val="24"/>
          <w:szCs w:val="24"/>
        </w:rPr>
        <w:t>Армине Симонян</w:t>
      </w:r>
    </w:p>
    <w:p w14:paraId="4A1D495B" w14:textId="77777777" w:rsidR="009F18D0" w:rsidRPr="003A1EBB" w:rsidRDefault="009F18D0" w:rsidP="00B46D58">
      <w:pPr>
        <w:pStyle w:val="a3"/>
        <w:widowControl w:val="0"/>
        <w:spacing w:after="160" w:line="240" w:lineRule="auto"/>
        <w:ind w:left="993" w:firstLine="0"/>
        <w:rPr>
          <w:rFonts w:ascii="GHEA Grapalat" w:hAnsi="GHEA Grapalat"/>
          <w:i w:val="0"/>
          <w:sz w:val="16"/>
          <w:szCs w:val="16"/>
        </w:rPr>
      </w:pPr>
      <w:r w:rsidRPr="00BE1C5E">
        <w:rPr>
          <w:rFonts w:ascii="GHEA Grapalat" w:hAnsi="GHEA Grapalat"/>
          <w:i w:val="0"/>
          <w:sz w:val="16"/>
          <w:szCs w:val="16"/>
        </w:rPr>
        <w:t>имя, фамилия</w:t>
      </w:r>
    </w:p>
    <w:p w14:paraId="6094014C" w14:textId="790ED2F2" w:rsidR="00754697" w:rsidRPr="009044F1" w:rsidRDefault="00754697" w:rsidP="00B46D58">
      <w:pPr>
        <w:pStyle w:val="a3"/>
        <w:widowControl w:val="0"/>
        <w:spacing w:after="160" w:line="240" w:lineRule="auto"/>
        <w:ind w:left="1701" w:firstLine="0"/>
        <w:rPr>
          <w:rFonts w:ascii="GHEA Grapalat" w:hAnsi="GHEA Grapalat"/>
          <w:i w:val="0"/>
          <w:sz w:val="24"/>
          <w:szCs w:val="24"/>
          <w:u w:val="single"/>
        </w:rPr>
      </w:pPr>
      <w:r w:rsidRPr="009044F1">
        <w:rPr>
          <w:rFonts w:ascii="GHEA Grapalat" w:hAnsi="GHEA Grapalat"/>
          <w:i w:val="0"/>
          <w:sz w:val="24"/>
          <w:szCs w:val="24"/>
        </w:rPr>
        <w:t>Телефон</w:t>
      </w:r>
      <w:r w:rsidRPr="00BE1C5E">
        <w:rPr>
          <w:rFonts w:ascii="GHEA Grapalat" w:hAnsi="GHEA Grapalat"/>
          <w:i w:val="0"/>
          <w:sz w:val="24"/>
          <w:szCs w:val="24"/>
        </w:rPr>
        <w:t xml:space="preserve"> ____</w:t>
      </w:r>
      <w:r w:rsidR="00B660C7">
        <w:rPr>
          <w:rFonts w:ascii="GHEA Grapalat" w:hAnsi="GHEA Grapalat"/>
          <w:i w:val="0"/>
          <w:sz w:val="24"/>
          <w:szCs w:val="24"/>
        </w:rPr>
        <w:t>077-78-13-79</w:t>
      </w:r>
    </w:p>
    <w:p w14:paraId="2902A743" w14:textId="45933B2A" w:rsidR="00754697" w:rsidRPr="00B660C7" w:rsidRDefault="00754697" w:rsidP="00B46D58">
      <w:pPr>
        <w:pStyle w:val="a3"/>
        <w:widowControl w:val="0"/>
        <w:spacing w:after="160" w:line="240" w:lineRule="auto"/>
        <w:ind w:left="1701" w:firstLine="0"/>
        <w:rPr>
          <w:rFonts w:ascii="GHEA Grapalat" w:hAnsi="GHEA Grapalat"/>
          <w:i w:val="0"/>
          <w:sz w:val="24"/>
          <w:szCs w:val="24"/>
          <w:u w:val="single"/>
        </w:rPr>
      </w:pPr>
      <w:r w:rsidRPr="009044F1">
        <w:rPr>
          <w:rFonts w:ascii="GHEA Grapalat" w:hAnsi="GHEA Grapalat"/>
          <w:i w:val="0"/>
          <w:sz w:val="24"/>
          <w:szCs w:val="24"/>
        </w:rPr>
        <w:t xml:space="preserve">Электронная почта </w:t>
      </w:r>
      <w:r w:rsidR="00B660C7">
        <w:rPr>
          <w:rFonts w:ascii="GHEA Grapalat" w:hAnsi="GHEA Grapalat"/>
          <w:i w:val="0"/>
          <w:sz w:val="24"/>
          <w:szCs w:val="24"/>
          <w:lang w:val="en-US"/>
        </w:rPr>
        <w:t>Armine</w:t>
      </w:r>
      <w:r w:rsidR="00B660C7" w:rsidRPr="00B660C7">
        <w:rPr>
          <w:rFonts w:ascii="GHEA Grapalat" w:hAnsi="GHEA Grapalat"/>
          <w:i w:val="0"/>
          <w:sz w:val="24"/>
          <w:szCs w:val="24"/>
        </w:rPr>
        <w:t>.</w:t>
      </w:r>
      <w:proofErr w:type="spellStart"/>
      <w:r w:rsidR="00B660C7">
        <w:rPr>
          <w:rFonts w:ascii="GHEA Grapalat" w:hAnsi="GHEA Grapalat"/>
          <w:i w:val="0"/>
          <w:sz w:val="24"/>
          <w:szCs w:val="24"/>
          <w:lang w:val="en-US"/>
        </w:rPr>
        <w:t>simonyan</w:t>
      </w:r>
      <w:proofErr w:type="spellEnd"/>
      <w:r w:rsidR="00B660C7" w:rsidRPr="00B660C7">
        <w:rPr>
          <w:rFonts w:ascii="GHEA Grapalat" w:hAnsi="GHEA Grapalat"/>
          <w:i w:val="0"/>
          <w:sz w:val="24"/>
          <w:szCs w:val="24"/>
        </w:rPr>
        <w:t>.89@</w:t>
      </w:r>
      <w:r w:rsidR="00B660C7">
        <w:rPr>
          <w:rFonts w:ascii="GHEA Grapalat" w:hAnsi="GHEA Grapalat"/>
          <w:i w:val="0"/>
          <w:sz w:val="24"/>
          <w:szCs w:val="24"/>
          <w:lang w:val="en-US"/>
        </w:rPr>
        <w:t>mail</w:t>
      </w:r>
      <w:r w:rsidR="00B660C7" w:rsidRPr="00B660C7">
        <w:rPr>
          <w:rFonts w:ascii="GHEA Grapalat" w:hAnsi="GHEA Grapalat"/>
          <w:i w:val="0"/>
          <w:sz w:val="24"/>
          <w:szCs w:val="24"/>
        </w:rPr>
        <w:t>.</w:t>
      </w:r>
      <w:proofErr w:type="spellStart"/>
      <w:r w:rsidR="00B660C7">
        <w:rPr>
          <w:rFonts w:ascii="GHEA Grapalat" w:hAnsi="GHEA Grapalat"/>
          <w:i w:val="0"/>
          <w:sz w:val="24"/>
          <w:szCs w:val="24"/>
          <w:lang w:val="en-US"/>
        </w:rPr>
        <w:t>ru</w:t>
      </w:r>
      <w:proofErr w:type="spellEnd"/>
    </w:p>
    <w:p w14:paraId="18BC7379" w14:textId="3FF89F5F" w:rsidR="00915A97" w:rsidRPr="00D5443D" w:rsidRDefault="00754697" w:rsidP="00B660C7">
      <w:pPr>
        <w:pStyle w:val="a3"/>
        <w:widowControl w:val="0"/>
        <w:spacing w:line="240" w:lineRule="auto"/>
        <w:ind w:left="1701" w:firstLine="0"/>
        <w:jc w:val="left"/>
        <w:rPr>
          <w:rFonts w:ascii="GHEA Grapalat" w:hAnsi="GHEA Grapalat"/>
          <w:i w:val="0"/>
          <w:sz w:val="16"/>
          <w:szCs w:val="16"/>
        </w:rPr>
      </w:pPr>
      <w:r w:rsidRPr="009044F1">
        <w:rPr>
          <w:rFonts w:ascii="GHEA Grapalat" w:hAnsi="GHEA Grapalat"/>
          <w:i w:val="0"/>
          <w:sz w:val="24"/>
          <w:szCs w:val="24"/>
        </w:rPr>
        <w:t xml:space="preserve">Заказчик </w:t>
      </w:r>
      <w:r w:rsidR="00B660C7" w:rsidRPr="002479CA">
        <w:rPr>
          <w:rFonts w:ascii="GHEA Grapalat" w:hAnsi="GHEA Grapalat"/>
          <w:b/>
          <w:bCs/>
          <w:i w:val="0"/>
          <w:lang w:val="hy-AM"/>
        </w:rPr>
        <w:t xml:space="preserve">Ջրվեժ համայնքի </w:t>
      </w:r>
      <w:r w:rsidR="007238FD">
        <w:rPr>
          <w:rFonts w:ascii="Sylfaen" w:hAnsi="Sylfaen"/>
          <w:b/>
          <w:bCs/>
          <w:i w:val="0"/>
          <w:lang w:val="hy-AM"/>
        </w:rPr>
        <w:t>«</w:t>
      </w:r>
      <w:r w:rsidR="00EE3C18">
        <w:rPr>
          <w:rFonts w:ascii="GHEA Grapalat" w:hAnsi="GHEA Grapalat"/>
          <w:b/>
          <w:bCs/>
          <w:i w:val="0"/>
          <w:lang w:val="hy-AM"/>
        </w:rPr>
        <w:t>Զովք</w:t>
      </w:r>
      <w:r w:rsidR="00B660C7" w:rsidRPr="002479CA">
        <w:rPr>
          <w:rFonts w:ascii="GHEA Grapalat" w:hAnsi="GHEA Grapalat"/>
          <w:b/>
          <w:bCs/>
          <w:i w:val="0"/>
          <w:lang w:val="hy-AM"/>
        </w:rPr>
        <w:t xml:space="preserve"> գյուղի մանկապարտեզ</w:t>
      </w:r>
      <w:r w:rsidR="007238FD">
        <w:rPr>
          <w:rFonts w:ascii="Sylfaen" w:hAnsi="Sylfaen"/>
          <w:b/>
          <w:bCs/>
          <w:i w:val="0"/>
          <w:lang w:val="hy-AM"/>
        </w:rPr>
        <w:t>»</w:t>
      </w:r>
      <w:r w:rsidR="00B660C7" w:rsidRPr="002479CA">
        <w:rPr>
          <w:rFonts w:ascii="GHEA Grapalat" w:hAnsi="GHEA Grapalat"/>
          <w:b/>
          <w:bCs/>
          <w:i w:val="0"/>
          <w:lang w:val="hy-AM"/>
        </w:rPr>
        <w:t xml:space="preserve"> ՆՈՒՀ ՀՈԱԿ</w:t>
      </w:r>
      <w:r w:rsidR="00B660C7" w:rsidRPr="00915A97">
        <w:rPr>
          <w:rFonts w:ascii="GHEA Grapalat" w:hAnsi="GHEA Grapalat"/>
          <w:i w:val="0"/>
          <w:sz w:val="16"/>
          <w:szCs w:val="16"/>
        </w:rPr>
        <w:t xml:space="preserve"> </w:t>
      </w:r>
      <w:r w:rsidR="001F1DF7" w:rsidRPr="00915A97">
        <w:rPr>
          <w:rFonts w:ascii="GHEA Grapalat" w:hAnsi="GHEA Grapalat"/>
          <w:i w:val="0"/>
          <w:sz w:val="16"/>
          <w:szCs w:val="16"/>
        </w:rPr>
        <w:t>Н</w:t>
      </w:r>
      <w:r w:rsidR="009F18D0" w:rsidRPr="00915A97">
        <w:rPr>
          <w:rFonts w:ascii="GHEA Grapalat" w:hAnsi="GHEA Grapalat"/>
          <w:i w:val="0"/>
          <w:sz w:val="16"/>
          <w:szCs w:val="16"/>
        </w:rPr>
        <w:t>аименование</w:t>
      </w:r>
      <w:r w:rsidR="001F1DF7">
        <w:rPr>
          <w:rFonts w:ascii="GHEA Grapalat" w:hAnsi="GHEA Grapalat"/>
          <w:i w:val="0"/>
          <w:sz w:val="16"/>
          <w:szCs w:val="16"/>
          <w:lang w:val="hy-AM"/>
        </w:rPr>
        <w:t xml:space="preserve"> </w:t>
      </w:r>
      <w:r w:rsidR="00915A97">
        <w:rPr>
          <w:rFonts w:ascii="GHEA Grapalat" w:hAnsi="GHEA Grapalat" w:cs="Sylfaen"/>
          <w:b/>
        </w:rPr>
        <w:br w:type="page"/>
      </w:r>
    </w:p>
    <w:p w14:paraId="10A6AA86" w14:textId="77777777" w:rsidR="00096865" w:rsidRPr="009044F1" w:rsidRDefault="00096865" w:rsidP="00B46D58">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14:paraId="64E887AE" w14:textId="000CAD8D" w:rsidR="00096865" w:rsidRPr="009044F1" w:rsidRDefault="005D7731" w:rsidP="00B46D58">
      <w:pPr>
        <w:pStyle w:val="aa"/>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096865" w:rsidRPr="009044F1">
        <w:rPr>
          <w:rFonts w:ascii="GHEA Grapalat" w:hAnsi="GHEA Grapalat"/>
          <w:i/>
        </w:rPr>
        <w:t xml:space="preserve">под кодом </w:t>
      </w:r>
      <w:r w:rsidR="00CF2D31">
        <w:rPr>
          <w:rFonts w:ascii="GHEA Grapalat" w:hAnsi="GHEA Grapalat"/>
          <w:lang w:val="hy-AM"/>
        </w:rPr>
        <w:t>ԿՄՋՀ</w:t>
      </w:r>
      <w:r w:rsidR="00EE3C18">
        <w:rPr>
          <w:rFonts w:ascii="GHEA Grapalat" w:hAnsi="GHEA Grapalat"/>
          <w:lang w:val="hy-AM"/>
        </w:rPr>
        <w:t>Զ</w:t>
      </w:r>
      <w:r w:rsidR="00CF2D31">
        <w:rPr>
          <w:rFonts w:ascii="GHEA Grapalat" w:hAnsi="GHEA Grapalat"/>
          <w:lang w:val="hy-AM"/>
        </w:rPr>
        <w:t>ԳՆՈՒՀ-</w:t>
      </w:r>
      <w:r w:rsidR="00CF2D31" w:rsidRPr="00A90034">
        <w:rPr>
          <w:lang w:val="af-ZA"/>
        </w:rPr>
        <w:t xml:space="preserve"> </w:t>
      </w:r>
      <w:r w:rsidR="00CF2D31" w:rsidRPr="00A90034">
        <w:rPr>
          <w:rFonts w:ascii="GHEA Grapalat" w:hAnsi="GHEA Grapalat"/>
          <w:lang w:val="af-ZA"/>
        </w:rPr>
        <w:t>ԳՀԱՊՁԲ</w:t>
      </w:r>
      <w:r w:rsidR="00CF2D31">
        <w:rPr>
          <w:rFonts w:ascii="GHEA Grapalat" w:hAnsi="GHEA Grapalat"/>
          <w:lang w:val="hy-AM"/>
        </w:rPr>
        <w:t xml:space="preserve"> </w:t>
      </w:r>
      <w:r w:rsidR="00CF2D31">
        <w:rPr>
          <w:rFonts w:ascii="GHEA Grapalat" w:hAnsi="GHEA Grapalat"/>
          <w:u w:val="single"/>
          <w:lang w:val="hy-AM"/>
        </w:rPr>
        <w:t>-</w:t>
      </w:r>
      <w:r w:rsidR="00CF2D31" w:rsidRPr="00A71D81">
        <w:rPr>
          <w:rFonts w:ascii="GHEA Grapalat" w:hAnsi="GHEA Grapalat"/>
          <w:u w:val="single"/>
          <w:lang w:val="af-ZA"/>
        </w:rPr>
        <w:t xml:space="preserve"> </w:t>
      </w:r>
      <w:r w:rsidR="00CF2D31">
        <w:rPr>
          <w:rFonts w:ascii="GHEA Grapalat" w:hAnsi="GHEA Grapalat"/>
          <w:u w:val="single"/>
          <w:lang w:val="af-ZA"/>
        </w:rPr>
        <w:t>23</w:t>
      </w:r>
      <w:r w:rsidR="00CF2D31" w:rsidRPr="00A71D81">
        <w:rPr>
          <w:rFonts w:ascii="GHEA Grapalat" w:hAnsi="GHEA Grapalat"/>
          <w:u w:val="single"/>
          <w:lang w:val="af-ZA"/>
        </w:rPr>
        <w:t>/</w:t>
      </w:r>
      <w:r w:rsidR="00EE3C18">
        <w:rPr>
          <w:rFonts w:ascii="GHEA Grapalat" w:hAnsi="GHEA Grapalat"/>
          <w:u w:val="single"/>
          <w:lang w:val="hy-AM"/>
        </w:rPr>
        <w:t>2</w:t>
      </w:r>
      <w:r w:rsidR="00CF2D31" w:rsidRPr="00A71D81">
        <w:rPr>
          <w:rFonts w:ascii="GHEA Grapalat" w:hAnsi="GHEA Grapalat"/>
          <w:u w:val="single"/>
          <w:lang w:val="af-ZA"/>
        </w:rPr>
        <w:t xml:space="preserve">        </w:t>
      </w:r>
      <w:r w:rsidR="001B32D9" w:rsidRPr="001B32D9">
        <w:rPr>
          <w:rFonts w:ascii="GHEA Grapalat" w:hAnsi="GHEA Grapalat" w:cs="Times Armenian"/>
          <w:i/>
        </w:rPr>
        <w:br/>
      </w:r>
      <w:r w:rsidR="00A46F92">
        <w:rPr>
          <w:rFonts w:ascii="GHEA Grapalat" w:hAnsi="GHEA Grapalat"/>
          <w:i/>
        </w:rPr>
        <w:t>№</w:t>
      </w:r>
      <w:r w:rsidR="00CF2D31" w:rsidRPr="00CF2D31">
        <w:rPr>
          <w:rFonts w:ascii="GHEA Grapalat" w:hAnsi="GHEA Grapalat"/>
          <w:i/>
        </w:rPr>
        <w:t xml:space="preserve">1  </w:t>
      </w:r>
      <w:r w:rsidR="00A46F92">
        <w:rPr>
          <w:rFonts w:ascii="GHEA Grapalat" w:hAnsi="GHEA Grapalat"/>
          <w:i/>
        </w:rPr>
        <w:t xml:space="preserve"> </w:t>
      </w:r>
      <w:r w:rsidR="00096865" w:rsidRPr="009044F1">
        <w:rPr>
          <w:rFonts w:ascii="GHEA Grapalat" w:hAnsi="GHEA Grapalat"/>
          <w:i/>
        </w:rPr>
        <w:t>_</w:t>
      </w:r>
      <w:r w:rsidR="00EE3C18">
        <w:rPr>
          <w:rFonts w:ascii="GHEA Grapalat" w:hAnsi="GHEA Grapalat"/>
          <w:i/>
          <w:lang w:val="hy-AM"/>
        </w:rPr>
        <w:t>11</w:t>
      </w:r>
      <w:proofErr w:type="gramStart"/>
      <w:r w:rsidR="00096865" w:rsidRPr="009044F1">
        <w:rPr>
          <w:rFonts w:ascii="GHEA Grapalat" w:hAnsi="GHEA Grapalat"/>
          <w:i/>
        </w:rPr>
        <w:t xml:space="preserve">_  </w:t>
      </w:r>
      <w:proofErr w:type="spellStart"/>
      <w:r w:rsidR="00EE3C18" w:rsidRPr="00EE3C18">
        <w:rPr>
          <w:rFonts w:ascii="GHEA Grapalat" w:hAnsi="GHEA Grapalat"/>
        </w:rPr>
        <w:t>Июль</w:t>
      </w:r>
      <w:r w:rsidR="00EE3C18">
        <w:rPr>
          <w:rFonts w:ascii="GHEA Grapalat" w:hAnsi="GHEA Grapalat"/>
        </w:rPr>
        <w:t>я</w:t>
      </w:r>
      <w:proofErr w:type="spellEnd"/>
      <w:proofErr w:type="gramEnd"/>
      <w:r w:rsidR="00EE3C18" w:rsidRPr="00EE3C18">
        <w:rPr>
          <w:rFonts w:ascii="GHEA Grapalat" w:hAnsi="GHEA Grapalat"/>
        </w:rPr>
        <w:t xml:space="preserve">  </w:t>
      </w:r>
      <w:r w:rsidR="00096865" w:rsidRPr="009044F1">
        <w:rPr>
          <w:rFonts w:ascii="GHEA Grapalat" w:hAnsi="GHEA Grapalat"/>
          <w:i/>
        </w:rPr>
        <w:t>20</w:t>
      </w:r>
      <w:r w:rsidR="00CF2D31" w:rsidRPr="00CF2D31">
        <w:rPr>
          <w:rFonts w:ascii="GHEA Grapalat" w:hAnsi="GHEA Grapalat"/>
          <w:i/>
        </w:rPr>
        <w:t>23</w:t>
      </w:r>
      <w:r w:rsidR="009F10E4">
        <w:rPr>
          <w:rFonts w:ascii="GHEA Grapalat" w:hAnsi="GHEA Grapalat"/>
          <w:i/>
        </w:rPr>
        <w:t xml:space="preserve"> </w:t>
      </w:r>
      <w:r w:rsidR="00096865" w:rsidRPr="009044F1">
        <w:rPr>
          <w:rFonts w:ascii="GHEA Grapalat" w:hAnsi="GHEA Grapalat"/>
          <w:i/>
        </w:rPr>
        <w:t>г.</w:t>
      </w:r>
    </w:p>
    <w:p w14:paraId="47AA1678" w14:textId="77777777" w:rsidR="00096865" w:rsidRPr="009044F1" w:rsidRDefault="00096865" w:rsidP="00B46D58">
      <w:pPr>
        <w:pStyle w:val="aa"/>
        <w:widowControl w:val="0"/>
        <w:spacing w:after="160"/>
        <w:ind w:right="-7" w:firstLine="567"/>
        <w:jc w:val="center"/>
        <w:rPr>
          <w:rFonts w:ascii="GHEA Grapalat" w:hAnsi="GHEA Grapalat"/>
        </w:rPr>
      </w:pPr>
    </w:p>
    <w:p w14:paraId="632CE7E3" w14:textId="77777777" w:rsidR="00096865" w:rsidRPr="003A1EBB" w:rsidRDefault="00096865" w:rsidP="00B46D58">
      <w:pPr>
        <w:pStyle w:val="aa"/>
        <w:widowControl w:val="0"/>
        <w:spacing w:after="160"/>
        <w:ind w:right="-7" w:firstLine="567"/>
        <w:jc w:val="center"/>
        <w:rPr>
          <w:rFonts w:ascii="GHEA Grapalat" w:hAnsi="GHEA Grapalat"/>
        </w:rPr>
      </w:pPr>
    </w:p>
    <w:p w14:paraId="75A475B8" w14:textId="0294F7E8" w:rsidR="00CF2D31" w:rsidRPr="00A05DC6" w:rsidRDefault="004B4CB9" w:rsidP="00CF2D31">
      <w:pPr>
        <w:pStyle w:val="aa"/>
        <w:widowControl w:val="0"/>
        <w:spacing w:after="160"/>
        <w:ind w:right="-7"/>
        <w:jc w:val="center"/>
        <w:rPr>
          <w:rFonts w:ascii="GHEA Grapalat" w:hAnsi="GHEA Grapalat"/>
        </w:rPr>
      </w:pPr>
      <w:r w:rsidRPr="00A05DC6">
        <w:rPr>
          <w:rFonts w:ascii="GHEA Grapalat" w:hAnsi="GHEA Grapalat"/>
          <w:lang w:val="hy-AM"/>
        </w:rPr>
        <w:t></w:t>
      </w:r>
      <w:r w:rsidR="00CF2D31" w:rsidRPr="00A05DC6">
        <w:rPr>
          <w:rFonts w:ascii="GHEA Grapalat" w:hAnsi="GHEA Grapalat"/>
          <w:lang w:val="hy-AM"/>
        </w:rPr>
        <w:t xml:space="preserve">Ջրվեժ համայնքի </w:t>
      </w:r>
      <w:r w:rsidR="00EE3C18" w:rsidRPr="00A05DC6">
        <w:rPr>
          <w:rFonts w:ascii="GHEA Grapalat" w:hAnsi="GHEA Grapalat"/>
          <w:lang w:val="hy-AM"/>
        </w:rPr>
        <w:t>Զովք</w:t>
      </w:r>
      <w:r w:rsidR="00CF2D31" w:rsidRPr="00A05DC6">
        <w:rPr>
          <w:rFonts w:ascii="GHEA Grapalat" w:hAnsi="GHEA Grapalat"/>
          <w:lang w:val="hy-AM"/>
        </w:rPr>
        <w:t xml:space="preserve"> գյուղի մանկապարտեզ</w:t>
      </w:r>
      <w:r w:rsidRPr="00A05DC6">
        <w:rPr>
          <w:rFonts w:ascii="GHEA Grapalat" w:hAnsi="GHEA Grapalat"/>
          <w:lang w:val="hy-AM"/>
        </w:rPr>
        <w:t></w:t>
      </w:r>
      <w:r w:rsidR="00CF2D31" w:rsidRPr="00A05DC6">
        <w:rPr>
          <w:rFonts w:ascii="GHEA Grapalat" w:hAnsi="GHEA Grapalat"/>
          <w:lang w:val="hy-AM"/>
        </w:rPr>
        <w:t xml:space="preserve"> ՆՈՒՀ ՀՈԱԿ</w:t>
      </w:r>
      <w:r w:rsidR="00CF2D31" w:rsidRPr="00A05DC6">
        <w:rPr>
          <w:rFonts w:ascii="GHEA Grapalat" w:hAnsi="GHEA Grapalat"/>
        </w:rPr>
        <w:t xml:space="preserve"> "</w:t>
      </w:r>
    </w:p>
    <w:p w14:paraId="481A9C20" w14:textId="77777777" w:rsidR="00096865" w:rsidRPr="003A1EBB" w:rsidRDefault="00096865" w:rsidP="00B46D58">
      <w:pPr>
        <w:pStyle w:val="aa"/>
        <w:widowControl w:val="0"/>
        <w:spacing w:after="160"/>
        <w:ind w:right="-7" w:firstLine="567"/>
        <w:jc w:val="center"/>
        <w:rPr>
          <w:rFonts w:ascii="GHEA Grapalat" w:hAnsi="GHEA Grapalat"/>
        </w:rPr>
      </w:pPr>
    </w:p>
    <w:p w14:paraId="3FE4410E" w14:textId="77777777" w:rsidR="000763E5" w:rsidRPr="003A1EBB" w:rsidRDefault="000763E5" w:rsidP="00B46D58">
      <w:pPr>
        <w:pStyle w:val="aa"/>
        <w:widowControl w:val="0"/>
        <w:spacing w:after="160"/>
        <w:ind w:right="-7" w:firstLine="567"/>
        <w:jc w:val="center"/>
        <w:rPr>
          <w:rFonts w:ascii="GHEA Grapalat" w:hAnsi="GHEA Grapalat"/>
        </w:rPr>
      </w:pPr>
    </w:p>
    <w:p w14:paraId="32A0903A" w14:textId="77777777" w:rsidR="000763E5" w:rsidRPr="003A1EBB" w:rsidRDefault="000763E5" w:rsidP="00B46D58">
      <w:pPr>
        <w:pStyle w:val="aa"/>
        <w:widowControl w:val="0"/>
        <w:spacing w:after="160"/>
        <w:ind w:right="-7" w:firstLine="567"/>
        <w:jc w:val="center"/>
        <w:rPr>
          <w:rFonts w:ascii="GHEA Grapalat" w:hAnsi="GHEA Grapalat"/>
        </w:rPr>
      </w:pPr>
    </w:p>
    <w:p w14:paraId="54C9C840" w14:textId="77777777" w:rsidR="00096865" w:rsidRPr="009044F1" w:rsidRDefault="000763E5" w:rsidP="00B46D58">
      <w:pPr>
        <w:pStyle w:val="aa"/>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14:paraId="5C142E84" w14:textId="77777777" w:rsidR="00096865" w:rsidRPr="009044F1" w:rsidRDefault="00096865" w:rsidP="00B46D58">
      <w:pPr>
        <w:pStyle w:val="aa"/>
        <w:widowControl w:val="0"/>
        <w:spacing w:after="160"/>
        <w:ind w:right="-7" w:firstLine="567"/>
        <w:jc w:val="center"/>
        <w:rPr>
          <w:rFonts w:ascii="GHEA Grapalat" w:hAnsi="GHEA Grapalat" w:cs="Sylfaen"/>
        </w:rPr>
      </w:pPr>
    </w:p>
    <w:p w14:paraId="0D49740B" w14:textId="77777777" w:rsidR="00096865" w:rsidRPr="009044F1" w:rsidRDefault="00096865" w:rsidP="00B46D58">
      <w:pPr>
        <w:pStyle w:val="aa"/>
        <w:widowControl w:val="0"/>
        <w:spacing w:after="160"/>
        <w:ind w:right="-7" w:firstLine="567"/>
        <w:jc w:val="center"/>
        <w:rPr>
          <w:rFonts w:ascii="GHEA Grapalat" w:hAnsi="GHEA Grapalat" w:cs="Sylfaen"/>
        </w:rPr>
      </w:pPr>
    </w:p>
    <w:p w14:paraId="55F587A9" w14:textId="4CD6CB1D" w:rsidR="00096865" w:rsidRPr="009044F1" w:rsidRDefault="002B32D6" w:rsidP="00B46D58">
      <w:pPr>
        <w:pStyle w:val="aa"/>
        <w:widowControl w:val="0"/>
        <w:spacing w:after="160"/>
        <w:ind w:right="-7"/>
        <w:jc w:val="center"/>
        <w:rPr>
          <w:rFonts w:ascii="GHEA Grapalat" w:hAnsi="GHEA Grapalat"/>
        </w:rPr>
      </w:pPr>
      <w:r w:rsidRPr="009044F1">
        <w:rPr>
          <w:rFonts w:ascii="GHEA Grapalat" w:hAnsi="GHEA Grapalat"/>
        </w:rPr>
        <w:t xml:space="preserve">НА ОТКРЫТЫЙ КОНКУРС, ОБЪЯВЛЕННЫЙ С ЦЕЛЬЮ ПРИОБРЕТЕНИЯ </w:t>
      </w:r>
      <w:r w:rsidRPr="00A05DC6">
        <w:rPr>
          <w:rFonts w:ascii="GHEA Grapalat" w:hAnsi="GHEA Grapalat"/>
        </w:rPr>
        <w:t>"</w:t>
      </w:r>
      <w:r w:rsidR="00CF2D31" w:rsidRPr="00A05DC6">
        <w:rPr>
          <w:rFonts w:ascii="GHEA Grapalat" w:hAnsi="GHEA Grapalat"/>
        </w:rPr>
        <w:t>_продуктов питания</w:t>
      </w:r>
      <w:r w:rsidR="00CF2D31" w:rsidRPr="00E32099">
        <w:rPr>
          <w:rFonts w:ascii="GHEA Grapalat" w:hAnsi="GHEA Grapalat"/>
        </w:rPr>
        <w:t xml:space="preserve"> </w:t>
      </w:r>
      <w:r w:rsidRPr="009044F1">
        <w:rPr>
          <w:rFonts w:ascii="GHEA Grapalat" w:hAnsi="GHEA Grapalat"/>
        </w:rPr>
        <w:t>" ДЛЯ НУЖД "</w:t>
      </w:r>
      <w:r w:rsidRPr="00D5443D">
        <w:rPr>
          <w:rFonts w:ascii="GHEA Grapalat" w:hAnsi="GHEA Grapalat"/>
          <w:szCs w:val="20"/>
          <w:vertAlign w:val="superscript"/>
        </w:rPr>
        <w:t>Н</w:t>
      </w:r>
      <w:r w:rsidR="00CF2D31" w:rsidRPr="00CF2D31">
        <w:rPr>
          <w:rFonts w:ascii="GHEA Grapalat" w:hAnsi="GHEA Grapalat"/>
          <w:b/>
          <w:bCs/>
          <w:lang w:val="hy-AM"/>
        </w:rPr>
        <w:t xml:space="preserve"> </w:t>
      </w:r>
      <w:bookmarkStart w:id="2" w:name="_Hlk135782112"/>
      <w:r w:rsidR="007238FD">
        <w:rPr>
          <w:rFonts w:ascii="Sylfaen" w:hAnsi="Sylfaen"/>
          <w:lang w:val="hy-AM"/>
        </w:rPr>
        <w:t>«</w:t>
      </w:r>
      <w:r w:rsidR="00CF2D31" w:rsidRPr="00A05DC6">
        <w:rPr>
          <w:rFonts w:ascii="GHEA Grapalat" w:hAnsi="GHEA Grapalat"/>
          <w:lang w:val="hy-AM"/>
        </w:rPr>
        <w:t xml:space="preserve">Ջրվեժ համայնքի </w:t>
      </w:r>
      <w:r w:rsidR="00EE3C18" w:rsidRPr="00A05DC6">
        <w:rPr>
          <w:rFonts w:ascii="GHEA Grapalat" w:hAnsi="GHEA Grapalat"/>
          <w:lang w:val="hy-AM"/>
        </w:rPr>
        <w:t>Զովք</w:t>
      </w:r>
      <w:r w:rsidR="00CF2D31" w:rsidRPr="00A05DC6">
        <w:rPr>
          <w:rFonts w:ascii="GHEA Grapalat" w:hAnsi="GHEA Grapalat"/>
          <w:lang w:val="hy-AM"/>
        </w:rPr>
        <w:t xml:space="preserve"> գյուղի մանկապարտեզ</w:t>
      </w:r>
      <w:r w:rsidR="007238FD">
        <w:rPr>
          <w:rFonts w:ascii="Sylfaen" w:hAnsi="Sylfaen"/>
          <w:lang w:val="hy-AM"/>
        </w:rPr>
        <w:t>»</w:t>
      </w:r>
      <w:r w:rsidR="00CF2D31" w:rsidRPr="00A05DC6">
        <w:rPr>
          <w:rFonts w:ascii="GHEA Grapalat" w:hAnsi="GHEA Grapalat"/>
          <w:lang w:val="hy-AM"/>
        </w:rPr>
        <w:t xml:space="preserve"> ՆՈՒՀ ՀՈԱԿ</w:t>
      </w:r>
      <w:r w:rsidR="00CF2D31" w:rsidRPr="009044F1">
        <w:rPr>
          <w:rFonts w:ascii="GHEA Grapalat" w:hAnsi="GHEA Grapalat"/>
        </w:rPr>
        <w:t xml:space="preserve"> </w:t>
      </w:r>
      <w:r w:rsidRPr="009044F1">
        <w:rPr>
          <w:rFonts w:ascii="GHEA Grapalat" w:hAnsi="GHEA Grapalat"/>
        </w:rPr>
        <w:t>"</w:t>
      </w:r>
    </w:p>
    <w:bookmarkEnd w:id="2"/>
    <w:p w14:paraId="47624B0A" w14:textId="77777777" w:rsidR="00CE0D95" w:rsidRPr="009044F1" w:rsidRDefault="00CE0D95" w:rsidP="00B46D58">
      <w:pPr>
        <w:pStyle w:val="aa"/>
        <w:widowControl w:val="0"/>
        <w:spacing w:after="160"/>
        <w:ind w:right="-7" w:firstLine="567"/>
        <w:jc w:val="center"/>
        <w:rPr>
          <w:rFonts w:ascii="GHEA Grapalat" w:hAnsi="GHEA Grapalat"/>
        </w:rPr>
      </w:pPr>
    </w:p>
    <w:p w14:paraId="20E5A703" w14:textId="77777777" w:rsidR="00CE0D95" w:rsidRPr="009044F1" w:rsidRDefault="00CE0D95" w:rsidP="00B46D58">
      <w:pPr>
        <w:pStyle w:val="aa"/>
        <w:widowControl w:val="0"/>
        <w:spacing w:after="160"/>
        <w:ind w:right="-7" w:firstLine="567"/>
        <w:jc w:val="center"/>
        <w:rPr>
          <w:rFonts w:ascii="GHEA Grapalat" w:hAnsi="GHEA Grapalat"/>
        </w:rPr>
      </w:pPr>
    </w:p>
    <w:p w14:paraId="2544D28B" w14:textId="77777777" w:rsidR="000763E5" w:rsidRDefault="000763E5" w:rsidP="00B46D58">
      <w:pPr>
        <w:rPr>
          <w:rFonts w:ascii="GHEA Grapalat" w:hAnsi="GHEA Grapalat"/>
        </w:rPr>
      </w:pPr>
      <w:r>
        <w:rPr>
          <w:rFonts w:ascii="GHEA Grapalat" w:hAnsi="GHEA Grapalat"/>
        </w:rPr>
        <w:br w:type="page"/>
      </w:r>
    </w:p>
    <w:p w14:paraId="5C4DD7AA" w14:textId="77777777"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3157854D" w14:textId="77777777" w:rsidR="00984BDB" w:rsidRPr="009044F1" w:rsidRDefault="00984BDB" w:rsidP="00B46D58">
      <w:pPr>
        <w:widowControl w:val="0"/>
        <w:spacing w:after="160"/>
        <w:ind w:firstLine="567"/>
        <w:jc w:val="both"/>
        <w:rPr>
          <w:rFonts w:ascii="GHEA Grapalat" w:hAnsi="GHEA Grapalat"/>
          <w:i/>
        </w:rPr>
      </w:pPr>
    </w:p>
    <w:p w14:paraId="05A1AE12" w14:textId="77777777"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14:paraId="269FACE0" w14:textId="77777777"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14:paraId="56B7DA07" w14:textId="77777777" w:rsidR="00160AE4" w:rsidRPr="009044F1" w:rsidRDefault="00160AE4" w:rsidP="00B46D58">
      <w:pPr>
        <w:widowControl w:val="0"/>
        <w:spacing w:after="160"/>
        <w:ind w:firstLine="567"/>
        <w:jc w:val="center"/>
        <w:rPr>
          <w:rFonts w:ascii="GHEA Grapalat" w:hAnsi="GHEA Grapalat"/>
          <w:i/>
        </w:rPr>
      </w:pPr>
    </w:p>
    <w:p w14:paraId="6BD1555B" w14:textId="437A3F22" w:rsidR="00CF2D31" w:rsidRPr="009044F1" w:rsidRDefault="00CF2D31" w:rsidP="00CF2D31">
      <w:pPr>
        <w:pStyle w:val="aa"/>
        <w:widowControl w:val="0"/>
        <w:spacing w:after="160"/>
        <w:ind w:right="-7"/>
        <w:jc w:val="center"/>
        <w:rPr>
          <w:rFonts w:ascii="GHEA Grapalat" w:hAnsi="GHEA Grapalat"/>
        </w:rPr>
      </w:pPr>
      <w:r w:rsidRPr="002B108E">
        <w:rPr>
          <w:rFonts w:ascii="GHEA Grapalat" w:hAnsi="GHEA Grapalat"/>
        </w:rPr>
        <w:t>ПРОДУКТОВ ПИТАНИЯ</w:t>
      </w:r>
      <w:r w:rsidRPr="002B108E">
        <w:rPr>
          <w:rFonts w:ascii="GHEA Grapalat" w:hAnsi="GHEA Grapalat"/>
          <w:b/>
        </w:rPr>
        <w:t>ДЛЯ</w:t>
      </w:r>
      <w:r w:rsidR="005D7731" w:rsidRPr="009044F1">
        <w:rPr>
          <w:rFonts w:ascii="GHEA Grapalat" w:hAnsi="GHEA Grapalat"/>
        </w:rPr>
        <w:t xml:space="preserve"> </w:t>
      </w:r>
      <w:r w:rsidR="005D7731" w:rsidRPr="002E069D">
        <w:rPr>
          <w:rFonts w:ascii="GHEA Grapalat" w:hAnsi="GHEA Grapalat"/>
          <w:b/>
        </w:rPr>
        <w:t>ДЛЯ НУЖД</w:t>
      </w:r>
      <w:r w:rsidR="00EB5576" w:rsidRPr="00EC400D">
        <w:rPr>
          <w:rFonts w:ascii="GHEA Grapalat" w:hAnsi="GHEA Grapalat"/>
        </w:rPr>
        <w:t xml:space="preserve"> </w:t>
      </w:r>
      <w:proofErr w:type="gramStart"/>
      <w:r w:rsidR="00EB5576" w:rsidRPr="00A05DC6">
        <w:rPr>
          <w:rFonts w:ascii="GHEA Grapalat" w:hAnsi="GHEA Grapalat"/>
        </w:rPr>
        <w:t>_</w:t>
      </w:r>
      <w:r w:rsidR="007238FD">
        <w:rPr>
          <w:rFonts w:ascii="Sylfaen" w:hAnsi="Sylfaen"/>
        </w:rPr>
        <w:t>«</w:t>
      </w:r>
      <w:proofErr w:type="gramEnd"/>
      <w:r w:rsidRPr="00A05DC6">
        <w:rPr>
          <w:rFonts w:ascii="GHEA Grapalat" w:hAnsi="GHEA Grapalat"/>
          <w:lang w:val="hy-AM"/>
        </w:rPr>
        <w:t xml:space="preserve">Ջրվեժ համայնքի </w:t>
      </w:r>
      <w:r w:rsidR="00EE3C18" w:rsidRPr="00A05DC6">
        <w:rPr>
          <w:rFonts w:ascii="GHEA Grapalat" w:hAnsi="GHEA Grapalat"/>
          <w:lang w:val="hy-AM"/>
        </w:rPr>
        <w:t>Զովք</w:t>
      </w:r>
      <w:r w:rsidRPr="00A05DC6">
        <w:rPr>
          <w:rFonts w:ascii="GHEA Grapalat" w:hAnsi="GHEA Grapalat"/>
          <w:lang w:val="hy-AM"/>
        </w:rPr>
        <w:t xml:space="preserve"> գյուղի մանկապարտեզ</w:t>
      </w:r>
      <w:r w:rsidR="007238FD">
        <w:rPr>
          <w:rFonts w:ascii="Sylfaen" w:hAnsi="Sylfaen"/>
          <w:lang w:val="hy-AM"/>
        </w:rPr>
        <w:t>»</w:t>
      </w:r>
      <w:r w:rsidRPr="00A05DC6">
        <w:rPr>
          <w:rFonts w:ascii="GHEA Grapalat" w:hAnsi="GHEA Grapalat"/>
          <w:lang w:val="hy-AM"/>
        </w:rPr>
        <w:t xml:space="preserve"> ՆՈՒՀ ՀՈԱԿ</w:t>
      </w:r>
      <w:r w:rsidRPr="00A05DC6">
        <w:rPr>
          <w:rFonts w:ascii="GHEA Grapalat" w:hAnsi="GHEA Grapalat"/>
        </w:rPr>
        <w:t xml:space="preserve"> "</w:t>
      </w:r>
    </w:p>
    <w:p w14:paraId="064B22A9" w14:textId="77777777"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ОТКРЫТЫЙ КОНКУРС, </w:t>
      </w:r>
      <w:r w:rsidR="005C1BF7" w:rsidRPr="005C1BF7">
        <w:rPr>
          <w:rFonts w:ascii="GHEA Grapalat" w:hAnsi="GHEA Grapalat"/>
          <w:b/>
        </w:rPr>
        <w:br/>
      </w:r>
      <w:r w:rsidRPr="009044F1">
        <w:rPr>
          <w:rFonts w:ascii="GHEA Grapalat" w:hAnsi="GHEA Grapalat"/>
          <w:b/>
        </w:rPr>
        <w:t>ОБЪЯВЛЕННЫЙ С ЦЕЛЬЮ ПРИОБРЕТЕНИЯ</w:t>
      </w:r>
    </w:p>
    <w:p w14:paraId="0B7D6764" w14:textId="77777777" w:rsidR="00C67E80" w:rsidRPr="009044F1" w:rsidRDefault="00C67E80" w:rsidP="00B46D58">
      <w:pPr>
        <w:widowControl w:val="0"/>
        <w:spacing w:after="160"/>
        <w:jc w:val="center"/>
        <w:rPr>
          <w:rFonts w:ascii="GHEA Grapalat" w:hAnsi="GHEA Grapalat" w:cs="Sylfaen"/>
          <w:b/>
        </w:rPr>
      </w:pPr>
    </w:p>
    <w:p w14:paraId="64F4316E" w14:textId="77777777"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14:paraId="07193B75" w14:textId="77777777" w:rsidR="002E069D" w:rsidRPr="008842CE" w:rsidRDefault="002E069D" w:rsidP="00B46D58">
      <w:pPr>
        <w:widowControl w:val="0"/>
        <w:spacing w:after="160"/>
        <w:jc w:val="center"/>
        <w:rPr>
          <w:rFonts w:ascii="GHEA Grapalat" w:hAnsi="GHEA Grapalat"/>
        </w:rPr>
      </w:pPr>
    </w:p>
    <w:p w14:paraId="6E0A9998"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27B34EDC"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24E52477"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05B4BB35" w14:textId="77777777"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017E88CB" w14:textId="77777777"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6E52917C"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70A435A9" w14:textId="77777777" w:rsidR="00096865" w:rsidRPr="00C76FBE" w:rsidRDefault="00087A30" w:rsidP="00B46D58">
      <w:pPr>
        <w:widowControl w:val="0"/>
        <w:tabs>
          <w:tab w:val="left" w:pos="1134"/>
        </w:tabs>
        <w:spacing w:after="160"/>
        <w:ind w:left="1134" w:hanging="567"/>
        <w:jc w:val="both"/>
        <w:rPr>
          <w:rFonts w:ascii="GHEA Grapalat" w:hAnsi="GHEA Grapalat"/>
          <w:strike/>
        </w:rPr>
      </w:pPr>
      <w:r w:rsidRPr="00C76FBE">
        <w:rPr>
          <w:rFonts w:ascii="GHEA Grapalat" w:hAnsi="GHEA Grapalat"/>
          <w:strike/>
        </w:rPr>
        <w:t>7.</w:t>
      </w:r>
      <w:r w:rsidR="005D191A" w:rsidRPr="00C76FBE">
        <w:rPr>
          <w:rFonts w:ascii="GHEA Grapalat" w:hAnsi="GHEA Grapalat"/>
          <w:strike/>
        </w:rPr>
        <w:tab/>
      </w:r>
      <w:r w:rsidRPr="00C76FBE">
        <w:rPr>
          <w:rFonts w:ascii="GHEA Grapalat" w:hAnsi="GHEA Grapalat"/>
          <w:strike/>
        </w:rPr>
        <w:t>Обеспечение заявки</w:t>
      </w:r>
      <w:r w:rsidRPr="00C76FBE">
        <w:rPr>
          <w:rStyle w:val="af6"/>
          <w:rFonts w:ascii="GHEA Grapalat" w:hAnsi="GHEA Grapalat"/>
          <w:strike/>
        </w:rPr>
        <w:footnoteReference w:id="3"/>
      </w:r>
      <w:r w:rsidRPr="00C76FBE">
        <w:rPr>
          <w:rFonts w:ascii="GHEA Grapalat" w:hAnsi="GHEA Grapalat"/>
          <w:strike/>
        </w:rPr>
        <w:t xml:space="preserve"> </w:t>
      </w:r>
    </w:p>
    <w:p w14:paraId="66AB8443" w14:textId="77777777"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5CFDDF85" w14:textId="77777777"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1274E1B6"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proofErr w:type="gramStart"/>
      <w:r w:rsidR="00174DAB" w:rsidRPr="003D0E3C">
        <w:rPr>
          <w:rFonts w:ascii="GHEA Grapalat" w:hAnsi="GHEA Grapalat"/>
        </w:rPr>
        <w:t>квалификаци</w:t>
      </w:r>
      <w:r w:rsidR="00174DAB">
        <w:rPr>
          <w:rFonts w:ascii="GHEA Grapalat" w:hAnsi="GHEA Grapalat"/>
        </w:rPr>
        <w:t>и  и</w:t>
      </w:r>
      <w:proofErr w:type="gramEnd"/>
      <w:r w:rsidR="00174DAB">
        <w:rPr>
          <w:rFonts w:ascii="GHEA Grapalat" w:hAnsi="GHEA Grapalat"/>
        </w:rPr>
        <w:t xml:space="preserve"> </w:t>
      </w:r>
      <w:r w:rsidR="00543BAE">
        <w:rPr>
          <w:rFonts w:ascii="GHEA Grapalat" w:hAnsi="GHEA Grapalat"/>
        </w:rPr>
        <w:t>договора</w:t>
      </w:r>
      <w:r w:rsidRPr="009044F1">
        <w:rPr>
          <w:rFonts w:ascii="GHEA Grapalat" w:hAnsi="GHEA Grapalat"/>
        </w:rPr>
        <w:t xml:space="preserve"> </w:t>
      </w:r>
    </w:p>
    <w:p w14:paraId="2903C847"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1127185F"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23DEC06B" w14:textId="77777777" w:rsidR="00520F57" w:rsidRDefault="00520F57" w:rsidP="00B46D58">
      <w:pPr>
        <w:widowControl w:val="0"/>
        <w:spacing w:after="160"/>
        <w:jc w:val="center"/>
        <w:rPr>
          <w:rFonts w:ascii="GHEA Grapalat" w:hAnsi="GHEA Grapalat"/>
          <w:b/>
        </w:rPr>
      </w:pPr>
    </w:p>
    <w:p w14:paraId="33887C6C" w14:textId="77777777" w:rsidR="00520F57" w:rsidRDefault="00520F57" w:rsidP="00B46D58">
      <w:pPr>
        <w:widowControl w:val="0"/>
        <w:spacing w:after="160"/>
        <w:jc w:val="center"/>
        <w:rPr>
          <w:rFonts w:ascii="GHEA Grapalat" w:hAnsi="GHEA Grapalat"/>
          <w:b/>
        </w:rPr>
      </w:pPr>
    </w:p>
    <w:p w14:paraId="161A13E1" w14:textId="77777777"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14:paraId="01794DA6" w14:textId="77777777" w:rsidR="008842CE" w:rsidRPr="00374F4A" w:rsidRDefault="008842CE" w:rsidP="00B46D58">
      <w:pPr>
        <w:widowControl w:val="0"/>
        <w:spacing w:after="160"/>
        <w:jc w:val="center"/>
        <w:rPr>
          <w:rFonts w:ascii="GHEA Grapalat" w:hAnsi="GHEA Grapalat"/>
          <w:b/>
        </w:rPr>
      </w:pPr>
    </w:p>
    <w:p w14:paraId="25A4818B" w14:textId="77777777"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14:paraId="330A79BB" w14:textId="77777777" w:rsidR="00520F57" w:rsidRPr="008842CE" w:rsidRDefault="00520F57" w:rsidP="00B46D58">
      <w:pPr>
        <w:widowControl w:val="0"/>
        <w:spacing w:after="160"/>
        <w:jc w:val="center"/>
        <w:rPr>
          <w:rFonts w:ascii="GHEA Grapalat" w:hAnsi="GHEA Grapalat"/>
          <w:b/>
        </w:rPr>
      </w:pPr>
    </w:p>
    <w:p w14:paraId="33ECBDCF"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1C3A793E" w14:textId="77777777"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0A4A02DA" w14:textId="77777777"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14:paraId="545C0D52" w14:textId="77777777" w:rsidR="00E17B7F" w:rsidRDefault="00E17B7F">
      <w:pPr>
        <w:rPr>
          <w:rFonts w:ascii="GHEA Grapalat" w:hAnsi="GHEA Grapalat"/>
          <w:spacing w:val="-6"/>
        </w:rPr>
      </w:pPr>
      <w:r>
        <w:rPr>
          <w:rFonts w:ascii="GHEA Grapalat" w:hAnsi="GHEA Grapalat"/>
          <w:spacing w:val="-6"/>
        </w:rPr>
        <w:br w:type="page"/>
      </w:r>
    </w:p>
    <w:p w14:paraId="6A77D3BF" w14:textId="1F376573"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bookmarkStart w:id="3" w:name="_Hlk135435709"/>
      <w:r w:rsidR="00C76FBE" w:rsidRPr="00E54069">
        <w:rPr>
          <w:rFonts w:ascii="GHEA Grapalat" w:hAnsi="GHEA Grapalat" w:cs="Sylfaen"/>
          <w:b/>
          <w:bCs/>
          <w:i/>
          <w:sz w:val="20"/>
          <w:szCs w:val="20"/>
          <w:u w:val="single"/>
          <w:lang w:val="af-ZA"/>
        </w:rPr>
        <w:t>ԿՄՋՀ</w:t>
      </w:r>
      <w:r w:rsidR="00EE3C18">
        <w:rPr>
          <w:rFonts w:ascii="GHEA Grapalat" w:hAnsi="GHEA Grapalat" w:cs="Sylfaen"/>
          <w:b/>
          <w:bCs/>
          <w:i/>
          <w:sz w:val="20"/>
          <w:szCs w:val="20"/>
          <w:u w:val="single"/>
          <w:lang w:val="hy-AM"/>
        </w:rPr>
        <w:t>Զ</w:t>
      </w:r>
      <w:r w:rsidR="00C76FBE" w:rsidRPr="00E54069">
        <w:rPr>
          <w:rFonts w:ascii="GHEA Grapalat" w:hAnsi="GHEA Grapalat" w:cs="Sylfaen"/>
          <w:b/>
          <w:bCs/>
          <w:i/>
          <w:sz w:val="20"/>
          <w:szCs w:val="20"/>
          <w:u w:val="single"/>
          <w:lang w:val="af-ZA"/>
        </w:rPr>
        <w:t>ԳՆՈՒՀ- ԳՀԱՊՁԲ - 23/</w:t>
      </w:r>
      <w:bookmarkEnd w:id="3"/>
      <w:r w:rsidR="00EE3C18">
        <w:rPr>
          <w:rFonts w:ascii="GHEA Grapalat" w:hAnsi="GHEA Grapalat" w:cs="Sylfaen"/>
          <w:b/>
          <w:bCs/>
          <w:i/>
          <w:sz w:val="20"/>
          <w:szCs w:val="20"/>
          <w:u w:val="single"/>
          <w:lang w:val="hy-AM"/>
        </w:rPr>
        <w:t>2</w:t>
      </w:r>
      <w:r w:rsidR="00C76FBE">
        <w:rPr>
          <w:rFonts w:ascii="GHEA Grapalat" w:hAnsi="GHEA Grapalat" w:cs="Sylfaen"/>
          <w:i/>
          <w:sz w:val="20"/>
          <w:szCs w:val="20"/>
          <w:u w:val="single"/>
          <w:lang w:val="af-ZA"/>
        </w:rPr>
        <w:t xml:space="preserve"> </w:t>
      </w:r>
      <w:r w:rsidR="00096865" w:rsidRPr="006D2DF7">
        <w:rPr>
          <w:rFonts w:ascii="GHEA Grapalat" w:hAnsi="GHEA Grapalat"/>
          <w:spacing w:val="-6"/>
        </w:rPr>
        <w:t>(</w:t>
      </w:r>
      <w:r w:rsidR="00C76FBE" w:rsidRPr="00E32099">
        <w:rPr>
          <w:rFonts w:ascii="GHEA Grapalat" w:hAnsi="GHEA Grapalat"/>
          <w:b/>
          <w:bCs/>
        </w:rPr>
        <w:t>открытый конкурс</w:t>
      </w:r>
      <w:r w:rsidR="00096865" w:rsidRPr="006D2DF7">
        <w:rPr>
          <w:rFonts w:ascii="GHEA Grapalat" w:hAnsi="GHEA Grapalat"/>
          <w:spacing w:val="-6"/>
        </w:rPr>
        <w:t>).</w:t>
      </w:r>
    </w:p>
    <w:p w14:paraId="12033D87" w14:textId="29854F51"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w:t>
      </w:r>
      <w:r w:rsidR="00C76FBE" w:rsidRPr="00C76FBE">
        <w:rPr>
          <w:rFonts w:ascii="GHEA Grapalat" w:hAnsi="GHEA Grapalat" w:cs="Times Armenian"/>
          <w:b/>
          <w:bCs/>
          <w:lang w:val="hy-AM" w:eastAsia="en-US" w:bidi="ar-SA"/>
        </w:rPr>
        <w:t xml:space="preserve"> </w:t>
      </w:r>
      <w:r w:rsidR="00C76FBE" w:rsidRPr="00C76FBE">
        <w:rPr>
          <w:rFonts w:ascii="GHEA Grapalat" w:hAnsi="GHEA Grapalat" w:cs="Times Armenian"/>
          <w:b/>
          <w:bCs/>
          <w:sz w:val="20"/>
          <w:szCs w:val="20"/>
          <w:lang w:val="hy-AM" w:eastAsia="en-US" w:bidi="ar-SA"/>
        </w:rPr>
        <w:t xml:space="preserve">Ջրվեժ  ՀԱՄԱՅՆՔԻ </w:t>
      </w:r>
      <w:r w:rsidR="00C76FBE" w:rsidRPr="00C76FBE">
        <w:rPr>
          <w:rFonts w:ascii="GHEA Grapalat" w:hAnsi="GHEA Grapalat" w:cs="Times Armenian"/>
          <w:b/>
          <w:bCs/>
          <w:sz w:val="20"/>
          <w:szCs w:val="20"/>
          <w:lang w:val="af-ZA" w:eastAsia="en-US" w:bidi="ar-SA"/>
        </w:rPr>
        <w:t>«</w:t>
      </w:r>
      <w:r w:rsidR="00EE3C18">
        <w:rPr>
          <w:rFonts w:ascii="GHEA Grapalat" w:hAnsi="GHEA Grapalat" w:cs="Times Armenian"/>
          <w:b/>
          <w:bCs/>
          <w:sz w:val="20"/>
          <w:szCs w:val="20"/>
          <w:lang w:val="hy-AM" w:eastAsia="en-US" w:bidi="ar-SA"/>
        </w:rPr>
        <w:t>ԶՈՎՔ</w:t>
      </w:r>
      <w:r w:rsidR="00C76FBE" w:rsidRPr="00C76FBE">
        <w:rPr>
          <w:rFonts w:ascii="GHEA Grapalat" w:hAnsi="GHEA Grapalat" w:cs="Times Armenian"/>
          <w:b/>
          <w:bCs/>
          <w:sz w:val="20"/>
          <w:szCs w:val="20"/>
          <w:lang w:val="hy-AM" w:eastAsia="en-US" w:bidi="ar-SA"/>
        </w:rPr>
        <w:t xml:space="preserve"> ԳՅՈՒՂԻ ՄԱՆԿԱՊԱՐՏԵԶ</w:t>
      </w:r>
      <w:r w:rsidR="00C76FBE" w:rsidRPr="00C76FBE">
        <w:rPr>
          <w:rFonts w:ascii="GHEA Grapalat" w:hAnsi="GHEA Grapalat" w:cs="Sylfaen"/>
          <w:b/>
          <w:bCs/>
          <w:sz w:val="20"/>
          <w:szCs w:val="20"/>
          <w:lang w:val="af-ZA" w:eastAsia="en-US" w:bidi="ar-SA"/>
        </w:rPr>
        <w:t>»</w:t>
      </w:r>
      <w:r w:rsidR="00C76FBE" w:rsidRPr="00C76FBE">
        <w:rPr>
          <w:rFonts w:ascii="GHEA Grapalat" w:hAnsi="GHEA Grapalat" w:cs="Sylfaen"/>
          <w:b/>
          <w:bCs/>
          <w:sz w:val="20"/>
          <w:szCs w:val="20"/>
          <w:lang w:val="hy-AM" w:eastAsia="en-US" w:bidi="ar-SA"/>
        </w:rPr>
        <w:t xml:space="preserve"> ՆՈՒՀ </w:t>
      </w:r>
      <w:r w:rsidR="00C76FBE" w:rsidRPr="00C76FBE">
        <w:rPr>
          <w:rFonts w:ascii="GHEA Grapalat" w:hAnsi="GHEA Grapalat" w:cs="Sylfaen"/>
          <w:b/>
          <w:bCs/>
          <w:lang w:val="hy-AM" w:eastAsia="en-US" w:bidi="ar-SA"/>
        </w:rPr>
        <w:t xml:space="preserve">  </w:t>
      </w:r>
      <w:r w:rsidRPr="000B2CFA">
        <w:rPr>
          <w:rFonts w:ascii="GHEA Grapalat" w:hAnsi="GHEA Grapalat"/>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215C102E" w14:textId="77777777"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63E567A9" w14:textId="77777777"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72C6AC03" w14:textId="72EBE579" w:rsidR="003E1421" w:rsidRPr="009044F1" w:rsidRDefault="00A81DD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r w:rsidR="00C76FBE">
        <w:rPr>
          <w:rFonts w:ascii="GHEA Grapalat" w:hAnsi="GHEA Grapalat"/>
          <w:sz w:val="24"/>
          <w:szCs w:val="24"/>
          <w:lang w:val="en-US"/>
        </w:rPr>
        <w:t>Armine</w:t>
      </w:r>
      <w:r w:rsidR="00C76FBE" w:rsidRPr="00C76FBE">
        <w:rPr>
          <w:rFonts w:ascii="GHEA Grapalat" w:hAnsi="GHEA Grapalat"/>
          <w:sz w:val="24"/>
          <w:szCs w:val="24"/>
        </w:rPr>
        <w:t>.</w:t>
      </w:r>
      <w:proofErr w:type="spellStart"/>
      <w:r w:rsidR="00C76FBE">
        <w:rPr>
          <w:rFonts w:ascii="GHEA Grapalat" w:hAnsi="GHEA Grapalat"/>
          <w:sz w:val="24"/>
          <w:szCs w:val="24"/>
          <w:lang w:val="en-US"/>
        </w:rPr>
        <w:t>simonyan</w:t>
      </w:r>
      <w:proofErr w:type="spellEnd"/>
      <w:r w:rsidR="00C76FBE" w:rsidRPr="00C76FBE">
        <w:rPr>
          <w:rFonts w:ascii="GHEA Grapalat" w:hAnsi="GHEA Grapalat"/>
          <w:sz w:val="24"/>
          <w:szCs w:val="24"/>
        </w:rPr>
        <w:t>.89@</w:t>
      </w:r>
      <w:r w:rsidR="00C76FBE">
        <w:rPr>
          <w:rFonts w:ascii="GHEA Grapalat" w:hAnsi="GHEA Grapalat"/>
          <w:sz w:val="24"/>
          <w:szCs w:val="24"/>
          <w:lang w:val="en-US"/>
        </w:rPr>
        <w:t>mail</w:t>
      </w:r>
      <w:r w:rsidR="00C76FBE" w:rsidRPr="00C76FBE">
        <w:rPr>
          <w:rFonts w:ascii="GHEA Grapalat" w:hAnsi="GHEA Grapalat"/>
          <w:sz w:val="24"/>
          <w:szCs w:val="24"/>
        </w:rPr>
        <w:t>.</w:t>
      </w:r>
      <w:proofErr w:type="spellStart"/>
      <w:r w:rsidR="00C76FBE">
        <w:rPr>
          <w:rFonts w:ascii="GHEA Grapalat" w:hAnsi="GHEA Grapalat"/>
          <w:sz w:val="24"/>
          <w:szCs w:val="24"/>
          <w:lang w:val="en-US"/>
        </w:rPr>
        <w:t>ru</w:t>
      </w:r>
      <w:proofErr w:type="spellEnd"/>
      <w:r w:rsidRPr="009044F1">
        <w:rPr>
          <w:rFonts w:ascii="GHEA Grapalat" w:hAnsi="GHEA Grapalat"/>
          <w:sz w:val="24"/>
          <w:szCs w:val="24"/>
        </w:rPr>
        <w:t>".</w:t>
      </w:r>
    </w:p>
    <w:p w14:paraId="4AC1E554" w14:textId="77777777"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0B879346" w14:textId="77777777" w:rsidR="00096865" w:rsidRPr="009044F1" w:rsidRDefault="00096865" w:rsidP="00B46D58">
      <w:pPr>
        <w:pStyle w:val="3"/>
        <w:keepNext w:val="0"/>
        <w:widowControl w:val="0"/>
        <w:spacing w:after="160" w:line="240" w:lineRule="auto"/>
        <w:rPr>
          <w:rFonts w:ascii="GHEA Grapalat" w:hAnsi="GHEA Grapalat"/>
          <w:sz w:val="24"/>
          <w:szCs w:val="24"/>
        </w:rPr>
      </w:pPr>
    </w:p>
    <w:p w14:paraId="6B298A0B"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33A1A8E1" w14:textId="557C9C0F" w:rsidR="00096865" w:rsidRPr="009044F1"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w:t>
      </w:r>
      <w:r w:rsidR="00C76FBE" w:rsidRPr="00C76FBE">
        <w:rPr>
          <w:rFonts w:ascii="GHEA Grapalat" w:hAnsi="GHEA Grapalat"/>
          <w:i w:val="0"/>
          <w:sz w:val="24"/>
          <w:szCs w:val="24"/>
        </w:rPr>
        <w:t xml:space="preserve">_продуктов питания </w:t>
      </w:r>
      <w:r w:rsidRPr="009044F1">
        <w:rPr>
          <w:rFonts w:ascii="GHEA Grapalat" w:hAnsi="GHEA Grapalat"/>
          <w:i w:val="0"/>
          <w:sz w:val="24"/>
          <w:szCs w:val="24"/>
        </w:rPr>
        <w:t>" (далее — также товар) для нужд "</w:t>
      </w:r>
      <w:r w:rsidR="00C76FBE" w:rsidRPr="00C76FBE">
        <w:rPr>
          <w:rFonts w:ascii="GHEA Grapalat" w:hAnsi="GHEA Grapalat" w:cs="Times Armenian"/>
          <w:b/>
          <w:bCs/>
          <w:lang w:val="hy-AM"/>
        </w:rPr>
        <w:t xml:space="preserve"> </w:t>
      </w:r>
      <w:r w:rsidR="007238FD">
        <w:rPr>
          <w:rFonts w:ascii="Sylfaen" w:hAnsi="Sylfaen" w:cs="Times Armenian"/>
          <w:b/>
          <w:bCs/>
          <w:lang w:val="hy-AM"/>
        </w:rPr>
        <w:t>«</w:t>
      </w:r>
      <w:proofErr w:type="gramStart"/>
      <w:r w:rsidR="00C76FBE" w:rsidRPr="001A250F">
        <w:rPr>
          <w:rFonts w:ascii="GHEA Grapalat" w:hAnsi="GHEA Grapalat" w:cs="Times Armenian"/>
          <w:b/>
          <w:bCs/>
          <w:lang w:val="hy-AM"/>
        </w:rPr>
        <w:t>Ջրվեժ  ՀԱՄԱՅՆՔԻ</w:t>
      </w:r>
      <w:proofErr w:type="gramEnd"/>
      <w:r w:rsidR="00C76FBE" w:rsidRPr="001A250F">
        <w:rPr>
          <w:rFonts w:ascii="GHEA Grapalat" w:hAnsi="GHEA Grapalat" w:cs="Times Armenian"/>
          <w:b/>
          <w:bCs/>
          <w:lang w:val="hy-AM"/>
        </w:rPr>
        <w:t xml:space="preserve"> </w:t>
      </w:r>
      <w:r w:rsidR="0063684F">
        <w:rPr>
          <w:rFonts w:ascii="GHEA Grapalat" w:hAnsi="GHEA Grapalat" w:cs="Times Armenian"/>
          <w:b/>
          <w:bCs/>
          <w:lang w:val="hy-AM"/>
        </w:rPr>
        <w:t>ԶՈՎՔ</w:t>
      </w:r>
      <w:r w:rsidR="00C76FBE" w:rsidRPr="001A250F">
        <w:rPr>
          <w:rFonts w:ascii="GHEA Grapalat" w:hAnsi="GHEA Grapalat" w:cs="Times Armenian"/>
          <w:b/>
          <w:bCs/>
          <w:lang w:val="hy-AM"/>
        </w:rPr>
        <w:t xml:space="preserve"> ԳՅՈՒՂԻ ՄԱՆԿԱՊԱՐՏԵԶ</w:t>
      </w:r>
      <w:r w:rsidR="00C76FBE" w:rsidRPr="001A250F">
        <w:rPr>
          <w:rFonts w:ascii="GHEA Grapalat" w:hAnsi="GHEA Grapalat" w:cs="Sylfaen"/>
          <w:b/>
          <w:bCs/>
          <w:lang w:val="af-ZA"/>
        </w:rPr>
        <w:t>»</w:t>
      </w:r>
      <w:r w:rsidR="00C76FBE" w:rsidRPr="001A250F">
        <w:rPr>
          <w:rFonts w:ascii="GHEA Grapalat" w:hAnsi="GHEA Grapalat" w:cs="Sylfaen"/>
          <w:b/>
          <w:bCs/>
          <w:lang w:val="hy-AM"/>
        </w:rPr>
        <w:t xml:space="preserve"> ՆՈՒՀ   </w:t>
      </w:r>
      <w:r w:rsidRPr="009044F1">
        <w:rPr>
          <w:rFonts w:ascii="GHEA Grapalat" w:hAnsi="GHEA Grapalat"/>
          <w:i w:val="0"/>
          <w:sz w:val="24"/>
          <w:szCs w:val="24"/>
        </w:rPr>
        <w:t>", которые сгруппированы в лоты "</w:t>
      </w:r>
      <w:r w:rsidR="00C76FBE" w:rsidRPr="00C76FBE">
        <w:rPr>
          <w:rFonts w:ascii="GHEA Grapalat" w:hAnsi="GHEA Grapalat"/>
          <w:i w:val="0"/>
          <w:sz w:val="24"/>
          <w:szCs w:val="24"/>
        </w:rPr>
        <w:t>71</w:t>
      </w:r>
      <w:r w:rsidRPr="009044F1">
        <w:rPr>
          <w:rFonts w:ascii="GHEA Grapalat" w:hAnsi="GHEA Grapalat"/>
          <w:i w:val="0"/>
          <w:sz w:val="24"/>
          <w:szCs w:val="24"/>
        </w:rPr>
        <w:t>лотов":</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
      <w:tr w:rsidR="00AD432A" w:rsidRPr="009044F1" w14:paraId="2E7271BB" w14:textId="77777777" w:rsidTr="00AD432A">
        <w:trPr>
          <w:jc w:val="center"/>
        </w:trPr>
        <w:tc>
          <w:tcPr>
            <w:tcW w:w="2776" w:type="dxa"/>
            <w:gridSpan w:val="2"/>
            <w:vAlign w:val="center"/>
          </w:tcPr>
          <w:p w14:paraId="5BD89455" w14:textId="77777777" w:rsidR="00AD432A" w:rsidRPr="00C53648" w:rsidRDefault="00AD432A" w:rsidP="00B46D58">
            <w:pPr>
              <w:pStyle w:val="23"/>
              <w:widowControl w:val="0"/>
              <w:spacing w:after="120" w:line="240" w:lineRule="auto"/>
              <w:ind w:firstLine="0"/>
              <w:jc w:val="center"/>
              <w:rPr>
                <w:rFonts w:ascii="GHEA Grapalat" w:hAnsi="GHEA Grapalat"/>
                <w:b/>
                <w:i/>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458" w:type="dxa"/>
            <w:vMerge w:val="restart"/>
            <w:vAlign w:val="center"/>
          </w:tcPr>
          <w:p w14:paraId="1EBF5D7E" w14:textId="77777777" w:rsidR="00AD432A" w:rsidRPr="00C53648" w:rsidRDefault="00AD432A" w:rsidP="00B46D58">
            <w:pPr>
              <w:pStyle w:val="23"/>
              <w:widowControl w:val="0"/>
              <w:spacing w:after="120" w:line="240" w:lineRule="auto"/>
              <w:ind w:firstLine="0"/>
              <w:jc w:val="center"/>
              <w:rPr>
                <w:rFonts w:ascii="GHEA Grapalat" w:hAnsi="GHEA Grapalat"/>
                <w:b/>
                <w:i/>
                <w:sz w:val="24"/>
                <w:szCs w:val="24"/>
              </w:rPr>
            </w:pPr>
            <w:r w:rsidRPr="009044F1">
              <w:rPr>
                <w:rFonts w:ascii="GHEA Grapalat" w:hAnsi="GHEA Grapalat"/>
                <w:b/>
                <w:i/>
                <w:sz w:val="24"/>
                <w:szCs w:val="24"/>
              </w:rPr>
              <w:t>Наименование лота</w:t>
            </w:r>
          </w:p>
        </w:tc>
      </w:tr>
      <w:tr w:rsidR="00AD432A" w:rsidRPr="009044F1" w14:paraId="32FC9CC2" w14:textId="77777777" w:rsidTr="00AD432A">
        <w:trPr>
          <w:jc w:val="center"/>
        </w:trPr>
        <w:tc>
          <w:tcPr>
            <w:tcW w:w="1530" w:type="dxa"/>
            <w:vAlign w:val="center"/>
          </w:tcPr>
          <w:p w14:paraId="7781ED4B" w14:textId="77777777" w:rsidR="00AD432A" w:rsidRPr="009044F1" w:rsidRDefault="00AD432A"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246" w:type="dxa"/>
            <w:vAlign w:val="center"/>
          </w:tcPr>
          <w:p w14:paraId="4E7958B2" w14:textId="77777777" w:rsidR="00AD432A" w:rsidRPr="00C53648" w:rsidRDefault="00C53648" w:rsidP="00B46D58">
            <w:pPr>
              <w:pStyle w:val="23"/>
              <w:widowControl w:val="0"/>
              <w:spacing w:after="120" w:line="240" w:lineRule="auto"/>
              <w:ind w:firstLine="0"/>
              <w:jc w:val="center"/>
              <w:rPr>
                <w:rFonts w:ascii="GHEA Grapalat" w:hAnsi="GHEA Grapalat"/>
                <w:b/>
                <w:i/>
                <w:sz w:val="24"/>
                <w:szCs w:val="24"/>
              </w:rPr>
            </w:pPr>
            <w:r w:rsidRPr="00C53648">
              <w:rPr>
                <w:rFonts w:ascii="GHEA Grapalat" w:hAnsi="GHEA Grapalat"/>
                <w:b/>
                <w:i/>
                <w:sz w:val="24"/>
                <w:szCs w:val="24"/>
              </w:rPr>
              <w:t>Цена закупки</w:t>
            </w:r>
          </w:p>
        </w:tc>
        <w:tc>
          <w:tcPr>
            <w:tcW w:w="6458" w:type="dxa"/>
            <w:vMerge/>
            <w:vAlign w:val="center"/>
          </w:tcPr>
          <w:p w14:paraId="204C87A6" w14:textId="77777777" w:rsidR="00AD432A" w:rsidRPr="00C53648" w:rsidRDefault="00AD432A" w:rsidP="00B46D58">
            <w:pPr>
              <w:pStyle w:val="23"/>
              <w:widowControl w:val="0"/>
              <w:spacing w:after="120" w:line="240" w:lineRule="auto"/>
              <w:ind w:firstLine="0"/>
              <w:rPr>
                <w:rFonts w:ascii="GHEA Grapalat" w:hAnsi="GHEA Grapalat"/>
                <w:b/>
                <w:i/>
                <w:sz w:val="24"/>
                <w:szCs w:val="24"/>
              </w:rPr>
            </w:pPr>
          </w:p>
        </w:tc>
      </w:tr>
      <w:tr w:rsidR="00EE3C18" w:rsidRPr="009044F1" w14:paraId="7E9F23A9" w14:textId="77777777" w:rsidTr="00AD432A">
        <w:trPr>
          <w:jc w:val="center"/>
        </w:trPr>
        <w:tc>
          <w:tcPr>
            <w:tcW w:w="1530" w:type="dxa"/>
            <w:vAlign w:val="center"/>
          </w:tcPr>
          <w:p w14:paraId="26FCC5B0" w14:textId="1695057A" w:rsidR="00EE3C18" w:rsidRPr="00EE3C18" w:rsidRDefault="00EE3C18" w:rsidP="00EE3C18">
            <w:pPr>
              <w:pStyle w:val="23"/>
              <w:widowControl w:val="0"/>
              <w:spacing w:after="120" w:line="240" w:lineRule="auto"/>
              <w:ind w:firstLine="0"/>
              <w:jc w:val="center"/>
              <w:rPr>
                <w:rFonts w:ascii="GHEA Grapalat" w:hAnsi="GHEA Grapalat"/>
                <w:sz w:val="24"/>
                <w:szCs w:val="24"/>
                <w:lang w:val="hy-AM"/>
              </w:rPr>
            </w:pPr>
            <w:r>
              <w:rPr>
                <w:rFonts w:ascii="GHEA Grapalat" w:hAnsi="GHEA Grapalat"/>
                <w:sz w:val="16"/>
                <w:lang w:val="hy-AM"/>
              </w:rPr>
              <w:t>1</w:t>
            </w:r>
          </w:p>
        </w:tc>
        <w:tc>
          <w:tcPr>
            <w:tcW w:w="1246" w:type="dxa"/>
            <w:vAlign w:val="center"/>
          </w:tcPr>
          <w:p w14:paraId="4A38C59B" w14:textId="7CC9403E" w:rsidR="00EE3C18" w:rsidRPr="00A05DC6" w:rsidRDefault="00EE3C18" w:rsidP="00EE3C18">
            <w:pPr>
              <w:pStyle w:val="23"/>
              <w:widowControl w:val="0"/>
              <w:spacing w:after="120" w:line="240" w:lineRule="auto"/>
              <w:ind w:firstLine="0"/>
              <w:jc w:val="center"/>
              <w:rPr>
                <w:rFonts w:ascii="GHEA Grapalat" w:hAnsi="GHEA Grapalat"/>
              </w:rPr>
            </w:pPr>
            <w:r w:rsidRPr="00A05DC6">
              <w:rPr>
                <w:rFonts w:ascii="GHEA Grapalat" w:hAnsi="GHEA Grapalat"/>
                <w:lang w:val="hy-AM"/>
              </w:rPr>
              <w:t>252 000</w:t>
            </w:r>
          </w:p>
        </w:tc>
        <w:tc>
          <w:tcPr>
            <w:tcW w:w="6458" w:type="dxa"/>
            <w:vAlign w:val="center"/>
          </w:tcPr>
          <w:p w14:paraId="7F01AEE3" w14:textId="0750D818" w:rsidR="00EE3C18" w:rsidRPr="009044F1" w:rsidRDefault="00EE3C18" w:rsidP="00EE3C18">
            <w:pPr>
              <w:pStyle w:val="23"/>
              <w:widowControl w:val="0"/>
              <w:spacing w:after="120" w:line="240" w:lineRule="auto"/>
              <w:ind w:firstLine="0"/>
              <w:rPr>
                <w:rFonts w:ascii="GHEA Grapalat" w:hAnsi="GHEA Grapalat"/>
                <w:sz w:val="24"/>
                <w:szCs w:val="24"/>
              </w:rPr>
            </w:pPr>
            <w:r w:rsidRPr="002D363B">
              <w:rPr>
                <w:rFonts w:ascii="GHEA Grapalat" w:hAnsi="GHEA Grapalat"/>
                <w:sz w:val="24"/>
                <w:szCs w:val="24"/>
                <w:u w:val="single"/>
              </w:rPr>
              <w:t>масло</w:t>
            </w:r>
          </w:p>
        </w:tc>
      </w:tr>
      <w:tr w:rsidR="00EE3C18" w:rsidRPr="009044F1" w14:paraId="42A9E679" w14:textId="77777777" w:rsidTr="00AD432A">
        <w:trPr>
          <w:jc w:val="center"/>
        </w:trPr>
        <w:tc>
          <w:tcPr>
            <w:tcW w:w="1530" w:type="dxa"/>
            <w:vAlign w:val="center"/>
          </w:tcPr>
          <w:p w14:paraId="031F5584" w14:textId="08C546C5" w:rsidR="00EE3C18" w:rsidRPr="009044F1" w:rsidRDefault="00EE3C18" w:rsidP="00EE3C18">
            <w:pPr>
              <w:pStyle w:val="23"/>
              <w:widowControl w:val="0"/>
              <w:spacing w:after="120" w:line="240" w:lineRule="auto"/>
              <w:ind w:firstLine="0"/>
              <w:jc w:val="center"/>
              <w:rPr>
                <w:rFonts w:ascii="GHEA Grapalat" w:hAnsi="GHEA Grapalat"/>
                <w:sz w:val="24"/>
                <w:szCs w:val="24"/>
              </w:rPr>
            </w:pPr>
            <w:r>
              <w:rPr>
                <w:rFonts w:ascii="GHEA Grapalat" w:hAnsi="GHEA Grapalat"/>
                <w:lang w:val="hy-AM"/>
              </w:rPr>
              <w:t>2</w:t>
            </w:r>
          </w:p>
        </w:tc>
        <w:tc>
          <w:tcPr>
            <w:tcW w:w="1246" w:type="dxa"/>
            <w:vAlign w:val="center"/>
          </w:tcPr>
          <w:p w14:paraId="64204E91" w14:textId="11510E79" w:rsidR="00EE3C18" w:rsidRPr="009044F1" w:rsidRDefault="00EE3C18" w:rsidP="00EE3C18">
            <w:pPr>
              <w:pStyle w:val="23"/>
              <w:widowControl w:val="0"/>
              <w:spacing w:after="120" w:line="240" w:lineRule="auto"/>
              <w:ind w:firstLine="0"/>
              <w:jc w:val="center"/>
              <w:rPr>
                <w:rFonts w:ascii="GHEA Grapalat" w:hAnsi="GHEA Grapalat"/>
                <w:sz w:val="24"/>
                <w:szCs w:val="24"/>
              </w:rPr>
            </w:pPr>
            <w:r>
              <w:rPr>
                <w:rFonts w:ascii="GHEA Grapalat" w:hAnsi="GHEA Grapalat"/>
                <w:lang w:val="hy-AM"/>
              </w:rPr>
              <w:t>378 000</w:t>
            </w:r>
          </w:p>
        </w:tc>
        <w:tc>
          <w:tcPr>
            <w:tcW w:w="6458" w:type="dxa"/>
            <w:vAlign w:val="center"/>
          </w:tcPr>
          <w:p w14:paraId="4672F18F" w14:textId="232F32D5" w:rsidR="00EE3C18" w:rsidRPr="009044F1" w:rsidRDefault="00EE3C18" w:rsidP="00EE3C18">
            <w:pPr>
              <w:pStyle w:val="23"/>
              <w:widowControl w:val="0"/>
              <w:spacing w:after="120" w:line="240" w:lineRule="auto"/>
              <w:ind w:firstLine="0"/>
              <w:rPr>
                <w:rFonts w:ascii="GHEA Grapalat" w:hAnsi="GHEA Grapalat"/>
                <w:sz w:val="24"/>
                <w:szCs w:val="24"/>
              </w:rPr>
            </w:pPr>
            <w:r w:rsidRPr="002D363B">
              <w:rPr>
                <w:rFonts w:ascii="GHEA Grapalat" w:hAnsi="GHEA Grapalat"/>
                <w:sz w:val="24"/>
                <w:szCs w:val="24"/>
              </w:rPr>
              <w:t>говядина</w:t>
            </w:r>
          </w:p>
        </w:tc>
      </w:tr>
      <w:tr w:rsidR="00EE3C18" w:rsidRPr="009044F1" w14:paraId="2C0221A5" w14:textId="77777777" w:rsidTr="00AD432A">
        <w:trPr>
          <w:jc w:val="center"/>
        </w:trPr>
        <w:tc>
          <w:tcPr>
            <w:tcW w:w="1530" w:type="dxa"/>
            <w:vAlign w:val="center"/>
          </w:tcPr>
          <w:p w14:paraId="6C1ED8B1" w14:textId="7E36B0A2" w:rsidR="00EE3C18" w:rsidRPr="009044F1" w:rsidRDefault="00EE3C18" w:rsidP="00EE3C18">
            <w:pPr>
              <w:pStyle w:val="23"/>
              <w:widowControl w:val="0"/>
              <w:spacing w:after="120" w:line="240" w:lineRule="auto"/>
              <w:ind w:firstLine="0"/>
              <w:jc w:val="center"/>
              <w:rPr>
                <w:rFonts w:ascii="GHEA Grapalat" w:hAnsi="GHEA Grapalat"/>
                <w:sz w:val="24"/>
                <w:szCs w:val="24"/>
              </w:rPr>
            </w:pPr>
            <w:r>
              <w:rPr>
                <w:rFonts w:ascii="GHEA Grapalat" w:hAnsi="GHEA Grapalat"/>
                <w:lang w:val="hy-AM"/>
              </w:rPr>
              <w:t>3</w:t>
            </w:r>
          </w:p>
        </w:tc>
        <w:tc>
          <w:tcPr>
            <w:tcW w:w="1246" w:type="dxa"/>
            <w:vAlign w:val="center"/>
          </w:tcPr>
          <w:p w14:paraId="766BF9EE" w14:textId="6A6778D0" w:rsidR="00EE3C18" w:rsidRPr="009044F1" w:rsidRDefault="00EE3C18" w:rsidP="00EE3C18">
            <w:pPr>
              <w:pStyle w:val="23"/>
              <w:widowControl w:val="0"/>
              <w:spacing w:after="120" w:line="240" w:lineRule="auto"/>
              <w:ind w:firstLine="0"/>
              <w:jc w:val="center"/>
              <w:rPr>
                <w:rFonts w:ascii="GHEA Grapalat" w:hAnsi="GHEA Grapalat"/>
                <w:sz w:val="24"/>
                <w:szCs w:val="24"/>
              </w:rPr>
            </w:pPr>
            <w:r>
              <w:rPr>
                <w:rFonts w:ascii="GHEA Grapalat" w:hAnsi="GHEA Grapalat"/>
                <w:lang w:val="hy-AM"/>
              </w:rPr>
              <w:t>378 000</w:t>
            </w:r>
          </w:p>
        </w:tc>
        <w:tc>
          <w:tcPr>
            <w:tcW w:w="6458" w:type="dxa"/>
            <w:vAlign w:val="center"/>
          </w:tcPr>
          <w:p w14:paraId="27601493" w14:textId="56F1318B" w:rsidR="00EE3C18" w:rsidRPr="009044F1" w:rsidRDefault="00EE3C18" w:rsidP="00EE3C18">
            <w:pPr>
              <w:pStyle w:val="23"/>
              <w:widowControl w:val="0"/>
              <w:spacing w:after="120" w:line="240" w:lineRule="auto"/>
              <w:ind w:firstLine="0"/>
              <w:rPr>
                <w:rFonts w:ascii="GHEA Grapalat" w:hAnsi="GHEA Grapalat"/>
                <w:sz w:val="24"/>
                <w:szCs w:val="24"/>
              </w:rPr>
            </w:pPr>
            <w:r w:rsidRPr="002D363B">
              <w:rPr>
                <w:rFonts w:ascii="GHEA Grapalat" w:hAnsi="GHEA Grapalat"/>
                <w:sz w:val="24"/>
                <w:szCs w:val="24"/>
              </w:rPr>
              <w:t>хлеб</w:t>
            </w:r>
          </w:p>
        </w:tc>
      </w:tr>
      <w:tr w:rsidR="00EE3C18" w:rsidRPr="009044F1" w14:paraId="726C2B38" w14:textId="77777777" w:rsidTr="00AD432A">
        <w:trPr>
          <w:jc w:val="center"/>
        </w:trPr>
        <w:tc>
          <w:tcPr>
            <w:tcW w:w="1530" w:type="dxa"/>
            <w:vAlign w:val="center"/>
          </w:tcPr>
          <w:p w14:paraId="6B202AA5" w14:textId="06B59252" w:rsidR="00EE3C18" w:rsidRPr="009044F1" w:rsidRDefault="00EE3C18" w:rsidP="00EE3C18">
            <w:pPr>
              <w:pStyle w:val="23"/>
              <w:widowControl w:val="0"/>
              <w:spacing w:after="120" w:line="240" w:lineRule="auto"/>
              <w:ind w:firstLine="0"/>
              <w:jc w:val="center"/>
              <w:rPr>
                <w:rFonts w:ascii="GHEA Grapalat" w:hAnsi="GHEA Grapalat"/>
                <w:sz w:val="24"/>
                <w:szCs w:val="24"/>
              </w:rPr>
            </w:pPr>
            <w:r>
              <w:rPr>
                <w:rFonts w:ascii="GHEA Grapalat" w:hAnsi="GHEA Grapalat"/>
                <w:lang w:val="hy-AM"/>
              </w:rPr>
              <w:t>4</w:t>
            </w:r>
          </w:p>
        </w:tc>
        <w:tc>
          <w:tcPr>
            <w:tcW w:w="1246" w:type="dxa"/>
            <w:vAlign w:val="center"/>
          </w:tcPr>
          <w:p w14:paraId="4C10E8A9" w14:textId="7E6A5383" w:rsidR="00EE3C18" w:rsidRPr="009044F1" w:rsidRDefault="00EE3C18" w:rsidP="00EE3C18">
            <w:pPr>
              <w:pStyle w:val="23"/>
              <w:widowControl w:val="0"/>
              <w:spacing w:after="120" w:line="240" w:lineRule="auto"/>
              <w:ind w:firstLine="0"/>
              <w:jc w:val="center"/>
              <w:rPr>
                <w:rFonts w:ascii="GHEA Grapalat" w:hAnsi="GHEA Grapalat"/>
                <w:sz w:val="24"/>
                <w:szCs w:val="24"/>
              </w:rPr>
            </w:pPr>
            <w:r w:rsidRPr="007A531F">
              <w:rPr>
                <w:rFonts w:ascii="GHEA Grapalat" w:hAnsi="GHEA Grapalat"/>
                <w:lang w:val="hy-AM"/>
              </w:rPr>
              <w:t>280 000</w:t>
            </w:r>
          </w:p>
        </w:tc>
        <w:tc>
          <w:tcPr>
            <w:tcW w:w="6458" w:type="dxa"/>
            <w:vAlign w:val="center"/>
          </w:tcPr>
          <w:p w14:paraId="3FBA8AD0" w14:textId="3F71AB25" w:rsidR="00EE3C18" w:rsidRPr="009044F1" w:rsidRDefault="00EE3C18" w:rsidP="00EE3C18">
            <w:pPr>
              <w:pStyle w:val="23"/>
              <w:widowControl w:val="0"/>
              <w:spacing w:after="120" w:line="240" w:lineRule="auto"/>
              <w:ind w:firstLine="0"/>
              <w:rPr>
                <w:rFonts w:ascii="GHEA Grapalat" w:hAnsi="GHEA Grapalat"/>
                <w:sz w:val="24"/>
                <w:szCs w:val="24"/>
              </w:rPr>
            </w:pPr>
            <w:r w:rsidRPr="002D363B">
              <w:rPr>
                <w:rFonts w:ascii="GHEA Grapalat" w:hAnsi="GHEA Grapalat"/>
                <w:sz w:val="24"/>
                <w:szCs w:val="24"/>
              </w:rPr>
              <w:t>куриная грудка</w:t>
            </w:r>
          </w:p>
        </w:tc>
      </w:tr>
      <w:tr w:rsidR="00EE3C18" w:rsidRPr="009044F1" w14:paraId="72290FB3" w14:textId="77777777" w:rsidTr="00AD432A">
        <w:trPr>
          <w:jc w:val="center"/>
        </w:trPr>
        <w:tc>
          <w:tcPr>
            <w:tcW w:w="1530" w:type="dxa"/>
            <w:vAlign w:val="center"/>
          </w:tcPr>
          <w:p w14:paraId="20738555" w14:textId="68A806A6" w:rsidR="00EE3C18" w:rsidRPr="009044F1" w:rsidRDefault="00EE3C18" w:rsidP="00EE3C18">
            <w:pPr>
              <w:pStyle w:val="23"/>
              <w:widowControl w:val="0"/>
              <w:spacing w:after="120" w:line="240" w:lineRule="auto"/>
              <w:ind w:firstLine="0"/>
              <w:jc w:val="center"/>
              <w:rPr>
                <w:rFonts w:ascii="GHEA Grapalat" w:hAnsi="GHEA Grapalat"/>
                <w:sz w:val="24"/>
                <w:szCs w:val="24"/>
              </w:rPr>
            </w:pPr>
            <w:r>
              <w:rPr>
                <w:rFonts w:ascii="GHEA Grapalat" w:hAnsi="GHEA Grapalat"/>
                <w:lang w:val="hy-AM"/>
              </w:rPr>
              <w:t>5</w:t>
            </w:r>
          </w:p>
        </w:tc>
        <w:tc>
          <w:tcPr>
            <w:tcW w:w="1246" w:type="dxa"/>
            <w:vAlign w:val="center"/>
          </w:tcPr>
          <w:p w14:paraId="0ACEE40D" w14:textId="79B3FC40" w:rsidR="00EE3C18" w:rsidRPr="009044F1" w:rsidRDefault="00EE3C18" w:rsidP="00EE3C18">
            <w:pPr>
              <w:pStyle w:val="23"/>
              <w:widowControl w:val="0"/>
              <w:spacing w:after="120" w:line="240" w:lineRule="auto"/>
              <w:ind w:firstLine="0"/>
              <w:jc w:val="center"/>
              <w:rPr>
                <w:rFonts w:ascii="GHEA Grapalat" w:hAnsi="GHEA Grapalat"/>
                <w:sz w:val="24"/>
                <w:szCs w:val="24"/>
              </w:rPr>
            </w:pPr>
            <w:r w:rsidRPr="007A531F">
              <w:rPr>
                <w:rFonts w:ascii="GHEA Grapalat" w:hAnsi="GHEA Grapalat"/>
                <w:lang w:val="hy-AM"/>
              </w:rPr>
              <w:t>15 750</w:t>
            </w:r>
          </w:p>
        </w:tc>
        <w:tc>
          <w:tcPr>
            <w:tcW w:w="6458" w:type="dxa"/>
            <w:vAlign w:val="center"/>
          </w:tcPr>
          <w:p w14:paraId="3E0F75DA" w14:textId="71E14BB9" w:rsidR="00EE3C18" w:rsidRPr="009044F1" w:rsidRDefault="00EE3C18" w:rsidP="00EE3C18">
            <w:pPr>
              <w:pStyle w:val="23"/>
              <w:widowControl w:val="0"/>
              <w:spacing w:after="120" w:line="240" w:lineRule="auto"/>
              <w:ind w:firstLine="0"/>
              <w:rPr>
                <w:rFonts w:ascii="GHEA Grapalat" w:hAnsi="GHEA Grapalat"/>
                <w:sz w:val="24"/>
                <w:szCs w:val="24"/>
              </w:rPr>
            </w:pPr>
            <w:r w:rsidRPr="00E21095">
              <w:rPr>
                <w:rFonts w:ascii="GHEA Grapalat" w:hAnsi="GHEA Grapalat"/>
                <w:sz w:val="24"/>
                <w:szCs w:val="24"/>
              </w:rPr>
              <w:t>морковь</w:t>
            </w:r>
          </w:p>
        </w:tc>
      </w:tr>
      <w:tr w:rsidR="00EE3C18" w:rsidRPr="009044F1" w14:paraId="3832CB8A" w14:textId="77777777" w:rsidTr="00AD432A">
        <w:trPr>
          <w:jc w:val="center"/>
        </w:trPr>
        <w:tc>
          <w:tcPr>
            <w:tcW w:w="1530" w:type="dxa"/>
            <w:vAlign w:val="center"/>
          </w:tcPr>
          <w:p w14:paraId="2C4C2843" w14:textId="6ADC27AA" w:rsidR="00EE3C18" w:rsidRPr="009044F1" w:rsidRDefault="00EE3C18" w:rsidP="00EE3C18">
            <w:pPr>
              <w:pStyle w:val="23"/>
              <w:widowControl w:val="0"/>
              <w:spacing w:after="120" w:line="240" w:lineRule="auto"/>
              <w:ind w:firstLine="0"/>
              <w:jc w:val="center"/>
              <w:rPr>
                <w:rFonts w:ascii="GHEA Grapalat" w:hAnsi="GHEA Grapalat"/>
                <w:sz w:val="24"/>
                <w:szCs w:val="24"/>
              </w:rPr>
            </w:pPr>
            <w:r>
              <w:rPr>
                <w:rFonts w:ascii="GHEA Grapalat" w:hAnsi="GHEA Grapalat"/>
                <w:lang w:val="hy-AM"/>
              </w:rPr>
              <w:t>6</w:t>
            </w:r>
          </w:p>
        </w:tc>
        <w:tc>
          <w:tcPr>
            <w:tcW w:w="1246" w:type="dxa"/>
            <w:vAlign w:val="center"/>
          </w:tcPr>
          <w:p w14:paraId="00B14AEA" w14:textId="408A05EB" w:rsidR="00EE3C18" w:rsidRPr="009044F1" w:rsidRDefault="00EE3C18" w:rsidP="00EE3C18">
            <w:pPr>
              <w:pStyle w:val="23"/>
              <w:widowControl w:val="0"/>
              <w:spacing w:after="120" w:line="240" w:lineRule="auto"/>
              <w:ind w:firstLine="0"/>
              <w:jc w:val="center"/>
              <w:rPr>
                <w:rFonts w:ascii="GHEA Grapalat" w:hAnsi="GHEA Grapalat"/>
                <w:sz w:val="24"/>
                <w:szCs w:val="24"/>
              </w:rPr>
            </w:pPr>
            <w:r w:rsidRPr="007A531F">
              <w:rPr>
                <w:rFonts w:ascii="GHEA Grapalat" w:hAnsi="GHEA Grapalat"/>
              </w:rPr>
              <w:t>6</w:t>
            </w:r>
            <w:r w:rsidRPr="007A531F">
              <w:rPr>
                <w:rFonts w:ascii="GHEA Grapalat" w:hAnsi="GHEA Grapalat"/>
                <w:lang w:val="hy-AM"/>
              </w:rPr>
              <w:t>4</w:t>
            </w:r>
            <w:r w:rsidRPr="007A531F">
              <w:rPr>
                <w:rFonts w:ascii="GHEA Grapalat" w:hAnsi="GHEA Grapalat"/>
              </w:rPr>
              <w:t xml:space="preserve"> 000</w:t>
            </w:r>
          </w:p>
        </w:tc>
        <w:tc>
          <w:tcPr>
            <w:tcW w:w="6458" w:type="dxa"/>
            <w:vAlign w:val="center"/>
          </w:tcPr>
          <w:p w14:paraId="2C93ABCE" w14:textId="523AA0FF" w:rsidR="00EE3C18" w:rsidRPr="009044F1" w:rsidRDefault="00EE3C18" w:rsidP="00EE3C18">
            <w:pPr>
              <w:pStyle w:val="23"/>
              <w:widowControl w:val="0"/>
              <w:spacing w:after="120" w:line="240" w:lineRule="auto"/>
              <w:ind w:firstLine="0"/>
              <w:rPr>
                <w:rFonts w:ascii="GHEA Grapalat" w:hAnsi="GHEA Grapalat"/>
                <w:sz w:val="24"/>
                <w:szCs w:val="24"/>
              </w:rPr>
            </w:pPr>
            <w:r w:rsidRPr="00EE3C18">
              <w:rPr>
                <w:rFonts w:ascii="GHEA Grapalat" w:hAnsi="GHEA Grapalat"/>
                <w:sz w:val="24"/>
                <w:szCs w:val="24"/>
              </w:rPr>
              <w:t>шоколадное масло</w:t>
            </w:r>
          </w:p>
        </w:tc>
      </w:tr>
      <w:tr w:rsidR="00EE3C18" w:rsidRPr="009044F1" w14:paraId="3110E802" w14:textId="77777777" w:rsidTr="00AD432A">
        <w:trPr>
          <w:jc w:val="center"/>
        </w:trPr>
        <w:tc>
          <w:tcPr>
            <w:tcW w:w="1530" w:type="dxa"/>
            <w:vAlign w:val="center"/>
          </w:tcPr>
          <w:p w14:paraId="3732ED43" w14:textId="1BF227F7" w:rsidR="00EE3C18" w:rsidRPr="009044F1" w:rsidRDefault="00EE3C18" w:rsidP="00EE3C18">
            <w:pPr>
              <w:pStyle w:val="23"/>
              <w:widowControl w:val="0"/>
              <w:spacing w:after="120" w:line="240" w:lineRule="auto"/>
              <w:ind w:firstLine="0"/>
              <w:jc w:val="center"/>
              <w:rPr>
                <w:rFonts w:ascii="GHEA Grapalat" w:hAnsi="GHEA Grapalat"/>
                <w:sz w:val="24"/>
                <w:szCs w:val="24"/>
              </w:rPr>
            </w:pPr>
            <w:r>
              <w:rPr>
                <w:rFonts w:ascii="GHEA Grapalat" w:hAnsi="GHEA Grapalat"/>
                <w:lang w:val="hy-AM"/>
              </w:rPr>
              <w:t>7</w:t>
            </w:r>
          </w:p>
        </w:tc>
        <w:tc>
          <w:tcPr>
            <w:tcW w:w="1246" w:type="dxa"/>
            <w:vAlign w:val="center"/>
          </w:tcPr>
          <w:p w14:paraId="37C4E1C2" w14:textId="6C0E988D" w:rsidR="00EE3C18" w:rsidRPr="009044F1" w:rsidRDefault="00EE3C18" w:rsidP="00EE3C18">
            <w:pPr>
              <w:pStyle w:val="23"/>
              <w:widowControl w:val="0"/>
              <w:spacing w:after="120" w:line="240" w:lineRule="auto"/>
              <w:ind w:firstLine="0"/>
              <w:jc w:val="center"/>
              <w:rPr>
                <w:rFonts w:ascii="GHEA Grapalat" w:hAnsi="GHEA Grapalat"/>
                <w:sz w:val="24"/>
                <w:szCs w:val="24"/>
              </w:rPr>
            </w:pPr>
            <w:r w:rsidRPr="007A531F">
              <w:rPr>
                <w:rFonts w:ascii="GHEA Grapalat" w:hAnsi="GHEA Grapalat"/>
                <w:lang w:val="hy-AM"/>
              </w:rPr>
              <w:t>34 800</w:t>
            </w:r>
          </w:p>
        </w:tc>
        <w:tc>
          <w:tcPr>
            <w:tcW w:w="6458" w:type="dxa"/>
            <w:vAlign w:val="center"/>
          </w:tcPr>
          <w:p w14:paraId="17158EB8" w14:textId="43218F6D" w:rsidR="00EE3C18" w:rsidRPr="009044F1" w:rsidRDefault="00EE3C18" w:rsidP="00EE3C18">
            <w:pPr>
              <w:pStyle w:val="23"/>
              <w:widowControl w:val="0"/>
              <w:spacing w:after="120" w:line="240" w:lineRule="auto"/>
              <w:ind w:firstLine="0"/>
              <w:rPr>
                <w:rFonts w:ascii="GHEA Grapalat" w:hAnsi="GHEA Grapalat"/>
                <w:sz w:val="24"/>
                <w:szCs w:val="24"/>
              </w:rPr>
            </w:pPr>
            <w:r w:rsidRPr="004D7562">
              <w:rPr>
                <w:rFonts w:ascii="GHEA Grapalat" w:hAnsi="GHEA Grapalat"/>
                <w:sz w:val="24"/>
                <w:szCs w:val="24"/>
              </w:rPr>
              <w:t>Молоко: пастеризованное</w:t>
            </w:r>
          </w:p>
        </w:tc>
      </w:tr>
      <w:tr w:rsidR="00EE3C18" w:rsidRPr="009044F1" w14:paraId="4FD78001" w14:textId="77777777" w:rsidTr="00AD432A">
        <w:trPr>
          <w:jc w:val="center"/>
        </w:trPr>
        <w:tc>
          <w:tcPr>
            <w:tcW w:w="1530" w:type="dxa"/>
            <w:vAlign w:val="center"/>
          </w:tcPr>
          <w:p w14:paraId="777DA648" w14:textId="5546D214" w:rsidR="00EE3C18" w:rsidRPr="009044F1" w:rsidRDefault="00EE3C18" w:rsidP="00EE3C18">
            <w:pPr>
              <w:pStyle w:val="23"/>
              <w:widowControl w:val="0"/>
              <w:spacing w:after="120" w:line="240" w:lineRule="auto"/>
              <w:ind w:firstLine="0"/>
              <w:jc w:val="center"/>
              <w:rPr>
                <w:rFonts w:ascii="GHEA Grapalat" w:hAnsi="GHEA Grapalat"/>
                <w:sz w:val="24"/>
                <w:szCs w:val="24"/>
              </w:rPr>
            </w:pPr>
            <w:r>
              <w:rPr>
                <w:rFonts w:ascii="GHEA Grapalat" w:hAnsi="GHEA Grapalat"/>
                <w:lang w:val="hy-AM"/>
              </w:rPr>
              <w:t>8</w:t>
            </w:r>
          </w:p>
        </w:tc>
        <w:tc>
          <w:tcPr>
            <w:tcW w:w="1246" w:type="dxa"/>
            <w:vAlign w:val="center"/>
          </w:tcPr>
          <w:p w14:paraId="2A610B53" w14:textId="0D80D77D" w:rsidR="00EE3C18" w:rsidRPr="009044F1" w:rsidRDefault="00EE3C18" w:rsidP="00EE3C18">
            <w:pPr>
              <w:pStyle w:val="23"/>
              <w:widowControl w:val="0"/>
              <w:spacing w:after="120" w:line="240" w:lineRule="auto"/>
              <w:ind w:firstLine="0"/>
              <w:jc w:val="center"/>
              <w:rPr>
                <w:rFonts w:ascii="GHEA Grapalat" w:hAnsi="GHEA Grapalat"/>
                <w:sz w:val="24"/>
                <w:szCs w:val="24"/>
              </w:rPr>
            </w:pPr>
            <w:r>
              <w:rPr>
                <w:rFonts w:ascii="GHEA Grapalat" w:hAnsi="GHEA Grapalat"/>
                <w:lang w:val="hy-AM"/>
              </w:rPr>
              <w:t>35 000</w:t>
            </w:r>
          </w:p>
        </w:tc>
        <w:tc>
          <w:tcPr>
            <w:tcW w:w="6458" w:type="dxa"/>
            <w:vAlign w:val="center"/>
          </w:tcPr>
          <w:p w14:paraId="67FC29AB" w14:textId="5275CA26" w:rsidR="00EE3C18" w:rsidRPr="009044F1" w:rsidRDefault="00EE3C18" w:rsidP="00EE3C18">
            <w:pPr>
              <w:pStyle w:val="23"/>
              <w:widowControl w:val="0"/>
              <w:spacing w:after="120" w:line="240" w:lineRule="auto"/>
              <w:ind w:firstLine="0"/>
              <w:rPr>
                <w:rFonts w:ascii="GHEA Grapalat" w:hAnsi="GHEA Grapalat"/>
                <w:sz w:val="24"/>
                <w:szCs w:val="24"/>
              </w:rPr>
            </w:pPr>
            <w:r w:rsidRPr="00E21095">
              <w:rPr>
                <w:rFonts w:ascii="GHEA Grapalat" w:hAnsi="GHEA Grapalat"/>
                <w:sz w:val="24"/>
                <w:szCs w:val="24"/>
              </w:rPr>
              <w:t>Яблоко</w:t>
            </w:r>
          </w:p>
        </w:tc>
      </w:tr>
      <w:tr w:rsidR="00EE3C18" w:rsidRPr="009044F1" w14:paraId="0BE9C4AD" w14:textId="77777777" w:rsidTr="00AD432A">
        <w:trPr>
          <w:jc w:val="center"/>
        </w:trPr>
        <w:tc>
          <w:tcPr>
            <w:tcW w:w="1530" w:type="dxa"/>
            <w:vAlign w:val="center"/>
          </w:tcPr>
          <w:p w14:paraId="4B30D143" w14:textId="582BBAC2" w:rsidR="00EE3C18" w:rsidRPr="00EE3C18" w:rsidRDefault="00EE3C18" w:rsidP="00EE3C18">
            <w:pPr>
              <w:pStyle w:val="23"/>
              <w:widowControl w:val="0"/>
              <w:spacing w:after="120" w:line="240" w:lineRule="auto"/>
              <w:ind w:firstLine="0"/>
              <w:jc w:val="center"/>
              <w:rPr>
                <w:rFonts w:ascii="GHEA Grapalat" w:hAnsi="GHEA Grapalat"/>
                <w:sz w:val="24"/>
                <w:szCs w:val="24"/>
              </w:rPr>
            </w:pPr>
            <w:r>
              <w:rPr>
                <w:rFonts w:ascii="GHEA Grapalat" w:hAnsi="GHEA Grapalat"/>
              </w:rPr>
              <w:t>9</w:t>
            </w:r>
          </w:p>
        </w:tc>
        <w:tc>
          <w:tcPr>
            <w:tcW w:w="1246" w:type="dxa"/>
            <w:vAlign w:val="center"/>
          </w:tcPr>
          <w:p w14:paraId="2AD8C87D" w14:textId="41E5BA3B" w:rsidR="00EE3C18" w:rsidRPr="009044F1" w:rsidRDefault="00EE3C18" w:rsidP="00EE3C18">
            <w:pPr>
              <w:pStyle w:val="23"/>
              <w:widowControl w:val="0"/>
              <w:spacing w:after="120" w:line="240" w:lineRule="auto"/>
              <w:ind w:firstLine="0"/>
              <w:jc w:val="center"/>
              <w:rPr>
                <w:rFonts w:ascii="GHEA Grapalat" w:hAnsi="GHEA Grapalat"/>
                <w:sz w:val="24"/>
                <w:szCs w:val="24"/>
              </w:rPr>
            </w:pPr>
            <w:r>
              <w:rPr>
                <w:rFonts w:ascii="GHEA Grapalat" w:hAnsi="GHEA Grapalat"/>
                <w:lang w:val="hy-AM"/>
              </w:rPr>
              <w:t>1 050</w:t>
            </w:r>
          </w:p>
        </w:tc>
        <w:tc>
          <w:tcPr>
            <w:tcW w:w="6458" w:type="dxa"/>
            <w:vAlign w:val="center"/>
          </w:tcPr>
          <w:p w14:paraId="59903262" w14:textId="7B393224" w:rsidR="00EE3C18" w:rsidRPr="009044F1" w:rsidRDefault="00A05DC6" w:rsidP="00EE3C18">
            <w:pPr>
              <w:pStyle w:val="23"/>
              <w:widowControl w:val="0"/>
              <w:spacing w:after="120" w:line="240" w:lineRule="auto"/>
              <w:ind w:firstLine="0"/>
              <w:rPr>
                <w:rFonts w:ascii="GHEA Grapalat" w:hAnsi="GHEA Grapalat"/>
                <w:sz w:val="24"/>
                <w:szCs w:val="24"/>
              </w:rPr>
            </w:pPr>
            <w:r w:rsidRPr="00A05DC6">
              <w:rPr>
                <w:rFonts w:ascii="GHEA Grapalat" w:hAnsi="GHEA Grapalat"/>
                <w:sz w:val="24"/>
                <w:szCs w:val="24"/>
              </w:rPr>
              <w:t>пищевая сода</w:t>
            </w:r>
          </w:p>
        </w:tc>
      </w:tr>
      <w:tr w:rsidR="00EE3C18" w:rsidRPr="009044F1" w14:paraId="103EFFE5" w14:textId="77777777" w:rsidTr="00AD432A">
        <w:trPr>
          <w:jc w:val="center"/>
        </w:trPr>
        <w:tc>
          <w:tcPr>
            <w:tcW w:w="1530" w:type="dxa"/>
            <w:vAlign w:val="center"/>
          </w:tcPr>
          <w:p w14:paraId="3B67734E" w14:textId="5BF85FE1" w:rsidR="00EE3C18" w:rsidRPr="00EE3C18" w:rsidRDefault="00EE3C18" w:rsidP="00EE3C18">
            <w:pPr>
              <w:pStyle w:val="23"/>
              <w:widowControl w:val="0"/>
              <w:spacing w:after="120" w:line="240" w:lineRule="auto"/>
              <w:ind w:firstLine="0"/>
              <w:jc w:val="center"/>
              <w:rPr>
                <w:rFonts w:ascii="GHEA Grapalat" w:hAnsi="GHEA Grapalat"/>
                <w:sz w:val="24"/>
                <w:szCs w:val="24"/>
              </w:rPr>
            </w:pPr>
            <w:r>
              <w:rPr>
                <w:rFonts w:ascii="GHEA Grapalat" w:hAnsi="GHEA Grapalat"/>
              </w:rPr>
              <w:t>10</w:t>
            </w:r>
          </w:p>
        </w:tc>
        <w:tc>
          <w:tcPr>
            <w:tcW w:w="1246" w:type="dxa"/>
            <w:vAlign w:val="center"/>
          </w:tcPr>
          <w:p w14:paraId="0ABF4D48" w14:textId="494B7674" w:rsidR="00EE3C18" w:rsidRPr="009044F1" w:rsidRDefault="00EE3C18" w:rsidP="00EE3C18">
            <w:pPr>
              <w:pStyle w:val="23"/>
              <w:widowControl w:val="0"/>
              <w:spacing w:after="120" w:line="240" w:lineRule="auto"/>
              <w:ind w:firstLine="0"/>
              <w:jc w:val="center"/>
              <w:rPr>
                <w:rFonts w:ascii="GHEA Grapalat" w:hAnsi="GHEA Grapalat"/>
                <w:sz w:val="24"/>
                <w:szCs w:val="24"/>
              </w:rPr>
            </w:pPr>
            <w:r>
              <w:rPr>
                <w:rFonts w:ascii="GHEA Grapalat" w:hAnsi="GHEA Grapalat"/>
                <w:lang w:val="hy-AM"/>
              </w:rPr>
              <w:t>1 400</w:t>
            </w:r>
          </w:p>
        </w:tc>
        <w:tc>
          <w:tcPr>
            <w:tcW w:w="6458" w:type="dxa"/>
            <w:vAlign w:val="center"/>
          </w:tcPr>
          <w:p w14:paraId="680483BE" w14:textId="78419A36" w:rsidR="00EE3C18" w:rsidRPr="009044F1" w:rsidRDefault="00EE3C18" w:rsidP="00EE3C18">
            <w:pPr>
              <w:pStyle w:val="23"/>
              <w:widowControl w:val="0"/>
              <w:spacing w:after="120" w:line="240" w:lineRule="auto"/>
              <w:ind w:firstLine="0"/>
              <w:rPr>
                <w:rFonts w:ascii="GHEA Grapalat" w:hAnsi="GHEA Grapalat"/>
                <w:sz w:val="24"/>
                <w:szCs w:val="24"/>
              </w:rPr>
            </w:pPr>
            <w:r w:rsidRPr="0087776C">
              <w:rPr>
                <w:rFonts w:ascii="GHEA Grapalat" w:hAnsi="GHEA Grapalat"/>
                <w:sz w:val="24"/>
                <w:szCs w:val="24"/>
              </w:rPr>
              <w:t>лимонная соль/специя/</w:t>
            </w:r>
          </w:p>
        </w:tc>
      </w:tr>
      <w:tr w:rsidR="00EE3C18" w:rsidRPr="009044F1" w14:paraId="32A07DC2" w14:textId="77777777" w:rsidTr="00AD432A">
        <w:trPr>
          <w:jc w:val="center"/>
        </w:trPr>
        <w:tc>
          <w:tcPr>
            <w:tcW w:w="1530" w:type="dxa"/>
            <w:vAlign w:val="center"/>
          </w:tcPr>
          <w:p w14:paraId="5BEBAEEF" w14:textId="2AC87FF8" w:rsidR="00EE3C18" w:rsidRPr="00EE3C18" w:rsidRDefault="00EE3C18" w:rsidP="00EE3C18">
            <w:pPr>
              <w:pStyle w:val="23"/>
              <w:widowControl w:val="0"/>
              <w:spacing w:after="120" w:line="240" w:lineRule="auto"/>
              <w:ind w:firstLine="0"/>
              <w:jc w:val="center"/>
              <w:rPr>
                <w:rFonts w:ascii="GHEA Grapalat" w:hAnsi="GHEA Grapalat"/>
                <w:sz w:val="24"/>
                <w:szCs w:val="24"/>
              </w:rPr>
            </w:pPr>
            <w:r>
              <w:rPr>
                <w:rFonts w:ascii="GHEA Grapalat" w:hAnsi="GHEA Grapalat"/>
              </w:rPr>
              <w:t>11</w:t>
            </w:r>
          </w:p>
        </w:tc>
        <w:tc>
          <w:tcPr>
            <w:tcW w:w="1246" w:type="dxa"/>
            <w:vAlign w:val="center"/>
          </w:tcPr>
          <w:p w14:paraId="7BA2F03F" w14:textId="3E3F2481" w:rsidR="00EE3C18" w:rsidRPr="009044F1" w:rsidRDefault="00EE3C18" w:rsidP="00EE3C18">
            <w:pPr>
              <w:pStyle w:val="23"/>
              <w:widowControl w:val="0"/>
              <w:spacing w:after="120" w:line="240" w:lineRule="auto"/>
              <w:ind w:firstLine="0"/>
              <w:jc w:val="center"/>
              <w:rPr>
                <w:rFonts w:ascii="GHEA Grapalat" w:hAnsi="GHEA Grapalat"/>
                <w:sz w:val="24"/>
                <w:szCs w:val="24"/>
              </w:rPr>
            </w:pPr>
            <w:r>
              <w:rPr>
                <w:rFonts w:ascii="GHEA Grapalat" w:hAnsi="GHEA Grapalat"/>
                <w:lang w:val="hy-AM"/>
              </w:rPr>
              <w:t>1000</w:t>
            </w:r>
          </w:p>
        </w:tc>
        <w:tc>
          <w:tcPr>
            <w:tcW w:w="6458" w:type="dxa"/>
            <w:vAlign w:val="center"/>
          </w:tcPr>
          <w:p w14:paraId="34E79088" w14:textId="34649E8E" w:rsidR="00EE3C18" w:rsidRPr="009044F1" w:rsidRDefault="00EE3C18" w:rsidP="00EE3C18">
            <w:pPr>
              <w:pStyle w:val="23"/>
              <w:widowControl w:val="0"/>
              <w:spacing w:after="120" w:line="240" w:lineRule="auto"/>
              <w:ind w:firstLine="0"/>
              <w:rPr>
                <w:rFonts w:ascii="GHEA Grapalat" w:hAnsi="GHEA Grapalat"/>
                <w:sz w:val="24"/>
                <w:szCs w:val="24"/>
              </w:rPr>
            </w:pPr>
            <w:r w:rsidRPr="00414316">
              <w:rPr>
                <w:rFonts w:ascii="GHEA Grapalat" w:hAnsi="GHEA Grapalat"/>
                <w:sz w:val="24"/>
                <w:szCs w:val="24"/>
              </w:rPr>
              <w:t>ваниль/пряность/</w:t>
            </w:r>
          </w:p>
        </w:tc>
      </w:tr>
      <w:tr w:rsidR="00EE3C18" w:rsidRPr="009044F1" w14:paraId="51EF8A1E" w14:textId="77777777" w:rsidTr="00AD432A">
        <w:trPr>
          <w:jc w:val="center"/>
        </w:trPr>
        <w:tc>
          <w:tcPr>
            <w:tcW w:w="1530" w:type="dxa"/>
            <w:vAlign w:val="center"/>
          </w:tcPr>
          <w:p w14:paraId="525E3CA0" w14:textId="3A9CF6D8" w:rsidR="00EE3C18" w:rsidRPr="00EE3C18" w:rsidRDefault="00EE3C18" w:rsidP="00EE3C18">
            <w:pPr>
              <w:pStyle w:val="23"/>
              <w:widowControl w:val="0"/>
              <w:spacing w:after="120" w:line="240" w:lineRule="auto"/>
              <w:ind w:firstLine="0"/>
              <w:jc w:val="center"/>
              <w:rPr>
                <w:rFonts w:ascii="GHEA Grapalat" w:hAnsi="GHEA Grapalat"/>
                <w:sz w:val="24"/>
                <w:szCs w:val="24"/>
              </w:rPr>
            </w:pPr>
            <w:r>
              <w:rPr>
                <w:rFonts w:ascii="GHEA Grapalat" w:hAnsi="GHEA Grapalat"/>
              </w:rPr>
              <w:t>12</w:t>
            </w:r>
          </w:p>
        </w:tc>
        <w:tc>
          <w:tcPr>
            <w:tcW w:w="1246" w:type="dxa"/>
            <w:vAlign w:val="center"/>
          </w:tcPr>
          <w:p w14:paraId="04489F12" w14:textId="131C245D" w:rsidR="00EE3C18" w:rsidRPr="009044F1" w:rsidRDefault="00EE3C18" w:rsidP="00EE3C18">
            <w:pPr>
              <w:pStyle w:val="23"/>
              <w:widowControl w:val="0"/>
              <w:spacing w:after="120" w:line="240" w:lineRule="auto"/>
              <w:ind w:firstLine="0"/>
              <w:jc w:val="center"/>
              <w:rPr>
                <w:rFonts w:ascii="GHEA Grapalat" w:hAnsi="GHEA Grapalat"/>
                <w:sz w:val="24"/>
                <w:szCs w:val="24"/>
              </w:rPr>
            </w:pPr>
            <w:r>
              <w:rPr>
                <w:rFonts w:ascii="GHEA Grapalat" w:hAnsi="GHEA Grapalat"/>
                <w:lang w:val="hy-AM"/>
              </w:rPr>
              <w:t>1 400</w:t>
            </w:r>
          </w:p>
        </w:tc>
        <w:tc>
          <w:tcPr>
            <w:tcW w:w="6458" w:type="dxa"/>
            <w:vAlign w:val="center"/>
          </w:tcPr>
          <w:p w14:paraId="710B19F4" w14:textId="588105C5" w:rsidR="00EE3C18" w:rsidRPr="009044F1" w:rsidRDefault="00EE3C18" w:rsidP="00EE3C18">
            <w:pPr>
              <w:pStyle w:val="23"/>
              <w:widowControl w:val="0"/>
              <w:spacing w:after="120" w:line="240" w:lineRule="auto"/>
              <w:ind w:firstLine="0"/>
              <w:rPr>
                <w:rFonts w:ascii="GHEA Grapalat" w:hAnsi="GHEA Grapalat"/>
                <w:sz w:val="24"/>
                <w:szCs w:val="24"/>
              </w:rPr>
            </w:pPr>
            <w:r w:rsidRPr="00414316">
              <w:rPr>
                <w:rFonts w:ascii="GHEA Grapalat" w:hAnsi="GHEA Grapalat"/>
                <w:sz w:val="24"/>
                <w:szCs w:val="24"/>
              </w:rPr>
              <w:t>Дрожжи</w:t>
            </w:r>
          </w:p>
        </w:tc>
      </w:tr>
    </w:tbl>
    <w:p w14:paraId="01BEED3E" w14:textId="77777777" w:rsidR="006173D4" w:rsidRPr="00B453CD" w:rsidRDefault="00816505" w:rsidP="006173D4">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r w:rsidR="006173D4" w:rsidRPr="00B453CD">
        <w:rPr>
          <w:rFonts w:ascii="GHEA Grapalat" w:hAnsi="GHEA Grapalat"/>
          <w:sz w:val="24"/>
          <w:szCs w:val="24"/>
        </w:rPr>
        <w:t xml:space="preserve"> </w:t>
      </w:r>
      <w:r w:rsidR="00B453CD">
        <w:rPr>
          <w:rFonts w:ascii="GHEA Grapalat" w:hAnsi="GHEA Grapalat"/>
          <w:sz w:val="24"/>
          <w:szCs w:val="24"/>
        </w:rPr>
        <w:t xml:space="preserve"> </w:t>
      </w:r>
      <w:r w:rsidR="006173D4" w:rsidRPr="00B453CD">
        <w:rPr>
          <w:rFonts w:ascii="GHEA Grapalat" w:hAnsi="GHEA Grapalat"/>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14:paraId="3E80379A" w14:textId="77777777" w:rsidR="00096865" w:rsidRPr="009044F1" w:rsidRDefault="00096865" w:rsidP="00B46D58">
      <w:pPr>
        <w:widowControl w:val="0"/>
        <w:spacing w:after="160"/>
        <w:ind w:firstLine="567"/>
        <w:jc w:val="center"/>
        <w:rPr>
          <w:rFonts w:ascii="GHEA Grapalat" w:hAnsi="GHEA Grapalat" w:cs="Sylfaen"/>
          <w:i/>
        </w:rPr>
      </w:pPr>
    </w:p>
    <w:p w14:paraId="57E1D4ED" w14:textId="77777777"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0DB27AF7"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13241AAB"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6B1FC9CA"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w:t>
      </w:r>
      <w:r w:rsidRPr="009044F1">
        <w:rPr>
          <w:rFonts w:ascii="GHEA Grapalat" w:hAnsi="GHEA Grapalat"/>
        </w:rPr>
        <w:lastRenderedPageBreak/>
        <w:t xml:space="preserve">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F62D7A">
        <w:rPr>
          <w:rFonts w:ascii="GHEA Grapalat" w:hAnsi="GHEA Grapalat"/>
        </w:rPr>
        <w:t xml:space="preserve"> или  отменена</w:t>
      </w:r>
      <w:r w:rsidR="003240F7">
        <w:rPr>
          <w:rFonts w:ascii="GHEA Grapalat" w:hAnsi="GHEA Grapalat"/>
        </w:rPr>
        <w:t>;</w:t>
      </w:r>
    </w:p>
    <w:p w14:paraId="3D8D4903"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 xml:space="preserve">в отношении </w:t>
      </w:r>
      <w:proofErr w:type="gramStart"/>
      <w:r w:rsidR="00CB2FE2">
        <w:rPr>
          <w:rFonts w:ascii="GHEA Grapalat" w:hAnsi="GHEA Grapalat"/>
        </w:rPr>
        <w:t>которых  административный</w:t>
      </w:r>
      <w:proofErr w:type="gramEnd"/>
      <w:r w:rsidR="00CB2FE2">
        <w:rPr>
          <w:rFonts w:ascii="GHEA Grapalat" w:hAnsi="GHEA Grapalat"/>
        </w:rPr>
        <w:t xml:space="preserve"> акт, устанавливающий ответственность за </w:t>
      </w:r>
      <w:proofErr w:type="spellStart"/>
      <w:r w:rsidR="00CB2FE2">
        <w:rPr>
          <w:rFonts w:ascii="GHEA Grapalat" w:hAnsi="GHEA Grapalat"/>
        </w:rPr>
        <w:t>антиконкурентное</w:t>
      </w:r>
      <w:proofErr w:type="spellEnd"/>
      <w:r w:rsidR="00CB2FE2">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Pr>
          <w:rFonts w:ascii="GHEA Grapalat" w:hAnsi="GHEA Grapalat"/>
        </w:rPr>
        <w:t>необжалуемым</w:t>
      </w:r>
      <w:proofErr w:type="spellEnd"/>
      <w:r w:rsidR="00CB2FE2">
        <w:rPr>
          <w:rFonts w:ascii="GHEA Grapalat" w:hAnsi="GHEA Grapalat"/>
        </w:rPr>
        <w:t>, а в случае обжалования оставлен без изменений</w:t>
      </w:r>
      <w:r w:rsidRPr="009044F1">
        <w:rPr>
          <w:rFonts w:ascii="GHEA Grapalat" w:hAnsi="GHEA Grapalat"/>
        </w:rPr>
        <w:t>;</w:t>
      </w:r>
    </w:p>
    <w:p w14:paraId="7036D107"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01FDEAB0"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05212035" w14:textId="77777777"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62DD428F" w14:textId="77777777" w:rsidR="006622A4" w:rsidRPr="006622A4" w:rsidRDefault="006622A4" w:rsidP="006622A4">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5D4F4659" w14:textId="77777777" w:rsidR="006622A4" w:rsidRPr="006622A4" w:rsidRDefault="006622A4" w:rsidP="006622A4">
      <w:pPr>
        <w:pStyle w:val="aff"/>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454AB027" w14:textId="77777777" w:rsidR="006622A4" w:rsidRPr="006622A4" w:rsidRDefault="006622A4" w:rsidP="006622A4">
      <w:pPr>
        <w:pStyle w:val="aff"/>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 xml:space="preserve">в качестве отобранного участника отказался или </w:t>
      </w:r>
      <w:proofErr w:type="gramStart"/>
      <w:r w:rsidRPr="006622A4">
        <w:rPr>
          <w:rFonts w:ascii="GHEA Grapalat" w:hAnsi="GHEA Grapalat"/>
        </w:rPr>
        <w:t>лишился  права</w:t>
      </w:r>
      <w:proofErr w:type="gramEnd"/>
      <w:r w:rsidRPr="006622A4">
        <w:rPr>
          <w:rFonts w:ascii="GHEA Grapalat" w:hAnsi="GHEA Grapalat"/>
        </w:rPr>
        <w:t xml:space="preserve"> заключения договора.</w:t>
      </w:r>
    </w:p>
    <w:p w14:paraId="5D54B09E" w14:textId="77777777" w:rsidR="006622A4" w:rsidRPr="009044F1" w:rsidRDefault="006622A4" w:rsidP="00B46D58">
      <w:pPr>
        <w:widowControl w:val="0"/>
        <w:tabs>
          <w:tab w:val="left" w:pos="1134"/>
        </w:tabs>
        <w:spacing w:after="160"/>
        <w:ind w:firstLine="567"/>
        <w:jc w:val="both"/>
        <w:rPr>
          <w:rFonts w:ascii="GHEA Grapalat" w:hAnsi="GHEA Grapalat" w:cs="Sylfaen"/>
        </w:rPr>
      </w:pPr>
    </w:p>
    <w:p w14:paraId="15087F2F"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0203E321" w14:textId="77777777" w:rsidR="005A221E" w:rsidRDefault="00BA3554" w:rsidP="005A221E">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5A221E"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5A221E">
        <w:rPr>
          <w:rFonts w:ascii="GHEA Grapalat" w:hAnsi="GHEA Grapalat"/>
        </w:rPr>
        <w:t>.</w:t>
      </w:r>
    </w:p>
    <w:p w14:paraId="6A2D0D2D" w14:textId="77777777"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w:t>
      </w:r>
      <w:r w:rsidRPr="009044F1">
        <w:rPr>
          <w:rFonts w:ascii="GHEA Grapalat" w:hAnsi="GHEA Grapalat"/>
        </w:rPr>
        <w:lastRenderedPageBreak/>
        <w:t>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5D5F6D49" w14:textId="77777777"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30F0769E"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140350DC"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5E41CA02"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1CEF9083"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2D87A6A4"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4810AC22"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42A863ED" w14:textId="77777777"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510E5131"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2D4D9354"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1419BEC8"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lastRenderedPageBreak/>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3AB8BA26"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5BCA262F" w14:textId="77777777"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Pr>
          <w:rFonts w:ascii="GHEA Grapalat" w:hAnsi="GHEA Grapalat"/>
          <w:color w:val="000000"/>
        </w:rPr>
        <w:t>внуки,</w:t>
      </w:r>
      <w:ins w:id="4" w:author="Vardan" w:date="2022-10-29T23:46:00Z">
        <w:r w:rsidR="006E007C">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14:paraId="7527C5DE" w14:textId="77777777"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w:t>
      </w:r>
      <w:r w:rsidR="00A7559E" w:rsidRPr="00AC3C74">
        <w:rPr>
          <w:rFonts w:ascii="GHEA Grapalat" w:hAnsi="GHEA Grapalat"/>
        </w:rPr>
        <w:t>представляет обеспечение квалификации в порядке и размере, установленны</w:t>
      </w:r>
      <w:r w:rsidR="00A7559E">
        <w:rPr>
          <w:rFonts w:ascii="GHEA Grapalat" w:hAnsi="GHEA Grapalat"/>
        </w:rPr>
        <w:t>ми</w:t>
      </w:r>
      <w:r w:rsidR="00A7559E" w:rsidRPr="00AC3C74">
        <w:rPr>
          <w:rFonts w:ascii="GHEA Grapalat" w:hAnsi="GHEA Grapalat"/>
        </w:rPr>
        <w:t xml:space="preserve"> настоящим приглашением</w:t>
      </w:r>
      <w:r w:rsidR="00A7559E">
        <w:rPr>
          <w:rFonts w:ascii="GHEA Grapalat" w:hAnsi="GHEA Grapalat"/>
          <w:lang w:val="hy-AM"/>
        </w:rPr>
        <w:t>.</w:t>
      </w:r>
      <w:r w:rsidR="00A425E2" w:rsidRPr="003F2899">
        <w:t xml:space="preserve"> </w:t>
      </w:r>
      <w:r w:rsidR="00A425E2" w:rsidRPr="003F2899">
        <w:rPr>
          <w:rFonts w:ascii="GHEA Grapalat" w:hAnsi="GHEA Grapalat"/>
        </w:rPr>
        <w:t xml:space="preserve">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w:t>
      </w:r>
      <w:proofErr w:type="spellStart"/>
      <w:r w:rsidR="00A425E2" w:rsidRPr="003F2899">
        <w:rPr>
          <w:rFonts w:ascii="GHEA Grapalat" w:hAnsi="GHEA Grapalat"/>
        </w:rPr>
        <w:t>Moodys</w:t>
      </w:r>
      <w:proofErr w:type="spellEnd"/>
      <w:r w:rsidR="00A425E2" w:rsidRPr="003F2899">
        <w:rPr>
          <w:rFonts w:ascii="GHEA Grapalat" w:hAnsi="GHEA Grapalat"/>
        </w:rPr>
        <w:t xml:space="preserve">, Standard &amp; </w:t>
      </w:r>
      <w:proofErr w:type="spellStart"/>
      <w:r w:rsidR="00A425E2" w:rsidRPr="003F2899">
        <w:rPr>
          <w:rFonts w:ascii="GHEA Grapalat" w:hAnsi="GHEA Grapalat"/>
        </w:rPr>
        <w:t>Poor's</w:t>
      </w:r>
      <w:proofErr w:type="spellEnd"/>
      <w:r w:rsidR="00A425E2" w:rsidRPr="003F2899">
        <w:rPr>
          <w:rFonts w:ascii="GHEA Grapalat" w:hAnsi="GHEA Grapalat"/>
        </w:rPr>
        <w:t>) как минимум в размере суверенного рейтинга Республики Армения</w:t>
      </w:r>
      <w:r w:rsidR="000964F1" w:rsidRPr="003F2899">
        <w:rPr>
          <w:rFonts w:ascii="GHEA Grapalat" w:hAnsi="GHEA Grapalat"/>
        </w:rPr>
        <w:t>.</w:t>
      </w:r>
    </w:p>
    <w:p w14:paraId="11DECBF7" w14:textId="77777777"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2B436F04" w14:textId="77777777"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5506AD57" w14:textId="77777777"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7C34C7FB" w14:textId="77777777"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0FE8DF2C" w14:textId="77777777"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73C65F8A" w14:textId="77777777"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1C4C390E" w14:textId="77777777"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333594BF" w14:textId="77777777"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 xml:space="preserve">предоставляет разъяснение </w:t>
      </w:r>
      <w:r w:rsidRPr="009044F1">
        <w:rPr>
          <w:rFonts w:ascii="GHEA Grapalat" w:hAnsi="GHEA Grapalat"/>
        </w:rPr>
        <w:lastRenderedPageBreak/>
        <w:t>представившему запрос участнику в течение двух календарных дней, следующих за днем получения запроса</w:t>
      </w:r>
      <w:r w:rsidR="000B3864">
        <w:rPr>
          <w:rStyle w:val="af6"/>
          <w:rFonts w:ascii="GHEA Grapalat" w:hAnsi="GHEA Grapalat"/>
        </w:rPr>
        <w:footnoteReference w:customMarkFollows="1" w:id="4"/>
        <w:t>5</w:t>
      </w:r>
      <w:r w:rsidRPr="009044F1">
        <w:rPr>
          <w:rFonts w:ascii="GHEA Grapalat" w:hAnsi="GHEA Grapalat"/>
        </w:rPr>
        <w:t>.</w:t>
      </w:r>
      <w:r w:rsidR="00AA7117">
        <w:rPr>
          <w:rFonts w:ascii="GHEA Grapalat" w:hAnsi="GHEA Grapalat"/>
        </w:rPr>
        <w:t xml:space="preserve"> </w:t>
      </w:r>
    </w:p>
    <w:p w14:paraId="299821E1"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4C587AF2"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79717751"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14:paraId="10FB63BA"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172D8F72" w14:textId="77777777" w:rsidR="00096865" w:rsidRPr="00FC0F2F"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strik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w:t>
      </w:r>
      <w:r w:rsidRPr="009044F1">
        <w:rPr>
          <w:rFonts w:ascii="GHEA Grapalat" w:hAnsi="GHEA Grapalat"/>
        </w:rPr>
        <w:lastRenderedPageBreak/>
        <w:t xml:space="preserve">изменениях. </w:t>
      </w:r>
      <w:r w:rsidRPr="00FC0F2F">
        <w:rPr>
          <w:rFonts w:ascii="GHEA Grapalat" w:hAnsi="GHEA Grapalat"/>
          <w:strike/>
        </w:rPr>
        <w:t>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FC0F2F">
        <w:rPr>
          <w:rStyle w:val="af6"/>
          <w:rFonts w:ascii="GHEA Grapalat" w:hAnsi="GHEA Grapalat"/>
          <w:strike/>
        </w:rPr>
        <w:footnoteReference w:customMarkFollows="1" w:id="5"/>
        <w:t>6</w:t>
      </w:r>
      <w:r w:rsidRPr="00FC0F2F">
        <w:rPr>
          <w:rFonts w:ascii="GHEA Grapalat" w:hAnsi="GHEA Grapalat"/>
          <w:strike/>
        </w:rPr>
        <w:t xml:space="preserve">. </w:t>
      </w:r>
    </w:p>
    <w:p w14:paraId="49E4B6B8" w14:textId="77777777" w:rsidR="00B051BE" w:rsidRPr="009044F1" w:rsidRDefault="00B051BE" w:rsidP="00B46D58">
      <w:pPr>
        <w:widowControl w:val="0"/>
        <w:spacing w:after="160"/>
        <w:jc w:val="center"/>
        <w:rPr>
          <w:rFonts w:ascii="GHEA Grapalat" w:hAnsi="GHEA Grapalat"/>
          <w:b/>
        </w:rPr>
      </w:pPr>
    </w:p>
    <w:p w14:paraId="6642946C"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2344DC70"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23C96910" w14:textId="77777777"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14:paraId="00D06362" w14:textId="77777777"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55814E8A" w14:textId="77777777"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14:paraId="5CAED6DA" w14:textId="0A99087F" w:rsidR="00A80ECD" w:rsidRDefault="00A80ECD" w:rsidP="008C6890">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Заявки на процедуру необходимо представить в комиссию по адресу "</w:t>
      </w:r>
      <w:r w:rsidR="00FC0F2F" w:rsidRPr="00FC0F2F">
        <w:t xml:space="preserve"> </w:t>
      </w:r>
      <w:r w:rsidR="00EE3C18" w:rsidRPr="00EE3C18">
        <w:rPr>
          <w:rFonts w:ascii="GHEA Grapalat" w:hAnsi="GHEA Grapalat"/>
          <w:sz w:val="24"/>
          <w:szCs w:val="24"/>
          <w:vertAlign w:val="subscript"/>
        </w:rPr>
        <w:t>գ</w:t>
      </w:r>
      <w:r w:rsidR="00EE3C18" w:rsidRPr="00EE3C18">
        <w:rPr>
          <w:rFonts w:ascii="Cambria Math" w:hAnsi="Cambria Math" w:cs="Cambria Math"/>
          <w:sz w:val="24"/>
          <w:szCs w:val="24"/>
          <w:vertAlign w:val="subscript"/>
        </w:rPr>
        <w:t>․</w:t>
      </w:r>
      <w:r w:rsidR="00EE3C18" w:rsidRPr="00EE3C18">
        <w:rPr>
          <w:rFonts w:ascii="GHEA Grapalat" w:hAnsi="GHEA Grapalat"/>
          <w:sz w:val="24"/>
          <w:szCs w:val="24"/>
          <w:vertAlign w:val="subscript"/>
        </w:rPr>
        <w:t xml:space="preserve"> </w:t>
      </w:r>
      <w:proofErr w:type="spellStart"/>
      <w:r w:rsidR="00EE3C18" w:rsidRPr="00EE3C18">
        <w:rPr>
          <w:rFonts w:ascii="GHEA Grapalat" w:hAnsi="GHEA Grapalat" w:cs="GHEA Grapalat"/>
          <w:sz w:val="24"/>
          <w:szCs w:val="24"/>
          <w:vertAlign w:val="subscript"/>
        </w:rPr>
        <w:t>Զովք</w:t>
      </w:r>
      <w:proofErr w:type="spellEnd"/>
      <w:r w:rsidR="00EE3C18" w:rsidRPr="00EE3C18">
        <w:rPr>
          <w:rFonts w:ascii="GHEA Grapalat" w:hAnsi="GHEA Grapalat"/>
          <w:sz w:val="24"/>
          <w:szCs w:val="24"/>
          <w:vertAlign w:val="subscript"/>
        </w:rPr>
        <w:t xml:space="preserve">, </w:t>
      </w:r>
      <w:proofErr w:type="spellStart"/>
      <w:r w:rsidR="00EE3C18" w:rsidRPr="00EE3C18">
        <w:rPr>
          <w:rFonts w:ascii="GHEA Grapalat" w:hAnsi="GHEA Grapalat" w:cs="GHEA Grapalat"/>
          <w:sz w:val="24"/>
          <w:szCs w:val="24"/>
          <w:vertAlign w:val="subscript"/>
        </w:rPr>
        <w:t>Գլխավոր</w:t>
      </w:r>
      <w:proofErr w:type="spellEnd"/>
      <w:r w:rsidR="00EE3C18" w:rsidRPr="00EE3C18">
        <w:rPr>
          <w:rFonts w:ascii="GHEA Grapalat" w:hAnsi="GHEA Grapalat"/>
          <w:sz w:val="24"/>
          <w:szCs w:val="24"/>
          <w:vertAlign w:val="subscript"/>
        </w:rPr>
        <w:t xml:space="preserve"> </w:t>
      </w:r>
      <w:r w:rsidR="00EE3C18" w:rsidRPr="00EE3C18">
        <w:rPr>
          <w:rFonts w:ascii="GHEA Grapalat" w:hAnsi="GHEA Grapalat" w:cs="GHEA Grapalat"/>
          <w:sz w:val="24"/>
          <w:szCs w:val="24"/>
          <w:vertAlign w:val="subscript"/>
        </w:rPr>
        <w:t>խ</w:t>
      </w:r>
      <w:r w:rsidR="00EE3C18" w:rsidRPr="00EE3C18">
        <w:rPr>
          <w:rFonts w:ascii="GHEA Grapalat" w:hAnsi="GHEA Grapalat"/>
          <w:sz w:val="24"/>
          <w:szCs w:val="24"/>
          <w:vertAlign w:val="subscript"/>
        </w:rPr>
        <w:t>/</w:t>
      </w:r>
      <w:r w:rsidR="00EE3C18" w:rsidRPr="00EE3C18">
        <w:rPr>
          <w:rFonts w:ascii="GHEA Grapalat" w:hAnsi="GHEA Grapalat" w:cs="GHEA Grapalat"/>
          <w:sz w:val="24"/>
          <w:szCs w:val="24"/>
          <w:vertAlign w:val="subscript"/>
        </w:rPr>
        <w:t>ճ</w:t>
      </w:r>
      <w:r w:rsidR="00EE3C18" w:rsidRPr="00EE3C18">
        <w:rPr>
          <w:rFonts w:ascii="GHEA Grapalat" w:hAnsi="GHEA Grapalat"/>
          <w:sz w:val="24"/>
          <w:szCs w:val="24"/>
          <w:vertAlign w:val="subscript"/>
        </w:rPr>
        <w:t xml:space="preserve"> </w:t>
      </w:r>
      <w:proofErr w:type="spellStart"/>
      <w:r w:rsidR="00EE3C18" w:rsidRPr="00EE3C18">
        <w:rPr>
          <w:rFonts w:ascii="GHEA Grapalat" w:hAnsi="GHEA Grapalat" w:cs="GHEA Grapalat"/>
          <w:sz w:val="24"/>
          <w:szCs w:val="24"/>
          <w:vertAlign w:val="subscript"/>
        </w:rPr>
        <w:t>թիվ</w:t>
      </w:r>
      <w:proofErr w:type="spellEnd"/>
      <w:r w:rsidR="00EE3C18" w:rsidRPr="00EE3C18">
        <w:rPr>
          <w:rFonts w:ascii="GHEA Grapalat" w:hAnsi="GHEA Grapalat"/>
          <w:sz w:val="24"/>
          <w:szCs w:val="24"/>
          <w:vertAlign w:val="subscript"/>
        </w:rPr>
        <w:t xml:space="preserve"> 2-</w:t>
      </w:r>
      <w:r>
        <w:rPr>
          <w:rFonts w:ascii="GHEA Grapalat" w:hAnsi="GHEA Grapalat"/>
          <w:sz w:val="24"/>
          <w:szCs w:val="24"/>
        </w:rPr>
        <w:t xml:space="preserve">" не позднее, </w:t>
      </w:r>
      <w:proofErr w:type="gramStart"/>
      <w:r>
        <w:rPr>
          <w:rFonts w:ascii="GHEA Grapalat" w:hAnsi="GHEA Grapalat"/>
          <w:sz w:val="24"/>
          <w:szCs w:val="24"/>
        </w:rPr>
        <w:t xml:space="preserve">чем  </w:t>
      </w:r>
      <w:r w:rsidR="00FC0F2F">
        <w:rPr>
          <w:rFonts w:ascii="GHEA Grapalat" w:hAnsi="GHEA Grapalat"/>
          <w:sz w:val="24"/>
          <w:szCs w:val="24"/>
        </w:rPr>
        <w:t>14</w:t>
      </w:r>
      <w:proofErr w:type="gramEnd"/>
      <w:r w:rsidR="00FC0F2F">
        <w:rPr>
          <w:rFonts w:ascii="GHEA Grapalat" w:hAnsi="GHEA Grapalat"/>
          <w:sz w:val="24"/>
          <w:szCs w:val="24"/>
        </w:rPr>
        <w:t>:00</w:t>
      </w:r>
      <w:r w:rsidR="00FC0F2F" w:rsidRPr="00FC0F2F">
        <w:t xml:space="preserve"> </w:t>
      </w:r>
      <w:r w:rsidR="00FC0F2F" w:rsidRPr="00FC0F2F">
        <w:rPr>
          <w:rFonts w:ascii="GHEA Grapalat" w:hAnsi="GHEA Grapalat"/>
          <w:sz w:val="24"/>
          <w:szCs w:val="24"/>
        </w:rPr>
        <w:t>часов</w:t>
      </w:r>
      <w:r>
        <w:rPr>
          <w:rFonts w:ascii="GHEA Grapalat" w:hAnsi="GHEA Grapalat"/>
          <w:sz w:val="24"/>
          <w:szCs w:val="24"/>
        </w:rPr>
        <w:t xml:space="preserve"> </w:t>
      </w:r>
      <w:r w:rsidR="00FC0F2F">
        <w:rPr>
          <w:rFonts w:ascii="GHEA Grapalat" w:hAnsi="GHEA Grapalat"/>
          <w:sz w:val="24"/>
          <w:szCs w:val="24"/>
        </w:rPr>
        <w:t xml:space="preserve"> </w:t>
      </w:r>
      <w:r>
        <w:rPr>
          <w:rFonts w:ascii="GHEA Grapalat" w:hAnsi="GHEA Grapalat"/>
          <w:sz w:val="24"/>
          <w:szCs w:val="24"/>
        </w:rPr>
        <w:t>"</w:t>
      </w:r>
      <w:r w:rsidR="00FC0F2F">
        <w:rPr>
          <w:rFonts w:ascii="GHEA Grapalat" w:hAnsi="GHEA Grapalat"/>
          <w:sz w:val="24"/>
          <w:szCs w:val="24"/>
        </w:rPr>
        <w:t>7</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14:paraId="3A7562E1" w14:textId="611CEA87" w:rsidR="00A80ECD" w:rsidRDefault="00A80ECD" w:rsidP="008C6890">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w:t>
      </w:r>
      <w:r w:rsidR="00FC0F2F" w:rsidRPr="00FC0F2F">
        <w:rPr>
          <w:rFonts w:ascii="GHEA Grapalat" w:hAnsi="GHEA Grapalat"/>
          <w:sz w:val="36"/>
          <w:szCs w:val="36"/>
          <w:vertAlign w:val="subscript"/>
        </w:rPr>
        <w:t>Армине</w:t>
      </w:r>
      <w:r w:rsidR="00FC0F2F">
        <w:rPr>
          <w:rFonts w:ascii="GHEA Grapalat" w:hAnsi="GHEA Grapalat"/>
          <w:sz w:val="24"/>
          <w:szCs w:val="24"/>
          <w:vertAlign w:val="subscript"/>
        </w:rPr>
        <w:t xml:space="preserve"> </w:t>
      </w:r>
      <w:r w:rsidR="00FC0F2F">
        <w:rPr>
          <w:rFonts w:ascii="GHEA Grapalat" w:hAnsi="GHEA Grapalat"/>
          <w:sz w:val="24"/>
          <w:szCs w:val="24"/>
        </w:rPr>
        <w:t>Симонян</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445F2AFA" w14:textId="77777777"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12009F7A"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w:t>
      </w:r>
      <w:proofErr w:type="gramStart"/>
      <w:r w:rsidR="003C5795">
        <w:rPr>
          <w:rFonts w:ascii="GHEA Grapalat" w:hAnsi="GHEA Grapalat"/>
        </w:rPr>
        <w:t xml:space="preserve">телефона </w:t>
      </w:r>
      <w:r>
        <w:rPr>
          <w:rFonts w:ascii="GHEA Grapalat" w:hAnsi="GHEA Grapalat"/>
        </w:rPr>
        <w:t>,</w:t>
      </w:r>
      <w:proofErr w:type="gramEnd"/>
      <w:r>
        <w:rPr>
          <w:rFonts w:ascii="GHEA Grapalat" w:hAnsi="GHEA Grapalat"/>
        </w:rPr>
        <w:t xml:space="preserve"> которое включает:</w:t>
      </w:r>
    </w:p>
    <w:p w14:paraId="3CF2B8F4"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5" w:author="Vardan" w:date="2022-10-29T23:48:00Z">
        <w:r w:rsidR="00E32603">
          <w:rPr>
            <w:rFonts w:ascii="GHEA Grapalat" w:hAnsi="GHEA Grapalat"/>
          </w:rPr>
          <w:t xml:space="preserve"> </w:t>
        </w:r>
      </w:ins>
      <w:r w:rsidR="00E32603">
        <w:rPr>
          <w:rFonts w:ascii="GHEA Grapalat" w:hAnsi="GHEA Grapalat"/>
        </w:rPr>
        <w:t xml:space="preserve">и </w:t>
      </w:r>
      <w:r w:rsidR="00E32603"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14:paraId="46AE33DE" w14:textId="77777777"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w:t>
      </w:r>
      <w:r w:rsidR="00883734" w:rsidRPr="003C5795">
        <w:rPr>
          <w:rFonts w:ascii="GHEA Grapalat" w:hAnsi="GHEA Grapalat"/>
        </w:rPr>
        <w:t>настоящ</w:t>
      </w:r>
      <w:r w:rsidR="00883734">
        <w:rPr>
          <w:rFonts w:ascii="GHEA Grapalat" w:hAnsi="GHEA Grapalat"/>
        </w:rPr>
        <w:t>им</w:t>
      </w:r>
      <w:r w:rsidR="00883734" w:rsidRPr="003C5795">
        <w:rPr>
          <w:rFonts w:ascii="GHEA Grapalat" w:hAnsi="GHEA Grapalat"/>
        </w:rPr>
        <w:t xml:space="preserve"> </w:t>
      </w:r>
      <w:r w:rsidR="00CC2B97" w:rsidRPr="003C5795">
        <w:rPr>
          <w:rFonts w:ascii="GHEA Grapalat" w:hAnsi="GHEA Grapalat"/>
        </w:rPr>
        <w:t>приглашени</w:t>
      </w:r>
      <w:r w:rsidR="00CC2B97">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14:paraId="2408B393" w14:textId="77777777" w:rsidR="005F25EF" w:rsidRDefault="005F25EF" w:rsidP="00C648DF">
      <w:pPr>
        <w:ind w:firstLine="284"/>
        <w:jc w:val="both"/>
        <w:rPr>
          <w:rFonts w:ascii="GHEA Grapalat" w:hAnsi="GHEA Grapalat"/>
        </w:rPr>
      </w:pPr>
      <w:r>
        <w:rPr>
          <w:rFonts w:ascii="GHEA Grapalat" w:hAnsi="GHEA Grapalat"/>
        </w:rPr>
        <w:lastRenderedPageBreak/>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14:paraId="7CDDE5C4"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w:t>
      </w:r>
      <w:proofErr w:type="gramStart"/>
      <w:r>
        <w:rPr>
          <w:rFonts w:ascii="GHEA Grapalat" w:hAnsi="GHEA Grapalat"/>
        </w:rPr>
        <w:t>пай)  в</w:t>
      </w:r>
      <w:proofErr w:type="gramEnd"/>
      <w:r>
        <w:rPr>
          <w:rFonts w:ascii="GHEA Grapalat" w:hAnsi="GHEA Grapalat"/>
        </w:rPr>
        <w:t xml:space="preserve"> размере более пятидесяти процентов; </w:t>
      </w:r>
    </w:p>
    <w:p w14:paraId="67C48876" w14:textId="77777777"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proofErr w:type="spellStart"/>
      <w:r w:rsidR="006A7E82" w:rsidRPr="00650DCD">
        <w:rPr>
          <w:rFonts w:ascii="GHEA Grapalat" w:hAnsi="GHEA Grapalat"/>
          <w:sz w:val="24"/>
          <w:szCs w:val="24"/>
        </w:rPr>
        <w:t>деклация</w:t>
      </w:r>
      <w:proofErr w:type="spellEnd"/>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Pr="005D5092">
        <w:rPr>
          <w:rFonts w:ascii="GHEA Grapalat" w:hAnsi="GHEA Grapalat"/>
          <w:sz w:val="24"/>
          <w:szCs w:val="24"/>
        </w:rPr>
        <w:t>;</w:t>
      </w:r>
      <w:r w:rsidR="005F25EF" w:rsidRPr="005D5092">
        <w:rPr>
          <w:rFonts w:ascii="GHEA Grapalat" w:hAnsi="GHEA Grapalat"/>
          <w:sz w:val="24"/>
          <w:szCs w:val="24"/>
        </w:rPr>
        <w:t xml:space="preserve"> </w:t>
      </w:r>
      <w:r w:rsidR="00E80312" w:rsidRPr="005D5092">
        <w:rPr>
          <w:rFonts w:ascii="GHEA Grapalat" w:hAnsi="GHEA Grapalat"/>
          <w:sz w:val="24"/>
          <w:szCs w:val="24"/>
          <w:vertAlign w:val="superscript"/>
        </w:rPr>
        <w:t>6</w:t>
      </w:r>
      <w:r w:rsidR="005D5092" w:rsidRPr="005D5092">
        <w:rPr>
          <w:rFonts w:ascii="GHEA Grapalat" w:hAnsi="GHEA Grapalat"/>
          <w:sz w:val="24"/>
          <w:szCs w:val="24"/>
          <w:vertAlign w:val="superscript"/>
          <w:lang w:val="hy-AM"/>
        </w:rPr>
        <w:t>.1</w:t>
      </w:r>
      <w:r w:rsidR="005F25EF" w:rsidRPr="00E80312">
        <w:rPr>
          <w:rFonts w:ascii="GHEA Grapalat" w:hAnsi="GHEA Grapalat"/>
          <w:sz w:val="24"/>
          <w:szCs w:val="24"/>
          <w:vertAlign w:val="superscript"/>
        </w:rPr>
        <w:t xml:space="preserve"> </w:t>
      </w:r>
    </w:p>
    <w:p w14:paraId="79B4053C" w14:textId="77777777" w:rsidR="00071119" w:rsidRPr="008E138A" w:rsidRDefault="00EA0D10" w:rsidP="00B46D58">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а также товарный знак, </w:t>
      </w:r>
      <w:r w:rsidR="00932115" w:rsidRPr="008E138A">
        <w:rPr>
          <w:rFonts w:ascii="GHEA Grapalat" w:hAnsi="GHEA Grapalat" w:cs="Sylfaen"/>
          <w:sz w:val="24"/>
          <w:szCs w:val="24"/>
        </w:rPr>
        <w:t xml:space="preserve">фирменное наименование, </w:t>
      </w:r>
      <w:r w:rsidR="005F6602">
        <w:rPr>
          <w:rFonts w:ascii="GHEA Grapalat" w:hAnsi="GHEA Grapalat" w:cs="Sylfaen"/>
          <w:sz w:val="24"/>
          <w:szCs w:val="24"/>
        </w:rPr>
        <w:t>модель</w:t>
      </w:r>
      <w:r w:rsidR="005F6602" w:rsidRPr="008E138A">
        <w:rPr>
          <w:rFonts w:ascii="GHEA Grapalat" w:hAnsi="GHEA Grapalat" w:cs="Sylfaen"/>
          <w:sz w:val="24"/>
          <w:szCs w:val="24"/>
        </w:rPr>
        <w:t xml:space="preserve"> </w:t>
      </w:r>
      <w:r w:rsidR="00932115" w:rsidRPr="008E138A">
        <w:rPr>
          <w:rFonts w:ascii="GHEA Grapalat" w:hAnsi="GHEA Grapalat" w:cs="Sylfaen"/>
          <w:sz w:val="24"/>
          <w:szCs w:val="24"/>
        </w:rPr>
        <w:t>и</w:t>
      </w:r>
      <w:r w:rsidR="00932115" w:rsidRPr="008E138A">
        <w:rPr>
          <w:rFonts w:ascii="GHEA Grapalat" w:hAnsi="GHEA Grapalat"/>
          <w:sz w:val="24"/>
          <w:szCs w:val="24"/>
        </w:rPr>
        <w:t xml:space="preserve"> </w:t>
      </w:r>
      <w:r w:rsidR="005F25EF" w:rsidRPr="008E138A">
        <w:rPr>
          <w:rFonts w:ascii="GHEA Grapalat" w:hAnsi="GHEA Grapalat"/>
          <w:sz w:val="24"/>
          <w:szCs w:val="24"/>
        </w:rPr>
        <w:t>наименование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2376B5">
        <w:rPr>
          <w:rFonts w:ascii="GHEA Grapalat" w:hAnsi="GHEA Grapalat"/>
          <w:sz w:val="24"/>
          <w:szCs w:val="24"/>
        </w:rPr>
        <w:t xml:space="preserve">модель </w:t>
      </w:r>
      <w:r w:rsidR="005F6602" w:rsidRPr="002376B5">
        <w:rPr>
          <w:rFonts w:ascii="GHEA Grapalat" w:hAnsi="GHEA Grapalat"/>
        </w:rPr>
        <w:t>если не применяется условие, установленное последним предложением пункта 1.1 настоящей части</w:t>
      </w:r>
      <w:r w:rsidR="00B82520" w:rsidRPr="008E138A" w:rsidDel="001B47B5">
        <w:rPr>
          <w:rFonts w:ascii="GHEA Grapalat" w:hAnsi="GHEA Grapalat"/>
        </w:rPr>
        <w:t xml:space="preserve"> </w:t>
      </w:r>
      <w:r w:rsidR="00EA6AE0" w:rsidRPr="008E138A">
        <w:rPr>
          <w:rStyle w:val="af6"/>
          <w:rFonts w:ascii="GHEA Grapalat" w:hAnsi="GHEA Grapalat" w:cs="Sylfaen"/>
          <w:sz w:val="24"/>
          <w:szCs w:val="24"/>
        </w:rPr>
        <w:footnoteReference w:customMarkFollows="1" w:id="6"/>
        <w:t>7</w:t>
      </w:r>
      <w:r w:rsidR="005F25EF" w:rsidRPr="008E138A">
        <w:rPr>
          <w:rFonts w:ascii="GHEA Grapalat" w:hAnsi="GHEA Grapalat" w:cs="Sylfaen"/>
          <w:sz w:val="24"/>
          <w:szCs w:val="24"/>
        </w:rPr>
        <w:t>:</w:t>
      </w:r>
      <w:r w:rsidR="00932115" w:rsidRPr="008E138A">
        <w:t xml:space="preserve"> </w:t>
      </w:r>
    </w:p>
    <w:p w14:paraId="0A39BDFE" w14:textId="77777777"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643A8207" w14:textId="77777777" w:rsidR="006C3115" w:rsidRPr="00FC0F2F" w:rsidRDefault="00094F5C" w:rsidP="00B46D58">
      <w:pPr>
        <w:widowControl w:val="0"/>
        <w:tabs>
          <w:tab w:val="left" w:pos="1134"/>
        </w:tabs>
        <w:spacing w:after="160"/>
        <w:ind w:firstLine="567"/>
        <w:jc w:val="both"/>
        <w:rPr>
          <w:rFonts w:ascii="GHEA Grapalat" w:hAnsi="GHEA Grapalat"/>
          <w:strike/>
        </w:rPr>
      </w:pPr>
      <w:r>
        <w:rPr>
          <w:rFonts w:ascii="GHEA Grapalat" w:hAnsi="GHEA Grapalat"/>
        </w:rPr>
        <w:t>4</w:t>
      </w:r>
      <w:r w:rsidR="00E326DD" w:rsidRPr="009044F1">
        <w:rPr>
          <w:rFonts w:ascii="GHEA Grapalat" w:hAnsi="GHEA Grapalat"/>
        </w:rPr>
        <w:t>)</w:t>
      </w:r>
      <w:r w:rsidR="00444026" w:rsidRPr="005114D0">
        <w:rPr>
          <w:rFonts w:ascii="GHEA Grapalat" w:hAnsi="GHEA Grapalat"/>
        </w:rPr>
        <w:tab/>
      </w:r>
      <w:r w:rsidR="00E326DD" w:rsidRPr="00FC0F2F">
        <w:rPr>
          <w:rFonts w:ascii="GHEA Grapalat" w:hAnsi="GHEA Grapalat"/>
          <w:strike/>
        </w:rPr>
        <w:t>обеспечение заявки</w:t>
      </w:r>
      <w:r w:rsidR="0067389F" w:rsidRPr="00FC0F2F">
        <w:rPr>
          <w:rFonts w:ascii="GHEA Grapalat" w:hAnsi="GHEA Grapalat"/>
          <w:strike/>
        </w:rPr>
        <w:t xml:space="preserve">- </w:t>
      </w:r>
      <w:r w:rsidR="00E326DD" w:rsidRPr="00FC0F2F">
        <w:rPr>
          <w:rFonts w:ascii="GHEA Grapalat" w:hAnsi="GHEA Grapalat"/>
          <w:strike/>
        </w:rPr>
        <w:t>в форме наличных денег или банковской гарантии</w:t>
      </w:r>
      <w:r w:rsidR="00395F4A" w:rsidRPr="00FC0F2F">
        <w:rPr>
          <w:rFonts w:ascii="GHEA Grapalat" w:hAnsi="GHEA Grapalat"/>
          <w:strike/>
          <w:lang w:val="hy-AM"/>
        </w:rPr>
        <w:t>.</w:t>
      </w:r>
      <w:r w:rsidR="005700F1" w:rsidRPr="00FC0F2F">
        <w:rPr>
          <w:rStyle w:val="af6"/>
          <w:rFonts w:ascii="GHEA Grapalat" w:hAnsi="GHEA Grapalat"/>
          <w:strike/>
        </w:rPr>
        <w:footnoteReference w:customMarkFollows="1" w:id="7"/>
        <w:t>8</w:t>
      </w:r>
    </w:p>
    <w:p w14:paraId="339B2EB2" w14:textId="77777777"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635B2892" w14:textId="77777777"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3B3054F0"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4837443E"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0B41DC30" w14:textId="77777777"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78A8D2DC" w14:textId="77777777" w:rsidR="0049655D" w:rsidRDefault="0049655D">
      <w:pPr>
        <w:rPr>
          <w:rFonts w:ascii="GHEA Grapalat" w:hAnsi="GHEA Grapalat"/>
          <w:b/>
        </w:rPr>
      </w:pPr>
    </w:p>
    <w:p w14:paraId="7FAE2F50"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585A17C2"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134E4585" w14:textId="77777777"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3CCDC334" w14:textId="77777777"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3CC66B19"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14:paraId="23076351"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6D79EDF8" w14:textId="77777777"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79AB313C" w14:textId="77777777"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14:paraId="378CCB99" w14:textId="77777777"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w:t>
      </w:r>
      <w:r w:rsidR="00AE1E38" w:rsidRPr="00147FD7">
        <w:rPr>
          <w:rFonts w:ascii="GHEA Grapalat" w:hAnsi="GHEA Grapalat"/>
          <w:sz w:val="24"/>
          <w:szCs w:val="24"/>
        </w:rPr>
        <w:lastRenderedPageBreak/>
        <w:t xml:space="preserve">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14:paraId="2F6B8FB7"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14:paraId="4C751EDF"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442E1E1D" w14:textId="77777777" w:rsidR="00096865" w:rsidRPr="009044F1" w:rsidRDefault="00096865" w:rsidP="00B46D58">
      <w:pPr>
        <w:pStyle w:val="23"/>
        <w:widowControl w:val="0"/>
        <w:spacing w:after="160" w:line="240" w:lineRule="auto"/>
        <w:ind w:firstLine="567"/>
        <w:rPr>
          <w:rFonts w:ascii="GHEA Grapalat" w:hAnsi="GHEA Grapalat"/>
          <w:sz w:val="24"/>
          <w:szCs w:val="24"/>
        </w:rPr>
      </w:pPr>
    </w:p>
    <w:p w14:paraId="384614DA"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739AD29F" w14:textId="77777777"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158F1F64" w14:textId="77777777"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2EB3FC19" w14:textId="77777777" w:rsidR="00FA0E41" w:rsidRPr="009044F1" w:rsidRDefault="00FA0E41" w:rsidP="00B46D58">
      <w:pPr>
        <w:widowControl w:val="0"/>
        <w:spacing w:after="160"/>
        <w:ind w:firstLine="567"/>
        <w:jc w:val="center"/>
        <w:rPr>
          <w:rFonts w:ascii="GHEA Grapalat" w:hAnsi="GHEA Grapalat"/>
          <w:b/>
        </w:rPr>
      </w:pPr>
    </w:p>
    <w:p w14:paraId="49DB0A79" w14:textId="77777777"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14:paraId="732D910E" w14:textId="77777777" w:rsidR="007A3EE6" w:rsidRPr="00FC0F2F" w:rsidRDefault="00283198" w:rsidP="00B46D58">
      <w:pPr>
        <w:widowControl w:val="0"/>
        <w:tabs>
          <w:tab w:val="left" w:pos="1134"/>
        </w:tabs>
        <w:spacing w:after="160"/>
        <w:ind w:firstLine="567"/>
        <w:jc w:val="both"/>
        <w:rPr>
          <w:rFonts w:ascii="GHEA Grapalat" w:hAnsi="GHEA Grapalat"/>
          <w:strike/>
        </w:rPr>
      </w:pPr>
      <w:r w:rsidRPr="009044F1">
        <w:rPr>
          <w:rFonts w:ascii="GHEA Grapalat" w:hAnsi="GHEA Grapalat"/>
        </w:rPr>
        <w:t>7.1.</w:t>
      </w:r>
      <w:r w:rsidR="00A34DFE" w:rsidRPr="005114D0">
        <w:rPr>
          <w:rFonts w:ascii="GHEA Grapalat" w:hAnsi="GHEA Grapalat"/>
        </w:rPr>
        <w:tab/>
      </w:r>
      <w:r w:rsidRPr="00FC0F2F">
        <w:rPr>
          <w:rFonts w:ascii="GHEA Grapalat" w:hAnsi="GHEA Grapalat"/>
          <w:strike/>
        </w:rPr>
        <w:t>Участник заявкой в порядке, установленном настоящим Приглашением, представляет обеспечение заявки</w:t>
      </w:r>
      <w:r w:rsidR="00681F45" w:rsidRPr="00FC0F2F">
        <w:rPr>
          <w:rFonts w:ascii="GHEA Grapalat" w:hAnsi="GHEA Grapalat"/>
          <w:strike/>
        </w:rPr>
        <w:t>.</w:t>
      </w:r>
    </w:p>
    <w:p w14:paraId="3622C2C4" w14:textId="77777777" w:rsidR="00903898" w:rsidRPr="00FC0F2F" w:rsidRDefault="00771C0F" w:rsidP="00B46D58">
      <w:pPr>
        <w:widowControl w:val="0"/>
        <w:spacing w:after="160"/>
        <w:ind w:firstLine="567"/>
        <w:jc w:val="both"/>
        <w:rPr>
          <w:rFonts w:ascii="GHEA Grapalat" w:hAnsi="GHEA Grapalat" w:cs="Sylfaen"/>
          <w:strike/>
        </w:rPr>
      </w:pPr>
      <w:r w:rsidRPr="00FC0F2F">
        <w:rPr>
          <w:rFonts w:ascii="GHEA Grapalat" w:hAnsi="GHEA Grapalat"/>
          <w:strike/>
        </w:rPr>
        <w:t>Обеспечение заявки представляется в виде банковской гарантии</w:t>
      </w:r>
      <w:r w:rsidR="008463FB" w:rsidRPr="00FC0F2F">
        <w:rPr>
          <w:rFonts w:ascii="GHEA Grapalat" w:hAnsi="GHEA Grapalat"/>
          <w:strike/>
        </w:rPr>
        <w:t xml:space="preserve"> (Приложение 3)</w:t>
      </w:r>
      <w:r w:rsidRPr="00FC0F2F">
        <w:rPr>
          <w:rFonts w:ascii="GHEA Grapalat" w:hAnsi="GHEA Grapalat"/>
          <w:strike/>
        </w:rPr>
        <w:t xml:space="preserve"> или наличных денег в размере, равном пяти процентам </w:t>
      </w:r>
      <w:r w:rsidR="00682AE5" w:rsidRPr="00FC0F2F">
        <w:rPr>
          <w:rFonts w:ascii="GHEA Grapalat" w:hAnsi="GHEA Grapalat"/>
          <w:strike/>
        </w:rPr>
        <w:t>цены закупки. Если ценовое предложение участника превышает цену закупки, то размер обеспечения заявки равен пяти процентам ценового предложения.</w:t>
      </w:r>
      <w:r w:rsidRPr="00FC0F2F">
        <w:rPr>
          <w:rFonts w:ascii="GHEA Grapalat" w:hAnsi="GHEA Grapalat"/>
          <w:strike/>
        </w:rPr>
        <w:t xml:space="preserve">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6E96BCA1" w14:textId="77777777" w:rsidR="007A2CBF" w:rsidRPr="00FC0F2F" w:rsidRDefault="001578D4" w:rsidP="007A2CBF">
      <w:pPr>
        <w:widowControl w:val="0"/>
        <w:spacing w:after="160"/>
        <w:ind w:firstLine="567"/>
        <w:jc w:val="both"/>
        <w:rPr>
          <w:rFonts w:ascii="GHEA Grapalat" w:hAnsi="GHEA Grapalat" w:cs="Sylfaen"/>
          <w:strike/>
        </w:rPr>
      </w:pPr>
      <w:r w:rsidRPr="00FC0F2F">
        <w:rPr>
          <w:rFonts w:ascii="GHEA Grapalat" w:hAnsi="GHEA Grapalat"/>
          <w:strike/>
        </w:rPr>
        <w:t>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w:t>
      </w:r>
      <w:r w:rsidR="00FC1A85" w:rsidRPr="00FC0F2F">
        <w:rPr>
          <w:rFonts w:ascii="GHEA Grapalat" w:hAnsi="GHEA Grapalat"/>
          <w:strike/>
        </w:rPr>
        <w:t>,</w:t>
      </w:r>
      <w:r w:rsidRPr="00FC0F2F">
        <w:rPr>
          <w:rFonts w:ascii="GHEA Grapalat" w:hAnsi="GHEA Grapalat"/>
          <w:strike/>
        </w:rPr>
        <w:t xml:space="preserve"> за исключением случаев, предусмотренных пунктом 7.3 части 1 настоящего приглашения. </w:t>
      </w:r>
      <w:r w:rsidR="007A2CBF" w:rsidRPr="00FC0F2F">
        <w:rPr>
          <w:rFonts w:ascii="GHEA Grapalat" w:hAnsi="GHEA Grapalat"/>
          <w:strike/>
        </w:rPr>
        <w:t>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w:t>
      </w:r>
      <w:r w:rsidR="007A2CBF" w:rsidRPr="00FC0F2F">
        <w:rPr>
          <w:strike/>
        </w:rPr>
        <w:t xml:space="preserve"> </w:t>
      </w:r>
      <w:r w:rsidR="007A2CBF" w:rsidRPr="00FC0F2F">
        <w:rPr>
          <w:rFonts w:ascii="GHEA Grapalat" w:hAnsi="GHEA Grapalat"/>
          <w:strike/>
        </w:rPr>
        <w:t xml:space="preserve">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w:t>
      </w:r>
      <w:r w:rsidR="007A2CBF" w:rsidRPr="00FC0F2F">
        <w:rPr>
          <w:rFonts w:ascii="GHEA Grapalat" w:hAnsi="GHEA Grapalat"/>
          <w:strike/>
        </w:rPr>
        <w:lastRenderedPageBreak/>
        <w:t>оставлении без изменения решения оценочной комиссии об объявлении процедуры закупки несостоявшейся</w:t>
      </w:r>
      <w:r w:rsidR="00864673" w:rsidRPr="00FC0F2F">
        <w:rPr>
          <w:rFonts w:ascii="GHEA Grapalat" w:hAnsi="GHEA Grapalat"/>
          <w:strike/>
        </w:rPr>
        <w:t>.</w:t>
      </w:r>
    </w:p>
    <w:p w14:paraId="27CF6E1E" w14:textId="77777777" w:rsidR="00B522C1" w:rsidRPr="00FC0F2F" w:rsidRDefault="00B522C1" w:rsidP="00B522C1">
      <w:pPr>
        <w:widowControl w:val="0"/>
        <w:spacing w:after="160"/>
        <w:ind w:firstLine="567"/>
        <w:jc w:val="both"/>
        <w:rPr>
          <w:rFonts w:ascii="GHEA Grapalat" w:hAnsi="GHEA Grapalat" w:cs="Sylfaen"/>
          <w:strike/>
        </w:rPr>
      </w:pPr>
      <w:r w:rsidRPr="00FC0F2F">
        <w:rPr>
          <w:rFonts w:ascii="GHEA Grapalat" w:hAnsi="GHEA Grapalat"/>
          <w:strike/>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proofErr w:type="spellStart"/>
      <w:r w:rsidRPr="00FC0F2F">
        <w:rPr>
          <w:rFonts w:ascii="GHEA Grapalat" w:hAnsi="GHEA Grapalat"/>
          <w:strike/>
        </w:rPr>
        <w:t>предусмотрении</w:t>
      </w:r>
      <w:proofErr w:type="spellEnd"/>
      <w:r w:rsidRPr="00FC0F2F">
        <w:rPr>
          <w:rFonts w:ascii="GHEA Grapalat" w:hAnsi="GHEA Grapalat"/>
          <w:strike/>
        </w:rPr>
        <w:t xml:space="preserve"> финансовых средств.</w:t>
      </w:r>
      <w:r w:rsidRPr="00FC0F2F">
        <w:rPr>
          <w:rFonts w:ascii="GHEA Grapalat" w:hAnsi="GHEA Grapalat"/>
          <w:strike/>
          <w:lang w:val="hy-AM"/>
        </w:rPr>
        <w:t xml:space="preserve"> </w:t>
      </w:r>
      <w:r w:rsidRPr="00FC0F2F">
        <w:rPr>
          <w:rFonts w:ascii="GHEA Grapalat" w:hAnsi="GHEA Grapalat"/>
          <w:strike/>
        </w:rPr>
        <w:t xml:space="preserve">Если в течение шести месяцев со дня заключения договора финансовые средства для исполнения договора не </w:t>
      </w:r>
      <w:proofErr w:type="spellStart"/>
      <w:r w:rsidRPr="00FC0F2F">
        <w:rPr>
          <w:rFonts w:ascii="GHEA Grapalat" w:hAnsi="GHEA Grapalat"/>
          <w:strike/>
        </w:rPr>
        <w:t>предусмотриваются</w:t>
      </w:r>
      <w:proofErr w:type="spellEnd"/>
      <w:r w:rsidRPr="00FC0F2F">
        <w:rPr>
          <w:rFonts w:ascii="GHEA Grapalat" w:hAnsi="GHEA Grapalat"/>
          <w:strike/>
        </w:rPr>
        <w:t xml:space="preserve"> и договор расторгается, то обеспечение заявки возвращается в течение пяти рабочих дней со дня расторжения договора.</w:t>
      </w:r>
      <w:r w:rsidR="003D7F6E" w:rsidRPr="00FC0F2F">
        <w:rPr>
          <w:rFonts w:ascii="GHEA Grapalat" w:hAnsi="GHEA Grapalat"/>
          <w:strike/>
          <w:vertAlign w:val="superscript"/>
        </w:rPr>
        <w:t>9.1</w:t>
      </w:r>
    </w:p>
    <w:p w14:paraId="5BC031AA" w14:textId="77777777" w:rsidR="000A7528" w:rsidRPr="00FC0F2F" w:rsidRDefault="00283198" w:rsidP="00B46D58">
      <w:pPr>
        <w:widowControl w:val="0"/>
        <w:tabs>
          <w:tab w:val="left" w:pos="1134"/>
        </w:tabs>
        <w:spacing w:after="160"/>
        <w:ind w:firstLine="567"/>
        <w:jc w:val="both"/>
        <w:rPr>
          <w:rFonts w:ascii="GHEA Grapalat" w:hAnsi="GHEA Grapalat"/>
          <w:strike/>
        </w:rPr>
      </w:pPr>
      <w:r w:rsidRPr="00FC0F2F">
        <w:rPr>
          <w:rFonts w:ascii="GHEA Grapalat" w:hAnsi="GHEA Grapalat"/>
          <w:strike/>
        </w:rPr>
        <w:t>7.2.</w:t>
      </w:r>
      <w:r w:rsidR="003A6791" w:rsidRPr="00FC0F2F">
        <w:rPr>
          <w:rFonts w:ascii="GHEA Grapalat" w:hAnsi="GHEA Grapalat"/>
          <w:strike/>
        </w:rPr>
        <w:tab/>
      </w:r>
      <w:r w:rsidRPr="00FC0F2F">
        <w:rPr>
          <w:rFonts w:ascii="GHEA Grapalat" w:hAnsi="GHEA Grapalat"/>
          <w:strike/>
        </w:rPr>
        <w:t>При организации проце</w:t>
      </w:r>
      <w:r w:rsidR="00681F45" w:rsidRPr="00FC0F2F">
        <w:rPr>
          <w:rFonts w:ascii="GHEA Grapalat" w:hAnsi="GHEA Grapalat"/>
          <w:strike/>
        </w:rPr>
        <w:t>дуры закупки по лотам</w:t>
      </w:r>
      <w:r w:rsidR="007F263C" w:rsidRPr="00FC0F2F">
        <w:rPr>
          <w:rFonts w:ascii="GHEA Grapalat" w:hAnsi="GHEA Grapalat"/>
          <w:strike/>
        </w:rPr>
        <w:t xml:space="preserve"> если</w:t>
      </w:r>
      <w:r w:rsidR="00681F45" w:rsidRPr="00FC0F2F">
        <w:rPr>
          <w:rFonts w:ascii="GHEA Grapalat" w:hAnsi="GHEA Grapalat"/>
          <w:strike/>
        </w:rPr>
        <w:t>:</w:t>
      </w:r>
    </w:p>
    <w:p w14:paraId="773E2C82" w14:textId="77777777" w:rsidR="00B72055" w:rsidRPr="00FC0F2F" w:rsidRDefault="000A7528" w:rsidP="00B46D58">
      <w:pPr>
        <w:widowControl w:val="0"/>
        <w:tabs>
          <w:tab w:val="left" w:pos="1134"/>
        </w:tabs>
        <w:spacing w:after="160"/>
        <w:ind w:firstLine="567"/>
        <w:jc w:val="both"/>
        <w:rPr>
          <w:rFonts w:ascii="GHEA Grapalat" w:hAnsi="GHEA Grapalat" w:cs="Sylfaen"/>
          <w:strike/>
        </w:rPr>
      </w:pPr>
      <w:r w:rsidRPr="00FC0F2F">
        <w:rPr>
          <w:rFonts w:ascii="GHEA Grapalat" w:hAnsi="GHEA Grapalat"/>
          <w:strike/>
        </w:rPr>
        <w:t>а.</w:t>
      </w:r>
      <w:r w:rsidR="003A6791" w:rsidRPr="00FC0F2F">
        <w:rPr>
          <w:rFonts w:ascii="GHEA Grapalat" w:hAnsi="GHEA Grapalat"/>
          <w:strike/>
        </w:rPr>
        <w:tab/>
      </w:r>
      <w:r w:rsidRPr="00FC0F2F">
        <w:rPr>
          <w:rFonts w:ascii="GHEA Grapalat" w:hAnsi="GHEA Grapalat"/>
          <w:strike/>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B72055" w:rsidRPr="00FC0F2F">
        <w:rPr>
          <w:rFonts w:ascii="GHEA Grapalat" w:hAnsi="GHEA Grapalat"/>
          <w:strike/>
        </w:rPr>
        <w:t>В</w:t>
      </w:r>
      <w:r w:rsidR="00B72055" w:rsidRPr="00FC0F2F">
        <w:rPr>
          <w:rFonts w:ascii="Courier New" w:hAnsi="Courier New" w:cs="Courier New"/>
          <w:strike/>
        </w:rPr>
        <w:t> </w:t>
      </w:r>
      <w:r w:rsidR="00B72055" w:rsidRPr="00FC0F2F">
        <w:rPr>
          <w:rFonts w:ascii="GHEA Grapalat" w:hAnsi="GHEA Grapalat"/>
          <w:strike/>
        </w:rPr>
        <w:t>случае представления одного обеспечения заявки, его сумма исчисляется в отношении общей суммы цен закупок  по</w:t>
      </w:r>
      <w:r w:rsidR="00B72055" w:rsidRPr="00FC0F2F">
        <w:rPr>
          <w:rFonts w:ascii="Courier New" w:hAnsi="Courier New" w:cs="Courier New"/>
          <w:strike/>
        </w:rPr>
        <w:t> </w:t>
      </w:r>
      <w:r w:rsidR="00B72055" w:rsidRPr="00FC0F2F">
        <w:rPr>
          <w:rFonts w:ascii="GHEA Grapalat" w:hAnsi="GHEA Grapalat"/>
          <w:strike/>
        </w:rPr>
        <w:t>представленным лотам,</w:t>
      </w:r>
      <w:r w:rsidR="00B72055" w:rsidRPr="00FC0F2F">
        <w:rPr>
          <w:rFonts w:ascii="GHEA Grapalat" w:hAnsi="GHEA Grapalat"/>
          <w:strike/>
          <w:color w:val="000000" w:themeColor="text1"/>
        </w:rPr>
        <w:t xml:space="preserve"> </w:t>
      </w:r>
      <w:r w:rsidR="00B72055" w:rsidRPr="00FC0F2F">
        <w:rPr>
          <w:rFonts w:ascii="GHEA Grapalat" w:hAnsi="GHEA Grapalat"/>
          <w:strike/>
        </w:rPr>
        <w:t xml:space="preserve">а в том случае </w:t>
      </w:r>
      <w:r w:rsidR="00B72055" w:rsidRPr="00FC0F2F">
        <w:rPr>
          <w:rFonts w:ascii="GHEA Grapalat" w:hAnsi="GHEA Grapalat"/>
          <w:strike/>
          <w:lang w:val="en-US"/>
        </w:rPr>
        <w:t>e</w:t>
      </w:r>
      <w:proofErr w:type="spellStart"/>
      <w:r w:rsidR="00B72055" w:rsidRPr="00FC0F2F">
        <w:rPr>
          <w:rFonts w:ascii="GHEA Grapalat" w:hAnsi="GHEA Grapalat"/>
          <w:strike/>
        </w:rPr>
        <w:t>сли</w:t>
      </w:r>
      <w:proofErr w:type="spellEnd"/>
      <w:r w:rsidR="00B72055" w:rsidRPr="00FC0F2F">
        <w:rPr>
          <w:rFonts w:ascii="GHEA Grapalat" w:hAnsi="GHEA Grapalat"/>
          <w:strike/>
        </w:rPr>
        <w:t xml:space="preserve"> ценовые предложения превышают цены закупки - в отношении общей суммы ценовых предложений</w:t>
      </w:r>
      <w:r w:rsidR="00FF4B9E" w:rsidRPr="00FC0F2F">
        <w:rPr>
          <w:rFonts w:ascii="GHEA Grapalat" w:hAnsi="GHEA Grapalat"/>
          <w:strike/>
        </w:rPr>
        <w:t>,</w:t>
      </w:r>
      <w:r w:rsidR="00B72055" w:rsidRPr="00FC0F2F">
        <w:rPr>
          <w:rFonts w:ascii="GHEA Grapalat" w:hAnsi="GHEA Grapalat"/>
          <w:strike/>
          <w:color w:val="000000" w:themeColor="text1"/>
        </w:rPr>
        <w:t xml:space="preserve"> с учетом </w:t>
      </w:r>
      <w:r w:rsidR="00B72055" w:rsidRPr="00FC0F2F">
        <w:rPr>
          <w:rFonts w:ascii="GHEA Grapalat" w:hAnsi="GHEA Grapalat" w:cs="Sylfaen"/>
          <w:strike/>
        </w:rPr>
        <w:t>требований абзаца «д» подпункта 1 пункта 32 Порядка;</w:t>
      </w:r>
    </w:p>
    <w:p w14:paraId="273E6AB1" w14:textId="77777777" w:rsidR="00C35487" w:rsidRPr="00FC0F2F" w:rsidRDefault="000A7528" w:rsidP="00B46D58">
      <w:pPr>
        <w:widowControl w:val="0"/>
        <w:tabs>
          <w:tab w:val="left" w:pos="1134"/>
        </w:tabs>
        <w:spacing w:after="160"/>
        <w:ind w:firstLine="567"/>
        <w:jc w:val="both"/>
        <w:rPr>
          <w:strike/>
        </w:rPr>
      </w:pPr>
      <w:r w:rsidRPr="00FC0F2F">
        <w:rPr>
          <w:rFonts w:ascii="GHEA Grapalat" w:hAnsi="GHEA Grapalat"/>
          <w:strike/>
        </w:rPr>
        <w:t>б.</w:t>
      </w:r>
      <w:r w:rsidR="00E70FC4" w:rsidRPr="00FC0F2F">
        <w:rPr>
          <w:rFonts w:ascii="GHEA Grapalat" w:hAnsi="GHEA Grapalat"/>
          <w:strike/>
        </w:rPr>
        <w:tab/>
      </w:r>
      <w:r w:rsidRPr="00FC0F2F">
        <w:rPr>
          <w:rFonts w:ascii="GHEA Grapalat" w:hAnsi="GHEA Grapalat"/>
          <w:strike/>
        </w:rPr>
        <w:t>участник лишается права на заключение договора</w:t>
      </w:r>
      <w:r w:rsidR="00A41723" w:rsidRPr="00FC0F2F">
        <w:rPr>
          <w:rFonts w:ascii="GHEA Grapalat" w:hAnsi="GHEA Grapalat"/>
          <w:strike/>
        </w:rPr>
        <w:t xml:space="preserve"> по </w:t>
      </w:r>
      <w:proofErr w:type="gramStart"/>
      <w:r w:rsidR="00A41723" w:rsidRPr="00FC0F2F">
        <w:rPr>
          <w:rFonts w:ascii="GHEA Grapalat" w:hAnsi="GHEA Grapalat"/>
          <w:strike/>
        </w:rPr>
        <w:t>какому либо</w:t>
      </w:r>
      <w:proofErr w:type="gramEnd"/>
      <w:r w:rsidR="00A41723" w:rsidRPr="00FC0F2F">
        <w:rPr>
          <w:rFonts w:ascii="GHEA Grapalat" w:hAnsi="GHEA Grapalat"/>
          <w:strike/>
        </w:rPr>
        <w:t xml:space="preserve"> лоту</w:t>
      </w:r>
      <w:r w:rsidRPr="00FC0F2F">
        <w:rPr>
          <w:rFonts w:ascii="GHEA Grapalat" w:hAnsi="GHEA Grapalat"/>
          <w:strike/>
        </w:rPr>
        <w:t>, то обеспечение заявки выплачивается в размере суммы обеспечения, исчисленной в отношении только данного лота.</w:t>
      </w:r>
      <w:r w:rsidR="002A2F79" w:rsidRPr="00FC0F2F">
        <w:rPr>
          <w:rStyle w:val="af6"/>
          <w:strike/>
        </w:rPr>
        <w:footnoteReference w:customMarkFollows="1" w:id="8"/>
        <w:t>9</w:t>
      </w:r>
    </w:p>
    <w:p w14:paraId="208FDEB2" w14:textId="77777777" w:rsidR="00F20DA5" w:rsidRPr="00FC0F2F" w:rsidRDefault="00283198" w:rsidP="00B46D58">
      <w:pPr>
        <w:widowControl w:val="0"/>
        <w:tabs>
          <w:tab w:val="left" w:pos="1134"/>
        </w:tabs>
        <w:spacing w:after="160"/>
        <w:ind w:firstLine="567"/>
        <w:jc w:val="both"/>
        <w:rPr>
          <w:rFonts w:ascii="GHEA Grapalat" w:hAnsi="GHEA Grapalat" w:cs="Sylfaen"/>
          <w:strike/>
        </w:rPr>
      </w:pPr>
      <w:r w:rsidRPr="00FC0F2F">
        <w:rPr>
          <w:rFonts w:ascii="GHEA Grapalat" w:hAnsi="GHEA Grapalat"/>
          <w:strike/>
        </w:rPr>
        <w:t>7.3.</w:t>
      </w:r>
      <w:r w:rsidR="00E70FC4" w:rsidRPr="00FC0F2F">
        <w:rPr>
          <w:rFonts w:ascii="GHEA Grapalat" w:hAnsi="GHEA Grapalat"/>
          <w:strike/>
        </w:rPr>
        <w:tab/>
      </w:r>
      <w:r w:rsidRPr="00FC0F2F">
        <w:rPr>
          <w:rFonts w:ascii="GHEA Grapalat" w:hAnsi="GHEA Grapalat"/>
          <w:strike/>
        </w:rPr>
        <w:t>Участник выплачивает обеспечение заявки, если он:</w:t>
      </w:r>
    </w:p>
    <w:p w14:paraId="4A5F16B3" w14:textId="77777777" w:rsidR="00096865" w:rsidRPr="00FC0F2F" w:rsidRDefault="00096865" w:rsidP="00B46D58">
      <w:pPr>
        <w:widowControl w:val="0"/>
        <w:tabs>
          <w:tab w:val="left" w:pos="1134"/>
        </w:tabs>
        <w:spacing w:after="160"/>
        <w:ind w:firstLine="567"/>
        <w:jc w:val="both"/>
        <w:rPr>
          <w:rFonts w:ascii="GHEA Grapalat" w:hAnsi="GHEA Grapalat" w:cs="Sylfaen"/>
          <w:strike/>
        </w:rPr>
      </w:pPr>
      <w:r w:rsidRPr="00FC0F2F">
        <w:rPr>
          <w:rFonts w:ascii="GHEA Grapalat" w:hAnsi="GHEA Grapalat"/>
          <w:strike/>
        </w:rPr>
        <w:t>1)</w:t>
      </w:r>
      <w:r w:rsidR="00E70FC4" w:rsidRPr="00FC0F2F">
        <w:rPr>
          <w:rFonts w:ascii="GHEA Grapalat" w:hAnsi="GHEA Grapalat"/>
          <w:strike/>
        </w:rPr>
        <w:tab/>
      </w:r>
      <w:r w:rsidRPr="00FC0F2F">
        <w:rPr>
          <w:rFonts w:ascii="GHEA Grapalat" w:hAnsi="GHEA Grapalat"/>
          <w:strike/>
        </w:rPr>
        <w:t>объявлен отобранным участником, но отказывается от заключения договора либо лишается права на его заключение;</w:t>
      </w:r>
    </w:p>
    <w:p w14:paraId="3CF6A82B" w14:textId="77777777" w:rsidR="00096865" w:rsidRPr="00FC0F2F" w:rsidRDefault="00096865" w:rsidP="00B46D58">
      <w:pPr>
        <w:widowControl w:val="0"/>
        <w:tabs>
          <w:tab w:val="left" w:pos="1134"/>
        </w:tabs>
        <w:spacing w:after="160"/>
        <w:ind w:firstLine="567"/>
        <w:jc w:val="both"/>
        <w:rPr>
          <w:rFonts w:ascii="GHEA Grapalat" w:hAnsi="GHEA Grapalat" w:cs="Sylfaen"/>
          <w:strike/>
        </w:rPr>
      </w:pPr>
      <w:r w:rsidRPr="00FC0F2F">
        <w:rPr>
          <w:rFonts w:ascii="GHEA Grapalat" w:hAnsi="GHEA Grapalat"/>
          <w:strike/>
        </w:rPr>
        <w:t>2)</w:t>
      </w:r>
      <w:r w:rsidR="00E70FC4" w:rsidRPr="00FC0F2F">
        <w:rPr>
          <w:rFonts w:ascii="GHEA Grapalat" w:hAnsi="GHEA Grapalat"/>
          <w:strike/>
        </w:rPr>
        <w:tab/>
      </w:r>
      <w:r w:rsidRPr="00FC0F2F">
        <w:rPr>
          <w:rFonts w:ascii="GHEA Grapalat" w:hAnsi="GHEA Grapalat"/>
          <w:strike/>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5D9E5CF9" w14:textId="77777777" w:rsidR="006F5184" w:rsidRPr="00FC0F2F" w:rsidRDefault="00FA0EEA" w:rsidP="00FA0EEA">
      <w:pPr>
        <w:widowControl w:val="0"/>
        <w:tabs>
          <w:tab w:val="left" w:pos="1134"/>
        </w:tabs>
        <w:spacing w:after="160"/>
        <w:ind w:firstLine="567"/>
        <w:jc w:val="both"/>
        <w:rPr>
          <w:rFonts w:ascii="GHEA Grapalat" w:hAnsi="GHEA Grapalat"/>
          <w:strike/>
        </w:rPr>
      </w:pPr>
      <w:r w:rsidRPr="00FC0F2F">
        <w:rPr>
          <w:rFonts w:ascii="GHEA Grapalat" w:hAnsi="GHEA Grapalat"/>
          <w:strike/>
        </w:rPr>
        <w:t>7.</w:t>
      </w:r>
      <w:r w:rsidR="00B04EBE" w:rsidRPr="00FC0F2F">
        <w:rPr>
          <w:rFonts w:ascii="GHEA Grapalat" w:hAnsi="GHEA Grapalat"/>
          <w:strike/>
        </w:rPr>
        <w:t>4</w:t>
      </w:r>
      <w:r w:rsidRPr="00FC0F2F">
        <w:rPr>
          <w:rFonts w:ascii="GHEA Grapalat" w:hAnsi="GHEA Grapalat"/>
          <w:strike/>
        </w:rPr>
        <w:t xml:space="preserve"> </w:t>
      </w:r>
      <w:r w:rsidR="006F5184" w:rsidRPr="00FC0F2F">
        <w:rPr>
          <w:rFonts w:ascii="GHEA Grapalat" w:hAnsi="GHEA Grapalat"/>
          <w:strike/>
        </w:rPr>
        <w:t>Обеспечение заявки должно быть действительно в течение 90</w:t>
      </w:r>
      <w:r w:rsidR="006F5184" w:rsidRPr="00FC0F2F">
        <w:rPr>
          <w:rFonts w:ascii="Courier New" w:hAnsi="Courier New" w:cs="Courier New"/>
          <w:strike/>
        </w:rPr>
        <w:t> </w:t>
      </w:r>
      <w:r w:rsidR="006F5184" w:rsidRPr="00FC0F2F">
        <w:rPr>
          <w:rFonts w:ascii="GHEA Grapalat" w:hAnsi="GHEA Grapalat"/>
          <w:strike/>
        </w:rPr>
        <w:t>(девяноста) рабочих дней со дня подачи заявки.</w:t>
      </w:r>
      <w:r w:rsidR="00CD5802" w:rsidRPr="00FC0F2F">
        <w:rPr>
          <w:rFonts w:ascii="GHEA Grapalat" w:hAnsi="GHEA Grapalat"/>
          <w:strike/>
          <w:vertAlign w:val="superscript"/>
        </w:rPr>
        <w:t>9.2</w:t>
      </w:r>
      <w:r w:rsidR="006F5184" w:rsidRPr="00FC0F2F">
        <w:rPr>
          <w:rFonts w:ascii="GHEA Grapalat" w:hAnsi="GHEA Grapalat"/>
          <w:strike/>
        </w:rPr>
        <w:t xml:space="preserve"> </w:t>
      </w:r>
    </w:p>
    <w:p w14:paraId="1F61B71E" w14:textId="77777777" w:rsidR="00FA0EEA" w:rsidRPr="00FC0F2F" w:rsidRDefault="00B04EBE" w:rsidP="00FA0EEA">
      <w:pPr>
        <w:widowControl w:val="0"/>
        <w:tabs>
          <w:tab w:val="left" w:pos="1134"/>
        </w:tabs>
        <w:spacing w:after="160"/>
        <w:ind w:firstLine="567"/>
        <w:jc w:val="both"/>
        <w:rPr>
          <w:rFonts w:ascii="GHEA Grapalat" w:hAnsi="GHEA Grapalat"/>
          <w:strike/>
        </w:rPr>
      </w:pPr>
      <w:r w:rsidRPr="00FC0F2F">
        <w:rPr>
          <w:rFonts w:ascii="GHEA Grapalat" w:hAnsi="GHEA Grapalat"/>
          <w:strike/>
        </w:rPr>
        <w:t xml:space="preserve">7.5 </w:t>
      </w:r>
      <w:r w:rsidR="00FA0EEA" w:rsidRPr="00FC0F2F">
        <w:rPr>
          <w:rFonts w:ascii="GHEA Grapalat" w:hAnsi="GHEA Grapalat"/>
          <w:strike/>
        </w:rPr>
        <w:t xml:space="preserve">Руководитель заказчика представляет требование о выплате обеспечения заявки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w:t>
      </w:r>
      <w:proofErr w:type="spellStart"/>
      <w:r w:rsidR="00FA0EEA" w:rsidRPr="00FC0F2F">
        <w:rPr>
          <w:rFonts w:ascii="GHEA Grapalat" w:hAnsi="GHEA Grapalat"/>
          <w:strike/>
        </w:rPr>
        <w:t>вылаты</w:t>
      </w:r>
      <w:proofErr w:type="spellEnd"/>
      <w:r w:rsidR="00FA0EEA" w:rsidRPr="00FC0F2F">
        <w:rPr>
          <w:rFonts w:ascii="GHEA Grapalat" w:hAnsi="GHEA Grapalat"/>
          <w:strike/>
        </w:rPr>
        <w:t xml:space="preserve"> обеспечения заявки. Если требование о выплате обеспечения отклоняется банком на основании неполного представления </w:t>
      </w:r>
      <w:r w:rsidR="00FA0EEA" w:rsidRPr="00FC0F2F">
        <w:rPr>
          <w:rFonts w:ascii="GHEA Grapalat" w:hAnsi="GHEA Grapalat"/>
          <w:strike/>
        </w:rPr>
        <w:lastRenderedPageBreak/>
        <w:t>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02BABAA4" w14:textId="77777777" w:rsidR="00FA0EEA" w:rsidRPr="00FC0F2F" w:rsidRDefault="00FA0EEA" w:rsidP="00FA0EEA">
      <w:pPr>
        <w:widowControl w:val="0"/>
        <w:tabs>
          <w:tab w:val="left" w:pos="1134"/>
        </w:tabs>
        <w:spacing w:after="160"/>
        <w:ind w:firstLine="567"/>
        <w:jc w:val="both"/>
        <w:rPr>
          <w:rFonts w:ascii="GHEA Grapalat" w:hAnsi="GHEA Grapalat" w:cs="Sylfaen"/>
          <w:strike/>
        </w:rPr>
      </w:pPr>
      <w:r w:rsidRPr="00FC0F2F">
        <w:rPr>
          <w:rFonts w:ascii="GHEA Grapalat" w:hAnsi="GHEA Grapalat"/>
          <w:strike/>
        </w:rPr>
        <w:t>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w:t>
      </w:r>
    </w:p>
    <w:p w14:paraId="5096D6A8" w14:textId="77777777" w:rsidR="00CC0E15" w:rsidRPr="00CC0E15" w:rsidRDefault="00CC0E15" w:rsidP="00B46D58">
      <w:pPr>
        <w:widowControl w:val="0"/>
        <w:tabs>
          <w:tab w:val="left" w:pos="1134"/>
        </w:tabs>
        <w:spacing w:after="160"/>
        <w:ind w:firstLine="567"/>
        <w:jc w:val="both"/>
        <w:rPr>
          <w:rFonts w:ascii="GHEA Grapalat" w:hAnsi="GHEA Grapalat" w:cs="Sylfaen"/>
        </w:rPr>
      </w:pPr>
    </w:p>
    <w:p w14:paraId="45B5C3E6" w14:textId="77777777" w:rsidR="002626F7" w:rsidRPr="00A05DC6" w:rsidRDefault="002626F7" w:rsidP="00B46D58">
      <w:pPr>
        <w:rPr>
          <w:rFonts w:ascii="GHEA Grapalat" w:hAnsi="GHEA Grapalat" w:cs="Sylfaen"/>
          <w:color w:val="FF0000"/>
        </w:rPr>
      </w:pPr>
    </w:p>
    <w:p w14:paraId="6929295E" w14:textId="77777777"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w:t>
      </w:r>
      <w:r w:rsidR="00807178" w:rsidRPr="00A05DC6">
        <w:rPr>
          <w:rFonts w:ascii="GHEA Grapalat" w:hAnsi="GHEA Grapalat"/>
          <w:b/>
        </w:rPr>
        <w:t>ИТОГОВ</w:t>
      </w:r>
      <w:r w:rsidR="00807178" w:rsidRPr="009044F1">
        <w:rPr>
          <w:rFonts w:ascii="GHEA Grapalat" w:hAnsi="GHEA Grapalat"/>
          <w:b/>
        </w:rPr>
        <w:t xml:space="preserve"> </w:t>
      </w:r>
    </w:p>
    <w:p w14:paraId="6B24DAAE" w14:textId="27679AC0" w:rsidR="00096865" w:rsidRPr="009044F1"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Вскрытие заявок произойдет на "—</w:t>
      </w:r>
      <w:r w:rsidR="00FC0F2F" w:rsidRPr="00A05DC6">
        <w:rPr>
          <w:rFonts w:ascii="GHEA Grapalat" w:hAnsi="GHEA Grapalat"/>
          <w:sz w:val="24"/>
          <w:szCs w:val="24"/>
        </w:rPr>
        <w:t>7</w:t>
      </w:r>
      <w:r w:rsidRPr="00A05DC6">
        <w:rPr>
          <w:rFonts w:ascii="GHEA Grapalat" w:hAnsi="GHEA Grapalat"/>
          <w:sz w:val="24"/>
          <w:szCs w:val="24"/>
        </w:rPr>
        <w:t>"-ый</w:t>
      </w:r>
      <w:r w:rsidRPr="009044F1">
        <w:rPr>
          <w:rFonts w:ascii="GHEA Grapalat" w:hAnsi="GHEA Grapalat"/>
          <w:sz w:val="24"/>
          <w:szCs w:val="24"/>
        </w:rPr>
        <w:t xml:space="preserve"> день в "час </w:t>
      </w:r>
      <w:r w:rsidRPr="00A05DC6">
        <w:rPr>
          <w:rFonts w:ascii="GHEA Grapalat" w:hAnsi="GHEA Grapalat"/>
          <w:sz w:val="24"/>
          <w:szCs w:val="24"/>
        </w:rPr>
        <w:t>в</w:t>
      </w:r>
      <w:r w:rsidR="00FC0F2F" w:rsidRPr="00A05DC6">
        <w:rPr>
          <w:rFonts w:ascii="GHEA Grapalat" w:hAnsi="GHEA Grapalat"/>
          <w:sz w:val="24"/>
          <w:szCs w:val="24"/>
        </w:rPr>
        <w:t>14:00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14:paraId="7FE635C0" w14:textId="77777777"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14:paraId="3DA9005C" w14:textId="77777777"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A05DC6">
        <w:rPr>
          <w:rFonts w:ascii="GHEA Grapalat" w:hAnsi="GHEA Grapalat"/>
        </w:rPr>
        <w:t>на</w:t>
      </w:r>
      <w:r w:rsidR="00576D5D" w:rsidRPr="009044F1">
        <w:rPr>
          <w:rFonts w:ascii="GHEA Grapalat" w:hAnsi="GHEA Grapalat"/>
        </w:rPr>
        <w:t xml:space="preserve">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14:paraId="177F9BC5"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15879FF2"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0F0FD66B"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14:paraId="6DA16FA1" w14:textId="77777777"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65446C7F"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0D032B77"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14:paraId="4DA73A37"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и/или обеспечение заявки,</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23711C7C" w14:textId="77777777" w:rsidR="00B514E8" w:rsidRPr="00352B29"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w:t>
      </w:r>
      <w:r w:rsidRPr="009044F1">
        <w:rPr>
          <w:rFonts w:ascii="GHEA Grapalat" w:hAnsi="GHEA Grapalat"/>
          <w:sz w:val="24"/>
          <w:szCs w:val="24"/>
        </w:rPr>
        <w:lastRenderedPageBreak/>
        <w:t xml:space="preserve">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14:paraId="455E85FB" w14:textId="4E64CE93"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w:t>
      </w:r>
      <w:r w:rsidR="001C0697">
        <w:rPr>
          <w:rFonts w:ascii="GHEA Grapalat" w:hAnsi="GHEA Grapalat"/>
          <w:i w:val="0"/>
          <w:sz w:val="24"/>
          <w:szCs w:val="24"/>
        </w:rPr>
        <w:t>Драм</w:t>
      </w:r>
      <w:r w:rsidR="00A01157" w:rsidRPr="00A01157">
        <w:rPr>
          <w:rFonts w:ascii="GHEA Grapalat" w:hAnsi="GHEA Grapalat"/>
          <w:i w:val="0"/>
          <w:sz w:val="24"/>
          <w:szCs w:val="24"/>
        </w:rPr>
        <w:t>_______</w:t>
      </w:r>
      <w:r w:rsidR="00644850" w:rsidRPr="00644850">
        <w:rPr>
          <w:rFonts w:ascii="GHEA Grapalat" w:hAnsi="GHEA Grapalat"/>
          <w:i w:val="0"/>
          <w:sz w:val="24"/>
          <w:szCs w:val="24"/>
        </w:rPr>
        <w:t>_______</w:t>
      </w:r>
      <w:r w:rsidR="003C78D9">
        <w:rPr>
          <w:rStyle w:val="af6"/>
          <w:rFonts w:ascii="GHEA Grapalat" w:hAnsi="GHEA Grapalat"/>
          <w:i w:val="0"/>
          <w:sz w:val="24"/>
          <w:szCs w:val="24"/>
        </w:rPr>
        <w:footnoteReference w:customMarkFollows="1" w:id="9"/>
        <w:t>10</w:t>
      </w:r>
      <w:r w:rsidR="00A01157">
        <w:rPr>
          <w:rFonts w:ascii="GHEA Grapalat" w:hAnsi="GHEA Grapalat"/>
          <w:i w:val="0"/>
          <w:sz w:val="24"/>
          <w:szCs w:val="24"/>
        </w:rPr>
        <w:t>.</w:t>
      </w:r>
    </w:p>
    <w:p w14:paraId="5646CC38" w14:textId="77777777" w:rsidR="00B15493" w:rsidRDefault="00FD274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1E1D4C">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p>
    <w:p w14:paraId="7515589B"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del w:id="8" w:author="Vardan" w:date="2022-10-29T23:54:00Z">
        <w:r w:rsidRPr="009044F1" w:rsidDel="002164B3">
          <w:rPr>
            <w:rFonts w:ascii="GHEA Grapalat" w:hAnsi="GHEA Grapalat"/>
            <w:sz w:val="24"/>
            <w:szCs w:val="24"/>
          </w:rPr>
          <w:delText xml:space="preserve"> </w:delText>
        </w:r>
      </w:del>
      <w:r w:rsidR="00186559">
        <w:rPr>
          <w:rFonts w:ascii="GHEA Grapalat" w:hAnsi="GHEA Grapalat"/>
          <w:sz w:val="24"/>
          <w:szCs w:val="24"/>
        </w:rPr>
        <w:t>:</w:t>
      </w:r>
    </w:p>
    <w:p w14:paraId="4EF53176"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sidR="00A55C6C">
        <w:rPr>
          <w:rFonts w:ascii="GHEA Grapalat" w:hAnsi="GHEA Grapalat"/>
          <w:sz w:val="24"/>
          <w:szCs w:val="24"/>
        </w:rPr>
        <w:t xml:space="preserve">на </w:t>
      </w:r>
      <w:proofErr w:type="spellStart"/>
      <w:r w:rsidR="00A55C6C">
        <w:rPr>
          <w:rFonts w:ascii="GHEA Grapalat" w:hAnsi="GHEA Grapalat"/>
          <w:sz w:val="24"/>
          <w:szCs w:val="24"/>
        </w:rPr>
        <w:t>заседаниии</w:t>
      </w:r>
      <w:proofErr w:type="spellEnd"/>
      <w:r w:rsidR="00A55C6C">
        <w:rPr>
          <w:rFonts w:ascii="GHEA Grapalat" w:hAnsi="GHEA Grapalat"/>
          <w:sz w:val="24"/>
          <w:szCs w:val="24"/>
        </w:rPr>
        <w:t xml:space="preserve"> комиссии</w:t>
      </w:r>
      <w:r w:rsidR="00A55C6C" w:rsidRPr="009044F1">
        <w:rPr>
          <w:rFonts w:ascii="GHEA Grapalat" w:hAnsi="GHEA Grapalat"/>
          <w:sz w:val="24"/>
          <w:szCs w:val="24"/>
        </w:rPr>
        <w:t xml:space="preserve"> </w:t>
      </w:r>
      <w:r w:rsidR="00A55C6C"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sidR="006248D3">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75330D" w:rsidRPr="0075330D">
        <w:rPr>
          <w:rFonts w:ascii="GHEA Grapalat" w:hAnsi="GHEA Grapalat"/>
          <w:sz w:val="24"/>
          <w:szCs w:val="24"/>
        </w:rPr>
        <w:t xml:space="preserve"> </w:t>
      </w:r>
      <w:r w:rsidR="0075330D" w:rsidRPr="009044F1">
        <w:rPr>
          <w:rFonts w:ascii="GHEA Grapalat" w:hAnsi="GHEA Grapalat"/>
          <w:sz w:val="24"/>
          <w:szCs w:val="24"/>
        </w:rPr>
        <w:t>присутствуют</w:t>
      </w:r>
      <w:r w:rsidR="0075330D" w:rsidRPr="0075330D">
        <w:rPr>
          <w:rFonts w:ascii="GHEA Grapalat" w:hAnsi="GHEA Grapalat"/>
          <w:sz w:val="24"/>
          <w:szCs w:val="24"/>
        </w:rPr>
        <w:t xml:space="preserve"> </w:t>
      </w:r>
      <w:r w:rsidR="0075330D" w:rsidRPr="009044F1">
        <w:rPr>
          <w:rFonts w:ascii="GHEA Grapalat" w:hAnsi="GHEA Grapalat"/>
          <w:sz w:val="24"/>
          <w:szCs w:val="24"/>
        </w:rPr>
        <w:t>на заседании</w:t>
      </w:r>
      <w:r w:rsidR="0075330D">
        <w:rPr>
          <w:rFonts w:ascii="GHEA Grapalat" w:hAnsi="GHEA Grapalat"/>
          <w:sz w:val="24"/>
          <w:szCs w:val="24"/>
        </w:rPr>
        <w:t>,</w:t>
      </w:r>
    </w:p>
    <w:p w14:paraId="2F775F26"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sidR="002615E2">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118A0222"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76809735"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3E35C9AF" w14:textId="77777777" w:rsidR="00D64A0E" w:rsidRDefault="009B6D58" w:rsidP="00D64A0E">
      <w:pPr>
        <w:pStyle w:val="norm"/>
        <w:widowControl w:val="0"/>
        <w:tabs>
          <w:tab w:val="left" w:pos="1134"/>
        </w:tabs>
        <w:spacing w:after="160" w:line="240" w:lineRule="auto"/>
        <w:ind w:firstLine="567"/>
        <w:rPr>
          <w:ins w:id="9" w:author="Vardan" w:date="2022-10-29T23:58:00Z"/>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w:t>
      </w:r>
      <w:r w:rsidR="00D64A0E" w:rsidRPr="00D64A0E">
        <w:rPr>
          <w:rFonts w:ascii="GHEA Grapalat" w:hAnsi="GHEA Grapalat"/>
          <w:sz w:val="24"/>
          <w:szCs w:val="24"/>
        </w:rPr>
        <w:t xml:space="preserve"> </w:t>
      </w:r>
      <w:r w:rsidR="00D64A0E"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D64A0E">
        <w:rPr>
          <w:rFonts w:ascii="GHEA Grapalat" w:hAnsi="GHEA Grapalat"/>
          <w:sz w:val="24"/>
          <w:szCs w:val="24"/>
        </w:rPr>
        <w:t>.</w:t>
      </w:r>
    </w:p>
    <w:p w14:paraId="30871B1D" w14:textId="77777777" w:rsidR="00B05FE6" w:rsidRDefault="00B05FE6" w:rsidP="00B05FE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w:t>
      </w:r>
      <w:r w:rsidR="00222CDB">
        <w:rPr>
          <w:rFonts w:ascii="GHEA Grapalat" w:hAnsi="GHEA Grapalat"/>
          <w:sz w:val="24"/>
          <w:szCs w:val="24"/>
        </w:rPr>
        <w:t>6</w:t>
      </w:r>
      <w:r>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w:t>
      </w:r>
      <w:r w:rsidRPr="009775E8">
        <w:rPr>
          <w:rFonts w:ascii="GHEA Grapalat" w:hAnsi="GHEA Grapalat"/>
          <w:sz w:val="24"/>
          <w:szCs w:val="24"/>
        </w:rPr>
        <w:lastRenderedPageBreak/>
        <w:t xml:space="preserve">последним договором, вступают в силу в случае </w:t>
      </w:r>
      <w:proofErr w:type="spellStart"/>
      <w:r w:rsidRPr="009775E8">
        <w:rPr>
          <w:rFonts w:ascii="GHEA Grapalat" w:hAnsi="GHEA Grapalat"/>
          <w:sz w:val="24"/>
          <w:szCs w:val="24"/>
        </w:rPr>
        <w:t>предусмотрения</w:t>
      </w:r>
      <w:proofErr w:type="spellEnd"/>
      <w:r w:rsidRPr="009775E8">
        <w:rPr>
          <w:rFonts w:ascii="GHEA Grapalat" w:hAnsi="GHEA Grapalat"/>
          <w:sz w:val="24"/>
          <w:szCs w:val="24"/>
        </w:rPr>
        <w:t xml:space="preserve">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4A27E786" w14:textId="77777777" w:rsidR="00B05FE6" w:rsidRPr="009044F1" w:rsidRDefault="00B05FE6" w:rsidP="00B05FE6">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77E9DE29" w14:textId="77777777" w:rsidR="009B6D58" w:rsidRPr="009044F1" w:rsidDel="00AE108B" w:rsidRDefault="009B6D58" w:rsidP="00B46D58">
      <w:pPr>
        <w:pStyle w:val="norm"/>
        <w:widowControl w:val="0"/>
        <w:tabs>
          <w:tab w:val="left" w:pos="1134"/>
        </w:tabs>
        <w:spacing w:after="160" w:line="240" w:lineRule="auto"/>
        <w:ind w:firstLine="567"/>
        <w:rPr>
          <w:del w:id="10" w:author="Vardan" w:date="2022-10-29T23:58:00Z"/>
          <w:rFonts w:ascii="GHEA Grapalat" w:hAnsi="GHEA Grapalat" w:cs="Sylfaen"/>
          <w:sz w:val="24"/>
          <w:szCs w:val="24"/>
        </w:rPr>
      </w:pPr>
    </w:p>
    <w:p w14:paraId="61FCCCF8" w14:textId="77777777"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3A502C85" w14:textId="77777777"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 xml:space="preserve">в электронной </w:t>
      </w:r>
      <w:proofErr w:type="gramStart"/>
      <w:r w:rsidR="001F0DAB">
        <w:rPr>
          <w:rFonts w:ascii="GHEA Grapalat" w:hAnsi="GHEA Grapalat"/>
        </w:rPr>
        <w:t>форме</w:t>
      </w:r>
      <w:r w:rsidR="007A34A6">
        <w:rPr>
          <w:rFonts w:ascii="GHEA Grapalat" w:hAnsi="GHEA Grapalat"/>
        </w:rPr>
        <w:t xml:space="preserve"> </w:t>
      </w:r>
      <w:r w:rsidRPr="009044F1">
        <w:rPr>
          <w:rFonts w:ascii="GHEA Grapalat" w:hAnsi="GHEA Grapalat"/>
          <w:sz w:val="24"/>
          <w:szCs w:val="24"/>
        </w:rPr>
        <w:t xml:space="preserve"> информирует</w:t>
      </w:r>
      <w:proofErr w:type="gramEnd"/>
      <w:r w:rsidRPr="009044F1">
        <w:rPr>
          <w:rFonts w:ascii="GHEA Grapalat" w:hAnsi="GHEA Grapalat"/>
          <w:sz w:val="24"/>
          <w:szCs w:val="24"/>
        </w:rPr>
        <w:t xml:space="preserve"> об этом участника, предлагая последнему исправить несоответствия до окончания срока приостановления.</w:t>
      </w:r>
    </w:p>
    <w:p w14:paraId="30C8CFC5" w14:textId="77777777"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22D79029"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42C23555" w14:textId="77777777" w:rsidR="006A649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2F84DFD0" w14:textId="77777777"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178AF18D" w14:textId="77777777"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48617089" w14:textId="77777777"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w:t>
      </w:r>
      <w:proofErr w:type="gramStart"/>
      <w:r w:rsidRPr="009044F1">
        <w:rPr>
          <w:rFonts w:ascii="GHEA Grapalat" w:hAnsi="GHEA Grapalat"/>
          <w:sz w:val="24"/>
          <w:szCs w:val="24"/>
        </w:rPr>
        <w:t>заявок</w:t>
      </w:r>
      <w:r w:rsidR="001E4A24">
        <w:rPr>
          <w:rFonts w:ascii="GHEA Grapalat" w:hAnsi="GHEA Grapalat"/>
          <w:sz w:val="24"/>
          <w:szCs w:val="24"/>
        </w:rPr>
        <w:t xml:space="preserve">  </w:t>
      </w:r>
      <w:r w:rsidR="001E4A24" w:rsidRPr="001E4A24">
        <w:rPr>
          <w:rFonts w:ascii="GHEA Grapalat" w:hAnsi="GHEA Grapalat"/>
          <w:sz w:val="24"/>
          <w:szCs w:val="24"/>
        </w:rPr>
        <w:t>и</w:t>
      </w:r>
      <w:proofErr w:type="gramEnd"/>
      <w:r w:rsidR="001E4A24" w:rsidRPr="001E4A24">
        <w:rPr>
          <w:rFonts w:ascii="GHEA Grapalat" w:hAnsi="GHEA Grapalat"/>
          <w:sz w:val="24"/>
          <w:szCs w:val="24"/>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5D270817" w14:textId="77777777"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3D6E4FC5" w14:textId="77777777"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r w:rsidR="0052468C">
        <w:rPr>
          <w:rFonts w:ascii="GHEA Grapalat" w:hAnsi="GHEA Grapalat"/>
        </w:rPr>
        <w:t>на десятый ден</w:t>
      </w:r>
      <w:r w:rsidR="00C143D2">
        <w:rPr>
          <w:rFonts w:ascii="GHEA Grapalat" w:hAnsi="GHEA Grapalat"/>
        </w:rPr>
        <w:t>ь</w:t>
      </w:r>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14:paraId="4BF7043E" w14:textId="77777777" w:rsidR="00B24E4B" w:rsidRPr="00B24E4B" w:rsidRDefault="000E53B7" w:rsidP="00B24E4B">
      <w:pPr>
        <w:widowControl w:val="0"/>
        <w:tabs>
          <w:tab w:val="left" w:pos="1276"/>
        </w:tabs>
        <w:rPr>
          <w:rFonts w:ascii="GHEA Grapalat" w:hAnsi="GHEA Grapalat"/>
        </w:rPr>
      </w:pPr>
      <w:r>
        <w:rPr>
          <w:rFonts w:ascii="GHEA Grapalat" w:hAnsi="GHEA Grapalat"/>
        </w:rPr>
        <w:t>Е</w:t>
      </w:r>
      <w:r w:rsidR="00B24E4B" w:rsidRPr="00B24E4B">
        <w:rPr>
          <w:rFonts w:ascii="GHEA Grapalat" w:hAnsi="GHEA Grapalat"/>
        </w:rPr>
        <w:t>сли:</w:t>
      </w:r>
    </w:p>
    <w:p w14:paraId="5E6AA9E5" w14:textId="77777777" w:rsidR="00B24E4B" w:rsidRPr="00B24E4B" w:rsidRDefault="00B24E4B" w:rsidP="00B24E4B">
      <w:pPr>
        <w:pStyle w:val="aff"/>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3D049B32" w14:textId="77777777" w:rsidR="00B24E4B" w:rsidRDefault="00B24E4B" w:rsidP="00B24E4B">
      <w:pPr>
        <w:pStyle w:val="aff"/>
        <w:widowControl w:val="0"/>
        <w:numPr>
          <w:ilvl w:val="0"/>
          <w:numId w:val="31"/>
        </w:numPr>
        <w:ind w:left="0" w:firstLine="284"/>
        <w:contextualSpacing/>
        <w:jc w:val="both"/>
        <w:rPr>
          <w:ins w:id="11" w:author="Vardan" w:date="2022-10-30T00:00:00Z"/>
          <w:rFonts w:ascii="GHEA Grapalat" w:hAnsi="GHEA Grapalat"/>
        </w:rPr>
      </w:pPr>
      <w:r w:rsidRPr="00B24E4B">
        <w:rPr>
          <w:rFonts w:ascii="GHEA Grapalat" w:hAnsi="GHEA Grapalat"/>
        </w:rPr>
        <w:lastRenderedPageBreak/>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74C2A14E" w14:textId="77777777" w:rsidR="00C20AD3" w:rsidRPr="00637CD2" w:rsidRDefault="006435F5" w:rsidP="00637CD2">
      <w:pPr>
        <w:widowControl w:val="0"/>
        <w:tabs>
          <w:tab w:val="left" w:pos="1134"/>
        </w:tabs>
        <w:ind w:left="-360"/>
        <w:jc w:val="both"/>
        <w:rPr>
          <w:rFonts w:ascii="GHEA Grapalat" w:hAnsi="GHEA Grapalat"/>
        </w:rPr>
      </w:pPr>
      <w:r w:rsidRPr="00637CD2">
        <w:rPr>
          <w:rFonts w:ascii="GHEA Grapalat" w:hAnsi="GHEA Grapalat" w:cs="Sylfaen"/>
        </w:rPr>
        <w:t xml:space="preserve">       </w:t>
      </w:r>
      <w:r w:rsidR="00C20AD3" w:rsidRPr="00637CD2">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69B32CDD" w14:textId="77777777" w:rsidR="00C20AD3" w:rsidRPr="00637CD2" w:rsidRDefault="00C20AD3" w:rsidP="00637CD2">
      <w:pPr>
        <w:widowControl w:val="0"/>
        <w:ind w:left="284"/>
        <w:contextualSpacing/>
        <w:jc w:val="both"/>
        <w:rPr>
          <w:rFonts w:ascii="GHEA Grapalat" w:hAnsi="GHEA Grapalat"/>
        </w:rPr>
      </w:pPr>
    </w:p>
    <w:p w14:paraId="19CCFA1F"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67A436F3"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21DCF141" w14:textId="77777777"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34201073" w14:textId="77777777"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4D23CA58" w14:textId="77777777"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71165F24" w14:textId="77777777"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af6"/>
          <w:rFonts w:ascii="GHEA Grapalat" w:hAnsi="GHEA Grapalat"/>
          <w:sz w:val="24"/>
          <w:szCs w:val="24"/>
        </w:rPr>
        <w:footnoteReference w:customMarkFollows="1" w:id="10"/>
        <w:t>11</w:t>
      </w:r>
      <w:r w:rsidRPr="009044F1">
        <w:rPr>
          <w:rFonts w:ascii="GHEA Grapalat" w:hAnsi="GHEA Grapalat"/>
          <w:sz w:val="24"/>
          <w:szCs w:val="24"/>
        </w:rPr>
        <w:t xml:space="preserve">. </w:t>
      </w:r>
    </w:p>
    <w:p w14:paraId="024CEBBB" w14:textId="77777777"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lastRenderedPageBreak/>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proofErr w:type="gramStart"/>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ом</w:t>
      </w:r>
      <w:proofErr w:type="gramEnd"/>
      <w:r w:rsidR="005F2F3B" w:rsidRPr="008C0D41">
        <w:rPr>
          <w:rFonts w:ascii="GHEA Grapalat" w:hAnsi="GHEA Grapalat"/>
        </w:rPr>
        <w:t xml:space="preserve">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14:paraId="5BFC1DF4" w14:textId="77777777"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7215FC3F" w14:textId="77777777"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507AEF3A" w14:textId="77777777"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14:paraId="1738651B"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698B78E6" w14:textId="77777777" w:rsidR="00583092"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26AA0352" w14:textId="77777777" w:rsidR="0084513E" w:rsidRDefault="0084513E" w:rsidP="0084513E">
      <w:pPr>
        <w:pStyle w:val="23"/>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14:paraId="634E2C9D" w14:textId="77777777" w:rsidR="0084513E" w:rsidRPr="00B6749E" w:rsidRDefault="0084513E" w:rsidP="0084513E">
      <w:pPr>
        <w:pStyle w:val="23"/>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14:paraId="49127C58" w14:textId="77777777" w:rsidR="0084513E" w:rsidRDefault="0084513E" w:rsidP="0084513E">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53918BA" w14:textId="77777777"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14:paraId="5A7692D3" w14:textId="77777777"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11EBA124" w14:textId="77777777" w:rsidR="00B47535" w:rsidRDefault="00B47535">
      <w:pPr>
        <w:rPr>
          <w:rFonts w:ascii="GHEA Grapalat" w:hAnsi="GHEA Grapalat"/>
          <w:b/>
        </w:rPr>
      </w:pPr>
      <w:r>
        <w:rPr>
          <w:rFonts w:ascii="GHEA Grapalat" w:hAnsi="GHEA Grapalat"/>
          <w:b/>
        </w:rPr>
        <w:lastRenderedPageBreak/>
        <w:br w:type="page"/>
      </w:r>
    </w:p>
    <w:p w14:paraId="1791988E" w14:textId="77777777"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14:paraId="47963516"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687F5AFE"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78D29F7B"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433D3063" w14:textId="77777777" w:rsidR="00BD587C" w:rsidRDefault="00AA0AD8" w:rsidP="00BD587C">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 пунктом 10.1 настоящего приглашения</w:t>
      </w:r>
      <w:r w:rsidR="00BD587C">
        <w:rPr>
          <w:rFonts w:ascii="GHEA Grapalat" w:hAnsi="GHEA Grapalat"/>
        </w:rPr>
        <w:t>,</w:t>
      </w:r>
      <w:r w:rsidR="00BD587C" w:rsidRPr="00996C18">
        <w:rPr>
          <w:rFonts w:ascii="GHEA Grapalat" w:hAnsi="GHEA Grapalat"/>
        </w:rPr>
        <w:t xml:space="preserve"> </w:t>
      </w:r>
      <w:r w:rsidR="00BD587C" w:rsidRPr="00C61190">
        <w:rPr>
          <w:rFonts w:ascii="GHEA Grapalat" w:hAnsi="GHEA Grapalat"/>
        </w:rPr>
        <w:t>а в случае, если по заключаемому договору предусмотрен</w:t>
      </w:r>
      <w:r w:rsidR="00BD587C">
        <w:rPr>
          <w:rFonts w:ascii="GHEA Grapalat" w:hAnsi="GHEA Grapalat"/>
        </w:rPr>
        <w:t>а</w:t>
      </w:r>
      <w:r w:rsidR="00BD587C" w:rsidRPr="00C61190">
        <w:rPr>
          <w:rFonts w:ascii="GHEA Grapalat" w:hAnsi="GHEA Grapalat"/>
        </w:rPr>
        <w:t xml:space="preserve"> предоплата</w:t>
      </w:r>
      <w:r w:rsidR="00BD587C">
        <w:rPr>
          <w:rFonts w:ascii="GHEA Grapalat" w:hAnsi="GHEA Grapalat"/>
        </w:rPr>
        <w:t xml:space="preserve"> - </w:t>
      </w:r>
      <w:r w:rsidR="00BD587C" w:rsidRPr="00DF59E9">
        <w:rPr>
          <w:rFonts w:ascii="GHEA Grapalat" w:hAnsi="GHEA Grapalat"/>
        </w:rPr>
        <w:t>в течение 10 рабочих</w:t>
      </w:r>
      <w:r w:rsidR="00BD587C">
        <w:rPr>
          <w:rFonts w:ascii="GHEA Grapalat" w:hAnsi="GHEA Grapalat"/>
        </w:rPr>
        <w:t xml:space="preserve"> </w:t>
      </w:r>
      <w:r w:rsidR="00BD587C" w:rsidRPr="00DF59E9">
        <w:rPr>
          <w:rFonts w:ascii="GHEA Grapalat" w:hAnsi="GHEA Grapalat"/>
        </w:rPr>
        <w:t>дней</w:t>
      </w:r>
      <w:r w:rsidR="00BD587C" w:rsidRPr="00C61190">
        <w:rPr>
          <w:rFonts w:ascii="GHEA Grapalat" w:hAnsi="GHEA Grapalat"/>
        </w:rPr>
        <w:t xml:space="preserve">, </w:t>
      </w:r>
      <w:r w:rsidR="00BD587C" w:rsidRPr="00DF59E9">
        <w:rPr>
          <w:rFonts w:ascii="GHEA Grapalat" w:hAnsi="GHEA Grapalat"/>
        </w:rPr>
        <w:t xml:space="preserve">не подписывает договор и </w:t>
      </w:r>
      <w:r w:rsidR="00BD587C">
        <w:rPr>
          <w:rFonts w:ascii="GHEA Grapalat" w:hAnsi="GHEA Grapalat"/>
        </w:rPr>
        <w:t xml:space="preserve"> не </w:t>
      </w:r>
      <w:r w:rsidR="00BD587C" w:rsidRPr="00DF59E9">
        <w:rPr>
          <w:rFonts w:ascii="GHEA Grapalat" w:hAnsi="GHEA Grapalat"/>
        </w:rPr>
        <w:t>пред</w:t>
      </w:r>
      <w:r w:rsidR="00BD587C">
        <w:rPr>
          <w:rFonts w:ascii="GHEA Grapalat" w:hAnsi="GHEA Grapalat"/>
        </w:rPr>
        <w:t>о</w:t>
      </w:r>
      <w:r w:rsidR="00BD587C" w:rsidRPr="00DF59E9">
        <w:rPr>
          <w:rFonts w:ascii="GHEA Grapalat" w:hAnsi="GHEA Grapalat"/>
        </w:rPr>
        <w:t>ставляет заказчику обеспечени</w:t>
      </w:r>
      <w:r w:rsidR="00BD587C">
        <w:rPr>
          <w:rFonts w:ascii="GHEA Grapalat" w:hAnsi="GHEA Grapalat"/>
        </w:rPr>
        <w:t xml:space="preserve">я </w:t>
      </w:r>
      <w:r w:rsidR="00BD587C" w:rsidRPr="00DF59E9">
        <w:rPr>
          <w:rFonts w:ascii="GHEA Grapalat" w:hAnsi="GHEA Grapalat"/>
        </w:rPr>
        <w:t>квалификации и договора</w:t>
      </w:r>
      <w:r w:rsidR="00BD587C">
        <w:rPr>
          <w:rFonts w:ascii="GHEA Grapalat" w:hAnsi="GHEA Grapalat"/>
        </w:rPr>
        <w:t>,</w:t>
      </w:r>
      <w:r w:rsidR="00BD587C" w:rsidRPr="00C61190">
        <w:rPr>
          <w:rFonts w:ascii="GHEA Grapalat" w:hAnsi="GHEA Grapalat"/>
        </w:rPr>
        <w:t xml:space="preserve"> </w:t>
      </w:r>
      <w:r w:rsidR="00BD587C" w:rsidRPr="00106011">
        <w:rPr>
          <w:rFonts w:ascii="GHEA Grapalat" w:hAnsi="GHEA Grapalat"/>
        </w:rPr>
        <w:t>а в случае, если проектом заключаемого договора предусмотрена предоплата и</w:t>
      </w:r>
      <w:r w:rsidR="00BD587C">
        <w:rPr>
          <w:rFonts w:ascii="GHEA Grapalat" w:hAnsi="GHEA Grapalat"/>
        </w:rPr>
        <w:t xml:space="preserve"> при принятии </w:t>
      </w:r>
      <w:r w:rsidR="00BD587C" w:rsidRPr="00106011">
        <w:rPr>
          <w:rFonts w:ascii="GHEA Grapalat" w:hAnsi="GHEA Grapalat"/>
        </w:rPr>
        <w:t>это</w:t>
      </w:r>
      <w:r w:rsidR="00BD587C">
        <w:rPr>
          <w:rFonts w:ascii="GHEA Grapalat" w:hAnsi="GHEA Grapalat"/>
        </w:rPr>
        <w:t>го</w:t>
      </w:r>
      <w:r w:rsidR="00BD587C" w:rsidRPr="00106011">
        <w:rPr>
          <w:rFonts w:ascii="GHEA Grapalat" w:hAnsi="GHEA Grapalat"/>
        </w:rPr>
        <w:t xml:space="preserve"> услови</w:t>
      </w:r>
      <w:r w:rsidR="00BD587C">
        <w:rPr>
          <w:rFonts w:ascii="GHEA Grapalat" w:hAnsi="GHEA Grapalat"/>
        </w:rPr>
        <w:t>я</w:t>
      </w:r>
      <w:r w:rsidR="00BD587C" w:rsidRPr="00106011">
        <w:rPr>
          <w:rFonts w:ascii="GHEA Grapalat" w:hAnsi="GHEA Grapalat"/>
        </w:rPr>
        <w:t xml:space="preserve"> </w:t>
      </w:r>
      <w:r w:rsidR="00BD587C">
        <w:rPr>
          <w:rFonts w:ascii="GHEA Grapalat" w:hAnsi="GHEA Grapalat"/>
        </w:rPr>
        <w:t>ото</w:t>
      </w:r>
      <w:r w:rsidR="00BD587C" w:rsidRPr="00106011">
        <w:rPr>
          <w:rFonts w:ascii="GHEA Grapalat" w:hAnsi="GHEA Grapalat"/>
        </w:rPr>
        <w:t>бранным участником</w:t>
      </w:r>
      <w:r w:rsidR="00BD587C">
        <w:rPr>
          <w:rFonts w:ascii="GHEA Grapalat" w:hAnsi="GHEA Grapalat"/>
        </w:rPr>
        <w:t xml:space="preserve"> не представляется также обеспечение предоплаты,</w:t>
      </w:r>
      <w:r w:rsidR="00BD587C" w:rsidRPr="00D02623">
        <w:rPr>
          <w:rFonts w:ascii="GHEA Grapalat" w:hAnsi="GHEA Grapalat"/>
          <w:color w:val="000000" w:themeColor="text1"/>
        </w:rPr>
        <w:t xml:space="preserve"> </w:t>
      </w:r>
      <w:r w:rsidR="00BD587C" w:rsidRPr="00681C1F">
        <w:rPr>
          <w:rFonts w:ascii="GHEA Grapalat" w:hAnsi="GHEA Grapalat"/>
          <w:color w:val="000000" w:themeColor="text1"/>
        </w:rPr>
        <w:t>то он лишается права подписания договора.</w:t>
      </w:r>
    </w:p>
    <w:p w14:paraId="1D7625CD" w14:textId="77777777"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894E929" w14:textId="77777777"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14:paraId="63C1B2DE" w14:textId="77777777"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14:paraId="18F7DAD9" w14:textId="77777777"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646B97" w:rsidRPr="00681C1F">
        <w:rPr>
          <w:rFonts w:ascii="GHEA Grapalat" w:hAnsi="GHEA Grapalat"/>
          <w:color w:val="000000" w:themeColor="text1"/>
        </w:rPr>
        <w:t>На основании требования о предоставлении обеспечений</w:t>
      </w:r>
      <w:r w:rsidR="00646B97">
        <w:rPr>
          <w:rFonts w:ascii="GHEA Grapalat" w:hAnsi="GHEA Grapalat"/>
          <w:color w:val="000000" w:themeColor="text1"/>
        </w:rPr>
        <w:t xml:space="preserve"> </w:t>
      </w:r>
      <w:r w:rsidR="00646B97" w:rsidRPr="00681C1F">
        <w:rPr>
          <w:rFonts w:ascii="GHEA Grapalat" w:hAnsi="GHEA Grapalat"/>
          <w:color w:val="000000" w:themeColor="text1"/>
        </w:rPr>
        <w:t xml:space="preserve">квалификации и договора отобранный участник в течение </w:t>
      </w:r>
      <w:r w:rsidR="00646B97">
        <w:rPr>
          <w:rFonts w:ascii="GHEA Grapalat" w:hAnsi="GHEA Grapalat"/>
          <w:color w:val="000000" w:themeColor="text1"/>
        </w:rPr>
        <w:t>5</w:t>
      </w:r>
      <w:r w:rsidR="00646B97" w:rsidRPr="00681C1F">
        <w:rPr>
          <w:rFonts w:ascii="GHEA Grapalat" w:hAnsi="GHEA Grapalat"/>
          <w:color w:val="000000" w:themeColor="text1"/>
        </w:rPr>
        <w:t xml:space="preserve">-и рабочих дней </w:t>
      </w:r>
      <w:r w:rsidR="009D228B">
        <w:rPr>
          <w:rFonts w:ascii="GHEA Grapalat" w:hAnsi="GHEA Grapalat"/>
          <w:color w:val="000000" w:themeColor="text1"/>
        </w:rPr>
        <w:t xml:space="preserve">после </w:t>
      </w:r>
      <w:r w:rsidR="00646B97" w:rsidRPr="00681C1F">
        <w:rPr>
          <w:rFonts w:ascii="GHEA Grapalat" w:hAnsi="GHEA Grapalat"/>
          <w:color w:val="000000" w:themeColor="text1"/>
        </w:rPr>
        <w:t>дня его получения, обязан представить обеспечения квалификации и договора.</w:t>
      </w:r>
      <w:r w:rsidR="00646B97" w:rsidRPr="00EA7411">
        <w:rPr>
          <w:rFonts w:ascii="GHEA Grapalat" w:hAnsi="GHEA Grapalat"/>
        </w:rPr>
        <w:t xml:space="preserve"> </w:t>
      </w:r>
      <w:r w:rsidR="00646B97" w:rsidRPr="00F818E0">
        <w:rPr>
          <w:rFonts w:ascii="GHEA Grapalat" w:hAnsi="GHEA Grapalat"/>
        </w:rPr>
        <w:t xml:space="preserve">Если обеспечение представляется в виде банковской гарантии, то срок, предусмотренный настоящим пунктом, устанавливается в 10 рабочих </w:t>
      </w:r>
      <w:proofErr w:type="gramStart"/>
      <w:r w:rsidR="00646B97" w:rsidRPr="00F818E0">
        <w:rPr>
          <w:rFonts w:ascii="GHEA Grapalat" w:hAnsi="GHEA Grapalat"/>
        </w:rPr>
        <w:t>дней</w:t>
      </w:r>
      <w:proofErr w:type="gramEnd"/>
      <w:r w:rsidR="00646B97"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646B97">
        <w:rPr>
          <w:rFonts w:ascii="GHEA Grapalat" w:hAnsi="GHEA Grapalat"/>
          <w:color w:val="000000" w:themeColor="text1"/>
        </w:rPr>
        <w:t xml:space="preserve"> </w:t>
      </w:r>
      <w:r w:rsidR="00646B97" w:rsidRPr="00681C1F">
        <w:rPr>
          <w:rFonts w:ascii="GHEA Grapalat" w:hAnsi="GHEA Grapalat"/>
          <w:color w:val="000000" w:themeColor="text1"/>
        </w:rPr>
        <w:t>и договора(</w:t>
      </w:r>
      <w:r w:rsidR="00646B97">
        <w:rPr>
          <w:rFonts w:ascii="GHEA Grapalat" w:hAnsi="GHEA Grapalat"/>
          <w:color w:val="000000" w:themeColor="text1"/>
        </w:rPr>
        <w:t>предоплаты</w:t>
      </w:r>
      <w:r w:rsidR="00646B97" w:rsidRPr="00681C1F">
        <w:rPr>
          <w:rFonts w:ascii="GHEA Grapalat" w:hAnsi="GHEA Grapalat"/>
          <w:color w:val="000000" w:themeColor="text1"/>
        </w:rPr>
        <w:t>)</w:t>
      </w:r>
      <w:r w:rsidRPr="009044F1">
        <w:rPr>
          <w:rFonts w:ascii="GHEA Grapalat" w:hAnsi="GHEA Grapalat"/>
        </w:rPr>
        <w:t>.</w:t>
      </w:r>
      <w:r w:rsidR="002E57E8" w:rsidRPr="002E57E8">
        <w:rPr>
          <w:rFonts w:ascii="GHEA Grapalat" w:hAnsi="GHEA Grapalat"/>
          <w:vertAlign w:val="superscript"/>
        </w:rPr>
        <w:t>11.1</w:t>
      </w:r>
    </w:p>
    <w:p w14:paraId="77937565" w14:textId="77777777" w:rsidR="003D57AD" w:rsidRPr="003D57AD" w:rsidRDefault="00A6609C" w:rsidP="00801A4F">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E70468">
        <w:rPr>
          <w:rFonts w:ascii="GHEA Grapalat" w:hAnsi="GHEA Grapalat"/>
        </w:rPr>
        <w:t xml:space="preserve">от </w:t>
      </w:r>
      <w:r w:rsidR="00E70468" w:rsidRPr="00123A23">
        <w:rPr>
          <w:rFonts w:ascii="GHEA Grapalat" w:hAnsi="GHEA Grapalat"/>
        </w:rPr>
        <w:t>цен</w:t>
      </w:r>
      <w:r w:rsidR="00E70468">
        <w:rPr>
          <w:rFonts w:ascii="GHEA Grapalat" w:hAnsi="GHEA Grapalat"/>
        </w:rPr>
        <w:t>ы</w:t>
      </w:r>
      <w:r w:rsidR="00E70468" w:rsidRPr="00123A23">
        <w:rPr>
          <w:rFonts w:ascii="GHEA Grapalat" w:hAnsi="GHEA Grapalat"/>
        </w:rPr>
        <w:t xml:space="preserve"> закупки </w:t>
      </w:r>
      <w:proofErr w:type="gramStart"/>
      <w:r w:rsidR="00E70468">
        <w:rPr>
          <w:rFonts w:ascii="GHEA Grapalat" w:hAnsi="GHEA Grapalat"/>
        </w:rPr>
        <w:lastRenderedPageBreak/>
        <w:t>товаров</w:t>
      </w:r>
      <w:proofErr w:type="gramEnd"/>
      <w:r w:rsidR="00E70468" w:rsidRPr="00123A23">
        <w:rPr>
          <w:rFonts w:ascii="GHEA Grapalat" w:hAnsi="GHEA Grapalat"/>
        </w:rPr>
        <w:t xml:space="preserve"> закуп</w:t>
      </w:r>
      <w:r w:rsidR="00E70468">
        <w:rPr>
          <w:rFonts w:ascii="GHEA Grapalat" w:hAnsi="GHEA Grapalat"/>
        </w:rPr>
        <w:t>аемых</w:t>
      </w:r>
      <w:r w:rsidR="00E70468" w:rsidRPr="00123A23">
        <w:rPr>
          <w:rFonts w:ascii="GHEA Grapalat" w:hAnsi="GHEA Grapalat"/>
        </w:rPr>
        <w:t xml:space="preserve"> в рамках данной процедуры</w:t>
      </w:r>
      <w:r w:rsidR="00E70468" w:rsidRPr="008D2394">
        <w:rPr>
          <w:rFonts w:ascii="GHEA Grapalat" w:hAnsi="GHEA Grapalat"/>
        </w:rPr>
        <w:t>.</w:t>
      </w:r>
      <w:r w:rsidR="003D57AD" w:rsidRPr="00370E40">
        <w:rPr>
          <w:rFonts w:ascii="GHEA Grapalat" w:hAnsi="GHEA Grapalat"/>
        </w:rPr>
        <w:t xml:space="preserve"> </w:t>
      </w:r>
      <w:r w:rsidR="00382A99"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Pr>
          <w:rFonts w:ascii="GHEA Grapalat" w:hAnsi="GHEA Grapalat"/>
        </w:rPr>
        <w:t xml:space="preserve"> </w:t>
      </w:r>
      <w:r w:rsidR="003D57AD" w:rsidRPr="00370E40">
        <w:rPr>
          <w:rFonts w:ascii="GHEA Grapalat" w:hAnsi="GHEA Grapalat"/>
        </w:rPr>
        <w:t>Обеспечение квалификации представляется в виде</w:t>
      </w:r>
      <w:r w:rsidR="003D57AD">
        <w:rPr>
          <w:rFonts w:ascii="GHEA Grapalat" w:hAnsi="GHEA Grapalat"/>
        </w:rPr>
        <w:t xml:space="preserve"> соглашения о неустойке</w:t>
      </w:r>
      <w:r w:rsidR="003D57AD" w:rsidRPr="00174059">
        <w:rPr>
          <w:rFonts w:ascii="GHEA Grapalat" w:hAnsi="GHEA Grapalat"/>
        </w:rPr>
        <w:t xml:space="preserve"> (приложение 4. 2) или наличных денег, или гарантий, предоставленных банками.</w:t>
      </w:r>
      <w:r w:rsidR="003D57AD" w:rsidRPr="00370E40">
        <w:rPr>
          <w:rFonts w:ascii="GHEA Grapalat" w:hAnsi="GHEA Grapalat"/>
        </w:rPr>
        <w:t xml:space="preserve"> </w:t>
      </w:r>
      <w:proofErr w:type="gramStart"/>
      <w:r w:rsidR="003D57AD" w:rsidRPr="00370E40">
        <w:rPr>
          <w:rFonts w:ascii="GHEA Grapalat" w:hAnsi="GHEA Grapalat"/>
        </w:rPr>
        <w:t>Причем  обеспечение</w:t>
      </w:r>
      <w:proofErr w:type="gramEnd"/>
      <w:r w:rsidR="003D57AD" w:rsidRPr="00370E40">
        <w:rPr>
          <w:rFonts w:ascii="GHEA Grapalat" w:hAnsi="GHEA Grapalat"/>
        </w:rPr>
        <w:t xml:space="preserve"> должно быть действительным как 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r w:rsidR="003D57AD" w:rsidRPr="003D57AD">
        <w:rPr>
          <w:rFonts w:ascii="GHEA Grapalat" w:hAnsi="GHEA Grapalat"/>
          <w:vertAlign w:val="superscript"/>
          <w:lang w:val="hy-AM"/>
        </w:rPr>
        <w:t>12.1</w:t>
      </w:r>
    </w:p>
    <w:p w14:paraId="6F0B973A" w14:textId="77777777" w:rsidR="00571E4C" w:rsidRPr="00BF3E44" w:rsidRDefault="00801A4F" w:rsidP="00571E4C">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Pr>
          <w:rFonts w:ascii="GHEA Grapalat" w:hAnsi="GHEA Grapalat"/>
        </w:rPr>
        <w:t xml:space="preserve">сумме цен закупок представленных лотов, </w:t>
      </w:r>
      <w:r w:rsidR="008A4985">
        <w:rPr>
          <w:rFonts w:ascii="GHEA Grapalat" w:hAnsi="GHEA Grapalat" w:cs="Sylfaen"/>
        </w:rPr>
        <w:t>с учетом требований абзаца «в» подпункта 1 пункта 32 Порядка</w:t>
      </w:r>
      <w:r w:rsidR="008A4985">
        <w:rPr>
          <w:rFonts w:ascii="GHEA Grapalat" w:hAnsi="GHEA Grapalat"/>
          <w:color w:val="000000" w:themeColor="text1"/>
        </w:rPr>
        <w:t>.</w:t>
      </w:r>
      <w:r w:rsidR="00E562C0">
        <w:rPr>
          <w:rFonts w:ascii="GHEA Grapalat" w:hAnsi="GHEA Grapalat"/>
          <w:color w:val="000000" w:themeColor="text1"/>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2AB58FDF" w14:textId="77777777"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125D24F9" w14:textId="77777777" w:rsidR="00DA0186" w:rsidRPr="004408E1" w:rsidRDefault="00801A4F" w:rsidP="00801A4F">
      <w:pPr>
        <w:widowControl w:val="0"/>
        <w:tabs>
          <w:tab w:val="left" w:pos="1276"/>
        </w:tabs>
        <w:spacing w:after="160"/>
        <w:ind w:firstLine="567"/>
        <w:jc w:val="both"/>
        <w:rPr>
          <w:rFonts w:ascii="GHEA Grapalat" w:hAnsi="GHEA Grapalat"/>
          <w:lang w:val="hy-AM"/>
        </w:rPr>
      </w:pPr>
      <w:r w:rsidRPr="004408E1">
        <w:rPr>
          <w:rFonts w:ascii="GHEA Grapalat" w:hAnsi="GHEA Grapalat"/>
        </w:rPr>
        <w:t xml:space="preserve">Если выполнение договора поэтапное и выполнение каждого этапа </w:t>
      </w:r>
      <w:r w:rsidR="00DC6732" w:rsidRPr="004408E1">
        <w:rPr>
          <w:rFonts w:ascii="GHEA Grapalat" w:hAnsi="GHEA Grapalat"/>
        </w:rPr>
        <w:t xml:space="preserve">непосредственно не взаимосвязано </w:t>
      </w:r>
      <w:r w:rsidRPr="004408E1">
        <w:rPr>
          <w:rFonts w:ascii="GHEA Grapalat" w:hAnsi="GHEA Grapalat"/>
        </w:rPr>
        <w:t xml:space="preserve">с окончательным результатом, получаемым </w:t>
      </w:r>
      <w:proofErr w:type="gramStart"/>
      <w:r w:rsidRPr="004408E1">
        <w:rPr>
          <w:rFonts w:ascii="GHEA Grapalat" w:hAnsi="GHEA Grapalat"/>
        </w:rPr>
        <w:t>в соответствии с требованиями</w:t>
      </w:r>
      <w:proofErr w:type="gramEnd"/>
      <w:r w:rsidRPr="004408E1">
        <w:rPr>
          <w:rFonts w:ascii="GHEA Grapalat" w:hAnsi="GHEA Grapalat"/>
        </w:rPr>
        <w:t xml:space="preserve"> установленными договором, то после принятия заказчиком результата каждого этапа сумма обеспечения квалификации уменьшается в </w:t>
      </w:r>
      <w:r w:rsidR="00FF309F" w:rsidRPr="004408E1">
        <w:rPr>
          <w:rFonts w:ascii="GHEA Grapalat" w:hAnsi="GHEA Grapalat"/>
        </w:rPr>
        <w:t>пропорции, исчисленной в отношении суммы этого этапа</w:t>
      </w:r>
      <w:r w:rsidRPr="004408E1">
        <w:rPr>
          <w:rFonts w:ascii="GHEA Grapalat" w:hAnsi="GHEA Grapalat"/>
        </w:rPr>
        <w:t>.</w:t>
      </w:r>
    </w:p>
    <w:p w14:paraId="1A601876" w14:textId="77777777" w:rsidR="00DA0186" w:rsidRDefault="00DA0186" w:rsidP="00801A4F">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14:paraId="73971C97" w14:textId="77777777" w:rsidR="0052513C" w:rsidRPr="0052513C" w:rsidRDefault="0052513C" w:rsidP="0052513C">
      <w:pPr>
        <w:pStyle w:val="af2"/>
        <w:jc w:val="both"/>
        <w:rPr>
          <w:rFonts w:asciiTheme="minorHAnsi" w:hAnsiTheme="minorHAnsi"/>
          <w:i/>
        </w:rPr>
      </w:pPr>
      <w:r w:rsidRPr="0052513C">
        <w:rPr>
          <w:rFonts w:asciiTheme="minorHAnsi" w:hAnsiTheme="minorHAnsi"/>
          <w:i/>
          <w:vertAlign w:val="superscript"/>
        </w:rPr>
        <w:t>11.1</w:t>
      </w:r>
      <w:r w:rsidRPr="0052513C">
        <w:rPr>
          <w:rFonts w:asciiTheme="minorHAnsi" w:hAnsiTheme="minorHAnsi"/>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0730AFC4" w14:textId="77777777" w:rsidR="0052513C" w:rsidRPr="0052513C" w:rsidRDefault="0052513C" w:rsidP="0052513C">
      <w:pPr>
        <w:pStyle w:val="af2"/>
        <w:jc w:val="both"/>
        <w:rPr>
          <w:rFonts w:asciiTheme="minorHAnsi" w:hAnsiTheme="minorHAnsi"/>
          <w:i/>
        </w:rPr>
      </w:pPr>
      <w:r w:rsidRPr="0052513C">
        <w:rPr>
          <w:rFonts w:asciiTheme="minorHAnsi" w:hAnsiTheme="minorHAnsi"/>
          <w:i/>
        </w:rPr>
        <w:t xml:space="preserve">-по заявке на закупку цена закупки по данному лоту не превышает </w:t>
      </w:r>
      <w:proofErr w:type="spellStart"/>
      <w:r w:rsidRPr="0052513C">
        <w:rPr>
          <w:rFonts w:asciiTheme="minorHAnsi" w:hAnsiTheme="minorHAnsi"/>
          <w:i/>
        </w:rPr>
        <w:t>двадцатипятикратный</w:t>
      </w:r>
      <w:proofErr w:type="spellEnd"/>
      <w:r w:rsidRPr="0052513C">
        <w:rPr>
          <w:rFonts w:asciiTheme="minorHAnsi" w:hAnsiTheme="minorHAnsi"/>
          <w:i/>
        </w:rPr>
        <w:t xml:space="preserve"> размер базовой единицы закупок и не предусмотрена предоплата, </w:t>
      </w:r>
    </w:p>
    <w:p w14:paraId="71D39CAF" w14:textId="77777777" w:rsidR="0052513C" w:rsidRPr="0052513C" w:rsidRDefault="0052513C" w:rsidP="0052513C">
      <w:pPr>
        <w:pStyle w:val="af2"/>
        <w:jc w:val="both"/>
        <w:rPr>
          <w:rFonts w:asciiTheme="minorHAnsi" w:hAnsiTheme="minorHAnsi"/>
          <w:i/>
        </w:rPr>
      </w:pPr>
      <w:r w:rsidRPr="0052513C">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14:paraId="5E2EE566" w14:textId="77777777" w:rsidR="00DA0186" w:rsidRPr="00564A46" w:rsidRDefault="00DA0186" w:rsidP="00DA0186">
      <w:pPr>
        <w:pStyle w:val="af2"/>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sidR="007A2AFB">
        <w:rPr>
          <w:rFonts w:asciiTheme="minorHAnsi" w:hAnsiTheme="minorHAnsi"/>
          <w:i/>
        </w:rPr>
        <w:t xml:space="preserve"> закупки </w:t>
      </w:r>
      <w:r w:rsidRPr="00564A46">
        <w:rPr>
          <w:rFonts w:asciiTheme="minorHAnsi" w:hAnsiTheme="minorHAnsi"/>
          <w:i/>
        </w:rPr>
        <w:t>данного лота по заявке на закупку․</w:t>
      </w:r>
    </w:p>
    <w:p w14:paraId="482375C3" w14:textId="77777777" w:rsidR="00DA0186" w:rsidRPr="00564A46" w:rsidRDefault="00DA0186" w:rsidP="00DA0186">
      <w:pPr>
        <w:pStyle w:val="af2"/>
        <w:jc w:val="both"/>
        <w:rPr>
          <w:rFonts w:asciiTheme="minorHAnsi" w:hAnsiTheme="minorHAnsi"/>
          <w:i/>
        </w:rPr>
      </w:pPr>
      <w:r w:rsidRPr="00564A46">
        <w:rPr>
          <w:rFonts w:asciiTheme="minorHAnsi" w:hAnsiTheme="minorHAnsi"/>
          <w:i/>
        </w:rPr>
        <w:t xml:space="preserve">-    не превышает </w:t>
      </w:r>
      <w:proofErr w:type="spellStart"/>
      <w:r w:rsidRPr="00564A46">
        <w:rPr>
          <w:rFonts w:asciiTheme="minorHAnsi" w:hAnsiTheme="minorHAnsi"/>
          <w:i/>
        </w:rPr>
        <w:t>двадцатипятикратный</w:t>
      </w:r>
      <w:proofErr w:type="spellEnd"/>
      <w:r w:rsidRPr="00564A46">
        <w:rPr>
          <w:rFonts w:asciiTheme="minorHAnsi" w:hAnsiTheme="minorHAnsi"/>
          <w:i/>
        </w:rPr>
        <w:t xml:space="preserve"> размер базовой единицы закупок, то из настоящего абзаца исключаются слова "или гарантий, предоставленных банками "․</w:t>
      </w:r>
    </w:p>
    <w:p w14:paraId="13698F69" w14:textId="77777777" w:rsidR="00DA0186" w:rsidRPr="00564A46" w:rsidRDefault="00DA0186" w:rsidP="00DA0186">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0087562B"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w:t>
      </w:r>
      <w:proofErr w:type="spellStart"/>
      <w:r w:rsidRPr="00564A46">
        <w:rPr>
          <w:rFonts w:asciiTheme="minorHAnsi" w:hAnsiTheme="minorHAnsi"/>
          <w:i/>
          <w:sz w:val="20"/>
          <w:szCs w:val="20"/>
        </w:rPr>
        <w:t>двадцатипятикратного</w:t>
      </w:r>
      <w:proofErr w:type="spellEnd"/>
      <w:r w:rsidRPr="00564A46">
        <w:rPr>
          <w:rFonts w:asciiTheme="minorHAnsi" w:hAnsiTheme="minorHAnsi"/>
          <w:i/>
          <w:sz w:val="20"/>
          <w:szCs w:val="20"/>
        </w:rPr>
        <w:t xml:space="preserve"> размера, то из настоящего абзаца исключаются слова "соглашения о неустойке (приложение 4,2) или", а число " 20 " заменяется числом " 90",</w:t>
      </w:r>
    </w:p>
    <w:p w14:paraId="53AF7341" w14:textId="77777777" w:rsidR="00DA0186" w:rsidRPr="00564A46" w:rsidRDefault="00DA0186" w:rsidP="00DA0186">
      <w:pPr>
        <w:pStyle w:val="af2"/>
        <w:jc w:val="both"/>
        <w:rPr>
          <w:rFonts w:asciiTheme="minorHAnsi" w:hAnsiTheme="minorHAnsi"/>
          <w:i/>
          <w:lang w:val="hy-AM"/>
        </w:rPr>
      </w:pPr>
      <w:r w:rsidRPr="00564A46">
        <w:rPr>
          <w:rFonts w:asciiTheme="minorHAnsi" w:hAnsiTheme="minorHAnsi"/>
          <w:i/>
        </w:rPr>
        <w:t xml:space="preserve">- превышает </w:t>
      </w:r>
      <w:r w:rsidR="00C257D6"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564A46">
        <w:rPr>
          <w:rFonts w:asciiTheme="minorHAnsi" w:hAnsiTheme="minorHAnsi"/>
          <w:i/>
          <w:lang w:val="hy-AM"/>
        </w:rPr>
        <w:t>.</w:t>
      </w:r>
    </w:p>
    <w:p w14:paraId="0CE562BA" w14:textId="77777777" w:rsidR="00801A4F" w:rsidRPr="00FF309F" w:rsidRDefault="00801A4F" w:rsidP="00DA0186">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14:paraId="57093271" w14:textId="77777777" w:rsidR="0035631F" w:rsidRPr="00E81F56" w:rsidRDefault="00801A4F" w:rsidP="00801A4F">
      <w:pPr>
        <w:widowControl w:val="0"/>
        <w:tabs>
          <w:tab w:val="left" w:pos="1276"/>
        </w:tabs>
        <w:spacing w:after="160"/>
        <w:ind w:firstLine="567"/>
        <w:jc w:val="both"/>
        <w:rPr>
          <w:ins w:id="12" w:author="Vardan" w:date="2022-10-30T00:02:00Z"/>
          <w:rFonts w:ascii="GHEA Grapalat" w:hAnsi="GHEA Grapalat"/>
          <w:strike/>
        </w:rPr>
      </w:pPr>
      <w:r w:rsidRPr="00E81F56">
        <w:rPr>
          <w:rFonts w:ascii="GHEA Grapalat" w:hAnsi="GHEA Grapalat" w:cs="Sylfaen"/>
          <w:strike/>
        </w:rPr>
        <w:lastRenderedPageBreak/>
        <w:t xml:space="preserve">Обеспечение квалификации в виде </w:t>
      </w:r>
      <w:r w:rsidR="00482E18" w:rsidRPr="00E81F56">
        <w:rPr>
          <w:rFonts w:ascii="GHEA Grapalat" w:hAnsi="GHEA Grapalat" w:cs="Sylfaen"/>
          <w:strike/>
        </w:rPr>
        <w:t xml:space="preserve">банковской </w:t>
      </w:r>
      <w:r w:rsidRPr="00E81F56">
        <w:rPr>
          <w:rFonts w:ascii="GHEA Grapalat" w:hAnsi="GHEA Grapalat" w:cs="Sylfaen"/>
          <w:strike/>
        </w:rPr>
        <w:t>гарантии отобранный участник представляет согласно приложению 4 или приложению 4.1.</w:t>
      </w:r>
      <w:r w:rsidR="009A0467" w:rsidRPr="00E81F56">
        <w:rPr>
          <w:rStyle w:val="af6"/>
          <w:rFonts w:ascii="GHEA Grapalat" w:hAnsi="GHEA Grapalat"/>
          <w:strike/>
        </w:rPr>
        <w:footnoteReference w:customMarkFollows="1" w:id="11"/>
        <w:t>12</w:t>
      </w:r>
      <w:r w:rsidR="00A6609C" w:rsidRPr="00E81F56">
        <w:rPr>
          <w:rFonts w:ascii="GHEA Grapalat" w:hAnsi="GHEA Grapalat"/>
          <w:strike/>
        </w:rPr>
        <w:t xml:space="preserve"> </w:t>
      </w:r>
      <w:r w:rsidR="00853CBA" w:rsidRPr="00E81F56">
        <w:rPr>
          <w:rFonts w:ascii="GHEA Grapalat" w:hAnsi="GHEA Grapalat"/>
          <w:strike/>
        </w:rPr>
        <w:t>.</w:t>
      </w:r>
    </w:p>
    <w:p w14:paraId="16E0EDB9" w14:textId="77777777" w:rsidR="00AA0D5B" w:rsidRPr="00707948" w:rsidRDefault="00AA0D5B" w:rsidP="00AA0D5B">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14:paraId="4E0C8F6C" w14:textId="77777777"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14:paraId="52E70B6F" w14:textId="77777777"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sidR="00E562C0">
        <w:rPr>
          <w:rFonts w:ascii="GHEA Grapalat" w:hAnsi="GHEA Grapalat"/>
        </w:rPr>
        <w:t>закупки</w:t>
      </w:r>
      <w:r w:rsidRPr="009044F1">
        <w:rPr>
          <w:rFonts w:ascii="GHEA Grapalat" w:hAnsi="GHEA Grapalat"/>
        </w:rPr>
        <w:t xml:space="preserve">. </w:t>
      </w:r>
      <w:r w:rsidR="002D492B" w:rsidRPr="002D492B">
        <w:rPr>
          <w:rFonts w:ascii="GHEA Grapalat" w:hAnsi="GHEA Grapalat"/>
        </w:rPr>
        <w:t xml:space="preserve">Если цена закупки товара меньше цены заключаемого договора, то размер обеспечения </w:t>
      </w:r>
      <w:r w:rsidR="00E04CFC">
        <w:rPr>
          <w:rFonts w:ascii="GHEA Grapalat" w:hAnsi="GHEA Grapalat"/>
        </w:rPr>
        <w:t>договора</w:t>
      </w:r>
      <w:r w:rsidR="002D492B" w:rsidRPr="002D492B">
        <w:rPr>
          <w:rFonts w:ascii="GHEA Grapalat" w:hAnsi="GHEA Grapalat"/>
        </w:rPr>
        <w:t xml:space="preserve"> исчисляется в отношении цены договора.</w:t>
      </w:r>
      <w:r w:rsidR="002D492B">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9A0467">
        <w:rPr>
          <w:rStyle w:val="af6"/>
          <w:rFonts w:ascii="GHEA Grapalat" w:hAnsi="GHEA Grapalat"/>
        </w:rPr>
        <w:footnoteReference w:customMarkFollows="1" w:id="12"/>
        <w:t>13</w:t>
      </w:r>
      <w:r w:rsidR="00375E5E">
        <w:rPr>
          <w:rFonts w:ascii="GHEA Grapalat" w:hAnsi="GHEA Grapalat"/>
        </w:rPr>
        <w:t>.</w:t>
      </w:r>
    </w:p>
    <w:p w14:paraId="04AE7C11" w14:textId="77777777" w:rsidR="00DA0D2B" w:rsidRDefault="0058395E" w:rsidP="00DA0D2B">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 xml:space="preserve">для каждого лота в отдельности, так и одно обеспечение для всех лотов. </w:t>
      </w:r>
      <w:r w:rsidR="00DA0D2B" w:rsidRPr="00DA0D2B">
        <w:rPr>
          <w:rFonts w:ascii="GHEA Grapalat" w:hAnsi="GHEA Grapalat"/>
        </w:rPr>
        <w:t xml:space="preserve">При представлении одного обеспечения </w:t>
      </w:r>
      <w:proofErr w:type="spellStart"/>
      <w:r w:rsidR="00DA0D2B" w:rsidRPr="00DA0D2B">
        <w:rPr>
          <w:rFonts w:ascii="GHEA Grapalat" w:hAnsi="GHEA Grapalat"/>
        </w:rPr>
        <w:t>догогвора</w:t>
      </w:r>
      <w:proofErr w:type="spellEnd"/>
      <w:r w:rsidR="00DA0D2B" w:rsidRPr="00DA0D2B">
        <w:rPr>
          <w:rFonts w:ascii="GHEA Grapalat" w:hAnsi="GHEA Grapalat"/>
        </w:rPr>
        <w:t xml:space="preserve"> его сумма исчисляется по отношению </w:t>
      </w:r>
      <w:r w:rsidR="00DA0D2B" w:rsidRPr="00DA0D2B">
        <w:rPr>
          <w:rFonts w:ascii="GHEA Grapalat" w:hAnsi="GHEA Grapalat" w:cs="Sylfaen"/>
        </w:rPr>
        <w:t>к сумме цен закупок представленных лотов</w:t>
      </w:r>
      <w:r w:rsidR="00DA0D2B" w:rsidRPr="00DA0D2B">
        <w:rPr>
          <w:rFonts w:ascii="GHEA Grapalat" w:hAnsi="GHEA Grapalat"/>
          <w:color w:val="FF0000"/>
        </w:rPr>
        <w:t xml:space="preserve"> </w:t>
      </w:r>
      <w:r w:rsidR="00DA0D2B" w:rsidRPr="00DA0D2B">
        <w:rPr>
          <w:rFonts w:ascii="GHEA Grapalat" w:hAnsi="GHEA Grapalat"/>
          <w:color w:val="000000" w:themeColor="text1"/>
        </w:rPr>
        <w:t>с учетом требований 9-ого подпункта 32-ого пункта</w:t>
      </w:r>
      <w:r w:rsidR="00DA0D2B" w:rsidRPr="00DA0D2B">
        <w:rPr>
          <w:rFonts w:ascii="GHEA Grapalat" w:hAnsi="GHEA Grapalat"/>
        </w:rPr>
        <w:t>.</w:t>
      </w:r>
      <w:r w:rsidR="00DA0D2B">
        <w:rPr>
          <w:rFonts w:ascii="GHEA Grapalat" w:hAnsi="GHEA Grapalat"/>
        </w:rPr>
        <w:t xml:space="preserve"> </w:t>
      </w:r>
    </w:p>
    <w:p w14:paraId="34DA4A61" w14:textId="77777777" w:rsidR="00BE0C42" w:rsidRPr="0025254A" w:rsidRDefault="00BE0C42" w:rsidP="00B46D58">
      <w:pPr>
        <w:widowControl w:val="0"/>
        <w:tabs>
          <w:tab w:val="left" w:pos="1276"/>
        </w:tabs>
        <w:spacing w:after="160"/>
        <w:ind w:firstLine="567"/>
        <w:jc w:val="both"/>
        <w:rPr>
          <w:rFonts w:ascii="GHEA Grapalat" w:hAnsi="GHEA Grapalat"/>
          <w:lang w:val="hy-AM"/>
        </w:rPr>
      </w:pPr>
      <w:r w:rsidRPr="0025254A">
        <w:rPr>
          <w:rFonts w:ascii="GHEA Grapalat" w:hAnsi="GHEA Grapalat"/>
        </w:rPr>
        <w:t>.</w:t>
      </w:r>
    </w:p>
    <w:p w14:paraId="3564398A" w14:textId="77777777" w:rsidR="00E969ED" w:rsidRPr="00DC30CC" w:rsidRDefault="00BE0C42"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411A25">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610035DA"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lastRenderedPageBreak/>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601EDA6A" w14:textId="77777777" w:rsidR="00D32092" w:rsidRPr="00250377" w:rsidRDefault="004A0321" w:rsidP="00B46D58">
      <w:pPr>
        <w:widowControl w:val="0"/>
        <w:tabs>
          <w:tab w:val="left" w:pos="1276"/>
        </w:tabs>
        <w:spacing w:after="160"/>
        <w:ind w:firstLine="567"/>
        <w:jc w:val="both"/>
        <w:rPr>
          <w:rFonts w:ascii="GHEA Grapalat" w:hAnsi="GHEA Grapalat" w:cs="Sylfaen"/>
        </w:rPr>
      </w:pPr>
      <w:r w:rsidRPr="00250377">
        <w:rPr>
          <w:rFonts w:ascii="GHEA Grapalat" w:hAnsi="GHEA Grapalat"/>
        </w:rPr>
        <w:t>10.4</w:t>
      </w:r>
      <w:r w:rsidR="00251CF9" w:rsidRPr="00250377">
        <w:rPr>
          <w:rFonts w:ascii="GHEA Grapalat" w:hAnsi="GHEA Grapalat"/>
        </w:rPr>
        <w:t xml:space="preserve"> </w:t>
      </w:r>
      <w:r w:rsidR="0076763C" w:rsidRPr="00250377">
        <w:rPr>
          <w:rFonts w:ascii="GHEA Grapalat" w:hAnsi="GHEA Grapalat"/>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rPr>
          <w:rFonts w:ascii="GHEA Grapalat" w:hAnsi="GHEA Grapalat"/>
        </w:rPr>
        <w:t>я квалификации и</w:t>
      </w:r>
      <w:r w:rsidR="0076763C" w:rsidRPr="00250377">
        <w:rPr>
          <w:rFonts w:ascii="GHEA Grapalat" w:hAnsi="GHEA Grapalat"/>
        </w:rPr>
        <w:t xml:space="preserve"> договора представля</w:t>
      </w:r>
      <w:r w:rsidR="00DE7753" w:rsidRPr="00250377">
        <w:rPr>
          <w:rFonts w:ascii="GHEA Grapalat" w:hAnsi="GHEA Grapalat"/>
        </w:rPr>
        <w:t>ю</w:t>
      </w:r>
      <w:r w:rsidR="0076763C" w:rsidRPr="00250377">
        <w:rPr>
          <w:rFonts w:ascii="GHEA Grapalat" w:hAnsi="GHEA Grapalat"/>
        </w:rPr>
        <w:t>тся</w:t>
      </w:r>
      <w:r w:rsidR="00180134" w:rsidRPr="00250377">
        <w:rPr>
          <w:rFonts w:ascii="GHEA Grapalat" w:hAnsi="GHEA Grapalat"/>
        </w:rPr>
        <w:t xml:space="preserve"> в виде заключенного в одностороннем порядке </w:t>
      </w:r>
      <w:r w:rsidR="00A9694C" w:rsidRPr="00250377">
        <w:rPr>
          <w:rFonts w:ascii="GHEA Grapalat" w:hAnsi="GHEA Grapalat"/>
        </w:rPr>
        <w:t>за</w:t>
      </w:r>
      <w:r w:rsidR="00180134" w:rsidRPr="00250377">
        <w:rPr>
          <w:rFonts w:ascii="GHEA Grapalat" w:hAnsi="GHEA Grapalat"/>
        </w:rPr>
        <w:t>явления - в виде неустойки или наличных денег</w:t>
      </w:r>
      <w:r w:rsidR="006D7219" w:rsidRPr="00250377">
        <w:rPr>
          <w:rFonts w:ascii="GHEA Grapalat" w:hAnsi="GHEA Grapalat"/>
        </w:rPr>
        <w:t>. Если на момент возникновения правомочия по заключению договора</w:t>
      </w:r>
      <w:r w:rsidR="00E01672" w:rsidRPr="00250377">
        <w:rPr>
          <w:rFonts w:ascii="GHEA Grapalat" w:hAnsi="GHEA Grapalat"/>
          <w:lang w:val="hy-AM"/>
        </w:rPr>
        <w:t xml:space="preserve"> </w:t>
      </w:r>
      <w:r w:rsidR="00D32092" w:rsidRPr="00250377">
        <w:rPr>
          <w:rFonts w:ascii="GHEA Grapalat" w:hAnsi="GHEA Grapalat" w:cs="Sylfaen"/>
        </w:rPr>
        <w:t xml:space="preserve">предусмотренные финансовые средства превышают </w:t>
      </w:r>
      <w:r w:rsidR="00E01672" w:rsidRPr="00250377">
        <w:rPr>
          <w:rFonts w:ascii="GHEA Grapalat" w:hAnsi="GHEA Grapalat" w:cs="Sylfaen"/>
          <w:lang w:val="hy-AM"/>
        </w:rPr>
        <w:t>25</w:t>
      </w:r>
      <w:r w:rsidR="00D32092" w:rsidRPr="0025037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F66146" w:rsidRPr="00250377">
        <w:rPr>
          <w:rFonts w:ascii="GHEA Grapalat" w:hAnsi="GHEA Grapalat" w:cs="Sylfaen"/>
        </w:rPr>
        <w:t>я квалификации и</w:t>
      </w:r>
      <w:r w:rsidR="00D32092" w:rsidRPr="00250377">
        <w:rPr>
          <w:rFonts w:ascii="GHEA Grapalat" w:hAnsi="GHEA Grapalat" w:cs="Sylfaen"/>
        </w:rPr>
        <w:t xml:space="preserve"> договора, по части выделенных финансовых средств, представляется в виде </w:t>
      </w:r>
      <w:r w:rsidR="00817C86">
        <w:rPr>
          <w:rFonts w:ascii="GHEA Grapalat" w:hAnsi="GHEA Grapalat" w:cs="Sylfaen"/>
        </w:rPr>
        <w:t xml:space="preserve">банковской </w:t>
      </w:r>
      <w:r w:rsidR="00D32092" w:rsidRPr="00250377">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1AADF5C4" w14:textId="77777777" w:rsidR="008F0732" w:rsidRPr="00E81F56" w:rsidRDefault="00030D40" w:rsidP="00B46D58">
      <w:pPr>
        <w:widowControl w:val="0"/>
        <w:tabs>
          <w:tab w:val="left" w:pos="1276"/>
        </w:tabs>
        <w:spacing w:after="160"/>
        <w:ind w:firstLine="567"/>
        <w:jc w:val="both"/>
        <w:rPr>
          <w:rFonts w:ascii="GHEA Grapalat" w:hAnsi="GHEA Grapalat"/>
          <w:i/>
          <w:strike/>
        </w:rPr>
      </w:pPr>
      <w:r w:rsidRPr="00E81F56">
        <w:rPr>
          <w:rFonts w:ascii="GHEA Grapalat" w:hAnsi="GHEA Grapalat"/>
          <w:strike/>
        </w:rPr>
        <w:t>10.</w:t>
      </w:r>
      <w:r w:rsidR="00DF09E7" w:rsidRPr="00E81F56">
        <w:rPr>
          <w:rFonts w:ascii="GHEA Grapalat" w:hAnsi="GHEA Grapalat"/>
          <w:strike/>
        </w:rPr>
        <w:t>5</w:t>
      </w:r>
      <w:r w:rsidR="003E194D" w:rsidRPr="00E81F56">
        <w:rPr>
          <w:rFonts w:ascii="GHEA Grapalat" w:hAnsi="GHEA Grapalat"/>
          <w:strike/>
        </w:rPr>
        <w:t>.</w:t>
      </w:r>
      <w:r w:rsidR="003E194D" w:rsidRPr="00E81F56">
        <w:rPr>
          <w:rFonts w:ascii="GHEA Grapalat" w:hAnsi="GHEA Grapalat"/>
          <w:strike/>
        </w:rPr>
        <w:tab/>
      </w:r>
      <w:r w:rsidRPr="00E81F56">
        <w:rPr>
          <w:rFonts w:ascii="GHEA Grapalat" w:hAnsi="GHEA Grapalat"/>
          <w:strike/>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sidRPr="00E81F56">
        <w:rPr>
          <w:rFonts w:ascii="GHEA Grapalat" w:hAnsi="GHEA Grapalat"/>
          <w:strike/>
        </w:rPr>
        <w:t xml:space="preserve"> (Приложение 5.2)</w:t>
      </w:r>
      <w:r w:rsidRPr="00E81F56">
        <w:rPr>
          <w:rFonts w:ascii="GHEA Grapalat" w:hAnsi="GHEA Grapalat"/>
          <w:strike/>
        </w:rPr>
        <w:t>.</w:t>
      </w:r>
      <w:r w:rsidRPr="00E81F56">
        <w:rPr>
          <w:rFonts w:ascii="GHEA Grapalat" w:hAnsi="GHEA Grapalat"/>
          <w:i/>
          <w:strike/>
        </w:rPr>
        <w:t xml:space="preserve"> </w:t>
      </w:r>
    </w:p>
    <w:p w14:paraId="1EBA3134"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67FE58ED" w14:textId="77777777" w:rsidR="001075CA" w:rsidRDefault="001075CA" w:rsidP="001075CA">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представляет требование о выплате обеспечения </w:t>
      </w:r>
      <w:proofErr w:type="gramStart"/>
      <w:r w:rsidRPr="0074650E">
        <w:rPr>
          <w:rFonts w:ascii="GHEA Grapalat" w:hAnsi="GHEA Grapalat"/>
        </w:rPr>
        <w:t>договора  и</w:t>
      </w:r>
      <w:proofErr w:type="gramEnd"/>
      <w:r w:rsidRPr="0074650E">
        <w:rPr>
          <w:rFonts w:ascii="GHEA Grapalat" w:hAnsi="GHEA Grapalat"/>
        </w:rPr>
        <w:t xml:space="preserve">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уполномоченному органу</w:t>
      </w:r>
      <w:r w:rsidRPr="0074650E">
        <w:rPr>
          <w:rFonts w:ascii="GHEA Grapalat" w:hAnsi="GHEA Grapalat"/>
          <w:lang w:val="hy-AM"/>
        </w:rPr>
        <w:t>,</w:t>
      </w:r>
      <w:r w:rsidRPr="0074650E">
        <w:rPr>
          <w:rFonts w:ascii="GHEA Grapalat" w:hAnsi="GHEA Grapalat"/>
        </w:rPr>
        <w:t xml:space="preserve"> в течение трех 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23A66F6A" w14:textId="77777777"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14:paraId="430CFDE4" w14:textId="77777777" w:rsidR="00362FEF" w:rsidRDefault="00362FEF">
      <w:pPr>
        <w:rPr>
          <w:rFonts w:ascii="GHEA Grapalat" w:hAnsi="GHEA Grapalat" w:cs="Sylfaen"/>
        </w:rPr>
      </w:pPr>
      <w:r>
        <w:rPr>
          <w:rFonts w:ascii="GHEA Grapalat" w:hAnsi="GHEA Grapalat" w:cs="Sylfaen"/>
        </w:rPr>
        <w:br w:type="page"/>
      </w:r>
    </w:p>
    <w:p w14:paraId="6474D923" w14:textId="77777777" w:rsidR="00637D24" w:rsidRPr="009044F1" w:rsidRDefault="00637D24" w:rsidP="00B46D58">
      <w:pPr>
        <w:widowControl w:val="0"/>
        <w:tabs>
          <w:tab w:val="left" w:pos="1134"/>
        </w:tabs>
        <w:spacing w:after="160"/>
        <w:ind w:firstLine="567"/>
        <w:jc w:val="both"/>
        <w:rPr>
          <w:rFonts w:ascii="GHEA Grapalat" w:hAnsi="GHEA Grapalat" w:cs="Sylfaen"/>
        </w:rPr>
      </w:pPr>
    </w:p>
    <w:p w14:paraId="71BAEE3A" w14:textId="77777777"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2B521118" w14:textId="77777777" w:rsidR="003D5CAF" w:rsidRPr="009044F1" w:rsidRDefault="003D5CAF" w:rsidP="005066AC">
      <w:pPr>
        <w:rPr>
          <w:rFonts w:ascii="GHEA Grapalat" w:hAnsi="GHEA Grapalat" w:cs="Arial"/>
          <w:b/>
        </w:rPr>
      </w:pPr>
    </w:p>
    <w:p w14:paraId="0666A076"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2A268112"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22325DD7" w14:textId="77777777" w:rsidR="00096865" w:rsidRPr="00E81F56" w:rsidRDefault="00096865" w:rsidP="00B46D58">
      <w:pPr>
        <w:widowControl w:val="0"/>
        <w:tabs>
          <w:tab w:val="left" w:pos="1134"/>
        </w:tabs>
        <w:spacing w:after="160"/>
        <w:ind w:firstLine="567"/>
        <w:jc w:val="both"/>
        <w:rPr>
          <w:rFonts w:ascii="GHEA Grapalat" w:hAnsi="GHEA Grapalat" w:cs="Sylfaen"/>
          <w:strike/>
        </w:rPr>
      </w:pPr>
      <w:r w:rsidRPr="009044F1">
        <w:rPr>
          <w:rFonts w:ascii="GHEA Grapalat" w:hAnsi="GHEA Grapalat"/>
        </w:rPr>
        <w:t>2)</w:t>
      </w:r>
      <w:r w:rsidR="00801AC7" w:rsidRPr="005114D0">
        <w:rPr>
          <w:rFonts w:ascii="GHEA Grapalat" w:hAnsi="GHEA Grapalat"/>
        </w:rPr>
        <w:tab/>
      </w:r>
      <w:r w:rsidRPr="009044F1">
        <w:rPr>
          <w:rFonts w:ascii="GHEA Grapalat" w:hAnsi="GHEA Grapalat"/>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w:t>
      </w:r>
      <w:r w:rsidRPr="00E81F56">
        <w:rPr>
          <w:rFonts w:ascii="GHEA Grapalat" w:hAnsi="GHEA Grapalat"/>
          <w:strike/>
        </w:rPr>
        <w:t>на основании решения руководителя уполномоченного органа, осуществляющего общее управление, а в случае фондов</w:t>
      </w:r>
      <w:r w:rsidR="00801AC7" w:rsidRPr="00E81F56">
        <w:rPr>
          <w:strike/>
          <w:lang w:val="en-US"/>
        </w:rPr>
        <w:t> </w:t>
      </w:r>
      <w:r w:rsidRPr="00E81F56">
        <w:rPr>
          <w:rFonts w:ascii="GHEA Grapalat" w:hAnsi="GHEA Grapalat"/>
          <w:strike/>
        </w:rPr>
        <w:t>— Совета попечителей</w:t>
      </w:r>
      <w:r w:rsidR="0027573B" w:rsidRPr="00E81F56">
        <w:rPr>
          <w:rStyle w:val="af6"/>
          <w:rFonts w:ascii="GHEA Grapalat" w:hAnsi="GHEA Grapalat"/>
          <w:strike/>
        </w:rPr>
        <w:footnoteReference w:customMarkFollows="1" w:id="13"/>
        <w:t>14</w:t>
      </w:r>
      <w:r w:rsidRPr="00E81F56">
        <w:rPr>
          <w:rFonts w:ascii="GHEA Grapalat" w:hAnsi="GHEA Grapalat"/>
          <w:strike/>
        </w:rPr>
        <w:t>.</w:t>
      </w:r>
    </w:p>
    <w:p w14:paraId="0146D3D5"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153933E0"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4E87D345"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4BC0DA91" w14:textId="77777777" w:rsidR="00C54730" w:rsidRPr="00182C2E" w:rsidRDefault="00C54730" w:rsidP="00C54730">
      <w:pPr>
        <w:jc w:val="center"/>
        <w:rPr>
          <w:rFonts w:ascii="GHEA Grapalat" w:hAnsi="GHEA Grapalat"/>
          <w:b/>
        </w:rPr>
      </w:pPr>
    </w:p>
    <w:p w14:paraId="408DBC66" w14:textId="77777777"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18817916" w14:textId="77777777" w:rsidR="00C54730" w:rsidRPr="00182C2E" w:rsidRDefault="00C54730" w:rsidP="00C54730">
      <w:pPr>
        <w:jc w:val="center"/>
        <w:rPr>
          <w:rFonts w:ascii="GHEA Grapalat" w:hAnsi="GHEA Grapalat"/>
          <w:b/>
        </w:rPr>
      </w:pPr>
    </w:p>
    <w:p w14:paraId="3A0F0747" w14:textId="77777777"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одекс</w:t>
      </w:r>
      <w:proofErr w:type="gramStart"/>
      <w:r w:rsidRPr="00216702">
        <w:rPr>
          <w:rFonts w:ascii="GHEA Grapalat" w:hAnsi="GHEA Grapalat"/>
        </w:rPr>
        <w:t xml:space="preserve">) </w:t>
      </w:r>
      <w:r>
        <w:rPr>
          <w:rFonts w:ascii="GHEA Grapalat" w:hAnsi="GHEA Grapalat"/>
        </w:rPr>
        <w:t>.</w:t>
      </w:r>
      <w:proofErr w:type="gramEnd"/>
    </w:p>
    <w:p w14:paraId="6D96F0CD" w14:textId="77777777"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52A0E9A6" w14:textId="77777777"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 xml:space="preserve">административными </w:t>
      </w:r>
      <w:r>
        <w:rPr>
          <w:rFonts w:ascii="GHEA Grapalat" w:hAnsi="GHEA Grapalat"/>
        </w:rPr>
        <w:t xml:space="preserve"> </w:t>
      </w:r>
      <w:r w:rsidRPr="00D57ABB">
        <w:rPr>
          <w:rFonts w:ascii="GHEA Grapalat" w:hAnsi="GHEA Grapalat"/>
        </w:rPr>
        <w:t>и</w:t>
      </w:r>
      <w:proofErr w:type="gramEnd"/>
      <w:r w:rsidRPr="00D57ABB">
        <w:rPr>
          <w:rFonts w:ascii="GHEA Grapalat" w:hAnsi="GHEA Grapalat"/>
        </w:rPr>
        <w:t xml:space="preserve"> они регулируются законодательством Республики Армения, регулирующим гражданско-правовые отношения</w:t>
      </w:r>
      <w:r>
        <w:rPr>
          <w:rFonts w:ascii="GHEA Grapalat" w:hAnsi="GHEA Grapalat"/>
        </w:rPr>
        <w:t>.</w:t>
      </w:r>
    </w:p>
    <w:p w14:paraId="023064D8" w14:textId="77777777"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1599564A" w14:textId="77777777"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 xml:space="preserve">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w:t>
      </w:r>
      <w:r w:rsidRPr="000B56C9">
        <w:rPr>
          <w:rFonts w:ascii="GHEA Grapalat" w:hAnsi="GHEA Grapalat"/>
        </w:rPr>
        <w:lastRenderedPageBreak/>
        <w:t>календарных дней.</w:t>
      </w:r>
    </w:p>
    <w:p w14:paraId="3690019E" w14:textId="77777777"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4D9AE5BC" w14:textId="77777777"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4A6C473F"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36F60F95" w14:textId="77777777" w:rsidR="00C87BF8" w:rsidRPr="00570BBD" w:rsidRDefault="00C87BF8" w:rsidP="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18C09CD9" w14:textId="77777777" w:rsidR="00C87BF8" w:rsidRPr="00570BBD" w:rsidRDefault="00C87BF8" w:rsidP="00C87BF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304E02E1" w14:textId="77777777" w:rsidR="00C87BF8" w:rsidRDefault="00C87BF8" w:rsidP="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3BD1479B" w14:textId="77777777" w:rsidR="00C87BF8" w:rsidRPr="00570BBD" w:rsidRDefault="00C87BF8" w:rsidP="00C87BF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66B4E54A" w14:textId="77777777" w:rsidR="00C87BF8" w:rsidRPr="00570BBD" w:rsidRDefault="00C87BF8" w:rsidP="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44CD3BDF" w14:textId="77777777" w:rsidR="00C87BF8" w:rsidRPr="00570BBD" w:rsidRDefault="00C87BF8" w:rsidP="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107EBABF" w14:textId="77777777" w:rsidR="00C87BF8" w:rsidRDefault="00C87BF8" w:rsidP="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68CEF7F8" w14:textId="77777777" w:rsidR="00C87BF8" w:rsidRPr="00570BBD" w:rsidRDefault="00C87BF8" w:rsidP="00C87BF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670BC2FA" w14:textId="77777777" w:rsidR="00C87BF8" w:rsidRPr="00570BBD" w:rsidRDefault="00C87BF8" w:rsidP="00C87BF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4943E183" w14:textId="77777777" w:rsidR="00C87BF8" w:rsidRPr="00570BBD" w:rsidRDefault="00C87BF8" w:rsidP="00C87BF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4C2F3F9F" w14:textId="77777777" w:rsidR="00C87BF8" w:rsidRPr="00570BBD" w:rsidRDefault="00C87BF8" w:rsidP="00C87BF8">
      <w:pPr>
        <w:jc w:val="both"/>
        <w:rPr>
          <w:rFonts w:ascii="GHEA Grapalat" w:hAnsi="GHEA Grapalat"/>
        </w:rPr>
      </w:pPr>
      <w:r w:rsidRPr="00570BBD">
        <w:rPr>
          <w:rFonts w:ascii="GHEA Grapalat" w:hAnsi="GHEA Grapalat"/>
        </w:rPr>
        <w:lastRenderedPageBreak/>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4BA89938" w14:textId="77777777" w:rsidR="00C87BF8" w:rsidRPr="00570BBD" w:rsidRDefault="00C87BF8" w:rsidP="00C87BF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1E0AC6BF" w14:textId="77777777" w:rsidR="00C87BF8" w:rsidRPr="00570BBD" w:rsidRDefault="00C87BF8" w:rsidP="00C87BF8">
      <w:pPr>
        <w:jc w:val="both"/>
        <w:rPr>
          <w:rFonts w:ascii="GHEA Grapalat" w:hAnsi="GHEA Grapalat"/>
        </w:rPr>
      </w:pPr>
      <w:proofErr w:type="gramStart"/>
      <w:r w:rsidRPr="00570BBD">
        <w:rPr>
          <w:rFonts w:ascii="GHEA Grapalat" w:hAnsi="GHEA Grapalat"/>
        </w:rPr>
        <w:t>12.19 .</w:t>
      </w:r>
      <w:proofErr w:type="gramEnd"/>
      <w:r w:rsidRPr="00570BBD">
        <w:rPr>
          <w:rFonts w:ascii="GHEA Grapalat" w:hAnsi="GHEA Grapalat"/>
        </w:rPr>
        <w:t xml:space="preserve">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1E775937"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proofErr w:type="gramStart"/>
      <w:r w:rsidRPr="00570BBD">
        <w:rPr>
          <w:rFonts w:ascii="GHEA Grapalat" w:hAnsi="GHEA Grapalat"/>
        </w:rPr>
        <w:t>органа.Уполномоченный</w:t>
      </w:r>
      <w:proofErr w:type="spellEnd"/>
      <w:proofErr w:type="gram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14:paraId="63A665ED"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01A111DD"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1B36F9D1" w14:textId="77777777"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271A990D" w14:textId="77777777"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426E49B2" w14:textId="77777777" w:rsidR="00AE679C" w:rsidRPr="009044F1" w:rsidRDefault="00AE679C" w:rsidP="00B46D58">
      <w:pPr>
        <w:widowControl w:val="0"/>
        <w:spacing w:after="160"/>
        <w:jc w:val="center"/>
        <w:rPr>
          <w:rFonts w:ascii="GHEA Grapalat" w:hAnsi="GHEA Grapalat" w:cs="Sylfaen"/>
          <w:b/>
        </w:rPr>
      </w:pPr>
    </w:p>
    <w:p w14:paraId="1C0E1C2D" w14:textId="77777777" w:rsidR="004373E3" w:rsidRDefault="004373E3" w:rsidP="00B46D58">
      <w:pPr>
        <w:rPr>
          <w:rFonts w:ascii="GHEA Grapalat" w:hAnsi="GHEA Grapalat"/>
          <w:b/>
        </w:rPr>
      </w:pPr>
      <w:r>
        <w:rPr>
          <w:rFonts w:ascii="GHEA Grapalat" w:hAnsi="GHEA Grapalat"/>
          <w:b/>
        </w:rPr>
        <w:br w:type="page"/>
      </w:r>
    </w:p>
    <w:p w14:paraId="645BB8B9"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14:paraId="2DCA6AE6" w14:textId="77777777" w:rsidR="008842CE" w:rsidRPr="00374F4A" w:rsidRDefault="008842CE" w:rsidP="00B46D58">
      <w:pPr>
        <w:widowControl w:val="0"/>
        <w:spacing w:after="160"/>
        <w:jc w:val="center"/>
        <w:rPr>
          <w:rFonts w:ascii="GHEA Grapalat" w:hAnsi="GHEA Grapalat"/>
          <w:b/>
        </w:rPr>
      </w:pPr>
    </w:p>
    <w:p w14:paraId="4973BD4A" w14:textId="77777777"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14:paraId="7831A183" w14:textId="77777777" w:rsidR="00096865" w:rsidRPr="009044F1" w:rsidRDefault="00096865" w:rsidP="00B46D58">
      <w:pPr>
        <w:widowControl w:val="0"/>
        <w:spacing w:after="160"/>
        <w:jc w:val="center"/>
        <w:rPr>
          <w:rFonts w:ascii="GHEA Grapalat" w:hAnsi="GHEA Grapalat"/>
        </w:rPr>
      </w:pPr>
    </w:p>
    <w:p w14:paraId="230E126E"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6DE5D8E7"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25BF190B"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2F30900B"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7512AFB0" w14:textId="77777777" w:rsidR="008F15B9" w:rsidRDefault="008F15B9" w:rsidP="00B46D58">
      <w:pPr>
        <w:widowControl w:val="0"/>
        <w:spacing w:after="160"/>
        <w:jc w:val="center"/>
        <w:rPr>
          <w:rFonts w:ascii="GHEA Grapalat" w:hAnsi="GHEA Grapalat"/>
          <w:b/>
        </w:rPr>
      </w:pPr>
    </w:p>
    <w:p w14:paraId="68EAEDE5" w14:textId="77777777" w:rsidR="008F15B9" w:rsidRDefault="008F15B9" w:rsidP="00B46D58">
      <w:pPr>
        <w:widowControl w:val="0"/>
        <w:spacing w:after="160"/>
        <w:jc w:val="center"/>
        <w:rPr>
          <w:rFonts w:ascii="GHEA Grapalat" w:hAnsi="GHEA Grapalat"/>
          <w:b/>
        </w:rPr>
      </w:pPr>
    </w:p>
    <w:p w14:paraId="17B546E1"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206CF3AA" w14:textId="77777777"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14:paraId="0ECC9701" w14:textId="77777777"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w:t>
      </w:r>
      <w:proofErr w:type="spellStart"/>
      <w:r w:rsidR="00EB3C28">
        <w:rPr>
          <w:rFonts w:ascii="GHEA Grapalat" w:hAnsi="GHEA Grapalat"/>
        </w:rPr>
        <w:t>объявлени</w:t>
      </w:r>
      <w:proofErr w:type="spellEnd"/>
      <w:proofErr w:type="gramStart"/>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w:t>
      </w:r>
      <w:proofErr w:type="gramEnd"/>
      <w:r w:rsidRPr="009044F1">
        <w:rPr>
          <w:rFonts w:ascii="GHEA Grapalat" w:hAnsi="GHEA Grapalat"/>
        </w:rPr>
        <w:t xml:space="preserve"> участие в процедуре согласно Приложению №1;</w:t>
      </w:r>
    </w:p>
    <w:p w14:paraId="59C9B776" w14:textId="77777777"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proofErr w:type="spellStart"/>
      <w:r w:rsidRPr="009044F1">
        <w:rPr>
          <w:rFonts w:ascii="GHEA Grapalat" w:hAnsi="GHEA Grapalat"/>
        </w:rPr>
        <w:t>утвержденн</w:t>
      </w:r>
      <w:proofErr w:type="spellEnd"/>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14:paraId="2A900941" w14:textId="77777777" w:rsidR="009D7EFF" w:rsidRPr="00D3436F" w:rsidRDefault="009D7EFF" w:rsidP="00B46D58">
      <w:pPr>
        <w:widowControl w:val="0"/>
        <w:tabs>
          <w:tab w:val="left" w:pos="1134"/>
        </w:tabs>
        <w:spacing w:after="160"/>
        <w:ind w:firstLine="567"/>
        <w:jc w:val="both"/>
        <w:rPr>
          <w:rFonts w:ascii="GHEA Grapalat" w:hAnsi="GHEA Grapalat"/>
        </w:rPr>
      </w:pPr>
      <w:proofErr w:type="gramStart"/>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w:t>
      </w:r>
      <w:proofErr w:type="gramEnd"/>
      <w:r>
        <w:rPr>
          <w:rFonts w:ascii="GHEA Grapalat" w:hAnsi="GHEA Grapalat"/>
        </w:rPr>
        <w:t xml:space="preserve"> агентского договора и данные лица, являющегося стороной этого договора, если Договор будет выполняться через агентство;</w:t>
      </w:r>
    </w:p>
    <w:p w14:paraId="72BFBEDA"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14"/>
        <w:t>15</w:t>
      </w:r>
    </w:p>
    <w:p w14:paraId="4109B2E5" w14:textId="77777777" w:rsidR="006505D2" w:rsidRPr="00E81F56" w:rsidRDefault="002C4DBF" w:rsidP="00B46D58">
      <w:pPr>
        <w:widowControl w:val="0"/>
        <w:tabs>
          <w:tab w:val="left" w:pos="1134"/>
        </w:tabs>
        <w:spacing w:after="160"/>
        <w:ind w:firstLine="567"/>
        <w:jc w:val="both"/>
        <w:rPr>
          <w:rFonts w:ascii="GHEA Grapalat" w:hAnsi="GHEA Grapalat"/>
          <w:strike/>
        </w:rPr>
      </w:pPr>
      <w:r w:rsidRPr="00E81F56">
        <w:rPr>
          <w:rFonts w:ascii="GHEA Grapalat" w:hAnsi="GHEA Grapalat"/>
          <w:strike/>
        </w:rPr>
        <w:t>2.</w:t>
      </w:r>
      <w:r w:rsidR="009E39FC" w:rsidRPr="00E81F56">
        <w:rPr>
          <w:rFonts w:ascii="GHEA Grapalat" w:hAnsi="GHEA Grapalat"/>
          <w:strike/>
        </w:rPr>
        <w:t>5</w:t>
      </w:r>
      <w:r w:rsidR="005114D0" w:rsidRPr="00E81F56">
        <w:rPr>
          <w:rFonts w:ascii="GHEA Grapalat" w:hAnsi="GHEA Grapalat"/>
          <w:strike/>
        </w:rPr>
        <w:t>.</w:t>
      </w:r>
      <w:r w:rsidR="009873F3" w:rsidRPr="00E81F56">
        <w:rPr>
          <w:rFonts w:ascii="GHEA Grapalat" w:hAnsi="GHEA Grapalat"/>
          <w:strike/>
        </w:rPr>
        <w:tab/>
      </w:r>
      <w:r w:rsidRPr="00E81F56">
        <w:rPr>
          <w:rFonts w:ascii="GHEA Grapalat" w:hAnsi="GHEA Grapalat"/>
          <w:strike/>
        </w:rPr>
        <w:t>обеспечение заявки, которое представляется в форме наличных денег или банковской гарантии</w:t>
      </w:r>
      <w:r w:rsidR="00FC016A" w:rsidRPr="00E81F56">
        <w:rPr>
          <w:rFonts w:ascii="GHEA Grapalat" w:hAnsi="GHEA Grapalat"/>
          <w:strike/>
        </w:rPr>
        <w:t xml:space="preserve"> (Приложению №3)</w:t>
      </w:r>
      <w:proofErr w:type="gramStart"/>
      <w:r w:rsidRPr="00E81F56">
        <w:rPr>
          <w:rFonts w:ascii="GHEA Grapalat" w:hAnsi="GHEA Grapalat"/>
          <w:strike/>
        </w:rPr>
        <w:t>; При</w:t>
      </w:r>
      <w:proofErr w:type="gramEnd"/>
      <w:r w:rsidRPr="00E81F56">
        <w:rPr>
          <w:rFonts w:ascii="GHEA Grapalat" w:hAnsi="GHEA Grapalat"/>
          <w:strike/>
        </w:rPr>
        <w:t xml:space="preserve"> этом заявкой представляется оригинал документа, удостоверяющего оплату наличных денег, или оригинал банковской гарантии.</w:t>
      </w:r>
      <w:r w:rsidR="0036524F" w:rsidRPr="00E81F56">
        <w:rPr>
          <w:rFonts w:ascii="GHEA Grapalat" w:hAnsi="GHEA Grapalat"/>
          <w:strike/>
        </w:rPr>
        <w:t xml:space="preserve"> </w:t>
      </w:r>
      <w:r w:rsidR="00761A4D" w:rsidRPr="00E81F56">
        <w:rPr>
          <w:rStyle w:val="af6"/>
          <w:rFonts w:ascii="GHEA Grapalat" w:hAnsi="GHEA Grapalat"/>
          <w:strike/>
        </w:rPr>
        <w:footnoteReference w:customMarkFollows="1" w:id="15"/>
        <w:t>16</w:t>
      </w:r>
    </w:p>
    <w:p w14:paraId="2C20E537" w14:textId="14D15AD7"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lastRenderedPageBreak/>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w:t>
      </w:r>
      <w:r w:rsidR="00E81F56" w:rsidRPr="00E81F56">
        <w:rPr>
          <w:rFonts w:ascii="GHEA Grapalat" w:hAnsi="GHEA Grapalat"/>
          <w:b/>
          <w:bCs/>
        </w:rPr>
        <w:t>2</w:t>
      </w:r>
      <w:r w:rsidRPr="009044F1">
        <w:rPr>
          <w:rFonts w:ascii="GHEA Grapalat" w:hAnsi="GHEA Grapalat"/>
        </w:rPr>
        <w:t xml:space="preserve"> разбивка или другие детали — не</w:t>
      </w:r>
      <w:r w:rsidR="00E267E5">
        <w:rPr>
          <w:rFonts w:ascii="GHEA Grapalat" w:hAnsi="GHEA Grapalat"/>
        </w:rPr>
        <w:t xml:space="preserve"> требуются и не представляются.</w:t>
      </w:r>
    </w:p>
    <w:p w14:paraId="050649A6" w14:textId="77777777"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14:paraId="5D441089" w14:textId="77777777"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14:paraId="173B508F" w14:textId="34DD1B25"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w:t>
      </w:r>
      <w:r w:rsidR="00E81F56">
        <w:rPr>
          <w:rFonts w:ascii="GHEA Grapalat" w:hAnsi="GHEA Grapalat"/>
        </w:rPr>
        <w:t>2</w:t>
      </w:r>
      <w:r w:rsidRPr="002658C9">
        <w:rPr>
          <w:rFonts w:ascii="GHEA Grapalat" w:hAnsi="GHEA Grapalat"/>
        </w:rPr>
        <w:t>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598E29EE" w14:textId="77777777"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3DEB8134"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14:paraId="0EC87765" w14:textId="77777777"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14:paraId="3B990674"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14:paraId="789962C9"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14:paraId="2F6FA046"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14:paraId="68645C98" w14:textId="77777777"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14:paraId="6D4111C7" w14:textId="77777777" w:rsidR="00ED59E0" w:rsidRDefault="00ED59E0" w:rsidP="00B46D58">
      <w:pPr>
        <w:widowControl w:val="0"/>
        <w:tabs>
          <w:tab w:val="left" w:pos="1134"/>
        </w:tabs>
        <w:spacing w:after="160"/>
        <w:ind w:firstLine="567"/>
        <w:jc w:val="both"/>
        <w:rPr>
          <w:rFonts w:ascii="GHEA Grapalat" w:hAnsi="GHEA Grapalat"/>
        </w:rPr>
      </w:pPr>
    </w:p>
    <w:p w14:paraId="7453E1F8" w14:textId="77777777" w:rsidR="00ED59E0" w:rsidRDefault="00ED59E0" w:rsidP="00B46D58">
      <w:pPr>
        <w:widowControl w:val="0"/>
        <w:tabs>
          <w:tab w:val="left" w:pos="1134"/>
        </w:tabs>
        <w:spacing w:after="160"/>
        <w:ind w:firstLine="567"/>
        <w:jc w:val="both"/>
        <w:rPr>
          <w:rFonts w:ascii="GHEA Grapalat" w:hAnsi="GHEA Grapalat"/>
        </w:rPr>
      </w:pPr>
    </w:p>
    <w:p w14:paraId="5110EFD6" w14:textId="77777777" w:rsidR="00ED59E0" w:rsidRPr="00E267E5" w:rsidRDefault="00ED59E0" w:rsidP="00B46D58">
      <w:pPr>
        <w:widowControl w:val="0"/>
        <w:tabs>
          <w:tab w:val="left" w:pos="1134"/>
        </w:tabs>
        <w:spacing w:after="160"/>
        <w:ind w:firstLine="567"/>
        <w:jc w:val="both"/>
        <w:rPr>
          <w:rFonts w:ascii="GHEA Grapalat" w:hAnsi="GHEA Grapalat"/>
        </w:rPr>
      </w:pPr>
    </w:p>
    <w:p w14:paraId="11CDD19E"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1FEF4AF4"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3A1B4117"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429CF003"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19B08912"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14:paraId="2487332F" w14:textId="77777777" w:rsidR="00B2572B" w:rsidRPr="00374F4A" w:rsidRDefault="00B2572B" w:rsidP="00B46D58">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lastRenderedPageBreak/>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6132ED">
        <w:rPr>
          <w:rFonts w:ascii="GHEA Grapalat" w:hAnsi="GHEA Grapalat"/>
          <w:sz w:val="24"/>
          <w:szCs w:val="24"/>
        </w:rPr>
        <w:t>"</w:t>
      </w:r>
      <w:r w:rsidRPr="00374F4A">
        <w:rPr>
          <w:rFonts w:ascii="GHEA Grapalat" w:hAnsi="GHEA Grapalat"/>
          <w:b/>
          <w:sz w:val="24"/>
          <w:szCs w:val="24"/>
        </w:rPr>
        <w:t>---</w:t>
      </w:r>
      <w:proofErr w:type="spellStart"/>
      <w:r w:rsidRPr="00374F4A">
        <w:rPr>
          <w:rFonts w:ascii="GHEA Grapalat" w:hAnsi="GHEA Grapalat"/>
          <w:b/>
          <w:sz w:val="24"/>
          <w:szCs w:val="24"/>
        </w:rPr>
        <w:t>BMAPDzB</w:t>
      </w:r>
      <w:proofErr w:type="spellEnd"/>
      <w:r w:rsidR="00B666FB">
        <w:rPr>
          <w:rStyle w:val="af6"/>
          <w:rFonts w:ascii="GHEA Grapalat" w:hAnsi="GHEA Grapalat"/>
          <w:b/>
          <w:sz w:val="24"/>
          <w:szCs w:val="24"/>
        </w:rPr>
        <w:footnoteReference w:customMarkFollows="1" w:id="16"/>
        <w:t>*</w:t>
      </w:r>
      <w:r w:rsidRPr="00374F4A">
        <w:rPr>
          <w:rFonts w:ascii="GHEA Grapalat" w:hAnsi="GHEA Grapalat"/>
          <w:b/>
          <w:sz w:val="24"/>
          <w:szCs w:val="24"/>
        </w:rPr>
        <w:t>---/---</w:t>
      </w:r>
      <w:r w:rsidR="006132ED">
        <w:rPr>
          <w:rFonts w:ascii="GHEA Grapalat" w:hAnsi="GHEA Grapalat"/>
          <w:sz w:val="24"/>
          <w:szCs w:val="24"/>
        </w:rPr>
        <w:t>"</w:t>
      </w:r>
    </w:p>
    <w:p w14:paraId="71C35C07" w14:textId="77777777" w:rsidR="00B2572B" w:rsidRPr="00374F4A" w:rsidRDefault="00B2572B" w:rsidP="00B46D58">
      <w:pPr>
        <w:widowControl w:val="0"/>
        <w:spacing w:after="120"/>
        <w:jc w:val="center"/>
        <w:rPr>
          <w:rFonts w:ascii="GHEA Grapalat" w:hAnsi="GHEA Grapalat" w:cs="Sylfaen"/>
          <w:b/>
        </w:rPr>
      </w:pPr>
    </w:p>
    <w:p w14:paraId="6EAE5D18"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proofErr w:type="gramStart"/>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w:t>
      </w:r>
      <w:proofErr w:type="gramEnd"/>
      <w:r w:rsidR="005A6435">
        <w:rPr>
          <w:rFonts w:ascii="GHEA Grapalat" w:hAnsi="GHEA Grapalat"/>
          <w:b/>
        </w:rPr>
        <w:t xml:space="preserve"> </w:t>
      </w:r>
      <w:r w:rsidRPr="00374F4A">
        <w:rPr>
          <w:rFonts w:ascii="GHEA Grapalat" w:hAnsi="GHEA Grapalat"/>
          <w:b/>
        </w:rPr>
        <w:t>*</w:t>
      </w:r>
    </w:p>
    <w:p w14:paraId="323658EE" w14:textId="77777777"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14:paraId="69FE7BFF" w14:textId="77777777" w:rsidR="00B2572B" w:rsidRPr="00374F4A" w:rsidRDefault="00B2572B" w:rsidP="00B46D58">
      <w:pPr>
        <w:widowControl w:val="0"/>
        <w:spacing w:after="120"/>
        <w:jc w:val="center"/>
        <w:rPr>
          <w:rFonts w:ascii="GHEA Grapalat" w:hAnsi="GHEA Grapalat"/>
        </w:rPr>
      </w:pPr>
    </w:p>
    <w:p w14:paraId="62E7E829"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75C256C4"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3B87904B"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5AB76715"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48FA88AA" w14:textId="77777777"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Pr="00DD2B43">
        <w:rPr>
          <w:rFonts w:ascii="GHEA Grapalat" w:hAnsi="GHEA Grapalat"/>
        </w:rPr>
        <w:t>---</w:t>
      </w:r>
      <w:proofErr w:type="spellStart"/>
      <w:r w:rsidRPr="00DD2B43">
        <w:rPr>
          <w:rFonts w:ascii="GHEA Grapalat" w:hAnsi="GHEA Grapalat"/>
        </w:rPr>
        <w:t>BMAPDzB</w:t>
      </w:r>
      <w:proofErr w:type="spellEnd"/>
      <w:r w:rsidRPr="00DD2B43">
        <w:rPr>
          <w:rFonts w:ascii="GHEA Grapalat" w:hAnsi="GHEA Grapalat"/>
        </w:rPr>
        <w:t>---/---</w:t>
      </w:r>
      <w:r w:rsidR="006132ED">
        <w:rPr>
          <w:rFonts w:ascii="GHEA Grapalat" w:hAnsi="GHEA Grapalat"/>
        </w:rPr>
        <w:t>"</w:t>
      </w:r>
    </w:p>
    <w:p w14:paraId="4E59BB26" w14:textId="77777777"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14:paraId="636D6F07" w14:textId="77777777"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784951A8"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2FCE8C60"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21EBF98C"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74D12BF3"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178FFD0B" w14:textId="77777777" w:rsidR="000612B9" w:rsidRDefault="000612B9" w:rsidP="00B46D58">
      <w:pPr>
        <w:jc w:val="both"/>
        <w:rPr>
          <w:rFonts w:ascii="GHEA Grapalat" w:hAnsi="GHEA Grapalat"/>
        </w:rPr>
      </w:pPr>
    </w:p>
    <w:p w14:paraId="09EB5AE7"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proofErr w:type="gramStart"/>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proofErr w:type="gramEnd"/>
      <w:r w:rsidR="00304237">
        <w:rPr>
          <w:rFonts w:ascii="GHEA Grapalat" w:hAnsi="GHEA Grapalat"/>
        </w:rPr>
        <w:t>:</w:t>
      </w:r>
    </w:p>
    <w:p w14:paraId="250B0378"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3290EB3C" w14:textId="77777777" w:rsidR="000612B9" w:rsidRDefault="000612B9" w:rsidP="00B46D58">
      <w:pPr>
        <w:jc w:val="both"/>
        <w:rPr>
          <w:rFonts w:ascii="GHEA Grapalat" w:hAnsi="GHEA Grapalat"/>
        </w:rPr>
      </w:pPr>
    </w:p>
    <w:p w14:paraId="7C9D3210"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359684C7"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6A708E99" w14:textId="77777777" w:rsidR="00B138F3" w:rsidRDefault="00B138F3" w:rsidP="00B46D58">
      <w:pPr>
        <w:jc w:val="both"/>
        <w:rPr>
          <w:rFonts w:ascii="GHEA Grapalat" w:hAnsi="GHEA Grapalat"/>
        </w:rPr>
      </w:pPr>
    </w:p>
    <w:p w14:paraId="7B1B6848" w14:textId="77777777"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657C9727"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77BF9CE4" w14:textId="77777777" w:rsidR="00B138F3" w:rsidRDefault="00B138F3" w:rsidP="00F96993">
      <w:pPr>
        <w:jc w:val="both"/>
        <w:rPr>
          <w:rFonts w:ascii="GHEA Grapalat" w:hAnsi="GHEA Grapalat"/>
        </w:rPr>
      </w:pPr>
    </w:p>
    <w:p w14:paraId="0CF2BBFC"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57226E6A"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5EF2B75E" w14:textId="77777777" w:rsidR="00B16483" w:rsidRDefault="00B16483" w:rsidP="00F96993">
      <w:pPr>
        <w:jc w:val="both"/>
        <w:rPr>
          <w:rFonts w:ascii="GHEA Grapalat" w:hAnsi="GHEA Grapalat"/>
          <w:sz w:val="18"/>
          <w:szCs w:val="18"/>
        </w:rPr>
      </w:pPr>
    </w:p>
    <w:p w14:paraId="20716957"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39E3006E"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54943CEC" w14:textId="77777777" w:rsidR="00B16483" w:rsidRPr="00D3436F" w:rsidRDefault="00B16483" w:rsidP="00B16483">
      <w:pPr>
        <w:tabs>
          <w:tab w:val="left" w:pos="7371"/>
        </w:tabs>
        <w:spacing w:after="160"/>
        <w:ind w:left="3544" w:firstLine="3"/>
        <w:jc w:val="both"/>
        <w:rPr>
          <w:rFonts w:ascii="GHEA Grapalat" w:hAnsi="GHEA Grapalat"/>
          <w:sz w:val="16"/>
        </w:rPr>
      </w:pPr>
    </w:p>
    <w:p w14:paraId="55F21614" w14:textId="77777777"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proofErr w:type="gramStart"/>
      <w:r>
        <w:rPr>
          <w:rFonts w:ascii="GHEA Grapalat" w:hAnsi="GHEA Grapalat"/>
        </w:rPr>
        <w:t>подтверждает,что</w:t>
      </w:r>
      <w:proofErr w:type="spellEnd"/>
      <w:proofErr w:type="gramEnd"/>
      <w:r>
        <w:rPr>
          <w:rFonts w:ascii="GHEA Grapalat" w:hAnsi="GHEA Grapalat"/>
        </w:rPr>
        <w:t>:</w:t>
      </w:r>
    </w:p>
    <w:p w14:paraId="4345F021"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6D1A0D48" w14:textId="77777777" w:rsidR="009E1F0A" w:rsidRPr="004F23CF" w:rsidRDefault="009E1F0A" w:rsidP="009E1F0A">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14:paraId="1B7C878F" w14:textId="77777777" w:rsidR="009E1F0A" w:rsidRPr="004F23CF" w:rsidRDefault="009E1F0A" w:rsidP="009E1F0A">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14:paraId="13692AEE" w14:textId="77777777" w:rsidR="009E1F0A" w:rsidRPr="004F23CF" w:rsidRDefault="009E1F0A" w:rsidP="009E1F0A">
      <w:pPr>
        <w:rPr>
          <w:rFonts w:ascii="GHEA Grapalat" w:hAnsi="GHEA Grapalat"/>
          <w:i/>
          <w:sz w:val="16"/>
          <w:vertAlign w:val="superscript"/>
          <w:lang w:val="es-ES"/>
        </w:rPr>
      </w:pPr>
    </w:p>
    <w:p w14:paraId="44A0A5DB" w14:textId="77777777" w:rsidR="009E1F0A" w:rsidRPr="004F23CF" w:rsidRDefault="009E1F0A" w:rsidP="009E1F0A">
      <w:pPr>
        <w:rPr>
          <w:rFonts w:ascii="GHEA Grapalat" w:hAnsi="GHEA Grapalat" w:cs="Sylfaen"/>
          <w:sz w:val="20"/>
          <w:lang w:val="hy-AM"/>
        </w:rPr>
      </w:pPr>
      <w:r w:rsidRPr="004F23CF">
        <w:rPr>
          <w:rFonts w:ascii="GHEA Grapalat" w:hAnsi="GHEA Grapalat"/>
          <w:lang w:val="hy-AM"/>
        </w:rPr>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proofErr w:type="spellStart"/>
      <w:r w:rsidRPr="004F23CF">
        <w:rPr>
          <w:rFonts w:ascii="GHEA Grapalat" w:hAnsi="GHEA Grapalat"/>
          <w:spacing w:val="-4"/>
        </w:rPr>
        <w:t>на</w:t>
      </w:r>
      <w:proofErr w:type="spellEnd"/>
      <w:r w:rsidRPr="004F23CF">
        <w:rPr>
          <w:rFonts w:ascii="GHEA Grapalat" w:hAnsi="GHEA Grapalat"/>
          <w:spacing w:val="-4"/>
        </w:rPr>
        <w:t xml:space="preserve"> </w:t>
      </w:r>
      <w:r w:rsidRPr="004F23CF">
        <w:rPr>
          <w:rFonts w:ascii="GHEA Grapalat" w:hAnsi="GHEA Grapalat"/>
        </w:rPr>
        <w:t>открытый конкурс</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Pr="004F23CF">
        <w:rPr>
          <w:rFonts w:ascii="GHEA Grapalat" w:hAnsi="GHEA Grapalat"/>
        </w:rPr>
        <w:t xml:space="preserve">"--- </w:t>
      </w:r>
      <w:proofErr w:type="spellStart"/>
      <w:r w:rsidRPr="004F23CF">
        <w:rPr>
          <w:rFonts w:ascii="GHEA Grapalat" w:hAnsi="GHEA Grapalat"/>
        </w:rPr>
        <w:t>BMAPDzB</w:t>
      </w:r>
      <w:proofErr w:type="spellEnd"/>
      <w:r w:rsidRPr="004F23CF">
        <w:rPr>
          <w:rFonts w:ascii="GHEA Grapalat" w:hAnsi="GHEA Grapalat"/>
        </w:rPr>
        <w:t xml:space="preserve"> ---/---"*</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sidR="006247D8">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14:paraId="6207A1A4" w14:textId="77777777" w:rsidR="009E1F0A" w:rsidRPr="004F23CF" w:rsidRDefault="009E1F0A" w:rsidP="009E1F0A">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sidR="006247D8">
        <w:rPr>
          <w:rFonts w:ascii="GHEA Grapalat" w:hAnsi="GHEA Grapalat" w:cs="Sylfaen"/>
          <w:sz w:val="20"/>
        </w:rPr>
        <w:t xml:space="preserve">                                        </w:t>
      </w:r>
      <w:r w:rsidRPr="004F23CF">
        <w:rPr>
          <w:rFonts w:ascii="GHEA Grapalat" w:hAnsi="GHEA Grapalat"/>
          <w:sz w:val="16"/>
        </w:rPr>
        <w:t>наименование участника</w:t>
      </w:r>
    </w:p>
    <w:p w14:paraId="59D0FDAC" w14:textId="77777777" w:rsidR="006B3E56" w:rsidRPr="00AF791F" w:rsidRDefault="009E1F0A" w:rsidP="00AF791F">
      <w:pPr>
        <w:widowControl w:val="0"/>
        <w:spacing w:after="160"/>
        <w:ind w:left="568"/>
        <w:jc w:val="both"/>
        <w:rPr>
          <w:rFonts w:ascii="GHEA Grapalat" w:hAnsi="GHEA Grapalat" w:cs="Arial"/>
        </w:rPr>
      </w:pPr>
      <w:r w:rsidRPr="00AF791F">
        <w:rPr>
          <w:rFonts w:ascii="GHEA Grapalat" w:hAnsi="GHEA Grapalat"/>
          <w:color w:val="000000" w:themeColor="text1"/>
        </w:rPr>
        <w:lastRenderedPageBreak/>
        <w:t xml:space="preserve">обязуется в случае признания отобранным участником в порядке и сроки, установленные </w:t>
      </w:r>
      <w:proofErr w:type="gramStart"/>
      <w:r w:rsidRPr="00AF791F">
        <w:rPr>
          <w:rFonts w:ascii="GHEA Grapalat" w:hAnsi="GHEA Grapalat"/>
          <w:color w:val="000000" w:themeColor="text1"/>
        </w:rPr>
        <w:t>приглашением  представить</w:t>
      </w:r>
      <w:proofErr w:type="gramEnd"/>
      <w:r w:rsidRPr="00AF791F">
        <w:rPr>
          <w:rFonts w:ascii="GHEA Grapalat" w:hAnsi="GHEA Grapalat"/>
          <w:color w:val="000000" w:themeColor="text1"/>
        </w:rPr>
        <w:t xml:space="preserve"> обеспечение квалификации</w:t>
      </w:r>
      <w:r w:rsidRPr="00AF791F" w:rsidDel="009E1F0A">
        <w:rPr>
          <w:rFonts w:ascii="GHEA Grapalat" w:hAnsi="GHEA Grapalat"/>
        </w:rPr>
        <w:t xml:space="preserve"> </w:t>
      </w:r>
      <w:r w:rsidR="0035493A" w:rsidRPr="00AF791F">
        <w:rPr>
          <w:rFonts w:ascii="GHEA Grapalat" w:hAnsi="GHEA Grapalat"/>
          <w:vertAlign w:val="superscript"/>
        </w:rPr>
        <w:t>16</w:t>
      </w:r>
      <w:r w:rsidR="00952531" w:rsidRPr="00AF791F">
        <w:rPr>
          <w:rFonts w:ascii="GHEA Grapalat" w:hAnsi="GHEA Grapalat"/>
        </w:rPr>
        <w:t>,</w:t>
      </w:r>
    </w:p>
    <w:p w14:paraId="41A09B4E" w14:textId="77777777" w:rsidR="006B3E56" w:rsidRPr="00AF791F" w:rsidRDefault="006B3E56" w:rsidP="00AF791F">
      <w:pPr>
        <w:pStyle w:val="aff"/>
        <w:widowControl w:val="0"/>
        <w:numPr>
          <w:ilvl w:val="0"/>
          <w:numId w:val="33"/>
        </w:numPr>
        <w:tabs>
          <w:tab w:val="left" w:pos="567"/>
        </w:tabs>
        <w:spacing w:after="160"/>
        <w:jc w:val="both"/>
        <w:rPr>
          <w:rFonts w:ascii="GHEA Grapalat" w:hAnsi="GHEA Grapalat" w:cs="Arial"/>
        </w:rPr>
      </w:pPr>
      <w:r w:rsidRPr="00AF791F">
        <w:rPr>
          <w:rFonts w:ascii="GHEA Grapalat" w:hAnsi="GHEA Grapalat"/>
        </w:rPr>
        <w:t xml:space="preserve">в рамках участия в </w:t>
      </w:r>
      <w:r w:rsidR="00305944" w:rsidRPr="00AF791F">
        <w:rPr>
          <w:rFonts w:ascii="GHEA Grapalat" w:hAnsi="GHEA Grapalat"/>
        </w:rPr>
        <w:t xml:space="preserve">открытом конкурсе </w:t>
      </w:r>
      <w:r w:rsidRPr="00AF791F">
        <w:rPr>
          <w:rFonts w:ascii="GHEA Grapalat" w:hAnsi="GHEA Grapalat"/>
        </w:rPr>
        <w:t xml:space="preserve">под кодом "--- </w:t>
      </w:r>
      <w:proofErr w:type="spellStart"/>
      <w:r w:rsidRPr="00AF791F">
        <w:rPr>
          <w:rFonts w:ascii="GHEA Grapalat" w:hAnsi="GHEA Grapalat"/>
        </w:rPr>
        <w:t>BMAPDzB</w:t>
      </w:r>
      <w:proofErr w:type="spellEnd"/>
      <w:r w:rsidRPr="00AF791F">
        <w:rPr>
          <w:rFonts w:ascii="GHEA Grapalat" w:hAnsi="GHEA Grapalat"/>
        </w:rPr>
        <w:t xml:space="preserve"> ---/---"*</w:t>
      </w:r>
    </w:p>
    <w:p w14:paraId="4972E7C9" w14:textId="77777777"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w:t>
      </w:r>
      <w:r w:rsidR="00024FA3">
        <w:rPr>
          <w:rFonts w:ascii="GHEA Grapalat" w:hAnsi="GHEA Grapalat"/>
        </w:rPr>
        <w:t xml:space="preserve"> </w:t>
      </w:r>
      <w:r w:rsidR="00024FA3" w:rsidRPr="00326396">
        <w:rPr>
          <w:rFonts w:ascii="GHEA Grapalat" w:hAnsi="GHEA Grapalat"/>
          <w:lang w:val="hy-AM"/>
        </w:rPr>
        <w:t>недобросовестн</w:t>
      </w:r>
      <w:r w:rsidR="00024FA3">
        <w:rPr>
          <w:rFonts w:ascii="GHEA Grapalat" w:hAnsi="GHEA Grapalat"/>
        </w:rPr>
        <w:t>ой</w:t>
      </w:r>
      <w:r w:rsidR="00024FA3" w:rsidRPr="00326396">
        <w:rPr>
          <w:rFonts w:ascii="GHEA Grapalat" w:hAnsi="GHEA Grapalat"/>
          <w:lang w:val="hy-AM"/>
        </w:rPr>
        <w:t xml:space="preserve"> конкуренци</w:t>
      </w:r>
      <w:r w:rsidR="00024FA3">
        <w:rPr>
          <w:rFonts w:ascii="GHEA Grapalat" w:hAnsi="GHEA Grapalat"/>
        </w:rPr>
        <w:t>и,</w:t>
      </w:r>
      <w:r>
        <w:rPr>
          <w:rFonts w:ascii="GHEA Grapalat" w:hAnsi="GHEA Grapalat"/>
        </w:rPr>
        <w:t xml:space="preserve">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14:paraId="5832EBCD" w14:textId="77777777"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14:paraId="348CF2E3" w14:textId="77777777"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1E4EB905"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4D1CC464"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63A7066B"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19AE2BC3"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49D1991A" w14:textId="77777777" w:rsidR="006B3E56" w:rsidRDefault="006B3E56" w:rsidP="00B46D58">
      <w:pPr>
        <w:widowControl w:val="0"/>
        <w:spacing w:after="160"/>
        <w:jc w:val="both"/>
        <w:rPr>
          <w:ins w:id="13"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14:paraId="08EB5C4E" w14:textId="77777777" w:rsidR="00BB6319" w:rsidRDefault="00BB6319" w:rsidP="00BB6319">
      <w:pPr>
        <w:widowControl w:val="0"/>
        <w:spacing w:after="160"/>
        <w:contextualSpacing/>
        <w:jc w:val="both"/>
        <w:rPr>
          <w:rFonts w:ascii="GHEA Grapalat" w:hAnsi="GHEA Grapalat"/>
        </w:rPr>
      </w:pPr>
      <w:proofErr w:type="gramStart"/>
      <w:r>
        <w:rPr>
          <w:rFonts w:ascii="GHEA Grapalat" w:hAnsi="GHEA Grapalat"/>
        </w:rPr>
        <w:t>Ниже  ------------</w:t>
      </w:r>
      <w:r w:rsidR="009A73EA">
        <w:rPr>
          <w:rFonts w:ascii="GHEA Grapalat" w:hAnsi="GHEA Grapalat"/>
        </w:rPr>
        <w:t>---------------------------</w:t>
      </w:r>
      <w:r>
        <w:rPr>
          <w:rFonts w:ascii="GHEA Grapalat" w:hAnsi="GHEA Grapalat"/>
        </w:rPr>
        <w:t>-</w:t>
      </w:r>
      <w:proofErr w:type="gramEnd"/>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14:paraId="4840D85A" w14:textId="77777777"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14:paraId="7AB8E17D" w14:textId="77777777" w:rsidR="007D1008" w:rsidRPr="009A73EA" w:rsidRDefault="009A73EA" w:rsidP="00724462">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af6"/>
          <w:rFonts w:ascii="GHEA Grapalat" w:hAnsi="GHEA Grapalat"/>
          <w:sz w:val="28"/>
          <w:szCs w:val="28"/>
        </w:rPr>
        <w:footnoteReference w:customMarkFollows="1" w:id="17"/>
        <w:t>**</w:t>
      </w:r>
      <w:r>
        <w:rPr>
          <w:rFonts w:ascii="GHEA Grapalat" w:hAnsi="GHEA Grapalat"/>
          <w:sz w:val="28"/>
          <w:szCs w:val="28"/>
        </w:rPr>
        <w:t>.</w:t>
      </w:r>
      <w:r w:rsidR="006B3E56" w:rsidRPr="009A73EA">
        <w:rPr>
          <w:rFonts w:ascii="GHEA Grapalat" w:hAnsi="GHEA Grapalat"/>
        </w:rPr>
        <w:t xml:space="preserve"> </w:t>
      </w:r>
      <w:r w:rsidR="007D1008" w:rsidRPr="009A73EA">
        <w:rPr>
          <w:rFonts w:ascii="GHEA Grapalat" w:hAnsi="GHEA Grapalat"/>
        </w:rPr>
        <w:br w:type="page"/>
      </w:r>
    </w:p>
    <w:p w14:paraId="21AF6EB9" w14:textId="77777777" w:rsidR="00923711" w:rsidRDefault="00923711">
      <w:pPr>
        <w:rPr>
          <w:rFonts w:ascii="GHEA Grapalat" w:hAnsi="GHEA Grapalat"/>
        </w:rPr>
      </w:pPr>
    </w:p>
    <w:p w14:paraId="623781DA" w14:textId="77777777" w:rsidR="00110534" w:rsidRDefault="00F36AD3" w:rsidP="00B46D58">
      <w:pPr>
        <w:jc w:val="both"/>
        <w:rPr>
          <w:rFonts w:ascii="GHEA Grapalat" w:hAnsi="GHEA Grapalat"/>
        </w:rPr>
      </w:pPr>
      <w:r>
        <w:rPr>
          <w:rFonts w:ascii="GHEA Grapalat" w:hAnsi="GHEA Grapalat"/>
        </w:rPr>
        <w:t xml:space="preserve"> </w:t>
      </w:r>
    </w:p>
    <w:p w14:paraId="067D6F73" w14:textId="77777777" w:rsidR="00993891" w:rsidRDefault="00F36AD3" w:rsidP="00B46D58">
      <w:pPr>
        <w:jc w:val="both"/>
        <w:rPr>
          <w:rFonts w:ascii="GHEA Grapalat" w:hAnsi="GHEA Grapalat"/>
        </w:rPr>
      </w:pPr>
      <w:proofErr w:type="gramStart"/>
      <w:r>
        <w:rPr>
          <w:rFonts w:ascii="GHEA Grapalat" w:hAnsi="GHEA Grapalat"/>
        </w:rPr>
        <w:t xml:space="preserve">Прилагается  </w:t>
      </w:r>
      <w:r w:rsidR="00F855BB">
        <w:rPr>
          <w:rFonts w:ascii="GHEA Grapalat" w:hAnsi="GHEA Grapalat"/>
        </w:rPr>
        <w:t>полное</w:t>
      </w:r>
      <w:proofErr w:type="gramEnd"/>
      <w:r w:rsidR="00F855BB">
        <w:rPr>
          <w:rFonts w:ascii="GHEA Grapalat" w:hAnsi="GHEA Grapalat"/>
        </w:rPr>
        <w:t xml:space="preserve">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14:paraId="15294DCC" w14:textId="77777777"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14:paraId="6C9A355E" w14:textId="77777777"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14:paraId="72FE4211" w14:textId="77777777" w:rsidR="00F855BB" w:rsidRDefault="00F855BB" w:rsidP="00B46D58">
      <w:pPr>
        <w:tabs>
          <w:tab w:val="left" w:pos="7371"/>
        </w:tabs>
        <w:spacing w:after="160"/>
        <w:ind w:left="3544" w:firstLine="3"/>
        <w:jc w:val="both"/>
        <w:rPr>
          <w:rFonts w:ascii="GHEA Grapalat" w:hAnsi="GHEA Grapalat"/>
          <w:sz w:val="16"/>
          <w:lang w:val="hy-AM"/>
        </w:rPr>
      </w:pPr>
    </w:p>
    <w:p w14:paraId="1F398E2C" w14:textId="77777777" w:rsidR="00F855BB" w:rsidRPr="000811C1" w:rsidRDefault="00F855BB" w:rsidP="00B46D58">
      <w:pPr>
        <w:tabs>
          <w:tab w:val="left" w:pos="7371"/>
        </w:tabs>
        <w:spacing w:after="160"/>
        <w:ind w:left="3544" w:firstLine="3"/>
        <w:jc w:val="both"/>
        <w:rPr>
          <w:rFonts w:ascii="GHEA Grapalat" w:hAnsi="GHEA Grapalat"/>
          <w:sz w:val="16"/>
          <w:lang w:val="hy-AM"/>
        </w:rPr>
      </w:pPr>
    </w:p>
    <w:p w14:paraId="7E0FFB88" w14:textId="77777777" w:rsidR="006B3E56" w:rsidRPr="00D3436F" w:rsidRDefault="006B3E56" w:rsidP="00B46D58">
      <w:pPr>
        <w:tabs>
          <w:tab w:val="left" w:pos="7371"/>
        </w:tabs>
        <w:spacing w:after="160"/>
        <w:ind w:left="3544" w:firstLine="3"/>
        <w:jc w:val="both"/>
        <w:rPr>
          <w:rFonts w:ascii="GHEA Grapalat" w:hAnsi="GHEA Grapalat"/>
          <w:sz w:val="16"/>
        </w:rPr>
      </w:pPr>
    </w:p>
    <w:p w14:paraId="46319089" w14:textId="77777777" w:rsidR="006B3E56" w:rsidRPr="00770B03" w:rsidRDefault="006B3E56" w:rsidP="00B46D58">
      <w:pPr>
        <w:tabs>
          <w:tab w:val="left" w:pos="7371"/>
        </w:tabs>
        <w:spacing w:after="160"/>
        <w:ind w:left="3544" w:firstLine="3"/>
        <w:jc w:val="both"/>
        <w:rPr>
          <w:rFonts w:ascii="GHEA Grapalat" w:hAnsi="GHEA Grapalat"/>
          <w:sz w:val="16"/>
        </w:rPr>
      </w:pPr>
    </w:p>
    <w:p w14:paraId="7682A29F" w14:textId="77777777"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0CA59936"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47F37260" w14:textId="77777777"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6177AAD5" w14:textId="77777777"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46E1A50A" w14:textId="77777777" w:rsidR="00123294" w:rsidRDefault="00123294" w:rsidP="00B46D58">
      <w:pPr>
        <w:rPr>
          <w:rFonts w:ascii="GHEA Grapalat" w:hAnsi="GHEA Grapalat"/>
          <w:b/>
        </w:rPr>
      </w:pPr>
      <w:r>
        <w:rPr>
          <w:rFonts w:ascii="GHEA Grapalat" w:hAnsi="GHEA Grapalat"/>
          <w:b/>
        </w:rPr>
        <w:br w:type="page"/>
      </w:r>
    </w:p>
    <w:p w14:paraId="59854D8B" w14:textId="77777777" w:rsidR="00B048B2" w:rsidRDefault="00B048B2" w:rsidP="00B46D58">
      <w:pPr>
        <w:rPr>
          <w:rFonts w:ascii="GHEA Grapalat" w:hAnsi="GHEA Grapalat"/>
          <w:b/>
        </w:rPr>
      </w:pPr>
    </w:p>
    <w:p w14:paraId="69FCB053" w14:textId="77777777"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14:paraId="1E055066" w14:textId="77777777" w:rsidR="00D043C1" w:rsidRPr="009044F1" w:rsidRDefault="00D043C1" w:rsidP="00D043C1">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Pr="009044F1">
        <w:rPr>
          <w:rFonts w:ascii="GHEA Grapalat" w:hAnsi="GHEA Grapalat"/>
          <w:b/>
          <w:sz w:val="24"/>
          <w:szCs w:val="24"/>
        </w:rPr>
        <w:t>---</w:t>
      </w:r>
      <w:proofErr w:type="spellStart"/>
      <w:r w:rsidRPr="009044F1">
        <w:rPr>
          <w:rFonts w:ascii="GHEA Grapalat" w:hAnsi="GHEA Grapalat"/>
          <w:b/>
          <w:sz w:val="24"/>
          <w:szCs w:val="24"/>
        </w:rPr>
        <w:t>BMAPDzB</w:t>
      </w:r>
      <w:proofErr w:type="spellEnd"/>
      <w:r w:rsidRPr="009044F1">
        <w:rPr>
          <w:rFonts w:ascii="GHEA Grapalat" w:hAnsi="GHEA Grapalat"/>
          <w:b/>
          <w:sz w:val="24"/>
          <w:szCs w:val="24"/>
        </w:rPr>
        <w:t>---/---</w:t>
      </w:r>
      <w:r>
        <w:rPr>
          <w:rFonts w:ascii="GHEA Grapalat" w:hAnsi="GHEA Grapalat"/>
          <w:b/>
          <w:sz w:val="24"/>
          <w:szCs w:val="24"/>
        </w:rPr>
        <w:t>"</w:t>
      </w:r>
      <w:r>
        <w:rPr>
          <w:rStyle w:val="af6"/>
          <w:rFonts w:ascii="GHEA Grapalat" w:hAnsi="GHEA Grapalat"/>
          <w:b/>
          <w:sz w:val="24"/>
          <w:szCs w:val="24"/>
        </w:rPr>
        <w:footnoteReference w:customMarkFollows="1" w:id="18"/>
        <w:t>*</w:t>
      </w:r>
    </w:p>
    <w:p w14:paraId="4CEA1047" w14:textId="77777777" w:rsidR="00D043C1" w:rsidRPr="009044F1" w:rsidRDefault="00D043C1" w:rsidP="00D043C1">
      <w:pPr>
        <w:widowControl w:val="0"/>
        <w:spacing w:after="160"/>
        <w:ind w:left="567" w:right="565"/>
        <w:jc w:val="center"/>
        <w:rPr>
          <w:rFonts w:ascii="GHEA Grapalat" w:hAnsi="GHEA Grapalat"/>
          <w:b/>
        </w:rPr>
      </w:pPr>
    </w:p>
    <w:p w14:paraId="4A7F489D" w14:textId="77777777"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14:paraId="10117A31" w14:textId="77777777"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14:paraId="09896466" w14:textId="77777777"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14:paraId="76DD522D" w14:textId="77777777"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w:t>
      </w:r>
      <w:proofErr w:type="gramStart"/>
      <w:r>
        <w:rPr>
          <w:rFonts w:ascii="GHEA Grapalat" w:hAnsi="GHEA Grapalat"/>
        </w:rPr>
        <w:t xml:space="preserve">_,   </w:t>
      </w:r>
      <w:proofErr w:type="gramEnd"/>
      <w:r>
        <w:rPr>
          <w:rFonts w:ascii="GHEA Grapalat" w:hAnsi="GHEA Grapalat"/>
        </w:rPr>
        <w:t xml:space="preserve">                            в качестве участника</w:t>
      </w:r>
      <w:r w:rsidRPr="00DD2B43">
        <w:rPr>
          <w:rFonts w:ascii="GHEA Grapalat" w:hAnsi="GHEA Grapalat"/>
        </w:rPr>
        <w:t xml:space="preserve"> в</w:t>
      </w:r>
      <w:r>
        <w:rPr>
          <w:rFonts w:ascii="GHEA Grapalat" w:hAnsi="GHEA Grapalat"/>
        </w:rPr>
        <w:t xml:space="preserve"> </w:t>
      </w:r>
    </w:p>
    <w:p w14:paraId="23A6803C" w14:textId="77777777"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14:paraId="45924940" w14:textId="77777777"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Pr>
          <w:rFonts w:ascii="GHEA Grapalat" w:hAnsi="GHEA Grapalat"/>
        </w:rPr>
        <w:t>"</w:t>
      </w:r>
      <w:r w:rsidRPr="009044F1">
        <w:rPr>
          <w:rFonts w:ascii="GHEA Grapalat" w:hAnsi="GHEA Grapalat"/>
        </w:rPr>
        <w:t>---</w:t>
      </w:r>
      <w:proofErr w:type="spellStart"/>
      <w:r w:rsidRPr="009044F1">
        <w:rPr>
          <w:rFonts w:ascii="GHEA Grapalat" w:hAnsi="GHEA Grapalat"/>
        </w:rPr>
        <w:t>BMAPDzB</w:t>
      </w:r>
      <w:proofErr w:type="spellEnd"/>
      <w:r w:rsidRPr="009044F1">
        <w:rPr>
          <w:rFonts w:ascii="GHEA Grapalat" w:hAnsi="GHEA Grapalat"/>
        </w:rPr>
        <w:t>---/---</w:t>
      </w:r>
      <w:r>
        <w:rPr>
          <w:rFonts w:ascii="GHEA Grapalat" w:hAnsi="GHEA Grapalat"/>
        </w:rPr>
        <w:t>"</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4"/>
        <w:gridCol w:w="1591"/>
        <w:gridCol w:w="1417"/>
        <w:gridCol w:w="1600"/>
        <w:gridCol w:w="1704"/>
        <w:gridCol w:w="1734"/>
      </w:tblGrid>
      <w:tr w:rsidR="00D043C1" w:rsidRPr="00206AF8" w14:paraId="634EE8EC" w14:textId="77777777" w:rsidTr="00FF3F2A">
        <w:tc>
          <w:tcPr>
            <w:tcW w:w="1042" w:type="dxa"/>
            <w:vMerge w:val="restart"/>
            <w:vAlign w:val="center"/>
          </w:tcPr>
          <w:p w14:paraId="1810F2B8" w14:textId="77777777" w:rsidR="00EE1022" w:rsidRDefault="00EE1022" w:rsidP="00FF3F2A">
            <w:pPr>
              <w:widowControl w:val="0"/>
              <w:jc w:val="center"/>
              <w:rPr>
                <w:rFonts w:ascii="GHEA Grapalat" w:hAnsi="GHEA Grapalat"/>
                <w:b/>
                <w:sz w:val="20"/>
                <w:szCs w:val="20"/>
              </w:rPr>
            </w:pPr>
          </w:p>
          <w:p w14:paraId="5D3C47D8"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14:paraId="6C9D22DA"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14:paraId="718F828F" w14:textId="77777777" w:rsidTr="000811C1">
        <w:trPr>
          <w:trHeight w:val="696"/>
        </w:trPr>
        <w:tc>
          <w:tcPr>
            <w:tcW w:w="1042" w:type="dxa"/>
            <w:vMerge/>
            <w:vAlign w:val="center"/>
          </w:tcPr>
          <w:p w14:paraId="654A9CF1" w14:textId="77777777" w:rsidR="00D043C1" w:rsidRPr="00206AF8" w:rsidRDefault="00D043C1" w:rsidP="00FF3F2A">
            <w:pPr>
              <w:widowControl w:val="0"/>
              <w:jc w:val="center"/>
              <w:rPr>
                <w:rFonts w:ascii="GHEA Grapalat" w:hAnsi="GHEA Grapalat"/>
                <w:b/>
                <w:bCs/>
                <w:sz w:val="20"/>
                <w:szCs w:val="20"/>
              </w:rPr>
            </w:pPr>
          </w:p>
        </w:tc>
        <w:tc>
          <w:tcPr>
            <w:tcW w:w="1605" w:type="dxa"/>
            <w:vAlign w:val="center"/>
          </w:tcPr>
          <w:p w14:paraId="7A73C960" w14:textId="77777777"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14:paraId="4701636F"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14:paraId="1B506108"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14:paraId="75A74339" w14:textId="77777777" w:rsidR="00D043C1" w:rsidRPr="00BF7253" w:rsidRDefault="009A3C00" w:rsidP="009A3C00">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14:paraId="2CCAE150"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14:paraId="7E327A6C"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14:paraId="402240A8" w14:textId="77777777" w:rsidTr="00FF3F2A">
        <w:tc>
          <w:tcPr>
            <w:tcW w:w="1042" w:type="dxa"/>
          </w:tcPr>
          <w:p w14:paraId="29909592"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14:paraId="2AC6D1FD" w14:textId="77777777"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14:paraId="2872A97C"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14:paraId="51DCB3F7"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14:paraId="1AF0F43B"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14:paraId="28D64BAF" w14:textId="77777777"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14:paraId="68F8DF87" w14:textId="77777777" w:rsidTr="00FF3F2A">
        <w:tc>
          <w:tcPr>
            <w:tcW w:w="1042" w:type="dxa"/>
          </w:tcPr>
          <w:p w14:paraId="7D173CD4"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14:paraId="7F857C02" w14:textId="77777777"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14:paraId="3EF3679D"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14:paraId="1ADADADD"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14:paraId="590B082E"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14:paraId="1745B9E2" w14:textId="77777777"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14:paraId="5D041317" w14:textId="77777777" w:rsidTr="00FF3F2A">
        <w:tc>
          <w:tcPr>
            <w:tcW w:w="1042" w:type="dxa"/>
          </w:tcPr>
          <w:p w14:paraId="2EA42260"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14:paraId="69C778AA" w14:textId="77777777"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14:paraId="246D1004"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14:paraId="070C1F68"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14:paraId="771D83DD"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14:paraId="4258A022" w14:textId="77777777" w:rsidR="00D043C1" w:rsidRPr="00206AF8" w:rsidRDefault="00D043C1" w:rsidP="00FF3F2A">
            <w:pPr>
              <w:pStyle w:val="3"/>
              <w:keepNext w:val="0"/>
              <w:widowControl w:val="0"/>
              <w:spacing w:line="240" w:lineRule="auto"/>
              <w:jc w:val="left"/>
              <w:rPr>
                <w:rFonts w:ascii="GHEA Grapalat" w:hAnsi="GHEA Grapalat"/>
                <w:b/>
              </w:rPr>
            </w:pPr>
          </w:p>
        </w:tc>
      </w:tr>
    </w:tbl>
    <w:p w14:paraId="005D31ED" w14:textId="77777777" w:rsidR="00D043C1" w:rsidRDefault="00D043C1" w:rsidP="00D043C1">
      <w:pPr>
        <w:widowControl w:val="0"/>
        <w:tabs>
          <w:tab w:val="left" w:pos="6804"/>
        </w:tabs>
        <w:jc w:val="center"/>
        <w:rPr>
          <w:rFonts w:ascii="GHEA Grapalat" w:hAnsi="GHEA Grapalat"/>
          <w:lang w:val="en-US"/>
        </w:rPr>
      </w:pPr>
    </w:p>
    <w:p w14:paraId="1250F90A" w14:textId="77777777"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476EA0FE" w14:textId="77777777"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7A23067E" w14:textId="77777777" w:rsidR="00D043C1" w:rsidRPr="008875C7" w:rsidRDefault="00D043C1" w:rsidP="00D043C1">
      <w:pPr>
        <w:widowControl w:val="0"/>
        <w:spacing w:after="160"/>
        <w:jc w:val="right"/>
        <w:rPr>
          <w:rFonts w:ascii="GHEA Grapalat" w:hAnsi="GHEA Grapalat"/>
        </w:rPr>
      </w:pPr>
    </w:p>
    <w:p w14:paraId="2CBD1A78" w14:textId="77777777"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14:paraId="6DAD2976" w14:textId="77777777" w:rsidR="00D043C1" w:rsidRDefault="00D043C1" w:rsidP="00D043C1">
      <w:pPr>
        <w:rPr>
          <w:rFonts w:ascii="GHEA Grapalat" w:hAnsi="GHEA Grapalat"/>
        </w:rPr>
      </w:pPr>
      <w:r>
        <w:rPr>
          <w:rFonts w:ascii="GHEA Grapalat" w:hAnsi="GHEA Grapalat"/>
        </w:rPr>
        <w:br w:type="page"/>
      </w:r>
    </w:p>
    <w:p w14:paraId="271C72BA" w14:textId="77777777" w:rsidR="00AB6E69" w:rsidRDefault="00AB6E69" w:rsidP="00AB6E69">
      <w:pPr>
        <w:jc w:val="right"/>
        <w:rPr>
          <w:rFonts w:ascii="GHEA Grapalat" w:hAnsi="GHEA Grapalat"/>
          <w:b/>
        </w:rPr>
      </w:pPr>
      <w:r>
        <w:rPr>
          <w:rFonts w:ascii="GHEA Grapalat" w:hAnsi="GHEA Grapalat"/>
          <w:b/>
        </w:rPr>
        <w:lastRenderedPageBreak/>
        <w:t>Приложение 1.</w:t>
      </w:r>
      <w:r w:rsidR="000B5664">
        <w:rPr>
          <w:rFonts w:ascii="GHEA Grapalat" w:hAnsi="GHEA Grapalat"/>
          <w:b/>
        </w:rPr>
        <w:t>2</w:t>
      </w:r>
      <w:r>
        <w:rPr>
          <w:rFonts w:ascii="GHEA Grapalat" w:hAnsi="GHEA Grapalat"/>
          <w:b/>
        </w:rPr>
        <w:t xml:space="preserve">** </w:t>
      </w:r>
    </w:p>
    <w:p w14:paraId="096A21EA" w14:textId="77777777" w:rsidR="00AB6E69" w:rsidRPr="00FA6464" w:rsidRDefault="00AB6E69" w:rsidP="00AB6E69">
      <w:pPr>
        <w:jc w:val="right"/>
        <w:rPr>
          <w:rFonts w:ascii="GHEA Grapalat" w:hAnsi="GHEA Grapalat"/>
          <w:b/>
        </w:rPr>
      </w:pPr>
      <w:r w:rsidRPr="001439BD">
        <w:rPr>
          <w:rFonts w:ascii="GHEA Grapalat" w:hAnsi="GHEA Grapalat"/>
          <w:b/>
        </w:rPr>
        <w:t>к Приглашению на открытый конкурс</w:t>
      </w:r>
    </w:p>
    <w:p w14:paraId="47A3C767" w14:textId="77777777" w:rsidR="00AB6E69" w:rsidRPr="009044F1" w:rsidRDefault="00AB6E69" w:rsidP="00AB6E69">
      <w:pPr>
        <w:pStyle w:val="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Pr>
          <w:rFonts w:ascii="GHEA Grapalat" w:hAnsi="GHEA Grapalat"/>
          <w:b/>
          <w:sz w:val="24"/>
          <w:szCs w:val="24"/>
        </w:rPr>
        <w:t>"</w:t>
      </w:r>
      <w:r w:rsidRPr="009044F1">
        <w:rPr>
          <w:rFonts w:ascii="GHEA Grapalat" w:hAnsi="GHEA Grapalat"/>
          <w:b/>
          <w:sz w:val="24"/>
          <w:szCs w:val="24"/>
        </w:rPr>
        <w:t>---</w:t>
      </w:r>
      <w:proofErr w:type="spellStart"/>
      <w:r w:rsidRPr="009044F1">
        <w:rPr>
          <w:rFonts w:ascii="GHEA Grapalat" w:hAnsi="GHEA Grapalat"/>
          <w:b/>
          <w:sz w:val="24"/>
          <w:szCs w:val="24"/>
        </w:rPr>
        <w:t>BMAPDzB</w:t>
      </w:r>
      <w:proofErr w:type="spellEnd"/>
      <w:r w:rsidR="000B5664">
        <w:rPr>
          <w:rFonts w:ascii="GHEA Grapalat" w:hAnsi="GHEA Grapalat"/>
          <w:b/>
          <w:sz w:val="24"/>
          <w:szCs w:val="24"/>
        </w:rPr>
        <w:t>*</w:t>
      </w:r>
      <w:r w:rsidRPr="009044F1">
        <w:rPr>
          <w:rFonts w:ascii="GHEA Grapalat" w:hAnsi="GHEA Grapalat"/>
          <w:b/>
          <w:sz w:val="24"/>
          <w:szCs w:val="24"/>
        </w:rPr>
        <w:t>---/---</w:t>
      </w:r>
      <w:r>
        <w:rPr>
          <w:rFonts w:ascii="GHEA Grapalat" w:hAnsi="GHEA Grapalat"/>
          <w:b/>
          <w:sz w:val="24"/>
          <w:szCs w:val="24"/>
        </w:rPr>
        <w:t>"</w:t>
      </w:r>
    </w:p>
    <w:p w14:paraId="71259980" w14:textId="77777777" w:rsidR="00F016A2" w:rsidRDefault="00F016A2">
      <w:pPr>
        <w:rPr>
          <w:rFonts w:ascii="GHEA Grapalat" w:hAnsi="GHEA Grapalat"/>
          <w:b/>
        </w:rPr>
      </w:pPr>
    </w:p>
    <w:p w14:paraId="4A7EB098" w14:textId="77777777" w:rsidR="00F016A2" w:rsidRDefault="00F016A2" w:rsidP="00F016A2">
      <w:pPr>
        <w:ind w:left="360" w:hanging="360"/>
        <w:jc w:val="center"/>
        <w:rPr>
          <w:rFonts w:ascii="GHEA Grapalat" w:hAnsi="GHEA Grapalat"/>
          <w:b/>
        </w:rPr>
      </w:pPr>
      <w:r>
        <w:rPr>
          <w:rFonts w:ascii="GHEA Grapalat" w:hAnsi="GHEA Grapalat"/>
          <w:b/>
        </w:rPr>
        <w:t>ФОРМА</w:t>
      </w:r>
    </w:p>
    <w:p w14:paraId="7949A30A" w14:textId="77777777"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w:t>
      </w:r>
      <w:proofErr w:type="gramStart"/>
      <w:r w:rsidRPr="005E58C3">
        <w:rPr>
          <w:rFonts w:ascii="GHEA Grapalat" w:hAnsi="GHEA Grapalat"/>
          <w:b/>
        </w:rPr>
        <w:t>РЕАЛЬНЫХ  БЕНЕФИЦИАР</w:t>
      </w:r>
      <w:r>
        <w:rPr>
          <w:rFonts w:ascii="GHEA Grapalat" w:hAnsi="GHEA Grapalat"/>
          <w:b/>
        </w:rPr>
        <w:t>АХ</w:t>
      </w:r>
      <w:proofErr w:type="gramEnd"/>
    </w:p>
    <w:p w14:paraId="19009F16" w14:textId="77777777" w:rsidR="00F016A2" w:rsidRPr="00ED3A13" w:rsidRDefault="00F016A2" w:rsidP="00F016A2">
      <w:pPr>
        <w:ind w:left="360" w:hanging="360"/>
        <w:jc w:val="center"/>
        <w:rPr>
          <w:rFonts w:ascii="GHEA Grapalat" w:eastAsia="GHEA Grapalat" w:hAnsi="GHEA Grapalat" w:cs="GHEA Grapalat"/>
          <w:b/>
        </w:rPr>
      </w:pPr>
    </w:p>
    <w:p w14:paraId="47E3CA8F" w14:textId="77777777"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08DEB94D"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14:paraId="0B5F3686" w14:textId="77777777" w:rsidTr="006D2CDF">
        <w:tc>
          <w:tcPr>
            <w:tcW w:w="2836" w:type="dxa"/>
            <w:shd w:val="clear" w:color="auto" w:fill="D9E2F3"/>
            <w:vAlign w:val="center"/>
          </w:tcPr>
          <w:p w14:paraId="63778148"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7AA79DD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58586D7" w14:textId="77777777" w:rsidTr="006D2CDF">
        <w:tc>
          <w:tcPr>
            <w:tcW w:w="2836" w:type="dxa"/>
            <w:shd w:val="clear" w:color="auto" w:fill="D9E2F3"/>
            <w:vAlign w:val="center"/>
          </w:tcPr>
          <w:p w14:paraId="5EBB5811"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542E768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BF5C5A1" w14:textId="77777777" w:rsidTr="006D2CDF">
        <w:tc>
          <w:tcPr>
            <w:tcW w:w="2836" w:type="dxa"/>
            <w:shd w:val="clear" w:color="auto" w:fill="D9E2F3"/>
            <w:vAlign w:val="center"/>
          </w:tcPr>
          <w:p w14:paraId="3E92944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184EA3F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7C70197" w14:textId="77777777" w:rsidTr="006D2CDF">
        <w:tc>
          <w:tcPr>
            <w:tcW w:w="2836" w:type="dxa"/>
            <w:shd w:val="clear" w:color="auto" w:fill="D9E2F3"/>
            <w:vAlign w:val="center"/>
          </w:tcPr>
          <w:p w14:paraId="3EAB651D"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5052E925"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7DC577D" w14:textId="77777777" w:rsidTr="006D2CDF">
        <w:tc>
          <w:tcPr>
            <w:tcW w:w="2836" w:type="dxa"/>
            <w:shd w:val="clear" w:color="auto" w:fill="D9E2F3"/>
            <w:vAlign w:val="center"/>
          </w:tcPr>
          <w:p w14:paraId="4894CCD4"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roofErr w:type="gramStart"/>
            <w:r w:rsidRPr="00742874">
              <w:rPr>
                <w:rFonts w:ascii="GHEA Grapalat" w:eastAsia="GHEA Grapalat" w:hAnsi="GHEA Grapalat" w:cs="GHEA Grapalat"/>
                <w:color w:val="000000"/>
              </w:rPr>
              <w:t xml:space="preserve">Адрес </w:t>
            </w:r>
            <w:ins w:id="14"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roofErr w:type="gramEnd"/>
          </w:p>
        </w:tc>
        <w:tc>
          <w:tcPr>
            <w:tcW w:w="6180" w:type="dxa"/>
            <w:vAlign w:val="center"/>
          </w:tcPr>
          <w:p w14:paraId="0F82CC1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89E775D" w14:textId="77777777" w:rsidTr="006D2CDF">
        <w:tc>
          <w:tcPr>
            <w:tcW w:w="2836" w:type="dxa"/>
            <w:shd w:val="clear" w:color="auto" w:fill="D9E2F3"/>
            <w:vAlign w:val="center"/>
          </w:tcPr>
          <w:p w14:paraId="4B1514AD"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02C70885" w14:textId="77777777" w:rsidR="00F016A2" w:rsidRPr="00FD1EE4" w:rsidRDefault="00F016A2" w:rsidP="006D2CDF">
            <w:pPr>
              <w:spacing w:before="240" w:after="240"/>
              <w:ind w:left="993" w:hanging="851"/>
              <w:rPr>
                <w:rFonts w:ascii="GHEA Grapalat" w:eastAsia="GHEA Grapalat" w:hAnsi="GHEA Grapalat" w:cs="GHEA Grapalat"/>
              </w:rPr>
            </w:pPr>
          </w:p>
        </w:tc>
      </w:tr>
      <w:tr w:rsidR="00F016A2" w:rsidRPr="00FD1EE4" w14:paraId="6B5AEAFB" w14:textId="77777777" w:rsidTr="006D2CDF">
        <w:tc>
          <w:tcPr>
            <w:tcW w:w="2836" w:type="dxa"/>
            <w:shd w:val="clear" w:color="auto" w:fill="D9E2F3"/>
            <w:vAlign w:val="center"/>
          </w:tcPr>
          <w:p w14:paraId="6255E23C" w14:textId="77777777" w:rsidR="00F016A2" w:rsidRPr="00FD1EE4" w:rsidRDefault="00F016A2" w:rsidP="006D2CDF">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3D4F22A" w14:textId="77777777" w:rsidR="00F016A2" w:rsidRPr="00FD1EE4" w:rsidRDefault="00F016A2" w:rsidP="006D2CDF">
            <w:pPr>
              <w:spacing w:before="240" w:after="240"/>
              <w:ind w:left="993" w:hanging="851"/>
              <w:rPr>
                <w:rFonts w:ascii="GHEA Grapalat" w:eastAsia="GHEA Grapalat" w:hAnsi="GHEA Grapalat" w:cs="GHEA Grapalat"/>
              </w:rPr>
            </w:pPr>
          </w:p>
        </w:tc>
      </w:tr>
    </w:tbl>
    <w:p w14:paraId="19F58217"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35893167" w14:textId="77777777" w:rsidTr="006D2CDF">
        <w:tc>
          <w:tcPr>
            <w:tcW w:w="2835" w:type="dxa"/>
            <w:shd w:val="clear" w:color="auto" w:fill="D9E2F3"/>
            <w:vAlign w:val="center"/>
          </w:tcPr>
          <w:p w14:paraId="7A8C7D3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7AAC0D5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0EC96F7" w14:textId="77777777" w:rsidTr="006D2CDF">
        <w:trPr>
          <w:trHeight w:val="1487"/>
        </w:trPr>
        <w:tc>
          <w:tcPr>
            <w:tcW w:w="2835" w:type="dxa"/>
            <w:shd w:val="clear" w:color="auto" w:fill="D9E2F3"/>
            <w:vAlign w:val="center"/>
          </w:tcPr>
          <w:p w14:paraId="6B39120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0776BAE5" w14:textId="77777777" w:rsidR="00F016A2" w:rsidRPr="00FD1EE4" w:rsidRDefault="00F016A2" w:rsidP="006D2CDF">
            <w:pPr>
              <w:spacing w:before="240" w:after="240"/>
              <w:rPr>
                <w:rFonts w:ascii="GHEA Grapalat" w:eastAsia="GHEA Grapalat" w:hAnsi="GHEA Grapalat" w:cs="GHEA Grapalat"/>
              </w:rPr>
            </w:pPr>
          </w:p>
        </w:tc>
      </w:tr>
    </w:tbl>
    <w:p w14:paraId="3F686F47"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2C0A4E90" w14:textId="77777777" w:rsidTr="006D2CDF">
        <w:tc>
          <w:tcPr>
            <w:tcW w:w="2835" w:type="dxa"/>
            <w:shd w:val="clear" w:color="auto" w:fill="D9E2F3"/>
            <w:vAlign w:val="center"/>
          </w:tcPr>
          <w:p w14:paraId="2481BFDA" w14:textId="77777777"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20A9C57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56287F1" w14:textId="77777777" w:rsidTr="006D2CDF">
        <w:tc>
          <w:tcPr>
            <w:tcW w:w="2835" w:type="dxa"/>
            <w:shd w:val="clear" w:color="auto" w:fill="D9E2F3"/>
            <w:vAlign w:val="center"/>
          </w:tcPr>
          <w:p w14:paraId="2274B159" w14:textId="77777777"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71C45E4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D4D6B61" w14:textId="77777777" w:rsidTr="006D2CDF">
        <w:tc>
          <w:tcPr>
            <w:tcW w:w="2835" w:type="dxa"/>
            <w:shd w:val="clear" w:color="auto" w:fill="D9E2F3"/>
            <w:vAlign w:val="center"/>
          </w:tcPr>
          <w:p w14:paraId="0005E59F" w14:textId="77777777"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7D46B9A8" w14:textId="77777777" w:rsidR="00F016A2" w:rsidRPr="00FD1EE4" w:rsidRDefault="00F016A2" w:rsidP="006D2CDF">
            <w:pPr>
              <w:spacing w:before="240" w:after="240"/>
              <w:rPr>
                <w:rFonts w:ascii="GHEA Grapalat" w:eastAsia="GHEA Grapalat" w:hAnsi="GHEA Grapalat" w:cs="GHEA Grapalat"/>
              </w:rPr>
            </w:pPr>
          </w:p>
        </w:tc>
      </w:tr>
    </w:tbl>
    <w:p w14:paraId="3E1D278E" w14:textId="77777777" w:rsidR="00F016A2" w:rsidRPr="00FD1EE4" w:rsidRDefault="00F016A2" w:rsidP="00F016A2">
      <w:pPr>
        <w:rPr>
          <w:rFonts w:ascii="GHEA Grapalat" w:eastAsia="GHEA Grapalat" w:hAnsi="GHEA Grapalat" w:cs="GHEA Grapalat"/>
        </w:rPr>
      </w:pPr>
    </w:p>
    <w:p w14:paraId="7F8338B7" w14:textId="77777777" w:rsidR="00F016A2" w:rsidRPr="00FD1EE4" w:rsidRDefault="00F016A2" w:rsidP="00F016A2">
      <w:pPr>
        <w:rPr>
          <w:rFonts w:ascii="GHEA Grapalat" w:eastAsia="GHEA Grapalat" w:hAnsi="GHEA Grapalat" w:cs="GHEA Grapalat"/>
        </w:rPr>
      </w:pPr>
      <w:r w:rsidRPr="00FD1EE4">
        <w:rPr>
          <w:rFonts w:ascii="GHEA Grapalat" w:hAnsi="GHEA Grapalat"/>
        </w:rPr>
        <w:br w:type="page"/>
      </w:r>
    </w:p>
    <w:p w14:paraId="6823C548" w14:textId="77777777"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14:paraId="3F543E49" w14:textId="77777777"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175D55BA" w14:textId="77777777" w:rsidTr="006D2CDF">
        <w:tc>
          <w:tcPr>
            <w:tcW w:w="2835" w:type="dxa"/>
            <w:shd w:val="clear" w:color="auto" w:fill="D9E2F3"/>
            <w:vAlign w:val="center"/>
          </w:tcPr>
          <w:p w14:paraId="1DE65C46" w14:textId="77777777"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296EB688"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0A37874" w14:textId="77777777" w:rsidTr="006D2CDF">
        <w:tc>
          <w:tcPr>
            <w:tcW w:w="2835" w:type="dxa"/>
            <w:shd w:val="clear" w:color="auto" w:fill="D9E2F3"/>
            <w:vAlign w:val="center"/>
          </w:tcPr>
          <w:p w14:paraId="72AE7DA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2B16B17B" w14:textId="77777777" w:rsidR="00F016A2" w:rsidRPr="00FD1EE4" w:rsidRDefault="00F016A2" w:rsidP="006D2CDF">
            <w:pPr>
              <w:spacing w:before="240" w:after="240"/>
              <w:rPr>
                <w:rFonts w:ascii="GHEA Grapalat" w:eastAsia="GHEA Grapalat" w:hAnsi="GHEA Grapalat" w:cs="GHEA Grapalat"/>
              </w:rPr>
            </w:pPr>
          </w:p>
        </w:tc>
      </w:tr>
    </w:tbl>
    <w:p w14:paraId="3A50B988"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0F03DFEE" w14:textId="77777777" w:rsidTr="006D2CDF">
        <w:tc>
          <w:tcPr>
            <w:tcW w:w="2835" w:type="dxa"/>
            <w:shd w:val="clear" w:color="auto" w:fill="D9E2F3"/>
            <w:vAlign w:val="center"/>
          </w:tcPr>
          <w:p w14:paraId="45EA638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4BF8488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7BDB53B" w14:textId="77777777" w:rsidTr="006D2CDF">
        <w:tc>
          <w:tcPr>
            <w:tcW w:w="2835" w:type="dxa"/>
            <w:shd w:val="clear" w:color="auto" w:fill="D9E2F3"/>
            <w:vAlign w:val="center"/>
          </w:tcPr>
          <w:p w14:paraId="22B2625D"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3074466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E69CA49" w14:textId="77777777" w:rsidTr="006D2CDF">
        <w:tc>
          <w:tcPr>
            <w:tcW w:w="2835" w:type="dxa"/>
            <w:shd w:val="clear" w:color="auto" w:fill="D9E2F3"/>
            <w:vAlign w:val="center"/>
          </w:tcPr>
          <w:p w14:paraId="43DE9424"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CE5FEB8"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AFA20E3" w14:textId="77777777" w:rsidTr="006D2CDF">
        <w:tc>
          <w:tcPr>
            <w:tcW w:w="2835" w:type="dxa"/>
            <w:shd w:val="clear" w:color="auto" w:fill="D9E2F3"/>
            <w:vAlign w:val="center"/>
          </w:tcPr>
          <w:p w14:paraId="2B822C8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3BF256D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0C71BFD" w14:textId="77777777" w:rsidTr="006D2CDF">
        <w:tc>
          <w:tcPr>
            <w:tcW w:w="2835" w:type="dxa"/>
            <w:shd w:val="clear" w:color="auto" w:fill="D9E2F3"/>
            <w:vAlign w:val="center"/>
          </w:tcPr>
          <w:p w14:paraId="48CC99CD"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6C35388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10C15E1" w14:textId="77777777" w:rsidTr="006D2CDF">
        <w:trPr>
          <w:trHeight w:val="1361"/>
        </w:trPr>
        <w:tc>
          <w:tcPr>
            <w:tcW w:w="2835" w:type="dxa"/>
            <w:shd w:val="clear" w:color="auto" w:fill="D9E2F3"/>
            <w:vAlign w:val="center"/>
          </w:tcPr>
          <w:p w14:paraId="01899D8B"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14:paraId="176D8EC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8BA8191" w14:textId="77777777" w:rsidTr="006D2CDF">
        <w:tc>
          <w:tcPr>
            <w:tcW w:w="2835" w:type="dxa"/>
            <w:shd w:val="clear" w:color="auto" w:fill="D9E2F3"/>
            <w:vAlign w:val="center"/>
          </w:tcPr>
          <w:p w14:paraId="27B0420D"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2FE2BEB2" w14:textId="77777777" w:rsidR="00F016A2" w:rsidRPr="00FD1EE4" w:rsidRDefault="00F016A2" w:rsidP="006D2CDF">
            <w:pPr>
              <w:spacing w:before="240" w:after="240"/>
              <w:rPr>
                <w:rFonts w:ascii="GHEA Grapalat" w:eastAsia="GHEA Grapalat" w:hAnsi="GHEA Grapalat" w:cs="GHEA Grapalat"/>
              </w:rPr>
            </w:pPr>
          </w:p>
        </w:tc>
      </w:tr>
    </w:tbl>
    <w:p w14:paraId="1609556B" w14:textId="77777777"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14:paraId="100E174B" w14:textId="77777777" w:rsidTr="006D2CDF">
        <w:tc>
          <w:tcPr>
            <w:tcW w:w="2836" w:type="dxa"/>
            <w:shd w:val="clear" w:color="auto" w:fill="D9E2F3"/>
            <w:vAlign w:val="center"/>
          </w:tcPr>
          <w:p w14:paraId="7F1EB71E" w14:textId="77777777" w:rsidR="00F016A2" w:rsidRPr="00FD1EE4" w:rsidRDefault="00F016A2" w:rsidP="006D2CDF">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5864048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20999D0" w14:textId="77777777" w:rsidTr="006D2CDF">
        <w:tc>
          <w:tcPr>
            <w:tcW w:w="2836" w:type="dxa"/>
            <w:shd w:val="clear" w:color="auto" w:fill="D9E2F3"/>
            <w:vAlign w:val="center"/>
          </w:tcPr>
          <w:p w14:paraId="07A05BD6" w14:textId="77777777" w:rsidR="00F016A2" w:rsidRPr="00FD1EE4" w:rsidRDefault="00F016A2" w:rsidP="006D2CDF">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2DEFCE13" w14:textId="77777777" w:rsidR="00F016A2" w:rsidRPr="00FD1EE4" w:rsidRDefault="00000000" w:rsidP="006D2CDF">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63C1849E" w14:textId="77777777" w:rsidR="00F016A2" w:rsidRPr="00FD1EE4" w:rsidRDefault="00000000" w:rsidP="006D2CDF">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155E7012" w14:textId="77777777" w:rsidR="00F016A2" w:rsidRPr="00FD1EE4" w:rsidRDefault="00F016A2" w:rsidP="00F016A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14:paraId="62FE1C28" w14:textId="77777777" w:rsidR="00F016A2" w:rsidRPr="00CB7DF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498B1E85"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6EA4E05E" w14:textId="77777777" w:rsidTr="006D2CDF">
        <w:tc>
          <w:tcPr>
            <w:tcW w:w="2837" w:type="dxa"/>
            <w:shd w:val="clear" w:color="auto" w:fill="D9E2F3"/>
            <w:vAlign w:val="center"/>
          </w:tcPr>
          <w:p w14:paraId="791EB50C"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2A147A4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936FB94" w14:textId="77777777" w:rsidTr="006D2CDF">
        <w:tc>
          <w:tcPr>
            <w:tcW w:w="2837" w:type="dxa"/>
            <w:shd w:val="clear" w:color="auto" w:fill="D9E2F3"/>
            <w:vAlign w:val="center"/>
          </w:tcPr>
          <w:p w14:paraId="464074C7"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31CCCF3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5FDD008" w14:textId="77777777" w:rsidTr="006D2CDF">
        <w:tc>
          <w:tcPr>
            <w:tcW w:w="2837" w:type="dxa"/>
            <w:shd w:val="clear" w:color="auto" w:fill="D9E2F3"/>
            <w:vAlign w:val="center"/>
          </w:tcPr>
          <w:p w14:paraId="6D5E1AE1"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4E3A19D5"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4ED943B" w14:textId="77777777" w:rsidTr="006D2CDF">
        <w:tc>
          <w:tcPr>
            <w:tcW w:w="2837" w:type="dxa"/>
            <w:shd w:val="clear" w:color="auto" w:fill="D9E2F3"/>
            <w:vAlign w:val="center"/>
          </w:tcPr>
          <w:p w14:paraId="1522799B"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669FF9B6" w14:textId="77777777" w:rsidR="00F016A2" w:rsidRPr="00FD1EE4" w:rsidRDefault="00000000" w:rsidP="006D2CDF">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223BA31F" w14:textId="77777777" w:rsidR="00F016A2" w:rsidRPr="00FD1EE4" w:rsidRDefault="00000000" w:rsidP="006D2CDF">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095C8F93"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36EE2D24" w14:textId="77777777" w:rsidTr="006D2CDF">
        <w:tc>
          <w:tcPr>
            <w:tcW w:w="2837" w:type="dxa"/>
            <w:shd w:val="clear" w:color="auto" w:fill="D9E2F3"/>
            <w:vAlign w:val="center"/>
          </w:tcPr>
          <w:p w14:paraId="3EFCC2B5" w14:textId="77777777" w:rsidR="00F016A2" w:rsidRPr="00B047A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01C67E7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F674A98" w14:textId="77777777" w:rsidTr="006D2CDF">
        <w:tc>
          <w:tcPr>
            <w:tcW w:w="2837" w:type="dxa"/>
            <w:shd w:val="clear" w:color="auto" w:fill="D9E2F3"/>
            <w:vAlign w:val="center"/>
          </w:tcPr>
          <w:p w14:paraId="6A46815D"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2DDDC1F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7A6C901" w14:textId="77777777" w:rsidTr="006D2CDF">
        <w:tc>
          <w:tcPr>
            <w:tcW w:w="2837" w:type="dxa"/>
            <w:shd w:val="clear" w:color="auto" w:fill="D9E2F3"/>
            <w:vAlign w:val="center"/>
          </w:tcPr>
          <w:p w14:paraId="28A57A98"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6F5CD6B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51B3341" w14:textId="77777777" w:rsidTr="006D2CDF">
        <w:tc>
          <w:tcPr>
            <w:tcW w:w="2837" w:type="dxa"/>
            <w:shd w:val="clear" w:color="auto" w:fill="D9E2F3"/>
            <w:vAlign w:val="center"/>
          </w:tcPr>
          <w:p w14:paraId="347A1BFB"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4B90463F" w14:textId="77777777" w:rsidR="00F016A2" w:rsidRPr="00FD1EE4" w:rsidRDefault="00000000" w:rsidP="006D2CDF">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78E3C576" w14:textId="77777777" w:rsidR="00F016A2" w:rsidRPr="00FD1EE4" w:rsidRDefault="00000000" w:rsidP="006D2CDF">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0F8A3A54" w14:textId="77777777" w:rsidR="00F016A2" w:rsidRPr="00FD1EE4" w:rsidRDefault="00F016A2" w:rsidP="00F016A2">
      <w:pPr>
        <w:rPr>
          <w:rFonts w:ascii="GHEA Grapalat" w:eastAsia="GHEA Grapalat" w:hAnsi="GHEA Grapalat" w:cs="GHEA Grapalat"/>
          <w:b/>
        </w:rPr>
      </w:pPr>
      <w:r w:rsidRPr="00FD1EE4">
        <w:rPr>
          <w:rFonts w:ascii="GHEA Grapalat" w:hAnsi="GHEA Grapalat"/>
        </w:rPr>
        <w:br w:type="page"/>
      </w:r>
    </w:p>
    <w:p w14:paraId="44EC69B4" w14:textId="77777777"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3C9FF947"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14:paraId="0A088F98" w14:textId="77777777" w:rsidTr="006D2CDF">
        <w:tc>
          <w:tcPr>
            <w:tcW w:w="2836" w:type="dxa"/>
            <w:shd w:val="clear" w:color="auto" w:fill="D9E2F3"/>
            <w:vAlign w:val="center"/>
          </w:tcPr>
          <w:p w14:paraId="602AFF4B"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6C90CCA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3788BF4" w14:textId="77777777" w:rsidTr="006D2CDF">
        <w:tc>
          <w:tcPr>
            <w:tcW w:w="2836" w:type="dxa"/>
            <w:shd w:val="clear" w:color="auto" w:fill="D9E2F3"/>
            <w:vAlign w:val="center"/>
          </w:tcPr>
          <w:p w14:paraId="05797B2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2077800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43845F4" w14:textId="77777777" w:rsidTr="006D2CDF">
        <w:tc>
          <w:tcPr>
            <w:tcW w:w="2836" w:type="dxa"/>
            <w:shd w:val="clear" w:color="auto" w:fill="D9E2F3"/>
            <w:vAlign w:val="center"/>
          </w:tcPr>
          <w:p w14:paraId="629DD49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Имя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5BF0E970"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62A84FB" w14:textId="77777777" w:rsidTr="006D2CDF">
        <w:tc>
          <w:tcPr>
            <w:tcW w:w="2836" w:type="dxa"/>
            <w:shd w:val="clear" w:color="auto" w:fill="D9E2F3"/>
            <w:vAlign w:val="center"/>
          </w:tcPr>
          <w:p w14:paraId="3DE07A6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67C5B12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3DEF130" w14:textId="77777777" w:rsidTr="006D2CDF">
        <w:tc>
          <w:tcPr>
            <w:tcW w:w="2836" w:type="dxa"/>
            <w:shd w:val="clear" w:color="auto" w:fill="D9E2F3"/>
            <w:vAlign w:val="center"/>
          </w:tcPr>
          <w:p w14:paraId="483C5A2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4E5BD3F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E16A39C" w14:textId="77777777" w:rsidTr="006D2CDF">
        <w:tc>
          <w:tcPr>
            <w:tcW w:w="2836" w:type="dxa"/>
            <w:shd w:val="clear" w:color="auto" w:fill="D9E2F3"/>
            <w:vAlign w:val="center"/>
          </w:tcPr>
          <w:p w14:paraId="0AD7851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0919CE93" w14:textId="77777777" w:rsidR="00F016A2" w:rsidRPr="00FD1EE4" w:rsidRDefault="00F016A2" w:rsidP="006D2CDF">
            <w:pPr>
              <w:spacing w:before="240" w:after="240"/>
              <w:rPr>
                <w:rFonts w:ascii="GHEA Grapalat" w:eastAsia="GHEA Grapalat" w:hAnsi="GHEA Grapalat" w:cs="GHEA Grapalat"/>
              </w:rPr>
            </w:pPr>
          </w:p>
        </w:tc>
      </w:tr>
    </w:tbl>
    <w:p w14:paraId="058F7915"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14:paraId="02BD6FCB" w14:textId="77777777" w:rsidTr="006D2CDF">
        <w:tc>
          <w:tcPr>
            <w:tcW w:w="2977" w:type="dxa"/>
            <w:shd w:val="clear" w:color="auto" w:fill="D9E2F3"/>
            <w:vAlign w:val="center"/>
          </w:tcPr>
          <w:p w14:paraId="6C24D33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5BC72AA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5E7150C" w14:textId="77777777" w:rsidTr="006D2CDF">
        <w:tc>
          <w:tcPr>
            <w:tcW w:w="2977" w:type="dxa"/>
            <w:shd w:val="clear" w:color="auto" w:fill="D9E2F3"/>
            <w:vAlign w:val="center"/>
          </w:tcPr>
          <w:p w14:paraId="387667A8"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3173789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ED4E44A" w14:textId="77777777" w:rsidTr="006D2CDF">
        <w:tc>
          <w:tcPr>
            <w:tcW w:w="2977" w:type="dxa"/>
            <w:shd w:val="clear" w:color="auto" w:fill="D9E2F3"/>
            <w:vAlign w:val="center"/>
          </w:tcPr>
          <w:p w14:paraId="7D1F4A6B" w14:textId="77777777" w:rsidR="00F016A2" w:rsidRPr="00FD1EE4" w:rsidRDefault="00F016A2" w:rsidP="006D2CDF">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14:paraId="3476DBA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FBDE067" w14:textId="77777777" w:rsidTr="006D2CDF">
        <w:tc>
          <w:tcPr>
            <w:tcW w:w="2977" w:type="dxa"/>
            <w:shd w:val="clear" w:color="auto" w:fill="D9E2F3"/>
            <w:vAlign w:val="center"/>
          </w:tcPr>
          <w:p w14:paraId="5846D02F" w14:textId="77777777" w:rsidR="00F016A2" w:rsidRPr="00FD1EE4" w:rsidRDefault="00F016A2" w:rsidP="006D2CDF">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2FAD8B18"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333ECF7" w14:textId="77777777" w:rsidTr="006D2CDF">
        <w:tc>
          <w:tcPr>
            <w:tcW w:w="2977" w:type="dxa"/>
            <w:shd w:val="clear" w:color="auto" w:fill="D9E2F3"/>
            <w:vAlign w:val="center"/>
          </w:tcPr>
          <w:p w14:paraId="22568A3D"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14:paraId="6D021030" w14:textId="77777777" w:rsidR="00F016A2" w:rsidRPr="00FD1EE4" w:rsidRDefault="00F016A2" w:rsidP="006D2CDF">
            <w:pPr>
              <w:spacing w:before="240" w:after="240"/>
              <w:rPr>
                <w:rFonts w:ascii="GHEA Grapalat" w:eastAsia="GHEA Grapalat" w:hAnsi="GHEA Grapalat" w:cs="GHEA Grapalat"/>
              </w:rPr>
            </w:pPr>
          </w:p>
        </w:tc>
      </w:tr>
    </w:tbl>
    <w:p w14:paraId="7A166604"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14:paraId="724C181D" w14:textId="77777777" w:rsidTr="006D2CDF">
        <w:tc>
          <w:tcPr>
            <w:tcW w:w="2943" w:type="dxa"/>
            <w:shd w:val="clear" w:color="auto" w:fill="D9E2F3"/>
            <w:vAlign w:val="center"/>
          </w:tcPr>
          <w:p w14:paraId="4854A0B0"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71A56CC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76A3AD5" w14:textId="77777777" w:rsidTr="006D2CDF">
        <w:tc>
          <w:tcPr>
            <w:tcW w:w="2943" w:type="dxa"/>
            <w:shd w:val="clear" w:color="auto" w:fill="D9E2F3"/>
            <w:vAlign w:val="center"/>
          </w:tcPr>
          <w:p w14:paraId="6C46055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55480810"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92FADC4" w14:textId="77777777" w:rsidTr="006D2CDF">
        <w:tc>
          <w:tcPr>
            <w:tcW w:w="2943" w:type="dxa"/>
            <w:shd w:val="clear" w:color="auto" w:fill="D9E2F3"/>
            <w:vAlign w:val="center"/>
          </w:tcPr>
          <w:p w14:paraId="515FE23B" w14:textId="77777777"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14:paraId="6676DE01"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7EE9EF8" w14:textId="77777777" w:rsidTr="006D2CDF">
        <w:tc>
          <w:tcPr>
            <w:tcW w:w="2943" w:type="dxa"/>
            <w:shd w:val="clear" w:color="auto" w:fill="D9E2F3"/>
            <w:vAlign w:val="center"/>
          </w:tcPr>
          <w:p w14:paraId="352A3D80" w14:textId="77777777" w:rsidR="00F016A2" w:rsidRPr="00FD1EE4" w:rsidRDefault="00F016A2" w:rsidP="006D2CDF">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308636BC" w14:textId="77777777" w:rsidR="00F016A2" w:rsidRPr="00FD1EE4" w:rsidRDefault="00F016A2" w:rsidP="006D2CDF">
            <w:pPr>
              <w:spacing w:before="240" w:after="240"/>
              <w:rPr>
                <w:rFonts w:ascii="GHEA Grapalat" w:eastAsia="GHEA Grapalat" w:hAnsi="GHEA Grapalat" w:cs="GHEA Grapalat"/>
              </w:rPr>
            </w:pPr>
          </w:p>
        </w:tc>
      </w:tr>
    </w:tbl>
    <w:p w14:paraId="08554D50"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14:paraId="52B857CF" w14:textId="77777777" w:rsidTr="006D2CDF">
        <w:tc>
          <w:tcPr>
            <w:tcW w:w="2837" w:type="dxa"/>
            <w:shd w:val="clear" w:color="auto" w:fill="D9E2F3"/>
            <w:vAlign w:val="center"/>
          </w:tcPr>
          <w:p w14:paraId="4B83B8E6"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17592A4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670D595" w14:textId="77777777" w:rsidTr="006D2CDF">
        <w:tc>
          <w:tcPr>
            <w:tcW w:w="2837" w:type="dxa"/>
            <w:shd w:val="clear" w:color="auto" w:fill="D9E2F3"/>
            <w:vAlign w:val="center"/>
          </w:tcPr>
          <w:p w14:paraId="050D94D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7514B501"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A8942A9" w14:textId="77777777" w:rsidTr="006D2CDF">
        <w:tc>
          <w:tcPr>
            <w:tcW w:w="2837" w:type="dxa"/>
            <w:shd w:val="clear" w:color="auto" w:fill="D9E2F3"/>
            <w:vAlign w:val="center"/>
          </w:tcPr>
          <w:p w14:paraId="21BE9677"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279F04D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846933D" w14:textId="77777777" w:rsidTr="006D2CDF">
        <w:tc>
          <w:tcPr>
            <w:tcW w:w="2837" w:type="dxa"/>
            <w:shd w:val="clear" w:color="auto" w:fill="D9E2F3"/>
            <w:vAlign w:val="center"/>
          </w:tcPr>
          <w:p w14:paraId="1ECF1AB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0A40F012" w14:textId="77777777" w:rsidR="00F016A2" w:rsidRPr="00FD1EE4" w:rsidRDefault="00F016A2" w:rsidP="006D2CDF">
            <w:pPr>
              <w:spacing w:before="240" w:after="240"/>
              <w:rPr>
                <w:rFonts w:ascii="GHEA Grapalat" w:eastAsia="GHEA Grapalat" w:hAnsi="GHEA Grapalat" w:cs="GHEA Grapalat"/>
              </w:rPr>
            </w:pPr>
          </w:p>
        </w:tc>
      </w:tr>
    </w:tbl>
    <w:p w14:paraId="468B8DE9" w14:textId="77777777"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14:paraId="3008920C" w14:textId="77777777" w:rsidTr="006D2CDF">
        <w:trPr>
          <w:trHeight w:val="924"/>
        </w:trPr>
        <w:tc>
          <w:tcPr>
            <w:tcW w:w="9016" w:type="dxa"/>
            <w:gridSpan w:val="2"/>
            <w:vAlign w:val="center"/>
          </w:tcPr>
          <w:p w14:paraId="72CFFC22" w14:textId="77777777" w:rsidR="00F016A2" w:rsidRPr="00FD1EE4" w:rsidRDefault="00000000"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14:paraId="2150004B" w14:textId="77777777" w:rsidTr="006D2CDF">
        <w:trPr>
          <w:trHeight w:val="684"/>
        </w:trPr>
        <w:tc>
          <w:tcPr>
            <w:tcW w:w="4508" w:type="dxa"/>
            <w:shd w:val="clear" w:color="auto" w:fill="D9E2F3"/>
            <w:vAlign w:val="center"/>
          </w:tcPr>
          <w:p w14:paraId="53D7AD3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141C6B60"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E4DA70D" w14:textId="77777777" w:rsidTr="006D2CDF">
        <w:trPr>
          <w:trHeight w:val="1282"/>
        </w:trPr>
        <w:tc>
          <w:tcPr>
            <w:tcW w:w="4508" w:type="dxa"/>
            <w:shd w:val="clear" w:color="auto" w:fill="D9E2F3"/>
            <w:vAlign w:val="center"/>
          </w:tcPr>
          <w:p w14:paraId="1527FC7D"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3A0E0693" w14:textId="77777777" w:rsidR="00F016A2" w:rsidRPr="006B364D" w:rsidRDefault="00000000"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14:paraId="471F13F6" w14:textId="77777777" w:rsidR="00F016A2" w:rsidRPr="00F10CBA" w:rsidRDefault="00000000"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14:paraId="4592B496" w14:textId="77777777" w:rsidTr="006D2CDF">
        <w:tc>
          <w:tcPr>
            <w:tcW w:w="9016" w:type="dxa"/>
            <w:gridSpan w:val="2"/>
            <w:vAlign w:val="center"/>
          </w:tcPr>
          <w:p w14:paraId="540E59AA" w14:textId="77777777" w:rsidR="00F016A2" w:rsidRPr="00FD1EE4" w:rsidRDefault="00000000" w:rsidP="006D2CDF">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14:paraId="6F9D1082" w14:textId="77777777" w:rsidTr="006D2CDF">
        <w:tc>
          <w:tcPr>
            <w:tcW w:w="9016" w:type="dxa"/>
            <w:gridSpan w:val="2"/>
            <w:vAlign w:val="center"/>
          </w:tcPr>
          <w:p w14:paraId="2826B290" w14:textId="77777777" w:rsidR="00F016A2" w:rsidRPr="00FD1EE4" w:rsidRDefault="00000000"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w:t>
            </w:r>
            <w:proofErr w:type="gramStart"/>
            <w:r w:rsidR="00F016A2" w:rsidRPr="00BA30D4">
              <w:rPr>
                <w:rFonts w:ascii="GHEA Grapalat" w:eastAsia="GHEA Grapalat" w:hAnsi="GHEA Grapalat" w:cs="GHEA Grapalat"/>
              </w:rPr>
              <w:t>лица, в случае, если</w:t>
            </w:r>
            <w:proofErr w:type="gramEnd"/>
            <w:r w:rsidR="00F016A2" w:rsidRPr="00BA30D4">
              <w:rPr>
                <w:rFonts w:ascii="GHEA Grapalat" w:eastAsia="GHEA Grapalat" w:hAnsi="GHEA Grapalat" w:cs="GHEA Grapalat"/>
              </w:rPr>
              <w:t xml:space="preserve">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14:paraId="778F2F07" w14:textId="77777777"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14:paraId="2ADA37C2" w14:textId="77777777" w:rsidTr="006D2CDF">
        <w:trPr>
          <w:trHeight w:val="924"/>
        </w:trPr>
        <w:tc>
          <w:tcPr>
            <w:tcW w:w="9016" w:type="dxa"/>
            <w:gridSpan w:val="2"/>
            <w:vAlign w:val="center"/>
          </w:tcPr>
          <w:p w14:paraId="4B0C1DA6" w14:textId="77777777" w:rsidR="00F016A2" w:rsidRPr="00FD1EE4" w:rsidRDefault="00000000"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14:paraId="4F14D480" w14:textId="77777777" w:rsidTr="006D2CDF">
        <w:trPr>
          <w:trHeight w:val="684"/>
        </w:trPr>
        <w:tc>
          <w:tcPr>
            <w:tcW w:w="4508" w:type="dxa"/>
            <w:shd w:val="clear" w:color="auto" w:fill="D9E2F3"/>
            <w:vAlign w:val="center"/>
          </w:tcPr>
          <w:p w14:paraId="1099C7C6"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7691B68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6C72DDF" w14:textId="77777777" w:rsidTr="006D2CDF">
        <w:trPr>
          <w:trHeight w:val="1282"/>
        </w:trPr>
        <w:tc>
          <w:tcPr>
            <w:tcW w:w="4508" w:type="dxa"/>
            <w:shd w:val="clear" w:color="auto" w:fill="D9E2F3"/>
            <w:vAlign w:val="center"/>
          </w:tcPr>
          <w:p w14:paraId="6D2922D1"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5E29907A" w14:textId="77777777" w:rsidR="00F016A2" w:rsidRPr="00C843BA" w:rsidRDefault="00000000"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14:paraId="7B988F87" w14:textId="77777777" w:rsidR="00F016A2" w:rsidRPr="00C843BA" w:rsidRDefault="00000000"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14:paraId="6A030DA0" w14:textId="77777777" w:rsidTr="006D2CDF">
        <w:tc>
          <w:tcPr>
            <w:tcW w:w="9016" w:type="dxa"/>
            <w:gridSpan w:val="2"/>
            <w:vAlign w:val="center"/>
          </w:tcPr>
          <w:p w14:paraId="4237995B" w14:textId="77777777" w:rsidR="00F016A2" w:rsidRPr="00FD1EE4" w:rsidRDefault="00000000" w:rsidP="006D2CDF">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14:paraId="2160D4B2" w14:textId="77777777" w:rsidTr="006D2CDF">
        <w:tc>
          <w:tcPr>
            <w:tcW w:w="9016" w:type="dxa"/>
            <w:gridSpan w:val="2"/>
            <w:vAlign w:val="center"/>
          </w:tcPr>
          <w:p w14:paraId="122E9D9A" w14:textId="77777777" w:rsidR="00F016A2" w:rsidRPr="00FD1EE4" w:rsidRDefault="00000000" w:rsidP="006D2CDF">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14:paraId="2EF98171" w14:textId="77777777" w:rsidTr="006D2CDF">
        <w:tc>
          <w:tcPr>
            <w:tcW w:w="9016" w:type="dxa"/>
            <w:gridSpan w:val="2"/>
            <w:vAlign w:val="center"/>
          </w:tcPr>
          <w:p w14:paraId="1ACC698A" w14:textId="77777777" w:rsidR="00F016A2" w:rsidRPr="00FD1EE4" w:rsidRDefault="00000000" w:rsidP="006D2CDF">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14:paraId="3189DEE7" w14:textId="77777777" w:rsidTr="006D2CDF">
        <w:tc>
          <w:tcPr>
            <w:tcW w:w="9016" w:type="dxa"/>
            <w:gridSpan w:val="2"/>
            <w:vAlign w:val="center"/>
          </w:tcPr>
          <w:p w14:paraId="34E78945" w14:textId="77777777" w:rsidR="00F016A2" w:rsidRPr="00FD1EE4" w:rsidRDefault="00000000" w:rsidP="006D2CDF">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14:paraId="11391EA9"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120422D3" w14:textId="77777777" w:rsidTr="006D2CDF">
        <w:tc>
          <w:tcPr>
            <w:tcW w:w="2837" w:type="dxa"/>
            <w:shd w:val="clear" w:color="auto" w:fill="D9E2F3"/>
            <w:vAlign w:val="center"/>
          </w:tcPr>
          <w:p w14:paraId="5759EB98" w14:textId="77777777"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2FB01AE2"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B8A9765" w14:textId="77777777" w:rsidTr="006D2CDF">
        <w:tc>
          <w:tcPr>
            <w:tcW w:w="2837" w:type="dxa"/>
            <w:shd w:val="clear" w:color="auto" w:fill="D9E2F3"/>
            <w:vAlign w:val="center"/>
          </w:tcPr>
          <w:p w14:paraId="43B8C082" w14:textId="77777777"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21BE1C7C" w14:textId="77777777" w:rsidR="00F016A2" w:rsidRPr="00B23852" w:rsidRDefault="00000000"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14:paraId="1557920C" w14:textId="77777777" w:rsidR="00F016A2" w:rsidRPr="00FD1EE4" w:rsidRDefault="00000000" w:rsidP="006D2CDF">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14:paraId="7F61F602" w14:textId="77777777" w:rsidTr="006D2CDF">
        <w:tc>
          <w:tcPr>
            <w:tcW w:w="2837" w:type="dxa"/>
            <w:shd w:val="clear" w:color="auto" w:fill="D9E2F3"/>
            <w:vAlign w:val="center"/>
          </w:tcPr>
          <w:p w14:paraId="6EDEF101" w14:textId="77777777"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w:t>
            </w:r>
            <w:r w:rsidRPr="005D151C">
              <w:rPr>
                <w:rFonts w:ascii="GHEA Grapalat" w:eastAsia="GHEA Grapalat" w:hAnsi="GHEA Grapalat" w:cs="GHEA Grapalat"/>
                <w:color w:val="000000"/>
              </w:rPr>
              <w:lastRenderedPageBreak/>
              <w:t>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79D0A21B" w14:textId="77777777" w:rsidR="00F016A2" w:rsidRPr="005600B4" w:rsidRDefault="00000000"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14:paraId="53E7D1A1" w14:textId="77777777" w:rsidR="00F016A2" w:rsidRPr="005600B4" w:rsidRDefault="00000000"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14:paraId="6C27B9D6"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67898E40" w14:textId="77777777" w:rsidTr="006D2CDF">
        <w:tc>
          <w:tcPr>
            <w:tcW w:w="2837" w:type="dxa"/>
            <w:shd w:val="clear" w:color="auto" w:fill="D9E2F3"/>
            <w:vAlign w:val="center"/>
          </w:tcPr>
          <w:p w14:paraId="4B11448C"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w:t>
            </w:r>
            <w:proofErr w:type="gramEnd"/>
            <w:r w:rsidRPr="001A2E46">
              <w:rPr>
                <w:rFonts w:ascii="GHEA Grapalat" w:eastAsia="GHEA Grapalat" w:hAnsi="GHEA Grapalat" w:cs="GHEA Grapalat"/>
                <w:color w:val="000000"/>
              </w:rPr>
              <w:t xml:space="preserve"> почты</w:t>
            </w:r>
          </w:p>
        </w:tc>
        <w:tc>
          <w:tcPr>
            <w:tcW w:w="6180" w:type="dxa"/>
            <w:vAlign w:val="center"/>
          </w:tcPr>
          <w:p w14:paraId="707F87C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D55A931" w14:textId="77777777" w:rsidTr="006D2CDF">
        <w:tc>
          <w:tcPr>
            <w:tcW w:w="2837" w:type="dxa"/>
            <w:shd w:val="clear" w:color="auto" w:fill="D9E2F3"/>
            <w:vAlign w:val="center"/>
          </w:tcPr>
          <w:p w14:paraId="232311E1"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1371BC68" w14:textId="77777777" w:rsidR="00F016A2" w:rsidRPr="00FD1EE4" w:rsidRDefault="00F016A2" w:rsidP="006D2CDF">
            <w:pPr>
              <w:spacing w:before="240" w:after="240"/>
              <w:rPr>
                <w:rFonts w:ascii="GHEA Grapalat" w:eastAsia="GHEA Grapalat" w:hAnsi="GHEA Grapalat" w:cs="GHEA Grapalat"/>
              </w:rPr>
            </w:pPr>
          </w:p>
        </w:tc>
      </w:tr>
    </w:tbl>
    <w:p w14:paraId="2A487440" w14:textId="77777777"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38A07E9C" w14:textId="77777777"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00260BD4"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094DF32B" w14:textId="77777777" w:rsidTr="006D2CDF">
        <w:tc>
          <w:tcPr>
            <w:tcW w:w="2835" w:type="dxa"/>
            <w:shd w:val="clear" w:color="auto" w:fill="D9E2F3"/>
            <w:vAlign w:val="center"/>
          </w:tcPr>
          <w:p w14:paraId="4EA07FBC"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7E512038"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8C26D2F" w14:textId="77777777" w:rsidTr="006D2CDF">
        <w:tc>
          <w:tcPr>
            <w:tcW w:w="2835" w:type="dxa"/>
            <w:shd w:val="clear" w:color="auto" w:fill="D9E2F3"/>
            <w:vAlign w:val="center"/>
          </w:tcPr>
          <w:p w14:paraId="0E765E9D"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6E186408"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0BDC2E2" w14:textId="77777777" w:rsidTr="006D2CDF">
        <w:tc>
          <w:tcPr>
            <w:tcW w:w="2835" w:type="dxa"/>
            <w:shd w:val="clear" w:color="auto" w:fill="D9E2F3"/>
            <w:vAlign w:val="center"/>
          </w:tcPr>
          <w:p w14:paraId="15E37BAB"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530C0F8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47F8772" w14:textId="77777777" w:rsidTr="006D2CDF">
        <w:tc>
          <w:tcPr>
            <w:tcW w:w="2835" w:type="dxa"/>
            <w:shd w:val="clear" w:color="auto" w:fill="D9E2F3"/>
            <w:vAlign w:val="center"/>
          </w:tcPr>
          <w:p w14:paraId="5AEA1B16"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621E03A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5D176A7" w14:textId="77777777" w:rsidTr="006D2CDF">
        <w:tc>
          <w:tcPr>
            <w:tcW w:w="2835" w:type="dxa"/>
            <w:shd w:val="clear" w:color="auto" w:fill="D9E2F3"/>
            <w:vAlign w:val="center"/>
          </w:tcPr>
          <w:p w14:paraId="1B7BEF77"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7C9E73E8"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8D9268C" w14:textId="77777777" w:rsidTr="006D2CDF">
        <w:tc>
          <w:tcPr>
            <w:tcW w:w="2835" w:type="dxa"/>
            <w:shd w:val="clear" w:color="auto" w:fill="D9E2F3"/>
            <w:vAlign w:val="center"/>
          </w:tcPr>
          <w:p w14:paraId="2FC1C9B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38657F80"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5E7FF53" w14:textId="77777777" w:rsidTr="006D2CDF">
        <w:tc>
          <w:tcPr>
            <w:tcW w:w="2835" w:type="dxa"/>
            <w:shd w:val="clear" w:color="auto" w:fill="D9E2F3"/>
            <w:vAlign w:val="center"/>
          </w:tcPr>
          <w:p w14:paraId="2DA8828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34A5562E" w14:textId="77777777" w:rsidR="00F016A2" w:rsidRPr="00FD1EE4" w:rsidRDefault="00F016A2" w:rsidP="006D2CDF">
            <w:pPr>
              <w:spacing w:before="240" w:after="240"/>
              <w:rPr>
                <w:rFonts w:ascii="GHEA Grapalat" w:eastAsia="GHEA Grapalat" w:hAnsi="GHEA Grapalat" w:cs="GHEA Grapalat"/>
              </w:rPr>
            </w:pPr>
          </w:p>
        </w:tc>
      </w:tr>
    </w:tbl>
    <w:p w14:paraId="703ADA1B"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0EBB1935" w14:textId="77777777" w:rsidTr="006D2CDF">
        <w:trPr>
          <w:trHeight w:val="853"/>
        </w:trPr>
        <w:tc>
          <w:tcPr>
            <w:tcW w:w="2835" w:type="dxa"/>
            <w:vMerge w:val="restart"/>
            <w:shd w:val="clear" w:color="auto" w:fill="D9E2F3"/>
            <w:vAlign w:val="center"/>
          </w:tcPr>
          <w:p w14:paraId="1CCE3E8A" w14:textId="77777777"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2F41EA02"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EED14DD" w14:textId="77777777" w:rsidTr="006D2CDF">
        <w:trPr>
          <w:trHeight w:val="850"/>
        </w:trPr>
        <w:tc>
          <w:tcPr>
            <w:tcW w:w="2835" w:type="dxa"/>
            <w:vMerge/>
            <w:shd w:val="clear" w:color="auto" w:fill="D9E2F3"/>
            <w:vAlign w:val="center"/>
          </w:tcPr>
          <w:p w14:paraId="3AC2CEDC"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E86A822"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CCCAE7C" w14:textId="77777777" w:rsidTr="006D2CDF">
        <w:trPr>
          <w:trHeight w:val="850"/>
        </w:trPr>
        <w:tc>
          <w:tcPr>
            <w:tcW w:w="2835" w:type="dxa"/>
            <w:vMerge/>
            <w:shd w:val="clear" w:color="auto" w:fill="D9E2F3"/>
            <w:vAlign w:val="center"/>
          </w:tcPr>
          <w:p w14:paraId="18464D6F"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C156B92"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9D12CC1" w14:textId="77777777" w:rsidTr="006D2CDF">
        <w:trPr>
          <w:trHeight w:val="850"/>
        </w:trPr>
        <w:tc>
          <w:tcPr>
            <w:tcW w:w="2835" w:type="dxa"/>
            <w:vMerge/>
            <w:shd w:val="clear" w:color="auto" w:fill="D9E2F3"/>
            <w:vAlign w:val="center"/>
          </w:tcPr>
          <w:p w14:paraId="134E9AD9"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9973B7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E0449C5" w14:textId="77777777" w:rsidTr="006D2CDF">
        <w:trPr>
          <w:trHeight w:val="850"/>
        </w:trPr>
        <w:tc>
          <w:tcPr>
            <w:tcW w:w="2835" w:type="dxa"/>
            <w:vMerge/>
            <w:shd w:val="clear" w:color="auto" w:fill="D9E2F3"/>
            <w:vAlign w:val="center"/>
          </w:tcPr>
          <w:p w14:paraId="78AED0DC"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58F8593" w14:textId="77777777" w:rsidR="00F016A2" w:rsidRPr="00FD1EE4" w:rsidRDefault="00F016A2" w:rsidP="006D2CDF">
            <w:pPr>
              <w:spacing w:before="240" w:after="240"/>
              <w:rPr>
                <w:rFonts w:ascii="GHEA Grapalat" w:eastAsia="GHEA Grapalat" w:hAnsi="GHEA Grapalat" w:cs="GHEA Grapalat"/>
              </w:rPr>
            </w:pPr>
          </w:p>
        </w:tc>
      </w:tr>
    </w:tbl>
    <w:p w14:paraId="158EDD97" w14:textId="77777777"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5A006F2E" w14:textId="77777777" w:rsidTr="006D2CDF">
        <w:tc>
          <w:tcPr>
            <w:tcW w:w="2835" w:type="dxa"/>
            <w:shd w:val="clear" w:color="auto" w:fill="D9E2F3"/>
            <w:vAlign w:val="center"/>
          </w:tcPr>
          <w:p w14:paraId="24D7A73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0037067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C2B6F84" w14:textId="77777777" w:rsidTr="006D2CDF">
        <w:tc>
          <w:tcPr>
            <w:tcW w:w="2835" w:type="dxa"/>
            <w:shd w:val="clear" w:color="auto" w:fill="D9E2F3"/>
            <w:vAlign w:val="center"/>
          </w:tcPr>
          <w:p w14:paraId="5DB61107"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lastRenderedPageBreak/>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2CB80F30" w14:textId="77777777" w:rsidR="00F016A2" w:rsidRPr="00FD1EE4" w:rsidRDefault="00F016A2" w:rsidP="006D2CDF">
            <w:pPr>
              <w:spacing w:before="240" w:after="240"/>
              <w:rPr>
                <w:rFonts w:ascii="GHEA Grapalat" w:eastAsia="GHEA Grapalat" w:hAnsi="GHEA Grapalat" w:cs="GHEA Grapalat"/>
              </w:rPr>
            </w:pPr>
          </w:p>
        </w:tc>
      </w:tr>
    </w:tbl>
    <w:p w14:paraId="1961F4F2" w14:textId="77777777"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5DFEA128" w14:textId="77777777" w:rsidR="00F016A2" w:rsidRPr="00E61782" w:rsidRDefault="00F016A2" w:rsidP="00E61782">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lastRenderedPageBreak/>
        <w:t>Дополнительные примечания</w:t>
      </w:r>
    </w:p>
    <w:tbl>
      <w:tblPr>
        <w:tblStyle w:val="afe"/>
        <w:tblW w:w="0" w:type="auto"/>
        <w:tblLayout w:type="fixed"/>
        <w:tblLook w:val="04A0" w:firstRow="1" w:lastRow="0" w:firstColumn="1" w:lastColumn="0" w:noHBand="0" w:noVBand="1"/>
      </w:tblPr>
      <w:tblGrid>
        <w:gridCol w:w="9016"/>
      </w:tblGrid>
      <w:tr w:rsidR="00F016A2" w:rsidRPr="00FD1EE4" w14:paraId="2A3F3BF9" w14:textId="77777777" w:rsidTr="006D2CDF">
        <w:tc>
          <w:tcPr>
            <w:tcW w:w="9016" w:type="dxa"/>
            <w:shd w:val="clear" w:color="auto" w:fill="DBE5F1" w:themeFill="accent1" w:themeFillTint="33"/>
          </w:tcPr>
          <w:p w14:paraId="0C79730C" w14:textId="77777777" w:rsidR="00F016A2" w:rsidRPr="00FD1EE4" w:rsidRDefault="00F016A2" w:rsidP="006D2C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14:paraId="4A972EC0" w14:textId="77777777" w:rsidTr="006D2CDF">
        <w:trPr>
          <w:trHeight w:val="10187"/>
        </w:trPr>
        <w:tc>
          <w:tcPr>
            <w:tcW w:w="9016" w:type="dxa"/>
          </w:tcPr>
          <w:p w14:paraId="56EC842A" w14:textId="77777777" w:rsidR="00F016A2" w:rsidRPr="00FD1EE4" w:rsidRDefault="00F016A2" w:rsidP="006D2CDF">
            <w:pPr>
              <w:rPr>
                <w:rFonts w:ascii="GHEA Grapalat" w:eastAsia="GHEA Grapalat" w:hAnsi="GHEA Grapalat" w:cs="GHEA Grapalat"/>
                <w:b/>
                <w:color w:val="000000"/>
              </w:rPr>
            </w:pPr>
          </w:p>
        </w:tc>
      </w:tr>
    </w:tbl>
    <w:p w14:paraId="24E96061" w14:textId="77777777"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14:paraId="282340E8" w14:textId="77777777" w:rsidR="00F016A2" w:rsidRDefault="00F016A2" w:rsidP="00F016A2">
      <w:pPr>
        <w:rPr>
          <w:rFonts w:ascii="GHEA Grapalat" w:hAnsi="GHEA Grapalat"/>
          <w:b/>
        </w:rPr>
      </w:pPr>
    </w:p>
    <w:p w14:paraId="6B7DCBB0" w14:textId="77777777" w:rsidR="00F016A2" w:rsidRDefault="00F016A2" w:rsidP="00F016A2">
      <w:pPr>
        <w:rPr>
          <w:ins w:id="15" w:author="Inesa Kocharyan" w:date="2021-09-01T11:45:00Z"/>
          <w:rFonts w:ascii="GHEA Grapalat" w:hAnsi="GHEA Grapalat"/>
          <w:b/>
        </w:rPr>
      </w:pPr>
    </w:p>
    <w:p w14:paraId="53FBFCBF" w14:textId="77777777" w:rsidR="00F016A2" w:rsidRDefault="00F016A2" w:rsidP="00F016A2">
      <w:pPr>
        <w:rPr>
          <w:rFonts w:ascii="GHEA Grapalat" w:hAnsi="GHEA Grapalat"/>
          <w:b/>
        </w:rPr>
      </w:pPr>
      <w:r>
        <w:rPr>
          <w:rFonts w:ascii="GHEA Grapalat" w:hAnsi="GHEA Grapalat"/>
          <w:b/>
        </w:rPr>
        <w:br w:type="page"/>
      </w:r>
    </w:p>
    <w:p w14:paraId="051C151D" w14:textId="77777777"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14:paraId="2162B854" w14:textId="77777777"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63462A3B" w14:textId="77777777" w:rsidR="00F016A2" w:rsidRPr="000306ED" w:rsidRDefault="00F016A2" w:rsidP="00F016A2">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15CF10B9" w14:textId="77777777" w:rsidR="00F016A2" w:rsidRPr="000306ED" w:rsidRDefault="00F016A2" w:rsidP="00F016A2">
      <w:pPr>
        <w:pStyle w:val="aff"/>
        <w:numPr>
          <w:ilvl w:val="0"/>
          <w:numId w:val="27"/>
        </w:numPr>
        <w:spacing w:after="200" w:line="360" w:lineRule="auto"/>
        <w:contextualSpacing/>
        <w:jc w:val="both"/>
        <w:rPr>
          <w:rFonts w:ascii="GHEA Grapalat" w:hAnsi="GHEA Grapalat"/>
        </w:rPr>
      </w:pPr>
      <w:r w:rsidRPr="000306ED">
        <w:rPr>
          <w:rFonts w:ascii="GHEA Grapalat" w:hAnsi="GHEA Grapalat"/>
        </w:rPr>
        <w:t xml:space="preserve">в </w:t>
      </w:r>
      <w:proofErr w:type="gramStart"/>
      <w:r w:rsidRPr="000306ED">
        <w:rPr>
          <w:rFonts w:ascii="GHEA Grapalat" w:hAnsi="GHEA Grapalat"/>
        </w:rPr>
        <w:t>подразделе  "</w:t>
      </w:r>
      <w:proofErr w:type="gramEnd"/>
      <w:r w:rsidRPr="000306ED">
        <w:rPr>
          <w:rFonts w:ascii="GHEA Grapalat" w:hAnsi="GHEA Grapalat"/>
        </w:rPr>
        <w:t>Лицо, представляющее декларацию" заполняются данные физического лица, подписывающего документы, включаемые в заявку на настоящую процедуру;</w:t>
      </w:r>
    </w:p>
    <w:p w14:paraId="43C14347" w14:textId="77777777" w:rsidR="00F016A2" w:rsidRPr="000306ED" w:rsidRDefault="00F016A2" w:rsidP="00F016A2">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683ECBDD" w14:textId="77777777" w:rsidR="00F016A2" w:rsidRPr="000306ED" w:rsidRDefault="00F016A2" w:rsidP="00F016A2">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4C1FCBA7" w14:textId="77777777"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w:t>
      </w:r>
      <w:proofErr w:type="spellStart"/>
      <w:r w:rsidRPr="000306ED">
        <w:rPr>
          <w:rFonts w:ascii="GHEA Grapalat" w:hAnsi="GHEA Grapalat"/>
        </w:rPr>
        <w:t>Identifier</w:t>
      </w:r>
      <w:proofErr w:type="spellEnd"/>
      <w:r w:rsidRPr="000306ED">
        <w:rPr>
          <w:rFonts w:ascii="GHEA Grapalat" w:hAnsi="GHEA Grapalat"/>
        </w:rPr>
        <w:t xml:space="preserve"> Code),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w:t>
      </w:r>
      <w:r w:rsidRPr="000306ED">
        <w:rPr>
          <w:rFonts w:ascii="GHEA Grapalat" w:hAnsi="GHEA Grapalat"/>
        </w:rPr>
        <w:lastRenderedPageBreak/>
        <w:t>бирже документы-при наличии документов, содержащих сведения о владельцах данного юридического лица;</w:t>
      </w:r>
    </w:p>
    <w:p w14:paraId="7AD4B4DC" w14:textId="77777777"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4D2B4B0A" w14:textId="77777777"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0EAA6DC" w14:textId="77777777"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14:paraId="151012CD" w14:textId="77777777" w:rsidR="00F016A2" w:rsidRPr="000306ED" w:rsidRDefault="00F016A2" w:rsidP="00F016A2">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0306ED">
        <w:rPr>
          <w:rFonts w:ascii="GHEA Grapalat" w:hAnsi="GHEA Grapalat"/>
        </w:rPr>
        <w:t>муниципалитета.В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w:t>
      </w:r>
      <w:r w:rsidRPr="000306ED">
        <w:rPr>
          <w:rFonts w:ascii="GHEA Grapalat" w:hAnsi="GHEA Grapalat"/>
        </w:rPr>
        <w:lastRenderedPageBreak/>
        <w:t>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4AE03E3" w14:textId="77777777"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2D7E4E5" w14:textId="77777777"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6F74FF54" w14:textId="77777777" w:rsidR="00F016A2" w:rsidRPr="000306ED" w:rsidRDefault="00F016A2" w:rsidP="00F016A2">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7674270F"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610B59DE"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0B837763"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4D87CD5B" w14:textId="77777777"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w:t>
      </w:r>
      <w:r w:rsidRPr="000306ED">
        <w:rPr>
          <w:rFonts w:ascii="GHEA Grapalat" w:hAnsi="GHEA Grapalat"/>
        </w:rPr>
        <w:lastRenderedPageBreak/>
        <w:t xml:space="preserve">предусмотренном законом "О борьбе с отмыванием денег и финансированием терроризма" лицо </w:t>
      </w:r>
      <w:proofErr w:type="gramStart"/>
      <w:r w:rsidRPr="000306ED">
        <w:rPr>
          <w:rFonts w:ascii="GHEA Grapalat" w:hAnsi="GHEA Grapalat"/>
        </w:rPr>
        <w:t>является  реальным</w:t>
      </w:r>
      <w:proofErr w:type="gramEnd"/>
      <w:r w:rsidRPr="000306ED">
        <w:rPr>
          <w:rFonts w:ascii="GHEA Grapalat" w:hAnsi="GHEA Grapalat"/>
        </w:rPr>
        <w:t xml:space="preserve">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6DDE0555" w14:textId="77777777"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97F6F95" w14:textId="77777777"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w:t>
      </w:r>
      <w:r w:rsidRPr="000306ED">
        <w:rPr>
          <w:rFonts w:ascii="GHEA Grapalat" w:hAnsi="GHEA Grapalat"/>
        </w:rPr>
        <w:lastRenderedPageBreak/>
        <w:t>силу правовых инструментов (в том числе заключенных сделок), на основе личного влияния иного характера или иными средствами;</w:t>
      </w:r>
    </w:p>
    <w:p w14:paraId="28E8A1F0"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7F9942EF" w14:textId="77777777"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35A9C75B"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4D51C3B3" w14:textId="77777777"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14:paraId="54CD9B78"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6ED22495"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0ED247BE"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3416EECF"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6ED44A2C" w14:textId="77777777"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612E650E"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4BE7B9A7"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13CA2745"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4D512F3F"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w:t>
      </w:r>
      <w:r w:rsidRPr="000306ED">
        <w:rPr>
          <w:rFonts w:ascii="GHEA Grapalat" w:hAnsi="GHEA Grapalat"/>
        </w:rPr>
        <w:lastRenderedPageBreak/>
        <w:t>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3E8E7208"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(Market </w:t>
      </w:r>
      <w:proofErr w:type="spellStart"/>
      <w:r w:rsidRPr="000306ED">
        <w:rPr>
          <w:rFonts w:ascii="GHEA Grapalat" w:hAnsi="GHEA Grapalat"/>
        </w:rPr>
        <w:t>Identifier</w:t>
      </w:r>
      <w:proofErr w:type="spellEnd"/>
      <w:r w:rsidRPr="000306ED">
        <w:rPr>
          <w:rFonts w:ascii="GHEA Grapalat" w:hAnsi="GHEA Grapalat"/>
        </w:rPr>
        <w:t xml:space="preserve"> Code),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имеющиеся на бирже документы.</w:t>
      </w:r>
    </w:p>
    <w:p w14:paraId="79B97731"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B1E8E48"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14:paraId="3E45472F" w14:textId="77777777"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02C8A68D" w14:textId="77777777"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sidR="00DB39A5">
        <w:rPr>
          <w:rFonts w:ascii="GHEA Grapalat" w:hAnsi="GHEA Grapalat"/>
          <w:i/>
          <w:sz w:val="18"/>
          <w:szCs w:val="18"/>
          <w:lang w:val="hy-AM"/>
        </w:rPr>
        <w:t xml:space="preserve">, </w:t>
      </w:r>
      <w:r w:rsidR="00302841">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14:paraId="66AA25D8" w14:textId="77777777"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14:paraId="287AB946" w14:textId="77777777" w:rsidR="00B2572B" w:rsidRPr="009044F1" w:rsidRDefault="00B2572B" w:rsidP="00B46D58">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Pr="009044F1">
        <w:rPr>
          <w:rFonts w:ascii="GHEA Grapalat" w:hAnsi="GHEA Grapalat"/>
          <w:b/>
          <w:sz w:val="24"/>
          <w:szCs w:val="24"/>
        </w:rPr>
        <w:t>---</w:t>
      </w:r>
      <w:proofErr w:type="spellStart"/>
      <w:r w:rsidRPr="009044F1">
        <w:rPr>
          <w:rFonts w:ascii="GHEA Grapalat" w:hAnsi="GHEA Grapalat"/>
          <w:b/>
          <w:sz w:val="24"/>
          <w:szCs w:val="24"/>
        </w:rPr>
        <w:t>BMAPDzB</w:t>
      </w:r>
      <w:proofErr w:type="spellEnd"/>
      <w:r w:rsidRPr="009044F1">
        <w:rPr>
          <w:rFonts w:ascii="GHEA Grapalat" w:hAnsi="GHEA Grapalat"/>
          <w:b/>
          <w:sz w:val="24"/>
          <w:szCs w:val="24"/>
        </w:rPr>
        <w:t>---/---</w:t>
      </w:r>
      <w:r w:rsidR="006132ED">
        <w:rPr>
          <w:rFonts w:ascii="GHEA Grapalat" w:hAnsi="GHEA Grapalat"/>
          <w:b/>
          <w:sz w:val="24"/>
          <w:szCs w:val="24"/>
        </w:rPr>
        <w:t>"</w:t>
      </w:r>
      <w:r w:rsidR="00DC619D">
        <w:rPr>
          <w:rStyle w:val="af6"/>
          <w:rFonts w:ascii="GHEA Grapalat" w:hAnsi="GHEA Grapalat"/>
          <w:b/>
          <w:sz w:val="24"/>
          <w:szCs w:val="24"/>
        </w:rPr>
        <w:footnoteReference w:customMarkFollows="1" w:id="19"/>
        <w:t>*</w:t>
      </w:r>
    </w:p>
    <w:p w14:paraId="072268D5" w14:textId="77777777" w:rsidR="00B2572B" w:rsidRPr="009044F1" w:rsidRDefault="00B2572B" w:rsidP="00B46D58">
      <w:pPr>
        <w:widowControl w:val="0"/>
        <w:spacing w:after="120"/>
        <w:ind w:firstLine="567"/>
        <w:jc w:val="center"/>
        <w:rPr>
          <w:rFonts w:ascii="GHEA Grapalat" w:hAnsi="GHEA Grapalat"/>
        </w:rPr>
      </w:pPr>
    </w:p>
    <w:p w14:paraId="4E1C61E9"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31E4F9C4" w14:textId="77777777" w:rsidR="00B2572B" w:rsidRPr="009044F1" w:rsidRDefault="00B2572B" w:rsidP="00B46D58">
      <w:pPr>
        <w:widowControl w:val="0"/>
        <w:spacing w:after="120"/>
        <w:ind w:firstLine="567"/>
        <w:jc w:val="center"/>
        <w:rPr>
          <w:rFonts w:ascii="GHEA Grapalat" w:hAnsi="GHEA Grapalat"/>
        </w:rPr>
      </w:pPr>
    </w:p>
    <w:p w14:paraId="384EB10A" w14:textId="77777777"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6132ED">
        <w:rPr>
          <w:rFonts w:ascii="GHEA Grapalat" w:hAnsi="GHEA Grapalat"/>
          <w:spacing w:val="-6"/>
        </w:rPr>
        <w:t>"</w:t>
      </w:r>
      <w:r w:rsidRPr="005744FC">
        <w:rPr>
          <w:rFonts w:ascii="GHEA Grapalat" w:hAnsi="GHEA Grapalat"/>
          <w:spacing w:val="-6"/>
        </w:rPr>
        <w:t>---</w:t>
      </w:r>
      <w:proofErr w:type="spellStart"/>
      <w:r w:rsidRPr="005744FC">
        <w:rPr>
          <w:rFonts w:ascii="GHEA Grapalat" w:hAnsi="GHEA Grapalat"/>
          <w:spacing w:val="-6"/>
        </w:rPr>
        <w:t>BMAPDzB</w:t>
      </w:r>
      <w:proofErr w:type="spellEnd"/>
      <w:r w:rsidRPr="005744FC">
        <w:rPr>
          <w:rFonts w:ascii="GHEA Grapalat" w:hAnsi="GHEA Grapalat"/>
          <w:spacing w:val="-6"/>
        </w:rPr>
        <w:t>---/---</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3DEAA87F"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6E4EDE22"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62ACC1ED"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18987971"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14:paraId="1FF22D31"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2C779D73" w14:textId="77777777"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03DFFD81"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14:paraId="430CDE3C" w14:textId="77777777"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5FB66941" w14:textId="77777777"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14:paraId="73F0CB0F" w14:textId="77777777"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77AB0697" w14:textId="77777777"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20"/>
              <w:t>**</w:t>
            </w:r>
          </w:p>
          <w:p w14:paraId="7728D0B4"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73DB8159"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46FE2C31"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14:paraId="13463C56"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28BC7F07" w14:textId="77777777"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6261FB4B" w14:textId="77777777"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63F25E96" w14:textId="77777777"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423815F" w14:textId="77777777"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41271465" w14:textId="77777777"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14:paraId="1C3EACC0"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08857A53"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03B275C8"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05D32E6"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2769911"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ADAF039" w14:textId="77777777" w:rsidR="0009191C" w:rsidRPr="005744FC" w:rsidRDefault="0009191C" w:rsidP="00B46D58">
            <w:pPr>
              <w:widowControl w:val="0"/>
              <w:jc w:val="center"/>
              <w:rPr>
                <w:rFonts w:ascii="GHEA Grapalat" w:hAnsi="GHEA Grapalat"/>
                <w:sz w:val="20"/>
                <w:szCs w:val="20"/>
              </w:rPr>
            </w:pPr>
          </w:p>
        </w:tc>
      </w:tr>
      <w:tr w:rsidR="0009191C" w:rsidRPr="005744FC" w14:paraId="4E917B8C"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2B7606C3"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69EE257A"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020B3D3"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19FA52E"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490B58B" w14:textId="77777777" w:rsidR="0009191C" w:rsidRPr="005744FC" w:rsidRDefault="0009191C" w:rsidP="00B46D58">
            <w:pPr>
              <w:widowControl w:val="0"/>
              <w:rPr>
                <w:rFonts w:ascii="GHEA Grapalat" w:hAnsi="GHEA Grapalat"/>
                <w:sz w:val="20"/>
                <w:szCs w:val="20"/>
              </w:rPr>
            </w:pPr>
          </w:p>
        </w:tc>
      </w:tr>
      <w:tr w:rsidR="0009191C" w:rsidRPr="005744FC" w14:paraId="406120D2"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3E3D92D6"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5B36E193"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6378A954"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704EF0F"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353C960" w14:textId="77777777" w:rsidR="0009191C" w:rsidRPr="005744FC" w:rsidRDefault="0009191C" w:rsidP="00B46D58">
            <w:pPr>
              <w:widowControl w:val="0"/>
              <w:jc w:val="center"/>
              <w:rPr>
                <w:rFonts w:ascii="GHEA Grapalat" w:hAnsi="GHEA Grapalat"/>
                <w:sz w:val="20"/>
                <w:szCs w:val="20"/>
              </w:rPr>
            </w:pPr>
          </w:p>
        </w:tc>
      </w:tr>
      <w:tr w:rsidR="0009191C" w:rsidRPr="005744FC" w14:paraId="5516E5BE"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6934F3ED"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2F7EC190"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CD46B75"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C2B3F8B"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231A1BE" w14:textId="77777777" w:rsidR="0009191C" w:rsidRPr="005744FC" w:rsidRDefault="0009191C" w:rsidP="00B46D58">
            <w:pPr>
              <w:widowControl w:val="0"/>
              <w:jc w:val="center"/>
              <w:rPr>
                <w:rFonts w:ascii="GHEA Grapalat" w:hAnsi="GHEA Grapalat"/>
                <w:sz w:val="20"/>
                <w:szCs w:val="20"/>
              </w:rPr>
            </w:pPr>
          </w:p>
        </w:tc>
      </w:tr>
      <w:tr w:rsidR="0009191C" w:rsidRPr="005744FC" w14:paraId="016D1215"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6A787D31"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2B67B278"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44366E20"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72B94DE"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DFB0148" w14:textId="77777777" w:rsidR="0009191C" w:rsidRPr="005744FC" w:rsidRDefault="0009191C" w:rsidP="00B46D58">
            <w:pPr>
              <w:widowControl w:val="0"/>
              <w:jc w:val="center"/>
              <w:rPr>
                <w:rFonts w:ascii="GHEA Grapalat" w:hAnsi="GHEA Grapalat"/>
                <w:sz w:val="20"/>
                <w:szCs w:val="20"/>
              </w:rPr>
            </w:pPr>
          </w:p>
        </w:tc>
      </w:tr>
    </w:tbl>
    <w:p w14:paraId="505B6AD2"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5E1DE729"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3C39F247" w14:textId="77777777" w:rsidR="00DC619D" w:rsidRPr="00D3436F" w:rsidRDefault="00DC619D" w:rsidP="00B46D58">
      <w:pPr>
        <w:widowControl w:val="0"/>
        <w:spacing w:after="160"/>
        <w:jc w:val="both"/>
        <w:rPr>
          <w:rFonts w:ascii="GHEA Grapalat" w:hAnsi="GHEA Grapalat"/>
          <w:lang w:val="es-ES"/>
        </w:rPr>
      </w:pPr>
    </w:p>
    <w:p w14:paraId="1610543A"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0B7C0506" w14:textId="77777777" w:rsidR="00B217BB" w:rsidRDefault="00B217BB" w:rsidP="00B46D58">
      <w:pPr>
        <w:rPr>
          <w:rFonts w:ascii="GHEA Grapalat" w:hAnsi="GHEA Grapalat"/>
          <w:b/>
        </w:rPr>
      </w:pPr>
      <w:r>
        <w:rPr>
          <w:rFonts w:ascii="GHEA Grapalat" w:hAnsi="GHEA Grapalat"/>
          <w:b/>
        </w:rPr>
        <w:br w:type="page"/>
      </w:r>
    </w:p>
    <w:p w14:paraId="2FD96364" w14:textId="77777777" w:rsidR="00B2572B" w:rsidRPr="00E16E74" w:rsidRDefault="00B2572B" w:rsidP="00B46D58">
      <w:pPr>
        <w:widowControl w:val="0"/>
        <w:spacing w:after="160"/>
        <w:ind w:firstLine="567"/>
        <w:jc w:val="right"/>
        <w:rPr>
          <w:rFonts w:ascii="GHEA Grapalat" w:hAnsi="GHEA Grapalat" w:cs="Arial"/>
          <w:b/>
          <w:strike/>
        </w:rPr>
      </w:pPr>
      <w:r w:rsidRPr="00E16E74">
        <w:rPr>
          <w:rFonts w:ascii="GHEA Grapalat" w:hAnsi="GHEA Grapalat"/>
          <w:b/>
          <w:strike/>
        </w:rPr>
        <w:lastRenderedPageBreak/>
        <w:t xml:space="preserve">Приложение № </w:t>
      </w:r>
      <w:r w:rsidR="001F7821" w:rsidRPr="00E16E74">
        <w:rPr>
          <w:rFonts w:ascii="GHEA Grapalat" w:hAnsi="GHEA Grapalat"/>
          <w:b/>
          <w:strike/>
        </w:rPr>
        <w:t>3</w:t>
      </w:r>
    </w:p>
    <w:p w14:paraId="41C6AD3F" w14:textId="77777777" w:rsidR="00B2572B" w:rsidRPr="00E16E74" w:rsidRDefault="00B2572B" w:rsidP="00B46D58">
      <w:pPr>
        <w:pStyle w:val="31"/>
        <w:widowControl w:val="0"/>
        <w:spacing w:after="160" w:line="240" w:lineRule="auto"/>
        <w:jc w:val="right"/>
        <w:rPr>
          <w:rFonts w:ascii="GHEA Grapalat" w:hAnsi="GHEA Grapalat" w:cs="Arial"/>
          <w:b/>
          <w:strike/>
          <w:sz w:val="24"/>
          <w:szCs w:val="24"/>
        </w:rPr>
      </w:pPr>
      <w:r w:rsidRPr="00E16E74">
        <w:rPr>
          <w:rFonts w:ascii="GHEA Grapalat" w:hAnsi="GHEA Grapalat"/>
          <w:b/>
          <w:strike/>
          <w:sz w:val="24"/>
          <w:szCs w:val="24"/>
        </w:rPr>
        <w:t>к Приглашению на открытый конкурс</w:t>
      </w:r>
      <w:r w:rsidR="00EC165E" w:rsidRPr="00E16E74">
        <w:rPr>
          <w:rFonts w:ascii="GHEA Grapalat" w:hAnsi="GHEA Grapalat" w:cs="Arial"/>
          <w:b/>
          <w:strike/>
          <w:sz w:val="24"/>
          <w:szCs w:val="24"/>
        </w:rPr>
        <w:br/>
      </w:r>
      <w:r w:rsidRPr="00E16E74">
        <w:rPr>
          <w:rFonts w:ascii="GHEA Grapalat" w:hAnsi="GHEA Grapalat"/>
          <w:b/>
          <w:strike/>
          <w:sz w:val="24"/>
          <w:szCs w:val="24"/>
        </w:rPr>
        <w:t xml:space="preserve">под кодом </w:t>
      </w:r>
      <w:r w:rsidR="006132ED" w:rsidRPr="00E16E74">
        <w:rPr>
          <w:rFonts w:ascii="GHEA Grapalat" w:hAnsi="GHEA Grapalat"/>
          <w:b/>
          <w:strike/>
          <w:sz w:val="24"/>
          <w:szCs w:val="24"/>
        </w:rPr>
        <w:t>"</w:t>
      </w:r>
      <w:r w:rsidRPr="00E16E74">
        <w:rPr>
          <w:rFonts w:ascii="GHEA Grapalat" w:hAnsi="GHEA Grapalat"/>
          <w:b/>
          <w:strike/>
          <w:sz w:val="24"/>
          <w:szCs w:val="24"/>
        </w:rPr>
        <w:t>---</w:t>
      </w:r>
      <w:proofErr w:type="spellStart"/>
      <w:r w:rsidRPr="00E16E74">
        <w:rPr>
          <w:rFonts w:ascii="GHEA Grapalat" w:hAnsi="GHEA Grapalat"/>
          <w:b/>
          <w:strike/>
          <w:sz w:val="24"/>
          <w:szCs w:val="24"/>
        </w:rPr>
        <w:t>BMAPDzB</w:t>
      </w:r>
      <w:proofErr w:type="spellEnd"/>
      <w:r w:rsidRPr="00E16E74">
        <w:rPr>
          <w:rFonts w:ascii="GHEA Grapalat" w:hAnsi="GHEA Grapalat"/>
          <w:b/>
          <w:strike/>
          <w:sz w:val="24"/>
          <w:szCs w:val="24"/>
        </w:rPr>
        <w:t>---/---</w:t>
      </w:r>
      <w:r w:rsidR="006132ED" w:rsidRPr="00E16E74">
        <w:rPr>
          <w:rFonts w:ascii="GHEA Grapalat" w:hAnsi="GHEA Grapalat"/>
          <w:b/>
          <w:strike/>
          <w:sz w:val="24"/>
          <w:szCs w:val="24"/>
        </w:rPr>
        <w:t>"</w:t>
      </w:r>
      <w:r w:rsidR="009924E6" w:rsidRPr="00E16E74">
        <w:rPr>
          <w:rStyle w:val="af6"/>
          <w:rFonts w:ascii="GHEA Grapalat" w:hAnsi="GHEA Grapalat"/>
          <w:b/>
          <w:strike/>
          <w:sz w:val="24"/>
          <w:szCs w:val="24"/>
        </w:rPr>
        <w:footnoteReference w:customMarkFollows="1" w:id="21"/>
        <w:t>*</w:t>
      </w:r>
    </w:p>
    <w:p w14:paraId="7DF13362" w14:textId="77777777" w:rsidR="00742F7B" w:rsidRPr="00E16E74" w:rsidRDefault="00742F7B" w:rsidP="00742F7B">
      <w:pPr>
        <w:pStyle w:val="31"/>
        <w:widowControl w:val="0"/>
        <w:spacing w:after="160" w:line="240" w:lineRule="auto"/>
        <w:jc w:val="center"/>
        <w:rPr>
          <w:rFonts w:ascii="GHEA Grapalat" w:hAnsi="GHEA Grapalat"/>
          <w:strike/>
          <w:sz w:val="24"/>
          <w:szCs w:val="24"/>
        </w:rPr>
      </w:pPr>
      <w:r w:rsidRPr="00E16E74">
        <w:rPr>
          <w:rFonts w:ascii="GHEA Grapalat" w:hAnsi="GHEA Grapalat"/>
          <w:strike/>
          <w:sz w:val="24"/>
          <w:szCs w:val="24"/>
        </w:rPr>
        <w:t xml:space="preserve"> </w:t>
      </w:r>
    </w:p>
    <w:p w14:paraId="294D2D37" w14:textId="77777777" w:rsidR="00B2572B" w:rsidRPr="00E16E74" w:rsidRDefault="00742F7B" w:rsidP="00742F7B">
      <w:pPr>
        <w:pStyle w:val="31"/>
        <w:widowControl w:val="0"/>
        <w:spacing w:after="160" w:line="240" w:lineRule="auto"/>
        <w:jc w:val="center"/>
        <w:rPr>
          <w:rFonts w:ascii="GHEA Grapalat" w:hAnsi="GHEA Grapalat"/>
          <w:strike/>
          <w:sz w:val="24"/>
          <w:szCs w:val="24"/>
          <w:lang w:val="hy-AM"/>
        </w:rPr>
      </w:pPr>
      <w:r w:rsidRPr="00E16E74">
        <w:rPr>
          <w:rFonts w:ascii="GHEA Grapalat" w:hAnsi="GHEA Grapalat"/>
          <w:strike/>
          <w:sz w:val="24"/>
          <w:szCs w:val="24"/>
        </w:rPr>
        <w:t>ГАРАНТИЯ</w:t>
      </w:r>
      <w:r w:rsidR="00AA2488" w:rsidRPr="00E16E74">
        <w:rPr>
          <w:rFonts w:ascii="GHEA Grapalat" w:hAnsi="GHEA Grapalat"/>
          <w:strike/>
          <w:sz w:val="24"/>
          <w:szCs w:val="24"/>
        </w:rPr>
        <w:t xml:space="preserve"> </w:t>
      </w:r>
      <w:r w:rsidR="00AA2488" w:rsidRPr="00E16E74">
        <w:rPr>
          <w:rFonts w:ascii="GHEA Grapalat" w:hAnsi="GHEA Grapalat"/>
          <w:strike/>
          <w:sz w:val="24"/>
          <w:szCs w:val="24"/>
          <w:lang w:val="en-US"/>
        </w:rPr>
        <w:t>N</w:t>
      </w:r>
      <w:r w:rsidR="00AA2488" w:rsidRPr="00E16E74">
        <w:rPr>
          <w:rFonts w:ascii="GHEA Grapalat" w:hAnsi="GHEA Grapalat"/>
          <w:strike/>
          <w:sz w:val="24"/>
          <w:szCs w:val="24"/>
          <w:lang w:val="hy-AM"/>
        </w:rPr>
        <w:t>________</w:t>
      </w:r>
    </w:p>
    <w:p w14:paraId="10CC5F24" w14:textId="77777777" w:rsidR="000E5A91" w:rsidRPr="00E16E74" w:rsidRDefault="000E5A91" w:rsidP="000E5A91">
      <w:pPr>
        <w:widowControl w:val="0"/>
        <w:spacing w:after="160"/>
        <w:ind w:left="567" w:right="565"/>
        <w:jc w:val="center"/>
        <w:rPr>
          <w:rFonts w:ascii="GHEA Grapalat" w:hAnsi="GHEA Grapalat"/>
          <w:b/>
          <w:strike/>
        </w:rPr>
      </w:pPr>
    </w:p>
    <w:p w14:paraId="0B6A987C" w14:textId="77777777" w:rsidR="00BF7253" w:rsidRPr="00E16E74" w:rsidRDefault="00BF7253" w:rsidP="00BF7253">
      <w:pPr>
        <w:pStyle w:val="af4"/>
        <w:shd w:val="clear" w:color="auto" w:fill="FFFFFF"/>
        <w:spacing w:before="0" w:beforeAutospacing="0" w:after="0" w:afterAutospacing="0" w:line="276" w:lineRule="auto"/>
        <w:ind w:firstLine="567"/>
        <w:contextualSpacing/>
        <w:jc w:val="both"/>
        <w:rPr>
          <w:rFonts w:ascii="GHEA Grapalat" w:eastAsiaTheme="minorHAnsi" w:hAnsi="GHEA Grapalat" w:cstheme="minorBidi"/>
          <w:strike/>
          <w:sz w:val="18"/>
          <w:szCs w:val="18"/>
        </w:rPr>
      </w:pPr>
      <w:r w:rsidRPr="00E16E74">
        <w:rPr>
          <w:rFonts w:ascii="GHEA Grapalat" w:eastAsiaTheme="minorHAnsi" w:hAnsi="GHEA Grapalat" w:cstheme="minorBidi"/>
          <w:strike/>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w:t>
      </w:r>
      <w:proofErr w:type="gramStart"/>
      <w:r w:rsidRPr="00E16E74">
        <w:rPr>
          <w:rFonts w:ascii="GHEA Grapalat" w:eastAsiaTheme="minorHAnsi" w:hAnsi="GHEA Grapalat" w:cstheme="minorBidi"/>
          <w:strike/>
        </w:rPr>
        <w:t xml:space="preserve">кодом  </w:t>
      </w:r>
      <w:r w:rsidRPr="00E16E74">
        <w:rPr>
          <w:rFonts w:ascii="GHEA Grapalat" w:eastAsiaTheme="minorHAnsi" w:hAnsi="GHEA Grapalat" w:cstheme="minorBidi"/>
          <w:strike/>
          <w:sz w:val="18"/>
          <w:szCs w:val="18"/>
        </w:rPr>
        <w:t>_</w:t>
      </w:r>
      <w:proofErr w:type="gramEnd"/>
      <w:r w:rsidRPr="00E16E74">
        <w:rPr>
          <w:rFonts w:ascii="GHEA Grapalat" w:eastAsiaTheme="minorHAnsi" w:hAnsi="GHEA Grapalat" w:cstheme="minorBidi"/>
          <w:strike/>
          <w:sz w:val="18"/>
          <w:szCs w:val="18"/>
        </w:rPr>
        <w:t>_____________________</w:t>
      </w:r>
      <w:r w:rsidRPr="00E16E74">
        <w:rPr>
          <w:rFonts w:ascii="GHEA Grapalat" w:eastAsiaTheme="minorHAnsi" w:hAnsi="GHEA Grapalat" w:cstheme="minorBidi"/>
          <w:bCs/>
          <w:strike/>
        </w:rPr>
        <w:t xml:space="preserve"> организованной</w:t>
      </w:r>
    </w:p>
    <w:p w14:paraId="13688D90" w14:textId="77777777" w:rsidR="00BF7253" w:rsidRPr="00E16E74" w:rsidRDefault="00BF7253" w:rsidP="00BF7253">
      <w:pPr>
        <w:pStyle w:val="af4"/>
        <w:shd w:val="clear" w:color="auto" w:fill="FFFFFF"/>
        <w:spacing w:before="0" w:beforeAutospacing="0" w:after="0" w:afterAutospacing="0" w:line="276" w:lineRule="auto"/>
        <w:contextualSpacing/>
        <w:jc w:val="both"/>
        <w:rPr>
          <w:rFonts w:ascii="GHEA Grapalat" w:eastAsiaTheme="minorHAnsi" w:hAnsi="GHEA Grapalat" w:cstheme="minorBidi"/>
          <w:strike/>
        </w:rPr>
      </w:pPr>
      <w:r w:rsidRPr="00E16E74">
        <w:rPr>
          <w:rFonts w:ascii="GHEA Grapalat" w:eastAsiaTheme="minorHAnsi" w:hAnsi="GHEA Grapalat" w:cstheme="minorBidi"/>
          <w:strike/>
          <w:sz w:val="18"/>
          <w:szCs w:val="18"/>
        </w:rPr>
        <w:t xml:space="preserve">                                                                                             </w:t>
      </w:r>
      <w:r w:rsidRPr="00E16E74">
        <w:rPr>
          <w:rFonts w:ascii="GHEA Grapalat" w:eastAsiaTheme="minorHAnsi" w:hAnsi="GHEA Grapalat" w:cstheme="minorBidi"/>
          <w:strike/>
          <w:sz w:val="16"/>
          <w:szCs w:val="16"/>
        </w:rPr>
        <w:t xml:space="preserve"> код процедуры</w:t>
      </w:r>
      <w:r w:rsidRPr="00E16E74">
        <w:rPr>
          <w:rFonts w:ascii="GHEA Grapalat" w:eastAsiaTheme="minorHAnsi" w:hAnsi="GHEA Grapalat" w:cstheme="minorBidi"/>
          <w:strike/>
          <w:sz w:val="18"/>
          <w:szCs w:val="18"/>
        </w:rPr>
        <w:t xml:space="preserve">                                           </w:t>
      </w:r>
    </w:p>
    <w:p w14:paraId="2D0B8FDA" w14:textId="77777777" w:rsidR="00BF7253" w:rsidRPr="00E16E74" w:rsidRDefault="00BF7253" w:rsidP="00BF7253">
      <w:pPr>
        <w:pStyle w:val="af4"/>
        <w:shd w:val="clear" w:color="auto" w:fill="FFFFFF"/>
        <w:spacing w:before="0" w:beforeAutospacing="0" w:after="0" w:afterAutospacing="0"/>
        <w:contextualSpacing/>
        <w:rPr>
          <w:rFonts w:ascii="GHEA Grapalat" w:eastAsiaTheme="minorHAnsi" w:hAnsi="GHEA Grapalat" w:cstheme="minorBidi"/>
          <w:strike/>
          <w:sz w:val="18"/>
          <w:szCs w:val="18"/>
        </w:rPr>
      </w:pPr>
      <w:r w:rsidRPr="00E16E74">
        <w:rPr>
          <w:rFonts w:ascii="GHEA Grapalat" w:eastAsiaTheme="minorHAnsi" w:hAnsi="GHEA Grapalat" w:cstheme="minorBidi"/>
          <w:strike/>
          <w:sz w:val="18"/>
          <w:szCs w:val="18"/>
        </w:rPr>
        <w:t>____________________________</w:t>
      </w:r>
      <w:r w:rsidRPr="00E16E74">
        <w:rPr>
          <w:rFonts w:ascii="GHEA Grapalat" w:eastAsiaTheme="minorHAnsi" w:hAnsi="GHEA Grapalat" w:cstheme="minorBidi"/>
          <w:strike/>
          <w:lang w:val="hy-AM"/>
        </w:rPr>
        <w:t>(далее-бенефициар)</w:t>
      </w:r>
      <w:r w:rsidRPr="00E16E74">
        <w:rPr>
          <w:rFonts w:ascii="GHEA Grapalat" w:eastAsiaTheme="minorHAnsi" w:hAnsi="GHEA Grapalat" w:cstheme="minorBidi"/>
          <w:strike/>
        </w:rPr>
        <w:t xml:space="preserve">, </w:t>
      </w:r>
      <w:r w:rsidR="009F7BD5" w:rsidRPr="00E16E74">
        <w:rPr>
          <w:rFonts w:ascii="GHEA Grapalat" w:eastAsiaTheme="minorHAnsi" w:hAnsi="GHEA Grapalat" w:cstheme="minorBidi"/>
          <w:strike/>
        </w:rPr>
        <w:t>вытекаю</w:t>
      </w:r>
      <w:r w:rsidRPr="00E16E74">
        <w:rPr>
          <w:rFonts w:ascii="GHEA Grapalat" w:eastAsiaTheme="minorHAnsi" w:hAnsi="GHEA Grapalat" w:cstheme="minorBidi"/>
          <w:strike/>
        </w:rPr>
        <w:t xml:space="preserve">щих из </w:t>
      </w:r>
      <w:r w:rsidRPr="00E16E74">
        <w:rPr>
          <w:rFonts w:ascii="GHEA Grapalat" w:hAnsi="GHEA Grapalat"/>
          <w:strike/>
        </w:rPr>
        <w:t xml:space="preserve">участия ____________   </w:t>
      </w:r>
    </w:p>
    <w:p w14:paraId="2F9A5D10" w14:textId="77777777" w:rsidR="00BF7253" w:rsidRPr="00E16E74" w:rsidRDefault="00BF7253" w:rsidP="00BF7253">
      <w:pPr>
        <w:pStyle w:val="af4"/>
        <w:shd w:val="clear" w:color="auto" w:fill="FFFFFF"/>
        <w:spacing w:before="0" w:beforeAutospacing="0" w:after="0" w:afterAutospacing="0"/>
        <w:contextualSpacing/>
        <w:rPr>
          <w:rFonts w:ascii="GHEA Grapalat" w:eastAsiaTheme="minorHAnsi" w:hAnsi="GHEA Grapalat" w:cstheme="minorBidi"/>
          <w:strike/>
          <w:sz w:val="18"/>
          <w:szCs w:val="18"/>
        </w:rPr>
      </w:pPr>
      <w:r w:rsidRPr="00E16E74">
        <w:rPr>
          <w:rFonts w:ascii="GHEA Grapalat" w:eastAsiaTheme="minorHAnsi" w:hAnsi="GHEA Grapalat" w:cstheme="minorBidi"/>
          <w:strike/>
          <w:sz w:val="18"/>
          <w:szCs w:val="18"/>
        </w:rPr>
        <w:t>наименование заказчика</w:t>
      </w:r>
      <w:r w:rsidRPr="00E16E74">
        <w:rPr>
          <w:rStyle w:val="af5"/>
          <w:rFonts w:ascii="GHEA Grapalat" w:hAnsi="GHEA Grapalat"/>
          <w:strike/>
          <w:sz w:val="16"/>
          <w:szCs w:val="16"/>
        </w:rPr>
        <w:t xml:space="preserve">                                                                                                       </w:t>
      </w:r>
      <w:r w:rsidRPr="00E16E74">
        <w:rPr>
          <w:rStyle w:val="af5"/>
          <w:rFonts w:ascii="GHEA Grapalat" w:hAnsi="GHEA Grapalat"/>
          <w:b w:val="0"/>
          <w:strike/>
          <w:sz w:val="16"/>
          <w:szCs w:val="16"/>
        </w:rPr>
        <w:t>наименование участника</w:t>
      </w:r>
    </w:p>
    <w:p w14:paraId="4FF0F17F" w14:textId="77777777" w:rsidR="00BF7253" w:rsidRPr="00E16E74" w:rsidRDefault="00BF7253" w:rsidP="00BF7253">
      <w:pPr>
        <w:pStyle w:val="af4"/>
        <w:shd w:val="clear" w:color="auto" w:fill="FFFFFF"/>
        <w:spacing w:before="0" w:beforeAutospacing="0" w:after="0" w:afterAutospacing="0"/>
        <w:jc w:val="both"/>
        <w:rPr>
          <w:rFonts w:ascii="GHEA Grapalat" w:eastAsiaTheme="minorHAnsi" w:hAnsi="GHEA Grapalat" w:cstheme="minorBidi"/>
          <w:strike/>
        </w:rPr>
      </w:pPr>
      <w:r w:rsidRPr="00E16E74">
        <w:rPr>
          <w:rFonts w:ascii="GHEA Grapalat" w:eastAsiaTheme="minorHAnsi" w:hAnsi="GHEA Grapalat" w:cstheme="minorBidi"/>
          <w:strike/>
          <w:lang w:val="hy-AM"/>
        </w:rPr>
        <w:t xml:space="preserve"> (далее-</w:t>
      </w:r>
      <w:r w:rsidRPr="00E16E74">
        <w:rPr>
          <w:rFonts w:ascii="GHEA Grapalat" w:eastAsiaTheme="minorHAnsi" w:hAnsi="GHEA Grapalat" w:cstheme="minorBidi"/>
          <w:strike/>
        </w:rPr>
        <w:t>п</w:t>
      </w:r>
      <w:r w:rsidRPr="00E16E74">
        <w:rPr>
          <w:rFonts w:ascii="GHEA Grapalat" w:eastAsiaTheme="minorHAnsi" w:hAnsi="GHEA Grapalat" w:cstheme="minorBidi"/>
          <w:strike/>
          <w:lang w:val="hy-AM"/>
        </w:rPr>
        <w:t>ринципал)</w:t>
      </w:r>
      <w:r w:rsidRPr="00E16E74">
        <w:rPr>
          <w:rFonts w:ascii="GHEA Grapalat" w:eastAsiaTheme="minorHAnsi" w:hAnsi="GHEA Grapalat" w:cstheme="minorBidi"/>
          <w:strike/>
        </w:rPr>
        <w:t xml:space="preserve"> в данной процедуре закупок.</w:t>
      </w:r>
    </w:p>
    <w:p w14:paraId="696D884D" w14:textId="77777777" w:rsidR="00BF7253" w:rsidRPr="00E16E74" w:rsidRDefault="00BF7253" w:rsidP="00BF7253">
      <w:pPr>
        <w:pStyle w:val="af4"/>
        <w:shd w:val="clear" w:color="auto" w:fill="FFFFFF"/>
        <w:spacing w:before="0" w:beforeAutospacing="0" w:after="0" w:afterAutospacing="0"/>
        <w:jc w:val="both"/>
        <w:rPr>
          <w:rFonts w:ascii="GHEA Grapalat" w:eastAsiaTheme="minorHAnsi" w:hAnsi="GHEA Grapalat" w:cstheme="minorBidi"/>
          <w:strike/>
        </w:rPr>
      </w:pPr>
      <w:r w:rsidRPr="00E16E74">
        <w:rPr>
          <w:rFonts w:ascii="GHEA Grapalat" w:eastAsiaTheme="minorHAnsi" w:hAnsi="GHEA Grapalat" w:cstheme="minorBidi"/>
          <w:strike/>
        </w:rPr>
        <w:t xml:space="preserve">    </w:t>
      </w:r>
    </w:p>
    <w:p w14:paraId="2A12D2C8" w14:textId="77777777" w:rsidR="00BF7253" w:rsidRPr="00E16E74" w:rsidRDefault="00BF7253" w:rsidP="00BF7253">
      <w:pPr>
        <w:pStyle w:val="af4"/>
        <w:shd w:val="clear" w:color="auto" w:fill="FFFFFF"/>
        <w:spacing w:before="0" w:beforeAutospacing="0" w:after="0" w:afterAutospacing="0"/>
        <w:ind w:firstLine="708"/>
        <w:jc w:val="both"/>
        <w:rPr>
          <w:rFonts w:ascii="GHEA Grapalat" w:eastAsiaTheme="minorHAnsi" w:hAnsi="GHEA Grapalat" w:cstheme="minorBidi"/>
          <w:strike/>
          <w:lang w:val="hy-AM"/>
        </w:rPr>
      </w:pPr>
      <w:r w:rsidRPr="00E16E74">
        <w:rPr>
          <w:rFonts w:ascii="GHEA Grapalat" w:eastAsiaTheme="minorHAnsi" w:hAnsi="GHEA Grapalat" w:cstheme="minorBidi"/>
          <w:strike/>
        </w:rPr>
        <w:t xml:space="preserve">2.  По гарантии </w:t>
      </w:r>
      <w:r w:rsidRPr="00E16E74">
        <w:rPr>
          <w:rFonts w:ascii="GHEA Grapalat" w:eastAsiaTheme="minorHAnsi" w:hAnsi="GHEA Grapalat" w:cstheme="minorBidi"/>
          <w:strike/>
          <w:lang w:val="hy-AM"/>
        </w:rPr>
        <w:t xml:space="preserve">------------------------------------------------------------------------- </w:t>
      </w:r>
    </w:p>
    <w:p w14:paraId="2F2D1035" w14:textId="77777777" w:rsidR="00BF7253" w:rsidRPr="00E16E74" w:rsidRDefault="00BF7253" w:rsidP="00BF7253">
      <w:pPr>
        <w:pStyle w:val="af4"/>
        <w:shd w:val="clear" w:color="auto" w:fill="FFFFFF"/>
        <w:spacing w:before="0" w:beforeAutospacing="0" w:after="0" w:afterAutospacing="0"/>
        <w:jc w:val="both"/>
        <w:rPr>
          <w:rFonts w:ascii="GHEA Grapalat" w:eastAsiaTheme="minorHAnsi" w:hAnsi="GHEA Grapalat" w:cstheme="minorBidi"/>
          <w:strike/>
          <w:sz w:val="18"/>
          <w:szCs w:val="18"/>
        </w:rPr>
      </w:pPr>
      <w:r w:rsidRPr="00E16E74">
        <w:rPr>
          <w:rFonts w:ascii="GHEA Grapalat" w:eastAsiaTheme="minorHAnsi" w:hAnsi="GHEA Grapalat" w:cstheme="minorBidi"/>
          <w:strike/>
          <w:sz w:val="18"/>
          <w:szCs w:val="18"/>
        </w:rPr>
        <w:t xml:space="preserve">                                                                  наименование </w:t>
      </w:r>
      <w:proofErr w:type="gramStart"/>
      <w:r w:rsidRPr="00E16E74">
        <w:rPr>
          <w:rFonts w:ascii="GHEA Grapalat" w:eastAsiaTheme="minorHAnsi" w:hAnsi="GHEA Grapalat" w:cstheme="minorBidi"/>
          <w:strike/>
          <w:sz w:val="18"/>
          <w:szCs w:val="18"/>
        </w:rPr>
        <w:t>банка</w:t>
      </w:r>
      <w:proofErr w:type="gramEnd"/>
      <w:r w:rsidRPr="00E16E74">
        <w:rPr>
          <w:rFonts w:ascii="GHEA Grapalat" w:eastAsiaTheme="minorHAnsi" w:hAnsi="GHEA Grapalat" w:cstheme="minorBidi"/>
          <w:strike/>
          <w:sz w:val="18"/>
          <w:szCs w:val="18"/>
        </w:rPr>
        <w:t xml:space="preserve"> выдающего гарантию</w:t>
      </w:r>
    </w:p>
    <w:p w14:paraId="6ED39B04" w14:textId="77777777" w:rsidR="00BF7253" w:rsidRPr="00E16E74" w:rsidRDefault="00BF7253" w:rsidP="00BF7253">
      <w:pPr>
        <w:pStyle w:val="af4"/>
        <w:shd w:val="clear" w:color="auto" w:fill="FFFFFF"/>
        <w:spacing w:before="0" w:beforeAutospacing="0" w:after="0" w:afterAutospacing="0"/>
        <w:jc w:val="both"/>
        <w:rPr>
          <w:rFonts w:ascii="GHEA Grapalat" w:eastAsiaTheme="minorHAnsi" w:hAnsi="GHEA Grapalat" w:cstheme="minorBidi"/>
          <w:strike/>
        </w:rPr>
      </w:pPr>
      <w:r w:rsidRPr="00E16E74">
        <w:rPr>
          <w:rFonts w:ascii="GHEA Grapalat" w:eastAsiaTheme="minorHAnsi" w:hAnsi="GHEA Grapalat" w:cstheme="minorBidi"/>
          <w:strike/>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46EED985" w14:textId="77777777" w:rsidR="00BF7253" w:rsidRPr="00E16E74" w:rsidRDefault="00BF7253" w:rsidP="00BF7253">
      <w:pPr>
        <w:pStyle w:val="af4"/>
        <w:shd w:val="clear" w:color="auto" w:fill="FFFFFF"/>
        <w:spacing w:before="0" w:beforeAutospacing="0" w:after="0" w:afterAutospacing="0"/>
        <w:jc w:val="both"/>
        <w:rPr>
          <w:rFonts w:ascii="GHEA Grapalat" w:eastAsiaTheme="minorHAnsi" w:hAnsi="GHEA Grapalat" w:cstheme="minorBidi"/>
          <w:strike/>
          <w:sz w:val="18"/>
          <w:szCs w:val="18"/>
        </w:rPr>
      </w:pPr>
      <w:r w:rsidRPr="00E16E74">
        <w:rPr>
          <w:rFonts w:ascii="GHEA Grapalat" w:eastAsiaTheme="minorHAnsi" w:hAnsi="GHEA Grapalat" w:cstheme="minorBidi"/>
          <w:strike/>
        </w:rPr>
        <w:t xml:space="preserve">                                                               </w:t>
      </w:r>
      <w:r w:rsidRPr="00E16E74">
        <w:rPr>
          <w:rFonts w:ascii="GHEA Grapalat" w:eastAsiaTheme="minorHAnsi" w:hAnsi="GHEA Grapalat" w:cstheme="minorBidi"/>
          <w:strike/>
          <w:sz w:val="18"/>
          <w:szCs w:val="18"/>
        </w:rPr>
        <w:t xml:space="preserve">сумма в цифрах и прописью         </w:t>
      </w:r>
    </w:p>
    <w:p w14:paraId="541BA0E7" w14:textId="77777777" w:rsidR="00BF7253" w:rsidRPr="00E16E74" w:rsidRDefault="00BF7253" w:rsidP="00BF7253">
      <w:pPr>
        <w:pStyle w:val="af4"/>
        <w:shd w:val="clear" w:color="auto" w:fill="FFFFFF"/>
        <w:spacing w:before="0" w:beforeAutospacing="0" w:after="0" w:afterAutospacing="0"/>
        <w:jc w:val="both"/>
        <w:rPr>
          <w:rFonts w:ascii="GHEA Grapalat" w:eastAsiaTheme="minorHAnsi" w:hAnsi="GHEA Grapalat" w:cstheme="minorBidi"/>
          <w:strike/>
        </w:rPr>
      </w:pPr>
      <w:proofErr w:type="gramStart"/>
      <w:r w:rsidRPr="00E16E74">
        <w:rPr>
          <w:rFonts w:ascii="GHEA Grapalat" w:eastAsiaTheme="minorHAnsi" w:hAnsi="GHEA Grapalat" w:cstheme="minorBidi"/>
          <w:strike/>
        </w:rPr>
        <w:t>гарантии)  в</w:t>
      </w:r>
      <w:proofErr w:type="gramEnd"/>
      <w:r w:rsidRPr="00E16E74">
        <w:rPr>
          <w:rFonts w:ascii="GHEA Grapalat" w:eastAsiaTheme="minorHAnsi" w:hAnsi="GHEA Grapalat" w:cstheme="minorBidi"/>
          <w:strike/>
        </w:rPr>
        <w:t xml:space="preserve"> течение </w:t>
      </w:r>
      <w:r w:rsidR="00045968" w:rsidRPr="00E16E74">
        <w:rPr>
          <w:rFonts w:ascii="GHEA Grapalat" w:eastAsiaTheme="minorHAnsi" w:hAnsi="GHEA Grapalat" w:cstheme="minorBidi"/>
          <w:strike/>
        </w:rPr>
        <w:t>пяти</w:t>
      </w:r>
      <w:r w:rsidRPr="00E16E74">
        <w:rPr>
          <w:rFonts w:ascii="GHEA Grapalat" w:eastAsiaTheme="minorHAnsi" w:hAnsi="GHEA Grapalat" w:cstheme="minorBidi"/>
          <w:strike/>
        </w:rPr>
        <w:t xml:space="preserve"> рабочих дней после получения требования. </w:t>
      </w:r>
    </w:p>
    <w:p w14:paraId="42F892BD" w14:textId="77777777" w:rsidR="00BF7253" w:rsidRPr="00E16E74" w:rsidRDefault="00BF7253" w:rsidP="00BF7253">
      <w:pPr>
        <w:pStyle w:val="af4"/>
        <w:shd w:val="clear" w:color="auto" w:fill="FFFFFF"/>
        <w:spacing w:before="0" w:beforeAutospacing="0" w:after="0" w:afterAutospacing="0"/>
        <w:jc w:val="both"/>
        <w:rPr>
          <w:rFonts w:ascii="GHEA Grapalat" w:eastAsiaTheme="minorHAnsi" w:hAnsi="GHEA Grapalat" w:cstheme="minorBidi"/>
          <w:strike/>
        </w:rPr>
      </w:pPr>
      <w:r w:rsidRPr="00E16E74">
        <w:rPr>
          <w:rFonts w:ascii="GHEA Grapalat" w:eastAsiaTheme="minorHAnsi" w:hAnsi="GHEA Grapalat" w:cstheme="minorBidi"/>
          <w:strike/>
        </w:rPr>
        <w:t>Выплата производится посредством перечисления на расчетный    счет____________________ бенефициара.</w:t>
      </w:r>
    </w:p>
    <w:p w14:paraId="552227D0" w14:textId="77777777" w:rsidR="00BF7253" w:rsidRPr="00E16E74" w:rsidRDefault="00BF7253" w:rsidP="00BF7253">
      <w:pPr>
        <w:pStyle w:val="af4"/>
        <w:shd w:val="clear" w:color="auto" w:fill="FFFFFF"/>
        <w:spacing w:before="0" w:beforeAutospacing="0" w:after="0" w:afterAutospacing="0"/>
        <w:jc w:val="both"/>
        <w:rPr>
          <w:rFonts w:ascii="GHEA Grapalat" w:eastAsiaTheme="minorHAnsi" w:hAnsi="GHEA Grapalat" w:cstheme="minorBidi"/>
          <w:strike/>
          <w:sz w:val="18"/>
          <w:szCs w:val="18"/>
        </w:rPr>
      </w:pPr>
      <w:r w:rsidRPr="00E16E74">
        <w:rPr>
          <w:rFonts w:ascii="GHEA Grapalat" w:eastAsiaTheme="minorHAnsi" w:hAnsi="GHEA Grapalat" w:cstheme="minorBidi"/>
          <w:strike/>
        </w:rPr>
        <w:t xml:space="preserve">                 </w:t>
      </w:r>
      <w:r w:rsidRPr="00E16E74">
        <w:rPr>
          <w:rFonts w:ascii="GHEA Grapalat" w:eastAsiaTheme="minorHAnsi" w:hAnsi="GHEA Grapalat" w:cstheme="minorBidi"/>
          <w:strike/>
          <w:sz w:val="18"/>
          <w:szCs w:val="18"/>
        </w:rPr>
        <w:t>расчетный счет</w:t>
      </w:r>
    </w:p>
    <w:p w14:paraId="1A5E3786" w14:textId="77777777" w:rsidR="00BF7253" w:rsidRPr="00E16E74" w:rsidRDefault="00BF7253" w:rsidP="00BF7253">
      <w:pPr>
        <w:pStyle w:val="af4"/>
        <w:shd w:val="clear" w:color="auto" w:fill="FFFFFF"/>
        <w:spacing w:before="0" w:beforeAutospacing="0" w:after="0" w:afterAutospacing="0"/>
        <w:jc w:val="both"/>
        <w:rPr>
          <w:rFonts w:ascii="GHEA Grapalat" w:eastAsiaTheme="minorHAnsi" w:hAnsi="GHEA Grapalat" w:cstheme="minorBidi"/>
          <w:strike/>
        </w:rPr>
      </w:pPr>
    </w:p>
    <w:p w14:paraId="2B84C4CE" w14:textId="77777777" w:rsidR="00BF7253" w:rsidRPr="00E16E74"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strike/>
        </w:rPr>
      </w:pPr>
      <w:r w:rsidRPr="00E16E74">
        <w:rPr>
          <w:rFonts w:ascii="GHEA Grapalat" w:eastAsiaTheme="minorHAnsi" w:hAnsi="GHEA Grapalat" w:cstheme="minorBidi"/>
          <w:strike/>
        </w:rPr>
        <w:t>3. Настоящая гарантия является безотзывной.</w:t>
      </w:r>
    </w:p>
    <w:p w14:paraId="1F7EE45C" w14:textId="77777777" w:rsidR="00BF7253" w:rsidRPr="00E16E74" w:rsidRDefault="00BF7253" w:rsidP="00BF7253">
      <w:pPr>
        <w:pStyle w:val="af4"/>
        <w:shd w:val="clear" w:color="auto" w:fill="FFFFFF"/>
        <w:spacing w:before="0" w:beforeAutospacing="0" w:after="0" w:afterAutospacing="0"/>
        <w:ind w:firstLine="375"/>
        <w:jc w:val="both"/>
        <w:rPr>
          <w:rStyle w:val="af5"/>
          <w:rFonts w:ascii="GHEA Grapalat" w:hAnsi="GHEA Grapalat"/>
          <w:b w:val="0"/>
          <w:bCs w:val="0"/>
          <w:strike/>
          <w:sz w:val="20"/>
          <w:szCs w:val="20"/>
        </w:rPr>
      </w:pPr>
    </w:p>
    <w:p w14:paraId="620B68DF" w14:textId="77777777" w:rsidR="00BF7253" w:rsidRPr="00E16E74"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strike/>
        </w:rPr>
      </w:pPr>
      <w:r w:rsidRPr="00E16E74">
        <w:rPr>
          <w:rFonts w:ascii="GHEA Grapalat" w:eastAsiaTheme="minorHAnsi" w:hAnsi="GHEA Grapalat" w:cstheme="minorBidi"/>
          <w:strike/>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AC32FD7" w14:textId="77777777" w:rsidR="00BF7253" w:rsidRPr="00E16E74" w:rsidRDefault="00BF7253" w:rsidP="00BF7253">
      <w:pPr>
        <w:pStyle w:val="af4"/>
        <w:shd w:val="clear" w:color="auto" w:fill="FFFFFF"/>
        <w:ind w:firstLine="374"/>
        <w:contextualSpacing/>
        <w:jc w:val="both"/>
        <w:rPr>
          <w:rFonts w:ascii="GHEA Grapalat" w:eastAsiaTheme="minorHAnsi" w:hAnsi="GHEA Grapalat" w:cstheme="minorBidi"/>
          <w:strike/>
        </w:rPr>
      </w:pPr>
      <w:r w:rsidRPr="00E16E74">
        <w:rPr>
          <w:rFonts w:ascii="GHEA Grapalat" w:eastAsiaTheme="minorHAnsi" w:hAnsi="GHEA Grapalat" w:cstheme="minorBidi"/>
          <w:strike/>
        </w:rPr>
        <w:t>5. Гарантия действует девяносто рабочих дней</w:t>
      </w:r>
      <w:r w:rsidR="0056608D" w:rsidRPr="00E16E74">
        <w:rPr>
          <w:rFonts w:ascii="GHEA Grapalat" w:eastAsiaTheme="minorHAnsi" w:hAnsi="GHEA Grapalat" w:cstheme="minorBidi"/>
          <w:strike/>
        </w:rPr>
        <w:t>**</w:t>
      </w:r>
      <w:r w:rsidRPr="00E16E74">
        <w:rPr>
          <w:rFonts w:ascii="GHEA Grapalat" w:eastAsiaTheme="minorHAnsi" w:hAnsi="GHEA Grapalat" w:cstheme="minorBidi"/>
          <w:strike/>
        </w:rPr>
        <w:t xml:space="preserve"> со дня подачи принципалом заявки на участие в организованной бенефициаром процедуре закупок под кодом   ________________________________.</w:t>
      </w:r>
    </w:p>
    <w:p w14:paraId="5D0F3C78" w14:textId="77777777" w:rsidR="00BF7253" w:rsidRPr="00E16E74" w:rsidRDefault="00BF7253" w:rsidP="00BF7253">
      <w:pPr>
        <w:pStyle w:val="af4"/>
        <w:shd w:val="clear" w:color="auto" w:fill="FFFFFF"/>
        <w:ind w:firstLine="374"/>
        <w:contextualSpacing/>
        <w:jc w:val="both"/>
        <w:rPr>
          <w:rFonts w:ascii="GHEA Grapalat" w:eastAsiaTheme="minorHAnsi" w:hAnsi="GHEA Grapalat" w:cstheme="minorBidi"/>
          <w:strike/>
          <w:sz w:val="18"/>
          <w:szCs w:val="18"/>
        </w:rPr>
      </w:pPr>
      <w:r w:rsidRPr="00E16E74">
        <w:rPr>
          <w:rFonts w:eastAsiaTheme="minorHAnsi" w:cstheme="minorBidi"/>
          <w:strike/>
        </w:rPr>
        <w:t xml:space="preserve">                  </w:t>
      </w:r>
      <w:r w:rsidRPr="00E16E74">
        <w:rPr>
          <w:rFonts w:ascii="GHEA Grapalat" w:eastAsiaTheme="minorHAnsi" w:hAnsi="GHEA Grapalat" w:cstheme="minorBidi"/>
          <w:strike/>
          <w:sz w:val="18"/>
          <w:szCs w:val="18"/>
        </w:rPr>
        <w:t>код процедуры</w:t>
      </w:r>
    </w:p>
    <w:p w14:paraId="2C8FC0FB" w14:textId="77777777" w:rsidR="00634B02" w:rsidRPr="00E16E74" w:rsidRDefault="00634B02" w:rsidP="00634B02">
      <w:pPr>
        <w:pStyle w:val="af4"/>
        <w:shd w:val="clear" w:color="auto" w:fill="FFFFFF"/>
        <w:spacing w:before="0" w:beforeAutospacing="0" w:after="0" w:afterAutospacing="0"/>
        <w:ind w:firstLine="375"/>
        <w:jc w:val="both"/>
        <w:rPr>
          <w:rFonts w:ascii="GHEA Grapalat" w:eastAsiaTheme="minorHAnsi" w:hAnsi="GHEA Grapalat" w:cstheme="minorBidi"/>
          <w:strike/>
        </w:rPr>
      </w:pPr>
      <w:r w:rsidRPr="00E16E74">
        <w:rPr>
          <w:rFonts w:ascii="GHEA Grapalat" w:eastAsiaTheme="minorHAnsi" w:hAnsi="GHEA Grapalat" w:cstheme="minorBidi"/>
          <w:strike/>
        </w:rPr>
        <w:t>Информацию о факте предоставления настоящей гарантии</w:t>
      </w:r>
      <w:r w:rsidR="0062057D" w:rsidRPr="00E16E74">
        <w:rPr>
          <w:rFonts w:ascii="GHEA Grapalat" w:eastAsiaTheme="minorHAnsi" w:hAnsi="GHEA Grapalat" w:cstheme="minorBidi"/>
          <w:strike/>
        </w:rPr>
        <w:t xml:space="preserve">- номер гарантии, наименование предоставляющего банка и код, указанный в пункте 1 настоящей </w:t>
      </w:r>
      <w:r w:rsidR="0062057D" w:rsidRPr="00E16E74">
        <w:rPr>
          <w:rFonts w:ascii="GHEA Grapalat" w:eastAsiaTheme="minorHAnsi" w:hAnsi="GHEA Grapalat" w:cstheme="minorBidi"/>
          <w:strike/>
        </w:rPr>
        <w:lastRenderedPageBreak/>
        <w:t>гарантии,</w:t>
      </w:r>
      <w:r w:rsidRPr="00E16E74">
        <w:rPr>
          <w:rFonts w:ascii="GHEA Grapalat" w:eastAsiaTheme="minorHAnsi" w:hAnsi="GHEA Grapalat" w:cstheme="minorBidi"/>
          <w:strike/>
        </w:rPr>
        <w:t xml:space="preserve"> 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 который указан в упомянутом в настоящем пункте приглашении к процедуре закупок.</w:t>
      </w:r>
    </w:p>
    <w:p w14:paraId="21EB1A8D" w14:textId="77777777" w:rsidR="00634B02" w:rsidRPr="00E16E74" w:rsidRDefault="00634B02" w:rsidP="00634B02">
      <w:pPr>
        <w:pStyle w:val="af4"/>
        <w:shd w:val="clear" w:color="auto" w:fill="FFFFFF"/>
        <w:spacing w:before="0" w:beforeAutospacing="0" w:after="0" w:afterAutospacing="0"/>
        <w:ind w:firstLine="375"/>
        <w:jc w:val="both"/>
        <w:rPr>
          <w:rStyle w:val="af5"/>
          <w:b w:val="0"/>
          <w:bCs w:val="0"/>
          <w:strike/>
          <w:sz w:val="20"/>
          <w:szCs w:val="20"/>
        </w:rPr>
      </w:pPr>
    </w:p>
    <w:p w14:paraId="536663FF" w14:textId="77777777" w:rsidR="00BF7253" w:rsidRPr="00E16E74"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strike/>
        </w:rPr>
      </w:pPr>
      <w:r w:rsidRPr="00E16E74">
        <w:rPr>
          <w:rFonts w:ascii="GHEA Grapalat" w:eastAsiaTheme="minorHAnsi" w:hAnsi="GHEA Grapalat" w:cstheme="minorBidi"/>
          <w:strike/>
        </w:rPr>
        <w:t>6. Бенефициар предъявляет требование лицу, выдающему гарантию, в письменной форме. К требованию прилага</w:t>
      </w:r>
      <w:r w:rsidR="00842D08" w:rsidRPr="00E16E74">
        <w:rPr>
          <w:rFonts w:ascii="GHEA Grapalat" w:eastAsiaTheme="minorHAnsi" w:hAnsi="GHEA Grapalat" w:cstheme="minorBidi"/>
          <w:strike/>
        </w:rPr>
        <w:t>е</w:t>
      </w:r>
      <w:r w:rsidRPr="00E16E74">
        <w:rPr>
          <w:rFonts w:ascii="GHEA Grapalat" w:eastAsiaTheme="minorHAnsi" w:hAnsi="GHEA Grapalat" w:cstheme="minorBidi"/>
          <w:strike/>
        </w:rPr>
        <w:t>тся копия протокола заседания оценочной комиссии об отклонении заявки</w:t>
      </w:r>
      <w:r w:rsidR="00842D08" w:rsidRPr="00E16E74">
        <w:rPr>
          <w:rFonts w:ascii="GHEA Grapalat" w:eastAsiaTheme="minorHAnsi" w:hAnsi="GHEA Grapalat" w:cstheme="minorBidi"/>
          <w:strike/>
        </w:rPr>
        <w:t>.</w:t>
      </w:r>
    </w:p>
    <w:p w14:paraId="1A170023" w14:textId="77777777" w:rsidR="00BF7253" w:rsidRPr="00E16E74"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strike/>
        </w:rPr>
      </w:pPr>
    </w:p>
    <w:p w14:paraId="7F6CF1AA" w14:textId="77777777" w:rsidR="00BF7253" w:rsidRPr="00E16E74"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strike/>
        </w:rPr>
      </w:pPr>
      <w:r w:rsidRPr="00E16E74">
        <w:rPr>
          <w:rFonts w:ascii="GHEA Grapalat" w:eastAsiaTheme="minorHAnsi" w:hAnsi="GHEA Grapalat" w:cstheme="minorBidi"/>
          <w:strike/>
        </w:rPr>
        <w:t>7.</w:t>
      </w:r>
      <w:r w:rsidRPr="00E16E74">
        <w:rPr>
          <w:strike/>
        </w:rPr>
        <w:t xml:space="preserve"> </w:t>
      </w:r>
      <w:r w:rsidRPr="00E16E74">
        <w:rPr>
          <w:rFonts w:ascii="GHEA Grapalat" w:eastAsiaTheme="minorHAnsi" w:hAnsi="GHEA Grapalat" w:cstheme="minorBidi"/>
          <w:strike/>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117FF462" w14:textId="77777777" w:rsidR="00BF7253" w:rsidRPr="00E16E74"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strike/>
        </w:rPr>
      </w:pPr>
    </w:p>
    <w:p w14:paraId="74CEFD2F" w14:textId="77777777" w:rsidR="00BF7253" w:rsidRPr="00E16E74"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strike/>
        </w:rPr>
      </w:pPr>
      <w:r w:rsidRPr="00E16E74">
        <w:rPr>
          <w:rFonts w:ascii="GHEA Grapalat" w:eastAsiaTheme="minorHAnsi" w:hAnsi="GHEA Grapalat" w:cstheme="minorBidi"/>
          <w:strike/>
        </w:rPr>
        <w:t>8.</w:t>
      </w:r>
      <w:r w:rsidRPr="00E16E74">
        <w:rPr>
          <w:strike/>
        </w:rPr>
        <w:t xml:space="preserve"> </w:t>
      </w:r>
      <w:r w:rsidRPr="00E16E74">
        <w:rPr>
          <w:rFonts w:ascii="GHEA Grapalat" w:eastAsiaTheme="minorHAnsi" w:hAnsi="GHEA Grapalat" w:cstheme="minorBidi"/>
          <w:strike/>
        </w:rPr>
        <w:t>Лицо, выдающее гарантию, отклоняет требование бенефициара, если:</w:t>
      </w:r>
    </w:p>
    <w:p w14:paraId="43D3ED02" w14:textId="77777777" w:rsidR="00BF7253" w:rsidRPr="00E16E74"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strike/>
        </w:rPr>
      </w:pPr>
      <w:r w:rsidRPr="00E16E74">
        <w:rPr>
          <w:rFonts w:ascii="GHEA Grapalat" w:eastAsiaTheme="minorHAnsi" w:hAnsi="GHEA Grapalat" w:cstheme="minorBidi"/>
          <w:strike/>
        </w:rPr>
        <w:t>1) требование или прилагаемые документы не соответствуют условиям настоящей гарантии,</w:t>
      </w:r>
    </w:p>
    <w:p w14:paraId="34384629" w14:textId="77777777" w:rsidR="00BF7253" w:rsidRPr="00E16E74" w:rsidRDefault="00BF7253" w:rsidP="00BF7253">
      <w:pPr>
        <w:pStyle w:val="af4"/>
        <w:shd w:val="clear" w:color="auto" w:fill="FFFFFF"/>
        <w:spacing w:before="0" w:beforeAutospacing="0" w:after="0" w:afterAutospacing="0"/>
        <w:ind w:firstLine="375"/>
        <w:rPr>
          <w:rFonts w:ascii="GHEA Grapalat" w:eastAsiaTheme="minorHAnsi" w:hAnsi="GHEA Grapalat" w:cstheme="minorBidi"/>
          <w:strike/>
        </w:rPr>
      </w:pPr>
      <w:r w:rsidRPr="00E16E74">
        <w:rPr>
          <w:rFonts w:ascii="GHEA Grapalat" w:eastAsiaTheme="minorHAnsi" w:hAnsi="GHEA Grapalat" w:cstheme="minorBidi"/>
          <w:strike/>
        </w:rPr>
        <w:t>2) требование представлено по истечении срока, установленного гарантией.</w:t>
      </w:r>
    </w:p>
    <w:p w14:paraId="6DE863F7" w14:textId="77777777" w:rsidR="00BF7253" w:rsidRPr="00E16E74" w:rsidRDefault="00BF7253" w:rsidP="00BF7253">
      <w:pPr>
        <w:pStyle w:val="af4"/>
        <w:shd w:val="clear" w:color="auto" w:fill="FFFFFF"/>
        <w:spacing w:before="0" w:beforeAutospacing="0" w:after="0" w:afterAutospacing="0"/>
        <w:ind w:firstLine="375"/>
        <w:rPr>
          <w:rFonts w:ascii="GHEA Grapalat" w:eastAsiaTheme="minorHAnsi" w:hAnsi="GHEA Grapalat" w:cstheme="minorBidi"/>
          <w:strike/>
        </w:rPr>
      </w:pPr>
    </w:p>
    <w:p w14:paraId="074FE91B" w14:textId="77777777" w:rsidR="00BF7253" w:rsidRPr="00E16E74" w:rsidRDefault="00BF7253" w:rsidP="00BF7253">
      <w:pPr>
        <w:pStyle w:val="af4"/>
        <w:shd w:val="clear" w:color="auto" w:fill="FFFFFF"/>
        <w:spacing w:before="0" w:beforeAutospacing="0" w:after="0" w:afterAutospacing="0"/>
        <w:ind w:firstLine="375"/>
        <w:rPr>
          <w:rFonts w:ascii="GHEA Grapalat" w:eastAsiaTheme="minorHAnsi" w:hAnsi="GHEA Grapalat" w:cstheme="minorBidi"/>
          <w:strike/>
        </w:rPr>
      </w:pPr>
      <w:r w:rsidRPr="00E16E74">
        <w:rPr>
          <w:rFonts w:ascii="GHEA Grapalat" w:eastAsiaTheme="minorHAnsi" w:hAnsi="GHEA Grapalat" w:cstheme="minorBidi"/>
          <w:strike/>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FAE535A" w14:textId="77777777" w:rsidR="00BF7253" w:rsidRPr="00E16E74" w:rsidRDefault="00BF7253" w:rsidP="00BF7253">
      <w:pPr>
        <w:pStyle w:val="af4"/>
        <w:shd w:val="clear" w:color="auto" w:fill="FFFFFF"/>
        <w:spacing w:before="0" w:beforeAutospacing="0" w:after="0" w:afterAutospacing="0"/>
        <w:ind w:firstLine="375"/>
        <w:rPr>
          <w:rFonts w:ascii="GHEA Grapalat" w:eastAsiaTheme="minorHAnsi" w:hAnsi="GHEA Grapalat" w:cstheme="minorBidi"/>
          <w:strike/>
        </w:rPr>
      </w:pPr>
      <w:r w:rsidRPr="00E16E74">
        <w:rPr>
          <w:rFonts w:ascii="GHEA Grapalat" w:eastAsiaTheme="minorHAnsi" w:hAnsi="GHEA Grapalat" w:cstheme="minorBidi"/>
          <w:strike/>
        </w:rPr>
        <w:t xml:space="preserve"> 10. К настоящей гарантии применяются соответствующие положения Гражданского кодекса Республики Армения</w:t>
      </w:r>
    </w:p>
    <w:p w14:paraId="7DC0736A" w14:textId="77777777" w:rsidR="00BF7253" w:rsidRPr="00E16E74"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strike/>
        </w:rPr>
      </w:pPr>
      <w:r w:rsidRPr="00E16E74">
        <w:rPr>
          <w:rFonts w:ascii="GHEA Grapalat" w:eastAsiaTheme="minorHAnsi" w:hAnsi="GHEA Grapalat" w:cstheme="minorBidi"/>
          <w:strike/>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5B18B3E6" w14:textId="77777777" w:rsidR="00BF7253" w:rsidRPr="00E16E74"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strike/>
        </w:rPr>
      </w:pPr>
    </w:p>
    <w:p w14:paraId="5DBA6B46" w14:textId="77777777" w:rsidR="00BF7253" w:rsidRPr="00E16E74" w:rsidRDefault="00BF7253" w:rsidP="00BF7253">
      <w:pPr>
        <w:pStyle w:val="af4"/>
        <w:shd w:val="clear" w:color="auto" w:fill="FFFFFF"/>
        <w:spacing w:before="0" w:beforeAutospacing="0" w:after="0" w:afterAutospacing="0"/>
        <w:ind w:firstLine="375"/>
        <w:jc w:val="both"/>
        <w:rPr>
          <w:rFonts w:ascii="GHEA Grapalat" w:hAnsi="GHEA Grapalat"/>
          <w:strike/>
          <w:sz w:val="20"/>
          <w:szCs w:val="20"/>
        </w:rPr>
      </w:pPr>
    </w:p>
    <w:p w14:paraId="53B24BC6" w14:textId="77777777" w:rsidR="00BF7253" w:rsidRPr="00E16E74" w:rsidRDefault="00BF7253" w:rsidP="00BF7253">
      <w:pPr>
        <w:pStyle w:val="af4"/>
        <w:shd w:val="clear" w:color="auto" w:fill="FFFFFF"/>
        <w:spacing w:before="0" w:beforeAutospacing="0" w:after="0" w:afterAutospacing="0"/>
        <w:ind w:firstLine="375"/>
        <w:jc w:val="both"/>
        <w:rPr>
          <w:rFonts w:ascii="GHEA Grapalat" w:hAnsi="GHEA Grapalat"/>
          <w:strike/>
          <w:sz w:val="20"/>
          <w:szCs w:val="20"/>
          <w:u w:val="single"/>
          <w:lang w:val="hy-AM"/>
        </w:rPr>
      </w:pPr>
      <w:r w:rsidRPr="00E16E74">
        <w:rPr>
          <w:rFonts w:ascii="GHEA Grapalat" w:hAnsi="GHEA Grapalat"/>
          <w:strike/>
          <w:sz w:val="20"/>
          <w:szCs w:val="20"/>
          <w:lang w:val="hy-AM"/>
        </w:rPr>
        <w:t>Руководитель исполнительного органа</w:t>
      </w:r>
      <w:r w:rsidRPr="00E16E74">
        <w:rPr>
          <w:rFonts w:ascii="GHEA Grapalat" w:hAnsi="GHEA Grapalat"/>
          <w:strike/>
          <w:sz w:val="20"/>
          <w:szCs w:val="20"/>
          <w:u w:val="single"/>
          <w:lang w:val="hy-AM"/>
        </w:rPr>
        <w:tab/>
      </w:r>
      <w:r w:rsidRPr="00E16E74">
        <w:rPr>
          <w:rFonts w:ascii="GHEA Grapalat" w:hAnsi="GHEA Grapalat"/>
          <w:strike/>
          <w:sz w:val="20"/>
          <w:szCs w:val="20"/>
          <w:u w:val="single"/>
          <w:lang w:val="hy-AM"/>
        </w:rPr>
        <w:tab/>
      </w:r>
      <w:r w:rsidRPr="00E16E74">
        <w:rPr>
          <w:rFonts w:ascii="GHEA Grapalat" w:hAnsi="GHEA Grapalat"/>
          <w:strike/>
          <w:sz w:val="20"/>
          <w:szCs w:val="20"/>
          <w:u w:val="single"/>
          <w:lang w:val="hy-AM"/>
        </w:rPr>
        <w:tab/>
      </w:r>
      <w:r w:rsidRPr="00E16E74">
        <w:rPr>
          <w:rFonts w:ascii="GHEA Grapalat" w:hAnsi="GHEA Grapalat"/>
          <w:strike/>
          <w:sz w:val="20"/>
          <w:szCs w:val="20"/>
          <w:u w:val="single"/>
          <w:lang w:val="hy-AM"/>
        </w:rPr>
        <w:tab/>
      </w:r>
      <w:r w:rsidRPr="00E16E74">
        <w:rPr>
          <w:rFonts w:ascii="GHEA Grapalat" w:hAnsi="GHEA Grapalat"/>
          <w:strike/>
          <w:sz w:val="20"/>
          <w:szCs w:val="20"/>
          <w:u w:val="single"/>
          <w:lang w:val="hy-AM"/>
        </w:rPr>
        <w:tab/>
      </w:r>
      <w:r w:rsidRPr="00E16E74">
        <w:rPr>
          <w:rFonts w:ascii="GHEA Grapalat" w:hAnsi="GHEA Grapalat"/>
          <w:strike/>
          <w:sz w:val="20"/>
          <w:szCs w:val="20"/>
          <w:u w:val="single"/>
          <w:lang w:val="hy-AM"/>
        </w:rPr>
        <w:tab/>
      </w:r>
    </w:p>
    <w:p w14:paraId="7A11C19E" w14:textId="77777777" w:rsidR="00BF7253" w:rsidRPr="00E16E74" w:rsidRDefault="00BF7253" w:rsidP="00BF7253">
      <w:pPr>
        <w:pStyle w:val="af4"/>
        <w:shd w:val="clear" w:color="auto" w:fill="FFFFFF"/>
        <w:spacing w:before="0" w:beforeAutospacing="0" w:after="0" w:afterAutospacing="0"/>
        <w:ind w:firstLine="375"/>
        <w:jc w:val="both"/>
        <w:rPr>
          <w:rFonts w:ascii="GHEA Grapalat" w:hAnsi="GHEA Grapalat"/>
          <w:strike/>
          <w:sz w:val="20"/>
          <w:szCs w:val="20"/>
          <w:lang w:val="hy-AM"/>
        </w:rPr>
      </w:pPr>
    </w:p>
    <w:p w14:paraId="163DD0AC" w14:textId="77777777" w:rsidR="00BF7253" w:rsidRPr="00E16E74" w:rsidRDefault="00BF7253" w:rsidP="00BF7253">
      <w:pPr>
        <w:pStyle w:val="af4"/>
        <w:shd w:val="clear" w:color="auto" w:fill="FFFFFF"/>
        <w:spacing w:before="0" w:beforeAutospacing="0" w:after="0" w:afterAutospacing="0"/>
        <w:ind w:firstLine="375"/>
        <w:jc w:val="both"/>
        <w:rPr>
          <w:rFonts w:ascii="GHEA Grapalat" w:hAnsi="GHEA Grapalat"/>
          <w:strike/>
          <w:sz w:val="20"/>
          <w:szCs w:val="20"/>
          <w:lang w:val="hy-AM"/>
        </w:rPr>
      </w:pPr>
    </w:p>
    <w:p w14:paraId="5C7B1D24" w14:textId="77777777" w:rsidR="00BF7253" w:rsidRPr="00E16E74" w:rsidRDefault="00BF7253" w:rsidP="00BF7253">
      <w:pPr>
        <w:pStyle w:val="af4"/>
        <w:shd w:val="clear" w:color="auto" w:fill="FFFFFF"/>
        <w:spacing w:before="0" w:beforeAutospacing="0" w:after="0" w:afterAutospacing="0"/>
        <w:ind w:firstLine="375"/>
        <w:jc w:val="both"/>
        <w:rPr>
          <w:rFonts w:ascii="GHEA Grapalat" w:hAnsi="GHEA Grapalat"/>
          <w:strike/>
          <w:sz w:val="20"/>
          <w:szCs w:val="20"/>
          <w:lang w:val="hy-AM"/>
        </w:rPr>
      </w:pPr>
      <w:r w:rsidRPr="00E16E74">
        <w:rPr>
          <w:rFonts w:ascii="GHEA Grapalat" w:hAnsi="GHEA Grapalat"/>
          <w:strike/>
          <w:sz w:val="20"/>
          <w:szCs w:val="20"/>
          <w:u w:val="single"/>
          <w:lang w:val="hy-AM"/>
        </w:rPr>
        <w:tab/>
      </w:r>
      <w:r w:rsidRPr="00E16E74">
        <w:rPr>
          <w:rFonts w:ascii="GHEA Grapalat" w:hAnsi="GHEA Grapalat"/>
          <w:strike/>
          <w:sz w:val="20"/>
          <w:szCs w:val="20"/>
          <w:u w:val="single"/>
          <w:lang w:val="hy-AM"/>
        </w:rPr>
        <w:tab/>
      </w:r>
      <w:r w:rsidRPr="00E16E74">
        <w:rPr>
          <w:rFonts w:ascii="GHEA Grapalat" w:hAnsi="GHEA Grapalat"/>
          <w:strike/>
          <w:sz w:val="20"/>
          <w:szCs w:val="20"/>
          <w:u w:val="single"/>
          <w:lang w:val="hy-AM"/>
        </w:rPr>
        <w:tab/>
      </w:r>
      <w:r w:rsidRPr="00E16E74">
        <w:rPr>
          <w:rFonts w:ascii="GHEA Grapalat" w:hAnsi="GHEA Grapalat"/>
          <w:strike/>
          <w:sz w:val="20"/>
          <w:szCs w:val="20"/>
          <w:u w:val="single"/>
          <w:lang w:val="hy-AM"/>
        </w:rPr>
        <w:tab/>
      </w:r>
      <w:r w:rsidRPr="00E16E74">
        <w:rPr>
          <w:rFonts w:ascii="GHEA Grapalat" w:hAnsi="GHEA Grapalat"/>
          <w:strike/>
          <w:sz w:val="20"/>
          <w:szCs w:val="20"/>
          <w:u w:val="single"/>
          <w:lang w:val="hy-AM"/>
        </w:rPr>
        <w:tab/>
      </w:r>
      <w:r w:rsidRPr="00E16E74">
        <w:rPr>
          <w:rFonts w:ascii="GHEA Grapalat" w:hAnsi="GHEA Grapalat"/>
          <w:strike/>
          <w:sz w:val="20"/>
          <w:szCs w:val="20"/>
          <w:u w:val="single"/>
          <w:lang w:val="hy-AM"/>
        </w:rPr>
        <w:tab/>
      </w:r>
      <w:r w:rsidRPr="00E16E74">
        <w:rPr>
          <w:rFonts w:ascii="GHEA Grapalat" w:hAnsi="GHEA Grapalat"/>
          <w:strike/>
          <w:sz w:val="20"/>
          <w:szCs w:val="20"/>
          <w:u w:val="single"/>
          <w:lang w:val="hy-AM"/>
        </w:rPr>
        <w:tab/>
      </w:r>
      <w:r w:rsidRPr="00E16E74">
        <w:rPr>
          <w:rFonts w:ascii="GHEA Grapalat" w:hAnsi="GHEA Grapalat"/>
          <w:strike/>
          <w:sz w:val="20"/>
          <w:szCs w:val="20"/>
          <w:u w:val="single"/>
          <w:lang w:val="hy-AM"/>
        </w:rPr>
        <w:tab/>
      </w:r>
      <w:r w:rsidRPr="00E16E74">
        <w:rPr>
          <w:rFonts w:ascii="GHEA Grapalat" w:hAnsi="GHEA Grapalat"/>
          <w:strike/>
          <w:sz w:val="20"/>
          <w:szCs w:val="20"/>
          <w:u w:val="single"/>
          <w:lang w:val="hy-AM"/>
        </w:rPr>
        <w:tab/>
      </w:r>
    </w:p>
    <w:p w14:paraId="7A19D2EE" w14:textId="77777777" w:rsidR="00BF7253" w:rsidRPr="00E16E74" w:rsidRDefault="00BF7253" w:rsidP="00BF7253">
      <w:pPr>
        <w:pStyle w:val="af4"/>
        <w:shd w:val="clear" w:color="auto" w:fill="FFFFFF"/>
        <w:spacing w:before="0" w:beforeAutospacing="0" w:after="0" w:afterAutospacing="0"/>
        <w:rPr>
          <w:rFonts w:ascii="GHEA Grapalat" w:hAnsi="GHEA Grapalat" w:cs="Sylfaen"/>
          <w:strike/>
          <w:vertAlign w:val="superscript"/>
        </w:rPr>
      </w:pPr>
      <w:r w:rsidRPr="00E16E74">
        <w:rPr>
          <w:rFonts w:ascii="GHEA Grapalat" w:hAnsi="GHEA Grapalat" w:cs="Sylfaen"/>
          <w:strike/>
          <w:vertAlign w:val="superscript"/>
          <w:lang w:val="hy-AM"/>
        </w:rPr>
        <w:t xml:space="preserve">                                                        </w:t>
      </w:r>
      <w:r w:rsidRPr="00E16E74">
        <w:rPr>
          <w:rFonts w:ascii="GHEA Grapalat" w:hAnsi="GHEA Grapalat" w:cs="Sylfaen"/>
          <w:strike/>
          <w:vertAlign w:val="superscript"/>
        </w:rPr>
        <w:t>число, месяц, год</w:t>
      </w:r>
    </w:p>
    <w:p w14:paraId="4BBDE108" w14:textId="77777777" w:rsidR="00BF7253" w:rsidRPr="00E16E74"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strike/>
          <w:lang w:val="hy-AM"/>
        </w:rPr>
      </w:pPr>
    </w:p>
    <w:p w14:paraId="4E6ED163" w14:textId="77777777" w:rsidR="00BF7253" w:rsidRPr="00E16E74"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strike/>
        </w:rPr>
      </w:pPr>
    </w:p>
    <w:p w14:paraId="0C63A8DF" w14:textId="77777777" w:rsidR="000E5A91" w:rsidRPr="00E16E74" w:rsidRDefault="000E5A91" w:rsidP="00BF7253">
      <w:pPr>
        <w:pStyle w:val="a3"/>
        <w:widowControl w:val="0"/>
        <w:spacing w:after="160" w:line="240" w:lineRule="auto"/>
        <w:rPr>
          <w:rFonts w:ascii="GHEA Grapalat" w:hAnsi="GHEA Grapalat" w:cs="Sylfaen"/>
          <w:i w:val="0"/>
          <w:strike/>
          <w:sz w:val="24"/>
          <w:szCs w:val="24"/>
        </w:rPr>
      </w:pPr>
    </w:p>
    <w:p w14:paraId="665227AF" w14:textId="77777777" w:rsidR="00260163" w:rsidRPr="00E16E74" w:rsidRDefault="00260163" w:rsidP="00B46D58">
      <w:pPr>
        <w:widowControl w:val="0"/>
        <w:spacing w:after="160"/>
        <w:ind w:left="567" w:right="565"/>
        <w:jc w:val="center"/>
        <w:rPr>
          <w:rFonts w:ascii="GHEA Grapalat" w:hAnsi="GHEA Grapalat"/>
          <w:b/>
          <w:strike/>
        </w:rPr>
      </w:pPr>
    </w:p>
    <w:p w14:paraId="78C95902" w14:textId="77777777" w:rsidR="00CF2692" w:rsidRPr="00E16E74" w:rsidRDefault="00CF2692" w:rsidP="00B46D58">
      <w:pPr>
        <w:widowControl w:val="0"/>
        <w:spacing w:after="160"/>
        <w:ind w:left="567" w:right="565"/>
        <w:jc w:val="center"/>
        <w:rPr>
          <w:rFonts w:ascii="GHEA Grapalat" w:hAnsi="GHEA Grapalat"/>
          <w:b/>
          <w:strike/>
        </w:rPr>
      </w:pPr>
    </w:p>
    <w:p w14:paraId="5F68AC44" w14:textId="77777777" w:rsidR="00CF2692" w:rsidRPr="00E16E74" w:rsidRDefault="00CF2692" w:rsidP="00B46D58">
      <w:pPr>
        <w:widowControl w:val="0"/>
        <w:spacing w:after="160"/>
        <w:ind w:left="567" w:right="565"/>
        <w:jc w:val="center"/>
        <w:rPr>
          <w:rFonts w:ascii="GHEA Grapalat" w:hAnsi="GHEA Grapalat"/>
          <w:b/>
          <w:strike/>
        </w:rPr>
      </w:pPr>
    </w:p>
    <w:p w14:paraId="4DA5A75C" w14:textId="77777777" w:rsidR="00CF2692" w:rsidRPr="00E16E74" w:rsidRDefault="00CF2692" w:rsidP="00B46D58">
      <w:pPr>
        <w:widowControl w:val="0"/>
        <w:spacing w:after="160"/>
        <w:ind w:left="567" w:right="565"/>
        <w:jc w:val="center"/>
        <w:rPr>
          <w:rFonts w:ascii="GHEA Grapalat" w:hAnsi="GHEA Grapalat"/>
          <w:b/>
          <w:strike/>
        </w:rPr>
      </w:pPr>
    </w:p>
    <w:p w14:paraId="67125B85" w14:textId="77777777" w:rsidR="00CF2692" w:rsidRPr="00E16E74" w:rsidRDefault="00CF2692" w:rsidP="00B46D58">
      <w:pPr>
        <w:widowControl w:val="0"/>
        <w:spacing w:after="160"/>
        <w:ind w:left="567" w:right="565"/>
        <w:jc w:val="center"/>
        <w:rPr>
          <w:rFonts w:ascii="GHEA Grapalat" w:hAnsi="GHEA Grapalat"/>
          <w:b/>
          <w:strike/>
        </w:rPr>
      </w:pPr>
    </w:p>
    <w:p w14:paraId="464DFB1F" w14:textId="77777777" w:rsidR="00CF2692" w:rsidRPr="00E16E74" w:rsidRDefault="00CF2692" w:rsidP="00B46D58">
      <w:pPr>
        <w:widowControl w:val="0"/>
        <w:spacing w:after="160"/>
        <w:ind w:left="567" w:right="565"/>
        <w:jc w:val="center"/>
        <w:rPr>
          <w:rFonts w:ascii="GHEA Grapalat" w:hAnsi="GHEA Grapalat"/>
          <w:b/>
          <w:strike/>
        </w:rPr>
      </w:pPr>
    </w:p>
    <w:p w14:paraId="38A7AD21" w14:textId="77777777" w:rsidR="00CF2692" w:rsidRPr="00E16E74" w:rsidRDefault="00CF2692" w:rsidP="00B46D58">
      <w:pPr>
        <w:widowControl w:val="0"/>
        <w:spacing w:after="160"/>
        <w:ind w:left="567" w:right="565"/>
        <w:jc w:val="center"/>
        <w:rPr>
          <w:rFonts w:ascii="GHEA Grapalat" w:hAnsi="GHEA Grapalat"/>
          <w:b/>
          <w:strike/>
        </w:rPr>
      </w:pPr>
    </w:p>
    <w:p w14:paraId="13A98ECD" w14:textId="77777777" w:rsidR="00CF2692" w:rsidRPr="00E16E74" w:rsidRDefault="00CF2692" w:rsidP="00B46D58">
      <w:pPr>
        <w:widowControl w:val="0"/>
        <w:spacing w:after="160"/>
        <w:ind w:left="567" w:right="565"/>
        <w:jc w:val="center"/>
        <w:rPr>
          <w:rFonts w:ascii="GHEA Grapalat" w:hAnsi="GHEA Grapalat"/>
          <w:b/>
          <w:strike/>
        </w:rPr>
      </w:pPr>
    </w:p>
    <w:p w14:paraId="6AD810B5" w14:textId="77777777" w:rsidR="00CF2692" w:rsidRPr="00E16E74" w:rsidRDefault="00CF2692" w:rsidP="00B46D58">
      <w:pPr>
        <w:widowControl w:val="0"/>
        <w:spacing w:after="160"/>
        <w:ind w:left="567" w:right="565"/>
        <w:jc w:val="center"/>
        <w:rPr>
          <w:rFonts w:ascii="GHEA Grapalat" w:hAnsi="GHEA Grapalat"/>
          <w:b/>
          <w:strike/>
        </w:rPr>
      </w:pPr>
    </w:p>
    <w:p w14:paraId="7E05DF78" w14:textId="77777777" w:rsidR="00CF2692" w:rsidRPr="00E16E74" w:rsidRDefault="00CF2692" w:rsidP="00B46D58">
      <w:pPr>
        <w:widowControl w:val="0"/>
        <w:spacing w:after="160"/>
        <w:ind w:left="567" w:right="565"/>
        <w:jc w:val="center"/>
        <w:rPr>
          <w:rFonts w:ascii="GHEA Grapalat" w:hAnsi="GHEA Grapalat"/>
          <w:b/>
          <w:strike/>
        </w:rPr>
      </w:pPr>
    </w:p>
    <w:p w14:paraId="425AF834" w14:textId="77777777" w:rsidR="00CF2692" w:rsidRPr="00E16E74" w:rsidRDefault="00CF2692" w:rsidP="00B46D58">
      <w:pPr>
        <w:widowControl w:val="0"/>
        <w:spacing w:after="160"/>
        <w:ind w:left="567" w:right="565"/>
        <w:jc w:val="center"/>
        <w:rPr>
          <w:rFonts w:ascii="GHEA Grapalat" w:hAnsi="GHEA Grapalat"/>
          <w:b/>
          <w:strike/>
        </w:rPr>
      </w:pPr>
    </w:p>
    <w:p w14:paraId="36F0B53D" w14:textId="77777777" w:rsidR="00CF2692" w:rsidRPr="00E16E74" w:rsidRDefault="00CF2692" w:rsidP="00B46D58">
      <w:pPr>
        <w:widowControl w:val="0"/>
        <w:spacing w:after="160"/>
        <w:ind w:left="567" w:right="565"/>
        <w:jc w:val="center"/>
        <w:rPr>
          <w:rFonts w:ascii="GHEA Grapalat" w:hAnsi="GHEA Grapalat"/>
          <w:b/>
          <w:strike/>
        </w:rPr>
      </w:pPr>
    </w:p>
    <w:p w14:paraId="4B65B08A" w14:textId="77777777" w:rsidR="00CF2692" w:rsidRPr="00E16E74" w:rsidRDefault="00CF2692" w:rsidP="00B46D58">
      <w:pPr>
        <w:widowControl w:val="0"/>
        <w:spacing w:after="160"/>
        <w:ind w:left="567" w:right="565"/>
        <w:jc w:val="center"/>
        <w:rPr>
          <w:rFonts w:ascii="GHEA Grapalat" w:hAnsi="GHEA Grapalat"/>
          <w:b/>
          <w:strike/>
        </w:rPr>
      </w:pPr>
    </w:p>
    <w:p w14:paraId="17326DA2" w14:textId="77777777" w:rsidR="001005B0" w:rsidRPr="00E16E74" w:rsidRDefault="007B3F5F" w:rsidP="001005B0">
      <w:pPr>
        <w:widowControl w:val="0"/>
        <w:spacing w:after="160"/>
        <w:ind w:firstLine="567"/>
        <w:jc w:val="right"/>
        <w:rPr>
          <w:rFonts w:ascii="GHEA Grapalat" w:hAnsi="GHEA Grapalat"/>
          <w:b/>
          <w:strike/>
        </w:rPr>
      </w:pPr>
      <w:r w:rsidRPr="00E16E74">
        <w:rPr>
          <w:rFonts w:ascii="GHEA Grapalat" w:hAnsi="GHEA Grapalat"/>
          <w:b/>
          <w:strike/>
        </w:rPr>
        <w:t>Приложение № 4</w:t>
      </w:r>
    </w:p>
    <w:p w14:paraId="04A4AEFB" w14:textId="77777777" w:rsidR="007B3F5F" w:rsidRPr="00E16E74" w:rsidRDefault="007B3F5F" w:rsidP="001005B0">
      <w:pPr>
        <w:widowControl w:val="0"/>
        <w:spacing w:after="160"/>
        <w:ind w:firstLine="567"/>
        <w:jc w:val="right"/>
        <w:rPr>
          <w:rFonts w:ascii="GHEA Grapalat" w:hAnsi="GHEA Grapalat" w:cs="Arial"/>
          <w:b/>
          <w:strike/>
        </w:rPr>
      </w:pPr>
      <w:r w:rsidRPr="00E16E74">
        <w:rPr>
          <w:rFonts w:ascii="GHEA Grapalat" w:hAnsi="GHEA Grapalat"/>
          <w:b/>
          <w:strike/>
        </w:rPr>
        <w:t>к Приглашению на открытый конкурс</w:t>
      </w:r>
      <w:r w:rsidRPr="00E16E74">
        <w:rPr>
          <w:rFonts w:ascii="GHEA Grapalat" w:hAnsi="GHEA Grapalat" w:cs="Arial"/>
          <w:b/>
          <w:strike/>
        </w:rPr>
        <w:br/>
      </w:r>
      <w:r w:rsidRPr="00E16E74">
        <w:rPr>
          <w:rFonts w:ascii="GHEA Grapalat" w:hAnsi="GHEA Grapalat"/>
          <w:b/>
          <w:strike/>
        </w:rPr>
        <w:t>под кодом "---</w:t>
      </w:r>
      <w:proofErr w:type="spellStart"/>
      <w:r w:rsidRPr="00E16E74">
        <w:rPr>
          <w:rFonts w:ascii="GHEA Grapalat" w:hAnsi="GHEA Grapalat"/>
          <w:b/>
          <w:strike/>
        </w:rPr>
        <w:t>BMAPDzB</w:t>
      </w:r>
      <w:proofErr w:type="spellEnd"/>
      <w:r w:rsidRPr="00E16E74">
        <w:rPr>
          <w:rFonts w:ascii="GHEA Grapalat" w:hAnsi="GHEA Grapalat"/>
          <w:b/>
          <w:strike/>
        </w:rPr>
        <w:t>---/---"</w:t>
      </w:r>
      <w:r w:rsidRPr="00E16E74">
        <w:rPr>
          <w:rStyle w:val="af6"/>
          <w:rFonts w:ascii="GHEA Grapalat" w:hAnsi="GHEA Grapalat"/>
          <w:b/>
          <w:strike/>
        </w:rPr>
        <w:footnoteReference w:customMarkFollows="1" w:id="22"/>
        <w:t>*</w:t>
      </w:r>
    </w:p>
    <w:p w14:paraId="3CD97F77" w14:textId="77777777" w:rsidR="0016001A" w:rsidRPr="00E16E74" w:rsidRDefault="0016001A" w:rsidP="0016001A">
      <w:pPr>
        <w:pStyle w:val="31"/>
        <w:widowControl w:val="0"/>
        <w:spacing w:after="160" w:line="240" w:lineRule="auto"/>
        <w:jc w:val="center"/>
        <w:rPr>
          <w:rFonts w:ascii="GHEA Grapalat" w:hAnsi="GHEA Grapalat"/>
          <w:strike/>
          <w:sz w:val="24"/>
          <w:szCs w:val="24"/>
          <w:lang w:val="hy-AM"/>
        </w:rPr>
      </w:pPr>
      <w:r w:rsidRPr="00E16E74">
        <w:rPr>
          <w:rFonts w:ascii="GHEA Grapalat" w:hAnsi="GHEA Grapalat"/>
          <w:strike/>
          <w:sz w:val="24"/>
          <w:szCs w:val="24"/>
        </w:rPr>
        <w:t xml:space="preserve">ГАРАНТИЯ </w:t>
      </w:r>
      <w:r w:rsidRPr="00E16E74">
        <w:rPr>
          <w:rFonts w:ascii="GHEA Grapalat" w:hAnsi="GHEA Grapalat"/>
          <w:strike/>
          <w:sz w:val="24"/>
          <w:szCs w:val="24"/>
          <w:lang w:val="en-US"/>
        </w:rPr>
        <w:t>N</w:t>
      </w:r>
      <w:r w:rsidRPr="00E16E74">
        <w:rPr>
          <w:rFonts w:ascii="GHEA Grapalat" w:hAnsi="GHEA Grapalat"/>
          <w:strike/>
          <w:sz w:val="24"/>
          <w:szCs w:val="24"/>
          <w:lang w:val="hy-AM"/>
        </w:rPr>
        <w:t>________</w:t>
      </w:r>
    </w:p>
    <w:p w14:paraId="7EFBDF7A" w14:textId="77777777" w:rsidR="007B3F5F" w:rsidRPr="00E16E74" w:rsidRDefault="0016001A" w:rsidP="007B3F5F">
      <w:pPr>
        <w:widowControl w:val="0"/>
        <w:spacing w:after="160"/>
        <w:ind w:left="567" w:right="565"/>
        <w:jc w:val="center"/>
        <w:rPr>
          <w:rFonts w:ascii="GHEA Grapalat" w:hAnsi="GHEA Grapalat"/>
          <w:b/>
          <w:strike/>
        </w:rPr>
      </w:pPr>
      <w:r w:rsidRPr="00E16E74">
        <w:rPr>
          <w:rFonts w:ascii="GHEA Grapalat" w:hAnsi="GHEA Grapalat"/>
          <w:b/>
          <w:strike/>
        </w:rPr>
        <w:t>(обеспечение квалификации)</w:t>
      </w:r>
    </w:p>
    <w:p w14:paraId="1FB95710" w14:textId="77777777" w:rsidR="007B3F5F" w:rsidRPr="00E16E74" w:rsidRDefault="007B3F5F" w:rsidP="007B3F5F">
      <w:pPr>
        <w:pStyle w:val="af4"/>
        <w:shd w:val="clear" w:color="auto" w:fill="FFFFFF"/>
        <w:spacing w:before="0" w:beforeAutospacing="0" w:after="0" w:afterAutospacing="0"/>
        <w:jc w:val="both"/>
        <w:rPr>
          <w:rStyle w:val="af5"/>
          <w:rFonts w:ascii="GHEA Grapalat" w:hAnsi="GHEA Grapalat"/>
          <w:b w:val="0"/>
          <w:bCs w:val="0"/>
          <w:strike/>
          <w:sz w:val="20"/>
          <w:szCs w:val="20"/>
          <w:lang w:val="hy-AM"/>
        </w:rPr>
      </w:pPr>
      <w:r w:rsidRPr="00E16E74">
        <w:rPr>
          <w:rFonts w:ascii="GHEA Grapalat" w:eastAsiaTheme="minorHAnsi" w:hAnsi="GHEA Grapalat" w:cstheme="minorBidi"/>
          <w:strike/>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E16E74">
        <w:rPr>
          <w:rFonts w:eastAsiaTheme="minorHAnsi" w:cstheme="minorBidi"/>
          <w:strike/>
        </w:rPr>
        <w:t xml:space="preserve"> N</w:t>
      </w:r>
      <w:r w:rsidRPr="00E16E74">
        <w:rPr>
          <w:rFonts w:eastAsiaTheme="minorHAnsi" w:cstheme="minorBidi"/>
          <w:strike/>
          <w:lang w:val="hy-AM"/>
        </w:rPr>
        <w:t xml:space="preserve">  </w:t>
      </w:r>
      <w:r w:rsidRPr="00E16E74">
        <w:rPr>
          <w:rStyle w:val="af5"/>
          <w:rFonts w:ascii="GHEA Grapalat" w:hAnsi="GHEA Grapalat"/>
          <w:strike/>
          <w:sz w:val="20"/>
          <w:szCs w:val="20"/>
          <w:u w:val="single"/>
          <w:lang w:val="hy-AM"/>
        </w:rPr>
        <w:tab/>
      </w:r>
      <w:r w:rsidRPr="00E16E74">
        <w:rPr>
          <w:rStyle w:val="af5"/>
          <w:rFonts w:ascii="GHEA Grapalat" w:hAnsi="GHEA Grapalat"/>
          <w:strike/>
          <w:sz w:val="20"/>
          <w:szCs w:val="20"/>
          <w:u w:val="single"/>
          <w:lang w:val="hy-AM"/>
        </w:rPr>
        <w:tab/>
      </w:r>
      <w:r w:rsidRPr="00E16E74">
        <w:rPr>
          <w:rStyle w:val="af5"/>
          <w:rFonts w:ascii="GHEA Grapalat" w:hAnsi="GHEA Grapalat"/>
          <w:strike/>
          <w:sz w:val="20"/>
          <w:szCs w:val="20"/>
          <w:u w:val="single"/>
          <w:lang w:val="hy-AM"/>
        </w:rPr>
        <w:tab/>
      </w:r>
      <w:r w:rsidRPr="00E16E74">
        <w:rPr>
          <w:rStyle w:val="af5"/>
          <w:rFonts w:ascii="GHEA Grapalat" w:hAnsi="GHEA Grapalat"/>
          <w:strike/>
          <w:sz w:val="20"/>
          <w:szCs w:val="20"/>
          <w:u w:val="single"/>
          <w:lang w:val="hy-AM"/>
        </w:rPr>
        <w:tab/>
      </w:r>
      <w:r w:rsidRPr="00E16E74">
        <w:rPr>
          <w:rStyle w:val="af5"/>
          <w:rFonts w:ascii="GHEA Grapalat" w:hAnsi="GHEA Grapalat"/>
          <w:strike/>
          <w:sz w:val="20"/>
          <w:szCs w:val="20"/>
          <w:u w:val="single"/>
          <w:lang w:val="hy-AM"/>
        </w:rPr>
        <w:tab/>
      </w:r>
      <w:r w:rsidRPr="00E16E74">
        <w:rPr>
          <w:rStyle w:val="af5"/>
          <w:rFonts w:ascii="GHEA Grapalat" w:hAnsi="GHEA Grapalat"/>
          <w:strike/>
          <w:sz w:val="20"/>
          <w:szCs w:val="20"/>
        </w:rPr>
        <w:t xml:space="preserve">                                                                    </w:t>
      </w:r>
    </w:p>
    <w:p w14:paraId="244DD183" w14:textId="77777777" w:rsidR="007B3F5F" w:rsidRPr="00E16E74" w:rsidRDefault="007B3F5F" w:rsidP="007B3F5F">
      <w:pPr>
        <w:pStyle w:val="af4"/>
        <w:shd w:val="clear" w:color="auto" w:fill="FFFFFF"/>
        <w:spacing w:before="0" w:beforeAutospacing="0" w:after="0" w:afterAutospacing="0"/>
        <w:ind w:left="-142"/>
        <w:rPr>
          <w:rStyle w:val="af5"/>
          <w:rFonts w:ascii="GHEA Grapalat" w:hAnsi="GHEA Grapalat"/>
          <w:b w:val="0"/>
          <w:strike/>
          <w:sz w:val="18"/>
          <w:szCs w:val="18"/>
        </w:rPr>
      </w:pPr>
      <w:r w:rsidRPr="00E16E74">
        <w:rPr>
          <w:rStyle w:val="af5"/>
          <w:rFonts w:ascii="GHEA Grapalat" w:hAnsi="GHEA Grapalat"/>
          <w:b w:val="0"/>
          <w:strike/>
          <w:sz w:val="18"/>
          <w:szCs w:val="18"/>
          <w:lang w:val="hy-AM"/>
        </w:rPr>
        <w:tab/>
      </w:r>
      <w:r w:rsidRPr="00E16E74">
        <w:rPr>
          <w:rStyle w:val="af5"/>
          <w:rFonts w:ascii="GHEA Grapalat" w:hAnsi="GHEA Grapalat"/>
          <w:b w:val="0"/>
          <w:strike/>
          <w:sz w:val="18"/>
          <w:szCs w:val="18"/>
        </w:rPr>
        <w:t xml:space="preserve">                                                                            номер заключаемого договора</w:t>
      </w:r>
    </w:p>
    <w:p w14:paraId="586B5A1E" w14:textId="77777777" w:rsidR="007B3F5F" w:rsidRPr="00E16E74" w:rsidRDefault="007B3F5F" w:rsidP="007B3F5F">
      <w:pPr>
        <w:pStyle w:val="af4"/>
        <w:shd w:val="clear" w:color="auto" w:fill="FFFFFF"/>
        <w:spacing w:before="0" w:beforeAutospacing="0" w:after="0" w:afterAutospacing="0"/>
        <w:ind w:left="-142"/>
        <w:rPr>
          <w:rStyle w:val="af5"/>
          <w:rFonts w:ascii="GHEA Grapalat" w:hAnsi="GHEA Grapalat"/>
          <w:b w:val="0"/>
          <w:bCs w:val="0"/>
          <w:strike/>
          <w:sz w:val="20"/>
          <w:szCs w:val="20"/>
          <w:lang w:val="hy-AM"/>
        </w:rPr>
      </w:pPr>
      <w:r w:rsidRPr="00E16E74">
        <w:rPr>
          <w:rFonts w:ascii="GHEA Grapalat" w:eastAsiaTheme="minorHAnsi" w:hAnsi="GHEA Grapalat" w:cstheme="minorBidi"/>
          <w:strike/>
        </w:rPr>
        <w:t xml:space="preserve">  заключаемым</w:t>
      </w:r>
      <w:r w:rsidRPr="00E16E74">
        <w:rPr>
          <w:rStyle w:val="af5"/>
          <w:rFonts w:ascii="GHEA Grapalat" w:hAnsi="GHEA Grapalat"/>
          <w:strike/>
          <w:sz w:val="20"/>
          <w:szCs w:val="20"/>
          <w:u w:val="single"/>
          <w:lang w:val="hy-AM"/>
        </w:rPr>
        <w:tab/>
      </w:r>
      <w:r w:rsidRPr="00E16E74">
        <w:rPr>
          <w:rStyle w:val="af5"/>
          <w:rFonts w:ascii="GHEA Grapalat" w:hAnsi="GHEA Grapalat"/>
          <w:strike/>
          <w:sz w:val="20"/>
          <w:szCs w:val="20"/>
          <w:u w:val="single"/>
          <w:lang w:val="hy-AM"/>
        </w:rPr>
        <w:tab/>
      </w:r>
      <w:r w:rsidRPr="00E16E74">
        <w:rPr>
          <w:rStyle w:val="af5"/>
          <w:rFonts w:ascii="GHEA Grapalat" w:hAnsi="GHEA Grapalat"/>
          <w:strike/>
          <w:sz w:val="20"/>
          <w:szCs w:val="20"/>
          <w:u w:val="single"/>
          <w:lang w:val="hy-AM"/>
        </w:rPr>
        <w:tab/>
      </w:r>
      <w:r w:rsidRPr="00E16E74">
        <w:rPr>
          <w:rStyle w:val="af5"/>
          <w:rFonts w:ascii="GHEA Grapalat" w:hAnsi="GHEA Grapalat"/>
          <w:strike/>
          <w:sz w:val="20"/>
          <w:szCs w:val="20"/>
          <w:u w:val="single"/>
          <w:lang w:val="hy-AM"/>
        </w:rPr>
        <w:tab/>
      </w:r>
      <w:r w:rsidRPr="00E16E74">
        <w:rPr>
          <w:rStyle w:val="af5"/>
          <w:rFonts w:ascii="GHEA Grapalat" w:hAnsi="GHEA Grapalat"/>
          <w:strike/>
          <w:sz w:val="20"/>
          <w:szCs w:val="20"/>
          <w:u w:val="single"/>
          <w:lang w:val="hy-AM"/>
        </w:rPr>
        <w:tab/>
      </w:r>
      <w:r w:rsidRPr="00E16E74">
        <w:rPr>
          <w:rFonts w:eastAsiaTheme="minorHAnsi" w:cstheme="minorBidi"/>
          <w:strike/>
        </w:rPr>
        <w:t xml:space="preserve"> (</w:t>
      </w:r>
      <w:r w:rsidRPr="00E16E74">
        <w:rPr>
          <w:rFonts w:ascii="GHEA Grapalat" w:eastAsiaTheme="minorHAnsi" w:hAnsi="GHEA Grapalat" w:cstheme="minorBidi"/>
          <w:strike/>
        </w:rPr>
        <w:t>далее-</w:t>
      </w:r>
      <w:proofErr w:type="gramStart"/>
      <w:r w:rsidRPr="00E16E74">
        <w:rPr>
          <w:rFonts w:ascii="GHEA Grapalat" w:eastAsiaTheme="minorHAnsi" w:hAnsi="GHEA Grapalat" w:cstheme="minorBidi"/>
          <w:strike/>
        </w:rPr>
        <w:t>принципал )</w:t>
      </w:r>
      <w:proofErr w:type="gramEnd"/>
      <w:r w:rsidRPr="00E16E74">
        <w:rPr>
          <w:rFonts w:ascii="GHEA Grapalat" w:eastAsiaTheme="minorHAnsi" w:hAnsi="GHEA Grapalat" w:cstheme="minorBidi"/>
          <w:strike/>
        </w:rPr>
        <w:t xml:space="preserve"> в результате  </w:t>
      </w:r>
    </w:p>
    <w:p w14:paraId="296D0E56" w14:textId="77777777" w:rsidR="007B3F5F" w:rsidRPr="00E16E74" w:rsidRDefault="007B3F5F" w:rsidP="007B3F5F">
      <w:pPr>
        <w:pStyle w:val="af4"/>
        <w:shd w:val="clear" w:color="auto" w:fill="FFFFFF"/>
        <w:spacing w:before="0" w:beforeAutospacing="0" w:after="0" w:afterAutospacing="0"/>
        <w:ind w:left="-142"/>
        <w:rPr>
          <w:rFonts w:cs="Sylfaen"/>
          <w:b/>
          <w:strike/>
          <w:sz w:val="18"/>
          <w:szCs w:val="18"/>
          <w:vertAlign w:val="superscript"/>
          <w:lang w:val="hy-AM"/>
        </w:rPr>
      </w:pPr>
      <w:r w:rsidRPr="00E16E74">
        <w:rPr>
          <w:rStyle w:val="af5"/>
          <w:rFonts w:ascii="GHEA Grapalat" w:hAnsi="GHEA Grapalat"/>
          <w:b w:val="0"/>
          <w:strike/>
          <w:sz w:val="18"/>
          <w:szCs w:val="18"/>
        </w:rPr>
        <w:t xml:space="preserve">                                  наименование отобранного участника</w:t>
      </w:r>
      <w:r w:rsidRPr="00E16E74">
        <w:rPr>
          <w:rStyle w:val="af5"/>
          <w:rFonts w:ascii="GHEA Grapalat" w:hAnsi="GHEA Grapalat"/>
          <w:b w:val="0"/>
          <w:strike/>
          <w:sz w:val="18"/>
          <w:szCs w:val="18"/>
          <w:lang w:val="hy-AM"/>
        </w:rPr>
        <w:tab/>
      </w:r>
    </w:p>
    <w:p w14:paraId="57CBC020" w14:textId="77777777" w:rsidR="007B3F5F" w:rsidRPr="00E16E74"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strike/>
        </w:rPr>
      </w:pPr>
      <w:r w:rsidRPr="00E16E74">
        <w:rPr>
          <w:rStyle w:val="af5"/>
          <w:rFonts w:ascii="GHEA Grapalat" w:hAnsi="GHEA Grapalat"/>
          <w:strike/>
          <w:sz w:val="20"/>
          <w:szCs w:val="20"/>
          <w:lang w:val="hy-AM"/>
        </w:rPr>
        <w:tab/>
      </w:r>
      <w:r w:rsidRPr="00E16E74">
        <w:rPr>
          <w:rFonts w:eastAsiaTheme="minorHAnsi" w:cstheme="minorBidi"/>
          <w:strike/>
        </w:rPr>
        <w:t xml:space="preserve"> </w:t>
      </w:r>
    </w:p>
    <w:p w14:paraId="3E965F05" w14:textId="77777777" w:rsidR="007B3F5F" w:rsidRPr="00E16E74" w:rsidRDefault="007B3F5F" w:rsidP="007B3F5F">
      <w:pPr>
        <w:pStyle w:val="af4"/>
        <w:shd w:val="clear" w:color="auto" w:fill="FFFFFF"/>
        <w:spacing w:before="0" w:beforeAutospacing="0" w:after="0" w:afterAutospacing="0"/>
        <w:jc w:val="both"/>
        <w:rPr>
          <w:rFonts w:ascii="GHEA Grapalat" w:hAnsi="GHEA Grapalat"/>
          <w:strike/>
          <w:sz w:val="20"/>
          <w:szCs w:val="20"/>
          <w:lang w:val="hy-AM"/>
        </w:rPr>
      </w:pPr>
      <w:r w:rsidRPr="00E16E74">
        <w:rPr>
          <w:rFonts w:ascii="GHEA Grapalat" w:eastAsiaTheme="minorHAnsi" w:hAnsi="GHEA Grapalat" w:cstheme="minorBidi"/>
          <w:strike/>
        </w:rPr>
        <w:t xml:space="preserve">организованной </w:t>
      </w:r>
      <w:r w:rsidRPr="00E16E74">
        <w:rPr>
          <w:rFonts w:ascii="GHEA Grapalat" w:hAnsi="GHEA Grapalat"/>
          <w:strike/>
          <w:sz w:val="20"/>
          <w:szCs w:val="20"/>
          <w:u w:val="single"/>
          <w:lang w:val="hy-AM"/>
        </w:rPr>
        <w:tab/>
      </w:r>
      <w:r w:rsidRPr="00E16E74">
        <w:rPr>
          <w:rFonts w:ascii="GHEA Grapalat" w:hAnsi="GHEA Grapalat"/>
          <w:strike/>
          <w:sz w:val="20"/>
          <w:szCs w:val="20"/>
          <w:u w:val="single"/>
          <w:lang w:val="hy-AM"/>
        </w:rPr>
        <w:tab/>
      </w:r>
      <w:r w:rsidRPr="00E16E74">
        <w:rPr>
          <w:rFonts w:ascii="GHEA Grapalat" w:hAnsi="GHEA Grapalat"/>
          <w:strike/>
          <w:sz w:val="20"/>
          <w:szCs w:val="20"/>
          <w:u w:val="single"/>
          <w:lang w:val="hy-AM"/>
        </w:rPr>
        <w:tab/>
      </w:r>
      <w:r w:rsidRPr="00E16E74">
        <w:rPr>
          <w:rFonts w:ascii="GHEA Grapalat" w:hAnsi="GHEA Grapalat"/>
          <w:strike/>
          <w:sz w:val="20"/>
          <w:szCs w:val="20"/>
          <w:u w:val="single"/>
          <w:lang w:val="hy-AM"/>
        </w:rPr>
        <w:tab/>
      </w:r>
      <w:r w:rsidRPr="00E16E74">
        <w:rPr>
          <w:rFonts w:ascii="GHEA Grapalat" w:hAnsi="GHEA Grapalat"/>
          <w:strike/>
          <w:sz w:val="20"/>
          <w:szCs w:val="20"/>
          <w:u w:val="single"/>
          <w:lang w:val="hy-AM"/>
        </w:rPr>
        <w:tab/>
      </w:r>
      <w:proofErr w:type="gramStart"/>
      <w:r w:rsidRPr="00E16E74">
        <w:rPr>
          <w:rFonts w:ascii="GHEA Grapalat" w:hAnsi="GHEA Grapalat"/>
          <w:strike/>
          <w:sz w:val="20"/>
          <w:szCs w:val="20"/>
          <w:u w:val="single"/>
          <w:lang w:val="hy-AM"/>
        </w:rPr>
        <w:tab/>
      </w:r>
      <w:r w:rsidRPr="00E16E74">
        <w:rPr>
          <w:rFonts w:ascii="GHEA Grapalat" w:hAnsi="GHEA Grapalat"/>
          <w:strike/>
          <w:sz w:val="20"/>
          <w:szCs w:val="20"/>
          <w:lang w:val="hy-AM"/>
        </w:rPr>
        <w:t xml:space="preserve"> </w:t>
      </w:r>
      <w:r w:rsidRPr="00E16E74">
        <w:rPr>
          <w:rFonts w:ascii="GHEA Grapalat" w:eastAsiaTheme="minorHAnsi" w:hAnsi="GHEA Grapalat" w:cstheme="minorBidi"/>
          <w:strike/>
        </w:rPr>
        <w:t xml:space="preserve"> (</w:t>
      </w:r>
      <w:proofErr w:type="gramEnd"/>
      <w:r w:rsidRPr="00E16E74">
        <w:rPr>
          <w:rFonts w:ascii="GHEA Grapalat" w:eastAsiaTheme="minorHAnsi" w:hAnsi="GHEA Grapalat" w:cstheme="minorBidi"/>
          <w:strike/>
        </w:rPr>
        <w:t xml:space="preserve">далее-бенефициар) </w:t>
      </w:r>
    </w:p>
    <w:p w14:paraId="29C82307" w14:textId="77777777" w:rsidR="007B3F5F" w:rsidRPr="00E16E74" w:rsidRDefault="007B3F5F" w:rsidP="007B3F5F">
      <w:pPr>
        <w:pStyle w:val="af4"/>
        <w:shd w:val="clear" w:color="auto" w:fill="FFFFFF"/>
        <w:spacing w:before="0" w:beforeAutospacing="0" w:after="0" w:afterAutospacing="0"/>
        <w:ind w:left="1276" w:firstLine="708"/>
        <w:rPr>
          <w:rFonts w:ascii="GHEA Grapalat" w:eastAsiaTheme="minorHAnsi" w:hAnsi="GHEA Grapalat" w:cstheme="minorBidi"/>
          <w:b/>
          <w:strike/>
          <w:sz w:val="18"/>
          <w:szCs w:val="18"/>
        </w:rPr>
      </w:pPr>
      <w:r w:rsidRPr="00E16E74">
        <w:rPr>
          <w:rFonts w:ascii="GHEA Grapalat" w:hAnsi="GHEA Grapalat" w:cs="Sylfaen"/>
          <w:strike/>
          <w:vertAlign w:val="superscript"/>
        </w:rPr>
        <w:t xml:space="preserve">                         </w:t>
      </w:r>
      <w:r w:rsidRPr="00E16E74">
        <w:rPr>
          <w:rStyle w:val="af5"/>
          <w:rFonts w:ascii="GHEA Grapalat" w:hAnsi="GHEA Grapalat"/>
          <w:b w:val="0"/>
          <w:strike/>
          <w:sz w:val="18"/>
          <w:szCs w:val="18"/>
        </w:rPr>
        <w:t>наименование заказчика</w:t>
      </w:r>
      <w:r w:rsidRPr="00E16E74">
        <w:rPr>
          <w:rFonts w:ascii="GHEA Grapalat" w:eastAsiaTheme="minorHAnsi" w:hAnsi="GHEA Grapalat" w:cstheme="minorBidi"/>
          <w:b/>
          <w:strike/>
          <w:sz w:val="18"/>
          <w:szCs w:val="18"/>
        </w:rPr>
        <w:t xml:space="preserve"> </w:t>
      </w:r>
    </w:p>
    <w:p w14:paraId="7DF47FB5" w14:textId="77777777" w:rsidR="007B3F5F" w:rsidRPr="00E16E74" w:rsidRDefault="007B3F5F" w:rsidP="007B3F5F">
      <w:pPr>
        <w:pStyle w:val="af4"/>
        <w:shd w:val="clear" w:color="auto" w:fill="FFFFFF"/>
        <w:spacing w:before="0" w:beforeAutospacing="0" w:after="0" w:afterAutospacing="0"/>
        <w:rPr>
          <w:rFonts w:ascii="GHEA Grapalat" w:hAnsi="GHEA Grapalat" w:cs="Sylfaen"/>
          <w:strike/>
          <w:vertAlign w:val="superscript"/>
        </w:rPr>
      </w:pPr>
      <w:proofErr w:type="gramStart"/>
      <w:r w:rsidRPr="00E16E74">
        <w:rPr>
          <w:rFonts w:ascii="GHEA Grapalat" w:eastAsiaTheme="minorHAnsi" w:hAnsi="GHEA Grapalat" w:cstheme="minorBidi"/>
          <w:strike/>
        </w:rPr>
        <w:t>процедуры  закупок</w:t>
      </w:r>
      <w:proofErr w:type="gramEnd"/>
      <w:r w:rsidRPr="00E16E74">
        <w:rPr>
          <w:rFonts w:ascii="GHEA Grapalat" w:eastAsiaTheme="minorHAnsi" w:hAnsi="GHEA Grapalat" w:cstheme="minorBidi"/>
          <w:strike/>
        </w:rPr>
        <w:t xml:space="preserve"> под кодом ____________________.</w:t>
      </w:r>
    </w:p>
    <w:p w14:paraId="27D43D7D" w14:textId="77777777" w:rsidR="007B3F5F" w:rsidRPr="00E16E74" w:rsidRDefault="007B3F5F" w:rsidP="007B3F5F">
      <w:pPr>
        <w:pStyle w:val="af4"/>
        <w:shd w:val="clear" w:color="auto" w:fill="FFFFFF"/>
        <w:spacing w:before="0" w:beforeAutospacing="0" w:after="0" w:afterAutospacing="0"/>
        <w:jc w:val="both"/>
        <w:rPr>
          <w:rFonts w:ascii="GHEA Grapalat" w:eastAsiaTheme="minorHAnsi" w:hAnsi="GHEA Grapalat" w:cstheme="minorBidi"/>
          <w:strike/>
          <w:sz w:val="18"/>
          <w:szCs w:val="18"/>
        </w:rPr>
      </w:pPr>
      <w:r w:rsidRPr="00E16E74">
        <w:rPr>
          <w:rFonts w:ascii="GHEA Grapalat" w:eastAsiaTheme="minorHAnsi" w:hAnsi="GHEA Grapalat" w:cstheme="minorBidi"/>
          <w:strike/>
        </w:rPr>
        <w:t xml:space="preserve">                                                         </w:t>
      </w:r>
      <w:r w:rsidRPr="00E16E74">
        <w:rPr>
          <w:rFonts w:ascii="GHEA Grapalat" w:eastAsiaTheme="minorHAnsi" w:hAnsi="GHEA Grapalat" w:cstheme="minorBidi"/>
          <w:strike/>
          <w:sz w:val="18"/>
          <w:szCs w:val="18"/>
        </w:rPr>
        <w:t>код процедуры</w:t>
      </w:r>
    </w:p>
    <w:p w14:paraId="1447AC45" w14:textId="77777777" w:rsidR="007B3F5F" w:rsidRPr="00E16E74" w:rsidRDefault="007B3F5F" w:rsidP="007B3F5F">
      <w:pPr>
        <w:pStyle w:val="af4"/>
        <w:shd w:val="clear" w:color="auto" w:fill="FFFFFF"/>
        <w:spacing w:before="0" w:beforeAutospacing="0" w:after="0" w:afterAutospacing="0"/>
        <w:jc w:val="both"/>
        <w:rPr>
          <w:rFonts w:ascii="GHEA Grapalat" w:eastAsiaTheme="minorHAnsi" w:hAnsi="GHEA Grapalat" w:cstheme="minorBidi"/>
          <w:strike/>
          <w:lang w:val="hy-AM"/>
        </w:rPr>
      </w:pPr>
      <w:r w:rsidRPr="00E16E74">
        <w:rPr>
          <w:rFonts w:ascii="GHEA Grapalat" w:eastAsiaTheme="minorHAnsi" w:hAnsi="GHEA Grapalat" w:cstheme="minorBidi"/>
          <w:strike/>
        </w:rPr>
        <w:t xml:space="preserve">  2.  По гарантии </w:t>
      </w:r>
      <w:r w:rsidRPr="00E16E74">
        <w:rPr>
          <w:rFonts w:ascii="GHEA Grapalat" w:eastAsiaTheme="minorHAnsi" w:hAnsi="GHEA Grapalat" w:cstheme="minorBidi"/>
          <w:strike/>
          <w:lang w:val="hy-AM"/>
        </w:rPr>
        <w:t xml:space="preserve">---------------------------------------------------------------------------- </w:t>
      </w:r>
    </w:p>
    <w:p w14:paraId="1CA88DF6" w14:textId="77777777" w:rsidR="007B3F5F" w:rsidRPr="00E16E74" w:rsidRDefault="007B3F5F" w:rsidP="007B3F5F">
      <w:pPr>
        <w:pStyle w:val="af4"/>
        <w:shd w:val="clear" w:color="auto" w:fill="FFFFFF"/>
        <w:spacing w:before="0" w:beforeAutospacing="0" w:after="0" w:afterAutospacing="0"/>
        <w:jc w:val="both"/>
        <w:rPr>
          <w:rFonts w:ascii="GHEA Grapalat" w:eastAsiaTheme="minorHAnsi" w:hAnsi="GHEA Grapalat" w:cstheme="minorBidi"/>
          <w:strike/>
          <w:sz w:val="18"/>
          <w:szCs w:val="18"/>
        </w:rPr>
      </w:pPr>
      <w:r w:rsidRPr="00E16E74">
        <w:rPr>
          <w:rFonts w:ascii="GHEA Grapalat" w:eastAsiaTheme="minorHAnsi" w:hAnsi="GHEA Grapalat" w:cstheme="minorBidi"/>
          <w:strike/>
          <w:sz w:val="18"/>
          <w:szCs w:val="18"/>
        </w:rPr>
        <w:t xml:space="preserve">                                        наименование </w:t>
      </w:r>
      <w:r w:rsidR="00C7561C" w:rsidRPr="00E16E74">
        <w:rPr>
          <w:rFonts w:ascii="GHEA Grapalat" w:eastAsiaTheme="minorHAnsi" w:hAnsi="GHEA Grapalat" w:cstheme="minorBidi"/>
          <w:strike/>
          <w:sz w:val="18"/>
          <w:szCs w:val="18"/>
        </w:rPr>
        <w:t xml:space="preserve">выдающего гарантию </w:t>
      </w:r>
      <w:r w:rsidRPr="00E16E74">
        <w:rPr>
          <w:rFonts w:ascii="GHEA Grapalat" w:eastAsiaTheme="minorHAnsi" w:hAnsi="GHEA Grapalat" w:cstheme="minorBidi"/>
          <w:strike/>
          <w:sz w:val="18"/>
          <w:szCs w:val="18"/>
        </w:rPr>
        <w:t>банка</w:t>
      </w:r>
      <w:r w:rsidR="00C7561C" w:rsidRPr="00E16E74">
        <w:rPr>
          <w:rFonts w:ascii="GHEA Grapalat" w:eastAsiaTheme="minorHAnsi" w:hAnsi="GHEA Grapalat" w:cstheme="minorBidi"/>
          <w:strike/>
          <w:sz w:val="18"/>
          <w:szCs w:val="18"/>
        </w:rPr>
        <w:t xml:space="preserve"> </w:t>
      </w:r>
    </w:p>
    <w:p w14:paraId="095AE75E" w14:textId="77777777" w:rsidR="007B3F5F" w:rsidRPr="00E16E74" w:rsidRDefault="007B3F5F" w:rsidP="007B3F5F">
      <w:pPr>
        <w:pStyle w:val="af4"/>
        <w:shd w:val="clear" w:color="auto" w:fill="FFFFFF"/>
        <w:spacing w:before="0" w:beforeAutospacing="0" w:after="0" w:afterAutospacing="0"/>
        <w:jc w:val="both"/>
        <w:rPr>
          <w:rFonts w:ascii="GHEA Grapalat" w:eastAsiaTheme="minorHAnsi" w:hAnsi="GHEA Grapalat" w:cstheme="minorBidi"/>
          <w:strike/>
        </w:rPr>
      </w:pPr>
    </w:p>
    <w:p w14:paraId="7F6AC22F" w14:textId="77777777" w:rsidR="007B3F5F" w:rsidRPr="00E16E74" w:rsidRDefault="007B3F5F" w:rsidP="007B3F5F">
      <w:pPr>
        <w:pStyle w:val="af4"/>
        <w:shd w:val="clear" w:color="auto" w:fill="FFFFFF"/>
        <w:spacing w:before="0" w:beforeAutospacing="0" w:after="0" w:afterAutospacing="0"/>
        <w:jc w:val="both"/>
        <w:rPr>
          <w:rFonts w:ascii="GHEA Grapalat" w:eastAsiaTheme="minorHAnsi" w:hAnsi="GHEA Grapalat" w:cstheme="minorBidi"/>
          <w:strike/>
        </w:rPr>
      </w:pPr>
      <w:r w:rsidRPr="00E16E74">
        <w:rPr>
          <w:rFonts w:ascii="GHEA Grapalat" w:eastAsiaTheme="minorHAnsi" w:hAnsi="GHEA Grapalat" w:cstheme="minorBidi"/>
          <w:strike/>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proofErr w:type="gramStart"/>
      <w:r w:rsidRPr="00E16E74">
        <w:rPr>
          <w:rFonts w:ascii="GHEA Grapalat" w:eastAsiaTheme="minorHAnsi" w:hAnsi="GHEA Grapalat" w:cstheme="minorBidi"/>
          <w:strike/>
        </w:rPr>
        <w:t xml:space="preserve">   (</w:t>
      </w:r>
      <w:proofErr w:type="gramEnd"/>
      <w:r w:rsidRPr="00E16E74">
        <w:rPr>
          <w:rFonts w:ascii="GHEA Grapalat" w:eastAsiaTheme="minorHAnsi" w:hAnsi="GHEA Grapalat" w:cstheme="minorBidi"/>
          <w:strike/>
        </w:rPr>
        <w:t xml:space="preserve">далее-сумма             </w:t>
      </w:r>
    </w:p>
    <w:p w14:paraId="3DA87864" w14:textId="77777777" w:rsidR="007B3F5F" w:rsidRPr="00E16E74" w:rsidRDefault="007B3F5F" w:rsidP="007B3F5F">
      <w:pPr>
        <w:pStyle w:val="af4"/>
        <w:shd w:val="clear" w:color="auto" w:fill="FFFFFF"/>
        <w:spacing w:before="0" w:beforeAutospacing="0" w:after="0" w:afterAutospacing="0"/>
        <w:jc w:val="both"/>
        <w:rPr>
          <w:rFonts w:ascii="GHEA Grapalat" w:eastAsiaTheme="minorHAnsi" w:hAnsi="GHEA Grapalat" w:cstheme="minorBidi"/>
          <w:strike/>
          <w:sz w:val="18"/>
          <w:szCs w:val="18"/>
        </w:rPr>
      </w:pPr>
      <w:r w:rsidRPr="00E16E74">
        <w:rPr>
          <w:rFonts w:ascii="GHEA Grapalat" w:eastAsiaTheme="minorHAnsi" w:hAnsi="GHEA Grapalat" w:cstheme="minorBidi"/>
          <w:strike/>
        </w:rPr>
        <w:t xml:space="preserve">                                                              </w:t>
      </w:r>
      <w:r w:rsidRPr="00E16E74">
        <w:rPr>
          <w:rFonts w:ascii="GHEA Grapalat" w:eastAsiaTheme="minorHAnsi" w:hAnsi="GHEA Grapalat" w:cstheme="minorBidi"/>
          <w:strike/>
          <w:sz w:val="18"/>
          <w:szCs w:val="18"/>
        </w:rPr>
        <w:t xml:space="preserve">сумма в цифрах и прописью         </w:t>
      </w:r>
    </w:p>
    <w:p w14:paraId="031F5CCA" w14:textId="77777777" w:rsidR="007B3F5F" w:rsidRPr="00E16E74" w:rsidRDefault="007B3F5F" w:rsidP="007B3F5F">
      <w:pPr>
        <w:pStyle w:val="af4"/>
        <w:shd w:val="clear" w:color="auto" w:fill="FFFFFF"/>
        <w:spacing w:before="0" w:beforeAutospacing="0" w:after="0" w:afterAutospacing="0"/>
        <w:jc w:val="both"/>
        <w:rPr>
          <w:rFonts w:ascii="GHEA Grapalat" w:eastAsiaTheme="minorHAnsi" w:hAnsi="GHEA Grapalat" w:cstheme="minorBidi"/>
          <w:strike/>
        </w:rPr>
      </w:pPr>
      <w:r w:rsidRPr="00E16E74">
        <w:rPr>
          <w:rFonts w:ascii="GHEA Grapalat" w:eastAsiaTheme="minorHAnsi" w:hAnsi="GHEA Grapalat" w:cstheme="minorBidi"/>
          <w:strike/>
        </w:rPr>
        <w:t xml:space="preserve">гарантии) в течение </w:t>
      </w:r>
      <w:r w:rsidR="00ED62EA" w:rsidRPr="00E16E74">
        <w:rPr>
          <w:rFonts w:ascii="GHEA Grapalat" w:eastAsiaTheme="minorHAnsi" w:hAnsi="GHEA Grapalat" w:cstheme="minorBidi"/>
          <w:strike/>
        </w:rPr>
        <w:t>пяти</w:t>
      </w:r>
      <w:r w:rsidRPr="00E16E74">
        <w:rPr>
          <w:rFonts w:ascii="GHEA Grapalat" w:eastAsiaTheme="minorHAnsi" w:hAnsi="GHEA Grapalat" w:cstheme="minorBidi"/>
          <w:strike/>
        </w:rPr>
        <w:t xml:space="preserve"> </w:t>
      </w:r>
      <w:proofErr w:type="gramStart"/>
      <w:r w:rsidRPr="00E16E74">
        <w:rPr>
          <w:rFonts w:ascii="GHEA Grapalat" w:eastAsiaTheme="minorHAnsi" w:hAnsi="GHEA Grapalat" w:cstheme="minorBidi"/>
          <w:strike/>
        </w:rPr>
        <w:t>рабочих  дней</w:t>
      </w:r>
      <w:proofErr w:type="gramEnd"/>
      <w:r w:rsidRPr="00E16E74">
        <w:rPr>
          <w:rFonts w:ascii="GHEA Grapalat" w:eastAsiaTheme="minorHAnsi" w:hAnsi="GHEA Grapalat" w:cstheme="minorBidi"/>
          <w:strike/>
        </w:rPr>
        <w:t xml:space="preserve"> после получения требования. </w:t>
      </w:r>
    </w:p>
    <w:p w14:paraId="6537574B" w14:textId="77777777" w:rsidR="007B3F5F" w:rsidRPr="00E16E74" w:rsidRDefault="007B3F5F" w:rsidP="007B3F5F">
      <w:pPr>
        <w:pStyle w:val="af4"/>
        <w:shd w:val="clear" w:color="auto" w:fill="FFFFFF"/>
        <w:spacing w:before="0" w:beforeAutospacing="0" w:after="0" w:afterAutospacing="0"/>
        <w:ind w:firstLine="708"/>
        <w:jc w:val="both"/>
        <w:rPr>
          <w:rFonts w:ascii="GHEA Grapalat" w:eastAsiaTheme="minorHAnsi" w:hAnsi="GHEA Grapalat" w:cstheme="minorBidi"/>
          <w:strike/>
        </w:rPr>
      </w:pPr>
      <w:r w:rsidRPr="00E16E74">
        <w:rPr>
          <w:rFonts w:ascii="GHEA Grapalat" w:eastAsiaTheme="minorHAnsi" w:hAnsi="GHEA Grapalat" w:cstheme="minorBidi"/>
          <w:strike/>
        </w:rPr>
        <w:t>Выплата производится посредством перечисления на расчетный счет____________________ бенефициара.</w:t>
      </w:r>
    </w:p>
    <w:p w14:paraId="171CD502" w14:textId="77777777" w:rsidR="007B3F5F" w:rsidRPr="00E16E74" w:rsidRDefault="007B3F5F" w:rsidP="007B3F5F">
      <w:pPr>
        <w:pStyle w:val="af4"/>
        <w:shd w:val="clear" w:color="auto" w:fill="FFFFFF"/>
        <w:spacing w:before="0" w:beforeAutospacing="0" w:after="0" w:afterAutospacing="0"/>
        <w:jc w:val="both"/>
        <w:rPr>
          <w:rFonts w:ascii="GHEA Grapalat" w:eastAsiaTheme="minorHAnsi" w:hAnsi="GHEA Grapalat" w:cstheme="minorBidi"/>
          <w:strike/>
          <w:sz w:val="18"/>
          <w:szCs w:val="18"/>
        </w:rPr>
      </w:pPr>
      <w:r w:rsidRPr="00E16E74">
        <w:rPr>
          <w:rFonts w:ascii="GHEA Grapalat" w:eastAsiaTheme="minorHAnsi" w:hAnsi="GHEA Grapalat" w:cstheme="minorBidi"/>
          <w:strike/>
        </w:rPr>
        <w:t xml:space="preserve">              </w:t>
      </w:r>
      <w:r w:rsidRPr="00E16E74">
        <w:rPr>
          <w:rFonts w:ascii="GHEA Grapalat" w:eastAsiaTheme="minorHAnsi" w:hAnsi="GHEA Grapalat" w:cstheme="minorBidi"/>
          <w:strike/>
          <w:sz w:val="18"/>
          <w:szCs w:val="18"/>
        </w:rPr>
        <w:t>расчетный счет</w:t>
      </w:r>
    </w:p>
    <w:p w14:paraId="48246267" w14:textId="77777777" w:rsidR="007B3F5F" w:rsidRPr="00E16E74"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trike/>
          <w:sz w:val="20"/>
          <w:szCs w:val="20"/>
        </w:rPr>
      </w:pPr>
      <w:r w:rsidRPr="00E16E74">
        <w:rPr>
          <w:rStyle w:val="af5"/>
          <w:rFonts w:ascii="GHEA Grapalat" w:hAnsi="GHEA Grapalat"/>
          <w:strike/>
          <w:sz w:val="20"/>
          <w:szCs w:val="20"/>
        </w:rPr>
        <w:t xml:space="preserve">3. </w:t>
      </w:r>
      <w:r w:rsidRPr="00E16E74">
        <w:rPr>
          <w:rFonts w:ascii="GHEA Grapalat" w:eastAsiaTheme="minorHAnsi" w:hAnsi="GHEA Grapalat" w:cstheme="minorBidi"/>
          <w:strike/>
        </w:rPr>
        <w:t>Настоящая гарантия является безотзывной.</w:t>
      </w:r>
    </w:p>
    <w:p w14:paraId="36DFD77E" w14:textId="77777777" w:rsidR="007B3F5F" w:rsidRPr="00E16E74"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trike/>
          <w:sz w:val="20"/>
          <w:szCs w:val="20"/>
        </w:rPr>
      </w:pPr>
    </w:p>
    <w:p w14:paraId="445AE0F4" w14:textId="77777777" w:rsidR="007B3F5F" w:rsidRPr="00E16E74"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strike/>
        </w:rPr>
      </w:pPr>
      <w:r w:rsidRPr="00E16E74">
        <w:rPr>
          <w:rFonts w:ascii="GHEA Grapalat" w:eastAsiaTheme="minorHAnsi" w:hAnsi="GHEA Grapalat" w:cstheme="minorBidi"/>
          <w:strike/>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D74C4DC" w14:textId="77777777" w:rsidR="0053597C" w:rsidRPr="00E16E74" w:rsidRDefault="0053597C" w:rsidP="0053597C">
      <w:pPr>
        <w:pStyle w:val="af4"/>
        <w:shd w:val="clear" w:color="auto" w:fill="FFFFFF"/>
        <w:ind w:firstLine="374"/>
        <w:contextualSpacing/>
        <w:jc w:val="both"/>
        <w:rPr>
          <w:rFonts w:ascii="GHEA Grapalat" w:eastAsiaTheme="minorHAnsi" w:hAnsi="GHEA Grapalat" w:cstheme="minorBidi"/>
          <w:strike/>
        </w:rPr>
      </w:pPr>
      <w:r w:rsidRPr="00E16E74">
        <w:rPr>
          <w:rFonts w:ascii="GHEA Grapalat" w:eastAsiaTheme="minorHAnsi" w:hAnsi="GHEA Grapalat" w:cstheme="minorBidi"/>
          <w:strike/>
        </w:rPr>
        <w:t xml:space="preserve">5. Гарантия действует со дня вступления в силу договора под кодом N________________________ </w:t>
      </w:r>
      <w:proofErr w:type="gramStart"/>
      <w:r w:rsidRPr="00E16E74">
        <w:rPr>
          <w:rFonts w:ascii="GHEA Grapalat" w:eastAsiaTheme="minorHAnsi" w:hAnsi="GHEA Grapalat" w:cstheme="minorBidi"/>
          <w:strike/>
        </w:rPr>
        <w:t>заключаемого  между</w:t>
      </w:r>
      <w:proofErr w:type="gramEnd"/>
      <w:r w:rsidRPr="00E16E74">
        <w:rPr>
          <w:rFonts w:ascii="GHEA Grapalat" w:eastAsiaTheme="minorHAnsi" w:hAnsi="GHEA Grapalat" w:cstheme="minorBidi"/>
          <w:strike/>
        </w:rPr>
        <w:t xml:space="preserve">  бенефициаром и принципалом    </w:t>
      </w:r>
    </w:p>
    <w:p w14:paraId="33B10C0E" w14:textId="77777777" w:rsidR="0053597C" w:rsidRPr="00E16E74" w:rsidRDefault="0053597C" w:rsidP="0053597C">
      <w:pPr>
        <w:pStyle w:val="af4"/>
        <w:shd w:val="clear" w:color="auto" w:fill="FFFFFF"/>
        <w:ind w:firstLine="374"/>
        <w:contextualSpacing/>
        <w:jc w:val="both"/>
        <w:rPr>
          <w:rFonts w:ascii="GHEA Grapalat" w:eastAsiaTheme="minorHAnsi" w:hAnsi="GHEA Grapalat" w:cstheme="minorBidi"/>
          <w:strike/>
        </w:rPr>
      </w:pPr>
      <w:r w:rsidRPr="00E16E74">
        <w:rPr>
          <w:rFonts w:ascii="GHEA Grapalat" w:eastAsiaTheme="minorHAnsi" w:hAnsi="GHEA Grapalat" w:cstheme="minorBidi"/>
          <w:strike/>
          <w:sz w:val="18"/>
          <w:szCs w:val="18"/>
        </w:rPr>
        <w:t xml:space="preserve">номер заключаемого </w:t>
      </w:r>
      <w:proofErr w:type="spellStart"/>
      <w:r w:rsidRPr="00E16E74">
        <w:rPr>
          <w:rFonts w:ascii="GHEA Grapalat" w:eastAsiaTheme="minorHAnsi" w:hAnsi="GHEA Grapalat" w:cstheme="minorBidi"/>
          <w:strike/>
          <w:sz w:val="18"/>
          <w:szCs w:val="18"/>
        </w:rPr>
        <w:t>договара</w:t>
      </w:r>
      <w:proofErr w:type="spellEnd"/>
    </w:p>
    <w:p w14:paraId="2A2850BA" w14:textId="77777777" w:rsidR="0053597C" w:rsidRPr="00E16E74" w:rsidRDefault="0053597C" w:rsidP="0053597C">
      <w:pPr>
        <w:pStyle w:val="af4"/>
        <w:shd w:val="clear" w:color="auto" w:fill="FFFFFF"/>
        <w:ind w:firstLine="374"/>
        <w:contextualSpacing/>
        <w:jc w:val="both"/>
        <w:rPr>
          <w:rFonts w:ascii="GHEA Grapalat" w:eastAsiaTheme="minorHAnsi" w:hAnsi="GHEA Grapalat" w:cstheme="minorBidi"/>
          <w:strike/>
        </w:rPr>
      </w:pPr>
    </w:p>
    <w:p w14:paraId="67ADA8AA" w14:textId="77777777" w:rsidR="0053597C" w:rsidRPr="00E16E74" w:rsidRDefault="0053597C" w:rsidP="0053597C">
      <w:pPr>
        <w:pStyle w:val="af4"/>
        <w:shd w:val="clear" w:color="auto" w:fill="FFFFFF"/>
        <w:contextualSpacing/>
        <w:jc w:val="both"/>
        <w:rPr>
          <w:rFonts w:ascii="GHEA Grapalat" w:eastAsiaTheme="minorHAnsi" w:hAnsi="GHEA Grapalat" w:cstheme="minorBidi"/>
          <w:strike/>
          <w:lang w:val="hy-AM"/>
        </w:rPr>
      </w:pPr>
      <w:proofErr w:type="gramStart"/>
      <w:r w:rsidRPr="00E16E74">
        <w:rPr>
          <w:rFonts w:ascii="GHEA Grapalat" w:eastAsiaTheme="minorHAnsi" w:hAnsi="GHEA Grapalat" w:cstheme="minorBidi"/>
          <w:strike/>
        </w:rPr>
        <w:t>и  действует</w:t>
      </w:r>
      <w:proofErr w:type="gramEnd"/>
      <w:r w:rsidRPr="00E16E74">
        <w:rPr>
          <w:rFonts w:ascii="GHEA Grapalat" w:eastAsiaTheme="minorHAnsi" w:hAnsi="GHEA Grapalat" w:cstheme="minorBidi"/>
          <w:strike/>
        </w:rPr>
        <w:t xml:space="preserve"> </w:t>
      </w:r>
      <w:r w:rsidRPr="00E16E74">
        <w:rPr>
          <w:rFonts w:ascii="GHEA Grapalat" w:eastAsiaTheme="minorHAnsi" w:hAnsi="GHEA Grapalat" w:cstheme="minorBidi"/>
          <w:strike/>
          <w:lang w:val="hy-AM"/>
        </w:rPr>
        <w:t xml:space="preserve"> </w:t>
      </w:r>
      <w:r w:rsidRPr="00E16E74">
        <w:rPr>
          <w:rFonts w:ascii="GHEA Grapalat" w:eastAsiaTheme="minorHAnsi" w:hAnsi="GHEA Grapalat" w:cstheme="minorBidi"/>
          <w:strike/>
        </w:rPr>
        <w:t>в</w:t>
      </w:r>
      <w:r w:rsidRPr="00E16E74">
        <w:rPr>
          <w:rFonts w:ascii="GHEA Grapalat" w:hAnsi="GHEA Grapalat"/>
          <w:strike/>
        </w:rPr>
        <w:t>ключительно</w:t>
      </w:r>
      <w:r w:rsidRPr="00E16E74">
        <w:rPr>
          <w:rFonts w:ascii="GHEA Grapalat" w:eastAsiaTheme="minorHAnsi" w:hAnsi="GHEA Grapalat" w:cstheme="minorBidi"/>
          <w:strike/>
        </w:rPr>
        <w:t xml:space="preserve"> </w:t>
      </w:r>
      <w:r w:rsidRPr="00E16E74">
        <w:rPr>
          <w:rFonts w:ascii="GHEA Grapalat" w:eastAsiaTheme="minorHAnsi" w:hAnsi="GHEA Grapalat" w:cstheme="minorBidi"/>
          <w:strike/>
          <w:lang w:val="hy-AM"/>
        </w:rPr>
        <w:t xml:space="preserve"> </w:t>
      </w:r>
      <w:r w:rsidRPr="00E16E74">
        <w:rPr>
          <w:rFonts w:ascii="GHEA Grapalat" w:eastAsiaTheme="minorHAnsi" w:hAnsi="GHEA Grapalat" w:cstheme="minorBidi"/>
          <w:strike/>
        </w:rPr>
        <w:t xml:space="preserve">до </w:t>
      </w:r>
      <w:r w:rsidRPr="00E16E74">
        <w:rPr>
          <w:rFonts w:ascii="GHEA Grapalat" w:eastAsiaTheme="minorHAnsi" w:hAnsi="GHEA Grapalat" w:cstheme="minorBidi"/>
          <w:strike/>
          <w:lang w:val="hy-AM"/>
        </w:rPr>
        <w:t xml:space="preserve"> </w:t>
      </w:r>
      <w:r w:rsidRPr="00E16E74">
        <w:rPr>
          <w:rFonts w:ascii="GHEA Grapalat" w:eastAsiaTheme="minorHAnsi" w:hAnsi="GHEA Grapalat" w:cstheme="minorBidi"/>
          <w:strike/>
        </w:rPr>
        <w:t xml:space="preserve">девяностого </w:t>
      </w:r>
      <w:r w:rsidRPr="00E16E74">
        <w:rPr>
          <w:rFonts w:ascii="GHEA Grapalat" w:eastAsiaTheme="minorHAnsi" w:hAnsi="GHEA Grapalat" w:cstheme="minorBidi"/>
          <w:strike/>
          <w:lang w:val="hy-AM"/>
        </w:rPr>
        <w:t xml:space="preserve"> </w:t>
      </w:r>
      <w:r w:rsidRPr="00E16E74">
        <w:rPr>
          <w:rFonts w:ascii="GHEA Grapalat" w:eastAsiaTheme="minorHAnsi" w:hAnsi="GHEA Grapalat" w:cstheme="minorBidi"/>
          <w:strike/>
        </w:rPr>
        <w:t xml:space="preserve">рабочего </w:t>
      </w:r>
      <w:r w:rsidRPr="00E16E74">
        <w:rPr>
          <w:rFonts w:ascii="GHEA Grapalat" w:eastAsiaTheme="minorHAnsi" w:hAnsi="GHEA Grapalat" w:cstheme="minorBidi"/>
          <w:strike/>
          <w:lang w:val="hy-AM"/>
        </w:rPr>
        <w:t xml:space="preserve"> </w:t>
      </w:r>
      <w:r w:rsidRPr="00E16E74">
        <w:rPr>
          <w:rFonts w:ascii="GHEA Grapalat" w:eastAsiaTheme="minorHAnsi" w:hAnsi="GHEA Grapalat" w:cstheme="minorBidi"/>
          <w:strike/>
        </w:rPr>
        <w:t>дня</w:t>
      </w:r>
      <w:r w:rsidRPr="00E16E74">
        <w:rPr>
          <w:rFonts w:ascii="GHEA Grapalat" w:eastAsiaTheme="minorHAnsi" w:hAnsi="GHEA Grapalat" w:cstheme="minorBidi"/>
          <w:strike/>
          <w:lang w:val="hy-AM"/>
        </w:rPr>
        <w:t xml:space="preserve">   </w:t>
      </w:r>
      <w:r w:rsidRPr="00E16E74">
        <w:rPr>
          <w:rFonts w:ascii="GHEA Grapalat" w:eastAsiaTheme="minorHAnsi" w:hAnsi="GHEA Grapalat" w:cstheme="minorBidi"/>
          <w:strike/>
        </w:rPr>
        <w:t xml:space="preserve">следующего за днем </w:t>
      </w:r>
    </w:p>
    <w:p w14:paraId="0C2C6B56" w14:textId="77777777" w:rsidR="0053597C" w:rsidRPr="00E16E74" w:rsidRDefault="0053597C" w:rsidP="0053597C">
      <w:pPr>
        <w:pStyle w:val="af4"/>
        <w:shd w:val="clear" w:color="auto" w:fill="FFFFFF"/>
        <w:contextualSpacing/>
        <w:jc w:val="both"/>
        <w:rPr>
          <w:rFonts w:ascii="GHEA Grapalat" w:eastAsiaTheme="minorHAnsi" w:hAnsi="GHEA Grapalat" w:cstheme="minorBidi"/>
          <w:strike/>
          <w:sz w:val="18"/>
          <w:szCs w:val="18"/>
          <w:lang w:val="hy-AM"/>
        </w:rPr>
      </w:pPr>
    </w:p>
    <w:p w14:paraId="1F1E7319" w14:textId="77777777" w:rsidR="0053597C" w:rsidRPr="00E16E74" w:rsidRDefault="0053597C" w:rsidP="001E7BA9">
      <w:pPr>
        <w:pStyle w:val="af4"/>
        <w:shd w:val="clear" w:color="auto" w:fill="FFFFFF"/>
        <w:contextualSpacing/>
        <w:jc w:val="center"/>
        <w:rPr>
          <w:rFonts w:eastAsiaTheme="minorHAnsi" w:cstheme="minorBidi"/>
          <w:strike/>
        </w:rPr>
      </w:pPr>
      <w:r w:rsidRPr="00E16E74">
        <w:rPr>
          <w:rFonts w:ascii="GHEA Grapalat" w:eastAsiaTheme="minorHAnsi" w:hAnsi="GHEA Grapalat" w:cstheme="minorBidi"/>
          <w:strike/>
          <w:lang w:val="hy-AM"/>
        </w:rPr>
        <w:t>--------------------------------------------------------</w:t>
      </w:r>
      <w:r w:rsidRPr="00E16E74">
        <w:rPr>
          <w:rFonts w:ascii="GHEA Grapalat" w:eastAsiaTheme="minorHAnsi" w:hAnsi="GHEA Grapalat" w:cstheme="minorBidi"/>
          <w:strike/>
        </w:rPr>
        <w:t>------------------</w:t>
      </w:r>
      <w:r w:rsidRPr="00E16E74">
        <w:rPr>
          <w:rFonts w:ascii="GHEA Grapalat" w:eastAsiaTheme="minorHAnsi" w:hAnsi="GHEA Grapalat" w:cstheme="minorBidi"/>
          <w:strike/>
          <w:lang w:val="hy-AM"/>
        </w:rPr>
        <w:t>----------------------</w:t>
      </w:r>
      <w:r w:rsidRPr="00E16E74">
        <w:rPr>
          <w:rFonts w:eastAsiaTheme="minorHAnsi" w:cstheme="minorBidi"/>
          <w:strike/>
        </w:rPr>
        <w:t xml:space="preserve"> </w:t>
      </w:r>
      <w:r w:rsidRPr="00E16E74">
        <w:rPr>
          <w:rFonts w:eastAsiaTheme="minorHAnsi" w:cstheme="minorBidi"/>
          <w:strike/>
          <w:lang w:val="hy-AM"/>
        </w:rPr>
        <w:t>.</w:t>
      </w:r>
      <w:r w:rsidRPr="00E16E74">
        <w:rPr>
          <w:rFonts w:eastAsiaTheme="minorHAnsi" w:cstheme="minorBidi"/>
          <w:strike/>
        </w:rPr>
        <w:t xml:space="preserve">           </w:t>
      </w:r>
      <w:r w:rsidRPr="00E16E74">
        <w:rPr>
          <w:rFonts w:ascii="GHEA Grapalat" w:hAnsi="GHEA Grapalat"/>
          <w:strike/>
          <w:sz w:val="16"/>
          <w:szCs w:val="16"/>
        </w:rPr>
        <w:t>крайний срок</w:t>
      </w:r>
      <w:r w:rsidRPr="00E16E74">
        <w:rPr>
          <w:rFonts w:ascii="GHEA Grapalat" w:eastAsiaTheme="minorHAnsi" w:hAnsi="GHEA Grapalat" w:cstheme="minorBidi"/>
          <w:strike/>
          <w:sz w:val="16"/>
          <w:szCs w:val="16"/>
        </w:rPr>
        <w:t xml:space="preserve"> поставки товаров</w:t>
      </w:r>
      <w:r w:rsidRPr="00E16E74">
        <w:rPr>
          <w:rFonts w:ascii="GHEA Grapalat" w:eastAsiaTheme="minorHAnsi" w:hAnsi="GHEA Grapalat" w:cstheme="minorBidi"/>
          <w:strike/>
          <w:sz w:val="16"/>
          <w:szCs w:val="16"/>
          <w:lang w:val="hy-AM"/>
        </w:rPr>
        <w:t>, предусмотренн</w:t>
      </w:r>
      <w:proofErr w:type="spellStart"/>
      <w:r w:rsidRPr="00E16E74">
        <w:rPr>
          <w:rFonts w:ascii="GHEA Grapalat" w:eastAsiaTheme="minorHAnsi" w:hAnsi="GHEA Grapalat" w:cstheme="minorBidi"/>
          <w:strike/>
          <w:sz w:val="16"/>
          <w:szCs w:val="16"/>
        </w:rPr>
        <w:t>ый</w:t>
      </w:r>
      <w:proofErr w:type="spellEnd"/>
      <w:r w:rsidRPr="00E16E74">
        <w:rPr>
          <w:rFonts w:ascii="GHEA Grapalat" w:eastAsiaTheme="minorHAnsi" w:hAnsi="GHEA Grapalat" w:cstheme="minorBidi"/>
          <w:strike/>
          <w:sz w:val="16"/>
          <w:szCs w:val="16"/>
        </w:rPr>
        <w:t xml:space="preserve"> </w:t>
      </w:r>
      <w:r w:rsidRPr="00E16E74">
        <w:rPr>
          <w:rFonts w:ascii="GHEA Grapalat" w:eastAsiaTheme="minorHAnsi" w:hAnsi="GHEA Grapalat" w:cstheme="minorBidi"/>
          <w:strike/>
          <w:sz w:val="16"/>
          <w:szCs w:val="16"/>
          <w:lang w:val="hy-AM"/>
        </w:rPr>
        <w:t>заключаемым договором</w:t>
      </w:r>
    </w:p>
    <w:p w14:paraId="6E324A0A" w14:textId="77777777" w:rsidR="0053597C" w:rsidRPr="00E16E74" w:rsidRDefault="0053597C" w:rsidP="0053597C">
      <w:pPr>
        <w:pStyle w:val="af4"/>
        <w:shd w:val="clear" w:color="auto" w:fill="FFFFFF"/>
        <w:contextualSpacing/>
        <w:jc w:val="both"/>
        <w:rPr>
          <w:rFonts w:ascii="GHEA Grapalat" w:eastAsiaTheme="minorHAnsi" w:hAnsi="GHEA Grapalat" w:cstheme="minorBidi"/>
          <w:strike/>
        </w:rPr>
      </w:pPr>
      <w:r w:rsidRPr="00E16E74">
        <w:rPr>
          <w:rFonts w:ascii="GHEA Grapalat" w:eastAsiaTheme="minorHAnsi" w:hAnsi="GHEA Grapalat" w:cstheme="minorBidi"/>
          <w:strike/>
        </w:rPr>
        <w:t>В день предоставления гарантии лицо, выдающее гарантию, с официального адреса</w:t>
      </w:r>
      <w:r w:rsidRPr="00E16E74">
        <w:rPr>
          <w:rFonts w:ascii="GHEA Grapalat" w:eastAsiaTheme="minorHAnsi" w:hAnsi="GHEA Grapalat" w:cstheme="minorBidi"/>
          <w:strike/>
          <w:lang w:val="hy-AM"/>
        </w:rPr>
        <w:t xml:space="preserve"> </w:t>
      </w:r>
      <w:r w:rsidRPr="00E16E74">
        <w:rPr>
          <w:rFonts w:ascii="GHEA Grapalat" w:eastAsiaTheme="minorHAnsi" w:hAnsi="GHEA Grapalat" w:cstheme="minorBidi"/>
          <w:strike/>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w:t>
      </w:r>
      <w:proofErr w:type="gramStart"/>
      <w:r w:rsidRPr="00E16E74">
        <w:rPr>
          <w:rFonts w:ascii="GHEA Grapalat" w:eastAsiaTheme="minorHAnsi" w:hAnsi="GHEA Grapalat" w:cstheme="minorBidi"/>
          <w:strike/>
        </w:rPr>
        <w:t>оценочной комиссии</w:t>
      </w:r>
      <w:proofErr w:type="gramEnd"/>
      <w:r w:rsidRPr="00E16E74">
        <w:rPr>
          <w:rFonts w:ascii="GHEA Grapalat" w:eastAsiaTheme="minorHAnsi" w:hAnsi="GHEA Grapalat" w:cstheme="minorBidi"/>
          <w:strike/>
        </w:rPr>
        <w:t xml:space="preserve"> указанный в приглашении к процедуре закупок, организованной под кодом упомянутым в пункте 1 настоящей гарантии</w:t>
      </w:r>
      <w:r w:rsidRPr="00E16E74">
        <w:rPr>
          <w:rFonts w:ascii="GHEA Grapalat" w:eastAsiaTheme="minorHAnsi" w:hAnsi="GHEA Grapalat" w:cstheme="minorBidi"/>
          <w:strike/>
          <w:lang w:val="hy-AM"/>
        </w:rPr>
        <w:t>.</w:t>
      </w:r>
      <w:r w:rsidRPr="00E16E74">
        <w:rPr>
          <w:rFonts w:ascii="GHEA Grapalat" w:eastAsiaTheme="minorHAnsi" w:hAnsi="GHEA Grapalat" w:cstheme="minorBidi"/>
          <w:strike/>
        </w:rPr>
        <w:t xml:space="preserve"> </w:t>
      </w:r>
    </w:p>
    <w:p w14:paraId="1A4F582C" w14:textId="77777777" w:rsidR="007B3F5F" w:rsidRPr="00E16E74"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trike/>
          <w:sz w:val="20"/>
          <w:szCs w:val="20"/>
        </w:rPr>
      </w:pPr>
    </w:p>
    <w:p w14:paraId="70F6513F" w14:textId="77777777" w:rsidR="007B3F5F" w:rsidRPr="00E16E74"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strike/>
        </w:rPr>
      </w:pPr>
      <w:r w:rsidRPr="00E16E74">
        <w:rPr>
          <w:rFonts w:ascii="GHEA Grapalat" w:eastAsiaTheme="minorHAnsi" w:hAnsi="GHEA Grapalat" w:cstheme="minorBidi"/>
          <w:strike/>
        </w:rPr>
        <w:t>6. Бенефициар предъявляет требование лицу, дающему гарантию, в письменной форме. К требованию прилагаются следующие документы:</w:t>
      </w:r>
    </w:p>
    <w:p w14:paraId="3497BFBE" w14:textId="77777777" w:rsidR="007B3F5F" w:rsidRPr="00E16E74" w:rsidRDefault="007B3F5F" w:rsidP="007B3F5F">
      <w:pPr>
        <w:pStyle w:val="af4"/>
        <w:shd w:val="clear" w:color="auto" w:fill="FFFFFF"/>
        <w:ind w:firstLine="374"/>
        <w:contextualSpacing/>
        <w:jc w:val="both"/>
        <w:rPr>
          <w:rFonts w:ascii="GHEA Grapalat" w:eastAsiaTheme="minorHAnsi" w:hAnsi="GHEA Grapalat" w:cstheme="minorBidi"/>
          <w:strike/>
        </w:rPr>
      </w:pPr>
      <w:r w:rsidRPr="00E16E74">
        <w:rPr>
          <w:rFonts w:ascii="GHEA Grapalat" w:eastAsiaTheme="minorHAnsi" w:hAnsi="GHEA Grapalat" w:cstheme="minorBidi"/>
          <w:strike/>
        </w:rPr>
        <w:t>1) копии заключенного договора N</w:t>
      </w:r>
      <w:r w:rsidRPr="00E16E74">
        <w:rPr>
          <w:rFonts w:ascii="GHEA Grapalat" w:eastAsiaTheme="minorHAnsi" w:hAnsi="GHEA Grapalat" w:cstheme="minorBidi"/>
          <w:strike/>
          <w:lang w:val="hy-AM"/>
        </w:rPr>
        <w:t xml:space="preserve"> </w:t>
      </w:r>
      <w:r w:rsidRPr="00E16E74">
        <w:rPr>
          <w:rFonts w:ascii="GHEA Grapalat" w:eastAsiaTheme="minorHAnsi" w:hAnsi="GHEA Grapalat" w:cstheme="minorBidi"/>
          <w:strike/>
        </w:rPr>
        <w:t xml:space="preserve">_____________________, включая </w:t>
      </w:r>
    </w:p>
    <w:p w14:paraId="3CA3BE8E" w14:textId="77777777" w:rsidR="007B3F5F" w:rsidRPr="00E16E74" w:rsidRDefault="007B3F5F" w:rsidP="007B3F5F">
      <w:pPr>
        <w:pStyle w:val="af4"/>
        <w:shd w:val="clear" w:color="auto" w:fill="FFFFFF"/>
        <w:contextualSpacing/>
        <w:jc w:val="both"/>
        <w:rPr>
          <w:rFonts w:ascii="GHEA Grapalat" w:eastAsiaTheme="minorHAnsi" w:hAnsi="GHEA Grapalat" w:cstheme="minorBidi"/>
          <w:strike/>
          <w:sz w:val="18"/>
          <w:szCs w:val="18"/>
        </w:rPr>
      </w:pPr>
      <w:r w:rsidRPr="00E16E74">
        <w:rPr>
          <w:rFonts w:eastAsiaTheme="minorHAnsi" w:cstheme="minorBidi"/>
          <w:strike/>
        </w:rPr>
        <w:t xml:space="preserve">                                                               </w:t>
      </w:r>
      <w:r w:rsidRPr="00E16E74">
        <w:rPr>
          <w:rFonts w:ascii="GHEA Grapalat" w:eastAsiaTheme="minorHAnsi" w:hAnsi="GHEA Grapalat" w:cstheme="minorBidi"/>
          <w:strike/>
          <w:sz w:val="18"/>
          <w:szCs w:val="18"/>
        </w:rPr>
        <w:t xml:space="preserve">номер заключаемого </w:t>
      </w:r>
      <w:proofErr w:type="spellStart"/>
      <w:r w:rsidRPr="00E16E74">
        <w:rPr>
          <w:rFonts w:ascii="GHEA Grapalat" w:eastAsiaTheme="minorHAnsi" w:hAnsi="GHEA Grapalat" w:cstheme="minorBidi"/>
          <w:strike/>
          <w:sz w:val="18"/>
          <w:szCs w:val="18"/>
        </w:rPr>
        <w:t>договара</w:t>
      </w:r>
      <w:proofErr w:type="spellEnd"/>
    </w:p>
    <w:p w14:paraId="70D221F4" w14:textId="77777777" w:rsidR="007B3F5F" w:rsidRPr="00E16E74"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strike/>
        </w:rPr>
      </w:pPr>
      <w:r w:rsidRPr="00E16E74">
        <w:rPr>
          <w:rFonts w:ascii="GHEA Grapalat" w:eastAsiaTheme="minorHAnsi" w:hAnsi="GHEA Grapalat" w:cstheme="minorBidi"/>
          <w:strike/>
        </w:rPr>
        <w:t xml:space="preserve">копии </w:t>
      </w:r>
      <w:proofErr w:type="gramStart"/>
      <w:r w:rsidRPr="00E16E74">
        <w:rPr>
          <w:rFonts w:ascii="GHEA Grapalat" w:eastAsiaTheme="minorHAnsi" w:hAnsi="GHEA Grapalat" w:cstheme="minorBidi"/>
          <w:strike/>
        </w:rPr>
        <w:t>внесенных  в</w:t>
      </w:r>
      <w:proofErr w:type="gramEnd"/>
      <w:r w:rsidRPr="00E16E74">
        <w:rPr>
          <w:rFonts w:ascii="GHEA Grapalat" w:eastAsiaTheme="minorHAnsi" w:hAnsi="GHEA Grapalat" w:cstheme="minorBidi"/>
          <w:strike/>
        </w:rPr>
        <w:t xml:space="preserve"> него изменений, дополнительных соглашений,</w:t>
      </w:r>
    </w:p>
    <w:p w14:paraId="486D7BB6" w14:textId="77777777" w:rsidR="007B3F5F" w:rsidRPr="00E16E74"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strike/>
        </w:rPr>
      </w:pPr>
    </w:p>
    <w:p w14:paraId="2B2FC884" w14:textId="77777777" w:rsidR="007B3F5F" w:rsidRPr="00E16E74"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strike/>
        </w:rPr>
      </w:pPr>
      <w:r w:rsidRPr="00E16E74">
        <w:rPr>
          <w:rFonts w:ascii="GHEA Grapalat" w:eastAsiaTheme="minorHAnsi" w:hAnsi="GHEA Grapalat" w:cstheme="minorBidi"/>
          <w:strike/>
        </w:rPr>
        <w:t xml:space="preserve">2) уведомление об одностороннем расторжении контракта бенефициаром опубликованное в бюллетене действующем по адресу </w:t>
      </w:r>
      <w:hyperlink r:id="rId8" w:history="1">
        <w:r w:rsidR="00702A06" w:rsidRPr="00E16E74">
          <w:rPr>
            <w:rStyle w:val="a9"/>
            <w:rFonts w:ascii="GHEA Grapalat" w:hAnsi="GHEA Grapalat"/>
            <w:strike/>
            <w:color w:val="auto"/>
            <w:sz w:val="20"/>
            <w:szCs w:val="20"/>
            <w:lang w:val="hy-AM"/>
          </w:rPr>
          <w:t>www.procurement.am</w:t>
        </w:r>
      </w:hyperlink>
      <w:r w:rsidRPr="00E16E74">
        <w:rPr>
          <w:rFonts w:ascii="GHEA Grapalat" w:eastAsiaTheme="minorHAnsi" w:hAnsi="GHEA Grapalat" w:cstheme="minorBidi"/>
          <w:strike/>
        </w:rPr>
        <w:t xml:space="preserve"> .</w:t>
      </w:r>
    </w:p>
    <w:p w14:paraId="632C29CC" w14:textId="77777777" w:rsidR="007B3F5F" w:rsidRPr="00E16E74"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strike/>
        </w:rPr>
      </w:pPr>
    </w:p>
    <w:p w14:paraId="304C59A4" w14:textId="77777777" w:rsidR="007B3F5F" w:rsidRPr="00E16E74"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strike/>
        </w:rPr>
      </w:pPr>
      <w:r w:rsidRPr="00E16E74">
        <w:rPr>
          <w:rFonts w:ascii="GHEA Grapalat" w:eastAsiaTheme="minorHAnsi" w:hAnsi="GHEA Grapalat" w:cstheme="minorBidi"/>
          <w:strike/>
        </w:rPr>
        <w:t>7.</w:t>
      </w:r>
      <w:r w:rsidRPr="00E16E74">
        <w:rPr>
          <w:strike/>
        </w:rPr>
        <w:t xml:space="preserve"> </w:t>
      </w:r>
      <w:r w:rsidRPr="00E16E74">
        <w:rPr>
          <w:rFonts w:ascii="GHEA Grapalat" w:eastAsiaTheme="minorHAnsi" w:hAnsi="GHEA Grapalat" w:cstheme="minorBidi"/>
          <w:strike/>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7C17BCF2" w14:textId="77777777" w:rsidR="007B3F5F" w:rsidRPr="00E16E74"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strike/>
        </w:rPr>
      </w:pPr>
    </w:p>
    <w:p w14:paraId="35B87DFC" w14:textId="77777777" w:rsidR="007B3F5F" w:rsidRPr="00E16E74"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strike/>
        </w:rPr>
      </w:pPr>
      <w:r w:rsidRPr="00E16E74">
        <w:rPr>
          <w:rFonts w:ascii="GHEA Grapalat" w:eastAsiaTheme="minorHAnsi" w:hAnsi="GHEA Grapalat" w:cstheme="minorBidi"/>
          <w:strike/>
        </w:rPr>
        <w:t>8.</w:t>
      </w:r>
      <w:r w:rsidRPr="00E16E74">
        <w:rPr>
          <w:strike/>
        </w:rPr>
        <w:t xml:space="preserve"> </w:t>
      </w:r>
      <w:r w:rsidRPr="00E16E74">
        <w:rPr>
          <w:rFonts w:ascii="GHEA Grapalat" w:eastAsiaTheme="minorHAnsi" w:hAnsi="GHEA Grapalat" w:cstheme="minorBidi"/>
          <w:strike/>
        </w:rPr>
        <w:t>Лицо, выдающее гарантию, отклоняет требование бенефициара, если:</w:t>
      </w:r>
    </w:p>
    <w:p w14:paraId="01C5FFF2" w14:textId="77777777" w:rsidR="007B3F5F" w:rsidRPr="00E16E74"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strike/>
        </w:rPr>
      </w:pPr>
      <w:r w:rsidRPr="00E16E74">
        <w:rPr>
          <w:rFonts w:ascii="GHEA Grapalat" w:eastAsiaTheme="minorHAnsi" w:hAnsi="GHEA Grapalat" w:cstheme="minorBidi"/>
          <w:strike/>
        </w:rPr>
        <w:t>1) требование или прилагаемые документы не соответствуют условиям настоящей гарантии,</w:t>
      </w:r>
    </w:p>
    <w:p w14:paraId="23F8A0C3" w14:textId="77777777" w:rsidR="007B3F5F" w:rsidRPr="00E16E74" w:rsidRDefault="007B3F5F" w:rsidP="007B3F5F">
      <w:pPr>
        <w:pStyle w:val="af4"/>
        <w:shd w:val="clear" w:color="auto" w:fill="FFFFFF"/>
        <w:spacing w:before="0" w:beforeAutospacing="0" w:after="0" w:afterAutospacing="0"/>
        <w:ind w:firstLine="375"/>
        <w:rPr>
          <w:rFonts w:ascii="GHEA Grapalat" w:eastAsiaTheme="minorHAnsi" w:hAnsi="GHEA Grapalat" w:cstheme="minorBidi"/>
          <w:strike/>
        </w:rPr>
      </w:pPr>
      <w:r w:rsidRPr="00E16E74">
        <w:rPr>
          <w:rFonts w:ascii="GHEA Grapalat" w:eastAsiaTheme="minorHAnsi" w:hAnsi="GHEA Grapalat" w:cstheme="minorBidi"/>
          <w:strike/>
        </w:rPr>
        <w:t>2) требование представлено по истечении срока, установленного гарантией.</w:t>
      </w:r>
    </w:p>
    <w:p w14:paraId="143C1503" w14:textId="77777777" w:rsidR="007B3F5F" w:rsidRPr="00E16E74" w:rsidRDefault="007B3F5F" w:rsidP="007B3F5F">
      <w:pPr>
        <w:pStyle w:val="af4"/>
        <w:shd w:val="clear" w:color="auto" w:fill="FFFFFF"/>
        <w:spacing w:before="0" w:beforeAutospacing="0" w:after="0" w:afterAutospacing="0"/>
        <w:ind w:firstLine="375"/>
        <w:rPr>
          <w:rFonts w:ascii="GHEA Grapalat" w:eastAsiaTheme="minorHAnsi" w:hAnsi="GHEA Grapalat" w:cstheme="minorBidi"/>
          <w:strike/>
        </w:rPr>
      </w:pPr>
    </w:p>
    <w:p w14:paraId="5FFED919" w14:textId="77777777" w:rsidR="007B3F5F" w:rsidRPr="00E16E74" w:rsidRDefault="007B3F5F" w:rsidP="007B3F5F">
      <w:pPr>
        <w:pStyle w:val="af4"/>
        <w:shd w:val="clear" w:color="auto" w:fill="FFFFFF"/>
        <w:spacing w:before="0" w:beforeAutospacing="0" w:after="0" w:afterAutospacing="0"/>
        <w:ind w:firstLine="375"/>
        <w:rPr>
          <w:rFonts w:ascii="GHEA Grapalat" w:eastAsiaTheme="minorHAnsi" w:hAnsi="GHEA Grapalat" w:cstheme="minorBidi"/>
          <w:strike/>
        </w:rPr>
      </w:pPr>
      <w:r w:rsidRPr="00E16E74">
        <w:rPr>
          <w:rFonts w:ascii="GHEA Grapalat" w:eastAsiaTheme="minorHAnsi" w:hAnsi="GHEA Grapalat" w:cstheme="minorBidi"/>
          <w:strike/>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4EDB7916" w14:textId="77777777" w:rsidR="007B3F5F" w:rsidRPr="00E16E74" w:rsidRDefault="007B3F5F" w:rsidP="007B3F5F">
      <w:pPr>
        <w:pStyle w:val="af4"/>
        <w:shd w:val="clear" w:color="auto" w:fill="FFFFFF"/>
        <w:spacing w:before="0" w:beforeAutospacing="0" w:after="0" w:afterAutospacing="0"/>
        <w:ind w:firstLine="375"/>
        <w:rPr>
          <w:rFonts w:ascii="GHEA Grapalat" w:eastAsiaTheme="minorHAnsi" w:hAnsi="GHEA Grapalat" w:cstheme="minorBidi"/>
          <w:strike/>
        </w:rPr>
      </w:pPr>
      <w:r w:rsidRPr="00E16E74">
        <w:rPr>
          <w:rFonts w:ascii="GHEA Grapalat" w:eastAsiaTheme="minorHAnsi" w:hAnsi="GHEA Grapalat" w:cstheme="minorBidi"/>
          <w:strike/>
        </w:rPr>
        <w:t xml:space="preserve"> 10. К настоящей гарантии применяются соответствующие положения Гражданского кодекса Республики Армения</w:t>
      </w:r>
    </w:p>
    <w:p w14:paraId="54C11523" w14:textId="77777777" w:rsidR="007B3F5F" w:rsidRPr="00E16E74"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strike/>
        </w:rPr>
      </w:pPr>
      <w:r w:rsidRPr="00E16E74">
        <w:rPr>
          <w:rFonts w:ascii="GHEA Grapalat" w:eastAsiaTheme="minorHAnsi" w:hAnsi="GHEA Grapalat" w:cstheme="minorBidi"/>
          <w:strike/>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0E54B8E2" w14:textId="77777777" w:rsidR="007B3F5F" w:rsidRPr="00E16E74"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strike/>
        </w:rPr>
      </w:pPr>
    </w:p>
    <w:p w14:paraId="63456F6B" w14:textId="77777777" w:rsidR="007B3F5F" w:rsidRPr="00E16E74" w:rsidRDefault="007B3F5F" w:rsidP="007B3F5F">
      <w:pPr>
        <w:pStyle w:val="af4"/>
        <w:shd w:val="clear" w:color="auto" w:fill="FFFFFF"/>
        <w:spacing w:before="0" w:beforeAutospacing="0" w:after="0" w:afterAutospacing="0"/>
        <w:ind w:firstLine="375"/>
        <w:jc w:val="both"/>
        <w:rPr>
          <w:rFonts w:ascii="GHEA Grapalat" w:hAnsi="GHEA Grapalat"/>
          <w:strike/>
          <w:sz w:val="20"/>
          <w:szCs w:val="20"/>
        </w:rPr>
      </w:pPr>
    </w:p>
    <w:p w14:paraId="79D05A59" w14:textId="77777777" w:rsidR="007B3F5F" w:rsidRPr="00E16E74" w:rsidRDefault="007B3F5F" w:rsidP="007B3F5F">
      <w:pPr>
        <w:pStyle w:val="af4"/>
        <w:shd w:val="clear" w:color="auto" w:fill="FFFFFF"/>
        <w:spacing w:before="0" w:beforeAutospacing="0" w:after="0" w:afterAutospacing="0"/>
        <w:ind w:firstLine="375"/>
        <w:jc w:val="both"/>
        <w:rPr>
          <w:rFonts w:ascii="GHEA Grapalat" w:hAnsi="GHEA Grapalat"/>
          <w:strike/>
          <w:sz w:val="20"/>
          <w:szCs w:val="20"/>
          <w:u w:val="single"/>
          <w:lang w:val="hy-AM"/>
        </w:rPr>
      </w:pPr>
      <w:r w:rsidRPr="00E16E74">
        <w:rPr>
          <w:rFonts w:ascii="GHEA Grapalat" w:hAnsi="GHEA Grapalat"/>
          <w:strike/>
          <w:sz w:val="20"/>
          <w:szCs w:val="20"/>
          <w:lang w:val="hy-AM"/>
        </w:rPr>
        <w:t>Руководитель исполнительного органа</w:t>
      </w:r>
      <w:r w:rsidRPr="00E16E74">
        <w:rPr>
          <w:rFonts w:ascii="GHEA Grapalat" w:hAnsi="GHEA Grapalat"/>
          <w:strike/>
          <w:sz w:val="20"/>
          <w:szCs w:val="20"/>
          <w:u w:val="single"/>
          <w:lang w:val="hy-AM"/>
        </w:rPr>
        <w:tab/>
      </w:r>
      <w:r w:rsidRPr="00E16E74">
        <w:rPr>
          <w:rFonts w:ascii="GHEA Grapalat" w:hAnsi="GHEA Grapalat"/>
          <w:strike/>
          <w:sz w:val="20"/>
          <w:szCs w:val="20"/>
          <w:u w:val="single"/>
          <w:lang w:val="hy-AM"/>
        </w:rPr>
        <w:tab/>
      </w:r>
      <w:r w:rsidRPr="00E16E74">
        <w:rPr>
          <w:rFonts w:ascii="GHEA Grapalat" w:hAnsi="GHEA Grapalat"/>
          <w:strike/>
          <w:sz w:val="20"/>
          <w:szCs w:val="20"/>
          <w:u w:val="single"/>
          <w:lang w:val="hy-AM"/>
        </w:rPr>
        <w:tab/>
      </w:r>
      <w:r w:rsidRPr="00E16E74">
        <w:rPr>
          <w:rFonts w:ascii="GHEA Grapalat" w:hAnsi="GHEA Grapalat"/>
          <w:strike/>
          <w:sz w:val="20"/>
          <w:szCs w:val="20"/>
          <w:u w:val="single"/>
          <w:lang w:val="hy-AM"/>
        </w:rPr>
        <w:tab/>
      </w:r>
      <w:r w:rsidRPr="00E16E74">
        <w:rPr>
          <w:rFonts w:ascii="GHEA Grapalat" w:hAnsi="GHEA Grapalat"/>
          <w:strike/>
          <w:sz w:val="20"/>
          <w:szCs w:val="20"/>
          <w:u w:val="single"/>
          <w:lang w:val="hy-AM"/>
        </w:rPr>
        <w:tab/>
      </w:r>
      <w:r w:rsidRPr="00E16E74">
        <w:rPr>
          <w:rFonts w:ascii="GHEA Grapalat" w:hAnsi="GHEA Grapalat"/>
          <w:strike/>
          <w:sz w:val="20"/>
          <w:szCs w:val="20"/>
          <w:u w:val="single"/>
          <w:lang w:val="hy-AM"/>
        </w:rPr>
        <w:tab/>
      </w:r>
    </w:p>
    <w:p w14:paraId="4926F98C" w14:textId="77777777" w:rsidR="007B3F5F" w:rsidRPr="00E16E74" w:rsidRDefault="007B3F5F" w:rsidP="007B3F5F">
      <w:pPr>
        <w:pStyle w:val="af4"/>
        <w:shd w:val="clear" w:color="auto" w:fill="FFFFFF"/>
        <w:spacing w:before="0" w:beforeAutospacing="0" w:after="0" w:afterAutospacing="0"/>
        <w:ind w:firstLine="375"/>
        <w:jc w:val="both"/>
        <w:rPr>
          <w:rFonts w:ascii="GHEA Grapalat" w:hAnsi="GHEA Grapalat"/>
          <w:strike/>
          <w:sz w:val="20"/>
          <w:szCs w:val="20"/>
          <w:lang w:val="hy-AM"/>
        </w:rPr>
      </w:pPr>
    </w:p>
    <w:p w14:paraId="77405B61" w14:textId="77777777" w:rsidR="007B3F5F" w:rsidRPr="00E16E74" w:rsidRDefault="007B3F5F" w:rsidP="007B3F5F">
      <w:pPr>
        <w:pStyle w:val="af4"/>
        <w:shd w:val="clear" w:color="auto" w:fill="FFFFFF"/>
        <w:spacing w:before="0" w:beforeAutospacing="0" w:after="0" w:afterAutospacing="0"/>
        <w:ind w:firstLine="375"/>
        <w:jc w:val="both"/>
        <w:rPr>
          <w:rFonts w:ascii="GHEA Grapalat" w:hAnsi="GHEA Grapalat"/>
          <w:strike/>
          <w:sz w:val="20"/>
          <w:szCs w:val="20"/>
          <w:lang w:val="hy-AM"/>
        </w:rPr>
      </w:pPr>
    </w:p>
    <w:p w14:paraId="7AFE8B2D" w14:textId="77777777" w:rsidR="007B3F5F" w:rsidRPr="00E16E74" w:rsidRDefault="007B3F5F" w:rsidP="007B3F5F">
      <w:pPr>
        <w:pStyle w:val="af4"/>
        <w:shd w:val="clear" w:color="auto" w:fill="FFFFFF"/>
        <w:spacing w:before="0" w:beforeAutospacing="0" w:after="0" w:afterAutospacing="0"/>
        <w:ind w:firstLine="375"/>
        <w:jc w:val="both"/>
        <w:rPr>
          <w:rFonts w:ascii="GHEA Grapalat" w:hAnsi="GHEA Grapalat"/>
          <w:strike/>
          <w:sz w:val="20"/>
          <w:szCs w:val="20"/>
          <w:lang w:val="hy-AM"/>
        </w:rPr>
      </w:pPr>
      <w:r w:rsidRPr="00E16E74">
        <w:rPr>
          <w:rFonts w:ascii="GHEA Grapalat" w:hAnsi="GHEA Grapalat"/>
          <w:strike/>
          <w:sz w:val="20"/>
          <w:szCs w:val="20"/>
          <w:u w:val="single"/>
          <w:lang w:val="hy-AM"/>
        </w:rPr>
        <w:tab/>
      </w:r>
      <w:r w:rsidRPr="00E16E74">
        <w:rPr>
          <w:rFonts w:ascii="GHEA Grapalat" w:hAnsi="GHEA Grapalat"/>
          <w:strike/>
          <w:sz w:val="20"/>
          <w:szCs w:val="20"/>
          <w:u w:val="single"/>
          <w:lang w:val="hy-AM"/>
        </w:rPr>
        <w:tab/>
      </w:r>
      <w:r w:rsidRPr="00E16E74">
        <w:rPr>
          <w:rFonts w:ascii="GHEA Grapalat" w:hAnsi="GHEA Grapalat"/>
          <w:strike/>
          <w:sz w:val="20"/>
          <w:szCs w:val="20"/>
          <w:u w:val="single"/>
          <w:lang w:val="hy-AM"/>
        </w:rPr>
        <w:tab/>
      </w:r>
      <w:r w:rsidRPr="00E16E74">
        <w:rPr>
          <w:rFonts w:ascii="GHEA Grapalat" w:hAnsi="GHEA Grapalat"/>
          <w:strike/>
          <w:sz w:val="20"/>
          <w:szCs w:val="20"/>
          <w:u w:val="single"/>
          <w:lang w:val="hy-AM"/>
        </w:rPr>
        <w:tab/>
      </w:r>
      <w:r w:rsidRPr="00E16E74">
        <w:rPr>
          <w:rFonts w:ascii="GHEA Grapalat" w:hAnsi="GHEA Grapalat"/>
          <w:strike/>
          <w:sz w:val="20"/>
          <w:szCs w:val="20"/>
          <w:u w:val="single"/>
          <w:lang w:val="hy-AM"/>
        </w:rPr>
        <w:tab/>
      </w:r>
      <w:r w:rsidRPr="00E16E74">
        <w:rPr>
          <w:rFonts w:ascii="GHEA Grapalat" w:hAnsi="GHEA Grapalat"/>
          <w:strike/>
          <w:sz w:val="20"/>
          <w:szCs w:val="20"/>
          <w:u w:val="single"/>
          <w:lang w:val="hy-AM"/>
        </w:rPr>
        <w:tab/>
      </w:r>
      <w:r w:rsidRPr="00E16E74">
        <w:rPr>
          <w:rFonts w:ascii="GHEA Grapalat" w:hAnsi="GHEA Grapalat"/>
          <w:strike/>
          <w:sz w:val="20"/>
          <w:szCs w:val="20"/>
          <w:u w:val="single"/>
          <w:lang w:val="hy-AM"/>
        </w:rPr>
        <w:tab/>
      </w:r>
      <w:r w:rsidRPr="00E16E74">
        <w:rPr>
          <w:rFonts w:ascii="GHEA Grapalat" w:hAnsi="GHEA Grapalat"/>
          <w:strike/>
          <w:sz w:val="20"/>
          <w:szCs w:val="20"/>
          <w:u w:val="single"/>
          <w:lang w:val="hy-AM"/>
        </w:rPr>
        <w:tab/>
      </w:r>
      <w:r w:rsidRPr="00E16E74">
        <w:rPr>
          <w:rFonts w:ascii="GHEA Grapalat" w:hAnsi="GHEA Grapalat"/>
          <w:strike/>
          <w:sz w:val="20"/>
          <w:szCs w:val="20"/>
          <w:u w:val="single"/>
          <w:lang w:val="hy-AM"/>
        </w:rPr>
        <w:tab/>
      </w:r>
    </w:p>
    <w:p w14:paraId="122E2FC4" w14:textId="77777777" w:rsidR="007B3F5F" w:rsidRPr="00E16E74" w:rsidRDefault="007B3F5F" w:rsidP="007B3F5F">
      <w:pPr>
        <w:pStyle w:val="af4"/>
        <w:shd w:val="clear" w:color="auto" w:fill="FFFFFF"/>
        <w:spacing w:before="0" w:beforeAutospacing="0" w:after="0" w:afterAutospacing="0"/>
        <w:rPr>
          <w:rFonts w:ascii="GHEA Grapalat" w:hAnsi="GHEA Grapalat" w:cs="Sylfaen"/>
          <w:strike/>
          <w:vertAlign w:val="superscript"/>
        </w:rPr>
      </w:pPr>
      <w:r w:rsidRPr="00E16E74">
        <w:rPr>
          <w:rFonts w:ascii="GHEA Grapalat" w:hAnsi="GHEA Grapalat" w:cs="Sylfaen"/>
          <w:strike/>
          <w:vertAlign w:val="superscript"/>
          <w:lang w:val="hy-AM"/>
        </w:rPr>
        <w:t xml:space="preserve">                                                        </w:t>
      </w:r>
      <w:r w:rsidRPr="00E16E74">
        <w:rPr>
          <w:rFonts w:ascii="GHEA Grapalat" w:hAnsi="GHEA Grapalat" w:cs="Sylfaen"/>
          <w:strike/>
          <w:vertAlign w:val="superscript"/>
        </w:rPr>
        <w:t>число, месяц, год</w:t>
      </w:r>
    </w:p>
    <w:p w14:paraId="10EB33C5" w14:textId="77777777" w:rsidR="007B3F5F" w:rsidRPr="00E16E74"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strike/>
          <w:lang w:val="hy-AM"/>
        </w:rPr>
      </w:pPr>
    </w:p>
    <w:p w14:paraId="2A2DBD92" w14:textId="77777777" w:rsidR="007B3F5F" w:rsidRPr="00E16E74"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strike/>
        </w:rPr>
      </w:pPr>
    </w:p>
    <w:p w14:paraId="37CE5BF0" w14:textId="77777777" w:rsidR="007B3F5F" w:rsidRPr="00E16E74"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strike/>
        </w:rPr>
      </w:pPr>
    </w:p>
    <w:p w14:paraId="02A9CE1F" w14:textId="77777777" w:rsidR="00CF2692" w:rsidRPr="00E16E74" w:rsidRDefault="00CF2692" w:rsidP="00B46D58">
      <w:pPr>
        <w:widowControl w:val="0"/>
        <w:spacing w:after="160"/>
        <w:ind w:left="567" w:right="565"/>
        <w:jc w:val="center"/>
        <w:rPr>
          <w:rFonts w:ascii="GHEA Grapalat" w:hAnsi="GHEA Grapalat"/>
          <w:b/>
          <w:strike/>
        </w:rPr>
      </w:pPr>
    </w:p>
    <w:p w14:paraId="47553D20" w14:textId="77777777" w:rsidR="00CF2692" w:rsidRPr="00E16E74" w:rsidRDefault="00CF2692" w:rsidP="00B46D58">
      <w:pPr>
        <w:widowControl w:val="0"/>
        <w:spacing w:after="160"/>
        <w:ind w:left="567" w:right="565"/>
        <w:jc w:val="center"/>
        <w:rPr>
          <w:rFonts w:ascii="GHEA Grapalat" w:hAnsi="GHEA Grapalat"/>
          <w:b/>
          <w:strike/>
        </w:rPr>
      </w:pPr>
    </w:p>
    <w:p w14:paraId="2C16C181" w14:textId="77777777" w:rsidR="007B3F5F" w:rsidRPr="00E16E74" w:rsidRDefault="007B3F5F" w:rsidP="00B46D58">
      <w:pPr>
        <w:widowControl w:val="0"/>
        <w:spacing w:after="160"/>
        <w:ind w:left="567" w:right="565"/>
        <w:jc w:val="center"/>
        <w:rPr>
          <w:rFonts w:ascii="GHEA Grapalat" w:hAnsi="GHEA Grapalat"/>
          <w:b/>
          <w:strike/>
        </w:rPr>
      </w:pPr>
    </w:p>
    <w:p w14:paraId="000A4A48" w14:textId="77777777" w:rsidR="00CF2692" w:rsidRPr="00E16E74" w:rsidRDefault="00CF2692" w:rsidP="00B46D58">
      <w:pPr>
        <w:widowControl w:val="0"/>
        <w:spacing w:after="160"/>
        <w:ind w:left="567" w:right="565"/>
        <w:jc w:val="center"/>
        <w:rPr>
          <w:rFonts w:ascii="GHEA Grapalat" w:hAnsi="GHEA Grapalat"/>
          <w:b/>
          <w:strike/>
        </w:rPr>
      </w:pPr>
    </w:p>
    <w:p w14:paraId="25D06C86" w14:textId="77777777" w:rsidR="001005B0" w:rsidRPr="00E16E74" w:rsidRDefault="001005B0" w:rsidP="00B46D58">
      <w:pPr>
        <w:widowControl w:val="0"/>
        <w:spacing w:after="160"/>
        <w:ind w:left="567" w:right="565"/>
        <w:jc w:val="center"/>
        <w:rPr>
          <w:rFonts w:ascii="GHEA Grapalat" w:hAnsi="GHEA Grapalat"/>
          <w:b/>
          <w:strike/>
        </w:rPr>
      </w:pPr>
    </w:p>
    <w:p w14:paraId="47E00548" w14:textId="77777777" w:rsidR="001005B0" w:rsidRPr="00E16E74" w:rsidRDefault="001005B0" w:rsidP="00B46D58">
      <w:pPr>
        <w:widowControl w:val="0"/>
        <w:spacing w:after="160"/>
        <w:ind w:left="567" w:right="565"/>
        <w:jc w:val="center"/>
        <w:rPr>
          <w:rFonts w:ascii="GHEA Grapalat" w:hAnsi="GHEA Grapalat"/>
          <w:b/>
          <w:strike/>
        </w:rPr>
      </w:pPr>
    </w:p>
    <w:p w14:paraId="78376FE6" w14:textId="77777777" w:rsidR="001005B0" w:rsidRPr="00E16E74" w:rsidRDefault="001005B0" w:rsidP="00B46D58">
      <w:pPr>
        <w:widowControl w:val="0"/>
        <w:spacing w:after="160"/>
        <w:ind w:left="567" w:right="565"/>
        <w:jc w:val="center"/>
        <w:rPr>
          <w:rFonts w:ascii="GHEA Grapalat" w:hAnsi="GHEA Grapalat"/>
          <w:b/>
          <w:strike/>
        </w:rPr>
      </w:pPr>
    </w:p>
    <w:p w14:paraId="01CCB51B" w14:textId="77777777" w:rsidR="001005B0" w:rsidRPr="00E16E74" w:rsidRDefault="001005B0" w:rsidP="00B46D58">
      <w:pPr>
        <w:widowControl w:val="0"/>
        <w:spacing w:after="160"/>
        <w:ind w:left="567" w:right="565"/>
        <w:jc w:val="center"/>
        <w:rPr>
          <w:rFonts w:ascii="GHEA Grapalat" w:hAnsi="GHEA Grapalat"/>
          <w:b/>
          <w:strike/>
        </w:rPr>
      </w:pPr>
    </w:p>
    <w:p w14:paraId="254C8BAD" w14:textId="77777777" w:rsidR="00F562DD" w:rsidRPr="00E16E74" w:rsidRDefault="00F562DD">
      <w:pPr>
        <w:rPr>
          <w:rFonts w:ascii="GHEA Grapalat" w:hAnsi="GHEA Grapalat"/>
          <w:i/>
          <w:strike/>
          <w:sz w:val="22"/>
          <w:szCs w:val="22"/>
        </w:rPr>
      </w:pPr>
      <w:r w:rsidRPr="00E16E74">
        <w:rPr>
          <w:rFonts w:ascii="GHEA Grapalat" w:hAnsi="GHEA Grapalat"/>
          <w:i/>
          <w:strike/>
          <w:sz w:val="22"/>
          <w:szCs w:val="22"/>
        </w:rPr>
        <w:br w:type="page"/>
      </w:r>
    </w:p>
    <w:p w14:paraId="04972E8A" w14:textId="77777777" w:rsidR="003E31E5" w:rsidRPr="00E16E74" w:rsidRDefault="003E31E5" w:rsidP="003E31E5">
      <w:pPr>
        <w:widowControl w:val="0"/>
        <w:spacing w:after="160"/>
        <w:ind w:firstLine="567"/>
        <w:jc w:val="right"/>
        <w:rPr>
          <w:rFonts w:ascii="GHEA Grapalat" w:hAnsi="GHEA Grapalat"/>
          <w:b/>
          <w:strike/>
        </w:rPr>
      </w:pPr>
      <w:r w:rsidRPr="00E16E74">
        <w:rPr>
          <w:rFonts w:ascii="GHEA Grapalat" w:hAnsi="GHEA Grapalat"/>
          <w:b/>
          <w:strike/>
        </w:rPr>
        <w:lastRenderedPageBreak/>
        <w:t>Приложение № 4</w:t>
      </w:r>
      <w:r w:rsidR="005D6FB8" w:rsidRPr="00E16E74">
        <w:rPr>
          <w:rFonts w:ascii="GHEA Grapalat" w:hAnsi="GHEA Grapalat"/>
          <w:b/>
          <w:strike/>
        </w:rPr>
        <w:t>.</w:t>
      </w:r>
      <w:r w:rsidRPr="00E16E74">
        <w:rPr>
          <w:rFonts w:ascii="GHEA Grapalat" w:hAnsi="GHEA Grapalat"/>
          <w:b/>
          <w:strike/>
        </w:rPr>
        <w:t>1</w:t>
      </w:r>
    </w:p>
    <w:p w14:paraId="36E12193" w14:textId="77777777" w:rsidR="003E31E5" w:rsidRPr="00E16E74" w:rsidRDefault="003E31E5" w:rsidP="003E31E5">
      <w:pPr>
        <w:widowControl w:val="0"/>
        <w:spacing w:after="160"/>
        <w:ind w:firstLine="567"/>
        <w:jc w:val="right"/>
        <w:rPr>
          <w:rFonts w:ascii="GHEA Grapalat" w:hAnsi="GHEA Grapalat" w:cs="Arial"/>
          <w:b/>
          <w:strike/>
        </w:rPr>
      </w:pPr>
      <w:r w:rsidRPr="00E16E74">
        <w:rPr>
          <w:rFonts w:ascii="GHEA Grapalat" w:hAnsi="GHEA Grapalat"/>
          <w:b/>
          <w:strike/>
        </w:rPr>
        <w:t>к Приглашению на открытый конкурс</w:t>
      </w:r>
      <w:r w:rsidRPr="00E16E74">
        <w:rPr>
          <w:rFonts w:ascii="GHEA Grapalat" w:hAnsi="GHEA Grapalat" w:cs="Arial"/>
          <w:b/>
          <w:strike/>
        </w:rPr>
        <w:br/>
      </w:r>
      <w:r w:rsidRPr="00E16E74">
        <w:rPr>
          <w:rFonts w:ascii="GHEA Grapalat" w:hAnsi="GHEA Grapalat"/>
          <w:b/>
          <w:strike/>
        </w:rPr>
        <w:t>под кодом "---</w:t>
      </w:r>
      <w:proofErr w:type="spellStart"/>
      <w:r w:rsidRPr="00E16E74">
        <w:rPr>
          <w:rFonts w:ascii="GHEA Grapalat" w:hAnsi="GHEA Grapalat"/>
          <w:b/>
          <w:strike/>
        </w:rPr>
        <w:t>BMAPDzB</w:t>
      </w:r>
      <w:proofErr w:type="spellEnd"/>
      <w:r w:rsidRPr="00E16E74">
        <w:rPr>
          <w:rFonts w:ascii="GHEA Grapalat" w:hAnsi="GHEA Grapalat"/>
          <w:b/>
          <w:strike/>
        </w:rPr>
        <w:t>---/---"</w:t>
      </w:r>
      <w:r w:rsidRPr="00E16E74">
        <w:rPr>
          <w:rStyle w:val="af6"/>
          <w:rFonts w:ascii="GHEA Grapalat" w:hAnsi="GHEA Grapalat"/>
          <w:b/>
          <w:strike/>
        </w:rPr>
        <w:footnoteReference w:customMarkFollows="1" w:id="23"/>
        <w:t>*</w:t>
      </w:r>
    </w:p>
    <w:p w14:paraId="75D1DC24" w14:textId="77777777" w:rsidR="003E31E5" w:rsidRPr="00E16E74" w:rsidRDefault="003E31E5" w:rsidP="003E31E5">
      <w:pPr>
        <w:pStyle w:val="31"/>
        <w:widowControl w:val="0"/>
        <w:spacing w:after="160" w:line="240" w:lineRule="auto"/>
        <w:jc w:val="center"/>
        <w:rPr>
          <w:rFonts w:ascii="GHEA Grapalat" w:hAnsi="GHEA Grapalat"/>
          <w:strike/>
          <w:sz w:val="24"/>
          <w:szCs w:val="24"/>
          <w:lang w:val="hy-AM"/>
        </w:rPr>
      </w:pPr>
      <w:r w:rsidRPr="00E16E74">
        <w:rPr>
          <w:rFonts w:ascii="GHEA Grapalat" w:hAnsi="GHEA Grapalat"/>
          <w:strike/>
          <w:sz w:val="24"/>
          <w:szCs w:val="24"/>
        </w:rPr>
        <w:t xml:space="preserve">ГАРАНТИЯ </w:t>
      </w:r>
      <w:r w:rsidRPr="00E16E74">
        <w:rPr>
          <w:rFonts w:ascii="GHEA Grapalat" w:hAnsi="GHEA Grapalat"/>
          <w:strike/>
          <w:sz w:val="24"/>
          <w:szCs w:val="24"/>
          <w:lang w:val="en-US"/>
        </w:rPr>
        <w:t>N</w:t>
      </w:r>
      <w:r w:rsidRPr="00E16E74">
        <w:rPr>
          <w:rFonts w:ascii="GHEA Grapalat" w:hAnsi="GHEA Grapalat"/>
          <w:strike/>
          <w:sz w:val="24"/>
          <w:szCs w:val="24"/>
          <w:lang w:val="hy-AM"/>
        </w:rPr>
        <w:t>________</w:t>
      </w:r>
    </w:p>
    <w:p w14:paraId="0EF745D2" w14:textId="77777777" w:rsidR="003E31E5" w:rsidRPr="00E16E74" w:rsidRDefault="003E31E5" w:rsidP="003E31E5">
      <w:pPr>
        <w:widowControl w:val="0"/>
        <w:spacing w:after="160"/>
        <w:ind w:left="567" w:right="565"/>
        <w:jc w:val="center"/>
        <w:rPr>
          <w:rFonts w:ascii="GHEA Grapalat" w:hAnsi="GHEA Grapalat"/>
          <w:b/>
          <w:strike/>
        </w:rPr>
      </w:pPr>
      <w:r w:rsidRPr="00E16E74">
        <w:rPr>
          <w:rFonts w:ascii="GHEA Grapalat" w:hAnsi="GHEA Grapalat"/>
          <w:b/>
          <w:strike/>
        </w:rPr>
        <w:t>(обеспечение квалификации)</w:t>
      </w:r>
    </w:p>
    <w:p w14:paraId="3F3E3CC4" w14:textId="77777777" w:rsidR="003E31E5" w:rsidRPr="00E16E74" w:rsidRDefault="003E31E5" w:rsidP="003E31E5">
      <w:pPr>
        <w:pStyle w:val="af4"/>
        <w:shd w:val="clear" w:color="auto" w:fill="FFFFFF"/>
        <w:spacing w:before="0" w:beforeAutospacing="0" w:after="0" w:afterAutospacing="0"/>
        <w:jc w:val="both"/>
        <w:rPr>
          <w:rStyle w:val="af5"/>
          <w:rFonts w:ascii="GHEA Grapalat" w:hAnsi="GHEA Grapalat"/>
          <w:b w:val="0"/>
          <w:bCs w:val="0"/>
          <w:strike/>
          <w:sz w:val="20"/>
          <w:szCs w:val="20"/>
          <w:lang w:val="hy-AM"/>
        </w:rPr>
      </w:pPr>
      <w:r w:rsidRPr="00E16E74">
        <w:rPr>
          <w:rFonts w:ascii="GHEA Grapalat" w:eastAsiaTheme="minorHAnsi" w:hAnsi="GHEA Grapalat" w:cstheme="minorBidi"/>
          <w:strike/>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(далее-</w:t>
      </w:r>
      <w:proofErr w:type="gramStart"/>
      <w:r w:rsidRPr="00E16E74">
        <w:rPr>
          <w:rFonts w:ascii="GHEA Grapalat" w:eastAsiaTheme="minorHAnsi" w:hAnsi="GHEA Grapalat" w:cstheme="minorBidi"/>
          <w:strike/>
        </w:rPr>
        <w:t xml:space="preserve">договор)   </w:t>
      </w:r>
      <w:proofErr w:type="gramEnd"/>
      <w:r w:rsidRPr="00E16E74">
        <w:rPr>
          <w:rFonts w:eastAsiaTheme="minorHAnsi" w:cstheme="minorBidi"/>
          <w:strike/>
        </w:rPr>
        <w:t xml:space="preserve"> N</w:t>
      </w:r>
      <w:r w:rsidRPr="00E16E74">
        <w:rPr>
          <w:rFonts w:eastAsiaTheme="minorHAnsi" w:cstheme="minorBidi"/>
          <w:strike/>
          <w:lang w:val="hy-AM"/>
        </w:rPr>
        <w:t xml:space="preserve">  </w:t>
      </w:r>
      <w:r w:rsidRPr="00E16E74">
        <w:rPr>
          <w:rStyle w:val="af5"/>
          <w:rFonts w:ascii="GHEA Grapalat" w:hAnsi="GHEA Grapalat"/>
          <w:strike/>
          <w:sz w:val="20"/>
          <w:szCs w:val="20"/>
          <w:u w:val="single"/>
          <w:lang w:val="hy-AM"/>
        </w:rPr>
        <w:tab/>
      </w:r>
      <w:r w:rsidRPr="00E16E74">
        <w:rPr>
          <w:rStyle w:val="af5"/>
          <w:rFonts w:ascii="GHEA Grapalat" w:hAnsi="GHEA Grapalat"/>
          <w:strike/>
          <w:sz w:val="20"/>
          <w:szCs w:val="20"/>
          <w:u w:val="single"/>
          <w:lang w:val="hy-AM"/>
        </w:rPr>
        <w:tab/>
      </w:r>
      <w:r w:rsidRPr="00E16E74">
        <w:rPr>
          <w:rStyle w:val="af5"/>
          <w:rFonts w:ascii="GHEA Grapalat" w:hAnsi="GHEA Grapalat"/>
          <w:strike/>
          <w:sz w:val="20"/>
          <w:szCs w:val="20"/>
          <w:u w:val="single"/>
          <w:lang w:val="hy-AM"/>
        </w:rPr>
        <w:tab/>
      </w:r>
      <w:r w:rsidRPr="00E16E74">
        <w:rPr>
          <w:rStyle w:val="af5"/>
          <w:rFonts w:ascii="GHEA Grapalat" w:hAnsi="GHEA Grapalat"/>
          <w:strike/>
          <w:sz w:val="20"/>
          <w:szCs w:val="20"/>
          <w:u w:val="single"/>
          <w:lang w:val="hy-AM"/>
        </w:rPr>
        <w:tab/>
      </w:r>
      <w:r w:rsidRPr="00E16E74">
        <w:rPr>
          <w:rStyle w:val="af5"/>
          <w:rFonts w:ascii="GHEA Grapalat" w:hAnsi="GHEA Grapalat"/>
          <w:strike/>
          <w:sz w:val="20"/>
          <w:szCs w:val="20"/>
          <w:u w:val="single"/>
          <w:lang w:val="hy-AM"/>
        </w:rPr>
        <w:tab/>
      </w:r>
      <w:r w:rsidRPr="00E16E74">
        <w:rPr>
          <w:rStyle w:val="af5"/>
          <w:rFonts w:ascii="GHEA Grapalat" w:hAnsi="GHEA Grapalat"/>
          <w:strike/>
          <w:sz w:val="20"/>
          <w:szCs w:val="20"/>
        </w:rPr>
        <w:t xml:space="preserve">                                                                    </w:t>
      </w:r>
    </w:p>
    <w:p w14:paraId="51ADFCE0" w14:textId="77777777" w:rsidR="003E31E5" w:rsidRPr="00E16E74" w:rsidRDefault="003E31E5" w:rsidP="003E31E5">
      <w:pPr>
        <w:pStyle w:val="af4"/>
        <w:shd w:val="clear" w:color="auto" w:fill="FFFFFF"/>
        <w:spacing w:before="0" w:beforeAutospacing="0" w:after="0" w:afterAutospacing="0"/>
        <w:ind w:left="-142"/>
        <w:rPr>
          <w:rStyle w:val="af5"/>
          <w:rFonts w:ascii="GHEA Grapalat" w:hAnsi="GHEA Grapalat"/>
          <w:b w:val="0"/>
          <w:strike/>
          <w:sz w:val="18"/>
          <w:szCs w:val="18"/>
        </w:rPr>
      </w:pPr>
      <w:r w:rsidRPr="00E16E74">
        <w:rPr>
          <w:rStyle w:val="af5"/>
          <w:rFonts w:ascii="GHEA Grapalat" w:hAnsi="GHEA Grapalat"/>
          <w:b w:val="0"/>
          <w:strike/>
          <w:sz w:val="18"/>
          <w:szCs w:val="18"/>
          <w:lang w:val="hy-AM"/>
        </w:rPr>
        <w:tab/>
      </w:r>
      <w:r w:rsidRPr="00E16E74">
        <w:rPr>
          <w:rStyle w:val="af5"/>
          <w:rFonts w:ascii="GHEA Grapalat" w:hAnsi="GHEA Grapalat"/>
          <w:b w:val="0"/>
          <w:strike/>
          <w:sz w:val="18"/>
          <w:szCs w:val="18"/>
        </w:rPr>
        <w:t xml:space="preserve">                                                                            </w:t>
      </w:r>
      <w:r w:rsidR="002D6327" w:rsidRPr="00E16E74">
        <w:rPr>
          <w:rStyle w:val="af5"/>
          <w:rFonts w:ascii="GHEA Grapalat" w:hAnsi="GHEA Grapalat"/>
          <w:b w:val="0"/>
          <w:strike/>
          <w:sz w:val="18"/>
          <w:szCs w:val="18"/>
          <w:lang w:val="hy-AM"/>
        </w:rPr>
        <w:t xml:space="preserve">                          </w:t>
      </w:r>
      <w:r w:rsidRPr="00E16E74">
        <w:rPr>
          <w:rStyle w:val="af5"/>
          <w:rFonts w:ascii="GHEA Grapalat" w:hAnsi="GHEA Grapalat"/>
          <w:b w:val="0"/>
          <w:strike/>
          <w:sz w:val="18"/>
          <w:szCs w:val="18"/>
        </w:rPr>
        <w:t>номер заключаемого договора</w:t>
      </w:r>
    </w:p>
    <w:p w14:paraId="1ACAF6C4" w14:textId="77777777" w:rsidR="003E31E5" w:rsidRPr="00E16E74" w:rsidRDefault="003E31E5" w:rsidP="003E31E5">
      <w:pPr>
        <w:pStyle w:val="af4"/>
        <w:shd w:val="clear" w:color="auto" w:fill="FFFFFF"/>
        <w:spacing w:before="0" w:beforeAutospacing="0" w:after="0" w:afterAutospacing="0"/>
        <w:ind w:left="-142"/>
        <w:rPr>
          <w:rStyle w:val="af5"/>
          <w:rFonts w:ascii="GHEA Grapalat" w:hAnsi="GHEA Grapalat"/>
          <w:b w:val="0"/>
          <w:bCs w:val="0"/>
          <w:strike/>
          <w:sz w:val="20"/>
          <w:szCs w:val="20"/>
          <w:lang w:val="hy-AM"/>
        </w:rPr>
      </w:pPr>
      <w:r w:rsidRPr="00E16E74">
        <w:rPr>
          <w:rFonts w:ascii="GHEA Grapalat" w:eastAsiaTheme="minorHAnsi" w:hAnsi="GHEA Grapalat" w:cstheme="minorBidi"/>
          <w:strike/>
        </w:rPr>
        <w:t xml:space="preserve">  заключаемым</w:t>
      </w:r>
      <w:r w:rsidRPr="00E16E74">
        <w:rPr>
          <w:rStyle w:val="af5"/>
          <w:rFonts w:ascii="GHEA Grapalat" w:hAnsi="GHEA Grapalat"/>
          <w:strike/>
          <w:sz w:val="20"/>
          <w:szCs w:val="20"/>
          <w:u w:val="single"/>
          <w:lang w:val="hy-AM"/>
        </w:rPr>
        <w:tab/>
      </w:r>
      <w:r w:rsidRPr="00E16E74">
        <w:rPr>
          <w:rStyle w:val="af5"/>
          <w:rFonts w:ascii="GHEA Grapalat" w:hAnsi="GHEA Grapalat"/>
          <w:strike/>
          <w:sz w:val="20"/>
          <w:szCs w:val="20"/>
          <w:u w:val="single"/>
          <w:lang w:val="hy-AM"/>
        </w:rPr>
        <w:tab/>
      </w:r>
      <w:r w:rsidRPr="00E16E74">
        <w:rPr>
          <w:rStyle w:val="af5"/>
          <w:rFonts w:ascii="GHEA Grapalat" w:hAnsi="GHEA Grapalat"/>
          <w:strike/>
          <w:sz w:val="20"/>
          <w:szCs w:val="20"/>
          <w:u w:val="single"/>
          <w:lang w:val="hy-AM"/>
        </w:rPr>
        <w:tab/>
      </w:r>
      <w:r w:rsidRPr="00E16E74">
        <w:rPr>
          <w:rStyle w:val="af5"/>
          <w:rFonts w:ascii="GHEA Grapalat" w:hAnsi="GHEA Grapalat"/>
          <w:strike/>
          <w:sz w:val="20"/>
          <w:szCs w:val="20"/>
          <w:u w:val="single"/>
          <w:lang w:val="hy-AM"/>
        </w:rPr>
        <w:tab/>
      </w:r>
      <w:r w:rsidRPr="00E16E74">
        <w:rPr>
          <w:rStyle w:val="af5"/>
          <w:rFonts w:ascii="GHEA Grapalat" w:hAnsi="GHEA Grapalat"/>
          <w:strike/>
          <w:sz w:val="20"/>
          <w:szCs w:val="20"/>
          <w:u w:val="single"/>
          <w:lang w:val="hy-AM"/>
        </w:rPr>
        <w:tab/>
      </w:r>
      <w:r w:rsidRPr="00E16E74">
        <w:rPr>
          <w:rFonts w:eastAsiaTheme="minorHAnsi" w:cstheme="minorBidi"/>
          <w:strike/>
        </w:rPr>
        <w:t xml:space="preserve"> (</w:t>
      </w:r>
      <w:r w:rsidRPr="00E16E74">
        <w:rPr>
          <w:rFonts w:ascii="GHEA Grapalat" w:eastAsiaTheme="minorHAnsi" w:hAnsi="GHEA Grapalat" w:cstheme="minorBidi"/>
          <w:strike/>
        </w:rPr>
        <w:t>далее-</w:t>
      </w:r>
      <w:proofErr w:type="gramStart"/>
      <w:r w:rsidRPr="00E16E74">
        <w:rPr>
          <w:rFonts w:ascii="GHEA Grapalat" w:eastAsiaTheme="minorHAnsi" w:hAnsi="GHEA Grapalat" w:cstheme="minorBidi"/>
          <w:strike/>
        </w:rPr>
        <w:t>принципал )</w:t>
      </w:r>
      <w:proofErr w:type="gramEnd"/>
      <w:r w:rsidRPr="00E16E74">
        <w:rPr>
          <w:rFonts w:ascii="GHEA Grapalat" w:eastAsiaTheme="minorHAnsi" w:hAnsi="GHEA Grapalat" w:cstheme="minorBidi"/>
          <w:strike/>
        </w:rPr>
        <w:t xml:space="preserve"> в результате  </w:t>
      </w:r>
    </w:p>
    <w:p w14:paraId="77698B6D" w14:textId="77777777" w:rsidR="003E31E5" w:rsidRPr="00E16E74" w:rsidRDefault="003E31E5" w:rsidP="003E31E5">
      <w:pPr>
        <w:pStyle w:val="af4"/>
        <w:shd w:val="clear" w:color="auto" w:fill="FFFFFF"/>
        <w:spacing w:before="0" w:beforeAutospacing="0" w:after="0" w:afterAutospacing="0"/>
        <w:ind w:left="-142"/>
        <w:rPr>
          <w:rFonts w:cs="Sylfaen"/>
          <w:b/>
          <w:strike/>
          <w:sz w:val="18"/>
          <w:szCs w:val="18"/>
          <w:vertAlign w:val="superscript"/>
          <w:lang w:val="hy-AM"/>
        </w:rPr>
      </w:pPr>
      <w:r w:rsidRPr="00E16E74">
        <w:rPr>
          <w:rStyle w:val="af5"/>
          <w:rFonts w:ascii="GHEA Grapalat" w:hAnsi="GHEA Grapalat"/>
          <w:b w:val="0"/>
          <w:strike/>
          <w:sz w:val="18"/>
          <w:szCs w:val="18"/>
        </w:rPr>
        <w:t xml:space="preserve">                                  наименование отобранного участника</w:t>
      </w:r>
      <w:r w:rsidRPr="00E16E74">
        <w:rPr>
          <w:rStyle w:val="af5"/>
          <w:rFonts w:ascii="GHEA Grapalat" w:hAnsi="GHEA Grapalat"/>
          <w:b w:val="0"/>
          <w:strike/>
          <w:sz w:val="18"/>
          <w:szCs w:val="18"/>
          <w:lang w:val="hy-AM"/>
        </w:rPr>
        <w:tab/>
      </w:r>
    </w:p>
    <w:p w14:paraId="2716C6B7" w14:textId="77777777" w:rsidR="003E31E5" w:rsidRPr="00E16E74"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strike/>
        </w:rPr>
      </w:pPr>
      <w:r w:rsidRPr="00E16E74">
        <w:rPr>
          <w:rStyle w:val="af5"/>
          <w:rFonts w:ascii="GHEA Grapalat" w:hAnsi="GHEA Grapalat"/>
          <w:strike/>
          <w:sz w:val="20"/>
          <w:szCs w:val="20"/>
          <w:lang w:val="hy-AM"/>
        </w:rPr>
        <w:tab/>
      </w:r>
      <w:r w:rsidRPr="00E16E74">
        <w:rPr>
          <w:rFonts w:eastAsiaTheme="minorHAnsi" w:cstheme="minorBidi"/>
          <w:strike/>
        </w:rPr>
        <w:t xml:space="preserve"> </w:t>
      </w:r>
    </w:p>
    <w:p w14:paraId="2FD22689" w14:textId="77777777" w:rsidR="003E31E5" w:rsidRPr="00E16E74" w:rsidRDefault="003E31E5" w:rsidP="003E31E5">
      <w:pPr>
        <w:pStyle w:val="af4"/>
        <w:shd w:val="clear" w:color="auto" w:fill="FFFFFF"/>
        <w:spacing w:before="0" w:beforeAutospacing="0" w:after="0" w:afterAutospacing="0"/>
        <w:jc w:val="both"/>
        <w:rPr>
          <w:rFonts w:ascii="GHEA Grapalat" w:hAnsi="GHEA Grapalat"/>
          <w:strike/>
          <w:sz w:val="20"/>
          <w:szCs w:val="20"/>
          <w:lang w:val="hy-AM"/>
        </w:rPr>
      </w:pPr>
      <w:r w:rsidRPr="00E16E74">
        <w:rPr>
          <w:rFonts w:ascii="GHEA Grapalat" w:eastAsiaTheme="minorHAnsi" w:hAnsi="GHEA Grapalat" w:cstheme="minorBidi"/>
          <w:strike/>
        </w:rPr>
        <w:t xml:space="preserve">организованной </w:t>
      </w:r>
      <w:r w:rsidRPr="00E16E74">
        <w:rPr>
          <w:rFonts w:ascii="GHEA Grapalat" w:hAnsi="GHEA Grapalat"/>
          <w:strike/>
          <w:sz w:val="20"/>
          <w:szCs w:val="20"/>
          <w:u w:val="single"/>
          <w:lang w:val="hy-AM"/>
        </w:rPr>
        <w:tab/>
      </w:r>
      <w:r w:rsidRPr="00E16E74">
        <w:rPr>
          <w:rFonts w:ascii="GHEA Grapalat" w:hAnsi="GHEA Grapalat"/>
          <w:strike/>
          <w:sz w:val="20"/>
          <w:szCs w:val="20"/>
          <w:u w:val="single"/>
          <w:lang w:val="hy-AM"/>
        </w:rPr>
        <w:tab/>
      </w:r>
      <w:r w:rsidRPr="00E16E74">
        <w:rPr>
          <w:rFonts w:ascii="GHEA Grapalat" w:hAnsi="GHEA Grapalat"/>
          <w:strike/>
          <w:sz w:val="20"/>
          <w:szCs w:val="20"/>
          <w:u w:val="single"/>
          <w:lang w:val="hy-AM"/>
        </w:rPr>
        <w:tab/>
      </w:r>
      <w:r w:rsidRPr="00E16E74">
        <w:rPr>
          <w:rFonts w:ascii="GHEA Grapalat" w:hAnsi="GHEA Grapalat"/>
          <w:strike/>
          <w:sz w:val="20"/>
          <w:szCs w:val="20"/>
          <w:u w:val="single"/>
          <w:lang w:val="hy-AM"/>
        </w:rPr>
        <w:tab/>
      </w:r>
      <w:r w:rsidRPr="00E16E74">
        <w:rPr>
          <w:rFonts w:ascii="GHEA Grapalat" w:hAnsi="GHEA Grapalat"/>
          <w:strike/>
          <w:sz w:val="20"/>
          <w:szCs w:val="20"/>
          <w:u w:val="single"/>
          <w:lang w:val="hy-AM"/>
        </w:rPr>
        <w:tab/>
      </w:r>
      <w:proofErr w:type="gramStart"/>
      <w:r w:rsidRPr="00E16E74">
        <w:rPr>
          <w:rFonts w:ascii="GHEA Grapalat" w:hAnsi="GHEA Grapalat"/>
          <w:strike/>
          <w:sz w:val="20"/>
          <w:szCs w:val="20"/>
          <w:u w:val="single"/>
          <w:lang w:val="hy-AM"/>
        </w:rPr>
        <w:tab/>
      </w:r>
      <w:r w:rsidRPr="00E16E74">
        <w:rPr>
          <w:rFonts w:ascii="GHEA Grapalat" w:hAnsi="GHEA Grapalat"/>
          <w:strike/>
          <w:sz w:val="20"/>
          <w:szCs w:val="20"/>
          <w:lang w:val="hy-AM"/>
        </w:rPr>
        <w:t xml:space="preserve"> </w:t>
      </w:r>
      <w:r w:rsidRPr="00E16E74">
        <w:rPr>
          <w:rFonts w:ascii="GHEA Grapalat" w:eastAsiaTheme="minorHAnsi" w:hAnsi="GHEA Grapalat" w:cstheme="minorBidi"/>
          <w:strike/>
        </w:rPr>
        <w:t xml:space="preserve"> (</w:t>
      </w:r>
      <w:proofErr w:type="gramEnd"/>
      <w:r w:rsidRPr="00E16E74">
        <w:rPr>
          <w:rFonts w:ascii="GHEA Grapalat" w:eastAsiaTheme="minorHAnsi" w:hAnsi="GHEA Grapalat" w:cstheme="minorBidi"/>
          <w:strike/>
        </w:rPr>
        <w:t xml:space="preserve">далее-бенефициар) </w:t>
      </w:r>
    </w:p>
    <w:p w14:paraId="2C1D1742" w14:textId="77777777" w:rsidR="003E31E5" w:rsidRPr="00E16E74" w:rsidRDefault="003E31E5" w:rsidP="003E31E5">
      <w:pPr>
        <w:pStyle w:val="af4"/>
        <w:shd w:val="clear" w:color="auto" w:fill="FFFFFF"/>
        <w:spacing w:before="0" w:beforeAutospacing="0" w:after="0" w:afterAutospacing="0"/>
        <w:ind w:left="1276" w:firstLine="708"/>
        <w:rPr>
          <w:rFonts w:ascii="GHEA Grapalat" w:eastAsiaTheme="minorHAnsi" w:hAnsi="GHEA Grapalat" w:cstheme="minorBidi"/>
          <w:b/>
          <w:strike/>
          <w:sz w:val="18"/>
          <w:szCs w:val="18"/>
        </w:rPr>
      </w:pPr>
      <w:r w:rsidRPr="00E16E74">
        <w:rPr>
          <w:rFonts w:ascii="GHEA Grapalat" w:hAnsi="GHEA Grapalat" w:cs="Sylfaen"/>
          <w:strike/>
          <w:vertAlign w:val="superscript"/>
        </w:rPr>
        <w:t xml:space="preserve">                         </w:t>
      </w:r>
      <w:r w:rsidRPr="00E16E74">
        <w:rPr>
          <w:rStyle w:val="af5"/>
          <w:rFonts w:ascii="GHEA Grapalat" w:hAnsi="GHEA Grapalat"/>
          <w:b w:val="0"/>
          <w:strike/>
          <w:sz w:val="18"/>
          <w:szCs w:val="18"/>
        </w:rPr>
        <w:t>наименование заказчика</w:t>
      </w:r>
      <w:r w:rsidRPr="00E16E74">
        <w:rPr>
          <w:rFonts w:ascii="GHEA Grapalat" w:eastAsiaTheme="minorHAnsi" w:hAnsi="GHEA Grapalat" w:cstheme="minorBidi"/>
          <w:b/>
          <w:strike/>
          <w:sz w:val="18"/>
          <w:szCs w:val="18"/>
        </w:rPr>
        <w:t xml:space="preserve"> </w:t>
      </w:r>
    </w:p>
    <w:p w14:paraId="73120F5F" w14:textId="77777777" w:rsidR="003E31E5" w:rsidRPr="00E16E74" w:rsidRDefault="003E31E5" w:rsidP="003E31E5">
      <w:pPr>
        <w:pStyle w:val="af4"/>
        <w:shd w:val="clear" w:color="auto" w:fill="FFFFFF"/>
        <w:spacing w:before="0" w:beforeAutospacing="0" w:after="0" w:afterAutospacing="0"/>
        <w:rPr>
          <w:rFonts w:ascii="GHEA Grapalat" w:hAnsi="GHEA Grapalat" w:cs="Sylfaen"/>
          <w:strike/>
          <w:vertAlign w:val="superscript"/>
        </w:rPr>
      </w:pPr>
      <w:proofErr w:type="gramStart"/>
      <w:r w:rsidRPr="00E16E74">
        <w:rPr>
          <w:rFonts w:ascii="GHEA Grapalat" w:eastAsiaTheme="minorHAnsi" w:hAnsi="GHEA Grapalat" w:cstheme="minorBidi"/>
          <w:strike/>
        </w:rPr>
        <w:t>процедуры  закупок</w:t>
      </w:r>
      <w:proofErr w:type="gramEnd"/>
      <w:r w:rsidRPr="00E16E74">
        <w:rPr>
          <w:rFonts w:ascii="GHEA Grapalat" w:eastAsiaTheme="minorHAnsi" w:hAnsi="GHEA Grapalat" w:cstheme="minorBidi"/>
          <w:strike/>
        </w:rPr>
        <w:t xml:space="preserve"> под кодом ____________________.</w:t>
      </w:r>
    </w:p>
    <w:p w14:paraId="16E4ABE5" w14:textId="77777777" w:rsidR="003E31E5" w:rsidRPr="00E16E74" w:rsidRDefault="003E31E5" w:rsidP="003E31E5">
      <w:pPr>
        <w:pStyle w:val="af4"/>
        <w:shd w:val="clear" w:color="auto" w:fill="FFFFFF"/>
        <w:spacing w:before="0" w:beforeAutospacing="0" w:after="0" w:afterAutospacing="0"/>
        <w:jc w:val="both"/>
        <w:rPr>
          <w:rFonts w:ascii="GHEA Grapalat" w:eastAsiaTheme="minorHAnsi" w:hAnsi="GHEA Grapalat" w:cstheme="minorBidi"/>
          <w:strike/>
          <w:sz w:val="18"/>
          <w:szCs w:val="18"/>
        </w:rPr>
      </w:pPr>
      <w:r w:rsidRPr="00E16E74">
        <w:rPr>
          <w:rFonts w:ascii="GHEA Grapalat" w:eastAsiaTheme="minorHAnsi" w:hAnsi="GHEA Grapalat" w:cstheme="minorBidi"/>
          <w:strike/>
        </w:rPr>
        <w:t xml:space="preserve">                                                         </w:t>
      </w:r>
      <w:r w:rsidRPr="00E16E74">
        <w:rPr>
          <w:rFonts w:ascii="GHEA Grapalat" w:eastAsiaTheme="minorHAnsi" w:hAnsi="GHEA Grapalat" w:cstheme="minorBidi"/>
          <w:strike/>
          <w:sz w:val="18"/>
          <w:szCs w:val="18"/>
        </w:rPr>
        <w:t>код процедуры</w:t>
      </w:r>
    </w:p>
    <w:p w14:paraId="5DA337BF" w14:textId="77777777" w:rsidR="003E31E5" w:rsidRPr="00E16E74" w:rsidRDefault="003E31E5" w:rsidP="003E31E5">
      <w:pPr>
        <w:pStyle w:val="af4"/>
        <w:shd w:val="clear" w:color="auto" w:fill="FFFFFF"/>
        <w:spacing w:before="0" w:beforeAutospacing="0" w:after="0" w:afterAutospacing="0"/>
        <w:jc w:val="both"/>
        <w:rPr>
          <w:rFonts w:ascii="GHEA Grapalat" w:eastAsiaTheme="minorHAnsi" w:hAnsi="GHEA Grapalat" w:cstheme="minorBidi"/>
          <w:strike/>
          <w:lang w:val="hy-AM"/>
        </w:rPr>
      </w:pPr>
      <w:r w:rsidRPr="00E16E74">
        <w:rPr>
          <w:rFonts w:ascii="GHEA Grapalat" w:eastAsiaTheme="minorHAnsi" w:hAnsi="GHEA Grapalat" w:cstheme="minorBidi"/>
          <w:strike/>
        </w:rPr>
        <w:t xml:space="preserve">  2.  По гарантии </w:t>
      </w:r>
      <w:r w:rsidRPr="00E16E74">
        <w:rPr>
          <w:rFonts w:ascii="GHEA Grapalat" w:eastAsiaTheme="minorHAnsi" w:hAnsi="GHEA Grapalat" w:cstheme="minorBidi"/>
          <w:strike/>
          <w:lang w:val="hy-AM"/>
        </w:rPr>
        <w:t xml:space="preserve">---------------------------------------------------------------------------- </w:t>
      </w:r>
    </w:p>
    <w:p w14:paraId="599E8622" w14:textId="77777777" w:rsidR="003E31E5" w:rsidRPr="00E16E74" w:rsidRDefault="00310DC1" w:rsidP="003E31E5">
      <w:pPr>
        <w:pStyle w:val="af4"/>
        <w:shd w:val="clear" w:color="auto" w:fill="FFFFFF"/>
        <w:spacing w:before="0" w:beforeAutospacing="0" w:after="0" w:afterAutospacing="0"/>
        <w:jc w:val="both"/>
        <w:rPr>
          <w:rFonts w:ascii="GHEA Grapalat" w:eastAsiaTheme="minorHAnsi" w:hAnsi="GHEA Grapalat" w:cstheme="minorBidi"/>
          <w:strike/>
        </w:rPr>
      </w:pPr>
      <w:r w:rsidRPr="00E16E74">
        <w:rPr>
          <w:rFonts w:ascii="GHEA Grapalat" w:eastAsiaTheme="minorHAnsi" w:hAnsi="GHEA Grapalat" w:cstheme="minorBidi"/>
          <w:strike/>
          <w:sz w:val="18"/>
          <w:szCs w:val="18"/>
        </w:rPr>
        <w:t xml:space="preserve">                                     наименование выдающего гарантию банка </w:t>
      </w:r>
    </w:p>
    <w:p w14:paraId="318CA7D6" w14:textId="77777777" w:rsidR="003E31E5" w:rsidRPr="00E16E74" w:rsidRDefault="003E31E5" w:rsidP="003E31E5">
      <w:pPr>
        <w:pStyle w:val="af4"/>
        <w:shd w:val="clear" w:color="auto" w:fill="FFFFFF"/>
        <w:spacing w:before="0" w:beforeAutospacing="0" w:after="0" w:afterAutospacing="0"/>
        <w:jc w:val="both"/>
        <w:rPr>
          <w:rFonts w:ascii="GHEA Grapalat" w:eastAsiaTheme="minorHAnsi" w:hAnsi="GHEA Grapalat" w:cstheme="minorBidi"/>
          <w:strike/>
        </w:rPr>
      </w:pPr>
      <w:r w:rsidRPr="00E16E74">
        <w:rPr>
          <w:rFonts w:ascii="GHEA Grapalat" w:eastAsiaTheme="minorHAnsi" w:hAnsi="GHEA Grapalat" w:cstheme="minorBidi"/>
          <w:strike/>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proofErr w:type="gramStart"/>
      <w:r w:rsidRPr="00E16E74">
        <w:rPr>
          <w:rFonts w:ascii="GHEA Grapalat" w:eastAsiaTheme="minorHAnsi" w:hAnsi="GHEA Grapalat" w:cstheme="minorBidi"/>
          <w:strike/>
        </w:rPr>
        <w:t xml:space="preserve">   (</w:t>
      </w:r>
      <w:proofErr w:type="gramEnd"/>
      <w:r w:rsidRPr="00E16E74">
        <w:rPr>
          <w:rFonts w:ascii="GHEA Grapalat" w:eastAsiaTheme="minorHAnsi" w:hAnsi="GHEA Grapalat" w:cstheme="minorBidi"/>
          <w:strike/>
        </w:rPr>
        <w:t xml:space="preserve">далее-сумма             </w:t>
      </w:r>
    </w:p>
    <w:p w14:paraId="7C0F7C47" w14:textId="77777777" w:rsidR="003E31E5" w:rsidRPr="00E16E74" w:rsidRDefault="003E31E5" w:rsidP="003E31E5">
      <w:pPr>
        <w:pStyle w:val="af4"/>
        <w:shd w:val="clear" w:color="auto" w:fill="FFFFFF"/>
        <w:spacing w:before="0" w:beforeAutospacing="0" w:after="0" w:afterAutospacing="0"/>
        <w:jc w:val="both"/>
        <w:rPr>
          <w:rFonts w:ascii="GHEA Grapalat" w:eastAsiaTheme="minorHAnsi" w:hAnsi="GHEA Grapalat" w:cstheme="minorBidi"/>
          <w:strike/>
          <w:sz w:val="18"/>
          <w:szCs w:val="18"/>
        </w:rPr>
      </w:pPr>
      <w:r w:rsidRPr="00E16E74">
        <w:rPr>
          <w:rFonts w:ascii="GHEA Grapalat" w:eastAsiaTheme="minorHAnsi" w:hAnsi="GHEA Grapalat" w:cstheme="minorBidi"/>
          <w:strike/>
        </w:rPr>
        <w:t xml:space="preserve">                                                              </w:t>
      </w:r>
      <w:r w:rsidRPr="00E16E74">
        <w:rPr>
          <w:rFonts w:ascii="GHEA Grapalat" w:eastAsiaTheme="minorHAnsi" w:hAnsi="GHEA Grapalat" w:cstheme="minorBidi"/>
          <w:strike/>
          <w:sz w:val="18"/>
          <w:szCs w:val="18"/>
        </w:rPr>
        <w:t xml:space="preserve">сумма в цифрах и прописью         </w:t>
      </w:r>
    </w:p>
    <w:p w14:paraId="791FB131" w14:textId="77777777" w:rsidR="00C2217E" w:rsidRPr="00E16E74" w:rsidRDefault="003E31E5" w:rsidP="00C2217E">
      <w:pPr>
        <w:pStyle w:val="af4"/>
        <w:shd w:val="clear" w:color="auto" w:fill="FFFFFF"/>
        <w:spacing w:before="0" w:beforeAutospacing="0" w:after="0" w:afterAutospacing="0"/>
        <w:jc w:val="both"/>
        <w:rPr>
          <w:rFonts w:ascii="GHEA Grapalat" w:eastAsiaTheme="minorHAnsi" w:hAnsi="GHEA Grapalat" w:cstheme="minorBidi"/>
          <w:strike/>
        </w:rPr>
      </w:pPr>
      <w:r w:rsidRPr="00E16E74">
        <w:rPr>
          <w:rFonts w:ascii="GHEA Grapalat" w:eastAsiaTheme="minorHAnsi" w:hAnsi="GHEA Grapalat" w:cstheme="minorBidi"/>
          <w:strike/>
        </w:rPr>
        <w:t xml:space="preserve">гарантии) в течение </w:t>
      </w:r>
      <w:r w:rsidR="007857F1" w:rsidRPr="00E16E74">
        <w:rPr>
          <w:rFonts w:ascii="GHEA Grapalat" w:eastAsiaTheme="minorHAnsi" w:hAnsi="GHEA Grapalat" w:cstheme="minorBidi"/>
          <w:strike/>
        </w:rPr>
        <w:t>пяти</w:t>
      </w:r>
      <w:r w:rsidRPr="00E16E74">
        <w:rPr>
          <w:rFonts w:ascii="GHEA Grapalat" w:eastAsiaTheme="minorHAnsi" w:hAnsi="GHEA Grapalat" w:cstheme="minorBidi"/>
          <w:strike/>
        </w:rPr>
        <w:t xml:space="preserve"> рабочих дней после получения требования. </w:t>
      </w:r>
      <w:r w:rsidR="00C2217E" w:rsidRPr="00E16E74">
        <w:rPr>
          <w:rFonts w:ascii="GHEA Grapalat" w:eastAsiaTheme="minorHAnsi" w:hAnsi="GHEA Grapalat" w:cstheme="minorBidi"/>
          <w:strike/>
        </w:rPr>
        <w:t xml:space="preserve">При выплате суммы гарантии учитываются вычеты из суммы гарантии на основании </w:t>
      </w:r>
      <w:r w:rsidR="00C2217E" w:rsidRPr="00E16E74">
        <w:rPr>
          <w:rFonts w:ascii="GHEA Grapalat" w:eastAsiaTheme="minorHAnsi" w:hAnsi="GHEA Grapalat" w:cstheme="minorBidi"/>
          <w:strike/>
          <w:lang w:val="hy-AM"/>
        </w:rPr>
        <w:t xml:space="preserve">двухсторонне утвержденного </w:t>
      </w:r>
      <w:r w:rsidR="00C2217E" w:rsidRPr="00E16E74">
        <w:rPr>
          <w:rFonts w:ascii="GHEA Grapalat" w:eastAsiaTheme="minorHAnsi" w:hAnsi="GHEA Grapalat" w:cstheme="minorBidi"/>
          <w:strike/>
        </w:rPr>
        <w:t>акта (актов) приема-передачи между бенефициаром и принципалом в рамках исполнения договора</w:t>
      </w:r>
      <w:r w:rsidR="00C2217E" w:rsidRPr="00E16E74">
        <w:rPr>
          <w:rFonts w:ascii="GHEA Grapalat" w:eastAsiaTheme="minorHAnsi" w:hAnsi="GHEA Grapalat" w:cstheme="minorBidi"/>
          <w:strike/>
          <w:lang w:val="hy-AM"/>
        </w:rPr>
        <w:t xml:space="preserve"> и</w:t>
      </w:r>
      <w:r w:rsidR="00C2217E" w:rsidRPr="00E16E74">
        <w:rPr>
          <w:rFonts w:ascii="GHEA Grapalat" w:eastAsiaTheme="minorHAnsi" w:hAnsi="GHEA Grapalat" w:cstheme="minorBidi"/>
          <w:strike/>
        </w:rPr>
        <w:t xml:space="preserve"> </w:t>
      </w:r>
      <w:proofErr w:type="spellStart"/>
      <w:r w:rsidR="00C2217E" w:rsidRPr="00E16E74">
        <w:rPr>
          <w:rFonts w:ascii="GHEA Grapalat" w:eastAsiaTheme="minorHAnsi" w:hAnsi="GHEA Grapalat" w:cstheme="minorBidi"/>
          <w:strike/>
        </w:rPr>
        <w:t>представленн</w:t>
      </w:r>
      <w:proofErr w:type="spellEnd"/>
      <w:r w:rsidR="00C2217E" w:rsidRPr="00E16E74">
        <w:rPr>
          <w:rFonts w:ascii="GHEA Grapalat" w:eastAsiaTheme="minorHAnsi" w:hAnsi="GHEA Grapalat" w:cstheme="minorBidi"/>
          <w:strike/>
          <w:lang w:val="hy-AM"/>
        </w:rPr>
        <w:t>ого принципалом</w:t>
      </w:r>
      <w:r w:rsidR="00C2217E" w:rsidRPr="00E16E74">
        <w:rPr>
          <w:rFonts w:ascii="GHEA Grapalat" w:eastAsiaTheme="minorHAnsi" w:hAnsi="GHEA Grapalat" w:cstheme="minorBidi"/>
          <w:strike/>
        </w:rPr>
        <w:t xml:space="preserve"> </w:t>
      </w:r>
      <w:proofErr w:type="gramStart"/>
      <w:r w:rsidR="00C2217E" w:rsidRPr="00E16E74">
        <w:rPr>
          <w:rFonts w:ascii="GHEA Grapalat" w:eastAsiaTheme="minorHAnsi" w:hAnsi="GHEA Grapalat" w:cstheme="minorBidi"/>
          <w:strike/>
        </w:rPr>
        <w:t>лицу</w:t>
      </w:r>
      <w:proofErr w:type="gramEnd"/>
      <w:r w:rsidR="00C2217E" w:rsidRPr="00E16E74">
        <w:rPr>
          <w:rFonts w:ascii="GHEA Grapalat" w:eastAsiaTheme="minorHAnsi" w:hAnsi="GHEA Grapalat" w:cstheme="minorBidi"/>
          <w:strike/>
        </w:rPr>
        <w:t xml:space="preserve"> давшему гарантию</w:t>
      </w:r>
      <w:r w:rsidR="00240609" w:rsidRPr="00E16E74">
        <w:rPr>
          <w:rFonts w:ascii="GHEA Grapalat" w:eastAsiaTheme="minorHAnsi" w:hAnsi="GHEA Grapalat" w:cstheme="minorBidi"/>
          <w:strike/>
          <w:lang w:val="hy-AM"/>
        </w:rPr>
        <w:t>.</w:t>
      </w:r>
      <w:r w:rsidR="00C2217E" w:rsidRPr="00E16E74">
        <w:rPr>
          <w:rFonts w:ascii="GHEA Grapalat" w:eastAsiaTheme="minorHAnsi" w:hAnsi="GHEA Grapalat" w:cstheme="minorBidi"/>
          <w:strike/>
        </w:rPr>
        <w:t xml:space="preserve"> </w:t>
      </w:r>
    </w:p>
    <w:p w14:paraId="4FDD9950" w14:textId="77777777" w:rsidR="003E31E5" w:rsidRPr="00E16E74" w:rsidRDefault="003E31E5" w:rsidP="00E85485">
      <w:pPr>
        <w:pStyle w:val="af4"/>
        <w:shd w:val="clear" w:color="auto" w:fill="FFFFFF"/>
        <w:spacing w:before="0" w:beforeAutospacing="0" w:after="0" w:afterAutospacing="0"/>
        <w:ind w:firstLine="708"/>
        <w:jc w:val="both"/>
        <w:rPr>
          <w:rFonts w:ascii="GHEA Grapalat" w:eastAsiaTheme="minorHAnsi" w:hAnsi="GHEA Grapalat" w:cstheme="minorBidi"/>
          <w:strike/>
        </w:rPr>
      </w:pPr>
      <w:r w:rsidRPr="00E16E74">
        <w:rPr>
          <w:rFonts w:ascii="GHEA Grapalat" w:eastAsiaTheme="minorHAnsi" w:hAnsi="GHEA Grapalat" w:cstheme="minorBidi"/>
          <w:strike/>
        </w:rPr>
        <w:t>Выплата производится посредством перечисления на расчетный счет____________________ бенефициара.</w:t>
      </w:r>
    </w:p>
    <w:p w14:paraId="034F7D4A" w14:textId="77777777" w:rsidR="003E31E5" w:rsidRPr="00E16E74" w:rsidRDefault="003E31E5" w:rsidP="003E31E5">
      <w:pPr>
        <w:pStyle w:val="af4"/>
        <w:shd w:val="clear" w:color="auto" w:fill="FFFFFF"/>
        <w:spacing w:before="0" w:beforeAutospacing="0" w:after="0" w:afterAutospacing="0"/>
        <w:jc w:val="both"/>
        <w:rPr>
          <w:rFonts w:ascii="GHEA Grapalat" w:eastAsiaTheme="minorHAnsi" w:hAnsi="GHEA Grapalat" w:cstheme="minorBidi"/>
          <w:strike/>
          <w:sz w:val="18"/>
          <w:szCs w:val="18"/>
        </w:rPr>
      </w:pPr>
      <w:r w:rsidRPr="00E16E74">
        <w:rPr>
          <w:rFonts w:ascii="GHEA Grapalat" w:eastAsiaTheme="minorHAnsi" w:hAnsi="GHEA Grapalat" w:cstheme="minorBidi"/>
          <w:strike/>
        </w:rPr>
        <w:t xml:space="preserve">              </w:t>
      </w:r>
      <w:r w:rsidRPr="00E16E74">
        <w:rPr>
          <w:rFonts w:ascii="GHEA Grapalat" w:eastAsiaTheme="minorHAnsi" w:hAnsi="GHEA Grapalat" w:cstheme="minorBidi"/>
          <w:strike/>
          <w:sz w:val="18"/>
          <w:szCs w:val="18"/>
        </w:rPr>
        <w:t>расчетный счет</w:t>
      </w:r>
    </w:p>
    <w:p w14:paraId="1B863097" w14:textId="77777777" w:rsidR="003E31E5" w:rsidRPr="00E16E74" w:rsidRDefault="003E31E5" w:rsidP="003E31E5">
      <w:pPr>
        <w:pStyle w:val="af4"/>
        <w:shd w:val="clear" w:color="auto" w:fill="FFFFFF"/>
        <w:spacing w:before="0" w:beforeAutospacing="0" w:after="0" w:afterAutospacing="0"/>
        <w:ind w:firstLine="375"/>
        <w:jc w:val="both"/>
        <w:rPr>
          <w:rStyle w:val="af5"/>
          <w:rFonts w:ascii="GHEA Grapalat" w:hAnsi="GHEA Grapalat"/>
          <w:b w:val="0"/>
          <w:bCs w:val="0"/>
          <w:strike/>
          <w:sz w:val="20"/>
          <w:szCs w:val="20"/>
        </w:rPr>
      </w:pPr>
      <w:r w:rsidRPr="00E16E74">
        <w:rPr>
          <w:rStyle w:val="af5"/>
          <w:rFonts w:ascii="GHEA Grapalat" w:hAnsi="GHEA Grapalat"/>
          <w:strike/>
          <w:sz w:val="20"/>
          <w:szCs w:val="20"/>
        </w:rPr>
        <w:t xml:space="preserve">3. </w:t>
      </w:r>
      <w:r w:rsidRPr="00E16E74">
        <w:rPr>
          <w:rFonts w:ascii="GHEA Grapalat" w:eastAsiaTheme="minorHAnsi" w:hAnsi="GHEA Grapalat" w:cstheme="minorBidi"/>
          <w:strike/>
        </w:rPr>
        <w:t>Настоящая гарантия является безотзывной.</w:t>
      </w:r>
    </w:p>
    <w:p w14:paraId="0602C6E3" w14:textId="77777777" w:rsidR="003E31E5" w:rsidRPr="00E16E74" w:rsidRDefault="003E31E5" w:rsidP="003E31E5">
      <w:pPr>
        <w:pStyle w:val="af4"/>
        <w:shd w:val="clear" w:color="auto" w:fill="FFFFFF"/>
        <w:spacing w:before="0" w:beforeAutospacing="0" w:after="0" w:afterAutospacing="0"/>
        <w:ind w:firstLine="375"/>
        <w:jc w:val="both"/>
        <w:rPr>
          <w:rStyle w:val="af5"/>
          <w:rFonts w:ascii="GHEA Grapalat" w:hAnsi="GHEA Grapalat"/>
          <w:b w:val="0"/>
          <w:bCs w:val="0"/>
          <w:strike/>
          <w:sz w:val="20"/>
          <w:szCs w:val="20"/>
        </w:rPr>
      </w:pPr>
    </w:p>
    <w:p w14:paraId="33949528" w14:textId="77777777" w:rsidR="003E31E5" w:rsidRPr="00E16E74"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strike/>
        </w:rPr>
      </w:pPr>
      <w:r w:rsidRPr="00E16E74">
        <w:rPr>
          <w:rFonts w:ascii="GHEA Grapalat" w:eastAsiaTheme="minorHAnsi" w:hAnsi="GHEA Grapalat" w:cstheme="minorBidi"/>
          <w:strike/>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62AFD31" w14:textId="77777777" w:rsidR="001C278A" w:rsidRPr="00E16E74" w:rsidRDefault="001C278A" w:rsidP="001C278A">
      <w:pPr>
        <w:pStyle w:val="af4"/>
        <w:shd w:val="clear" w:color="auto" w:fill="FFFFFF"/>
        <w:ind w:firstLine="374"/>
        <w:contextualSpacing/>
        <w:jc w:val="both"/>
        <w:rPr>
          <w:rFonts w:ascii="GHEA Grapalat" w:eastAsiaTheme="minorHAnsi" w:hAnsi="GHEA Grapalat" w:cstheme="minorBidi"/>
          <w:strike/>
        </w:rPr>
      </w:pPr>
      <w:r w:rsidRPr="00E16E74">
        <w:rPr>
          <w:rFonts w:ascii="GHEA Grapalat" w:eastAsiaTheme="minorHAnsi" w:hAnsi="GHEA Grapalat" w:cstheme="minorBidi"/>
          <w:strike/>
        </w:rPr>
        <w:t xml:space="preserve">5. Гарантия действует со дня вступления в силу договора под кодом N________________________ </w:t>
      </w:r>
      <w:proofErr w:type="gramStart"/>
      <w:r w:rsidRPr="00E16E74">
        <w:rPr>
          <w:rFonts w:ascii="GHEA Grapalat" w:eastAsiaTheme="minorHAnsi" w:hAnsi="GHEA Grapalat" w:cstheme="minorBidi"/>
          <w:strike/>
        </w:rPr>
        <w:t>заключаемого  между</w:t>
      </w:r>
      <w:proofErr w:type="gramEnd"/>
      <w:r w:rsidRPr="00E16E74">
        <w:rPr>
          <w:rFonts w:ascii="GHEA Grapalat" w:eastAsiaTheme="minorHAnsi" w:hAnsi="GHEA Grapalat" w:cstheme="minorBidi"/>
          <w:strike/>
        </w:rPr>
        <w:t xml:space="preserve">  бенефициаром и принципалом    </w:t>
      </w:r>
    </w:p>
    <w:p w14:paraId="1A401C97" w14:textId="77777777" w:rsidR="001C278A" w:rsidRPr="00E16E74" w:rsidRDefault="001C278A" w:rsidP="001C278A">
      <w:pPr>
        <w:pStyle w:val="af4"/>
        <w:shd w:val="clear" w:color="auto" w:fill="FFFFFF"/>
        <w:ind w:firstLine="374"/>
        <w:contextualSpacing/>
        <w:jc w:val="both"/>
        <w:rPr>
          <w:rFonts w:ascii="GHEA Grapalat" w:eastAsiaTheme="minorHAnsi" w:hAnsi="GHEA Grapalat" w:cstheme="minorBidi"/>
          <w:strike/>
        </w:rPr>
      </w:pPr>
      <w:r w:rsidRPr="00E16E74">
        <w:rPr>
          <w:rFonts w:ascii="GHEA Grapalat" w:eastAsiaTheme="minorHAnsi" w:hAnsi="GHEA Grapalat" w:cstheme="minorBidi"/>
          <w:strike/>
          <w:sz w:val="18"/>
          <w:szCs w:val="18"/>
        </w:rPr>
        <w:t xml:space="preserve">номер заключаемого </w:t>
      </w:r>
      <w:proofErr w:type="spellStart"/>
      <w:r w:rsidRPr="00E16E74">
        <w:rPr>
          <w:rFonts w:ascii="GHEA Grapalat" w:eastAsiaTheme="minorHAnsi" w:hAnsi="GHEA Grapalat" w:cstheme="minorBidi"/>
          <w:strike/>
          <w:sz w:val="18"/>
          <w:szCs w:val="18"/>
        </w:rPr>
        <w:t>договара</w:t>
      </w:r>
      <w:proofErr w:type="spellEnd"/>
    </w:p>
    <w:p w14:paraId="289593E4" w14:textId="77777777" w:rsidR="001C278A" w:rsidRPr="00E16E74" w:rsidRDefault="001C278A" w:rsidP="001C278A">
      <w:pPr>
        <w:pStyle w:val="af4"/>
        <w:shd w:val="clear" w:color="auto" w:fill="FFFFFF"/>
        <w:ind w:firstLine="374"/>
        <w:contextualSpacing/>
        <w:jc w:val="both"/>
        <w:rPr>
          <w:rFonts w:ascii="GHEA Grapalat" w:eastAsiaTheme="minorHAnsi" w:hAnsi="GHEA Grapalat" w:cstheme="minorBidi"/>
          <w:strike/>
        </w:rPr>
      </w:pPr>
    </w:p>
    <w:p w14:paraId="0D574CCD" w14:textId="77777777" w:rsidR="001C278A" w:rsidRPr="00E16E74" w:rsidRDefault="001C278A" w:rsidP="001C278A">
      <w:pPr>
        <w:pStyle w:val="af4"/>
        <w:shd w:val="clear" w:color="auto" w:fill="FFFFFF"/>
        <w:contextualSpacing/>
        <w:jc w:val="both"/>
        <w:rPr>
          <w:rFonts w:ascii="GHEA Grapalat" w:eastAsiaTheme="minorHAnsi" w:hAnsi="GHEA Grapalat" w:cstheme="minorBidi"/>
          <w:strike/>
          <w:lang w:val="hy-AM"/>
        </w:rPr>
      </w:pPr>
      <w:proofErr w:type="gramStart"/>
      <w:r w:rsidRPr="00E16E74">
        <w:rPr>
          <w:rFonts w:ascii="GHEA Grapalat" w:eastAsiaTheme="minorHAnsi" w:hAnsi="GHEA Grapalat" w:cstheme="minorBidi"/>
          <w:strike/>
        </w:rPr>
        <w:t>и  действует</w:t>
      </w:r>
      <w:proofErr w:type="gramEnd"/>
      <w:r w:rsidRPr="00E16E74">
        <w:rPr>
          <w:rFonts w:ascii="GHEA Grapalat" w:eastAsiaTheme="minorHAnsi" w:hAnsi="GHEA Grapalat" w:cstheme="minorBidi"/>
          <w:strike/>
        </w:rPr>
        <w:t xml:space="preserve"> </w:t>
      </w:r>
      <w:r w:rsidRPr="00E16E74">
        <w:rPr>
          <w:rFonts w:ascii="GHEA Grapalat" w:eastAsiaTheme="minorHAnsi" w:hAnsi="GHEA Grapalat" w:cstheme="minorBidi"/>
          <w:strike/>
          <w:lang w:val="hy-AM"/>
        </w:rPr>
        <w:t xml:space="preserve"> </w:t>
      </w:r>
      <w:r w:rsidRPr="00E16E74">
        <w:rPr>
          <w:rFonts w:ascii="GHEA Grapalat" w:eastAsiaTheme="minorHAnsi" w:hAnsi="GHEA Grapalat" w:cstheme="minorBidi"/>
          <w:strike/>
        </w:rPr>
        <w:t>в</w:t>
      </w:r>
      <w:r w:rsidRPr="00E16E74">
        <w:rPr>
          <w:rFonts w:ascii="GHEA Grapalat" w:hAnsi="GHEA Grapalat"/>
          <w:strike/>
        </w:rPr>
        <w:t>ключительно</w:t>
      </w:r>
      <w:r w:rsidRPr="00E16E74">
        <w:rPr>
          <w:rFonts w:ascii="GHEA Grapalat" w:eastAsiaTheme="minorHAnsi" w:hAnsi="GHEA Grapalat" w:cstheme="minorBidi"/>
          <w:strike/>
        </w:rPr>
        <w:t xml:space="preserve"> </w:t>
      </w:r>
      <w:r w:rsidRPr="00E16E74">
        <w:rPr>
          <w:rFonts w:ascii="GHEA Grapalat" w:eastAsiaTheme="minorHAnsi" w:hAnsi="GHEA Grapalat" w:cstheme="minorBidi"/>
          <w:strike/>
          <w:lang w:val="hy-AM"/>
        </w:rPr>
        <w:t xml:space="preserve"> </w:t>
      </w:r>
      <w:r w:rsidRPr="00E16E74">
        <w:rPr>
          <w:rFonts w:ascii="GHEA Grapalat" w:eastAsiaTheme="minorHAnsi" w:hAnsi="GHEA Grapalat" w:cstheme="minorBidi"/>
          <w:strike/>
        </w:rPr>
        <w:t xml:space="preserve">до </w:t>
      </w:r>
      <w:r w:rsidRPr="00E16E74">
        <w:rPr>
          <w:rFonts w:ascii="GHEA Grapalat" w:eastAsiaTheme="minorHAnsi" w:hAnsi="GHEA Grapalat" w:cstheme="minorBidi"/>
          <w:strike/>
          <w:lang w:val="hy-AM"/>
        </w:rPr>
        <w:t xml:space="preserve"> </w:t>
      </w:r>
      <w:r w:rsidRPr="00E16E74">
        <w:rPr>
          <w:rFonts w:ascii="GHEA Grapalat" w:eastAsiaTheme="minorHAnsi" w:hAnsi="GHEA Grapalat" w:cstheme="minorBidi"/>
          <w:strike/>
        </w:rPr>
        <w:t xml:space="preserve">девяностого </w:t>
      </w:r>
      <w:r w:rsidRPr="00E16E74">
        <w:rPr>
          <w:rFonts w:ascii="GHEA Grapalat" w:eastAsiaTheme="minorHAnsi" w:hAnsi="GHEA Grapalat" w:cstheme="minorBidi"/>
          <w:strike/>
          <w:lang w:val="hy-AM"/>
        </w:rPr>
        <w:t xml:space="preserve"> </w:t>
      </w:r>
      <w:r w:rsidRPr="00E16E74">
        <w:rPr>
          <w:rFonts w:ascii="GHEA Grapalat" w:eastAsiaTheme="minorHAnsi" w:hAnsi="GHEA Grapalat" w:cstheme="minorBidi"/>
          <w:strike/>
        </w:rPr>
        <w:t xml:space="preserve">рабочего </w:t>
      </w:r>
      <w:r w:rsidRPr="00E16E74">
        <w:rPr>
          <w:rFonts w:ascii="GHEA Grapalat" w:eastAsiaTheme="minorHAnsi" w:hAnsi="GHEA Grapalat" w:cstheme="minorBidi"/>
          <w:strike/>
          <w:lang w:val="hy-AM"/>
        </w:rPr>
        <w:t xml:space="preserve"> </w:t>
      </w:r>
      <w:r w:rsidRPr="00E16E74">
        <w:rPr>
          <w:rFonts w:ascii="GHEA Grapalat" w:eastAsiaTheme="minorHAnsi" w:hAnsi="GHEA Grapalat" w:cstheme="minorBidi"/>
          <w:strike/>
        </w:rPr>
        <w:t>дня</w:t>
      </w:r>
      <w:r w:rsidRPr="00E16E74">
        <w:rPr>
          <w:rFonts w:ascii="GHEA Grapalat" w:eastAsiaTheme="minorHAnsi" w:hAnsi="GHEA Grapalat" w:cstheme="minorBidi"/>
          <w:strike/>
          <w:lang w:val="hy-AM"/>
        </w:rPr>
        <w:t xml:space="preserve">   </w:t>
      </w:r>
      <w:r w:rsidRPr="00E16E74">
        <w:rPr>
          <w:rFonts w:ascii="GHEA Grapalat" w:eastAsiaTheme="minorHAnsi" w:hAnsi="GHEA Grapalat" w:cstheme="minorBidi"/>
          <w:strike/>
        </w:rPr>
        <w:t xml:space="preserve">следующего за днем </w:t>
      </w:r>
    </w:p>
    <w:p w14:paraId="692A0613" w14:textId="77777777" w:rsidR="001C278A" w:rsidRPr="00E16E74" w:rsidRDefault="001C278A" w:rsidP="001C278A">
      <w:pPr>
        <w:pStyle w:val="af4"/>
        <w:shd w:val="clear" w:color="auto" w:fill="FFFFFF"/>
        <w:contextualSpacing/>
        <w:jc w:val="both"/>
        <w:rPr>
          <w:rFonts w:ascii="GHEA Grapalat" w:eastAsiaTheme="minorHAnsi" w:hAnsi="GHEA Grapalat" w:cstheme="minorBidi"/>
          <w:strike/>
          <w:sz w:val="18"/>
          <w:szCs w:val="18"/>
          <w:lang w:val="hy-AM"/>
        </w:rPr>
      </w:pPr>
    </w:p>
    <w:p w14:paraId="0C37EA30" w14:textId="77777777" w:rsidR="001C278A" w:rsidRPr="00E16E74" w:rsidRDefault="001C278A" w:rsidP="00B961C7">
      <w:pPr>
        <w:pStyle w:val="af4"/>
        <w:shd w:val="clear" w:color="auto" w:fill="FFFFFF"/>
        <w:contextualSpacing/>
        <w:jc w:val="center"/>
        <w:rPr>
          <w:rFonts w:eastAsiaTheme="minorHAnsi" w:cstheme="minorBidi"/>
          <w:strike/>
        </w:rPr>
      </w:pPr>
      <w:r w:rsidRPr="00E16E74">
        <w:rPr>
          <w:rFonts w:ascii="GHEA Grapalat" w:eastAsiaTheme="minorHAnsi" w:hAnsi="GHEA Grapalat" w:cstheme="minorBidi"/>
          <w:strike/>
          <w:lang w:val="hy-AM"/>
        </w:rPr>
        <w:t>--------------------------------------------------------</w:t>
      </w:r>
      <w:r w:rsidRPr="00E16E74">
        <w:rPr>
          <w:rFonts w:ascii="GHEA Grapalat" w:eastAsiaTheme="minorHAnsi" w:hAnsi="GHEA Grapalat" w:cstheme="minorBidi"/>
          <w:strike/>
        </w:rPr>
        <w:t>------------------</w:t>
      </w:r>
      <w:r w:rsidRPr="00E16E74">
        <w:rPr>
          <w:rFonts w:ascii="GHEA Grapalat" w:eastAsiaTheme="minorHAnsi" w:hAnsi="GHEA Grapalat" w:cstheme="minorBidi"/>
          <w:strike/>
          <w:lang w:val="hy-AM"/>
        </w:rPr>
        <w:t>----------------------</w:t>
      </w:r>
      <w:r w:rsidRPr="00E16E74">
        <w:rPr>
          <w:rFonts w:eastAsiaTheme="minorHAnsi" w:cstheme="minorBidi"/>
          <w:strike/>
        </w:rPr>
        <w:t xml:space="preserve"> </w:t>
      </w:r>
      <w:r w:rsidRPr="00E16E74">
        <w:rPr>
          <w:rFonts w:eastAsiaTheme="minorHAnsi" w:cstheme="minorBidi"/>
          <w:strike/>
          <w:lang w:val="hy-AM"/>
        </w:rPr>
        <w:t>.</w:t>
      </w:r>
      <w:r w:rsidRPr="00E16E74">
        <w:rPr>
          <w:rFonts w:eastAsiaTheme="minorHAnsi" w:cstheme="minorBidi"/>
          <w:strike/>
        </w:rPr>
        <w:t xml:space="preserve">           </w:t>
      </w:r>
      <w:proofErr w:type="gramStart"/>
      <w:r w:rsidR="00B961C7" w:rsidRPr="00E16E74">
        <w:rPr>
          <w:rFonts w:ascii="GHEA Grapalat" w:hAnsi="GHEA Grapalat"/>
          <w:strike/>
          <w:sz w:val="16"/>
          <w:szCs w:val="16"/>
        </w:rPr>
        <w:t>крайний</w:t>
      </w:r>
      <w:r w:rsidRPr="00E16E74">
        <w:rPr>
          <w:rFonts w:ascii="GHEA Grapalat" w:hAnsi="GHEA Grapalat"/>
          <w:strike/>
          <w:sz w:val="16"/>
          <w:szCs w:val="16"/>
        </w:rPr>
        <w:t xml:space="preserve">  срок</w:t>
      </w:r>
      <w:proofErr w:type="gramEnd"/>
      <w:r w:rsidRPr="00E16E74">
        <w:rPr>
          <w:rFonts w:ascii="GHEA Grapalat" w:eastAsiaTheme="minorHAnsi" w:hAnsi="GHEA Grapalat" w:cstheme="minorBidi"/>
          <w:strike/>
          <w:sz w:val="16"/>
          <w:szCs w:val="16"/>
        </w:rPr>
        <w:t xml:space="preserve"> поставки товаров</w:t>
      </w:r>
      <w:r w:rsidRPr="00E16E74">
        <w:rPr>
          <w:rFonts w:ascii="GHEA Grapalat" w:eastAsiaTheme="minorHAnsi" w:hAnsi="GHEA Grapalat" w:cstheme="minorBidi"/>
          <w:strike/>
          <w:sz w:val="16"/>
          <w:szCs w:val="16"/>
          <w:lang w:val="hy-AM"/>
        </w:rPr>
        <w:t>, предусмотренн</w:t>
      </w:r>
      <w:proofErr w:type="spellStart"/>
      <w:r w:rsidRPr="00E16E74">
        <w:rPr>
          <w:rFonts w:ascii="GHEA Grapalat" w:eastAsiaTheme="minorHAnsi" w:hAnsi="GHEA Grapalat" w:cstheme="minorBidi"/>
          <w:strike/>
          <w:sz w:val="16"/>
          <w:szCs w:val="16"/>
        </w:rPr>
        <w:t>ый</w:t>
      </w:r>
      <w:proofErr w:type="spellEnd"/>
      <w:r w:rsidRPr="00E16E74">
        <w:rPr>
          <w:rFonts w:ascii="GHEA Grapalat" w:eastAsiaTheme="minorHAnsi" w:hAnsi="GHEA Grapalat" w:cstheme="minorBidi"/>
          <w:strike/>
          <w:sz w:val="16"/>
          <w:szCs w:val="16"/>
        </w:rPr>
        <w:t xml:space="preserve"> </w:t>
      </w:r>
      <w:r w:rsidRPr="00E16E74">
        <w:rPr>
          <w:rFonts w:ascii="GHEA Grapalat" w:eastAsiaTheme="minorHAnsi" w:hAnsi="GHEA Grapalat" w:cstheme="minorBidi"/>
          <w:strike/>
          <w:sz w:val="16"/>
          <w:szCs w:val="16"/>
          <w:lang w:val="hy-AM"/>
        </w:rPr>
        <w:t>заключаемым договором</w:t>
      </w:r>
    </w:p>
    <w:p w14:paraId="581FDA66" w14:textId="77777777" w:rsidR="001C278A" w:rsidRPr="00E16E74" w:rsidRDefault="001C278A" w:rsidP="001C278A">
      <w:pPr>
        <w:pStyle w:val="af4"/>
        <w:shd w:val="clear" w:color="auto" w:fill="FFFFFF"/>
        <w:contextualSpacing/>
        <w:jc w:val="both"/>
        <w:rPr>
          <w:rFonts w:ascii="GHEA Grapalat" w:eastAsiaTheme="minorHAnsi" w:hAnsi="GHEA Grapalat" w:cstheme="minorBidi"/>
          <w:strike/>
        </w:rPr>
      </w:pPr>
      <w:r w:rsidRPr="00E16E74">
        <w:rPr>
          <w:rFonts w:ascii="GHEA Grapalat" w:eastAsiaTheme="minorHAnsi" w:hAnsi="GHEA Grapalat" w:cstheme="minorBidi"/>
          <w:strike/>
        </w:rPr>
        <w:lastRenderedPageBreak/>
        <w:t>В день предоставления гарантии лицо, выдающее гарантию, с официального адреса</w:t>
      </w:r>
      <w:r w:rsidRPr="00E16E74">
        <w:rPr>
          <w:rFonts w:ascii="GHEA Grapalat" w:eastAsiaTheme="minorHAnsi" w:hAnsi="GHEA Grapalat" w:cstheme="minorBidi"/>
          <w:strike/>
          <w:lang w:val="hy-AM"/>
        </w:rPr>
        <w:t xml:space="preserve"> </w:t>
      </w:r>
      <w:r w:rsidRPr="00E16E74">
        <w:rPr>
          <w:rFonts w:ascii="GHEA Grapalat" w:eastAsiaTheme="minorHAnsi" w:hAnsi="GHEA Grapalat" w:cstheme="minorBidi"/>
          <w:strike/>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w:t>
      </w:r>
      <w:proofErr w:type="gramStart"/>
      <w:r w:rsidRPr="00E16E74">
        <w:rPr>
          <w:rFonts w:ascii="GHEA Grapalat" w:eastAsiaTheme="minorHAnsi" w:hAnsi="GHEA Grapalat" w:cstheme="minorBidi"/>
          <w:strike/>
        </w:rPr>
        <w:t>оценочной комиссии</w:t>
      </w:r>
      <w:proofErr w:type="gramEnd"/>
      <w:r w:rsidRPr="00E16E74">
        <w:rPr>
          <w:rFonts w:ascii="GHEA Grapalat" w:eastAsiaTheme="minorHAnsi" w:hAnsi="GHEA Grapalat" w:cstheme="minorBidi"/>
          <w:strike/>
        </w:rPr>
        <w:t xml:space="preserve"> указанный в приглашении к процедуре закупок, организованной под кодом упомянутым в пункте 1 настоящей гарантии</w:t>
      </w:r>
      <w:r w:rsidRPr="00E16E74">
        <w:rPr>
          <w:rFonts w:ascii="GHEA Grapalat" w:eastAsiaTheme="minorHAnsi" w:hAnsi="GHEA Grapalat" w:cstheme="minorBidi"/>
          <w:strike/>
          <w:lang w:val="hy-AM"/>
        </w:rPr>
        <w:t>.</w:t>
      </w:r>
      <w:r w:rsidRPr="00E16E74">
        <w:rPr>
          <w:rFonts w:ascii="GHEA Grapalat" w:eastAsiaTheme="minorHAnsi" w:hAnsi="GHEA Grapalat" w:cstheme="minorBidi"/>
          <w:strike/>
        </w:rPr>
        <w:t xml:space="preserve"> </w:t>
      </w:r>
    </w:p>
    <w:p w14:paraId="590A6647" w14:textId="77777777" w:rsidR="001C278A" w:rsidRPr="00E16E74" w:rsidRDefault="001C278A" w:rsidP="001C278A">
      <w:pPr>
        <w:pStyle w:val="af4"/>
        <w:shd w:val="clear" w:color="auto" w:fill="FFFFFF"/>
        <w:spacing w:before="0" w:beforeAutospacing="0" w:after="0" w:afterAutospacing="0"/>
        <w:ind w:firstLine="375"/>
        <w:jc w:val="both"/>
        <w:rPr>
          <w:rStyle w:val="af5"/>
          <w:rFonts w:ascii="GHEA Grapalat" w:hAnsi="GHEA Grapalat"/>
          <w:b w:val="0"/>
          <w:bCs w:val="0"/>
          <w:strike/>
          <w:sz w:val="20"/>
          <w:szCs w:val="20"/>
        </w:rPr>
      </w:pPr>
    </w:p>
    <w:p w14:paraId="7F0288DB" w14:textId="77777777" w:rsidR="003E31E5" w:rsidRPr="00E16E74" w:rsidRDefault="003E31E5" w:rsidP="003E31E5">
      <w:pPr>
        <w:pStyle w:val="af4"/>
        <w:shd w:val="clear" w:color="auto" w:fill="FFFFFF"/>
        <w:spacing w:before="0" w:beforeAutospacing="0" w:after="0" w:afterAutospacing="0"/>
        <w:ind w:firstLine="375"/>
        <w:jc w:val="both"/>
        <w:rPr>
          <w:rStyle w:val="af5"/>
          <w:rFonts w:ascii="GHEA Grapalat" w:hAnsi="GHEA Grapalat"/>
          <w:b w:val="0"/>
          <w:bCs w:val="0"/>
          <w:strike/>
          <w:sz w:val="20"/>
          <w:szCs w:val="20"/>
        </w:rPr>
      </w:pPr>
    </w:p>
    <w:p w14:paraId="1F493C50" w14:textId="77777777" w:rsidR="003E31E5" w:rsidRPr="00E16E74"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strike/>
        </w:rPr>
      </w:pPr>
      <w:r w:rsidRPr="00E16E74">
        <w:rPr>
          <w:rFonts w:ascii="GHEA Grapalat" w:eastAsiaTheme="minorHAnsi" w:hAnsi="GHEA Grapalat" w:cstheme="minorBidi"/>
          <w:strike/>
        </w:rPr>
        <w:t>6. Бенефициар предъявляет требование лицу, дающему гарантию, в письменной форме. К требованию прилагаются следующие документы:</w:t>
      </w:r>
    </w:p>
    <w:p w14:paraId="579B7B30" w14:textId="77777777" w:rsidR="003E31E5" w:rsidRPr="00E16E74" w:rsidRDefault="003E31E5" w:rsidP="003E31E5">
      <w:pPr>
        <w:pStyle w:val="af4"/>
        <w:shd w:val="clear" w:color="auto" w:fill="FFFFFF"/>
        <w:ind w:firstLine="374"/>
        <w:contextualSpacing/>
        <w:jc w:val="both"/>
        <w:rPr>
          <w:rFonts w:ascii="GHEA Grapalat" w:eastAsiaTheme="minorHAnsi" w:hAnsi="GHEA Grapalat" w:cstheme="minorBidi"/>
          <w:strike/>
        </w:rPr>
      </w:pPr>
      <w:r w:rsidRPr="00E16E74">
        <w:rPr>
          <w:rFonts w:ascii="GHEA Grapalat" w:eastAsiaTheme="minorHAnsi" w:hAnsi="GHEA Grapalat" w:cstheme="minorBidi"/>
          <w:strike/>
        </w:rPr>
        <w:t>1) копии заключенного договора N</w:t>
      </w:r>
      <w:r w:rsidRPr="00E16E74">
        <w:rPr>
          <w:rFonts w:ascii="GHEA Grapalat" w:eastAsiaTheme="minorHAnsi" w:hAnsi="GHEA Grapalat" w:cstheme="minorBidi"/>
          <w:strike/>
          <w:lang w:val="hy-AM"/>
        </w:rPr>
        <w:t xml:space="preserve"> </w:t>
      </w:r>
      <w:r w:rsidRPr="00E16E74">
        <w:rPr>
          <w:rFonts w:ascii="GHEA Grapalat" w:eastAsiaTheme="minorHAnsi" w:hAnsi="GHEA Grapalat" w:cstheme="minorBidi"/>
          <w:strike/>
        </w:rPr>
        <w:t xml:space="preserve">_____________________, включая </w:t>
      </w:r>
    </w:p>
    <w:p w14:paraId="02D1CE23" w14:textId="77777777" w:rsidR="003E31E5" w:rsidRPr="00E16E74" w:rsidRDefault="003E31E5" w:rsidP="003E31E5">
      <w:pPr>
        <w:pStyle w:val="af4"/>
        <w:shd w:val="clear" w:color="auto" w:fill="FFFFFF"/>
        <w:contextualSpacing/>
        <w:jc w:val="both"/>
        <w:rPr>
          <w:rFonts w:ascii="GHEA Grapalat" w:eastAsiaTheme="minorHAnsi" w:hAnsi="GHEA Grapalat" w:cstheme="minorBidi"/>
          <w:strike/>
          <w:sz w:val="18"/>
          <w:szCs w:val="18"/>
        </w:rPr>
      </w:pPr>
      <w:r w:rsidRPr="00E16E74">
        <w:rPr>
          <w:rFonts w:eastAsiaTheme="minorHAnsi" w:cstheme="minorBidi"/>
          <w:strike/>
        </w:rPr>
        <w:t xml:space="preserve">                                                               </w:t>
      </w:r>
      <w:r w:rsidRPr="00E16E74">
        <w:rPr>
          <w:rFonts w:ascii="GHEA Grapalat" w:eastAsiaTheme="minorHAnsi" w:hAnsi="GHEA Grapalat" w:cstheme="minorBidi"/>
          <w:strike/>
          <w:sz w:val="18"/>
          <w:szCs w:val="18"/>
        </w:rPr>
        <w:t xml:space="preserve">номер заключаемого </w:t>
      </w:r>
      <w:proofErr w:type="spellStart"/>
      <w:r w:rsidRPr="00E16E74">
        <w:rPr>
          <w:rFonts w:ascii="GHEA Grapalat" w:eastAsiaTheme="minorHAnsi" w:hAnsi="GHEA Grapalat" w:cstheme="minorBidi"/>
          <w:strike/>
          <w:sz w:val="18"/>
          <w:szCs w:val="18"/>
        </w:rPr>
        <w:t>договара</w:t>
      </w:r>
      <w:proofErr w:type="spellEnd"/>
    </w:p>
    <w:p w14:paraId="45DDC532" w14:textId="77777777" w:rsidR="003E31E5" w:rsidRPr="00E16E74"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strike/>
        </w:rPr>
      </w:pPr>
      <w:r w:rsidRPr="00E16E74">
        <w:rPr>
          <w:rFonts w:ascii="GHEA Grapalat" w:eastAsiaTheme="minorHAnsi" w:hAnsi="GHEA Grapalat" w:cstheme="minorBidi"/>
          <w:strike/>
        </w:rPr>
        <w:t xml:space="preserve">копии </w:t>
      </w:r>
      <w:proofErr w:type="gramStart"/>
      <w:r w:rsidRPr="00E16E74">
        <w:rPr>
          <w:rFonts w:ascii="GHEA Grapalat" w:eastAsiaTheme="minorHAnsi" w:hAnsi="GHEA Grapalat" w:cstheme="minorBidi"/>
          <w:strike/>
        </w:rPr>
        <w:t>внесенных  в</w:t>
      </w:r>
      <w:proofErr w:type="gramEnd"/>
      <w:r w:rsidRPr="00E16E74">
        <w:rPr>
          <w:rFonts w:ascii="GHEA Grapalat" w:eastAsiaTheme="minorHAnsi" w:hAnsi="GHEA Grapalat" w:cstheme="minorBidi"/>
          <w:strike/>
        </w:rPr>
        <w:t xml:space="preserve"> него изменений, дополнительных соглашений,</w:t>
      </w:r>
    </w:p>
    <w:p w14:paraId="67E2D6A5" w14:textId="77777777" w:rsidR="003E31E5" w:rsidRPr="00E16E74"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strike/>
        </w:rPr>
      </w:pPr>
    </w:p>
    <w:p w14:paraId="045173BA" w14:textId="77777777" w:rsidR="003E31E5" w:rsidRPr="00E16E74"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strike/>
        </w:rPr>
      </w:pPr>
      <w:r w:rsidRPr="00E16E74">
        <w:rPr>
          <w:rFonts w:ascii="GHEA Grapalat" w:eastAsiaTheme="minorHAnsi" w:hAnsi="GHEA Grapalat" w:cstheme="minorBidi"/>
          <w:strike/>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E16E74">
          <w:rPr>
            <w:rStyle w:val="a9"/>
            <w:rFonts w:ascii="GHEA Grapalat" w:hAnsi="GHEA Grapalat"/>
            <w:strike/>
            <w:color w:val="auto"/>
            <w:sz w:val="20"/>
            <w:szCs w:val="20"/>
            <w:lang w:val="hy-AM"/>
          </w:rPr>
          <w:t>www.procurement.am</w:t>
        </w:r>
      </w:hyperlink>
      <w:r w:rsidRPr="00E16E74">
        <w:rPr>
          <w:rFonts w:ascii="GHEA Grapalat" w:eastAsiaTheme="minorHAnsi" w:hAnsi="GHEA Grapalat" w:cstheme="minorBidi"/>
          <w:strike/>
        </w:rPr>
        <w:t xml:space="preserve"> .</w:t>
      </w:r>
    </w:p>
    <w:p w14:paraId="43D15CBE" w14:textId="77777777" w:rsidR="003E31E5" w:rsidRPr="00E16E74"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strike/>
        </w:rPr>
      </w:pPr>
    </w:p>
    <w:p w14:paraId="51DFCB60" w14:textId="77777777" w:rsidR="00240609" w:rsidRPr="00E16E74" w:rsidRDefault="003E31E5" w:rsidP="00240609">
      <w:pPr>
        <w:pStyle w:val="af4"/>
        <w:shd w:val="clear" w:color="auto" w:fill="FFFFFF"/>
        <w:spacing w:before="0" w:beforeAutospacing="0" w:after="0" w:afterAutospacing="0"/>
        <w:ind w:firstLine="375"/>
        <w:jc w:val="both"/>
        <w:rPr>
          <w:rFonts w:ascii="GHEA Grapalat" w:eastAsiaTheme="minorHAnsi" w:hAnsi="GHEA Grapalat" w:cstheme="minorBidi"/>
          <w:strike/>
        </w:rPr>
      </w:pPr>
      <w:r w:rsidRPr="00E16E74">
        <w:rPr>
          <w:rFonts w:ascii="GHEA Grapalat" w:eastAsiaTheme="minorHAnsi" w:hAnsi="GHEA Grapalat" w:cstheme="minorBidi"/>
          <w:strike/>
        </w:rPr>
        <w:t xml:space="preserve">3) </w:t>
      </w:r>
      <w:r w:rsidR="00240609" w:rsidRPr="00E16E74">
        <w:rPr>
          <w:rFonts w:ascii="GHEA Grapalat" w:eastAsiaTheme="minorHAnsi" w:hAnsi="GHEA Grapalat" w:cstheme="minorBidi"/>
          <w:strike/>
          <w:lang w:val="hy-AM"/>
        </w:rPr>
        <w:t xml:space="preserve">двухсторонне </w:t>
      </w:r>
      <w:r w:rsidR="00240609" w:rsidRPr="00E16E74">
        <w:rPr>
          <w:rFonts w:ascii="GHEA Grapalat" w:eastAsiaTheme="minorHAnsi" w:hAnsi="GHEA Grapalat" w:cstheme="minorBidi"/>
          <w:strike/>
        </w:rPr>
        <w:t>утвержденный в рамках договора между бенефициаром и принципалом акт (акты) приема-передачи или его</w:t>
      </w:r>
      <w:r w:rsidR="00240609" w:rsidRPr="00E16E74">
        <w:rPr>
          <w:rFonts w:ascii="GHEA Grapalat" w:eastAsiaTheme="minorHAnsi" w:hAnsi="GHEA Grapalat" w:cstheme="minorBidi"/>
          <w:strike/>
          <w:lang w:val="hy-AM"/>
        </w:rPr>
        <w:t xml:space="preserve"> </w:t>
      </w:r>
      <w:r w:rsidR="00240609" w:rsidRPr="00E16E74">
        <w:rPr>
          <w:rFonts w:ascii="GHEA Grapalat" w:eastAsiaTheme="minorHAnsi" w:hAnsi="GHEA Grapalat" w:cstheme="minorBidi"/>
          <w:strike/>
        </w:rPr>
        <w:t>(</w:t>
      </w:r>
      <w:r w:rsidR="00240609" w:rsidRPr="00E16E74">
        <w:rPr>
          <w:rFonts w:ascii="GHEA Grapalat" w:eastAsiaTheme="minorHAnsi" w:hAnsi="GHEA Grapalat" w:cstheme="minorBidi"/>
          <w:strike/>
          <w:lang w:val="hy-AM"/>
        </w:rPr>
        <w:t>их</w:t>
      </w:r>
      <w:r w:rsidR="00240609" w:rsidRPr="00E16E74">
        <w:rPr>
          <w:rFonts w:ascii="GHEA Grapalat" w:eastAsiaTheme="minorHAnsi" w:hAnsi="GHEA Grapalat" w:cstheme="minorBidi"/>
          <w:strike/>
        </w:rPr>
        <w:t xml:space="preserve">) копии. </w:t>
      </w:r>
    </w:p>
    <w:p w14:paraId="118A005D" w14:textId="77777777" w:rsidR="00A11DA5" w:rsidRPr="00E16E74" w:rsidRDefault="00A11DA5" w:rsidP="00A11DA5">
      <w:pPr>
        <w:pStyle w:val="af4"/>
        <w:shd w:val="clear" w:color="auto" w:fill="FFFFFF"/>
        <w:spacing w:before="0" w:beforeAutospacing="0" w:after="0" w:afterAutospacing="0"/>
        <w:ind w:firstLine="375"/>
        <w:jc w:val="both"/>
        <w:rPr>
          <w:rFonts w:ascii="GHEA Grapalat" w:eastAsiaTheme="minorHAnsi" w:hAnsi="GHEA Grapalat" w:cstheme="minorBidi"/>
          <w:strike/>
        </w:rPr>
      </w:pPr>
    </w:p>
    <w:p w14:paraId="763CA522" w14:textId="77777777" w:rsidR="003E31E5" w:rsidRPr="00E16E74"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strike/>
        </w:rPr>
      </w:pPr>
      <w:r w:rsidRPr="00E16E74">
        <w:rPr>
          <w:rFonts w:ascii="GHEA Grapalat" w:eastAsiaTheme="minorHAnsi" w:hAnsi="GHEA Grapalat" w:cstheme="minorBidi"/>
          <w:strike/>
        </w:rPr>
        <w:t>7.</w:t>
      </w:r>
      <w:r w:rsidRPr="00E16E74">
        <w:rPr>
          <w:strike/>
        </w:rPr>
        <w:t xml:space="preserve"> </w:t>
      </w:r>
      <w:r w:rsidRPr="00E16E74">
        <w:rPr>
          <w:rFonts w:ascii="GHEA Grapalat" w:eastAsiaTheme="minorHAnsi" w:hAnsi="GHEA Grapalat" w:cstheme="minorBidi"/>
          <w:strike/>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0F97EFC8" w14:textId="77777777" w:rsidR="003E31E5" w:rsidRPr="00E16E74"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strike/>
        </w:rPr>
      </w:pPr>
    </w:p>
    <w:p w14:paraId="52D68AD2" w14:textId="77777777" w:rsidR="003E31E5" w:rsidRPr="00E16E74"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strike/>
        </w:rPr>
      </w:pPr>
      <w:r w:rsidRPr="00E16E74">
        <w:rPr>
          <w:rFonts w:ascii="GHEA Grapalat" w:eastAsiaTheme="minorHAnsi" w:hAnsi="GHEA Grapalat" w:cstheme="minorBidi"/>
          <w:strike/>
        </w:rPr>
        <w:t>8.</w:t>
      </w:r>
      <w:r w:rsidRPr="00E16E74">
        <w:rPr>
          <w:strike/>
        </w:rPr>
        <w:t xml:space="preserve"> </w:t>
      </w:r>
      <w:r w:rsidRPr="00E16E74">
        <w:rPr>
          <w:rFonts w:ascii="GHEA Grapalat" w:eastAsiaTheme="minorHAnsi" w:hAnsi="GHEA Grapalat" w:cstheme="minorBidi"/>
          <w:strike/>
        </w:rPr>
        <w:t>Лицо, выдающее гарантию, отклоняет требование бенефициара, если:</w:t>
      </w:r>
    </w:p>
    <w:p w14:paraId="0B9878DA" w14:textId="77777777" w:rsidR="003E31E5" w:rsidRPr="00E16E74"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strike/>
        </w:rPr>
      </w:pPr>
      <w:r w:rsidRPr="00E16E74">
        <w:rPr>
          <w:rFonts w:ascii="GHEA Grapalat" w:eastAsiaTheme="minorHAnsi" w:hAnsi="GHEA Grapalat" w:cstheme="minorBidi"/>
          <w:strike/>
        </w:rPr>
        <w:t>1) требование или прилагаемые документы не соответствуют условиям настоящей гарантии,</w:t>
      </w:r>
    </w:p>
    <w:p w14:paraId="7360FF83" w14:textId="77777777" w:rsidR="003E31E5" w:rsidRPr="00E16E74" w:rsidRDefault="003E31E5" w:rsidP="003E31E5">
      <w:pPr>
        <w:pStyle w:val="af4"/>
        <w:shd w:val="clear" w:color="auto" w:fill="FFFFFF"/>
        <w:spacing w:before="0" w:beforeAutospacing="0" w:after="0" w:afterAutospacing="0"/>
        <w:ind w:firstLine="375"/>
        <w:rPr>
          <w:rFonts w:ascii="GHEA Grapalat" w:eastAsiaTheme="minorHAnsi" w:hAnsi="GHEA Grapalat" w:cstheme="minorBidi"/>
          <w:strike/>
        </w:rPr>
      </w:pPr>
      <w:r w:rsidRPr="00E16E74">
        <w:rPr>
          <w:rFonts w:ascii="GHEA Grapalat" w:eastAsiaTheme="minorHAnsi" w:hAnsi="GHEA Grapalat" w:cstheme="minorBidi"/>
          <w:strike/>
        </w:rPr>
        <w:t>2) требование представлено по истечении срока, установленного гарантией.</w:t>
      </w:r>
    </w:p>
    <w:p w14:paraId="6B3726E5" w14:textId="77777777" w:rsidR="003E31E5" w:rsidRPr="00E16E74" w:rsidRDefault="003E31E5" w:rsidP="003E31E5">
      <w:pPr>
        <w:pStyle w:val="af4"/>
        <w:shd w:val="clear" w:color="auto" w:fill="FFFFFF"/>
        <w:spacing w:before="0" w:beforeAutospacing="0" w:after="0" w:afterAutospacing="0"/>
        <w:ind w:firstLine="375"/>
        <w:rPr>
          <w:rFonts w:ascii="GHEA Grapalat" w:eastAsiaTheme="minorHAnsi" w:hAnsi="GHEA Grapalat" w:cstheme="minorBidi"/>
          <w:strike/>
        </w:rPr>
      </w:pPr>
    </w:p>
    <w:p w14:paraId="3DDC0505" w14:textId="77777777" w:rsidR="003E31E5" w:rsidRPr="00E16E74" w:rsidRDefault="003E31E5" w:rsidP="003E31E5">
      <w:pPr>
        <w:pStyle w:val="af4"/>
        <w:shd w:val="clear" w:color="auto" w:fill="FFFFFF"/>
        <w:spacing w:before="0" w:beforeAutospacing="0" w:after="0" w:afterAutospacing="0"/>
        <w:ind w:firstLine="375"/>
        <w:rPr>
          <w:rFonts w:ascii="GHEA Grapalat" w:eastAsiaTheme="minorHAnsi" w:hAnsi="GHEA Grapalat" w:cstheme="minorBidi"/>
          <w:strike/>
        </w:rPr>
      </w:pPr>
      <w:r w:rsidRPr="00E16E74">
        <w:rPr>
          <w:rFonts w:ascii="GHEA Grapalat" w:eastAsiaTheme="minorHAnsi" w:hAnsi="GHEA Grapalat" w:cstheme="minorBidi"/>
          <w:strike/>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3CB964F6" w14:textId="77777777" w:rsidR="003E31E5" w:rsidRPr="00E16E74" w:rsidRDefault="003E31E5" w:rsidP="003E31E5">
      <w:pPr>
        <w:pStyle w:val="af4"/>
        <w:shd w:val="clear" w:color="auto" w:fill="FFFFFF"/>
        <w:spacing w:before="0" w:beforeAutospacing="0" w:after="0" w:afterAutospacing="0"/>
        <w:ind w:firstLine="375"/>
        <w:rPr>
          <w:rFonts w:ascii="GHEA Grapalat" w:eastAsiaTheme="minorHAnsi" w:hAnsi="GHEA Grapalat" w:cstheme="minorBidi"/>
          <w:strike/>
        </w:rPr>
      </w:pPr>
      <w:r w:rsidRPr="00E16E74">
        <w:rPr>
          <w:rFonts w:ascii="GHEA Grapalat" w:eastAsiaTheme="minorHAnsi" w:hAnsi="GHEA Grapalat" w:cstheme="minorBidi"/>
          <w:strike/>
        </w:rPr>
        <w:t xml:space="preserve"> 10. К настоящей гарантии применяются соответствующие положения Гражданского кодекса Республики Армения</w:t>
      </w:r>
    </w:p>
    <w:p w14:paraId="2F630A88" w14:textId="77777777" w:rsidR="003E31E5" w:rsidRPr="00E16E74"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strike/>
        </w:rPr>
      </w:pPr>
      <w:r w:rsidRPr="00E16E74">
        <w:rPr>
          <w:rFonts w:ascii="GHEA Grapalat" w:eastAsiaTheme="minorHAnsi" w:hAnsi="GHEA Grapalat" w:cstheme="minorBidi"/>
          <w:strike/>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0597E318" w14:textId="77777777" w:rsidR="003E31E5" w:rsidRPr="00E16E74"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strike/>
        </w:rPr>
      </w:pPr>
    </w:p>
    <w:p w14:paraId="2EEFC179" w14:textId="77777777" w:rsidR="003E31E5" w:rsidRPr="00E16E74" w:rsidRDefault="003E31E5" w:rsidP="003E31E5">
      <w:pPr>
        <w:pStyle w:val="af4"/>
        <w:shd w:val="clear" w:color="auto" w:fill="FFFFFF"/>
        <w:spacing w:before="0" w:beforeAutospacing="0" w:after="0" w:afterAutospacing="0"/>
        <w:ind w:firstLine="375"/>
        <w:jc w:val="both"/>
        <w:rPr>
          <w:rFonts w:ascii="GHEA Grapalat" w:hAnsi="GHEA Grapalat"/>
          <w:strike/>
          <w:sz w:val="20"/>
          <w:szCs w:val="20"/>
        </w:rPr>
      </w:pPr>
    </w:p>
    <w:p w14:paraId="3EDE09D0" w14:textId="77777777" w:rsidR="003E31E5" w:rsidRPr="00E16E74" w:rsidRDefault="003E31E5" w:rsidP="003E31E5">
      <w:pPr>
        <w:pStyle w:val="af4"/>
        <w:shd w:val="clear" w:color="auto" w:fill="FFFFFF"/>
        <w:spacing w:before="0" w:beforeAutospacing="0" w:after="0" w:afterAutospacing="0"/>
        <w:ind w:firstLine="375"/>
        <w:jc w:val="both"/>
        <w:rPr>
          <w:rFonts w:ascii="GHEA Grapalat" w:hAnsi="GHEA Grapalat"/>
          <w:strike/>
          <w:sz w:val="20"/>
          <w:szCs w:val="20"/>
          <w:u w:val="single"/>
          <w:lang w:val="hy-AM"/>
        </w:rPr>
      </w:pPr>
      <w:r w:rsidRPr="00E16E74">
        <w:rPr>
          <w:rFonts w:ascii="GHEA Grapalat" w:hAnsi="GHEA Grapalat"/>
          <w:strike/>
          <w:sz w:val="20"/>
          <w:szCs w:val="20"/>
          <w:lang w:val="hy-AM"/>
        </w:rPr>
        <w:t>Руководитель исполнительного органа</w:t>
      </w:r>
      <w:r w:rsidRPr="00E16E74">
        <w:rPr>
          <w:rFonts w:ascii="GHEA Grapalat" w:hAnsi="GHEA Grapalat"/>
          <w:strike/>
          <w:sz w:val="20"/>
          <w:szCs w:val="20"/>
          <w:u w:val="single"/>
          <w:lang w:val="hy-AM"/>
        </w:rPr>
        <w:tab/>
      </w:r>
      <w:r w:rsidRPr="00E16E74">
        <w:rPr>
          <w:rFonts w:ascii="GHEA Grapalat" w:hAnsi="GHEA Grapalat"/>
          <w:strike/>
          <w:sz w:val="20"/>
          <w:szCs w:val="20"/>
          <w:u w:val="single"/>
          <w:lang w:val="hy-AM"/>
        </w:rPr>
        <w:tab/>
      </w:r>
      <w:r w:rsidRPr="00E16E74">
        <w:rPr>
          <w:rFonts w:ascii="GHEA Grapalat" w:hAnsi="GHEA Grapalat"/>
          <w:strike/>
          <w:sz w:val="20"/>
          <w:szCs w:val="20"/>
          <w:u w:val="single"/>
          <w:lang w:val="hy-AM"/>
        </w:rPr>
        <w:tab/>
      </w:r>
      <w:r w:rsidRPr="00E16E74">
        <w:rPr>
          <w:rFonts w:ascii="GHEA Grapalat" w:hAnsi="GHEA Grapalat"/>
          <w:strike/>
          <w:sz w:val="20"/>
          <w:szCs w:val="20"/>
          <w:u w:val="single"/>
          <w:lang w:val="hy-AM"/>
        </w:rPr>
        <w:tab/>
      </w:r>
      <w:r w:rsidRPr="00E16E74">
        <w:rPr>
          <w:rFonts w:ascii="GHEA Grapalat" w:hAnsi="GHEA Grapalat"/>
          <w:strike/>
          <w:sz w:val="20"/>
          <w:szCs w:val="20"/>
          <w:u w:val="single"/>
          <w:lang w:val="hy-AM"/>
        </w:rPr>
        <w:tab/>
      </w:r>
      <w:r w:rsidRPr="00E16E74">
        <w:rPr>
          <w:rFonts w:ascii="GHEA Grapalat" w:hAnsi="GHEA Grapalat"/>
          <w:strike/>
          <w:sz w:val="20"/>
          <w:szCs w:val="20"/>
          <w:u w:val="single"/>
          <w:lang w:val="hy-AM"/>
        </w:rPr>
        <w:tab/>
      </w:r>
    </w:p>
    <w:p w14:paraId="672B35A5" w14:textId="77777777" w:rsidR="003E31E5" w:rsidRPr="00E16E74" w:rsidRDefault="003E31E5" w:rsidP="003E31E5">
      <w:pPr>
        <w:pStyle w:val="af4"/>
        <w:shd w:val="clear" w:color="auto" w:fill="FFFFFF"/>
        <w:spacing w:before="0" w:beforeAutospacing="0" w:after="0" w:afterAutospacing="0"/>
        <w:ind w:firstLine="375"/>
        <w:jc w:val="both"/>
        <w:rPr>
          <w:rFonts w:ascii="GHEA Grapalat" w:hAnsi="GHEA Grapalat"/>
          <w:strike/>
          <w:sz w:val="20"/>
          <w:szCs w:val="20"/>
          <w:lang w:val="hy-AM"/>
        </w:rPr>
      </w:pPr>
    </w:p>
    <w:p w14:paraId="7FB5E6E9" w14:textId="77777777" w:rsidR="003E31E5" w:rsidRPr="00E16E74" w:rsidRDefault="003E31E5" w:rsidP="003E31E5">
      <w:pPr>
        <w:pStyle w:val="af4"/>
        <w:shd w:val="clear" w:color="auto" w:fill="FFFFFF"/>
        <w:spacing w:before="0" w:beforeAutospacing="0" w:after="0" w:afterAutospacing="0"/>
        <w:ind w:firstLine="375"/>
        <w:jc w:val="both"/>
        <w:rPr>
          <w:rFonts w:ascii="GHEA Grapalat" w:hAnsi="GHEA Grapalat"/>
          <w:strike/>
          <w:sz w:val="20"/>
          <w:szCs w:val="20"/>
          <w:lang w:val="hy-AM"/>
        </w:rPr>
      </w:pPr>
    </w:p>
    <w:p w14:paraId="00686F09" w14:textId="77777777" w:rsidR="003E31E5" w:rsidRPr="00E16E74" w:rsidRDefault="003E31E5" w:rsidP="003E31E5">
      <w:pPr>
        <w:pStyle w:val="af4"/>
        <w:shd w:val="clear" w:color="auto" w:fill="FFFFFF"/>
        <w:spacing w:before="0" w:beforeAutospacing="0" w:after="0" w:afterAutospacing="0"/>
        <w:ind w:firstLine="375"/>
        <w:jc w:val="both"/>
        <w:rPr>
          <w:rFonts w:ascii="GHEA Grapalat" w:hAnsi="GHEA Grapalat"/>
          <w:strike/>
          <w:sz w:val="20"/>
          <w:szCs w:val="20"/>
          <w:lang w:val="hy-AM"/>
        </w:rPr>
      </w:pPr>
      <w:r w:rsidRPr="00E16E74">
        <w:rPr>
          <w:rFonts w:ascii="GHEA Grapalat" w:hAnsi="GHEA Grapalat"/>
          <w:strike/>
          <w:sz w:val="20"/>
          <w:szCs w:val="20"/>
          <w:u w:val="single"/>
          <w:lang w:val="hy-AM"/>
        </w:rPr>
        <w:tab/>
      </w:r>
      <w:r w:rsidRPr="00E16E74">
        <w:rPr>
          <w:rFonts w:ascii="GHEA Grapalat" w:hAnsi="GHEA Grapalat"/>
          <w:strike/>
          <w:sz w:val="20"/>
          <w:szCs w:val="20"/>
          <w:u w:val="single"/>
          <w:lang w:val="hy-AM"/>
        </w:rPr>
        <w:tab/>
      </w:r>
      <w:r w:rsidRPr="00E16E74">
        <w:rPr>
          <w:rFonts w:ascii="GHEA Grapalat" w:hAnsi="GHEA Grapalat"/>
          <w:strike/>
          <w:sz w:val="20"/>
          <w:szCs w:val="20"/>
          <w:u w:val="single"/>
          <w:lang w:val="hy-AM"/>
        </w:rPr>
        <w:tab/>
      </w:r>
      <w:r w:rsidRPr="00E16E74">
        <w:rPr>
          <w:rFonts w:ascii="GHEA Grapalat" w:hAnsi="GHEA Grapalat"/>
          <w:strike/>
          <w:sz w:val="20"/>
          <w:szCs w:val="20"/>
          <w:u w:val="single"/>
          <w:lang w:val="hy-AM"/>
        </w:rPr>
        <w:tab/>
      </w:r>
      <w:r w:rsidRPr="00E16E74">
        <w:rPr>
          <w:rFonts w:ascii="GHEA Grapalat" w:hAnsi="GHEA Grapalat"/>
          <w:strike/>
          <w:sz w:val="20"/>
          <w:szCs w:val="20"/>
          <w:u w:val="single"/>
          <w:lang w:val="hy-AM"/>
        </w:rPr>
        <w:tab/>
      </w:r>
      <w:r w:rsidRPr="00E16E74">
        <w:rPr>
          <w:rFonts w:ascii="GHEA Grapalat" w:hAnsi="GHEA Grapalat"/>
          <w:strike/>
          <w:sz w:val="20"/>
          <w:szCs w:val="20"/>
          <w:u w:val="single"/>
          <w:lang w:val="hy-AM"/>
        </w:rPr>
        <w:tab/>
      </w:r>
      <w:r w:rsidRPr="00E16E74">
        <w:rPr>
          <w:rFonts w:ascii="GHEA Grapalat" w:hAnsi="GHEA Grapalat"/>
          <w:strike/>
          <w:sz w:val="20"/>
          <w:szCs w:val="20"/>
          <w:u w:val="single"/>
          <w:lang w:val="hy-AM"/>
        </w:rPr>
        <w:tab/>
      </w:r>
      <w:r w:rsidRPr="00E16E74">
        <w:rPr>
          <w:rFonts w:ascii="GHEA Grapalat" w:hAnsi="GHEA Grapalat"/>
          <w:strike/>
          <w:sz w:val="20"/>
          <w:szCs w:val="20"/>
          <w:u w:val="single"/>
          <w:lang w:val="hy-AM"/>
        </w:rPr>
        <w:tab/>
      </w:r>
      <w:r w:rsidRPr="00E16E74">
        <w:rPr>
          <w:rFonts w:ascii="GHEA Grapalat" w:hAnsi="GHEA Grapalat"/>
          <w:strike/>
          <w:sz w:val="20"/>
          <w:szCs w:val="20"/>
          <w:u w:val="single"/>
          <w:lang w:val="hy-AM"/>
        </w:rPr>
        <w:tab/>
      </w:r>
    </w:p>
    <w:p w14:paraId="41785F72" w14:textId="77777777" w:rsidR="003E31E5" w:rsidRPr="00E16E74" w:rsidRDefault="003E31E5" w:rsidP="003E31E5">
      <w:pPr>
        <w:pStyle w:val="af4"/>
        <w:shd w:val="clear" w:color="auto" w:fill="FFFFFF"/>
        <w:spacing w:before="0" w:beforeAutospacing="0" w:after="0" w:afterAutospacing="0"/>
        <w:rPr>
          <w:rFonts w:ascii="GHEA Grapalat" w:hAnsi="GHEA Grapalat" w:cs="Sylfaen"/>
          <w:strike/>
          <w:vertAlign w:val="superscript"/>
        </w:rPr>
      </w:pPr>
      <w:r w:rsidRPr="00E16E74">
        <w:rPr>
          <w:rFonts w:ascii="GHEA Grapalat" w:hAnsi="GHEA Grapalat" w:cs="Sylfaen"/>
          <w:strike/>
          <w:vertAlign w:val="superscript"/>
          <w:lang w:val="hy-AM"/>
        </w:rPr>
        <w:t xml:space="preserve">                                                        </w:t>
      </w:r>
      <w:r w:rsidRPr="00E16E74">
        <w:rPr>
          <w:rFonts w:ascii="GHEA Grapalat" w:hAnsi="GHEA Grapalat" w:cs="Sylfaen"/>
          <w:strike/>
          <w:vertAlign w:val="superscript"/>
        </w:rPr>
        <w:t>число, месяц, год</w:t>
      </w:r>
    </w:p>
    <w:p w14:paraId="41F27494" w14:textId="77777777" w:rsidR="003E31E5" w:rsidRPr="00E16E74"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strike/>
          <w:lang w:val="hy-AM"/>
        </w:rPr>
      </w:pPr>
    </w:p>
    <w:p w14:paraId="0D6F23AA" w14:textId="77777777" w:rsidR="003E31E5" w:rsidRPr="00E16E74"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strike/>
        </w:rPr>
      </w:pPr>
    </w:p>
    <w:p w14:paraId="7BB7F8B0" w14:textId="77777777" w:rsidR="003E31E5" w:rsidRPr="00E16E74"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strike/>
        </w:rPr>
      </w:pPr>
    </w:p>
    <w:p w14:paraId="5BCC6029" w14:textId="77777777" w:rsidR="003E31E5" w:rsidRPr="00E16E74" w:rsidRDefault="003E31E5" w:rsidP="003E31E5">
      <w:pPr>
        <w:widowControl w:val="0"/>
        <w:spacing w:after="160"/>
        <w:ind w:left="567" w:right="565"/>
        <w:jc w:val="center"/>
        <w:rPr>
          <w:rFonts w:ascii="GHEA Grapalat" w:hAnsi="GHEA Grapalat"/>
          <w:b/>
          <w:strike/>
        </w:rPr>
      </w:pPr>
    </w:p>
    <w:p w14:paraId="4A91F835" w14:textId="77777777" w:rsidR="003E31E5" w:rsidRPr="00E16E74" w:rsidRDefault="003E31E5">
      <w:pPr>
        <w:rPr>
          <w:rFonts w:ascii="GHEA Grapalat" w:hAnsi="GHEA Grapalat"/>
          <w:i/>
          <w:strike/>
          <w:sz w:val="22"/>
          <w:szCs w:val="22"/>
        </w:rPr>
      </w:pPr>
    </w:p>
    <w:p w14:paraId="5CEBF7FF" w14:textId="77777777" w:rsidR="00BF3696" w:rsidRPr="00E16E74" w:rsidRDefault="00BF3696">
      <w:pPr>
        <w:rPr>
          <w:rFonts w:ascii="GHEA Grapalat" w:hAnsi="GHEA Grapalat"/>
          <w:i/>
          <w:strike/>
          <w:sz w:val="22"/>
          <w:szCs w:val="22"/>
        </w:rPr>
      </w:pPr>
      <w:r w:rsidRPr="00E16E74">
        <w:rPr>
          <w:rFonts w:ascii="GHEA Grapalat" w:hAnsi="GHEA Grapalat"/>
          <w:i/>
          <w:strike/>
          <w:sz w:val="22"/>
          <w:szCs w:val="22"/>
        </w:rPr>
        <w:br w:type="page"/>
      </w:r>
    </w:p>
    <w:p w14:paraId="6395DD4F" w14:textId="77777777"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3428" w:rsidRPr="00DE2AE3">
        <w:rPr>
          <w:rFonts w:ascii="GHEA Grapalat" w:hAnsi="GHEA Grapalat"/>
          <w:i/>
          <w:sz w:val="22"/>
          <w:szCs w:val="22"/>
        </w:rPr>
        <w:t>2</w:t>
      </w:r>
    </w:p>
    <w:p w14:paraId="0757FA37" w14:textId="77777777"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к Приглашению на открытый конкурс</w:t>
      </w:r>
      <w:r w:rsidRPr="00B138F3">
        <w:rPr>
          <w:rFonts w:ascii="GHEA Grapalat" w:hAnsi="GHEA Grapalat" w:cs="GHEA Grapalat"/>
          <w:i/>
          <w:sz w:val="22"/>
          <w:szCs w:val="22"/>
        </w:rPr>
        <w:br/>
      </w:r>
      <w:r w:rsidRPr="00B138F3">
        <w:rPr>
          <w:rFonts w:ascii="GHEA Grapalat" w:hAnsi="GHEA Grapalat"/>
          <w:i/>
          <w:sz w:val="22"/>
          <w:szCs w:val="22"/>
        </w:rPr>
        <w:t>под кодом "---</w:t>
      </w:r>
      <w:proofErr w:type="spellStart"/>
      <w:r w:rsidRPr="00B138F3">
        <w:rPr>
          <w:rFonts w:ascii="GHEA Grapalat" w:hAnsi="GHEA Grapalat"/>
          <w:i/>
          <w:sz w:val="22"/>
          <w:szCs w:val="22"/>
        </w:rPr>
        <w:t>BMAPDzB</w:t>
      </w:r>
      <w:proofErr w:type="spellEnd"/>
      <w:r w:rsidRPr="00B138F3">
        <w:rPr>
          <w:rFonts w:ascii="GHEA Grapalat" w:hAnsi="GHEA Grapalat"/>
          <w:i/>
          <w:sz w:val="22"/>
          <w:szCs w:val="22"/>
        </w:rPr>
        <w:t>---/---"</w:t>
      </w:r>
      <w:r w:rsidRPr="00B138F3">
        <w:rPr>
          <w:rStyle w:val="af6"/>
          <w:rFonts w:ascii="GHEA Grapalat" w:hAnsi="GHEA Grapalat"/>
          <w:i/>
          <w:sz w:val="22"/>
          <w:szCs w:val="22"/>
        </w:rPr>
        <w:footnoteReference w:customMarkFollows="1" w:id="24"/>
        <w:t>*</w:t>
      </w:r>
    </w:p>
    <w:p w14:paraId="5526D3A4" w14:textId="77777777" w:rsidR="003D2FE2" w:rsidRPr="00B138F3" w:rsidRDefault="003D2FE2" w:rsidP="003D2FE2">
      <w:pPr>
        <w:widowControl w:val="0"/>
        <w:spacing w:after="160"/>
        <w:jc w:val="center"/>
        <w:rPr>
          <w:rFonts w:ascii="GHEA Grapalat" w:hAnsi="GHEA Grapalat"/>
          <w:b/>
          <w:sz w:val="22"/>
          <w:szCs w:val="22"/>
        </w:rPr>
      </w:pPr>
    </w:p>
    <w:p w14:paraId="4D92153E"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7845BD1E"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398"/>
      </w:tblGrid>
      <w:tr w:rsidR="00B932B8" w:rsidRPr="00B138F3" w14:paraId="4E97481D" w14:textId="77777777" w:rsidTr="00B932B8">
        <w:tc>
          <w:tcPr>
            <w:tcW w:w="4786" w:type="dxa"/>
          </w:tcPr>
          <w:p w14:paraId="267520AF" w14:textId="77777777"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7673ABEB" w14:textId="77777777"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25"/>
              <w:t>**</w:t>
            </w:r>
          </w:p>
        </w:tc>
      </w:tr>
    </w:tbl>
    <w:p w14:paraId="1CB65030" w14:textId="77777777" w:rsidR="003D2FE2" w:rsidRPr="00B138F3" w:rsidRDefault="003D2FE2" w:rsidP="003D2FE2">
      <w:pPr>
        <w:widowControl w:val="0"/>
        <w:spacing w:after="160"/>
        <w:rPr>
          <w:rFonts w:ascii="GHEA Grapalat" w:hAnsi="GHEA Grapalat" w:cs="GHEA Grapalat"/>
          <w:b/>
          <w:sz w:val="22"/>
          <w:szCs w:val="22"/>
        </w:rPr>
      </w:pPr>
    </w:p>
    <w:p w14:paraId="192EF823" w14:textId="77777777"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39F2211F" w14:textId="77777777"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18ED63E7" w14:textId="77777777"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661E4CE3" w14:textId="77777777"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3378949B" w14:textId="77777777"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3E9C69E" w14:textId="77777777" w:rsidR="003D2FE2" w:rsidRPr="00B138F3" w:rsidRDefault="003D2FE2" w:rsidP="003D2FE2">
      <w:pPr>
        <w:widowControl w:val="0"/>
        <w:spacing w:after="160"/>
        <w:ind w:firstLine="709"/>
        <w:jc w:val="both"/>
        <w:rPr>
          <w:rFonts w:ascii="GHEA Grapalat" w:hAnsi="GHEA Grapalat" w:cs="GHEA Grapalat"/>
          <w:sz w:val="22"/>
          <w:szCs w:val="22"/>
        </w:rPr>
      </w:pPr>
    </w:p>
    <w:p w14:paraId="2A7559BE"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7300864B" w14:textId="77777777"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14:paraId="762CD4E4" w14:textId="77777777"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30F03387" w14:textId="77777777"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14:paraId="09F58FE6" w14:textId="77777777"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2C9E1378"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proofErr w:type="spellStart"/>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475D9CD0"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14:paraId="6D55B692"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0C49E52B"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09E96C47"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5AEBA879"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1DAB0B24"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45D72E1B"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6B10AD54"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79D66274"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308BEE8F"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034BA584"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081969F6"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5202ADE7"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4BD655D8"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78A80F57"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62616E92" w14:textId="77777777"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4EDBBB84"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EB5A70B" w14:textId="77777777"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79D64701"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2C6EF4CA"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37B1B3F0"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lastRenderedPageBreak/>
        <w:t>_______________________________________</w:t>
      </w:r>
    </w:p>
    <w:p w14:paraId="3750CDC3"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31F287EF"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4055AA59"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3174FFF6" w14:textId="77777777" w:rsidR="003D2FE2" w:rsidRPr="00B138F3" w:rsidRDefault="003D2FE2" w:rsidP="003D2FE2">
      <w:pPr>
        <w:widowControl w:val="0"/>
        <w:spacing w:after="160"/>
        <w:jc w:val="right"/>
        <w:rPr>
          <w:rFonts w:ascii="GHEA Grapalat" w:hAnsi="GHEA Grapalat"/>
          <w:sz w:val="22"/>
          <w:szCs w:val="22"/>
        </w:rPr>
      </w:pPr>
    </w:p>
    <w:p w14:paraId="708C3BDC" w14:textId="77777777"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14:paraId="4EE1494D" w14:textId="77777777"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14:paraId="33C5FBD8" w14:textId="77777777" w:rsidR="003D2FE2" w:rsidRPr="00B138F3" w:rsidRDefault="003D2FE2" w:rsidP="003D2FE2">
      <w:pPr>
        <w:widowControl w:val="0"/>
        <w:spacing w:after="160"/>
        <w:jc w:val="both"/>
        <w:rPr>
          <w:rFonts w:ascii="GHEA Grapalat" w:hAnsi="GHEA Grapalat"/>
          <w:sz w:val="22"/>
          <w:szCs w:val="22"/>
        </w:rPr>
      </w:pPr>
    </w:p>
    <w:p w14:paraId="4D5B6463" w14:textId="77777777" w:rsidR="003D2FE2" w:rsidRPr="00B138F3" w:rsidRDefault="003D2FE2" w:rsidP="003D2FE2">
      <w:pPr>
        <w:widowControl w:val="0"/>
        <w:spacing w:after="160"/>
        <w:jc w:val="both"/>
        <w:rPr>
          <w:rFonts w:ascii="GHEA Grapalat" w:hAnsi="GHEA Grapalat"/>
          <w:sz w:val="22"/>
          <w:szCs w:val="22"/>
        </w:rPr>
      </w:pPr>
    </w:p>
    <w:p w14:paraId="4626F86A" w14:textId="77777777" w:rsidR="003D2FE2" w:rsidRPr="00B138F3" w:rsidRDefault="003D2FE2" w:rsidP="003D2FE2">
      <w:pPr>
        <w:rPr>
          <w:sz w:val="22"/>
          <w:szCs w:val="22"/>
        </w:rPr>
      </w:pPr>
    </w:p>
    <w:p w14:paraId="6014DB2A" w14:textId="77777777" w:rsidR="001005B0" w:rsidRPr="00B138F3" w:rsidRDefault="001005B0" w:rsidP="003D2FE2">
      <w:pPr>
        <w:widowControl w:val="0"/>
        <w:spacing w:after="160"/>
        <w:ind w:left="567" w:right="565"/>
        <w:jc w:val="both"/>
        <w:rPr>
          <w:rFonts w:ascii="GHEA Grapalat" w:hAnsi="GHEA Grapalat"/>
          <w:sz w:val="22"/>
          <w:szCs w:val="22"/>
        </w:rPr>
      </w:pPr>
    </w:p>
    <w:p w14:paraId="1B28C03D" w14:textId="77777777" w:rsidR="001005B0" w:rsidRPr="00B138F3" w:rsidRDefault="001005B0" w:rsidP="00B46D58">
      <w:pPr>
        <w:widowControl w:val="0"/>
        <w:spacing w:after="160"/>
        <w:ind w:left="567" w:right="565"/>
        <w:jc w:val="center"/>
        <w:rPr>
          <w:rFonts w:ascii="GHEA Grapalat" w:hAnsi="GHEA Grapalat"/>
          <w:b/>
          <w:sz w:val="22"/>
          <w:szCs w:val="22"/>
        </w:rPr>
      </w:pPr>
    </w:p>
    <w:p w14:paraId="05639FCF" w14:textId="77777777" w:rsidR="001005B0" w:rsidRPr="00B138F3" w:rsidRDefault="001005B0" w:rsidP="00B46D58">
      <w:pPr>
        <w:widowControl w:val="0"/>
        <w:spacing w:after="160"/>
        <w:ind w:left="567" w:right="565"/>
        <w:jc w:val="center"/>
        <w:rPr>
          <w:rFonts w:ascii="GHEA Grapalat" w:hAnsi="GHEA Grapalat"/>
          <w:b/>
          <w:sz w:val="22"/>
          <w:szCs w:val="22"/>
        </w:rPr>
      </w:pPr>
    </w:p>
    <w:p w14:paraId="59F66BCA" w14:textId="77777777" w:rsidR="001005B0" w:rsidRPr="00B138F3" w:rsidRDefault="001005B0" w:rsidP="00B46D58">
      <w:pPr>
        <w:widowControl w:val="0"/>
        <w:spacing w:after="160"/>
        <w:ind w:left="567" w:right="565"/>
        <w:jc w:val="center"/>
        <w:rPr>
          <w:rFonts w:ascii="GHEA Grapalat" w:hAnsi="GHEA Grapalat"/>
          <w:b/>
          <w:sz w:val="22"/>
          <w:szCs w:val="22"/>
        </w:rPr>
      </w:pPr>
    </w:p>
    <w:p w14:paraId="5D9208EF" w14:textId="77777777" w:rsidR="001005B0" w:rsidRPr="00B138F3" w:rsidRDefault="001005B0" w:rsidP="00B46D58">
      <w:pPr>
        <w:widowControl w:val="0"/>
        <w:spacing w:after="160"/>
        <w:ind w:left="567" w:right="565"/>
        <w:jc w:val="center"/>
        <w:rPr>
          <w:rFonts w:ascii="GHEA Grapalat" w:hAnsi="GHEA Grapalat"/>
          <w:b/>
          <w:sz w:val="22"/>
          <w:szCs w:val="22"/>
        </w:rPr>
      </w:pPr>
    </w:p>
    <w:p w14:paraId="466DAFE3" w14:textId="77777777" w:rsidR="001005B0" w:rsidRPr="00B138F3" w:rsidRDefault="001005B0" w:rsidP="00B46D58">
      <w:pPr>
        <w:widowControl w:val="0"/>
        <w:spacing w:after="160"/>
        <w:ind w:left="567" w:right="565"/>
        <w:jc w:val="center"/>
        <w:rPr>
          <w:rFonts w:ascii="GHEA Grapalat" w:hAnsi="GHEA Grapalat"/>
          <w:b/>
          <w:sz w:val="22"/>
          <w:szCs w:val="22"/>
        </w:rPr>
      </w:pPr>
    </w:p>
    <w:p w14:paraId="790162FD" w14:textId="77777777" w:rsidR="001005B0" w:rsidRPr="00B138F3" w:rsidRDefault="001005B0" w:rsidP="00B46D58">
      <w:pPr>
        <w:widowControl w:val="0"/>
        <w:spacing w:after="160"/>
        <w:ind w:left="567" w:right="565"/>
        <w:jc w:val="center"/>
        <w:rPr>
          <w:rFonts w:ascii="GHEA Grapalat" w:hAnsi="GHEA Grapalat"/>
          <w:b/>
        </w:rPr>
      </w:pPr>
    </w:p>
    <w:p w14:paraId="453F87B6" w14:textId="77777777" w:rsidR="001005B0" w:rsidRPr="00B138F3" w:rsidRDefault="001005B0" w:rsidP="00B46D58">
      <w:pPr>
        <w:widowControl w:val="0"/>
        <w:spacing w:after="160"/>
        <w:ind w:left="567" w:right="565"/>
        <w:jc w:val="center"/>
        <w:rPr>
          <w:rFonts w:ascii="GHEA Grapalat" w:hAnsi="GHEA Grapalat"/>
          <w:b/>
        </w:rPr>
      </w:pPr>
    </w:p>
    <w:p w14:paraId="31461813" w14:textId="77777777" w:rsidR="001005B0" w:rsidRPr="00B138F3" w:rsidRDefault="001005B0" w:rsidP="00B46D58">
      <w:pPr>
        <w:widowControl w:val="0"/>
        <w:spacing w:after="160"/>
        <w:ind w:left="567" w:right="565"/>
        <w:jc w:val="center"/>
        <w:rPr>
          <w:rFonts w:ascii="GHEA Grapalat" w:hAnsi="GHEA Grapalat"/>
          <w:b/>
        </w:rPr>
      </w:pPr>
    </w:p>
    <w:p w14:paraId="69166B44" w14:textId="77777777" w:rsidR="001005B0" w:rsidRPr="00B138F3" w:rsidRDefault="001005B0" w:rsidP="00B46D58">
      <w:pPr>
        <w:widowControl w:val="0"/>
        <w:spacing w:after="160"/>
        <w:ind w:left="567" w:right="565"/>
        <w:jc w:val="center"/>
        <w:rPr>
          <w:rFonts w:ascii="GHEA Grapalat" w:hAnsi="GHEA Grapalat"/>
          <w:b/>
        </w:rPr>
      </w:pPr>
    </w:p>
    <w:p w14:paraId="1C1DEBCB" w14:textId="77777777" w:rsidR="001005B0" w:rsidRPr="00B138F3" w:rsidRDefault="001005B0" w:rsidP="00B46D58">
      <w:pPr>
        <w:widowControl w:val="0"/>
        <w:spacing w:after="160"/>
        <w:ind w:left="567" w:right="565"/>
        <w:jc w:val="center"/>
        <w:rPr>
          <w:rFonts w:ascii="GHEA Grapalat" w:hAnsi="GHEA Grapalat"/>
          <w:b/>
        </w:rPr>
      </w:pPr>
    </w:p>
    <w:p w14:paraId="42EB874A" w14:textId="77777777" w:rsidR="001005B0" w:rsidRPr="00B138F3" w:rsidRDefault="001005B0" w:rsidP="00B46D58">
      <w:pPr>
        <w:widowControl w:val="0"/>
        <w:spacing w:after="160"/>
        <w:ind w:left="567" w:right="565"/>
        <w:jc w:val="center"/>
        <w:rPr>
          <w:rFonts w:ascii="GHEA Grapalat" w:hAnsi="GHEA Grapalat"/>
          <w:b/>
        </w:rPr>
      </w:pPr>
    </w:p>
    <w:p w14:paraId="60B1F2BB" w14:textId="77777777" w:rsidR="001005B0" w:rsidRPr="00B138F3" w:rsidRDefault="001005B0" w:rsidP="00B46D58">
      <w:pPr>
        <w:widowControl w:val="0"/>
        <w:spacing w:after="160"/>
        <w:ind w:left="567" w:right="565"/>
        <w:jc w:val="center"/>
        <w:rPr>
          <w:rFonts w:ascii="GHEA Grapalat" w:hAnsi="GHEA Grapalat"/>
          <w:b/>
        </w:rPr>
      </w:pPr>
    </w:p>
    <w:p w14:paraId="25B9C966" w14:textId="77777777" w:rsidR="001005B0" w:rsidRPr="00B138F3" w:rsidRDefault="001005B0" w:rsidP="00B46D58">
      <w:pPr>
        <w:widowControl w:val="0"/>
        <w:spacing w:after="160"/>
        <w:ind w:left="567" w:right="565"/>
        <w:jc w:val="center"/>
        <w:rPr>
          <w:rFonts w:ascii="GHEA Grapalat" w:hAnsi="GHEA Grapalat"/>
          <w:b/>
        </w:rPr>
      </w:pPr>
    </w:p>
    <w:p w14:paraId="6370233F" w14:textId="77777777" w:rsidR="001005B0" w:rsidRPr="00B138F3" w:rsidRDefault="001005B0" w:rsidP="00B46D58">
      <w:pPr>
        <w:widowControl w:val="0"/>
        <w:spacing w:after="160"/>
        <w:ind w:left="567" w:right="565"/>
        <w:jc w:val="center"/>
        <w:rPr>
          <w:rFonts w:ascii="GHEA Grapalat" w:hAnsi="GHEA Grapalat"/>
          <w:b/>
        </w:rPr>
      </w:pPr>
    </w:p>
    <w:p w14:paraId="600515E1" w14:textId="77777777" w:rsidR="001005B0" w:rsidRPr="00B138F3" w:rsidRDefault="001005B0" w:rsidP="00B46D58">
      <w:pPr>
        <w:widowControl w:val="0"/>
        <w:spacing w:after="160"/>
        <w:ind w:left="567" w:right="565"/>
        <w:jc w:val="center"/>
        <w:rPr>
          <w:rFonts w:ascii="GHEA Grapalat" w:hAnsi="GHEA Grapalat"/>
          <w:b/>
        </w:rPr>
      </w:pPr>
    </w:p>
    <w:p w14:paraId="3E254B74" w14:textId="77777777" w:rsidR="001005B0" w:rsidRPr="00B138F3" w:rsidRDefault="001005B0" w:rsidP="00B46D58">
      <w:pPr>
        <w:widowControl w:val="0"/>
        <w:spacing w:after="160"/>
        <w:ind w:left="567" w:right="565"/>
        <w:jc w:val="center"/>
        <w:rPr>
          <w:rFonts w:ascii="GHEA Grapalat" w:hAnsi="GHEA Grapalat"/>
          <w:b/>
        </w:rPr>
      </w:pPr>
    </w:p>
    <w:p w14:paraId="37CC7E81" w14:textId="77777777"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035EDBD0"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1DDAC7" w14:textId="77777777"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10273CF6"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237408" w14:textId="77777777"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14:paraId="43ED4204"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5A6BFA" w14:textId="77777777"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2CB914C7"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0A7863"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7CB361B5"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5EF394"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246E2DC5"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B86102"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44B4C93A"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DEA034"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0406E424"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9883D8"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14:paraId="7DA2A281"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6AF76C"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14:paraId="535637EC"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411883"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14:paraId="460DF5AE"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AC4CE0"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14:paraId="5AD807A4"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96F8EB"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14:paraId="120A7742"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AA083B"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proofErr w:type="gramStart"/>
            <w:r w:rsidRPr="00B138F3">
              <w:rPr>
                <w:rFonts w:ascii="GHEA Grapalat" w:hAnsi="GHEA Grapalat"/>
              </w:rPr>
              <w:t>сч</w:t>
            </w:r>
            <w:proofErr w:type="spellEnd"/>
            <w:r w:rsidRPr="00B138F3">
              <w:rPr>
                <w:rFonts w:ascii="GHEA Grapalat" w:hAnsi="GHEA Grapalat"/>
              </w:rPr>
              <w:t>.№</w:t>
            </w:r>
            <w:proofErr w:type="gramEnd"/>
            <w:r w:rsidRPr="00B138F3">
              <w:rPr>
                <w:rFonts w:ascii="GHEA Grapalat" w:hAnsi="GHEA Grapalat"/>
              </w:rPr>
              <w:t>)</w:t>
            </w:r>
          </w:p>
        </w:tc>
      </w:tr>
      <w:tr w:rsidR="00B138F3" w:rsidRPr="00B138F3" w14:paraId="7BA9C878"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68DDED1"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3928A979"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7CADE9"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0A82EDBE"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FA5B06"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53E05FF8"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E74F77" w14:textId="77777777"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14:paraId="4F234211"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61CEA1D5"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23A20F10"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AA7047"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018037AF"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28A64A" w14:textId="77777777"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7168924C"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2EE4DD09" w14:textId="77777777"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1D007F69" w14:textId="77777777" w:rsidR="00C3421C" w:rsidRPr="00B138F3" w:rsidRDefault="00C3421C" w:rsidP="00DE2AE3">
            <w:pPr>
              <w:widowControl w:val="0"/>
              <w:spacing w:after="160"/>
              <w:rPr>
                <w:rFonts w:ascii="GHEA Grapalat" w:hAnsi="GHEA Grapalat" w:cs="Sylfaen"/>
              </w:rPr>
            </w:pPr>
          </w:p>
          <w:p w14:paraId="372495A8" w14:textId="77777777"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14:paraId="118E1A33" w14:textId="77777777" w:rsidR="00C3421C" w:rsidRPr="00B138F3" w:rsidRDefault="00C3421C" w:rsidP="00DE2AE3">
            <w:pPr>
              <w:widowControl w:val="0"/>
              <w:spacing w:after="160"/>
              <w:rPr>
                <w:rFonts w:ascii="GHEA Grapalat" w:hAnsi="GHEA Grapalat" w:cs="Sylfaen"/>
              </w:rPr>
            </w:pPr>
          </w:p>
          <w:p w14:paraId="138FCF53"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0F1170DB" w14:textId="77777777" w:rsidR="00C3421C" w:rsidRPr="00B138F3" w:rsidRDefault="00C3421C" w:rsidP="00DE2AE3">
            <w:pPr>
              <w:widowControl w:val="0"/>
              <w:spacing w:after="160"/>
              <w:rPr>
                <w:rFonts w:ascii="GHEA Grapalat" w:hAnsi="GHEA Grapalat" w:cs="Sylfaen"/>
              </w:rPr>
            </w:pPr>
          </w:p>
          <w:p w14:paraId="2B2342E6" w14:textId="77777777"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02CA3405" w14:textId="77777777"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223A5BB7" w14:textId="77777777"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33DD424B" w14:textId="77777777" w:rsidR="00C3421C" w:rsidRPr="00B138F3" w:rsidRDefault="00C3421C" w:rsidP="00DE2AE3">
            <w:pPr>
              <w:widowControl w:val="0"/>
              <w:spacing w:after="160"/>
              <w:rPr>
                <w:rFonts w:ascii="GHEA Grapalat" w:hAnsi="GHEA Grapalat" w:cs="Sylfaen"/>
              </w:rPr>
            </w:pPr>
          </w:p>
          <w:p w14:paraId="4A44F450"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525D7C53" w14:textId="77777777" w:rsidR="00C3421C" w:rsidRPr="00B138F3" w:rsidRDefault="00C3421C" w:rsidP="00DE2AE3">
            <w:pPr>
              <w:widowControl w:val="0"/>
              <w:spacing w:after="160"/>
              <w:jc w:val="right"/>
              <w:rPr>
                <w:rFonts w:ascii="GHEA Grapalat" w:hAnsi="GHEA Grapalat" w:cs="Tahoma"/>
              </w:rPr>
            </w:pPr>
          </w:p>
          <w:p w14:paraId="67775F21"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6989732A" w14:textId="77777777" w:rsidR="00C3421C" w:rsidRPr="00B138F3" w:rsidRDefault="00C3421C" w:rsidP="00DE2AE3">
            <w:pPr>
              <w:widowControl w:val="0"/>
              <w:spacing w:after="160"/>
              <w:rPr>
                <w:rFonts w:ascii="GHEA Grapalat" w:hAnsi="GHEA Grapalat" w:cs="Sylfaen"/>
              </w:rPr>
            </w:pPr>
          </w:p>
          <w:p w14:paraId="59140DF7" w14:textId="77777777"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696A1025"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53C15815" w14:textId="77777777" w:rsidR="00C3421C" w:rsidRPr="00B138F3" w:rsidRDefault="00C3421C" w:rsidP="00DE2AE3">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3B5CFBD0" w14:textId="77777777" w:rsidR="00C3421C" w:rsidRPr="00B138F3" w:rsidRDefault="00C3421C" w:rsidP="00DE2AE3">
            <w:pPr>
              <w:widowControl w:val="0"/>
              <w:spacing w:after="160"/>
              <w:rPr>
                <w:rFonts w:ascii="GHEA Grapalat" w:hAnsi="GHEA Grapalat"/>
              </w:rPr>
            </w:pPr>
          </w:p>
          <w:p w14:paraId="793540C3" w14:textId="77777777"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14:paraId="0B026FC1" w14:textId="77777777"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7785FCC7" w14:textId="77777777" w:rsidR="00C3421C" w:rsidRPr="00B138F3" w:rsidRDefault="00C3421C" w:rsidP="00DE2AE3">
            <w:pPr>
              <w:widowControl w:val="0"/>
              <w:spacing w:after="160"/>
              <w:rPr>
                <w:rFonts w:ascii="GHEA Grapalat" w:hAnsi="GHEA Grapalat" w:cs="Tahoma"/>
              </w:rPr>
            </w:pPr>
          </w:p>
          <w:p w14:paraId="6A3F4AF0" w14:textId="77777777"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192AC1B7" w14:textId="77777777"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18564BDF" w14:textId="77777777" w:rsidR="00C3421C" w:rsidRPr="00B138F3" w:rsidRDefault="00C3421C" w:rsidP="00DE2AE3">
            <w:pPr>
              <w:widowControl w:val="0"/>
              <w:spacing w:after="160"/>
              <w:rPr>
                <w:rFonts w:ascii="GHEA Grapalat" w:hAnsi="GHEA Grapalat" w:cs="Tahoma"/>
              </w:rPr>
            </w:pPr>
          </w:p>
          <w:p w14:paraId="41A95AF1" w14:textId="77777777"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14:paraId="19129A7B" w14:textId="77777777"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79BD2CBC" w14:textId="77777777" w:rsidR="00C3421C" w:rsidRPr="00B138F3" w:rsidRDefault="00C3421C" w:rsidP="00DE2AE3">
            <w:pPr>
              <w:widowControl w:val="0"/>
              <w:spacing w:after="160"/>
              <w:rPr>
                <w:rFonts w:ascii="GHEA Grapalat" w:hAnsi="GHEA Grapalat" w:cs="Arial"/>
              </w:rPr>
            </w:pPr>
          </w:p>
        </w:tc>
      </w:tr>
      <w:tr w:rsidR="00B138F3" w:rsidRPr="00B138F3" w14:paraId="2D67F835"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24FA525B" w14:textId="77777777"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32362AA7" w14:textId="77777777" w:rsidR="00C3421C" w:rsidRPr="00B138F3" w:rsidRDefault="00C3421C" w:rsidP="00DE2AE3">
            <w:pPr>
              <w:widowControl w:val="0"/>
              <w:spacing w:after="160"/>
              <w:rPr>
                <w:rFonts w:ascii="GHEA Grapalat" w:hAnsi="GHEA Grapalat" w:cs="Sylfaen"/>
              </w:rPr>
            </w:pPr>
          </w:p>
          <w:p w14:paraId="630F07FB" w14:textId="77777777"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52B214AE" w14:textId="77777777"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14D031A7" w14:textId="77777777" w:rsidR="00C3421C" w:rsidRPr="00B138F3" w:rsidRDefault="00C3421C" w:rsidP="00DE2AE3">
            <w:pPr>
              <w:widowControl w:val="0"/>
              <w:spacing w:after="160"/>
              <w:rPr>
                <w:rFonts w:ascii="GHEA Grapalat" w:hAnsi="GHEA Grapalat"/>
              </w:rPr>
            </w:pPr>
          </w:p>
          <w:p w14:paraId="120D905D"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08A9DA7B" w14:textId="77777777" w:rsidR="00C3421C" w:rsidRPr="00B138F3" w:rsidRDefault="00C3421C" w:rsidP="00C3421C">
      <w:pPr>
        <w:widowControl w:val="0"/>
        <w:spacing w:after="160"/>
        <w:jc w:val="center"/>
        <w:rPr>
          <w:rFonts w:ascii="GHEA Grapalat" w:hAnsi="GHEA Grapalat" w:cs="Sylfaen"/>
        </w:rPr>
      </w:pPr>
    </w:p>
    <w:p w14:paraId="772F5043" w14:textId="77777777"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6D27014A" w14:textId="77777777" w:rsidR="00C3421C" w:rsidRPr="00B138F3" w:rsidRDefault="00C3421C" w:rsidP="00C3421C">
      <w:pPr>
        <w:rPr>
          <w:rFonts w:ascii="GHEA Grapalat" w:hAnsi="GHEA Grapalat" w:cs="Sylfaen"/>
        </w:rPr>
      </w:pPr>
      <w:r w:rsidRPr="00B138F3">
        <w:rPr>
          <w:rFonts w:ascii="GHEA Grapalat" w:hAnsi="GHEA Grapalat" w:cs="Sylfaen"/>
        </w:rPr>
        <w:br w:type="page"/>
      </w:r>
    </w:p>
    <w:p w14:paraId="0C6963E7" w14:textId="77777777"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19B14602"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2A5DA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E5877A2"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52F26E1F"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3977873C"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398BD8D2"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4509C9D4"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2390A62E"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7F43F638"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6D49B56E"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3FC23D2A"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4FD3FF02"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D774B9"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4A5A750"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02107432"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4C464442"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3EB56442"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663F2EE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EAD11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563046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52AD39C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8EC7B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29055F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2F256C1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F696D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2F06019D"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478A46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47B80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16B5EE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648B8C4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B148F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3149CB15"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700AEC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3F0E4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E143E05" w14:textId="77777777"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299C198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5F96D1C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9284B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07FB6942"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301C29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93353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B6D12F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227E3A7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3B7B53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FBCA7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5193100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11DA730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7B738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0F0C3E1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9558E8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B051F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1C45D0D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3D69ACF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1D1F9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A512BC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470A832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E89C5D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49054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65CCFA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1974FD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DE2BC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A42D1E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07C605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5C71C3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78E00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2637D7B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475C746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E99DB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D53F4E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78E64A8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5C402E5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92B39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4101600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6CCCFBA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DE0D3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7AE5DA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774CE6D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113A12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3F1CB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013D998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3336E1D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822E1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C2E6CC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C0EDBD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648661A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19AF1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495F6E2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6D11DC1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34EC8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6626A8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489DB06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F4EA2B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5DEB0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380E932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22304C0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E1BB5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BDC58F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F8097F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C5719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6FA48F2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171442A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4CD95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23B3AB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5497E5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3AD5EF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538A5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56F0209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551F6F5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001E3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993551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433D63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16B20CF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21B81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419F722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1CEB973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13F5C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9C908B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05F64F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79FD86B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A8051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13D9423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0CEFF0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1B1D8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B48269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E05C40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26BB4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7EEA883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0679DEB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61AF7B" w14:textId="77777777"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1A95C07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EB1771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3E848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7F701C0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w:t>
            </w:r>
            <w:r w:rsidRPr="00B138F3">
              <w:rPr>
                <w:rFonts w:ascii="GHEA Grapalat" w:hAnsi="GHEA Grapalat"/>
                <w:sz w:val="18"/>
                <w:szCs w:val="18"/>
              </w:rPr>
              <w:lastRenderedPageBreak/>
              <w:t xml:space="preserve">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0AEFBCE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A2E3EF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B33205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036B83F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14:paraId="46635D8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326C39" w14:textId="77777777"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6E6E896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2199B47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AE26A8" w14:textId="77777777"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540DCF8D" w14:textId="77777777"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30E029D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w:t>
            </w:r>
            <w:proofErr w:type="gramStart"/>
            <w:r w:rsidRPr="00B138F3">
              <w:rPr>
                <w:rFonts w:ascii="GHEA Grapalat" w:hAnsi="GHEA Grapalat"/>
                <w:sz w:val="18"/>
                <w:szCs w:val="18"/>
              </w:rPr>
              <w:t>что</w:t>
            </w:r>
            <w:proofErr w:type="gramEnd"/>
            <w:r w:rsidRPr="00B138F3">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2B2F4B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32FA2A0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09168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10B33D1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473BB72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ED5F0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5637AE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746F480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6C2A6F3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292C9B7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2B81F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1A26EE9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629C510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DE480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77DE20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354E3D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4AB5528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3C8E049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55704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7BC0851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23BFB46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77B70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67B5F79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4AE91AFA" w14:textId="77777777"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BBCB39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4142D91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7D5CDA8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53F80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14:paraId="435E8A6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CF00F7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8E531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2F15C9A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71E51B7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7293905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3990D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3177644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4C4F94B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0A34C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696DA5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5443B3C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445456D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4C9A78C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15B34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358B518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CC3A4B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9330A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1BDB87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65B034C"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35BDA2F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18C9B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1AFFD77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3F8A89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69B9C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4099F6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033FEAB"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3C57BD9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21A41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70A0CF5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643EECE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146CC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39F0ED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38089563"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3BE6F3F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12619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1537B09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147F0BB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F14A6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BC0A3A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853A4D2"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1E72700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2B19B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5E871F8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0D277C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4919E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073974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D7E398B" w14:textId="77777777" w:rsidR="00C3421C" w:rsidRPr="00B138F3" w:rsidRDefault="00C3421C" w:rsidP="00DE2AE3">
            <w:pPr>
              <w:widowControl w:val="0"/>
              <w:spacing w:after="120"/>
              <w:jc w:val="center"/>
              <w:rPr>
                <w:rFonts w:ascii="GHEA Grapalat" w:hAnsi="GHEA Grapalat"/>
                <w:sz w:val="18"/>
                <w:szCs w:val="18"/>
              </w:rPr>
            </w:pPr>
          </w:p>
        </w:tc>
      </w:tr>
      <w:tr w:rsidR="00FF3DE9" w:rsidRPr="00B138F3" w14:paraId="3EE15CE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40F17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017D620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w:t>
            </w:r>
            <w:r w:rsidRPr="00B138F3">
              <w:rPr>
                <w:rFonts w:ascii="GHEA Grapalat" w:hAnsi="GHEA Grapalat"/>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4225F4D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452FB21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1CF8ED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B138F3">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2A8C02E" w14:textId="77777777" w:rsidR="00C3421C" w:rsidRPr="00B138F3" w:rsidRDefault="00C3421C" w:rsidP="00DE2AE3">
            <w:pPr>
              <w:widowControl w:val="0"/>
              <w:spacing w:after="120"/>
              <w:jc w:val="center"/>
              <w:rPr>
                <w:rFonts w:ascii="GHEA Grapalat" w:hAnsi="GHEA Grapalat"/>
                <w:sz w:val="18"/>
                <w:szCs w:val="18"/>
              </w:rPr>
            </w:pPr>
          </w:p>
        </w:tc>
      </w:tr>
    </w:tbl>
    <w:p w14:paraId="66B612F6" w14:textId="77777777" w:rsidR="001005B0" w:rsidRPr="00B138F3" w:rsidRDefault="001005B0" w:rsidP="00B46D58">
      <w:pPr>
        <w:widowControl w:val="0"/>
        <w:spacing w:after="160"/>
        <w:ind w:left="567" w:right="565"/>
        <w:jc w:val="center"/>
        <w:rPr>
          <w:rFonts w:ascii="GHEA Grapalat" w:hAnsi="GHEA Grapalat"/>
          <w:b/>
        </w:rPr>
      </w:pPr>
    </w:p>
    <w:p w14:paraId="720249AC" w14:textId="77777777" w:rsidR="001005B0" w:rsidRPr="00B138F3" w:rsidRDefault="001005B0" w:rsidP="00B46D58">
      <w:pPr>
        <w:widowControl w:val="0"/>
        <w:spacing w:after="160"/>
        <w:ind w:left="567" w:right="565"/>
        <w:jc w:val="center"/>
        <w:rPr>
          <w:rFonts w:ascii="GHEA Grapalat" w:hAnsi="GHEA Grapalat"/>
          <w:b/>
        </w:rPr>
      </w:pPr>
    </w:p>
    <w:p w14:paraId="5CD1314F" w14:textId="77777777" w:rsidR="001005B0" w:rsidRPr="00B138F3" w:rsidRDefault="001005B0" w:rsidP="00B46D58">
      <w:pPr>
        <w:widowControl w:val="0"/>
        <w:spacing w:after="160"/>
        <w:ind w:left="567" w:right="565"/>
        <w:jc w:val="center"/>
        <w:rPr>
          <w:rFonts w:ascii="GHEA Grapalat" w:hAnsi="GHEA Grapalat"/>
          <w:b/>
        </w:rPr>
      </w:pPr>
    </w:p>
    <w:p w14:paraId="605D9E35" w14:textId="77777777" w:rsidR="001005B0" w:rsidRPr="00B138F3" w:rsidRDefault="001005B0" w:rsidP="00B46D58">
      <w:pPr>
        <w:widowControl w:val="0"/>
        <w:spacing w:after="160"/>
        <w:ind w:left="567" w:right="565"/>
        <w:jc w:val="center"/>
        <w:rPr>
          <w:rFonts w:ascii="GHEA Grapalat" w:hAnsi="GHEA Grapalat"/>
          <w:b/>
        </w:rPr>
      </w:pPr>
    </w:p>
    <w:p w14:paraId="028B306C" w14:textId="77777777" w:rsidR="001005B0" w:rsidRPr="00B138F3" w:rsidRDefault="001005B0" w:rsidP="00B46D58">
      <w:pPr>
        <w:widowControl w:val="0"/>
        <w:spacing w:after="160"/>
        <w:ind w:left="567" w:right="565"/>
        <w:jc w:val="center"/>
        <w:rPr>
          <w:rFonts w:ascii="GHEA Grapalat" w:hAnsi="GHEA Grapalat"/>
          <w:b/>
        </w:rPr>
      </w:pPr>
    </w:p>
    <w:p w14:paraId="30CD588E" w14:textId="77777777" w:rsidR="001005B0" w:rsidRPr="00B138F3" w:rsidRDefault="001005B0" w:rsidP="00B46D58">
      <w:pPr>
        <w:widowControl w:val="0"/>
        <w:spacing w:after="160"/>
        <w:ind w:left="567" w:right="565"/>
        <w:jc w:val="center"/>
        <w:rPr>
          <w:rFonts w:ascii="GHEA Grapalat" w:hAnsi="GHEA Grapalat"/>
          <w:b/>
        </w:rPr>
      </w:pPr>
    </w:p>
    <w:p w14:paraId="50CB17B4" w14:textId="77777777" w:rsidR="001005B0" w:rsidRPr="00B138F3" w:rsidRDefault="001005B0" w:rsidP="00B46D58">
      <w:pPr>
        <w:widowControl w:val="0"/>
        <w:spacing w:after="160"/>
        <w:ind w:left="567" w:right="565"/>
        <w:jc w:val="center"/>
        <w:rPr>
          <w:rFonts w:ascii="GHEA Grapalat" w:hAnsi="GHEA Grapalat"/>
          <w:b/>
        </w:rPr>
      </w:pPr>
    </w:p>
    <w:p w14:paraId="1A593640" w14:textId="77777777" w:rsidR="001005B0" w:rsidRPr="00B138F3" w:rsidRDefault="001005B0" w:rsidP="00B46D58">
      <w:pPr>
        <w:widowControl w:val="0"/>
        <w:spacing w:after="160"/>
        <w:ind w:left="567" w:right="565"/>
        <w:jc w:val="center"/>
        <w:rPr>
          <w:rFonts w:ascii="GHEA Grapalat" w:hAnsi="GHEA Grapalat"/>
          <w:b/>
        </w:rPr>
      </w:pPr>
    </w:p>
    <w:p w14:paraId="6B82F144" w14:textId="77777777" w:rsidR="001005B0" w:rsidRPr="00B138F3" w:rsidRDefault="001005B0" w:rsidP="00B46D58">
      <w:pPr>
        <w:widowControl w:val="0"/>
        <w:spacing w:after="160"/>
        <w:ind w:left="567" w:right="565"/>
        <w:jc w:val="center"/>
        <w:rPr>
          <w:rFonts w:ascii="GHEA Grapalat" w:hAnsi="GHEA Grapalat"/>
          <w:b/>
        </w:rPr>
      </w:pPr>
    </w:p>
    <w:p w14:paraId="196EAA80" w14:textId="77777777" w:rsidR="001005B0" w:rsidRPr="00B138F3" w:rsidRDefault="001005B0" w:rsidP="00B46D58">
      <w:pPr>
        <w:widowControl w:val="0"/>
        <w:spacing w:after="160"/>
        <w:ind w:left="567" w:right="565"/>
        <w:jc w:val="center"/>
        <w:rPr>
          <w:rFonts w:ascii="GHEA Grapalat" w:hAnsi="GHEA Grapalat"/>
          <w:b/>
        </w:rPr>
      </w:pPr>
    </w:p>
    <w:p w14:paraId="458FC073" w14:textId="77777777" w:rsidR="001005B0" w:rsidRPr="00B138F3" w:rsidRDefault="001005B0" w:rsidP="00B46D58">
      <w:pPr>
        <w:widowControl w:val="0"/>
        <w:spacing w:after="160"/>
        <w:ind w:left="567" w:right="565"/>
        <w:jc w:val="center"/>
        <w:rPr>
          <w:rFonts w:ascii="GHEA Grapalat" w:hAnsi="GHEA Grapalat"/>
          <w:b/>
        </w:rPr>
      </w:pPr>
    </w:p>
    <w:p w14:paraId="36D6CE59" w14:textId="77777777" w:rsidR="001005B0" w:rsidRPr="00B138F3" w:rsidRDefault="001005B0" w:rsidP="00B46D58">
      <w:pPr>
        <w:widowControl w:val="0"/>
        <w:spacing w:after="160"/>
        <w:ind w:left="567" w:right="565"/>
        <w:jc w:val="center"/>
        <w:rPr>
          <w:rFonts w:ascii="GHEA Grapalat" w:hAnsi="GHEA Grapalat"/>
          <w:b/>
        </w:rPr>
      </w:pPr>
    </w:p>
    <w:p w14:paraId="69B70C9D" w14:textId="77777777" w:rsidR="001005B0" w:rsidRPr="00B138F3" w:rsidRDefault="001005B0" w:rsidP="00B46D58">
      <w:pPr>
        <w:widowControl w:val="0"/>
        <w:spacing w:after="160"/>
        <w:ind w:left="567" w:right="565"/>
        <w:jc w:val="center"/>
        <w:rPr>
          <w:rFonts w:ascii="GHEA Grapalat" w:hAnsi="GHEA Grapalat"/>
          <w:b/>
        </w:rPr>
      </w:pPr>
    </w:p>
    <w:p w14:paraId="2E6BCC89" w14:textId="77777777" w:rsidR="001005B0" w:rsidRPr="00B138F3" w:rsidRDefault="001005B0" w:rsidP="00B46D58">
      <w:pPr>
        <w:widowControl w:val="0"/>
        <w:spacing w:after="160"/>
        <w:ind w:left="567" w:right="565"/>
        <w:jc w:val="center"/>
        <w:rPr>
          <w:rFonts w:ascii="GHEA Grapalat" w:hAnsi="GHEA Grapalat"/>
          <w:b/>
        </w:rPr>
      </w:pPr>
    </w:p>
    <w:p w14:paraId="78927404" w14:textId="77777777" w:rsidR="001005B0" w:rsidRPr="00B138F3" w:rsidRDefault="001005B0" w:rsidP="00B46D58">
      <w:pPr>
        <w:widowControl w:val="0"/>
        <w:spacing w:after="160"/>
        <w:ind w:left="567" w:right="565"/>
        <w:jc w:val="center"/>
        <w:rPr>
          <w:rFonts w:ascii="GHEA Grapalat" w:hAnsi="GHEA Grapalat"/>
          <w:b/>
        </w:rPr>
      </w:pPr>
    </w:p>
    <w:p w14:paraId="2579ABE6" w14:textId="77777777" w:rsidR="001005B0" w:rsidRPr="00B138F3" w:rsidRDefault="001005B0" w:rsidP="00B46D58">
      <w:pPr>
        <w:widowControl w:val="0"/>
        <w:spacing w:after="160"/>
        <w:ind w:left="567" w:right="565"/>
        <w:jc w:val="center"/>
        <w:rPr>
          <w:rFonts w:ascii="GHEA Grapalat" w:hAnsi="GHEA Grapalat"/>
          <w:b/>
        </w:rPr>
      </w:pPr>
    </w:p>
    <w:p w14:paraId="47C46681" w14:textId="77777777" w:rsidR="001005B0" w:rsidRPr="00B138F3" w:rsidRDefault="001005B0" w:rsidP="00B46D58">
      <w:pPr>
        <w:widowControl w:val="0"/>
        <w:spacing w:after="160"/>
        <w:ind w:left="567" w:right="565"/>
        <w:jc w:val="center"/>
        <w:rPr>
          <w:rFonts w:ascii="GHEA Grapalat" w:hAnsi="GHEA Grapalat"/>
          <w:b/>
        </w:rPr>
      </w:pPr>
    </w:p>
    <w:p w14:paraId="549D356F" w14:textId="77777777" w:rsidR="00235549" w:rsidRPr="00E16E74" w:rsidRDefault="00235549" w:rsidP="00235549">
      <w:pPr>
        <w:widowControl w:val="0"/>
        <w:spacing w:after="160"/>
        <w:ind w:firstLine="567"/>
        <w:jc w:val="right"/>
        <w:rPr>
          <w:rFonts w:ascii="GHEA Grapalat" w:hAnsi="GHEA Grapalat" w:cs="Arial"/>
          <w:b/>
          <w:strike/>
        </w:rPr>
      </w:pPr>
      <w:r w:rsidRPr="00E16E74">
        <w:rPr>
          <w:rFonts w:ascii="GHEA Grapalat" w:hAnsi="GHEA Grapalat"/>
          <w:b/>
          <w:strike/>
        </w:rPr>
        <w:t>Приложение № 5</w:t>
      </w:r>
    </w:p>
    <w:p w14:paraId="2E17C39C" w14:textId="77777777" w:rsidR="00235549" w:rsidRPr="00E16E74" w:rsidRDefault="00235549" w:rsidP="00235549">
      <w:pPr>
        <w:pStyle w:val="31"/>
        <w:widowControl w:val="0"/>
        <w:spacing w:after="160" w:line="240" w:lineRule="auto"/>
        <w:jc w:val="right"/>
        <w:rPr>
          <w:rFonts w:ascii="GHEA Grapalat" w:hAnsi="GHEA Grapalat" w:cs="Arial"/>
          <w:b/>
          <w:strike/>
          <w:sz w:val="24"/>
          <w:szCs w:val="24"/>
        </w:rPr>
      </w:pPr>
      <w:r w:rsidRPr="00E16E74">
        <w:rPr>
          <w:rFonts w:ascii="GHEA Grapalat" w:hAnsi="GHEA Grapalat"/>
          <w:b/>
          <w:strike/>
          <w:sz w:val="24"/>
          <w:szCs w:val="24"/>
        </w:rPr>
        <w:t>к Приглашению на открытый конкурс</w:t>
      </w:r>
      <w:r w:rsidRPr="00E16E74">
        <w:rPr>
          <w:rFonts w:ascii="GHEA Grapalat" w:hAnsi="GHEA Grapalat" w:cs="Arial"/>
          <w:b/>
          <w:strike/>
          <w:sz w:val="24"/>
          <w:szCs w:val="24"/>
        </w:rPr>
        <w:br/>
      </w:r>
      <w:r w:rsidRPr="00E16E74">
        <w:rPr>
          <w:rFonts w:ascii="GHEA Grapalat" w:hAnsi="GHEA Grapalat"/>
          <w:b/>
          <w:strike/>
          <w:sz w:val="24"/>
          <w:szCs w:val="24"/>
        </w:rPr>
        <w:t>под кодом "---</w:t>
      </w:r>
      <w:proofErr w:type="spellStart"/>
      <w:r w:rsidRPr="00E16E74">
        <w:rPr>
          <w:rFonts w:ascii="GHEA Grapalat" w:hAnsi="GHEA Grapalat"/>
          <w:b/>
          <w:strike/>
          <w:sz w:val="24"/>
          <w:szCs w:val="24"/>
        </w:rPr>
        <w:t>BMAPDzB</w:t>
      </w:r>
      <w:proofErr w:type="spellEnd"/>
      <w:r w:rsidRPr="00E16E74">
        <w:rPr>
          <w:rFonts w:ascii="GHEA Grapalat" w:hAnsi="GHEA Grapalat"/>
          <w:b/>
          <w:strike/>
          <w:sz w:val="24"/>
          <w:szCs w:val="24"/>
        </w:rPr>
        <w:t>---/---"</w:t>
      </w:r>
      <w:r w:rsidRPr="00E16E74">
        <w:rPr>
          <w:rStyle w:val="af6"/>
          <w:rFonts w:ascii="GHEA Grapalat" w:hAnsi="GHEA Grapalat"/>
          <w:b/>
          <w:strike/>
          <w:sz w:val="24"/>
          <w:szCs w:val="24"/>
        </w:rPr>
        <w:footnoteReference w:customMarkFollows="1" w:id="26"/>
        <w:t>*</w:t>
      </w:r>
    </w:p>
    <w:p w14:paraId="60B7FACE" w14:textId="77777777" w:rsidR="001005B0" w:rsidRPr="00E16E74" w:rsidRDefault="001005B0" w:rsidP="00B46D58">
      <w:pPr>
        <w:widowControl w:val="0"/>
        <w:spacing w:after="160"/>
        <w:ind w:left="567" w:right="565"/>
        <w:jc w:val="center"/>
        <w:rPr>
          <w:rFonts w:ascii="GHEA Grapalat" w:hAnsi="GHEA Grapalat"/>
          <w:b/>
          <w:strike/>
        </w:rPr>
      </w:pPr>
    </w:p>
    <w:p w14:paraId="0D1DA773" w14:textId="77777777" w:rsidR="0075061D" w:rsidRPr="00E16E74" w:rsidRDefault="0075061D" w:rsidP="0075061D">
      <w:pPr>
        <w:pStyle w:val="31"/>
        <w:widowControl w:val="0"/>
        <w:spacing w:after="160" w:line="240" w:lineRule="auto"/>
        <w:jc w:val="center"/>
        <w:rPr>
          <w:rFonts w:ascii="GHEA Grapalat" w:hAnsi="GHEA Grapalat"/>
          <w:strike/>
          <w:sz w:val="24"/>
          <w:szCs w:val="24"/>
          <w:lang w:val="hy-AM"/>
        </w:rPr>
      </w:pPr>
      <w:r w:rsidRPr="00E16E74">
        <w:rPr>
          <w:rFonts w:ascii="GHEA Grapalat" w:hAnsi="GHEA Grapalat"/>
          <w:strike/>
          <w:sz w:val="24"/>
          <w:szCs w:val="24"/>
        </w:rPr>
        <w:t xml:space="preserve">ГАРАНТИЯ </w:t>
      </w:r>
      <w:r w:rsidRPr="00E16E74">
        <w:rPr>
          <w:rFonts w:ascii="GHEA Grapalat" w:hAnsi="GHEA Grapalat"/>
          <w:strike/>
          <w:sz w:val="24"/>
          <w:szCs w:val="24"/>
          <w:lang w:val="en-US"/>
        </w:rPr>
        <w:t>N</w:t>
      </w:r>
      <w:r w:rsidRPr="00E16E74">
        <w:rPr>
          <w:rFonts w:ascii="GHEA Grapalat" w:hAnsi="GHEA Grapalat"/>
          <w:strike/>
          <w:sz w:val="24"/>
          <w:szCs w:val="24"/>
          <w:lang w:val="hy-AM"/>
        </w:rPr>
        <w:t>________</w:t>
      </w:r>
    </w:p>
    <w:p w14:paraId="45ADAEDC" w14:textId="77777777" w:rsidR="0075061D" w:rsidRPr="00E16E74" w:rsidRDefault="0075061D" w:rsidP="0075061D">
      <w:pPr>
        <w:widowControl w:val="0"/>
        <w:spacing w:after="160"/>
        <w:ind w:left="567" w:right="565"/>
        <w:jc w:val="center"/>
        <w:rPr>
          <w:rFonts w:ascii="GHEA Grapalat" w:hAnsi="GHEA Grapalat"/>
          <w:b/>
          <w:strike/>
        </w:rPr>
      </w:pPr>
      <w:r w:rsidRPr="00E16E74">
        <w:rPr>
          <w:rFonts w:ascii="GHEA Grapalat" w:hAnsi="GHEA Grapalat"/>
          <w:b/>
          <w:strike/>
        </w:rPr>
        <w:t>(обеспечение договора)</w:t>
      </w:r>
    </w:p>
    <w:p w14:paraId="3319FDB9" w14:textId="77777777" w:rsidR="001005B0" w:rsidRPr="00E16E74" w:rsidRDefault="001005B0" w:rsidP="00B46D58">
      <w:pPr>
        <w:widowControl w:val="0"/>
        <w:spacing w:after="160"/>
        <w:ind w:left="567" w:right="565"/>
        <w:jc w:val="center"/>
        <w:rPr>
          <w:rFonts w:ascii="GHEA Grapalat" w:hAnsi="GHEA Grapalat"/>
          <w:b/>
          <w:strike/>
        </w:rPr>
      </w:pPr>
    </w:p>
    <w:p w14:paraId="072766D8" w14:textId="77777777" w:rsidR="005B3A59" w:rsidRPr="00E16E74" w:rsidRDefault="005B3A59" w:rsidP="005B3A59">
      <w:pPr>
        <w:pStyle w:val="af4"/>
        <w:shd w:val="clear" w:color="auto" w:fill="FFFFFF"/>
        <w:spacing w:before="0" w:beforeAutospacing="0" w:after="0" w:afterAutospacing="0"/>
        <w:jc w:val="both"/>
        <w:rPr>
          <w:rStyle w:val="af5"/>
          <w:rFonts w:ascii="GHEA Grapalat" w:hAnsi="GHEA Grapalat"/>
          <w:b w:val="0"/>
          <w:bCs w:val="0"/>
          <w:strike/>
          <w:sz w:val="20"/>
          <w:szCs w:val="20"/>
          <w:lang w:val="hy-AM"/>
        </w:rPr>
      </w:pPr>
      <w:r w:rsidRPr="00E16E74">
        <w:rPr>
          <w:rFonts w:ascii="GHEA Grapalat" w:eastAsiaTheme="minorHAnsi" w:hAnsi="GHEA Grapalat" w:cstheme="minorBidi"/>
          <w:strike/>
        </w:rPr>
        <w:lastRenderedPageBreak/>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proofErr w:type="gramStart"/>
      <w:r w:rsidRPr="00E16E74">
        <w:rPr>
          <w:rFonts w:eastAsiaTheme="minorHAnsi" w:cstheme="minorBidi"/>
          <w:strike/>
        </w:rPr>
        <w:t>N</w:t>
      </w:r>
      <w:r w:rsidRPr="00E16E74">
        <w:rPr>
          <w:rFonts w:eastAsiaTheme="minorHAnsi" w:cstheme="minorBidi"/>
          <w:strike/>
          <w:lang w:val="hy-AM"/>
        </w:rPr>
        <w:t xml:space="preserve">  </w:t>
      </w:r>
      <w:r w:rsidRPr="00E16E74">
        <w:rPr>
          <w:rStyle w:val="af5"/>
          <w:rFonts w:ascii="GHEA Grapalat" w:hAnsi="GHEA Grapalat"/>
          <w:strike/>
          <w:sz w:val="20"/>
          <w:szCs w:val="20"/>
          <w:u w:val="single"/>
          <w:lang w:val="hy-AM"/>
        </w:rPr>
        <w:tab/>
      </w:r>
      <w:proofErr w:type="gramEnd"/>
      <w:r w:rsidRPr="00E16E74">
        <w:rPr>
          <w:rStyle w:val="af5"/>
          <w:rFonts w:ascii="GHEA Grapalat" w:hAnsi="GHEA Grapalat"/>
          <w:strike/>
          <w:sz w:val="20"/>
          <w:szCs w:val="20"/>
          <w:u w:val="single"/>
          <w:lang w:val="hy-AM"/>
        </w:rPr>
        <w:tab/>
      </w:r>
      <w:r w:rsidRPr="00E16E74">
        <w:rPr>
          <w:rStyle w:val="af5"/>
          <w:rFonts w:ascii="GHEA Grapalat" w:hAnsi="GHEA Grapalat"/>
          <w:strike/>
          <w:sz w:val="20"/>
          <w:szCs w:val="20"/>
          <w:u w:val="single"/>
          <w:lang w:val="hy-AM"/>
        </w:rPr>
        <w:tab/>
      </w:r>
      <w:r w:rsidRPr="00E16E74">
        <w:rPr>
          <w:rStyle w:val="af5"/>
          <w:rFonts w:ascii="GHEA Grapalat" w:hAnsi="GHEA Grapalat"/>
          <w:strike/>
          <w:sz w:val="20"/>
          <w:szCs w:val="20"/>
          <w:u w:val="single"/>
          <w:lang w:val="hy-AM"/>
        </w:rPr>
        <w:tab/>
      </w:r>
      <w:r w:rsidRPr="00E16E74">
        <w:rPr>
          <w:rStyle w:val="af5"/>
          <w:rFonts w:ascii="GHEA Grapalat" w:hAnsi="GHEA Grapalat"/>
          <w:strike/>
          <w:sz w:val="20"/>
          <w:szCs w:val="20"/>
          <w:u w:val="single"/>
          <w:lang w:val="hy-AM"/>
        </w:rPr>
        <w:tab/>
      </w:r>
      <w:r w:rsidRPr="00E16E74">
        <w:rPr>
          <w:rStyle w:val="af5"/>
          <w:rFonts w:ascii="GHEA Grapalat" w:hAnsi="GHEA Grapalat"/>
          <w:strike/>
          <w:sz w:val="20"/>
          <w:szCs w:val="20"/>
          <w:u w:val="single"/>
          <w:lang w:val="hy-AM"/>
        </w:rPr>
        <w:tab/>
      </w:r>
      <w:r w:rsidRPr="00E16E74">
        <w:rPr>
          <w:rStyle w:val="af5"/>
          <w:rFonts w:ascii="GHEA Grapalat" w:hAnsi="GHEA Grapalat"/>
          <w:strike/>
          <w:sz w:val="20"/>
          <w:szCs w:val="20"/>
        </w:rPr>
        <w:t xml:space="preserve">   </w:t>
      </w:r>
      <w:r w:rsidRPr="00E16E74">
        <w:rPr>
          <w:rFonts w:ascii="GHEA Grapalat" w:eastAsiaTheme="minorHAnsi" w:hAnsi="GHEA Grapalat" w:cstheme="minorBidi"/>
          <w:strike/>
        </w:rPr>
        <w:t>заключаемым</w:t>
      </w:r>
      <w:r w:rsidRPr="00E16E74">
        <w:rPr>
          <w:rStyle w:val="af5"/>
          <w:rFonts w:ascii="GHEA Grapalat" w:hAnsi="GHEA Grapalat"/>
          <w:strike/>
          <w:sz w:val="22"/>
          <w:szCs w:val="22"/>
        </w:rPr>
        <w:t xml:space="preserve">  </w:t>
      </w:r>
      <w:r w:rsidRPr="00E16E74">
        <w:rPr>
          <w:rFonts w:ascii="GHEA Grapalat" w:eastAsiaTheme="minorHAnsi" w:hAnsi="GHEA Grapalat" w:cstheme="minorBidi"/>
          <w:bCs/>
          <w:strike/>
        </w:rPr>
        <w:t>между</w:t>
      </w:r>
    </w:p>
    <w:p w14:paraId="0DA12EA2" w14:textId="77777777" w:rsidR="005B3A59" w:rsidRPr="00E16E74" w:rsidRDefault="005B3A59" w:rsidP="005B3A59">
      <w:pPr>
        <w:pStyle w:val="af4"/>
        <w:shd w:val="clear" w:color="auto" w:fill="FFFFFF"/>
        <w:spacing w:before="0" w:beforeAutospacing="0" w:after="0" w:afterAutospacing="0"/>
        <w:jc w:val="both"/>
        <w:rPr>
          <w:rStyle w:val="af5"/>
          <w:rFonts w:ascii="GHEA Grapalat" w:hAnsi="GHEA Grapalat"/>
          <w:b w:val="0"/>
          <w:bCs w:val="0"/>
          <w:strike/>
          <w:sz w:val="20"/>
          <w:szCs w:val="20"/>
        </w:rPr>
      </w:pPr>
      <w:r w:rsidRPr="00E16E74">
        <w:rPr>
          <w:rStyle w:val="af5"/>
          <w:rFonts w:ascii="GHEA Grapalat" w:hAnsi="GHEA Grapalat"/>
          <w:strike/>
          <w:sz w:val="20"/>
          <w:szCs w:val="20"/>
          <w:lang w:val="hy-AM"/>
        </w:rPr>
        <w:tab/>
      </w:r>
      <w:r w:rsidRPr="00E16E74">
        <w:rPr>
          <w:rStyle w:val="af5"/>
          <w:rFonts w:ascii="GHEA Grapalat" w:hAnsi="GHEA Grapalat"/>
          <w:strike/>
          <w:sz w:val="20"/>
          <w:szCs w:val="20"/>
          <w:lang w:val="hy-AM"/>
        </w:rPr>
        <w:tab/>
      </w:r>
      <w:r w:rsidRPr="00E16E74">
        <w:rPr>
          <w:rStyle w:val="af5"/>
          <w:rFonts w:ascii="GHEA Grapalat" w:hAnsi="GHEA Grapalat"/>
          <w:b w:val="0"/>
          <w:strike/>
          <w:sz w:val="20"/>
          <w:szCs w:val="20"/>
        </w:rPr>
        <w:t xml:space="preserve">      номер заключаемого договора</w:t>
      </w:r>
      <w:r w:rsidRPr="00E16E74">
        <w:rPr>
          <w:rStyle w:val="af5"/>
          <w:rFonts w:ascii="GHEA Grapalat" w:hAnsi="GHEA Grapalat"/>
          <w:b w:val="0"/>
          <w:strike/>
          <w:sz w:val="20"/>
          <w:szCs w:val="20"/>
          <w:lang w:val="hy-AM"/>
        </w:rPr>
        <w:tab/>
      </w:r>
      <w:r w:rsidRPr="00E16E74">
        <w:rPr>
          <w:rStyle w:val="af5"/>
          <w:rFonts w:ascii="GHEA Grapalat" w:hAnsi="GHEA Grapalat"/>
          <w:b w:val="0"/>
          <w:strike/>
          <w:sz w:val="20"/>
          <w:szCs w:val="20"/>
          <w:lang w:val="hy-AM"/>
        </w:rPr>
        <w:tab/>
      </w:r>
      <w:r w:rsidRPr="00E16E74">
        <w:rPr>
          <w:rStyle w:val="af5"/>
          <w:rFonts w:ascii="GHEA Grapalat" w:hAnsi="GHEA Grapalat"/>
          <w:b w:val="0"/>
          <w:strike/>
          <w:sz w:val="20"/>
          <w:szCs w:val="20"/>
          <w:lang w:val="hy-AM"/>
        </w:rPr>
        <w:tab/>
      </w:r>
    </w:p>
    <w:p w14:paraId="7B86BF3C" w14:textId="77777777" w:rsidR="005B3A59" w:rsidRPr="00E16E74" w:rsidRDefault="005B3A59" w:rsidP="005B3A59">
      <w:pPr>
        <w:pStyle w:val="af4"/>
        <w:shd w:val="clear" w:color="auto" w:fill="FFFFFF"/>
        <w:spacing w:before="0" w:beforeAutospacing="0" w:after="0" w:afterAutospacing="0"/>
        <w:ind w:left="-142"/>
        <w:rPr>
          <w:rStyle w:val="af5"/>
          <w:rFonts w:ascii="GHEA Grapalat" w:hAnsi="GHEA Grapalat"/>
          <w:b w:val="0"/>
          <w:bCs w:val="0"/>
          <w:strike/>
          <w:sz w:val="20"/>
          <w:szCs w:val="20"/>
          <w:lang w:val="hy-AM"/>
        </w:rPr>
      </w:pPr>
      <w:r w:rsidRPr="00E16E74">
        <w:rPr>
          <w:rFonts w:ascii="GHEA Grapalat" w:hAnsi="GHEA Grapalat"/>
          <w:strike/>
          <w:sz w:val="20"/>
          <w:szCs w:val="20"/>
          <w:u w:val="single"/>
          <w:lang w:val="hy-AM"/>
        </w:rPr>
        <w:tab/>
      </w:r>
      <w:r w:rsidRPr="00E16E74">
        <w:rPr>
          <w:rFonts w:ascii="GHEA Grapalat" w:hAnsi="GHEA Grapalat"/>
          <w:strike/>
          <w:sz w:val="20"/>
          <w:szCs w:val="20"/>
          <w:u w:val="single"/>
          <w:lang w:val="hy-AM"/>
        </w:rPr>
        <w:tab/>
      </w:r>
      <w:r w:rsidRPr="00E16E74">
        <w:rPr>
          <w:rFonts w:ascii="GHEA Grapalat" w:hAnsi="GHEA Grapalat"/>
          <w:strike/>
          <w:sz w:val="20"/>
          <w:szCs w:val="20"/>
          <w:u w:val="single"/>
          <w:lang w:val="hy-AM"/>
        </w:rPr>
        <w:tab/>
      </w:r>
      <w:r w:rsidR="00875F09" w:rsidRPr="00E16E74">
        <w:rPr>
          <w:rFonts w:ascii="GHEA Grapalat" w:hAnsi="GHEA Grapalat"/>
          <w:strike/>
          <w:sz w:val="20"/>
          <w:szCs w:val="20"/>
          <w:u w:val="single"/>
        </w:rPr>
        <w:t>_____</w:t>
      </w:r>
      <w:r w:rsidRPr="00E16E74">
        <w:rPr>
          <w:rFonts w:ascii="GHEA Grapalat" w:hAnsi="GHEA Grapalat"/>
          <w:strike/>
          <w:sz w:val="20"/>
          <w:szCs w:val="20"/>
          <w:lang w:val="hy-AM"/>
        </w:rPr>
        <w:t xml:space="preserve"> </w:t>
      </w:r>
      <w:proofErr w:type="gramStart"/>
      <w:r w:rsidRPr="00E16E74">
        <w:rPr>
          <w:rFonts w:ascii="GHEA Grapalat" w:eastAsiaTheme="minorHAnsi" w:hAnsi="GHEA Grapalat" w:cstheme="minorBidi"/>
          <w:strike/>
        </w:rPr>
        <w:t xml:space="preserve">   (</w:t>
      </w:r>
      <w:proofErr w:type="gramEnd"/>
      <w:r w:rsidRPr="00E16E74">
        <w:rPr>
          <w:rFonts w:ascii="GHEA Grapalat" w:eastAsiaTheme="minorHAnsi" w:hAnsi="GHEA Grapalat" w:cstheme="minorBidi"/>
          <w:strike/>
        </w:rPr>
        <w:t>далее-бенефициар) и</w:t>
      </w:r>
      <w:r w:rsidRPr="00E16E74">
        <w:rPr>
          <w:rStyle w:val="af5"/>
          <w:rFonts w:ascii="GHEA Grapalat" w:hAnsi="GHEA Grapalat"/>
          <w:b w:val="0"/>
          <w:strike/>
          <w:sz w:val="20"/>
          <w:szCs w:val="20"/>
        </w:rPr>
        <w:t xml:space="preserve">   </w:t>
      </w:r>
      <w:r w:rsidRPr="00E16E74">
        <w:rPr>
          <w:rStyle w:val="af5"/>
          <w:rFonts w:ascii="GHEA Grapalat" w:hAnsi="GHEA Grapalat"/>
          <w:b w:val="0"/>
          <w:strike/>
          <w:sz w:val="20"/>
          <w:szCs w:val="20"/>
          <w:u w:val="single"/>
          <w:lang w:val="hy-AM"/>
        </w:rPr>
        <w:tab/>
      </w:r>
      <w:r w:rsidRPr="00E16E74">
        <w:rPr>
          <w:rStyle w:val="af5"/>
          <w:rFonts w:ascii="GHEA Grapalat" w:hAnsi="GHEA Grapalat"/>
          <w:b w:val="0"/>
          <w:strike/>
          <w:sz w:val="20"/>
          <w:szCs w:val="20"/>
          <w:u w:val="single"/>
          <w:lang w:val="hy-AM"/>
        </w:rPr>
        <w:tab/>
      </w:r>
      <w:r w:rsidRPr="00E16E74">
        <w:rPr>
          <w:rStyle w:val="af5"/>
          <w:rFonts w:ascii="GHEA Grapalat" w:hAnsi="GHEA Grapalat"/>
          <w:b w:val="0"/>
          <w:strike/>
          <w:sz w:val="20"/>
          <w:szCs w:val="20"/>
          <w:u w:val="single"/>
          <w:lang w:val="hy-AM"/>
        </w:rPr>
        <w:tab/>
      </w:r>
      <w:r w:rsidRPr="00E16E74">
        <w:rPr>
          <w:rStyle w:val="af5"/>
          <w:rFonts w:ascii="GHEA Grapalat" w:hAnsi="GHEA Grapalat"/>
          <w:b w:val="0"/>
          <w:strike/>
          <w:sz w:val="20"/>
          <w:szCs w:val="20"/>
          <w:u w:val="single"/>
          <w:lang w:val="hy-AM"/>
        </w:rPr>
        <w:tab/>
      </w:r>
      <w:r w:rsidRPr="00E16E74">
        <w:rPr>
          <w:rStyle w:val="af5"/>
          <w:rFonts w:ascii="GHEA Grapalat" w:hAnsi="GHEA Grapalat"/>
          <w:b w:val="0"/>
          <w:strike/>
          <w:sz w:val="20"/>
          <w:szCs w:val="20"/>
          <w:u w:val="single"/>
          <w:lang w:val="hy-AM"/>
        </w:rPr>
        <w:tab/>
      </w:r>
      <w:r w:rsidR="00875F09" w:rsidRPr="00E16E74">
        <w:rPr>
          <w:rStyle w:val="af5"/>
          <w:rFonts w:ascii="GHEA Grapalat" w:hAnsi="GHEA Grapalat"/>
          <w:b w:val="0"/>
          <w:strike/>
          <w:sz w:val="20"/>
          <w:szCs w:val="20"/>
          <w:u w:val="single"/>
        </w:rPr>
        <w:t>____</w:t>
      </w:r>
      <w:r w:rsidRPr="00E16E74">
        <w:rPr>
          <w:rFonts w:eastAsiaTheme="minorHAnsi" w:cstheme="minorBidi"/>
          <w:strike/>
        </w:rPr>
        <w:t xml:space="preserve">    </w:t>
      </w:r>
    </w:p>
    <w:p w14:paraId="7B635E73" w14:textId="77777777" w:rsidR="005B3A59" w:rsidRPr="00E16E74" w:rsidRDefault="005B3A59" w:rsidP="005B3A59">
      <w:pPr>
        <w:pStyle w:val="af4"/>
        <w:shd w:val="clear" w:color="auto" w:fill="FFFFFF"/>
        <w:spacing w:before="0" w:beforeAutospacing="0" w:after="0" w:afterAutospacing="0"/>
        <w:ind w:left="-142"/>
        <w:rPr>
          <w:rStyle w:val="af5"/>
          <w:rFonts w:ascii="GHEA Grapalat" w:hAnsi="GHEA Grapalat"/>
          <w:b w:val="0"/>
          <w:strike/>
          <w:sz w:val="18"/>
          <w:szCs w:val="18"/>
        </w:rPr>
      </w:pPr>
      <w:r w:rsidRPr="00E16E74">
        <w:rPr>
          <w:rStyle w:val="af5"/>
          <w:rFonts w:ascii="GHEA Grapalat" w:hAnsi="GHEA Grapalat"/>
          <w:b w:val="0"/>
          <w:strike/>
          <w:sz w:val="18"/>
          <w:szCs w:val="18"/>
        </w:rPr>
        <w:t>наименование заказчика</w:t>
      </w:r>
      <w:r w:rsidRPr="00E16E74">
        <w:rPr>
          <w:rStyle w:val="af5"/>
          <w:rFonts w:ascii="GHEA Grapalat" w:hAnsi="GHEA Grapalat"/>
          <w:b w:val="0"/>
          <w:strike/>
          <w:sz w:val="20"/>
          <w:szCs w:val="20"/>
        </w:rPr>
        <w:t xml:space="preserve">                                    </w:t>
      </w:r>
      <w:r w:rsidR="00875F09" w:rsidRPr="00E16E74">
        <w:rPr>
          <w:rStyle w:val="af5"/>
          <w:rFonts w:ascii="GHEA Grapalat" w:hAnsi="GHEA Grapalat"/>
          <w:b w:val="0"/>
          <w:strike/>
          <w:sz w:val="20"/>
          <w:szCs w:val="20"/>
        </w:rPr>
        <w:t xml:space="preserve">        </w:t>
      </w:r>
      <w:r w:rsidRPr="00E16E74">
        <w:rPr>
          <w:rStyle w:val="af5"/>
          <w:rFonts w:ascii="GHEA Grapalat" w:hAnsi="GHEA Grapalat"/>
          <w:b w:val="0"/>
          <w:strike/>
          <w:sz w:val="20"/>
          <w:szCs w:val="20"/>
        </w:rPr>
        <w:t>наименование отобранного участника</w:t>
      </w:r>
    </w:p>
    <w:p w14:paraId="2E2B5325" w14:textId="77777777" w:rsidR="005B3A59" w:rsidRPr="00E16E74" w:rsidRDefault="005B3A59" w:rsidP="005B3A59">
      <w:pPr>
        <w:pStyle w:val="af4"/>
        <w:shd w:val="clear" w:color="auto" w:fill="FFFFFF"/>
        <w:spacing w:before="0" w:beforeAutospacing="0" w:after="0" w:afterAutospacing="0"/>
        <w:ind w:left="-142"/>
        <w:rPr>
          <w:rFonts w:cs="Sylfaen"/>
          <w:strike/>
          <w:vertAlign w:val="superscript"/>
          <w:lang w:val="hy-AM"/>
        </w:rPr>
      </w:pPr>
      <w:r w:rsidRPr="00E16E74">
        <w:rPr>
          <w:rStyle w:val="af5"/>
          <w:rFonts w:ascii="GHEA Grapalat" w:hAnsi="GHEA Grapalat"/>
          <w:b w:val="0"/>
          <w:strike/>
          <w:sz w:val="20"/>
          <w:szCs w:val="20"/>
        </w:rPr>
        <w:t xml:space="preserve">                                                                </w:t>
      </w:r>
      <w:r w:rsidRPr="00E16E74">
        <w:rPr>
          <w:rStyle w:val="af5"/>
          <w:rFonts w:ascii="GHEA Grapalat" w:hAnsi="GHEA Grapalat"/>
          <w:b w:val="0"/>
          <w:strike/>
          <w:sz w:val="20"/>
          <w:szCs w:val="20"/>
          <w:lang w:val="hy-AM"/>
        </w:rPr>
        <w:tab/>
      </w:r>
    </w:p>
    <w:p w14:paraId="4F218589" w14:textId="77777777" w:rsidR="005B3A59" w:rsidRPr="00E16E74" w:rsidRDefault="00875F09" w:rsidP="005B3A59">
      <w:pPr>
        <w:pStyle w:val="af4"/>
        <w:shd w:val="clear" w:color="auto" w:fill="FFFFFF"/>
        <w:spacing w:before="0" w:beforeAutospacing="0" w:after="0" w:afterAutospacing="0"/>
        <w:jc w:val="both"/>
        <w:rPr>
          <w:rFonts w:ascii="GHEA Grapalat" w:hAnsi="GHEA Grapalat"/>
          <w:strike/>
          <w:sz w:val="20"/>
          <w:szCs w:val="20"/>
          <w:lang w:val="hy-AM"/>
        </w:rPr>
      </w:pPr>
      <w:r w:rsidRPr="00E16E74">
        <w:rPr>
          <w:rFonts w:eastAsiaTheme="minorHAnsi" w:cstheme="minorBidi"/>
          <w:strike/>
        </w:rPr>
        <w:t>(</w:t>
      </w:r>
      <w:r w:rsidRPr="00E16E74">
        <w:rPr>
          <w:rFonts w:ascii="GHEA Grapalat" w:eastAsiaTheme="minorHAnsi" w:hAnsi="GHEA Grapalat" w:cstheme="minorBidi"/>
          <w:strike/>
        </w:rPr>
        <w:t>далее-принципал).</w:t>
      </w:r>
    </w:p>
    <w:p w14:paraId="540CC377" w14:textId="77777777" w:rsidR="005B3A59" w:rsidRPr="00E16E74"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strike/>
        </w:rPr>
      </w:pPr>
      <w:r w:rsidRPr="00E16E74">
        <w:rPr>
          <w:rStyle w:val="af5"/>
          <w:rFonts w:ascii="GHEA Grapalat" w:hAnsi="GHEA Grapalat"/>
          <w:strike/>
          <w:sz w:val="20"/>
          <w:szCs w:val="20"/>
          <w:lang w:val="hy-AM"/>
        </w:rPr>
        <w:tab/>
      </w:r>
      <w:r w:rsidRPr="00E16E74">
        <w:rPr>
          <w:rStyle w:val="af5"/>
          <w:rFonts w:ascii="GHEA Grapalat" w:hAnsi="GHEA Grapalat"/>
          <w:strike/>
          <w:sz w:val="20"/>
          <w:szCs w:val="20"/>
          <w:lang w:val="hy-AM"/>
        </w:rPr>
        <w:tab/>
      </w:r>
      <w:r w:rsidRPr="00E16E74">
        <w:rPr>
          <w:rFonts w:eastAsiaTheme="minorHAnsi" w:cstheme="minorBidi"/>
          <w:strike/>
        </w:rPr>
        <w:t xml:space="preserve"> </w:t>
      </w:r>
    </w:p>
    <w:p w14:paraId="08B39F40" w14:textId="77777777" w:rsidR="005B3A59" w:rsidRPr="00E16E74" w:rsidRDefault="005B3A59" w:rsidP="005B3A59">
      <w:pPr>
        <w:pStyle w:val="af4"/>
        <w:shd w:val="clear" w:color="auto" w:fill="FFFFFF"/>
        <w:spacing w:before="0" w:beforeAutospacing="0" w:after="0" w:afterAutospacing="0"/>
        <w:jc w:val="both"/>
        <w:rPr>
          <w:rFonts w:ascii="GHEA Grapalat" w:eastAsiaTheme="minorHAnsi" w:hAnsi="GHEA Grapalat" w:cstheme="minorBidi"/>
          <w:strike/>
          <w:lang w:val="hy-AM"/>
        </w:rPr>
      </w:pPr>
      <w:r w:rsidRPr="00E16E74">
        <w:rPr>
          <w:rFonts w:ascii="GHEA Grapalat" w:eastAsiaTheme="minorHAnsi" w:hAnsi="GHEA Grapalat" w:cstheme="minorBidi"/>
          <w:strike/>
        </w:rPr>
        <w:t xml:space="preserve">  2.  По гарантии </w:t>
      </w:r>
      <w:r w:rsidRPr="00E16E74">
        <w:rPr>
          <w:rFonts w:ascii="GHEA Grapalat" w:eastAsiaTheme="minorHAnsi" w:hAnsi="GHEA Grapalat" w:cstheme="minorBidi"/>
          <w:strike/>
          <w:lang w:val="hy-AM"/>
        </w:rPr>
        <w:t xml:space="preserve">---------------------------------------------------------------------------- </w:t>
      </w:r>
    </w:p>
    <w:p w14:paraId="6DF106C1" w14:textId="77777777" w:rsidR="005B3A59" w:rsidRPr="00E16E74" w:rsidRDefault="005B3A59" w:rsidP="005B3A59">
      <w:pPr>
        <w:pStyle w:val="af4"/>
        <w:shd w:val="clear" w:color="auto" w:fill="FFFFFF"/>
        <w:spacing w:before="0" w:beforeAutospacing="0" w:after="0" w:afterAutospacing="0"/>
        <w:jc w:val="both"/>
        <w:rPr>
          <w:rFonts w:ascii="GHEA Grapalat" w:eastAsiaTheme="minorHAnsi" w:hAnsi="GHEA Grapalat" w:cstheme="minorBidi"/>
          <w:strike/>
          <w:sz w:val="18"/>
          <w:szCs w:val="18"/>
          <w:lang w:val="hy-AM"/>
        </w:rPr>
      </w:pPr>
      <w:r w:rsidRPr="00E16E74">
        <w:rPr>
          <w:rFonts w:ascii="GHEA Grapalat" w:eastAsiaTheme="minorHAnsi" w:hAnsi="GHEA Grapalat" w:cstheme="minorBidi"/>
          <w:strike/>
          <w:sz w:val="18"/>
          <w:szCs w:val="18"/>
        </w:rPr>
        <w:t xml:space="preserve">                                                           наименование </w:t>
      </w:r>
      <w:proofErr w:type="gramStart"/>
      <w:r w:rsidRPr="00E16E74">
        <w:rPr>
          <w:rFonts w:ascii="GHEA Grapalat" w:eastAsiaTheme="minorHAnsi" w:hAnsi="GHEA Grapalat" w:cstheme="minorBidi"/>
          <w:strike/>
          <w:sz w:val="18"/>
          <w:szCs w:val="18"/>
        </w:rPr>
        <w:t>банка</w:t>
      </w:r>
      <w:proofErr w:type="gramEnd"/>
      <w:r w:rsidRPr="00E16E74">
        <w:rPr>
          <w:rFonts w:ascii="GHEA Grapalat" w:eastAsiaTheme="minorHAnsi" w:hAnsi="GHEA Grapalat" w:cstheme="minorBidi"/>
          <w:strike/>
          <w:sz w:val="18"/>
          <w:szCs w:val="18"/>
        </w:rPr>
        <w:t xml:space="preserve"> выдающего гарантию</w:t>
      </w:r>
    </w:p>
    <w:p w14:paraId="529D1645" w14:textId="77777777" w:rsidR="005B3A59" w:rsidRPr="00E16E74" w:rsidRDefault="005B3A59" w:rsidP="005B3A59">
      <w:pPr>
        <w:pStyle w:val="af4"/>
        <w:shd w:val="clear" w:color="auto" w:fill="FFFFFF"/>
        <w:spacing w:before="0" w:beforeAutospacing="0" w:after="0" w:afterAutospacing="0"/>
        <w:jc w:val="both"/>
        <w:rPr>
          <w:rFonts w:ascii="GHEA Grapalat" w:eastAsiaTheme="minorHAnsi" w:hAnsi="GHEA Grapalat" w:cstheme="minorBidi"/>
          <w:strike/>
        </w:rPr>
      </w:pPr>
    </w:p>
    <w:p w14:paraId="6F6C2E27" w14:textId="77777777" w:rsidR="00286CDB" w:rsidRPr="00E16E74" w:rsidRDefault="005B3A59" w:rsidP="005B3A59">
      <w:pPr>
        <w:pStyle w:val="af4"/>
        <w:shd w:val="clear" w:color="auto" w:fill="FFFFFF"/>
        <w:spacing w:before="0" w:beforeAutospacing="0" w:after="0" w:afterAutospacing="0"/>
        <w:jc w:val="both"/>
        <w:rPr>
          <w:rFonts w:ascii="GHEA Grapalat" w:eastAsiaTheme="minorHAnsi" w:hAnsi="GHEA Grapalat" w:cstheme="minorBidi"/>
          <w:strike/>
        </w:rPr>
      </w:pPr>
      <w:r w:rsidRPr="00E16E74">
        <w:rPr>
          <w:rFonts w:ascii="GHEA Grapalat" w:eastAsiaTheme="minorHAnsi" w:hAnsi="GHEA Grapalat" w:cstheme="minorBidi"/>
          <w:strike/>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E16E74">
        <w:rPr>
          <w:rFonts w:ascii="GHEA Grapalat" w:eastAsiaTheme="minorHAnsi" w:hAnsi="GHEA Grapalat" w:cstheme="minorBidi"/>
          <w:strike/>
        </w:rPr>
        <w:t>-------------</w:t>
      </w:r>
      <w:r w:rsidRPr="00E16E74">
        <w:rPr>
          <w:rFonts w:ascii="GHEA Grapalat" w:eastAsiaTheme="minorHAnsi" w:hAnsi="GHEA Grapalat" w:cstheme="minorBidi"/>
          <w:strike/>
        </w:rPr>
        <w:t xml:space="preserve"> </w:t>
      </w:r>
    </w:p>
    <w:p w14:paraId="24338D40" w14:textId="77777777" w:rsidR="00286CDB" w:rsidRPr="00E16E74" w:rsidRDefault="00286CDB" w:rsidP="00286CDB">
      <w:pPr>
        <w:pStyle w:val="af4"/>
        <w:shd w:val="clear" w:color="auto" w:fill="FFFFFF"/>
        <w:spacing w:before="0" w:beforeAutospacing="0" w:after="0" w:afterAutospacing="0"/>
        <w:jc w:val="center"/>
        <w:rPr>
          <w:rFonts w:ascii="GHEA Grapalat" w:eastAsiaTheme="minorHAnsi" w:hAnsi="GHEA Grapalat" w:cstheme="minorBidi"/>
          <w:strike/>
        </w:rPr>
      </w:pPr>
      <w:r w:rsidRPr="00E16E74">
        <w:rPr>
          <w:rFonts w:ascii="GHEA Grapalat" w:eastAsiaTheme="minorHAnsi" w:hAnsi="GHEA Grapalat" w:cstheme="minorBidi"/>
          <w:strike/>
          <w:sz w:val="18"/>
          <w:szCs w:val="18"/>
        </w:rPr>
        <w:t xml:space="preserve">                                                       сумма в цифрах и прописью</w:t>
      </w:r>
    </w:p>
    <w:p w14:paraId="68BE861F" w14:textId="77777777" w:rsidR="005B3A59" w:rsidRPr="00E16E74" w:rsidRDefault="005B3A59" w:rsidP="005B3A59">
      <w:pPr>
        <w:pStyle w:val="af4"/>
        <w:shd w:val="clear" w:color="auto" w:fill="FFFFFF"/>
        <w:spacing w:before="0" w:beforeAutospacing="0" w:after="0" w:afterAutospacing="0"/>
        <w:jc w:val="both"/>
        <w:rPr>
          <w:rFonts w:ascii="GHEA Grapalat" w:eastAsiaTheme="minorHAnsi" w:hAnsi="GHEA Grapalat" w:cstheme="minorBidi"/>
          <w:strike/>
          <w:sz w:val="18"/>
          <w:szCs w:val="18"/>
        </w:rPr>
      </w:pPr>
      <w:r w:rsidRPr="00E16E74">
        <w:rPr>
          <w:rFonts w:ascii="GHEA Grapalat" w:eastAsiaTheme="minorHAnsi" w:hAnsi="GHEA Grapalat" w:cstheme="minorBidi"/>
          <w:strike/>
        </w:rPr>
        <w:t xml:space="preserve">                         </w:t>
      </w:r>
    </w:p>
    <w:p w14:paraId="702C441A" w14:textId="77777777" w:rsidR="005B3A59" w:rsidRPr="00E16E74" w:rsidRDefault="002D4EEB" w:rsidP="005B3A59">
      <w:pPr>
        <w:pStyle w:val="af4"/>
        <w:shd w:val="clear" w:color="auto" w:fill="FFFFFF"/>
        <w:spacing w:before="0" w:beforeAutospacing="0" w:after="0" w:afterAutospacing="0"/>
        <w:jc w:val="both"/>
        <w:rPr>
          <w:rFonts w:ascii="GHEA Grapalat" w:eastAsiaTheme="minorHAnsi" w:hAnsi="GHEA Grapalat" w:cstheme="minorBidi"/>
          <w:strike/>
        </w:rPr>
      </w:pPr>
      <w:r w:rsidRPr="00E16E74">
        <w:rPr>
          <w:rFonts w:ascii="GHEA Grapalat" w:eastAsiaTheme="minorHAnsi" w:hAnsi="GHEA Grapalat" w:cstheme="minorBidi"/>
          <w:strike/>
        </w:rPr>
        <w:t xml:space="preserve">(далее-сумма гарантии) в течение </w:t>
      </w:r>
      <w:r w:rsidR="00B64C74" w:rsidRPr="00E16E74">
        <w:rPr>
          <w:rFonts w:ascii="GHEA Grapalat" w:eastAsiaTheme="minorHAnsi" w:hAnsi="GHEA Grapalat" w:cstheme="minorBidi"/>
          <w:strike/>
        </w:rPr>
        <w:t xml:space="preserve">пяти </w:t>
      </w:r>
      <w:r w:rsidR="005B3A59" w:rsidRPr="00E16E74">
        <w:rPr>
          <w:rFonts w:ascii="GHEA Grapalat" w:eastAsiaTheme="minorHAnsi" w:hAnsi="GHEA Grapalat" w:cstheme="minorBidi"/>
          <w:strike/>
        </w:rPr>
        <w:t>рабочих дней после получения требования. Выплата производится посредством перечисления на расчетный счет____________________ бенефициара.</w:t>
      </w:r>
    </w:p>
    <w:p w14:paraId="6D3D8869" w14:textId="77777777" w:rsidR="005B3A59" w:rsidRPr="00E16E74" w:rsidRDefault="005B3A59" w:rsidP="005B3A59">
      <w:pPr>
        <w:pStyle w:val="af4"/>
        <w:shd w:val="clear" w:color="auto" w:fill="FFFFFF"/>
        <w:spacing w:before="0" w:beforeAutospacing="0" w:after="0" w:afterAutospacing="0"/>
        <w:jc w:val="both"/>
        <w:rPr>
          <w:rFonts w:ascii="GHEA Grapalat" w:eastAsiaTheme="minorHAnsi" w:hAnsi="GHEA Grapalat" w:cstheme="minorBidi"/>
          <w:strike/>
          <w:sz w:val="18"/>
          <w:szCs w:val="18"/>
        </w:rPr>
      </w:pPr>
      <w:r w:rsidRPr="00E16E74">
        <w:rPr>
          <w:rFonts w:ascii="GHEA Grapalat" w:eastAsiaTheme="minorHAnsi" w:hAnsi="GHEA Grapalat" w:cstheme="minorBidi"/>
          <w:strike/>
        </w:rPr>
        <w:t xml:space="preserve">             </w:t>
      </w:r>
      <w:r w:rsidRPr="00E16E74">
        <w:rPr>
          <w:rFonts w:ascii="GHEA Grapalat" w:eastAsiaTheme="minorHAnsi" w:hAnsi="GHEA Grapalat" w:cstheme="minorBidi"/>
          <w:strike/>
          <w:sz w:val="18"/>
          <w:szCs w:val="18"/>
        </w:rPr>
        <w:t>расчетный счет</w:t>
      </w:r>
    </w:p>
    <w:p w14:paraId="6CA724CB" w14:textId="77777777" w:rsidR="005B3A59" w:rsidRPr="00E16E74"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trike/>
          <w:sz w:val="20"/>
          <w:szCs w:val="20"/>
        </w:rPr>
      </w:pPr>
      <w:r w:rsidRPr="00E16E74">
        <w:rPr>
          <w:rStyle w:val="af5"/>
          <w:rFonts w:ascii="GHEA Grapalat" w:hAnsi="GHEA Grapalat"/>
          <w:strike/>
          <w:sz w:val="20"/>
          <w:szCs w:val="20"/>
        </w:rPr>
        <w:t xml:space="preserve">3. </w:t>
      </w:r>
      <w:r w:rsidRPr="00E16E74">
        <w:rPr>
          <w:rFonts w:ascii="GHEA Grapalat" w:eastAsiaTheme="minorHAnsi" w:hAnsi="GHEA Grapalat" w:cstheme="minorBidi"/>
          <w:strike/>
        </w:rPr>
        <w:t>Настоящая гарантия является безотзывной.</w:t>
      </w:r>
    </w:p>
    <w:p w14:paraId="633B7B4D" w14:textId="77777777" w:rsidR="005B3A59" w:rsidRPr="00E16E74"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trike/>
          <w:sz w:val="20"/>
          <w:szCs w:val="20"/>
        </w:rPr>
      </w:pPr>
    </w:p>
    <w:p w14:paraId="7BF6270A" w14:textId="77777777" w:rsidR="005B3A59" w:rsidRPr="00E16E74"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strike/>
        </w:rPr>
      </w:pPr>
      <w:r w:rsidRPr="00E16E74">
        <w:rPr>
          <w:rFonts w:ascii="GHEA Grapalat" w:eastAsiaTheme="minorHAnsi" w:hAnsi="GHEA Grapalat" w:cstheme="minorBidi"/>
          <w:strike/>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2D44A451" w14:textId="77777777" w:rsidR="00A944D6" w:rsidRPr="00E16E74" w:rsidRDefault="00A944D6" w:rsidP="00A944D6">
      <w:pPr>
        <w:pStyle w:val="af4"/>
        <w:shd w:val="clear" w:color="auto" w:fill="FFFFFF"/>
        <w:ind w:firstLine="374"/>
        <w:contextualSpacing/>
        <w:jc w:val="both"/>
        <w:rPr>
          <w:rFonts w:ascii="GHEA Grapalat" w:eastAsiaTheme="minorHAnsi" w:hAnsi="GHEA Grapalat" w:cstheme="minorBidi"/>
          <w:strike/>
        </w:rPr>
      </w:pPr>
      <w:r w:rsidRPr="00E16E74">
        <w:rPr>
          <w:rFonts w:ascii="GHEA Grapalat" w:eastAsiaTheme="minorHAnsi" w:hAnsi="GHEA Grapalat" w:cstheme="minorBidi"/>
          <w:strike/>
        </w:rPr>
        <w:t xml:space="preserve">5. Гарантия действует со дня вступления в силу договора N________________________ </w:t>
      </w:r>
      <w:proofErr w:type="gramStart"/>
      <w:r w:rsidRPr="00E16E74">
        <w:rPr>
          <w:rFonts w:ascii="GHEA Grapalat" w:eastAsiaTheme="minorHAnsi" w:hAnsi="GHEA Grapalat" w:cstheme="minorBidi"/>
          <w:strike/>
        </w:rPr>
        <w:t>заключаемого  между</w:t>
      </w:r>
      <w:proofErr w:type="gramEnd"/>
      <w:r w:rsidRPr="00E16E74">
        <w:rPr>
          <w:rFonts w:ascii="GHEA Grapalat" w:eastAsiaTheme="minorHAnsi" w:hAnsi="GHEA Grapalat" w:cstheme="minorBidi"/>
          <w:strike/>
        </w:rPr>
        <w:t xml:space="preserve">  бенефициаром и принципалом    </w:t>
      </w:r>
    </w:p>
    <w:p w14:paraId="3D6090AA" w14:textId="77777777" w:rsidR="00A944D6" w:rsidRPr="00E16E74" w:rsidRDefault="00A944D6" w:rsidP="00A944D6">
      <w:pPr>
        <w:pStyle w:val="af4"/>
        <w:shd w:val="clear" w:color="auto" w:fill="FFFFFF"/>
        <w:ind w:firstLine="374"/>
        <w:contextualSpacing/>
        <w:jc w:val="both"/>
        <w:rPr>
          <w:rFonts w:ascii="GHEA Grapalat" w:eastAsiaTheme="minorHAnsi" w:hAnsi="GHEA Grapalat" w:cstheme="minorBidi"/>
          <w:strike/>
        </w:rPr>
      </w:pPr>
      <w:r w:rsidRPr="00E16E74">
        <w:rPr>
          <w:rFonts w:ascii="GHEA Grapalat" w:eastAsiaTheme="minorHAnsi" w:hAnsi="GHEA Grapalat" w:cstheme="minorBidi"/>
          <w:strike/>
          <w:sz w:val="18"/>
          <w:szCs w:val="18"/>
        </w:rPr>
        <w:t xml:space="preserve">номер заключаемого </w:t>
      </w:r>
      <w:proofErr w:type="spellStart"/>
      <w:r w:rsidRPr="00E16E74">
        <w:rPr>
          <w:rFonts w:ascii="GHEA Grapalat" w:eastAsiaTheme="minorHAnsi" w:hAnsi="GHEA Grapalat" w:cstheme="minorBidi"/>
          <w:strike/>
          <w:sz w:val="18"/>
          <w:szCs w:val="18"/>
        </w:rPr>
        <w:t>договара</w:t>
      </w:r>
      <w:proofErr w:type="spellEnd"/>
    </w:p>
    <w:p w14:paraId="3C9AB069" w14:textId="77777777" w:rsidR="00A944D6" w:rsidRPr="00E16E74" w:rsidRDefault="00A944D6" w:rsidP="00A944D6">
      <w:pPr>
        <w:pStyle w:val="af4"/>
        <w:shd w:val="clear" w:color="auto" w:fill="FFFFFF"/>
        <w:ind w:firstLine="374"/>
        <w:contextualSpacing/>
        <w:jc w:val="both"/>
        <w:rPr>
          <w:rFonts w:ascii="GHEA Grapalat" w:eastAsiaTheme="minorHAnsi" w:hAnsi="GHEA Grapalat" w:cstheme="minorBidi"/>
          <w:strike/>
        </w:rPr>
      </w:pPr>
    </w:p>
    <w:p w14:paraId="156E8024" w14:textId="77777777" w:rsidR="00A944D6" w:rsidRPr="00E16E74" w:rsidRDefault="00A944D6" w:rsidP="00A944D6">
      <w:pPr>
        <w:pStyle w:val="af4"/>
        <w:shd w:val="clear" w:color="auto" w:fill="FFFFFF"/>
        <w:contextualSpacing/>
        <w:jc w:val="both"/>
        <w:rPr>
          <w:rFonts w:ascii="GHEA Grapalat" w:eastAsiaTheme="minorHAnsi" w:hAnsi="GHEA Grapalat" w:cstheme="minorBidi"/>
          <w:strike/>
          <w:lang w:val="hy-AM"/>
        </w:rPr>
      </w:pPr>
      <w:proofErr w:type="gramStart"/>
      <w:r w:rsidRPr="00E16E74">
        <w:rPr>
          <w:rFonts w:ascii="GHEA Grapalat" w:eastAsiaTheme="minorHAnsi" w:hAnsi="GHEA Grapalat" w:cstheme="minorBidi"/>
          <w:strike/>
        </w:rPr>
        <w:t>и  действует</w:t>
      </w:r>
      <w:proofErr w:type="gramEnd"/>
      <w:r w:rsidRPr="00E16E74">
        <w:rPr>
          <w:rFonts w:ascii="GHEA Grapalat" w:eastAsiaTheme="minorHAnsi" w:hAnsi="GHEA Grapalat" w:cstheme="minorBidi"/>
          <w:strike/>
        </w:rPr>
        <w:t xml:space="preserve"> </w:t>
      </w:r>
      <w:r w:rsidRPr="00E16E74">
        <w:rPr>
          <w:rFonts w:ascii="GHEA Grapalat" w:eastAsiaTheme="minorHAnsi" w:hAnsi="GHEA Grapalat" w:cstheme="minorBidi"/>
          <w:strike/>
          <w:lang w:val="hy-AM"/>
        </w:rPr>
        <w:t xml:space="preserve"> </w:t>
      </w:r>
      <w:r w:rsidRPr="00E16E74">
        <w:rPr>
          <w:rFonts w:ascii="GHEA Grapalat" w:eastAsiaTheme="minorHAnsi" w:hAnsi="GHEA Grapalat" w:cstheme="minorBidi"/>
          <w:strike/>
        </w:rPr>
        <w:t>в</w:t>
      </w:r>
      <w:r w:rsidRPr="00E16E74">
        <w:rPr>
          <w:rFonts w:ascii="GHEA Grapalat" w:hAnsi="GHEA Grapalat"/>
          <w:strike/>
        </w:rPr>
        <w:t>ключительно</w:t>
      </w:r>
      <w:r w:rsidRPr="00E16E74">
        <w:rPr>
          <w:rFonts w:ascii="GHEA Grapalat" w:eastAsiaTheme="minorHAnsi" w:hAnsi="GHEA Grapalat" w:cstheme="minorBidi"/>
          <w:strike/>
        </w:rPr>
        <w:t xml:space="preserve"> </w:t>
      </w:r>
      <w:r w:rsidRPr="00E16E74">
        <w:rPr>
          <w:rFonts w:ascii="GHEA Grapalat" w:eastAsiaTheme="minorHAnsi" w:hAnsi="GHEA Grapalat" w:cstheme="minorBidi"/>
          <w:strike/>
          <w:lang w:val="hy-AM"/>
        </w:rPr>
        <w:t xml:space="preserve"> </w:t>
      </w:r>
      <w:r w:rsidRPr="00E16E74">
        <w:rPr>
          <w:rFonts w:ascii="GHEA Grapalat" w:eastAsiaTheme="minorHAnsi" w:hAnsi="GHEA Grapalat" w:cstheme="minorBidi"/>
          <w:strike/>
        </w:rPr>
        <w:t xml:space="preserve">до </w:t>
      </w:r>
      <w:r w:rsidRPr="00E16E74">
        <w:rPr>
          <w:rFonts w:ascii="GHEA Grapalat" w:eastAsiaTheme="minorHAnsi" w:hAnsi="GHEA Grapalat" w:cstheme="minorBidi"/>
          <w:strike/>
          <w:lang w:val="hy-AM"/>
        </w:rPr>
        <w:t xml:space="preserve"> </w:t>
      </w:r>
      <w:r w:rsidRPr="00E16E74">
        <w:rPr>
          <w:rFonts w:ascii="GHEA Grapalat" w:eastAsiaTheme="minorHAnsi" w:hAnsi="GHEA Grapalat" w:cstheme="minorBidi"/>
          <w:strike/>
        </w:rPr>
        <w:t xml:space="preserve">девяностого </w:t>
      </w:r>
      <w:r w:rsidRPr="00E16E74">
        <w:rPr>
          <w:rFonts w:ascii="GHEA Grapalat" w:eastAsiaTheme="minorHAnsi" w:hAnsi="GHEA Grapalat" w:cstheme="minorBidi"/>
          <w:strike/>
          <w:lang w:val="hy-AM"/>
        </w:rPr>
        <w:t xml:space="preserve"> </w:t>
      </w:r>
      <w:r w:rsidRPr="00E16E74">
        <w:rPr>
          <w:rFonts w:ascii="GHEA Grapalat" w:eastAsiaTheme="minorHAnsi" w:hAnsi="GHEA Grapalat" w:cstheme="minorBidi"/>
          <w:strike/>
        </w:rPr>
        <w:t xml:space="preserve">рабочего </w:t>
      </w:r>
      <w:r w:rsidRPr="00E16E74">
        <w:rPr>
          <w:rFonts w:ascii="GHEA Grapalat" w:eastAsiaTheme="minorHAnsi" w:hAnsi="GHEA Grapalat" w:cstheme="minorBidi"/>
          <w:strike/>
          <w:lang w:val="hy-AM"/>
        </w:rPr>
        <w:t xml:space="preserve"> </w:t>
      </w:r>
      <w:r w:rsidRPr="00E16E74">
        <w:rPr>
          <w:rFonts w:ascii="GHEA Grapalat" w:eastAsiaTheme="minorHAnsi" w:hAnsi="GHEA Grapalat" w:cstheme="minorBidi"/>
          <w:strike/>
        </w:rPr>
        <w:t>дня</w:t>
      </w:r>
      <w:r w:rsidRPr="00E16E74">
        <w:rPr>
          <w:rFonts w:ascii="GHEA Grapalat" w:eastAsiaTheme="minorHAnsi" w:hAnsi="GHEA Grapalat" w:cstheme="minorBidi"/>
          <w:strike/>
          <w:lang w:val="hy-AM"/>
        </w:rPr>
        <w:t xml:space="preserve">   </w:t>
      </w:r>
      <w:r w:rsidRPr="00E16E74">
        <w:rPr>
          <w:rFonts w:ascii="GHEA Grapalat" w:eastAsiaTheme="minorHAnsi" w:hAnsi="GHEA Grapalat" w:cstheme="minorBidi"/>
          <w:strike/>
        </w:rPr>
        <w:t xml:space="preserve">следующего за днем </w:t>
      </w:r>
    </w:p>
    <w:p w14:paraId="4B36B04E" w14:textId="77777777" w:rsidR="00A944D6" w:rsidRPr="00E16E74" w:rsidRDefault="00A944D6" w:rsidP="00A944D6">
      <w:pPr>
        <w:pStyle w:val="af4"/>
        <w:shd w:val="clear" w:color="auto" w:fill="FFFFFF"/>
        <w:contextualSpacing/>
        <w:jc w:val="both"/>
        <w:rPr>
          <w:rFonts w:ascii="GHEA Grapalat" w:eastAsiaTheme="minorHAnsi" w:hAnsi="GHEA Grapalat" w:cstheme="minorBidi"/>
          <w:strike/>
          <w:sz w:val="18"/>
          <w:szCs w:val="18"/>
          <w:lang w:val="hy-AM"/>
        </w:rPr>
      </w:pPr>
    </w:p>
    <w:p w14:paraId="0C168844" w14:textId="77777777" w:rsidR="00A944D6" w:rsidRPr="00E16E74" w:rsidRDefault="00A944D6" w:rsidP="00A944D6">
      <w:pPr>
        <w:pStyle w:val="af4"/>
        <w:shd w:val="clear" w:color="auto" w:fill="FFFFFF"/>
        <w:contextualSpacing/>
        <w:jc w:val="center"/>
        <w:rPr>
          <w:rFonts w:eastAsiaTheme="minorHAnsi" w:cstheme="minorBidi"/>
          <w:strike/>
        </w:rPr>
      </w:pPr>
      <w:r w:rsidRPr="00E16E74">
        <w:rPr>
          <w:rFonts w:ascii="GHEA Grapalat" w:eastAsiaTheme="minorHAnsi" w:hAnsi="GHEA Grapalat" w:cstheme="minorBidi"/>
          <w:strike/>
          <w:lang w:val="hy-AM"/>
        </w:rPr>
        <w:t>--------------------------------------------------------</w:t>
      </w:r>
      <w:r w:rsidRPr="00E16E74">
        <w:rPr>
          <w:rFonts w:ascii="GHEA Grapalat" w:eastAsiaTheme="minorHAnsi" w:hAnsi="GHEA Grapalat" w:cstheme="minorBidi"/>
          <w:strike/>
        </w:rPr>
        <w:t>------------------</w:t>
      </w:r>
      <w:r w:rsidRPr="00E16E74">
        <w:rPr>
          <w:rFonts w:ascii="GHEA Grapalat" w:eastAsiaTheme="minorHAnsi" w:hAnsi="GHEA Grapalat" w:cstheme="minorBidi"/>
          <w:strike/>
          <w:lang w:val="hy-AM"/>
        </w:rPr>
        <w:t>----------------------</w:t>
      </w:r>
      <w:r w:rsidRPr="00E16E74">
        <w:rPr>
          <w:rFonts w:eastAsiaTheme="minorHAnsi" w:cstheme="minorBidi"/>
          <w:strike/>
        </w:rPr>
        <w:t xml:space="preserve"> </w:t>
      </w:r>
      <w:r w:rsidRPr="00E16E74">
        <w:rPr>
          <w:rFonts w:eastAsiaTheme="minorHAnsi" w:cstheme="minorBidi"/>
          <w:strike/>
          <w:lang w:val="hy-AM"/>
        </w:rPr>
        <w:t>.</w:t>
      </w:r>
      <w:r w:rsidRPr="00E16E74">
        <w:rPr>
          <w:rFonts w:eastAsiaTheme="minorHAnsi" w:cstheme="minorBidi"/>
          <w:strike/>
        </w:rPr>
        <w:t xml:space="preserve">           </w:t>
      </w:r>
      <w:proofErr w:type="gramStart"/>
      <w:r w:rsidRPr="00E16E74">
        <w:rPr>
          <w:rFonts w:ascii="GHEA Grapalat" w:hAnsi="GHEA Grapalat"/>
          <w:strike/>
          <w:sz w:val="16"/>
          <w:szCs w:val="16"/>
        </w:rPr>
        <w:t>крайний  срок</w:t>
      </w:r>
      <w:proofErr w:type="gramEnd"/>
      <w:r w:rsidRPr="00E16E74">
        <w:rPr>
          <w:rFonts w:ascii="GHEA Grapalat" w:eastAsiaTheme="minorHAnsi" w:hAnsi="GHEA Grapalat" w:cstheme="minorBidi"/>
          <w:strike/>
          <w:sz w:val="16"/>
          <w:szCs w:val="16"/>
        </w:rPr>
        <w:t xml:space="preserve"> поставки товаров</w:t>
      </w:r>
      <w:r w:rsidRPr="00E16E74">
        <w:rPr>
          <w:rFonts w:ascii="GHEA Grapalat" w:hAnsi="GHEA Grapalat"/>
          <w:strike/>
          <w:sz w:val="16"/>
          <w:szCs w:val="16"/>
        </w:rPr>
        <w:t>, предусмотренный заключаемым договором, включая гарантийный срок</w:t>
      </w:r>
    </w:p>
    <w:p w14:paraId="577649B5" w14:textId="77777777" w:rsidR="00A944D6" w:rsidRPr="00E16E74" w:rsidRDefault="00A944D6" w:rsidP="00A944D6">
      <w:pPr>
        <w:pStyle w:val="af4"/>
        <w:shd w:val="clear" w:color="auto" w:fill="FFFFFF"/>
        <w:contextualSpacing/>
        <w:jc w:val="both"/>
        <w:rPr>
          <w:rFonts w:ascii="GHEA Grapalat" w:eastAsiaTheme="minorHAnsi" w:hAnsi="GHEA Grapalat" w:cstheme="minorBidi"/>
          <w:strike/>
        </w:rPr>
      </w:pPr>
      <w:r w:rsidRPr="00E16E74">
        <w:rPr>
          <w:rFonts w:ascii="GHEA Grapalat" w:eastAsiaTheme="minorHAnsi" w:hAnsi="GHEA Grapalat" w:cstheme="minorBidi"/>
          <w:strike/>
        </w:rPr>
        <w:t>В день предоставления гарантии лицо, выдающее гарантию, с официального адреса</w:t>
      </w:r>
      <w:r w:rsidRPr="00E16E74">
        <w:rPr>
          <w:rFonts w:ascii="GHEA Grapalat" w:eastAsiaTheme="minorHAnsi" w:hAnsi="GHEA Grapalat" w:cstheme="minorBidi"/>
          <w:strike/>
          <w:lang w:val="hy-AM"/>
        </w:rPr>
        <w:t xml:space="preserve"> </w:t>
      </w:r>
      <w:r w:rsidRPr="00E16E74">
        <w:rPr>
          <w:rFonts w:ascii="GHEA Grapalat" w:eastAsiaTheme="minorHAnsi" w:hAnsi="GHEA Grapalat" w:cstheme="minorBidi"/>
          <w:strike/>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w:t>
      </w:r>
      <w:proofErr w:type="spellStart"/>
      <w:r w:rsidRPr="00E16E74">
        <w:rPr>
          <w:rFonts w:ascii="GHEA Grapalat" w:eastAsiaTheme="minorHAnsi" w:hAnsi="GHEA Grapalat" w:cstheme="minorBidi"/>
          <w:strike/>
        </w:rPr>
        <w:t>закупкок</w:t>
      </w:r>
      <w:proofErr w:type="spellEnd"/>
      <w:r w:rsidRPr="00E16E74">
        <w:rPr>
          <w:rFonts w:ascii="GHEA Grapalat" w:eastAsiaTheme="minorHAnsi" w:hAnsi="GHEA Grapalat" w:cstheme="minorBidi"/>
          <w:strike/>
        </w:rPr>
        <w:t xml:space="preserve">, организованной с целью заключения договора упомянутого в пункте 1 настоящей гарантии. </w:t>
      </w:r>
    </w:p>
    <w:p w14:paraId="6FF676A6" w14:textId="77777777" w:rsidR="005B3A59" w:rsidRPr="00E16E74" w:rsidRDefault="005B3A59" w:rsidP="00EE62ED">
      <w:pPr>
        <w:pStyle w:val="af4"/>
        <w:shd w:val="clear" w:color="auto" w:fill="FFFFFF"/>
        <w:contextualSpacing/>
        <w:jc w:val="both"/>
        <w:rPr>
          <w:rFonts w:ascii="GHEA Grapalat" w:eastAsiaTheme="minorHAnsi" w:hAnsi="GHEA Grapalat" w:cstheme="minorBidi"/>
          <w:strike/>
          <w:sz w:val="18"/>
          <w:szCs w:val="18"/>
        </w:rPr>
      </w:pPr>
      <w:r w:rsidRPr="00E16E74">
        <w:rPr>
          <w:rFonts w:ascii="GHEA Grapalat" w:eastAsiaTheme="minorHAnsi" w:hAnsi="GHEA Grapalat" w:cstheme="minorBidi"/>
          <w:strike/>
        </w:rPr>
        <w:t xml:space="preserve"> </w:t>
      </w:r>
    </w:p>
    <w:p w14:paraId="5D32AC99" w14:textId="77777777" w:rsidR="005B3A59" w:rsidRPr="00E16E74"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strike/>
        </w:rPr>
      </w:pPr>
      <w:r w:rsidRPr="00E16E74">
        <w:rPr>
          <w:rFonts w:ascii="GHEA Grapalat" w:eastAsiaTheme="minorHAnsi" w:hAnsi="GHEA Grapalat" w:cstheme="minorBidi"/>
          <w:strike/>
        </w:rPr>
        <w:t>6. Бенефициар предъявляет требование лицу, выдающему гарантию, в письменной форме. К требованию прилагаются следующие документы:</w:t>
      </w:r>
    </w:p>
    <w:p w14:paraId="7C1451CE" w14:textId="77777777" w:rsidR="00D273E6" w:rsidRPr="00E16E74" w:rsidRDefault="00D273E6" w:rsidP="005B3A59">
      <w:pPr>
        <w:pStyle w:val="af4"/>
        <w:shd w:val="clear" w:color="auto" w:fill="FFFFFF"/>
        <w:spacing w:before="0" w:beforeAutospacing="0" w:after="0" w:afterAutospacing="0"/>
        <w:ind w:firstLine="375"/>
        <w:jc w:val="both"/>
        <w:rPr>
          <w:rFonts w:ascii="GHEA Grapalat" w:eastAsiaTheme="minorHAnsi" w:hAnsi="GHEA Grapalat" w:cstheme="minorBidi"/>
          <w:strike/>
        </w:rPr>
      </w:pPr>
    </w:p>
    <w:p w14:paraId="32933F14" w14:textId="77777777" w:rsidR="005B3A59" w:rsidRPr="00E16E74" w:rsidRDefault="005B3A59" w:rsidP="005B3A59">
      <w:pPr>
        <w:pStyle w:val="af4"/>
        <w:shd w:val="clear" w:color="auto" w:fill="FFFFFF"/>
        <w:ind w:firstLine="374"/>
        <w:contextualSpacing/>
        <w:jc w:val="both"/>
        <w:rPr>
          <w:rFonts w:ascii="GHEA Grapalat" w:eastAsiaTheme="minorHAnsi" w:hAnsi="GHEA Grapalat" w:cstheme="minorBidi"/>
          <w:strike/>
        </w:rPr>
      </w:pPr>
      <w:r w:rsidRPr="00E16E74">
        <w:rPr>
          <w:rFonts w:ascii="GHEA Grapalat" w:eastAsiaTheme="minorHAnsi" w:hAnsi="GHEA Grapalat" w:cstheme="minorBidi"/>
          <w:strike/>
        </w:rPr>
        <w:t>1) копии заключенного договора N</w:t>
      </w:r>
      <w:r w:rsidRPr="00E16E74">
        <w:rPr>
          <w:rFonts w:ascii="GHEA Grapalat" w:eastAsiaTheme="minorHAnsi" w:hAnsi="GHEA Grapalat" w:cstheme="minorBidi"/>
          <w:strike/>
          <w:lang w:val="hy-AM"/>
        </w:rPr>
        <w:t xml:space="preserve"> </w:t>
      </w:r>
      <w:r w:rsidRPr="00E16E74">
        <w:rPr>
          <w:rFonts w:ascii="GHEA Grapalat" w:eastAsiaTheme="minorHAnsi" w:hAnsi="GHEA Grapalat" w:cstheme="minorBidi"/>
          <w:strike/>
        </w:rPr>
        <w:t xml:space="preserve">_____________________, включая </w:t>
      </w:r>
    </w:p>
    <w:p w14:paraId="55E7A3D4" w14:textId="77777777" w:rsidR="005B3A59" w:rsidRPr="00E16E74" w:rsidRDefault="005B3A59" w:rsidP="005B3A59">
      <w:pPr>
        <w:pStyle w:val="af4"/>
        <w:shd w:val="clear" w:color="auto" w:fill="FFFFFF"/>
        <w:contextualSpacing/>
        <w:jc w:val="both"/>
        <w:rPr>
          <w:rFonts w:ascii="GHEA Grapalat" w:eastAsiaTheme="minorHAnsi" w:hAnsi="GHEA Grapalat" w:cstheme="minorBidi"/>
          <w:strike/>
          <w:sz w:val="18"/>
          <w:szCs w:val="18"/>
        </w:rPr>
      </w:pPr>
      <w:r w:rsidRPr="00E16E74">
        <w:rPr>
          <w:rFonts w:eastAsiaTheme="minorHAnsi" w:cstheme="minorBidi"/>
          <w:strike/>
        </w:rPr>
        <w:t xml:space="preserve">                                                               </w:t>
      </w:r>
      <w:r w:rsidR="00D273E6" w:rsidRPr="00E16E74">
        <w:rPr>
          <w:rFonts w:eastAsiaTheme="minorHAnsi" w:cstheme="minorBidi"/>
          <w:strike/>
        </w:rPr>
        <w:t xml:space="preserve">          </w:t>
      </w:r>
      <w:r w:rsidRPr="00E16E74">
        <w:rPr>
          <w:rFonts w:ascii="GHEA Grapalat" w:eastAsiaTheme="minorHAnsi" w:hAnsi="GHEA Grapalat" w:cstheme="minorBidi"/>
          <w:strike/>
          <w:sz w:val="18"/>
          <w:szCs w:val="18"/>
        </w:rPr>
        <w:t xml:space="preserve">номер заключаемого </w:t>
      </w:r>
      <w:proofErr w:type="spellStart"/>
      <w:r w:rsidRPr="00E16E74">
        <w:rPr>
          <w:rFonts w:ascii="GHEA Grapalat" w:eastAsiaTheme="minorHAnsi" w:hAnsi="GHEA Grapalat" w:cstheme="minorBidi"/>
          <w:strike/>
          <w:sz w:val="18"/>
          <w:szCs w:val="18"/>
        </w:rPr>
        <w:t>договара</w:t>
      </w:r>
      <w:proofErr w:type="spellEnd"/>
    </w:p>
    <w:p w14:paraId="3284D362" w14:textId="77777777" w:rsidR="005B3A59" w:rsidRPr="00E16E74"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strike/>
        </w:rPr>
      </w:pPr>
      <w:r w:rsidRPr="00E16E74">
        <w:rPr>
          <w:rFonts w:ascii="GHEA Grapalat" w:eastAsiaTheme="minorHAnsi" w:hAnsi="GHEA Grapalat" w:cstheme="minorBidi"/>
          <w:strike/>
        </w:rPr>
        <w:t xml:space="preserve">копии </w:t>
      </w:r>
      <w:proofErr w:type="gramStart"/>
      <w:r w:rsidRPr="00E16E74">
        <w:rPr>
          <w:rFonts w:ascii="GHEA Grapalat" w:eastAsiaTheme="minorHAnsi" w:hAnsi="GHEA Grapalat" w:cstheme="minorBidi"/>
          <w:strike/>
        </w:rPr>
        <w:t>внесенных  в</w:t>
      </w:r>
      <w:proofErr w:type="gramEnd"/>
      <w:r w:rsidRPr="00E16E74">
        <w:rPr>
          <w:rFonts w:ascii="GHEA Grapalat" w:eastAsiaTheme="minorHAnsi" w:hAnsi="GHEA Grapalat" w:cstheme="minorBidi"/>
          <w:strike/>
        </w:rPr>
        <w:t xml:space="preserve"> него изменений, дополнительных соглашений,</w:t>
      </w:r>
    </w:p>
    <w:p w14:paraId="2CAE2880" w14:textId="77777777" w:rsidR="005B3A59" w:rsidRPr="00E16E74"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strike/>
        </w:rPr>
      </w:pPr>
    </w:p>
    <w:p w14:paraId="30547E6F" w14:textId="77777777" w:rsidR="005B3A59" w:rsidRPr="00E16E74"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strike/>
        </w:rPr>
      </w:pPr>
      <w:r w:rsidRPr="00E16E74">
        <w:rPr>
          <w:rFonts w:ascii="GHEA Grapalat" w:eastAsiaTheme="minorHAnsi" w:hAnsi="GHEA Grapalat" w:cstheme="minorBidi"/>
          <w:strike/>
        </w:rPr>
        <w:lastRenderedPageBreak/>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E16E74">
          <w:rPr>
            <w:rStyle w:val="a9"/>
            <w:rFonts w:ascii="GHEA Grapalat" w:hAnsi="GHEA Grapalat"/>
            <w:strike/>
            <w:color w:val="auto"/>
            <w:sz w:val="20"/>
            <w:szCs w:val="20"/>
            <w:lang w:val="hy-AM"/>
          </w:rPr>
          <w:t>www.procurement.am</w:t>
        </w:r>
      </w:hyperlink>
      <w:r w:rsidRPr="00E16E74">
        <w:rPr>
          <w:rFonts w:ascii="GHEA Grapalat" w:eastAsiaTheme="minorHAnsi" w:hAnsi="GHEA Grapalat" w:cstheme="minorBidi"/>
          <w:strike/>
        </w:rPr>
        <w:t xml:space="preserve"> .</w:t>
      </w:r>
    </w:p>
    <w:p w14:paraId="34832A30" w14:textId="77777777" w:rsidR="005B3A59" w:rsidRPr="00E16E74"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strike/>
        </w:rPr>
      </w:pPr>
    </w:p>
    <w:p w14:paraId="26F64051" w14:textId="77777777" w:rsidR="005B3A59" w:rsidRPr="00E16E74"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strike/>
        </w:rPr>
      </w:pPr>
      <w:r w:rsidRPr="00E16E74">
        <w:rPr>
          <w:rFonts w:ascii="GHEA Grapalat" w:eastAsiaTheme="minorHAnsi" w:hAnsi="GHEA Grapalat" w:cstheme="minorBidi"/>
          <w:strike/>
        </w:rPr>
        <w:t>7.</w:t>
      </w:r>
      <w:r w:rsidRPr="00E16E74">
        <w:rPr>
          <w:strike/>
        </w:rPr>
        <w:t xml:space="preserve"> </w:t>
      </w:r>
      <w:r w:rsidRPr="00E16E74">
        <w:rPr>
          <w:rFonts w:ascii="GHEA Grapalat" w:eastAsiaTheme="minorHAnsi" w:hAnsi="GHEA Grapalat" w:cstheme="minorBidi"/>
          <w:strike/>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500E24D6" w14:textId="77777777" w:rsidR="005B3A59" w:rsidRPr="00E16E74"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strike/>
        </w:rPr>
      </w:pPr>
    </w:p>
    <w:p w14:paraId="49A81589" w14:textId="77777777" w:rsidR="005B3A59" w:rsidRPr="00E16E74"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strike/>
        </w:rPr>
      </w:pPr>
      <w:r w:rsidRPr="00E16E74">
        <w:rPr>
          <w:rFonts w:ascii="GHEA Grapalat" w:eastAsiaTheme="minorHAnsi" w:hAnsi="GHEA Grapalat" w:cstheme="minorBidi"/>
          <w:strike/>
        </w:rPr>
        <w:t>8.</w:t>
      </w:r>
      <w:r w:rsidRPr="00E16E74">
        <w:rPr>
          <w:strike/>
        </w:rPr>
        <w:t xml:space="preserve"> </w:t>
      </w:r>
      <w:r w:rsidRPr="00E16E74">
        <w:rPr>
          <w:rFonts w:ascii="GHEA Grapalat" w:eastAsiaTheme="minorHAnsi" w:hAnsi="GHEA Grapalat" w:cstheme="minorBidi"/>
          <w:strike/>
        </w:rPr>
        <w:t>Лицо, выдающее гарантию, отклоняет требование бенефициара, если:</w:t>
      </w:r>
    </w:p>
    <w:p w14:paraId="504F02E8" w14:textId="77777777" w:rsidR="005B3A59" w:rsidRPr="00E16E74"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strike/>
        </w:rPr>
      </w:pPr>
      <w:r w:rsidRPr="00E16E74">
        <w:rPr>
          <w:rFonts w:ascii="GHEA Grapalat" w:eastAsiaTheme="minorHAnsi" w:hAnsi="GHEA Grapalat" w:cstheme="minorBidi"/>
          <w:strike/>
        </w:rPr>
        <w:t>1) требование или прилагаемые документы не соответствуют условиям настоящей гарантии,</w:t>
      </w:r>
    </w:p>
    <w:p w14:paraId="022F6BD5" w14:textId="77777777" w:rsidR="005B3A59" w:rsidRPr="00E16E74" w:rsidRDefault="005B3A59" w:rsidP="005B3A59">
      <w:pPr>
        <w:pStyle w:val="af4"/>
        <w:shd w:val="clear" w:color="auto" w:fill="FFFFFF"/>
        <w:spacing w:before="0" w:beforeAutospacing="0" w:after="0" w:afterAutospacing="0"/>
        <w:ind w:firstLine="375"/>
        <w:rPr>
          <w:rFonts w:ascii="GHEA Grapalat" w:eastAsiaTheme="minorHAnsi" w:hAnsi="GHEA Grapalat" w:cstheme="minorBidi"/>
          <w:strike/>
        </w:rPr>
      </w:pPr>
      <w:r w:rsidRPr="00E16E74">
        <w:rPr>
          <w:rFonts w:ascii="GHEA Grapalat" w:eastAsiaTheme="minorHAnsi" w:hAnsi="GHEA Grapalat" w:cstheme="minorBidi"/>
          <w:strike/>
        </w:rPr>
        <w:t>2) требование представлено по истечении срока, установленного гарантией.</w:t>
      </w:r>
    </w:p>
    <w:p w14:paraId="70486CEB" w14:textId="77777777" w:rsidR="005B3A59" w:rsidRPr="00E16E74" w:rsidRDefault="005B3A59" w:rsidP="005B3A59">
      <w:pPr>
        <w:pStyle w:val="af4"/>
        <w:shd w:val="clear" w:color="auto" w:fill="FFFFFF"/>
        <w:spacing w:before="0" w:beforeAutospacing="0" w:after="0" w:afterAutospacing="0"/>
        <w:ind w:firstLine="375"/>
        <w:rPr>
          <w:rFonts w:ascii="GHEA Grapalat" w:eastAsiaTheme="minorHAnsi" w:hAnsi="GHEA Grapalat" w:cstheme="minorBidi"/>
          <w:strike/>
        </w:rPr>
      </w:pPr>
    </w:p>
    <w:p w14:paraId="25876976" w14:textId="77777777" w:rsidR="005B3A59" w:rsidRPr="00E16E74" w:rsidRDefault="005B3A59" w:rsidP="005B3A59">
      <w:pPr>
        <w:pStyle w:val="af4"/>
        <w:shd w:val="clear" w:color="auto" w:fill="FFFFFF"/>
        <w:spacing w:before="0" w:beforeAutospacing="0" w:after="0" w:afterAutospacing="0"/>
        <w:ind w:firstLine="375"/>
        <w:rPr>
          <w:rFonts w:ascii="GHEA Grapalat" w:eastAsiaTheme="minorHAnsi" w:hAnsi="GHEA Grapalat" w:cstheme="minorBidi"/>
          <w:strike/>
        </w:rPr>
      </w:pPr>
      <w:r w:rsidRPr="00E16E74">
        <w:rPr>
          <w:rFonts w:ascii="GHEA Grapalat" w:eastAsiaTheme="minorHAnsi" w:hAnsi="GHEA Grapalat" w:cstheme="minorBidi"/>
          <w:strike/>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56E5A89C" w14:textId="77777777" w:rsidR="005B3A59" w:rsidRPr="00E16E74" w:rsidRDefault="005B3A59" w:rsidP="005B3A59">
      <w:pPr>
        <w:pStyle w:val="af4"/>
        <w:shd w:val="clear" w:color="auto" w:fill="FFFFFF"/>
        <w:spacing w:before="0" w:beforeAutospacing="0" w:after="0" w:afterAutospacing="0"/>
        <w:ind w:firstLine="375"/>
        <w:rPr>
          <w:rFonts w:ascii="GHEA Grapalat" w:eastAsiaTheme="minorHAnsi" w:hAnsi="GHEA Grapalat" w:cstheme="minorBidi"/>
          <w:strike/>
        </w:rPr>
      </w:pPr>
      <w:r w:rsidRPr="00E16E74">
        <w:rPr>
          <w:rFonts w:ascii="GHEA Grapalat" w:eastAsiaTheme="minorHAnsi" w:hAnsi="GHEA Grapalat" w:cstheme="minorBidi"/>
          <w:strike/>
        </w:rPr>
        <w:t xml:space="preserve"> 10. К настоящей гарантии применяются соответствующие положения Гражданского кодекса Республики Армения</w:t>
      </w:r>
    </w:p>
    <w:p w14:paraId="43825338" w14:textId="77777777" w:rsidR="005B3A59" w:rsidRPr="00E16E74"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strike/>
        </w:rPr>
      </w:pPr>
      <w:r w:rsidRPr="00E16E74">
        <w:rPr>
          <w:rFonts w:ascii="GHEA Grapalat" w:eastAsiaTheme="minorHAnsi" w:hAnsi="GHEA Grapalat" w:cstheme="minorBidi"/>
          <w:strike/>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9BF706B" w14:textId="77777777" w:rsidR="005B3A59" w:rsidRPr="00E16E74"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strike/>
        </w:rPr>
      </w:pPr>
    </w:p>
    <w:p w14:paraId="4048BA59" w14:textId="77777777" w:rsidR="005B3A59" w:rsidRPr="00E16E74" w:rsidRDefault="005B3A59" w:rsidP="005B3A59">
      <w:pPr>
        <w:pStyle w:val="af4"/>
        <w:shd w:val="clear" w:color="auto" w:fill="FFFFFF"/>
        <w:spacing w:before="0" w:beforeAutospacing="0" w:after="0" w:afterAutospacing="0"/>
        <w:ind w:firstLine="375"/>
        <w:jc w:val="both"/>
        <w:rPr>
          <w:rFonts w:ascii="GHEA Grapalat" w:hAnsi="GHEA Grapalat"/>
          <w:strike/>
          <w:sz w:val="20"/>
          <w:szCs w:val="20"/>
        </w:rPr>
      </w:pPr>
    </w:p>
    <w:p w14:paraId="4121BD60" w14:textId="77777777" w:rsidR="005B3A59" w:rsidRPr="00E16E74" w:rsidRDefault="005B3A59" w:rsidP="005B3A59">
      <w:pPr>
        <w:pStyle w:val="af4"/>
        <w:shd w:val="clear" w:color="auto" w:fill="FFFFFF"/>
        <w:spacing w:before="0" w:beforeAutospacing="0" w:after="0" w:afterAutospacing="0"/>
        <w:ind w:firstLine="375"/>
        <w:jc w:val="both"/>
        <w:rPr>
          <w:rFonts w:ascii="GHEA Grapalat" w:hAnsi="GHEA Grapalat"/>
          <w:strike/>
          <w:sz w:val="20"/>
          <w:szCs w:val="20"/>
          <w:u w:val="single"/>
          <w:lang w:val="hy-AM"/>
        </w:rPr>
      </w:pPr>
      <w:r w:rsidRPr="00E16E74">
        <w:rPr>
          <w:rFonts w:ascii="GHEA Grapalat" w:hAnsi="GHEA Grapalat"/>
          <w:strike/>
          <w:sz w:val="20"/>
          <w:szCs w:val="20"/>
          <w:lang w:val="hy-AM"/>
        </w:rPr>
        <w:t>Руководитель исполнительного органа</w:t>
      </w:r>
      <w:r w:rsidRPr="00E16E74">
        <w:rPr>
          <w:rFonts w:ascii="GHEA Grapalat" w:hAnsi="GHEA Grapalat"/>
          <w:strike/>
          <w:sz w:val="20"/>
          <w:szCs w:val="20"/>
          <w:u w:val="single"/>
          <w:lang w:val="hy-AM"/>
        </w:rPr>
        <w:tab/>
      </w:r>
      <w:r w:rsidRPr="00E16E74">
        <w:rPr>
          <w:rFonts w:ascii="GHEA Grapalat" w:hAnsi="GHEA Grapalat"/>
          <w:strike/>
          <w:sz w:val="20"/>
          <w:szCs w:val="20"/>
          <w:u w:val="single"/>
          <w:lang w:val="hy-AM"/>
        </w:rPr>
        <w:tab/>
      </w:r>
      <w:r w:rsidRPr="00E16E74">
        <w:rPr>
          <w:rFonts w:ascii="GHEA Grapalat" w:hAnsi="GHEA Grapalat"/>
          <w:strike/>
          <w:sz w:val="20"/>
          <w:szCs w:val="20"/>
          <w:u w:val="single"/>
          <w:lang w:val="hy-AM"/>
        </w:rPr>
        <w:tab/>
      </w:r>
      <w:r w:rsidRPr="00E16E74">
        <w:rPr>
          <w:rFonts w:ascii="GHEA Grapalat" w:hAnsi="GHEA Grapalat"/>
          <w:strike/>
          <w:sz w:val="20"/>
          <w:szCs w:val="20"/>
          <w:u w:val="single"/>
          <w:lang w:val="hy-AM"/>
        </w:rPr>
        <w:tab/>
      </w:r>
      <w:r w:rsidRPr="00E16E74">
        <w:rPr>
          <w:rFonts w:ascii="GHEA Grapalat" w:hAnsi="GHEA Grapalat"/>
          <w:strike/>
          <w:sz w:val="20"/>
          <w:szCs w:val="20"/>
          <w:u w:val="single"/>
          <w:lang w:val="hy-AM"/>
        </w:rPr>
        <w:tab/>
      </w:r>
      <w:r w:rsidRPr="00E16E74">
        <w:rPr>
          <w:rFonts w:ascii="GHEA Grapalat" w:hAnsi="GHEA Grapalat"/>
          <w:strike/>
          <w:sz w:val="20"/>
          <w:szCs w:val="20"/>
          <w:u w:val="single"/>
          <w:lang w:val="hy-AM"/>
        </w:rPr>
        <w:tab/>
      </w:r>
    </w:p>
    <w:p w14:paraId="466AEBEF" w14:textId="77777777" w:rsidR="005B3A59" w:rsidRPr="00E16E74" w:rsidRDefault="005B3A59" w:rsidP="005B3A59">
      <w:pPr>
        <w:pStyle w:val="af4"/>
        <w:shd w:val="clear" w:color="auto" w:fill="FFFFFF"/>
        <w:spacing w:before="0" w:beforeAutospacing="0" w:after="0" w:afterAutospacing="0"/>
        <w:ind w:firstLine="375"/>
        <w:jc w:val="both"/>
        <w:rPr>
          <w:rFonts w:ascii="GHEA Grapalat" w:hAnsi="GHEA Grapalat"/>
          <w:strike/>
          <w:sz w:val="20"/>
          <w:szCs w:val="20"/>
          <w:lang w:val="hy-AM"/>
        </w:rPr>
      </w:pPr>
    </w:p>
    <w:p w14:paraId="0EEA046C" w14:textId="77777777" w:rsidR="005B3A59" w:rsidRPr="00E16E74" w:rsidRDefault="005B3A59" w:rsidP="005B3A59">
      <w:pPr>
        <w:pStyle w:val="af4"/>
        <w:shd w:val="clear" w:color="auto" w:fill="FFFFFF"/>
        <w:spacing w:before="0" w:beforeAutospacing="0" w:after="0" w:afterAutospacing="0"/>
        <w:ind w:firstLine="375"/>
        <w:jc w:val="both"/>
        <w:rPr>
          <w:rFonts w:ascii="GHEA Grapalat" w:hAnsi="GHEA Grapalat"/>
          <w:strike/>
          <w:sz w:val="20"/>
          <w:szCs w:val="20"/>
          <w:lang w:val="hy-AM"/>
        </w:rPr>
      </w:pPr>
    </w:p>
    <w:p w14:paraId="42B8597C" w14:textId="77777777" w:rsidR="005B3A59" w:rsidRPr="00E16E74" w:rsidRDefault="005B3A59" w:rsidP="005B3A59">
      <w:pPr>
        <w:pStyle w:val="af4"/>
        <w:shd w:val="clear" w:color="auto" w:fill="FFFFFF"/>
        <w:spacing w:before="0" w:beforeAutospacing="0" w:after="0" w:afterAutospacing="0"/>
        <w:ind w:firstLine="375"/>
        <w:jc w:val="both"/>
        <w:rPr>
          <w:rFonts w:ascii="GHEA Grapalat" w:hAnsi="GHEA Grapalat"/>
          <w:strike/>
          <w:sz w:val="20"/>
          <w:szCs w:val="20"/>
          <w:lang w:val="hy-AM"/>
        </w:rPr>
      </w:pPr>
      <w:r w:rsidRPr="00E16E74">
        <w:rPr>
          <w:rFonts w:ascii="GHEA Grapalat" w:hAnsi="GHEA Grapalat"/>
          <w:strike/>
          <w:sz w:val="20"/>
          <w:szCs w:val="20"/>
          <w:u w:val="single"/>
          <w:lang w:val="hy-AM"/>
        </w:rPr>
        <w:tab/>
      </w:r>
      <w:r w:rsidRPr="00E16E74">
        <w:rPr>
          <w:rFonts w:ascii="GHEA Grapalat" w:hAnsi="GHEA Grapalat"/>
          <w:strike/>
          <w:sz w:val="20"/>
          <w:szCs w:val="20"/>
          <w:u w:val="single"/>
          <w:lang w:val="hy-AM"/>
        </w:rPr>
        <w:tab/>
      </w:r>
      <w:r w:rsidRPr="00E16E74">
        <w:rPr>
          <w:rFonts w:ascii="GHEA Grapalat" w:hAnsi="GHEA Grapalat"/>
          <w:strike/>
          <w:sz w:val="20"/>
          <w:szCs w:val="20"/>
          <w:u w:val="single"/>
          <w:lang w:val="hy-AM"/>
        </w:rPr>
        <w:tab/>
      </w:r>
      <w:r w:rsidRPr="00E16E74">
        <w:rPr>
          <w:rFonts w:ascii="GHEA Grapalat" w:hAnsi="GHEA Grapalat"/>
          <w:strike/>
          <w:sz w:val="20"/>
          <w:szCs w:val="20"/>
          <w:u w:val="single"/>
          <w:lang w:val="hy-AM"/>
        </w:rPr>
        <w:tab/>
      </w:r>
      <w:r w:rsidRPr="00E16E74">
        <w:rPr>
          <w:rFonts w:ascii="GHEA Grapalat" w:hAnsi="GHEA Grapalat"/>
          <w:strike/>
          <w:sz w:val="20"/>
          <w:szCs w:val="20"/>
          <w:u w:val="single"/>
          <w:lang w:val="hy-AM"/>
        </w:rPr>
        <w:tab/>
      </w:r>
      <w:r w:rsidRPr="00E16E74">
        <w:rPr>
          <w:rFonts w:ascii="GHEA Grapalat" w:hAnsi="GHEA Grapalat"/>
          <w:strike/>
          <w:sz w:val="20"/>
          <w:szCs w:val="20"/>
          <w:u w:val="single"/>
          <w:lang w:val="hy-AM"/>
        </w:rPr>
        <w:tab/>
      </w:r>
      <w:r w:rsidRPr="00E16E74">
        <w:rPr>
          <w:rFonts w:ascii="GHEA Grapalat" w:hAnsi="GHEA Grapalat"/>
          <w:strike/>
          <w:sz w:val="20"/>
          <w:szCs w:val="20"/>
          <w:u w:val="single"/>
          <w:lang w:val="hy-AM"/>
        </w:rPr>
        <w:tab/>
      </w:r>
      <w:r w:rsidRPr="00E16E74">
        <w:rPr>
          <w:rFonts w:ascii="GHEA Grapalat" w:hAnsi="GHEA Grapalat"/>
          <w:strike/>
          <w:sz w:val="20"/>
          <w:szCs w:val="20"/>
          <w:u w:val="single"/>
          <w:lang w:val="hy-AM"/>
        </w:rPr>
        <w:tab/>
      </w:r>
      <w:r w:rsidRPr="00E16E74">
        <w:rPr>
          <w:rFonts w:ascii="GHEA Grapalat" w:hAnsi="GHEA Grapalat"/>
          <w:strike/>
          <w:sz w:val="20"/>
          <w:szCs w:val="20"/>
          <w:u w:val="single"/>
          <w:lang w:val="hy-AM"/>
        </w:rPr>
        <w:tab/>
      </w:r>
    </w:p>
    <w:p w14:paraId="354DB101" w14:textId="77777777" w:rsidR="005B3A59" w:rsidRPr="00E16E74" w:rsidRDefault="005B3A59" w:rsidP="005B3A59">
      <w:pPr>
        <w:pStyle w:val="af4"/>
        <w:shd w:val="clear" w:color="auto" w:fill="FFFFFF"/>
        <w:spacing w:before="0" w:beforeAutospacing="0" w:after="0" w:afterAutospacing="0"/>
        <w:rPr>
          <w:rFonts w:ascii="GHEA Grapalat" w:hAnsi="GHEA Grapalat" w:cs="Sylfaen"/>
          <w:strike/>
          <w:vertAlign w:val="superscript"/>
        </w:rPr>
      </w:pPr>
      <w:r w:rsidRPr="00E16E74">
        <w:rPr>
          <w:rFonts w:ascii="GHEA Grapalat" w:hAnsi="GHEA Grapalat" w:cs="Sylfaen"/>
          <w:strike/>
          <w:vertAlign w:val="superscript"/>
          <w:lang w:val="hy-AM"/>
        </w:rPr>
        <w:t xml:space="preserve">                                                        </w:t>
      </w:r>
      <w:r w:rsidRPr="00E16E74">
        <w:rPr>
          <w:rFonts w:ascii="GHEA Grapalat" w:hAnsi="GHEA Grapalat" w:cs="Sylfaen"/>
          <w:strike/>
          <w:vertAlign w:val="superscript"/>
        </w:rPr>
        <w:t>число, месяц, год</w:t>
      </w:r>
    </w:p>
    <w:p w14:paraId="008C4DBB" w14:textId="77777777" w:rsidR="005B3A59" w:rsidRPr="00E16E74"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strike/>
          <w:lang w:val="hy-AM"/>
        </w:rPr>
      </w:pPr>
    </w:p>
    <w:p w14:paraId="218EB4A9" w14:textId="77777777" w:rsidR="005B3A59" w:rsidRPr="00E16E74"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strike/>
        </w:rPr>
      </w:pPr>
    </w:p>
    <w:p w14:paraId="7AB573EF" w14:textId="77777777" w:rsidR="005B3A59" w:rsidRPr="00E16E74"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strike/>
        </w:rPr>
      </w:pPr>
    </w:p>
    <w:p w14:paraId="1E2D9A8A" w14:textId="77777777" w:rsidR="005B3A59" w:rsidRPr="00E16E74" w:rsidRDefault="005B3A59" w:rsidP="005B3A59">
      <w:pPr>
        <w:pStyle w:val="af4"/>
        <w:shd w:val="clear" w:color="auto" w:fill="FFFFFF"/>
        <w:spacing w:before="0" w:beforeAutospacing="0" w:after="0" w:afterAutospacing="0"/>
        <w:ind w:firstLine="375"/>
        <w:rPr>
          <w:rFonts w:eastAsiaTheme="minorHAnsi" w:cstheme="minorBidi"/>
          <w:strike/>
        </w:rPr>
      </w:pPr>
    </w:p>
    <w:p w14:paraId="568E61FE" w14:textId="77777777" w:rsidR="005B3A59" w:rsidRPr="00E16E74" w:rsidRDefault="005B3A59" w:rsidP="005B3A59">
      <w:pPr>
        <w:pStyle w:val="af4"/>
        <w:shd w:val="clear" w:color="auto" w:fill="FFFFFF"/>
        <w:spacing w:before="0" w:beforeAutospacing="0" w:after="0" w:afterAutospacing="0"/>
        <w:ind w:firstLine="375"/>
        <w:rPr>
          <w:rStyle w:val="af5"/>
          <w:rFonts w:ascii="GHEA Grapalat" w:hAnsi="GHEA Grapalat"/>
          <w:b w:val="0"/>
          <w:bCs w:val="0"/>
          <w:strike/>
          <w:sz w:val="20"/>
          <w:szCs w:val="20"/>
        </w:rPr>
      </w:pPr>
    </w:p>
    <w:p w14:paraId="2F524084" w14:textId="77777777" w:rsidR="001005B0" w:rsidRPr="00E16E74" w:rsidRDefault="001005B0" w:rsidP="005B3A59">
      <w:pPr>
        <w:widowControl w:val="0"/>
        <w:spacing w:after="160"/>
        <w:ind w:left="567" w:right="565"/>
        <w:jc w:val="both"/>
        <w:rPr>
          <w:rFonts w:ascii="GHEA Grapalat" w:hAnsi="GHEA Grapalat"/>
          <w:strike/>
        </w:rPr>
      </w:pPr>
    </w:p>
    <w:p w14:paraId="0181C95F" w14:textId="77777777" w:rsidR="001005B0" w:rsidRPr="00E16E74" w:rsidRDefault="001005B0" w:rsidP="00B46D58">
      <w:pPr>
        <w:widowControl w:val="0"/>
        <w:spacing w:after="160"/>
        <w:ind w:left="567" w:right="565"/>
        <w:jc w:val="center"/>
        <w:rPr>
          <w:rFonts w:ascii="GHEA Grapalat" w:hAnsi="GHEA Grapalat"/>
          <w:b/>
          <w:strike/>
        </w:rPr>
      </w:pPr>
    </w:p>
    <w:p w14:paraId="6B16E493" w14:textId="77777777" w:rsidR="001005B0" w:rsidRPr="00E16E74" w:rsidRDefault="001005B0" w:rsidP="00B46D58">
      <w:pPr>
        <w:widowControl w:val="0"/>
        <w:spacing w:after="160"/>
        <w:ind w:left="567" w:right="565"/>
        <w:jc w:val="center"/>
        <w:rPr>
          <w:rFonts w:ascii="GHEA Grapalat" w:hAnsi="GHEA Grapalat"/>
          <w:b/>
          <w:strike/>
        </w:rPr>
      </w:pPr>
    </w:p>
    <w:p w14:paraId="684BDBE7" w14:textId="77777777" w:rsidR="001005B0" w:rsidRPr="00E16E74" w:rsidRDefault="001005B0" w:rsidP="00B46D58">
      <w:pPr>
        <w:widowControl w:val="0"/>
        <w:spacing w:after="160"/>
        <w:ind w:left="567" w:right="565"/>
        <w:jc w:val="center"/>
        <w:rPr>
          <w:rFonts w:ascii="GHEA Grapalat" w:hAnsi="GHEA Grapalat"/>
          <w:b/>
          <w:strike/>
        </w:rPr>
      </w:pPr>
    </w:p>
    <w:p w14:paraId="41402614" w14:textId="77777777" w:rsidR="001005B0" w:rsidRPr="00E16E74" w:rsidRDefault="001005B0" w:rsidP="00B46D58">
      <w:pPr>
        <w:widowControl w:val="0"/>
        <w:spacing w:after="160"/>
        <w:ind w:left="567" w:right="565"/>
        <w:jc w:val="center"/>
        <w:rPr>
          <w:rFonts w:ascii="GHEA Grapalat" w:hAnsi="GHEA Grapalat"/>
          <w:b/>
          <w:strike/>
        </w:rPr>
      </w:pPr>
    </w:p>
    <w:p w14:paraId="55019C17" w14:textId="77777777" w:rsidR="00FC10BB" w:rsidRPr="00E16E74" w:rsidRDefault="00FC10BB">
      <w:pPr>
        <w:rPr>
          <w:rFonts w:ascii="GHEA Grapalat" w:hAnsi="GHEA Grapalat"/>
          <w:i/>
          <w:strike/>
        </w:rPr>
      </w:pPr>
      <w:r w:rsidRPr="00E16E74">
        <w:rPr>
          <w:rFonts w:ascii="GHEA Grapalat" w:hAnsi="GHEA Grapalat"/>
          <w:i/>
          <w:strike/>
        </w:rPr>
        <w:br w:type="page"/>
      </w:r>
    </w:p>
    <w:p w14:paraId="39CDFB7E" w14:textId="77777777"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14:paraId="2E35E226" w14:textId="77777777"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8B1233" w:rsidRPr="00B138F3">
        <w:rPr>
          <w:rFonts w:ascii="GHEA Grapalat" w:hAnsi="GHEA Grapalat"/>
          <w:i/>
        </w:rPr>
        <w:t>открытый конкурс</w:t>
      </w:r>
      <w:r w:rsidRPr="00B138F3">
        <w:rPr>
          <w:rFonts w:ascii="GHEA Grapalat" w:hAnsi="GHEA Grapalat"/>
          <w:i/>
        </w:rPr>
        <w:br/>
        <w:t>под кодом "---</w:t>
      </w:r>
      <w:proofErr w:type="spellStart"/>
      <w:r w:rsidRPr="00B138F3">
        <w:rPr>
          <w:rFonts w:ascii="GHEA Grapalat" w:hAnsi="GHEA Grapalat"/>
          <w:i/>
        </w:rPr>
        <w:t>BMAPDzB</w:t>
      </w:r>
      <w:proofErr w:type="spellEnd"/>
      <w:r w:rsidRPr="00B138F3">
        <w:rPr>
          <w:rFonts w:ascii="GHEA Grapalat" w:hAnsi="GHEA Grapalat"/>
          <w:i/>
        </w:rPr>
        <w:t>---/---"</w:t>
      </w:r>
      <w:r w:rsidRPr="00B138F3">
        <w:rPr>
          <w:rStyle w:val="af6"/>
          <w:rFonts w:ascii="GHEA Grapalat" w:hAnsi="GHEA Grapalat"/>
          <w:i/>
        </w:rPr>
        <w:footnoteReference w:customMarkFollows="1" w:id="27"/>
        <w:t>*</w:t>
      </w:r>
    </w:p>
    <w:p w14:paraId="64318952" w14:textId="77777777" w:rsidR="00AF4211" w:rsidRPr="00B138F3" w:rsidRDefault="00AF4211" w:rsidP="000A214C">
      <w:pPr>
        <w:widowControl w:val="0"/>
        <w:spacing w:after="160"/>
        <w:jc w:val="center"/>
        <w:rPr>
          <w:rFonts w:ascii="GHEA Grapalat" w:hAnsi="GHEA Grapalat"/>
          <w:b/>
        </w:rPr>
      </w:pPr>
    </w:p>
    <w:p w14:paraId="5B6DED7F"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233D11C2"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4397"/>
      </w:tblGrid>
      <w:tr w:rsidR="00FF3DE9" w:rsidRPr="00B138F3" w14:paraId="291EB033" w14:textId="77777777" w:rsidTr="00DE2AE3">
        <w:tc>
          <w:tcPr>
            <w:tcW w:w="4786" w:type="dxa"/>
          </w:tcPr>
          <w:p w14:paraId="78DEF32D" w14:textId="77777777"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14:paraId="1C23EBED" w14:textId="77777777"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28"/>
              <w:t>**</w:t>
            </w:r>
          </w:p>
        </w:tc>
      </w:tr>
    </w:tbl>
    <w:p w14:paraId="195A6AD9" w14:textId="77777777" w:rsidR="000A214C" w:rsidRPr="00B138F3" w:rsidRDefault="000A214C" w:rsidP="000A214C">
      <w:pPr>
        <w:widowControl w:val="0"/>
        <w:spacing w:after="160"/>
        <w:rPr>
          <w:rFonts w:ascii="GHEA Grapalat" w:hAnsi="GHEA Grapalat" w:cs="GHEA Grapalat"/>
          <w:b/>
        </w:rPr>
      </w:pPr>
    </w:p>
    <w:p w14:paraId="3CC1C3E6" w14:textId="77777777"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708529D1" w14:textId="77777777"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3FA219E8" w14:textId="77777777"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48C8B12C" w14:textId="77777777"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5641C14C" w14:textId="77777777"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3A1520F"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14:paraId="4ED5CDEF" w14:textId="77777777"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7B4A2469" w14:textId="77777777"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6663C122" w14:textId="77777777"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1BF53242" w14:textId="77777777"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14:paraId="2895DFF3" w14:textId="77777777" w:rsidR="000A214C" w:rsidRPr="00B138F3" w:rsidRDefault="000A214C" w:rsidP="000A214C">
      <w:pPr>
        <w:rPr>
          <w:rFonts w:ascii="GHEA Grapalat" w:hAnsi="GHEA Grapalat"/>
        </w:rPr>
      </w:pPr>
      <w:r w:rsidRPr="00B138F3">
        <w:rPr>
          <w:rFonts w:ascii="GHEA Grapalat" w:hAnsi="GHEA Grapalat"/>
        </w:rPr>
        <w:br w:type="page"/>
      </w:r>
    </w:p>
    <w:p w14:paraId="18BD3C2E"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2EBA6E74"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14:paraId="412C2564"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5A35195"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57D9C50"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EE2AB6F"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08D7C3A1"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5878A62B"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292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278B9FAE"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3279AACE"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009A7D74"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69A4">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1CB6BBC"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w:t>
      </w:r>
      <w:r w:rsidR="00EF6AA2">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33F0E5AA"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14:paraId="3BA76BF2" w14:textId="77777777"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14:paraId="20E4FDCE"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0BE987FA"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191247E2" w14:textId="77777777"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6D5C5635" w14:textId="77777777"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0A64166F" w14:textId="77777777"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3CBD5872"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46F6E920"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095A570E"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69CA732C"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16B15CF1"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2D4749FE"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22EE50D8"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2BA03175"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3B9617D1"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081C7D41"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47FDCF4D"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6F0688A6" w14:textId="77777777"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68B533AD" w14:textId="77777777"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453C5736"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8C58EE" w14:textId="77777777"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5E633E73"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6EA87A9" w14:textId="77777777"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14:paraId="13D854E9"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5FBCBD" w14:textId="77777777"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069B2F50"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3E3599"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702052AA"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72C5F1"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3F76E3DC"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1032BB"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3E0F1AA9"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10440A"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674842A2"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47E95DE"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14:paraId="2B3E0E6E"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312AA6"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14:paraId="005EC440"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BC4990"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14:paraId="3ECF51F1"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9B81CC"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14:paraId="0EE6C4B8"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8762D1"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14:paraId="4269BD4C"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1583AF"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proofErr w:type="gramStart"/>
            <w:r w:rsidRPr="00B138F3">
              <w:rPr>
                <w:rFonts w:ascii="GHEA Grapalat" w:hAnsi="GHEA Grapalat"/>
              </w:rPr>
              <w:t>сч</w:t>
            </w:r>
            <w:proofErr w:type="spellEnd"/>
            <w:r w:rsidRPr="00B138F3">
              <w:rPr>
                <w:rFonts w:ascii="GHEA Grapalat" w:hAnsi="GHEA Grapalat"/>
              </w:rPr>
              <w:t>.№</w:t>
            </w:r>
            <w:proofErr w:type="gramEnd"/>
            <w:r w:rsidRPr="00B138F3">
              <w:rPr>
                <w:rFonts w:ascii="GHEA Grapalat" w:hAnsi="GHEA Grapalat"/>
              </w:rPr>
              <w:t>)</w:t>
            </w:r>
          </w:p>
        </w:tc>
      </w:tr>
      <w:tr w:rsidR="00B138F3" w:rsidRPr="00B138F3" w14:paraId="4201D88C"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8FD596"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54BFF618"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DD52D7"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2F6643B9"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50D773"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32FAD90C"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40EE19"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14:paraId="3D482449"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5C658264"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37469D58"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A4E089"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7B968946"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0F0DF0" w14:textId="77777777"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0E7EA3AD"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591D4182" w14:textId="77777777"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5266F476" w14:textId="77777777" w:rsidR="00BE2572" w:rsidRPr="00B138F3" w:rsidRDefault="00BE2572" w:rsidP="00DE2AE3">
            <w:pPr>
              <w:widowControl w:val="0"/>
              <w:spacing w:after="160"/>
              <w:rPr>
                <w:rFonts w:ascii="GHEA Grapalat" w:hAnsi="GHEA Grapalat" w:cs="Sylfaen"/>
              </w:rPr>
            </w:pPr>
          </w:p>
          <w:p w14:paraId="52BD43B5" w14:textId="77777777"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14:paraId="41DB65B9" w14:textId="77777777" w:rsidR="00BE2572" w:rsidRPr="00B138F3" w:rsidRDefault="00BE2572" w:rsidP="00DE2AE3">
            <w:pPr>
              <w:widowControl w:val="0"/>
              <w:spacing w:after="160"/>
              <w:rPr>
                <w:rFonts w:ascii="GHEA Grapalat" w:hAnsi="GHEA Grapalat" w:cs="Sylfaen"/>
              </w:rPr>
            </w:pPr>
          </w:p>
          <w:p w14:paraId="18DA446C"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087FB163" w14:textId="77777777" w:rsidR="00BE2572" w:rsidRPr="00B138F3" w:rsidRDefault="00BE2572" w:rsidP="00DE2AE3">
            <w:pPr>
              <w:widowControl w:val="0"/>
              <w:spacing w:after="160"/>
              <w:rPr>
                <w:rFonts w:ascii="GHEA Grapalat" w:hAnsi="GHEA Grapalat" w:cs="Sylfaen"/>
              </w:rPr>
            </w:pPr>
          </w:p>
          <w:p w14:paraId="25C4E7C0" w14:textId="77777777"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0DFB80DA" w14:textId="77777777"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048AE558" w14:textId="77777777"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5F8D12A5" w14:textId="77777777" w:rsidR="00BE2572" w:rsidRPr="00B138F3" w:rsidRDefault="00BE2572" w:rsidP="00DE2AE3">
            <w:pPr>
              <w:widowControl w:val="0"/>
              <w:spacing w:after="160"/>
              <w:rPr>
                <w:rFonts w:ascii="GHEA Grapalat" w:hAnsi="GHEA Grapalat" w:cs="Sylfaen"/>
              </w:rPr>
            </w:pPr>
          </w:p>
          <w:p w14:paraId="42112E31"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2825D702" w14:textId="77777777" w:rsidR="00BE2572" w:rsidRPr="00B138F3" w:rsidRDefault="00BE2572" w:rsidP="00DE2AE3">
            <w:pPr>
              <w:widowControl w:val="0"/>
              <w:spacing w:after="160"/>
              <w:jc w:val="right"/>
              <w:rPr>
                <w:rFonts w:ascii="GHEA Grapalat" w:hAnsi="GHEA Grapalat" w:cs="Tahoma"/>
              </w:rPr>
            </w:pPr>
          </w:p>
          <w:p w14:paraId="4EB62CF6"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3DE7ACEA" w14:textId="77777777" w:rsidR="00BE2572" w:rsidRPr="00B138F3" w:rsidRDefault="00BE2572" w:rsidP="00DE2AE3">
            <w:pPr>
              <w:widowControl w:val="0"/>
              <w:spacing w:after="160"/>
              <w:rPr>
                <w:rFonts w:ascii="GHEA Grapalat" w:hAnsi="GHEA Grapalat" w:cs="Sylfaen"/>
              </w:rPr>
            </w:pPr>
          </w:p>
          <w:p w14:paraId="7BE154C9" w14:textId="77777777"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608A7C7A"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2B59D2AE" w14:textId="77777777" w:rsidR="00BE2572" w:rsidRPr="00B138F3" w:rsidRDefault="00BE2572" w:rsidP="00DE2AE3">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2FF424D8" w14:textId="77777777" w:rsidR="00BE2572" w:rsidRPr="00B138F3" w:rsidRDefault="00BE2572" w:rsidP="00DE2AE3">
            <w:pPr>
              <w:widowControl w:val="0"/>
              <w:spacing w:after="160"/>
              <w:rPr>
                <w:rFonts w:ascii="GHEA Grapalat" w:hAnsi="GHEA Grapalat"/>
              </w:rPr>
            </w:pPr>
          </w:p>
          <w:p w14:paraId="44363ED2" w14:textId="77777777"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14:paraId="7014DBA6" w14:textId="77777777"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6B3B5594" w14:textId="77777777" w:rsidR="00BE2572" w:rsidRPr="00B138F3" w:rsidRDefault="00BE2572" w:rsidP="00DE2AE3">
            <w:pPr>
              <w:widowControl w:val="0"/>
              <w:spacing w:after="160"/>
              <w:rPr>
                <w:rFonts w:ascii="GHEA Grapalat" w:hAnsi="GHEA Grapalat" w:cs="Tahoma"/>
              </w:rPr>
            </w:pPr>
          </w:p>
          <w:p w14:paraId="5E4F0CB8" w14:textId="77777777"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19A7D5B9" w14:textId="77777777"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56BEDCBE" w14:textId="77777777" w:rsidR="00BE2572" w:rsidRPr="00B138F3" w:rsidRDefault="00BE2572" w:rsidP="00DE2AE3">
            <w:pPr>
              <w:widowControl w:val="0"/>
              <w:spacing w:after="160"/>
              <w:rPr>
                <w:rFonts w:ascii="GHEA Grapalat" w:hAnsi="GHEA Grapalat" w:cs="Tahoma"/>
              </w:rPr>
            </w:pPr>
          </w:p>
          <w:p w14:paraId="73274A40" w14:textId="77777777"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14:paraId="4558624D" w14:textId="77777777"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6ABFF0EC" w14:textId="77777777" w:rsidR="00BE2572" w:rsidRPr="00B138F3" w:rsidRDefault="00BE2572" w:rsidP="00DE2AE3">
            <w:pPr>
              <w:widowControl w:val="0"/>
              <w:spacing w:after="160"/>
              <w:rPr>
                <w:rFonts w:ascii="GHEA Grapalat" w:hAnsi="GHEA Grapalat" w:cs="Arial"/>
              </w:rPr>
            </w:pPr>
          </w:p>
        </w:tc>
      </w:tr>
      <w:tr w:rsidR="00B138F3" w:rsidRPr="00B138F3" w14:paraId="1DD67F04"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3BD63FFE" w14:textId="77777777"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2561CDCA" w14:textId="77777777" w:rsidR="00BE2572" w:rsidRPr="00B138F3" w:rsidRDefault="00BE2572" w:rsidP="00DE2AE3">
            <w:pPr>
              <w:widowControl w:val="0"/>
              <w:spacing w:after="160"/>
              <w:rPr>
                <w:rFonts w:ascii="GHEA Grapalat" w:hAnsi="GHEA Grapalat" w:cs="Sylfaen"/>
              </w:rPr>
            </w:pPr>
          </w:p>
          <w:p w14:paraId="3420820B" w14:textId="77777777"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5E29BAA8" w14:textId="77777777"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01EAB6FF" w14:textId="77777777" w:rsidR="00BE2572" w:rsidRPr="00B138F3" w:rsidRDefault="00BE2572" w:rsidP="00DE2AE3">
            <w:pPr>
              <w:widowControl w:val="0"/>
              <w:spacing w:after="160"/>
              <w:rPr>
                <w:rFonts w:ascii="GHEA Grapalat" w:hAnsi="GHEA Grapalat"/>
              </w:rPr>
            </w:pPr>
          </w:p>
          <w:p w14:paraId="247B00B2"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48D37878" w14:textId="77777777" w:rsidR="00BE2572" w:rsidRPr="00B138F3" w:rsidRDefault="00BE2572" w:rsidP="00BE2572">
      <w:pPr>
        <w:widowControl w:val="0"/>
        <w:spacing w:after="160"/>
        <w:jc w:val="center"/>
        <w:rPr>
          <w:rFonts w:ascii="GHEA Grapalat" w:hAnsi="GHEA Grapalat" w:cs="Sylfaen"/>
        </w:rPr>
      </w:pPr>
    </w:p>
    <w:p w14:paraId="73C18063" w14:textId="77777777"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61674C46" w14:textId="77777777" w:rsidR="00BE2572" w:rsidRPr="00B138F3" w:rsidRDefault="00BE2572" w:rsidP="00BE2572">
      <w:pPr>
        <w:rPr>
          <w:rFonts w:ascii="GHEA Grapalat" w:hAnsi="GHEA Grapalat" w:cs="Sylfaen"/>
        </w:rPr>
      </w:pPr>
      <w:r w:rsidRPr="00B138F3">
        <w:rPr>
          <w:rFonts w:ascii="GHEA Grapalat" w:hAnsi="GHEA Grapalat" w:cs="Sylfaen"/>
        </w:rPr>
        <w:br w:type="page"/>
      </w:r>
    </w:p>
    <w:p w14:paraId="52E61270" w14:textId="77777777"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428416E1"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5E39F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3CE19191"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349A384D"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1B6EA689"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7EF790F6"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7A811A3C"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5D86D27"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1AE046AA"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2903A4E7"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0BD9EDCA"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46F5D114"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6E8DED"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C47B549"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3602727C"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16EEC508"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1099068"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7B483CA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62CA4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BF7C43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1B3030F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D2BD8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9BEE44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447CF85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4BA9B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7ABB6DD4"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03716AB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18669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023B25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3608C0C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4FE17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5888A2F6"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0CE09B5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B37E7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40787BA" w14:textId="77777777"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FEEC50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04CAE15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D8979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83C5B03"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3E7C762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CD9DF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631165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433081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C47661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3428F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4A145B7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0A05552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A13F4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0A04FC1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CB0D88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23ECC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2F403EB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4EB33FA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9D106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D8C18F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22A7714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CBBEC7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6F8DE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0DA4C9F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05E4CEC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DDEED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E21086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744B02E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CB86FC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6BEEF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57BA7FA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8C0C77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B031B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06FF00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1581F5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7AF13FC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A41CB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54EDD3D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42E4F6F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E4028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A40EA5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476B503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8AD56B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294B9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0F4537E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6D7F135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15590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1044CF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D094BC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723DCA2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E50F4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2A893F9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6E58468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95E93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120530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601DCC9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59139F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809D6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2C230F1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807F38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163EA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46EB13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794B7F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6967E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39C5264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5B5B0FC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79C4F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D856ED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52F9789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6EEC06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632B0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0A771F7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16FDC86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FD100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75C876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23C3505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4F7EC0E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56EC6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01B7265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6A46E76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27D6F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C6EF1A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739CD1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5F9330F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BA4E6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225FB1D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4C377EA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034AF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1601F0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00C39E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C9B93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51D3373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2EFB0B3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E9C73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768D914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4C0A8A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15067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21A4DC2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w:t>
            </w:r>
            <w:r w:rsidRPr="00B138F3">
              <w:rPr>
                <w:rFonts w:ascii="GHEA Grapalat" w:hAnsi="GHEA Grapalat"/>
                <w:sz w:val="18"/>
                <w:szCs w:val="18"/>
              </w:rPr>
              <w:lastRenderedPageBreak/>
              <w:t xml:space="preserve">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C9E28A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A8B0EE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3C855A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678B441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14:paraId="5A18FD6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122D1C" w14:textId="77777777"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2A59785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456A946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CBCB06" w14:textId="77777777"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393860F9" w14:textId="77777777"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42ED085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w:t>
            </w:r>
            <w:proofErr w:type="gramStart"/>
            <w:r w:rsidRPr="00B138F3">
              <w:rPr>
                <w:rFonts w:ascii="GHEA Grapalat" w:hAnsi="GHEA Grapalat"/>
                <w:sz w:val="18"/>
                <w:szCs w:val="18"/>
              </w:rPr>
              <w:t>что</w:t>
            </w:r>
            <w:proofErr w:type="gramEnd"/>
            <w:r w:rsidRPr="00B138F3">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1A661AA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468B9DD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BBDA9D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06286B2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57A381C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B745A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FF7E9A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54CB077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0BEAB76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4014A97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33721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51AC912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644A6DC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630E0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11D804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3CFE37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2955150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10E50BD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B6716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92A671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2AC0FCC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8AE0C9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8262D2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4B9F6718" w14:textId="77777777"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D42DE7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495D071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6F4A6B1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0409D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14:paraId="3BF9D1D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79F5394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A2DD1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607964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C1D68C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06FCDFE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FB63C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0B2F2D5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2BEB6C5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A7807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11F77C8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5E70AB6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236C260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6FFF1D1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25405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6622D4C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14A8BF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E89E9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E188CC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EDD6F2E"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4335272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0BCBF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49D20B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5AFDFA9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82ECA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5BD002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EBAE6CD"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68D9DBD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2B02F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321D9FB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3585DF9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E06E9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BFF678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30347E31"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05885F4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D3B03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3C1C9B3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307AF69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5259B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A47B18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B72FE07"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438E166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BB459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3A6A5B5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D3E36F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CFD4A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E1E27F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5EF2C95" w14:textId="77777777" w:rsidR="00BE2572" w:rsidRPr="00B138F3" w:rsidRDefault="00BE2572" w:rsidP="00DE2AE3">
            <w:pPr>
              <w:widowControl w:val="0"/>
              <w:spacing w:after="120"/>
              <w:jc w:val="center"/>
              <w:rPr>
                <w:rFonts w:ascii="GHEA Grapalat" w:hAnsi="GHEA Grapalat"/>
                <w:sz w:val="18"/>
                <w:szCs w:val="18"/>
              </w:rPr>
            </w:pPr>
          </w:p>
        </w:tc>
      </w:tr>
      <w:tr w:rsidR="00FF3DE9" w:rsidRPr="00B138F3" w14:paraId="7091D9D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FEA28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0FADA32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w:t>
            </w:r>
            <w:r w:rsidRPr="00B138F3">
              <w:rPr>
                <w:rFonts w:ascii="GHEA Grapalat" w:hAnsi="GHEA Grapalat"/>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358088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334BC6D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D18B90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B138F3">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87EB927" w14:textId="77777777" w:rsidR="00BE2572" w:rsidRPr="00B138F3" w:rsidRDefault="00BE2572" w:rsidP="00DE2AE3">
            <w:pPr>
              <w:widowControl w:val="0"/>
              <w:spacing w:after="120"/>
              <w:jc w:val="center"/>
              <w:rPr>
                <w:rFonts w:ascii="GHEA Grapalat" w:hAnsi="GHEA Grapalat"/>
                <w:sz w:val="18"/>
                <w:szCs w:val="18"/>
              </w:rPr>
            </w:pPr>
          </w:p>
        </w:tc>
      </w:tr>
    </w:tbl>
    <w:p w14:paraId="265E2029" w14:textId="77777777" w:rsidR="00BE2572" w:rsidRPr="00B138F3" w:rsidRDefault="00BE2572" w:rsidP="00BE2572">
      <w:pPr>
        <w:widowControl w:val="0"/>
        <w:spacing w:after="160"/>
        <w:ind w:left="567" w:right="565"/>
        <w:jc w:val="center"/>
        <w:rPr>
          <w:rFonts w:ascii="GHEA Grapalat" w:hAnsi="GHEA Grapalat"/>
          <w:b/>
        </w:rPr>
      </w:pPr>
    </w:p>
    <w:p w14:paraId="04049AD7" w14:textId="77777777" w:rsidR="00BE2572" w:rsidRPr="00B138F3" w:rsidRDefault="00BE2572" w:rsidP="00BE2572">
      <w:pPr>
        <w:widowControl w:val="0"/>
        <w:spacing w:after="160"/>
        <w:ind w:left="567" w:right="565"/>
        <w:jc w:val="center"/>
        <w:rPr>
          <w:rFonts w:ascii="GHEA Grapalat" w:hAnsi="GHEA Grapalat"/>
          <w:b/>
        </w:rPr>
      </w:pPr>
    </w:p>
    <w:p w14:paraId="3FB4EAB2" w14:textId="77777777" w:rsidR="00BE2572" w:rsidRPr="00B138F3" w:rsidRDefault="00BE2572" w:rsidP="00BE2572">
      <w:pPr>
        <w:widowControl w:val="0"/>
        <w:spacing w:after="160"/>
        <w:ind w:left="567" w:right="565"/>
        <w:jc w:val="center"/>
        <w:rPr>
          <w:rFonts w:ascii="GHEA Grapalat" w:hAnsi="GHEA Grapalat"/>
          <w:b/>
        </w:rPr>
      </w:pPr>
    </w:p>
    <w:p w14:paraId="1A9C782C" w14:textId="77777777" w:rsidR="00BE2572" w:rsidRPr="00B138F3" w:rsidRDefault="00BE2572" w:rsidP="00BE2572">
      <w:pPr>
        <w:widowControl w:val="0"/>
        <w:spacing w:after="160"/>
        <w:ind w:left="567" w:right="565"/>
        <w:jc w:val="center"/>
        <w:rPr>
          <w:rFonts w:ascii="GHEA Grapalat" w:hAnsi="GHEA Grapalat"/>
          <w:b/>
        </w:rPr>
      </w:pPr>
    </w:p>
    <w:p w14:paraId="7FBAEAB9" w14:textId="77777777" w:rsidR="00BE2572" w:rsidRPr="00B138F3" w:rsidRDefault="00BE2572" w:rsidP="00BE2572">
      <w:pPr>
        <w:widowControl w:val="0"/>
        <w:spacing w:after="160"/>
        <w:ind w:left="567" w:right="565"/>
        <w:jc w:val="center"/>
        <w:rPr>
          <w:rFonts w:ascii="GHEA Grapalat" w:hAnsi="GHEA Grapalat"/>
          <w:b/>
        </w:rPr>
      </w:pPr>
    </w:p>
    <w:p w14:paraId="40CBCAFF" w14:textId="77777777" w:rsidR="00BE2572" w:rsidRPr="00B138F3" w:rsidRDefault="00BE2572" w:rsidP="00BE2572">
      <w:pPr>
        <w:widowControl w:val="0"/>
        <w:spacing w:after="160"/>
        <w:ind w:left="567" w:right="565"/>
        <w:jc w:val="center"/>
        <w:rPr>
          <w:rFonts w:ascii="GHEA Grapalat" w:hAnsi="GHEA Grapalat"/>
          <w:b/>
        </w:rPr>
      </w:pPr>
    </w:p>
    <w:p w14:paraId="653761FD" w14:textId="77777777" w:rsidR="00BE2572" w:rsidRPr="00B138F3" w:rsidRDefault="00BE2572" w:rsidP="00BE2572">
      <w:pPr>
        <w:widowControl w:val="0"/>
        <w:spacing w:after="160"/>
        <w:ind w:left="567" w:right="565"/>
        <w:jc w:val="center"/>
        <w:rPr>
          <w:rFonts w:ascii="GHEA Grapalat" w:hAnsi="GHEA Grapalat"/>
          <w:b/>
        </w:rPr>
      </w:pPr>
    </w:p>
    <w:p w14:paraId="18B72072" w14:textId="77777777" w:rsidR="00BE2572" w:rsidRPr="00B138F3" w:rsidRDefault="00BE2572" w:rsidP="00BE2572">
      <w:pPr>
        <w:widowControl w:val="0"/>
        <w:spacing w:after="160"/>
        <w:ind w:left="567" w:right="565"/>
        <w:jc w:val="center"/>
        <w:rPr>
          <w:rFonts w:ascii="GHEA Grapalat" w:hAnsi="GHEA Grapalat"/>
          <w:b/>
        </w:rPr>
      </w:pPr>
    </w:p>
    <w:p w14:paraId="446480B8" w14:textId="77777777" w:rsidR="00BE2572" w:rsidRPr="00B138F3" w:rsidRDefault="00BE2572" w:rsidP="00BE2572">
      <w:pPr>
        <w:widowControl w:val="0"/>
        <w:spacing w:after="160"/>
        <w:ind w:left="567" w:right="565"/>
        <w:jc w:val="center"/>
        <w:rPr>
          <w:rFonts w:ascii="GHEA Grapalat" w:hAnsi="GHEA Grapalat"/>
          <w:b/>
        </w:rPr>
      </w:pPr>
    </w:p>
    <w:p w14:paraId="5EAADB5F" w14:textId="77777777" w:rsidR="00BE2572" w:rsidRPr="00B138F3" w:rsidRDefault="00BE2572" w:rsidP="00BE2572">
      <w:pPr>
        <w:widowControl w:val="0"/>
        <w:spacing w:after="160"/>
        <w:ind w:left="567" w:right="565"/>
        <w:jc w:val="center"/>
        <w:rPr>
          <w:rFonts w:ascii="GHEA Grapalat" w:hAnsi="GHEA Grapalat"/>
          <w:b/>
        </w:rPr>
      </w:pPr>
    </w:p>
    <w:p w14:paraId="5BAEC51E" w14:textId="77777777"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14:paraId="5ACD0888" w14:textId="77777777" w:rsidR="00A943A0" w:rsidRPr="00E16E74" w:rsidRDefault="00A943A0" w:rsidP="00A943A0">
      <w:pPr>
        <w:widowControl w:val="0"/>
        <w:spacing w:after="160"/>
        <w:ind w:firstLine="567"/>
        <w:jc w:val="right"/>
        <w:rPr>
          <w:rFonts w:ascii="GHEA Grapalat" w:hAnsi="GHEA Grapalat" w:cs="Arial"/>
          <w:b/>
          <w:strike/>
        </w:rPr>
      </w:pPr>
      <w:r w:rsidRPr="00E16E74">
        <w:rPr>
          <w:rFonts w:ascii="GHEA Grapalat" w:hAnsi="GHEA Grapalat"/>
          <w:b/>
          <w:strike/>
        </w:rPr>
        <w:lastRenderedPageBreak/>
        <w:t>Приложение № 5.2</w:t>
      </w:r>
    </w:p>
    <w:p w14:paraId="06CD342F" w14:textId="77777777" w:rsidR="00A943A0" w:rsidRPr="00E16E74" w:rsidRDefault="00A943A0" w:rsidP="00A943A0">
      <w:pPr>
        <w:pStyle w:val="31"/>
        <w:widowControl w:val="0"/>
        <w:spacing w:after="160" w:line="240" w:lineRule="auto"/>
        <w:jc w:val="right"/>
        <w:rPr>
          <w:rFonts w:ascii="GHEA Grapalat" w:hAnsi="GHEA Grapalat" w:cs="Arial"/>
          <w:b/>
          <w:strike/>
          <w:sz w:val="24"/>
          <w:szCs w:val="24"/>
        </w:rPr>
      </w:pPr>
      <w:r w:rsidRPr="00E16E74">
        <w:rPr>
          <w:rFonts w:ascii="GHEA Grapalat" w:hAnsi="GHEA Grapalat"/>
          <w:b/>
          <w:strike/>
          <w:sz w:val="24"/>
          <w:szCs w:val="24"/>
        </w:rPr>
        <w:t>к Приглашению под кодом "---</w:t>
      </w:r>
      <w:proofErr w:type="spellStart"/>
      <w:r w:rsidRPr="00E16E74">
        <w:rPr>
          <w:rFonts w:ascii="GHEA Grapalat" w:hAnsi="GHEA Grapalat"/>
          <w:b/>
          <w:strike/>
          <w:sz w:val="24"/>
          <w:szCs w:val="24"/>
        </w:rPr>
        <w:t>BMAPDzB</w:t>
      </w:r>
      <w:proofErr w:type="spellEnd"/>
      <w:r w:rsidRPr="00E16E74">
        <w:rPr>
          <w:rFonts w:ascii="GHEA Grapalat" w:hAnsi="GHEA Grapalat"/>
          <w:b/>
          <w:strike/>
          <w:sz w:val="24"/>
          <w:szCs w:val="24"/>
        </w:rPr>
        <w:t>---/---"</w:t>
      </w:r>
      <w:r w:rsidRPr="00E16E74">
        <w:rPr>
          <w:rStyle w:val="af6"/>
          <w:rFonts w:ascii="GHEA Grapalat" w:hAnsi="GHEA Grapalat"/>
          <w:b/>
          <w:strike/>
          <w:sz w:val="24"/>
          <w:szCs w:val="24"/>
        </w:rPr>
        <w:footnoteReference w:customMarkFollows="1" w:id="29"/>
        <w:t>*</w:t>
      </w:r>
    </w:p>
    <w:p w14:paraId="09579C56" w14:textId="77777777" w:rsidR="00A943A0" w:rsidRPr="00E16E74" w:rsidRDefault="00A943A0" w:rsidP="00A943A0">
      <w:pPr>
        <w:widowControl w:val="0"/>
        <w:spacing w:after="160"/>
        <w:ind w:left="567" w:right="565"/>
        <w:jc w:val="center"/>
        <w:rPr>
          <w:rFonts w:ascii="GHEA Grapalat" w:hAnsi="GHEA Grapalat"/>
          <w:b/>
          <w:strike/>
        </w:rPr>
      </w:pPr>
    </w:p>
    <w:p w14:paraId="011537A2" w14:textId="77777777" w:rsidR="00A943A0" w:rsidRPr="00E16E74" w:rsidRDefault="00A943A0" w:rsidP="00A943A0">
      <w:pPr>
        <w:pStyle w:val="31"/>
        <w:widowControl w:val="0"/>
        <w:spacing w:after="160" w:line="240" w:lineRule="auto"/>
        <w:jc w:val="center"/>
        <w:rPr>
          <w:rFonts w:ascii="GHEA Grapalat" w:hAnsi="GHEA Grapalat"/>
          <w:strike/>
          <w:sz w:val="24"/>
          <w:szCs w:val="24"/>
          <w:lang w:val="hy-AM"/>
        </w:rPr>
      </w:pPr>
      <w:r w:rsidRPr="00E16E74">
        <w:rPr>
          <w:rFonts w:ascii="GHEA Grapalat" w:hAnsi="GHEA Grapalat"/>
          <w:strike/>
          <w:sz w:val="24"/>
          <w:szCs w:val="24"/>
        </w:rPr>
        <w:t xml:space="preserve">ГАРАНТИЯ </w:t>
      </w:r>
      <w:r w:rsidRPr="00E16E74">
        <w:rPr>
          <w:rFonts w:ascii="GHEA Grapalat" w:hAnsi="GHEA Grapalat"/>
          <w:strike/>
          <w:sz w:val="24"/>
          <w:szCs w:val="24"/>
          <w:lang w:val="en-US"/>
        </w:rPr>
        <w:t>N</w:t>
      </w:r>
      <w:r w:rsidRPr="00E16E74">
        <w:rPr>
          <w:rFonts w:ascii="GHEA Grapalat" w:hAnsi="GHEA Grapalat"/>
          <w:strike/>
          <w:sz w:val="24"/>
          <w:szCs w:val="24"/>
          <w:lang w:val="hy-AM"/>
        </w:rPr>
        <w:t>________</w:t>
      </w:r>
    </w:p>
    <w:p w14:paraId="2603F1A8" w14:textId="77777777" w:rsidR="00A943A0" w:rsidRPr="00E16E74" w:rsidRDefault="00A943A0" w:rsidP="00A943A0">
      <w:pPr>
        <w:widowControl w:val="0"/>
        <w:spacing w:after="160"/>
        <w:ind w:left="567" w:right="565"/>
        <w:jc w:val="center"/>
        <w:rPr>
          <w:rFonts w:ascii="GHEA Grapalat" w:hAnsi="GHEA Grapalat"/>
          <w:b/>
          <w:strike/>
        </w:rPr>
      </w:pPr>
      <w:r w:rsidRPr="00E16E74">
        <w:rPr>
          <w:rFonts w:ascii="GHEA Grapalat" w:hAnsi="GHEA Grapalat"/>
          <w:b/>
          <w:strike/>
        </w:rPr>
        <w:t>(обеспечение предоплаты)</w:t>
      </w:r>
    </w:p>
    <w:p w14:paraId="005A8F88" w14:textId="77777777" w:rsidR="00A943A0" w:rsidRPr="00E16E74" w:rsidRDefault="00A943A0" w:rsidP="00A943A0">
      <w:pPr>
        <w:widowControl w:val="0"/>
        <w:spacing w:after="160"/>
        <w:ind w:left="567" w:right="565"/>
        <w:jc w:val="center"/>
        <w:rPr>
          <w:rFonts w:ascii="GHEA Grapalat" w:hAnsi="GHEA Grapalat"/>
          <w:b/>
          <w:strike/>
        </w:rPr>
      </w:pPr>
    </w:p>
    <w:p w14:paraId="2D40F6B0" w14:textId="77777777" w:rsidR="00A943A0" w:rsidRPr="00E16E74" w:rsidRDefault="00A943A0" w:rsidP="00A943A0">
      <w:pPr>
        <w:pStyle w:val="af4"/>
        <w:shd w:val="clear" w:color="auto" w:fill="FFFFFF"/>
        <w:spacing w:before="0" w:beforeAutospacing="0" w:after="0" w:afterAutospacing="0"/>
        <w:jc w:val="both"/>
        <w:rPr>
          <w:rStyle w:val="af5"/>
          <w:rFonts w:ascii="GHEA Grapalat" w:eastAsiaTheme="minorHAnsi" w:hAnsi="GHEA Grapalat" w:cstheme="minorBidi"/>
          <w:b w:val="0"/>
          <w:bCs w:val="0"/>
          <w:strike/>
        </w:rPr>
      </w:pPr>
      <w:r w:rsidRPr="00E16E74">
        <w:rPr>
          <w:rFonts w:ascii="GHEA Grapalat" w:eastAsiaTheme="minorHAnsi" w:hAnsi="GHEA Grapalat" w:cstheme="minorBidi"/>
          <w:strike/>
        </w:rPr>
        <w:t xml:space="preserve">1. </w:t>
      </w:r>
      <w:proofErr w:type="gramStart"/>
      <w:r w:rsidRPr="00E16E74">
        <w:rPr>
          <w:rFonts w:ascii="GHEA Grapalat" w:eastAsiaTheme="minorHAnsi" w:hAnsi="GHEA Grapalat" w:cstheme="minorBidi"/>
          <w:strike/>
        </w:rPr>
        <w:t>Настоящая  гарантия</w:t>
      </w:r>
      <w:proofErr w:type="gramEnd"/>
      <w:r w:rsidRPr="00E16E74">
        <w:rPr>
          <w:rFonts w:ascii="GHEA Grapalat" w:eastAsiaTheme="minorHAnsi" w:hAnsi="GHEA Grapalat" w:cstheme="minorBidi"/>
          <w:strike/>
        </w:rPr>
        <w:t xml:space="preserve">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w:t>
      </w:r>
      <w:r w:rsidRPr="00E16E74">
        <w:rPr>
          <w:rFonts w:eastAsiaTheme="minorHAnsi" w:cstheme="minorBidi"/>
          <w:strike/>
        </w:rPr>
        <w:t>N</w:t>
      </w:r>
      <w:r w:rsidRPr="00E16E74">
        <w:rPr>
          <w:rFonts w:eastAsiaTheme="minorHAnsi" w:cstheme="minorBidi"/>
          <w:strike/>
          <w:lang w:val="hy-AM"/>
        </w:rPr>
        <w:t xml:space="preserve">  </w:t>
      </w:r>
      <w:r w:rsidRPr="00E16E74">
        <w:rPr>
          <w:rStyle w:val="af5"/>
          <w:rFonts w:ascii="GHEA Grapalat" w:hAnsi="GHEA Grapalat"/>
          <w:strike/>
          <w:sz w:val="20"/>
          <w:szCs w:val="20"/>
          <w:u w:val="single"/>
          <w:lang w:val="hy-AM"/>
        </w:rPr>
        <w:tab/>
      </w:r>
      <w:r w:rsidRPr="00E16E74">
        <w:rPr>
          <w:rStyle w:val="af5"/>
          <w:rFonts w:ascii="GHEA Grapalat" w:hAnsi="GHEA Grapalat"/>
          <w:strike/>
          <w:sz w:val="20"/>
          <w:szCs w:val="20"/>
          <w:u w:val="single"/>
        </w:rPr>
        <w:t>___________</w:t>
      </w:r>
      <w:r w:rsidRPr="00E16E74">
        <w:rPr>
          <w:rFonts w:ascii="GHEA Grapalat" w:eastAsiaTheme="minorHAnsi" w:hAnsi="GHEA Grapalat" w:cstheme="minorBidi"/>
          <w:strike/>
        </w:rPr>
        <w:t>заключаемым между</w:t>
      </w:r>
    </w:p>
    <w:p w14:paraId="30448875" w14:textId="77777777" w:rsidR="00A943A0" w:rsidRPr="00E16E74" w:rsidRDefault="00A943A0" w:rsidP="00A943A0">
      <w:pPr>
        <w:pStyle w:val="af4"/>
        <w:shd w:val="clear" w:color="auto" w:fill="FFFFFF"/>
        <w:spacing w:before="0" w:beforeAutospacing="0" w:after="0" w:afterAutospacing="0"/>
        <w:jc w:val="both"/>
        <w:rPr>
          <w:rFonts w:ascii="GHEA Grapalat" w:eastAsiaTheme="minorHAnsi" w:hAnsi="GHEA Grapalat" w:cstheme="minorBidi"/>
          <w:strike/>
        </w:rPr>
      </w:pPr>
      <w:r w:rsidRPr="00E16E74">
        <w:rPr>
          <w:rStyle w:val="af5"/>
          <w:rFonts w:ascii="GHEA Grapalat" w:hAnsi="GHEA Grapalat"/>
          <w:strike/>
          <w:sz w:val="20"/>
          <w:szCs w:val="20"/>
        </w:rPr>
        <w:t xml:space="preserve">                                                    </w:t>
      </w:r>
      <w:r w:rsidRPr="00E16E74">
        <w:rPr>
          <w:rStyle w:val="af5"/>
          <w:rFonts w:ascii="GHEA Grapalat" w:hAnsi="GHEA Grapalat"/>
          <w:b w:val="0"/>
          <w:strike/>
          <w:sz w:val="20"/>
          <w:szCs w:val="20"/>
        </w:rPr>
        <w:t xml:space="preserve">   </w:t>
      </w:r>
      <w:r w:rsidRPr="00E16E74">
        <w:rPr>
          <w:rStyle w:val="af5"/>
          <w:rFonts w:ascii="GHEA Grapalat" w:hAnsi="GHEA Grapalat"/>
          <w:b w:val="0"/>
          <w:strike/>
          <w:sz w:val="20"/>
          <w:szCs w:val="20"/>
          <w:lang w:val="hy-AM"/>
        </w:rPr>
        <w:tab/>
      </w:r>
      <w:r w:rsidRPr="00E16E74">
        <w:rPr>
          <w:rStyle w:val="af5"/>
          <w:rFonts w:ascii="GHEA Grapalat" w:hAnsi="GHEA Grapalat"/>
          <w:b w:val="0"/>
          <w:strike/>
          <w:sz w:val="20"/>
          <w:szCs w:val="20"/>
          <w:lang w:val="hy-AM"/>
        </w:rPr>
        <w:tab/>
      </w:r>
      <w:r w:rsidRPr="00E16E74">
        <w:rPr>
          <w:rStyle w:val="af5"/>
          <w:rFonts w:ascii="GHEA Grapalat" w:hAnsi="GHEA Grapalat"/>
          <w:b w:val="0"/>
          <w:strike/>
          <w:sz w:val="20"/>
          <w:szCs w:val="20"/>
        </w:rPr>
        <w:t xml:space="preserve">           </w:t>
      </w:r>
      <w:r w:rsidRPr="00E16E74">
        <w:rPr>
          <w:rStyle w:val="af5"/>
          <w:rFonts w:ascii="GHEA Grapalat" w:hAnsi="GHEA Grapalat"/>
          <w:b w:val="0"/>
          <w:strike/>
          <w:sz w:val="16"/>
          <w:szCs w:val="16"/>
        </w:rPr>
        <w:t>номер заключаемого договора</w:t>
      </w:r>
      <w:r w:rsidRPr="00E16E74">
        <w:rPr>
          <w:rFonts w:ascii="GHEA Grapalat" w:eastAsiaTheme="minorHAnsi" w:hAnsi="GHEA Grapalat" w:cstheme="minorBidi"/>
          <w:strike/>
        </w:rPr>
        <w:t xml:space="preserve"> </w:t>
      </w:r>
    </w:p>
    <w:p w14:paraId="5033B7CC" w14:textId="77777777" w:rsidR="00A943A0" w:rsidRPr="00E16E74" w:rsidRDefault="00A943A0" w:rsidP="00A943A0">
      <w:pPr>
        <w:pStyle w:val="af4"/>
        <w:shd w:val="clear" w:color="auto" w:fill="FFFFFF"/>
        <w:spacing w:before="0" w:beforeAutospacing="0" w:after="0" w:afterAutospacing="0"/>
        <w:ind w:left="-142"/>
        <w:rPr>
          <w:rStyle w:val="af5"/>
          <w:rFonts w:ascii="GHEA Grapalat" w:hAnsi="GHEA Grapalat"/>
          <w:b w:val="0"/>
          <w:bCs w:val="0"/>
          <w:strike/>
          <w:sz w:val="20"/>
          <w:szCs w:val="20"/>
          <w:lang w:val="hy-AM"/>
        </w:rPr>
      </w:pPr>
      <w:r w:rsidRPr="00E16E74">
        <w:rPr>
          <w:rFonts w:ascii="GHEA Grapalat" w:hAnsi="GHEA Grapalat"/>
          <w:strike/>
          <w:sz w:val="20"/>
          <w:szCs w:val="20"/>
          <w:u w:val="single"/>
        </w:rPr>
        <w:t>______________________</w:t>
      </w:r>
      <w:r w:rsidRPr="00E16E74">
        <w:rPr>
          <w:rFonts w:ascii="GHEA Grapalat" w:hAnsi="GHEA Grapalat"/>
          <w:strike/>
          <w:sz w:val="20"/>
          <w:szCs w:val="20"/>
          <w:lang w:val="hy-AM"/>
        </w:rPr>
        <w:t xml:space="preserve"> </w:t>
      </w:r>
      <w:proofErr w:type="gramStart"/>
      <w:r w:rsidRPr="00E16E74">
        <w:rPr>
          <w:rFonts w:ascii="GHEA Grapalat" w:eastAsiaTheme="minorHAnsi" w:hAnsi="GHEA Grapalat" w:cstheme="minorBidi"/>
          <w:strike/>
        </w:rPr>
        <w:t xml:space="preserve">   (</w:t>
      </w:r>
      <w:proofErr w:type="gramEnd"/>
      <w:r w:rsidRPr="00E16E74">
        <w:rPr>
          <w:rFonts w:ascii="GHEA Grapalat" w:eastAsiaTheme="minorHAnsi" w:hAnsi="GHEA Grapalat" w:cstheme="minorBidi"/>
          <w:strike/>
        </w:rPr>
        <w:t>далее-бенефициар)   и</w:t>
      </w:r>
      <w:r w:rsidRPr="00E16E74">
        <w:rPr>
          <w:rStyle w:val="af5"/>
          <w:rFonts w:ascii="GHEA Grapalat" w:hAnsi="GHEA Grapalat"/>
          <w:b w:val="0"/>
          <w:strike/>
          <w:sz w:val="20"/>
          <w:szCs w:val="20"/>
        </w:rPr>
        <w:t xml:space="preserve">     </w:t>
      </w:r>
      <w:r w:rsidRPr="00E16E74">
        <w:rPr>
          <w:rStyle w:val="af5"/>
          <w:rFonts w:ascii="GHEA Grapalat" w:hAnsi="GHEA Grapalat"/>
          <w:b w:val="0"/>
          <w:strike/>
          <w:sz w:val="20"/>
          <w:szCs w:val="20"/>
          <w:u w:val="single"/>
          <w:lang w:val="hy-AM"/>
        </w:rPr>
        <w:tab/>
      </w:r>
      <w:r w:rsidRPr="00E16E74">
        <w:rPr>
          <w:rStyle w:val="af5"/>
          <w:rFonts w:ascii="GHEA Grapalat" w:hAnsi="GHEA Grapalat"/>
          <w:b w:val="0"/>
          <w:strike/>
          <w:sz w:val="20"/>
          <w:szCs w:val="20"/>
          <w:u w:val="single"/>
          <w:lang w:val="hy-AM"/>
        </w:rPr>
        <w:tab/>
      </w:r>
      <w:r w:rsidRPr="00E16E74">
        <w:rPr>
          <w:rStyle w:val="af5"/>
          <w:rFonts w:ascii="GHEA Grapalat" w:hAnsi="GHEA Grapalat"/>
          <w:b w:val="0"/>
          <w:strike/>
          <w:sz w:val="20"/>
          <w:szCs w:val="20"/>
          <w:u w:val="single"/>
          <w:lang w:val="hy-AM"/>
        </w:rPr>
        <w:tab/>
      </w:r>
      <w:r w:rsidRPr="00E16E74">
        <w:rPr>
          <w:rStyle w:val="af5"/>
          <w:rFonts w:ascii="GHEA Grapalat" w:hAnsi="GHEA Grapalat"/>
          <w:b w:val="0"/>
          <w:strike/>
          <w:sz w:val="20"/>
          <w:szCs w:val="20"/>
          <w:u w:val="single"/>
          <w:lang w:val="hy-AM"/>
        </w:rPr>
        <w:tab/>
      </w:r>
      <w:r w:rsidRPr="00E16E74">
        <w:rPr>
          <w:rFonts w:eastAsiaTheme="minorHAnsi" w:cstheme="minorBidi"/>
          <w:strike/>
        </w:rPr>
        <w:t xml:space="preserve">    </w:t>
      </w:r>
    </w:p>
    <w:p w14:paraId="6B1EF3A5" w14:textId="77777777" w:rsidR="00A943A0" w:rsidRPr="00E16E74" w:rsidRDefault="00A943A0" w:rsidP="00A943A0">
      <w:pPr>
        <w:pStyle w:val="af4"/>
        <w:shd w:val="clear" w:color="auto" w:fill="FFFFFF"/>
        <w:spacing w:before="0" w:beforeAutospacing="0" w:after="0" w:afterAutospacing="0"/>
        <w:ind w:left="-142"/>
        <w:rPr>
          <w:rStyle w:val="af5"/>
          <w:rFonts w:ascii="GHEA Grapalat" w:hAnsi="GHEA Grapalat"/>
          <w:b w:val="0"/>
          <w:strike/>
          <w:sz w:val="16"/>
          <w:szCs w:val="16"/>
        </w:rPr>
      </w:pPr>
      <w:r w:rsidRPr="00E16E74">
        <w:rPr>
          <w:rStyle w:val="af5"/>
          <w:rFonts w:ascii="GHEA Grapalat" w:hAnsi="GHEA Grapalat"/>
          <w:b w:val="0"/>
          <w:strike/>
          <w:sz w:val="18"/>
          <w:szCs w:val="18"/>
        </w:rPr>
        <w:t xml:space="preserve"> </w:t>
      </w:r>
      <w:r w:rsidRPr="00E16E74">
        <w:rPr>
          <w:rStyle w:val="af5"/>
          <w:rFonts w:ascii="GHEA Grapalat" w:hAnsi="GHEA Grapalat"/>
          <w:b w:val="0"/>
          <w:strike/>
          <w:sz w:val="16"/>
          <w:szCs w:val="16"/>
        </w:rPr>
        <w:t>наименование заказчика                                                                  наименование отобранного участника</w:t>
      </w:r>
    </w:p>
    <w:p w14:paraId="1D760412" w14:textId="77777777" w:rsidR="00A943A0" w:rsidRPr="00E16E74" w:rsidRDefault="00A943A0" w:rsidP="00A943A0">
      <w:pPr>
        <w:pStyle w:val="af4"/>
        <w:shd w:val="clear" w:color="auto" w:fill="FFFFFF"/>
        <w:spacing w:before="0" w:beforeAutospacing="0" w:after="0" w:afterAutospacing="0"/>
        <w:ind w:left="-142"/>
        <w:rPr>
          <w:rFonts w:cs="Sylfaen"/>
          <w:strike/>
          <w:sz w:val="16"/>
          <w:szCs w:val="16"/>
          <w:vertAlign w:val="superscript"/>
          <w:lang w:val="hy-AM"/>
        </w:rPr>
      </w:pPr>
      <w:r w:rsidRPr="00E16E74">
        <w:rPr>
          <w:rStyle w:val="af5"/>
          <w:rFonts w:ascii="GHEA Grapalat" w:hAnsi="GHEA Grapalat"/>
          <w:b w:val="0"/>
          <w:strike/>
          <w:sz w:val="16"/>
          <w:szCs w:val="16"/>
        </w:rPr>
        <w:t xml:space="preserve">                                                                </w:t>
      </w:r>
      <w:r w:rsidRPr="00E16E74">
        <w:rPr>
          <w:rStyle w:val="af5"/>
          <w:rFonts w:ascii="GHEA Grapalat" w:hAnsi="GHEA Grapalat"/>
          <w:b w:val="0"/>
          <w:strike/>
          <w:sz w:val="16"/>
          <w:szCs w:val="16"/>
          <w:lang w:val="hy-AM"/>
        </w:rPr>
        <w:tab/>
      </w:r>
    </w:p>
    <w:p w14:paraId="5386D538" w14:textId="77777777" w:rsidR="00A943A0" w:rsidRPr="00E16E74" w:rsidRDefault="00A943A0" w:rsidP="00A943A0">
      <w:pPr>
        <w:pStyle w:val="af4"/>
        <w:shd w:val="clear" w:color="auto" w:fill="FFFFFF"/>
        <w:spacing w:before="0" w:beforeAutospacing="0" w:after="0" w:afterAutospacing="0"/>
        <w:jc w:val="both"/>
        <w:rPr>
          <w:rFonts w:ascii="GHEA Grapalat" w:hAnsi="GHEA Grapalat"/>
          <w:strike/>
          <w:sz w:val="20"/>
          <w:szCs w:val="20"/>
        </w:rPr>
      </w:pPr>
      <w:r w:rsidRPr="00E16E74">
        <w:rPr>
          <w:rFonts w:eastAsiaTheme="minorHAnsi" w:cstheme="minorBidi"/>
          <w:strike/>
        </w:rPr>
        <w:t>(</w:t>
      </w:r>
      <w:r w:rsidRPr="00E16E74">
        <w:rPr>
          <w:rFonts w:ascii="GHEA Grapalat" w:eastAsiaTheme="minorHAnsi" w:hAnsi="GHEA Grapalat" w:cstheme="minorBidi"/>
          <w:strike/>
        </w:rPr>
        <w:t xml:space="preserve">далее-принципал). </w:t>
      </w:r>
    </w:p>
    <w:p w14:paraId="76AEA566" w14:textId="77777777" w:rsidR="00A943A0" w:rsidRPr="00E16E74" w:rsidRDefault="00A943A0" w:rsidP="00A943A0">
      <w:pPr>
        <w:pStyle w:val="af4"/>
        <w:shd w:val="clear" w:color="auto" w:fill="FFFFFF"/>
        <w:spacing w:before="0" w:beforeAutospacing="0" w:after="0" w:afterAutospacing="0"/>
        <w:ind w:firstLine="375"/>
        <w:jc w:val="both"/>
        <w:rPr>
          <w:rStyle w:val="af5"/>
          <w:rFonts w:ascii="GHEA Grapalat" w:hAnsi="GHEA Grapalat"/>
          <w:strike/>
          <w:sz w:val="20"/>
          <w:szCs w:val="20"/>
          <w:lang w:val="hy-AM"/>
        </w:rPr>
      </w:pPr>
      <w:r w:rsidRPr="00E16E74">
        <w:rPr>
          <w:rStyle w:val="af5"/>
          <w:rFonts w:ascii="GHEA Grapalat" w:hAnsi="GHEA Grapalat"/>
          <w:strike/>
          <w:sz w:val="20"/>
          <w:szCs w:val="20"/>
          <w:lang w:val="hy-AM"/>
        </w:rPr>
        <w:tab/>
      </w:r>
    </w:p>
    <w:p w14:paraId="250C3504" w14:textId="77777777" w:rsidR="00A943A0" w:rsidRPr="00E16E74" w:rsidRDefault="00A943A0" w:rsidP="00A943A0">
      <w:pPr>
        <w:pStyle w:val="af4"/>
        <w:shd w:val="clear" w:color="auto" w:fill="FFFFFF"/>
        <w:spacing w:before="0" w:beforeAutospacing="0" w:after="0" w:afterAutospacing="0"/>
        <w:jc w:val="both"/>
        <w:rPr>
          <w:rFonts w:ascii="GHEA Grapalat" w:eastAsiaTheme="minorHAnsi" w:hAnsi="GHEA Grapalat" w:cstheme="minorBidi"/>
          <w:strike/>
          <w:lang w:val="hy-AM"/>
        </w:rPr>
      </w:pPr>
      <w:r w:rsidRPr="00E16E74">
        <w:rPr>
          <w:rFonts w:ascii="GHEA Grapalat" w:eastAsiaTheme="minorHAnsi" w:hAnsi="GHEA Grapalat" w:cstheme="minorBidi"/>
          <w:strike/>
        </w:rPr>
        <w:t xml:space="preserve">  2.  По гарантии </w:t>
      </w:r>
      <w:r w:rsidRPr="00E16E74">
        <w:rPr>
          <w:rFonts w:ascii="GHEA Grapalat" w:eastAsiaTheme="minorHAnsi" w:hAnsi="GHEA Grapalat" w:cstheme="minorBidi"/>
          <w:strike/>
          <w:lang w:val="hy-AM"/>
        </w:rPr>
        <w:t xml:space="preserve">---------------------------------------------------------------------------- </w:t>
      </w:r>
    </w:p>
    <w:p w14:paraId="605A90C6" w14:textId="77777777" w:rsidR="00A943A0" w:rsidRPr="00E16E74" w:rsidRDefault="00A943A0" w:rsidP="00A943A0">
      <w:pPr>
        <w:pStyle w:val="af4"/>
        <w:shd w:val="clear" w:color="auto" w:fill="FFFFFF"/>
        <w:spacing w:before="0" w:beforeAutospacing="0" w:after="0" w:afterAutospacing="0"/>
        <w:jc w:val="both"/>
        <w:rPr>
          <w:rFonts w:ascii="GHEA Grapalat" w:eastAsiaTheme="minorHAnsi" w:hAnsi="GHEA Grapalat" w:cstheme="minorBidi"/>
          <w:strike/>
          <w:sz w:val="18"/>
          <w:szCs w:val="18"/>
          <w:lang w:val="hy-AM"/>
        </w:rPr>
      </w:pPr>
      <w:r w:rsidRPr="00E16E74">
        <w:rPr>
          <w:rFonts w:ascii="GHEA Grapalat" w:eastAsiaTheme="minorHAnsi" w:hAnsi="GHEA Grapalat" w:cstheme="minorBidi"/>
          <w:strike/>
          <w:sz w:val="18"/>
          <w:szCs w:val="18"/>
        </w:rPr>
        <w:t xml:space="preserve">                                                           наименование </w:t>
      </w:r>
      <w:proofErr w:type="gramStart"/>
      <w:r w:rsidRPr="00E16E74">
        <w:rPr>
          <w:rFonts w:ascii="GHEA Grapalat" w:eastAsiaTheme="minorHAnsi" w:hAnsi="GHEA Grapalat" w:cstheme="minorBidi"/>
          <w:strike/>
          <w:sz w:val="18"/>
          <w:szCs w:val="18"/>
        </w:rPr>
        <w:t>банка</w:t>
      </w:r>
      <w:proofErr w:type="gramEnd"/>
      <w:r w:rsidRPr="00E16E74">
        <w:rPr>
          <w:rFonts w:ascii="GHEA Grapalat" w:eastAsiaTheme="minorHAnsi" w:hAnsi="GHEA Grapalat" w:cstheme="minorBidi"/>
          <w:strike/>
          <w:sz w:val="18"/>
          <w:szCs w:val="18"/>
        </w:rPr>
        <w:t xml:space="preserve"> выдающего гарантию</w:t>
      </w:r>
    </w:p>
    <w:p w14:paraId="0D70F039" w14:textId="77777777" w:rsidR="00A943A0" w:rsidRPr="00E16E74" w:rsidRDefault="00A943A0" w:rsidP="00A943A0">
      <w:pPr>
        <w:pStyle w:val="af4"/>
        <w:shd w:val="clear" w:color="auto" w:fill="FFFFFF"/>
        <w:spacing w:before="0" w:beforeAutospacing="0" w:after="0" w:afterAutospacing="0"/>
        <w:jc w:val="both"/>
        <w:rPr>
          <w:rFonts w:ascii="GHEA Grapalat" w:eastAsiaTheme="minorHAnsi" w:hAnsi="GHEA Grapalat" w:cstheme="minorBidi"/>
          <w:strike/>
        </w:rPr>
      </w:pPr>
    </w:p>
    <w:p w14:paraId="40BC6A96" w14:textId="77777777" w:rsidR="00A943A0" w:rsidRPr="00E16E74" w:rsidRDefault="00A943A0" w:rsidP="00A943A0">
      <w:pPr>
        <w:pStyle w:val="af4"/>
        <w:shd w:val="clear" w:color="auto" w:fill="FFFFFF"/>
        <w:spacing w:before="0" w:beforeAutospacing="0" w:after="0" w:afterAutospacing="0"/>
        <w:jc w:val="both"/>
        <w:rPr>
          <w:rFonts w:ascii="GHEA Grapalat" w:eastAsiaTheme="minorHAnsi" w:hAnsi="GHEA Grapalat" w:cstheme="minorBidi"/>
          <w:strike/>
        </w:rPr>
      </w:pPr>
      <w:r w:rsidRPr="00E16E74">
        <w:rPr>
          <w:rFonts w:ascii="GHEA Grapalat" w:eastAsiaTheme="minorHAnsi" w:hAnsi="GHEA Grapalat" w:cstheme="minorBidi"/>
          <w:strike/>
        </w:rPr>
        <w:t xml:space="preserve">(далее-лицо, выдающее гарантию) безоговорочно обязуется по требованию бенефициара (далее-требование), в порядке и </w:t>
      </w:r>
      <w:proofErr w:type="gramStart"/>
      <w:r w:rsidRPr="00E16E74">
        <w:rPr>
          <w:rFonts w:ascii="GHEA Grapalat" w:eastAsiaTheme="minorHAnsi" w:hAnsi="GHEA Grapalat" w:cstheme="minorBidi"/>
          <w:strike/>
        </w:rPr>
        <w:t>сроки</w:t>
      </w:r>
      <w:proofErr w:type="gramEnd"/>
      <w:r w:rsidRPr="00E16E74">
        <w:rPr>
          <w:rFonts w:ascii="GHEA Grapalat" w:eastAsiaTheme="minorHAnsi" w:hAnsi="GHEA Grapalat" w:cstheme="minorBidi"/>
          <w:strike/>
        </w:rPr>
        <w:t xml:space="preserve"> установленные настоящей гарантией, выплатить бенефициару ----------------------------------------------------- </w:t>
      </w:r>
    </w:p>
    <w:p w14:paraId="1751D8F5" w14:textId="77777777" w:rsidR="00A943A0" w:rsidRPr="00E16E74" w:rsidRDefault="00A943A0" w:rsidP="00A943A0">
      <w:pPr>
        <w:pStyle w:val="af4"/>
        <w:shd w:val="clear" w:color="auto" w:fill="FFFFFF"/>
        <w:spacing w:before="0" w:beforeAutospacing="0" w:after="0" w:afterAutospacing="0"/>
        <w:jc w:val="center"/>
        <w:rPr>
          <w:rFonts w:ascii="GHEA Grapalat" w:eastAsiaTheme="minorHAnsi" w:hAnsi="GHEA Grapalat" w:cstheme="minorBidi"/>
          <w:strike/>
        </w:rPr>
      </w:pPr>
      <w:r w:rsidRPr="00E16E74">
        <w:rPr>
          <w:rFonts w:ascii="GHEA Grapalat" w:eastAsiaTheme="minorHAnsi" w:hAnsi="GHEA Grapalat" w:cstheme="minorBidi"/>
          <w:strike/>
          <w:sz w:val="18"/>
          <w:szCs w:val="18"/>
        </w:rPr>
        <w:t xml:space="preserve">                                                       сумма в цифрах и прописью</w:t>
      </w:r>
    </w:p>
    <w:p w14:paraId="39FCE806" w14:textId="77777777" w:rsidR="00A943A0" w:rsidRPr="00E16E74" w:rsidRDefault="00A943A0" w:rsidP="00A943A0">
      <w:pPr>
        <w:pStyle w:val="af4"/>
        <w:shd w:val="clear" w:color="auto" w:fill="FFFFFF"/>
        <w:spacing w:before="0" w:beforeAutospacing="0" w:after="0" w:afterAutospacing="0"/>
        <w:jc w:val="both"/>
        <w:rPr>
          <w:rFonts w:ascii="GHEA Grapalat" w:eastAsiaTheme="minorHAnsi" w:hAnsi="GHEA Grapalat" w:cstheme="minorBidi"/>
          <w:strike/>
          <w:sz w:val="18"/>
          <w:szCs w:val="18"/>
        </w:rPr>
      </w:pPr>
      <w:r w:rsidRPr="00E16E74">
        <w:rPr>
          <w:rFonts w:ascii="GHEA Grapalat" w:eastAsiaTheme="minorHAnsi" w:hAnsi="GHEA Grapalat" w:cstheme="minorBidi"/>
          <w:strike/>
        </w:rPr>
        <w:t xml:space="preserve">                         </w:t>
      </w:r>
    </w:p>
    <w:p w14:paraId="365E10C9" w14:textId="77777777" w:rsidR="00A943A0" w:rsidRPr="00E16E74" w:rsidRDefault="00A943A0" w:rsidP="00A943A0">
      <w:pPr>
        <w:pStyle w:val="af4"/>
        <w:shd w:val="clear" w:color="auto" w:fill="FFFFFF"/>
        <w:spacing w:before="0" w:beforeAutospacing="0" w:after="0" w:afterAutospacing="0"/>
        <w:jc w:val="both"/>
        <w:rPr>
          <w:rFonts w:ascii="GHEA Grapalat" w:eastAsiaTheme="minorHAnsi" w:hAnsi="GHEA Grapalat" w:cstheme="minorBidi"/>
          <w:strike/>
        </w:rPr>
      </w:pPr>
      <w:r w:rsidRPr="00E16E74">
        <w:rPr>
          <w:rFonts w:ascii="GHEA Grapalat" w:eastAsiaTheme="minorHAnsi" w:hAnsi="GHEA Grapalat" w:cstheme="minorBidi"/>
          <w:strike/>
        </w:rPr>
        <w:t xml:space="preserve">(далее-сумма гарантии) в течение </w:t>
      </w:r>
      <w:r w:rsidR="00B20BCE" w:rsidRPr="00E16E74">
        <w:rPr>
          <w:rFonts w:ascii="GHEA Grapalat" w:eastAsiaTheme="minorHAnsi" w:hAnsi="GHEA Grapalat" w:cstheme="minorBidi"/>
          <w:strike/>
        </w:rPr>
        <w:t>пяти</w:t>
      </w:r>
      <w:r w:rsidRPr="00E16E74">
        <w:rPr>
          <w:rFonts w:ascii="GHEA Grapalat" w:eastAsiaTheme="minorHAnsi" w:hAnsi="GHEA Grapalat" w:cstheme="minorBidi"/>
          <w:strike/>
        </w:rPr>
        <w:t xml:space="preserve"> рабочих дней после получения требования. Выплата производится посредством перечисления на расчетный счет____________________ бенефициара.</w:t>
      </w:r>
    </w:p>
    <w:p w14:paraId="51B6CA5B" w14:textId="77777777" w:rsidR="00A943A0" w:rsidRPr="00E16E74" w:rsidRDefault="00A943A0" w:rsidP="00A943A0">
      <w:pPr>
        <w:pStyle w:val="af4"/>
        <w:shd w:val="clear" w:color="auto" w:fill="FFFFFF"/>
        <w:spacing w:before="0" w:beforeAutospacing="0" w:after="0" w:afterAutospacing="0"/>
        <w:jc w:val="both"/>
        <w:rPr>
          <w:rFonts w:ascii="GHEA Grapalat" w:eastAsiaTheme="minorHAnsi" w:hAnsi="GHEA Grapalat" w:cstheme="minorBidi"/>
          <w:strike/>
          <w:sz w:val="18"/>
          <w:szCs w:val="18"/>
        </w:rPr>
      </w:pPr>
      <w:r w:rsidRPr="00E16E74">
        <w:rPr>
          <w:rFonts w:ascii="GHEA Grapalat" w:eastAsiaTheme="minorHAnsi" w:hAnsi="GHEA Grapalat" w:cstheme="minorBidi"/>
          <w:strike/>
        </w:rPr>
        <w:t xml:space="preserve">             </w:t>
      </w:r>
      <w:r w:rsidRPr="00E16E74">
        <w:rPr>
          <w:rFonts w:ascii="GHEA Grapalat" w:eastAsiaTheme="minorHAnsi" w:hAnsi="GHEA Grapalat" w:cstheme="minorBidi"/>
          <w:strike/>
          <w:sz w:val="18"/>
          <w:szCs w:val="18"/>
        </w:rPr>
        <w:t>расчетный счет</w:t>
      </w:r>
    </w:p>
    <w:p w14:paraId="6C7DEF01" w14:textId="77777777" w:rsidR="00A943A0" w:rsidRPr="00E16E74" w:rsidRDefault="00A943A0" w:rsidP="00A943A0">
      <w:pPr>
        <w:pStyle w:val="af4"/>
        <w:shd w:val="clear" w:color="auto" w:fill="FFFFFF"/>
        <w:spacing w:before="0" w:beforeAutospacing="0" w:after="0" w:afterAutospacing="0"/>
        <w:ind w:firstLine="375"/>
        <w:jc w:val="both"/>
        <w:rPr>
          <w:rStyle w:val="af5"/>
          <w:rFonts w:ascii="GHEA Grapalat" w:hAnsi="GHEA Grapalat"/>
          <w:b w:val="0"/>
          <w:bCs w:val="0"/>
          <w:strike/>
          <w:sz w:val="20"/>
          <w:szCs w:val="20"/>
        </w:rPr>
      </w:pPr>
      <w:r w:rsidRPr="00E16E74">
        <w:rPr>
          <w:rStyle w:val="af5"/>
          <w:rFonts w:ascii="GHEA Grapalat" w:hAnsi="GHEA Grapalat"/>
          <w:strike/>
          <w:sz w:val="20"/>
          <w:szCs w:val="20"/>
        </w:rPr>
        <w:t xml:space="preserve">3. </w:t>
      </w:r>
      <w:r w:rsidRPr="00E16E74">
        <w:rPr>
          <w:rFonts w:ascii="GHEA Grapalat" w:eastAsiaTheme="minorHAnsi" w:hAnsi="GHEA Grapalat" w:cstheme="minorBidi"/>
          <w:strike/>
        </w:rPr>
        <w:t>Настоящая гарантия является безотзывной.</w:t>
      </w:r>
    </w:p>
    <w:p w14:paraId="3646F36C" w14:textId="77777777" w:rsidR="00A943A0" w:rsidRPr="00E16E74" w:rsidRDefault="00A943A0" w:rsidP="00A943A0">
      <w:pPr>
        <w:pStyle w:val="af4"/>
        <w:shd w:val="clear" w:color="auto" w:fill="FFFFFF"/>
        <w:spacing w:before="0" w:beforeAutospacing="0" w:after="0" w:afterAutospacing="0"/>
        <w:ind w:firstLine="375"/>
        <w:jc w:val="both"/>
        <w:rPr>
          <w:rStyle w:val="af5"/>
          <w:rFonts w:ascii="GHEA Grapalat" w:hAnsi="GHEA Grapalat"/>
          <w:b w:val="0"/>
          <w:bCs w:val="0"/>
          <w:strike/>
          <w:sz w:val="20"/>
          <w:szCs w:val="20"/>
        </w:rPr>
      </w:pPr>
    </w:p>
    <w:p w14:paraId="5AF54C07" w14:textId="77777777" w:rsidR="00A943A0" w:rsidRPr="00E16E74"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strike/>
        </w:rPr>
      </w:pPr>
      <w:r w:rsidRPr="00E16E74">
        <w:rPr>
          <w:rFonts w:ascii="GHEA Grapalat" w:eastAsiaTheme="minorHAnsi" w:hAnsi="GHEA Grapalat" w:cstheme="minorBidi"/>
          <w:strike/>
        </w:rPr>
        <w:t xml:space="preserve">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w:t>
      </w:r>
      <w:proofErr w:type="gramStart"/>
      <w:r w:rsidRPr="00E16E74">
        <w:rPr>
          <w:rFonts w:ascii="GHEA Grapalat" w:eastAsiaTheme="minorHAnsi" w:hAnsi="GHEA Grapalat" w:cstheme="minorBidi"/>
          <w:strike/>
        </w:rPr>
        <w:t>лица  выдающего</w:t>
      </w:r>
      <w:proofErr w:type="gramEnd"/>
      <w:r w:rsidRPr="00E16E74">
        <w:rPr>
          <w:rFonts w:ascii="GHEA Grapalat" w:eastAsiaTheme="minorHAnsi" w:hAnsi="GHEA Grapalat" w:cstheme="minorBidi"/>
          <w:strike/>
        </w:rPr>
        <w:t xml:space="preserve"> гарантию.</w:t>
      </w:r>
    </w:p>
    <w:p w14:paraId="0F728190" w14:textId="77777777" w:rsidR="00A943A0" w:rsidRPr="00E16E74" w:rsidRDefault="00A943A0" w:rsidP="00A943A0">
      <w:pPr>
        <w:pStyle w:val="af4"/>
        <w:shd w:val="clear" w:color="auto" w:fill="FFFFFF"/>
        <w:ind w:firstLine="374"/>
        <w:contextualSpacing/>
        <w:jc w:val="both"/>
        <w:rPr>
          <w:rFonts w:ascii="GHEA Grapalat" w:eastAsiaTheme="minorHAnsi" w:hAnsi="GHEA Grapalat" w:cstheme="minorBidi"/>
          <w:strike/>
        </w:rPr>
      </w:pPr>
      <w:r w:rsidRPr="00E16E74">
        <w:rPr>
          <w:rFonts w:ascii="GHEA Grapalat" w:eastAsiaTheme="minorHAnsi" w:hAnsi="GHEA Grapalat" w:cstheme="minorBidi"/>
          <w:strike/>
        </w:rPr>
        <w:t xml:space="preserve">5. Гарантия действует со дня вступления в силу договора N________________________ </w:t>
      </w:r>
      <w:proofErr w:type="gramStart"/>
      <w:r w:rsidRPr="00E16E74">
        <w:rPr>
          <w:rFonts w:ascii="GHEA Grapalat" w:eastAsiaTheme="minorHAnsi" w:hAnsi="GHEA Grapalat" w:cstheme="minorBidi"/>
          <w:strike/>
        </w:rPr>
        <w:t>заключаемого  между</w:t>
      </w:r>
      <w:proofErr w:type="gramEnd"/>
      <w:r w:rsidRPr="00E16E74">
        <w:rPr>
          <w:rFonts w:ascii="GHEA Grapalat" w:eastAsiaTheme="minorHAnsi" w:hAnsi="GHEA Grapalat" w:cstheme="minorBidi"/>
          <w:strike/>
        </w:rPr>
        <w:t xml:space="preserve">  бенефициаром и принципалом    </w:t>
      </w:r>
    </w:p>
    <w:p w14:paraId="36E11CB2" w14:textId="77777777" w:rsidR="00A943A0" w:rsidRPr="00E16E74" w:rsidRDefault="00A943A0" w:rsidP="00A943A0">
      <w:pPr>
        <w:pStyle w:val="af4"/>
        <w:shd w:val="clear" w:color="auto" w:fill="FFFFFF"/>
        <w:ind w:firstLine="374"/>
        <w:contextualSpacing/>
        <w:jc w:val="both"/>
        <w:rPr>
          <w:rFonts w:ascii="GHEA Grapalat" w:eastAsiaTheme="minorHAnsi" w:hAnsi="GHEA Grapalat" w:cstheme="minorBidi"/>
          <w:strike/>
        </w:rPr>
      </w:pPr>
      <w:r w:rsidRPr="00E16E74">
        <w:rPr>
          <w:rFonts w:ascii="GHEA Grapalat" w:eastAsiaTheme="minorHAnsi" w:hAnsi="GHEA Grapalat" w:cstheme="minorBidi"/>
          <w:strike/>
          <w:sz w:val="18"/>
          <w:szCs w:val="18"/>
        </w:rPr>
        <w:t xml:space="preserve">номер заключаемого </w:t>
      </w:r>
      <w:proofErr w:type="spellStart"/>
      <w:r w:rsidRPr="00E16E74">
        <w:rPr>
          <w:rFonts w:ascii="GHEA Grapalat" w:eastAsiaTheme="minorHAnsi" w:hAnsi="GHEA Grapalat" w:cstheme="minorBidi"/>
          <w:strike/>
          <w:sz w:val="18"/>
          <w:szCs w:val="18"/>
        </w:rPr>
        <w:t>договара</w:t>
      </w:r>
      <w:proofErr w:type="spellEnd"/>
    </w:p>
    <w:p w14:paraId="7516B905" w14:textId="77777777" w:rsidR="00A943A0" w:rsidRPr="00E16E74" w:rsidRDefault="00A943A0" w:rsidP="00A943A0">
      <w:pPr>
        <w:pStyle w:val="af4"/>
        <w:shd w:val="clear" w:color="auto" w:fill="FFFFFF"/>
        <w:ind w:firstLine="374"/>
        <w:contextualSpacing/>
        <w:jc w:val="both"/>
        <w:rPr>
          <w:rFonts w:ascii="GHEA Grapalat" w:eastAsiaTheme="minorHAnsi" w:hAnsi="GHEA Grapalat" w:cstheme="minorBidi"/>
          <w:strike/>
        </w:rPr>
      </w:pPr>
    </w:p>
    <w:p w14:paraId="03C4E54A" w14:textId="77777777" w:rsidR="00A943A0" w:rsidRPr="00E16E74" w:rsidRDefault="00A943A0" w:rsidP="00A943A0">
      <w:pPr>
        <w:pStyle w:val="af4"/>
        <w:shd w:val="clear" w:color="auto" w:fill="FFFFFF"/>
        <w:contextualSpacing/>
        <w:jc w:val="both"/>
        <w:rPr>
          <w:rFonts w:ascii="GHEA Grapalat" w:eastAsiaTheme="minorHAnsi" w:hAnsi="GHEA Grapalat" w:cstheme="minorBidi"/>
          <w:strike/>
          <w:lang w:val="hy-AM"/>
        </w:rPr>
      </w:pPr>
      <w:proofErr w:type="gramStart"/>
      <w:r w:rsidRPr="00E16E74">
        <w:rPr>
          <w:rFonts w:ascii="GHEA Grapalat" w:eastAsiaTheme="minorHAnsi" w:hAnsi="GHEA Grapalat" w:cstheme="minorBidi"/>
          <w:strike/>
        </w:rPr>
        <w:t>и  действует</w:t>
      </w:r>
      <w:proofErr w:type="gramEnd"/>
      <w:r w:rsidRPr="00E16E74">
        <w:rPr>
          <w:rFonts w:ascii="GHEA Grapalat" w:eastAsiaTheme="minorHAnsi" w:hAnsi="GHEA Grapalat" w:cstheme="minorBidi"/>
          <w:strike/>
        </w:rPr>
        <w:t xml:space="preserve"> </w:t>
      </w:r>
      <w:r w:rsidRPr="00E16E74">
        <w:rPr>
          <w:rFonts w:ascii="GHEA Grapalat" w:eastAsiaTheme="minorHAnsi" w:hAnsi="GHEA Grapalat" w:cstheme="minorBidi"/>
          <w:strike/>
          <w:lang w:val="hy-AM"/>
        </w:rPr>
        <w:t xml:space="preserve"> </w:t>
      </w:r>
      <w:r w:rsidRPr="00E16E74">
        <w:rPr>
          <w:rFonts w:ascii="GHEA Grapalat" w:eastAsiaTheme="minorHAnsi" w:hAnsi="GHEA Grapalat" w:cstheme="minorBidi"/>
          <w:strike/>
        </w:rPr>
        <w:t>в</w:t>
      </w:r>
      <w:r w:rsidRPr="00E16E74">
        <w:rPr>
          <w:rFonts w:ascii="GHEA Grapalat" w:hAnsi="GHEA Grapalat"/>
          <w:strike/>
        </w:rPr>
        <w:t>ключительно</w:t>
      </w:r>
      <w:r w:rsidRPr="00E16E74">
        <w:rPr>
          <w:rFonts w:ascii="GHEA Grapalat" w:eastAsiaTheme="minorHAnsi" w:hAnsi="GHEA Grapalat" w:cstheme="minorBidi"/>
          <w:strike/>
        </w:rPr>
        <w:t xml:space="preserve"> </w:t>
      </w:r>
      <w:r w:rsidRPr="00E16E74">
        <w:rPr>
          <w:rFonts w:ascii="GHEA Grapalat" w:eastAsiaTheme="minorHAnsi" w:hAnsi="GHEA Grapalat" w:cstheme="minorBidi"/>
          <w:strike/>
          <w:lang w:val="hy-AM"/>
        </w:rPr>
        <w:t xml:space="preserve"> </w:t>
      </w:r>
      <w:r w:rsidRPr="00E16E74">
        <w:rPr>
          <w:rFonts w:ascii="GHEA Grapalat" w:eastAsiaTheme="minorHAnsi" w:hAnsi="GHEA Grapalat" w:cstheme="minorBidi"/>
          <w:strike/>
        </w:rPr>
        <w:t xml:space="preserve">до </w:t>
      </w:r>
      <w:r w:rsidRPr="00E16E74">
        <w:rPr>
          <w:rFonts w:ascii="GHEA Grapalat" w:eastAsiaTheme="minorHAnsi" w:hAnsi="GHEA Grapalat" w:cstheme="minorBidi"/>
          <w:strike/>
          <w:lang w:val="hy-AM"/>
        </w:rPr>
        <w:t xml:space="preserve"> </w:t>
      </w:r>
      <w:r w:rsidRPr="00E16E74">
        <w:rPr>
          <w:rFonts w:ascii="GHEA Grapalat" w:eastAsiaTheme="minorHAnsi" w:hAnsi="GHEA Grapalat" w:cstheme="minorBidi"/>
          <w:strike/>
        </w:rPr>
        <w:t xml:space="preserve">девяностого </w:t>
      </w:r>
      <w:r w:rsidRPr="00E16E74">
        <w:rPr>
          <w:rFonts w:ascii="GHEA Grapalat" w:eastAsiaTheme="minorHAnsi" w:hAnsi="GHEA Grapalat" w:cstheme="minorBidi"/>
          <w:strike/>
          <w:lang w:val="hy-AM"/>
        </w:rPr>
        <w:t xml:space="preserve"> </w:t>
      </w:r>
      <w:r w:rsidRPr="00E16E74">
        <w:rPr>
          <w:rFonts w:ascii="GHEA Grapalat" w:eastAsiaTheme="minorHAnsi" w:hAnsi="GHEA Grapalat" w:cstheme="minorBidi"/>
          <w:strike/>
        </w:rPr>
        <w:t xml:space="preserve">рабочего </w:t>
      </w:r>
      <w:r w:rsidRPr="00E16E74">
        <w:rPr>
          <w:rFonts w:ascii="GHEA Grapalat" w:eastAsiaTheme="minorHAnsi" w:hAnsi="GHEA Grapalat" w:cstheme="minorBidi"/>
          <w:strike/>
          <w:lang w:val="hy-AM"/>
        </w:rPr>
        <w:t xml:space="preserve"> </w:t>
      </w:r>
      <w:r w:rsidRPr="00E16E74">
        <w:rPr>
          <w:rFonts w:ascii="GHEA Grapalat" w:eastAsiaTheme="minorHAnsi" w:hAnsi="GHEA Grapalat" w:cstheme="minorBidi"/>
          <w:strike/>
        </w:rPr>
        <w:t>дня</w:t>
      </w:r>
      <w:r w:rsidRPr="00E16E74">
        <w:rPr>
          <w:rFonts w:ascii="GHEA Grapalat" w:eastAsiaTheme="minorHAnsi" w:hAnsi="GHEA Grapalat" w:cstheme="minorBidi"/>
          <w:strike/>
          <w:lang w:val="hy-AM"/>
        </w:rPr>
        <w:t xml:space="preserve">   </w:t>
      </w:r>
      <w:r w:rsidRPr="00E16E74">
        <w:rPr>
          <w:rFonts w:ascii="GHEA Grapalat" w:eastAsiaTheme="minorHAnsi" w:hAnsi="GHEA Grapalat" w:cstheme="minorBidi"/>
          <w:strike/>
        </w:rPr>
        <w:t xml:space="preserve">следующего за днем </w:t>
      </w:r>
    </w:p>
    <w:p w14:paraId="339CEDB9" w14:textId="77777777" w:rsidR="00A943A0" w:rsidRPr="00E16E74" w:rsidRDefault="00A943A0" w:rsidP="00A943A0">
      <w:pPr>
        <w:pStyle w:val="af4"/>
        <w:shd w:val="clear" w:color="auto" w:fill="FFFFFF"/>
        <w:contextualSpacing/>
        <w:jc w:val="both"/>
        <w:rPr>
          <w:rFonts w:ascii="GHEA Grapalat" w:eastAsiaTheme="minorHAnsi" w:hAnsi="GHEA Grapalat" w:cstheme="minorBidi"/>
          <w:strike/>
          <w:sz w:val="18"/>
          <w:szCs w:val="18"/>
          <w:lang w:val="hy-AM"/>
        </w:rPr>
      </w:pPr>
    </w:p>
    <w:p w14:paraId="2658A1A2" w14:textId="77777777" w:rsidR="00A943A0" w:rsidRPr="00E16E74" w:rsidRDefault="00A943A0" w:rsidP="00A943A0">
      <w:pPr>
        <w:pStyle w:val="af4"/>
        <w:shd w:val="clear" w:color="auto" w:fill="FFFFFF"/>
        <w:contextualSpacing/>
        <w:jc w:val="center"/>
        <w:rPr>
          <w:rFonts w:eastAsiaTheme="minorHAnsi" w:cstheme="minorBidi"/>
          <w:strike/>
        </w:rPr>
      </w:pPr>
      <w:r w:rsidRPr="00E16E74">
        <w:rPr>
          <w:rFonts w:ascii="GHEA Grapalat" w:eastAsiaTheme="minorHAnsi" w:hAnsi="GHEA Grapalat" w:cstheme="minorBidi"/>
          <w:strike/>
          <w:lang w:val="hy-AM"/>
        </w:rPr>
        <w:t>--------------------------------------------------------</w:t>
      </w:r>
      <w:r w:rsidRPr="00E16E74">
        <w:rPr>
          <w:rFonts w:ascii="GHEA Grapalat" w:eastAsiaTheme="minorHAnsi" w:hAnsi="GHEA Grapalat" w:cstheme="minorBidi"/>
          <w:strike/>
        </w:rPr>
        <w:t>------------------</w:t>
      </w:r>
      <w:r w:rsidRPr="00E16E74">
        <w:rPr>
          <w:rFonts w:ascii="GHEA Grapalat" w:eastAsiaTheme="minorHAnsi" w:hAnsi="GHEA Grapalat" w:cstheme="minorBidi"/>
          <w:strike/>
          <w:lang w:val="hy-AM"/>
        </w:rPr>
        <w:t>----------------------</w:t>
      </w:r>
      <w:r w:rsidRPr="00E16E74">
        <w:rPr>
          <w:rFonts w:eastAsiaTheme="minorHAnsi" w:cstheme="minorBidi"/>
          <w:strike/>
        </w:rPr>
        <w:t xml:space="preserve"> </w:t>
      </w:r>
      <w:r w:rsidRPr="00E16E74">
        <w:rPr>
          <w:rFonts w:eastAsiaTheme="minorHAnsi" w:cstheme="minorBidi"/>
          <w:strike/>
          <w:lang w:val="hy-AM"/>
        </w:rPr>
        <w:t>.</w:t>
      </w:r>
      <w:r w:rsidRPr="00E16E74">
        <w:rPr>
          <w:rFonts w:eastAsiaTheme="minorHAnsi" w:cstheme="minorBidi"/>
          <w:strike/>
        </w:rPr>
        <w:t xml:space="preserve">           </w:t>
      </w:r>
      <w:proofErr w:type="gramStart"/>
      <w:r w:rsidR="00033F41" w:rsidRPr="00E16E74">
        <w:rPr>
          <w:rFonts w:ascii="GHEA Grapalat" w:hAnsi="GHEA Grapalat"/>
          <w:strike/>
          <w:sz w:val="16"/>
          <w:szCs w:val="16"/>
        </w:rPr>
        <w:t>крайний</w:t>
      </w:r>
      <w:r w:rsidRPr="00E16E74">
        <w:rPr>
          <w:rFonts w:ascii="GHEA Grapalat" w:hAnsi="GHEA Grapalat"/>
          <w:strike/>
          <w:sz w:val="16"/>
          <w:szCs w:val="16"/>
        </w:rPr>
        <w:t xml:space="preserve">  срок</w:t>
      </w:r>
      <w:proofErr w:type="gramEnd"/>
      <w:r w:rsidRPr="00E16E74">
        <w:rPr>
          <w:rFonts w:ascii="GHEA Grapalat" w:eastAsiaTheme="minorHAnsi" w:hAnsi="GHEA Grapalat" w:cstheme="minorBidi"/>
          <w:strike/>
          <w:sz w:val="16"/>
          <w:szCs w:val="16"/>
        </w:rPr>
        <w:t xml:space="preserve"> поставки товаров</w:t>
      </w:r>
      <w:r w:rsidRPr="00E16E74">
        <w:rPr>
          <w:rFonts w:ascii="GHEA Grapalat" w:hAnsi="GHEA Grapalat"/>
          <w:strike/>
          <w:sz w:val="16"/>
          <w:szCs w:val="16"/>
        </w:rPr>
        <w:t>, предусмотренный заключаемым д</w:t>
      </w:r>
      <w:r w:rsidR="00422009" w:rsidRPr="00E16E74">
        <w:rPr>
          <w:rFonts w:ascii="GHEA Grapalat" w:hAnsi="GHEA Grapalat"/>
          <w:strike/>
          <w:sz w:val="16"/>
          <w:szCs w:val="16"/>
        </w:rPr>
        <w:t>оговором</w:t>
      </w:r>
    </w:p>
    <w:p w14:paraId="313D8C02" w14:textId="77777777" w:rsidR="00A943A0" w:rsidRPr="00E16E74" w:rsidRDefault="00A943A0" w:rsidP="00A943A0">
      <w:pPr>
        <w:pStyle w:val="af4"/>
        <w:shd w:val="clear" w:color="auto" w:fill="FFFFFF"/>
        <w:contextualSpacing/>
        <w:jc w:val="both"/>
        <w:rPr>
          <w:rFonts w:ascii="GHEA Grapalat" w:eastAsiaTheme="minorHAnsi" w:hAnsi="GHEA Grapalat" w:cstheme="minorBidi"/>
          <w:strike/>
        </w:rPr>
      </w:pPr>
      <w:r w:rsidRPr="00E16E74">
        <w:rPr>
          <w:rFonts w:ascii="GHEA Grapalat" w:eastAsiaTheme="minorHAnsi" w:hAnsi="GHEA Grapalat" w:cstheme="minorBidi"/>
          <w:strike/>
        </w:rPr>
        <w:t>В день предоставления гарантии лицо, выдающее гарантию, с официального адреса</w:t>
      </w:r>
      <w:r w:rsidRPr="00E16E74">
        <w:rPr>
          <w:rFonts w:ascii="GHEA Grapalat" w:eastAsiaTheme="minorHAnsi" w:hAnsi="GHEA Grapalat" w:cstheme="minorBidi"/>
          <w:strike/>
          <w:lang w:val="hy-AM"/>
        </w:rPr>
        <w:t xml:space="preserve"> </w:t>
      </w:r>
      <w:r w:rsidRPr="00E16E74">
        <w:rPr>
          <w:rFonts w:ascii="GHEA Grapalat" w:eastAsiaTheme="minorHAnsi" w:hAnsi="GHEA Grapalat" w:cstheme="minorBidi"/>
          <w:strike/>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w:t>
      </w:r>
      <w:r w:rsidRPr="00E16E74">
        <w:rPr>
          <w:rFonts w:ascii="GHEA Grapalat" w:eastAsiaTheme="minorHAnsi" w:hAnsi="GHEA Grapalat" w:cstheme="minorBidi"/>
          <w:strike/>
        </w:rPr>
        <w:lastRenderedPageBreak/>
        <w:t>комиссии, указанный в приглашении к процедуре закупок, организованной с целью заключения договора упомянутого в пункте 1 настоящей гарантии.</w:t>
      </w:r>
    </w:p>
    <w:p w14:paraId="2130FF7F" w14:textId="77777777" w:rsidR="00A943A0" w:rsidRPr="00E16E74"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strike/>
        </w:rPr>
      </w:pPr>
    </w:p>
    <w:p w14:paraId="6FC66BA6" w14:textId="77777777" w:rsidR="00A943A0" w:rsidRPr="00E16E74"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strike/>
        </w:rPr>
      </w:pPr>
      <w:r w:rsidRPr="00E16E74">
        <w:rPr>
          <w:rFonts w:ascii="GHEA Grapalat" w:eastAsiaTheme="minorHAnsi" w:hAnsi="GHEA Grapalat" w:cstheme="minorBidi"/>
          <w:strike/>
        </w:rPr>
        <w:t xml:space="preserve">6. Бенефициар предъявляет требование </w:t>
      </w:r>
      <w:proofErr w:type="gramStart"/>
      <w:r w:rsidRPr="00E16E74">
        <w:rPr>
          <w:rFonts w:ascii="GHEA Grapalat" w:eastAsiaTheme="minorHAnsi" w:hAnsi="GHEA Grapalat" w:cstheme="minorBidi"/>
          <w:strike/>
        </w:rPr>
        <w:t>лицу</w:t>
      </w:r>
      <w:proofErr w:type="gramEnd"/>
      <w:r w:rsidRPr="00E16E74">
        <w:rPr>
          <w:rFonts w:ascii="GHEA Grapalat" w:eastAsiaTheme="minorHAnsi" w:hAnsi="GHEA Grapalat" w:cstheme="minorBidi"/>
          <w:strike/>
        </w:rPr>
        <w:t xml:space="preserve"> выдающему гарантию в письменной форме. К требованию прилагаются следующие документы:</w:t>
      </w:r>
    </w:p>
    <w:p w14:paraId="2A1CA835" w14:textId="77777777" w:rsidR="00A943A0" w:rsidRPr="00E16E74"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strike/>
        </w:rPr>
      </w:pPr>
    </w:p>
    <w:p w14:paraId="286DB81F" w14:textId="77777777" w:rsidR="00A943A0" w:rsidRPr="00E16E74" w:rsidRDefault="00A943A0" w:rsidP="00A943A0">
      <w:pPr>
        <w:pStyle w:val="af4"/>
        <w:shd w:val="clear" w:color="auto" w:fill="FFFFFF"/>
        <w:ind w:firstLine="374"/>
        <w:contextualSpacing/>
        <w:jc w:val="both"/>
        <w:rPr>
          <w:rFonts w:ascii="GHEA Grapalat" w:eastAsiaTheme="minorHAnsi" w:hAnsi="GHEA Grapalat" w:cstheme="minorBidi"/>
          <w:strike/>
        </w:rPr>
      </w:pPr>
      <w:r w:rsidRPr="00E16E74">
        <w:rPr>
          <w:rFonts w:ascii="GHEA Grapalat" w:eastAsiaTheme="minorHAnsi" w:hAnsi="GHEA Grapalat" w:cstheme="minorBidi"/>
          <w:strike/>
        </w:rPr>
        <w:t>1) копии заключенного договора N</w:t>
      </w:r>
      <w:r w:rsidRPr="00E16E74">
        <w:rPr>
          <w:rFonts w:ascii="GHEA Grapalat" w:eastAsiaTheme="minorHAnsi" w:hAnsi="GHEA Grapalat" w:cstheme="minorBidi"/>
          <w:strike/>
          <w:lang w:val="hy-AM"/>
        </w:rPr>
        <w:t xml:space="preserve"> </w:t>
      </w:r>
      <w:r w:rsidRPr="00E16E74">
        <w:rPr>
          <w:rFonts w:ascii="GHEA Grapalat" w:eastAsiaTheme="minorHAnsi" w:hAnsi="GHEA Grapalat" w:cstheme="minorBidi"/>
          <w:strike/>
        </w:rPr>
        <w:t xml:space="preserve">_____________________, включая </w:t>
      </w:r>
    </w:p>
    <w:p w14:paraId="143D3FF3" w14:textId="77777777" w:rsidR="00A943A0" w:rsidRPr="00E16E74" w:rsidRDefault="00A943A0" w:rsidP="00A943A0">
      <w:pPr>
        <w:pStyle w:val="af4"/>
        <w:shd w:val="clear" w:color="auto" w:fill="FFFFFF"/>
        <w:contextualSpacing/>
        <w:jc w:val="both"/>
        <w:rPr>
          <w:rFonts w:ascii="GHEA Grapalat" w:eastAsiaTheme="minorHAnsi" w:hAnsi="GHEA Grapalat" w:cstheme="minorBidi"/>
          <w:strike/>
          <w:sz w:val="18"/>
          <w:szCs w:val="18"/>
        </w:rPr>
      </w:pPr>
      <w:r w:rsidRPr="00E16E74">
        <w:rPr>
          <w:rFonts w:eastAsiaTheme="minorHAnsi" w:cstheme="minorBidi"/>
          <w:strike/>
        </w:rPr>
        <w:t xml:space="preserve">                                                                  </w:t>
      </w:r>
      <w:r w:rsidRPr="00E16E74">
        <w:rPr>
          <w:rFonts w:ascii="GHEA Grapalat" w:eastAsiaTheme="minorHAnsi" w:hAnsi="GHEA Grapalat" w:cstheme="minorBidi"/>
          <w:strike/>
          <w:sz w:val="18"/>
          <w:szCs w:val="18"/>
        </w:rPr>
        <w:t xml:space="preserve">номер заключаемого </w:t>
      </w:r>
      <w:proofErr w:type="spellStart"/>
      <w:r w:rsidRPr="00E16E74">
        <w:rPr>
          <w:rFonts w:ascii="GHEA Grapalat" w:eastAsiaTheme="minorHAnsi" w:hAnsi="GHEA Grapalat" w:cstheme="minorBidi"/>
          <w:strike/>
          <w:sz w:val="18"/>
          <w:szCs w:val="18"/>
        </w:rPr>
        <w:t>договара</w:t>
      </w:r>
      <w:proofErr w:type="spellEnd"/>
    </w:p>
    <w:p w14:paraId="0CCB1A15" w14:textId="77777777" w:rsidR="00A943A0" w:rsidRPr="00E16E74"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strike/>
        </w:rPr>
      </w:pPr>
      <w:r w:rsidRPr="00E16E74">
        <w:rPr>
          <w:rFonts w:ascii="GHEA Grapalat" w:eastAsiaTheme="minorHAnsi" w:hAnsi="GHEA Grapalat" w:cstheme="minorBidi"/>
          <w:strike/>
        </w:rPr>
        <w:t xml:space="preserve">копии </w:t>
      </w:r>
      <w:proofErr w:type="gramStart"/>
      <w:r w:rsidRPr="00E16E74">
        <w:rPr>
          <w:rFonts w:ascii="GHEA Grapalat" w:eastAsiaTheme="minorHAnsi" w:hAnsi="GHEA Grapalat" w:cstheme="minorBidi"/>
          <w:strike/>
        </w:rPr>
        <w:t>внесенных  в</w:t>
      </w:r>
      <w:proofErr w:type="gramEnd"/>
      <w:r w:rsidRPr="00E16E74">
        <w:rPr>
          <w:rFonts w:ascii="GHEA Grapalat" w:eastAsiaTheme="minorHAnsi" w:hAnsi="GHEA Grapalat" w:cstheme="minorBidi"/>
          <w:strike/>
        </w:rPr>
        <w:t xml:space="preserve"> него изменений, дополнительных соглашений,</w:t>
      </w:r>
    </w:p>
    <w:p w14:paraId="66B45212" w14:textId="77777777" w:rsidR="00A943A0" w:rsidRPr="00E16E74"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strike/>
        </w:rPr>
      </w:pPr>
    </w:p>
    <w:p w14:paraId="2EBD7074" w14:textId="77777777" w:rsidR="00A943A0" w:rsidRPr="00E16E74"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strike/>
        </w:rPr>
      </w:pPr>
      <w:r w:rsidRPr="00E16E74">
        <w:rPr>
          <w:rFonts w:ascii="GHEA Grapalat" w:eastAsiaTheme="minorHAnsi" w:hAnsi="GHEA Grapalat" w:cstheme="minorBidi"/>
          <w:strike/>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E16E74">
          <w:rPr>
            <w:rStyle w:val="a9"/>
            <w:rFonts w:ascii="GHEA Grapalat" w:hAnsi="GHEA Grapalat"/>
            <w:strike/>
            <w:color w:val="auto"/>
            <w:sz w:val="20"/>
            <w:szCs w:val="20"/>
            <w:lang w:val="hy-AM"/>
          </w:rPr>
          <w:t>www.procurement.am</w:t>
        </w:r>
      </w:hyperlink>
      <w:r w:rsidRPr="00E16E74">
        <w:rPr>
          <w:rFonts w:ascii="GHEA Grapalat" w:eastAsiaTheme="minorHAnsi" w:hAnsi="GHEA Grapalat" w:cstheme="minorBidi"/>
          <w:strike/>
        </w:rPr>
        <w:t xml:space="preserve"> .</w:t>
      </w:r>
    </w:p>
    <w:p w14:paraId="348FEBE8" w14:textId="77777777" w:rsidR="00A943A0" w:rsidRPr="00E16E74"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strike/>
        </w:rPr>
      </w:pPr>
    </w:p>
    <w:p w14:paraId="1059EDFD" w14:textId="77777777" w:rsidR="00A943A0" w:rsidRPr="00E16E74"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strike/>
        </w:rPr>
      </w:pPr>
      <w:r w:rsidRPr="00E16E74">
        <w:rPr>
          <w:rFonts w:ascii="GHEA Grapalat" w:eastAsiaTheme="minorHAnsi" w:hAnsi="GHEA Grapalat" w:cstheme="minorBidi"/>
          <w:strike/>
        </w:rPr>
        <w:t>7.</w:t>
      </w:r>
      <w:r w:rsidRPr="00E16E74">
        <w:rPr>
          <w:strike/>
        </w:rPr>
        <w:t xml:space="preserve"> </w:t>
      </w:r>
      <w:r w:rsidRPr="00E16E74">
        <w:rPr>
          <w:rFonts w:ascii="GHEA Grapalat" w:eastAsiaTheme="minorHAnsi" w:hAnsi="GHEA Grapalat" w:cstheme="minorBidi"/>
          <w:strike/>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650BBA0E" w14:textId="77777777" w:rsidR="00A943A0" w:rsidRPr="00E16E74"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strike/>
        </w:rPr>
      </w:pPr>
    </w:p>
    <w:p w14:paraId="0DED9F4E" w14:textId="77777777" w:rsidR="00A943A0" w:rsidRPr="00E16E74"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strike/>
        </w:rPr>
      </w:pPr>
      <w:r w:rsidRPr="00E16E74">
        <w:rPr>
          <w:rFonts w:ascii="GHEA Grapalat" w:eastAsiaTheme="minorHAnsi" w:hAnsi="GHEA Grapalat" w:cstheme="minorBidi"/>
          <w:strike/>
        </w:rPr>
        <w:t>8.</w:t>
      </w:r>
      <w:r w:rsidRPr="00E16E74">
        <w:rPr>
          <w:strike/>
        </w:rPr>
        <w:t xml:space="preserve"> </w:t>
      </w:r>
      <w:r w:rsidRPr="00E16E74">
        <w:rPr>
          <w:rFonts w:ascii="GHEA Grapalat" w:eastAsiaTheme="minorHAnsi" w:hAnsi="GHEA Grapalat" w:cstheme="minorBidi"/>
          <w:strike/>
        </w:rPr>
        <w:t>Лицо, выдающее гарантию, отклоняет требование бенефициара, если:</w:t>
      </w:r>
    </w:p>
    <w:p w14:paraId="70051C3F" w14:textId="77777777" w:rsidR="00A943A0" w:rsidRPr="00E16E74"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strike/>
        </w:rPr>
      </w:pPr>
      <w:r w:rsidRPr="00E16E74">
        <w:rPr>
          <w:rFonts w:ascii="GHEA Grapalat" w:eastAsiaTheme="minorHAnsi" w:hAnsi="GHEA Grapalat" w:cstheme="minorBidi"/>
          <w:strike/>
        </w:rPr>
        <w:t>1) требование или прилагаемые документы не соответствуют условиям настоящей гарантии,</w:t>
      </w:r>
    </w:p>
    <w:p w14:paraId="0F197D79" w14:textId="77777777" w:rsidR="00A943A0" w:rsidRPr="00E16E74" w:rsidRDefault="00A943A0" w:rsidP="00A943A0">
      <w:pPr>
        <w:pStyle w:val="af4"/>
        <w:shd w:val="clear" w:color="auto" w:fill="FFFFFF"/>
        <w:spacing w:before="0" w:beforeAutospacing="0" w:after="0" w:afterAutospacing="0"/>
        <w:ind w:firstLine="375"/>
        <w:rPr>
          <w:rFonts w:ascii="GHEA Grapalat" w:eastAsiaTheme="minorHAnsi" w:hAnsi="GHEA Grapalat" w:cstheme="minorBidi"/>
          <w:strike/>
        </w:rPr>
      </w:pPr>
      <w:r w:rsidRPr="00E16E74">
        <w:rPr>
          <w:rFonts w:ascii="GHEA Grapalat" w:eastAsiaTheme="minorHAnsi" w:hAnsi="GHEA Grapalat" w:cstheme="minorBidi"/>
          <w:strike/>
        </w:rPr>
        <w:t>2) требование представлено по истечении срока, установленного гарантией.</w:t>
      </w:r>
    </w:p>
    <w:p w14:paraId="5FEF43AD" w14:textId="77777777" w:rsidR="00A943A0" w:rsidRPr="00E16E74" w:rsidRDefault="00A943A0" w:rsidP="00A943A0">
      <w:pPr>
        <w:pStyle w:val="af4"/>
        <w:shd w:val="clear" w:color="auto" w:fill="FFFFFF"/>
        <w:spacing w:before="0" w:beforeAutospacing="0" w:after="0" w:afterAutospacing="0"/>
        <w:ind w:firstLine="375"/>
        <w:rPr>
          <w:rFonts w:ascii="GHEA Grapalat" w:eastAsiaTheme="minorHAnsi" w:hAnsi="GHEA Grapalat" w:cstheme="minorBidi"/>
          <w:strike/>
        </w:rPr>
      </w:pPr>
    </w:p>
    <w:p w14:paraId="790430F1" w14:textId="77777777" w:rsidR="00A943A0" w:rsidRPr="00E16E74" w:rsidRDefault="00A943A0" w:rsidP="00A943A0">
      <w:pPr>
        <w:pStyle w:val="af4"/>
        <w:shd w:val="clear" w:color="auto" w:fill="FFFFFF"/>
        <w:spacing w:before="0" w:beforeAutospacing="0" w:after="0" w:afterAutospacing="0"/>
        <w:ind w:firstLine="375"/>
        <w:rPr>
          <w:rFonts w:ascii="GHEA Grapalat" w:eastAsiaTheme="minorHAnsi" w:hAnsi="GHEA Grapalat" w:cstheme="minorBidi"/>
          <w:strike/>
        </w:rPr>
      </w:pPr>
      <w:r w:rsidRPr="00E16E74">
        <w:rPr>
          <w:rFonts w:ascii="GHEA Grapalat" w:eastAsiaTheme="minorHAnsi" w:hAnsi="GHEA Grapalat" w:cstheme="minorBidi"/>
          <w:strike/>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30D67960" w14:textId="77777777" w:rsidR="00A943A0" w:rsidRPr="00E16E74" w:rsidRDefault="00A943A0" w:rsidP="00A943A0">
      <w:pPr>
        <w:pStyle w:val="af4"/>
        <w:shd w:val="clear" w:color="auto" w:fill="FFFFFF"/>
        <w:spacing w:before="0" w:beforeAutospacing="0" w:after="0" w:afterAutospacing="0"/>
        <w:ind w:firstLine="375"/>
        <w:rPr>
          <w:rFonts w:ascii="GHEA Grapalat" w:eastAsiaTheme="minorHAnsi" w:hAnsi="GHEA Grapalat" w:cstheme="minorBidi"/>
          <w:strike/>
        </w:rPr>
      </w:pPr>
      <w:r w:rsidRPr="00E16E74">
        <w:rPr>
          <w:rFonts w:ascii="GHEA Grapalat" w:eastAsiaTheme="minorHAnsi" w:hAnsi="GHEA Grapalat" w:cstheme="minorBidi"/>
          <w:strike/>
        </w:rPr>
        <w:t xml:space="preserve"> 10. К настоящей гарантии применяются соответствующие положения Гражданского кодекса Республики Армения</w:t>
      </w:r>
    </w:p>
    <w:p w14:paraId="2EFB1A0A" w14:textId="77777777" w:rsidR="00A943A0" w:rsidRPr="00E16E74"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strike/>
        </w:rPr>
      </w:pPr>
      <w:r w:rsidRPr="00E16E74">
        <w:rPr>
          <w:rFonts w:ascii="GHEA Grapalat" w:eastAsiaTheme="minorHAnsi" w:hAnsi="GHEA Grapalat" w:cstheme="minorBidi"/>
          <w:strike/>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222B404" w14:textId="77777777" w:rsidR="00A943A0" w:rsidRPr="00E16E74"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strike/>
        </w:rPr>
      </w:pPr>
      <w:r w:rsidRPr="00E16E74">
        <w:rPr>
          <w:rFonts w:ascii="GHEA Grapalat" w:eastAsiaTheme="minorHAnsi" w:hAnsi="GHEA Grapalat" w:cstheme="minorBidi"/>
          <w:strike/>
        </w:rPr>
        <w:t>12. В день предоставления гарантии лицо, выдающее гарантию, с официального адреса</w:t>
      </w:r>
      <w:r w:rsidRPr="00E16E74">
        <w:rPr>
          <w:rFonts w:ascii="GHEA Grapalat" w:eastAsiaTheme="minorHAnsi" w:hAnsi="GHEA Grapalat" w:cstheme="minorBidi"/>
          <w:strike/>
          <w:lang w:val="hy-AM"/>
        </w:rPr>
        <w:t xml:space="preserve"> </w:t>
      </w:r>
      <w:r w:rsidRPr="00E16E74">
        <w:rPr>
          <w:rFonts w:ascii="GHEA Grapalat" w:eastAsiaTheme="minorHAnsi" w:hAnsi="GHEA Grapalat" w:cstheme="minorBidi"/>
          <w:strike/>
        </w:rPr>
        <w:t>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w:t>
      </w:r>
    </w:p>
    <w:p w14:paraId="3860FB1C" w14:textId="77777777" w:rsidR="00A943A0" w:rsidRPr="00E16E74"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strike/>
          <w:sz w:val="16"/>
          <w:szCs w:val="16"/>
        </w:rPr>
      </w:pPr>
      <w:r w:rsidRPr="00E16E74">
        <w:rPr>
          <w:rFonts w:ascii="GHEA Grapalat" w:eastAsiaTheme="minorHAnsi" w:hAnsi="GHEA Grapalat" w:cstheme="minorBidi"/>
          <w:strike/>
        </w:rPr>
        <w:t xml:space="preserve">                                             </w:t>
      </w:r>
      <w:r w:rsidRPr="00E16E74">
        <w:rPr>
          <w:rFonts w:ascii="GHEA Grapalat" w:eastAsiaTheme="minorHAnsi" w:hAnsi="GHEA Grapalat" w:cstheme="minorBidi"/>
          <w:strike/>
          <w:sz w:val="16"/>
          <w:szCs w:val="16"/>
        </w:rPr>
        <w:t>код процедуры</w:t>
      </w:r>
    </w:p>
    <w:p w14:paraId="7B8E2C2C" w14:textId="77777777" w:rsidR="00A943A0" w:rsidRPr="00E16E74"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strike/>
          <w:color w:val="FF0000"/>
        </w:rPr>
      </w:pPr>
    </w:p>
    <w:p w14:paraId="18418D5F" w14:textId="77777777" w:rsidR="00A943A0" w:rsidRPr="00E16E74"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strike/>
          <w:color w:val="FF0000"/>
        </w:rPr>
      </w:pPr>
    </w:p>
    <w:p w14:paraId="25D932E1" w14:textId="77777777" w:rsidR="00A943A0" w:rsidRPr="00E16E74" w:rsidRDefault="00A943A0" w:rsidP="00A943A0">
      <w:pPr>
        <w:pStyle w:val="af4"/>
        <w:shd w:val="clear" w:color="auto" w:fill="FFFFFF"/>
        <w:spacing w:before="0" w:beforeAutospacing="0" w:after="0" w:afterAutospacing="0"/>
        <w:ind w:firstLine="375"/>
        <w:jc w:val="both"/>
        <w:rPr>
          <w:rFonts w:ascii="GHEA Grapalat" w:hAnsi="GHEA Grapalat"/>
          <w:strike/>
          <w:color w:val="FF0000"/>
          <w:sz w:val="20"/>
          <w:szCs w:val="20"/>
        </w:rPr>
      </w:pPr>
    </w:p>
    <w:p w14:paraId="1881B284" w14:textId="77777777" w:rsidR="00A943A0" w:rsidRPr="00E16E74" w:rsidRDefault="00A943A0" w:rsidP="00A943A0">
      <w:pPr>
        <w:pStyle w:val="af4"/>
        <w:shd w:val="clear" w:color="auto" w:fill="FFFFFF"/>
        <w:spacing w:before="0" w:beforeAutospacing="0" w:after="0" w:afterAutospacing="0"/>
        <w:ind w:firstLine="375"/>
        <w:jc w:val="both"/>
        <w:rPr>
          <w:rFonts w:ascii="GHEA Grapalat" w:hAnsi="GHEA Grapalat"/>
          <w:strike/>
          <w:sz w:val="20"/>
          <w:szCs w:val="20"/>
          <w:u w:val="single"/>
          <w:lang w:val="hy-AM"/>
        </w:rPr>
      </w:pPr>
      <w:r w:rsidRPr="00E16E74">
        <w:rPr>
          <w:rFonts w:ascii="GHEA Grapalat" w:hAnsi="GHEA Grapalat"/>
          <w:strike/>
          <w:sz w:val="20"/>
          <w:szCs w:val="20"/>
          <w:lang w:val="hy-AM"/>
        </w:rPr>
        <w:t>Руководитель исполнительного органа</w:t>
      </w:r>
      <w:r w:rsidRPr="00E16E74">
        <w:rPr>
          <w:rFonts w:ascii="GHEA Grapalat" w:hAnsi="GHEA Grapalat"/>
          <w:strike/>
          <w:sz w:val="20"/>
          <w:szCs w:val="20"/>
          <w:u w:val="single"/>
          <w:lang w:val="hy-AM"/>
        </w:rPr>
        <w:tab/>
      </w:r>
      <w:r w:rsidRPr="00E16E74">
        <w:rPr>
          <w:rFonts w:ascii="GHEA Grapalat" w:hAnsi="GHEA Grapalat"/>
          <w:strike/>
          <w:sz w:val="20"/>
          <w:szCs w:val="20"/>
          <w:u w:val="single"/>
          <w:lang w:val="hy-AM"/>
        </w:rPr>
        <w:tab/>
      </w:r>
      <w:r w:rsidRPr="00E16E74">
        <w:rPr>
          <w:rFonts w:ascii="GHEA Grapalat" w:hAnsi="GHEA Grapalat"/>
          <w:strike/>
          <w:sz w:val="20"/>
          <w:szCs w:val="20"/>
          <w:u w:val="single"/>
          <w:lang w:val="hy-AM"/>
        </w:rPr>
        <w:tab/>
      </w:r>
      <w:r w:rsidRPr="00E16E74">
        <w:rPr>
          <w:rFonts w:ascii="GHEA Grapalat" w:hAnsi="GHEA Grapalat"/>
          <w:strike/>
          <w:sz w:val="20"/>
          <w:szCs w:val="20"/>
          <w:u w:val="single"/>
          <w:lang w:val="hy-AM"/>
        </w:rPr>
        <w:tab/>
      </w:r>
      <w:r w:rsidRPr="00E16E74">
        <w:rPr>
          <w:rFonts w:ascii="GHEA Grapalat" w:hAnsi="GHEA Grapalat"/>
          <w:strike/>
          <w:sz w:val="20"/>
          <w:szCs w:val="20"/>
          <w:u w:val="single"/>
          <w:lang w:val="hy-AM"/>
        </w:rPr>
        <w:tab/>
      </w:r>
      <w:r w:rsidRPr="00E16E74">
        <w:rPr>
          <w:rFonts w:ascii="GHEA Grapalat" w:hAnsi="GHEA Grapalat"/>
          <w:strike/>
          <w:sz w:val="20"/>
          <w:szCs w:val="20"/>
          <w:u w:val="single"/>
          <w:lang w:val="hy-AM"/>
        </w:rPr>
        <w:tab/>
      </w:r>
    </w:p>
    <w:p w14:paraId="42AA1E16" w14:textId="77777777" w:rsidR="00A943A0" w:rsidRPr="00E16E74" w:rsidRDefault="00A943A0" w:rsidP="00A943A0">
      <w:pPr>
        <w:pStyle w:val="af4"/>
        <w:shd w:val="clear" w:color="auto" w:fill="FFFFFF"/>
        <w:spacing w:before="0" w:beforeAutospacing="0" w:after="0" w:afterAutospacing="0"/>
        <w:ind w:firstLine="375"/>
        <w:jc w:val="both"/>
        <w:rPr>
          <w:rFonts w:ascii="GHEA Grapalat" w:hAnsi="GHEA Grapalat"/>
          <w:strike/>
          <w:sz w:val="20"/>
          <w:szCs w:val="20"/>
          <w:lang w:val="hy-AM"/>
        </w:rPr>
      </w:pPr>
    </w:p>
    <w:p w14:paraId="13510B4F" w14:textId="77777777" w:rsidR="00A943A0" w:rsidRPr="00E16E74" w:rsidRDefault="00A943A0" w:rsidP="00A943A0">
      <w:pPr>
        <w:pStyle w:val="af4"/>
        <w:shd w:val="clear" w:color="auto" w:fill="FFFFFF"/>
        <w:spacing w:before="0" w:beforeAutospacing="0" w:after="0" w:afterAutospacing="0"/>
        <w:ind w:firstLine="375"/>
        <w:jc w:val="both"/>
        <w:rPr>
          <w:rFonts w:ascii="GHEA Grapalat" w:hAnsi="GHEA Grapalat"/>
          <w:strike/>
          <w:sz w:val="20"/>
          <w:szCs w:val="20"/>
          <w:lang w:val="hy-AM"/>
        </w:rPr>
      </w:pPr>
    </w:p>
    <w:p w14:paraId="272B9CF5" w14:textId="77777777" w:rsidR="00A943A0" w:rsidRPr="00E16E74" w:rsidRDefault="00A943A0" w:rsidP="00A943A0">
      <w:pPr>
        <w:pStyle w:val="af4"/>
        <w:shd w:val="clear" w:color="auto" w:fill="FFFFFF"/>
        <w:spacing w:before="0" w:beforeAutospacing="0" w:after="0" w:afterAutospacing="0"/>
        <w:ind w:firstLine="375"/>
        <w:jc w:val="both"/>
        <w:rPr>
          <w:rFonts w:ascii="GHEA Grapalat" w:hAnsi="GHEA Grapalat"/>
          <w:strike/>
          <w:sz w:val="20"/>
          <w:szCs w:val="20"/>
          <w:lang w:val="hy-AM"/>
        </w:rPr>
      </w:pPr>
      <w:r w:rsidRPr="00E16E74">
        <w:rPr>
          <w:rFonts w:ascii="GHEA Grapalat" w:hAnsi="GHEA Grapalat"/>
          <w:strike/>
          <w:sz w:val="20"/>
          <w:szCs w:val="20"/>
          <w:u w:val="single"/>
          <w:lang w:val="hy-AM"/>
        </w:rPr>
        <w:tab/>
      </w:r>
      <w:r w:rsidRPr="00E16E74">
        <w:rPr>
          <w:rFonts w:ascii="GHEA Grapalat" w:hAnsi="GHEA Grapalat"/>
          <w:strike/>
          <w:sz w:val="20"/>
          <w:szCs w:val="20"/>
          <w:u w:val="single"/>
          <w:lang w:val="hy-AM"/>
        </w:rPr>
        <w:tab/>
      </w:r>
      <w:r w:rsidRPr="00E16E74">
        <w:rPr>
          <w:rFonts w:ascii="GHEA Grapalat" w:hAnsi="GHEA Grapalat"/>
          <w:strike/>
          <w:sz w:val="20"/>
          <w:szCs w:val="20"/>
          <w:u w:val="single"/>
          <w:lang w:val="hy-AM"/>
        </w:rPr>
        <w:tab/>
      </w:r>
      <w:r w:rsidRPr="00E16E74">
        <w:rPr>
          <w:rFonts w:ascii="GHEA Grapalat" w:hAnsi="GHEA Grapalat"/>
          <w:strike/>
          <w:sz w:val="20"/>
          <w:szCs w:val="20"/>
          <w:u w:val="single"/>
          <w:lang w:val="hy-AM"/>
        </w:rPr>
        <w:tab/>
      </w:r>
      <w:r w:rsidRPr="00E16E74">
        <w:rPr>
          <w:rFonts w:ascii="GHEA Grapalat" w:hAnsi="GHEA Grapalat"/>
          <w:strike/>
          <w:sz w:val="20"/>
          <w:szCs w:val="20"/>
          <w:u w:val="single"/>
          <w:lang w:val="hy-AM"/>
        </w:rPr>
        <w:tab/>
      </w:r>
      <w:r w:rsidRPr="00E16E74">
        <w:rPr>
          <w:rFonts w:ascii="GHEA Grapalat" w:hAnsi="GHEA Grapalat"/>
          <w:strike/>
          <w:sz w:val="20"/>
          <w:szCs w:val="20"/>
          <w:u w:val="single"/>
          <w:lang w:val="hy-AM"/>
        </w:rPr>
        <w:tab/>
      </w:r>
      <w:r w:rsidRPr="00E16E74">
        <w:rPr>
          <w:rFonts w:ascii="GHEA Grapalat" w:hAnsi="GHEA Grapalat"/>
          <w:strike/>
          <w:sz w:val="20"/>
          <w:szCs w:val="20"/>
          <w:u w:val="single"/>
          <w:lang w:val="hy-AM"/>
        </w:rPr>
        <w:tab/>
      </w:r>
      <w:r w:rsidRPr="00E16E74">
        <w:rPr>
          <w:rFonts w:ascii="GHEA Grapalat" w:hAnsi="GHEA Grapalat"/>
          <w:strike/>
          <w:sz w:val="20"/>
          <w:szCs w:val="20"/>
          <w:u w:val="single"/>
          <w:lang w:val="hy-AM"/>
        </w:rPr>
        <w:tab/>
      </w:r>
      <w:r w:rsidRPr="00E16E74">
        <w:rPr>
          <w:rFonts w:ascii="GHEA Grapalat" w:hAnsi="GHEA Grapalat"/>
          <w:strike/>
          <w:sz w:val="20"/>
          <w:szCs w:val="20"/>
          <w:u w:val="single"/>
          <w:lang w:val="hy-AM"/>
        </w:rPr>
        <w:tab/>
      </w:r>
    </w:p>
    <w:p w14:paraId="4F3132E0" w14:textId="77777777" w:rsidR="00A943A0" w:rsidRPr="00E16E74" w:rsidRDefault="00A943A0" w:rsidP="00A943A0">
      <w:pPr>
        <w:pStyle w:val="af4"/>
        <w:shd w:val="clear" w:color="auto" w:fill="FFFFFF"/>
        <w:spacing w:before="0" w:beforeAutospacing="0" w:after="0" w:afterAutospacing="0"/>
        <w:rPr>
          <w:rFonts w:ascii="GHEA Grapalat" w:hAnsi="GHEA Grapalat" w:cs="Sylfaen"/>
          <w:strike/>
          <w:vertAlign w:val="superscript"/>
        </w:rPr>
      </w:pPr>
      <w:r w:rsidRPr="00E16E74">
        <w:rPr>
          <w:rFonts w:ascii="GHEA Grapalat" w:hAnsi="GHEA Grapalat" w:cs="Sylfaen"/>
          <w:strike/>
          <w:vertAlign w:val="superscript"/>
          <w:lang w:val="hy-AM"/>
        </w:rPr>
        <w:t xml:space="preserve">                                                        </w:t>
      </w:r>
      <w:r w:rsidRPr="00E16E74">
        <w:rPr>
          <w:rFonts w:ascii="GHEA Grapalat" w:hAnsi="GHEA Grapalat" w:cs="Sylfaen"/>
          <w:strike/>
          <w:vertAlign w:val="superscript"/>
        </w:rPr>
        <w:t>число, месяц, год</w:t>
      </w:r>
    </w:p>
    <w:p w14:paraId="2D79AD58" w14:textId="77777777" w:rsidR="001005B0" w:rsidRPr="00E16E74" w:rsidRDefault="001005B0" w:rsidP="00B46D58">
      <w:pPr>
        <w:widowControl w:val="0"/>
        <w:spacing w:after="160"/>
        <w:ind w:left="567" w:right="565"/>
        <w:jc w:val="center"/>
        <w:rPr>
          <w:rFonts w:ascii="GHEA Grapalat" w:hAnsi="GHEA Grapalat"/>
          <w:b/>
          <w:strike/>
        </w:rPr>
      </w:pPr>
    </w:p>
    <w:p w14:paraId="2FFBC703" w14:textId="77777777" w:rsidR="001005B0" w:rsidRPr="00E16E74" w:rsidRDefault="001005B0" w:rsidP="00B46D58">
      <w:pPr>
        <w:widowControl w:val="0"/>
        <w:spacing w:after="160"/>
        <w:ind w:left="567" w:right="565"/>
        <w:jc w:val="center"/>
        <w:rPr>
          <w:rFonts w:ascii="GHEA Grapalat" w:hAnsi="GHEA Grapalat"/>
          <w:b/>
          <w:strike/>
        </w:rPr>
      </w:pPr>
    </w:p>
    <w:p w14:paraId="690E80D9" w14:textId="77777777" w:rsidR="00A943A0" w:rsidRPr="00E16E74" w:rsidRDefault="00A943A0">
      <w:pPr>
        <w:rPr>
          <w:rFonts w:ascii="GHEA Grapalat" w:hAnsi="GHEA Grapalat"/>
          <w:b/>
          <w:strike/>
        </w:rPr>
      </w:pPr>
      <w:r w:rsidRPr="00E16E74">
        <w:rPr>
          <w:rFonts w:ascii="GHEA Grapalat" w:hAnsi="GHEA Grapalat"/>
          <w:b/>
          <w:strike/>
        </w:rPr>
        <w:lastRenderedPageBreak/>
        <w:br w:type="page"/>
      </w:r>
    </w:p>
    <w:p w14:paraId="6C71FEF6" w14:textId="77777777"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14:paraId="6C4F266A" w14:textId="77777777" w:rsidR="00071D1C" w:rsidRPr="00B138F3" w:rsidRDefault="00071D1C"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Pr="00B138F3">
        <w:rPr>
          <w:rFonts w:ascii="GHEA Grapalat" w:hAnsi="GHEA Grapalat"/>
          <w:b/>
          <w:sz w:val="24"/>
          <w:szCs w:val="24"/>
        </w:rPr>
        <w:t>---</w:t>
      </w:r>
      <w:proofErr w:type="spellStart"/>
      <w:r w:rsidRPr="00B138F3">
        <w:rPr>
          <w:rFonts w:ascii="GHEA Grapalat" w:hAnsi="GHEA Grapalat"/>
          <w:b/>
          <w:sz w:val="24"/>
          <w:szCs w:val="24"/>
        </w:rPr>
        <w:t>BMAPDzB</w:t>
      </w:r>
      <w:proofErr w:type="spellEnd"/>
      <w:r w:rsidRPr="00B138F3">
        <w:rPr>
          <w:rFonts w:ascii="GHEA Grapalat" w:hAnsi="GHEA Grapalat"/>
          <w:b/>
          <w:sz w:val="24"/>
          <w:szCs w:val="24"/>
        </w:rPr>
        <w:t>---/---</w:t>
      </w:r>
      <w:r w:rsidR="006132ED" w:rsidRPr="00B138F3">
        <w:rPr>
          <w:rFonts w:ascii="GHEA Grapalat" w:hAnsi="GHEA Grapalat"/>
          <w:b/>
          <w:sz w:val="24"/>
          <w:szCs w:val="24"/>
        </w:rPr>
        <w:t>"</w:t>
      </w:r>
      <w:r w:rsidR="005250C2" w:rsidRPr="00B138F3">
        <w:rPr>
          <w:rStyle w:val="af6"/>
          <w:rFonts w:ascii="GHEA Grapalat" w:hAnsi="GHEA Grapalat"/>
          <w:b/>
          <w:sz w:val="24"/>
          <w:szCs w:val="24"/>
        </w:rPr>
        <w:footnoteReference w:customMarkFollows="1" w:id="30"/>
        <w:t>*</w:t>
      </w:r>
    </w:p>
    <w:p w14:paraId="3381A4DF" w14:textId="77777777" w:rsidR="008D352C" w:rsidRPr="00B138F3" w:rsidRDefault="008D352C" w:rsidP="00B46D58">
      <w:pPr>
        <w:widowControl w:val="0"/>
        <w:spacing w:after="160"/>
        <w:ind w:left="-142" w:firstLine="142"/>
        <w:jc w:val="center"/>
        <w:rPr>
          <w:rFonts w:ascii="GHEA Grapalat" w:hAnsi="GHEA Grapalat"/>
          <w:i/>
        </w:rPr>
      </w:pPr>
    </w:p>
    <w:p w14:paraId="0F9EDC4D" w14:textId="77777777"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14:paraId="5C762EEB" w14:textId="77777777"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14:paraId="3CF2C902" w14:textId="77777777"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14:paraId="4916312F" w14:textId="77777777" w:rsidR="00071D1C" w:rsidRPr="00B138F3" w:rsidRDefault="00071D1C" w:rsidP="00B46D58">
      <w:pPr>
        <w:widowControl w:val="0"/>
        <w:spacing w:after="16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4"/>
      </w:tblGrid>
      <w:tr w:rsidR="00F15CED" w:rsidRPr="00B138F3" w14:paraId="4183DCA4" w14:textId="77777777" w:rsidTr="00F15CED">
        <w:tc>
          <w:tcPr>
            <w:tcW w:w="4643" w:type="dxa"/>
          </w:tcPr>
          <w:p w14:paraId="7369C1A5" w14:textId="77777777"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14:paraId="3B36D486" w14:textId="77777777"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14:paraId="7AB44FC0" w14:textId="77777777"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14:paraId="72646039" w14:textId="77777777"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14:paraId="0FCC6511" w14:textId="77777777" w:rsidR="00071D1C" w:rsidRPr="00B138F3" w:rsidRDefault="00071D1C" w:rsidP="00B46D58">
      <w:pPr>
        <w:widowControl w:val="0"/>
        <w:spacing w:after="160"/>
        <w:ind w:firstLine="709"/>
        <w:jc w:val="both"/>
        <w:rPr>
          <w:rFonts w:ascii="GHEA Grapalat" w:hAnsi="GHEA Grapalat"/>
          <w:b/>
        </w:rPr>
      </w:pPr>
    </w:p>
    <w:p w14:paraId="2F4E087B" w14:textId="77777777"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14:paraId="5FA81F36" w14:textId="77777777"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4FC2543A" w14:textId="77777777" w:rsidR="00071D1C" w:rsidRPr="00B138F3" w:rsidRDefault="00071D1C" w:rsidP="00B46D58">
      <w:pPr>
        <w:widowControl w:val="0"/>
        <w:spacing w:after="160"/>
        <w:ind w:firstLine="709"/>
        <w:jc w:val="both"/>
        <w:rPr>
          <w:rFonts w:ascii="GHEA Grapalat" w:hAnsi="GHEA Grapalat" w:cs="Times Armenian"/>
        </w:rPr>
      </w:pPr>
    </w:p>
    <w:p w14:paraId="6D260757"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14:paraId="66F47F60"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14:paraId="4CC77FEF"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14:paraId="1C83C98B"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06D7AB8C"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14:paraId="1ADCC95E"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w:t>
      </w:r>
      <w:r w:rsidRPr="00B138F3">
        <w:rPr>
          <w:rFonts w:ascii="GHEA Grapalat" w:hAnsi="GHEA Grapalat"/>
        </w:rPr>
        <w:lastRenderedPageBreak/>
        <w:t xml:space="preserve">договору качества, и требовать у Продавца уплаты штрафа, предусмотренного пунктом 6.3 договора; </w:t>
      </w:r>
    </w:p>
    <w:p w14:paraId="2325D4C5"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14:paraId="7D605730"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14:paraId="73FDD388"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w:t>
      </w:r>
      <w:r w:rsidR="00AA7117" w:rsidRPr="00B138F3">
        <w:rPr>
          <w:rFonts w:ascii="GHEA Grapalat" w:hAnsi="GHEA Grapalat"/>
        </w:rPr>
        <w:t xml:space="preserve"> </w:t>
      </w:r>
      <w:r w:rsidRPr="00B138F3">
        <w:rPr>
          <w:rFonts w:ascii="GHEA Grapalat" w:hAnsi="GHEA Grapalat"/>
        </w:rPr>
        <w:t>товара;</w:t>
      </w:r>
    </w:p>
    <w:p w14:paraId="6BA8F56D"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4BDC3B8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14:paraId="5AE4774B"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14:paraId="09C15C81"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14:paraId="5A0675B0"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14:paraId="44DDBCF3" w14:textId="77777777"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09A69238"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56441CF3"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0E176F5F"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14:paraId="341841DD"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14:paraId="21A39786"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_________</w:t>
      </w:r>
      <w:r w:rsidRPr="00B138F3">
        <w:rPr>
          <w:rFonts w:ascii="GHEA Grapalat" w:hAnsi="GHEA Grapalat"/>
        </w:rPr>
        <w:t>___ дней;</w:t>
      </w:r>
    </w:p>
    <w:p w14:paraId="1BF8BA29"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14:paraId="300A7F80"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14:paraId="1DCA2BB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14:paraId="6FFBD9A1"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2BD8E0A3"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3A2E9D7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295BA650" w14:textId="77777777"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3C081ADD" w14:textId="77777777"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14:paraId="1DFB54EC"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14:paraId="4DF5A3E5"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639D70F0"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2A02A4D8" w14:textId="77777777"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14:paraId="427ABD66"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14:paraId="79C0BE1B"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14:paraId="7249F9A8"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14:paraId="1AFB98F2"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14:paraId="41273995"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14:paraId="18D8CF6A"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5099D785"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 xml:space="preserve">В случае допущения недопоставки, в установленном договором порядке </w:t>
      </w:r>
      <w:r w:rsidRPr="00B138F3">
        <w:rPr>
          <w:rFonts w:ascii="GHEA Grapalat" w:hAnsi="GHEA Grapalat"/>
        </w:rPr>
        <w:lastRenderedPageBreak/>
        <w:t>восполнять недопоставку.</w:t>
      </w:r>
    </w:p>
    <w:p w14:paraId="38EDE421"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1955A586"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14:paraId="05BBCFDD"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14:paraId="1121FE05"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601ACA26" w14:textId="77777777"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7ECA06D1"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14:paraId="27747929"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af6"/>
          <w:rFonts w:ascii="GHEA Grapalat" w:hAnsi="GHEA Grapalat"/>
        </w:rPr>
        <w:footnoteReference w:customMarkFollows="1" w:id="31"/>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3A58EFD7"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14:paraId="00F5CBB3" w14:textId="77777777" w:rsidR="00071D1C" w:rsidRPr="00E16E74" w:rsidRDefault="00071D1C" w:rsidP="00B46D58">
      <w:pPr>
        <w:widowControl w:val="0"/>
        <w:tabs>
          <w:tab w:val="left" w:pos="1134"/>
        </w:tabs>
        <w:spacing w:after="160"/>
        <w:ind w:firstLine="567"/>
        <w:jc w:val="both"/>
        <w:rPr>
          <w:rFonts w:ascii="GHEA Grapalat" w:hAnsi="GHEA Grapalat"/>
          <w:strike/>
        </w:rPr>
      </w:pPr>
      <w:r w:rsidRPr="00E16E74">
        <w:rPr>
          <w:rFonts w:ascii="GHEA Grapalat" w:hAnsi="GHEA Grapalat"/>
          <w:strike/>
        </w:rPr>
        <w:t>3.</w:t>
      </w:r>
      <w:r w:rsidR="009D71F8" w:rsidRPr="00E16E74">
        <w:rPr>
          <w:rFonts w:ascii="GHEA Grapalat" w:hAnsi="GHEA Grapalat"/>
          <w:strike/>
        </w:rPr>
        <w:t>2.</w:t>
      </w:r>
      <w:r w:rsidR="009D71F8" w:rsidRPr="00E16E74">
        <w:rPr>
          <w:rFonts w:ascii="GHEA Grapalat" w:hAnsi="GHEA Grapalat"/>
          <w:strike/>
        </w:rPr>
        <w:tab/>
      </w:r>
      <w:r w:rsidRPr="00E16E74">
        <w:rPr>
          <w:rFonts w:ascii="GHEA Grapalat" w:hAnsi="GHEA Grapalat"/>
          <w:strike/>
        </w:rPr>
        <w:t>Покупатель перечи</w:t>
      </w:r>
      <w:r w:rsidR="00C45B20" w:rsidRPr="00E16E74">
        <w:rPr>
          <w:rFonts w:ascii="GHEA Grapalat" w:hAnsi="GHEA Grapalat"/>
          <w:strike/>
        </w:rPr>
        <w:t>сляет сумму в размере до ______</w:t>
      </w:r>
      <w:r w:rsidRPr="00E16E74">
        <w:rPr>
          <w:rFonts w:ascii="GHEA Grapalat" w:hAnsi="GHEA Grapalat"/>
          <w:strike/>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E16E74">
        <w:rPr>
          <w:rFonts w:ascii="GHEA Grapalat" w:hAnsi="GHEA Grapalat"/>
          <w:strike/>
        </w:rPr>
        <w:t xml:space="preserve">При этом до полного погашения предоплаты платежи </w:t>
      </w:r>
      <w:r w:rsidR="00EC00EF" w:rsidRPr="00E16E74">
        <w:rPr>
          <w:rFonts w:ascii="GHEA Grapalat" w:hAnsi="GHEA Grapalat"/>
          <w:strike/>
        </w:rPr>
        <w:t>Продавцу</w:t>
      </w:r>
      <w:r w:rsidR="0072587C" w:rsidRPr="00E16E74">
        <w:rPr>
          <w:rFonts w:ascii="GHEA Grapalat" w:hAnsi="GHEA Grapalat"/>
          <w:strike/>
        </w:rPr>
        <w:t xml:space="preserve"> не производятся.</w:t>
      </w:r>
      <w:r w:rsidR="003C61D5" w:rsidRPr="00E16E74">
        <w:rPr>
          <w:rStyle w:val="af6"/>
          <w:rFonts w:ascii="GHEA Grapalat" w:hAnsi="GHEA Grapalat"/>
          <w:strike/>
        </w:rPr>
        <w:footnoteReference w:customMarkFollows="1" w:id="32"/>
        <w:t>18</w:t>
      </w:r>
      <w:r w:rsidR="00C45B20" w:rsidRPr="00E16E74">
        <w:rPr>
          <w:rFonts w:ascii="GHEA Grapalat" w:hAnsi="GHEA Grapalat"/>
          <w:strike/>
        </w:rPr>
        <w:t>.</w:t>
      </w:r>
    </w:p>
    <w:p w14:paraId="7094352B" w14:textId="77777777" w:rsidR="00071D1C" w:rsidRDefault="00071D1C" w:rsidP="00B46D58">
      <w:pPr>
        <w:widowControl w:val="0"/>
        <w:tabs>
          <w:tab w:val="left" w:pos="1134"/>
        </w:tabs>
        <w:spacing w:after="160"/>
        <w:ind w:firstLine="567"/>
        <w:jc w:val="both"/>
        <w:rPr>
          <w:rFonts w:ascii="GHEA Grapalat" w:hAnsi="GHEA Grapalat"/>
          <w:lang w:val="hy-AM"/>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Покупатель платит за поставленный ему товар в драмах Республики </w:t>
      </w:r>
      <w:r w:rsidRPr="00B138F3">
        <w:rPr>
          <w:rFonts w:ascii="GHEA Grapalat" w:hAnsi="GHEA Grapalat"/>
        </w:rPr>
        <w:lastRenderedPageBreak/>
        <w:t>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1515B8">
        <w:rPr>
          <w:rFonts w:ascii="GHEA Grapalat" w:hAnsi="GHEA Grapalat"/>
        </w:rPr>
        <w:t>в течение месяцев</w:t>
      </w:r>
      <w:r w:rsidR="0044370A" w:rsidRPr="00CF61D6">
        <w:rPr>
          <w:rFonts w:ascii="GHEA Grapalat" w:hAnsi="GHEA Grapalat"/>
        </w:rPr>
        <w:t>, предусмотренных</w:t>
      </w:r>
      <w:r w:rsidR="0044370A"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00C45B20" w:rsidRPr="00B138F3">
        <w:rPr>
          <w:rFonts w:ascii="Courier New" w:hAnsi="Courier New" w:cs="Courier New"/>
          <w:lang w:val="en-US"/>
        </w:rPr>
        <w:t> </w:t>
      </w:r>
      <w:r w:rsidRPr="00B138F3">
        <w:rPr>
          <w:rFonts w:ascii="GHEA Grapalat" w:hAnsi="GHEA Grapalat"/>
        </w:rPr>
        <w:t xml:space="preserve">не позднее чем </w:t>
      </w:r>
      <w:proofErr w:type="gramStart"/>
      <w:r w:rsidRPr="00B138F3">
        <w:rPr>
          <w:rFonts w:ascii="GHEA Grapalat" w:hAnsi="GHEA Grapalat"/>
        </w:rPr>
        <w:t xml:space="preserve">до </w:t>
      </w:r>
      <w:r w:rsidR="001762F4">
        <w:rPr>
          <w:rFonts w:ascii="GHEA Grapalat" w:hAnsi="GHEA Grapalat"/>
        </w:rPr>
        <w:t xml:space="preserve"> ---</w:t>
      </w:r>
      <w:proofErr w:type="gramEnd"/>
      <w:r w:rsidR="0044370A" w:rsidRPr="00B138F3">
        <w:rPr>
          <w:rFonts w:ascii="GHEA Grapalat" w:hAnsi="GHEA Grapalat"/>
        </w:rPr>
        <w:t>ого</w:t>
      </w:r>
      <w:r w:rsidR="0044370A">
        <w:rPr>
          <w:rFonts w:ascii="GHEA Grapalat" w:hAnsi="GHEA Grapalat"/>
          <w:lang w:val="hy-AM"/>
        </w:rPr>
        <w:t xml:space="preserve"> </w:t>
      </w:r>
      <w:r w:rsidRPr="00B138F3">
        <w:rPr>
          <w:rFonts w:ascii="GHEA Grapalat" w:hAnsi="GHEA Grapalat"/>
        </w:rPr>
        <w:t xml:space="preserve">декабря данного года. </w:t>
      </w:r>
    </w:p>
    <w:p w14:paraId="00C893BC" w14:textId="77777777" w:rsidR="00232E31" w:rsidRPr="001762F4" w:rsidRDefault="00232E31" w:rsidP="00B46D58">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14:paraId="29D83B89" w14:textId="77777777" w:rsidR="00071D1C" w:rsidRPr="00B138F3" w:rsidRDefault="00071D1C" w:rsidP="00B46D58">
      <w:pPr>
        <w:widowControl w:val="0"/>
        <w:spacing w:after="160"/>
        <w:ind w:firstLine="720"/>
        <w:jc w:val="both"/>
        <w:rPr>
          <w:rFonts w:ascii="GHEA Grapalat" w:hAnsi="GHEA Grapalat" w:cs="Sylfaen"/>
          <w:i/>
          <w:u w:val="single"/>
          <w:lang w:val="hy-AM"/>
        </w:rPr>
      </w:pPr>
    </w:p>
    <w:p w14:paraId="6770BF00"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14:paraId="6B5C4C3C"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14:paraId="4EE58B3D" w14:textId="77777777"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___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af6"/>
          <w:rFonts w:ascii="GHEA Grapalat" w:hAnsi="GHEA Grapalat"/>
        </w:rPr>
        <w:footnoteReference w:customMarkFollows="1" w:id="33"/>
        <w:t>19</w:t>
      </w:r>
      <w:r w:rsidRPr="00B138F3">
        <w:rPr>
          <w:rFonts w:ascii="GHEA Grapalat" w:hAnsi="GHEA Grapalat"/>
        </w:rPr>
        <w:t>.</w:t>
      </w:r>
    </w:p>
    <w:p w14:paraId="571B7D4C" w14:textId="77777777"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14:paraId="54A2BA27" w14:textId="77777777"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14:paraId="01CC5971" w14:textId="77777777"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14:paraId="178FED6A" w14:textId="77777777"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0793B92E" w14:textId="77777777"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lastRenderedPageBreak/>
        <w:t>а)</w:t>
      </w:r>
      <w:r>
        <w:rPr>
          <w:rFonts w:ascii="GHEA Grapalat" w:hAnsi="GHEA Grapalat"/>
        </w:rPr>
        <w:tab/>
        <w:t>для урегулирования вопроса предпринимает меры, предусмотренные договором для подобной ситуации;</w:t>
      </w:r>
    </w:p>
    <w:p w14:paraId="4933D0A2" w14:textId="77777777"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14:paraId="63D7B629" w14:textId="77777777"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65741E88" w14:textId="77777777"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32C426DE" w14:textId="77777777" w:rsidR="00BE5F44" w:rsidRDefault="00BE5F44" w:rsidP="00B46D58">
      <w:pPr>
        <w:widowControl w:val="0"/>
        <w:tabs>
          <w:tab w:val="left" w:pos="1134"/>
        </w:tabs>
        <w:spacing w:after="160"/>
        <w:ind w:firstLine="567"/>
        <w:jc w:val="both"/>
        <w:rPr>
          <w:rFonts w:ascii="GHEA Grapalat" w:hAnsi="GHEA Grapalat"/>
        </w:rPr>
      </w:pPr>
    </w:p>
    <w:p w14:paraId="2A13D5DC" w14:textId="77777777"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14:paraId="56003023"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60439909"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14:paraId="1C52E4CF"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af6"/>
          <w:rFonts w:ascii="GHEA Grapalat" w:hAnsi="GHEA Grapalat"/>
        </w:rPr>
        <w:footnoteReference w:customMarkFollows="1" w:id="34"/>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33209A50"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04CCC2FC"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3E6101CF"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 xml:space="preserve">В непредусмотренных договором случаях за неисполнение или ненадлежащее исполнение своих обязательств стороны несут ответственность в </w:t>
      </w:r>
      <w:r w:rsidRPr="00B138F3">
        <w:rPr>
          <w:rFonts w:ascii="GHEA Grapalat" w:hAnsi="GHEA Grapalat"/>
        </w:rPr>
        <w:lastRenderedPageBreak/>
        <w:t>порядке, установленном законодательством Республики Армения.</w:t>
      </w:r>
    </w:p>
    <w:p w14:paraId="2A8F27E2" w14:textId="77777777"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14:paraId="50F9E018" w14:textId="77777777" w:rsidR="00D52566" w:rsidRPr="00B138F3" w:rsidRDefault="00D52566" w:rsidP="00B46D58">
      <w:pPr>
        <w:rPr>
          <w:rFonts w:ascii="GHEA Grapalat" w:hAnsi="GHEA Grapalat"/>
          <w:lang w:val="hy-AM"/>
        </w:rPr>
      </w:pPr>
    </w:p>
    <w:p w14:paraId="1D16CE24" w14:textId="77777777"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14:paraId="0EEEF141" w14:textId="77777777"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7FAA0A99" w14:textId="77777777" w:rsidR="0094684E" w:rsidRPr="00B138F3" w:rsidRDefault="0094684E" w:rsidP="00B46D58">
      <w:pPr>
        <w:widowControl w:val="0"/>
        <w:spacing w:after="160"/>
        <w:jc w:val="center"/>
        <w:rPr>
          <w:rFonts w:ascii="GHEA Grapalat" w:hAnsi="GHEA Grapalat"/>
          <w:lang w:val="hy-AM"/>
        </w:rPr>
      </w:pPr>
    </w:p>
    <w:p w14:paraId="3965946E"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14:paraId="08FC1BC0" w14:textId="77777777"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4AC15BC8" w14:textId="77777777" w:rsidR="00071D1C" w:rsidRPr="00E16E74" w:rsidRDefault="00071D1C" w:rsidP="00B46D58">
      <w:pPr>
        <w:widowControl w:val="0"/>
        <w:spacing w:after="160"/>
        <w:ind w:firstLine="567"/>
        <w:jc w:val="both"/>
        <w:rPr>
          <w:rFonts w:ascii="GHEA Grapalat" w:hAnsi="GHEA Grapalat" w:cs="Sylfaen"/>
          <w:strike/>
        </w:rPr>
      </w:pPr>
      <w:r w:rsidRPr="00E16E74">
        <w:rPr>
          <w:rFonts w:ascii="GHEA Grapalat" w:hAnsi="GHEA Grapalat"/>
          <w:strike/>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E16E74">
        <w:rPr>
          <w:rStyle w:val="af6"/>
          <w:rFonts w:ascii="GHEA Grapalat" w:hAnsi="GHEA Grapalat"/>
          <w:strike/>
        </w:rPr>
        <w:footnoteReference w:customMarkFollows="1" w:id="35"/>
        <w:t>21</w:t>
      </w:r>
      <w:r w:rsidRPr="00E16E74">
        <w:rPr>
          <w:rFonts w:ascii="GHEA Grapalat" w:hAnsi="GHEA Grapalat"/>
          <w:strike/>
        </w:rPr>
        <w:t>.</w:t>
      </w:r>
    </w:p>
    <w:p w14:paraId="76EAE8FC"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14:paraId="2CF909E1"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w:t>
      </w:r>
      <w:r w:rsidRPr="00B138F3">
        <w:rPr>
          <w:rFonts w:ascii="GHEA Grapalat" w:hAnsi="GHEA Grapalat"/>
        </w:rPr>
        <w:lastRenderedPageBreak/>
        <w:t>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68FCB9CD"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14:paraId="4270EF19"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14:paraId="01917511" w14:textId="77777777"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4444BEA1" w14:textId="77777777"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1C51FBD6"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14:paraId="1036FB6A"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14:paraId="2857CD9A"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36"/>
        <w:t>22</w:t>
      </w:r>
      <w:r w:rsidRPr="00B138F3">
        <w:rPr>
          <w:rFonts w:ascii="GHEA Grapalat" w:hAnsi="GHEA Grapalat"/>
        </w:rPr>
        <w:t>.</w:t>
      </w:r>
    </w:p>
    <w:p w14:paraId="4B775A59"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37"/>
        <w:t>23</w:t>
      </w:r>
      <w:r w:rsidRPr="00B138F3">
        <w:rPr>
          <w:rFonts w:ascii="GHEA Grapalat" w:hAnsi="GHEA Grapalat"/>
        </w:rPr>
        <w:t>.</w:t>
      </w:r>
    </w:p>
    <w:p w14:paraId="3CD1D429"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proofErr w:type="gramStart"/>
      <w:r w:rsidRPr="00B138F3">
        <w:rPr>
          <w:rFonts w:ascii="GHEA Grapalat" w:hAnsi="GHEA Grapalat"/>
        </w:rPr>
        <w:t>товара</w:t>
      </w:r>
      <w:r w:rsidR="005A3009" w:rsidRPr="00B138F3">
        <w:rPr>
          <w:rFonts w:ascii="GHEA Grapalat" w:hAnsi="GHEA Grapalat"/>
        </w:rPr>
        <w:t>,а</w:t>
      </w:r>
      <w:proofErr w:type="spellEnd"/>
      <w:proofErr w:type="gramEnd"/>
      <w:r w:rsidR="005A3009" w:rsidRPr="00B138F3">
        <w:rPr>
          <w:rFonts w:ascii="GHEA Grapalat" w:hAnsi="GHEA Grapalat"/>
        </w:rPr>
        <w:t xml:space="preserve"> предложение продавца было представлено не позднее </w:t>
      </w:r>
      <w:r w:rsidR="006F01FB" w:rsidRPr="006F01FB">
        <w:rPr>
          <w:rFonts w:ascii="GHEA Grapalat" w:hAnsi="GHEA Grapalat"/>
        </w:rPr>
        <w:t>7-</w:t>
      </w:r>
      <w:r w:rsidR="006F01FB">
        <w:rPr>
          <w:rFonts w:ascii="GHEA Grapalat" w:hAnsi="GHEA Grapalat"/>
        </w:rPr>
        <w:t>и</w:t>
      </w:r>
      <w:r w:rsidR="005A3009" w:rsidRPr="00B138F3">
        <w:rPr>
          <w:rFonts w:ascii="GHEA Grapalat" w:hAnsi="GHEA Grapalat"/>
        </w:rPr>
        <w:t xml:space="preserve">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 xml:space="preserve">При этом, в установленном настоящим пунктом случае срок поставки товара может быть продлен один раз на срок до 30 </w:t>
      </w:r>
      <w:r w:rsidRPr="00B138F3">
        <w:rPr>
          <w:rFonts w:ascii="GHEA Grapalat" w:hAnsi="GHEA Grapalat"/>
        </w:rPr>
        <w:lastRenderedPageBreak/>
        <w:t>календарных дней, но не более чем на срок, установленный договором.</w:t>
      </w:r>
    </w:p>
    <w:p w14:paraId="58C4FBD7"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17FE43DF"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14:paraId="107E708C" w14:textId="77777777"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14:paraId="5DB0569E" w14:textId="77777777"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50F7C83C"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14:paraId="4CC981A9"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14:paraId="697FFE65" w14:textId="77777777" w:rsidR="00071D1C" w:rsidRPr="00974EA8"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00BA249F" w:rsidRPr="00BA249F">
        <w:rPr>
          <w:rFonts w:ascii="GHEA Grapalat" w:hAnsi="GHEA Grapalat"/>
        </w:rPr>
        <w:t xml:space="preserve"> </w:t>
      </w:r>
      <w:r w:rsidR="00BA249F" w:rsidRPr="00DC2F9B">
        <w:rPr>
          <w:rFonts w:ascii="GHEA Grapalat" w:hAnsi="GHEA Grapalat"/>
        </w:rPr>
        <w:t xml:space="preserve">При этом расчет шестимесячного периода, данного настоящим пунктом для </w:t>
      </w:r>
      <w:proofErr w:type="spellStart"/>
      <w:r w:rsidR="00BA249F" w:rsidRPr="00DC2F9B">
        <w:rPr>
          <w:rFonts w:ascii="GHEA Grapalat" w:hAnsi="GHEA Grapalat"/>
        </w:rPr>
        <w:lastRenderedPageBreak/>
        <w:t>предусмотрения</w:t>
      </w:r>
      <w:proofErr w:type="spellEnd"/>
      <w:r w:rsidR="00BA249F" w:rsidRPr="00DC2F9B">
        <w:rPr>
          <w:rFonts w:ascii="GHEA Grapalat" w:hAnsi="GHEA Grapalat"/>
        </w:rPr>
        <w:t xml:space="preserve">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w:t>
      </w:r>
      <w:r w:rsidR="00BA249F">
        <w:rPr>
          <w:rFonts w:ascii="GHEA Grapalat" w:hAnsi="GHEA Grapalat"/>
        </w:rPr>
        <w:t>.</w:t>
      </w:r>
      <w:r w:rsidRPr="00974EA8">
        <w:rPr>
          <w:rFonts w:ascii="GHEA Grapalat" w:hAnsi="GHEA Grapalat"/>
        </w:rPr>
        <w:t xml:space="preserve"> Если размер выделенных для исполнения договора финансовых средств превышает </w:t>
      </w:r>
      <w:proofErr w:type="spellStart"/>
      <w:r w:rsidR="003839FF" w:rsidRPr="00974EA8">
        <w:rPr>
          <w:rFonts w:ascii="GHEA Grapalat" w:hAnsi="GHEA Grapalat"/>
        </w:rPr>
        <w:t>двадцатипя</w:t>
      </w:r>
      <w:r w:rsidRPr="00974EA8">
        <w:rPr>
          <w:rFonts w:ascii="GHEA Grapalat" w:hAnsi="GHEA Grapalat"/>
        </w:rPr>
        <w:t>тикратный</w:t>
      </w:r>
      <w:proofErr w:type="spellEnd"/>
      <w:r w:rsidRPr="00974EA8">
        <w:rPr>
          <w:rFonts w:ascii="GHEA Grapalat" w:hAnsi="GHEA Grapalat"/>
        </w:rPr>
        <w:t xml:space="preserve"> размер базовой единицы закупок, то Покупателем будет </w:t>
      </w:r>
      <w:proofErr w:type="spellStart"/>
      <w:r w:rsidRPr="00974EA8">
        <w:rPr>
          <w:rFonts w:ascii="GHEA Grapalat" w:hAnsi="GHEA Grapalat"/>
        </w:rPr>
        <w:t>заключенo</w:t>
      </w:r>
      <w:proofErr w:type="spellEnd"/>
      <w:r w:rsidRPr="00974EA8">
        <w:rPr>
          <w:rFonts w:ascii="GHEA Grapalat" w:hAnsi="GHEA Grapalat"/>
        </w:rPr>
        <w:t xml:space="preserve"> соглашение в случае, если </w:t>
      </w:r>
      <w:r w:rsidR="009673B8" w:rsidRPr="00974EA8">
        <w:rPr>
          <w:rFonts w:ascii="GHEA Grapalat" w:hAnsi="GHEA Grapalat"/>
        </w:rPr>
        <w:t xml:space="preserve">представленные </w:t>
      </w:r>
      <w:r w:rsidRPr="00974EA8">
        <w:rPr>
          <w:rFonts w:ascii="GHEA Grapalat" w:hAnsi="GHEA Grapalat"/>
        </w:rPr>
        <w:t xml:space="preserve">Продавцом в виде неустойки </w:t>
      </w:r>
      <w:r w:rsidR="009673B8" w:rsidRPr="00974EA8">
        <w:rPr>
          <w:rFonts w:ascii="GHEA Grapalat" w:hAnsi="GHEA Grapalat"/>
        </w:rPr>
        <w:t xml:space="preserve">обеспечения квалификации и </w:t>
      </w:r>
      <w:r w:rsidRPr="00974EA8">
        <w:rPr>
          <w:rFonts w:ascii="GHEA Grapalat" w:hAnsi="GHEA Grapalat"/>
        </w:rPr>
        <w:t xml:space="preserve">договора </w:t>
      </w:r>
      <w:r w:rsidR="008707D8" w:rsidRPr="00974EA8">
        <w:rPr>
          <w:rFonts w:ascii="GHEA Grapalat" w:hAnsi="GHEA Grapalat"/>
        </w:rPr>
        <w:t>заменяю</w:t>
      </w:r>
      <w:r w:rsidRPr="00974EA8">
        <w:rPr>
          <w:rFonts w:ascii="GHEA Grapalat" w:hAnsi="GHEA Grapalat"/>
        </w:rPr>
        <w:t xml:space="preserve">тся гарантией или наличными деньгами, с учетом требований </w:t>
      </w:r>
      <w:r w:rsidR="00351A3E" w:rsidRPr="00891020">
        <w:rPr>
          <w:rFonts w:ascii="GHEA Grapalat" w:hAnsi="GHEA Grapalat"/>
        </w:rPr>
        <w:t>абзац</w:t>
      </w:r>
      <w:r w:rsidR="00351A3E">
        <w:rPr>
          <w:rFonts w:ascii="GHEA Grapalat" w:hAnsi="GHEA Grapalat"/>
        </w:rPr>
        <w:t>а</w:t>
      </w:r>
      <w:r w:rsidR="00351A3E" w:rsidRPr="00891020">
        <w:rPr>
          <w:rFonts w:ascii="GHEA Grapalat" w:hAnsi="GHEA Grapalat"/>
        </w:rPr>
        <w:t xml:space="preserve"> "</w:t>
      </w:r>
      <w:r w:rsidR="00351A3E">
        <w:rPr>
          <w:rFonts w:ascii="GHEA Grapalat" w:hAnsi="GHEA Grapalat"/>
        </w:rPr>
        <w:t>в</w:t>
      </w:r>
      <w:r w:rsidR="00351A3E" w:rsidRPr="00891020">
        <w:rPr>
          <w:rFonts w:ascii="GHEA Grapalat" w:hAnsi="GHEA Grapalat"/>
        </w:rPr>
        <w:t>" подпункта 1</w:t>
      </w:r>
      <w:r w:rsidR="00351A3E">
        <w:rPr>
          <w:rFonts w:ascii="GHEA Grapalat" w:hAnsi="GHEA Grapalat"/>
        </w:rPr>
        <w:t xml:space="preserve"> и</w:t>
      </w:r>
      <w:r w:rsidR="00351A3E" w:rsidRPr="00891020">
        <w:rPr>
          <w:rFonts w:ascii="GHEA Grapalat" w:hAnsi="GHEA Grapalat"/>
        </w:rPr>
        <w:t xml:space="preserve"> </w:t>
      </w:r>
      <w:r w:rsidRPr="00974EA8">
        <w:rPr>
          <w:rFonts w:ascii="GHEA Grapalat" w:hAnsi="GHEA Grapalat"/>
        </w:rPr>
        <w:t xml:space="preserve">абзаца "б" подпункта </w:t>
      </w:r>
      <w:r w:rsidR="000B33B2" w:rsidRPr="00974EA8">
        <w:rPr>
          <w:rFonts w:ascii="GHEA Grapalat" w:hAnsi="GHEA Grapalat"/>
        </w:rPr>
        <w:t xml:space="preserve">17 </w:t>
      </w:r>
      <w:r w:rsidRPr="00974EA8">
        <w:rPr>
          <w:rFonts w:ascii="GHEA Grapalat" w:hAnsi="GHEA Grapalat"/>
        </w:rPr>
        <w:t xml:space="preserve">пункта 32 Приложения № </w:t>
      </w:r>
      <w:r w:rsidR="006E50E4" w:rsidRPr="00974EA8">
        <w:rPr>
          <w:rFonts w:ascii="GHEA Grapalat" w:hAnsi="GHEA Grapalat"/>
        </w:rPr>
        <w:t>1</w:t>
      </w:r>
      <w:r w:rsidR="006E50E4" w:rsidRPr="00974EA8">
        <w:rPr>
          <w:rFonts w:ascii="GHEA Grapalat" w:hAnsi="GHEA Grapalat"/>
          <w:lang w:val="hy-AM"/>
        </w:rPr>
        <w:t xml:space="preserve"> </w:t>
      </w:r>
      <w:r w:rsidRPr="00974EA8">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proofErr w:type="gramStart"/>
      <w:r w:rsidR="00CD7A4F" w:rsidRPr="00974EA8">
        <w:rPr>
          <w:rFonts w:ascii="GHEA Grapalat" w:hAnsi="GHEA Grapalat"/>
        </w:rPr>
        <w:t xml:space="preserve">обеспечений квалификации и </w:t>
      </w:r>
      <w:r w:rsidRPr="00974EA8">
        <w:rPr>
          <w:rFonts w:ascii="GHEA Grapalat" w:hAnsi="GHEA Grapalat"/>
        </w:rPr>
        <w:t>договора</w:t>
      </w:r>
      <w:proofErr w:type="gramEnd"/>
      <w:r w:rsidRPr="00974EA8">
        <w:rPr>
          <w:rFonts w:ascii="GHEA Grapalat" w:hAnsi="GHEA Grapalat"/>
        </w:rPr>
        <w:t xml:space="preserve"> </w:t>
      </w:r>
      <w:r w:rsidR="00CD7A4F" w:rsidRPr="00974EA8">
        <w:rPr>
          <w:rFonts w:ascii="GHEA Grapalat" w:hAnsi="GHEA Grapalat"/>
        </w:rPr>
        <w:t xml:space="preserve">представленных </w:t>
      </w:r>
      <w:r w:rsidRPr="00974EA8">
        <w:rPr>
          <w:rFonts w:ascii="GHEA Grapalat" w:hAnsi="GHEA Grapalat"/>
        </w:rPr>
        <w:t xml:space="preserve">в виде неустойки, также представляет Покупателю </w:t>
      </w:r>
      <w:r w:rsidR="00CD7A4F" w:rsidRPr="00974EA8">
        <w:rPr>
          <w:rFonts w:ascii="GHEA Grapalat" w:hAnsi="GHEA Grapalat"/>
        </w:rPr>
        <w:t xml:space="preserve">новые обеспечения </w:t>
      </w:r>
      <w:r w:rsidRPr="00974EA8">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974EA8">
        <w:rPr>
          <w:rStyle w:val="af6"/>
          <w:rFonts w:ascii="GHEA Grapalat" w:hAnsi="GHEA Grapalat"/>
        </w:rPr>
        <w:footnoteReference w:customMarkFollows="1" w:id="38"/>
        <w:t>24</w:t>
      </w:r>
    </w:p>
    <w:p w14:paraId="6E4F45E6"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14:paraId="3F027570" w14:textId="77777777" w:rsidTr="0016519F">
        <w:tc>
          <w:tcPr>
            <w:tcW w:w="4536" w:type="dxa"/>
          </w:tcPr>
          <w:p w14:paraId="72398741"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14:paraId="2406CED0" w14:textId="77777777"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14:paraId="3438C154" w14:textId="77777777"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14:paraId="005D7D19"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14:paraId="1D94E9CC" w14:textId="77777777" w:rsidR="00071D1C" w:rsidRPr="00B138F3" w:rsidRDefault="00071D1C" w:rsidP="00B46D58">
            <w:pPr>
              <w:widowControl w:val="0"/>
              <w:spacing w:after="160"/>
              <w:jc w:val="center"/>
              <w:rPr>
                <w:rFonts w:ascii="GHEA Grapalat" w:hAnsi="GHEA Grapalat"/>
              </w:rPr>
            </w:pPr>
          </w:p>
        </w:tc>
        <w:tc>
          <w:tcPr>
            <w:tcW w:w="4343" w:type="dxa"/>
          </w:tcPr>
          <w:p w14:paraId="74D9F60C"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14:paraId="68C128C3" w14:textId="77777777"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14:paraId="5545AB2A" w14:textId="77777777"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14:paraId="6CC43A6E"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14:paraId="5C601DAE" w14:textId="77777777" w:rsidR="00382B60" w:rsidRDefault="00382B60" w:rsidP="00B46D58">
      <w:pPr>
        <w:widowControl w:val="0"/>
        <w:spacing w:after="160"/>
        <w:ind w:firstLine="567"/>
        <w:jc w:val="both"/>
        <w:rPr>
          <w:rFonts w:ascii="GHEA Grapalat" w:hAnsi="GHEA Grapalat"/>
          <w:i/>
          <w:lang w:val="hy-AM"/>
        </w:rPr>
      </w:pPr>
    </w:p>
    <w:p w14:paraId="6E5F8DCD" w14:textId="77777777"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14:paraId="62CFD965" w14:textId="77777777" w:rsidR="00071D1C" w:rsidRPr="00B138F3" w:rsidRDefault="00071D1C" w:rsidP="00B46D58">
      <w:pPr>
        <w:widowControl w:val="0"/>
        <w:spacing w:after="160"/>
        <w:rPr>
          <w:rFonts w:ascii="GHEA Grapalat" w:hAnsi="GHEA Grapalat"/>
        </w:rPr>
      </w:pPr>
    </w:p>
    <w:p w14:paraId="5AD3F57F" w14:textId="77777777" w:rsidR="00071D1C" w:rsidRPr="00382B60" w:rsidRDefault="00071D1C" w:rsidP="00B46D58">
      <w:pPr>
        <w:widowControl w:val="0"/>
        <w:spacing w:after="160"/>
        <w:jc w:val="right"/>
        <w:rPr>
          <w:rFonts w:ascii="GHEA Grapalat" w:hAnsi="GHEA Grapalat"/>
        </w:rPr>
        <w:sectPr w:rsidR="00071D1C" w:rsidRPr="00382B60" w:rsidSect="000811C1">
          <w:footerReference w:type="default" r:id="rId12"/>
          <w:footnotePr>
            <w:pos w:val="beneathText"/>
          </w:footnotePr>
          <w:pgSz w:w="11906" w:h="16838" w:code="9"/>
          <w:pgMar w:top="993" w:right="1418" w:bottom="1418" w:left="1418" w:header="561" w:footer="561" w:gutter="0"/>
          <w:cols w:space="720"/>
          <w:docGrid w:linePitch="326"/>
        </w:sectPr>
      </w:pPr>
    </w:p>
    <w:p w14:paraId="107DE201"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14:paraId="4854042C" w14:textId="1C710971" w:rsidR="00071D1C" w:rsidRPr="00B138F3" w:rsidRDefault="00071D1C" w:rsidP="00B46D58">
      <w:pPr>
        <w:widowControl w:val="0"/>
        <w:spacing w:after="160"/>
        <w:jc w:val="right"/>
        <w:rPr>
          <w:rFonts w:ascii="GHEA Grapalat" w:hAnsi="GHEA Grapalat"/>
          <w:i/>
        </w:rPr>
      </w:pPr>
      <w:r w:rsidRPr="00B138F3">
        <w:rPr>
          <w:rFonts w:ascii="GHEA Grapalat" w:hAnsi="GHEA Grapalat"/>
          <w:i/>
        </w:rPr>
        <w:t>к Договору под кодом</w:t>
      </w:r>
      <w:r w:rsidR="00240F87">
        <w:rPr>
          <w:rFonts w:ascii="GHEA Grapalat" w:hAnsi="GHEA Grapalat"/>
          <w:i/>
        </w:rPr>
        <w:t>9</w:t>
      </w:r>
      <w:r w:rsidRPr="00B138F3">
        <w:rPr>
          <w:rFonts w:ascii="GHEA Grapalat" w:hAnsi="GHEA Grapalat"/>
          <w:i/>
        </w:rPr>
        <w:t xml:space="preserve">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5A30F495"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39"/>
        <w:t>*</w:t>
      </w:r>
    </w:p>
    <w:p w14:paraId="2323E7D9" w14:textId="77777777"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62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5"/>
        <w:gridCol w:w="1300"/>
        <w:gridCol w:w="1418"/>
        <w:gridCol w:w="713"/>
        <w:gridCol w:w="421"/>
        <w:gridCol w:w="339"/>
        <w:gridCol w:w="3204"/>
        <w:gridCol w:w="1139"/>
        <w:gridCol w:w="1276"/>
        <w:gridCol w:w="992"/>
        <w:gridCol w:w="993"/>
        <w:gridCol w:w="1213"/>
        <w:gridCol w:w="1055"/>
        <w:gridCol w:w="1050"/>
      </w:tblGrid>
      <w:tr w:rsidR="00B138F3" w:rsidRPr="00B138F3" w14:paraId="275148AB" w14:textId="77777777" w:rsidTr="007437B7">
        <w:trPr>
          <w:trHeight w:val="285"/>
          <w:jc w:val="center"/>
        </w:trPr>
        <w:tc>
          <w:tcPr>
            <w:tcW w:w="16213" w:type="dxa"/>
            <w:gridSpan w:val="14"/>
          </w:tcPr>
          <w:p w14:paraId="33824301"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14:paraId="2B08506D" w14:textId="77777777" w:rsidTr="007437B7">
        <w:trPr>
          <w:trHeight w:val="219"/>
          <w:jc w:val="center"/>
        </w:trPr>
        <w:tc>
          <w:tcPr>
            <w:tcW w:w="1105" w:type="dxa"/>
            <w:vMerge w:val="restart"/>
            <w:vAlign w:val="center"/>
          </w:tcPr>
          <w:p w14:paraId="745D90A6"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1300" w:type="dxa"/>
            <w:vMerge w:val="restart"/>
            <w:vAlign w:val="center"/>
          </w:tcPr>
          <w:p w14:paraId="448329EA"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418" w:type="dxa"/>
            <w:vMerge w:val="restart"/>
            <w:vAlign w:val="center"/>
          </w:tcPr>
          <w:p w14:paraId="76EBC85A" w14:textId="77777777" w:rsidR="00071D1C" w:rsidRPr="00B138F3" w:rsidRDefault="001D0249"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134" w:type="dxa"/>
            <w:gridSpan w:val="2"/>
            <w:vMerge w:val="restart"/>
            <w:vAlign w:val="center"/>
          </w:tcPr>
          <w:p w14:paraId="4E721670" w14:textId="77777777" w:rsidR="00071D1C" w:rsidRPr="00B138F3" w:rsidRDefault="00A205BF" w:rsidP="00B64ECA">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00572629">
              <w:rPr>
                <w:rFonts w:ascii="GHEA Grapalat" w:hAnsi="GHEA Grapalat"/>
                <w:sz w:val="16"/>
                <w:szCs w:val="16"/>
              </w:rPr>
              <w:t>фирменное наименование, модель</w:t>
            </w:r>
            <w:r w:rsidR="00317BD2">
              <w:rPr>
                <w:rFonts w:ascii="GHEA Grapalat" w:hAnsi="GHEA Grapalat"/>
                <w:sz w:val="16"/>
                <w:szCs w:val="16"/>
                <w:lang w:val="hy-AM"/>
              </w:rPr>
              <w:t xml:space="preserve"> </w:t>
            </w:r>
            <w:r w:rsidR="00CC6362" w:rsidRPr="00B138F3">
              <w:rPr>
                <w:rFonts w:ascii="GHEA Grapalat" w:hAnsi="GHEA Grapalat"/>
                <w:sz w:val="16"/>
                <w:szCs w:val="16"/>
              </w:rPr>
              <w:t xml:space="preserve">и </w:t>
            </w:r>
            <w:r w:rsidR="009F06BA" w:rsidRPr="00B138F3">
              <w:rPr>
                <w:rFonts w:ascii="GHEA Grapalat" w:hAnsi="GHEA Grapalat"/>
                <w:sz w:val="16"/>
                <w:szCs w:val="16"/>
              </w:rPr>
              <w:t xml:space="preserve">наименование производителя </w:t>
            </w:r>
            <w:r w:rsidR="00B64ECA">
              <w:rPr>
                <w:rStyle w:val="af6"/>
                <w:rFonts w:ascii="GHEA Grapalat" w:hAnsi="GHEA Grapalat"/>
                <w:sz w:val="16"/>
                <w:szCs w:val="16"/>
              </w:rPr>
              <w:footnoteReference w:customMarkFollows="1" w:id="40"/>
              <w:t>**</w:t>
            </w:r>
          </w:p>
        </w:tc>
        <w:tc>
          <w:tcPr>
            <w:tcW w:w="3543" w:type="dxa"/>
            <w:gridSpan w:val="2"/>
            <w:vMerge w:val="restart"/>
            <w:vAlign w:val="center"/>
          </w:tcPr>
          <w:p w14:paraId="09D39657" w14:textId="77777777" w:rsidR="00071D1C" w:rsidRPr="00B138F3" w:rsidRDefault="00071D1C"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1134" w:type="dxa"/>
            <w:vMerge w:val="restart"/>
            <w:vAlign w:val="center"/>
          </w:tcPr>
          <w:p w14:paraId="153B3E4E" w14:textId="77777777" w:rsidR="00071D1C" w:rsidRPr="00B138F3" w:rsidRDefault="00071D1C"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276" w:type="dxa"/>
            <w:vMerge w:val="restart"/>
            <w:vAlign w:val="center"/>
          </w:tcPr>
          <w:p w14:paraId="1CD200BE" w14:textId="77777777"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992" w:type="dxa"/>
            <w:vMerge w:val="restart"/>
            <w:vAlign w:val="center"/>
          </w:tcPr>
          <w:p w14:paraId="3F733AA9" w14:textId="77777777"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993" w:type="dxa"/>
            <w:vMerge w:val="restart"/>
            <w:vAlign w:val="center"/>
          </w:tcPr>
          <w:p w14:paraId="429E43BB" w14:textId="77777777" w:rsidR="00071D1C" w:rsidRPr="00B138F3" w:rsidRDefault="00071D1C" w:rsidP="00B46D58">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3318" w:type="dxa"/>
            <w:gridSpan w:val="3"/>
            <w:vAlign w:val="center"/>
          </w:tcPr>
          <w:p w14:paraId="4C992AB5"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поставки</w:t>
            </w:r>
          </w:p>
        </w:tc>
      </w:tr>
      <w:tr w:rsidR="00B138F3" w:rsidRPr="00B138F3" w14:paraId="1A430A46" w14:textId="77777777" w:rsidTr="007437B7">
        <w:trPr>
          <w:trHeight w:val="445"/>
          <w:jc w:val="center"/>
        </w:trPr>
        <w:tc>
          <w:tcPr>
            <w:tcW w:w="1105" w:type="dxa"/>
            <w:vMerge/>
            <w:vAlign w:val="center"/>
          </w:tcPr>
          <w:p w14:paraId="790223EF" w14:textId="77777777" w:rsidR="00071D1C" w:rsidRPr="00B138F3" w:rsidRDefault="00071D1C" w:rsidP="00B46D58">
            <w:pPr>
              <w:widowControl w:val="0"/>
              <w:jc w:val="center"/>
              <w:rPr>
                <w:rFonts w:ascii="GHEA Grapalat" w:hAnsi="GHEA Grapalat"/>
                <w:sz w:val="16"/>
                <w:szCs w:val="16"/>
              </w:rPr>
            </w:pPr>
          </w:p>
        </w:tc>
        <w:tc>
          <w:tcPr>
            <w:tcW w:w="1300" w:type="dxa"/>
            <w:vMerge/>
            <w:vAlign w:val="center"/>
          </w:tcPr>
          <w:p w14:paraId="62298CD2" w14:textId="77777777" w:rsidR="00071D1C" w:rsidRPr="00B138F3" w:rsidRDefault="00071D1C" w:rsidP="00B46D58">
            <w:pPr>
              <w:widowControl w:val="0"/>
              <w:jc w:val="center"/>
              <w:rPr>
                <w:rFonts w:ascii="GHEA Grapalat" w:hAnsi="GHEA Grapalat"/>
                <w:sz w:val="16"/>
                <w:szCs w:val="16"/>
              </w:rPr>
            </w:pPr>
          </w:p>
        </w:tc>
        <w:tc>
          <w:tcPr>
            <w:tcW w:w="1418" w:type="dxa"/>
            <w:vMerge/>
            <w:vAlign w:val="center"/>
          </w:tcPr>
          <w:p w14:paraId="6F0C3E03" w14:textId="77777777" w:rsidR="00071D1C" w:rsidRPr="00B138F3" w:rsidRDefault="00071D1C" w:rsidP="00B46D58">
            <w:pPr>
              <w:widowControl w:val="0"/>
              <w:jc w:val="center"/>
              <w:rPr>
                <w:rFonts w:ascii="GHEA Grapalat" w:hAnsi="GHEA Grapalat"/>
                <w:sz w:val="16"/>
                <w:szCs w:val="16"/>
              </w:rPr>
            </w:pPr>
          </w:p>
        </w:tc>
        <w:tc>
          <w:tcPr>
            <w:tcW w:w="1134" w:type="dxa"/>
            <w:gridSpan w:val="2"/>
            <w:vMerge/>
            <w:vAlign w:val="center"/>
          </w:tcPr>
          <w:p w14:paraId="43B3DE3E" w14:textId="77777777" w:rsidR="00071D1C" w:rsidRPr="00B138F3" w:rsidRDefault="00071D1C" w:rsidP="00B46D58">
            <w:pPr>
              <w:widowControl w:val="0"/>
              <w:jc w:val="center"/>
              <w:rPr>
                <w:rFonts w:ascii="GHEA Grapalat" w:hAnsi="GHEA Grapalat"/>
                <w:sz w:val="16"/>
                <w:szCs w:val="16"/>
              </w:rPr>
            </w:pPr>
          </w:p>
        </w:tc>
        <w:tc>
          <w:tcPr>
            <w:tcW w:w="3543" w:type="dxa"/>
            <w:gridSpan w:val="2"/>
            <w:vMerge/>
            <w:vAlign w:val="center"/>
          </w:tcPr>
          <w:p w14:paraId="6661D2C1" w14:textId="77777777" w:rsidR="00071D1C" w:rsidRPr="00B138F3" w:rsidRDefault="00071D1C" w:rsidP="00B46D58">
            <w:pPr>
              <w:widowControl w:val="0"/>
              <w:jc w:val="center"/>
              <w:rPr>
                <w:rFonts w:ascii="GHEA Grapalat" w:hAnsi="GHEA Grapalat"/>
                <w:sz w:val="16"/>
                <w:szCs w:val="16"/>
              </w:rPr>
            </w:pPr>
          </w:p>
        </w:tc>
        <w:tc>
          <w:tcPr>
            <w:tcW w:w="1134" w:type="dxa"/>
            <w:vMerge/>
            <w:vAlign w:val="center"/>
          </w:tcPr>
          <w:p w14:paraId="51DF14F9" w14:textId="77777777" w:rsidR="00071D1C" w:rsidRPr="00B138F3" w:rsidRDefault="00071D1C" w:rsidP="00B46D58">
            <w:pPr>
              <w:widowControl w:val="0"/>
              <w:jc w:val="center"/>
              <w:rPr>
                <w:rFonts w:ascii="GHEA Grapalat" w:hAnsi="GHEA Grapalat"/>
                <w:sz w:val="16"/>
                <w:szCs w:val="16"/>
              </w:rPr>
            </w:pPr>
          </w:p>
        </w:tc>
        <w:tc>
          <w:tcPr>
            <w:tcW w:w="1276" w:type="dxa"/>
            <w:vMerge/>
            <w:vAlign w:val="center"/>
          </w:tcPr>
          <w:p w14:paraId="76346CA5" w14:textId="77777777" w:rsidR="00071D1C" w:rsidRPr="00B138F3" w:rsidRDefault="00071D1C" w:rsidP="00B46D58">
            <w:pPr>
              <w:widowControl w:val="0"/>
              <w:jc w:val="center"/>
              <w:rPr>
                <w:rFonts w:ascii="GHEA Grapalat" w:hAnsi="GHEA Grapalat"/>
                <w:sz w:val="16"/>
                <w:szCs w:val="16"/>
              </w:rPr>
            </w:pPr>
          </w:p>
        </w:tc>
        <w:tc>
          <w:tcPr>
            <w:tcW w:w="992" w:type="dxa"/>
            <w:vMerge/>
            <w:vAlign w:val="center"/>
          </w:tcPr>
          <w:p w14:paraId="5438EE20" w14:textId="77777777" w:rsidR="00071D1C" w:rsidRPr="00B138F3" w:rsidRDefault="00071D1C" w:rsidP="00B46D58">
            <w:pPr>
              <w:widowControl w:val="0"/>
              <w:jc w:val="center"/>
              <w:rPr>
                <w:rFonts w:ascii="GHEA Grapalat" w:hAnsi="GHEA Grapalat"/>
                <w:sz w:val="16"/>
                <w:szCs w:val="16"/>
              </w:rPr>
            </w:pPr>
          </w:p>
        </w:tc>
        <w:tc>
          <w:tcPr>
            <w:tcW w:w="993" w:type="dxa"/>
            <w:vMerge/>
            <w:vAlign w:val="center"/>
          </w:tcPr>
          <w:p w14:paraId="271428F4" w14:textId="77777777" w:rsidR="00071D1C" w:rsidRPr="00B138F3" w:rsidRDefault="00071D1C" w:rsidP="00B46D58">
            <w:pPr>
              <w:widowControl w:val="0"/>
              <w:jc w:val="center"/>
              <w:rPr>
                <w:rFonts w:ascii="GHEA Grapalat" w:hAnsi="GHEA Grapalat"/>
                <w:sz w:val="16"/>
                <w:szCs w:val="16"/>
              </w:rPr>
            </w:pPr>
          </w:p>
        </w:tc>
        <w:tc>
          <w:tcPr>
            <w:tcW w:w="1213" w:type="dxa"/>
            <w:vAlign w:val="center"/>
          </w:tcPr>
          <w:p w14:paraId="4B73DEA0" w14:textId="77777777"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1055" w:type="dxa"/>
            <w:vAlign w:val="center"/>
          </w:tcPr>
          <w:p w14:paraId="37306CA1" w14:textId="77777777" w:rsidR="00071D1C" w:rsidRPr="00B138F3" w:rsidRDefault="00071D1C"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1050" w:type="dxa"/>
            <w:vAlign w:val="center"/>
          </w:tcPr>
          <w:p w14:paraId="57C4216C" w14:textId="77777777" w:rsidR="00700C81" w:rsidRPr="00B138F3" w:rsidRDefault="005646FC" w:rsidP="00B46D58">
            <w:pPr>
              <w:widowControl w:val="0"/>
              <w:ind w:left="-132" w:right="-129"/>
              <w:jc w:val="center"/>
              <w:rPr>
                <w:rFonts w:ascii="GHEA Grapalat" w:hAnsi="GHEA Grapalat"/>
                <w:sz w:val="16"/>
                <w:szCs w:val="16"/>
                <w:lang w:val="en-US"/>
              </w:rPr>
            </w:pPr>
            <w:r w:rsidRPr="00B138F3">
              <w:rPr>
                <w:rFonts w:ascii="GHEA Grapalat" w:hAnsi="GHEA Grapalat"/>
                <w:sz w:val="16"/>
                <w:szCs w:val="16"/>
              </w:rPr>
              <w:t>с</w:t>
            </w:r>
            <w:r w:rsidR="00700C81" w:rsidRPr="00B138F3">
              <w:rPr>
                <w:rFonts w:ascii="GHEA Grapalat" w:hAnsi="GHEA Grapalat"/>
                <w:sz w:val="16"/>
                <w:szCs w:val="16"/>
              </w:rPr>
              <w:t>рок</w:t>
            </w:r>
            <w:r w:rsidR="005A57B8" w:rsidRPr="00B138F3">
              <w:rPr>
                <w:rStyle w:val="af6"/>
                <w:rFonts w:ascii="GHEA Grapalat" w:hAnsi="GHEA Grapalat"/>
                <w:sz w:val="16"/>
                <w:szCs w:val="16"/>
              </w:rPr>
              <w:footnoteReference w:customMarkFollows="1" w:id="41"/>
              <w:t>***</w:t>
            </w:r>
          </w:p>
        </w:tc>
      </w:tr>
      <w:tr w:rsidR="006754D8" w:rsidRPr="00D048A6" w14:paraId="6906B73F" w14:textId="77777777" w:rsidTr="007437B7">
        <w:trPr>
          <w:jc w:val="center"/>
        </w:trPr>
        <w:tc>
          <w:tcPr>
            <w:tcW w:w="1105" w:type="dxa"/>
          </w:tcPr>
          <w:p w14:paraId="7775AC90" w14:textId="6FDB96F2" w:rsidR="006754D8" w:rsidRPr="00D048A6" w:rsidRDefault="00EE3C18" w:rsidP="006754D8">
            <w:pPr>
              <w:widowControl w:val="0"/>
              <w:jc w:val="center"/>
              <w:rPr>
                <w:rFonts w:ascii="GHEA Grapalat" w:hAnsi="GHEA Grapalat"/>
                <w:sz w:val="14"/>
                <w:szCs w:val="14"/>
              </w:rPr>
            </w:pPr>
            <w:r>
              <w:rPr>
                <w:rFonts w:ascii="GHEA Grapalat" w:hAnsi="GHEA Grapalat"/>
                <w:sz w:val="14"/>
                <w:szCs w:val="14"/>
              </w:rPr>
              <w:t>1</w:t>
            </w:r>
          </w:p>
        </w:tc>
        <w:tc>
          <w:tcPr>
            <w:tcW w:w="1300" w:type="dxa"/>
            <w:tcBorders>
              <w:top w:val="nil"/>
              <w:left w:val="single" w:sz="4" w:space="0" w:color="auto"/>
              <w:bottom w:val="single" w:sz="4" w:space="0" w:color="auto"/>
              <w:right w:val="single" w:sz="4" w:space="0" w:color="auto"/>
            </w:tcBorders>
            <w:shd w:val="clear" w:color="auto" w:fill="auto"/>
            <w:vAlign w:val="bottom"/>
          </w:tcPr>
          <w:p w14:paraId="7869F816" w14:textId="256D3248" w:rsidR="006754D8" w:rsidRPr="00D048A6" w:rsidRDefault="006754D8" w:rsidP="006754D8">
            <w:pPr>
              <w:widowControl w:val="0"/>
              <w:jc w:val="center"/>
              <w:rPr>
                <w:rFonts w:ascii="GHEA Grapalat" w:hAnsi="GHEA Grapalat"/>
                <w:sz w:val="14"/>
                <w:szCs w:val="14"/>
              </w:rPr>
            </w:pPr>
            <w:r w:rsidRPr="00D048A6">
              <w:rPr>
                <w:rFonts w:ascii="GHEA Grapalat" w:hAnsi="GHEA Grapalat" w:cs="Calibri"/>
                <w:sz w:val="16"/>
                <w:szCs w:val="16"/>
              </w:rPr>
              <w:t>15530000</w:t>
            </w:r>
          </w:p>
        </w:tc>
        <w:tc>
          <w:tcPr>
            <w:tcW w:w="1418" w:type="dxa"/>
            <w:vAlign w:val="center"/>
          </w:tcPr>
          <w:p w14:paraId="145F53DD" w14:textId="5102D17E" w:rsidR="006754D8" w:rsidRPr="00D048A6" w:rsidRDefault="006754D8" w:rsidP="006754D8">
            <w:pPr>
              <w:widowControl w:val="0"/>
              <w:jc w:val="center"/>
              <w:rPr>
                <w:rFonts w:ascii="GHEA Grapalat" w:hAnsi="GHEA Grapalat"/>
                <w:sz w:val="14"/>
                <w:szCs w:val="14"/>
              </w:rPr>
            </w:pPr>
            <w:r w:rsidRPr="00D048A6">
              <w:rPr>
                <w:rFonts w:ascii="GHEA Grapalat" w:hAnsi="GHEA Grapalat"/>
                <w:sz w:val="22"/>
                <w:szCs w:val="22"/>
                <w:u w:val="single"/>
              </w:rPr>
              <w:t>масло</w:t>
            </w:r>
          </w:p>
        </w:tc>
        <w:tc>
          <w:tcPr>
            <w:tcW w:w="1134" w:type="dxa"/>
            <w:gridSpan w:val="2"/>
          </w:tcPr>
          <w:p w14:paraId="2821001B" w14:textId="0BEC0A3E" w:rsidR="006754D8" w:rsidRPr="00D048A6" w:rsidRDefault="006754D8" w:rsidP="006754D8">
            <w:pPr>
              <w:widowControl w:val="0"/>
              <w:jc w:val="center"/>
              <w:rPr>
                <w:rFonts w:ascii="GHEA Grapalat" w:hAnsi="GHEA Grapalat"/>
                <w:sz w:val="14"/>
                <w:szCs w:val="14"/>
              </w:rPr>
            </w:pPr>
          </w:p>
        </w:tc>
        <w:tc>
          <w:tcPr>
            <w:tcW w:w="3543" w:type="dxa"/>
            <w:gridSpan w:val="2"/>
          </w:tcPr>
          <w:p w14:paraId="150DD5D7" w14:textId="1558248B" w:rsidR="006754D8" w:rsidRPr="00D048A6" w:rsidRDefault="006754D8" w:rsidP="006754D8">
            <w:pPr>
              <w:widowControl w:val="0"/>
              <w:jc w:val="center"/>
              <w:rPr>
                <w:rFonts w:ascii="GHEA Grapalat" w:hAnsi="GHEA Grapalat"/>
                <w:sz w:val="14"/>
                <w:szCs w:val="14"/>
              </w:rPr>
            </w:pPr>
            <w:r w:rsidRPr="00D048A6">
              <w:rPr>
                <w:rFonts w:ascii="GHEA Grapalat" w:hAnsi="GHEA Grapalat"/>
                <w:sz w:val="14"/>
                <w:szCs w:val="14"/>
              </w:rPr>
              <w:t xml:space="preserve">Чистое коровье молоко без содержания растительного масла. Сливочный, дезодорированный фильтрованием, жирность 82,9%, качественный, свежий, энергетическая ценность на 100 грамм: 743 ккал, белки 0,6г, углеводы 0,6г, 3111КДж, в фабричных упаковках 10-25кг по заказу Заказчика, ГОСТ 37-91 или аналог. Безопасность и маркировка согласно Постановлению Правительства РА 2006г. Статья 8 «Технического регламента молока и молочных продуктов» и Закон РА «О безопасности </w:t>
            </w:r>
            <w:r w:rsidRPr="00D048A6">
              <w:rPr>
                <w:rFonts w:ascii="GHEA Grapalat" w:hAnsi="GHEA Grapalat"/>
                <w:sz w:val="14"/>
                <w:szCs w:val="14"/>
              </w:rPr>
              <w:lastRenderedPageBreak/>
              <w:t>пищевых продуктов», утвержденных Постановлением № 1925 от 21 декабря.</w:t>
            </w:r>
          </w:p>
        </w:tc>
        <w:tc>
          <w:tcPr>
            <w:tcW w:w="1134" w:type="dxa"/>
          </w:tcPr>
          <w:p w14:paraId="4ED15E44" w14:textId="07FDAFAA" w:rsidR="006754D8" w:rsidRPr="00D048A6" w:rsidRDefault="006754D8" w:rsidP="006754D8">
            <w:pPr>
              <w:widowControl w:val="0"/>
              <w:jc w:val="center"/>
              <w:rPr>
                <w:rFonts w:ascii="GHEA Grapalat" w:hAnsi="GHEA Grapalat"/>
                <w:sz w:val="14"/>
                <w:szCs w:val="14"/>
              </w:rPr>
            </w:pPr>
            <w:r w:rsidRPr="00D048A6">
              <w:rPr>
                <w:rFonts w:ascii="GHEA Grapalat" w:hAnsi="GHEA Grapalat"/>
                <w:sz w:val="14"/>
                <w:szCs w:val="14"/>
              </w:rPr>
              <w:lastRenderedPageBreak/>
              <w:t>кг</w:t>
            </w:r>
          </w:p>
        </w:tc>
        <w:tc>
          <w:tcPr>
            <w:tcW w:w="1276" w:type="dxa"/>
          </w:tcPr>
          <w:p w14:paraId="511A2347" w14:textId="77777777" w:rsidR="006754D8" w:rsidRPr="00D048A6" w:rsidRDefault="006754D8" w:rsidP="006754D8">
            <w:pPr>
              <w:widowControl w:val="0"/>
              <w:jc w:val="center"/>
              <w:rPr>
                <w:rFonts w:ascii="GHEA Grapalat" w:hAnsi="GHEA Grapalat"/>
                <w:sz w:val="14"/>
                <w:szCs w:val="14"/>
              </w:rPr>
            </w:pPr>
          </w:p>
        </w:tc>
        <w:tc>
          <w:tcPr>
            <w:tcW w:w="1985" w:type="dxa"/>
            <w:gridSpan w:val="2"/>
          </w:tcPr>
          <w:p w14:paraId="72C84D0E" w14:textId="77777777" w:rsidR="006754D8" w:rsidRPr="00D048A6" w:rsidRDefault="006754D8" w:rsidP="006754D8">
            <w:pPr>
              <w:widowControl w:val="0"/>
              <w:jc w:val="center"/>
              <w:rPr>
                <w:rFonts w:ascii="GHEA Grapalat" w:hAnsi="GHEA Grapalat"/>
                <w:sz w:val="14"/>
                <w:szCs w:val="14"/>
              </w:rPr>
            </w:pPr>
          </w:p>
        </w:tc>
        <w:tc>
          <w:tcPr>
            <w:tcW w:w="1213" w:type="dxa"/>
          </w:tcPr>
          <w:p w14:paraId="0941125E" w14:textId="77777777" w:rsidR="006754D8" w:rsidRPr="00D048A6" w:rsidRDefault="006754D8" w:rsidP="006754D8">
            <w:pPr>
              <w:widowControl w:val="0"/>
              <w:jc w:val="center"/>
              <w:rPr>
                <w:rFonts w:ascii="GHEA Grapalat" w:hAnsi="GHEA Grapalat"/>
                <w:sz w:val="14"/>
                <w:szCs w:val="14"/>
              </w:rPr>
            </w:pPr>
          </w:p>
        </w:tc>
        <w:tc>
          <w:tcPr>
            <w:tcW w:w="1055" w:type="dxa"/>
            <w:tcBorders>
              <w:top w:val="nil"/>
              <w:left w:val="single" w:sz="4" w:space="0" w:color="auto"/>
              <w:bottom w:val="single" w:sz="4" w:space="0" w:color="auto"/>
              <w:right w:val="single" w:sz="4" w:space="0" w:color="auto"/>
            </w:tcBorders>
            <w:shd w:val="clear" w:color="auto" w:fill="auto"/>
            <w:vAlign w:val="center"/>
          </w:tcPr>
          <w:p w14:paraId="206A526D" w14:textId="1B8471B9" w:rsidR="006754D8" w:rsidRPr="00D048A6" w:rsidRDefault="00EE3C18" w:rsidP="006754D8">
            <w:pPr>
              <w:widowControl w:val="0"/>
              <w:jc w:val="center"/>
              <w:rPr>
                <w:rFonts w:ascii="GHEA Grapalat" w:hAnsi="GHEA Grapalat"/>
                <w:sz w:val="14"/>
                <w:szCs w:val="14"/>
              </w:rPr>
            </w:pPr>
            <w:r>
              <w:rPr>
                <w:rFonts w:ascii="GHEA Grapalat" w:hAnsi="GHEA Grapalat" w:cs="Calibri"/>
                <w:sz w:val="18"/>
                <w:szCs w:val="18"/>
              </w:rPr>
              <w:t>60</w:t>
            </w:r>
          </w:p>
        </w:tc>
        <w:tc>
          <w:tcPr>
            <w:tcW w:w="1050" w:type="dxa"/>
            <w:vAlign w:val="center"/>
          </w:tcPr>
          <w:p w14:paraId="29E8F4DE" w14:textId="16E661CD" w:rsidR="006754D8" w:rsidRPr="00D048A6" w:rsidRDefault="006754D8" w:rsidP="006754D8">
            <w:pPr>
              <w:widowControl w:val="0"/>
              <w:jc w:val="center"/>
              <w:rPr>
                <w:rFonts w:ascii="GHEA Grapalat" w:hAnsi="GHEA Grapalat"/>
                <w:sz w:val="14"/>
                <w:szCs w:val="14"/>
              </w:rPr>
            </w:pPr>
            <w:r>
              <w:rPr>
                <w:rFonts w:ascii="GHEA Grapalat" w:hAnsi="GHEA Grapalat" w:cs="Sylfaen"/>
                <w:sz w:val="14"/>
                <w:szCs w:val="14"/>
                <w:lang w:val="hy-AM"/>
              </w:rPr>
              <w:t>С даты вступления в силу договора до 30.12.2023.</w:t>
            </w:r>
          </w:p>
        </w:tc>
      </w:tr>
      <w:tr w:rsidR="006754D8" w:rsidRPr="00D048A6" w14:paraId="688930E3" w14:textId="77777777" w:rsidTr="007437B7">
        <w:trPr>
          <w:jc w:val="center"/>
        </w:trPr>
        <w:tc>
          <w:tcPr>
            <w:tcW w:w="1105" w:type="dxa"/>
          </w:tcPr>
          <w:p w14:paraId="4F6BAFEF" w14:textId="51738222" w:rsidR="006754D8" w:rsidRPr="00D048A6" w:rsidRDefault="00EE3C18" w:rsidP="006754D8">
            <w:pPr>
              <w:widowControl w:val="0"/>
              <w:jc w:val="center"/>
              <w:rPr>
                <w:rFonts w:ascii="GHEA Grapalat" w:hAnsi="GHEA Grapalat"/>
                <w:sz w:val="14"/>
                <w:szCs w:val="14"/>
              </w:rPr>
            </w:pPr>
            <w:r>
              <w:rPr>
                <w:rFonts w:ascii="GHEA Grapalat" w:hAnsi="GHEA Grapalat"/>
                <w:sz w:val="14"/>
                <w:szCs w:val="14"/>
              </w:rPr>
              <w:t>2</w:t>
            </w:r>
          </w:p>
        </w:tc>
        <w:tc>
          <w:tcPr>
            <w:tcW w:w="1300" w:type="dxa"/>
            <w:tcBorders>
              <w:top w:val="nil"/>
              <w:left w:val="single" w:sz="4" w:space="0" w:color="auto"/>
              <w:bottom w:val="single" w:sz="4" w:space="0" w:color="auto"/>
              <w:right w:val="single" w:sz="4" w:space="0" w:color="auto"/>
            </w:tcBorders>
            <w:shd w:val="clear" w:color="auto" w:fill="auto"/>
            <w:vAlign w:val="bottom"/>
          </w:tcPr>
          <w:p w14:paraId="71494D8C" w14:textId="10A16912" w:rsidR="006754D8" w:rsidRPr="00D048A6" w:rsidRDefault="006754D8" w:rsidP="006754D8">
            <w:pPr>
              <w:widowControl w:val="0"/>
              <w:jc w:val="center"/>
              <w:rPr>
                <w:rFonts w:ascii="GHEA Grapalat" w:hAnsi="GHEA Grapalat"/>
                <w:sz w:val="14"/>
                <w:szCs w:val="14"/>
              </w:rPr>
            </w:pPr>
            <w:r w:rsidRPr="00D048A6">
              <w:rPr>
                <w:rFonts w:ascii="GHEA Grapalat" w:hAnsi="GHEA Grapalat" w:cs="Calibri"/>
                <w:sz w:val="16"/>
                <w:szCs w:val="16"/>
              </w:rPr>
              <w:t>15111120</w:t>
            </w:r>
          </w:p>
        </w:tc>
        <w:tc>
          <w:tcPr>
            <w:tcW w:w="1418" w:type="dxa"/>
            <w:vAlign w:val="center"/>
          </w:tcPr>
          <w:p w14:paraId="2430D904" w14:textId="082FBBF1" w:rsidR="006754D8" w:rsidRPr="00D048A6" w:rsidRDefault="006754D8" w:rsidP="006754D8">
            <w:pPr>
              <w:widowControl w:val="0"/>
              <w:jc w:val="center"/>
              <w:rPr>
                <w:rFonts w:ascii="GHEA Grapalat" w:hAnsi="GHEA Grapalat"/>
                <w:sz w:val="14"/>
                <w:szCs w:val="14"/>
              </w:rPr>
            </w:pPr>
            <w:r w:rsidRPr="00D048A6">
              <w:rPr>
                <w:rFonts w:ascii="GHEA Grapalat" w:hAnsi="GHEA Grapalat"/>
                <w:sz w:val="22"/>
                <w:szCs w:val="22"/>
              </w:rPr>
              <w:t>говядина</w:t>
            </w:r>
          </w:p>
        </w:tc>
        <w:tc>
          <w:tcPr>
            <w:tcW w:w="1134" w:type="dxa"/>
            <w:gridSpan w:val="2"/>
          </w:tcPr>
          <w:p w14:paraId="01022A53" w14:textId="77777777" w:rsidR="006754D8" w:rsidRPr="00D048A6" w:rsidRDefault="006754D8" w:rsidP="006754D8">
            <w:pPr>
              <w:widowControl w:val="0"/>
              <w:jc w:val="center"/>
              <w:rPr>
                <w:rFonts w:ascii="GHEA Grapalat" w:hAnsi="GHEA Grapalat"/>
                <w:sz w:val="14"/>
                <w:szCs w:val="14"/>
              </w:rPr>
            </w:pPr>
          </w:p>
        </w:tc>
        <w:tc>
          <w:tcPr>
            <w:tcW w:w="3543" w:type="dxa"/>
            <w:gridSpan w:val="2"/>
            <w:vAlign w:val="center"/>
          </w:tcPr>
          <w:p w14:paraId="4B1E6AA6" w14:textId="0508AD00" w:rsidR="006754D8" w:rsidRPr="00D048A6" w:rsidRDefault="006754D8" w:rsidP="006754D8">
            <w:pPr>
              <w:widowControl w:val="0"/>
              <w:jc w:val="center"/>
              <w:rPr>
                <w:rFonts w:ascii="GHEA Grapalat" w:hAnsi="GHEA Grapalat"/>
                <w:sz w:val="14"/>
                <w:szCs w:val="14"/>
              </w:rPr>
            </w:pPr>
            <w:r w:rsidRPr="006210BA">
              <w:rPr>
                <w:rFonts w:ascii="GHEA Grapalat" w:hAnsi="GHEA Grapalat" w:cs="Arial"/>
                <w:sz w:val="14"/>
                <w:szCs w:val="14"/>
              </w:rPr>
              <w:t xml:space="preserve">Говядина свежая, мягкое мясо без костей, с развитой мускулатурой, свежее мясо с медицинскими документами. </w:t>
            </w:r>
            <w:r w:rsidRPr="003F3F11">
              <w:rPr>
                <w:rFonts w:ascii="GHEA Grapalat" w:hAnsi="GHEA Grapalat" w:cs="Arial"/>
                <w:sz w:val="14"/>
                <w:szCs w:val="14"/>
              </w:rPr>
              <w:t xml:space="preserve">Безопасность и маркировка согласно Постановлению Правительства РА 2006г. </w:t>
            </w:r>
            <w:r w:rsidRPr="006210BA">
              <w:rPr>
                <w:rFonts w:ascii="GHEA Grapalat" w:hAnsi="GHEA Grapalat" w:cs="Arial"/>
                <w:sz w:val="14"/>
                <w:szCs w:val="14"/>
              </w:rPr>
              <w:t xml:space="preserve">«Технический регламент мяса и мясных продуктов» и статья 8 Закона РА «О безопасности пищевых продуктов», утвержденные Постановлением № 1560 от 19 октября. </w:t>
            </w:r>
            <w:r w:rsidRPr="003F3F11">
              <w:rPr>
                <w:rFonts w:ascii="GHEA Grapalat" w:hAnsi="GHEA Grapalat" w:cs="Arial"/>
                <w:sz w:val="14"/>
                <w:szCs w:val="14"/>
              </w:rPr>
              <w:t>АСТ 342-2011.</w:t>
            </w:r>
          </w:p>
        </w:tc>
        <w:tc>
          <w:tcPr>
            <w:tcW w:w="1134" w:type="dxa"/>
          </w:tcPr>
          <w:p w14:paraId="68EE3A7F" w14:textId="3AD96A11" w:rsidR="006754D8" w:rsidRPr="00D048A6" w:rsidRDefault="006754D8" w:rsidP="006754D8">
            <w:pPr>
              <w:widowControl w:val="0"/>
              <w:jc w:val="center"/>
              <w:rPr>
                <w:rFonts w:ascii="GHEA Grapalat" w:hAnsi="GHEA Grapalat"/>
                <w:sz w:val="14"/>
                <w:szCs w:val="14"/>
              </w:rPr>
            </w:pPr>
            <w:r w:rsidRPr="00D048A6">
              <w:rPr>
                <w:sz w:val="22"/>
                <w:szCs w:val="22"/>
              </w:rPr>
              <w:t>кг</w:t>
            </w:r>
          </w:p>
        </w:tc>
        <w:tc>
          <w:tcPr>
            <w:tcW w:w="1276" w:type="dxa"/>
          </w:tcPr>
          <w:p w14:paraId="1646F76D" w14:textId="77777777" w:rsidR="006754D8" w:rsidRPr="00D048A6" w:rsidRDefault="006754D8" w:rsidP="006754D8">
            <w:pPr>
              <w:widowControl w:val="0"/>
              <w:jc w:val="center"/>
              <w:rPr>
                <w:rFonts w:ascii="GHEA Grapalat" w:hAnsi="GHEA Grapalat"/>
                <w:sz w:val="14"/>
                <w:szCs w:val="14"/>
              </w:rPr>
            </w:pPr>
          </w:p>
        </w:tc>
        <w:tc>
          <w:tcPr>
            <w:tcW w:w="1985" w:type="dxa"/>
            <w:gridSpan w:val="2"/>
          </w:tcPr>
          <w:p w14:paraId="3B8EC98B" w14:textId="77777777" w:rsidR="006754D8" w:rsidRPr="00D048A6" w:rsidRDefault="006754D8" w:rsidP="006754D8">
            <w:pPr>
              <w:widowControl w:val="0"/>
              <w:jc w:val="center"/>
              <w:rPr>
                <w:rFonts w:ascii="GHEA Grapalat" w:hAnsi="GHEA Grapalat"/>
                <w:sz w:val="14"/>
                <w:szCs w:val="14"/>
              </w:rPr>
            </w:pPr>
          </w:p>
        </w:tc>
        <w:tc>
          <w:tcPr>
            <w:tcW w:w="1213" w:type="dxa"/>
          </w:tcPr>
          <w:p w14:paraId="6FD6B521" w14:textId="77777777" w:rsidR="006754D8" w:rsidRPr="00D048A6" w:rsidRDefault="006754D8" w:rsidP="006754D8">
            <w:pPr>
              <w:widowControl w:val="0"/>
              <w:jc w:val="center"/>
              <w:rPr>
                <w:rFonts w:ascii="GHEA Grapalat" w:hAnsi="GHEA Grapalat"/>
                <w:sz w:val="14"/>
                <w:szCs w:val="14"/>
              </w:rPr>
            </w:pPr>
          </w:p>
        </w:tc>
        <w:tc>
          <w:tcPr>
            <w:tcW w:w="1055" w:type="dxa"/>
            <w:tcBorders>
              <w:top w:val="nil"/>
              <w:left w:val="single" w:sz="4" w:space="0" w:color="auto"/>
              <w:bottom w:val="single" w:sz="4" w:space="0" w:color="auto"/>
              <w:right w:val="single" w:sz="4" w:space="0" w:color="auto"/>
            </w:tcBorders>
            <w:shd w:val="clear" w:color="auto" w:fill="auto"/>
            <w:vAlign w:val="center"/>
          </w:tcPr>
          <w:p w14:paraId="1AEFB8D0" w14:textId="21874CFE" w:rsidR="006754D8" w:rsidRPr="00D048A6" w:rsidRDefault="007437B7" w:rsidP="006754D8">
            <w:pPr>
              <w:widowControl w:val="0"/>
              <w:jc w:val="center"/>
              <w:rPr>
                <w:rFonts w:ascii="GHEA Grapalat" w:hAnsi="GHEA Grapalat"/>
                <w:sz w:val="14"/>
                <w:szCs w:val="14"/>
              </w:rPr>
            </w:pPr>
            <w:r>
              <w:rPr>
                <w:rFonts w:ascii="GHEA Grapalat" w:hAnsi="GHEA Grapalat" w:cs="Calibri"/>
                <w:sz w:val="18"/>
                <w:szCs w:val="18"/>
              </w:rPr>
              <w:t>90</w:t>
            </w:r>
          </w:p>
        </w:tc>
        <w:tc>
          <w:tcPr>
            <w:tcW w:w="1050" w:type="dxa"/>
            <w:vAlign w:val="center"/>
          </w:tcPr>
          <w:p w14:paraId="7991C6EB" w14:textId="67B756D9" w:rsidR="006754D8" w:rsidRPr="00D048A6" w:rsidRDefault="006754D8" w:rsidP="006754D8">
            <w:pPr>
              <w:widowControl w:val="0"/>
              <w:jc w:val="center"/>
              <w:rPr>
                <w:rFonts w:ascii="GHEA Grapalat" w:hAnsi="GHEA Grapalat"/>
                <w:sz w:val="14"/>
                <w:szCs w:val="14"/>
              </w:rPr>
            </w:pPr>
            <w:r>
              <w:rPr>
                <w:rFonts w:ascii="GHEA Grapalat" w:hAnsi="GHEA Grapalat" w:cs="Sylfaen"/>
                <w:sz w:val="14"/>
                <w:szCs w:val="14"/>
                <w:lang w:val="hy-AM"/>
              </w:rPr>
              <w:t>С даты вступления в силу договора до 30.12.2023.</w:t>
            </w:r>
          </w:p>
        </w:tc>
      </w:tr>
      <w:tr w:rsidR="006754D8" w:rsidRPr="00D048A6" w14:paraId="21A7A2D7" w14:textId="77777777" w:rsidTr="007437B7">
        <w:trPr>
          <w:jc w:val="center"/>
        </w:trPr>
        <w:tc>
          <w:tcPr>
            <w:tcW w:w="1105" w:type="dxa"/>
          </w:tcPr>
          <w:p w14:paraId="5DAD3B1C" w14:textId="56F03A47" w:rsidR="006754D8" w:rsidRPr="00D048A6" w:rsidRDefault="00EE3C18" w:rsidP="006754D8">
            <w:pPr>
              <w:widowControl w:val="0"/>
              <w:jc w:val="center"/>
              <w:rPr>
                <w:rFonts w:ascii="GHEA Grapalat" w:hAnsi="GHEA Grapalat"/>
                <w:sz w:val="14"/>
                <w:szCs w:val="14"/>
              </w:rPr>
            </w:pPr>
            <w:r>
              <w:rPr>
                <w:rFonts w:ascii="GHEA Grapalat" w:hAnsi="GHEA Grapalat"/>
                <w:sz w:val="14"/>
                <w:szCs w:val="14"/>
              </w:rPr>
              <w:t>3</w:t>
            </w:r>
          </w:p>
        </w:tc>
        <w:tc>
          <w:tcPr>
            <w:tcW w:w="1300" w:type="dxa"/>
            <w:tcBorders>
              <w:top w:val="nil"/>
              <w:left w:val="single" w:sz="4" w:space="0" w:color="auto"/>
              <w:bottom w:val="single" w:sz="4" w:space="0" w:color="auto"/>
              <w:right w:val="single" w:sz="4" w:space="0" w:color="auto"/>
            </w:tcBorders>
            <w:shd w:val="clear" w:color="auto" w:fill="auto"/>
            <w:vAlign w:val="bottom"/>
          </w:tcPr>
          <w:p w14:paraId="59C17743" w14:textId="1B4880D4" w:rsidR="006754D8" w:rsidRPr="00D048A6" w:rsidRDefault="006754D8" w:rsidP="006754D8">
            <w:pPr>
              <w:widowControl w:val="0"/>
              <w:jc w:val="center"/>
              <w:rPr>
                <w:rFonts w:ascii="GHEA Grapalat" w:hAnsi="GHEA Grapalat"/>
                <w:sz w:val="14"/>
                <w:szCs w:val="14"/>
              </w:rPr>
            </w:pPr>
            <w:r w:rsidRPr="00D048A6">
              <w:rPr>
                <w:rFonts w:ascii="GHEA Grapalat" w:hAnsi="GHEA Grapalat" w:cs="Calibri"/>
                <w:sz w:val="16"/>
                <w:szCs w:val="16"/>
              </w:rPr>
              <w:t>15811110</w:t>
            </w:r>
          </w:p>
        </w:tc>
        <w:tc>
          <w:tcPr>
            <w:tcW w:w="1418" w:type="dxa"/>
            <w:vAlign w:val="center"/>
          </w:tcPr>
          <w:p w14:paraId="6E093A3A" w14:textId="6AB49A13" w:rsidR="006754D8" w:rsidRPr="00D048A6" w:rsidRDefault="006754D8" w:rsidP="006754D8">
            <w:pPr>
              <w:widowControl w:val="0"/>
              <w:jc w:val="center"/>
              <w:rPr>
                <w:rFonts w:ascii="GHEA Grapalat" w:hAnsi="GHEA Grapalat"/>
                <w:sz w:val="14"/>
                <w:szCs w:val="14"/>
              </w:rPr>
            </w:pPr>
            <w:r w:rsidRPr="00D048A6">
              <w:rPr>
                <w:rFonts w:ascii="GHEA Grapalat" w:hAnsi="GHEA Grapalat"/>
                <w:sz w:val="22"/>
                <w:szCs w:val="22"/>
              </w:rPr>
              <w:t>хлеб</w:t>
            </w:r>
          </w:p>
        </w:tc>
        <w:tc>
          <w:tcPr>
            <w:tcW w:w="1134" w:type="dxa"/>
            <w:gridSpan w:val="2"/>
          </w:tcPr>
          <w:p w14:paraId="730BAAB1" w14:textId="55DE5B44" w:rsidR="006754D8" w:rsidRPr="00D048A6" w:rsidRDefault="006754D8" w:rsidP="006754D8">
            <w:pPr>
              <w:widowControl w:val="0"/>
              <w:jc w:val="center"/>
              <w:rPr>
                <w:rFonts w:ascii="GHEA Grapalat" w:hAnsi="GHEA Grapalat"/>
                <w:sz w:val="14"/>
                <w:szCs w:val="14"/>
              </w:rPr>
            </w:pPr>
          </w:p>
        </w:tc>
        <w:tc>
          <w:tcPr>
            <w:tcW w:w="3543" w:type="dxa"/>
            <w:gridSpan w:val="2"/>
          </w:tcPr>
          <w:p w14:paraId="21A05099" w14:textId="11143145" w:rsidR="006754D8" w:rsidRPr="00D048A6" w:rsidRDefault="006754D8" w:rsidP="006754D8">
            <w:pPr>
              <w:widowControl w:val="0"/>
              <w:jc w:val="center"/>
              <w:rPr>
                <w:rFonts w:ascii="GHEA Grapalat" w:hAnsi="GHEA Grapalat"/>
                <w:sz w:val="14"/>
                <w:szCs w:val="14"/>
              </w:rPr>
            </w:pPr>
            <w:r w:rsidRPr="00D048A6">
              <w:rPr>
                <w:rFonts w:ascii="GHEA Grapalat" w:hAnsi="GHEA Grapalat"/>
                <w:sz w:val="14"/>
                <w:szCs w:val="14"/>
              </w:rPr>
              <w:t>Свежий хлеб, максимум 9 часов производства. Каждый хлеб должен быть упакован в полиэтиленовые целлофаны. Упаковывать следует после того, как хлеб остынет. Изготовлен из муки пшеничной высшего сорта, ВСТ 31-99. Безопасность согласно гигиеническим нормативам N 2-III-4.9-01-2010 и статье 8 Закона РА "О безопасности пищевых продуктов". Остаточный срок годности не менее 90%.</w:t>
            </w:r>
          </w:p>
        </w:tc>
        <w:tc>
          <w:tcPr>
            <w:tcW w:w="1134" w:type="dxa"/>
          </w:tcPr>
          <w:p w14:paraId="1E40C0A5" w14:textId="41C6E2FF" w:rsidR="006754D8" w:rsidRPr="00D048A6" w:rsidRDefault="006754D8" w:rsidP="006754D8">
            <w:pPr>
              <w:widowControl w:val="0"/>
              <w:jc w:val="center"/>
              <w:rPr>
                <w:rFonts w:ascii="GHEA Grapalat" w:hAnsi="GHEA Grapalat"/>
                <w:sz w:val="14"/>
                <w:szCs w:val="14"/>
              </w:rPr>
            </w:pPr>
            <w:r w:rsidRPr="00D048A6">
              <w:rPr>
                <w:sz w:val="22"/>
                <w:szCs w:val="22"/>
              </w:rPr>
              <w:t>кг</w:t>
            </w:r>
          </w:p>
        </w:tc>
        <w:tc>
          <w:tcPr>
            <w:tcW w:w="1276" w:type="dxa"/>
          </w:tcPr>
          <w:p w14:paraId="352B4339" w14:textId="77777777" w:rsidR="006754D8" w:rsidRPr="00D048A6" w:rsidRDefault="006754D8" w:rsidP="006754D8">
            <w:pPr>
              <w:widowControl w:val="0"/>
              <w:jc w:val="center"/>
              <w:rPr>
                <w:rFonts w:ascii="GHEA Grapalat" w:hAnsi="GHEA Grapalat"/>
                <w:sz w:val="14"/>
                <w:szCs w:val="14"/>
              </w:rPr>
            </w:pPr>
          </w:p>
        </w:tc>
        <w:tc>
          <w:tcPr>
            <w:tcW w:w="1985" w:type="dxa"/>
            <w:gridSpan w:val="2"/>
          </w:tcPr>
          <w:p w14:paraId="57BEADE8" w14:textId="77777777" w:rsidR="006754D8" w:rsidRPr="00D048A6" w:rsidRDefault="006754D8" w:rsidP="006754D8">
            <w:pPr>
              <w:widowControl w:val="0"/>
              <w:jc w:val="center"/>
              <w:rPr>
                <w:rFonts w:ascii="GHEA Grapalat" w:hAnsi="GHEA Grapalat"/>
                <w:sz w:val="14"/>
                <w:szCs w:val="14"/>
              </w:rPr>
            </w:pPr>
          </w:p>
        </w:tc>
        <w:tc>
          <w:tcPr>
            <w:tcW w:w="1213" w:type="dxa"/>
          </w:tcPr>
          <w:p w14:paraId="49229311" w14:textId="77777777" w:rsidR="006754D8" w:rsidRPr="00D048A6" w:rsidRDefault="006754D8" w:rsidP="006754D8">
            <w:pPr>
              <w:widowControl w:val="0"/>
              <w:jc w:val="center"/>
              <w:rPr>
                <w:rFonts w:ascii="GHEA Grapalat" w:hAnsi="GHEA Grapalat"/>
                <w:sz w:val="14"/>
                <w:szCs w:val="14"/>
              </w:rPr>
            </w:pPr>
          </w:p>
        </w:tc>
        <w:tc>
          <w:tcPr>
            <w:tcW w:w="1055" w:type="dxa"/>
            <w:tcBorders>
              <w:top w:val="nil"/>
              <w:left w:val="single" w:sz="4" w:space="0" w:color="auto"/>
              <w:bottom w:val="single" w:sz="4" w:space="0" w:color="auto"/>
              <w:right w:val="single" w:sz="4" w:space="0" w:color="auto"/>
            </w:tcBorders>
            <w:shd w:val="clear" w:color="auto" w:fill="auto"/>
            <w:vAlign w:val="center"/>
          </w:tcPr>
          <w:p w14:paraId="4E70E1B2" w14:textId="7319ADED" w:rsidR="006754D8" w:rsidRPr="00D048A6" w:rsidRDefault="007437B7" w:rsidP="006754D8">
            <w:pPr>
              <w:widowControl w:val="0"/>
              <w:jc w:val="center"/>
              <w:rPr>
                <w:rFonts w:ascii="GHEA Grapalat" w:hAnsi="GHEA Grapalat"/>
                <w:sz w:val="14"/>
                <w:szCs w:val="14"/>
              </w:rPr>
            </w:pPr>
            <w:r>
              <w:rPr>
                <w:rFonts w:ascii="GHEA Grapalat" w:hAnsi="GHEA Grapalat" w:cs="Calibri"/>
                <w:sz w:val="18"/>
                <w:szCs w:val="18"/>
              </w:rPr>
              <w:t>900</w:t>
            </w:r>
          </w:p>
        </w:tc>
        <w:tc>
          <w:tcPr>
            <w:tcW w:w="1050" w:type="dxa"/>
            <w:vAlign w:val="center"/>
          </w:tcPr>
          <w:p w14:paraId="5B8F406E" w14:textId="2CB83C1F" w:rsidR="006754D8" w:rsidRPr="00D048A6" w:rsidRDefault="006754D8" w:rsidP="006754D8">
            <w:pPr>
              <w:widowControl w:val="0"/>
              <w:jc w:val="center"/>
              <w:rPr>
                <w:rFonts w:ascii="GHEA Grapalat" w:hAnsi="GHEA Grapalat"/>
                <w:sz w:val="14"/>
                <w:szCs w:val="14"/>
              </w:rPr>
            </w:pPr>
            <w:r>
              <w:rPr>
                <w:rFonts w:ascii="GHEA Grapalat" w:hAnsi="GHEA Grapalat" w:cs="Sylfaen"/>
                <w:sz w:val="14"/>
                <w:szCs w:val="14"/>
                <w:lang w:val="hy-AM"/>
              </w:rPr>
              <w:t>С даты вступления в силу договора до 30.12.2023.</w:t>
            </w:r>
          </w:p>
        </w:tc>
      </w:tr>
      <w:tr w:rsidR="006754D8" w:rsidRPr="00D048A6" w14:paraId="594E6D69" w14:textId="77777777" w:rsidTr="007437B7">
        <w:trPr>
          <w:jc w:val="center"/>
        </w:trPr>
        <w:tc>
          <w:tcPr>
            <w:tcW w:w="1105" w:type="dxa"/>
          </w:tcPr>
          <w:p w14:paraId="07A2808E" w14:textId="534C0448" w:rsidR="006754D8" w:rsidRPr="00D048A6" w:rsidRDefault="00EE3C18" w:rsidP="006754D8">
            <w:pPr>
              <w:widowControl w:val="0"/>
              <w:jc w:val="center"/>
              <w:rPr>
                <w:rFonts w:ascii="GHEA Grapalat" w:hAnsi="GHEA Grapalat"/>
                <w:sz w:val="14"/>
                <w:szCs w:val="14"/>
              </w:rPr>
            </w:pPr>
            <w:r>
              <w:rPr>
                <w:rFonts w:ascii="GHEA Grapalat" w:hAnsi="GHEA Grapalat"/>
                <w:sz w:val="14"/>
                <w:szCs w:val="14"/>
              </w:rPr>
              <w:t>4</w:t>
            </w:r>
          </w:p>
        </w:tc>
        <w:tc>
          <w:tcPr>
            <w:tcW w:w="1300" w:type="dxa"/>
            <w:tcBorders>
              <w:top w:val="nil"/>
              <w:left w:val="single" w:sz="4" w:space="0" w:color="auto"/>
              <w:bottom w:val="single" w:sz="4" w:space="0" w:color="auto"/>
              <w:right w:val="single" w:sz="4" w:space="0" w:color="auto"/>
            </w:tcBorders>
            <w:shd w:val="clear" w:color="auto" w:fill="auto"/>
            <w:vAlign w:val="bottom"/>
          </w:tcPr>
          <w:p w14:paraId="002A882E" w14:textId="06FF65E3" w:rsidR="006754D8" w:rsidRPr="00D048A6" w:rsidRDefault="006754D8" w:rsidP="006754D8">
            <w:pPr>
              <w:widowControl w:val="0"/>
              <w:jc w:val="center"/>
              <w:rPr>
                <w:rFonts w:ascii="GHEA Grapalat" w:hAnsi="GHEA Grapalat"/>
                <w:sz w:val="14"/>
                <w:szCs w:val="14"/>
              </w:rPr>
            </w:pPr>
            <w:r w:rsidRPr="00D048A6">
              <w:rPr>
                <w:rFonts w:ascii="GHEA Grapalat" w:hAnsi="GHEA Grapalat" w:cs="Calibri"/>
                <w:sz w:val="16"/>
                <w:szCs w:val="16"/>
              </w:rPr>
              <w:t>15112160</w:t>
            </w:r>
          </w:p>
        </w:tc>
        <w:tc>
          <w:tcPr>
            <w:tcW w:w="1418" w:type="dxa"/>
            <w:vAlign w:val="center"/>
          </w:tcPr>
          <w:p w14:paraId="7AB6EFD9" w14:textId="05323C7F" w:rsidR="006754D8" w:rsidRPr="00D048A6" w:rsidRDefault="006754D8" w:rsidP="006754D8">
            <w:pPr>
              <w:widowControl w:val="0"/>
              <w:jc w:val="center"/>
              <w:rPr>
                <w:rFonts w:ascii="GHEA Grapalat" w:hAnsi="GHEA Grapalat"/>
                <w:sz w:val="14"/>
                <w:szCs w:val="14"/>
              </w:rPr>
            </w:pPr>
            <w:r w:rsidRPr="00D048A6">
              <w:rPr>
                <w:rFonts w:ascii="GHEA Grapalat" w:hAnsi="GHEA Grapalat"/>
                <w:sz w:val="22"/>
                <w:szCs w:val="22"/>
              </w:rPr>
              <w:t>куриная грудка</w:t>
            </w:r>
          </w:p>
        </w:tc>
        <w:tc>
          <w:tcPr>
            <w:tcW w:w="1134" w:type="dxa"/>
            <w:gridSpan w:val="2"/>
          </w:tcPr>
          <w:p w14:paraId="571C5F4E" w14:textId="77777777" w:rsidR="006754D8" w:rsidRPr="00D048A6" w:rsidRDefault="006754D8" w:rsidP="006754D8">
            <w:pPr>
              <w:widowControl w:val="0"/>
              <w:jc w:val="center"/>
              <w:rPr>
                <w:rFonts w:ascii="GHEA Grapalat" w:hAnsi="GHEA Grapalat"/>
                <w:sz w:val="14"/>
                <w:szCs w:val="14"/>
              </w:rPr>
            </w:pPr>
          </w:p>
        </w:tc>
        <w:tc>
          <w:tcPr>
            <w:tcW w:w="3543" w:type="dxa"/>
            <w:gridSpan w:val="2"/>
            <w:vAlign w:val="center"/>
          </w:tcPr>
          <w:p w14:paraId="768104C8" w14:textId="2F464432" w:rsidR="006754D8" w:rsidRPr="00D048A6" w:rsidRDefault="006754D8" w:rsidP="006754D8">
            <w:pPr>
              <w:widowControl w:val="0"/>
              <w:jc w:val="center"/>
              <w:rPr>
                <w:rFonts w:ascii="GHEA Grapalat" w:hAnsi="GHEA Grapalat"/>
                <w:sz w:val="14"/>
                <w:szCs w:val="14"/>
              </w:rPr>
            </w:pPr>
            <w:r w:rsidRPr="006210BA">
              <w:rPr>
                <w:rFonts w:ascii="GHEA Grapalat" w:hAnsi="GHEA Grapalat" w:cs="Arial"/>
                <w:sz w:val="14"/>
                <w:szCs w:val="14"/>
              </w:rPr>
              <w:t xml:space="preserve">Грудка куриная бескостная, свежая, чистая, обескровленная, без посторонних запахов, ГОСТ 25391-82. Безопасность согласно гигиеническим нормативам </w:t>
            </w:r>
            <w:r w:rsidRPr="00D66BDB">
              <w:rPr>
                <w:rFonts w:ascii="GHEA Grapalat" w:hAnsi="GHEA Grapalat" w:cs="Arial"/>
                <w:sz w:val="14"/>
                <w:szCs w:val="14"/>
              </w:rPr>
              <w:t>N</w:t>
            </w:r>
            <w:r w:rsidRPr="006210BA">
              <w:rPr>
                <w:rFonts w:ascii="GHEA Grapalat" w:hAnsi="GHEA Grapalat" w:cs="Arial"/>
                <w:sz w:val="14"/>
                <w:szCs w:val="14"/>
              </w:rPr>
              <w:t xml:space="preserve"> 2-</w:t>
            </w:r>
            <w:r w:rsidRPr="00D66BDB">
              <w:rPr>
                <w:rFonts w:ascii="GHEA Grapalat" w:hAnsi="GHEA Grapalat" w:cs="Arial"/>
                <w:sz w:val="14"/>
                <w:szCs w:val="14"/>
              </w:rPr>
              <w:t>III</w:t>
            </w:r>
            <w:r w:rsidRPr="006210BA">
              <w:rPr>
                <w:rFonts w:ascii="GHEA Grapalat" w:hAnsi="GHEA Grapalat" w:cs="Arial"/>
                <w:sz w:val="14"/>
                <w:szCs w:val="14"/>
              </w:rPr>
              <w:t>-4.9-01-2010 и статье 9 Закона РА "О безопасности пищевых продуктов"</w:t>
            </w:r>
          </w:p>
        </w:tc>
        <w:tc>
          <w:tcPr>
            <w:tcW w:w="1134" w:type="dxa"/>
          </w:tcPr>
          <w:p w14:paraId="4EA15781" w14:textId="26D9F558" w:rsidR="006754D8" w:rsidRPr="00D048A6" w:rsidRDefault="006754D8" w:rsidP="006754D8">
            <w:pPr>
              <w:widowControl w:val="0"/>
              <w:jc w:val="center"/>
              <w:rPr>
                <w:rFonts w:ascii="GHEA Grapalat" w:hAnsi="GHEA Grapalat"/>
                <w:sz w:val="14"/>
                <w:szCs w:val="14"/>
              </w:rPr>
            </w:pPr>
            <w:r w:rsidRPr="00D048A6">
              <w:rPr>
                <w:sz w:val="22"/>
                <w:szCs w:val="22"/>
              </w:rPr>
              <w:t>кг</w:t>
            </w:r>
          </w:p>
        </w:tc>
        <w:tc>
          <w:tcPr>
            <w:tcW w:w="1276" w:type="dxa"/>
          </w:tcPr>
          <w:p w14:paraId="1EA6CA9B" w14:textId="77777777" w:rsidR="006754D8" w:rsidRPr="00D048A6" w:rsidRDefault="006754D8" w:rsidP="006754D8">
            <w:pPr>
              <w:widowControl w:val="0"/>
              <w:jc w:val="center"/>
              <w:rPr>
                <w:rFonts w:ascii="GHEA Grapalat" w:hAnsi="GHEA Grapalat"/>
                <w:sz w:val="14"/>
                <w:szCs w:val="14"/>
              </w:rPr>
            </w:pPr>
          </w:p>
        </w:tc>
        <w:tc>
          <w:tcPr>
            <w:tcW w:w="1985" w:type="dxa"/>
            <w:gridSpan w:val="2"/>
          </w:tcPr>
          <w:p w14:paraId="7FB74E82" w14:textId="77777777" w:rsidR="006754D8" w:rsidRPr="00D048A6" w:rsidRDefault="006754D8" w:rsidP="006754D8">
            <w:pPr>
              <w:widowControl w:val="0"/>
              <w:jc w:val="center"/>
              <w:rPr>
                <w:rFonts w:ascii="GHEA Grapalat" w:hAnsi="GHEA Grapalat"/>
                <w:sz w:val="14"/>
                <w:szCs w:val="14"/>
              </w:rPr>
            </w:pPr>
          </w:p>
        </w:tc>
        <w:tc>
          <w:tcPr>
            <w:tcW w:w="1213" w:type="dxa"/>
          </w:tcPr>
          <w:p w14:paraId="364BC5E4" w14:textId="77777777" w:rsidR="006754D8" w:rsidRPr="00D048A6" w:rsidRDefault="006754D8" w:rsidP="006754D8">
            <w:pPr>
              <w:widowControl w:val="0"/>
              <w:jc w:val="center"/>
              <w:rPr>
                <w:rFonts w:ascii="GHEA Grapalat" w:hAnsi="GHEA Grapalat"/>
                <w:sz w:val="14"/>
                <w:szCs w:val="14"/>
              </w:rPr>
            </w:pPr>
          </w:p>
        </w:tc>
        <w:tc>
          <w:tcPr>
            <w:tcW w:w="1055" w:type="dxa"/>
            <w:tcBorders>
              <w:top w:val="nil"/>
              <w:left w:val="single" w:sz="4" w:space="0" w:color="auto"/>
              <w:bottom w:val="single" w:sz="4" w:space="0" w:color="auto"/>
              <w:right w:val="single" w:sz="4" w:space="0" w:color="auto"/>
            </w:tcBorders>
            <w:shd w:val="clear" w:color="auto" w:fill="auto"/>
            <w:vAlign w:val="center"/>
          </w:tcPr>
          <w:p w14:paraId="13F38EA0" w14:textId="667485C6" w:rsidR="006754D8" w:rsidRPr="00D048A6" w:rsidRDefault="007437B7" w:rsidP="006754D8">
            <w:pPr>
              <w:widowControl w:val="0"/>
              <w:jc w:val="center"/>
              <w:rPr>
                <w:rFonts w:ascii="GHEA Grapalat" w:hAnsi="GHEA Grapalat"/>
                <w:sz w:val="14"/>
                <w:szCs w:val="14"/>
              </w:rPr>
            </w:pPr>
            <w:r>
              <w:rPr>
                <w:rFonts w:ascii="GHEA Grapalat" w:hAnsi="GHEA Grapalat" w:cs="Calibri"/>
                <w:sz w:val="18"/>
                <w:szCs w:val="18"/>
              </w:rPr>
              <w:t>140</w:t>
            </w:r>
          </w:p>
        </w:tc>
        <w:tc>
          <w:tcPr>
            <w:tcW w:w="1050" w:type="dxa"/>
            <w:vAlign w:val="center"/>
          </w:tcPr>
          <w:p w14:paraId="01B35EF4" w14:textId="5A671FC9" w:rsidR="006754D8" w:rsidRPr="00D048A6" w:rsidRDefault="006754D8" w:rsidP="006754D8">
            <w:pPr>
              <w:widowControl w:val="0"/>
              <w:jc w:val="center"/>
              <w:rPr>
                <w:rFonts w:ascii="GHEA Grapalat" w:hAnsi="GHEA Grapalat"/>
                <w:sz w:val="14"/>
                <w:szCs w:val="14"/>
              </w:rPr>
            </w:pPr>
            <w:r>
              <w:rPr>
                <w:rFonts w:ascii="GHEA Grapalat" w:hAnsi="GHEA Grapalat" w:cs="Sylfaen"/>
                <w:sz w:val="14"/>
                <w:szCs w:val="14"/>
                <w:lang w:val="hy-AM"/>
              </w:rPr>
              <w:t>С даты вступления в силу договора до 30.12.2023.</w:t>
            </w:r>
          </w:p>
        </w:tc>
      </w:tr>
      <w:tr w:rsidR="00A13CB5" w:rsidRPr="00D048A6" w14:paraId="42F40DFB" w14:textId="77777777" w:rsidTr="007437B7">
        <w:trPr>
          <w:trHeight w:val="1113"/>
          <w:jc w:val="center"/>
        </w:trPr>
        <w:tc>
          <w:tcPr>
            <w:tcW w:w="1105" w:type="dxa"/>
          </w:tcPr>
          <w:p w14:paraId="1BEB72EA" w14:textId="6069EA97" w:rsidR="00A13CB5" w:rsidRPr="00D048A6" w:rsidRDefault="00EE3C18" w:rsidP="00A13CB5">
            <w:pPr>
              <w:widowControl w:val="0"/>
              <w:jc w:val="center"/>
              <w:rPr>
                <w:rFonts w:ascii="GHEA Grapalat" w:hAnsi="GHEA Grapalat"/>
                <w:sz w:val="14"/>
                <w:szCs w:val="14"/>
              </w:rPr>
            </w:pPr>
            <w:r>
              <w:rPr>
                <w:rFonts w:ascii="GHEA Grapalat" w:hAnsi="GHEA Grapalat"/>
                <w:sz w:val="14"/>
                <w:szCs w:val="14"/>
              </w:rPr>
              <w:t>5</w:t>
            </w:r>
          </w:p>
        </w:tc>
        <w:tc>
          <w:tcPr>
            <w:tcW w:w="1300" w:type="dxa"/>
            <w:tcBorders>
              <w:top w:val="nil"/>
              <w:left w:val="single" w:sz="4" w:space="0" w:color="auto"/>
              <w:bottom w:val="single" w:sz="4" w:space="0" w:color="auto"/>
              <w:right w:val="single" w:sz="4" w:space="0" w:color="auto"/>
            </w:tcBorders>
            <w:shd w:val="clear" w:color="auto" w:fill="auto"/>
            <w:vAlign w:val="bottom"/>
          </w:tcPr>
          <w:p w14:paraId="32A431EE" w14:textId="692D4D3C" w:rsidR="00A13CB5" w:rsidRPr="00D048A6" w:rsidRDefault="00A13CB5" w:rsidP="00A13CB5">
            <w:pPr>
              <w:widowControl w:val="0"/>
              <w:jc w:val="center"/>
              <w:rPr>
                <w:rFonts w:ascii="GHEA Grapalat" w:hAnsi="GHEA Grapalat"/>
                <w:sz w:val="14"/>
                <w:szCs w:val="14"/>
              </w:rPr>
            </w:pPr>
            <w:r w:rsidRPr="00D048A6">
              <w:rPr>
                <w:rFonts w:ascii="GHEA Grapalat" w:hAnsi="GHEA Grapalat" w:cs="Calibri"/>
                <w:sz w:val="16"/>
                <w:szCs w:val="16"/>
              </w:rPr>
              <w:t>15331164</w:t>
            </w:r>
          </w:p>
        </w:tc>
        <w:tc>
          <w:tcPr>
            <w:tcW w:w="1418" w:type="dxa"/>
            <w:vAlign w:val="center"/>
          </w:tcPr>
          <w:p w14:paraId="601C56C5" w14:textId="195B169D" w:rsidR="00A13CB5" w:rsidRPr="00D048A6" w:rsidRDefault="00A13CB5" w:rsidP="00A13CB5">
            <w:pPr>
              <w:widowControl w:val="0"/>
              <w:jc w:val="center"/>
              <w:rPr>
                <w:rFonts w:ascii="GHEA Grapalat" w:hAnsi="GHEA Grapalat"/>
                <w:sz w:val="14"/>
                <w:szCs w:val="14"/>
              </w:rPr>
            </w:pPr>
            <w:r w:rsidRPr="00D048A6">
              <w:rPr>
                <w:rFonts w:ascii="GHEA Grapalat" w:hAnsi="GHEA Grapalat"/>
                <w:sz w:val="22"/>
                <w:szCs w:val="22"/>
              </w:rPr>
              <w:t>морковь</w:t>
            </w:r>
          </w:p>
        </w:tc>
        <w:tc>
          <w:tcPr>
            <w:tcW w:w="1134" w:type="dxa"/>
            <w:gridSpan w:val="2"/>
          </w:tcPr>
          <w:p w14:paraId="3A399F34" w14:textId="77777777" w:rsidR="00A13CB5" w:rsidRPr="00D048A6" w:rsidRDefault="00A13CB5" w:rsidP="00A13CB5">
            <w:pPr>
              <w:widowControl w:val="0"/>
              <w:jc w:val="center"/>
              <w:rPr>
                <w:rFonts w:ascii="GHEA Grapalat" w:hAnsi="GHEA Grapalat"/>
                <w:sz w:val="14"/>
                <w:szCs w:val="14"/>
              </w:rPr>
            </w:pPr>
          </w:p>
        </w:tc>
        <w:tc>
          <w:tcPr>
            <w:tcW w:w="3543" w:type="dxa"/>
            <w:gridSpan w:val="2"/>
            <w:vAlign w:val="center"/>
          </w:tcPr>
          <w:p w14:paraId="4F9D6D59" w14:textId="29B03BB4" w:rsidR="00A13CB5" w:rsidRPr="00D048A6" w:rsidRDefault="00A13CB5" w:rsidP="00A13CB5">
            <w:pPr>
              <w:widowControl w:val="0"/>
              <w:jc w:val="center"/>
              <w:rPr>
                <w:rFonts w:ascii="GHEA Grapalat" w:hAnsi="GHEA Grapalat"/>
                <w:sz w:val="14"/>
                <w:szCs w:val="14"/>
              </w:rPr>
            </w:pPr>
            <w:r w:rsidRPr="006210BA">
              <w:rPr>
                <w:rFonts w:ascii="GHEA Grapalat" w:hAnsi="GHEA Grapalat" w:cs="Arial"/>
                <w:sz w:val="14"/>
                <w:szCs w:val="14"/>
              </w:rPr>
              <w:t xml:space="preserve">Свежий, отборный сорт, ГОСТ 26767-85. Безопасность согласно гигиеническим нормативам </w:t>
            </w:r>
            <w:r w:rsidRPr="00D66BDB">
              <w:rPr>
                <w:rFonts w:ascii="GHEA Grapalat" w:hAnsi="GHEA Grapalat" w:cs="Arial"/>
                <w:sz w:val="14"/>
                <w:szCs w:val="14"/>
              </w:rPr>
              <w:t>N</w:t>
            </w:r>
            <w:r w:rsidRPr="006210BA">
              <w:rPr>
                <w:rFonts w:ascii="GHEA Grapalat" w:hAnsi="GHEA Grapalat" w:cs="Arial"/>
                <w:sz w:val="14"/>
                <w:szCs w:val="14"/>
              </w:rPr>
              <w:t xml:space="preserve"> 2-</w:t>
            </w:r>
            <w:r w:rsidRPr="00D66BDB">
              <w:rPr>
                <w:rFonts w:ascii="GHEA Grapalat" w:hAnsi="GHEA Grapalat" w:cs="Arial"/>
                <w:sz w:val="14"/>
                <w:szCs w:val="14"/>
              </w:rPr>
              <w:t>III</w:t>
            </w:r>
            <w:r w:rsidRPr="006210BA">
              <w:rPr>
                <w:rFonts w:ascii="GHEA Grapalat" w:hAnsi="GHEA Grapalat" w:cs="Arial"/>
                <w:sz w:val="14"/>
                <w:szCs w:val="14"/>
              </w:rPr>
              <w:t>-4.9-01-2010 и статье 9 Закона РА "О безопасности пищевых продуктов"</w:t>
            </w:r>
          </w:p>
        </w:tc>
        <w:tc>
          <w:tcPr>
            <w:tcW w:w="1134" w:type="dxa"/>
          </w:tcPr>
          <w:p w14:paraId="6578D8E7" w14:textId="3FE6B898" w:rsidR="00A13CB5" w:rsidRPr="00D048A6" w:rsidRDefault="00A13CB5" w:rsidP="00A13CB5">
            <w:pPr>
              <w:widowControl w:val="0"/>
              <w:jc w:val="center"/>
              <w:rPr>
                <w:rFonts w:ascii="GHEA Grapalat" w:hAnsi="GHEA Grapalat"/>
                <w:sz w:val="14"/>
                <w:szCs w:val="14"/>
              </w:rPr>
            </w:pPr>
            <w:r w:rsidRPr="00D048A6">
              <w:rPr>
                <w:sz w:val="22"/>
                <w:szCs w:val="22"/>
              </w:rPr>
              <w:t>кг</w:t>
            </w:r>
          </w:p>
        </w:tc>
        <w:tc>
          <w:tcPr>
            <w:tcW w:w="1276" w:type="dxa"/>
          </w:tcPr>
          <w:p w14:paraId="6826137F" w14:textId="77777777" w:rsidR="00A13CB5" w:rsidRPr="00D048A6" w:rsidRDefault="00A13CB5" w:rsidP="00A13CB5">
            <w:pPr>
              <w:widowControl w:val="0"/>
              <w:jc w:val="center"/>
              <w:rPr>
                <w:rFonts w:ascii="GHEA Grapalat" w:hAnsi="GHEA Grapalat"/>
                <w:sz w:val="14"/>
                <w:szCs w:val="14"/>
              </w:rPr>
            </w:pPr>
          </w:p>
        </w:tc>
        <w:tc>
          <w:tcPr>
            <w:tcW w:w="1985" w:type="dxa"/>
            <w:gridSpan w:val="2"/>
          </w:tcPr>
          <w:p w14:paraId="17C6D976" w14:textId="77777777" w:rsidR="00A13CB5" w:rsidRPr="00D048A6" w:rsidRDefault="00A13CB5" w:rsidP="00A13CB5">
            <w:pPr>
              <w:widowControl w:val="0"/>
              <w:jc w:val="center"/>
              <w:rPr>
                <w:rFonts w:ascii="GHEA Grapalat" w:hAnsi="GHEA Grapalat"/>
                <w:sz w:val="14"/>
                <w:szCs w:val="14"/>
              </w:rPr>
            </w:pPr>
          </w:p>
        </w:tc>
        <w:tc>
          <w:tcPr>
            <w:tcW w:w="1213" w:type="dxa"/>
          </w:tcPr>
          <w:p w14:paraId="4291540A" w14:textId="77777777" w:rsidR="00A13CB5" w:rsidRPr="00D048A6" w:rsidRDefault="00A13CB5" w:rsidP="00A13CB5">
            <w:pPr>
              <w:widowControl w:val="0"/>
              <w:jc w:val="center"/>
              <w:rPr>
                <w:rFonts w:ascii="GHEA Grapalat" w:hAnsi="GHEA Grapalat"/>
                <w:sz w:val="14"/>
                <w:szCs w:val="14"/>
              </w:rPr>
            </w:pPr>
          </w:p>
        </w:tc>
        <w:tc>
          <w:tcPr>
            <w:tcW w:w="1055" w:type="dxa"/>
            <w:tcBorders>
              <w:top w:val="nil"/>
              <w:left w:val="single" w:sz="4" w:space="0" w:color="auto"/>
              <w:bottom w:val="single" w:sz="4" w:space="0" w:color="auto"/>
              <w:right w:val="single" w:sz="4" w:space="0" w:color="auto"/>
            </w:tcBorders>
            <w:shd w:val="clear" w:color="auto" w:fill="auto"/>
            <w:vAlign w:val="center"/>
          </w:tcPr>
          <w:p w14:paraId="5C51EB1B" w14:textId="56C97EF1" w:rsidR="00A13CB5" w:rsidRPr="00D048A6" w:rsidRDefault="007437B7" w:rsidP="007437B7">
            <w:pPr>
              <w:widowControl w:val="0"/>
              <w:rPr>
                <w:rFonts w:ascii="GHEA Grapalat" w:hAnsi="GHEA Grapalat"/>
                <w:sz w:val="14"/>
                <w:szCs w:val="14"/>
              </w:rPr>
            </w:pPr>
            <w:r>
              <w:rPr>
                <w:rFonts w:ascii="GHEA Grapalat" w:hAnsi="GHEA Grapalat" w:cs="Calibri"/>
                <w:sz w:val="18"/>
                <w:szCs w:val="18"/>
              </w:rPr>
              <w:t>45</w:t>
            </w:r>
          </w:p>
        </w:tc>
        <w:tc>
          <w:tcPr>
            <w:tcW w:w="1050" w:type="dxa"/>
            <w:vAlign w:val="center"/>
          </w:tcPr>
          <w:p w14:paraId="4DB56517" w14:textId="54A82ABD" w:rsidR="00A13CB5" w:rsidRPr="00D048A6" w:rsidRDefault="00A13CB5" w:rsidP="00A13CB5">
            <w:pPr>
              <w:widowControl w:val="0"/>
              <w:jc w:val="center"/>
              <w:rPr>
                <w:rFonts w:ascii="GHEA Grapalat" w:hAnsi="GHEA Grapalat"/>
                <w:sz w:val="14"/>
                <w:szCs w:val="14"/>
              </w:rPr>
            </w:pPr>
            <w:r>
              <w:rPr>
                <w:rFonts w:ascii="GHEA Grapalat" w:hAnsi="GHEA Grapalat" w:cs="Sylfaen"/>
                <w:sz w:val="14"/>
                <w:szCs w:val="14"/>
                <w:lang w:val="hy-AM"/>
              </w:rPr>
              <w:t>С даты вступления в силу договора до 30.12.2023.</w:t>
            </w:r>
          </w:p>
        </w:tc>
      </w:tr>
      <w:tr w:rsidR="00A13CB5" w:rsidRPr="00D048A6" w14:paraId="663962DC" w14:textId="77777777" w:rsidTr="007437B7">
        <w:trPr>
          <w:jc w:val="center"/>
        </w:trPr>
        <w:tc>
          <w:tcPr>
            <w:tcW w:w="1105" w:type="dxa"/>
          </w:tcPr>
          <w:p w14:paraId="6520AF8F" w14:textId="15ADED15" w:rsidR="00A13CB5" w:rsidRPr="00D048A6" w:rsidRDefault="007437B7" w:rsidP="00A13CB5">
            <w:pPr>
              <w:widowControl w:val="0"/>
              <w:jc w:val="center"/>
              <w:rPr>
                <w:rFonts w:ascii="GHEA Grapalat" w:hAnsi="GHEA Grapalat"/>
                <w:sz w:val="14"/>
                <w:szCs w:val="14"/>
              </w:rPr>
            </w:pPr>
            <w:r>
              <w:rPr>
                <w:rFonts w:ascii="GHEA Grapalat" w:hAnsi="GHEA Grapalat"/>
                <w:sz w:val="14"/>
                <w:szCs w:val="14"/>
              </w:rPr>
              <w:t>6</w:t>
            </w:r>
          </w:p>
        </w:tc>
        <w:tc>
          <w:tcPr>
            <w:tcW w:w="1300" w:type="dxa"/>
            <w:tcBorders>
              <w:top w:val="nil"/>
              <w:left w:val="single" w:sz="4" w:space="0" w:color="auto"/>
              <w:bottom w:val="single" w:sz="4" w:space="0" w:color="auto"/>
              <w:right w:val="single" w:sz="4" w:space="0" w:color="auto"/>
            </w:tcBorders>
            <w:shd w:val="clear" w:color="auto" w:fill="auto"/>
            <w:vAlign w:val="bottom"/>
          </w:tcPr>
          <w:p w14:paraId="31FBE9B3" w14:textId="26101A20" w:rsidR="00A13CB5" w:rsidRPr="00D048A6" w:rsidRDefault="00A13CB5" w:rsidP="00A13CB5">
            <w:pPr>
              <w:widowControl w:val="0"/>
              <w:jc w:val="center"/>
              <w:rPr>
                <w:rFonts w:ascii="GHEA Grapalat" w:hAnsi="GHEA Grapalat"/>
                <w:sz w:val="14"/>
                <w:szCs w:val="14"/>
              </w:rPr>
            </w:pPr>
            <w:r w:rsidRPr="00D048A6">
              <w:rPr>
                <w:rFonts w:ascii="GHEA Grapalat" w:hAnsi="GHEA Grapalat" w:cs="Calibri"/>
                <w:sz w:val="16"/>
                <w:szCs w:val="16"/>
              </w:rPr>
              <w:t>15511600</w:t>
            </w:r>
          </w:p>
        </w:tc>
        <w:tc>
          <w:tcPr>
            <w:tcW w:w="1418" w:type="dxa"/>
            <w:vAlign w:val="center"/>
          </w:tcPr>
          <w:p w14:paraId="28414F52" w14:textId="49485425" w:rsidR="00A13CB5" w:rsidRPr="007437B7" w:rsidRDefault="007437B7" w:rsidP="00A13CB5">
            <w:pPr>
              <w:widowControl w:val="0"/>
              <w:jc w:val="center"/>
              <w:rPr>
                <w:rFonts w:ascii="GHEA Grapalat" w:hAnsi="GHEA Grapalat"/>
                <w:sz w:val="22"/>
                <w:szCs w:val="22"/>
              </w:rPr>
            </w:pPr>
            <w:r w:rsidRPr="007437B7">
              <w:rPr>
                <w:rFonts w:ascii="GHEA Grapalat" w:hAnsi="GHEA Grapalat"/>
                <w:sz w:val="22"/>
                <w:szCs w:val="22"/>
              </w:rPr>
              <w:t>шоколадное масло</w:t>
            </w:r>
          </w:p>
        </w:tc>
        <w:tc>
          <w:tcPr>
            <w:tcW w:w="1134" w:type="dxa"/>
            <w:gridSpan w:val="2"/>
          </w:tcPr>
          <w:p w14:paraId="6C8CC7B7" w14:textId="77777777" w:rsidR="00A13CB5" w:rsidRPr="00D048A6" w:rsidRDefault="00A13CB5" w:rsidP="00A13CB5">
            <w:pPr>
              <w:widowControl w:val="0"/>
              <w:jc w:val="center"/>
              <w:rPr>
                <w:rFonts w:ascii="GHEA Grapalat" w:hAnsi="GHEA Grapalat"/>
                <w:sz w:val="14"/>
                <w:szCs w:val="14"/>
              </w:rPr>
            </w:pPr>
          </w:p>
        </w:tc>
        <w:tc>
          <w:tcPr>
            <w:tcW w:w="3543" w:type="dxa"/>
            <w:gridSpan w:val="2"/>
          </w:tcPr>
          <w:p w14:paraId="6FD6A9E5" w14:textId="1C69B98C" w:rsidR="00A13CB5" w:rsidRPr="00D048A6" w:rsidRDefault="007437B7" w:rsidP="00A13CB5">
            <w:pPr>
              <w:widowControl w:val="0"/>
              <w:jc w:val="center"/>
              <w:rPr>
                <w:rFonts w:ascii="GHEA Grapalat" w:hAnsi="GHEA Grapalat"/>
                <w:sz w:val="14"/>
                <w:szCs w:val="14"/>
              </w:rPr>
            </w:pPr>
            <w:r>
              <w:rPr>
                <w:rFonts w:ascii="GHEA Grapalat" w:hAnsi="GHEA Grapalat"/>
                <w:sz w:val="14"/>
                <w:szCs w:val="14"/>
              </w:rPr>
              <w:t>----------</w:t>
            </w:r>
          </w:p>
        </w:tc>
        <w:tc>
          <w:tcPr>
            <w:tcW w:w="1134" w:type="dxa"/>
          </w:tcPr>
          <w:p w14:paraId="19409E1F" w14:textId="223D7C52" w:rsidR="00A13CB5" w:rsidRPr="00D048A6" w:rsidRDefault="007437B7" w:rsidP="00A13CB5">
            <w:pPr>
              <w:widowControl w:val="0"/>
              <w:jc w:val="center"/>
              <w:rPr>
                <w:rFonts w:ascii="GHEA Grapalat" w:hAnsi="GHEA Grapalat"/>
                <w:sz w:val="14"/>
                <w:szCs w:val="14"/>
              </w:rPr>
            </w:pPr>
            <w:r>
              <w:rPr>
                <w:rFonts w:ascii="GHEA Grapalat" w:hAnsi="GHEA Grapalat"/>
                <w:sz w:val="14"/>
                <w:szCs w:val="14"/>
              </w:rPr>
              <w:t>кг</w:t>
            </w:r>
          </w:p>
        </w:tc>
        <w:tc>
          <w:tcPr>
            <w:tcW w:w="1276" w:type="dxa"/>
          </w:tcPr>
          <w:p w14:paraId="5EFEBC57" w14:textId="77777777" w:rsidR="00A13CB5" w:rsidRPr="00D048A6" w:rsidRDefault="00A13CB5" w:rsidP="00A13CB5">
            <w:pPr>
              <w:widowControl w:val="0"/>
              <w:jc w:val="center"/>
              <w:rPr>
                <w:rFonts w:ascii="GHEA Grapalat" w:hAnsi="GHEA Grapalat"/>
                <w:sz w:val="14"/>
                <w:szCs w:val="14"/>
              </w:rPr>
            </w:pPr>
          </w:p>
        </w:tc>
        <w:tc>
          <w:tcPr>
            <w:tcW w:w="1985" w:type="dxa"/>
            <w:gridSpan w:val="2"/>
          </w:tcPr>
          <w:p w14:paraId="6D8C2E78" w14:textId="77777777" w:rsidR="00A13CB5" w:rsidRPr="00D048A6" w:rsidRDefault="00A13CB5" w:rsidP="00A13CB5">
            <w:pPr>
              <w:widowControl w:val="0"/>
              <w:jc w:val="center"/>
              <w:rPr>
                <w:rFonts w:ascii="GHEA Grapalat" w:hAnsi="GHEA Grapalat"/>
                <w:sz w:val="14"/>
                <w:szCs w:val="14"/>
              </w:rPr>
            </w:pPr>
          </w:p>
        </w:tc>
        <w:tc>
          <w:tcPr>
            <w:tcW w:w="1213" w:type="dxa"/>
          </w:tcPr>
          <w:p w14:paraId="35DF9BC5" w14:textId="12608CEA" w:rsidR="00A13CB5" w:rsidRPr="00D048A6" w:rsidRDefault="00A13CB5" w:rsidP="007437B7">
            <w:pPr>
              <w:widowControl w:val="0"/>
              <w:rPr>
                <w:rFonts w:ascii="GHEA Grapalat" w:hAnsi="GHEA Grapalat"/>
                <w:sz w:val="14"/>
                <w:szCs w:val="14"/>
              </w:rPr>
            </w:pPr>
          </w:p>
        </w:tc>
        <w:tc>
          <w:tcPr>
            <w:tcW w:w="1055" w:type="dxa"/>
            <w:tcBorders>
              <w:top w:val="nil"/>
              <w:left w:val="single" w:sz="4" w:space="0" w:color="auto"/>
              <w:bottom w:val="single" w:sz="4" w:space="0" w:color="auto"/>
              <w:right w:val="single" w:sz="4" w:space="0" w:color="auto"/>
            </w:tcBorders>
            <w:shd w:val="clear" w:color="auto" w:fill="auto"/>
            <w:vAlign w:val="center"/>
          </w:tcPr>
          <w:p w14:paraId="5E6796E0" w14:textId="6C508085" w:rsidR="00A13CB5" w:rsidRPr="007437B7" w:rsidRDefault="007437B7" w:rsidP="00A13CB5">
            <w:pPr>
              <w:widowControl w:val="0"/>
              <w:jc w:val="center"/>
              <w:rPr>
                <w:rFonts w:ascii="GHEA Grapalat" w:hAnsi="GHEA Grapalat"/>
                <w:sz w:val="18"/>
                <w:szCs w:val="18"/>
              </w:rPr>
            </w:pPr>
            <w:r w:rsidRPr="007437B7">
              <w:rPr>
                <w:rFonts w:ascii="GHEA Grapalat" w:hAnsi="GHEA Grapalat"/>
                <w:sz w:val="18"/>
                <w:szCs w:val="18"/>
              </w:rPr>
              <w:t>20</w:t>
            </w:r>
          </w:p>
        </w:tc>
        <w:tc>
          <w:tcPr>
            <w:tcW w:w="1050" w:type="dxa"/>
            <w:vAlign w:val="center"/>
          </w:tcPr>
          <w:p w14:paraId="47140610" w14:textId="2140DD13" w:rsidR="00A13CB5" w:rsidRPr="00D048A6" w:rsidRDefault="00A13CB5" w:rsidP="00A13CB5">
            <w:pPr>
              <w:widowControl w:val="0"/>
              <w:jc w:val="center"/>
              <w:rPr>
                <w:rFonts w:ascii="GHEA Grapalat" w:hAnsi="GHEA Grapalat"/>
                <w:sz w:val="14"/>
                <w:szCs w:val="14"/>
              </w:rPr>
            </w:pPr>
            <w:r>
              <w:rPr>
                <w:rFonts w:ascii="GHEA Grapalat" w:hAnsi="GHEA Grapalat" w:cs="Sylfaen"/>
                <w:sz w:val="14"/>
                <w:szCs w:val="14"/>
                <w:lang w:val="hy-AM"/>
              </w:rPr>
              <w:t>С даты вступления в силу договора до 30.12.2023.</w:t>
            </w:r>
          </w:p>
        </w:tc>
      </w:tr>
      <w:tr w:rsidR="00A13CB5" w:rsidRPr="00D048A6" w14:paraId="434348E6" w14:textId="77777777" w:rsidTr="007437B7">
        <w:trPr>
          <w:jc w:val="center"/>
        </w:trPr>
        <w:tc>
          <w:tcPr>
            <w:tcW w:w="1105" w:type="dxa"/>
          </w:tcPr>
          <w:p w14:paraId="7BEDA545" w14:textId="5CF1872F" w:rsidR="00A13CB5" w:rsidRPr="00D048A6" w:rsidRDefault="007437B7" w:rsidP="00A13CB5">
            <w:pPr>
              <w:widowControl w:val="0"/>
              <w:jc w:val="center"/>
              <w:rPr>
                <w:rFonts w:ascii="GHEA Grapalat" w:hAnsi="GHEA Grapalat"/>
                <w:sz w:val="14"/>
                <w:szCs w:val="14"/>
              </w:rPr>
            </w:pPr>
            <w:r>
              <w:rPr>
                <w:rFonts w:ascii="GHEA Grapalat" w:hAnsi="GHEA Grapalat"/>
                <w:sz w:val="14"/>
                <w:szCs w:val="14"/>
              </w:rPr>
              <w:t>7</w:t>
            </w:r>
          </w:p>
        </w:tc>
        <w:tc>
          <w:tcPr>
            <w:tcW w:w="1300" w:type="dxa"/>
            <w:tcBorders>
              <w:top w:val="nil"/>
              <w:left w:val="single" w:sz="4" w:space="0" w:color="auto"/>
              <w:bottom w:val="single" w:sz="4" w:space="0" w:color="auto"/>
              <w:right w:val="single" w:sz="4" w:space="0" w:color="auto"/>
            </w:tcBorders>
            <w:shd w:val="clear" w:color="auto" w:fill="auto"/>
            <w:vAlign w:val="bottom"/>
          </w:tcPr>
          <w:p w14:paraId="66EA317D" w14:textId="28D47831" w:rsidR="00A13CB5" w:rsidRPr="00D048A6" w:rsidRDefault="00A13CB5" w:rsidP="00A13CB5">
            <w:pPr>
              <w:widowControl w:val="0"/>
              <w:jc w:val="center"/>
              <w:rPr>
                <w:rFonts w:ascii="GHEA Grapalat" w:hAnsi="GHEA Grapalat"/>
                <w:sz w:val="14"/>
                <w:szCs w:val="14"/>
              </w:rPr>
            </w:pPr>
            <w:r w:rsidRPr="00D048A6">
              <w:rPr>
                <w:rFonts w:ascii="GHEA Grapalat" w:hAnsi="GHEA Grapalat" w:cs="Calibri"/>
                <w:sz w:val="16"/>
                <w:szCs w:val="16"/>
              </w:rPr>
              <w:t>15511100</w:t>
            </w:r>
          </w:p>
        </w:tc>
        <w:tc>
          <w:tcPr>
            <w:tcW w:w="1418" w:type="dxa"/>
            <w:vAlign w:val="center"/>
          </w:tcPr>
          <w:p w14:paraId="41797821" w14:textId="7B690918" w:rsidR="00A13CB5" w:rsidRPr="00D048A6" w:rsidRDefault="00A13CB5" w:rsidP="00A13CB5">
            <w:pPr>
              <w:widowControl w:val="0"/>
              <w:jc w:val="center"/>
              <w:rPr>
                <w:rFonts w:ascii="GHEA Grapalat" w:hAnsi="GHEA Grapalat"/>
                <w:sz w:val="14"/>
                <w:szCs w:val="14"/>
              </w:rPr>
            </w:pPr>
            <w:r w:rsidRPr="00D048A6">
              <w:rPr>
                <w:rFonts w:ascii="GHEA Grapalat" w:hAnsi="GHEA Grapalat"/>
                <w:sz w:val="22"/>
                <w:szCs w:val="22"/>
              </w:rPr>
              <w:t>Молоко: пастеризованное</w:t>
            </w:r>
          </w:p>
        </w:tc>
        <w:tc>
          <w:tcPr>
            <w:tcW w:w="1134" w:type="dxa"/>
            <w:gridSpan w:val="2"/>
            <w:vAlign w:val="center"/>
          </w:tcPr>
          <w:p w14:paraId="6C025D28" w14:textId="15ED9E8E" w:rsidR="00A13CB5" w:rsidRPr="00D048A6" w:rsidRDefault="00A13CB5" w:rsidP="00A13CB5">
            <w:pPr>
              <w:widowControl w:val="0"/>
              <w:jc w:val="center"/>
              <w:rPr>
                <w:rFonts w:ascii="GHEA Grapalat" w:hAnsi="GHEA Grapalat"/>
                <w:sz w:val="14"/>
                <w:szCs w:val="14"/>
              </w:rPr>
            </w:pPr>
            <w:r w:rsidRPr="006210BA">
              <w:rPr>
                <w:rFonts w:ascii="GHEA Grapalat" w:hAnsi="GHEA Grapalat" w:cs="Arial"/>
                <w:sz w:val="14"/>
                <w:szCs w:val="14"/>
              </w:rPr>
              <w:t>продуктов</w:t>
            </w:r>
            <w:proofErr w:type="gramStart"/>
            <w:r w:rsidRPr="006210BA">
              <w:rPr>
                <w:rFonts w:ascii="GHEA Grapalat" w:hAnsi="GHEA Grapalat" w:cs="Arial"/>
                <w:sz w:val="14"/>
                <w:szCs w:val="14"/>
              </w:rPr>
              <w:t>" .</w:t>
            </w:r>
            <w:proofErr w:type="gramEnd"/>
          </w:p>
        </w:tc>
        <w:tc>
          <w:tcPr>
            <w:tcW w:w="3543" w:type="dxa"/>
            <w:gridSpan w:val="2"/>
            <w:vAlign w:val="center"/>
          </w:tcPr>
          <w:p w14:paraId="31BCB933" w14:textId="1C697D03" w:rsidR="00A13CB5" w:rsidRPr="00D048A6" w:rsidRDefault="00A13CB5" w:rsidP="00A13CB5">
            <w:pPr>
              <w:widowControl w:val="0"/>
              <w:jc w:val="center"/>
              <w:rPr>
                <w:rFonts w:ascii="GHEA Grapalat" w:hAnsi="GHEA Grapalat"/>
                <w:sz w:val="14"/>
                <w:szCs w:val="14"/>
              </w:rPr>
            </w:pPr>
            <w:r w:rsidRPr="006210BA">
              <w:rPr>
                <w:rFonts w:ascii="GHEA Grapalat" w:hAnsi="GHEA Grapalat" w:cs="Arial"/>
                <w:sz w:val="14"/>
                <w:szCs w:val="14"/>
              </w:rPr>
              <w:t xml:space="preserve">В бумажной или пластиковой таре, без содержания растительного масла, молоко коровье пастеризованное 3,2% жирности, кислотность 16-210Т, ГОСТ 13277-79. Безопасность и маркировка: </w:t>
            </w:r>
            <w:r w:rsidRPr="00D66BDB">
              <w:rPr>
                <w:rFonts w:ascii="GHEA Grapalat" w:hAnsi="GHEA Grapalat" w:cs="Arial"/>
                <w:sz w:val="14"/>
                <w:szCs w:val="14"/>
              </w:rPr>
              <w:t>N</w:t>
            </w:r>
            <w:r w:rsidRPr="006210BA">
              <w:rPr>
                <w:rFonts w:ascii="GHEA Grapalat" w:hAnsi="GHEA Grapalat" w:cs="Arial"/>
                <w:sz w:val="14"/>
                <w:szCs w:val="14"/>
              </w:rPr>
              <w:t xml:space="preserve"> 2-</w:t>
            </w:r>
            <w:r w:rsidRPr="00D66BDB">
              <w:rPr>
                <w:rFonts w:ascii="GHEA Grapalat" w:hAnsi="GHEA Grapalat" w:cs="Arial"/>
                <w:sz w:val="14"/>
                <w:szCs w:val="14"/>
              </w:rPr>
              <w:t>III</w:t>
            </w:r>
            <w:r w:rsidRPr="006210BA">
              <w:rPr>
                <w:rFonts w:ascii="GHEA Grapalat" w:hAnsi="GHEA Grapalat" w:cs="Arial"/>
                <w:sz w:val="14"/>
                <w:szCs w:val="14"/>
              </w:rPr>
              <w:t>-4,9-01-2003 (СанПин РД 2,3,2-1078-01) санитарно-эпидемиологические правила и нормы и статья 8 Закона РА "О безопасности пищевых продуктов" .</w:t>
            </w:r>
          </w:p>
        </w:tc>
        <w:tc>
          <w:tcPr>
            <w:tcW w:w="1134" w:type="dxa"/>
          </w:tcPr>
          <w:p w14:paraId="48F24471" w14:textId="77777777" w:rsidR="00A13CB5" w:rsidRPr="00D048A6" w:rsidRDefault="00A13CB5" w:rsidP="00A13CB5">
            <w:pPr>
              <w:widowControl w:val="0"/>
              <w:jc w:val="center"/>
              <w:rPr>
                <w:rFonts w:ascii="GHEA Grapalat" w:hAnsi="GHEA Grapalat"/>
                <w:sz w:val="14"/>
                <w:szCs w:val="14"/>
              </w:rPr>
            </w:pPr>
          </w:p>
          <w:p w14:paraId="3019A222" w14:textId="65F37C3E" w:rsidR="00A13CB5" w:rsidRPr="00D048A6" w:rsidRDefault="00A13CB5" w:rsidP="00A13CB5">
            <w:pPr>
              <w:widowControl w:val="0"/>
              <w:jc w:val="center"/>
              <w:rPr>
                <w:rFonts w:ascii="GHEA Grapalat" w:hAnsi="GHEA Grapalat"/>
                <w:sz w:val="14"/>
                <w:szCs w:val="14"/>
              </w:rPr>
            </w:pPr>
            <w:r w:rsidRPr="00D048A6">
              <w:rPr>
                <w:rFonts w:ascii="GHEA Grapalat" w:hAnsi="GHEA Grapalat"/>
                <w:sz w:val="14"/>
                <w:szCs w:val="14"/>
              </w:rPr>
              <w:t>л</w:t>
            </w:r>
          </w:p>
        </w:tc>
        <w:tc>
          <w:tcPr>
            <w:tcW w:w="1276" w:type="dxa"/>
          </w:tcPr>
          <w:p w14:paraId="626DCC90" w14:textId="77777777" w:rsidR="00A13CB5" w:rsidRPr="00D048A6" w:rsidRDefault="00A13CB5" w:rsidP="00A13CB5">
            <w:pPr>
              <w:widowControl w:val="0"/>
              <w:jc w:val="center"/>
              <w:rPr>
                <w:rFonts w:ascii="GHEA Grapalat" w:hAnsi="GHEA Grapalat"/>
                <w:sz w:val="14"/>
                <w:szCs w:val="14"/>
              </w:rPr>
            </w:pPr>
          </w:p>
        </w:tc>
        <w:tc>
          <w:tcPr>
            <w:tcW w:w="1985" w:type="dxa"/>
            <w:gridSpan w:val="2"/>
          </w:tcPr>
          <w:p w14:paraId="294DA4D4" w14:textId="77777777" w:rsidR="00A13CB5" w:rsidRPr="00D048A6" w:rsidRDefault="00A13CB5" w:rsidP="00A13CB5">
            <w:pPr>
              <w:widowControl w:val="0"/>
              <w:jc w:val="center"/>
              <w:rPr>
                <w:rFonts w:ascii="GHEA Grapalat" w:hAnsi="GHEA Grapalat"/>
                <w:sz w:val="14"/>
                <w:szCs w:val="14"/>
              </w:rPr>
            </w:pPr>
          </w:p>
        </w:tc>
        <w:tc>
          <w:tcPr>
            <w:tcW w:w="1213" w:type="dxa"/>
          </w:tcPr>
          <w:p w14:paraId="22B91DCD" w14:textId="77777777" w:rsidR="00A13CB5" w:rsidRPr="00D048A6" w:rsidRDefault="00A13CB5" w:rsidP="00A13CB5">
            <w:pPr>
              <w:widowControl w:val="0"/>
              <w:jc w:val="center"/>
              <w:rPr>
                <w:rFonts w:ascii="GHEA Grapalat" w:hAnsi="GHEA Grapalat"/>
                <w:sz w:val="14"/>
                <w:szCs w:val="14"/>
              </w:rPr>
            </w:pPr>
          </w:p>
        </w:tc>
        <w:tc>
          <w:tcPr>
            <w:tcW w:w="1055" w:type="dxa"/>
            <w:tcBorders>
              <w:top w:val="nil"/>
              <w:left w:val="single" w:sz="4" w:space="0" w:color="auto"/>
              <w:bottom w:val="single" w:sz="4" w:space="0" w:color="auto"/>
              <w:right w:val="single" w:sz="4" w:space="0" w:color="auto"/>
            </w:tcBorders>
            <w:shd w:val="clear" w:color="auto" w:fill="auto"/>
            <w:vAlign w:val="center"/>
          </w:tcPr>
          <w:p w14:paraId="32B91192" w14:textId="37E2BBD6" w:rsidR="00A13CB5" w:rsidRPr="00D048A6" w:rsidRDefault="00A13CB5" w:rsidP="00A13CB5">
            <w:pPr>
              <w:widowControl w:val="0"/>
              <w:jc w:val="center"/>
              <w:rPr>
                <w:rFonts w:ascii="GHEA Grapalat" w:hAnsi="GHEA Grapalat"/>
                <w:sz w:val="14"/>
                <w:szCs w:val="14"/>
              </w:rPr>
            </w:pPr>
            <w:r>
              <w:rPr>
                <w:rFonts w:ascii="GHEA Grapalat" w:hAnsi="GHEA Grapalat" w:cs="Calibri"/>
                <w:sz w:val="18"/>
                <w:szCs w:val="18"/>
              </w:rPr>
              <w:t>570</w:t>
            </w:r>
          </w:p>
        </w:tc>
        <w:tc>
          <w:tcPr>
            <w:tcW w:w="1050" w:type="dxa"/>
            <w:vAlign w:val="center"/>
          </w:tcPr>
          <w:p w14:paraId="00E3EE8D" w14:textId="78FA7B47" w:rsidR="00A13CB5" w:rsidRPr="00D048A6" w:rsidRDefault="00A13CB5" w:rsidP="00A13CB5">
            <w:pPr>
              <w:widowControl w:val="0"/>
              <w:jc w:val="center"/>
              <w:rPr>
                <w:rFonts w:ascii="GHEA Grapalat" w:hAnsi="GHEA Grapalat"/>
                <w:sz w:val="14"/>
                <w:szCs w:val="14"/>
              </w:rPr>
            </w:pPr>
            <w:r>
              <w:rPr>
                <w:rFonts w:ascii="GHEA Grapalat" w:hAnsi="GHEA Grapalat" w:cs="Sylfaen"/>
                <w:sz w:val="14"/>
                <w:szCs w:val="14"/>
                <w:lang w:val="hy-AM"/>
              </w:rPr>
              <w:t>С даты вступления в силу договора до 30.12.2023.</w:t>
            </w:r>
          </w:p>
        </w:tc>
      </w:tr>
      <w:tr w:rsidR="00A13CB5" w:rsidRPr="00D048A6" w14:paraId="1F18304F" w14:textId="77777777" w:rsidTr="007437B7">
        <w:trPr>
          <w:jc w:val="center"/>
        </w:trPr>
        <w:tc>
          <w:tcPr>
            <w:tcW w:w="1105" w:type="dxa"/>
          </w:tcPr>
          <w:p w14:paraId="0CF413E3" w14:textId="6B52D5DD" w:rsidR="00A13CB5" w:rsidRPr="00D048A6" w:rsidRDefault="007437B7" w:rsidP="00A13CB5">
            <w:pPr>
              <w:widowControl w:val="0"/>
              <w:jc w:val="center"/>
              <w:rPr>
                <w:rFonts w:ascii="GHEA Grapalat" w:hAnsi="GHEA Grapalat"/>
                <w:sz w:val="14"/>
                <w:szCs w:val="14"/>
              </w:rPr>
            </w:pPr>
            <w:r>
              <w:rPr>
                <w:rFonts w:ascii="GHEA Grapalat" w:hAnsi="GHEA Grapalat"/>
                <w:sz w:val="14"/>
                <w:szCs w:val="14"/>
              </w:rPr>
              <w:t>8</w:t>
            </w:r>
          </w:p>
        </w:tc>
        <w:tc>
          <w:tcPr>
            <w:tcW w:w="1300" w:type="dxa"/>
            <w:tcBorders>
              <w:top w:val="nil"/>
              <w:left w:val="single" w:sz="4" w:space="0" w:color="auto"/>
              <w:bottom w:val="single" w:sz="4" w:space="0" w:color="auto"/>
              <w:right w:val="single" w:sz="4" w:space="0" w:color="auto"/>
            </w:tcBorders>
            <w:shd w:val="clear" w:color="auto" w:fill="auto"/>
            <w:vAlign w:val="bottom"/>
          </w:tcPr>
          <w:p w14:paraId="0AABA4CA" w14:textId="6C422633" w:rsidR="00A13CB5" w:rsidRPr="00D048A6" w:rsidRDefault="00A13CB5" w:rsidP="00A13CB5">
            <w:pPr>
              <w:widowControl w:val="0"/>
              <w:jc w:val="center"/>
              <w:rPr>
                <w:rFonts w:ascii="GHEA Grapalat" w:hAnsi="GHEA Grapalat"/>
                <w:sz w:val="14"/>
                <w:szCs w:val="14"/>
              </w:rPr>
            </w:pPr>
            <w:r w:rsidRPr="00D048A6">
              <w:rPr>
                <w:rFonts w:ascii="GHEA Grapalat" w:hAnsi="GHEA Grapalat" w:cs="Calibri"/>
                <w:sz w:val="16"/>
                <w:szCs w:val="16"/>
              </w:rPr>
              <w:t>15332140</w:t>
            </w:r>
          </w:p>
        </w:tc>
        <w:tc>
          <w:tcPr>
            <w:tcW w:w="1418" w:type="dxa"/>
            <w:vAlign w:val="center"/>
          </w:tcPr>
          <w:p w14:paraId="75DD8B22" w14:textId="7E17213C" w:rsidR="00A13CB5" w:rsidRPr="00D048A6" w:rsidRDefault="00A13CB5" w:rsidP="00A13CB5">
            <w:pPr>
              <w:widowControl w:val="0"/>
              <w:jc w:val="center"/>
              <w:rPr>
                <w:rFonts w:ascii="GHEA Grapalat" w:hAnsi="GHEA Grapalat"/>
                <w:sz w:val="14"/>
                <w:szCs w:val="14"/>
              </w:rPr>
            </w:pPr>
            <w:r w:rsidRPr="00D048A6">
              <w:rPr>
                <w:rFonts w:ascii="GHEA Grapalat" w:hAnsi="GHEA Grapalat"/>
                <w:sz w:val="22"/>
                <w:szCs w:val="22"/>
              </w:rPr>
              <w:t>Яблоко</w:t>
            </w:r>
          </w:p>
        </w:tc>
        <w:tc>
          <w:tcPr>
            <w:tcW w:w="1134" w:type="dxa"/>
            <w:gridSpan w:val="2"/>
          </w:tcPr>
          <w:p w14:paraId="4F2F8891" w14:textId="77777777" w:rsidR="00A13CB5" w:rsidRPr="00D048A6" w:rsidRDefault="00A13CB5" w:rsidP="00A13CB5">
            <w:pPr>
              <w:widowControl w:val="0"/>
              <w:jc w:val="center"/>
              <w:rPr>
                <w:rFonts w:ascii="GHEA Grapalat" w:hAnsi="GHEA Grapalat"/>
                <w:sz w:val="14"/>
                <w:szCs w:val="14"/>
              </w:rPr>
            </w:pPr>
          </w:p>
        </w:tc>
        <w:tc>
          <w:tcPr>
            <w:tcW w:w="3543" w:type="dxa"/>
            <w:gridSpan w:val="2"/>
            <w:vAlign w:val="center"/>
          </w:tcPr>
          <w:p w14:paraId="6D970E32" w14:textId="4C1D849F" w:rsidR="00A13CB5" w:rsidRPr="00D048A6" w:rsidRDefault="00A13CB5" w:rsidP="00A13CB5">
            <w:pPr>
              <w:widowControl w:val="0"/>
              <w:jc w:val="center"/>
              <w:rPr>
                <w:rFonts w:ascii="GHEA Grapalat" w:hAnsi="GHEA Grapalat"/>
                <w:sz w:val="14"/>
                <w:szCs w:val="14"/>
              </w:rPr>
            </w:pPr>
            <w:r w:rsidRPr="006210BA">
              <w:rPr>
                <w:rFonts w:ascii="GHEA Grapalat" w:hAnsi="GHEA Grapalat" w:cs="Arial"/>
                <w:sz w:val="14"/>
                <w:szCs w:val="14"/>
              </w:rPr>
              <w:t xml:space="preserve">Яблоко свежее </w:t>
            </w:r>
            <w:r w:rsidRPr="00D66BDB">
              <w:rPr>
                <w:rFonts w:ascii="GHEA Grapalat" w:hAnsi="GHEA Grapalat" w:cs="Arial"/>
                <w:sz w:val="14"/>
                <w:szCs w:val="14"/>
              </w:rPr>
              <w:t>I</w:t>
            </w:r>
            <w:r w:rsidRPr="006210BA">
              <w:rPr>
                <w:rFonts w:ascii="GHEA Grapalat" w:hAnsi="GHEA Grapalat" w:cs="Arial"/>
                <w:sz w:val="14"/>
                <w:szCs w:val="14"/>
              </w:rPr>
              <w:t xml:space="preserve"> </w:t>
            </w:r>
            <w:proofErr w:type="spellStart"/>
            <w:r w:rsidRPr="006210BA">
              <w:rPr>
                <w:rFonts w:ascii="GHEA Grapalat" w:hAnsi="GHEA Grapalat" w:cs="Arial"/>
                <w:sz w:val="14"/>
                <w:szCs w:val="14"/>
              </w:rPr>
              <w:t>фруктологической</w:t>
            </w:r>
            <w:proofErr w:type="spellEnd"/>
            <w:r w:rsidRPr="006210BA">
              <w:rPr>
                <w:rFonts w:ascii="GHEA Grapalat" w:hAnsi="GHEA Grapalat" w:cs="Arial"/>
                <w:sz w:val="14"/>
                <w:szCs w:val="14"/>
              </w:rPr>
              <w:t xml:space="preserve"> группы местного производства ГОСТ 21122-75. Безопасность согласно гигиеническим нормативам </w:t>
            </w:r>
            <w:r w:rsidRPr="00D66BDB">
              <w:rPr>
                <w:rFonts w:ascii="GHEA Grapalat" w:hAnsi="GHEA Grapalat" w:cs="Arial"/>
                <w:sz w:val="14"/>
                <w:szCs w:val="14"/>
              </w:rPr>
              <w:t>N</w:t>
            </w:r>
            <w:r w:rsidRPr="006210BA">
              <w:rPr>
                <w:rFonts w:ascii="GHEA Grapalat" w:hAnsi="GHEA Grapalat" w:cs="Arial"/>
                <w:sz w:val="14"/>
                <w:szCs w:val="14"/>
              </w:rPr>
              <w:t xml:space="preserve"> 2-</w:t>
            </w:r>
            <w:r w:rsidRPr="00D66BDB">
              <w:rPr>
                <w:rFonts w:ascii="GHEA Grapalat" w:hAnsi="GHEA Grapalat" w:cs="Arial"/>
                <w:sz w:val="14"/>
                <w:szCs w:val="14"/>
              </w:rPr>
              <w:t>III</w:t>
            </w:r>
            <w:r w:rsidRPr="006210BA">
              <w:rPr>
                <w:rFonts w:ascii="GHEA Grapalat" w:hAnsi="GHEA Grapalat" w:cs="Arial"/>
                <w:sz w:val="14"/>
                <w:szCs w:val="14"/>
              </w:rPr>
              <w:t>-4.9-01-2010 и статье 8 Закона РА "О безопасности пищевых продуктов".</w:t>
            </w:r>
          </w:p>
        </w:tc>
        <w:tc>
          <w:tcPr>
            <w:tcW w:w="1134" w:type="dxa"/>
          </w:tcPr>
          <w:p w14:paraId="5708871A" w14:textId="233AF1D6" w:rsidR="00A13CB5" w:rsidRPr="00D048A6" w:rsidRDefault="00A13CB5" w:rsidP="00A13CB5">
            <w:pPr>
              <w:widowControl w:val="0"/>
              <w:jc w:val="center"/>
              <w:rPr>
                <w:rFonts w:ascii="GHEA Grapalat" w:hAnsi="GHEA Grapalat"/>
                <w:sz w:val="14"/>
                <w:szCs w:val="14"/>
              </w:rPr>
            </w:pPr>
            <w:r w:rsidRPr="00D048A6">
              <w:rPr>
                <w:sz w:val="22"/>
                <w:szCs w:val="22"/>
              </w:rPr>
              <w:t>кг</w:t>
            </w:r>
          </w:p>
        </w:tc>
        <w:tc>
          <w:tcPr>
            <w:tcW w:w="1276" w:type="dxa"/>
          </w:tcPr>
          <w:p w14:paraId="7D33E2DB" w14:textId="77777777" w:rsidR="00A13CB5" w:rsidRPr="00D048A6" w:rsidRDefault="00A13CB5" w:rsidP="00A13CB5">
            <w:pPr>
              <w:widowControl w:val="0"/>
              <w:jc w:val="center"/>
              <w:rPr>
                <w:rFonts w:ascii="GHEA Grapalat" w:hAnsi="GHEA Grapalat"/>
                <w:sz w:val="14"/>
                <w:szCs w:val="14"/>
              </w:rPr>
            </w:pPr>
          </w:p>
        </w:tc>
        <w:tc>
          <w:tcPr>
            <w:tcW w:w="1985" w:type="dxa"/>
            <w:gridSpan w:val="2"/>
          </w:tcPr>
          <w:p w14:paraId="4A92F9C6" w14:textId="77777777" w:rsidR="00A13CB5" w:rsidRPr="00D048A6" w:rsidRDefault="00A13CB5" w:rsidP="00A13CB5">
            <w:pPr>
              <w:widowControl w:val="0"/>
              <w:jc w:val="center"/>
              <w:rPr>
                <w:rFonts w:ascii="GHEA Grapalat" w:hAnsi="GHEA Grapalat"/>
                <w:sz w:val="14"/>
                <w:szCs w:val="14"/>
              </w:rPr>
            </w:pPr>
          </w:p>
        </w:tc>
        <w:tc>
          <w:tcPr>
            <w:tcW w:w="1213" w:type="dxa"/>
          </w:tcPr>
          <w:p w14:paraId="0384F17B" w14:textId="77777777" w:rsidR="00A13CB5" w:rsidRPr="00D048A6" w:rsidRDefault="00A13CB5" w:rsidP="00A13CB5">
            <w:pPr>
              <w:widowControl w:val="0"/>
              <w:jc w:val="center"/>
              <w:rPr>
                <w:rFonts w:ascii="GHEA Grapalat" w:hAnsi="GHEA Grapalat"/>
                <w:sz w:val="14"/>
                <w:szCs w:val="14"/>
              </w:rPr>
            </w:pPr>
          </w:p>
        </w:tc>
        <w:tc>
          <w:tcPr>
            <w:tcW w:w="1055" w:type="dxa"/>
            <w:tcBorders>
              <w:top w:val="nil"/>
              <w:left w:val="single" w:sz="4" w:space="0" w:color="auto"/>
              <w:bottom w:val="single" w:sz="4" w:space="0" w:color="auto"/>
              <w:right w:val="single" w:sz="4" w:space="0" w:color="auto"/>
            </w:tcBorders>
            <w:shd w:val="clear" w:color="auto" w:fill="auto"/>
            <w:vAlign w:val="center"/>
          </w:tcPr>
          <w:p w14:paraId="1E30B947" w14:textId="79B5140D" w:rsidR="00A13CB5" w:rsidRPr="00D048A6" w:rsidRDefault="007437B7" w:rsidP="00A13CB5">
            <w:pPr>
              <w:widowControl w:val="0"/>
              <w:jc w:val="center"/>
              <w:rPr>
                <w:rFonts w:ascii="GHEA Grapalat" w:hAnsi="GHEA Grapalat"/>
                <w:sz w:val="14"/>
                <w:szCs w:val="14"/>
              </w:rPr>
            </w:pPr>
            <w:r>
              <w:rPr>
                <w:rFonts w:ascii="GHEA Grapalat" w:hAnsi="GHEA Grapalat" w:cs="Calibri"/>
                <w:sz w:val="18"/>
                <w:szCs w:val="18"/>
              </w:rPr>
              <w:t>100</w:t>
            </w:r>
          </w:p>
        </w:tc>
        <w:tc>
          <w:tcPr>
            <w:tcW w:w="1050" w:type="dxa"/>
            <w:vAlign w:val="center"/>
          </w:tcPr>
          <w:p w14:paraId="4E40981B" w14:textId="449339A2" w:rsidR="00A13CB5" w:rsidRPr="00D048A6" w:rsidRDefault="00A13CB5" w:rsidP="00A13CB5">
            <w:pPr>
              <w:widowControl w:val="0"/>
              <w:jc w:val="center"/>
              <w:rPr>
                <w:rFonts w:ascii="GHEA Grapalat" w:hAnsi="GHEA Grapalat"/>
                <w:sz w:val="14"/>
                <w:szCs w:val="14"/>
              </w:rPr>
            </w:pPr>
            <w:r>
              <w:rPr>
                <w:rFonts w:ascii="GHEA Grapalat" w:hAnsi="GHEA Grapalat" w:cs="Sylfaen"/>
                <w:sz w:val="14"/>
                <w:szCs w:val="14"/>
                <w:lang w:val="hy-AM"/>
              </w:rPr>
              <w:t>С даты вступления в силу договора до 30.12.2023.</w:t>
            </w:r>
          </w:p>
        </w:tc>
      </w:tr>
      <w:tr w:rsidR="007437B7" w:rsidRPr="00D048A6" w14:paraId="2DB68EE1" w14:textId="77777777" w:rsidTr="007437B7">
        <w:trPr>
          <w:jc w:val="center"/>
        </w:trPr>
        <w:tc>
          <w:tcPr>
            <w:tcW w:w="1105" w:type="dxa"/>
          </w:tcPr>
          <w:p w14:paraId="0485BC40" w14:textId="4F94154B" w:rsidR="007437B7" w:rsidRDefault="007437B7" w:rsidP="00A13CB5">
            <w:pPr>
              <w:widowControl w:val="0"/>
              <w:jc w:val="center"/>
              <w:rPr>
                <w:rFonts w:ascii="GHEA Grapalat" w:hAnsi="GHEA Grapalat"/>
                <w:sz w:val="14"/>
                <w:szCs w:val="14"/>
              </w:rPr>
            </w:pPr>
            <w:r>
              <w:rPr>
                <w:rFonts w:ascii="GHEA Grapalat" w:hAnsi="GHEA Grapalat"/>
                <w:sz w:val="14"/>
                <w:szCs w:val="14"/>
              </w:rPr>
              <w:lastRenderedPageBreak/>
              <w:t>9</w:t>
            </w:r>
          </w:p>
        </w:tc>
        <w:tc>
          <w:tcPr>
            <w:tcW w:w="1300" w:type="dxa"/>
            <w:tcBorders>
              <w:top w:val="nil"/>
              <w:left w:val="single" w:sz="4" w:space="0" w:color="auto"/>
              <w:bottom w:val="single" w:sz="4" w:space="0" w:color="auto"/>
              <w:right w:val="single" w:sz="4" w:space="0" w:color="auto"/>
            </w:tcBorders>
            <w:shd w:val="clear" w:color="auto" w:fill="auto"/>
            <w:vAlign w:val="bottom"/>
          </w:tcPr>
          <w:p w14:paraId="1993A09E" w14:textId="77777777" w:rsidR="007437B7" w:rsidRPr="00D048A6" w:rsidRDefault="007437B7" w:rsidP="00A13CB5">
            <w:pPr>
              <w:widowControl w:val="0"/>
              <w:jc w:val="center"/>
              <w:rPr>
                <w:rFonts w:ascii="GHEA Grapalat" w:hAnsi="GHEA Grapalat" w:cs="Calibri"/>
                <w:sz w:val="16"/>
                <w:szCs w:val="16"/>
              </w:rPr>
            </w:pPr>
          </w:p>
        </w:tc>
        <w:tc>
          <w:tcPr>
            <w:tcW w:w="1418" w:type="dxa"/>
            <w:vAlign w:val="center"/>
          </w:tcPr>
          <w:p w14:paraId="4F859E2C" w14:textId="34674AEC" w:rsidR="007437B7" w:rsidRPr="00D048A6" w:rsidRDefault="007437B7" w:rsidP="00A13CB5">
            <w:pPr>
              <w:widowControl w:val="0"/>
              <w:jc w:val="center"/>
              <w:rPr>
                <w:rFonts w:ascii="GHEA Grapalat" w:hAnsi="GHEA Grapalat"/>
                <w:sz w:val="22"/>
                <w:szCs w:val="22"/>
              </w:rPr>
            </w:pPr>
            <w:r>
              <w:rPr>
                <w:rFonts w:ascii="GHEA Grapalat" w:hAnsi="GHEA Grapalat"/>
                <w:sz w:val="22"/>
                <w:szCs w:val="22"/>
              </w:rPr>
              <w:t>Сода для еды</w:t>
            </w:r>
          </w:p>
        </w:tc>
        <w:tc>
          <w:tcPr>
            <w:tcW w:w="1134" w:type="dxa"/>
            <w:gridSpan w:val="2"/>
          </w:tcPr>
          <w:p w14:paraId="5411D07B" w14:textId="77777777" w:rsidR="007437B7" w:rsidRPr="00D048A6" w:rsidRDefault="007437B7" w:rsidP="00A13CB5">
            <w:pPr>
              <w:widowControl w:val="0"/>
              <w:jc w:val="center"/>
              <w:rPr>
                <w:rFonts w:ascii="GHEA Grapalat" w:hAnsi="GHEA Grapalat"/>
                <w:sz w:val="14"/>
                <w:szCs w:val="14"/>
              </w:rPr>
            </w:pPr>
          </w:p>
        </w:tc>
        <w:tc>
          <w:tcPr>
            <w:tcW w:w="3543" w:type="dxa"/>
            <w:gridSpan w:val="2"/>
            <w:vAlign w:val="center"/>
          </w:tcPr>
          <w:p w14:paraId="4A77D7FF" w14:textId="77777777" w:rsidR="007437B7" w:rsidRPr="006210BA" w:rsidRDefault="007437B7" w:rsidP="00A13CB5">
            <w:pPr>
              <w:widowControl w:val="0"/>
              <w:jc w:val="center"/>
              <w:rPr>
                <w:rFonts w:ascii="GHEA Grapalat" w:hAnsi="GHEA Grapalat" w:cs="Arial"/>
                <w:sz w:val="14"/>
                <w:szCs w:val="14"/>
              </w:rPr>
            </w:pPr>
          </w:p>
        </w:tc>
        <w:tc>
          <w:tcPr>
            <w:tcW w:w="1134" w:type="dxa"/>
          </w:tcPr>
          <w:p w14:paraId="72A63F41" w14:textId="77777777" w:rsidR="007437B7" w:rsidRPr="00D048A6" w:rsidRDefault="007437B7" w:rsidP="00A13CB5">
            <w:pPr>
              <w:widowControl w:val="0"/>
              <w:jc w:val="center"/>
              <w:rPr>
                <w:sz w:val="22"/>
                <w:szCs w:val="22"/>
              </w:rPr>
            </w:pPr>
          </w:p>
        </w:tc>
        <w:tc>
          <w:tcPr>
            <w:tcW w:w="1276" w:type="dxa"/>
          </w:tcPr>
          <w:p w14:paraId="6ED596D9" w14:textId="77777777" w:rsidR="007437B7" w:rsidRPr="00D048A6" w:rsidRDefault="007437B7" w:rsidP="00A13CB5">
            <w:pPr>
              <w:widowControl w:val="0"/>
              <w:jc w:val="center"/>
              <w:rPr>
                <w:rFonts w:ascii="GHEA Grapalat" w:hAnsi="GHEA Grapalat"/>
                <w:sz w:val="14"/>
                <w:szCs w:val="14"/>
              </w:rPr>
            </w:pPr>
          </w:p>
        </w:tc>
        <w:tc>
          <w:tcPr>
            <w:tcW w:w="1985" w:type="dxa"/>
            <w:gridSpan w:val="2"/>
          </w:tcPr>
          <w:p w14:paraId="1308F4F3" w14:textId="77777777" w:rsidR="007437B7" w:rsidRPr="00D048A6" w:rsidRDefault="007437B7" w:rsidP="00A13CB5">
            <w:pPr>
              <w:widowControl w:val="0"/>
              <w:jc w:val="center"/>
              <w:rPr>
                <w:rFonts w:ascii="GHEA Grapalat" w:hAnsi="GHEA Grapalat"/>
                <w:sz w:val="14"/>
                <w:szCs w:val="14"/>
              </w:rPr>
            </w:pPr>
          </w:p>
        </w:tc>
        <w:tc>
          <w:tcPr>
            <w:tcW w:w="1213" w:type="dxa"/>
          </w:tcPr>
          <w:p w14:paraId="59A9DA54" w14:textId="77777777" w:rsidR="007437B7" w:rsidRPr="00D048A6" w:rsidRDefault="007437B7" w:rsidP="00A13CB5">
            <w:pPr>
              <w:widowControl w:val="0"/>
              <w:jc w:val="center"/>
              <w:rPr>
                <w:rFonts w:ascii="GHEA Grapalat" w:hAnsi="GHEA Grapalat"/>
                <w:sz w:val="14"/>
                <w:szCs w:val="14"/>
              </w:rPr>
            </w:pPr>
          </w:p>
        </w:tc>
        <w:tc>
          <w:tcPr>
            <w:tcW w:w="1055" w:type="dxa"/>
            <w:tcBorders>
              <w:top w:val="nil"/>
              <w:left w:val="single" w:sz="4" w:space="0" w:color="auto"/>
              <w:bottom w:val="single" w:sz="4" w:space="0" w:color="auto"/>
              <w:right w:val="single" w:sz="4" w:space="0" w:color="auto"/>
            </w:tcBorders>
            <w:shd w:val="clear" w:color="auto" w:fill="auto"/>
            <w:vAlign w:val="center"/>
          </w:tcPr>
          <w:p w14:paraId="6429B05D" w14:textId="66569954" w:rsidR="007437B7" w:rsidRDefault="0063684F" w:rsidP="00A13CB5">
            <w:pPr>
              <w:widowControl w:val="0"/>
              <w:jc w:val="center"/>
              <w:rPr>
                <w:rFonts w:ascii="GHEA Grapalat" w:hAnsi="GHEA Grapalat" w:cs="Calibri"/>
                <w:sz w:val="18"/>
                <w:szCs w:val="18"/>
              </w:rPr>
            </w:pPr>
            <w:r>
              <w:rPr>
                <w:rFonts w:ascii="GHEA Grapalat" w:hAnsi="GHEA Grapalat" w:cs="Calibri"/>
                <w:sz w:val="18"/>
                <w:szCs w:val="18"/>
              </w:rPr>
              <w:t>3</w:t>
            </w:r>
          </w:p>
        </w:tc>
        <w:tc>
          <w:tcPr>
            <w:tcW w:w="1050" w:type="dxa"/>
            <w:vAlign w:val="center"/>
          </w:tcPr>
          <w:p w14:paraId="2E5FD68C" w14:textId="77777777" w:rsidR="007437B7" w:rsidRDefault="007437B7" w:rsidP="00A13CB5">
            <w:pPr>
              <w:widowControl w:val="0"/>
              <w:jc w:val="center"/>
              <w:rPr>
                <w:rFonts w:ascii="GHEA Grapalat" w:hAnsi="GHEA Grapalat" w:cs="Sylfaen"/>
                <w:sz w:val="14"/>
                <w:szCs w:val="14"/>
                <w:lang w:val="hy-AM"/>
              </w:rPr>
            </w:pPr>
          </w:p>
        </w:tc>
      </w:tr>
      <w:tr w:rsidR="00AB4904" w:rsidRPr="00D048A6" w14:paraId="72FAAB07" w14:textId="77777777" w:rsidTr="007437B7">
        <w:trPr>
          <w:jc w:val="center"/>
        </w:trPr>
        <w:tc>
          <w:tcPr>
            <w:tcW w:w="1105" w:type="dxa"/>
          </w:tcPr>
          <w:p w14:paraId="0A0D39CA" w14:textId="153B98C0" w:rsidR="00AB4904" w:rsidRPr="00D048A6" w:rsidRDefault="007437B7" w:rsidP="00AB4904">
            <w:pPr>
              <w:widowControl w:val="0"/>
              <w:jc w:val="center"/>
              <w:rPr>
                <w:rFonts w:ascii="GHEA Grapalat" w:hAnsi="GHEA Grapalat"/>
                <w:sz w:val="14"/>
                <w:szCs w:val="14"/>
              </w:rPr>
            </w:pPr>
            <w:r>
              <w:rPr>
                <w:rFonts w:ascii="GHEA Grapalat" w:hAnsi="GHEA Grapalat"/>
                <w:sz w:val="14"/>
                <w:szCs w:val="14"/>
              </w:rPr>
              <w:t>10</w:t>
            </w:r>
          </w:p>
        </w:tc>
        <w:tc>
          <w:tcPr>
            <w:tcW w:w="1300" w:type="dxa"/>
            <w:tcBorders>
              <w:top w:val="nil"/>
              <w:left w:val="single" w:sz="4" w:space="0" w:color="auto"/>
              <w:bottom w:val="single" w:sz="4" w:space="0" w:color="auto"/>
              <w:right w:val="single" w:sz="4" w:space="0" w:color="auto"/>
            </w:tcBorders>
            <w:shd w:val="clear" w:color="auto" w:fill="auto"/>
            <w:vAlign w:val="bottom"/>
          </w:tcPr>
          <w:p w14:paraId="386EB98C" w14:textId="275B80C9" w:rsidR="00AB4904" w:rsidRPr="00D048A6" w:rsidRDefault="00AB4904" w:rsidP="00AB4904">
            <w:pPr>
              <w:widowControl w:val="0"/>
              <w:jc w:val="center"/>
              <w:rPr>
                <w:rFonts w:ascii="GHEA Grapalat" w:hAnsi="GHEA Grapalat"/>
                <w:sz w:val="14"/>
                <w:szCs w:val="14"/>
              </w:rPr>
            </w:pPr>
            <w:r w:rsidRPr="00D048A6">
              <w:rPr>
                <w:rFonts w:ascii="GHEA Grapalat" w:hAnsi="GHEA Grapalat" w:cs="Calibri"/>
                <w:sz w:val="16"/>
                <w:szCs w:val="16"/>
              </w:rPr>
              <w:t>15872200</w:t>
            </w:r>
          </w:p>
        </w:tc>
        <w:tc>
          <w:tcPr>
            <w:tcW w:w="1418" w:type="dxa"/>
            <w:vAlign w:val="center"/>
          </w:tcPr>
          <w:p w14:paraId="0AD10E6C" w14:textId="509FDDD2" w:rsidR="00AB4904" w:rsidRPr="00D048A6" w:rsidRDefault="00AB4904" w:rsidP="00AB4904">
            <w:pPr>
              <w:widowControl w:val="0"/>
              <w:jc w:val="center"/>
              <w:rPr>
                <w:rFonts w:ascii="GHEA Grapalat" w:hAnsi="GHEA Grapalat"/>
                <w:sz w:val="14"/>
                <w:szCs w:val="14"/>
              </w:rPr>
            </w:pPr>
            <w:r w:rsidRPr="00D048A6">
              <w:rPr>
                <w:rFonts w:ascii="GHEA Grapalat" w:hAnsi="GHEA Grapalat"/>
                <w:sz w:val="22"/>
                <w:szCs w:val="22"/>
              </w:rPr>
              <w:t>лимонная соль/специя/</w:t>
            </w:r>
          </w:p>
        </w:tc>
        <w:tc>
          <w:tcPr>
            <w:tcW w:w="1134" w:type="dxa"/>
            <w:gridSpan w:val="2"/>
          </w:tcPr>
          <w:p w14:paraId="1123018E" w14:textId="77777777" w:rsidR="00AB4904" w:rsidRPr="00D048A6" w:rsidRDefault="00AB4904" w:rsidP="00AB4904">
            <w:pPr>
              <w:widowControl w:val="0"/>
              <w:jc w:val="center"/>
              <w:rPr>
                <w:rFonts w:ascii="GHEA Grapalat" w:hAnsi="GHEA Grapalat"/>
                <w:sz w:val="14"/>
                <w:szCs w:val="14"/>
              </w:rPr>
            </w:pPr>
          </w:p>
        </w:tc>
        <w:tc>
          <w:tcPr>
            <w:tcW w:w="3543" w:type="dxa"/>
            <w:gridSpan w:val="2"/>
          </w:tcPr>
          <w:p w14:paraId="06FF6088" w14:textId="77777777" w:rsidR="00AB4904" w:rsidRPr="00D048A6" w:rsidRDefault="00AB4904" w:rsidP="00AB4904">
            <w:pPr>
              <w:widowControl w:val="0"/>
              <w:jc w:val="center"/>
              <w:rPr>
                <w:rFonts w:ascii="GHEA Grapalat" w:hAnsi="GHEA Grapalat"/>
                <w:sz w:val="14"/>
                <w:szCs w:val="14"/>
              </w:rPr>
            </w:pPr>
          </w:p>
        </w:tc>
        <w:tc>
          <w:tcPr>
            <w:tcW w:w="1134" w:type="dxa"/>
          </w:tcPr>
          <w:p w14:paraId="0E2700E0" w14:textId="6CB49FB0" w:rsidR="00AB4904" w:rsidRPr="00D048A6" w:rsidRDefault="00AB4904" w:rsidP="00AB4904">
            <w:pPr>
              <w:widowControl w:val="0"/>
              <w:jc w:val="center"/>
              <w:rPr>
                <w:rFonts w:ascii="GHEA Grapalat" w:hAnsi="GHEA Grapalat"/>
                <w:sz w:val="14"/>
                <w:szCs w:val="14"/>
              </w:rPr>
            </w:pPr>
            <w:r w:rsidRPr="00D048A6">
              <w:rPr>
                <w:rFonts w:ascii="GHEA Grapalat" w:hAnsi="GHEA Grapalat"/>
                <w:sz w:val="14"/>
                <w:szCs w:val="14"/>
              </w:rPr>
              <w:t>коробка</w:t>
            </w:r>
          </w:p>
        </w:tc>
        <w:tc>
          <w:tcPr>
            <w:tcW w:w="1276" w:type="dxa"/>
          </w:tcPr>
          <w:p w14:paraId="09593F16" w14:textId="77777777" w:rsidR="00AB4904" w:rsidRPr="00D048A6" w:rsidRDefault="00AB4904" w:rsidP="00AB4904">
            <w:pPr>
              <w:widowControl w:val="0"/>
              <w:jc w:val="center"/>
              <w:rPr>
                <w:rFonts w:ascii="GHEA Grapalat" w:hAnsi="GHEA Grapalat"/>
                <w:sz w:val="14"/>
                <w:szCs w:val="14"/>
              </w:rPr>
            </w:pPr>
          </w:p>
        </w:tc>
        <w:tc>
          <w:tcPr>
            <w:tcW w:w="1985" w:type="dxa"/>
            <w:gridSpan w:val="2"/>
          </w:tcPr>
          <w:p w14:paraId="3FD5DAD3" w14:textId="77777777" w:rsidR="00AB4904" w:rsidRPr="00D048A6" w:rsidRDefault="00AB4904" w:rsidP="00AB4904">
            <w:pPr>
              <w:widowControl w:val="0"/>
              <w:jc w:val="center"/>
              <w:rPr>
                <w:rFonts w:ascii="GHEA Grapalat" w:hAnsi="GHEA Grapalat"/>
                <w:sz w:val="14"/>
                <w:szCs w:val="14"/>
              </w:rPr>
            </w:pPr>
          </w:p>
        </w:tc>
        <w:tc>
          <w:tcPr>
            <w:tcW w:w="1213" w:type="dxa"/>
          </w:tcPr>
          <w:p w14:paraId="0A38B476" w14:textId="77777777" w:rsidR="00AB4904" w:rsidRPr="00D048A6" w:rsidRDefault="00AB4904" w:rsidP="00AB4904">
            <w:pPr>
              <w:widowControl w:val="0"/>
              <w:jc w:val="center"/>
              <w:rPr>
                <w:rFonts w:ascii="GHEA Grapalat" w:hAnsi="GHEA Grapalat"/>
                <w:sz w:val="14"/>
                <w:szCs w:val="14"/>
              </w:rPr>
            </w:pPr>
          </w:p>
        </w:tc>
        <w:tc>
          <w:tcPr>
            <w:tcW w:w="1055" w:type="dxa"/>
            <w:tcBorders>
              <w:top w:val="nil"/>
              <w:left w:val="single" w:sz="4" w:space="0" w:color="auto"/>
              <w:bottom w:val="single" w:sz="4" w:space="0" w:color="auto"/>
              <w:right w:val="single" w:sz="4" w:space="0" w:color="auto"/>
            </w:tcBorders>
            <w:shd w:val="clear" w:color="auto" w:fill="auto"/>
            <w:vAlign w:val="center"/>
          </w:tcPr>
          <w:p w14:paraId="3C6FC43F" w14:textId="33CECD4E" w:rsidR="00AB4904" w:rsidRPr="00D048A6" w:rsidRDefault="007437B7" w:rsidP="00AB4904">
            <w:pPr>
              <w:widowControl w:val="0"/>
              <w:jc w:val="center"/>
              <w:rPr>
                <w:rFonts w:ascii="GHEA Grapalat" w:hAnsi="GHEA Grapalat"/>
                <w:sz w:val="14"/>
                <w:szCs w:val="14"/>
              </w:rPr>
            </w:pPr>
            <w:r>
              <w:rPr>
                <w:rFonts w:ascii="GHEA Grapalat" w:hAnsi="GHEA Grapalat" w:cs="Calibri"/>
                <w:sz w:val="18"/>
                <w:szCs w:val="18"/>
              </w:rPr>
              <w:t>7</w:t>
            </w:r>
          </w:p>
        </w:tc>
        <w:tc>
          <w:tcPr>
            <w:tcW w:w="1050" w:type="dxa"/>
            <w:vAlign w:val="center"/>
          </w:tcPr>
          <w:p w14:paraId="26C87343" w14:textId="496C5544" w:rsidR="00AB4904" w:rsidRPr="00D048A6" w:rsidRDefault="00AB4904" w:rsidP="00AB4904">
            <w:pPr>
              <w:widowControl w:val="0"/>
              <w:jc w:val="center"/>
              <w:rPr>
                <w:rFonts w:ascii="GHEA Grapalat" w:hAnsi="GHEA Grapalat"/>
                <w:sz w:val="14"/>
                <w:szCs w:val="14"/>
              </w:rPr>
            </w:pPr>
            <w:r>
              <w:rPr>
                <w:rFonts w:ascii="GHEA Grapalat" w:hAnsi="GHEA Grapalat" w:cs="Sylfaen"/>
                <w:sz w:val="14"/>
                <w:szCs w:val="14"/>
                <w:lang w:val="hy-AM"/>
              </w:rPr>
              <w:t>С даты вступления в силу договора до 30.12.2023.</w:t>
            </w:r>
          </w:p>
        </w:tc>
      </w:tr>
      <w:tr w:rsidR="00AB4904" w:rsidRPr="00D048A6" w14:paraId="21D47CC1" w14:textId="77777777" w:rsidTr="007437B7">
        <w:trPr>
          <w:jc w:val="center"/>
        </w:trPr>
        <w:tc>
          <w:tcPr>
            <w:tcW w:w="1105" w:type="dxa"/>
          </w:tcPr>
          <w:p w14:paraId="7F247D79" w14:textId="6B73CD11" w:rsidR="00AB4904" w:rsidRPr="00D048A6" w:rsidRDefault="007437B7" w:rsidP="007437B7">
            <w:pPr>
              <w:widowControl w:val="0"/>
              <w:jc w:val="center"/>
              <w:rPr>
                <w:rFonts w:ascii="GHEA Grapalat" w:hAnsi="GHEA Grapalat"/>
                <w:sz w:val="14"/>
                <w:szCs w:val="14"/>
              </w:rPr>
            </w:pPr>
            <w:r>
              <w:rPr>
                <w:rFonts w:ascii="GHEA Grapalat" w:hAnsi="GHEA Grapalat"/>
                <w:sz w:val="14"/>
                <w:szCs w:val="14"/>
              </w:rPr>
              <w:t>11</w:t>
            </w:r>
          </w:p>
        </w:tc>
        <w:tc>
          <w:tcPr>
            <w:tcW w:w="1300" w:type="dxa"/>
            <w:tcBorders>
              <w:top w:val="nil"/>
              <w:left w:val="single" w:sz="4" w:space="0" w:color="auto"/>
              <w:bottom w:val="single" w:sz="4" w:space="0" w:color="auto"/>
              <w:right w:val="single" w:sz="4" w:space="0" w:color="auto"/>
            </w:tcBorders>
            <w:shd w:val="clear" w:color="auto" w:fill="auto"/>
            <w:vAlign w:val="bottom"/>
          </w:tcPr>
          <w:p w14:paraId="35EE7F79" w14:textId="7C687170" w:rsidR="00AB4904" w:rsidRPr="00D048A6" w:rsidRDefault="00AB4904" w:rsidP="00AB4904">
            <w:pPr>
              <w:widowControl w:val="0"/>
              <w:jc w:val="center"/>
              <w:rPr>
                <w:rFonts w:ascii="GHEA Grapalat" w:hAnsi="GHEA Grapalat"/>
                <w:sz w:val="14"/>
                <w:szCs w:val="14"/>
              </w:rPr>
            </w:pPr>
            <w:r w:rsidRPr="00D048A6">
              <w:rPr>
                <w:rFonts w:ascii="GHEA Grapalat" w:hAnsi="GHEA Grapalat" w:cs="Calibri"/>
                <w:sz w:val="16"/>
                <w:szCs w:val="16"/>
              </w:rPr>
              <w:t>15872200</w:t>
            </w:r>
          </w:p>
        </w:tc>
        <w:tc>
          <w:tcPr>
            <w:tcW w:w="1418" w:type="dxa"/>
            <w:vAlign w:val="center"/>
          </w:tcPr>
          <w:p w14:paraId="199D09D2" w14:textId="44081E0A" w:rsidR="00AB4904" w:rsidRPr="00D048A6" w:rsidRDefault="00AB4904" w:rsidP="00AB4904">
            <w:pPr>
              <w:widowControl w:val="0"/>
              <w:jc w:val="center"/>
              <w:rPr>
                <w:rFonts w:ascii="GHEA Grapalat" w:hAnsi="GHEA Grapalat"/>
                <w:sz w:val="14"/>
                <w:szCs w:val="14"/>
              </w:rPr>
            </w:pPr>
            <w:r w:rsidRPr="00D048A6">
              <w:rPr>
                <w:rFonts w:ascii="GHEA Grapalat" w:hAnsi="GHEA Grapalat"/>
                <w:sz w:val="22"/>
                <w:szCs w:val="22"/>
              </w:rPr>
              <w:t>ваниль/пряность/</w:t>
            </w:r>
          </w:p>
        </w:tc>
        <w:tc>
          <w:tcPr>
            <w:tcW w:w="1134" w:type="dxa"/>
            <w:gridSpan w:val="2"/>
          </w:tcPr>
          <w:p w14:paraId="388E6DFE" w14:textId="77777777" w:rsidR="00AB4904" w:rsidRPr="00D048A6" w:rsidRDefault="00AB4904" w:rsidP="00AB4904">
            <w:pPr>
              <w:widowControl w:val="0"/>
              <w:jc w:val="center"/>
              <w:rPr>
                <w:rFonts w:ascii="GHEA Grapalat" w:hAnsi="GHEA Grapalat"/>
                <w:sz w:val="14"/>
                <w:szCs w:val="14"/>
              </w:rPr>
            </w:pPr>
          </w:p>
        </w:tc>
        <w:tc>
          <w:tcPr>
            <w:tcW w:w="3543" w:type="dxa"/>
            <w:gridSpan w:val="2"/>
          </w:tcPr>
          <w:p w14:paraId="4B1E85A9" w14:textId="77777777" w:rsidR="00AB4904" w:rsidRPr="00D048A6" w:rsidRDefault="00AB4904" w:rsidP="00AB4904">
            <w:pPr>
              <w:widowControl w:val="0"/>
              <w:jc w:val="center"/>
              <w:rPr>
                <w:rFonts w:ascii="GHEA Grapalat" w:hAnsi="GHEA Grapalat"/>
                <w:sz w:val="14"/>
                <w:szCs w:val="14"/>
              </w:rPr>
            </w:pPr>
          </w:p>
        </w:tc>
        <w:tc>
          <w:tcPr>
            <w:tcW w:w="1134" w:type="dxa"/>
          </w:tcPr>
          <w:p w14:paraId="6CFA7CCF" w14:textId="26E1B9A1" w:rsidR="00AB4904" w:rsidRPr="00D048A6" w:rsidRDefault="00AB4904" w:rsidP="00AB4904">
            <w:pPr>
              <w:widowControl w:val="0"/>
              <w:jc w:val="center"/>
              <w:rPr>
                <w:rFonts w:ascii="GHEA Grapalat" w:hAnsi="GHEA Grapalat"/>
                <w:sz w:val="14"/>
                <w:szCs w:val="14"/>
              </w:rPr>
            </w:pPr>
            <w:r w:rsidRPr="00D048A6">
              <w:rPr>
                <w:rFonts w:ascii="GHEA Grapalat" w:hAnsi="GHEA Grapalat"/>
                <w:sz w:val="14"/>
                <w:szCs w:val="14"/>
              </w:rPr>
              <w:t>коробка</w:t>
            </w:r>
          </w:p>
        </w:tc>
        <w:tc>
          <w:tcPr>
            <w:tcW w:w="1276" w:type="dxa"/>
          </w:tcPr>
          <w:p w14:paraId="6092F7ED" w14:textId="77777777" w:rsidR="00AB4904" w:rsidRPr="00D048A6" w:rsidRDefault="00AB4904" w:rsidP="00AB4904">
            <w:pPr>
              <w:widowControl w:val="0"/>
              <w:jc w:val="center"/>
              <w:rPr>
                <w:rFonts w:ascii="GHEA Grapalat" w:hAnsi="GHEA Grapalat"/>
                <w:sz w:val="14"/>
                <w:szCs w:val="14"/>
              </w:rPr>
            </w:pPr>
          </w:p>
        </w:tc>
        <w:tc>
          <w:tcPr>
            <w:tcW w:w="1985" w:type="dxa"/>
            <w:gridSpan w:val="2"/>
          </w:tcPr>
          <w:p w14:paraId="013E1A24" w14:textId="77777777" w:rsidR="00AB4904" w:rsidRPr="00D048A6" w:rsidRDefault="00AB4904" w:rsidP="00AB4904">
            <w:pPr>
              <w:widowControl w:val="0"/>
              <w:jc w:val="center"/>
              <w:rPr>
                <w:rFonts w:ascii="GHEA Grapalat" w:hAnsi="GHEA Grapalat"/>
                <w:sz w:val="14"/>
                <w:szCs w:val="14"/>
              </w:rPr>
            </w:pPr>
          </w:p>
        </w:tc>
        <w:tc>
          <w:tcPr>
            <w:tcW w:w="1213" w:type="dxa"/>
          </w:tcPr>
          <w:p w14:paraId="467D7ECA" w14:textId="77777777" w:rsidR="00AB4904" w:rsidRPr="00D048A6" w:rsidRDefault="00AB4904" w:rsidP="00AB4904">
            <w:pPr>
              <w:widowControl w:val="0"/>
              <w:jc w:val="center"/>
              <w:rPr>
                <w:rFonts w:ascii="GHEA Grapalat" w:hAnsi="GHEA Grapalat"/>
                <w:sz w:val="14"/>
                <w:szCs w:val="14"/>
              </w:rPr>
            </w:pPr>
          </w:p>
        </w:tc>
        <w:tc>
          <w:tcPr>
            <w:tcW w:w="1055" w:type="dxa"/>
            <w:tcBorders>
              <w:top w:val="nil"/>
              <w:left w:val="single" w:sz="4" w:space="0" w:color="auto"/>
              <w:bottom w:val="single" w:sz="4" w:space="0" w:color="auto"/>
              <w:right w:val="single" w:sz="4" w:space="0" w:color="auto"/>
            </w:tcBorders>
            <w:shd w:val="clear" w:color="auto" w:fill="auto"/>
            <w:vAlign w:val="center"/>
          </w:tcPr>
          <w:p w14:paraId="5775EF90" w14:textId="7800ECF0" w:rsidR="00AB4904" w:rsidRPr="00D048A6" w:rsidRDefault="007437B7" w:rsidP="00AB4904">
            <w:pPr>
              <w:widowControl w:val="0"/>
              <w:jc w:val="center"/>
              <w:rPr>
                <w:rFonts w:ascii="GHEA Grapalat" w:hAnsi="GHEA Grapalat"/>
                <w:sz w:val="14"/>
                <w:szCs w:val="14"/>
              </w:rPr>
            </w:pPr>
            <w:r>
              <w:rPr>
                <w:rFonts w:ascii="GHEA Grapalat" w:hAnsi="GHEA Grapalat" w:cs="Calibri"/>
                <w:sz w:val="18"/>
                <w:szCs w:val="18"/>
              </w:rPr>
              <w:t>10</w:t>
            </w:r>
          </w:p>
        </w:tc>
        <w:tc>
          <w:tcPr>
            <w:tcW w:w="1050" w:type="dxa"/>
            <w:vAlign w:val="center"/>
          </w:tcPr>
          <w:p w14:paraId="627446FF" w14:textId="690E4DB4" w:rsidR="00AB4904" w:rsidRPr="00D048A6" w:rsidRDefault="00AB4904" w:rsidP="00AB4904">
            <w:pPr>
              <w:widowControl w:val="0"/>
              <w:jc w:val="center"/>
              <w:rPr>
                <w:rFonts w:ascii="GHEA Grapalat" w:hAnsi="GHEA Grapalat"/>
                <w:sz w:val="14"/>
                <w:szCs w:val="14"/>
              </w:rPr>
            </w:pPr>
            <w:r>
              <w:rPr>
                <w:rFonts w:ascii="GHEA Grapalat" w:hAnsi="GHEA Grapalat" w:cs="Sylfaen"/>
                <w:sz w:val="14"/>
                <w:szCs w:val="14"/>
                <w:lang w:val="hy-AM"/>
              </w:rPr>
              <w:t>С даты вступления в силу договора до 30.12.2023.</w:t>
            </w:r>
          </w:p>
        </w:tc>
      </w:tr>
      <w:tr w:rsidR="00AB4904" w:rsidRPr="00D048A6" w14:paraId="096E9BC1" w14:textId="77777777" w:rsidTr="007437B7">
        <w:trPr>
          <w:jc w:val="center"/>
        </w:trPr>
        <w:tc>
          <w:tcPr>
            <w:tcW w:w="1105" w:type="dxa"/>
          </w:tcPr>
          <w:p w14:paraId="50896C96" w14:textId="5FD53F7D" w:rsidR="00AB4904" w:rsidRPr="00D048A6" w:rsidRDefault="007437B7" w:rsidP="00AB4904">
            <w:pPr>
              <w:widowControl w:val="0"/>
              <w:jc w:val="center"/>
              <w:rPr>
                <w:rFonts w:ascii="GHEA Grapalat" w:hAnsi="GHEA Grapalat"/>
                <w:sz w:val="14"/>
                <w:szCs w:val="14"/>
              </w:rPr>
            </w:pPr>
            <w:r>
              <w:rPr>
                <w:rFonts w:ascii="GHEA Grapalat" w:hAnsi="GHEA Grapalat"/>
                <w:sz w:val="14"/>
                <w:szCs w:val="14"/>
              </w:rPr>
              <w:t>12</w:t>
            </w:r>
          </w:p>
        </w:tc>
        <w:tc>
          <w:tcPr>
            <w:tcW w:w="1300" w:type="dxa"/>
            <w:tcBorders>
              <w:top w:val="nil"/>
              <w:left w:val="single" w:sz="4" w:space="0" w:color="auto"/>
              <w:bottom w:val="nil"/>
              <w:right w:val="single" w:sz="4" w:space="0" w:color="auto"/>
            </w:tcBorders>
            <w:shd w:val="clear" w:color="auto" w:fill="auto"/>
            <w:vAlign w:val="bottom"/>
          </w:tcPr>
          <w:p w14:paraId="4317846B" w14:textId="482398E2" w:rsidR="00AB4904" w:rsidRPr="00D048A6" w:rsidRDefault="00AB4904" w:rsidP="00AB4904">
            <w:pPr>
              <w:widowControl w:val="0"/>
              <w:jc w:val="center"/>
              <w:rPr>
                <w:rFonts w:ascii="GHEA Grapalat" w:hAnsi="GHEA Grapalat"/>
                <w:sz w:val="14"/>
                <w:szCs w:val="14"/>
              </w:rPr>
            </w:pPr>
            <w:r w:rsidRPr="00D048A6">
              <w:rPr>
                <w:rFonts w:ascii="GHEA Grapalat" w:hAnsi="GHEA Grapalat" w:cs="Calibri"/>
                <w:sz w:val="16"/>
                <w:szCs w:val="16"/>
              </w:rPr>
              <w:t>15898100</w:t>
            </w:r>
          </w:p>
        </w:tc>
        <w:tc>
          <w:tcPr>
            <w:tcW w:w="1418" w:type="dxa"/>
            <w:vAlign w:val="center"/>
          </w:tcPr>
          <w:p w14:paraId="783FD31C" w14:textId="6AF8D5C5" w:rsidR="00AB4904" w:rsidRPr="00D048A6" w:rsidRDefault="00AB4904" w:rsidP="00AB4904">
            <w:pPr>
              <w:widowControl w:val="0"/>
              <w:jc w:val="center"/>
              <w:rPr>
                <w:rFonts w:ascii="GHEA Grapalat" w:hAnsi="GHEA Grapalat"/>
                <w:sz w:val="14"/>
                <w:szCs w:val="14"/>
              </w:rPr>
            </w:pPr>
            <w:r w:rsidRPr="00D048A6">
              <w:rPr>
                <w:rFonts w:ascii="GHEA Grapalat" w:hAnsi="GHEA Grapalat"/>
                <w:sz w:val="22"/>
                <w:szCs w:val="22"/>
              </w:rPr>
              <w:t>Дрожжи</w:t>
            </w:r>
          </w:p>
        </w:tc>
        <w:tc>
          <w:tcPr>
            <w:tcW w:w="1134" w:type="dxa"/>
            <w:gridSpan w:val="2"/>
          </w:tcPr>
          <w:p w14:paraId="4392DBFF" w14:textId="77777777" w:rsidR="00AB4904" w:rsidRPr="00D048A6" w:rsidRDefault="00AB4904" w:rsidP="00AB4904">
            <w:pPr>
              <w:widowControl w:val="0"/>
              <w:jc w:val="center"/>
              <w:rPr>
                <w:rFonts w:ascii="GHEA Grapalat" w:hAnsi="GHEA Grapalat"/>
                <w:sz w:val="14"/>
                <w:szCs w:val="14"/>
              </w:rPr>
            </w:pPr>
          </w:p>
        </w:tc>
        <w:tc>
          <w:tcPr>
            <w:tcW w:w="3543" w:type="dxa"/>
            <w:gridSpan w:val="2"/>
            <w:vAlign w:val="center"/>
          </w:tcPr>
          <w:p w14:paraId="740EA52B" w14:textId="73291236" w:rsidR="00AB4904" w:rsidRPr="00D048A6" w:rsidRDefault="00AB4904" w:rsidP="00AB4904">
            <w:pPr>
              <w:widowControl w:val="0"/>
              <w:jc w:val="center"/>
              <w:rPr>
                <w:rFonts w:ascii="GHEA Grapalat" w:hAnsi="GHEA Grapalat"/>
                <w:sz w:val="14"/>
                <w:szCs w:val="14"/>
              </w:rPr>
            </w:pPr>
            <w:r w:rsidRPr="003F3F11">
              <w:rPr>
                <w:rFonts w:ascii="GHEA Grapalat" w:hAnsi="GHEA Grapalat" w:cs="Arial"/>
                <w:sz w:val="14"/>
                <w:szCs w:val="14"/>
              </w:rPr>
              <w:t>Фасовка ванилина, фабричная. В соответствии с действующими нормами и стандартами РА. ГОСТ 2156-76 Безопасность и маркировка. Статья 8 Закона РА № 2-</w:t>
            </w:r>
            <w:r w:rsidRPr="00D66BDB">
              <w:rPr>
                <w:rFonts w:ascii="GHEA Grapalat" w:hAnsi="GHEA Grapalat" w:cs="Arial"/>
                <w:sz w:val="14"/>
                <w:szCs w:val="14"/>
              </w:rPr>
              <w:t>III</w:t>
            </w:r>
            <w:r w:rsidRPr="003F3F11">
              <w:rPr>
                <w:rFonts w:ascii="GHEA Grapalat" w:hAnsi="GHEA Grapalat" w:cs="Arial"/>
                <w:sz w:val="14"/>
                <w:szCs w:val="14"/>
              </w:rPr>
              <w:t>-4.9-01-2010 «О гигиенических нормативах и безопасности пищевых продуктов».</w:t>
            </w:r>
          </w:p>
        </w:tc>
        <w:tc>
          <w:tcPr>
            <w:tcW w:w="1134" w:type="dxa"/>
          </w:tcPr>
          <w:p w14:paraId="70E35329" w14:textId="4F7C8CBB" w:rsidR="00AB4904" w:rsidRPr="00D048A6" w:rsidRDefault="00AB4904" w:rsidP="00AB4904">
            <w:pPr>
              <w:widowControl w:val="0"/>
              <w:jc w:val="center"/>
              <w:rPr>
                <w:rFonts w:ascii="GHEA Grapalat" w:hAnsi="GHEA Grapalat"/>
                <w:sz w:val="14"/>
                <w:szCs w:val="14"/>
              </w:rPr>
            </w:pPr>
            <w:r w:rsidRPr="00D048A6">
              <w:rPr>
                <w:rFonts w:ascii="GHEA Grapalat" w:hAnsi="GHEA Grapalat"/>
                <w:sz w:val="14"/>
                <w:szCs w:val="14"/>
              </w:rPr>
              <w:t>коробка</w:t>
            </w:r>
          </w:p>
        </w:tc>
        <w:tc>
          <w:tcPr>
            <w:tcW w:w="1276" w:type="dxa"/>
          </w:tcPr>
          <w:p w14:paraId="5BFA4580" w14:textId="77777777" w:rsidR="00AB4904" w:rsidRPr="00D048A6" w:rsidRDefault="00AB4904" w:rsidP="00AB4904">
            <w:pPr>
              <w:widowControl w:val="0"/>
              <w:jc w:val="center"/>
              <w:rPr>
                <w:rFonts w:ascii="GHEA Grapalat" w:hAnsi="GHEA Grapalat"/>
                <w:sz w:val="14"/>
                <w:szCs w:val="14"/>
              </w:rPr>
            </w:pPr>
          </w:p>
        </w:tc>
        <w:tc>
          <w:tcPr>
            <w:tcW w:w="1985" w:type="dxa"/>
            <w:gridSpan w:val="2"/>
          </w:tcPr>
          <w:p w14:paraId="2B493836" w14:textId="77777777" w:rsidR="00AB4904" w:rsidRPr="00D048A6" w:rsidRDefault="00AB4904" w:rsidP="00AB4904">
            <w:pPr>
              <w:widowControl w:val="0"/>
              <w:jc w:val="center"/>
              <w:rPr>
                <w:rFonts w:ascii="GHEA Grapalat" w:hAnsi="GHEA Grapalat"/>
                <w:sz w:val="14"/>
                <w:szCs w:val="14"/>
              </w:rPr>
            </w:pPr>
          </w:p>
        </w:tc>
        <w:tc>
          <w:tcPr>
            <w:tcW w:w="1213" w:type="dxa"/>
          </w:tcPr>
          <w:p w14:paraId="32FE3AFF" w14:textId="77777777" w:rsidR="00AB4904" w:rsidRPr="00D048A6" w:rsidRDefault="00AB4904" w:rsidP="00AB4904">
            <w:pPr>
              <w:widowControl w:val="0"/>
              <w:jc w:val="center"/>
              <w:rPr>
                <w:rFonts w:ascii="GHEA Grapalat" w:hAnsi="GHEA Grapalat"/>
                <w:sz w:val="14"/>
                <w:szCs w:val="14"/>
              </w:rPr>
            </w:pPr>
          </w:p>
        </w:tc>
        <w:tc>
          <w:tcPr>
            <w:tcW w:w="1055" w:type="dxa"/>
            <w:tcBorders>
              <w:top w:val="nil"/>
              <w:left w:val="single" w:sz="4" w:space="0" w:color="auto"/>
              <w:bottom w:val="nil"/>
              <w:right w:val="single" w:sz="4" w:space="0" w:color="auto"/>
            </w:tcBorders>
            <w:shd w:val="clear" w:color="auto" w:fill="auto"/>
            <w:vAlign w:val="center"/>
          </w:tcPr>
          <w:p w14:paraId="5E2A1822" w14:textId="209FC44B" w:rsidR="00AB4904" w:rsidRPr="00D048A6" w:rsidRDefault="00AB4904" w:rsidP="00AB4904">
            <w:pPr>
              <w:widowControl w:val="0"/>
              <w:jc w:val="center"/>
              <w:rPr>
                <w:rFonts w:ascii="GHEA Grapalat" w:hAnsi="GHEA Grapalat"/>
                <w:sz w:val="14"/>
                <w:szCs w:val="14"/>
              </w:rPr>
            </w:pPr>
            <w:r>
              <w:rPr>
                <w:rFonts w:ascii="GHEA Grapalat" w:hAnsi="GHEA Grapalat" w:cs="Calibri"/>
                <w:sz w:val="18"/>
                <w:szCs w:val="18"/>
              </w:rPr>
              <w:t>15</w:t>
            </w:r>
          </w:p>
        </w:tc>
        <w:tc>
          <w:tcPr>
            <w:tcW w:w="1050" w:type="dxa"/>
            <w:vAlign w:val="center"/>
          </w:tcPr>
          <w:p w14:paraId="0FECC5D8" w14:textId="32E45E81" w:rsidR="00AB4904" w:rsidRPr="00D048A6" w:rsidRDefault="00AB4904" w:rsidP="00AB4904">
            <w:pPr>
              <w:widowControl w:val="0"/>
              <w:jc w:val="center"/>
              <w:rPr>
                <w:rFonts w:ascii="GHEA Grapalat" w:hAnsi="GHEA Grapalat"/>
                <w:sz w:val="14"/>
                <w:szCs w:val="14"/>
              </w:rPr>
            </w:pPr>
            <w:r>
              <w:rPr>
                <w:rFonts w:ascii="GHEA Grapalat" w:hAnsi="GHEA Grapalat" w:cs="Sylfaen"/>
                <w:sz w:val="14"/>
                <w:szCs w:val="14"/>
                <w:lang w:val="hy-AM"/>
              </w:rPr>
              <w:t>С даты вступления в силу договора до 30.12.2023.</w:t>
            </w:r>
          </w:p>
        </w:tc>
      </w:tr>
      <w:tr w:rsidR="00B138F3" w:rsidRPr="00D048A6" w14:paraId="676BE13B" w14:textId="77777777" w:rsidTr="007437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6"/>
          <w:wAfter w:w="6579" w:type="dxa"/>
          <w:jc w:val="center"/>
        </w:trPr>
        <w:tc>
          <w:tcPr>
            <w:tcW w:w="4536" w:type="dxa"/>
            <w:gridSpan w:val="4"/>
          </w:tcPr>
          <w:p w14:paraId="38BA7E6B" w14:textId="77777777" w:rsidR="00071D1C" w:rsidRPr="00D048A6" w:rsidRDefault="00071D1C" w:rsidP="00B46D58">
            <w:pPr>
              <w:widowControl w:val="0"/>
              <w:jc w:val="center"/>
              <w:rPr>
                <w:rFonts w:ascii="GHEA Grapalat" w:hAnsi="GHEA Grapalat" w:cs="Sylfaen"/>
                <w:b/>
                <w:bCs/>
                <w:sz w:val="22"/>
                <w:szCs w:val="22"/>
              </w:rPr>
            </w:pPr>
            <w:r w:rsidRPr="00D048A6">
              <w:rPr>
                <w:rFonts w:ascii="GHEA Grapalat" w:hAnsi="GHEA Grapalat"/>
                <w:b/>
                <w:sz w:val="22"/>
                <w:szCs w:val="22"/>
              </w:rPr>
              <w:t>ПОКУПАТЕЛЬ</w:t>
            </w:r>
          </w:p>
          <w:p w14:paraId="6590B1A0" w14:textId="77777777" w:rsidR="00071D1C" w:rsidRPr="00D048A6" w:rsidRDefault="00AB4EAB" w:rsidP="00B46D58">
            <w:pPr>
              <w:widowControl w:val="0"/>
              <w:jc w:val="center"/>
              <w:rPr>
                <w:rFonts w:ascii="GHEA Grapalat" w:hAnsi="GHEA Grapalat"/>
                <w:sz w:val="22"/>
                <w:szCs w:val="22"/>
                <w:lang w:val="en-US"/>
              </w:rPr>
            </w:pPr>
            <w:r w:rsidRPr="00D048A6">
              <w:rPr>
                <w:rFonts w:ascii="GHEA Grapalat" w:hAnsi="GHEA Grapalat"/>
                <w:sz w:val="22"/>
                <w:szCs w:val="22"/>
                <w:lang w:val="en-US"/>
              </w:rPr>
              <w:t>_____________________</w:t>
            </w:r>
          </w:p>
          <w:p w14:paraId="7AFB3065" w14:textId="77777777" w:rsidR="00071D1C" w:rsidRPr="00D048A6" w:rsidRDefault="00071D1C" w:rsidP="00B46D58">
            <w:pPr>
              <w:widowControl w:val="0"/>
              <w:jc w:val="center"/>
              <w:rPr>
                <w:rFonts w:ascii="GHEA Grapalat" w:hAnsi="GHEA Grapalat"/>
                <w:sz w:val="14"/>
                <w:szCs w:val="14"/>
              </w:rPr>
            </w:pPr>
            <w:r w:rsidRPr="00D048A6">
              <w:rPr>
                <w:rFonts w:ascii="GHEA Grapalat" w:hAnsi="GHEA Grapalat"/>
                <w:sz w:val="14"/>
                <w:szCs w:val="14"/>
              </w:rPr>
              <w:t>/подпись/</w:t>
            </w:r>
          </w:p>
          <w:p w14:paraId="117C9AC4" w14:textId="77777777" w:rsidR="00071D1C" w:rsidRPr="00D048A6" w:rsidRDefault="00071D1C" w:rsidP="00B46D58">
            <w:pPr>
              <w:widowControl w:val="0"/>
              <w:jc w:val="center"/>
              <w:rPr>
                <w:rFonts w:ascii="GHEA Grapalat" w:hAnsi="GHEA Grapalat"/>
                <w:sz w:val="22"/>
                <w:szCs w:val="22"/>
              </w:rPr>
            </w:pPr>
            <w:r w:rsidRPr="00D048A6">
              <w:rPr>
                <w:rFonts w:ascii="GHEA Grapalat" w:hAnsi="GHEA Grapalat"/>
                <w:sz w:val="22"/>
                <w:szCs w:val="22"/>
              </w:rPr>
              <w:t>М. П.</w:t>
            </w:r>
          </w:p>
        </w:tc>
        <w:tc>
          <w:tcPr>
            <w:tcW w:w="760" w:type="dxa"/>
            <w:gridSpan w:val="2"/>
          </w:tcPr>
          <w:p w14:paraId="7449FF48" w14:textId="77777777" w:rsidR="00071D1C" w:rsidRPr="00D048A6" w:rsidRDefault="00071D1C" w:rsidP="00B46D58">
            <w:pPr>
              <w:widowControl w:val="0"/>
              <w:jc w:val="center"/>
              <w:rPr>
                <w:rFonts w:ascii="GHEA Grapalat" w:hAnsi="GHEA Grapalat"/>
                <w:sz w:val="22"/>
                <w:szCs w:val="22"/>
              </w:rPr>
            </w:pPr>
          </w:p>
        </w:tc>
        <w:tc>
          <w:tcPr>
            <w:tcW w:w="4343" w:type="dxa"/>
            <w:gridSpan w:val="2"/>
          </w:tcPr>
          <w:p w14:paraId="55D36231" w14:textId="77777777" w:rsidR="00071D1C" w:rsidRPr="00D048A6" w:rsidRDefault="00071D1C" w:rsidP="00B46D58">
            <w:pPr>
              <w:widowControl w:val="0"/>
              <w:jc w:val="center"/>
              <w:rPr>
                <w:rFonts w:ascii="GHEA Grapalat" w:hAnsi="GHEA Grapalat" w:cs="Sylfaen"/>
                <w:b/>
                <w:bCs/>
                <w:sz w:val="22"/>
                <w:szCs w:val="22"/>
              </w:rPr>
            </w:pPr>
            <w:r w:rsidRPr="00D048A6">
              <w:rPr>
                <w:rFonts w:ascii="GHEA Grapalat" w:hAnsi="GHEA Grapalat"/>
                <w:b/>
                <w:sz w:val="22"/>
                <w:szCs w:val="22"/>
              </w:rPr>
              <w:t>ПРОДАВЕЦ</w:t>
            </w:r>
          </w:p>
          <w:p w14:paraId="296AE784" w14:textId="77777777" w:rsidR="00071D1C" w:rsidRPr="00D048A6" w:rsidRDefault="00AB4EAB" w:rsidP="00B46D58">
            <w:pPr>
              <w:widowControl w:val="0"/>
              <w:jc w:val="center"/>
              <w:rPr>
                <w:rFonts w:ascii="GHEA Grapalat" w:hAnsi="GHEA Grapalat"/>
                <w:sz w:val="22"/>
                <w:szCs w:val="22"/>
                <w:lang w:val="en-US"/>
              </w:rPr>
            </w:pPr>
            <w:r w:rsidRPr="00D048A6">
              <w:rPr>
                <w:rFonts w:ascii="GHEA Grapalat" w:hAnsi="GHEA Grapalat"/>
                <w:sz w:val="22"/>
                <w:szCs w:val="22"/>
                <w:lang w:val="en-US"/>
              </w:rPr>
              <w:t>______________________</w:t>
            </w:r>
          </w:p>
          <w:p w14:paraId="05407425" w14:textId="77777777" w:rsidR="00071D1C" w:rsidRPr="00D048A6" w:rsidRDefault="00071D1C" w:rsidP="00B46D58">
            <w:pPr>
              <w:widowControl w:val="0"/>
              <w:jc w:val="center"/>
              <w:rPr>
                <w:rFonts w:ascii="GHEA Grapalat" w:hAnsi="GHEA Grapalat"/>
                <w:sz w:val="14"/>
                <w:szCs w:val="14"/>
              </w:rPr>
            </w:pPr>
            <w:r w:rsidRPr="00D048A6">
              <w:rPr>
                <w:rFonts w:ascii="GHEA Grapalat" w:hAnsi="GHEA Grapalat"/>
                <w:sz w:val="14"/>
                <w:szCs w:val="14"/>
              </w:rPr>
              <w:t>/подпись/</w:t>
            </w:r>
          </w:p>
          <w:p w14:paraId="14B463F8" w14:textId="77777777" w:rsidR="00071D1C" w:rsidRPr="00D048A6" w:rsidRDefault="00071D1C" w:rsidP="00B46D58">
            <w:pPr>
              <w:widowControl w:val="0"/>
              <w:jc w:val="center"/>
              <w:rPr>
                <w:rFonts w:ascii="GHEA Grapalat" w:hAnsi="GHEA Grapalat"/>
                <w:sz w:val="22"/>
                <w:szCs w:val="22"/>
              </w:rPr>
            </w:pPr>
            <w:r w:rsidRPr="00D048A6">
              <w:rPr>
                <w:rFonts w:ascii="GHEA Grapalat" w:hAnsi="GHEA Grapalat"/>
                <w:sz w:val="22"/>
                <w:szCs w:val="22"/>
              </w:rPr>
              <w:t>М. П.</w:t>
            </w:r>
          </w:p>
        </w:tc>
      </w:tr>
    </w:tbl>
    <w:p w14:paraId="30AC80DB" w14:textId="77777777" w:rsidR="00071D1C" w:rsidRPr="00B138F3" w:rsidRDefault="00071D1C" w:rsidP="00B46D58">
      <w:pPr>
        <w:widowControl w:val="0"/>
        <w:spacing w:after="160"/>
        <w:jc w:val="right"/>
        <w:rPr>
          <w:rFonts w:ascii="GHEA Grapalat" w:hAnsi="GHEA Grapalat"/>
          <w:i/>
        </w:rPr>
      </w:pPr>
      <w:r w:rsidRPr="00D048A6">
        <w:rPr>
          <w:rFonts w:ascii="GHEA Grapalat" w:hAnsi="GHEA Grapalat"/>
          <w:sz w:val="22"/>
          <w:szCs w:val="22"/>
        </w:rPr>
        <w:br w:type="page"/>
      </w:r>
      <w:r w:rsidRPr="00B138F3">
        <w:rPr>
          <w:rFonts w:ascii="GHEA Grapalat" w:hAnsi="GHEA Grapalat"/>
          <w:i/>
        </w:rPr>
        <w:lastRenderedPageBreak/>
        <w:t>Приложение № 2</w:t>
      </w:r>
    </w:p>
    <w:p w14:paraId="64D82507"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531164B8"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42"/>
        <w:t>*</w:t>
      </w:r>
    </w:p>
    <w:p w14:paraId="5D51C540" w14:textId="77777777"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4"/>
        <w:gridCol w:w="2155"/>
        <w:gridCol w:w="1293"/>
        <w:gridCol w:w="1007"/>
        <w:gridCol w:w="1006"/>
        <w:gridCol w:w="718"/>
        <w:gridCol w:w="861"/>
        <w:gridCol w:w="545"/>
        <w:gridCol w:w="606"/>
        <w:gridCol w:w="718"/>
        <w:gridCol w:w="854"/>
        <w:gridCol w:w="868"/>
        <w:gridCol w:w="861"/>
        <w:gridCol w:w="1007"/>
        <w:gridCol w:w="861"/>
        <w:gridCol w:w="821"/>
      </w:tblGrid>
      <w:tr w:rsidR="00B138F3" w:rsidRPr="00B138F3" w14:paraId="6A9E449B" w14:textId="77777777" w:rsidTr="00E67FD5">
        <w:trPr>
          <w:trHeight w:val="305"/>
          <w:jc w:val="center"/>
        </w:trPr>
        <w:tc>
          <w:tcPr>
            <w:tcW w:w="15903" w:type="dxa"/>
            <w:gridSpan w:val="16"/>
          </w:tcPr>
          <w:p w14:paraId="2509235C"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14:paraId="7D573138" w14:textId="77777777" w:rsidTr="00E67FD5">
        <w:trPr>
          <w:trHeight w:val="747"/>
          <w:jc w:val="center"/>
        </w:trPr>
        <w:tc>
          <w:tcPr>
            <w:tcW w:w="1724" w:type="dxa"/>
            <w:vAlign w:val="center"/>
          </w:tcPr>
          <w:p w14:paraId="54BAD363"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155" w:type="dxa"/>
            <w:vAlign w:val="center"/>
          </w:tcPr>
          <w:p w14:paraId="1E4C5814"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293" w:type="dxa"/>
            <w:vAlign w:val="center"/>
          </w:tcPr>
          <w:p w14:paraId="71DBCC4E"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731" w:type="dxa"/>
            <w:gridSpan w:val="13"/>
            <w:vAlign w:val="center"/>
          </w:tcPr>
          <w:p w14:paraId="1839D2C3" w14:textId="77777777"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af6"/>
                <w:rFonts w:ascii="GHEA Grapalat" w:hAnsi="GHEA Grapalat"/>
                <w:sz w:val="16"/>
                <w:szCs w:val="16"/>
              </w:rPr>
              <w:footnoteReference w:customMarkFollows="1" w:id="43"/>
              <w:t>**</w:t>
            </w:r>
          </w:p>
        </w:tc>
      </w:tr>
      <w:tr w:rsidR="00B138F3" w:rsidRPr="00B138F3" w14:paraId="250C3A83" w14:textId="77777777" w:rsidTr="00AB4EAB">
        <w:trPr>
          <w:trHeight w:val="594"/>
          <w:jc w:val="center"/>
        </w:trPr>
        <w:tc>
          <w:tcPr>
            <w:tcW w:w="1724" w:type="dxa"/>
          </w:tcPr>
          <w:p w14:paraId="15081BE5" w14:textId="77777777" w:rsidR="00071D1C" w:rsidRPr="00B138F3" w:rsidRDefault="00071D1C" w:rsidP="00B46D58">
            <w:pPr>
              <w:widowControl w:val="0"/>
              <w:jc w:val="center"/>
              <w:rPr>
                <w:rFonts w:ascii="GHEA Grapalat" w:hAnsi="GHEA Grapalat"/>
                <w:sz w:val="16"/>
                <w:szCs w:val="16"/>
              </w:rPr>
            </w:pPr>
          </w:p>
        </w:tc>
        <w:tc>
          <w:tcPr>
            <w:tcW w:w="2155" w:type="dxa"/>
          </w:tcPr>
          <w:p w14:paraId="7322DF0E" w14:textId="77777777" w:rsidR="00071D1C" w:rsidRPr="00B138F3" w:rsidRDefault="00071D1C" w:rsidP="00B46D58">
            <w:pPr>
              <w:widowControl w:val="0"/>
              <w:jc w:val="center"/>
              <w:rPr>
                <w:rFonts w:ascii="GHEA Grapalat" w:hAnsi="GHEA Grapalat"/>
                <w:sz w:val="16"/>
                <w:szCs w:val="16"/>
              </w:rPr>
            </w:pPr>
          </w:p>
        </w:tc>
        <w:tc>
          <w:tcPr>
            <w:tcW w:w="1293" w:type="dxa"/>
          </w:tcPr>
          <w:p w14:paraId="1BD40523" w14:textId="77777777" w:rsidR="00071D1C" w:rsidRPr="00B138F3" w:rsidRDefault="00071D1C" w:rsidP="00B46D58">
            <w:pPr>
              <w:widowControl w:val="0"/>
              <w:jc w:val="center"/>
              <w:rPr>
                <w:rFonts w:ascii="GHEA Grapalat" w:hAnsi="GHEA Grapalat"/>
                <w:sz w:val="16"/>
                <w:szCs w:val="16"/>
              </w:rPr>
            </w:pPr>
          </w:p>
        </w:tc>
        <w:tc>
          <w:tcPr>
            <w:tcW w:w="1007" w:type="dxa"/>
            <w:vAlign w:val="center"/>
          </w:tcPr>
          <w:p w14:paraId="2FD5DCAB"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1006" w:type="dxa"/>
            <w:vAlign w:val="center"/>
          </w:tcPr>
          <w:p w14:paraId="3A7F5481" w14:textId="77777777"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718" w:type="dxa"/>
            <w:vAlign w:val="center"/>
          </w:tcPr>
          <w:p w14:paraId="41D99E2C"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61" w:type="dxa"/>
            <w:vAlign w:val="center"/>
          </w:tcPr>
          <w:p w14:paraId="5495D87F" w14:textId="77777777"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45" w:type="dxa"/>
            <w:vAlign w:val="center"/>
          </w:tcPr>
          <w:p w14:paraId="139F6A2A"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6" w:type="dxa"/>
            <w:vAlign w:val="center"/>
          </w:tcPr>
          <w:p w14:paraId="65B8818E"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18" w:type="dxa"/>
            <w:vAlign w:val="center"/>
          </w:tcPr>
          <w:p w14:paraId="724F1C8B"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54" w:type="dxa"/>
            <w:vAlign w:val="center"/>
          </w:tcPr>
          <w:p w14:paraId="6006F947"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8" w:type="dxa"/>
            <w:vAlign w:val="center"/>
          </w:tcPr>
          <w:p w14:paraId="06961182"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61" w:type="dxa"/>
            <w:vAlign w:val="center"/>
          </w:tcPr>
          <w:p w14:paraId="462A4D3E"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1007" w:type="dxa"/>
            <w:vAlign w:val="center"/>
          </w:tcPr>
          <w:p w14:paraId="5FE21305"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61" w:type="dxa"/>
            <w:vAlign w:val="center"/>
          </w:tcPr>
          <w:p w14:paraId="7F009C4D"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21" w:type="dxa"/>
            <w:vAlign w:val="center"/>
          </w:tcPr>
          <w:p w14:paraId="55792EFB" w14:textId="77777777"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E67FD5" w:rsidRPr="00B138F3" w14:paraId="069F775D" w14:textId="77777777" w:rsidTr="00AB4EAB">
        <w:trPr>
          <w:trHeight w:val="404"/>
          <w:jc w:val="center"/>
        </w:trPr>
        <w:tc>
          <w:tcPr>
            <w:tcW w:w="1724" w:type="dxa"/>
          </w:tcPr>
          <w:p w14:paraId="612D7992" w14:textId="77777777" w:rsidR="00071D1C" w:rsidRPr="00B138F3" w:rsidRDefault="00071D1C" w:rsidP="00B46D58">
            <w:pPr>
              <w:widowControl w:val="0"/>
              <w:jc w:val="center"/>
              <w:rPr>
                <w:rFonts w:ascii="GHEA Grapalat" w:hAnsi="GHEA Grapalat"/>
                <w:sz w:val="16"/>
                <w:szCs w:val="16"/>
              </w:rPr>
            </w:pPr>
          </w:p>
        </w:tc>
        <w:tc>
          <w:tcPr>
            <w:tcW w:w="2155" w:type="dxa"/>
          </w:tcPr>
          <w:p w14:paraId="289DC8E8" w14:textId="77777777" w:rsidR="00071D1C" w:rsidRPr="00B138F3" w:rsidRDefault="00071D1C" w:rsidP="00B46D58">
            <w:pPr>
              <w:widowControl w:val="0"/>
              <w:jc w:val="center"/>
              <w:rPr>
                <w:rFonts w:ascii="GHEA Grapalat" w:hAnsi="GHEA Grapalat"/>
                <w:sz w:val="16"/>
                <w:szCs w:val="16"/>
              </w:rPr>
            </w:pPr>
          </w:p>
        </w:tc>
        <w:tc>
          <w:tcPr>
            <w:tcW w:w="1293" w:type="dxa"/>
          </w:tcPr>
          <w:p w14:paraId="48313137" w14:textId="77777777" w:rsidR="00071D1C" w:rsidRPr="00B138F3" w:rsidRDefault="00071D1C" w:rsidP="00B46D58">
            <w:pPr>
              <w:widowControl w:val="0"/>
              <w:jc w:val="center"/>
              <w:rPr>
                <w:rFonts w:ascii="GHEA Grapalat" w:hAnsi="GHEA Grapalat"/>
                <w:sz w:val="16"/>
                <w:szCs w:val="16"/>
              </w:rPr>
            </w:pPr>
          </w:p>
        </w:tc>
        <w:tc>
          <w:tcPr>
            <w:tcW w:w="1007" w:type="dxa"/>
            <w:vAlign w:val="center"/>
          </w:tcPr>
          <w:p w14:paraId="2239E905"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w:t>
            </w:r>
          </w:p>
        </w:tc>
        <w:tc>
          <w:tcPr>
            <w:tcW w:w="1006" w:type="dxa"/>
            <w:vAlign w:val="center"/>
          </w:tcPr>
          <w:p w14:paraId="22AD16B9"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w:t>
            </w:r>
          </w:p>
        </w:tc>
        <w:tc>
          <w:tcPr>
            <w:tcW w:w="718" w:type="dxa"/>
            <w:vAlign w:val="center"/>
          </w:tcPr>
          <w:p w14:paraId="654D69A2" w14:textId="77777777"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14:paraId="65DA4F0E" w14:textId="77777777"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545" w:type="dxa"/>
            <w:vAlign w:val="center"/>
          </w:tcPr>
          <w:p w14:paraId="0317B8D0" w14:textId="77777777"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14:paraId="4019A62E" w14:textId="77777777"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718" w:type="dxa"/>
            <w:vAlign w:val="center"/>
          </w:tcPr>
          <w:p w14:paraId="33090968" w14:textId="77777777"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54" w:type="dxa"/>
            <w:vAlign w:val="center"/>
          </w:tcPr>
          <w:p w14:paraId="7CBAAB53" w14:textId="77777777"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8" w:type="dxa"/>
            <w:vAlign w:val="center"/>
          </w:tcPr>
          <w:p w14:paraId="204B9979" w14:textId="77777777"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14:paraId="0F4B766D" w14:textId="77777777"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1007" w:type="dxa"/>
            <w:vAlign w:val="center"/>
          </w:tcPr>
          <w:p w14:paraId="5D0AE14D" w14:textId="77777777"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14:paraId="05723F89" w14:textId="77777777"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21" w:type="dxa"/>
            <w:vAlign w:val="center"/>
          </w:tcPr>
          <w:p w14:paraId="0AFC2837" w14:textId="77777777" w:rsidR="00071D1C" w:rsidRPr="00B138F3" w:rsidRDefault="00071D1C" w:rsidP="00B46D58">
            <w:pPr>
              <w:widowControl w:val="0"/>
              <w:jc w:val="center"/>
              <w:rPr>
                <w:rFonts w:ascii="GHEA Grapalat" w:hAnsi="GHEA Grapalat"/>
                <w:b/>
                <w:sz w:val="16"/>
                <w:szCs w:val="16"/>
              </w:rPr>
            </w:pPr>
            <w:r w:rsidRPr="00B138F3">
              <w:rPr>
                <w:rFonts w:ascii="GHEA Grapalat" w:hAnsi="GHEA Grapalat"/>
                <w:sz w:val="16"/>
                <w:szCs w:val="16"/>
              </w:rPr>
              <w:t>... %</w:t>
            </w:r>
          </w:p>
        </w:tc>
      </w:tr>
    </w:tbl>
    <w:p w14:paraId="2EB2D2CC" w14:textId="77777777"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14:paraId="42B2B2E5" w14:textId="77777777" w:rsidTr="00E22E51">
        <w:trPr>
          <w:jc w:val="center"/>
        </w:trPr>
        <w:tc>
          <w:tcPr>
            <w:tcW w:w="4536" w:type="dxa"/>
          </w:tcPr>
          <w:p w14:paraId="1D4DB5CD"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14:paraId="49443D35"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59ECFBE2" w14:textId="77777777"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738800F0"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14:paraId="4398F059" w14:textId="77777777" w:rsidR="00071D1C" w:rsidRPr="00B138F3" w:rsidRDefault="00071D1C" w:rsidP="00B46D58">
            <w:pPr>
              <w:widowControl w:val="0"/>
              <w:spacing w:after="160"/>
              <w:jc w:val="center"/>
              <w:rPr>
                <w:rFonts w:ascii="GHEA Grapalat" w:hAnsi="GHEA Grapalat"/>
              </w:rPr>
            </w:pPr>
          </w:p>
        </w:tc>
        <w:tc>
          <w:tcPr>
            <w:tcW w:w="4343" w:type="dxa"/>
          </w:tcPr>
          <w:p w14:paraId="5D49553B"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14:paraId="61579C89"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791D2761" w14:textId="77777777"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6E7CBEDA"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14:paraId="5C85E537" w14:textId="77777777"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14:paraId="17B749A6"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14:paraId="6D911089"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7134508D" w14:textId="77777777"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77"/>
        <w:gridCol w:w="5073"/>
      </w:tblGrid>
      <w:tr w:rsidR="00B138F3" w:rsidRPr="00B138F3" w14:paraId="76597F9E" w14:textId="77777777" w:rsidTr="007A2020">
        <w:trPr>
          <w:tblCellSpacing w:w="7" w:type="dxa"/>
          <w:jc w:val="center"/>
        </w:trPr>
        <w:tc>
          <w:tcPr>
            <w:tcW w:w="0" w:type="auto"/>
            <w:vAlign w:val="center"/>
          </w:tcPr>
          <w:p w14:paraId="7F0329EE" w14:textId="77777777"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14:paraId="376C8147"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14:paraId="58A85755"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14:paraId="4D2B5037"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14:paraId="11B11CE2"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14:paraId="52ADC7D7"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14:paraId="6FD876B8"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14:paraId="5E4F5519"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24807B6C"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700BA1D1"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14:paraId="094BC8FD"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14:paraId="3B6A4157"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14:paraId="6281C882" w14:textId="77777777" w:rsidR="0038400D" w:rsidRPr="00B138F3" w:rsidRDefault="0038400D" w:rsidP="00B46D58">
      <w:pPr>
        <w:widowControl w:val="0"/>
        <w:spacing w:after="160"/>
        <w:ind w:firstLine="375"/>
        <w:rPr>
          <w:rFonts w:ascii="GHEA Grapalat" w:hAnsi="GHEA Grapalat"/>
          <w:iCs/>
        </w:rPr>
      </w:pPr>
    </w:p>
    <w:p w14:paraId="27F603A9" w14:textId="77777777"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14:paraId="23F73B78" w14:textId="77777777"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14:paraId="5EB13299" w14:textId="77777777" w:rsidR="0038400D" w:rsidRPr="00B138F3" w:rsidRDefault="0038400D" w:rsidP="00B46D58">
      <w:pPr>
        <w:pStyle w:val="a3"/>
        <w:widowControl w:val="0"/>
        <w:spacing w:after="160" w:line="240" w:lineRule="auto"/>
        <w:ind w:firstLine="0"/>
        <w:jc w:val="center"/>
        <w:rPr>
          <w:rFonts w:ascii="GHEA Grapalat" w:hAnsi="GHEA Grapalat"/>
          <w:b/>
          <w:bCs/>
          <w:iCs/>
          <w:sz w:val="24"/>
          <w:szCs w:val="24"/>
        </w:rPr>
      </w:pPr>
    </w:p>
    <w:p w14:paraId="4EEF06C6" w14:textId="77777777"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14:paraId="42E3C90C" w14:textId="77777777"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14:paraId="37A4B983" w14:textId="77777777"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14:paraId="456D9C7F" w14:textId="77777777"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14:paraId="1919A009" w14:textId="77777777"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proofErr w:type="gramStart"/>
      <w:r w:rsidRPr="00B138F3">
        <w:rPr>
          <w:rFonts w:ascii="GHEA Grapalat" w:hAnsi="GHEA Grapalat"/>
        </w:rPr>
        <w:t>_ ,</w:t>
      </w:r>
      <w:proofErr w:type="gramEnd"/>
      <w:r w:rsidRPr="00B138F3">
        <w:rPr>
          <w:rFonts w:ascii="GHEA Grapalat" w:hAnsi="GHEA Grapalat"/>
        </w:rPr>
        <w:t xml:space="preserve">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14:paraId="071D4254" w14:textId="77777777"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14:paraId="4FFB8DBA" w14:textId="77777777" w:rsidTr="00AB4EAB">
        <w:trPr>
          <w:jc w:val="center"/>
        </w:trPr>
        <w:tc>
          <w:tcPr>
            <w:tcW w:w="442" w:type="dxa"/>
            <w:vMerge w:val="restart"/>
            <w:shd w:val="clear" w:color="auto" w:fill="auto"/>
            <w:vAlign w:val="center"/>
          </w:tcPr>
          <w:p w14:paraId="088647D1"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14:paraId="227DD25A" w14:textId="77777777"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14:paraId="07B70AFE" w14:textId="77777777" w:rsidTr="00AB4EAB">
        <w:trPr>
          <w:jc w:val="center"/>
        </w:trPr>
        <w:tc>
          <w:tcPr>
            <w:tcW w:w="442" w:type="dxa"/>
            <w:vMerge/>
            <w:shd w:val="clear" w:color="auto" w:fill="auto"/>
          </w:tcPr>
          <w:p w14:paraId="0078F9E8"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14:paraId="3C17EAE2"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14:paraId="7C9AC361"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14:paraId="58465F64"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14:paraId="1EC6629C"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14:paraId="3BC1C800" w14:textId="77777777"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14:paraId="14226CDD" w14:textId="77777777"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14:paraId="328691C9" w14:textId="77777777" w:rsidTr="00AB4EAB">
        <w:trPr>
          <w:trHeight w:val="1105"/>
          <w:jc w:val="center"/>
        </w:trPr>
        <w:tc>
          <w:tcPr>
            <w:tcW w:w="442" w:type="dxa"/>
            <w:vMerge/>
            <w:tcBorders>
              <w:bottom w:val="single" w:sz="4" w:space="0" w:color="auto"/>
            </w:tcBorders>
            <w:shd w:val="clear" w:color="auto" w:fill="auto"/>
          </w:tcPr>
          <w:p w14:paraId="142D684D"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14:paraId="2D070407"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14:paraId="013240E9"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14:paraId="7FF0DF3E"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56B13AFE"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14:paraId="6831162F"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3E2D0934"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14:paraId="60C6DA98"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14:paraId="47BCD6BB"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B138F3" w14:paraId="6024FEFC" w14:textId="77777777" w:rsidTr="00AB4EAB">
        <w:trPr>
          <w:jc w:val="center"/>
        </w:trPr>
        <w:tc>
          <w:tcPr>
            <w:tcW w:w="442" w:type="dxa"/>
            <w:shd w:val="clear" w:color="auto" w:fill="auto"/>
            <w:vAlign w:val="center"/>
          </w:tcPr>
          <w:p w14:paraId="6F939B4B"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14:paraId="0CB96CD5"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14:paraId="4090E01A"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14:paraId="10F20C2E"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14:paraId="30CA062C"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14:paraId="515B8812"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14:paraId="3F7FFC52"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14:paraId="2BFFB134"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14:paraId="0B3DE273"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B138F3" w14:paraId="6EBA27A7" w14:textId="77777777" w:rsidTr="00AB4EAB">
        <w:trPr>
          <w:jc w:val="center"/>
        </w:trPr>
        <w:tc>
          <w:tcPr>
            <w:tcW w:w="442" w:type="dxa"/>
            <w:shd w:val="clear" w:color="auto" w:fill="auto"/>
          </w:tcPr>
          <w:p w14:paraId="06570602"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14:paraId="538E22E3"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14:paraId="0EDD4618"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14:paraId="59D6C236"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14:paraId="1EE57400"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14:paraId="639FEA6E"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14:paraId="08F17447"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14:paraId="32067400"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14:paraId="3C9D0449"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bl>
    <w:p w14:paraId="76902847" w14:textId="77777777" w:rsidR="0038400D" w:rsidRPr="00B138F3" w:rsidRDefault="0038400D" w:rsidP="00B46D58">
      <w:pPr>
        <w:widowControl w:val="0"/>
        <w:spacing w:after="160"/>
        <w:ind w:firstLine="375"/>
        <w:jc w:val="both"/>
        <w:rPr>
          <w:rFonts w:ascii="GHEA Grapalat" w:hAnsi="GHEA Grapalat" w:cs="Arial"/>
          <w:iCs/>
          <w:lang w:val="en-US"/>
        </w:rPr>
      </w:pPr>
    </w:p>
    <w:p w14:paraId="13661A51" w14:textId="77777777"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proofErr w:type="gramStart"/>
      <w:r w:rsidRPr="00B138F3">
        <w:rPr>
          <w:rFonts w:ascii="GHEA Grapalat" w:hAnsi="GHEA Grapalat"/>
          <w:snapToGrid w:val="0"/>
        </w:rPr>
        <w:t>Акта,</w:t>
      </w:r>
      <w:r w:rsidRPr="00B138F3">
        <w:rPr>
          <w:rFonts w:ascii="GHEA Grapalat" w:hAnsi="GHEA Grapalat"/>
        </w:rPr>
        <w:t>являются</w:t>
      </w:r>
      <w:proofErr w:type="spellEnd"/>
      <w:proofErr w:type="gramEnd"/>
      <w:r w:rsidRPr="00B138F3">
        <w:rPr>
          <w:rFonts w:ascii="GHEA Grapalat" w:hAnsi="GHEA Grapalat"/>
        </w:rPr>
        <w:t xml:space="preserve"> составляющей частью настоящего Акта и прилагаются.</w:t>
      </w:r>
    </w:p>
    <w:p w14:paraId="4F0C45E7" w14:textId="77777777"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14:paraId="60D79800" w14:textId="77777777" w:rsidTr="007A2020">
        <w:trPr>
          <w:trHeight w:val="266"/>
          <w:tblCellSpacing w:w="7" w:type="dxa"/>
          <w:jc w:val="center"/>
        </w:trPr>
        <w:tc>
          <w:tcPr>
            <w:tcW w:w="0" w:type="auto"/>
            <w:vAlign w:val="center"/>
          </w:tcPr>
          <w:p w14:paraId="24E29CC4"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14:paraId="24A4C99F"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14:paraId="05157DAA" w14:textId="77777777" w:rsidTr="007A2020">
        <w:trPr>
          <w:trHeight w:val="473"/>
          <w:tblCellSpacing w:w="7" w:type="dxa"/>
          <w:jc w:val="center"/>
        </w:trPr>
        <w:tc>
          <w:tcPr>
            <w:tcW w:w="0" w:type="auto"/>
            <w:vAlign w:val="center"/>
          </w:tcPr>
          <w:p w14:paraId="49EF1D87" w14:textId="77777777"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14:paraId="754CA299" w14:textId="77777777"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14:paraId="1806D0A1"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14:paraId="587E6C81" w14:textId="77777777"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14:paraId="13F40CFA" w14:textId="77777777" w:rsidTr="007A2020">
        <w:trPr>
          <w:trHeight w:val="503"/>
          <w:tblCellSpacing w:w="7" w:type="dxa"/>
          <w:jc w:val="center"/>
        </w:trPr>
        <w:tc>
          <w:tcPr>
            <w:tcW w:w="0" w:type="auto"/>
            <w:vAlign w:val="center"/>
          </w:tcPr>
          <w:p w14:paraId="24828C58"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14:paraId="3F4EDE8A" w14:textId="77777777"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14:paraId="4FBC346A"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14:paraId="0233B003" w14:textId="77777777"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14:paraId="2E6052C7" w14:textId="77777777" w:rsidTr="007A2020">
        <w:trPr>
          <w:trHeight w:val="281"/>
          <w:tblCellSpacing w:w="7" w:type="dxa"/>
          <w:jc w:val="center"/>
        </w:trPr>
        <w:tc>
          <w:tcPr>
            <w:tcW w:w="0" w:type="auto"/>
            <w:vAlign w:val="center"/>
          </w:tcPr>
          <w:p w14:paraId="14A29AE8"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14:paraId="3D1D76B8"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14:paraId="40545F47" w14:textId="77777777" w:rsidR="00196F14" w:rsidRPr="00B138F3" w:rsidRDefault="00196F14" w:rsidP="00B46D58">
      <w:pPr>
        <w:widowControl w:val="0"/>
        <w:spacing w:after="160"/>
        <w:jc w:val="right"/>
        <w:rPr>
          <w:rFonts w:ascii="GHEA Grapalat" w:hAnsi="GHEA Grapalat" w:cs="Sylfaen"/>
          <w:b/>
        </w:rPr>
      </w:pPr>
    </w:p>
    <w:p w14:paraId="7FD80F77" w14:textId="77777777" w:rsidR="00196F14" w:rsidRPr="00B138F3" w:rsidRDefault="00196F14" w:rsidP="00B46D58">
      <w:pPr>
        <w:rPr>
          <w:rFonts w:ascii="GHEA Grapalat" w:hAnsi="GHEA Grapalat" w:cs="Sylfaen"/>
          <w:b/>
        </w:rPr>
      </w:pPr>
      <w:r w:rsidRPr="00B138F3">
        <w:rPr>
          <w:rFonts w:ascii="GHEA Grapalat" w:hAnsi="GHEA Grapalat" w:cs="Sylfaen"/>
          <w:b/>
        </w:rPr>
        <w:br w:type="page"/>
      </w:r>
    </w:p>
    <w:p w14:paraId="1ED63EEB" w14:textId="77777777"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14:paraId="1C388C6C" w14:textId="77777777"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14:paraId="406FD6EA"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p>
    <w:p w14:paraId="1D949405" w14:textId="77777777"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14:paraId="67FF4274"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14:paraId="46A556A6" w14:textId="77777777" w:rsidR="00071D1C" w:rsidRPr="00B138F3" w:rsidRDefault="00071D1C" w:rsidP="00B46D58">
      <w:pPr>
        <w:widowControl w:val="0"/>
        <w:tabs>
          <w:tab w:val="left" w:pos="360"/>
          <w:tab w:val="left" w:pos="540"/>
        </w:tabs>
        <w:spacing w:after="160"/>
        <w:jc w:val="center"/>
        <w:rPr>
          <w:rFonts w:ascii="GHEA Grapalat" w:hAnsi="GHEA Grapalat" w:cs="Sylfaen"/>
        </w:rPr>
      </w:pPr>
    </w:p>
    <w:p w14:paraId="4FF9F778" w14:textId="77777777"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14:paraId="43979647" w14:textId="77777777"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14:paraId="296CF9E9" w14:textId="77777777"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14:paraId="54BC2A7F" w14:textId="77777777"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14:paraId="51B73595" w14:textId="77777777"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14:paraId="7C8F8119" w14:textId="77777777"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14:paraId="28589278" w14:textId="77777777"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14:paraId="0837F784"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68F7DF22" w14:textId="77777777"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14:paraId="7DC44723"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661F4676" w14:textId="77777777"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58DF0FF5" w14:textId="77777777"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007403D9" w14:textId="77777777"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14:paraId="350B20E6"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6DEA0977" w14:textId="77777777"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467A1A6F" w14:textId="77777777"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5554E612" w14:textId="77777777" w:rsidR="00071D1C" w:rsidRPr="00B138F3" w:rsidRDefault="00071D1C" w:rsidP="00B46D58">
            <w:pPr>
              <w:widowControl w:val="0"/>
              <w:spacing w:after="120"/>
              <w:jc w:val="center"/>
              <w:rPr>
                <w:rFonts w:ascii="GHEA Grapalat" w:hAnsi="GHEA Grapalat" w:cs="Sylfaen"/>
                <w:sz w:val="20"/>
                <w:szCs w:val="20"/>
              </w:rPr>
            </w:pPr>
          </w:p>
        </w:tc>
      </w:tr>
      <w:tr w:rsidR="00071D1C" w:rsidRPr="00B138F3" w14:paraId="3B4B0FFE"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06F9E1AA" w14:textId="77777777"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3B52DC86" w14:textId="77777777"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E2C922" w14:textId="77777777" w:rsidR="00071D1C" w:rsidRPr="00B138F3" w:rsidRDefault="00071D1C" w:rsidP="00B46D58">
            <w:pPr>
              <w:widowControl w:val="0"/>
              <w:spacing w:after="120"/>
              <w:jc w:val="center"/>
              <w:rPr>
                <w:rFonts w:ascii="GHEA Grapalat" w:hAnsi="GHEA Grapalat" w:cs="Sylfaen"/>
                <w:sz w:val="20"/>
                <w:szCs w:val="20"/>
              </w:rPr>
            </w:pPr>
          </w:p>
        </w:tc>
      </w:tr>
    </w:tbl>
    <w:p w14:paraId="49B159D1" w14:textId="77777777" w:rsidR="00071D1C" w:rsidRPr="00B138F3" w:rsidRDefault="00071D1C" w:rsidP="00B46D58">
      <w:pPr>
        <w:widowControl w:val="0"/>
        <w:tabs>
          <w:tab w:val="left" w:pos="360"/>
          <w:tab w:val="left" w:pos="540"/>
        </w:tabs>
        <w:spacing w:after="160"/>
        <w:jc w:val="both"/>
        <w:rPr>
          <w:rFonts w:ascii="GHEA Grapalat" w:hAnsi="GHEA Grapalat" w:cs="Sylfaen"/>
        </w:rPr>
      </w:pPr>
    </w:p>
    <w:p w14:paraId="33CF78E6"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14:paraId="395DDE74" w14:textId="77777777" w:rsidR="00B138F3" w:rsidRDefault="00B138F3" w:rsidP="00B138F3">
      <w:pPr>
        <w:rPr>
          <w:rFonts w:ascii="GHEA Grapalat" w:hAnsi="GHEA Grapalat"/>
        </w:rPr>
      </w:pPr>
      <w:r>
        <w:rPr>
          <w:rFonts w:ascii="GHEA Grapalat" w:hAnsi="GHEA Grapalat"/>
        </w:rPr>
        <w:t xml:space="preserve">                                                       </w:t>
      </w:r>
    </w:p>
    <w:p w14:paraId="612BEC3E" w14:textId="77777777"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14:paraId="6D12FA23" w14:textId="77777777"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349"/>
        <w:gridCol w:w="4721"/>
      </w:tblGrid>
      <w:tr w:rsidR="00B138F3" w:rsidRPr="00B138F3" w14:paraId="6E0CCAE8" w14:textId="77777777" w:rsidTr="007072C5">
        <w:tc>
          <w:tcPr>
            <w:tcW w:w="4450" w:type="dxa"/>
          </w:tcPr>
          <w:p w14:paraId="0C12F4F9"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14:paraId="4E4CA96E"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14:paraId="7BD12056" w14:textId="77777777"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14:paraId="20D27F67" w14:textId="77777777"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14:paraId="635217F7" w14:textId="77777777" w:rsidTr="00E22E51">
        <w:trPr>
          <w:tblCellSpacing w:w="7" w:type="dxa"/>
          <w:jc w:val="center"/>
        </w:trPr>
        <w:tc>
          <w:tcPr>
            <w:tcW w:w="0" w:type="auto"/>
            <w:vAlign w:val="center"/>
          </w:tcPr>
          <w:p w14:paraId="466E4525"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14:paraId="0F5F7529"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14:paraId="5C1E5BC4"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14:paraId="13B35F0C"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14:paraId="0E7770BE" w14:textId="77777777" w:rsidTr="00E22E51">
        <w:trPr>
          <w:tblCellSpacing w:w="7" w:type="dxa"/>
          <w:jc w:val="center"/>
        </w:trPr>
        <w:tc>
          <w:tcPr>
            <w:tcW w:w="0" w:type="auto"/>
            <w:vAlign w:val="center"/>
          </w:tcPr>
          <w:p w14:paraId="5F6E38F1"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14:paraId="228B6A11"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14:paraId="5970D2F5"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14:paraId="5859F777"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14:paraId="172CDAB4" w14:textId="77777777"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0A2DE3" w14:textId="77777777" w:rsidR="00573062" w:rsidRDefault="00573062">
      <w:r>
        <w:separator/>
      </w:r>
    </w:p>
  </w:endnote>
  <w:endnote w:type="continuationSeparator" w:id="0">
    <w:p w14:paraId="5DBED540" w14:textId="77777777" w:rsidR="00573062" w:rsidRDefault="005730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Unicode">
    <w:altName w:val="Arial"/>
    <w:panose1 w:val="020B0604020202020204"/>
    <w:charset w:val="CC"/>
    <w:family w:val="swiss"/>
    <w:pitch w:val="variable"/>
    <w:sig w:usb0="00000287" w:usb1="00000000" w:usb2="00000000" w:usb3="00000000" w:csb0="0000009F"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87" w:usb1="00000000" w:usb2="00000000" w:usb3="00000000" w:csb0="0000001B" w:csb1="00000000"/>
  </w:font>
  <w:font w:name="Arial AMU">
    <w:panose1 w:val="020B0604020202020204"/>
    <w:charset w:val="00"/>
    <w:family w:val="swiss"/>
    <w:pitch w:val="variable"/>
    <w:sig w:usb0="800006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4027879"/>
      <w:docPartObj>
        <w:docPartGallery w:val="Page Numbers (Bottom of Page)"/>
        <w:docPartUnique/>
      </w:docPartObj>
    </w:sdtPr>
    <w:sdtEndPr>
      <w:rPr>
        <w:rFonts w:ascii="GHEA Grapalat" w:hAnsi="GHEA Grapalat"/>
        <w:sz w:val="24"/>
        <w:szCs w:val="24"/>
      </w:rPr>
    </w:sdtEndPr>
    <w:sdtContent>
      <w:p w14:paraId="3286E331" w14:textId="77777777" w:rsidR="006D2CDF" w:rsidRPr="00C861E9" w:rsidRDefault="006D2CDF">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A052C7">
          <w:rPr>
            <w:rFonts w:ascii="GHEA Grapalat" w:hAnsi="GHEA Grapalat"/>
            <w:noProof/>
            <w:sz w:val="24"/>
            <w:szCs w:val="24"/>
          </w:rPr>
          <w:t>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7799DD" w14:textId="77777777" w:rsidR="00573062" w:rsidRDefault="00573062">
      <w:r>
        <w:separator/>
      </w:r>
    </w:p>
  </w:footnote>
  <w:footnote w:type="continuationSeparator" w:id="0">
    <w:p w14:paraId="3B22B742" w14:textId="77777777" w:rsidR="00573062" w:rsidRDefault="00573062">
      <w:r>
        <w:continuationSeparator/>
      </w:r>
    </w:p>
  </w:footnote>
  <w:footnote w:id="1">
    <w:p w14:paraId="696E5C67" w14:textId="77777777" w:rsidR="006D2CDF" w:rsidRPr="00ED3BA4" w:rsidRDefault="006D2CDF" w:rsidP="007A5F50">
      <w:pPr>
        <w:pStyle w:val="af2"/>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w:t>
      </w:r>
      <w:proofErr w:type="spellStart"/>
      <w:r w:rsidRPr="00ED3BA4">
        <w:rPr>
          <w:rFonts w:ascii="GHEA Grapalat" w:hAnsi="GHEA Grapalat"/>
          <w:i/>
        </w:rPr>
        <w:t>BMAPDzB</w:t>
      </w:r>
      <w:proofErr w:type="spellEnd"/>
      <w:r w:rsidRPr="00ED3BA4">
        <w:rPr>
          <w:rFonts w:ascii="GHEA Grapalat" w:hAnsi="GHEA Grapalat"/>
          <w:i/>
        </w:rPr>
        <w:t>", соответственно словами  "</w:t>
      </w:r>
      <w:proofErr w:type="spellStart"/>
      <w:r w:rsidRPr="00ED3BA4">
        <w:rPr>
          <w:rFonts w:ascii="GHEA Grapalat" w:hAnsi="GHEA Grapalat"/>
          <w:i/>
        </w:rPr>
        <w:t>GHAPDzB</w:t>
      </w:r>
      <w:proofErr w:type="spellEnd"/>
      <w:r w:rsidRPr="00ED3BA4">
        <w:rPr>
          <w:rFonts w:ascii="GHEA Grapalat" w:hAnsi="GHEA Grapalat"/>
          <w:i/>
        </w:rPr>
        <w:t>" и "</w:t>
      </w:r>
      <w:proofErr w:type="spellStart"/>
      <w:r w:rsidRPr="00ED3BA4">
        <w:rPr>
          <w:rFonts w:ascii="GHEA Grapalat" w:hAnsi="GHEA Grapalat"/>
          <w:i/>
        </w:rPr>
        <w:t>HMAAPDzB</w:t>
      </w:r>
      <w:proofErr w:type="spellEnd"/>
      <w:r w:rsidRPr="00ED3BA4">
        <w:rPr>
          <w:rFonts w:ascii="GHEA Grapalat" w:hAnsi="GHEA Grapalat"/>
          <w:i/>
        </w:rPr>
        <w:t>",</w:t>
      </w:r>
    </w:p>
  </w:footnote>
  <w:footnote w:id="2">
    <w:p w14:paraId="49DBDA0C" w14:textId="285FE74B" w:rsidR="006D2CDF" w:rsidRPr="008842CE" w:rsidRDefault="006D2CDF" w:rsidP="008842CE">
      <w:pPr>
        <w:pStyle w:val="af2"/>
        <w:widowControl w:val="0"/>
        <w:jc w:val="both"/>
        <w:rPr>
          <w:rFonts w:ascii="GHEA Grapalat" w:hAnsi="GHEA Grapalat"/>
          <w:i/>
          <w:lang w:val="af-ZA"/>
        </w:rPr>
      </w:pPr>
    </w:p>
  </w:footnote>
  <w:footnote w:id="3">
    <w:p w14:paraId="1248D727" w14:textId="77777777" w:rsidR="006D2CDF" w:rsidRPr="00541313" w:rsidRDefault="006D2CDF"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 xml:space="preserve">7-й раздел первой части </w:t>
      </w:r>
      <w:proofErr w:type="gramStart"/>
      <w:r w:rsidRPr="002D6A4F">
        <w:rPr>
          <w:rFonts w:ascii="GHEA Grapalat" w:hAnsi="GHEA Grapalat"/>
          <w:i/>
          <w:sz w:val="20"/>
          <w:szCs w:val="20"/>
        </w:rPr>
        <w:t>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тся</w:t>
      </w:r>
      <w:proofErr w:type="gramEnd"/>
      <w:r w:rsidRPr="00D3436F">
        <w:rPr>
          <w:rFonts w:ascii="GHEA Grapalat" w:hAnsi="GHEA Grapalat"/>
          <w:i/>
          <w:sz w:val="20"/>
          <w:szCs w:val="20"/>
        </w:rPr>
        <w:t xml:space="preserve"> из приглашения, если </w:t>
      </w:r>
      <w:r w:rsidRPr="00541313">
        <w:rPr>
          <w:rFonts w:ascii="GHEA Grapalat" w:hAnsi="GHEA Grapalat"/>
          <w:i/>
          <w:sz w:val="20"/>
          <w:szCs w:val="20"/>
        </w:rPr>
        <w:t>:</w:t>
      </w:r>
    </w:p>
    <w:p w14:paraId="0F72B003" w14:textId="77777777" w:rsidR="006D2CDF" w:rsidRPr="00DB4FE3" w:rsidRDefault="006D2CDF" w:rsidP="00541313">
      <w:pPr>
        <w:widowControl w:val="0"/>
        <w:ind w:firstLine="142"/>
        <w:jc w:val="both"/>
        <w:rPr>
          <w:rFonts w:ascii="GHEA Grapalat" w:hAnsi="GHEA Grapalat"/>
          <w:i/>
          <w:sz w:val="20"/>
          <w:szCs w:val="20"/>
        </w:rPr>
      </w:pPr>
      <w:r w:rsidRPr="00DB4FE3">
        <w:rPr>
          <w:rFonts w:ascii="GHEA Grapalat" w:hAnsi="GHEA Grapalat"/>
          <w:i/>
          <w:sz w:val="20"/>
          <w:szCs w:val="20"/>
        </w:rPr>
        <w:t xml:space="preserve">- процедура закупки организована на основании </w:t>
      </w:r>
      <w:r>
        <w:rPr>
          <w:rFonts w:ascii="GHEA Grapalat" w:hAnsi="GHEA Grapalat"/>
          <w:i/>
          <w:sz w:val="20"/>
          <w:szCs w:val="20"/>
        </w:rPr>
        <w:t xml:space="preserve">1-ого пункта </w:t>
      </w:r>
      <w:r w:rsidRPr="00DB4FE3">
        <w:rPr>
          <w:rFonts w:ascii="GHEA Grapalat" w:hAnsi="GHEA Grapalat"/>
          <w:i/>
          <w:sz w:val="20"/>
          <w:szCs w:val="20"/>
        </w:rPr>
        <w:t>части 6 статьи 15 Закона РА "О закупках</w:t>
      </w:r>
      <w:r w:rsidRPr="001D49E4">
        <w:rPr>
          <w:rFonts w:ascii="GHEA Grapalat" w:hAnsi="GHEA Grapalat"/>
          <w:i/>
          <w:sz w:val="20"/>
          <w:szCs w:val="20"/>
        </w:rPr>
        <w:t>"</w:t>
      </w:r>
      <w:r w:rsidRPr="00DB4FE3">
        <w:rPr>
          <w:rFonts w:ascii="GHEA Grapalat" w:hAnsi="GHEA Grapalat"/>
          <w:i/>
          <w:sz w:val="20"/>
          <w:szCs w:val="20"/>
        </w:rPr>
        <w:t xml:space="preserve">, </w:t>
      </w:r>
    </w:p>
    <w:p w14:paraId="3DD72973" w14:textId="77777777" w:rsidR="006D2CDF" w:rsidRPr="00DB4FE3" w:rsidRDefault="006D2CDF" w:rsidP="00541313">
      <w:pPr>
        <w:widowControl w:val="0"/>
        <w:ind w:firstLine="142"/>
        <w:jc w:val="both"/>
        <w:rPr>
          <w:rFonts w:ascii="GHEA Grapalat" w:hAnsi="GHEA Grapalat"/>
          <w:i/>
          <w:sz w:val="20"/>
          <w:szCs w:val="20"/>
        </w:rPr>
      </w:pPr>
      <w:r w:rsidRPr="00DB4FE3">
        <w:rPr>
          <w:rFonts w:ascii="GHEA Grapalat" w:hAnsi="GHEA Grapalat"/>
          <w:i/>
          <w:sz w:val="20"/>
          <w:szCs w:val="20"/>
        </w:rPr>
        <w:t>-</w:t>
      </w:r>
      <w:r w:rsidRPr="001D49E4">
        <w:rPr>
          <w:rFonts w:ascii="GHEA Grapalat" w:hAnsi="GHEA Grapalat"/>
          <w:i/>
          <w:sz w:val="20"/>
          <w:szCs w:val="20"/>
        </w:rPr>
        <w:t xml:space="preserve">  запланированная (прогнозируемая) общая цена закупки товара</w:t>
      </w:r>
      <w:r w:rsidRPr="00DB4FE3">
        <w:rPr>
          <w:rFonts w:ascii="GHEA Grapalat" w:hAnsi="GHEA Grapalat"/>
          <w:i/>
          <w:sz w:val="20"/>
          <w:szCs w:val="20"/>
        </w:rPr>
        <w:t xml:space="preserve"> по заявке на закупку в рамках данной процедуры не превышает 25 млн. драмов РА</w:t>
      </w:r>
    </w:p>
    <w:p w14:paraId="025DE9C3" w14:textId="77777777" w:rsidR="006D2CDF" w:rsidRDefault="006D2CDF" w:rsidP="00541313">
      <w:pPr>
        <w:widowControl w:val="0"/>
        <w:jc w:val="both"/>
        <w:rPr>
          <w:rFonts w:ascii="GHEA Grapalat" w:hAnsi="GHEA Grapalat"/>
          <w:i/>
          <w:sz w:val="20"/>
          <w:szCs w:val="20"/>
        </w:rPr>
      </w:pPr>
      <w:r w:rsidRPr="00DB4FE3">
        <w:rPr>
          <w:rFonts w:ascii="GHEA Grapalat" w:hAnsi="GHEA Grapalat"/>
          <w:i/>
          <w:sz w:val="20"/>
          <w:szCs w:val="20"/>
        </w:rPr>
        <w:t xml:space="preserve">  -</w:t>
      </w:r>
      <w:r w:rsidRPr="001D49E4">
        <w:rPr>
          <w:rFonts w:ascii="GHEA Grapalat" w:hAnsi="GHEA Grapalat"/>
          <w:i/>
          <w:sz w:val="20"/>
          <w:szCs w:val="20"/>
        </w:rPr>
        <w:t xml:space="preserve"> </w:t>
      </w:r>
      <w:r w:rsidRPr="00DB4FE3">
        <w:rPr>
          <w:rFonts w:ascii="GHEA Grapalat" w:hAnsi="GHEA Grapalat"/>
          <w:i/>
          <w:sz w:val="20"/>
          <w:szCs w:val="20"/>
        </w:rPr>
        <w:t xml:space="preserve">закупка осуществляется в форме закупки у одного лица, обусловленная </w:t>
      </w:r>
      <w:r>
        <w:rPr>
          <w:rFonts w:ascii="GHEA Grapalat" w:hAnsi="GHEA Grapalat"/>
          <w:i/>
          <w:sz w:val="20"/>
          <w:szCs w:val="20"/>
        </w:rPr>
        <w:t>безотлагательностью.</w:t>
      </w:r>
    </w:p>
    <w:p w14:paraId="67DD8E2B" w14:textId="77777777" w:rsidR="006D2CDF" w:rsidRPr="00D3436F" w:rsidRDefault="006D2CDF" w:rsidP="00541313">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proofErr w:type="gramStart"/>
      <w:r>
        <w:rPr>
          <w:rFonts w:ascii="GHEA Grapalat" w:hAnsi="GHEA Grapalat"/>
          <w:i/>
          <w:sz w:val="20"/>
          <w:szCs w:val="20"/>
        </w:rPr>
        <w:t>и  соответствующие</w:t>
      </w:r>
      <w:proofErr w:type="gramEnd"/>
      <w:r>
        <w:rPr>
          <w:rFonts w:ascii="GHEA Grapalat" w:hAnsi="GHEA Grapalat"/>
          <w:i/>
          <w:sz w:val="20"/>
          <w:szCs w:val="20"/>
        </w:rPr>
        <w:t xml:space="preserve"> к ним ссылки.</w:t>
      </w:r>
    </w:p>
    <w:p w14:paraId="39A3E788" w14:textId="77777777" w:rsidR="006D2CDF" w:rsidRPr="008842CE" w:rsidRDefault="006D2CDF" w:rsidP="001831C4">
      <w:pPr>
        <w:pStyle w:val="af2"/>
        <w:widowControl w:val="0"/>
        <w:jc w:val="both"/>
        <w:rPr>
          <w:rFonts w:ascii="GHEA Grapalat" w:hAnsi="GHEA Grapalat"/>
          <w:lang w:val="af-ZA"/>
        </w:rPr>
      </w:pPr>
    </w:p>
    <w:p w14:paraId="5FF62A11" w14:textId="77777777" w:rsidR="006D2CDF" w:rsidRPr="008842CE" w:rsidRDefault="006D2CDF" w:rsidP="008842CE">
      <w:pPr>
        <w:pStyle w:val="af2"/>
        <w:widowControl w:val="0"/>
        <w:jc w:val="both"/>
        <w:rPr>
          <w:rFonts w:ascii="GHEA Grapalat" w:hAnsi="GHEA Grapalat"/>
          <w:lang w:val="af-ZA"/>
        </w:rPr>
      </w:pPr>
    </w:p>
  </w:footnote>
  <w:footnote w:id="4">
    <w:p w14:paraId="01B8A9F8" w14:textId="77777777" w:rsidR="006D2CDF" w:rsidRPr="00CD6B60" w:rsidRDefault="006D2CDF"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245D2FC4" w14:textId="77777777" w:rsidR="006D2CDF" w:rsidRPr="00CD6B60" w:rsidRDefault="006D2CDF"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w:t>
      </w:r>
      <w:proofErr w:type="gramStart"/>
      <w:r w:rsidRPr="00CD6B60">
        <w:rPr>
          <w:rFonts w:ascii="GHEA Grapalat" w:hAnsi="GHEA Grapalat"/>
          <w:i/>
          <w:sz w:val="20"/>
          <w:szCs w:val="20"/>
        </w:rPr>
        <w:t>абзац  пункта</w:t>
      </w:r>
      <w:proofErr w:type="gramEnd"/>
      <w:r w:rsidRPr="00CD6B60">
        <w:rPr>
          <w:rFonts w:ascii="GHEA Grapalat" w:hAnsi="GHEA Grapalat"/>
          <w:i/>
          <w:sz w:val="20"/>
          <w:szCs w:val="20"/>
        </w:rPr>
        <w:t xml:space="preserve">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proofErr w:type="gramStart"/>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быть</w:t>
      </w:r>
      <w:proofErr w:type="gramEnd"/>
      <w:r>
        <w:rPr>
          <w:rFonts w:ascii="GHEA Grapalat" w:hAnsi="GHEA Grapalat"/>
          <w:i/>
          <w:sz w:val="20"/>
          <w:szCs w:val="20"/>
        </w:rPr>
        <w:t xml:space="preserve">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w:t>
      </w:r>
      <w:proofErr w:type="spellStart"/>
      <w:proofErr w:type="gramStart"/>
      <w:r w:rsidRPr="00CD6B60">
        <w:rPr>
          <w:rFonts w:ascii="GHEA Grapalat" w:hAnsi="GHEA Grapalat"/>
          <w:i/>
          <w:sz w:val="20"/>
          <w:szCs w:val="20"/>
        </w:rPr>
        <w:t>процедуру.Разъяснение</w:t>
      </w:r>
      <w:proofErr w:type="spellEnd"/>
      <w:proofErr w:type="gramEnd"/>
      <w:r w:rsidRPr="00CD6B60">
        <w:rPr>
          <w:rFonts w:ascii="GHEA Grapalat" w:hAnsi="GHEA Grapalat"/>
          <w:i/>
          <w:sz w:val="20"/>
          <w:szCs w:val="20"/>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25FE2D2D" w14:textId="77777777" w:rsidR="006D2CDF" w:rsidRPr="00CD6B60" w:rsidRDefault="006D2CDF"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2317DFF5" w14:textId="77777777" w:rsidR="006D2CDF" w:rsidRPr="00CD6B60" w:rsidRDefault="006D2CDF"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5">
    <w:p w14:paraId="65F76DDA" w14:textId="77777777" w:rsidR="006D2CDF" w:rsidRPr="00CA2B01" w:rsidRDefault="006D2CDF" w:rsidP="00182C2E">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14:paraId="603E38B5" w14:textId="77777777" w:rsidR="006D2CDF" w:rsidRPr="00CA2B01" w:rsidRDefault="006D2CDF" w:rsidP="00182C2E">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14:paraId="4E1262E7" w14:textId="77777777" w:rsidR="006D2CDF" w:rsidRPr="00CA2B01" w:rsidRDefault="006D2CDF"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6">
    <w:p w14:paraId="32690804" w14:textId="77777777" w:rsidR="00E80312" w:rsidRPr="005D5092" w:rsidRDefault="005D5092" w:rsidP="00E80312">
      <w:pPr>
        <w:pStyle w:val="af2"/>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00E80312"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14:paraId="026561F7" w14:textId="77777777" w:rsidR="006D2CDF" w:rsidRPr="0034222E" w:rsidDel="00932115" w:rsidRDefault="006D2CDF" w:rsidP="00AF1F59">
      <w:pPr>
        <w:pStyle w:val="af2"/>
        <w:jc w:val="both"/>
        <w:rPr>
          <w:del w:id="6" w:author="Inesa Kocharyan" w:date="2019-10-29T12:18:00Z"/>
        </w:rPr>
      </w:pPr>
      <w:r w:rsidRPr="0034222E">
        <w:rPr>
          <w:rStyle w:val="af6"/>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sidR="004047BE">
        <w:rPr>
          <w:rFonts w:ascii="GHEA Grapalat" w:hAnsi="GHEA Grapalat"/>
          <w:i/>
        </w:rPr>
        <w:t>модель</w:t>
      </w:r>
      <w:r w:rsidRPr="0034222E">
        <w:rPr>
          <w:rFonts w:ascii="GHEA Grapalat" w:hAnsi="GHEA Grapalat"/>
          <w:i/>
        </w:rPr>
        <w:t xml:space="preserve"> и наименования производителя</w:t>
      </w:r>
      <w:proofErr w:type="gramStart"/>
      <w:r w:rsidRPr="0034222E">
        <w:rPr>
          <w:rFonts w:ascii="GHEA Grapalat" w:hAnsi="GHEA Grapalat"/>
          <w:i/>
        </w:rPr>
        <w:t>, ,</w:t>
      </w:r>
      <w:proofErr w:type="gramEnd"/>
      <w:r w:rsidRPr="0034222E">
        <w:rPr>
          <w:rFonts w:ascii="GHEA Grapalat" w:hAnsi="GHEA Grapalat"/>
          <w:i/>
        </w:rPr>
        <w:t xml:space="preserve"> то из подпункта исключаются слова " а также товарный знак, фирменное наименование, </w:t>
      </w:r>
      <w:r w:rsidR="004047BE">
        <w:rPr>
          <w:rFonts w:ascii="GHEA Grapalat" w:hAnsi="GHEA Grapalat"/>
          <w:i/>
        </w:rPr>
        <w:t>модель</w:t>
      </w:r>
      <w:r w:rsidRPr="0034222E">
        <w:rPr>
          <w:rFonts w:ascii="GHEA Grapalat" w:hAnsi="GHEA Grapalat"/>
          <w:i/>
        </w:rPr>
        <w:t xml:space="preserve"> и наименование производителя</w:t>
      </w:r>
      <w:r w:rsidR="004047BE" w:rsidRPr="00FF03AB">
        <w:rPr>
          <w:rFonts w:ascii="GHEA Grapalat" w:hAnsi="GHEA Grapalat"/>
          <w:i/>
        </w:rPr>
        <w:t>(далее — полное описание товара)</w:t>
      </w:r>
      <w:r w:rsidR="004047BE"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797B1C">
        <w:rPr>
          <w:rFonts w:ascii="GHEA Grapalat" w:hAnsi="GHEA Grapalat"/>
          <w:i/>
        </w:rPr>
        <w:t>модель</w:t>
      </w:r>
      <w:r w:rsidR="00694DC9">
        <w:rPr>
          <w:rFonts w:ascii="GHEA Grapalat" w:hAnsi="GHEA Grapalat"/>
        </w:rPr>
        <w:t xml:space="preserve">, </w:t>
      </w:r>
      <w:r w:rsidR="00694DC9" w:rsidRPr="00FF03AB">
        <w:rPr>
          <w:rFonts w:ascii="GHEA Grapalat" w:hAnsi="GHEA Grapalat"/>
          <w:i/>
        </w:rPr>
        <w:t>если не применяется условие, установленное последним предложением пункта 1.1 настоящей части</w:t>
      </w:r>
      <w:r w:rsidR="00694DC9" w:rsidRPr="006E0192" w:rsidDel="001C6688">
        <w:rPr>
          <w:rFonts w:ascii="GHEA Grapalat" w:hAnsi="GHEA Grapalat"/>
          <w:i/>
        </w:rPr>
        <w:t xml:space="preserve"> </w:t>
      </w:r>
      <w:r w:rsidRPr="0034222E">
        <w:rPr>
          <w:rFonts w:ascii="GHEA Grapalat" w:hAnsi="GHEA Grapalat"/>
          <w:i/>
        </w:rPr>
        <w:t>".</w:t>
      </w:r>
    </w:p>
  </w:footnote>
  <w:footnote w:id="7">
    <w:p w14:paraId="066BF269" w14:textId="77777777" w:rsidR="006D2CDF" w:rsidRPr="00D3436F" w:rsidRDefault="006D2CDF" w:rsidP="00AF1F59">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763F6A07" w14:textId="77777777" w:rsidR="006D2CDF" w:rsidRPr="000811C1" w:rsidRDefault="006D2CDF">
      <w:pPr>
        <w:pStyle w:val="af2"/>
        <w:rPr>
          <w:rFonts w:asciiTheme="minorHAnsi" w:hAnsiTheme="minorHAnsi"/>
        </w:rPr>
      </w:pPr>
    </w:p>
  </w:footnote>
  <w:footnote w:id="8">
    <w:p w14:paraId="79D3951A" w14:textId="77777777" w:rsidR="006D2CDF" w:rsidRDefault="006D2CDF" w:rsidP="00AA4D5E">
      <w:pPr>
        <w:pStyle w:val="af2"/>
        <w:jc w:val="both"/>
        <w:rPr>
          <w:ins w:id="7" w:author="Vardan" w:date="2022-10-29T23:53:00Z"/>
          <w:rFonts w:ascii="GHEA Grapalat" w:hAnsi="GHEA Grapalat"/>
          <w:i/>
        </w:rPr>
      </w:pPr>
      <w:r>
        <w:rPr>
          <w:rStyle w:val="af6"/>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14:paraId="450C0034" w14:textId="77777777" w:rsidR="001649C8" w:rsidRDefault="001649C8" w:rsidP="00AA4D5E">
      <w:pPr>
        <w:pStyle w:val="af2"/>
        <w:jc w:val="both"/>
        <w:rPr>
          <w:rFonts w:ascii="GHEA Grapalat" w:hAnsi="GHEA Grapalat"/>
          <w:i/>
          <w:sz w:val="18"/>
          <w:szCs w:val="18"/>
        </w:rPr>
      </w:pPr>
      <w:r>
        <w:rPr>
          <w:rFonts w:ascii="GHEA Grapalat" w:hAnsi="GHEA Grapalat"/>
          <w:i/>
          <w:sz w:val="18"/>
          <w:szCs w:val="18"/>
          <w:vertAlign w:val="superscript"/>
        </w:rPr>
        <w:t>9.1</w:t>
      </w:r>
      <w:r w:rsidRPr="0067398F">
        <w:rPr>
          <w:rFonts w:ascii="GHEA Grapalat" w:hAnsi="GHEA Grapalat"/>
          <w:i/>
          <w:sz w:val="18"/>
          <w:szCs w:val="18"/>
        </w:rPr>
        <w:t>П</w:t>
      </w:r>
      <w:r w:rsidRPr="00AA4D5E">
        <w:rPr>
          <w:rFonts w:ascii="GHEA Grapalat" w:hAnsi="GHEA Grapalat"/>
          <w:i/>
        </w:rPr>
        <w:t>оследний абзац пункта 7.1 снимается из приглашения, если процедура закупки не организована на основании пункта 2 части 6 статьи 15 Закона</w:t>
      </w:r>
      <w:r w:rsidR="00FD55EB" w:rsidRPr="00AA4D5E">
        <w:rPr>
          <w:rFonts w:ascii="GHEA Grapalat" w:hAnsi="GHEA Grapalat"/>
          <w:i/>
        </w:rPr>
        <w:t>.</w:t>
      </w:r>
    </w:p>
    <w:p w14:paraId="7870AB2C" w14:textId="77777777" w:rsidR="00FD55EB" w:rsidRPr="00EE76ED" w:rsidRDefault="00FD55EB" w:rsidP="00AA4D5E">
      <w:pPr>
        <w:pStyle w:val="af2"/>
        <w:jc w:val="both"/>
        <w:rPr>
          <w:rFonts w:asciiTheme="minorHAnsi" w:hAnsiTheme="minorHAnsi"/>
          <w:vertAlign w:val="superscript"/>
        </w:rPr>
      </w:pPr>
      <w:r w:rsidRPr="00FD55EB">
        <w:rPr>
          <w:rFonts w:ascii="GHEA Grapalat" w:hAnsi="GHEA Grapalat"/>
          <w:i/>
          <w:sz w:val="18"/>
          <w:szCs w:val="18"/>
          <w:vertAlign w:val="superscript"/>
        </w:rPr>
        <w:t>9.2</w:t>
      </w:r>
      <w:r w:rsidR="002F0DCF" w:rsidRPr="002F0DCF">
        <w:rPr>
          <w:rFonts w:ascii="GHEA Grapalat" w:hAnsi="GHEA Grapalat"/>
          <w:i/>
          <w:sz w:val="18"/>
          <w:szCs w:val="18"/>
          <w:vertAlign w:val="superscript"/>
        </w:rPr>
        <w:t xml:space="preserve"> </w:t>
      </w:r>
      <w:r w:rsidR="002F0DCF" w:rsidRPr="002F0DCF">
        <w:rPr>
          <w:rFonts w:ascii="GHEA Grapalat" w:hAnsi="GHEA Grapalat"/>
          <w:i/>
        </w:rPr>
        <w:t xml:space="preserve">Если процедура организуется на основании пункта 2 части 6 статьи 15 Закона </w:t>
      </w:r>
      <w:r w:rsidR="00A54850" w:rsidRPr="00AA4D5E">
        <w:rPr>
          <w:rFonts w:ascii="GHEA Grapalat" w:hAnsi="GHEA Grapalat"/>
          <w:i/>
        </w:rPr>
        <w:t>"</w:t>
      </w:r>
      <w:r w:rsidR="002F0DCF" w:rsidRPr="002F0DCF">
        <w:rPr>
          <w:rFonts w:ascii="GHEA Grapalat" w:hAnsi="GHEA Grapalat"/>
          <w:i/>
        </w:rPr>
        <w:t xml:space="preserve">О закупках </w:t>
      </w:r>
      <w:r w:rsidR="00A54850" w:rsidRPr="00AA4D5E">
        <w:rPr>
          <w:rFonts w:ascii="GHEA Grapalat" w:hAnsi="GHEA Grapalat"/>
          <w:i/>
        </w:rPr>
        <w:t>"</w:t>
      </w:r>
      <w:r w:rsidR="002F0DCF" w:rsidRPr="002F0DCF">
        <w:rPr>
          <w:rFonts w:ascii="GHEA Grapalat" w:hAnsi="GHEA Grapalat"/>
          <w:i/>
        </w:rPr>
        <w:t xml:space="preserve">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в пункте 7.4 слова </w:t>
      </w:r>
      <w:r w:rsidR="00EE76ED" w:rsidRPr="00AA4D5E">
        <w:rPr>
          <w:rFonts w:ascii="GHEA Grapalat" w:hAnsi="GHEA Grapalat"/>
          <w:i/>
        </w:rPr>
        <w:t>"</w:t>
      </w:r>
      <w:r w:rsidR="002F0DCF" w:rsidRPr="002F0DCF">
        <w:rPr>
          <w:rFonts w:ascii="GHEA Grapalat" w:hAnsi="GHEA Grapalat"/>
          <w:i/>
        </w:rPr>
        <w:t>90 (девяноста) рабочих дней</w:t>
      </w:r>
      <w:r w:rsidR="00EE76ED" w:rsidRPr="00AA4D5E">
        <w:rPr>
          <w:rFonts w:ascii="GHEA Grapalat" w:hAnsi="GHEA Grapalat"/>
          <w:i/>
        </w:rPr>
        <w:t>"</w:t>
      </w:r>
      <w:r w:rsidR="002F0DCF" w:rsidRPr="002F0DCF">
        <w:rPr>
          <w:rFonts w:ascii="GHEA Grapalat" w:hAnsi="GHEA Grapalat"/>
          <w:i/>
        </w:rPr>
        <w:t xml:space="preserve"> заменяются на слова </w:t>
      </w:r>
      <w:r w:rsidR="00EE76ED" w:rsidRPr="00AA4D5E">
        <w:rPr>
          <w:rFonts w:ascii="GHEA Grapalat" w:hAnsi="GHEA Grapalat"/>
          <w:i/>
        </w:rPr>
        <w:t>"</w:t>
      </w:r>
      <w:r w:rsidR="002F0DCF" w:rsidRPr="002F0DCF">
        <w:rPr>
          <w:rFonts w:ascii="GHEA Grapalat" w:hAnsi="GHEA Grapalat"/>
          <w:i/>
        </w:rPr>
        <w:t>120 (сто двадцати) рабочих дней</w:t>
      </w:r>
      <w:r w:rsidR="00EE76ED" w:rsidRPr="00AA4D5E">
        <w:rPr>
          <w:rFonts w:ascii="GHEA Grapalat" w:hAnsi="GHEA Grapalat"/>
          <w:i/>
        </w:rPr>
        <w:t>".</w:t>
      </w:r>
    </w:p>
    <w:p w14:paraId="1563A07D" w14:textId="77777777" w:rsidR="001649C8" w:rsidRPr="002C2499" w:rsidRDefault="001649C8" w:rsidP="00AA4D5E">
      <w:pPr>
        <w:pStyle w:val="af2"/>
        <w:jc w:val="both"/>
      </w:pPr>
    </w:p>
    <w:p w14:paraId="2A10854C" w14:textId="77777777" w:rsidR="006D2CDF" w:rsidRPr="000811C1" w:rsidRDefault="006D2CDF">
      <w:pPr>
        <w:pStyle w:val="af2"/>
        <w:rPr>
          <w:rFonts w:asciiTheme="minorHAnsi" w:hAnsiTheme="minorHAnsi"/>
        </w:rPr>
      </w:pPr>
    </w:p>
  </w:footnote>
  <w:footnote w:id="9">
    <w:p w14:paraId="56D67CB0" w14:textId="77777777" w:rsidR="006D2CDF" w:rsidRPr="00FE2AA4" w:rsidRDefault="006D2CDF">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10">
    <w:p w14:paraId="7D7A6219" w14:textId="77777777" w:rsidR="006D2CDF" w:rsidRPr="008842CE" w:rsidRDefault="006D2CDF"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5B124414" w14:textId="77777777" w:rsidR="006D2CDF" w:rsidRPr="000811C1" w:rsidRDefault="006D2CDF">
      <w:pPr>
        <w:pStyle w:val="af2"/>
        <w:rPr>
          <w:lang w:val="af-ZA"/>
        </w:rPr>
      </w:pPr>
    </w:p>
  </w:footnote>
  <w:footnote w:id="11">
    <w:p w14:paraId="66CA9BCA" w14:textId="77777777" w:rsidR="006D2CDF" w:rsidRDefault="006D2CDF" w:rsidP="00636142">
      <w:pPr>
        <w:pStyle w:val="af2"/>
        <w:jc w:val="both"/>
        <w:rPr>
          <w:rFonts w:ascii="GHEA Grapalat" w:hAnsi="GHEA Grapalat"/>
          <w:i/>
          <w:lang w:val="hy-AM"/>
        </w:rPr>
      </w:pPr>
    </w:p>
    <w:p w14:paraId="05C77D23" w14:textId="77777777" w:rsidR="006D2CDF" w:rsidRPr="002227A9" w:rsidRDefault="006D2CDF" w:rsidP="00636142">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14:paraId="511858A4" w14:textId="77777777" w:rsidR="006D2CDF" w:rsidRPr="00636142" w:rsidRDefault="006D2CDF"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14:paraId="2E0D7CDF" w14:textId="77777777" w:rsidR="006D2CDF" w:rsidRPr="0092041F" w:rsidRDefault="006D2CDF"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567C4310" w14:textId="77777777" w:rsidR="006D2CDF" w:rsidRPr="0092041F" w:rsidRDefault="006D2CDF" w:rsidP="00C67FAB">
      <w:pPr>
        <w:pStyle w:val="af2"/>
        <w:jc w:val="both"/>
        <w:rPr>
          <w:rFonts w:ascii="GHEA Grapalat" w:hAnsi="GHEA Grapalat"/>
          <w:i/>
        </w:rPr>
      </w:pPr>
    </w:p>
  </w:footnote>
  <w:footnote w:id="12">
    <w:p w14:paraId="7825A4A9" w14:textId="77777777" w:rsidR="006D2CDF" w:rsidRPr="004A4643" w:rsidRDefault="006D2CDF" w:rsidP="00C67FAB">
      <w:pPr>
        <w:pStyle w:val="af2"/>
        <w:jc w:val="both"/>
        <w:rPr>
          <w:rFonts w:ascii="GHEA Grapalat" w:hAnsi="GHEA Grapalat"/>
          <w:i/>
          <w:lang w:val="hy-AM"/>
        </w:rPr>
      </w:pPr>
      <w:r w:rsidRPr="004A4643">
        <w:rPr>
          <w:rStyle w:val="af6"/>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13">
    <w:p w14:paraId="572ADE28" w14:textId="77777777" w:rsidR="006D2CDF" w:rsidRPr="008E4439" w:rsidRDefault="006D2CDF"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22997AA0" w14:textId="77777777" w:rsidR="006D2CDF" w:rsidRPr="000811C1" w:rsidRDefault="006D2CDF" w:rsidP="0027573B">
      <w:pPr>
        <w:pStyle w:val="af2"/>
        <w:rPr>
          <w:rFonts w:ascii="Sylfaen" w:hAnsi="Sylfaen"/>
          <w:sz w:val="18"/>
          <w:szCs w:val="18"/>
        </w:rPr>
      </w:pPr>
    </w:p>
  </w:footnote>
  <w:footnote w:id="14">
    <w:p w14:paraId="75021AA6" w14:textId="77777777" w:rsidR="006D2CDF" w:rsidRPr="00A31673" w:rsidRDefault="006D2CDF">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5">
    <w:p w14:paraId="6CC539EE" w14:textId="77777777" w:rsidR="006D2CDF" w:rsidRPr="00DE7706" w:rsidRDefault="006D2CDF">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6">
    <w:p w14:paraId="654C4164" w14:textId="77777777" w:rsidR="006D2CDF" w:rsidRPr="00B666FB" w:rsidRDefault="006D2CDF">
      <w:pPr>
        <w:pStyle w:val="af2"/>
      </w:pPr>
      <w:r>
        <w:rPr>
          <w:rStyle w:val="af6"/>
        </w:rPr>
        <w:t>*</w:t>
      </w:r>
      <w:r>
        <w:t xml:space="preserve"> </w:t>
      </w:r>
      <w:r w:rsidRPr="00DC619D">
        <w:rPr>
          <w:rFonts w:ascii="GHEA Grapalat" w:hAnsi="GHEA Grapalat"/>
          <w:i/>
        </w:rPr>
        <w:t>Заполняется секретарем Комиссии до опубликования приглашения в бюллетене</w:t>
      </w:r>
    </w:p>
  </w:footnote>
  <w:footnote w:id="17">
    <w:p w14:paraId="397582C1" w14:textId="77777777" w:rsidR="006D2CDF" w:rsidRPr="008416BA" w:rsidRDefault="006D2CDF" w:rsidP="00586BC9">
      <w:pPr>
        <w:pStyle w:val="af2"/>
        <w:jc w:val="both"/>
        <w:rPr>
          <w:rFonts w:ascii="GHEA Grapalat" w:hAnsi="GHEA Grapalat"/>
          <w:i/>
        </w:rPr>
      </w:pPr>
      <w:r w:rsidRPr="008416BA">
        <w:rPr>
          <w:rFonts w:ascii="GHEA Grapalat" w:hAnsi="GHEA Grapalat"/>
          <w:i/>
        </w:rPr>
        <w:t xml:space="preserve">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w:t>
      </w:r>
      <w:proofErr w:type="spellStart"/>
      <w:r w:rsidRPr="008416BA">
        <w:rPr>
          <w:rFonts w:ascii="GHEA Grapalat" w:hAnsi="GHEA Grapalat"/>
          <w:i/>
        </w:rPr>
        <w:t>Moodys</w:t>
      </w:r>
      <w:proofErr w:type="spellEnd"/>
      <w:r w:rsidRPr="008416BA">
        <w:rPr>
          <w:rFonts w:ascii="GHEA Grapalat" w:hAnsi="GHEA Grapalat"/>
          <w:i/>
        </w:rPr>
        <w:t xml:space="preserve">, Standard &amp; </w:t>
      </w:r>
      <w:proofErr w:type="spellStart"/>
      <w:r w:rsidRPr="008416BA">
        <w:rPr>
          <w:rFonts w:ascii="GHEA Grapalat" w:hAnsi="GHEA Grapalat"/>
          <w:i/>
        </w:rPr>
        <w:t>Poor's</w:t>
      </w:r>
      <w:proofErr w:type="spellEnd"/>
      <w:r w:rsidRPr="008416BA">
        <w:rPr>
          <w:rFonts w:ascii="GHEA Grapalat" w:hAnsi="GHEA Grapalat"/>
          <w:i/>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6C25EF64" w14:textId="77777777" w:rsidR="006D2CDF" w:rsidRDefault="006D2CDF" w:rsidP="006B3E56">
      <w:pPr>
        <w:jc w:val="both"/>
      </w:pPr>
    </w:p>
    <w:p w14:paraId="065DC1E6" w14:textId="77777777"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-участник</w:t>
      </w:r>
      <w:r w:rsidR="00481E4D" w:rsidRPr="00BE1F2C">
        <w:rPr>
          <w:rFonts w:asciiTheme="minorHAnsi" w:hAnsiTheme="minorHAnsi"/>
          <w:sz w:val="20"/>
          <w:szCs w:val="20"/>
          <w:lang w:val="af-ZA"/>
        </w:rPr>
        <w:t xml:space="preserve"> </w:t>
      </w:r>
      <w:r w:rsidR="00481E4D">
        <w:rPr>
          <w:rFonts w:ascii="GHEA Grapalat" w:hAnsi="GHEA Grapalat"/>
          <w:i/>
          <w:sz w:val="20"/>
          <w:szCs w:val="20"/>
        </w:rPr>
        <w:t>являющийся резидентом РА</w:t>
      </w:r>
      <w:r w:rsidR="00481E4D" w:rsidRPr="00553058">
        <w:rPr>
          <w:rFonts w:ascii="GHEA Grapalat" w:hAnsi="GHEA Grapalat"/>
          <w:i/>
          <w:sz w:val="20"/>
          <w:szCs w:val="20"/>
        </w:rPr>
        <w:t xml:space="preserve"> при заполнении заявления-объявления указывает ссылку на </w:t>
      </w:r>
      <w:r w:rsidR="00481E4D">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14:paraId="55E43DB0" w14:textId="77777777"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если участник</w:t>
      </w:r>
      <w:r w:rsidR="00481E4D">
        <w:rPr>
          <w:rFonts w:ascii="GHEA Grapalat" w:hAnsi="GHEA Grapalat"/>
          <w:i/>
          <w:sz w:val="20"/>
          <w:szCs w:val="20"/>
        </w:rPr>
        <w:t xml:space="preserve"> не является резидентом </w:t>
      </w:r>
      <w:r w:rsidR="00BD4AEE">
        <w:rPr>
          <w:rFonts w:ascii="GHEA Grapalat" w:hAnsi="GHEA Grapalat"/>
          <w:i/>
          <w:sz w:val="20"/>
          <w:szCs w:val="20"/>
        </w:rPr>
        <w:t xml:space="preserve">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14:paraId="301F7E6D" w14:textId="77777777"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4341EE3E" w14:textId="77777777" w:rsidR="006D2CDF" w:rsidRDefault="006D2CDF" w:rsidP="00637230">
      <w:pPr>
        <w:jc w:val="both"/>
        <w:rPr>
          <w:rFonts w:asciiTheme="minorHAnsi" w:hAnsiTheme="minorHAnsi"/>
          <w:lang w:val="af-ZA"/>
        </w:rPr>
      </w:pPr>
    </w:p>
  </w:footnote>
  <w:footnote w:id="18">
    <w:p w14:paraId="535DA7C6" w14:textId="77777777" w:rsidR="006D2CDF" w:rsidRPr="00A25D1B" w:rsidRDefault="006D2CDF" w:rsidP="00D043C1">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9">
    <w:p w14:paraId="4AFA3C4F" w14:textId="77777777" w:rsidR="006D2CDF" w:rsidRPr="00DC619D" w:rsidRDefault="006D2CDF"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20">
    <w:p w14:paraId="7CE87352" w14:textId="77777777" w:rsidR="006D2CDF" w:rsidRPr="00D3436F" w:rsidRDefault="006D2CDF"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7C9CFBB5" w14:textId="77777777" w:rsidR="006D2CDF" w:rsidRPr="00D3436F" w:rsidRDefault="006D2CDF">
      <w:pPr>
        <w:pStyle w:val="af2"/>
        <w:rPr>
          <w:lang w:val="es-ES"/>
        </w:rPr>
      </w:pPr>
    </w:p>
  </w:footnote>
  <w:footnote w:id="21">
    <w:p w14:paraId="2D7156C0" w14:textId="77777777" w:rsidR="006D2CDF" w:rsidRPr="00DC0B85" w:rsidRDefault="006D2CDF">
      <w:pPr>
        <w:pStyle w:val="af2"/>
        <w:rPr>
          <w:rFonts w:ascii="GHEA Grapalat" w:hAnsi="GHEA Grapalat"/>
          <w:i/>
        </w:rPr>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r w:rsidR="00DC0B85" w:rsidRPr="00DC0B85">
        <w:rPr>
          <w:rFonts w:ascii="GHEA Grapalat" w:hAnsi="GHEA Grapalat"/>
          <w:i/>
        </w:rPr>
        <w:t>.</w:t>
      </w:r>
    </w:p>
    <w:p w14:paraId="7019D14C" w14:textId="77777777" w:rsidR="00DC0B85" w:rsidRPr="00B138F3" w:rsidRDefault="00DC0B85" w:rsidP="00DC0B85">
      <w:pPr>
        <w:widowControl w:val="0"/>
        <w:spacing w:after="160"/>
        <w:ind w:right="-286"/>
        <w:jc w:val="both"/>
        <w:rPr>
          <w:rFonts w:ascii="GHEA Grapalat" w:hAnsi="GHEA Grapalat"/>
          <w:b/>
        </w:rPr>
      </w:pPr>
      <w:r w:rsidRPr="00B61EF3">
        <w:rPr>
          <w:rFonts w:ascii="GHEA Grapalat" w:hAnsi="GHEA Grapalat"/>
          <w:i/>
          <w:szCs w:val="16"/>
        </w:rPr>
        <w:t>**</w:t>
      </w:r>
      <w:r w:rsidRPr="00DC0B85">
        <w:rPr>
          <w:rFonts w:ascii="GHEA Grapalat" w:hAnsi="GHEA Grapalat"/>
          <w:i/>
          <w:sz w:val="20"/>
          <w:szCs w:val="20"/>
        </w:rPr>
        <w:t>Если процедура организуется на основании пункта 2 части 6 статьи 15 Закона РА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слова "девяносто рабочих дней" заменяются словами "сто двадцать рабочих дней".</w:t>
      </w:r>
    </w:p>
    <w:p w14:paraId="297F50BD" w14:textId="77777777" w:rsidR="00DC0B85" w:rsidRPr="00DC0B85" w:rsidRDefault="00DC0B85" w:rsidP="00DC0B85">
      <w:pPr>
        <w:pStyle w:val="af2"/>
        <w:ind w:right="-286" w:firstLine="567"/>
      </w:pPr>
    </w:p>
  </w:footnote>
  <w:footnote w:id="22">
    <w:p w14:paraId="14492D84" w14:textId="77777777" w:rsidR="006D2CDF" w:rsidRPr="00217344" w:rsidRDefault="006D2CDF" w:rsidP="007B3F5F">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3">
    <w:p w14:paraId="5663E609" w14:textId="77777777" w:rsidR="006D2CDF" w:rsidRPr="00217344" w:rsidRDefault="006D2CDF" w:rsidP="003E31E5">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4">
    <w:p w14:paraId="517CD33E" w14:textId="77777777" w:rsidR="006D2CDF" w:rsidRPr="008842CE" w:rsidRDefault="006D2CDF"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3CC0C18C" w14:textId="77777777" w:rsidR="006D2CDF" w:rsidRPr="008842CE" w:rsidRDefault="006D2CDF" w:rsidP="003D2FE2">
      <w:pPr>
        <w:pStyle w:val="af2"/>
        <w:jc w:val="both"/>
        <w:rPr>
          <w:rFonts w:ascii="GHEA Grapalat" w:hAnsi="GHEA Grapalat"/>
        </w:rPr>
      </w:pPr>
    </w:p>
  </w:footnote>
  <w:footnote w:id="25">
    <w:p w14:paraId="49CDF166" w14:textId="77777777" w:rsidR="006D2CDF" w:rsidRPr="008842CE" w:rsidRDefault="006D2CDF" w:rsidP="003D2FE2">
      <w:pPr>
        <w:pStyle w:val="af2"/>
        <w:jc w:val="both"/>
      </w:pPr>
    </w:p>
  </w:footnote>
  <w:footnote w:id="26">
    <w:p w14:paraId="7CB2B237" w14:textId="77777777" w:rsidR="006D2CDF" w:rsidRPr="00217344" w:rsidRDefault="006D2CDF" w:rsidP="00235549">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7">
    <w:p w14:paraId="6E6BD1DA" w14:textId="77777777" w:rsidR="006D2CDF" w:rsidRPr="008842CE" w:rsidRDefault="006D2CDF"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395E8B5C" w14:textId="77777777" w:rsidR="006D2CDF" w:rsidRPr="008842CE" w:rsidRDefault="006D2CDF" w:rsidP="000A214C">
      <w:pPr>
        <w:pStyle w:val="af2"/>
        <w:jc w:val="both"/>
        <w:rPr>
          <w:rFonts w:ascii="GHEA Grapalat" w:hAnsi="GHEA Grapalat"/>
        </w:rPr>
      </w:pPr>
    </w:p>
  </w:footnote>
  <w:footnote w:id="28">
    <w:p w14:paraId="7B15294D" w14:textId="77777777" w:rsidR="006D2CDF" w:rsidRPr="008842CE" w:rsidRDefault="006D2CDF" w:rsidP="000A214C">
      <w:pPr>
        <w:pStyle w:val="af2"/>
        <w:jc w:val="both"/>
      </w:pPr>
    </w:p>
  </w:footnote>
  <w:footnote w:id="29">
    <w:p w14:paraId="75DE69DA" w14:textId="77777777" w:rsidR="006D2CDF" w:rsidRPr="00217344" w:rsidRDefault="006D2CDF" w:rsidP="00A943A0">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30">
    <w:p w14:paraId="708FCC33" w14:textId="77777777" w:rsidR="006D2CDF" w:rsidRPr="008842CE" w:rsidRDefault="006D2CDF" w:rsidP="008842CE">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31">
    <w:p w14:paraId="5799B20B" w14:textId="77777777" w:rsidR="006D2CDF" w:rsidRDefault="006D2CDF" w:rsidP="00D3436F">
      <w:pPr>
        <w:pStyle w:val="af2"/>
        <w:widowControl w:val="0"/>
        <w:jc w:val="both"/>
        <w:rPr>
          <w:ins w:id="16"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3E503107" w14:textId="77777777" w:rsidR="006D2CDF" w:rsidRPr="00F21C0D" w:rsidRDefault="006D2CDF" w:rsidP="00D3436F">
      <w:pPr>
        <w:pStyle w:val="af2"/>
        <w:widowControl w:val="0"/>
        <w:jc w:val="both"/>
        <w:rPr>
          <w:lang w:val="hy-AM"/>
        </w:rPr>
      </w:pPr>
    </w:p>
  </w:footnote>
  <w:footnote w:id="32">
    <w:p w14:paraId="2575BC00" w14:textId="77777777" w:rsidR="006D2CDF" w:rsidRDefault="006D2CDF" w:rsidP="005E52ED">
      <w:pPr>
        <w:pStyle w:val="af2"/>
        <w:widowControl w:val="0"/>
        <w:jc w:val="both"/>
        <w:rPr>
          <w:rFonts w:ascii="GHEA Grapalat" w:hAnsi="GHEA Grapalat"/>
          <w:i/>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14:paraId="30BA1967" w14:textId="77777777" w:rsidR="006D2CDF" w:rsidRDefault="006D2CDF" w:rsidP="005E52ED">
      <w:pPr>
        <w:pStyle w:val="af2"/>
        <w:widowControl w:val="0"/>
        <w:jc w:val="both"/>
        <w:rPr>
          <w:rFonts w:ascii="GHEA Grapalat" w:hAnsi="GHEA Grapalat"/>
          <w:i/>
        </w:rPr>
      </w:pPr>
    </w:p>
    <w:p w14:paraId="6E6D503E" w14:textId="77777777" w:rsidR="006D2CDF" w:rsidRDefault="006D2CDF" w:rsidP="005E52ED">
      <w:pPr>
        <w:pStyle w:val="af2"/>
        <w:widowControl w:val="0"/>
        <w:jc w:val="both"/>
        <w:rPr>
          <w:rFonts w:ascii="GHEA Grapalat" w:hAnsi="GHEA Grapalat"/>
          <w:i/>
        </w:rPr>
      </w:pPr>
    </w:p>
    <w:p w14:paraId="72AC53D4" w14:textId="77777777" w:rsidR="006D2CDF" w:rsidRPr="00EB336B" w:rsidRDefault="006D2CDF" w:rsidP="00251F9C">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5818EF37" w14:textId="77777777" w:rsidR="006D2CDF" w:rsidRPr="00D3436F" w:rsidRDefault="006D2CDF">
      <w:pPr>
        <w:pStyle w:val="af2"/>
        <w:rPr>
          <w:lang w:val="hy-AM"/>
        </w:rPr>
      </w:pPr>
    </w:p>
  </w:footnote>
  <w:footnote w:id="33">
    <w:p w14:paraId="4F9DECEB" w14:textId="77777777" w:rsidR="006D2CDF" w:rsidRPr="008842CE" w:rsidRDefault="006D2CDF"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7896C856" w14:textId="77777777" w:rsidR="006D2CDF" w:rsidRPr="00E85250" w:rsidRDefault="006D2CDF" w:rsidP="00D90640">
      <w:pPr>
        <w:widowControl w:val="0"/>
        <w:spacing w:after="160" w:line="360" w:lineRule="auto"/>
        <w:ind w:firstLine="709"/>
        <w:jc w:val="both"/>
        <w:rPr>
          <w:rFonts w:ascii="GHEA Grapalat" w:hAnsi="GHEA Grapalat"/>
          <w:lang w:val="hy-AM"/>
        </w:rPr>
      </w:pPr>
    </w:p>
    <w:p w14:paraId="4B908AB2" w14:textId="77777777" w:rsidR="006D2CDF" w:rsidRPr="00D3436F" w:rsidRDefault="006D2CDF">
      <w:pPr>
        <w:pStyle w:val="af2"/>
        <w:rPr>
          <w:lang w:val="hy-AM"/>
        </w:rPr>
      </w:pPr>
    </w:p>
  </w:footnote>
  <w:footnote w:id="34">
    <w:p w14:paraId="0325A775" w14:textId="77777777" w:rsidR="006D2CDF" w:rsidRPr="00402BC3" w:rsidRDefault="006D2CDF"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5695F058" w14:textId="77777777" w:rsidR="006D2CDF" w:rsidRPr="00552088" w:rsidRDefault="006D2CDF"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51324CB1" w14:textId="77777777" w:rsidR="006D2CDF" w:rsidRPr="00D3436F" w:rsidRDefault="006D2CDF">
      <w:pPr>
        <w:pStyle w:val="af2"/>
        <w:rPr>
          <w:lang w:val="hy-AM"/>
        </w:rPr>
      </w:pPr>
    </w:p>
  </w:footnote>
  <w:footnote w:id="35">
    <w:p w14:paraId="11B50249" w14:textId="77777777" w:rsidR="006D2CDF" w:rsidRPr="008842CE" w:rsidRDefault="006D2CDF"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68257825" w14:textId="77777777" w:rsidR="006D2CDF" w:rsidRPr="00D3436F" w:rsidRDefault="006D2CDF">
      <w:pPr>
        <w:pStyle w:val="af2"/>
        <w:rPr>
          <w:lang w:val="hy-AM"/>
        </w:rPr>
      </w:pPr>
    </w:p>
  </w:footnote>
  <w:footnote w:id="36">
    <w:p w14:paraId="007F042E" w14:textId="77777777" w:rsidR="006D2CDF" w:rsidRPr="00D3436F" w:rsidRDefault="006D2CDF"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37">
    <w:p w14:paraId="23CFF8EF" w14:textId="77777777" w:rsidR="006D2CDF" w:rsidRPr="008842CE" w:rsidRDefault="006D2CDF"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7C8DA058" w14:textId="77777777" w:rsidR="006D2CDF" w:rsidRPr="00D3436F" w:rsidRDefault="006D2CDF">
      <w:pPr>
        <w:pStyle w:val="af2"/>
        <w:rPr>
          <w:lang w:val="hy-AM"/>
        </w:rPr>
      </w:pPr>
    </w:p>
  </w:footnote>
  <w:footnote w:id="38">
    <w:p w14:paraId="604D4C29" w14:textId="77777777" w:rsidR="006D2CDF" w:rsidRPr="008842CE" w:rsidRDefault="006D2CDF" w:rsidP="00413390">
      <w:pPr>
        <w:pStyle w:val="af2"/>
        <w:widowControl w:val="0"/>
        <w:jc w:val="both"/>
        <w:rPr>
          <w:rFonts w:ascii="GHEA Grapalat" w:hAnsi="GHEA Grapalat"/>
          <w:lang w:val="hy-AM"/>
        </w:rPr>
      </w:pPr>
      <w:r>
        <w:rPr>
          <w:rStyle w:val="af6"/>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w:t>
      </w:r>
      <w:proofErr w:type="spellStart"/>
      <w:r w:rsidRPr="00726C0F">
        <w:rPr>
          <w:rFonts w:ascii="GHEA Grapalat" w:hAnsi="GHEA Grapalat"/>
          <w:i/>
        </w:rPr>
        <w:t>двадцатипятикратный</w:t>
      </w:r>
      <w:proofErr w:type="spellEnd"/>
      <w:r w:rsidRPr="00726C0F">
        <w:rPr>
          <w:rFonts w:ascii="GHEA Grapalat" w:hAnsi="GHEA Grapalat"/>
          <w:i/>
        </w:rPr>
        <w:t xml:space="preserve"> размер базовой единицы закупок, то настоящий пункт редактируется, удаляя из последнего </w:t>
      </w:r>
      <w:r w:rsidR="000D3BE0">
        <w:rPr>
          <w:rFonts w:ascii="GHEA Grapalat" w:hAnsi="GHEA Grapalat"/>
          <w:i/>
        </w:rPr>
        <w:t>4-ое</w:t>
      </w:r>
      <w:r w:rsidRPr="00726C0F">
        <w:rPr>
          <w:rFonts w:ascii="GHEA Grapalat" w:hAnsi="GHEA Grapalat"/>
          <w:i/>
        </w:rPr>
        <w:t xml:space="preserve"> </w:t>
      </w:r>
      <w:r w:rsidRPr="008842CE">
        <w:rPr>
          <w:rFonts w:ascii="GHEA Grapalat" w:hAnsi="GHEA Grapalat"/>
          <w:i/>
        </w:rPr>
        <w:t xml:space="preserve">предложение, а </w:t>
      </w:r>
      <w:r w:rsidR="000D3BE0">
        <w:rPr>
          <w:rFonts w:ascii="GHEA Grapalat" w:hAnsi="GHEA Grapalat"/>
          <w:i/>
        </w:rPr>
        <w:t>5-ое</w:t>
      </w:r>
      <w:r w:rsidRPr="008842CE">
        <w:rPr>
          <w:rFonts w:ascii="GHEA Grapalat" w:hAnsi="GHEA Grapalat"/>
          <w:i/>
        </w:rPr>
        <w:t xml:space="preserve">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14:paraId="106FB09E" w14:textId="77777777" w:rsidR="006D2CDF" w:rsidRPr="008842CE" w:rsidRDefault="006D2CDF" w:rsidP="00413390">
      <w:pPr>
        <w:pStyle w:val="af2"/>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14:paraId="27D74A35" w14:textId="77777777" w:rsidR="006D2CDF" w:rsidRPr="00D3436F" w:rsidRDefault="006D2CDF">
      <w:pPr>
        <w:pStyle w:val="af2"/>
        <w:rPr>
          <w:lang w:val="hy-AM"/>
        </w:rPr>
      </w:pPr>
    </w:p>
  </w:footnote>
  <w:footnote w:id="39">
    <w:p w14:paraId="09469E8F" w14:textId="77777777" w:rsidR="006D2CDF" w:rsidRPr="00E861BF" w:rsidRDefault="006D2CDF"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40">
    <w:p w14:paraId="753D9C7A" w14:textId="77777777" w:rsidR="006D2CDF" w:rsidRPr="00C84B20" w:rsidRDefault="006D2CDF" w:rsidP="00B64ECA">
      <w:pPr>
        <w:pStyle w:val="af2"/>
        <w:widowControl w:val="0"/>
        <w:jc w:val="both"/>
        <w:rPr>
          <w:rFonts w:ascii="GHEA Grapalat" w:hAnsi="GHEA Grapalat"/>
          <w:i/>
        </w:rPr>
      </w:pPr>
      <w:r w:rsidRPr="00C84B20">
        <w:rPr>
          <w:rFonts w:ascii="GHEA Grapalat" w:hAnsi="GHEA Grapalat"/>
          <w:i/>
        </w:rPr>
        <w:t>*</w:t>
      </w:r>
      <w:proofErr w:type="gramStart"/>
      <w:r w:rsidRPr="00C84B20">
        <w:rPr>
          <w:rFonts w:ascii="GHEA Grapalat" w:hAnsi="GHEA Grapalat"/>
          <w:i/>
        </w:rPr>
        <w:t>*  Если</w:t>
      </w:r>
      <w:proofErr w:type="gramEnd"/>
      <w:r w:rsidRPr="00C84B20">
        <w:rPr>
          <w:rFonts w:ascii="GHEA Grapalat" w:hAnsi="GHEA Grapalat"/>
          <w:i/>
        </w:rPr>
        <w:t xml:space="preserve">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w:t>
      </w:r>
      <w:r w:rsidR="001C7110">
        <w:rPr>
          <w:rFonts w:ascii="GHEA Grapalat" w:hAnsi="GHEA Grapalat"/>
          <w:i/>
        </w:rPr>
        <w:t>модель</w:t>
      </w:r>
      <w:r w:rsidRPr="00C84B20">
        <w:rPr>
          <w:rFonts w:ascii="GHEA Grapalat" w:hAnsi="GHEA Grapalat"/>
          <w:i/>
        </w:rPr>
        <w:t>, то удовлетворительно оцененные из них включаются в данное приложение.</w:t>
      </w:r>
    </w:p>
    <w:p w14:paraId="57A8EDEE" w14:textId="77777777" w:rsidR="006D2CDF" w:rsidRDefault="006D2CDF" w:rsidP="00B64ECA">
      <w:pPr>
        <w:pStyle w:val="af2"/>
        <w:widowControl w:val="0"/>
        <w:jc w:val="both"/>
        <w:rPr>
          <w:rFonts w:ascii="GHEA Grapalat" w:hAnsi="GHEA Grapalat"/>
          <w:i/>
        </w:rPr>
      </w:pPr>
      <w:r>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w:t>
      </w:r>
      <w:r w:rsidR="001C7110">
        <w:rPr>
          <w:rFonts w:ascii="GHEA Grapalat" w:hAnsi="GHEA Grapalat"/>
          <w:i/>
        </w:rPr>
        <w:t>модель</w:t>
      </w:r>
      <w:r>
        <w:rPr>
          <w:rFonts w:ascii="GHEA Grapalat" w:hAnsi="GHEA Grapalat"/>
          <w:i/>
        </w:rPr>
        <w:t xml:space="preserve">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14:paraId="06BC95D0" w14:textId="77777777" w:rsidR="006D2CDF" w:rsidRPr="00E861BF" w:rsidRDefault="006D2CDF" w:rsidP="00B64ECA">
      <w:pPr>
        <w:pStyle w:val="af2"/>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41">
    <w:p w14:paraId="0BCBF195" w14:textId="77777777" w:rsidR="006D2CDF" w:rsidRPr="00E861BF" w:rsidRDefault="006D2CDF"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Если договор заключается на основании части 6 статьи 15 Закона РА "О закупках", то в графе </w:t>
      </w:r>
      <w:r w:rsidR="001C7110">
        <w:rPr>
          <w:rFonts w:ascii="GHEA Grapalat" w:hAnsi="GHEA Grapalat"/>
          <w:i/>
        </w:rPr>
        <w:t xml:space="preserve">срок </w:t>
      </w:r>
      <w:r w:rsidR="001C7110" w:rsidRPr="00607028">
        <w:rPr>
          <w:rFonts w:ascii="GHEA Grapalat" w:hAnsi="GHEA Grapalat"/>
          <w:i/>
          <w:color w:val="000000" w:themeColor="text1"/>
          <w:sz w:val="22"/>
          <w:szCs w:val="22"/>
        </w:rPr>
        <w:t xml:space="preserve">устанавливается в календарных днях, а его </w:t>
      </w:r>
      <w:r w:rsidRPr="008842CE">
        <w:rPr>
          <w:rFonts w:ascii="GHEA Grapalat" w:hAnsi="GHEA Grapalat"/>
          <w:i/>
        </w:rPr>
        <w:t xml:space="preserve">исчисление осуществляется со дня вступления в силу заключаемого между сторонами соглашения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w:t>
      </w:r>
    </w:p>
  </w:footnote>
  <w:footnote w:id="42">
    <w:p w14:paraId="29FF8A44" w14:textId="77777777" w:rsidR="006D2CDF" w:rsidRPr="008842CE" w:rsidRDefault="006D2CDF" w:rsidP="008842CE">
      <w:pPr>
        <w:pStyle w:val="af2"/>
        <w:widowControl w:val="0"/>
        <w:jc w:val="both"/>
      </w:pPr>
      <w:r w:rsidRPr="008842CE">
        <w:rPr>
          <w:rStyle w:val="af6"/>
        </w:rPr>
        <w:t>*</w:t>
      </w:r>
      <w:r w:rsidRPr="008842CE">
        <w:t xml:space="preserve"> </w:t>
      </w:r>
      <w:r w:rsidRPr="008842CE">
        <w:rPr>
          <w:rFonts w:ascii="GHEA Grapalat" w:hAnsi="GHEA Grapalat"/>
          <w:i/>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 в качестве его неотъемлемой части.</w:t>
      </w:r>
    </w:p>
  </w:footnote>
  <w:footnote w:id="43">
    <w:p w14:paraId="4B6821D4" w14:textId="77777777" w:rsidR="006D2CDF" w:rsidRPr="008842CE" w:rsidRDefault="006D2CDF"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28576807">
    <w:abstractNumId w:val="19"/>
  </w:num>
  <w:num w:numId="2" w16cid:durableId="609358658">
    <w:abstractNumId w:val="9"/>
  </w:num>
  <w:num w:numId="3" w16cid:durableId="1929927034">
    <w:abstractNumId w:val="18"/>
  </w:num>
  <w:num w:numId="4" w16cid:durableId="1564216222">
    <w:abstractNumId w:val="14"/>
  </w:num>
  <w:num w:numId="5" w16cid:durableId="1246645845">
    <w:abstractNumId w:val="23"/>
  </w:num>
  <w:num w:numId="6" w16cid:durableId="179779212">
    <w:abstractNumId w:val="19"/>
    <w:lvlOverride w:ilvl="0">
      <w:startOverride w:val="1"/>
    </w:lvlOverride>
    <w:lvlOverride w:ilvl="1"/>
    <w:lvlOverride w:ilvl="2"/>
    <w:lvlOverride w:ilvl="3"/>
    <w:lvlOverride w:ilvl="4"/>
    <w:lvlOverride w:ilvl="5"/>
    <w:lvlOverride w:ilvl="6"/>
    <w:lvlOverride w:ilvl="7"/>
    <w:lvlOverride w:ilvl="8"/>
  </w:num>
  <w:num w:numId="7" w16cid:durableId="992273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4945854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30833616">
    <w:abstractNumId w:val="16"/>
  </w:num>
  <w:num w:numId="10" w16cid:durableId="2098207163">
    <w:abstractNumId w:val="4"/>
  </w:num>
  <w:num w:numId="11" w16cid:durableId="2060739020">
    <w:abstractNumId w:val="7"/>
  </w:num>
  <w:num w:numId="12" w16cid:durableId="818574533">
    <w:abstractNumId w:val="27"/>
  </w:num>
  <w:num w:numId="13" w16cid:durableId="309291835">
    <w:abstractNumId w:val="25"/>
  </w:num>
  <w:num w:numId="14" w16cid:durableId="42753823">
    <w:abstractNumId w:val="11"/>
  </w:num>
  <w:num w:numId="15" w16cid:durableId="799343720">
    <w:abstractNumId w:val="26"/>
  </w:num>
  <w:num w:numId="16" w16cid:durableId="1427144574">
    <w:abstractNumId w:val="13"/>
  </w:num>
  <w:num w:numId="17" w16cid:durableId="1724864819">
    <w:abstractNumId w:val="5"/>
  </w:num>
  <w:num w:numId="18" w16cid:durableId="2131851173">
    <w:abstractNumId w:val="1"/>
  </w:num>
  <w:num w:numId="19" w16cid:durableId="1787851770">
    <w:abstractNumId w:val="15"/>
  </w:num>
  <w:num w:numId="20" w16cid:durableId="850410699">
    <w:abstractNumId w:val="15"/>
  </w:num>
  <w:num w:numId="21" w16cid:durableId="75166470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66412529">
    <w:abstractNumId w:val="20"/>
  </w:num>
  <w:num w:numId="23" w16cid:durableId="1408847866">
    <w:abstractNumId w:val="6"/>
  </w:num>
  <w:num w:numId="24" w16cid:durableId="1139299497">
    <w:abstractNumId w:val="17"/>
  </w:num>
  <w:num w:numId="25" w16cid:durableId="895437111">
    <w:abstractNumId w:val="10"/>
  </w:num>
  <w:num w:numId="26" w16cid:durableId="155153562">
    <w:abstractNumId w:val="3"/>
  </w:num>
  <w:num w:numId="27" w16cid:durableId="1256398936">
    <w:abstractNumId w:val="2"/>
  </w:num>
  <w:num w:numId="28" w16cid:durableId="2020544159">
    <w:abstractNumId w:val="0"/>
  </w:num>
  <w:num w:numId="29" w16cid:durableId="1486625245">
    <w:abstractNumId w:val="8"/>
  </w:num>
  <w:num w:numId="30" w16cid:durableId="687752021">
    <w:abstractNumId w:val="24"/>
  </w:num>
  <w:num w:numId="31" w16cid:durableId="1118257800">
    <w:abstractNumId w:val="21"/>
  </w:num>
  <w:num w:numId="32" w16cid:durableId="1230968918">
    <w:abstractNumId w:val="22"/>
  </w:num>
  <w:num w:numId="33" w16cid:durableId="1707874328">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2E79"/>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8A8"/>
    <w:rsid w:val="00173D81"/>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C0697"/>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1BD"/>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0F87"/>
    <w:rsid w:val="0024186B"/>
    <w:rsid w:val="00241C72"/>
    <w:rsid w:val="00241F05"/>
    <w:rsid w:val="0024205E"/>
    <w:rsid w:val="00244B38"/>
    <w:rsid w:val="00250377"/>
    <w:rsid w:val="0025145E"/>
    <w:rsid w:val="00251CF9"/>
    <w:rsid w:val="00251F9C"/>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63B"/>
    <w:rsid w:val="002D3C61"/>
    <w:rsid w:val="002D4250"/>
    <w:rsid w:val="002D4575"/>
    <w:rsid w:val="002D492B"/>
    <w:rsid w:val="002D4EEB"/>
    <w:rsid w:val="002D5580"/>
    <w:rsid w:val="002D5CF0"/>
    <w:rsid w:val="002D601F"/>
    <w:rsid w:val="002D6327"/>
    <w:rsid w:val="002D6727"/>
    <w:rsid w:val="002D6A4F"/>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2BF"/>
    <w:rsid w:val="00301EBE"/>
    <w:rsid w:val="00302841"/>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151"/>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9A7"/>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4316"/>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2FBA"/>
    <w:rsid w:val="004B383E"/>
    <w:rsid w:val="004B4580"/>
    <w:rsid w:val="004B4B72"/>
    <w:rsid w:val="004B4CB9"/>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562"/>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062"/>
    <w:rsid w:val="005736CA"/>
    <w:rsid w:val="005739AB"/>
    <w:rsid w:val="005744FC"/>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273"/>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5AF6"/>
    <w:rsid w:val="005E6606"/>
    <w:rsid w:val="005E693E"/>
    <w:rsid w:val="005E6D42"/>
    <w:rsid w:val="005F0715"/>
    <w:rsid w:val="005F09CE"/>
    <w:rsid w:val="005F0E09"/>
    <w:rsid w:val="005F1793"/>
    <w:rsid w:val="005F1DBB"/>
    <w:rsid w:val="005F1F95"/>
    <w:rsid w:val="005F25EF"/>
    <w:rsid w:val="005F2F3B"/>
    <w:rsid w:val="005F2FE8"/>
    <w:rsid w:val="005F53F2"/>
    <w:rsid w:val="005F581A"/>
    <w:rsid w:val="005F6602"/>
    <w:rsid w:val="005F7C1D"/>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84F"/>
    <w:rsid w:val="00636A8E"/>
    <w:rsid w:val="006371D0"/>
    <w:rsid w:val="00637230"/>
    <w:rsid w:val="00637CD2"/>
    <w:rsid w:val="00637D24"/>
    <w:rsid w:val="00637DAB"/>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4D8"/>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685"/>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E8F"/>
    <w:rsid w:val="006E35A0"/>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315"/>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8FD"/>
    <w:rsid w:val="00723E02"/>
    <w:rsid w:val="00724462"/>
    <w:rsid w:val="007248D6"/>
    <w:rsid w:val="007248F1"/>
    <w:rsid w:val="0072587C"/>
    <w:rsid w:val="00725ED3"/>
    <w:rsid w:val="00726C0F"/>
    <w:rsid w:val="007277DA"/>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37B7"/>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8AE"/>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68C"/>
    <w:rsid w:val="00816505"/>
    <w:rsid w:val="0081738C"/>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3DE"/>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6C"/>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05"/>
    <w:rsid w:val="00940C2A"/>
    <w:rsid w:val="009414B2"/>
    <w:rsid w:val="00941728"/>
    <w:rsid w:val="00941924"/>
    <w:rsid w:val="0094193A"/>
    <w:rsid w:val="00941E17"/>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5190"/>
    <w:rsid w:val="009A6301"/>
    <w:rsid w:val="009A73D5"/>
    <w:rsid w:val="009A73EA"/>
    <w:rsid w:val="009A796C"/>
    <w:rsid w:val="009B0273"/>
    <w:rsid w:val="009B0824"/>
    <w:rsid w:val="009B0DA1"/>
    <w:rsid w:val="009B110C"/>
    <w:rsid w:val="009B127B"/>
    <w:rsid w:val="009B13C3"/>
    <w:rsid w:val="009B18AF"/>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3FB"/>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5DC6"/>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3CB5"/>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43A0"/>
    <w:rsid w:val="00A944D6"/>
    <w:rsid w:val="00A95C09"/>
    <w:rsid w:val="00A961A4"/>
    <w:rsid w:val="00A96293"/>
    <w:rsid w:val="00A96817"/>
    <w:rsid w:val="00A9694C"/>
    <w:rsid w:val="00AA0AD8"/>
    <w:rsid w:val="00AA0D5B"/>
    <w:rsid w:val="00AA0F00"/>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904"/>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6337"/>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3B7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3E5"/>
    <w:rsid w:val="00B47535"/>
    <w:rsid w:val="00B4794D"/>
    <w:rsid w:val="00B5006E"/>
    <w:rsid w:val="00B50F8D"/>
    <w:rsid w:val="00B514E8"/>
    <w:rsid w:val="00B5181E"/>
    <w:rsid w:val="00B51D97"/>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0C7"/>
    <w:rsid w:val="00B666FB"/>
    <w:rsid w:val="00B66AB9"/>
    <w:rsid w:val="00B66C0B"/>
    <w:rsid w:val="00B67667"/>
    <w:rsid w:val="00B67CCD"/>
    <w:rsid w:val="00B70DF8"/>
    <w:rsid w:val="00B716B0"/>
    <w:rsid w:val="00B71D73"/>
    <w:rsid w:val="00B72055"/>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49F"/>
    <w:rsid w:val="00BA2853"/>
    <w:rsid w:val="00BA2ED7"/>
    <w:rsid w:val="00BA3554"/>
    <w:rsid w:val="00BA4AEC"/>
    <w:rsid w:val="00BA504A"/>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B4"/>
    <w:rsid w:val="00C736F0"/>
    <w:rsid w:val="00C73E62"/>
    <w:rsid w:val="00C752FC"/>
    <w:rsid w:val="00C7561C"/>
    <w:rsid w:val="00C767C7"/>
    <w:rsid w:val="00C76FBE"/>
    <w:rsid w:val="00C8055A"/>
    <w:rsid w:val="00C806B2"/>
    <w:rsid w:val="00C807D9"/>
    <w:rsid w:val="00C80B25"/>
    <w:rsid w:val="00C81187"/>
    <w:rsid w:val="00C813A9"/>
    <w:rsid w:val="00C816CA"/>
    <w:rsid w:val="00C81FE2"/>
    <w:rsid w:val="00C82BD2"/>
    <w:rsid w:val="00C83D8F"/>
    <w:rsid w:val="00C8431C"/>
    <w:rsid w:val="00C84419"/>
    <w:rsid w:val="00C84B20"/>
    <w:rsid w:val="00C85FFA"/>
    <w:rsid w:val="00C861E9"/>
    <w:rsid w:val="00C864DC"/>
    <w:rsid w:val="00C869C9"/>
    <w:rsid w:val="00C86AB3"/>
    <w:rsid w:val="00C87BF8"/>
    <w:rsid w:val="00C90796"/>
    <w:rsid w:val="00C9153B"/>
    <w:rsid w:val="00C91F69"/>
    <w:rsid w:val="00C929A7"/>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2D31"/>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A6"/>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7258"/>
    <w:rsid w:val="00D17A9D"/>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F34"/>
    <w:rsid w:val="00D970D2"/>
    <w:rsid w:val="00D976EB"/>
    <w:rsid w:val="00DA0186"/>
    <w:rsid w:val="00DA0948"/>
    <w:rsid w:val="00DA0A4E"/>
    <w:rsid w:val="00DA0D2B"/>
    <w:rsid w:val="00DA0F94"/>
    <w:rsid w:val="00DA0FDD"/>
    <w:rsid w:val="00DA1801"/>
    <w:rsid w:val="00DA187D"/>
    <w:rsid w:val="00DA1AF1"/>
    <w:rsid w:val="00DA2289"/>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6E74"/>
    <w:rsid w:val="00E17450"/>
    <w:rsid w:val="00E17B7F"/>
    <w:rsid w:val="00E20011"/>
    <w:rsid w:val="00E207EB"/>
    <w:rsid w:val="00E20B3E"/>
    <w:rsid w:val="00E20E95"/>
    <w:rsid w:val="00E210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099"/>
    <w:rsid w:val="00E32500"/>
    <w:rsid w:val="00E32603"/>
    <w:rsid w:val="00E326DD"/>
    <w:rsid w:val="00E327B8"/>
    <w:rsid w:val="00E32CC2"/>
    <w:rsid w:val="00E32D5B"/>
    <w:rsid w:val="00E33157"/>
    <w:rsid w:val="00E3357F"/>
    <w:rsid w:val="00E33E6B"/>
    <w:rsid w:val="00E356D3"/>
    <w:rsid w:val="00E3606B"/>
    <w:rsid w:val="00E36717"/>
    <w:rsid w:val="00E36A86"/>
    <w:rsid w:val="00E401EA"/>
    <w:rsid w:val="00E40AD3"/>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312"/>
    <w:rsid w:val="00E805B6"/>
    <w:rsid w:val="00E80AFC"/>
    <w:rsid w:val="00E81D32"/>
    <w:rsid w:val="00E81F56"/>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3C18"/>
    <w:rsid w:val="00EE4047"/>
    <w:rsid w:val="00EE4503"/>
    <w:rsid w:val="00EE46E2"/>
    <w:rsid w:val="00EE55F5"/>
    <w:rsid w:val="00EE5855"/>
    <w:rsid w:val="00EE5A09"/>
    <w:rsid w:val="00EE62ED"/>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2CE5"/>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287"/>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2F"/>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F2E579"/>
  <w15:docId w15:val="{9F98BA61-5233-4AEA-A0A3-F79E31E0E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8862475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EA8AD9-9484-4FEE-8B4A-3D3E546C1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107</Pages>
  <Words>24284</Words>
  <Characters>138420</Characters>
  <Application>Microsoft Office Word</Application>
  <DocSecurity>0</DocSecurity>
  <Lines>1153</Lines>
  <Paragraphs>324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162380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2</cp:revision>
  <cp:lastPrinted>2018-02-16T07:12:00Z</cp:lastPrinted>
  <dcterms:created xsi:type="dcterms:W3CDTF">2023-07-11T08:36:00Z</dcterms:created>
  <dcterms:modified xsi:type="dcterms:W3CDTF">2023-07-11T08:36:00Z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b334631afc8ca6691e57f5561282de8a95d104800b6ca45b0f58fc3f10fe0ebf</vt:lpwstr>
  </property>
</Properties>
</file>