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E6575C">
        <w:rPr>
          <w:rFonts w:ascii="GHEA Grapalat" w:hAnsi="GHEA Grapalat"/>
          <w:i w:val="0"/>
          <w:lang w:val="hy-AM"/>
        </w:rPr>
        <w:t xml:space="preserve">նոյեմբերի </w:t>
      </w:r>
      <w:r w:rsidR="00E6575C" w:rsidRPr="00E6575C">
        <w:rPr>
          <w:rFonts w:ascii="GHEA Grapalat" w:hAnsi="GHEA Grapalat"/>
          <w:i w:val="0"/>
          <w:lang w:val="af-ZA"/>
        </w:rPr>
        <w:t>25</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575C">
        <w:rPr>
          <w:rFonts w:ascii="GHEA Grapalat" w:hAnsi="GHEA Grapalat"/>
          <w:b/>
          <w:i w:val="0"/>
          <w:lang w:val="hy-AM"/>
        </w:rPr>
        <w:t>«ԳՀԾՁԲ-ՀՎԿԱԿ-2022-</w:t>
      </w:r>
      <w:r w:rsidR="00E6575C" w:rsidRPr="00E6575C">
        <w:rPr>
          <w:rFonts w:ascii="GHEA Grapalat" w:hAnsi="GHEA Grapalat"/>
          <w:b/>
          <w:i w:val="0"/>
          <w:lang w:val="af-ZA"/>
        </w:rPr>
        <w:t>90</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B45DE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Pr>
          <w:rFonts w:ascii="GHEA Grapalat" w:hAnsi="GHEA Grapalat"/>
          <w:i w:val="0"/>
          <w:lang w:val="hy-AM"/>
        </w:rPr>
        <w:t xml:space="preserve">ք. Երևան, </w:t>
      </w:r>
      <w:r w:rsidR="00B45DE1" w:rsidRPr="001B2B4C">
        <w:rPr>
          <w:rFonts w:ascii="GHEA Grapalat" w:hAnsi="GHEA Grapalat"/>
          <w:i w:val="0"/>
          <w:lang w:val="af-ZA"/>
        </w:rPr>
        <w:t>Մ.</w:t>
      </w:r>
      <w:r w:rsidR="00B45DE1">
        <w:rPr>
          <w:rFonts w:ascii="GHEA Grapalat" w:hAnsi="GHEA Grapalat"/>
          <w:i w:val="0"/>
          <w:lang w:val="hy-AM"/>
        </w:rPr>
        <w:t xml:space="preserve"> </w:t>
      </w:r>
      <w:r w:rsidR="00B45DE1" w:rsidRPr="001B2B4C">
        <w:rPr>
          <w:rFonts w:ascii="GHEA Grapalat" w:hAnsi="GHEA Grapalat"/>
          <w:i w:val="0"/>
          <w:lang w:val="af-ZA"/>
        </w:rPr>
        <w:t>Հերացի</w:t>
      </w:r>
      <w:r w:rsidR="00B45DE1">
        <w:rPr>
          <w:rFonts w:ascii="GHEA Grapalat" w:hAnsi="GHEA Grapalat"/>
          <w:i w:val="0"/>
          <w:lang w:val="hy-AM"/>
        </w:rPr>
        <w:t xml:space="preserve">, </w:t>
      </w:r>
      <w:r w:rsidR="00B45DE1" w:rsidRPr="001B2B4C">
        <w:rPr>
          <w:rFonts w:ascii="GHEA Grapalat" w:hAnsi="GHEA Grapalat"/>
          <w:i w:val="0"/>
          <w:lang w:val="af-ZA"/>
        </w:rPr>
        <w:t xml:space="preserve">12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297E3F">
        <w:rPr>
          <w:rFonts w:ascii="GHEA Grapalat" w:hAnsi="GHEA Grapalat"/>
          <w:b/>
          <w:i w:val="0"/>
          <w:lang w:val="hy-AM"/>
        </w:rPr>
        <w:t xml:space="preserve">ԱՆ </w:t>
      </w:r>
      <w:r w:rsidR="00297E3F">
        <w:rPr>
          <w:rFonts w:ascii="GHEA Grapalat" w:hAnsi="GHEA Grapalat"/>
          <w:i w:val="0"/>
          <w:lang w:val="hy-AM"/>
        </w:rPr>
        <w:t xml:space="preserve"> </w:t>
      </w:r>
      <w:r w:rsidR="00297E3F" w:rsidRPr="00773C2C">
        <w:rPr>
          <w:rFonts w:ascii="GHEA Grapalat" w:hAnsi="GHEA Grapalat"/>
          <w:b/>
          <w:i w:val="0"/>
          <w:lang w:val="hy-AM"/>
        </w:rPr>
        <w:t>«ՀՎԿ ԱԶԳԱՅԻՆ ԿԵՆՏՐՈՆ» ՊՈԱԿ-ի աշխատակիցների բժշկական զննության</w:t>
      </w:r>
      <w:r w:rsidR="00297E3F">
        <w:rPr>
          <w:rFonts w:ascii="GHEA Grapalat" w:hAnsi="GHEA Grapalat"/>
          <w:b/>
          <w:i w:val="0"/>
          <w:lang w:val="hy-AM"/>
        </w:rPr>
        <w:t xml:space="preserve"> ծառայությունների</w:t>
      </w:r>
      <w:r w:rsidR="00297E3F"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D95C93">
        <w:rPr>
          <w:rFonts w:ascii="GHEA Grapalat" w:hAnsi="GHEA Grapalat"/>
          <w:b/>
          <w:i w:val="0"/>
          <w:lang w:val="hy-AM"/>
        </w:rPr>
        <w:t>5</w:t>
      </w:r>
      <w:r w:rsidR="00AD6657" w:rsidRPr="00AD6657">
        <w:rPr>
          <w:rFonts w:ascii="GHEA Grapalat" w:hAnsi="GHEA Grapalat"/>
          <w:b/>
          <w:i w:val="0"/>
          <w:lang w:val="hy-AM"/>
        </w:rPr>
        <w:t>:</w:t>
      </w:r>
      <w:r w:rsidR="003E1624">
        <w:rPr>
          <w:rFonts w:ascii="GHEA Grapalat" w:hAnsi="GHEA Grapalat"/>
          <w:b/>
          <w:i w:val="0"/>
          <w:lang w:val="hy-AM"/>
        </w:rPr>
        <w:t>0</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2022 թ. դեկտեմբերի 02</w:t>
      </w:r>
      <w:r w:rsidRPr="003E1624">
        <w:rPr>
          <w:rFonts w:ascii="GHEA Grapalat" w:hAnsi="GHEA Grapalat"/>
          <w:b/>
          <w:i w:val="0"/>
          <w:lang w:val="af-ZA"/>
        </w:rPr>
        <w:t xml:space="preserve">-ին ժամը  </w:t>
      </w:r>
      <w:r w:rsidR="003E1624" w:rsidRPr="003E1624">
        <w:rPr>
          <w:rFonts w:ascii="GHEA Grapalat" w:hAnsi="GHEA Grapalat"/>
          <w:b/>
          <w:i w:val="0"/>
          <w:lang w:val="hy-AM"/>
        </w:rPr>
        <w:t>1</w:t>
      </w:r>
      <w:r w:rsidR="00434B39" w:rsidRPr="00434B39">
        <w:rPr>
          <w:rFonts w:ascii="GHEA Grapalat" w:hAnsi="GHEA Grapalat"/>
          <w:b/>
          <w:i w:val="0"/>
          <w:lang w:val="af-ZA"/>
        </w:rPr>
        <w:t>5</w:t>
      </w:r>
      <w:r w:rsidR="003E1624" w:rsidRPr="003E1624">
        <w:rPr>
          <w:rFonts w:ascii="GHEA Grapalat" w:hAnsi="GHEA Grapalat"/>
          <w:b/>
          <w:i w:val="0"/>
          <w:lang w:val="hy-AM"/>
        </w:rPr>
        <w:t>:00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E1624">
        <w:rPr>
          <w:rFonts w:ascii="GHEA Grapalat" w:hAnsi="GHEA Grapalat"/>
          <w:i w:val="0"/>
          <w:lang w:val="hy-AM"/>
        </w:rPr>
        <w:t>Աստղիկ Վիրաբյան</w:t>
      </w:r>
      <w:r w:rsidR="003E1624" w:rsidRPr="00064ADD">
        <w:rPr>
          <w:rFonts w:ascii="GHEA Grapalat" w:hAnsi="GHEA Grapalat"/>
          <w:i w:val="0"/>
          <w:lang w:val="af-ZA"/>
        </w:rPr>
        <w:t>ին</w:t>
      </w:r>
      <w:r w:rsidR="003E1624">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31"/>
        <w:spacing w:after="240" w:line="240" w:lineRule="auto"/>
        <w:ind w:firstLine="709"/>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E6575C">
        <w:rPr>
          <w:rFonts w:ascii="GHEA Grapalat" w:hAnsi="GHEA Grapalat"/>
          <w:b/>
          <w:sz w:val="20"/>
          <w:szCs w:val="20"/>
          <w:lang w:val="af-ZA"/>
        </w:rPr>
        <w:t>ԳՀԾՁԲ-ՀՎԿԱԿ-2022-90</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 xml:space="preserve">նոյեմբերի </w:t>
      </w:r>
      <w:r w:rsidR="00434B39" w:rsidRPr="00D95C93">
        <w:rPr>
          <w:rFonts w:ascii="GHEA Grapalat" w:hAnsi="GHEA Grapalat" w:cs="Times Armenian"/>
          <w:sz w:val="20"/>
          <w:szCs w:val="20"/>
          <w:lang w:val="af-ZA"/>
        </w:rPr>
        <w:t>25</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F7D92" w:rsidRPr="002C2BE0" w:rsidRDefault="000F7D92" w:rsidP="000F7D92">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aa"/>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660EF1" w:rsidRDefault="000F7D92" w:rsidP="000F7D92">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aa"/>
        <w:ind w:right="-7" w:firstLine="567"/>
        <w:jc w:val="center"/>
        <w:rPr>
          <w:rFonts w:ascii="GHEA Grapalat" w:hAnsi="GHEA Grapalat" w:cs="Sylfaen"/>
          <w:lang w:val="af-ZA"/>
        </w:rPr>
      </w:pPr>
    </w:p>
    <w:p w:rsidR="000F7D92" w:rsidRPr="001031FD" w:rsidRDefault="000F7D92" w:rsidP="000F7D92">
      <w:pPr>
        <w:pStyle w:val="aa"/>
        <w:ind w:right="-7" w:firstLine="567"/>
        <w:jc w:val="center"/>
        <w:rPr>
          <w:rFonts w:ascii="GHEA Grapalat" w:hAnsi="GHEA Grapalat" w:cs="Sylfaen"/>
          <w:lang w:val="af-ZA"/>
        </w:rPr>
      </w:pPr>
    </w:p>
    <w:p w:rsidR="00434B39" w:rsidRPr="00916E26" w:rsidRDefault="00434B39" w:rsidP="00434B39">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A6308B">
        <w:rPr>
          <w:rFonts w:ascii="GHEA Grapalat" w:hAnsi="GHEA Grapalat"/>
          <w:b/>
          <w:lang w:val="hy-AM"/>
        </w:rPr>
        <w:t xml:space="preserve">ԱՇԽԱՏԱԿԻՑՆԵՐԻ ԲԺՇԿԱԿԱՆ ԶՆՆՈՒԹՅԱՆ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F7D92" w:rsidRPr="00916E26" w:rsidRDefault="000F7D92" w:rsidP="000F7D92">
      <w:pPr>
        <w:pStyle w:val="aa"/>
        <w:ind w:right="-7"/>
        <w:jc w:val="center"/>
        <w:rPr>
          <w:rFonts w:ascii="GHEA Grapalat" w:hAnsi="GHEA Grapalat"/>
          <w:b/>
          <w:szCs w:val="22"/>
          <w:lang w:val="af-ZA"/>
        </w:rPr>
      </w:pP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lastRenderedPageBreak/>
        <w:t>ԲՈՎԱՆԴԱԿՈւԹՅՈւՆ</w:t>
      </w:r>
    </w:p>
    <w:p w:rsidR="00434B39" w:rsidRPr="009573E6" w:rsidRDefault="00434B39" w:rsidP="00434B39">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Pr="00426DFE">
        <w:rPr>
          <w:rFonts w:ascii="GHEA Grapalat" w:hAnsi="GHEA Grapalat"/>
          <w:b/>
          <w:sz w:val="20"/>
          <w:szCs w:val="20"/>
          <w:lang w:val="hy-AM"/>
        </w:rPr>
        <w:t>ԱՇԽԱՏԱԿԻՑՆԵՐԻ ԲԺՇԿԱԿԱՆ ԶՆՆՈՒԹՅԱՆ ԾԱՌԱՅՈՒԹՅՈՒՆՆԵՐԻ ԾԱՌԱՅՈՒԹՅՈՒՆՆԵՐԻ</w:t>
      </w:r>
      <w:r w:rsidRPr="00426DFE">
        <w:rPr>
          <w:rFonts w:ascii="GHEA Grapalat" w:hAnsi="GHEA Grapalat"/>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E6575C">
        <w:rPr>
          <w:rFonts w:ascii="GHEA Grapalat" w:hAnsi="GHEA Grapalat"/>
          <w:b/>
          <w:sz w:val="20"/>
          <w:szCs w:val="20"/>
          <w:lang w:val="af-ZA"/>
        </w:rPr>
        <w:t>ԳՀԾՁԲ-ՀՎԿԱԿ-2022-90</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8F679F" w:rsidRPr="00A40E34" w:rsidRDefault="00845AA5" w:rsidP="008F679F">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«Հիվանդությունների վերահսկման և կանխարգելման ազգային կենտրոն» ՊՈԱԿ</w:t>
      </w:r>
      <w:r w:rsidR="005D73FB" w:rsidRPr="00961B4B">
        <w:rPr>
          <w:rFonts w:ascii="GHEA Grapalat" w:hAnsi="GHEA Grapalat"/>
          <w:i w:val="0"/>
          <w:lang w:val="hy-AM"/>
        </w:rPr>
        <w:t>-</w:t>
      </w:r>
      <w:r w:rsidR="005D73FB"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8F679F" w:rsidRPr="002B5227">
        <w:rPr>
          <w:rFonts w:ascii="GHEA Grapalat" w:hAnsi="GHEA Grapalat"/>
          <w:b/>
          <w:i w:val="0"/>
          <w:lang w:val="hy-AM"/>
        </w:rPr>
        <w:t>աշխատակիցների</w:t>
      </w:r>
      <w:r w:rsidR="008F679F" w:rsidRPr="00961B4B">
        <w:rPr>
          <w:rFonts w:ascii="GHEA Grapalat" w:hAnsi="GHEA Grapalat"/>
          <w:i w:val="0"/>
          <w:lang w:val="hy-AM"/>
        </w:rPr>
        <w:t xml:space="preserve"> </w:t>
      </w:r>
      <w:r w:rsidR="008F679F" w:rsidRPr="00961B4B">
        <w:rPr>
          <w:rFonts w:ascii="GHEA Grapalat" w:hAnsi="GHEA Grapalat"/>
          <w:b/>
          <w:i w:val="0"/>
          <w:lang w:val="hy-AM"/>
        </w:rPr>
        <w:t>բժշկական զննության ծառայությունների</w:t>
      </w:r>
      <w:r w:rsidR="008F679F"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8F679F">
        <w:rPr>
          <w:rFonts w:ascii="GHEA Grapalat" w:hAnsi="GHEA Grapalat"/>
          <w:i w:val="0"/>
          <w:lang w:val="en-GB"/>
        </w:rPr>
        <w:t>5</w:t>
      </w:r>
      <w:r w:rsidR="00096865" w:rsidRPr="00064ADD">
        <w:rPr>
          <w:rFonts w:ascii="GHEA Grapalat" w:hAnsi="GHEA Grapalat"/>
          <w:i w:val="0"/>
          <w:lang w:val="af-ZA"/>
        </w:rPr>
        <w:t xml:space="preserve"> </w:t>
      </w:r>
      <w:r w:rsidR="005D73FB">
        <w:rPr>
          <w:rFonts w:ascii="GHEA Grapalat" w:hAnsi="GHEA Grapalat" w:cs="Sylfaen"/>
          <w:i w:val="0"/>
        </w:rPr>
        <w:t>չափաբաժ</w:t>
      </w:r>
      <w:r w:rsidR="005D73FB">
        <w:rPr>
          <w:rFonts w:ascii="GHEA Grapalat" w:hAnsi="GHEA Grapalat" w:cs="Sylfaen"/>
          <w:i w:val="0"/>
          <w:lang w:val="hy-AM"/>
        </w:rPr>
        <w:t>ն</w:t>
      </w:r>
      <w:r w:rsidR="00753E6E" w:rsidRPr="00064ADD">
        <w:rPr>
          <w:rFonts w:ascii="GHEA Grapalat" w:hAnsi="GHEA Grapalat" w:cs="Sylfaen"/>
          <w:i w:val="0"/>
        </w:rPr>
        <w:t>ում</w:t>
      </w:r>
      <w:r w:rsidR="00096865" w:rsidRPr="00064ADD">
        <w:rPr>
          <w:rFonts w:ascii="GHEA Grapalat" w:hAnsi="GHEA Grapalat" w:cs="Times Armenian"/>
          <w:i w:val="0"/>
          <w:lang w:val="af-ZA"/>
        </w:rPr>
        <w:t>`</w:t>
      </w:r>
      <w:r w:rsidR="008F679F" w:rsidRPr="00A40E34">
        <w:rPr>
          <w:rFonts w:ascii="GHEA Grapalat" w:hAnsi="GHEA Grapalat" w:cs="Times Armenian"/>
          <w:i w:val="0"/>
          <w:color w:val="FF0000"/>
          <w:lang w:val="hy-AM"/>
        </w:rPr>
        <w:t>(</w:t>
      </w:r>
      <w:r w:rsidR="008F679F" w:rsidRPr="00A40E34">
        <w:rPr>
          <w:rFonts w:ascii="GHEA Grapalat" w:hAnsi="GHEA Grapalat"/>
          <w:b/>
          <w:color w:val="FF0000"/>
          <w:lang w:val="hy-AM"/>
        </w:rPr>
        <w:t xml:space="preserve">Կցվում </w:t>
      </w:r>
      <w:r w:rsidR="008F679F">
        <w:rPr>
          <w:rFonts w:ascii="GHEA Grapalat" w:hAnsi="GHEA Grapalat"/>
          <w:b/>
          <w:color w:val="FF0000"/>
          <w:lang w:val="hy-AM"/>
        </w:rPr>
        <w:t xml:space="preserve">է </w:t>
      </w:r>
      <w:r w:rsidR="008F679F" w:rsidRPr="00A40E34">
        <w:rPr>
          <w:rFonts w:ascii="GHEA Grapalat" w:hAnsi="GHEA Grapalat"/>
          <w:b/>
          <w:color w:val="FF0000"/>
          <w:lang w:val="hy-AM"/>
        </w:rPr>
        <w:t xml:space="preserve">հավելված </w:t>
      </w:r>
      <w:r w:rsidR="008F679F" w:rsidRPr="00A40E34">
        <w:rPr>
          <w:rFonts w:ascii="GHEA Grapalat" w:hAnsi="GHEA Grapalat"/>
          <w:b/>
          <w:color w:val="FF0000"/>
          <w:lang w:val="en-GB"/>
        </w:rPr>
        <w:t>N 1, 1.1</w:t>
      </w:r>
      <w:r w:rsidR="008F679F" w:rsidRPr="00A40E34">
        <w:rPr>
          <w:rFonts w:ascii="GHEA Grapalat" w:hAnsi="GHEA Grapalat"/>
          <w:b/>
          <w:color w:val="FF0000"/>
          <w:lang w:val="hy-AM"/>
        </w:rPr>
        <w:t>)</w:t>
      </w:r>
    </w:p>
    <w:p w:rsidR="00096865" w:rsidRPr="008F679F" w:rsidRDefault="00096865" w:rsidP="00EF3662">
      <w:pPr>
        <w:pStyle w:val="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A84B52" w:rsidRPr="00D95C93" w:rsidTr="00993392">
        <w:tc>
          <w:tcPr>
            <w:tcW w:w="1701" w:type="dxa"/>
            <w:vAlign w:val="center"/>
          </w:tcPr>
          <w:p w:rsidR="00A84B52" w:rsidRPr="00064ADD" w:rsidRDefault="00A84B52"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A84B52" w:rsidRPr="005C0972" w:rsidRDefault="00A84B52" w:rsidP="00A84B52">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A84B52" w:rsidRPr="00EC470B" w:rsidRDefault="00A84B52" w:rsidP="00A84B52">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2</w:t>
            </w:r>
          </w:p>
        </w:tc>
      </w:tr>
      <w:tr w:rsidR="00A84B52" w:rsidRPr="00D95C93" w:rsidTr="00993392">
        <w:tc>
          <w:tcPr>
            <w:tcW w:w="1701" w:type="dxa"/>
            <w:vAlign w:val="center"/>
          </w:tcPr>
          <w:p w:rsidR="00A84B52" w:rsidRPr="00A84B52" w:rsidRDefault="00A84B52"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A84B52" w:rsidRPr="005C0972" w:rsidRDefault="00A84B52" w:rsidP="00A84B52">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A84B52" w:rsidRPr="00EC470B" w:rsidRDefault="00A84B52" w:rsidP="00A84B52">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Գեղարքունիք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2</w:t>
            </w:r>
          </w:p>
        </w:tc>
      </w:tr>
      <w:tr w:rsidR="00A84B52" w:rsidRPr="00D95C93" w:rsidTr="00993392">
        <w:tc>
          <w:tcPr>
            <w:tcW w:w="1701" w:type="dxa"/>
            <w:vAlign w:val="center"/>
          </w:tcPr>
          <w:p w:rsidR="00A84B52" w:rsidRPr="00A84B52" w:rsidRDefault="00A84B52" w:rsidP="00EF3662">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A84B52" w:rsidRPr="005C0972" w:rsidRDefault="00A84B52" w:rsidP="00A84B52">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A84B52" w:rsidRPr="00EC470B" w:rsidRDefault="00A84B52" w:rsidP="00A84B52">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2</w:t>
            </w:r>
          </w:p>
        </w:tc>
      </w:tr>
      <w:tr w:rsidR="00A84B52" w:rsidRPr="00D95C93" w:rsidTr="00993392">
        <w:tc>
          <w:tcPr>
            <w:tcW w:w="1701" w:type="dxa"/>
            <w:vAlign w:val="center"/>
          </w:tcPr>
          <w:p w:rsidR="00A84B52" w:rsidRPr="00A84B52" w:rsidRDefault="00A84B52"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A84B52" w:rsidRPr="005C0972" w:rsidRDefault="00A84B52" w:rsidP="00A84B52">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A84B52" w:rsidRPr="00EC470B" w:rsidRDefault="00A84B52" w:rsidP="00A84B52">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Վայոց</w:t>
            </w:r>
            <w:r w:rsidRPr="00EC470B">
              <w:rPr>
                <w:rFonts w:ascii="GHEA Grapalat" w:hAnsi="GHEA Grapalat"/>
                <w:sz w:val="20"/>
                <w:szCs w:val="20"/>
                <w:lang w:val="af-ZA"/>
              </w:rPr>
              <w:t xml:space="preserve"> </w:t>
            </w:r>
            <w:r w:rsidRPr="005C0972">
              <w:rPr>
                <w:rFonts w:ascii="GHEA Grapalat" w:hAnsi="GHEA Grapalat"/>
                <w:sz w:val="20"/>
                <w:szCs w:val="20"/>
                <w:lang w:val="hy-AM"/>
              </w:rPr>
              <w:t>Ձոր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2</w:t>
            </w:r>
          </w:p>
        </w:tc>
      </w:tr>
      <w:tr w:rsidR="00A84B52" w:rsidRPr="00D95C93" w:rsidTr="00993392">
        <w:tc>
          <w:tcPr>
            <w:tcW w:w="1701" w:type="dxa"/>
            <w:vAlign w:val="center"/>
          </w:tcPr>
          <w:p w:rsidR="00A84B52" w:rsidRPr="00A84B52" w:rsidRDefault="00A84B52" w:rsidP="00EF3662">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A84B52" w:rsidRPr="005C0972" w:rsidRDefault="00A84B52" w:rsidP="00A84B52">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A84B52" w:rsidRPr="00EC470B" w:rsidRDefault="00A84B52" w:rsidP="00A84B52">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Արմավիր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6715FB" w:rsidRPr="0082148C" w:rsidRDefault="006715FB" w:rsidP="006715FB">
      <w:pPr>
        <w:pStyle w:val="23"/>
        <w:spacing w:line="240" w:lineRule="auto"/>
        <w:ind w:firstLine="567"/>
        <w:rPr>
          <w:rFonts w:ascii="GHEA Grapalat" w:hAnsi="GHEA Grapalat" w:cs="Sylfaen"/>
          <w:b/>
          <w:szCs w:val="24"/>
          <w:lang w:val="hy-AM"/>
        </w:rPr>
      </w:pPr>
      <w:r w:rsidRPr="0082148C">
        <w:rPr>
          <w:rFonts w:ascii="GHEA Grapalat" w:hAnsi="GHEA Grapalat" w:cs="Sylfaen"/>
          <w:b/>
        </w:rPr>
        <w:t>Մասնակիցը</w:t>
      </w:r>
      <w:r w:rsidRPr="0082148C">
        <w:rPr>
          <w:rFonts w:ascii="GHEA Grapalat" w:hAnsi="GHEA Grapalat"/>
          <w:b/>
          <w:lang w:val="hy-AM"/>
        </w:rPr>
        <w:t xml:space="preserve"> </w:t>
      </w:r>
      <w:r w:rsidRPr="0082148C">
        <w:rPr>
          <w:rFonts w:ascii="GHEA Grapalat" w:hAnsi="GHEA Grapalat" w:cs="Sylfaen"/>
          <w:b/>
        </w:rPr>
        <w:t>կարող</w:t>
      </w:r>
      <w:r w:rsidRPr="0082148C">
        <w:rPr>
          <w:rFonts w:ascii="GHEA Grapalat" w:hAnsi="GHEA Grapalat"/>
          <w:b/>
          <w:lang w:val="hy-AM"/>
        </w:rPr>
        <w:t xml:space="preserve"> </w:t>
      </w:r>
      <w:r w:rsidRPr="0082148C">
        <w:rPr>
          <w:rFonts w:ascii="GHEA Grapalat" w:hAnsi="GHEA Grapalat" w:cs="Sylfaen"/>
          <w:b/>
        </w:rPr>
        <w:t>է</w:t>
      </w:r>
      <w:r w:rsidRPr="0082148C">
        <w:rPr>
          <w:rFonts w:ascii="GHEA Grapalat" w:hAnsi="GHEA Grapalat"/>
          <w:b/>
          <w:lang w:val="hy-AM"/>
        </w:rPr>
        <w:t xml:space="preserve"> </w:t>
      </w:r>
      <w:r w:rsidRPr="0082148C">
        <w:rPr>
          <w:rFonts w:ascii="GHEA Grapalat" w:hAnsi="GHEA Grapalat" w:cs="Sylfaen"/>
          <w:b/>
        </w:rPr>
        <w:t>հայտ</w:t>
      </w:r>
      <w:r w:rsidRPr="0082148C">
        <w:rPr>
          <w:rFonts w:ascii="GHEA Grapalat" w:hAnsi="GHEA Grapalat"/>
          <w:b/>
          <w:lang w:val="hy-AM"/>
        </w:rPr>
        <w:t xml:space="preserve"> </w:t>
      </w:r>
      <w:r w:rsidRPr="0082148C">
        <w:rPr>
          <w:rFonts w:ascii="GHEA Grapalat" w:hAnsi="GHEA Grapalat" w:cs="Sylfaen"/>
          <w:b/>
        </w:rPr>
        <w:t>ներկայացնել</w:t>
      </w:r>
      <w:r w:rsidRPr="0082148C">
        <w:rPr>
          <w:rFonts w:ascii="GHEA Grapalat" w:hAnsi="GHEA Grapalat"/>
          <w:b/>
          <w:lang w:val="hy-AM"/>
        </w:rPr>
        <w:t xml:space="preserve"> </w:t>
      </w:r>
      <w:r w:rsidRPr="0082148C">
        <w:rPr>
          <w:rFonts w:ascii="GHEA Grapalat" w:hAnsi="GHEA Grapalat" w:cs="Sylfaen"/>
          <w:b/>
        </w:rPr>
        <w:t>ինչպես</w:t>
      </w:r>
      <w:r w:rsidRPr="0082148C">
        <w:rPr>
          <w:rFonts w:ascii="GHEA Grapalat" w:hAnsi="GHEA Grapalat"/>
          <w:b/>
          <w:lang w:val="hy-AM"/>
        </w:rPr>
        <w:t xml:space="preserve"> </w:t>
      </w:r>
      <w:r w:rsidRPr="0082148C">
        <w:rPr>
          <w:rFonts w:ascii="GHEA Grapalat" w:hAnsi="GHEA Grapalat" w:cs="Sylfaen"/>
          <w:b/>
        </w:rPr>
        <w:t>յուրաքանչյուր</w:t>
      </w:r>
      <w:r w:rsidRPr="0082148C">
        <w:rPr>
          <w:rFonts w:ascii="GHEA Grapalat" w:hAnsi="GHEA Grapalat"/>
          <w:b/>
          <w:lang w:val="hy-AM"/>
        </w:rPr>
        <w:t xml:space="preserve"> </w:t>
      </w:r>
      <w:r w:rsidRPr="0082148C">
        <w:rPr>
          <w:rFonts w:ascii="GHEA Grapalat" w:hAnsi="GHEA Grapalat" w:cs="Sylfaen"/>
          <w:b/>
        </w:rPr>
        <w:t>չափաբաժնի</w:t>
      </w:r>
      <w:r w:rsidRPr="0082148C">
        <w:rPr>
          <w:rFonts w:ascii="GHEA Grapalat" w:hAnsi="GHEA Grapalat"/>
          <w:b/>
          <w:lang w:val="hy-AM"/>
        </w:rPr>
        <w:t xml:space="preserve">, </w:t>
      </w:r>
      <w:r w:rsidRPr="0082148C">
        <w:rPr>
          <w:rFonts w:ascii="GHEA Grapalat" w:hAnsi="GHEA Grapalat" w:cs="Sylfaen"/>
          <w:b/>
        </w:rPr>
        <w:t>այնպես</w:t>
      </w:r>
      <w:r w:rsidRPr="0082148C">
        <w:rPr>
          <w:rFonts w:ascii="GHEA Grapalat" w:hAnsi="GHEA Grapalat"/>
          <w:b/>
          <w:lang w:val="hy-AM"/>
        </w:rPr>
        <w:t xml:space="preserve"> </w:t>
      </w:r>
      <w:r w:rsidRPr="0082148C">
        <w:rPr>
          <w:rFonts w:ascii="GHEA Grapalat" w:hAnsi="GHEA Grapalat" w:cs="Sylfaen"/>
          <w:b/>
        </w:rPr>
        <w:t>էլ</w:t>
      </w:r>
      <w:r w:rsidRPr="0082148C">
        <w:rPr>
          <w:rFonts w:ascii="GHEA Grapalat" w:hAnsi="GHEA Grapalat"/>
          <w:b/>
          <w:lang w:val="hy-AM"/>
        </w:rPr>
        <w:t xml:space="preserve"> </w:t>
      </w:r>
      <w:r w:rsidRPr="0082148C">
        <w:rPr>
          <w:rFonts w:ascii="GHEA Grapalat" w:hAnsi="GHEA Grapalat" w:cs="Sylfaen"/>
          <w:b/>
        </w:rPr>
        <w:t>մի</w:t>
      </w:r>
      <w:r w:rsidRPr="0082148C">
        <w:rPr>
          <w:rFonts w:ascii="GHEA Grapalat" w:hAnsi="GHEA Grapalat"/>
          <w:b/>
          <w:lang w:val="hy-AM"/>
        </w:rPr>
        <w:t xml:space="preserve"> </w:t>
      </w:r>
      <w:r w:rsidRPr="0082148C">
        <w:rPr>
          <w:rFonts w:ascii="GHEA Grapalat" w:hAnsi="GHEA Grapalat" w:cs="Sylfaen"/>
          <w:b/>
        </w:rPr>
        <w:t>քանի</w:t>
      </w:r>
      <w:r w:rsidRPr="0082148C">
        <w:rPr>
          <w:rFonts w:ascii="GHEA Grapalat" w:hAnsi="GHEA Grapalat"/>
          <w:b/>
          <w:lang w:val="hy-AM"/>
        </w:rPr>
        <w:t xml:space="preserve"> </w:t>
      </w:r>
      <w:r w:rsidRPr="0082148C">
        <w:rPr>
          <w:rFonts w:ascii="GHEA Grapalat" w:hAnsi="GHEA Grapalat" w:cs="Sylfaen"/>
          <w:b/>
        </w:rPr>
        <w:t>կամ</w:t>
      </w:r>
      <w:r w:rsidRPr="0082148C">
        <w:rPr>
          <w:rFonts w:ascii="GHEA Grapalat" w:hAnsi="GHEA Grapalat"/>
          <w:b/>
          <w:lang w:val="hy-AM"/>
        </w:rPr>
        <w:t xml:space="preserve"> </w:t>
      </w:r>
      <w:r w:rsidRPr="0082148C">
        <w:rPr>
          <w:rFonts w:ascii="GHEA Grapalat" w:hAnsi="GHEA Grapalat" w:cs="Sylfaen"/>
          <w:b/>
        </w:rPr>
        <w:t>բոլոր</w:t>
      </w:r>
      <w:r w:rsidRPr="0082148C">
        <w:rPr>
          <w:rFonts w:ascii="GHEA Grapalat" w:hAnsi="GHEA Grapalat"/>
          <w:b/>
        </w:rPr>
        <w:t xml:space="preserve"> </w:t>
      </w:r>
      <w:r w:rsidRPr="0082148C">
        <w:rPr>
          <w:rFonts w:ascii="GHEA Grapalat" w:hAnsi="GHEA Grapalat" w:cs="Sylfaen"/>
          <w:b/>
        </w:rPr>
        <w:t>չափաբաժինների</w:t>
      </w:r>
      <w:r w:rsidRPr="0082148C">
        <w:rPr>
          <w:rFonts w:ascii="GHEA Grapalat" w:hAnsi="GHEA Grapalat"/>
          <w:b/>
          <w:lang w:val="hy-AM"/>
        </w:rPr>
        <w:t xml:space="preserve"> </w:t>
      </w:r>
      <w:r w:rsidRPr="0082148C">
        <w:rPr>
          <w:rFonts w:ascii="GHEA Grapalat" w:hAnsi="GHEA Grapalat" w:cs="Sylfaen"/>
          <w:b/>
        </w:rPr>
        <w:t>համար</w:t>
      </w:r>
      <w:r w:rsidRPr="0082148C">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Pr>
          <w:rFonts w:ascii="GHEA Grapalat" w:hAnsi="GHEA Grapalat" w:cs="Sylfaen"/>
          <w:szCs w:val="24"/>
          <w:lang w:val="hy-AM"/>
        </w:rPr>
        <w:t>07-</w:t>
      </w:r>
      <w:r w:rsidR="00A3468D" w:rsidRPr="00064ADD">
        <w:rPr>
          <w:rFonts w:ascii="GHEA Grapalat" w:hAnsi="GHEA Grapalat" w:cs="Sylfaen"/>
          <w:szCs w:val="24"/>
          <w:lang w:val="hy-AM"/>
        </w:rPr>
        <w:t xml:space="preserve">րդ օրվա ժամը </w:t>
      </w:r>
      <w:r w:rsidR="00CE1CDD">
        <w:rPr>
          <w:rFonts w:ascii="GHEA Grapalat" w:hAnsi="GHEA Grapalat" w:cs="Sylfaen"/>
          <w:szCs w:val="24"/>
          <w:lang w:val="hy-AM"/>
        </w:rPr>
        <w:t>1</w:t>
      </w:r>
      <w:r w:rsidR="006715FB">
        <w:rPr>
          <w:rFonts w:ascii="GHEA Grapalat" w:hAnsi="GHEA Grapalat" w:cs="Sylfaen"/>
          <w:szCs w:val="24"/>
          <w:lang w:val="hy-AM"/>
        </w:rPr>
        <w:t>5</w:t>
      </w:r>
      <w:r w:rsidR="00CE1CDD">
        <w:rPr>
          <w:rFonts w:ascii="GHEA Grapalat" w:hAnsi="GHEA Grapalat" w:cs="Sylfaen"/>
          <w:szCs w:val="24"/>
          <w:lang w:val="hy-AM"/>
        </w:rPr>
        <w:t>:00</w:t>
      </w:r>
      <w:r w:rsidR="00A3468D" w:rsidRPr="00064ADD">
        <w:rPr>
          <w:rFonts w:ascii="GHEA Grapalat" w:hAnsi="GHEA Grapalat" w:cs="Sylfaen"/>
          <w:szCs w:val="24"/>
          <w:lang w:val="hy-AM"/>
        </w:rPr>
        <w:t xml:space="preserve">-ն, </w:t>
      </w:r>
      <w:r w:rsidR="00CE1CDD" w:rsidRPr="0082148C">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E1CDD"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w:t>
      </w:r>
      <w:r w:rsidR="004E6851">
        <w:rPr>
          <w:rFonts w:ascii="GHEA Grapalat" w:hAnsi="GHEA Grapalat" w:cs="Sylfaen"/>
          <w:b/>
          <w:szCs w:val="24"/>
          <w:lang w:val="hy-AM"/>
        </w:rPr>
        <w:t>5</w:t>
      </w:r>
      <w:r w:rsidR="0040151B" w:rsidRPr="0040151B">
        <w:rPr>
          <w:rFonts w:ascii="GHEA Grapalat" w:hAnsi="GHEA Grapalat" w:cs="Sylfaen"/>
          <w:b/>
          <w:szCs w:val="24"/>
          <w:lang w:val="hy-AM"/>
        </w:rPr>
        <w:t>:00-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6715FB" w:rsidRPr="00754E3A">
        <w:rPr>
          <w:rFonts w:ascii="GHEA Grapalat" w:hAnsi="GHEA Grapalat" w:cs="Sylfaen"/>
          <w:b/>
        </w:rPr>
        <w:t>Հայտերի</w:t>
      </w:r>
      <w:r w:rsidR="006715FB" w:rsidRPr="00754E3A">
        <w:rPr>
          <w:rFonts w:ascii="GHEA Grapalat" w:hAnsi="GHEA Grapalat" w:cs="Arial"/>
          <w:b/>
        </w:rPr>
        <w:t xml:space="preserve"> </w:t>
      </w:r>
      <w:r w:rsidR="006715FB" w:rsidRPr="00754E3A">
        <w:rPr>
          <w:rFonts w:ascii="GHEA Grapalat" w:hAnsi="GHEA Grapalat" w:cs="Sylfaen"/>
          <w:b/>
        </w:rPr>
        <w:t>գնահատումը</w:t>
      </w:r>
      <w:r w:rsidR="006715FB" w:rsidRPr="00754E3A">
        <w:rPr>
          <w:rFonts w:ascii="GHEA Grapalat" w:hAnsi="GHEA Grapalat" w:cs="Arial"/>
          <w:b/>
        </w:rPr>
        <w:t xml:space="preserve"> </w:t>
      </w:r>
      <w:r w:rsidR="006715FB" w:rsidRPr="00754E3A">
        <w:rPr>
          <w:rFonts w:ascii="GHEA Grapalat" w:hAnsi="GHEA Grapalat" w:cs="Sylfaen"/>
          <w:b/>
        </w:rPr>
        <w:t>և</w:t>
      </w:r>
      <w:r w:rsidR="006715FB" w:rsidRPr="00754E3A">
        <w:rPr>
          <w:rFonts w:ascii="GHEA Grapalat" w:hAnsi="GHEA Grapalat" w:cs="Arial"/>
          <w:b/>
        </w:rPr>
        <w:t xml:space="preserve"> </w:t>
      </w:r>
      <w:r w:rsidR="006715FB" w:rsidRPr="00754E3A">
        <w:rPr>
          <w:rFonts w:ascii="GHEA Grapalat" w:hAnsi="GHEA Grapalat" w:cs="Sylfaen"/>
          <w:b/>
        </w:rPr>
        <w:t>ընտրված մասնակցի որոշումն</w:t>
      </w:r>
      <w:r w:rsidR="006715FB" w:rsidRPr="00754E3A">
        <w:rPr>
          <w:rFonts w:ascii="GHEA Grapalat" w:hAnsi="GHEA Grapalat" w:cs="Arial"/>
          <w:b/>
        </w:rPr>
        <w:t xml:space="preserve"> </w:t>
      </w:r>
      <w:r w:rsidR="006715FB" w:rsidRPr="00754E3A">
        <w:rPr>
          <w:rFonts w:ascii="GHEA Grapalat" w:hAnsi="GHEA Grapalat" w:cs="Sylfaen"/>
          <w:b/>
        </w:rPr>
        <w:t>իրականացվում</w:t>
      </w:r>
      <w:r w:rsidR="006715FB" w:rsidRPr="00754E3A">
        <w:rPr>
          <w:rFonts w:ascii="GHEA Grapalat" w:hAnsi="GHEA Grapalat" w:cs="Arial"/>
          <w:b/>
        </w:rPr>
        <w:t xml:space="preserve"> </w:t>
      </w:r>
      <w:r w:rsidR="006715FB" w:rsidRPr="00754E3A">
        <w:rPr>
          <w:rFonts w:ascii="GHEA Grapalat" w:hAnsi="GHEA Grapalat" w:cs="Sylfaen"/>
          <w:b/>
        </w:rPr>
        <w:t>է</w:t>
      </w:r>
      <w:r w:rsidR="006715FB" w:rsidRPr="00754E3A">
        <w:rPr>
          <w:rFonts w:ascii="GHEA Grapalat" w:hAnsi="GHEA Grapalat" w:cs="Arial"/>
          <w:b/>
        </w:rPr>
        <w:t xml:space="preserve"> </w:t>
      </w:r>
      <w:r w:rsidR="006715FB" w:rsidRPr="00754E3A">
        <w:rPr>
          <w:rFonts w:ascii="GHEA Grapalat" w:hAnsi="GHEA Grapalat" w:cs="Sylfaen"/>
          <w:b/>
        </w:rPr>
        <w:t>ըստ</w:t>
      </w:r>
      <w:r w:rsidR="006715FB" w:rsidRPr="00754E3A">
        <w:rPr>
          <w:rFonts w:ascii="GHEA Grapalat" w:hAnsi="GHEA Grapalat" w:cs="Arial"/>
          <w:b/>
        </w:rPr>
        <w:t xml:space="preserve"> </w:t>
      </w:r>
      <w:r w:rsidR="006715FB" w:rsidRPr="00754E3A">
        <w:rPr>
          <w:rFonts w:ascii="GHEA Grapalat" w:hAnsi="GHEA Grapalat" w:cs="Sylfaen"/>
          <w:b/>
        </w:rPr>
        <w:t>առանձին</w:t>
      </w:r>
      <w:r w:rsidR="006715FB" w:rsidRPr="00754E3A">
        <w:rPr>
          <w:rFonts w:ascii="GHEA Grapalat" w:hAnsi="GHEA Grapalat" w:cs="Arial"/>
          <w:b/>
        </w:rPr>
        <w:t xml:space="preserve"> </w:t>
      </w:r>
      <w:r w:rsidR="006715FB" w:rsidRPr="00754E3A">
        <w:rPr>
          <w:rFonts w:ascii="GHEA Grapalat" w:hAnsi="GHEA Grapalat" w:cs="Sylfaen"/>
          <w:b/>
        </w:rPr>
        <w:t>չափաբաժիններ</w:t>
      </w:r>
      <w:r w:rsidR="006715FB">
        <w:rPr>
          <w:rFonts w:ascii="GHEA Grapalat" w:hAnsi="GHEA Grapalat" w:cs="Sylfaen"/>
          <w:b/>
          <w:lang w:val="hy-AM"/>
        </w:rPr>
        <w:t>ի:</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51035" w:rsidRDefault="0078387F"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rPr>
        <w:t>Մասնակիցը</w:t>
      </w:r>
      <w:r w:rsidRPr="00051035">
        <w:rPr>
          <w:rFonts w:ascii="GHEA Grapalat" w:hAnsi="GHEA Grapalat" w:cs="Sylfaen"/>
          <w:sz w:val="20"/>
          <w:highlight w:val="yellow"/>
          <w:lang w:val="es-ES"/>
        </w:rPr>
        <w:t xml:space="preserve"> </w:t>
      </w:r>
      <w:r w:rsidR="002240AB" w:rsidRPr="00051035">
        <w:rPr>
          <w:rFonts w:ascii="GHEA Grapalat" w:hAnsi="GHEA Grapalat" w:cs="Sylfaen"/>
          <w:sz w:val="20"/>
          <w:highlight w:val="yellow"/>
        </w:rPr>
        <w:t>հայտով</w:t>
      </w:r>
      <w:r w:rsidR="002240AB"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ներկայացնում</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է</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իր</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կողմից</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հաստատված</w:t>
      </w:r>
      <w:r w:rsidRPr="00051035">
        <w:rPr>
          <w:rFonts w:ascii="GHEA Grapalat" w:hAnsi="GHEA Grapalat" w:cs="Sylfaen"/>
          <w:sz w:val="20"/>
          <w:highlight w:val="yellow"/>
          <w:lang w:val="es-ES"/>
        </w:rPr>
        <w:t>`</w:t>
      </w:r>
    </w:p>
    <w:p w:rsidR="00096865" w:rsidRPr="00051035" w:rsidRDefault="002D5CF0"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lang w:val="es-ES"/>
        </w:rPr>
        <w:t>2.</w:t>
      </w:r>
      <w:r w:rsidR="00D76BBA" w:rsidRPr="00051035">
        <w:rPr>
          <w:rFonts w:ascii="GHEA Grapalat" w:hAnsi="GHEA Grapalat" w:cs="Sylfaen"/>
          <w:sz w:val="20"/>
          <w:highlight w:val="yellow"/>
          <w:lang w:val="es-ES"/>
        </w:rPr>
        <w:t>1</w:t>
      </w:r>
      <w:r w:rsidRPr="00051035">
        <w:rPr>
          <w:rFonts w:ascii="GHEA Grapalat" w:hAnsi="GHEA Grapalat" w:cs="Sylfaen"/>
          <w:sz w:val="20"/>
          <w:highlight w:val="yellow"/>
          <w:lang w:val="es-ES"/>
        </w:rPr>
        <w:t xml:space="preserve"> </w:t>
      </w:r>
      <w:r w:rsidR="00096865" w:rsidRPr="00051035">
        <w:rPr>
          <w:rFonts w:ascii="GHEA Grapalat" w:hAnsi="GHEA Grapalat" w:cs="Sylfaen"/>
          <w:sz w:val="20"/>
          <w:highlight w:val="yellow"/>
          <w:lang w:val="ru-RU"/>
        </w:rPr>
        <w:t>ընթացակարգին</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մասնակցելու</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դիմում</w:t>
      </w:r>
      <w:r w:rsidR="00EF4630" w:rsidRPr="00051035">
        <w:rPr>
          <w:rFonts w:ascii="GHEA Grapalat" w:hAnsi="GHEA Grapalat" w:cs="Sylfaen"/>
          <w:sz w:val="20"/>
          <w:highlight w:val="yellow"/>
          <w:lang w:val="es-ES"/>
        </w:rPr>
        <w:t>-</w:t>
      </w:r>
      <w:r w:rsidR="00EF4630" w:rsidRPr="00051035">
        <w:rPr>
          <w:rFonts w:ascii="GHEA Grapalat" w:hAnsi="GHEA Grapalat" w:cs="Sylfaen"/>
          <w:sz w:val="20"/>
          <w:highlight w:val="yellow"/>
        </w:rPr>
        <w:t>հայտարարություն</w:t>
      </w:r>
      <w:r w:rsidR="00096865" w:rsidRPr="00051035">
        <w:rPr>
          <w:rFonts w:ascii="GHEA Grapalat" w:hAnsi="GHEA Grapalat" w:cs="Sylfaen"/>
          <w:sz w:val="20"/>
          <w:highlight w:val="yellow"/>
          <w:lang w:val="af-ZA"/>
        </w:rPr>
        <w:t xml:space="preserve">` </w:t>
      </w:r>
      <w:r w:rsidR="006F49AA" w:rsidRPr="00051035">
        <w:rPr>
          <w:rFonts w:ascii="GHEA Grapalat" w:hAnsi="GHEA Grapalat" w:cs="Sylfaen"/>
          <w:sz w:val="20"/>
          <w:highlight w:val="yellow"/>
          <w:lang w:val="af-ZA"/>
        </w:rPr>
        <w:t>համաձայն հ</w:t>
      </w:r>
      <w:r w:rsidR="00096865" w:rsidRPr="00051035">
        <w:rPr>
          <w:rFonts w:ascii="GHEA Grapalat" w:hAnsi="GHEA Grapalat" w:cs="Sylfaen"/>
          <w:sz w:val="20"/>
          <w:highlight w:val="yellow"/>
          <w:lang w:val="ru-RU"/>
        </w:rPr>
        <w:t>ավելված</w:t>
      </w:r>
      <w:r w:rsidR="00096865" w:rsidRPr="00051035">
        <w:rPr>
          <w:rFonts w:ascii="GHEA Grapalat" w:hAnsi="GHEA Grapalat" w:cs="Sylfaen"/>
          <w:sz w:val="20"/>
          <w:highlight w:val="yellow"/>
          <w:lang w:val="af-ZA"/>
        </w:rPr>
        <w:t xml:space="preserve"> N 1</w:t>
      </w:r>
      <w:r w:rsidR="006F49AA" w:rsidRPr="00051035">
        <w:rPr>
          <w:rFonts w:ascii="GHEA Grapalat" w:hAnsi="GHEA Grapalat" w:cs="Sylfaen"/>
          <w:sz w:val="20"/>
          <w:highlight w:val="yellow"/>
          <w:lang w:val="af-ZA"/>
        </w:rPr>
        <w:t>-ի</w:t>
      </w:r>
      <w:r w:rsidR="00BC6807" w:rsidRPr="00051035">
        <w:rPr>
          <w:rFonts w:ascii="GHEA Grapalat" w:hAnsi="GHEA Grapalat" w:cs="Sylfaen"/>
          <w:sz w:val="20"/>
          <w:highlight w:val="yellow"/>
          <w:lang w:val="es-ES"/>
        </w:rPr>
        <w:t>.</w:t>
      </w:r>
    </w:p>
    <w:p w:rsidR="00EF4630" w:rsidRPr="00051035" w:rsidRDefault="00096865" w:rsidP="00EF4630">
      <w:pPr>
        <w:pStyle w:val="norm"/>
        <w:spacing w:line="276" w:lineRule="auto"/>
        <w:ind w:firstLine="567"/>
        <w:rPr>
          <w:rFonts w:ascii="GHEA Grapalat" w:hAnsi="GHEA Grapalat" w:cs="Sylfaen"/>
          <w:sz w:val="20"/>
          <w:szCs w:val="24"/>
          <w:highlight w:val="yellow"/>
          <w:lang w:val="af-ZA" w:eastAsia="en-US"/>
        </w:rPr>
      </w:pPr>
      <w:r w:rsidRPr="00051035">
        <w:rPr>
          <w:rFonts w:ascii="GHEA Grapalat" w:hAnsi="GHEA Grapalat" w:cs="Sylfaen"/>
          <w:sz w:val="20"/>
          <w:highlight w:val="yellow"/>
          <w:lang w:val="af-ZA"/>
        </w:rPr>
        <w:t>2.</w:t>
      </w:r>
      <w:r w:rsidR="00180EE9" w:rsidRPr="00051035">
        <w:rPr>
          <w:rFonts w:ascii="GHEA Grapalat" w:hAnsi="GHEA Grapalat" w:cs="Sylfaen"/>
          <w:sz w:val="20"/>
          <w:highlight w:val="yellow"/>
          <w:lang w:val="af-ZA"/>
        </w:rPr>
        <w:t>2</w:t>
      </w:r>
      <w:r w:rsidRPr="00051035">
        <w:rPr>
          <w:rFonts w:ascii="GHEA Grapalat" w:hAnsi="GHEA Grapalat" w:cs="Sylfaen"/>
          <w:sz w:val="20"/>
          <w:highlight w:val="yellow"/>
          <w:lang w:val="af-ZA"/>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պայմանագրի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պատճենը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և</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դրա</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կողմ</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հանդիսացող</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անձի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տվյալները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եթե</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պայմանագիրն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իրականացվելու</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է</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միջոցով</w:t>
      </w:r>
      <w:r w:rsidR="00EF4630" w:rsidRPr="00051035">
        <w:rPr>
          <w:rFonts w:ascii="GHEA Grapalat" w:hAnsi="GHEA Grapalat" w:cs="Sylfaen"/>
          <w:sz w:val="20"/>
          <w:szCs w:val="24"/>
          <w:highlight w:val="yellow"/>
          <w:lang w:val="af-ZA" w:eastAsia="en-US"/>
        </w:rPr>
        <w:t>.</w:t>
      </w:r>
    </w:p>
    <w:p w:rsidR="00EF4630" w:rsidRPr="00051035" w:rsidRDefault="00EF4630" w:rsidP="00505AD4">
      <w:pPr>
        <w:pStyle w:val="norm"/>
        <w:spacing w:line="240" w:lineRule="auto"/>
        <w:ind w:firstLine="567"/>
        <w:rPr>
          <w:rFonts w:ascii="GHEA Grapalat" w:hAnsi="GHEA Grapalat" w:cs="Sylfaen"/>
          <w:color w:val="FFFFFF"/>
          <w:sz w:val="20"/>
          <w:szCs w:val="24"/>
          <w:highlight w:val="yellow"/>
          <w:lang w:val="af-ZA" w:eastAsia="en-US"/>
        </w:rPr>
      </w:pPr>
      <w:r w:rsidRPr="00051035">
        <w:rPr>
          <w:rFonts w:ascii="GHEA Grapalat" w:hAnsi="GHEA Grapalat" w:cs="Sylfaen"/>
          <w:sz w:val="20"/>
          <w:szCs w:val="24"/>
          <w:highlight w:val="yellow"/>
          <w:lang w:val="af-ZA" w:eastAsia="en-US"/>
        </w:rPr>
        <w:t xml:space="preserve">2.3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պայմանագիրը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եթե</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մասնակիցները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գնման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ընթացակարգին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մասնակցում</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կարգով</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կոնսորցիումով</w:t>
      </w:r>
      <w:r w:rsidRPr="00051035">
        <w:rPr>
          <w:rFonts w:ascii="GHEA Grapalat" w:hAnsi="GHEA Grapalat" w:cs="Sylfaen"/>
          <w:sz w:val="20"/>
          <w:szCs w:val="24"/>
          <w:highlight w:val="yellow"/>
          <w:lang w:val="af-ZA" w:eastAsia="en-US"/>
        </w:rPr>
        <w:t>).</w:t>
      </w:r>
      <w:r w:rsidR="0094544B" w:rsidRPr="00051035">
        <w:rPr>
          <w:rFonts w:ascii="GHEA Grapalat" w:hAnsi="GHEA Grapalat" w:cs="Sylfaen"/>
          <w:sz w:val="20"/>
          <w:szCs w:val="24"/>
          <w:highlight w:val="yellow"/>
          <w:vertAlign w:val="superscript"/>
          <w:lang w:val="af-ZA" w:eastAsia="en-US"/>
        </w:rPr>
        <w:t>14</w:t>
      </w:r>
      <w:r w:rsidR="00E02338" w:rsidRPr="00051035">
        <w:rPr>
          <w:rFonts w:ascii="GHEA Grapalat" w:hAnsi="GHEA Grapalat" w:cs="Sylfaen"/>
          <w:sz w:val="20"/>
          <w:szCs w:val="24"/>
          <w:highlight w:val="yellow"/>
          <w:lang w:val="af-ZA" w:eastAsia="en-US"/>
        </w:rPr>
        <w:t xml:space="preserve"> </w:t>
      </w:r>
      <w:r w:rsidR="00E02338" w:rsidRPr="00051035">
        <w:rPr>
          <w:rFonts w:ascii="GHEA Grapalat" w:hAnsi="GHEA Grapalat" w:cs="Sylfaen"/>
          <w:color w:val="FFFFFF"/>
          <w:sz w:val="20"/>
          <w:szCs w:val="24"/>
          <w:highlight w:val="yellow"/>
          <w:lang w:val="af-ZA" w:eastAsia="en-US"/>
        </w:rPr>
        <w:t xml:space="preserve">  </w:t>
      </w:r>
      <w:r w:rsidRPr="00051035">
        <w:rPr>
          <w:rStyle w:val="af6"/>
          <w:rFonts w:ascii="GHEA Grapalat" w:hAnsi="GHEA Grapalat" w:cs="Sylfaen"/>
          <w:color w:val="FFFFFF"/>
          <w:sz w:val="20"/>
          <w:szCs w:val="24"/>
          <w:highlight w:val="yellow"/>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51035">
        <w:rPr>
          <w:rFonts w:ascii="GHEA Grapalat" w:hAnsi="GHEA Grapalat" w:cs="Sylfaen"/>
          <w:sz w:val="20"/>
          <w:highlight w:val="yellow"/>
          <w:lang w:val="af-ZA"/>
        </w:rPr>
        <w:t>2.</w:t>
      </w:r>
      <w:r w:rsidR="00051035" w:rsidRPr="00051035">
        <w:rPr>
          <w:rFonts w:ascii="GHEA Grapalat" w:hAnsi="GHEA Grapalat" w:cs="Sylfaen"/>
          <w:sz w:val="20"/>
          <w:highlight w:val="yellow"/>
          <w:lang w:val="hy-AM"/>
        </w:rPr>
        <w:t>4</w:t>
      </w:r>
      <w:r w:rsidR="00E02338"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գնային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առաջարկ</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համաձայն</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հավելված</w:t>
      </w:r>
      <w:r w:rsidR="00294FFF" w:rsidRPr="00051035">
        <w:rPr>
          <w:rFonts w:ascii="GHEA Grapalat" w:hAnsi="GHEA Grapalat" w:cs="Sylfaen"/>
          <w:sz w:val="20"/>
          <w:highlight w:val="yellow"/>
          <w:lang w:val="af-ZA"/>
        </w:rPr>
        <w:t xml:space="preserve"> N </w:t>
      </w:r>
      <w:r w:rsidR="004D557A" w:rsidRPr="00051035">
        <w:rPr>
          <w:rFonts w:ascii="GHEA Grapalat" w:hAnsi="GHEA Grapalat" w:cs="Sylfaen"/>
          <w:sz w:val="20"/>
          <w:highlight w:val="yellow"/>
          <w:lang w:val="af-ZA"/>
        </w:rPr>
        <w:t>2</w:t>
      </w:r>
      <w:r w:rsidR="00294FFF" w:rsidRPr="00051035">
        <w:rPr>
          <w:rFonts w:ascii="GHEA Grapalat" w:hAnsi="GHEA Grapalat" w:cs="Sylfaen"/>
          <w:sz w:val="20"/>
          <w:highlight w:val="yellow"/>
          <w:lang w:val="af-ZA"/>
        </w:rPr>
        <w:t>-</w:t>
      </w:r>
      <w:r w:rsidR="00294FFF" w:rsidRPr="00051035">
        <w:rPr>
          <w:rFonts w:ascii="GHEA Grapalat" w:hAnsi="GHEA Grapalat" w:cs="Sylfaen"/>
          <w:sz w:val="20"/>
          <w:highlight w:val="yellow"/>
          <w:lang w:val="hy-AM"/>
        </w:rPr>
        <w:t>ի</w:t>
      </w:r>
      <w:r w:rsidR="00294FFF" w:rsidRPr="00051035">
        <w:rPr>
          <w:rFonts w:ascii="GHEA Grapalat" w:hAnsi="GHEA Grapalat" w:cs="Sylfaen"/>
          <w:sz w:val="20"/>
          <w:highlight w:val="yellow"/>
          <w:lang w:val="af-ZA"/>
        </w:rPr>
        <w:t>: Գնային առաջարկը</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ներկայացվում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է</w:t>
      </w:r>
      <w:r w:rsidR="00E67BA7" w:rsidRPr="00051035">
        <w:rPr>
          <w:rFonts w:ascii="GHEA Grapalat" w:hAnsi="GHEA Grapalat" w:cs="Sylfaen"/>
          <w:sz w:val="20"/>
          <w:highlight w:val="yellow"/>
          <w:lang w:val="af-ZA"/>
        </w:rPr>
        <w:t xml:space="preserve"> </w:t>
      </w:r>
      <w:r w:rsidR="005A1D54" w:rsidRPr="00051035">
        <w:rPr>
          <w:rFonts w:ascii="GHEA Grapalat" w:hAnsi="GHEA Grapalat" w:cs="Sylfaen"/>
          <w:sz w:val="20"/>
          <w:szCs w:val="20"/>
          <w:highlight w:val="yellow"/>
          <w:lang w:val="hy-AM"/>
        </w:rPr>
        <w:t xml:space="preserve">արժեք, </w:t>
      </w:r>
      <w:r w:rsidR="00842BB1" w:rsidRPr="00051035">
        <w:rPr>
          <w:rFonts w:ascii="GHEA Grapalat" w:hAnsi="GHEA Grapalat" w:cs="Sylfaen"/>
          <w:sz w:val="20"/>
          <w:highlight w:val="yellow"/>
          <w:lang w:val="af-ZA"/>
        </w:rPr>
        <w:t xml:space="preserve">(ինքնարժեքի և կանխատեսվող շահույթի հանրագումարը) </w:t>
      </w:r>
      <w:r w:rsidR="00E67BA7" w:rsidRPr="00051035">
        <w:rPr>
          <w:rFonts w:ascii="GHEA Grapalat" w:hAnsi="GHEA Grapalat" w:cs="Sylfaen"/>
          <w:sz w:val="20"/>
          <w:highlight w:val="yellow"/>
          <w:lang w:val="hy-AM"/>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ավելացված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արժեքի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հարկ</w:t>
      </w:r>
      <w:r w:rsidR="00E67BA7" w:rsidRPr="00051035" w:rsidDel="001A1F5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ընդհանրական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բաղադրիչներից</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բաղկացած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հաշվարկի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ձևով։</w:t>
      </w:r>
      <w:r w:rsidR="00E67BA7" w:rsidRPr="00051035">
        <w:rPr>
          <w:rFonts w:ascii="GHEA Grapalat" w:hAnsi="GHEA Grapalat" w:cs="Sylfaen"/>
          <w:sz w:val="20"/>
          <w:highlight w:val="yellow"/>
          <w:lang w:val="af-ZA"/>
        </w:rPr>
        <w:t xml:space="preserve"> </w:t>
      </w:r>
      <w:r w:rsidR="00B02990" w:rsidRPr="00051035">
        <w:rPr>
          <w:rFonts w:ascii="GHEA Grapalat" w:hAnsi="GHEA Grapalat" w:cs="Sylfaen"/>
          <w:sz w:val="20"/>
          <w:highlight w:val="yellow"/>
        </w:rPr>
        <w:t>Ա</w:t>
      </w:r>
      <w:r w:rsidR="005A1D54" w:rsidRPr="00051035">
        <w:rPr>
          <w:rFonts w:ascii="GHEA Grapalat" w:hAnsi="GHEA Grapalat" w:cs="Sylfaen"/>
          <w:sz w:val="20"/>
          <w:highlight w:val="yellow"/>
          <w:lang w:val="hy-AM"/>
        </w:rPr>
        <w:t>րժեքի</w:t>
      </w:r>
      <w:r w:rsidR="005A1D54"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բաղադրիչների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հաշվարկ</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բացվածք</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կամ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այլ</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մանրամասներ</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չեն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պահանջվում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ներկայացվում</w:t>
      </w:r>
      <w:r w:rsidR="00AD2FAF" w:rsidRPr="00051035">
        <w:rPr>
          <w:rFonts w:ascii="GHEA Grapalat" w:hAnsi="GHEA Grapalat" w:cs="Sylfaen"/>
          <w:sz w:val="20"/>
          <w:highlight w:val="yellow"/>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1) </w:t>
      </w:r>
      <w:r w:rsidRPr="00051035">
        <w:rPr>
          <w:rFonts w:ascii="GHEA Grapalat" w:hAnsi="GHEA Grapalat"/>
          <w:sz w:val="20"/>
          <w:szCs w:val="20"/>
          <w:highlight w:val="yellow"/>
        </w:rPr>
        <w:t>պ</w:t>
      </w:r>
      <w:r w:rsidRPr="00051035">
        <w:rPr>
          <w:rFonts w:ascii="GHEA Grapalat" w:hAnsi="GHEA Grapalat" w:cs="Sylfaen"/>
          <w:sz w:val="20"/>
          <w:szCs w:val="20"/>
          <w:highlight w:val="yellow"/>
        </w:rPr>
        <w:t>ատվիրատուի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ներկայացման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հասցեն</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2) </w:t>
      </w:r>
      <w:r w:rsidR="00D26727" w:rsidRPr="00051035">
        <w:rPr>
          <w:rFonts w:ascii="GHEA Grapalat" w:hAnsi="GHEA Grapalat"/>
          <w:sz w:val="20"/>
          <w:szCs w:val="20"/>
          <w:highlight w:val="yellow"/>
        </w:rPr>
        <w:t>ընթացակարգի</w:t>
      </w:r>
      <w:r w:rsidRPr="00051035">
        <w:rPr>
          <w:rFonts w:ascii="GHEA Grapalat" w:hAnsi="GHEA Grapalat" w:cs="Sylfaen"/>
          <w:sz w:val="20"/>
          <w:szCs w:val="20"/>
          <w:highlight w:val="yellow"/>
          <w:lang w:val="af-ZA"/>
        </w:rPr>
        <w:t xml:space="preserve"> </w:t>
      </w:r>
      <w:r w:rsidRPr="00051035">
        <w:rPr>
          <w:rFonts w:ascii="GHEA Grapalat" w:hAnsi="GHEA Grapalat" w:cs="Sylfaen"/>
          <w:sz w:val="20"/>
          <w:szCs w:val="20"/>
          <w:highlight w:val="yellow"/>
        </w:rPr>
        <w:t>ծածկագիրը</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3) «</w:t>
      </w:r>
      <w:r w:rsidRPr="00051035">
        <w:rPr>
          <w:rFonts w:ascii="GHEA Grapalat" w:hAnsi="GHEA Grapalat" w:cs="Sylfaen"/>
          <w:sz w:val="20"/>
          <w:szCs w:val="20"/>
          <w:highlight w:val="yellow"/>
        </w:rPr>
        <w:t>չբացել</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մինչև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հայտերի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նիստը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բառերը</w:t>
      </w:r>
      <w:r w:rsidRPr="00051035">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051035">
        <w:rPr>
          <w:rFonts w:ascii="GHEA Grapalat" w:hAnsi="GHEA Grapalat"/>
          <w:sz w:val="20"/>
          <w:szCs w:val="20"/>
          <w:highlight w:val="yellow"/>
          <w:lang w:val="af-ZA"/>
        </w:rPr>
        <w:t xml:space="preserve">4) </w:t>
      </w:r>
      <w:r w:rsidRPr="00051035">
        <w:rPr>
          <w:rFonts w:ascii="GHEA Grapalat" w:hAnsi="GHEA Grapalat"/>
          <w:sz w:val="20"/>
          <w:szCs w:val="20"/>
          <w:highlight w:val="yellow"/>
        </w:rPr>
        <w:t>մ</w:t>
      </w:r>
      <w:r w:rsidRPr="00051035">
        <w:rPr>
          <w:rFonts w:ascii="GHEA Grapalat" w:hAnsi="GHEA Grapalat" w:cs="Sylfaen"/>
          <w:sz w:val="20"/>
          <w:szCs w:val="20"/>
          <w:highlight w:val="yellow"/>
        </w:rPr>
        <w:t>ասնակցի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անունը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գտնվելու</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հեռախոսահամարը</w:t>
      </w:r>
      <w:r w:rsidRPr="00051035">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647F1E" w:rsidRPr="00712340" w:rsidRDefault="00647F1E" w:rsidP="00647F1E">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6575C">
        <w:rPr>
          <w:rFonts w:ascii="GHEA Grapalat" w:hAnsi="GHEA Grapalat"/>
          <w:b/>
          <w:color w:val="000000"/>
          <w:lang w:val="hy-AM"/>
        </w:rPr>
        <w:t>ԳՀԾՁԲ-ՀՎԿԱԿ-2022-90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31"/>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E6575C">
        <w:rPr>
          <w:rFonts w:ascii="GHEA Grapalat" w:hAnsi="GHEA Grapalat"/>
          <w:b/>
          <w:color w:val="000000"/>
          <w:sz w:val="20"/>
          <w:szCs w:val="20"/>
          <w:lang w:val="hy-AM"/>
        </w:rPr>
        <w:t>ԳՀԾՁԲ-ՀՎԿԱԿ-2022-90</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E6575C">
        <w:rPr>
          <w:rFonts w:ascii="GHEA Grapalat" w:hAnsi="GHEA Grapalat"/>
          <w:b/>
          <w:color w:val="000000"/>
          <w:sz w:val="20"/>
          <w:szCs w:val="20"/>
          <w:lang w:val="hy-AM"/>
        </w:rPr>
        <w:t>ԳՀԾՁԲ-ՀՎԿԱԿ-2022-90</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E6575C">
        <w:rPr>
          <w:rFonts w:ascii="GHEA Grapalat" w:hAnsi="GHEA Grapalat"/>
          <w:b/>
          <w:color w:val="000000"/>
          <w:sz w:val="20"/>
          <w:szCs w:val="20"/>
          <w:lang w:val="hy-AM"/>
        </w:rPr>
        <w:t>ԳՀԾՁԲ-ՀՎԿԱԿ-2022-90</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6575C">
        <w:rPr>
          <w:rFonts w:ascii="GHEA Grapalat" w:hAnsi="GHEA Grapalat"/>
          <w:b/>
          <w:color w:val="000000"/>
          <w:lang w:val="hy-AM"/>
        </w:rPr>
        <w:t>ԳՀԾՁԲ-ՀՎԿԱԿ-2022-90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2976FA">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E6575C">
        <w:rPr>
          <w:rFonts w:ascii="GHEA Grapalat" w:hAnsi="GHEA Grapalat"/>
          <w:b/>
          <w:color w:val="000000"/>
          <w:sz w:val="20"/>
          <w:szCs w:val="20"/>
          <w:lang w:val="hy-AM"/>
        </w:rPr>
        <w:t>ԳՀԾՁԲ-ՀՎԿԱԿ-2022-90</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D95C9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D95C9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D95C93"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D95C93"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6575C">
        <w:rPr>
          <w:rFonts w:ascii="GHEA Grapalat" w:hAnsi="GHEA Grapalat"/>
          <w:b/>
          <w:color w:val="000000"/>
          <w:lang w:val="hy-AM"/>
        </w:rPr>
        <w:t>ԳՀԾՁԲ-ՀՎԿԱԿ-2022-90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E6575C">
        <w:rPr>
          <w:rFonts w:ascii="GHEA Grapalat" w:hAnsi="GHEA Grapalat"/>
          <w:b/>
          <w:color w:val="000000"/>
          <w:sz w:val="20"/>
          <w:szCs w:val="20"/>
          <w:lang w:val="hy-AM"/>
        </w:rPr>
        <w:t>ԳՀԾՁԲ-ՀՎԿԱԿ-2022-90</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D95C9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D95C9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D95C9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D95C9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D95C9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FB6D3B">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FB6D3B" w:rsidRPr="00A71D81" w:rsidRDefault="00FB6D3B" w:rsidP="00FB6D3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6575C">
        <w:rPr>
          <w:rFonts w:ascii="GHEA Grapalat" w:hAnsi="GHEA Grapalat"/>
          <w:b/>
          <w:color w:val="000000"/>
          <w:lang w:val="hy-AM"/>
        </w:rPr>
        <w:t>ԳՀԾՁԲ-ՀՎԿԱԿ-2022-90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E6575C">
        <w:rPr>
          <w:rFonts w:ascii="GHEA Grapalat" w:hAnsi="GHEA Grapalat"/>
          <w:b/>
          <w:color w:val="000000"/>
          <w:sz w:val="20"/>
          <w:szCs w:val="20"/>
          <w:lang w:val="hy-AM"/>
        </w:rPr>
        <w:t>ԳՀԾՁԲ-ՀՎԿԱԿ-2022-90</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D95C9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D95C9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D95C9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D95C9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D95C9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6201C0" w:rsidRPr="00A71D81" w:rsidRDefault="006201C0" w:rsidP="006201C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6575C">
        <w:rPr>
          <w:rFonts w:ascii="GHEA Grapalat" w:hAnsi="GHEA Grapalat"/>
          <w:b/>
          <w:color w:val="000000"/>
          <w:lang w:val="hy-AM"/>
        </w:rPr>
        <w:t>ԳՀԾՁԲ-ՀՎԿԱԿ-2022-90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E0469" w:rsidRPr="0058134A">
        <w:rPr>
          <w:rFonts w:ascii="GHEA Grapalat" w:hAnsi="GHEA Grapalat"/>
          <w:b/>
          <w:sz w:val="20"/>
          <w:szCs w:val="20"/>
          <w:lang w:val="hy-AM"/>
        </w:rPr>
        <w:t>աշխատակիցների բժշկական</w:t>
      </w:r>
      <w:r w:rsidR="008E0469" w:rsidRPr="00A6308B">
        <w:rPr>
          <w:rFonts w:ascii="GHEA Grapalat" w:hAnsi="GHEA Grapalat"/>
          <w:b/>
          <w:lang w:val="hy-AM"/>
        </w:rPr>
        <w:t xml:space="preserve"> </w:t>
      </w:r>
      <w:r w:rsidR="008E0469" w:rsidRPr="0058134A">
        <w:rPr>
          <w:rFonts w:ascii="GHEA Grapalat" w:hAnsi="GHEA Grapalat"/>
          <w:b/>
          <w:sz w:val="20"/>
          <w:szCs w:val="20"/>
          <w:lang w:val="hy-AM"/>
        </w:rPr>
        <w:t>զննության</w:t>
      </w:r>
      <w:r w:rsidR="008E0469" w:rsidRPr="000C7B66">
        <w:rPr>
          <w:rFonts w:ascii="GHEA Grapalat" w:hAnsi="GHEA Grapalat" w:cs="Sylfaen"/>
          <w:b/>
          <w:sz w:val="20"/>
          <w:lang w:val="hy-AM"/>
        </w:rPr>
        <w:t xml:space="preserve"> ծառայությունների</w:t>
      </w:r>
      <w:r w:rsidR="008E0469"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6B684A" w:rsidRPr="00064ADD">
        <w:rPr>
          <w:rFonts w:ascii="GHEA Grapalat" w:hAnsi="GHEA Grapalat" w:cs="Times Armenian"/>
          <w:sz w:val="20"/>
          <w:lang w:val="hy-AM"/>
        </w:rPr>
        <w:t>N 1</w:t>
      </w:r>
      <w:r w:rsidR="006B684A">
        <w:rPr>
          <w:rFonts w:ascii="GHEA Grapalat" w:hAnsi="GHEA Grapalat" w:cs="Times Armenian"/>
          <w:sz w:val="20"/>
          <w:lang w:val="hy-AM"/>
        </w:rPr>
        <w:t>.1</w:t>
      </w:r>
      <w:r w:rsidR="006B684A"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6B684A">
        <w:rPr>
          <w:rFonts w:ascii="GHEA Grapalat" w:hAnsi="GHEA Grapalat" w:cs="Sylfaen"/>
          <w:sz w:val="20"/>
          <w:lang w:val="hy-AM"/>
        </w:rPr>
        <w:t xml:space="preserve"> և Աղյուսակ թիվ 1-ը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af6"/>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D95C93" w:rsidTr="00E53C12">
        <w:trPr>
          <w:tblCellSpacing w:w="7" w:type="dxa"/>
          <w:jc w:val="center"/>
        </w:trPr>
        <w:tc>
          <w:tcPr>
            <w:tcW w:w="0" w:type="auto"/>
            <w:vAlign w:val="center"/>
          </w:tcPr>
          <w:p w:rsidR="007678FA" w:rsidRPr="00064ADD" w:rsidRDefault="00281813" w:rsidP="00E53C12">
            <w:pPr>
              <w:jc w:val="center"/>
              <w:rPr>
                <w:rFonts w:ascii="GHEA Grapalat" w:hAnsi="GHEA Grapalat"/>
                <w:iCs/>
                <w:color w:val="000000"/>
                <w:sz w:val="21"/>
                <w:szCs w:val="21"/>
                <w:lang w:val="pt-BR"/>
              </w:rPr>
            </w:pPr>
            <w:r w:rsidRPr="0028181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469" w:rsidRDefault="008E0469">
      <w:r>
        <w:separator/>
      </w:r>
    </w:p>
  </w:endnote>
  <w:endnote w:type="continuationSeparator" w:id="0">
    <w:p w:rsidR="008E0469" w:rsidRDefault="008E04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469" w:rsidRDefault="008E0469">
      <w:r>
        <w:separator/>
      </w:r>
    </w:p>
  </w:footnote>
  <w:footnote w:type="continuationSeparator" w:id="0">
    <w:p w:rsidR="008E0469" w:rsidRDefault="008E0469">
      <w:r>
        <w:continuationSeparator/>
      </w:r>
    </w:p>
  </w:footnote>
  <w:footnote w:id="1">
    <w:p w:rsidR="008E0469" w:rsidRPr="00EC2CDE" w:rsidRDefault="008E046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8E0469" w:rsidRPr="0039302D" w:rsidRDefault="008E0469" w:rsidP="0039302D">
      <w:pPr>
        <w:pStyle w:val="af2"/>
        <w:rPr>
          <w:rFonts w:ascii="GHEA Grapalat" w:hAnsi="GHEA Grapalat"/>
          <w:i/>
          <w:lang w:val="hy-AM"/>
        </w:rPr>
      </w:pPr>
    </w:p>
    <w:p w:rsidR="008E0469" w:rsidRPr="0039302D" w:rsidRDefault="008E0469"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8E0469" w:rsidRPr="0039302D" w:rsidRDefault="008E0469" w:rsidP="0039302D">
      <w:pPr>
        <w:pStyle w:val="31"/>
        <w:spacing w:line="240" w:lineRule="auto"/>
        <w:ind w:left="142" w:firstLine="0"/>
        <w:rPr>
          <w:rFonts w:ascii="GHEA Grapalat" w:hAnsi="GHEA Grapalat"/>
          <w:i/>
          <w:lang w:val="hy-AM" w:eastAsia="ru-RU"/>
        </w:rPr>
      </w:pPr>
    </w:p>
    <w:p w:rsidR="008E0469" w:rsidRPr="0039302D" w:rsidRDefault="008E0469"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8E0469" w:rsidRPr="0039302D" w:rsidRDefault="008E0469" w:rsidP="0039302D">
      <w:pPr>
        <w:pStyle w:val="af2"/>
        <w:rPr>
          <w:rFonts w:ascii="GHEA Grapalat" w:hAnsi="GHEA Grapalat"/>
          <w:i/>
          <w:lang w:val="hy-AM"/>
        </w:rPr>
      </w:pPr>
    </w:p>
    <w:p w:rsidR="008E0469" w:rsidRPr="0039302D" w:rsidRDefault="008E0469"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8E0469" w:rsidRPr="0039302D" w:rsidRDefault="008E0469" w:rsidP="0039302D">
      <w:pPr>
        <w:pStyle w:val="af2"/>
        <w:rPr>
          <w:rFonts w:ascii="GHEA Grapalat" w:hAnsi="GHEA Grapalat"/>
          <w:i/>
          <w:lang w:val="hy-AM"/>
        </w:rPr>
      </w:pPr>
    </w:p>
    <w:p w:rsidR="008E0469" w:rsidRPr="0039302D" w:rsidRDefault="008E0469" w:rsidP="0039302D">
      <w:pPr>
        <w:pStyle w:val="af2"/>
        <w:rPr>
          <w:rFonts w:ascii="GHEA Grapalat" w:hAnsi="GHEA Grapalat"/>
          <w:i/>
          <w:lang w:val="af-ZA"/>
        </w:rPr>
      </w:pPr>
      <w:r w:rsidRPr="0039302D">
        <w:rPr>
          <w:rFonts w:ascii="GHEA Grapalat" w:hAnsi="GHEA Grapalat"/>
          <w:i/>
          <w:lang w:val="hy-AM"/>
        </w:rPr>
        <w:t xml:space="preserve"> </w:t>
      </w: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Default="008E0469" w:rsidP="00CE3A99">
      <w:pPr>
        <w:jc w:val="both"/>
        <w:rPr>
          <w:rFonts w:ascii="GHEA Grapalat" w:hAnsi="GHEA Grapalat"/>
          <w:i/>
          <w:sz w:val="16"/>
          <w:szCs w:val="16"/>
          <w:lang w:val="hy-AM" w:eastAsia="ru-RU"/>
        </w:rPr>
      </w:pPr>
    </w:p>
    <w:p w:rsidR="008E0469" w:rsidRPr="00712340" w:rsidRDefault="008E0469"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E0469" w:rsidRPr="00712340" w:rsidRDefault="008E0469" w:rsidP="008F6325">
      <w:pPr>
        <w:pStyle w:val="31"/>
        <w:spacing w:line="240" w:lineRule="auto"/>
        <w:jc w:val="right"/>
        <w:rPr>
          <w:rFonts w:ascii="GHEA Grapalat" w:hAnsi="GHEA Grapalat" w:cs="Arial"/>
          <w:b/>
          <w:lang w:val="es-ES"/>
        </w:rPr>
      </w:pPr>
      <w:r w:rsidRPr="00E33152">
        <w:rPr>
          <w:rFonts w:ascii="GHEA Grapalat" w:hAnsi="GHEA Grapalat"/>
          <w:b/>
          <w:color w:val="000000"/>
          <w:lang w:val="hy-AM"/>
        </w:rPr>
        <w:t>«</w:t>
      </w:r>
      <w:r>
        <w:rPr>
          <w:rFonts w:ascii="GHEA Grapalat" w:hAnsi="GHEA Grapalat"/>
          <w:b/>
          <w:color w:val="000000"/>
          <w:lang w:val="hy-AM"/>
        </w:rPr>
        <w:t>ԳՀԾՁԲ-ՀՎԿԱԿ-2022-90</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8E0469" w:rsidRDefault="008E0469" w:rsidP="008F6325">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8E0469" w:rsidRDefault="008E0469" w:rsidP="008F6325">
      <w:pPr>
        <w:pStyle w:val="31"/>
        <w:spacing w:line="240" w:lineRule="auto"/>
        <w:jc w:val="right"/>
        <w:rPr>
          <w:rFonts w:ascii="GHEA Grapalat" w:hAnsi="GHEA Grapalat" w:cs="Sylfaen"/>
          <w:b/>
          <w:lang w:val="es-ES"/>
        </w:rPr>
      </w:pPr>
    </w:p>
    <w:p w:rsidR="008E0469" w:rsidRPr="00FA6936" w:rsidRDefault="008E0469"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8E0469" w:rsidRPr="00A66FC2" w:rsidRDefault="008E0469"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E0469" w:rsidRPr="00FD1EE4" w:rsidRDefault="008E0469"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rPr>
          <w:rFonts w:ascii="GHEA Grapalat" w:eastAsia="GHEA Grapalat" w:hAnsi="GHEA Grapalat" w:cs="GHEA Grapalat"/>
        </w:rPr>
      </w:pPr>
    </w:p>
    <w:p w:rsidR="008E0469" w:rsidRPr="00FD1EE4" w:rsidRDefault="008E0469"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574FF7"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E0469" w:rsidRPr="00FD1EE4" w:rsidRDefault="008E046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E0469" w:rsidRPr="00FD1EE4" w:rsidRDefault="008E0469"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E0469" w:rsidRPr="00FD1EE4" w:rsidRDefault="008E046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E0469" w:rsidRPr="00FD1EE4" w:rsidRDefault="008E0469" w:rsidP="008F6325">
      <w:pPr>
        <w:rPr>
          <w:rFonts w:ascii="GHEA Grapalat" w:eastAsia="GHEA Grapalat" w:hAnsi="GHEA Grapalat" w:cs="GHEA Grapalat"/>
          <w:b/>
        </w:rPr>
      </w:pPr>
      <w:r w:rsidRPr="00FD1EE4">
        <w:rPr>
          <w:rFonts w:ascii="GHEA Grapalat" w:hAnsi="GHEA Grapalat"/>
        </w:rPr>
        <w:br w:type="page"/>
      </w:r>
    </w:p>
    <w:p w:rsidR="008E0469" w:rsidRPr="00FD1EE4" w:rsidRDefault="008E046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6"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E0469" w:rsidRPr="00FD1EE4" w:rsidTr="00DD4B8A">
        <w:trPr>
          <w:trHeight w:val="924"/>
        </w:trPr>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E0469" w:rsidRPr="00FD1EE4" w:rsidTr="00DD4B8A">
        <w:trPr>
          <w:trHeight w:val="684"/>
        </w:trPr>
        <w:tc>
          <w:tcPr>
            <w:tcW w:w="4508"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rPr>
          <w:trHeight w:val="1282"/>
        </w:trPr>
        <w:tc>
          <w:tcPr>
            <w:tcW w:w="4508"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E0469" w:rsidRPr="00FD1EE4" w:rsidTr="00DD4B8A">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E0469" w:rsidRPr="00FD1EE4" w:rsidTr="00DD4B8A">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E0469" w:rsidRPr="00FD1EE4" w:rsidTr="00DD4B8A">
        <w:trPr>
          <w:trHeight w:val="924"/>
        </w:trPr>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E0469" w:rsidRPr="00FD1EE4" w:rsidTr="00DD4B8A">
        <w:trPr>
          <w:trHeight w:val="684"/>
        </w:trPr>
        <w:tc>
          <w:tcPr>
            <w:tcW w:w="4508"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rPr>
          <w:trHeight w:val="1282"/>
        </w:trPr>
        <w:tc>
          <w:tcPr>
            <w:tcW w:w="4508"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E0469" w:rsidRPr="00FD1EE4" w:rsidTr="00DD4B8A">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E0469" w:rsidRPr="00FD1EE4" w:rsidTr="00DD4B8A">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E0469" w:rsidRPr="00FD1EE4" w:rsidTr="00DD4B8A">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E0469" w:rsidRPr="00FD1EE4" w:rsidTr="00DD4B8A">
        <w:tc>
          <w:tcPr>
            <w:tcW w:w="9016" w:type="dxa"/>
            <w:gridSpan w:val="2"/>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E0469" w:rsidRPr="00FD1EE4" w:rsidRDefault="008E0469"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E0469" w:rsidRPr="00FD1EE4" w:rsidRDefault="008E046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7"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E0469" w:rsidRPr="00FD1EE4" w:rsidRDefault="008E046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rPr>
          <w:trHeight w:val="853"/>
        </w:trPr>
        <w:tc>
          <w:tcPr>
            <w:tcW w:w="2835" w:type="dxa"/>
            <w:vMerge w:val="restart"/>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rPr>
          <w:trHeight w:val="850"/>
        </w:trPr>
        <w:tc>
          <w:tcPr>
            <w:tcW w:w="2835" w:type="dxa"/>
            <w:vMerge/>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rPr>
          <w:trHeight w:val="850"/>
        </w:trPr>
        <w:tc>
          <w:tcPr>
            <w:tcW w:w="2835" w:type="dxa"/>
            <w:vMerge/>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rPr>
          <w:trHeight w:val="850"/>
        </w:trPr>
        <w:tc>
          <w:tcPr>
            <w:tcW w:w="2835" w:type="dxa"/>
            <w:vMerge/>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rPr>
          <w:trHeight w:val="850"/>
        </w:trPr>
        <w:tc>
          <w:tcPr>
            <w:tcW w:w="2835" w:type="dxa"/>
            <w:vMerge/>
            <w:shd w:val="clear" w:color="auto" w:fill="D9E2F3"/>
            <w:vAlign w:val="center"/>
          </w:tcPr>
          <w:p w:rsidR="008E0469" w:rsidRPr="00FD1EE4" w:rsidRDefault="008E046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E0469" w:rsidRPr="00FD1EE4" w:rsidRDefault="008E0469" w:rsidP="008F6325">
            <w:pPr>
              <w:spacing w:before="240" w:after="240"/>
              <w:rPr>
                <w:rFonts w:ascii="GHEA Grapalat" w:eastAsia="GHEA Grapalat" w:hAnsi="GHEA Grapalat" w:cs="GHEA Grapalat"/>
              </w:rPr>
            </w:pPr>
          </w:p>
        </w:tc>
      </w:tr>
    </w:tbl>
    <w:p w:rsidR="008E0469" w:rsidRDefault="008E046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r w:rsidR="008E0469" w:rsidRPr="00FD1EE4" w:rsidTr="00DD4B8A">
        <w:tc>
          <w:tcPr>
            <w:tcW w:w="2835" w:type="dxa"/>
            <w:shd w:val="clear" w:color="auto" w:fill="D9E2F3"/>
            <w:vAlign w:val="center"/>
          </w:tcPr>
          <w:p w:rsidR="008E0469" w:rsidRPr="00FD1EE4" w:rsidRDefault="008E046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E0469" w:rsidRPr="00FD1EE4" w:rsidRDefault="008E0469" w:rsidP="008F6325">
            <w:pPr>
              <w:spacing w:before="240" w:after="240"/>
              <w:rPr>
                <w:rFonts w:ascii="GHEA Grapalat" w:eastAsia="GHEA Grapalat" w:hAnsi="GHEA Grapalat" w:cs="GHEA Grapalat"/>
              </w:rPr>
            </w:pPr>
          </w:p>
        </w:tc>
      </w:tr>
    </w:tbl>
    <w:p w:rsidR="008E0469" w:rsidRPr="00FD1EE4" w:rsidRDefault="008E0469"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E0469" w:rsidRPr="00FD1EE4" w:rsidRDefault="008E046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E0469" w:rsidRPr="00FD1EE4" w:rsidRDefault="008E0469"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E0469" w:rsidRPr="00FD1EE4" w:rsidTr="00DD4B8A">
        <w:tc>
          <w:tcPr>
            <w:tcW w:w="9016" w:type="dxa"/>
            <w:shd w:val="clear" w:color="auto" w:fill="DEEAF6"/>
          </w:tcPr>
          <w:p w:rsidR="008E0469" w:rsidRPr="00DD4B8A" w:rsidRDefault="008E0469"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E0469" w:rsidRPr="00FD1EE4" w:rsidTr="0066737A">
        <w:trPr>
          <w:trHeight w:val="6939"/>
        </w:trPr>
        <w:tc>
          <w:tcPr>
            <w:tcW w:w="9016" w:type="dxa"/>
            <w:shd w:val="clear" w:color="auto" w:fill="auto"/>
          </w:tcPr>
          <w:p w:rsidR="008E0469" w:rsidRPr="00DD4B8A" w:rsidRDefault="008E0469" w:rsidP="008F6325">
            <w:pPr>
              <w:rPr>
                <w:rFonts w:ascii="GHEA Grapalat" w:eastAsia="GHEA Grapalat" w:hAnsi="GHEA Grapalat" w:cs="GHEA Grapalat"/>
                <w:b/>
                <w:color w:val="000000"/>
              </w:rPr>
            </w:pPr>
          </w:p>
        </w:tc>
      </w:tr>
    </w:tbl>
    <w:p w:rsidR="008E0469" w:rsidRPr="00FD1EE4" w:rsidRDefault="008E0469" w:rsidP="008F6325">
      <w:pPr>
        <w:pBdr>
          <w:top w:val="nil"/>
          <w:left w:val="nil"/>
          <w:bottom w:val="nil"/>
          <w:right w:val="nil"/>
          <w:between w:val="nil"/>
        </w:pBdr>
        <w:rPr>
          <w:rFonts w:ascii="GHEA Grapalat" w:eastAsia="GHEA Grapalat" w:hAnsi="GHEA Grapalat" w:cs="GHEA Grapalat"/>
          <w:b/>
          <w:color w:val="000000"/>
        </w:rPr>
      </w:pPr>
    </w:p>
    <w:p w:rsidR="008E0469" w:rsidRPr="00A66FC2" w:rsidRDefault="008E0469" w:rsidP="008F6325">
      <w:pPr>
        <w:pStyle w:val="31"/>
        <w:spacing w:line="240" w:lineRule="auto"/>
        <w:jc w:val="right"/>
        <w:rPr>
          <w:rFonts w:ascii="GHEA Grapalat" w:hAnsi="GHEA Grapalat" w:cs="Arial"/>
          <w:b/>
        </w:rPr>
      </w:pPr>
    </w:p>
    <w:p w:rsidR="008E0469" w:rsidRDefault="008E0469" w:rsidP="008F6325">
      <w:pPr>
        <w:pStyle w:val="31"/>
        <w:spacing w:line="240" w:lineRule="auto"/>
        <w:ind w:firstLine="0"/>
        <w:jc w:val="left"/>
        <w:rPr>
          <w:rFonts w:ascii="GHEA Grapalat" w:hAnsi="GHEA Grapalat"/>
          <w:i/>
          <w:sz w:val="16"/>
          <w:szCs w:val="16"/>
          <w:lang w:val="hy-AM"/>
        </w:rPr>
      </w:pPr>
    </w:p>
    <w:p w:rsidR="008E0469" w:rsidRDefault="008E0469" w:rsidP="008F6325">
      <w:pPr>
        <w:pStyle w:val="31"/>
        <w:spacing w:line="240" w:lineRule="auto"/>
        <w:ind w:firstLine="0"/>
        <w:jc w:val="left"/>
        <w:rPr>
          <w:rFonts w:ascii="GHEA Grapalat" w:hAnsi="GHEA Grapalat"/>
          <w:i/>
          <w:sz w:val="16"/>
          <w:szCs w:val="16"/>
          <w:lang w:val="hy-AM"/>
        </w:rPr>
      </w:pPr>
    </w:p>
    <w:p w:rsidR="008E0469" w:rsidRDefault="008E0469" w:rsidP="008F6325">
      <w:pPr>
        <w:pStyle w:val="31"/>
        <w:spacing w:line="240" w:lineRule="auto"/>
        <w:ind w:firstLine="0"/>
        <w:jc w:val="left"/>
        <w:rPr>
          <w:rFonts w:ascii="GHEA Grapalat" w:hAnsi="GHEA Grapalat"/>
          <w:i/>
          <w:sz w:val="16"/>
          <w:szCs w:val="16"/>
          <w:lang w:val="hy-AM"/>
        </w:rPr>
      </w:pPr>
    </w:p>
    <w:p w:rsidR="008E0469" w:rsidRDefault="008E0469" w:rsidP="008F6325">
      <w:pPr>
        <w:pStyle w:val="31"/>
        <w:spacing w:line="240" w:lineRule="auto"/>
        <w:ind w:firstLine="0"/>
        <w:jc w:val="left"/>
        <w:rPr>
          <w:rFonts w:ascii="GHEA Grapalat" w:hAnsi="GHEA Grapalat"/>
          <w:i/>
          <w:sz w:val="16"/>
          <w:szCs w:val="16"/>
          <w:lang w:val="hy-AM"/>
        </w:rPr>
      </w:pPr>
    </w:p>
    <w:p w:rsidR="008E0469" w:rsidRDefault="008E0469" w:rsidP="008F6325">
      <w:pPr>
        <w:pStyle w:val="31"/>
        <w:spacing w:line="240" w:lineRule="auto"/>
        <w:ind w:firstLine="0"/>
        <w:jc w:val="left"/>
        <w:rPr>
          <w:rFonts w:ascii="GHEA Grapalat" w:hAnsi="GHEA Grapalat"/>
          <w:b/>
          <w:lang w:val="hy-AM"/>
        </w:rPr>
      </w:pPr>
    </w:p>
    <w:p w:rsidR="008E0469" w:rsidRDefault="008E0469" w:rsidP="008F6325">
      <w:pPr>
        <w:pStyle w:val="31"/>
        <w:spacing w:line="240" w:lineRule="auto"/>
        <w:ind w:firstLine="0"/>
        <w:jc w:val="left"/>
        <w:rPr>
          <w:rFonts w:ascii="GHEA Grapalat" w:hAnsi="GHEA Grapalat"/>
          <w:b/>
          <w:lang w:val="hy-AM"/>
        </w:rPr>
      </w:pPr>
    </w:p>
    <w:p w:rsidR="008E0469" w:rsidRDefault="008E0469" w:rsidP="008F6325">
      <w:pPr>
        <w:pStyle w:val="31"/>
        <w:spacing w:line="240" w:lineRule="auto"/>
        <w:ind w:firstLine="0"/>
        <w:jc w:val="left"/>
        <w:rPr>
          <w:rFonts w:ascii="GHEA Grapalat" w:hAnsi="GHEA Grapalat"/>
          <w:b/>
          <w:lang w:val="hy-AM"/>
        </w:rPr>
      </w:pPr>
    </w:p>
    <w:p w:rsidR="008E0469" w:rsidRDefault="008E0469"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E0469" w:rsidRDefault="008E0469"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E0469"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E0469" w:rsidRPr="00FA6936"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E0469" w:rsidRPr="00FA6936" w:rsidRDefault="008E046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E0469" w:rsidRDefault="008E046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E0469" w:rsidRDefault="008E0469" w:rsidP="008F6325">
      <w:pPr>
        <w:spacing w:line="276" w:lineRule="auto"/>
        <w:ind w:firstLine="567"/>
        <w:jc w:val="both"/>
        <w:rPr>
          <w:rFonts w:ascii="GHEA Grapalat" w:eastAsia="GHEA Grapalat" w:hAnsi="GHEA Grapalat" w:cs="GHEA Grapalat"/>
        </w:rPr>
      </w:pPr>
    </w:p>
    <w:p w:rsidR="008E0469"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E0469"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8E0469"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E0469" w:rsidRDefault="008E046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E0469"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E0469" w:rsidRPr="008C104F"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E0469" w:rsidRPr="008C104F" w:rsidRDefault="008E046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E0469" w:rsidRDefault="008E046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E0469"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E0469"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E0469" w:rsidRPr="005B15D8" w:rsidRDefault="008E046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E0469" w:rsidRDefault="008E046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E0469" w:rsidRPr="00FA6936"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E0469" w:rsidRPr="00FA6936" w:rsidRDefault="008E046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cs="Sylfaen"/>
          <w:i/>
          <w:sz w:val="16"/>
          <w:szCs w:val="16"/>
          <w:lang w:val="hy-AM" w:eastAsia="ru-RU"/>
        </w:rPr>
      </w:pPr>
    </w:p>
    <w:p w:rsidR="008E0469" w:rsidRPr="00FA6936" w:rsidRDefault="008E0469"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8E0469" w:rsidRPr="00A66FC2" w:rsidRDefault="008E0469"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8E0469" w:rsidRPr="0039302D" w:rsidRDefault="008E0469" w:rsidP="00CE3A99">
      <w:pPr>
        <w:jc w:val="both"/>
        <w:rPr>
          <w:rFonts w:ascii="GHEA Grapalat" w:hAnsi="GHEA Grapalat" w:cs="Sylfaen"/>
          <w:sz w:val="20"/>
          <w:lang w:val="hy-AM"/>
        </w:rPr>
      </w:pPr>
    </w:p>
  </w:footnote>
  <w:footnote w:id="3">
    <w:p w:rsidR="008E0469" w:rsidRPr="0015088E" w:rsidRDefault="008E046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8E0469" w:rsidRPr="00DA44C7" w:rsidRDefault="008E0469" w:rsidP="002976FA">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Հավելված N 1.1 համարվում է գնային առաջարկի անբաժանելի մաս և ներկայացվում է հայտով:</w:t>
      </w:r>
    </w:p>
    <w:p w:rsidR="008E0469" w:rsidRPr="002976FA" w:rsidDel="00856FDE" w:rsidRDefault="008E0469" w:rsidP="00B2572B">
      <w:pPr>
        <w:pStyle w:val="af2"/>
        <w:rPr>
          <w:del w:id="8" w:author="User" w:date="2019-05-26T09:57:00Z"/>
          <w:i/>
          <w:lang w:val="hy-AM"/>
        </w:rPr>
      </w:pPr>
    </w:p>
  </w:footnote>
  <w:footnote w:id="4">
    <w:p w:rsidR="008E0469" w:rsidRPr="00DF6AA5" w:rsidRDefault="008E0469"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D95C93">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8E0469" w:rsidRPr="00F50E0A" w:rsidDel="001B2C6E" w:rsidRDefault="008E0469"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8E0469" w:rsidRPr="008450EC" w:rsidRDefault="008E0469"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8E0469" w:rsidRPr="00875235" w:rsidDel="00D90DD6" w:rsidRDefault="008E0469" w:rsidP="007678FA">
      <w:pPr>
        <w:pStyle w:val="af2"/>
        <w:jc w:val="both"/>
        <w:rPr>
          <w:del w:id="10"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8E0469" w:rsidRPr="00875235" w:rsidRDefault="008E0469" w:rsidP="00BF38AB">
      <w:pPr>
        <w:pStyle w:val="af2"/>
        <w:jc w:val="both"/>
        <w:rPr>
          <w:lang w:val="af-ZA"/>
        </w:rPr>
      </w:pPr>
      <w:r w:rsidRPr="00875235">
        <w:rPr>
          <w:rStyle w:val="af6"/>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8E0469" w:rsidRPr="00560A40" w:rsidRDefault="008E0469"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8E0469" w:rsidRPr="00560A40" w:rsidRDefault="008E0469"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813"/>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FA"/>
    <w:rsid w:val="00297E3F"/>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5DA"/>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B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851"/>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37A"/>
    <w:rsid w:val="00667A56"/>
    <w:rsid w:val="00670544"/>
    <w:rsid w:val="0067102D"/>
    <w:rsid w:val="006715FB"/>
    <w:rsid w:val="00671A82"/>
    <w:rsid w:val="0067229B"/>
    <w:rsid w:val="006748F2"/>
    <w:rsid w:val="0067579A"/>
    <w:rsid w:val="00676178"/>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84A"/>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0469"/>
    <w:rsid w:val="008E1FEB"/>
    <w:rsid w:val="008E24DC"/>
    <w:rsid w:val="008E3548"/>
    <w:rsid w:val="008E38E6"/>
    <w:rsid w:val="008E3B1B"/>
    <w:rsid w:val="008E4010"/>
    <w:rsid w:val="008E43BF"/>
    <w:rsid w:val="008E4477"/>
    <w:rsid w:val="008E5B7C"/>
    <w:rsid w:val="008E5C09"/>
    <w:rsid w:val="008E60B3"/>
    <w:rsid w:val="008E7F2E"/>
    <w:rsid w:val="008F04F5"/>
    <w:rsid w:val="008F13BF"/>
    <w:rsid w:val="008F2365"/>
    <w:rsid w:val="008F2B76"/>
    <w:rsid w:val="008F527F"/>
    <w:rsid w:val="008F6325"/>
    <w:rsid w:val="008F679F"/>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B52"/>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C93"/>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75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3A542-416B-4A17-93E7-7C9E49DF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58</Pages>
  <Words>12314</Words>
  <Characters>96387</Characters>
  <Application>Microsoft Office Word</Application>
  <DocSecurity>0</DocSecurity>
  <Lines>803</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30</cp:revision>
  <cp:lastPrinted>2018-02-16T07:12:00Z</cp:lastPrinted>
  <dcterms:created xsi:type="dcterms:W3CDTF">2022-10-31T10:38:00Z</dcterms:created>
  <dcterms:modified xsi:type="dcterms:W3CDTF">2022-11-25T10:14:00Z</dcterms:modified>
</cp:coreProperties>
</file>