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726DDE" w:rsidRDefault="00726DDE" w:rsidP="00726DDE">
      <w:pPr>
        <w:pStyle w:val="BodyTextIndent"/>
        <w:widowControl w:val="0"/>
        <w:spacing w:after="160" w:line="240" w:lineRule="auto"/>
        <w:ind w:firstLine="0"/>
        <w:contextualSpacing/>
        <w:jc w:val="center"/>
        <w:rPr>
          <w:rFonts w:ascii="GHEA Grapalat" w:hAnsi="GHEA Grapalat"/>
          <w:i w:val="0"/>
          <w:sz w:val="24"/>
          <w:szCs w:val="24"/>
          <w:lang w:val="hy-AM"/>
        </w:rPr>
      </w:pP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ЗАПРОСЕ</w:t>
      </w:r>
      <w:r>
        <w:rPr>
          <w:rFonts w:ascii="GHEA Grapalat" w:hAnsi="GHEA Grapalat"/>
          <w:i w:val="0"/>
          <w:sz w:val="24"/>
          <w:szCs w:val="24"/>
        </w:rPr>
        <w:t xml:space="preserve"> </w:t>
      </w:r>
      <w:r w:rsidRPr="00B02E29">
        <w:rPr>
          <w:rFonts w:ascii="GHEA Grapalat" w:hAnsi="GHEA Grapalat"/>
          <w:i w:val="0"/>
          <w:sz w:val="24"/>
          <w:szCs w:val="24"/>
        </w:rPr>
        <w:t>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A1742" w:rsidRPr="00DA1742">
        <w:rPr>
          <w:rFonts w:ascii="GHEA Grapalat" w:hAnsi="GHEA Grapalat"/>
          <w:i w:val="0"/>
          <w:sz w:val="24"/>
          <w:szCs w:val="24"/>
        </w:rPr>
        <w:t>01</w:t>
      </w:r>
      <w:r w:rsidR="00726DDE">
        <w:rPr>
          <w:rFonts w:ascii="GHEA Grapalat" w:hAnsi="GHEA Grapalat"/>
          <w:i w:val="0"/>
          <w:sz w:val="24"/>
          <w:szCs w:val="24"/>
          <w:lang w:val="hy-AM"/>
        </w:rPr>
        <w:t xml:space="preserve"> </w:t>
      </w:r>
      <w:r w:rsidR="00DA1742">
        <w:rPr>
          <w:rFonts w:ascii="GHEA Grapalat" w:hAnsi="GHEA Grapalat"/>
          <w:i w:val="0"/>
          <w:sz w:val="24"/>
          <w:szCs w:val="24"/>
        </w:rPr>
        <w:t>октября</w:t>
      </w:r>
      <w:r w:rsidRPr="009044F1">
        <w:rPr>
          <w:rFonts w:ascii="GHEA Grapalat" w:hAnsi="GHEA Grapalat"/>
          <w:i w:val="0"/>
          <w:sz w:val="24"/>
          <w:szCs w:val="24"/>
        </w:rPr>
        <w:t xml:space="preserve"> 20</w:t>
      </w:r>
      <w:r w:rsidR="00726DDE">
        <w:rPr>
          <w:rFonts w:ascii="GHEA Grapalat" w:hAnsi="GHEA Grapalat"/>
          <w:i w:val="0"/>
          <w:sz w:val="24"/>
          <w:szCs w:val="24"/>
        </w:rPr>
        <w:t>2</w:t>
      </w:r>
      <w:r w:rsidR="001B1151">
        <w:rPr>
          <w:rFonts w:ascii="GHEA Grapalat" w:hAnsi="GHEA Grapalat"/>
          <w:i w:val="0"/>
          <w:sz w:val="24"/>
          <w:szCs w:val="24"/>
        </w:rPr>
        <w:t>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D6618F">
        <w:rPr>
          <w:rFonts w:ascii="GHEA Grapalat" w:hAnsi="GHEA Grapalat"/>
          <w:i w:val="0"/>
          <w:sz w:val="24"/>
          <w:szCs w:val="24"/>
        </w:rPr>
        <w:t xml:space="preserve">№ </w:t>
      </w:r>
      <w:r w:rsidR="00DA1742">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6618F" w:rsidRPr="005E4F96">
        <w:rPr>
          <w:rFonts w:ascii="GHEA Grapalat" w:hAnsi="GHEA Grapalat"/>
          <w:b/>
          <w:i w:val="0"/>
          <w:sz w:val="24"/>
          <w:szCs w:val="24"/>
        </w:rPr>
        <w:t>«GHAShDzB-HVKAK-202</w:t>
      </w:r>
      <w:r w:rsidR="001B1151">
        <w:rPr>
          <w:rFonts w:ascii="GHEA Grapalat" w:hAnsi="GHEA Grapalat"/>
          <w:b/>
          <w:i w:val="0"/>
          <w:sz w:val="24"/>
          <w:szCs w:val="24"/>
        </w:rPr>
        <w:t>1</w:t>
      </w:r>
      <w:r w:rsidR="00D6618F" w:rsidRPr="005E4F96">
        <w:rPr>
          <w:rFonts w:ascii="GHEA Grapalat" w:hAnsi="GHEA Grapalat"/>
          <w:b/>
          <w:i w:val="0"/>
          <w:sz w:val="24"/>
          <w:szCs w:val="24"/>
        </w:rPr>
        <w:t>-</w:t>
      </w:r>
      <w:r w:rsidR="00624AF9">
        <w:rPr>
          <w:rFonts w:ascii="GHEA Grapalat" w:hAnsi="GHEA Grapalat"/>
          <w:b/>
          <w:i w:val="0"/>
          <w:sz w:val="24"/>
          <w:szCs w:val="24"/>
        </w:rPr>
        <w:t>81</w:t>
      </w:r>
      <w:r w:rsidR="00D6618F" w:rsidRPr="005E4F96">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D6618F" w:rsidRPr="00B02E29" w:rsidRDefault="00D6618F" w:rsidP="00EC0679">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r w:rsidRPr="002F21F2">
        <w:rPr>
          <w:rFonts w:ascii="GHEA Grapalat" w:hAnsi="GHEA Grapalat"/>
          <w:i w:val="0"/>
          <w:sz w:val="24"/>
          <w:szCs w:val="24"/>
        </w:rPr>
        <w:t>Гераци</w:t>
      </w:r>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D6618F" w:rsidRPr="002508E7" w:rsidRDefault="00D6618F" w:rsidP="00EC0679">
      <w:pPr>
        <w:pStyle w:val="BodyTextIndent"/>
        <w:widowControl w:val="0"/>
        <w:spacing w:line="240" w:lineRule="auto"/>
        <w:ind w:firstLine="709"/>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Pr>
          <w:rFonts w:ascii="GHEA Grapalat" w:hAnsi="GHEA Grapalat"/>
          <w:b/>
          <w:i w:val="0"/>
          <w:sz w:val="24"/>
          <w:szCs w:val="24"/>
        </w:rPr>
        <w:t>по</w:t>
      </w:r>
      <w:r w:rsidRPr="002508E7">
        <w:rPr>
          <w:rFonts w:ascii="GHEA Grapalat" w:hAnsi="GHEA Grapalat"/>
          <w:b/>
          <w:i w:val="0"/>
          <w:sz w:val="24"/>
          <w:szCs w:val="24"/>
        </w:rPr>
        <w:t xml:space="preserve"> </w:t>
      </w:r>
      <w:r>
        <w:rPr>
          <w:rFonts w:ascii="GHEA Grapalat" w:hAnsi="GHEA Grapalat"/>
          <w:b/>
          <w:i w:val="0"/>
          <w:sz w:val="24"/>
          <w:szCs w:val="24"/>
        </w:rPr>
        <w:t>выполнению</w:t>
      </w:r>
      <w:r>
        <w:rPr>
          <w:rFonts w:ascii="GHEA Grapalat" w:hAnsi="GHEA Grapalat"/>
          <w:i w:val="0"/>
          <w:sz w:val="24"/>
          <w:szCs w:val="24"/>
        </w:rPr>
        <w:t xml:space="preserve"> </w:t>
      </w:r>
      <w:r w:rsidRPr="006A7D26">
        <w:rPr>
          <w:rFonts w:ascii="GHEA Grapalat" w:hAnsi="GHEA Grapalat"/>
          <w:b/>
          <w:i w:val="0"/>
          <w:sz w:val="24"/>
          <w:szCs w:val="24"/>
        </w:rPr>
        <w:t>полиграфических</w:t>
      </w:r>
      <w:r>
        <w:rPr>
          <w:rFonts w:ascii="GHEA Grapalat" w:hAnsi="GHEA Grapalat"/>
          <w:i w:val="0"/>
          <w:sz w:val="24"/>
          <w:szCs w:val="24"/>
        </w:rPr>
        <w:t xml:space="preserve"> </w:t>
      </w:r>
      <w:r>
        <w:rPr>
          <w:rFonts w:ascii="GHEA Grapalat" w:hAnsi="GHEA Grapalat"/>
          <w:b/>
          <w:i w:val="0"/>
          <w:sz w:val="24"/>
          <w:szCs w:val="24"/>
        </w:rPr>
        <w:t>работ</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9044F1" w:rsidRDefault="00A20B69"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0679">
      <w:pPr>
        <w:pStyle w:val="BodyTextIndent"/>
        <w:widowControl w:val="0"/>
        <w:spacing w:line="240" w:lineRule="auto"/>
        <w:ind w:firstLine="709"/>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обратиться</w:t>
      </w:r>
      <w:r>
        <w:rPr>
          <w:rFonts w:ascii="GHEA Grapalat" w:hAnsi="GHEA Grapalat"/>
          <w:i w:val="0"/>
          <w:sz w:val="24"/>
          <w:szCs w:val="24"/>
        </w:rPr>
        <w:t xml:space="preserve"> </w:t>
      </w:r>
      <w:r w:rsidRPr="00B02E29">
        <w:rPr>
          <w:rFonts w:ascii="GHEA Grapalat" w:hAnsi="GHEA Grapalat"/>
          <w:i w:val="0"/>
          <w:sz w:val="24"/>
          <w:szCs w:val="24"/>
        </w:rPr>
        <w:t>к</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445565">
        <w:rPr>
          <w:rFonts w:ascii="GHEA Grapalat" w:hAnsi="GHEA Grapalat"/>
          <w:b/>
          <w:i w:val="0"/>
          <w:sz w:val="24"/>
          <w:szCs w:val="24"/>
        </w:rPr>
        <w:t>до</w:t>
      </w:r>
      <w:r>
        <w:rPr>
          <w:rFonts w:ascii="GHEA Grapalat" w:hAnsi="GHEA Grapalat"/>
          <w:i w:val="0"/>
          <w:sz w:val="24"/>
          <w:szCs w:val="24"/>
        </w:rPr>
        <w:t xml:space="preserve"> </w:t>
      </w:r>
      <w:r w:rsidRPr="00445565">
        <w:rPr>
          <w:rFonts w:ascii="GHEA Grapalat" w:hAnsi="GHEA Grapalat"/>
          <w:b/>
          <w:i w:val="0"/>
          <w:sz w:val="24"/>
          <w:szCs w:val="24"/>
        </w:rPr>
        <w:t>1</w:t>
      </w:r>
      <w:r w:rsidR="003D56B1" w:rsidRPr="003D56B1">
        <w:rPr>
          <w:rFonts w:ascii="GHEA Grapalat" w:hAnsi="GHEA Grapalat"/>
          <w:b/>
          <w:i w:val="0"/>
          <w:sz w:val="24"/>
          <w:szCs w:val="24"/>
        </w:rPr>
        <w:t>6</w:t>
      </w:r>
      <w:r w:rsidRPr="00445565">
        <w:rPr>
          <w:rFonts w:ascii="GHEA Grapalat" w:hAnsi="GHEA Grapalat"/>
          <w:b/>
          <w:i w:val="0"/>
          <w:sz w:val="24"/>
          <w:szCs w:val="24"/>
        </w:rPr>
        <w:t>:00 часов 6-го</w:t>
      </w:r>
      <w:r>
        <w:rPr>
          <w:rFonts w:ascii="GHEA Grapalat" w:hAnsi="GHEA Grapalat"/>
          <w:i w:val="0"/>
          <w:sz w:val="24"/>
          <w:szCs w:val="24"/>
        </w:rPr>
        <w:t xml:space="preserve"> </w:t>
      </w:r>
      <w:r w:rsidRPr="00445565">
        <w:rPr>
          <w:rFonts w:ascii="GHEA Grapalat" w:hAnsi="GHEA Grapalat"/>
          <w:b/>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Pr>
          <w:rFonts w:ascii="GHEA Grapalat" w:hAnsi="GHEA Grapalat"/>
          <w:i w:val="0"/>
          <w:sz w:val="24"/>
          <w:szCs w:val="24"/>
        </w:rPr>
        <w:t xml:space="preserve"> </w:t>
      </w: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этом</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B02E29">
        <w:rPr>
          <w:rFonts w:ascii="GHEA Grapalat" w:hAnsi="GHEA Grapalat"/>
          <w:i w:val="0"/>
          <w:sz w:val="24"/>
          <w:szCs w:val="24"/>
        </w:rPr>
        <w:t>должно</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представлено</w:t>
      </w:r>
      <w:r>
        <w:rPr>
          <w:rFonts w:ascii="GHEA Grapalat" w:hAnsi="GHEA Grapalat"/>
          <w:i w:val="0"/>
          <w:sz w:val="24"/>
          <w:szCs w:val="24"/>
        </w:rPr>
        <w:t xml:space="preserve"> </w:t>
      </w:r>
      <w:r w:rsidRPr="00B02E29">
        <w:rPr>
          <w:rFonts w:ascii="GHEA Grapalat" w:hAnsi="GHEA Grapalat"/>
          <w:i w:val="0"/>
          <w:sz w:val="24"/>
          <w:szCs w:val="24"/>
        </w:rPr>
        <w:t>письменное</w:t>
      </w:r>
      <w:r>
        <w:rPr>
          <w:rFonts w:ascii="GHEA Grapalat" w:hAnsi="GHEA Grapalat"/>
          <w:i w:val="0"/>
          <w:sz w:val="24"/>
          <w:szCs w:val="24"/>
        </w:rPr>
        <w:t xml:space="preserve"> </w:t>
      </w:r>
      <w:r w:rsidRPr="00B02E29">
        <w:rPr>
          <w:rFonts w:ascii="GHEA Grapalat" w:hAnsi="GHEA Grapalat"/>
          <w:i w:val="0"/>
          <w:sz w:val="24"/>
          <w:szCs w:val="24"/>
        </w:rPr>
        <w:t>заявление.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наличии</w:t>
      </w:r>
      <w:r>
        <w:rPr>
          <w:rFonts w:ascii="GHEA Grapalat" w:hAnsi="GHEA Grapalat"/>
          <w:i w:val="0"/>
          <w:sz w:val="24"/>
          <w:szCs w:val="24"/>
        </w:rPr>
        <w:t xml:space="preserve"> </w:t>
      </w:r>
      <w:r w:rsidRPr="00B02E29">
        <w:rPr>
          <w:rFonts w:ascii="GHEA Grapalat" w:hAnsi="GHEA Grapalat"/>
          <w:i w:val="0"/>
          <w:sz w:val="24"/>
          <w:szCs w:val="24"/>
        </w:rPr>
        <w:t>требования</w:t>
      </w:r>
      <w:r>
        <w:rPr>
          <w:rFonts w:ascii="GHEA Grapalat" w:hAnsi="GHEA Grapalat"/>
          <w:i w:val="0"/>
          <w:sz w:val="24"/>
          <w:szCs w:val="24"/>
        </w:rPr>
        <w:t xml:space="preserve"> </w:t>
      </w: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предоставлении</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течение</w:t>
      </w:r>
      <w:r>
        <w:rPr>
          <w:rFonts w:ascii="GHEA Grapalat" w:hAnsi="GHEA Grapalat"/>
          <w:i w:val="0"/>
          <w:sz w:val="24"/>
          <w:szCs w:val="24"/>
        </w:rPr>
        <w:t xml:space="preserve"> </w:t>
      </w:r>
      <w:r w:rsidRPr="00B02E29">
        <w:rPr>
          <w:rFonts w:ascii="GHEA Grapalat" w:hAnsi="GHEA Grapalat"/>
          <w:i w:val="0"/>
          <w:sz w:val="24"/>
          <w:szCs w:val="24"/>
        </w:rPr>
        <w:t>рабочего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следующего</w:t>
      </w:r>
      <w:r>
        <w:rPr>
          <w:rFonts w:ascii="GHEA Grapalat" w:hAnsi="GHEA Grapalat"/>
          <w:i w:val="0"/>
          <w:sz w:val="24"/>
          <w:szCs w:val="24"/>
        </w:rPr>
        <w:t xml:space="preserve"> </w:t>
      </w:r>
      <w:r w:rsidRPr="00B02E29">
        <w:rPr>
          <w:rFonts w:ascii="GHEA Grapalat" w:hAnsi="GHEA Grapalat"/>
          <w:i w:val="0"/>
          <w:sz w:val="24"/>
          <w:szCs w:val="24"/>
        </w:rPr>
        <w:t>за</w:t>
      </w:r>
      <w:r>
        <w:rPr>
          <w:rFonts w:ascii="GHEA Grapalat" w:hAnsi="GHEA Grapalat"/>
          <w:i w:val="0"/>
          <w:sz w:val="24"/>
          <w:szCs w:val="24"/>
        </w:rPr>
        <w:t xml:space="preserve"> </w:t>
      </w:r>
      <w:r w:rsidRPr="00B02E29">
        <w:rPr>
          <w:rFonts w:ascii="GHEA Grapalat" w:hAnsi="GHEA Grapalat"/>
          <w:i w:val="0"/>
          <w:sz w:val="24"/>
          <w:szCs w:val="24"/>
        </w:rPr>
        <w:t>днем</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заявления.</w:t>
      </w:r>
      <w:r>
        <w:rPr>
          <w:rFonts w:ascii="GHEA Grapalat" w:hAnsi="GHEA Grapalat"/>
          <w:i w:val="0"/>
          <w:sz w:val="24"/>
          <w:szCs w:val="24"/>
        </w:rPr>
        <w:t xml:space="preserve"> </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Неполучение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не</w:t>
      </w:r>
      <w:r>
        <w:rPr>
          <w:rFonts w:ascii="GHEA Grapalat" w:hAnsi="GHEA Grapalat"/>
          <w:i w:val="0"/>
          <w:sz w:val="24"/>
          <w:szCs w:val="24"/>
        </w:rPr>
        <w:t xml:space="preserve"> </w:t>
      </w:r>
      <w:r w:rsidRPr="00B02E29">
        <w:rPr>
          <w:rFonts w:ascii="GHEA Grapalat" w:hAnsi="GHEA Grapalat"/>
          <w:i w:val="0"/>
          <w:sz w:val="24"/>
          <w:szCs w:val="24"/>
        </w:rPr>
        <w:t>ограничивает</w:t>
      </w:r>
      <w:r>
        <w:rPr>
          <w:rFonts w:ascii="GHEA Grapalat" w:hAnsi="GHEA Grapalat"/>
          <w:i w:val="0"/>
          <w:sz w:val="24"/>
          <w:szCs w:val="24"/>
        </w:rPr>
        <w:t xml:space="preserve"> </w:t>
      </w:r>
      <w:r w:rsidRPr="00B02E29">
        <w:rPr>
          <w:rFonts w:ascii="GHEA Grapalat" w:hAnsi="GHEA Grapalat"/>
          <w:i w:val="0"/>
          <w:sz w:val="24"/>
          <w:szCs w:val="24"/>
        </w:rPr>
        <w:t>права</w:t>
      </w:r>
      <w:r>
        <w:rPr>
          <w:rFonts w:ascii="GHEA Grapalat" w:hAnsi="GHEA Grapalat"/>
          <w:i w:val="0"/>
          <w:sz w:val="24"/>
          <w:szCs w:val="24"/>
        </w:rPr>
        <w:t xml:space="preserve"> </w:t>
      </w:r>
      <w:r w:rsidRPr="00B02E29">
        <w:rPr>
          <w:rFonts w:ascii="GHEA Grapalat" w:hAnsi="GHEA Grapalat"/>
          <w:i w:val="0"/>
          <w:sz w:val="24"/>
          <w:szCs w:val="24"/>
        </w:rPr>
        <w:t>участника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участие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процедуре.</w:t>
      </w:r>
      <w:r>
        <w:rPr>
          <w:rFonts w:ascii="GHEA Grapalat" w:hAnsi="GHEA Grapalat"/>
          <w:i w:val="0"/>
          <w:sz w:val="24"/>
          <w:szCs w:val="24"/>
        </w:rPr>
        <w:t xml:space="preserve"> </w:t>
      </w:r>
    </w:p>
    <w:p w:rsidR="001252FE" w:rsidRPr="00445565" w:rsidRDefault="001252FE" w:rsidP="001252F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r w:rsidRPr="00445565">
        <w:rPr>
          <w:rFonts w:ascii="GHEA Grapalat" w:hAnsi="GHEA Grapalat"/>
          <w:b/>
          <w:i w:val="0"/>
          <w:sz w:val="24"/>
          <w:szCs w:val="24"/>
        </w:rPr>
        <w:t>Гераци,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w:t>
      </w:r>
      <w:r w:rsidR="00624AF9">
        <w:rPr>
          <w:rFonts w:ascii="GHEA Grapalat" w:hAnsi="GHEA Grapalat"/>
          <w:b/>
          <w:i w:val="0"/>
          <w:sz w:val="24"/>
          <w:szCs w:val="24"/>
        </w:rPr>
        <w:t>0</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объявления.Кроме</w:t>
      </w:r>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1252FE" w:rsidRPr="000C3B41"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r w:rsidRPr="00BC13C0">
        <w:rPr>
          <w:rFonts w:ascii="GHEA Grapalat" w:hAnsi="GHEA Grapalat"/>
          <w:b/>
          <w:i w:val="0"/>
          <w:sz w:val="24"/>
          <w:szCs w:val="24"/>
        </w:rPr>
        <w:t>Гераци, д. 12</w:t>
      </w:r>
      <w:r w:rsidRPr="00BC13C0">
        <w:rPr>
          <w:rFonts w:ascii="GHEA Grapalat" w:hAnsi="GHEA Grapalat"/>
          <w:i w:val="0"/>
          <w:sz w:val="24"/>
          <w:szCs w:val="24"/>
        </w:rPr>
        <w:t xml:space="preserve">, в </w:t>
      </w:r>
      <w:r w:rsidRPr="00BC13C0">
        <w:rPr>
          <w:rFonts w:ascii="GHEA Grapalat" w:hAnsi="GHEA Grapalat"/>
          <w:b/>
          <w:i w:val="0"/>
          <w:sz w:val="24"/>
          <w:szCs w:val="24"/>
        </w:rPr>
        <w:t>1</w:t>
      </w:r>
      <w:r w:rsidR="00624AF9">
        <w:rPr>
          <w:rFonts w:ascii="GHEA Grapalat" w:hAnsi="GHEA Grapalat"/>
          <w:b/>
          <w:i w:val="0"/>
          <w:sz w:val="24"/>
          <w:szCs w:val="24"/>
        </w:rPr>
        <w:t>0</w:t>
      </w:r>
      <w:r w:rsidRPr="00BC13C0">
        <w:rPr>
          <w:rFonts w:ascii="GHEA Grapalat" w:hAnsi="GHEA Grapalat"/>
          <w:b/>
          <w:i w:val="0"/>
          <w:sz w:val="24"/>
          <w:szCs w:val="24"/>
        </w:rPr>
        <w:t xml:space="preserve">:00 </w:t>
      </w:r>
      <w:r w:rsidRPr="00783AF0">
        <w:rPr>
          <w:rFonts w:ascii="GHEA Grapalat" w:hAnsi="GHEA Grapalat"/>
          <w:b/>
          <w:i w:val="0"/>
          <w:sz w:val="24"/>
          <w:szCs w:val="24"/>
        </w:rPr>
        <w:t xml:space="preserve">часов </w:t>
      </w:r>
      <w:r w:rsidR="00624AF9">
        <w:rPr>
          <w:rFonts w:ascii="GHEA Grapalat" w:hAnsi="GHEA Grapalat"/>
          <w:b/>
          <w:i w:val="0"/>
          <w:sz w:val="24"/>
          <w:szCs w:val="24"/>
        </w:rPr>
        <w:t>0</w:t>
      </w:r>
      <w:r w:rsidR="00DA1742">
        <w:rPr>
          <w:rFonts w:ascii="GHEA Grapalat" w:hAnsi="GHEA Grapalat"/>
          <w:b/>
          <w:i w:val="0"/>
          <w:sz w:val="24"/>
          <w:szCs w:val="24"/>
        </w:rPr>
        <w:t>8</w:t>
      </w:r>
      <w:r w:rsidRPr="00783AF0">
        <w:rPr>
          <w:rFonts w:ascii="GHEA Grapalat" w:hAnsi="GHEA Grapalat"/>
          <w:b/>
          <w:i w:val="0"/>
          <w:sz w:val="24"/>
          <w:szCs w:val="24"/>
        </w:rPr>
        <w:t xml:space="preserve">-го </w:t>
      </w:r>
      <w:r w:rsidR="00624AF9">
        <w:rPr>
          <w:rFonts w:ascii="GHEA Grapalat" w:hAnsi="GHEA Grapalat"/>
          <w:b/>
          <w:i w:val="0"/>
          <w:sz w:val="24"/>
          <w:szCs w:val="24"/>
        </w:rPr>
        <w:t>октября</w:t>
      </w:r>
      <w:r>
        <w:rPr>
          <w:rFonts w:ascii="GHEA Grapalat" w:hAnsi="GHEA Grapalat"/>
          <w:b/>
          <w:i w:val="0"/>
          <w:sz w:val="24"/>
          <w:szCs w:val="24"/>
        </w:rPr>
        <w:t xml:space="preserve"> </w:t>
      </w:r>
      <w:r w:rsidRPr="00783AF0">
        <w:rPr>
          <w:rFonts w:ascii="GHEA Grapalat" w:hAnsi="GHEA Grapalat"/>
          <w:b/>
          <w:i w:val="0"/>
          <w:sz w:val="24"/>
          <w:szCs w:val="24"/>
        </w:rPr>
        <w:t>20</w:t>
      </w:r>
      <w:r>
        <w:rPr>
          <w:rFonts w:ascii="GHEA Grapalat" w:hAnsi="GHEA Grapalat"/>
          <w:b/>
          <w:i w:val="0"/>
          <w:sz w:val="24"/>
          <w:szCs w:val="24"/>
        </w:rPr>
        <w:t>2</w:t>
      </w:r>
      <w:r w:rsidR="001B1151">
        <w:rPr>
          <w:rFonts w:ascii="GHEA Grapalat" w:hAnsi="GHEA Grapalat"/>
          <w:b/>
          <w:i w:val="0"/>
          <w:sz w:val="24"/>
          <w:szCs w:val="24"/>
        </w:rPr>
        <w:t>1</w:t>
      </w:r>
      <w:r>
        <w:rPr>
          <w:rFonts w:ascii="GHEA Grapalat" w:hAnsi="GHEA Grapalat"/>
          <w:b/>
          <w:i w:val="0"/>
          <w:sz w:val="24"/>
          <w:szCs w:val="24"/>
        </w:rPr>
        <w:t xml:space="preserve"> </w:t>
      </w:r>
      <w:r w:rsidRPr="00783AF0">
        <w:rPr>
          <w:rFonts w:ascii="GHEA Grapalat" w:hAnsi="GHEA Grapalat"/>
          <w:b/>
          <w:i w:val="0"/>
          <w:sz w:val="24"/>
          <w:szCs w:val="24"/>
        </w:rPr>
        <w:t>года.</w:t>
      </w:r>
    </w:p>
    <w:p w:rsidR="00BE1C5E" w:rsidRPr="00EC0679" w:rsidRDefault="001305C6"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3A1EBB" w:rsidRDefault="00754697" w:rsidP="005E4F9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1B1151">
        <w:rPr>
          <w:rFonts w:ascii="GHEA Grapalat" w:hAnsi="GHEA Grapalat"/>
          <w:i w:val="0"/>
          <w:sz w:val="24"/>
          <w:szCs w:val="24"/>
        </w:rPr>
        <w:t>Вануи Погосян</w:t>
      </w:r>
      <w:r w:rsidR="005E4F96">
        <w:rPr>
          <w:rFonts w:ascii="GHEA Grapalat" w:hAnsi="GHEA Grapalat"/>
          <w:i w:val="0"/>
          <w:sz w:val="24"/>
          <w:szCs w:val="24"/>
        </w:rPr>
        <w:t>.</w:t>
      </w:r>
    </w:p>
    <w:p w:rsidR="005E4F96" w:rsidRPr="00D72107" w:rsidRDefault="005E4F96" w:rsidP="005E4F96">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00624AF9">
        <w:rPr>
          <w:rFonts w:ascii="GHEA Grapalat" w:hAnsi="GHEA Grapalat"/>
          <w:b/>
          <w:i w:val="0"/>
          <w:sz w:val="24"/>
          <w:szCs w:val="24"/>
        </w:rPr>
        <w:t>012-80-80-83 /6014, 094-217-917</w:t>
      </w:r>
    </w:p>
    <w:p w:rsidR="005E4F96" w:rsidRPr="000B3B12" w:rsidRDefault="005E4F96" w:rsidP="005E4F96">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5E4F96" w:rsidRPr="000B3B12" w:rsidRDefault="005E4F96" w:rsidP="005E4F96">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2A39A6">
        <w:rPr>
          <w:rFonts w:ascii="GHEA Grapalat" w:hAnsi="GHEA Grapalat"/>
        </w:rPr>
        <w:t>процедуры 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2A39A6" w:rsidRPr="005E4F96">
        <w:rPr>
          <w:rFonts w:ascii="GHEA Grapalat" w:hAnsi="GHEA Grapalat"/>
          <w:b/>
          <w:i/>
        </w:rPr>
        <w:t>«GHAShDzB-HVKAK-202</w:t>
      </w:r>
      <w:r w:rsidR="001B1151">
        <w:rPr>
          <w:rFonts w:ascii="GHEA Grapalat" w:hAnsi="GHEA Grapalat"/>
          <w:b/>
          <w:i/>
        </w:rPr>
        <w:t>1</w:t>
      </w:r>
      <w:r w:rsidR="002A39A6" w:rsidRPr="005E4F96">
        <w:rPr>
          <w:rFonts w:ascii="GHEA Grapalat" w:hAnsi="GHEA Grapalat"/>
          <w:b/>
          <w:i/>
        </w:rPr>
        <w:t>-</w:t>
      </w:r>
      <w:r w:rsidR="00624AF9">
        <w:rPr>
          <w:rFonts w:ascii="GHEA Grapalat" w:hAnsi="GHEA Grapalat"/>
          <w:b/>
          <w:i/>
        </w:rPr>
        <w:t>81</w:t>
      </w:r>
      <w:r w:rsidR="002A39A6" w:rsidRPr="005E4F96">
        <w:rPr>
          <w:rFonts w:ascii="GHEA Grapalat" w:hAnsi="GHEA Grapalat"/>
          <w:b/>
          <w:i/>
        </w:rPr>
        <w:t>»</w:t>
      </w:r>
      <w:r w:rsidR="001B32D9" w:rsidRPr="001B32D9">
        <w:rPr>
          <w:rFonts w:ascii="GHEA Grapalat" w:hAnsi="GHEA Grapalat" w:cs="Times Armenian"/>
          <w:i/>
        </w:rPr>
        <w:br/>
      </w:r>
      <w:r w:rsidR="00A46F92">
        <w:rPr>
          <w:rFonts w:ascii="GHEA Grapalat" w:hAnsi="GHEA Grapalat"/>
          <w:i/>
        </w:rPr>
        <w:t xml:space="preserve">№ </w:t>
      </w:r>
      <w:r w:rsidR="00DA1742">
        <w:rPr>
          <w:rFonts w:ascii="GHEA Grapalat" w:hAnsi="GHEA Grapalat"/>
          <w:i/>
        </w:rPr>
        <w:t>2</w:t>
      </w:r>
      <w:r w:rsidR="00096865" w:rsidRPr="009044F1">
        <w:rPr>
          <w:rFonts w:ascii="GHEA Grapalat" w:hAnsi="GHEA Grapalat"/>
          <w:i/>
        </w:rPr>
        <w:t xml:space="preserve"> от </w:t>
      </w:r>
      <w:r w:rsidR="00DA1742">
        <w:rPr>
          <w:rFonts w:ascii="GHEA Grapalat" w:hAnsi="GHEA Grapalat"/>
          <w:i/>
        </w:rPr>
        <w:t>01</w:t>
      </w:r>
      <w:r w:rsidR="002A39A6">
        <w:rPr>
          <w:rFonts w:ascii="GHEA Grapalat" w:hAnsi="GHEA Grapalat"/>
          <w:i/>
        </w:rPr>
        <w:t xml:space="preserve"> </w:t>
      </w:r>
      <w:r w:rsidR="00DA1742">
        <w:rPr>
          <w:rFonts w:ascii="GHEA Grapalat" w:hAnsi="GHEA Grapalat"/>
          <w:i/>
        </w:rPr>
        <w:t>октябр</w:t>
      </w:r>
      <w:r w:rsidR="00624AF9">
        <w:rPr>
          <w:rFonts w:ascii="GHEA Grapalat" w:hAnsi="GHEA Grapalat"/>
          <w:i/>
        </w:rPr>
        <w:t>я</w:t>
      </w:r>
      <w:r w:rsidR="002A39A6">
        <w:rPr>
          <w:rFonts w:ascii="GHEA Grapalat" w:hAnsi="GHEA Grapalat"/>
          <w:i/>
        </w:rPr>
        <w:t xml:space="preserve"> 202</w:t>
      </w:r>
      <w:r w:rsidR="001B1151">
        <w:rPr>
          <w:rFonts w:ascii="GHEA Grapalat" w:hAnsi="GHEA Grapalat"/>
          <w:i/>
        </w:rPr>
        <w:t>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Pr="000F6E14" w:rsidRDefault="002A39A6" w:rsidP="002A39A6">
      <w:pPr>
        <w:pStyle w:val="BodyText"/>
        <w:widowControl w:val="0"/>
        <w:spacing w:after="160"/>
        <w:ind w:right="-7"/>
        <w:contextualSpacing/>
        <w:jc w:val="center"/>
        <w:rPr>
          <w:rFonts w:ascii="GHEA Grapalat" w:hAnsi="GHEA Grapalat"/>
          <w:b/>
          <w:color w:val="0D0D0D" w:themeColor="text1" w:themeTint="F2"/>
        </w:rPr>
      </w:pPr>
      <w:r w:rsidRPr="00624AF9">
        <w:rPr>
          <w:rFonts w:ascii="GHEA Grapalat" w:hAnsi="GHEA Grapalat"/>
          <w:b/>
        </w:rPr>
        <w:t>ГОСУДАРСТВЕННАЯ НЕКОММЕРЧЕСКАЯ ОРГАНИЗАЦИЯ «Н</w:t>
      </w:r>
      <w:r w:rsidRPr="000F6E14">
        <w:rPr>
          <w:rFonts w:ascii="GHEA Grapalat" w:hAnsi="GHEA Grapalat"/>
          <w:b/>
          <w:color w:val="0D0D0D" w:themeColor="text1" w:themeTint="F2"/>
        </w:rPr>
        <w:t xml:space="preserve">АЦИОНАЛЬНЫЙ ЦЕНТР ПО КОНТРОЛЮ И ПРОФИЛАКТИКЕ ЗАБОЛЕВАНИЙ» </w:t>
      </w:r>
      <w:r w:rsidRPr="000F6E14">
        <w:rPr>
          <w:rStyle w:val="Emphasis"/>
          <w:rFonts w:ascii="GHEA Grapalat" w:hAnsi="GHEA Grapalat" w:cs="Arial"/>
          <w:b/>
          <w:bCs/>
          <w:i w:val="0"/>
          <w:color w:val="0D0D0D" w:themeColor="text1" w:themeTint="F2"/>
          <w:shd w:val="clear" w:color="auto" w:fill="FFFFFF"/>
        </w:rPr>
        <w:t>МИНИСТЕРСТВА ЗДРАВООХРАНЕНИЯ</w:t>
      </w:r>
      <w:r w:rsidRPr="000F6E14">
        <w:rPr>
          <w:rFonts w:ascii="Arial" w:hAnsi="Arial" w:cs="Arial"/>
          <w:b/>
          <w:color w:val="0D0D0D" w:themeColor="text1" w:themeTint="F2"/>
          <w:shd w:val="clear" w:color="auto" w:fill="FFFFFF"/>
        </w:rPr>
        <w:t> </w:t>
      </w:r>
      <w:r w:rsidRPr="000F6E14">
        <w:rPr>
          <w:rFonts w:ascii="GHEA Grapalat" w:hAnsi="GHEA Grapalat" w:cs="Arial"/>
          <w:b/>
          <w:color w:val="0D0D0D" w:themeColor="text1" w:themeTint="F2"/>
          <w:shd w:val="clear" w:color="auto" w:fill="FFFFFF"/>
        </w:rPr>
        <w:t>РЕСПУБЛИКИ АРМЕНИЯ</w:t>
      </w: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rPr>
      </w:pPr>
    </w:p>
    <w:p w:rsidR="002A39A6" w:rsidRPr="00B513E2" w:rsidRDefault="002A39A6" w:rsidP="002A39A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b/>
        </w:rPr>
      </w:pPr>
    </w:p>
    <w:p w:rsidR="002A39A6" w:rsidRPr="00B513E2" w:rsidRDefault="002A39A6" w:rsidP="002A39A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ПОЛИГРАФИЧЕСКИХ </w:t>
      </w:r>
      <w:r w:rsidR="000F6E14">
        <w:rPr>
          <w:rFonts w:ascii="GHEA Grapalat" w:hAnsi="GHEA Grapalat"/>
          <w:b/>
        </w:rPr>
        <w:t>РАБОТ</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color w:val="0D0D0D" w:themeColor="text1" w:themeTint="F2"/>
          <w:shd w:val="clear" w:color="auto" w:fill="FFFFFF"/>
        </w:rPr>
        <w:t>МЗ РА</w:t>
      </w:r>
    </w:p>
    <w:p w:rsidR="002A39A6" w:rsidRPr="00B02E29" w:rsidRDefault="002A39A6" w:rsidP="002A39A6">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1A43A4" w:rsidRPr="000F6E14" w:rsidRDefault="00096865" w:rsidP="00B46D58">
      <w:pPr>
        <w:widowControl w:val="0"/>
        <w:spacing w:after="160"/>
        <w:ind w:firstLine="567"/>
        <w:jc w:val="both"/>
        <w:rPr>
          <w:rFonts w:ascii="GHEA Grapalat" w:hAnsi="GHEA Grapalat" w:cs="Sylfaen"/>
          <w:b/>
          <w:i/>
          <w:color w:val="FF0000"/>
        </w:rPr>
      </w:pPr>
      <w:r w:rsidRPr="000F6E14">
        <w:rPr>
          <w:rFonts w:ascii="GHEA Grapalat" w:hAnsi="GHEA Grapalat"/>
          <w:b/>
          <w:i/>
          <w:color w:val="FF0000"/>
        </w:rPr>
        <w:t>Уважаемый участник, прежде чем составить и подать заявку просим Вас</w:t>
      </w:r>
      <w:r w:rsidR="001D209D" w:rsidRPr="000F6E14">
        <w:rPr>
          <w:rFonts w:ascii="Courier New" w:hAnsi="Courier New" w:cs="Courier New"/>
          <w:b/>
          <w:i/>
          <w:color w:val="FF0000"/>
          <w:lang w:val="en-US"/>
        </w:rPr>
        <w:t> </w:t>
      </w:r>
      <w:r w:rsidRPr="000F6E14">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535204" w:rsidRDefault="00535204">
      <w:pPr>
        <w:rPr>
          <w:rFonts w:ascii="GHEA Grapalat" w:hAnsi="GHEA Grapalat"/>
          <w:b/>
        </w:rPr>
      </w:pPr>
      <w:r>
        <w:rPr>
          <w:rFonts w:ascii="GHEA Grapalat" w:hAnsi="GHEA Grapalat"/>
          <w:b/>
        </w:rPr>
        <w:br w:type="page"/>
      </w:r>
    </w:p>
    <w:p w:rsidR="00160AE4" w:rsidRPr="009044F1" w:rsidRDefault="00160AE4" w:rsidP="000F6E14">
      <w:pPr>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F6E14" w:rsidRPr="00DB60D1" w:rsidRDefault="000F6E14" w:rsidP="000F6E14">
      <w:pPr>
        <w:pStyle w:val="BodyText"/>
        <w:widowControl w:val="0"/>
        <w:spacing w:after="160"/>
        <w:ind w:right="-7"/>
        <w:contextualSpacing/>
        <w:jc w:val="center"/>
        <w:rPr>
          <w:rFonts w:ascii="GHEA Grapalat" w:hAnsi="GHEA Grapalat"/>
          <w:b/>
          <w:color w:val="0D0D0D" w:themeColor="text1" w:themeTint="F2"/>
          <w:sz w:val="20"/>
          <w:szCs w:val="20"/>
        </w:rPr>
      </w:pPr>
      <w:r w:rsidRPr="00DB60D1">
        <w:rPr>
          <w:rFonts w:ascii="GHEA Grapalat" w:hAnsi="GHEA Grapalat"/>
          <w:b/>
          <w:sz w:val="20"/>
          <w:szCs w:val="20"/>
        </w:rPr>
        <w:t>НА ЗАПРОС КОТИРОВОК, ОБЪЯВЛЕН</w:t>
      </w:r>
      <w:r>
        <w:rPr>
          <w:rFonts w:ascii="GHEA Grapalat" w:hAnsi="GHEA Grapalat"/>
          <w:b/>
          <w:sz w:val="20"/>
          <w:szCs w:val="20"/>
        </w:rPr>
        <w:t xml:space="preserve">НЫЙ С ЦЕЛЬЮ ПРИОБРЕТЕНИЯ ПОЛИГРАФИЧЕСКИХ РАБОТ </w:t>
      </w:r>
      <w:r w:rsidRPr="00DB60D1">
        <w:rPr>
          <w:rFonts w:ascii="GHEA Grapalat" w:hAnsi="GHEA Grapalat"/>
          <w:b/>
          <w:sz w:val="20"/>
          <w:szCs w:val="20"/>
        </w:rPr>
        <w:t xml:space="preserve">ДЛЯ НУЖД </w:t>
      </w:r>
      <w:r w:rsidRPr="00DB60D1">
        <w:rPr>
          <w:rFonts w:ascii="GHEA Grapalat" w:hAnsi="GHEA Grapalat"/>
          <w:b/>
          <w:color w:val="0D0D0D" w:themeColor="text1" w:themeTint="F2"/>
          <w:sz w:val="20"/>
          <w:szCs w:val="20"/>
        </w:rPr>
        <w:t xml:space="preserve">ГНО </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НАЦИОНАЛЬНОГО ЦЕНТРА ПО КОНТРОЛЮ И ПРОФИЛАКТИКЕ ЗАБОЛЕВАНИЙ</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 xml:space="preserve"> </w:t>
      </w:r>
      <w:r w:rsidRPr="00DB60D1">
        <w:rPr>
          <w:rStyle w:val="Emphasis"/>
          <w:rFonts w:ascii="GHEA Grapalat" w:hAnsi="GHEA Grapalat" w:cs="Arial"/>
          <w:b/>
          <w:bCs/>
          <w:color w:val="0D0D0D" w:themeColor="text1" w:themeTint="F2"/>
          <w:sz w:val="20"/>
          <w:szCs w:val="20"/>
          <w:shd w:val="clear" w:color="auto" w:fill="FFFFFF"/>
        </w:rPr>
        <w:t>МЗ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0099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5204">
      <w:pPr>
        <w:widowControl w:val="0"/>
        <w:tabs>
          <w:tab w:val="left" w:pos="567"/>
        </w:tabs>
        <w:ind w:left="851" w:hanging="284"/>
        <w:contextualSpacing/>
        <w:jc w:val="center"/>
        <w:rPr>
          <w:rFonts w:ascii="GHEA Grapalat" w:hAnsi="GHEA Grapalat"/>
          <w:b/>
        </w:rPr>
      </w:pPr>
    </w:p>
    <w:p w:rsidR="008842CE" w:rsidRPr="00374F4A" w:rsidRDefault="00CA590C" w:rsidP="00535204">
      <w:pPr>
        <w:widowControl w:val="0"/>
        <w:tabs>
          <w:tab w:val="left" w:pos="567"/>
        </w:tabs>
        <w:ind w:left="851" w:hanging="284"/>
        <w:contextualSpacing/>
        <w:jc w:val="center"/>
        <w:rPr>
          <w:rFonts w:ascii="GHEA Grapalat" w:hAnsi="GHEA Grapalat"/>
          <w:b/>
        </w:rPr>
      </w:pPr>
      <w:r>
        <w:rPr>
          <w:rFonts w:ascii="GHEA Grapalat" w:hAnsi="GHEA Grapalat"/>
          <w:b/>
        </w:rPr>
        <w:t xml:space="preserve">ЧАСТЬ II. </w:t>
      </w:r>
    </w:p>
    <w:p w:rsidR="008842CE" w:rsidRPr="00374F4A" w:rsidRDefault="008842CE" w:rsidP="00535204">
      <w:pPr>
        <w:widowControl w:val="0"/>
        <w:tabs>
          <w:tab w:val="left" w:pos="567"/>
        </w:tabs>
        <w:ind w:left="851" w:hanging="284"/>
        <w:contextualSpacing/>
        <w:jc w:val="center"/>
        <w:rPr>
          <w:rFonts w:ascii="GHEA Grapalat" w:hAnsi="GHEA Grapalat"/>
          <w:b/>
        </w:rPr>
      </w:pPr>
    </w:p>
    <w:p w:rsidR="00096865" w:rsidRDefault="00096865" w:rsidP="00535204">
      <w:pPr>
        <w:widowControl w:val="0"/>
        <w:tabs>
          <w:tab w:val="left" w:pos="567"/>
        </w:tabs>
        <w:ind w:left="851" w:hanging="284"/>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535204">
      <w:pPr>
        <w:widowControl w:val="0"/>
        <w:tabs>
          <w:tab w:val="left" w:pos="567"/>
        </w:tabs>
        <w:ind w:left="851" w:hanging="284"/>
        <w:contextualSpacing/>
        <w:jc w:val="center"/>
        <w:rPr>
          <w:rFonts w:ascii="GHEA Grapalat" w:hAnsi="GHEA Grapalat"/>
          <w:b/>
        </w:rPr>
      </w:pP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35204">
      <w:pPr>
        <w:widowControl w:val="0"/>
        <w:tabs>
          <w:tab w:val="left" w:pos="567"/>
        </w:tabs>
        <w:ind w:left="851" w:hanging="284"/>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535204" w:rsidRDefault="00535204" w:rsidP="00535204">
      <w:pPr>
        <w:tabs>
          <w:tab w:val="left" w:pos="567"/>
        </w:tabs>
        <w:ind w:left="-142" w:firstLine="426"/>
        <w:contextualSpacing/>
        <w:rPr>
          <w:rFonts w:ascii="GHEA Grapalat" w:hAnsi="GHEA Grapalat"/>
          <w:spacing w:val="-6"/>
        </w:rPr>
      </w:pPr>
    </w:p>
    <w:p w:rsidR="00096865" w:rsidRPr="006D2DF7" w:rsidRDefault="00096865" w:rsidP="00535204">
      <w:pPr>
        <w:tabs>
          <w:tab w:val="left" w:pos="567"/>
        </w:tabs>
        <w:ind w:left="-142" w:firstLine="426"/>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0099B" w:rsidRPr="005E4F96">
        <w:rPr>
          <w:rFonts w:ascii="GHEA Grapalat" w:hAnsi="GHEA Grapalat"/>
          <w:b/>
          <w:i/>
        </w:rPr>
        <w:t>«GHAShDzB-HVKAK-202</w:t>
      </w:r>
      <w:r w:rsidR="001B1151">
        <w:rPr>
          <w:rFonts w:ascii="GHEA Grapalat" w:hAnsi="GHEA Grapalat"/>
          <w:b/>
          <w:i/>
        </w:rPr>
        <w:t>1</w:t>
      </w:r>
      <w:r w:rsidR="0090099B" w:rsidRPr="005E4F96">
        <w:rPr>
          <w:rFonts w:ascii="GHEA Grapalat" w:hAnsi="GHEA Grapalat"/>
          <w:b/>
          <w:i/>
        </w:rPr>
        <w:t>-</w:t>
      </w:r>
      <w:r w:rsidR="00624AF9">
        <w:rPr>
          <w:rFonts w:ascii="GHEA Grapalat" w:hAnsi="GHEA Grapalat"/>
          <w:b/>
          <w:i/>
        </w:rPr>
        <w:t>81</w:t>
      </w:r>
      <w:r w:rsidR="0090099B" w:rsidRPr="005E4F96">
        <w:rPr>
          <w:rFonts w:ascii="GHEA Grapalat" w:hAnsi="GHEA Grapalat"/>
          <w:b/>
          <w:i/>
        </w:rPr>
        <w:t>»</w:t>
      </w:r>
      <w:r w:rsidR="0090099B"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535204">
      <w:pPr>
        <w:widowControl w:val="0"/>
        <w:tabs>
          <w:tab w:val="left" w:pos="567"/>
        </w:tabs>
        <w:ind w:left="-142" w:firstLine="426"/>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624AF9" w:rsidRPr="002508E7">
        <w:rPr>
          <w:rFonts w:ascii="GHEA Grapalat" w:hAnsi="GHEA Grapalat"/>
          <w:b/>
        </w:rPr>
        <w:t>ГНО «Национальный центр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35204">
      <w:pPr>
        <w:widowControl w:val="0"/>
        <w:tabs>
          <w:tab w:val="left" w:pos="567"/>
        </w:tabs>
        <w:ind w:left="-142" w:firstLine="426"/>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35204">
      <w:pPr>
        <w:widowControl w:val="0"/>
        <w:tabs>
          <w:tab w:val="left" w:pos="567"/>
        </w:tabs>
        <w:ind w:left="-142" w:firstLine="426"/>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w:t>
      </w:r>
      <w:r w:rsidRPr="009044F1">
        <w:rPr>
          <w:rFonts w:ascii="GHEA Grapalat" w:hAnsi="GHEA Grapalat"/>
        </w:rPr>
        <w:lastRenderedPageBreak/>
        <w:t xml:space="preserve">Армения. Споры, связанные с настоящей процедурой, подлежат рассмотрению в судах Республики Армения. </w:t>
      </w:r>
    </w:p>
    <w:p w:rsidR="003E1421" w:rsidRPr="009044F1" w:rsidRDefault="00A81DD5" w:rsidP="00535204">
      <w:pPr>
        <w:pStyle w:val="BodyTextIndent2"/>
        <w:widowControl w:val="0"/>
        <w:tabs>
          <w:tab w:val="left" w:pos="567"/>
        </w:tabs>
        <w:spacing w:line="240" w:lineRule="auto"/>
        <w:ind w:left="-142" w:firstLine="426"/>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E5C51" w:rsidRPr="001C5664">
        <w:rPr>
          <w:rFonts w:ascii="GHEA Grapalat" w:hAnsi="GHEA Grapalat"/>
          <w:b/>
          <w:i/>
          <w:color w:val="000000"/>
          <w:lang w:val="af-ZA"/>
        </w:rPr>
        <w:t>p</w:t>
      </w:r>
      <w:r w:rsidR="005E5C51" w:rsidRPr="00E25966">
        <w:rPr>
          <w:rFonts w:ascii="GHEA Grapalat" w:hAnsi="GHEA Grapalat"/>
          <w:b/>
          <w:i/>
          <w:color w:val="000000"/>
          <w:lang w:val="af-ZA"/>
        </w:rPr>
        <w:t>rocurement@ncdc.am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E5C51" w:rsidRPr="005E5C51">
        <w:rPr>
          <w:rFonts w:ascii="GHEA Grapalat" w:hAnsi="GHEA Grapalat"/>
          <w:b/>
          <w:i w:val="0"/>
          <w:sz w:val="24"/>
          <w:szCs w:val="24"/>
        </w:rPr>
        <w:t>полиграфических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E5C51" w:rsidRPr="00735E49">
        <w:rPr>
          <w:rFonts w:ascii="GHEA Grapalat" w:hAnsi="GHEA Grapalat"/>
          <w:b/>
          <w:i w:val="0"/>
          <w:color w:val="0D0D0D" w:themeColor="text1" w:themeTint="F2"/>
          <w:sz w:val="24"/>
          <w:szCs w:val="24"/>
        </w:rPr>
        <w:t>ГНО «Национального центра</w:t>
      </w:r>
      <w:r w:rsidR="005E5C51" w:rsidRPr="00E513D9">
        <w:rPr>
          <w:rFonts w:ascii="GHEA Grapalat" w:hAnsi="GHEA Grapalat"/>
          <w:b/>
          <w:i w:val="0"/>
          <w:color w:val="0D0D0D" w:themeColor="text1" w:themeTint="F2"/>
          <w:sz w:val="24"/>
          <w:szCs w:val="24"/>
        </w:rPr>
        <w:t xml:space="preserve"> по контролю и профилактике заболеваний» </w:t>
      </w:r>
      <w:r w:rsidR="005E5C51" w:rsidRPr="00E513D9">
        <w:rPr>
          <w:rStyle w:val="Emphasis"/>
          <w:rFonts w:ascii="GHEA Grapalat" w:hAnsi="GHEA Grapalat" w:cs="Arial"/>
          <w:b/>
          <w:bCs/>
          <w:color w:val="0D0D0D" w:themeColor="text1" w:themeTint="F2"/>
          <w:sz w:val="24"/>
          <w:szCs w:val="24"/>
          <w:shd w:val="clear" w:color="auto" w:fill="FFFFFF"/>
        </w:rPr>
        <w:t>МЗ РА</w:t>
      </w:r>
      <w:r w:rsidR="005E5C51" w:rsidRPr="00B02E29">
        <w:rPr>
          <w:rFonts w:ascii="GHEA Grapalat" w:hAnsi="GHEA Grapalat"/>
          <w:i w:val="0"/>
          <w:sz w:val="24"/>
          <w:szCs w:val="24"/>
        </w:rPr>
        <w:t>,</w:t>
      </w:r>
      <w:r w:rsidR="005E5C51">
        <w:rPr>
          <w:rFonts w:ascii="GHEA Grapalat" w:hAnsi="GHEA Grapalat"/>
          <w:i w:val="0"/>
          <w:sz w:val="24"/>
          <w:szCs w:val="24"/>
        </w:rPr>
        <w:t xml:space="preserve"> </w:t>
      </w:r>
      <w:r w:rsidR="005E5C51" w:rsidRPr="00B02E29">
        <w:rPr>
          <w:rFonts w:ascii="GHEA Grapalat" w:hAnsi="GHEA Grapalat"/>
          <w:i w:val="0"/>
          <w:sz w:val="24"/>
          <w:szCs w:val="24"/>
        </w:rPr>
        <w:t>которые</w:t>
      </w:r>
      <w:r w:rsidR="005E5C51">
        <w:rPr>
          <w:rFonts w:ascii="GHEA Grapalat" w:hAnsi="GHEA Grapalat"/>
          <w:i w:val="0"/>
          <w:sz w:val="24"/>
          <w:szCs w:val="24"/>
        </w:rPr>
        <w:t xml:space="preserve"> </w:t>
      </w:r>
      <w:r w:rsidR="005E5C51" w:rsidRPr="00B02E29">
        <w:rPr>
          <w:rFonts w:ascii="GHEA Grapalat" w:hAnsi="GHEA Grapalat"/>
          <w:i w:val="0"/>
          <w:sz w:val="24"/>
          <w:szCs w:val="24"/>
        </w:rPr>
        <w:t>сгруппированы</w:t>
      </w:r>
      <w:r w:rsidR="005E5C51">
        <w:rPr>
          <w:rFonts w:ascii="GHEA Grapalat" w:hAnsi="GHEA Grapalat"/>
          <w:i w:val="0"/>
          <w:sz w:val="24"/>
          <w:szCs w:val="24"/>
        </w:rPr>
        <w:t xml:space="preserve"> </w:t>
      </w:r>
      <w:r w:rsidR="005E5C51" w:rsidRPr="00B02E29">
        <w:rPr>
          <w:rFonts w:ascii="GHEA Grapalat" w:hAnsi="GHEA Grapalat"/>
          <w:i w:val="0"/>
          <w:sz w:val="24"/>
          <w:szCs w:val="24"/>
        </w:rPr>
        <w:t>в</w:t>
      </w:r>
      <w:r w:rsidR="005E5C51">
        <w:rPr>
          <w:rFonts w:ascii="GHEA Grapalat" w:hAnsi="GHEA Grapalat"/>
          <w:i w:val="0"/>
          <w:sz w:val="24"/>
          <w:szCs w:val="24"/>
        </w:rPr>
        <w:t xml:space="preserve"> </w:t>
      </w:r>
      <w:r w:rsidR="00624AF9">
        <w:rPr>
          <w:rFonts w:ascii="GHEA Grapalat" w:hAnsi="GHEA Grapalat"/>
          <w:b/>
          <w:i w:val="0"/>
          <w:sz w:val="24"/>
          <w:szCs w:val="24"/>
        </w:rPr>
        <w:t>1</w:t>
      </w:r>
      <w:r w:rsidR="005E5C51" w:rsidRPr="00E513D9">
        <w:rPr>
          <w:rFonts w:ascii="GHEA Grapalat" w:hAnsi="GHEA Grapalat"/>
          <w:b/>
          <w:i w:val="0"/>
          <w:sz w:val="24"/>
          <w:szCs w:val="24"/>
        </w:rPr>
        <w:t xml:space="preserve"> лот</w:t>
      </w:r>
      <w:r w:rsidR="005E5C51">
        <w:rPr>
          <w:rFonts w:ascii="GHEA Grapalat" w:hAnsi="GHEA Grapalat"/>
          <w:b/>
          <w:i w:val="0"/>
          <w:sz w:val="24"/>
          <w:szCs w:val="24"/>
        </w:rPr>
        <w:t>ов</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374AC7"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b/>
                <w:i/>
                <w:sz w:val="24"/>
                <w:szCs w:val="24"/>
              </w:rPr>
              <w:t>Согласно прикрепленному Приложению № 1</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374AC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74AC7">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74AC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374AC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374AC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74AC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374AC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374AC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4079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4079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4079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4079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4079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4079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4079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4079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14079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3C617C" w:rsidRPr="00522235">
        <w:rPr>
          <w:rFonts w:ascii="GHEA Grapalat" w:hAnsi="GHEA Grapalat"/>
          <w:b/>
          <w:sz w:val="24"/>
          <w:szCs w:val="24"/>
        </w:rPr>
        <w:t>г.</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Ереван, ул. М.</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Гераци, д. 12</w:t>
      </w:r>
      <w:r w:rsidR="003C617C">
        <w:rPr>
          <w:rFonts w:ascii="GHEA Grapalat" w:hAnsi="GHEA Grapalat"/>
          <w:sz w:val="24"/>
          <w:szCs w:val="24"/>
        </w:rPr>
        <w:t xml:space="preserve"> </w:t>
      </w:r>
      <w:r w:rsidR="003C617C" w:rsidRPr="00B02E29">
        <w:rPr>
          <w:rFonts w:ascii="GHEA Grapalat" w:hAnsi="GHEA Grapalat"/>
          <w:sz w:val="24"/>
          <w:szCs w:val="24"/>
        </w:rPr>
        <w:t>не</w:t>
      </w:r>
      <w:r w:rsidR="003C617C">
        <w:rPr>
          <w:rFonts w:ascii="GHEA Grapalat" w:hAnsi="GHEA Grapalat"/>
          <w:sz w:val="24"/>
          <w:szCs w:val="24"/>
        </w:rPr>
        <w:t xml:space="preserve"> </w:t>
      </w:r>
      <w:r w:rsidR="003C617C" w:rsidRPr="00B02E29">
        <w:rPr>
          <w:rFonts w:ascii="GHEA Grapalat" w:hAnsi="GHEA Grapalat"/>
          <w:sz w:val="24"/>
          <w:szCs w:val="24"/>
        </w:rPr>
        <w:t>позднее,</w:t>
      </w:r>
      <w:r w:rsidR="003C617C">
        <w:rPr>
          <w:rFonts w:ascii="GHEA Grapalat" w:hAnsi="GHEA Grapalat"/>
          <w:sz w:val="24"/>
          <w:szCs w:val="24"/>
        </w:rPr>
        <w:t xml:space="preserve"> </w:t>
      </w:r>
      <w:r w:rsidR="003C617C" w:rsidRPr="00B02E29">
        <w:rPr>
          <w:rFonts w:ascii="GHEA Grapalat" w:hAnsi="GHEA Grapalat"/>
          <w:sz w:val="24"/>
          <w:szCs w:val="24"/>
        </w:rPr>
        <w:t>чем</w:t>
      </w:r>
      <w:r w:rsidR="003C617C">
        <w:rPr>
          <w:rFonts w:ascii="GHEA Grapalat" w:hAnsi="GHEA Grapalat"/>
          <w:sz w:val="24"/>
          <w:szCs w:val="24"/>
        </w:rPr>
        <w:t xml:space="preserve"> </w:t>
      </w:r>
      <w:r w:rsidR="003C617C" w:rsidRPr="001B7D08">
        <w:rPr>
          <w:rFonts w:ascii="GHEA Grapalat" w:hAnsi="GHEA Grapalat"/>
          <w:b/>
          <w:sz w:val="24"/>
          <w:szCs w:val="24"/>
          <w:lang w:val="hy-AM"/>
        </w:rPr>
        <w:t>1</w:t>
      </w:r>
      <w:r w:rsidR="00624AF9">
        <w:rPr>
          <w:rFonts w:ascii="GHEA Grapalat" w:hAnsi="GHEA Grapalat"/>
          <w:b/>
          <w:sz w:val="24"/>
          <w:szCs w:val="24"/>
        </w:rPr>
        <w:t>0</w:t>
      </w:r>
      <w:r w:rsidR="003C617C" w:rsidRPr="001B7D08">
        <w:rPr>
          <w:rFonts w:ascii="GHEA Grapalat" w:hAnsi="GHEA Grapalat"/>
          <w:b/>
          <w:sz w:val="24"/>
          <w:szCs w:val="24"/>
          <w:lang w:val="hy-AM"/>
        </w:rPr>
        <w:t>:00</w:t>
      </w:r>
      <w:r w:rsidR="003C617C" w:rsidRPr="001B7D08">
        <w:rPr>
          <w:rFonts w:ascii="GHEA Grapalat" w:hAnsi="GHEA Grapalat"/>
          <w:b/>
          <w:sz w:val="24"/>
          <w:szCs w:val="24"/>
        </w:rPr>
        <w:t xml:space="preserve"> часов </w:t>
      </w:r>
      <w:r w:rsidR="003C617C" w:rsidRPr="001B7D08">
        <w:rPr>
          <w:rFonts w:ascii="GHEA Grapalat" w:hAnsi="GHEA Grapalat"/>
          <w:b/>
          <w:sz w:val="24"/>
          <w:szCs w:val="24"/>
          <w:lang w:val="hy-AM"/>
        </w:rPr>
        <w:t>7</w:t>
      </w:r>
      <w:r w:rsidR="003C617C" w:rsidRPr="001B7D0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14079E">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B1151" w:rsidRPr="001B1151">
        <w:rPr>
          <w:rFonts w:ascii="GHEA Grapalat" w:hAnsi="GHEA Grapalat"/>
          <w:b/>
          <w:sz w:val="24"/>
          <w:szCs w:val="24"/>
        </w:rPr>
        <w:t>Вануи Погосян</w:t>
      </w:r>
      <w:r w:rsidR="003C617C" w:rsidRPr="003C617C">
        <w:rPr>
          <w:rFonts w:ascii="GHEA Grapalat" w:hAnsi="GHEA Grapalat"/>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4079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4079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4079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4079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14079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14079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24AF9" w:rsidRDefault="001361B2" w:rsidP="00624AF9">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sidR="00624AF9"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00624AF9">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00624AF9">
        <w:rPr>
          <w:rFonts w:ascii="GHEA Grapalat" w:hAnsi="GHEA Grapalat"/>
          <w:sz w:val="24"/>
          <w:szCs w:val="24"/>
        </w:rPr>
        <w:t xml:space="preserve"> решении </w:t>
      </w:r>
      <w:r w:rsidR="00624AF9">
        <w:rPr>
          <w:rFonts w:ascii="GHEA Grapalat" w:hAnsi="GHEA Grapalat"/>
          <w:sz w:val="24"/>
          <w:szCs w:val="24"/>
        </w:rPr>
        <w:lastRenderedPageBreak/>
        <w:t>заключить договор;</w:t>
      </w:r>
      <w:r w:rsidR="00624AF9">
        <w:rPr>
          <w:rFonts w:ascii="GHEA Grapalat" w:hAnsi="GHEA Grapalat"/>
        </w:rPr>
        <w:t xml:space="preserve">  </w:t>
      </w:r>
    </w:p>
    <w:p w:rsidR="00B67CCD" w:rsidRPr="009044F1" w:rsidRDefault="00624AF9" w:rsidP="00624AF9">
      <w:pPr>
        <w:pStyle w:val="norm"/>
        <w:widowControl w:val="0"/>
        <w:tabs>
          <w:tab w:val="left" w:pos="1134"/>
        </w:tabs>
        <w:spacing w:line="240" w:lineRule="auto"/>
        <w:ind w:firstLine="284"/>
        <w:contextualSpacing/>
        <w:rPr>
          <w:rFonts w:ascii="GHEA Grapalat" w:hAnsi="GHEA Grapalat" w:cs="Sylfaen"/>
          <w:sz w:val="24"/>
          <w:szCs w:val="24"/>
        </w:rPr>
      </w:pPr>
      <w:r>
        <w:rPr>
          <w:rFonts w:ascii="GHEA Grapalat" w:hAnsi="GHEA Grapalat"/>
        </w:rPr>
        <w:t xml:space="preserve">    </w:t>
      </w:r>
      <w:r w:rsidR="0062795D">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C617C"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3C617C" w:rsidP="0014079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4079E">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3C617C" w:rsidRDefault="00721677" w:rsidP="003C617C">
      <w:pPr>
        <w:pStyle w:val="ListParagraph"/>
        <w:numPr>
          <w:ilvl w:val="0"/>
          <w:numId w:val="29"/>
        </w:numPr>
        <w:contextualSpacing/>
        <w:jc w:val="both"/>
        <w:rPr>
          <w:rFonts w:ascii="GHEA Grapalat" w:hAnsi="GHEA Grapalat" w:cs="Sylfaen"/>
        </w:rPr>
      </w:pPr>
      <w:r w:rsidRPr="003C617C">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3C617C">
        <w:rPr>
          <w:rFonts w:ascii="GHEA Grapalat" w:hAnsi="GHEA Grapalat" w:cs="Sylfaen"/>
        </w:rPr>
        <w:t xml:space="preserve"> (на один и тот же лот)</w:t>
      </w:r>
      <w:r w:rsidRPr="003C617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3C617C">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2E4BC5" w:rsidRDefault="00333B85" w:rsidP="003C617C">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3C617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3C617C">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w:t>
      </w:r>
      <w:r w:rsidRPr="00B9778A">
        <w:rPr>
          <w:rFonts w:ascii="GHEA Grapalat" w:hAnsi="GHEA Grapalat"/>
          <w:sz w:val="24"/>
          <w:szCs w:val="24"/>
        </w:rPr>
        <w:lastRenderedPageBreak/>
        <w:t>ниже, а пять десятых и более-до целого числа выше</w:t>
      </w:r>
      <w:r w:rsidR="00A14685">
        <w:rPr>
          <w:rFonts w:ascii="GHEA Grapalat" w:hAnsi="GHEA Grapalat"/>
          <w:sz w:val="24"/>
          <w:szCs w:val="24"/>
        </w:rPr>
        <w:t xml:space="preserve">, </w:t>
      </w:r>
    </w:p>
    <w:p w:rsidR="00260739" w:rsidRDefault="00A14685"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3C617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6623D5">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6D1970" w:rsidRPr="006D1970">
        <w:rPr>
          <w:rFonts w:ascii="GHEA Grapalat" w:hAnsi="GHEA Grapalat"/>
          <w:b/>
          <w:sz w:val="24"/>
          <w:szCs w:val="24"/>
        </w:rPr>
        <w:t>7</w:t>
      </w:r>
      <w:r w:rsidR="000E21F2" w:rsidRPr="006D1970">
        <w:rPr>
          <w:rFonts w:ascii="GHEA Grapalat" w:hAnsi="GHEA Grapalat"/>
          <w:b/>
          <w:sz w:val="24"/>
          <w:szCs w:val="24"/>
        </w:rPr>
        <w:t xml:space="preserve">-ый день в </w:t>
      </w:r>
      <w:r w:rsidR="006D1970" w:rsidRPr="006D1970">
        <w:rPr>
          <w:rFonts w:ascii="GHEA Grapalat" w:hAnsi="GHEA Grapalat"/>
          <w:b/>
          <w:sz w:val="24"/>
          <w:szCs w:val="24"/>
        </w:rPr>
        <w:t>1</w:t>
      </w:r>
      <w:r w:rsidR="00DD1A78">
        <w:rPr>
          <w:rFonts w:ascii="GHEA Grapalat" w:hAnsi="GHEA Grapalat"/>
          <w:b/>
          <w:sz w:val="24"/>
          <w:szCs w:val="24"/>
        </w:rPr>
        <w:t>0</w:t>
      </w:r>
      <w:r w:rsidR="006D1970" w:rsidRPr="006D1970">
        <w:rPr>
          <w:rFonts w:ascii="GHEA Grapalat" w:hAnsi="GHEA Grapalat"/>
          <w:b/>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6623D5">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6623D5">
      <w:pPr>
        <w:widowControl w:val="0"/>
        <w:ind w:firstLine="284"/>
        <w:contextualSpacing/>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6623D5">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6623D5">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окончательного </w:t>
      </w:r>
      <w:r w:rsidR="009A796C" w:rsidRPr="009044F1">
        <w:rPr>
          <w:rFonts w:ascii="GHEA Grapalat" w:hAnsi="GHEA Grapalat"/>
        </w:rPr>
        <w:lastRenderedPageBreak/>
        <w:t>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623D5">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F0475D" w:rsidRPr="00B02E29">
        <w:rPr>
          <w:rFonts w:ascii="GHEA Grapalat" w:hAnsi="GHEA Grapalat"/>
          <w:i w:val="0"/>
          <w:sz w:val="24"/>
          <w:szCs w:val="24"/>
        </w:rPr>
        <w:t>по</w:t>
      </w:r>
      <w:r w:rsidR="00F0475D">
        <w:rPr>
          <w:rFonts w:ascii="GHEA Grapalat" w:hAnsi="GHEA Grapalat"/>
          <w:i w:val="0"/>
          <w:sz w:val="24"/>
          <w:szCs w:val="24"/>
        </w:rPr>
        <w:t xml:space="preserve"> </w:t>
      </w:r>
      <w:r w:rsidR="00F0475D" w:rsidRPr="00B02E29">
        <w:rPr>
          <w:rFonts w:ascii="GHEA Grapalat" w:hAnsi="GHEA Grapalat"/>
          <w:i w:val="0"/>
          <w:sz w:val="24"/>
          <w:szCs w:val="24"/>
        </w:rPr>
        <w:t>курсу</w:t>
      </w:r>
      <w:r w:rsidR="00F0475D">
        <w:rPr>
          <w:rFonts w:ascii="GHEA Grapalat" w:hAnsi="GHEA Grapalat"/>
          <w:i w:val="0"/>
          <w:sz w:val="24"/>
          <w:szCs w:val="24"/>
        </w:rPr>
        <w:t xml:space="preserve">, </w:t>
      </w:r>
      <w:r w:rsidR="00F0475D"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623D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6623D5">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623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w:t>
      </w:r>
      <w:r w:rsidR="00AD2081" w:rsidRPr="00AD2081">
        <w:rPr>
          <w:rFonts w:ascii="GHEA Grapalat" w:hAnsi="GHEA Grapalat" w:cs="Sylfaen"/>
          <w:sz w:val="24"/>
          <w:szCs w:val="24"/>
        </w:rPr>
        <w:lastRenderedPageBreak/>
        <w:t xml:space="preserve">(участников),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623D5">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w:t>
      </w:r>
      <w:r w:rsidRPr="009044F1">
        <w:rPr>
          <w:rFonts w:ascii="GHEA Grapalat" w:hAnsi="GHEA Grapalat"/>
        </w:rPr>
        <w:lastRenderedPageBreak/>
        <w:t>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623D5">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623D5">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623D5">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6623D5">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0475D" w:rsidRDefault="00A150A9" w:rsidP="006623D5">
      <w:pPr>
        <w:pStyle w:val="BodyTextIndent2"/>
        <w:widowControl w:val="0"/>
        <w:tabs>
          <w:tab w:val="left" w:pos="1276"/>
        </w:tabs>
        <w:spacing w:line="240" w:lineRule="auto"/>
        <w:ind w:firstLine="567"/>
        <w:contextualSpacing/>
        <w:rPr>
          <w:rFonts w:ascii="GHEA Grapalat" w:hAnsi="GHEA Grapalat"/>
          <w:b/>
          <w:sz w:val="24"/>
          <w:szCs w:val="24"/>
        </w:rPr>
      </w:pPr>
      <w:r w:rsidRPr="00F0475D">
        <w:rPr>
          <w:rFonts w:ascii="GHEA Grapalat" w:hAnsi="GHEA Grapalat"/>
          <w:b/>
          <w:sz w:val="24"/>
          <w:szCs w:val="24"/>
        </w:rPr>
        <w:t>8.</w:t>
      </w:r>
      <w:r w:rsidR="000E624C" w:rsidRPr="00F0475D">
        <w:rPr>
          <w:rFonts w:ascii="GHEA Grapalat" w:hAnsi="GHEA Grapalat"/>
          <w:b/>
          <w:sz w:val="24"/>
          <w:szCs w:val="24"/>
          <w:lang w:val="hy-AM"/>
        </w:rPr>
        <w:t>1</w:t>
      </w:r>
      <w:r w:rsidR="00F64849" w:rsidRPr="00F0475D">
        <w:rPr>
          <w:rFonts w:ascii="GHEA Grapalat" w:hAnsi="GHEA Grapalat"/>
          <w:b/>
          <w:sz w:val="24"/>
          <w:szCs w:val="24"/>
        </w:rPr>
        <w:t>7</w:t>
      </w:r>
      <w:r w:rsidRPr="00F0475D">
        <w:rPr>
          <w:rFonts w:ascii="GHEA Grapalat" w:hAnsi="GHEA Grapalat"/>
          <w:b/>
          <w:sz w:val="24"/>
          <w:szCs w:val="24"/>
        </w:rPr>
        <w:t>.</w:t>
      </w:r>
      <w:r w:rsidR="00EE0CB1" w:rsidRPr="00F0475D">
        <w:rPr>
          <w:rFonts w:ascii="GHEA Grapalat" w:hAnsi="GHEA Grapalat"/>
          <w:b/>
          <w:sz w:val="24"/>
          <w:szCs w:val="24"/>
        </w:rPr>
        <w:tab/>
      </w:r>
    </w:p>
    <w:p w:rsidR="00583092" w:rsidRPr="009044F1" w:rsidRDefault="00A150A9"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623D5">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623D5">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623D5">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623D5">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F0475D" w:rsidRDefault="00F0475D"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F0475D">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0475D">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0475D" w:rsidRDefault="00F0475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lastRenderedPageBreak/>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76453" w:rsidRPr="008D2394" w:rsidRDefault="00A6609C" w:rsidP="00076453">
      <w:pPr>
        <w:widowControl w:val="0"/>
        <w:tabs>
          <w:tab w:val="left" w:pos="1276"/>
        </w:tabs>
        <w:ind w:firstLine="567"/>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310120">
        <w:rPr>
          <w:rFonts w:ascii="GHEA Grapalat" w:hAnsi="GHEA Grapalat"/>
        </w:rPr>
        <w:t xml:space="preserve"> </w:t>
      </w:r>
      <w:r w:rsidR="001647D2" w:rsidRPr="00CE31A0">
        <w:rPr>
          <w:rFonts w:ascii="GHEA Grapalat" w:hAnsi="GHEA Grapalat"/>
        </w:rPr>
        <w:t xml:space="preserve">Обеспечение квалификации представляется </w:t>
      </w:r>
      <w:r w:rsidR="00076453" w:rsidRPr="00244B04">
        <w:rPr>
          <w:rFonts w:ascii="GHEA Grapalat" w:hAnsi="GHEA Grapalat"/>
          <w:b/>
        </w:rPr>
        <w:t>в виде соглашения о неустойке (приложение 4. 2) или наличных денег.</w:t>
      </w:r>
      <w:r w:rsidR="00076453" w:rsidRPr="008D2394">
        <w:rPr>
          <w:rFonts w:ascii="GHEA Grapalat" w:hAnsi="GHEA Grapalat"/>
        </w:rPr>
        <w:t xml:space="preserve"> Причем  обеспечение должно быть действительным как минимум  включительно до </w:t>
      </w:r>
      <w:r w:rsidR="00076453" w:rsidRPr="00244B04">
        <w:rPr>
          <w:rFonts w:ascii="GHEA Grapalat" w:hAnsi="GHEA Grapalat"/>
          <w:b/>
        </w:rPr>
        <w:t>20-го рабочего дня</w:t>
      </w:r>
      <w:r w:rsidR="00076453" w:rsidRPr="008D2394">
        <w:rPr>
          <w:rFonts w:ascii="GHEA Grapalat" w:hAnsi="GHEA Grapalat"/>
        </w:rPr>
        <w:t>, следующего за днем полного принятия заказчиком результата выполнения договора</w:t>
      </w:r>
      <w:r w:rsidR="00076453">
        <w:rPr>
          <w:rFonts w:ascii="GHEA Grapalat" w:hAnsi="GHEA Grapalat"/>
        </w:rPr>
        <w:t>.</w:t>
      </w:r>
    </w:p>
    <w:p w:rsidR="00DD1A78" w:rsidRPr="00CE31A0" w:rsidRDefault="00DD1A78" w:rsidP="00DD1A78">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D1A78" w:rsidRPr="00CE31A0" w:rsidRDefault="00DD1A78" w:rsidP="00DD1A78">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D1A78" w:rsidRPr="009044F1" w:rsidRDefault="00DD1A78" w:rsidP="00DD1A78">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DD1A78" w:rsidRDefault="00DD1A78" w:rsidP="00DD1A78">
      <w:pPr>
        <w:widowControl w:val="0"/>
        <w:tabs>
          <w:tab w:val="left" w:pos="1276"/>
        </w:tabs>
        <w:ind w:firstLine="709"/>
        <w:contextualSpacing/>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FD5D6F">
        <w:rPr>
          <w:rFonts w:ascii="GHEA Grapalat" w:hAnsi="GHEA Grapalat"/>
          <w:b/>
        </w:rPr>
        <w:t>виде</w:t>
      </w:r>
      <w:r w:rsidRPr="00FD5D6F">
        <w:rPr>
          <w:rFonts w:ascii="GHEA Grapalat" w:hAnsi="GHEA Grapalat"/>
        </w:rPr>
        <w:t xml:space="preserve"> </w:t>
      </w:r>
      <w:r w:rsidRPr="00FD5D6F">
        <w:rPr>
          <w:rFonts w:ascii="GHEA Grapalat" w:hAnsi="GHEA Grapalat"/>
          <w:b/>
        </w:rPr>
        <w:t>соглашения о неустойке (Приложение 5.1) или наличных денег.</w:t>
      </w:r>
    </w:p>
    <w:p w:rsidR="00DD1A78" w:rsidRDefault="00DD1A78" w:rsidP="00DD1A78">
      <w:pPr>
        <w:widowControl w:val="0"/>
        <w:tabs>
          <w:tab w:val="left" w:pos="1276"/>
        </w:tabs>
        <w:ind w:firstLine="567"/>
        <w:contextualSpacing/>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DD1A78" w:rsidRPr="00DC30CC"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DD1A78"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D1A78" w:rsidRPr="0059697A" w:rsidRDefault="00DD1A78" w:rsidP="00DD1A78">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 xml:space="preserve">явления - в виде неустойки или </w:t>
      </w:r>
      <w:r w:rsidRPr="00E43087">
        <w:rPr>
          <w:rFonts w:ascii="GHEA Grapalat" w:hAnsi="GHEA Grapalat"/>
        </w:rPr>
        <w:t xml:space="preserve">наличных денег. Если на момент возникновения правомочия по заключению договора </w:t>
      </w:r>
      <w:r w:rsidRPr="00E4308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w:t>
      </w:r>
      <w:r w:rsidRPr="000811C1">
        <w:rPr>
          <w:rFonts w:ascii="GHEA Grapalat" w:hAnsi="GHEA Grapalat" w:cs="Sylfaen"/>
        </w:rPr>
        <w:t xml:space="preserve">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787B55">
        <w:rPr>
          <w:rFonts w:ascii="GHEA Grapalat" w:hAnsi="GHEA Grapalat" w:cs="Sylfaen"/>
        </w:rPr>
        <w:t>.</w:t>
      </w:r>
    </w:p>
    <w:p w:rsidR="00DD1A78" w:rsidRPr="00625529" w:rsidRDefault="00DD1A78" w:rsidP="00DD1A78">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DD1A78" w:rsidRPr="009044F1" w:rsidRDefault="00DD1A78" w:rsidP="00DD1A78">
      <w:pPr>
        <w:widowControl w:val="0"/>
        <w:tabs>
          <w:tab w:val="left" w:pos="1276"/>
        </w:tabs>
        <w:ind w:firstLine="567"/>
        <w:contextualSpacing/>
        <w:jc w:val="both"/>
        <w:rPr>
          <w:rFonts w:ascii="GHEA Grapalat" w:hAnsi="GHEA Grapalat"/>
        </w:rPr>
      </w:pPr>
      <w:r w:rsidRPr="009044F1">
        <w:rPr>
          <w:rFonts w:ascii="GHEA Grapalat" w:hAnsi="GHEA Grapalat"/>
        </w:rPr>
        <w:lastRenderedPageBreak/>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E6EF9" w:rsidRPr="00B02E29">
        <w:rPr>
          <w:rFonts w:ascii="GHEA Grapalat" w:hAnsi="GHEA Grapalat"/>
        </w:rPr>
        <w:t>прекращается</w:t>
      </w:r>
      <w:r w:rsidR="004E6EF9">
        <w:rPr>
          <w:rFonts w:ascii="GHEA Grapalat" w:hAnsi="GHEA Grapalat"/>
        </w:rPr>
        <w:t xml:space="preserve"> </w:t>
      </w:r>
      <w:r w:rsidR="004E6EF9" w:rsidRPr="00B02E29">
        <w:rPr>
          <w:rFonts w:ascii="GHEA Grapalat" w:hAnsi="GHEA Grapalat"/>
        </w:rPr>
        <w:t>потребность</w:t>
      </w:r>
      <w:r w:rsidR="004E6EF9">
        <w:rPr>
          <w:rFonts w:ascii="GHEA Grapalat" w:hAnsi="GHEA Grapalat"/>
        </w:rPr>
        <w:t xml:space="preserve"> </w:t>
      </w:r>
      <w:r w:rsidR="004E6EF9" w:rsidRPr="00B02E29">
        <w:rPr>
          <w:rFonts w:ascii="GHEA Grapalat" w:hAnsi="GHEA Grapalat"/>
        </w:rPr>
        <w:t>в</w:t>
      </w:r>
      <w:r w:rsidR="004E6EF9">
        <w:rPr>
          <w:rFonts w:ascii="GHEA Grapalat" w:hAnsi="GHEA Grapalat"/>
        </w:rPr>
        <w:t xml:space="preserve"> </w:t>
      </w:r>
      <w:r w:rsidR="004E6EF9" w:rsidRPr="00B02E29">
        <w:rPr>
          <w:rFonts w:ascii="GHEA Grapalat" w:hAnsi="GHEA Grapalat"/>
        </w:rPr>
        <w:t>закупке.</w:t>
      </w:r>
      <w:r w:rsidR="004E6EF9">
        <w:rPr>
          <w:rFonts w:ascii="GHEA Grapalat" w:hAnsi="GHEA Grapalat"/>
        </w:rPr>
        <w:t xml:space="preserve"> </w:t>
      </w:r>
      <w:r w:rsidR="004E6EF9" w:rsidRPr="00B02E29">
        <w:rPr>
          <w:rFonts w:ascii="GHEA Grapalat" w:hAnsi="GHEA Grapalat"/>
        </w:rPr>
        <w:t>При</w:t>
      </w:r>
      <w:r w:rsidR="004E6EF9">
        <w:rPr>
          <w:rFonts w:ascii="GHEA Grapalat" w:hAnsi="GHEA Grapalat"/>
        </w:rPr>
        <w:t xml:space="preserve"> </w:t>
      </w:r>
      <w:r w:rsidR="004E6EF9" w:rsidRPr="00B02E29">
        <w:rPr>
          <w:rFonts w:ascii="GHEA Grapalat" w:hAnsi="GHEA Grapalat"/>
        </w:rPr>
        <w:t>этом</w:t>
      </w:r>
      <w:r w:rsidR="004E6EF9">
        <w:rPr>
          <w:rFonts w:ascii="GHEA Grapalat" w:hAnsi="GHEA Grapalat"/>
        </w:rPr>
        <w:t xml:space="preserve"> </w:t>
      </w:r>
      <w:r w:rsidR="004E6EF9" w:rsidRPr="00B02E29">
        <w:rPr>
          <w:rFonts w:ascii="GHEA Grapalat" w:hAnsi="GHEA Grapalat"/>
        </w:rPr>
        <w:t>процедура</w:t>
      </w:r>
      <w:r w:rsidR="004E6EF9">
        <w:rPr>
          <w:rFonts w:ascii="GHEA Grapalat" w:hAnsi="GHEA Grapalat"/>
        </w:rPr>
        <w:t xml:space="preserve"> </w:t>
      </w:r>
      <w:r w:rsidR="004E6EF9" w:rsidRPr="00B02E29">
        <w:rPr>
          <w:rFonts w:ascii="GHEA Grapalat" w:hAnsi="GHEA Grapalat"/>
        </w:rPr>
        <w:t>закупки,</w:t>
      </w:r>
      <w:r w:rsidR="004E6EF9">
        <w:rPr>
          <w:rFonts w:ascii="GHEA Grapalat" w:hAnsi="GHEA Grapalat"/>
        </w:rPr>
        <w:t xml:space="preserve"> </w:t>
      </w:r>
      <w:r w:rsidR="004E6EF9" w:rsidRPr="00B02E29">
        <w:rPr>
          <w:rFonts w:ascii="GHEA Grapalat" w:hAnsi="GHEA Grapalat"/>
        </w:rPr>
        <w:t>организованная</w:t>
      </w:r>
      <w:r w:rsidR="004E6EF9">
        <w:rPr>
          <w:rFonts w:ascii="GHEA Grapalat" w:hAnsi="GHEA Grapalat"/>
        </w:rPr>
        <w:t xml:space="preserve"> </w:t>
      </w:r>
      <w:r w:rsidR="004E6EF9" w:rsidRPr="00B02E29">
        <w:rPr>
          <w:rFonts w:ascii="GHEA Grapalat" w:hAnsi="GHEA Grapalat"/>
        </w:rPr>
        <w:t>для</w:t>
      </w:r>
      <w:r w:rsidR="004E6EF9">
        <w:rPr>
          <w:rFonts w:ascii="GHEA Grapalat" w:hAnsi="GHEA Grapalat"/>
        </w:rPr>
        <w:t xml:space="preserve"> </w:t>
      </w:r>
      <w:r w:rsidR="004E6EF9" w:rsidRPr="00B02E29">
        <w:rPr>
          <w:rFonts w:ascii="GHEA Grapalat" w:hAnsi="GHEA Grapalat"/>
        </w:rPr>
        <w:t>нужд</w:t>
      </w:r>
      <w:r w:rsidR="004E6EF9">
        <w:rPr>
          <w:rFonts w:ascii="GHEA Grapalat" w:hAnsi="GHEA Grapalat"/>
        </w:rPr>
        <w:t xml:space="preserve"> </w:t>
      </w:r>
      <w:r w:rsidR="004E6EF9" w:rsidRPr="00B02E29">
        <w:rPr>
          <w:rFonts w:ascii="GHEA Grapalat" w:hAnsi="GHEA Grapalat"/>
        </w:rPr>
        <w:t>государства</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общин,</w:t>
      </w:r>
      <w:r w:rsidR="004E6EF9">
        <w:rPr>
          <w:rFonts w:ascii="GHEA Grapalat" w:hAnsi="GHEA Grapalat"/>
        </w:rPr>
        <w:t xml:space="preserve"> </w:t>
      </w:r>
      <w:r w:rsidR="004E6EF9" w:rsidRPr="00B02E29">
        <w:rPr>
          <w:rFonts w:ascii="GHEA Grapalat" w:hAnsi="GHEA Grapalat"/>
        </w:rPr>
        <w:t>может</w:t>
      </w:r>
      <w:r w:rsidR="004E6EF9">
        <w:rPr>
          <w:rFonts w:ascii="GHEA Grapalat" w:hAnsi="GHEA Grapalat"/>
        </w:rPr>
        <w:t xml:space="preserve"> </w:t>
      </w:r>
      <w:r w:rsidR="004E6EF9" w:rsidRPr="00B02E29">
        <w:rPr>
          <w:rFonts w:ascii="GHEA Grapalat" w:hAnsi="GHEA Grapalat"/>
        </w:rPr>
        <w:t>быть</w:t>
      </w:r>
      <w:r w:rsidR="004E6EF9">
        <w:rPr>
          <w:rFonts w:ascii="GHEA Grapalat" w:hAnsi="GHEA Grapalat"/>
        </w:rPr>
        <w:t xml:space="preserve"> </w:t>
      </w:r>
      <w:r w:rsidR="004E6EF9" w:rsidRPr="00B02E29">
        <w:rPr>
          <w:rFonts w:ascii="GHEA Grapalat" w:hAnsi="GHEA Grapalat"/>
        </w:rPr>
        <w:t>объявлена</w:t>
      </w:r>
      <w:r w:rsidR="004E6EF9">
        <w:rPr>
          <w:rFonts w:ascii="GHEA Grapalat" w:hAnsi="GHEA Grapalat"/>
        </w:rPr>
        <w:t xml:space="preserve"> </w:t>
      </w:r>
      <w:r w:rsidR="004E6EF9" w:rsidRPr="00B02E29">
        <w:rPr>
          <w:rFonts w:ascii="GHEA Grapalat" w:hAnsi="GHEA Grapalat"/>
        </w:rPr>
        <w:t>полностью</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частично</w:t>
      </w:r>
      <w:r w:rsidR="004E6EF9">
        <w:rPr>
          <w:rFonts w:ascii="GHEA Grapalat" w:hAnsi="GHEA Grapalat"/>
        </w:rPr>
        <w:t xml:space="preserve"> </w:t>
      </w:r>
      <w:r w:rsidR="004E6EF9" w:rsidRPr="00B02E29">
        <w:rPr>
          <w:rFonts w:ascii="GHEA Grapalat" w:hAnsi="GHEA Grapalat"/>
        </w:rPr>
        <w:t>несостоявшейся</w:t>
      </w:r>
      <w:r w:rsidR="004E6EF9">
        <w:rPr>
          <w:rFonts w:ascii="GHEA Grapalat" w:hAnsi="GHEA Grapalat"/>
        </w:rPr>
        <w:t xml:space="preserve"> </w:t>
      </w:r>
      <w:r w:rsidR="004E6EF9" w:rsidRPr="00CC7EC8">
        <w:rPr>
          <w:rFonts w:ascii="GHEA Grapalat" w:hAnsi="GHEA Grapalat"/>
          <w:spacing w:val="-6"/>
        </w:rPr>
        <w:t>на</w:t>
      </w:r>
      <w:r w:rsidR="004E6EF9">
        <w:rPr>
          <w:rFonts w:ascii="GHEA Grapalat" w:hAnsi="GHEA Grapalat"/>
          <w:spacing w:val="-6"/>
        </w:rPr>
        <w:t xml:space="preserve"> </w:t>
      </w:r>
      <w:r w:rsidR="004E6EF9" w:rsidRPr="00CC7EC8">
        <w:rPr>
          <w:rFonts w:ascii="GHEA Grapalat" w:hAnsi="GHEA Grapalat"/>
          <w:spacing w:val="-6"/>
        </w:rPr>
        <w:t>основании</w:t>
      </w:r>
      <w:r w:rsidR="004E6EF9">
        <w:rPr>
          <w:rFonts w:ascii="GHEA Grapalat" w:hAnsi="GHEA Grapalat"/>
          <w:spacing w:val="-6"/>
        </w:rPr>
        <w:t xml:space="preserve"> </w:t>
      </w:r>
      <w:r w:rsidR="004E6EF9" w:rsidRPr="00CC7EC8">
        <w:rPr>
          <w:rFonts w:ascii="GHEA Grapalat" w:hAnsi="GHEA Grapalat"/>
          <w:spacing w:val="-6"/>
        </w:rPr>
        <w:t>решения</w:t>
      </w:r>
      <w:r w:rsidR="004E6EF9">
        <w:rPr>
          <w:rFonts w:ascii="GHEA Grapalat" w:hAnsi="GHEA Grapalat"/>
          <w:spacing w:val="-6"/>
        </w:rPr>
        <w:t xml:space="preserve"> </w:t>
      </w:r>
      <w:r w:rsidR="004E6EF9" w:rsidRPr="00CC7EC8">
        <w:rPr>
          <w:rFonts w:ascii="GHEA Grapalat" w:hAnsi="GHEA Grapalat"/>
          <w:spacing w:val="-6"/>
        </w:rPr>
        <w:t>руководителя</w:t>
      </w:r>
      <w:r w:rsidR="004E6EF9">
        <w:rPr>
          <w:rFonts w:ascii="GHEA Grapalat" w:hAnsi="GHEA Grapalat"/>
          <w:spacing w:val="-6"/>
        </w:rPr>
        <w:t xml:space="preserve"> </w:t>
      </w:r>
      <w:r w:rsidR="004E6EF9" w:rsidRPr="00CC7EC8">
        <w:rPr>
          <w:rFonts w:ascii="GHEA Grapalat" w:hAnsi="GHEA Grapalat"/>
          <w:spacing w:val="-6"/>
        </w:rPr>
        <w:t>уполномоченного</w:t>
      </w:r>
      <w:r w:rsidR="004E6EF9">
        <w:rPr>
          <w:rFonts w:ascii="GHEA Grapalat" w:hAnsi="GHEA Grapalat"/>
          <w:spacing w:val="-6"/>
        </w:rPr>
        <w:t xml:space="preserve"> </w:t>
      </w:r>
      <w:r w:rsidR="004E6EF9" w:rsidRPr="00CC7EC8">
        <w:rPr>
          <w:rFonts w:ascii="GHEA Grapalat" w:hAnsi="GHEA Grapalat"/>
          <w:spacing w:val="-6"/>
        </w:rPr>
        <w:t>органа,</w:t>
      </w:r>
      <w:r w:rsidR="004E6EF9">
        <w:rPr>
          <w:rFonts w:ascii="GHEA Grapalat" w:hAnsi="GHEA Grapalat"/>
          <w:spacing w:val="-6"/>
        </w:rPr>
        <w:t xml:space="preserve"> </w:t>
      </w:r>
      <w:r w:rsidR="004E6EF9" w:rsidRPr="00CC7EC8">
        <w:rPr>
          <w:rFonts w:ascii="GHEA Grapalat" w:hAnsi="GHEA Grapalat"/>
          <w:spacing w:val="-6"/>
        </w:rPr>
        <w:t>осуществляющего</w:t>
      </w:r>
      <w:r w:rsidR="004E6EF9">
        <w:rPr>
          <w:rFonts w:ascii="GHEA Grapalat" w:hAnsi="GHEA Grapalat"/>
          <w:spacing w:val="-6"/>
        </w:rPr>
        <w:t xml:space="preserve"> </w:t>
      </w:r>
      <w:r w:rsidR="004E6EF9" w:rsidRPr="00CC7EC8">
        <w:rPr>
          <w:rFonts w:ascii="GHEA Grapalat" w:hAnsi="GHEA Grapalat"/>
          <w:spacing w:val="-6"/>
        </w:rPr>
        <w:t>общее</w:t>
      </w:r>
      <w:r w:rsidR="004E6EF9">
        <w:rPr>
          <w:rFonts w:ascii="GHEA Grapalat" w:hAnsi="GHEA Grapalat"/>
          <w:spacing w:val="-6"/>
        </w:rPr>
        <w:t xml:space="preserve"> </w:t>
      </w:r>
      <w:r w:rsidR="004E6EF9" w:rsidRPr="00CC7EC8">
        <w:rPr>
          <w:rFonts w:ascii="GHEA Grapalat" w:hAnsi="GHEA Grapalat"/>
          <w:spacing w:val="-6"/>
        </w:rPr>
        <w:t>управление</w:t>
      </w:r>
      <w:r w:rsidR="004E6EF9">
        <w:rPr>
          <w:rFonts w:ascii="GHEA Grapalat" w:hAnsi="GHEA Grapalat"/>
          <w:spacing w:val="-6"/>
          <w:lang w:val="hy-AM"/>
        </w:rPr>
        <w:t>.</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4E6EF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4E6EF9" w:rsidP="00B46D58">
      <w:pPr>
        <w:widowControl w:val="0"/>
        <w:spacing w:after="160"/>
        <w:ind w:left="567" w:right="565"/>
        <w:jc w:val="center"/>
        <w:rPr>
          <w:rFonts w:ascii="GHEA Grapalat" w:hAnsi="GHEA Grapalat"/>
          <w:b/>
        </w:rPr>
      </w:pPr>
      <w:r>
        <w:rPr>
          <w:rFonts w:ascii="GHEA Grapalat" w:hAnsi="GHEA Grapalat"/>
          <w:b/>
        </w:rPr>
        <w:br/>
      </w:r>
      <w:r w:rsidR="008D5016"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E6EF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w:t>
      </w:r>
      <w:r w:rsidR="00A677CD">
        <w:rPr>
          <w:rFonts w:ascii="GHEA Grapalat" w:hAnsi="GHEA Grapalat" w:cs="Sylfaen"/>
        </w:rPr>
        <w:lastRenderedPageBreak/>
        <w:t>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E6EF9">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E6EF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6EF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EF66A0" w:rsidRDefault="00EF66A0" w:rsidP="003A67C7">
      <w:pPr>
        <w:widowControl w:val="0"/>
        <w:contextualSpacing/>
        <w:jc w:val="center"/>
        <w:rPr>
          <w:rFonts w:ascii="GHEA Grapalat" w:hAnsi="GHEA Grapalat"/>
          <w:b/>
        </w:rPr>
      </w:pPr>
    </w:p>
    <w:p w:rsidR="00096865" w:rsidRPr="009044F1" w:rsidRDefault="008D5016" w:rsidP="003A67C7">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3A67C7">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3A67C7">
      <w:pPr>
        <w:widowControl w:val="0"/>
        <w:ind w:firstLine="567"/>
        <w:contextualSpacing/>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3A67C7">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E67BA7"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2.</w:t>
      </w:r>
      <w:r w:rsidR="00EF66A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EF66A0">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F66A0" w:rsidRPr="00EF66A0">
        <w:rPr>
          <w:rFonts w:ascii="GHEA Grapalat" w:hAnsi="GHEA Grapalat"/>
          <w:b/>
        </w:rPr>
        <w:t>2</w:t>
      </w:r>
      <w:r w:rsidRPr="00EF66A0">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EF66A0">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w:t>
      </w:r>
      <w:r w:rsidRPr="002658C9">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EF66A0">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EF66A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EF66A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F66A0" w:rsidRDefault="00EF66A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F66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F66A0" w:rsidRPr="005E4F96">
        <w:rPr>
          <w:rFonts w:ascii="GHEA Grapalat" w:hAnsi="GHEA Grapalat"/>
          <w:b/>
          <w:i/>
          <w:sz w:val="24"/>
          <w:szCs w:val="24"/>
        </w:rPr>
        <w:t>«GHAShDzB-HVKAK-202</w:t>
      </w:r>
      <w:r w:rsidR="00B21754">
        <w:rPr>
          <w:rFonts w:ascii="GHEA Grapalat" w:hAnsi="GHEA Grapalat"/>
          <w:b/>
          <w:i/>
          <w:sz w:val="24"/>
          <w:szCs w:val="24"/>
        </w:rPr>
        <w:t>1</w:t>
      </w:r>
      <w:r w:rsidR="00EF66A0" w:rsidRPr="005E4F96">
        <w:rPr>
          <w:rFonts w:ascii="GHEA Grapalat" w:hAnsi="GHEA Grapalat"/>
          <w:b/>
          <w:i/>
          <w:sz w:val="24"/>
          <w:szCs w:val="24"/>
        </w:rPr>
        <w:t>-</w:t>
      </w:r>
      <w:r w:rsidR="00DD1A78">
        <w:rPr>
          <w:rFonts w:ascii="GHEA Grapalat" w:hAnsi="GHEA Grapalat"/>
          <w:b/>
          <w:i/>
          <w:sz w:val="24"/>
          <w:szCs w:val="24"/>
        </w:rPr>
        <w:t>81</w:t>
      </w:r>
      <w:r w:rsidR="00EF66A0" w:rsidRPr="005E4F96">
        <w:rPr>
          <w:rFonts w:ascii="GHEA Grapalat" w:hAnsi="GHEA Grapalat"/>
          <w:b/>
          <w:i/>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EF66A0">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F66A0">
        <w:rPr>
          <w:rFonts w:ascii="GHEA Grapalat" w:hAnsi="GHEA Grapalat"/>
          <w:color w:val="auto"/>
          <w:sz w:val="24"/>
          <w:szCs w:val="24"/>
        </w:rPr>
        <w:t>процедуре 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F62C64" w:rsidRDefault="00F62C64" w:rsidP="00F62C64">
      <w:pPr>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DD1A78">
        <w:rPr>
          <w:rFonts w:ascii="GHEA Grapalat" w:hAnsi="GHEA Grapalat"/>
          <w:b/>
          <w:i/>
        </w:rPr>
        <w:t>81</w:t>
      </w:r>
      <w:r w:rsidRPr="005E4F96">
        <w:rPr>
          <w:rFonts w:ascii="GHEA Grapalat" w:hAnsi="GHEA Grapalat"/>
          <w:b/>
          <w:i/>
        </w:rPr>
        <w:t>»</w:t>
      </w:r>
      <w:r>
        <w:rPr>
          <w:rFonts w:ascii="GHEA Grapalat" w:hAnsi="GHEA Grapalat"/>
          <w:b/>
          <w:i/>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F62C64">
        <w:rPr>
          <w:rFonts w:ascii="GHEA Grapalat" w:hAnsi="GHEA Grapalat"/>
        </w:rPr>
        <w:t>запрос котировок</w:t>
      </w:r>
      <w:r>
        <w:rPr>
          <w:rFonts w:ascii="GHEA Grapalat" w:hAnsi="GHEA Grapalat"/>
        </w:rPr>
        <w:t xml:space="preserve"> 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DD1A78">
        <w:rPr>
          <w:rFonts w:ascii="GHEA Grapalat" w:hAnsi="GHEA Grapalat"/>
          <w:b/>
          <w:i/>
        </w:rPr>
        <w:t>81</w:t>
      </w:r>
      <w:r w:rsidR="00F62C64" w:rsidRPr="005E4F96">
        <w:rPr>
          <w:rFonts w:ascii="GHEA Grapalat" w:hAnsi="GHEA Grapalat"/>
          <w:b/>
          <w:i/>
        </w:rPr>
        <w:t>»</w:t>
      </w:r>
      <w:r>
        <w:rPr>
          <w:rFonts w:ascii="GHEA Grapalat" w:hAnsi="GHEA Grapalat"/>
        </w:rPr>
        <w:t>,</w:t>
      </w:r>
      <w:r w:rsidR="00F62C64">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F62C64">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DD1A78">
        <w:rPr>
          <w:rFonts w:ascii="GHEA Grapalat" w:hAnsi="GHEA Grapalat"/>
          <w:b/>
          <w:i/>
        </w:rPr>
        <w:t>81</w:t>
      </w:r>
      <w:r w:rsidR="00F62C64" w:rsidRPr="005E4F96">
        <w:rPr>
          <w:rFonts w:ascii="GHEA Grapalat" w:hAnsi="GHEA Grapalat"/>
          <w:b/>
          <w:i/>
        </w:rPr>
        <w:t>»</w:t>
      </w:r>
      <w:r w:rsidR="00F62C64">
        <w:rPr>
          <w:rFonts w:ascii="GHEA Grapalat" w:hAnsi="GHEA Grapalat"/>
          <w:b/>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687A10" w:rsidRPr="009044F1" w:rsidRDefault="00687A10" w:rsidP="00687A10">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687A10" w:rsidRPr="00374F4A" w:rsidRDefault="00687A10" w:rsidP="00687A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Pr>
          <w:rFonts w:ascii="GHEA Grapalat" w:hAnsi="GHEA Grapalat"/>
          <w:b/>
          <w:sz w:val="24"/>
          <w:szCs w:val="24"/>
          <w:lang w:val="en-GB"/>
        </w:rPr>
        <w:t>GHAShDzB</w:t>
      </w:r>
      <w:proofErr w:type="spellEnd"/>
      <w:r w:rsidRPr="00B06D9F">
        <w:rPr>
          <w:rFonts w:ascii="GHEA Grapalat" w:hAnsi="GHEA Grapalat"/>
          <w:b/>
          <w:sz w:val="24"/>
          <w:szCs w:val="24"/>
        </w:rPr>
        <w:t>-</w:t>
      </w:r>
      <w:r>
        <w:rPr>
          <w:rFonts w:ascii="GHEA Grapalat" w:hAnsi="GHEA Grapalat"/>
          <w:b/>
          <w:sz w:val="24"/>
          <w:szCs w:val="24"/>
          <w:lang w:val="en-GB"/>
        </w:rPr>
        <w:t>HVKAK</w:t>
      </w:r>
      <w:r w:rsidRPr="00B06D9F">
        <w:rPr>
          <w:rFonts w:ascii="GHEA Grapalat" w:hAnsi="GHEA Grapalat"/>
          <w:b/>
          <w:sz w:val="24"/>
          <w:szCs w:val="24"/>
        </w:rPr>
        <w:t>-2021-</w:t>
      </w:r>
      <w:r>
        <w:rPr>
          <w:rFonts w:ascii="GHEA Grapalat" w:hAnsi="GHEA Grapalat"/>
          <w:b/>
          <w:sz w:val="24"/>
          <w:szCs w:val="24"/>
        </w:rPr>
        <w:t>81</w:t>
      </w:r>
      <w:r w:rsidRPr="008C7B19">
        <w:rPr>
          <w:rFonts w:ascii="GHEA Grapalat" w:hAnsi="GHEA Grapalat"/>
          <w:b/>
          <w:sz w:val="24"/>
          <w:szCs w:val="24"/>
        </w:rPr>
        <w:t>»</w:t>
      </w:r>
    </w:p>
    <w:p w:rsidR="00687A10" w:rsidRPr="009044F1" w:rsidRDefault="00687A10" w:rsidP="00687A10">
      <w:pPr>
        <w:widowControl w:val="0"/>
        <w:spacing w:after="160"/>
        <w:ind w:left="567" w:right="565"/>
        <w:jc w:val="center"/>
        <w:rPr>
          <w:rFonts w:ascii="GHEA Grapalat" w:hAnsi="GHEA Grapalat"/>
          <w:b/>
        </w:rPr>
      </w:pPr>
    </w:p>
    <w:p w:rsidR="00687A10" w:rsidRPr="009044F1" w:rsidRDefault="00687A10" w:rsidP="00687A10">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687A10" w:rsidRPr="009044F1" w:rsidRDefault="00687A10" w:rsidP="00687A10">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687A10" w:rsidRPr="009044F1" w:rsidRDefault="00687A10" w:rsidP="00687A10">
      <w:pPr>
        <w:pStyle w:val="Heading3"/>
        <w:keepNext w:val="0"/>
        <w:widowControl w:val="0"/>
        <w:spacing w:after="160" w:line="240" w:lineRule="auto"/>
        <w:ind w:left="567" w:right="565"/>
        <w:rPr>
          <w:rFonts w:ascii="GHEA Grapalat" w:hAnsi="GHEA Grapalat" w:cs="Arial"/>
          <w:sz w:val="24"/>
          <w:szCs w:val="24"/>
        </w:rPr>
      </w:pPr>
    </w:p>
    <w:p w:rsidR="00687A10" w:rsidRPr="00430541" w:rsidRDefault="00687A10" w:rsidP="00687A10">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687A10" w:rsidRPr="00430541" w:rsidRDefault="00687A10" w:rsidP="00687A10">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687A10" w:rsidRPr="009044F1" w:rsidRDefault="00687A10" w:rsidP="00687A10">
      <w:pPr>
        <w:widowControl w:val="0"/>
        <w:spacing w:after="160"/>
        <w:jc w:val="both"/>
        <w:rPr>
          <w:rFonts w:ascii="GHEA Grapalat" w:hAnsi="GHEA Grapalat"/>
        </w:rPr>
      </w:pPr>
      <w:r w:rsidRPr="009044F1">
        <w:rPr>
          <w:rFonts w:ascii="GHEA Grapalat" w:hAnsi="GHEA Grapalat"/>
        </w:rPr>
        <w:t xml:space="preserve">рамках </w:t>
      </w:r>
      <w:r>
        <w:rPr>
          <w:rFonts w:ascii="GHEA Grapalat" w:hAnsi="GHEA Grapalat"/>
        </w:rPr>
        <w:t>запроса котировок</w:t>
      </w:r>
      <w:r w:rsidRPr="009044F1">
        <w:rPr>
          <w:rFonts w:ascii="GHEA Grapalat" w:hAnsi="GHEA Grapalat"/>
        </w:rPr>
        <w:t xml:space="preserve"> под кодом </w:t>
      </w:r>
      <w:r w:rsidRPr="008C7B19">
        <w:rPr>
          <w:rFonts w:ascii="GHEA Grapalat" w:hAnsi="GHEA Grapalat"/>
          <w:b/>
        </w:rPr>
        <w:t>«</w:t>
      </w:r>
      <w:proofErr w:type="spellStart"/>
      <w:r>
        <w:rPr>
          <w:rFonts w:ascii="GHEA Grapalat" w:hAnsi="GHEA Grapalat"/>
          <w:b/>
          <w:lang w:val="en-GB"/>
        </w:rPr>
        <w:t>GHAShDzB</w:t>
      </w:r>
      <w:proofErr w:type="spellEnd"/>
      <w:r w:rsidRPr="00B06D9F">
        <w:rPr>
          <w:rFonts w:ascii="GHEA Grapalat" w:hAnsi="GHEA Grapalat"/>
          <w:b/>
        </w:rPr>
        <w:t>-</w:t>
      </w:r>
      <w:r>
        <w:rPr>
          <w:rFonts w:ascii="GHEA Grapalat" w:hAnsi="GHEA Grapalat"/>
          <w:b/>
          <w:lang w:val="en-GB"/>
        </w:rPr>
        <w:t>HVKAK</w:t>
      </w:r>
      <w:r w:rsidRPr="00B06D9F">
        <w:rPr>
          <w:rFonts w:ascii="GHEA Grapalat" w:hAnsi="GHEA Grapalat"/>
          <w:b/>
        </w:rPr>
        <w:t>-2021-</w:t>
      </w:r>
      <w:r>
        <w:rPr>
          <w:rFonts w:ascii="GHEA Grapalat" w:hAnsi="GHEA Grapalat"/>
          <w:b/>
        </w:rPr>
        <w:t>81</w:t>
      </w:r>
      <w:r w:rsidRPr="008C7B19">
        <w:rPr>
          <w:rFonts w:ascii="GHEA Grapalat" w:hAnsi="GHEA Grapalat"/>
          <w:b/>
        </w:rPr>
        <w:t>»</w:t>
      </w:r>
      <w:r>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687A10" w:rsidRPr="00206AF8" w:rsidTr="00062F59">
        <w:tc>
          <w:tcPr>
            <w:tcW w:w="1242" w:type="dxa"/>
            <w:vMerge w:val="restart"/>
            <w:vAlign w:val="center"/>
          </w:tcPr>
          <w:p w:rsidR="00687A10" w:rsidRDefault="00687A10" w:rsidP="00062F59">
            <w:pPr>
              <w:widowControl w:val="0"/>
              <w:jc w:val="center"/>
              <w:rPr>
                <w:rFonts w:ascii="GHEA Grapalat" w:hAnsi="GHEA Grapalat"/>
                <w:b/>
                <w:sz w:val="20"/>
                <w:szCs w:val="20"/>
              </w:rPr>
            </w:pPr>
          </w:p>
          <w:p w:rsidR="00687A10" w:rsidRPr="00206AF8" w:rsidRDefault="00687A10" w:rsidP="00062F59">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687A10" w:rsidRPr="00C03625" w:rsidRDefault="00687A10" w:rsidP="00062F59">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w:t>
            </w:r>
            <w:r w:rsidRPr="00206AF8">
              <w:rPr>
                <w:rFonts w:ascii="GHEA Grapalat" w:hAnsi="GHEA Grapalat"/>
                <w:b/>
                <w:sz w:val="20"/>
                <w:szCs w:val="20"/>
              </w:rPr>
              <w:t xml:space="preserve"> </w:t>
            </w:r>
            <w:r w:rsidRPr="00DB2996">
              <w:rPr>
                <w:rFonts w:ascii="GHEA Grapalat" w:hAnsi="GHEA Grapalat"/>
                <w:b/>
                <w:sz w:val="20"/>
                <w:szCs w:val="20"/>
              </w:rPr>
              <w:t>приборы и оборудование</w:t>
            </w:r>
          </w:p>
        </w:tc>
      </w:tr>
      <w:tr w:rsidR="00687A10" w:rsidRPr="00206AF8" w:rsidTr="00062F59">
        <w:trPr>
          <w:trHeight w:val="696"/>
        </w:trPr>
        <w:tc>
          <w:tcPr>
            <w:tcW w:w="1242" w:type="dxa"/>
            <w:vMerge/>
            <w:vAlign w:val="center"/>
          </w:tcPr>
          <w:p w:rsidR="00687A10" w:rsidRPr="00206AF8" w:rsidRDefault="00687A10" w:rsidP="00062F59">
            <w:pPr>
              <w:widowControl w:val="0"/>
              <w:jc w:val="center"/>
              <w:rPr>
                <w:rFonts w:ascii="GHEA Grapalat" w:hAnsi="GHEA Grapalat"/>
                <w:b/>
                <w:bCs/>
                <w:sz w:val="20"/>
                <w:szCs w:val="20"/>
              </w:rPr>
            </w:pPr>
          </w:p>
        </w:tc>
        <w:tc>
          <w:tcPr>
            <w:tcW w:w="1363" w:type="dxa"/>
            <w:vAlign w:val="center"/>
          </w:tcPr>
          <w:p w:rsidR="00687A10" w:rsidRDefault="00687A10" w:rsidP="00062F59">
            <w:pPr>
              <w:widowControl w:val="0"/>
              <w:jc w:val="center"/>
              <w:rPr>
                <w:rFonts w:ascii="GHEA Grapalat" w:hAnsi="GHEA Grapalat"/>
                <w:b/>
                <w:sz w:val="20"/>
                <w:szCs w:val="20"/>
              </w:rPr>
            </w:pPr>
            <w:r>
              <w:rPr>
                <w:rFonts w:ascii="GHEA Grapalat" w:hAnsi="GHEA Grapalat"/>
                <w:b/>
                <w:sz w:val="20"/>
                <w:szCs w:val="20"/>
              </w:rPr>
              <w:t>фирменное</w:t>
            </w:r>
          </w:p>
          <w:p w:rsidR="00687A10" w:rsidRPr="00206AF8" w:rsidRDefault="00687A10" w:rsidP="00062F59">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687A10" w:rsidRPr="00206AF8" w:rsidRDefault="00687A10" w:rsidP="00062F59">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687A10" w:rsidRPr="00BF7253" w:rsidRDefault="00687A10" w:rsidP="00062F59">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687A10" w:rsidRPr="00206AF8" w:rsidRDefault="00687A10" w:rsidP="00062F59">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687A10" w:rsidRPr="00206AF8" w:rsidRDefault="00687A10" w:rsidP="00062F59">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687A10" w:rsidRPr="00206AF8" w:rsidRDefault="00687A10" w:rsidP="00062F59">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687A10" w:rsidRPr="00206AF8" w:rsidTr="00062F59">
        <w:tc>
          <w:tcPr>
            <w:tcW w:w="1242"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63"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3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2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16"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21"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471" w:type="dxa"/>
          </w:tcPr>
          <w:p w:rsidR="00687A10" w:rsidRPr="00206AF8" w:rsidRDefault="00687A10" w:rsidP="00062F59">
            <w:pPr>
              <w:pStyle w:val="Heading3"/>
              <w:keepNext w:val="0"/>
              <w:widowControl w:val="0"/>
              <w:spacing w:line="240" w:lineRule="auto"/>
              <w:jc w:val="left"/>
              <w:rPr>
                <w:rFonts w:ascii="GHEA Grapalat" w:hAnsi="GHEA Grapalat"/>
                <w:b/>
              </w:rPr>
            </w:pPr>
          </w:p>
        </w:tc>
      </w:tr>
      <w:tr w:rsidR="00687A10" w:rsidRPr="00206AF8" w:rsidTr="00062F59">
        <w:tc>
          <w:tcPr>
            <w:tcW w:w="1242"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63"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3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2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16"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21"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471" w:type="dxa"/>
          </w:tcPr>
          <w:p w:rsidR="00687A10" w:rsidRPr="00206AF8" w:rsidRDefault="00687A10" w:rsidP="00062F59">
            <w:pPr>
              <w:pStyle w:val="Heading3"/>
              <w:keepNext w:val="0"/>
              <w:widowControl w:val="0"/>
              <w:spacing w:line="240" w:lineRule="auto"/>
              <w:jc w:val="left"/>
              <w:rPr>
                <w:rFonts w:ascii="GHEA Grapalat" w:hAnsi="GHEA Grapalat"/>
                <w:b/>
              </w:rPr>
            </w:pPr>
          </w:p>
        </w:tc>
      </w:tr>
      <w:tr w:rsidR="00687A10" w:rsidRPr="00206AF8" w:rsidTr="00062F59">
        <w:tc>
          <w:tcPr>
            <w:tcW w:w="1242"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63"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3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325"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16"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721" w:type="dxa"/>
          </w:tcPr>
          <w:p w:rsidR="00687A10" w:rsidRPr="00206AF8" w:rsidRDefault="00687A10" w:rsidP="00062F59">
            <w:pPr>
              <w:pStyle w:val="Heading3"/>
              <w:keepNext w:val="0"/>
              <w:widowControl w:val="0"/>
              <w:spacing w:line="240" w:lineRule="auto"/>
              <w:jc w:val="left"/>
              <w:rPr>
                <w:rFonts w:ascii="GHEA Grapalat" w:hAnsi="GHEA Grapalat"/>
                <w:b/>
              </w:rPr>
            </w:pPr>
          </w:p>
        </w:tc>
        <w:tc>
          <w:tcPr>
            <w:tcW w:w="1471" w:type="dxa"/>
          </w:tcPr>
          <w:p w:rsidR="00687A10" w:rsidRPr="00206AF8" w:rsidRDefault="00687A10" w:rsidP="00062F59">
            <w:pPr>
              <w:pStyle w:val="Heading3"/>
              <w:keepNext w:val="0"/>
              <w:widowControl w:val="0"/>
              <w:spacing w:line="240" w:lineRule="auto"/>
              <w:jc w:val="left"/>
              <w:rPr>
                <w:rFonts w:ascii="GHEA Grapalat" w:hAnsi="GHEA Grapalat"/>
                <w:b/>
              </w:rPr>
            </w:pPr>
          </w:p>
        </w:tc>
      </w:tr>
    </w:tbl>
    <w:p w:rsidR="00687A10" w:rsidRDefault="00687A10" w:rsidP="00687A10">
      <w:pPr>
        <w:widowControl w:val="0"/>
        <w:tabs>
          <w:tab w:val="left" w:pos="6804"/>
        </w:tabs>
        <w:jc w:val="center"/>
        <w:rPr>
          <w:rFonts w:ascii="GHEA Grapalat" w:hAnsi="GHEA Grapalat"/>
          <w:lang w:val="en-US"/>
        </w:rPr>
      </w:pPr>
    </w:p>
    <w:p w:rsidR="00687A10" w:rsidRPr="00DD2B43" w:rsidRDefault="00687A10" w:rsidP="00687A1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87A10" w:rsidRPr="00567D3B" w:rsidRDefault="00687A10" w:rsidP="00687A10">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87A10" w:rsidRPr="008875C7" w:rsidRDefault="00687A10" w:rsidP="00687A10">
      <w:pPr>
        <w:widowControl w:val="0"/>
        <w:spacing w:after="160"/>
        <w:jc w:val="right"/>
        <w:rPr>
          <w:rFonts w:ascii="GHEA Grapalat" w:hAnsi="GHEA Grapalat"/>
        </w:rPr>
      </w:pPr>
    </w:p>
    <w:p w:rsidR="00687A10" w:rsidRPr="00D5443D" w:rsidRDefault="00687A10" w:rsidP="00687A10">
      <w:pPr>
        <w:widowControl w:val="0"/>
        <w:spacing w:after="160"/>
        <w:jc w:val="right"/>
        <w:rPr>
          <w:rFonts w:ascii="GHEA Grapalat" w:hAnsi="GHEA Grapalat"/>
        </w:rPr>
      </w:pPr>
      <w:r w:rsidRPr="009044F1">
        <w:rPr>
          <w:rFonts w:ascii="GHEA Grapalat" w:hAnsi="GHEA Grapalat"/>
        </w:rPr>
        <w:t>М. П.</w:t>
      </w:r>
    </w:p>
    <w:p w:rsidR="00687A10" w:rsidRDefault="00687A10" w:rsidP="00687A10">
      <w:pPr>
        <w:rPr>
          <w:rFonts w:ascii="GHEA Grapalat" w:hAnsi="GHEA Grapalat"/>
        </w:rPr>
      </w:pPr>
      <w:r>
        <w:rPr>
          <w:rFonts w:ascii="GHEA Grapalat" w:hAnsi="GHEA Grapalat"/>
        </w:rPr>
        <w:br w:type="page"/>
      </w:r>
    </w:p>
    <w:p w:rsidR="00687A10" w:rsidRDefault="00687A10" w:rsidP="00687A10">
      <w:pPr>
        <w:jc w:val="right"/>
        <w:rPr>
          <w:rFonts w:ascii="GHEA Grapalat" w:hAnsi="GHEA Grapalat"/>
          <w:b/>
        </w:rPr>
      </w:pPr>
      <w:r w:rsidRPr="002E2C90">
        <w:rPr>
          <w:rFonts w:ascii="GHEA Grapalat" w:hAnsi="GHEA Grapalat"/>
          <w:b/>
        </w:rPr>
        <w:lastRenderedPageBreak/>
        <w:t>Приложение 1.2**</w:t>
      </w:r>
      <w:r>
        <w:rPr>
          <w:rFonts w:ascii="GHEA Grapalat" w:hAnsi="GHEA Grapalat"/>
          <w:b/>
        </w:rPr>
        <w:t xml:space="preserve"> </w:t>
      </w:r>
    </w:p>
    <w:p w:rsidR="00687A10" w:rsidRPr="00374F4A" w:rsidRDefault="00687A10" w:rsidP="00687A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Pr>
          <w:rFonts w:ascii="GHEA Grapalat" w:hAnsi="GHEA Grapalat"/>
          <w:b/>
          <w:sz w:val="24"/>
          <w:szCs w:val="24"/>
          <w:lang w:val="en-GB"/>
        </w:rPr>
        <w:t>GHAShDzB</w:t>
      </w:r>
      <w:proofErr w:type="spellEnd"/>
      <w:r w:rsidRPr="00B06D9F">
        <w:rPr>
          <w:rFonts w:ascii="GHEA Grapalat" w:hAnsi="GHEA Grapalat"/>
          <w:b/>
          <w:sz w:val="24"/>
          <w:szCs w:val="24"/>
        </w:rPr>
        <w:t>-</w:t>
      </w:r>
      <w:r>
        <w:rPr>
          <w:rFonts w:ascii="GHEA Grapalat" w:hAnsi="GHEA Grapalat"/>
          <w:b/>
          <w:sz w:val="24"/>
          <w:szCs w:val="24"/>
          <w:lang w:val="en-GB"/>
        </w:rPr>
        <w:t>HVKAK</w:t>
      </w:r>
      <w:r w:rsidRPr="00B06D9F">
        <w:rPr>
          <w:rFonts w:ascii="GHEA Grapalat" w:hAnsi="GHEA Grapalat"/>
          <w:b/>
          <w:sz w:val="24"/>
          <w:szCs w:val="24"/>
        </w:rPr>
        <w:t>-2021-</w:t>
      </w:r>
      <w:r>
        <w:rPr>
          <w:rFonts w:ascii="GHEA Grapalat" w:hAnsi="GHEA Grapalat"/>
          <w:b/>
          <w:sz w:val="24"/>
          <w:szCs w:val="24"/>
        </w:rPr>
        <w:t>81</w:t>
      </w:r>
      <w:r w:rsidRPr="008C7B19">
        <w:rPr>
          <w:rFonts w:ascii="GHEA Grapalat" w:hAnsi="GHEA Grapalat"/>
          <w:b/>
          <w:sz w:val="24"/>
          <w:szCs w:val="24"/>
        </w:rPr>
        <w:t>»</w:t>
      </w:r>
    </w:p>
    <w:p w:rsidR="00687A10" w:rsidRDefault="00687A10" w:rsidP="00687A10">
      <w:pPr>
        <w:ind w:left="360" w:hanging="360"/>
        <w:jc w:val="center"/>
        <w:rPr>
          <w:rFonts w:ascii="GHEA Grapalat" w:hAnsi="GHEA Grapalat"/>
          <w:b/>
        </w:rPr>
      </w:pPr>
    </w:p>
    <w:p w:rsidR="00687A10" w:rsidRDefault="00687A10" w:rsidP="00687A10">
      <w:pPr>
        <w:ind w:left="360" w:hanging="360"/>
        <w:jc w:val="center"/>
        <w:rPr>
          <w:rFonts w:ascii="GHEA Grapalat" w:hAnsi="GHEA Grapalat"/>
          <w:b/>
        </w:rPr>
      </w:pPr>
      <w:r>
        <w:rPr>
          <w:rFonts w:ascii="GHEA Grapalat" w:hAnsi="GHEA Grapalat"/>
          <w:b/>
        </w:rPr>
        <w:t>ФОРМА</w:t>
      </w:r>
    </w:p>
    <w:p w:rsidR="00687A10" w:rsidRPr="00C76978" w:rsidRDefault="00687A10" w:rsidP="00687A1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687A10" w:rsidRPr="00ED3A13" w:rsidRDefault="00687A10" w:rsidP="00687A10">
      <w:pPr>
        <w:ind w:left="360" w:hanging="360"/>
        <w:jc w:val="center"/>
        <w:rPr>
          <w:rFonts w:ascii="GHEA Grapalat" w:eastAsia="GHEA Grapalat" w:hAnsi="GHEA Grapalat" w:cs="GHEA Grapalat"/>
          <w:b/>
        </w:rPr>
      </w:pPr>
    </w:p>
    <w:p w:rsidR="00687A10" w:rsidRPr="00FD1EE4" w:rsidRDefault="00687A10" w:rsidP="00687A10">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687A10" w:rsidRPr="00FD1EE4" w:rsidRDefault="00687A10" w:rsidP="00062F59">
            <w:pPr>
              <w:spacing w:before="240" w:after="240"/>
              <w:ind w:left="993" w:hanging="851"/>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87A10" w:rsidRPr="00FD1EE4" w:rsidRDefault="00687A10" w:rsidP="00062F59">
            <w:pPr>
              <w:spacing w:before="240" w:after="240"/>
              <w:ind w:left="993" w:hanging="851"/>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487"/>
        </w:trPr>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rPr>
          <w:rFonts w:ascii="GHEA Grapalat" w:eastAsia="GHEA Grapalat" w:hAnsi="GHEA Grapalat" w:cs="GHEA Grapalat"/>
        </w:rPr>
      </w:pPr>
    </w:p>
    <w:p w:rsidR="00687A10" w:rsidRPr="00FD1EE4" w:rsidRDefault="00687A10" w:rsidP="00687A10">
      <w:pPr>
        <w:rPr>
          <w:rFonts w:ascii="GHEA Grapalat" w:eastAsia="GHEA Grapalat" w:hAnsi="GHEA Grapalat" w:cs="GHEA Grapalat"/>
        </w:rPr>
      </w:pPr>
    </w:p>
    <w:p w:rsidR="00687A10" w:rsidRPr="009A52BE" w:rsidRDefault="00687A10" w:rsidP="00687A10">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687A10" w:rsidRPr="004E2F96"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361"/>
        </w:trPr>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574FF7"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87A10">
                  <w:rPr>
                    <w:rFonts w:ascii="MS Gothic" w:eastAsia="MS Gothic" w:hAnsi="MS Gothic" w:cs="GHEA Grapalat" w:hint="eastAsia"/>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87A10">
                  <w:rPr>
                    <w:rFonts w:ascii="MS Gothic" w:eastAsia="MS Gothic" w:hAnsi="MS Gothic" w:cs="GHEA Grapalat" w:hint="eastAsia"/>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pBdr>
          <w:top w:val="nil"/>
          <w:left w:val="nil"/>
          <w:bottom w:val="nil"/>
          <w:right w:val="nil"/>
          <w:between w:val="nil"/>
        </w:pBdr>
        <w:spacing w:before="240"/>
        <w:rPr>
          <w:rFonts w:ascii="GHEA Grapalat" w:eastAsia="GHEA Grapalat" w:hAnsi="GHEA Grapalat" w:cs="GHEA Grapalat"/>
        </w:rPr>
      </w:pPr>
    </w:p>
    <w:p w:rsidR="00687A10" w:rsidRPr="00CB7DFD"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B047A2"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1137D">
              <w:rPr>
                <w:rFonts w:ascii="GHEA Grapalat" w:eastAsia="GHEA Grapalat" w:hAnsi="GHEA Grapalat" w:cs="GHEA Grapalat"/>
              </w:rPr>
              <w:t>Прямое участие</w:t>
            </w:r>
          </w:p>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w:t>
            </w:r>
            <w:r w:rsidR="00687A10" w:rsidRPr="00D812D8">
              <w:rPr>
                <w:rFonts w:ascii="GHEA Grapalat" w:eastAsia="GHEA Grapalat" w:hAnsi="GHEA Grapalat" w:cs="GHEA Grapalat"/>
              </w:rPr>
              <w:t>освенное участие</w:t>
            </w:r>
          </w:p>
        </w:tc>
      </w:tr>
    </w:tbl>
    <w:p w:rsidR="00687A10" w:rsidRPr="00FD1EE4" w:rsidRDefault="00687A10" w:rsidP="00687A10">
      <w:pPr>
        <w:rPr>
          <w:rFonts w:ascii="GHEA Grapalat" w:eastAsia="GHEA Grapalat" w:hAnsi="GHEA Grapalat" w:cs="GHEA Grapalat"/>
          <w:b/>
        </w:rPr>
      </w:pPr>
    </w:p>
    <w:p w:rsidR="00687A10" w:rsidRPr="00FD1EE4"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6"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7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943"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8C665F"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87A10" w:rsidRPr="00FD1EE4" w:rsidTr="00062F59">
        <w:trPr>
          <w:trHeight w:val="924"/>
        </w:trPr>
        <w:tc>
          <w:tcPr>
            <w:tcW w:w="9016" w:type="dxa"/>
            <w:gridSpan w:val="2"/>
            <w:vAlign w:val="center"/>
          </w:tcPr>
          <w:p w:rsidR="00687A10" w:rsidRPr="00FD1EE4" w:rsidRDefault="00A751F6"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B34CB6">
              <w:rPr>
                <w:rFonts w:ascii="GHEA Grapalat" w:eastAsia="GHEA Grapalat" w:hAnsi="GHEA Grapalat" w:cs="GHEA Grapalat"/>
                <w:lang w:val="hy-AM"/>
              </w:rPr>
              <w:t>а</w:t>
            </w:r>
            <w:r w:rsidR="00687A10">
              <w:rPr>
                <w:rFonts w:ascii="GHEA Grapalat" w:eastAsia="GHEA Grapalat" w:hAnsi="GHEA Grapalat" w:cs="GHEA Grapalat"/>
              </w:rPr>
              <w:t>.</w:t>
            </w:r>
            <w:r w:rsidR="00687A10" w:rsidRPr="00FD1EE4">
              <w:rPr>
                <w:rFonts w:ascii="GHEA Grapalat" w:eastAsia="GHEA Grapalat" w:hAnsi="GHEA Grapalat" w:cs="GHEA Grapalat"/>
              </w:rPr>
              <w:t xml:space="preserve"> </w:t>
            </w:r>
            <w:r w:rsidR="00687A10" w:rsidRPr="00C76DD8">
              <w:rPr>
                <w:rFonts w:ascii="GHEA Grapalat" w:eastAsia="GHEA Grapalat" w:hAnsi="GHEA Grapalat" w:cs="GHEA Grapalat"/>
              </w:rPr>
              <w:t xml:space="preserve">прямо или косвенно владеет 20 и более процентами </w:t>
            </w:r>
            <w:r w:rsidR="00687A10" w:rsidRPr="004B3E79">
              <w:rPr>
                <w:rFonts w:ascii="GHEA Grapalat" w:eastAsia="GHEA Grapalat" w:hAnsi="GHEA Grapalat" w:cs="GHEA Grapalat"/>
              </w:rPr>
              <w:t>дающих право голоса долей</w:t>
            </w:r>
            <w:r w:rsidR="00687A1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87A10" w:rsidRPr="00FD1EE4" w:rsidTr="00062F59">
        <w:trPr>
          <w:trHeight w:val="684"/>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282"/>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687A10" w:rsidRPr="006B364D"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Прямое участие</w:t>
            </w:r>
          </w:p>
          <w:p w:rsidR="00687A10" w:rsidRPr="00F10CBA"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Косвенное участие</w:t>
            </w:r>
          </w:p>
        </w:tc>
      </w:tr>
      <w:tr w:rsidR="00687A10" w:rsidRPr="00FD1EE4" w:rsidTr="00062F59">
        <w:tc>
          <w:tcPr>
            <w:tcW w:w="9016" w:type="dxa"/>
            <w:gridSpan w:val="2"/>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6F16E4">
              <w:rPr>
                <w:rFonts w:ascii="GHEA Grapalat" w:eastAsia="GHEA Grapalat" w:hAnsi="GHEA Grapalat" w:cs="GHEA Grapalat"/>
                <w:lang w:val="hy-AM"/>
              </w:rPr>
              <w:t>б</w:t>
            </w:r>
            <w:r w:rsidR="00687A10" w:rsidRPr="006F16E4">
              <w:rPr>
                <w:rFonts w:eastAsia="Cambria Math"/>
              </w:rPr>
              <w:t>․</w:t>
            </w:r>
            <w:r w:rsidR="00687A1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687A10" w:rsidRPr="00FD1EE4" w:rsidTr="00062F59">
        <w:tc>
          <w:tcPr>
            <w:tcW w:w="9016" w:type="dxa"/>
            <w:gridSpan w:val="2"/>
            <w:vAlign w:val="center"/>
          </w:tcPr>
          <w:p w:rsidR="00687A10" w:rsidRPr="00FD1EE4" w:rsidRDefault="00A751F6"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801B2D">
              <w:rPr>
                <w:rFonts w:ascii="GHEA Grapalat" w:eastAsia="GHEA Grapalat" w:hAnsi="GHEA Grapalat" w:cs="GHEA Grapalat"/>
                <w:lang w:val="hy-AM"/>
              </w:rPr>
              <w:t>в</w:t>
            </w:r>
            <w:r w:rsidR="00687A10">
              <w:rPr>
                <w:rFonts w:ascii="GHEA Grapalat" w:eastAsia="GHEA Grapalat" w:hAnsi="GHEA Grapalat" w:cs="GHEA Grapalat"/>
              </w:rPr>
              <w:t>.</w:t>
            </w:r>
            <w:r w:rsidR="00687A1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87A10" w:rsidRPr="00BA30D4">
              <w:rPr>
                <w:rFonts w:ascii="GHEA Grapalat" w:eastAsia="GHEA Grapalat" w:hAnsi="GHEA Grapalat" w:cs="GHEA Grapalat"/>
                <w:lang w:val="hy-AM"/>
              </w:rPr>
              <w:t>б</w:t>
            </w:r>
            <w:r w:rsidR="00687A10" w:rsidRPr="00BA30D4">
              <w:rPr>
                <w:rFonts w:ascii="GHEA Grapalat" w:eastAsia="GHEA Grapalat" w:hAnsi="GHEA Grapalat" w:cs="GHEA Grapalat"/>
              </w:rPr>
              <w:t>"</w:t>
            </w:r>
          </w:p>
        </w:tc>
      </w:tr>
    </w:tbl>
    <w:p w:rsidR="00687A10" w:rsidRPr="00A5193B"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87A10" w:rsidRPr="00FD1EE4" w:rsidTr="00062F59">
        <w:trPr>
          <w:trHeight w:val="924"/>
        </w:trPr>
        <w:tc>
          <w:tcPr>
            <w:tcW w:w="9016" w:type="dxa"/>
            <w:gridSpan w:val="2"/>
            <w:vAlign w:val="center"/>
          </w:tcPr>
          <w:p w:rsidR="00687A10" w:rsidRPr="00FD1EE4" w:rsidRDefault="00A751F6" w:rsidP="00062F5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9C7B43">
              <w:rPr>
                <w:rFonts w:ascii="GHEA Grapalat" w:eastAsia="GHEA Grapalat" w:hAnsi="GHEA Grapalat" w:cs="GHEA Grapalat"/>
                <w:lang w:val="hy-AM"/>
              </w:rPr>
              <w:t>а</w:t>
            </w:r>
            <w:r w:rsidR="00687A10" w:rsidRPr="00FD1EE4">
              <w:rPr>
                <w:rFonts w:eastAsia="Cambria Math"/>
              </w:rPr>
              <w:t>․</w:t>
            </w:r>
            <w:r w:rsidR="00687A10" w:rsidRPr="00FD1EE4">
              <w:rPr>
                <w:rFonts w:ascii="GHEA Grapalat" w:eastAsia="Cambria Math" w:hAnsi="GHEA Grapalat" w:cs="Cambria Math"/>
              </w:rPr>
              <w:t xml:space="preserve"> </w:t>
            </w:r>
            <w:r w:rsidR="00687A10" w:rsidRPr="00BC0F3A">
              <w:rPr>
                <w:rFonts w:ascii="GHEA Grapalat" w:eastAsia="GHEA Grapalat" w:hAnsi="GHEA Grapalat" w:cs="GHEA Grapalat"/>
              </w:rPr>
              <w:t xml:space="preserve">прямо или косвенно владеет 10 и более процентами </w:t>
            </w:r>
            <w:r w:rsidR="00687A10" w:rsidRPr="004B3E79">
              <w:rPr>
                <w:rFonts w:ascii="GHEA Grapalat" w:eastAsia="GHEA Grapalat" w:hAnsi="GHEA Grapalat" w:cs="GHEA Grapalat"/>
              </w:rPr>
              <w:t>дающих право голоса долей</w:t>
            </w:r>
            <w:r w:rsidR="00687A10" w:rsidRPr="00C76DD8">
              <w:rPr>
                <w:rFonts w:ascii="GHEA Grapalat" w:eastAsia="GHEA Grapalat" w:hAnsi="GHEA Grapalat" w:cs="GHEA Grapalat"/>
              </w:rPr>
              <w:t xml:space="preserve"> (акций, паев) </w:t>
            </w:r>
            <w:r w:rsidR="00687A1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687A10" w:rsidRPr="00FD1EE4" w:rsidTr="00062F59">
        <w:trPr>
          <w:trHeight w:val="684"/>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1282"/>
        </w:trPr>
        <w:tc>
          <w:tcPr>
            <w:tcW w:w="4508"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687A10" w:rsidRPr="00C843BA"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Прямое участие</w:t>
            </w:r>
          </w:p>
          <w:p w:rsidR="00687A10" w:rsidRPr="00C843BA"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Косвенное участие</w:t>
            </w:r>
          </w:p>
        </w:tc>
      </w:tr>
      <w:tr w:rsidR="00687A10" w:rsidRPr="00FD1EE4" w:rsidTr="00062F59">
        <w:tc>
          <w:tcPr>
            <w:tcW w:w="9016" w:type="dxa"/>
            <w:gridSpan w:val="2"/>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D654B4">
              <w:rPr>
                <w:rFonts w:ascii="GHEA Grapalat" w:eastAsia="GHEA Grapalat" w:hAnsi="GHEA Grapalat" w:cs="GHEA Grapalat"/>
                <w:lang w:val="hy-AM"/>
              </w:rPr>
              <w:t>б</w:t>
            </w:r>
            <w:r w:rsidR="00687A10" w:rsidRPr="00D654B4">
              <w:rPr>
                <w:rFonts w:eastAsia="Cambria Math"/>
              </w:rPr>
              <w:t>․</w:t>
            </w:r>
            <w:r w:rsidR="00687A10" w:rsidRPr="00D654B4">
              <w:rPr>
                <w:rFonts w:ascii="GHEA Grapalat" w:eastAsia="Cambria Math" w:hAnsi="GHEA Grapalat" w:cs="Cambria Math"/>
              </w:rPr>
              <w:t xml:space="preserve"> </w:t>
            </w:r>
            <w:r w:rsidR="00687A10" w:rsidRPr="00D654B4">
              <w:rPr>
                <w:rFonts w:ascii="GHEA Grapalat" w:eastAsia="GHEA Grapalat" w:hAnsi="GHEA Grapalat" w:cs="GHEA Grapalat"/>
              </w:rPr>
              <w:t xml:space="preserve">имеет право назначать или </w:t>
            </w:r>
            <w:r w:rsidR="00687A10" w:rsidRPr="00D654B4">
              <w:rPr>
                <w:rFonts w:ascii="GHEA Grapalat" w:eastAsia="GHEA Grapalat" w:hAnsi="GHEA Grapalat" w:cs="GHEA Grapalat"/>
                <w:lang w:eastAsia="hy-AM"/>
              </w:rPr>
              <w:t>освобождать</w:t>
            </w:r>
            <w:r w:rsidR="00687A10" w:rsidRPr="00D654B4">
              <w:rPr>
                <w:rFonts w:ascii="GHEA Grapalat" w:eastAsia="GHEA Grapalat" w:hAnsi="GHEA Grapalat" w:cs="GHEA Grapalat"/>
              </w:rPr>
              <w:t xml:space="preserve"> большинство членов органов управления юридического лица</w:t>
            </w:r>
          </w:p>
        </w:tc>
      </w:tr>
      <w:tr w:rsidR="00687A10" w:rsidRPr="00FD1EE4" w:rsidTr="00062F59">
        <w:tc>
          <w:tcPr>
            <w:tcW w:w="9016" w:type="dxa"/>
            <w:gridSpan w:val="2"/>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1104ED">
              <w:rPr>
                <w:rFonts w:ascii="GHEA Grapalat" w:eastAsia="GHEA Grapalat" w:hAnsi="GHEA Grapalat" w:cs="GHEA Grapalat"/>
                <w:lang w:val="hy-AM"/>
              </w:rPr>
              <w:t>в</w:t>
            </w:r>
            <w:r w:rsidR="00687A10" w:rsidRPr="00FD1EE4">
              <w:rPr>
                <w:rFonts w:eastAsia="Cambria Math"/>
              </w:rPr>
              <w:t>․</w:t>
            </w:r>
            <w:r w:rsidR="00687A10" w:rsidRPr="00FD1EE4">
              <w:rPr>
                <w:rFonts w:ascii="GHEA Grapalat" w:eastAsia="Cambria Math" w:hAnsi="GHEA Grapalat" w:cs="Cambria Math"/>
              </w:rPr>
              <w:t xml:space="preserve"> </w:t>
            </w:r>
            <w:r w:rsidR="00687A1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87A10" w:rsidRPr="00FD1EE4" w:rsidTr="00062F59">
        <w:tc>
          <w:tcPr>
            <w:tcW w:w="9016" w:type="dxa"/>
            <w:gridSpan w:val="2"/>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9839CB">
              <w:rPr>
                <w:rFonts w:ascii="GHEA Grapalat" w:eastAsia="GHEA Grapalat" w:hAnsi="GHEA Grapalat" w:cs="GHEA Grapalat"/>
                <w:lang w:val="hy-AM"/>
              </w:rPr>
              <w:t>г</w:t>
            </w:r>
            <w:r w:rsidR="00687A10" w:rsidRPr="00FD1EE4">
              <w:rPr>
                <w:rFonts w:eastAsia="Cambria Math"/>
              </w:rPr>
              <w:t>․</w:t>
            </w:r>
            <w:r w:rsidR="00687A10" w:rsidRPr="00FD1EE4">
              <w:rPr>
                <w:rFonts w:ascii="GHEA Grapalat" w:eastAsia="Cambria Math" w:hAnsi="GHEA Grapalat" w:cs="Cambria Math"/>
              </w:rPr>
              <w:t xml:space="preserve"> </w:t>
            </w:r>
            <w:r w:rsidR="00687A10" w:rsidRPr="00F84F06">
              <w:rPr>
                <w:rFonts w:ascii="GHEA Grapalat" w:eastAsia="GHEA Grapalat" w:hAnsi="GHEA Grapalat" w:cs="GHEA Grapalat"/>
              </w:rPr>
              <w:t xml:space="preserve">осуществляет реальный (фактический) контроль за юридическим лицом </w:t>
            </w:r>
            <w:r w:rsidR="00687A10">
              <w:rPr>
                <w:rFonts w:ascii="GHEA Grapalat" w:eastAsia="GHEA Grapalat" w:hAnsi="GHEA Grapalat" w:cs="GHEA Grapalat"/>
              </w:rPr>
              <w:t>иными</w:t>
            </w:r>
            <w:r w:rsidR="00687A10" w:rsidRPr="00F84F06">
              <w:rPr>
                <w:rFonts w:ascii="GHEA Grapalat" w:eastAsia="GHEA Grapalat" w:hAnsi="GHEA Grapalat" w:cs="GHEA Grapalat"/>
              </w:rPr>
              <w:t xml:space="preserve"> средствами</w:t>
            </w:r>
          </w:p>
        </w:tc>
      </w:tr>
      <w:tr w:rsidR="00687A10" w:rsidRPr="00FD1EE4" w:rsidTr="00062F59">
        <w:tc>
          <w:tcPr>
            <w:tcW w:w="9016" w:type="dxa"/>
            <w:gridSpan w:val="2"/>
            <w:vAlign w:val="center"/>
          </w:tcPr>
          <w:p w:rsidR="00687A10" w:rsidRPr="00FD1EE4" w:rsidRDefault="00A751F6" w:rsidP="00062F5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331D0E">
              <w:rPr>
                <w:rFonts w:ascii="GHEA Grapalat" w:eastAsia="GHEA Grapalat" w:hAnsi="GHEA Grapalat" w:cs="GHEA Grapalat"/>
                <w:lang w:val="hy-AM"/>
              </w:rPr>
              <w:t>д</w:t>
            </w:r>
            <w:r w:rsidR="00687A10" w:rsidRPr="00FD1EE4">
              <w:rPr>
                <w:rFonts w:eastAsia="Cambria Math"/>
              </w:rPr>
              <w:t>․</w:t>
            </w:r>
            <w:r w:rsidR="00687A10" w:rsidRPr="00FD1EE4">
              <w:rPr>
                <w:rFonts w:ascii="GHEA Grapalat" w:eastAsia="Cambria Math" w:hAnsi="GHEA Grapalat" w:cs="Cambria Math"/>
              </w:rPr>
              <w:t xml:space="preserve"> </w:t>
            </w:r>
            <w:r w:rsidR="00687A1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687A10" w:rsidRPr="00F36505">
              <w:rPr>
                <w:rFonts w:ascii="GHEA Grapalat" w:eastAsia="GHEA Grapalat" w:hAnsi="GHEA Grapalat" w:cs="GHEA Grapalat"/>
              </w:rPr>
              <w:t xml:space="preserve"> "а" - "г"</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687A10" w:rsidRPr="00B23852"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Отдельно</w:t>
            </w:r>
          </w:p>
          <w:p w:rsidR="00687A10" w:rsidRPr="00FD1EE4" w:rsidRDefault="00A751F6" w:rsidP="00062F59">
            <w:pPr>
              <w:rPr>
                <w:rFonts w:ascii="GHEA Grapalat" w:eastAsia="GHEA Grapalat" w:hAnsi="GHEA Grapalat" w:cs="GHEA Grapalat"/>
              </w:rPr>
            </w:pPr>
            <w:sdt>
              <w:sdtPr>
                <w:rPr>
                  <w:rFonts w:ascii="GHEA Grapalat" w:eastAsia="GHEA Grapalat" w:hAnsi="GHEA Grapalat" w:cs="GHEA Grapalat"/>
                </w:rPr>
                <w:id w:val="45428789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sidRPr="005558FC">
              <w:rPr>
                <w:rFonts w:ascii="GHEA Grapalat" w:eastAsia="GHEA Grapalat" w:hAnsi="GHEA Grapalat" w:cs="GHEA Grapalat"/>
              </w:rPr>
              <w:t>Совместно с аффилированными лицами</w:t>
            </w: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687A10" w:rsidRPr="005600B4"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Да</w:t>
            </w:r>
          </w:p>
          <w:p w:rsidR="00687A10" w:rsidRPr="005600B4" w:rsidRDefault="00A751F6" w:rsidP="00062F5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687A10" w:rsidRPr="00FD1EE4">
                  <w:rPr>
                    <w:rFonts w:ascii="Segoe UI Symbol" w:eastAsia="MS Gothic" w:hAnsi="Segoe UI Symbol" w:cs="Segoe UI Symbol"/>
                  </w:rPr>
                  <w:t>☐</w:t>
                </w:r>
              </w:sdtContent>
            </w:sdt>
            <w:r w:rsidR="00687A10" w:rsidRPr="00FD1EE4">
              <w:rPr>
                <w:rFonts w:ascii="GHEA Grapalat" w:eastAsia="GHEA Grapalat" w:hAnsi="GHEA Grapalat" w:cs="GHEA Grapalat"/>
              </w:rPr>
              <w:tab/>
            </w:r>
            <w:r w:rsidR="00687A10">
              <w:rPr>
                <w:rFonts w:ascii="GHEA Grapalat" w:eastAsia="GHEA Grapalat" w:hAnsi="GHEA Grapalat" w:cs="GHEA Grapalat"/>
              </w:rPr>
              <w:t>Нет</w:t>
            </w: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7"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pBdr>
          <w:top w:val="nil"/>
          <w:left w:val="nil"/>
          <w:bottom w:val="nil"/>
          <w:right w:val="nil"/>
          <w:between w:val="nil"/>
        </w:pBdr>
        <w:ind w:left="792"/>
        <w:rPr>
          <w:rFonts w:ascii="GHEA Grapalat" w:eastAsia="GHEA Grapalat" w:hAnsi="GHEA Grapalat" w:cs="GHEA Grapalat"/>
          <w:i/>
          <w:color w:val="000000"/>
        </w:rPr>
      </w:pPr>
    </w:p>
    <w:p w:rsidR="00687A10" w:rsidRPr="00FD1EE4" w:rsidRDefault="00687A10" w:rsidP="00687A10">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Pr="00FD1EE4" w:rsidRDefault="00687A10" w:rsidP="00687A10">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rPr>
          <w:trHeight w:val="853"/>
        </w:trPr>
        <w:tc>
          <w:tcPr>
            <w:tcW w:w="2835" w:type="dxa"/>
            <w:vMerge w:val="restart"/>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rPr>
          <w:trHeight w:val="850"/>
        </w:trPr>
        <w:tc>
          <w:tcPr>
            <w:tcW w:w="2835" w:type="dxa"/>
            <w:vMerge/>
            <w:shd w:val="clear" w:color="auto" w:fill="D9E2F3"/>
            <w:vAlign w:val="center"/>
          </w:tcPr>
          <w:p w:rsidR="00687A10" w:rsidRPr="00FD1EE4" w:rsidRDefault="00687A10" w:rsidP="00687A10">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87A10" w:rsidRPr="00FD1EE4" w:rsidRDefault="00687A10" w:rsidP="00062F59">
            <w:pPr>
              <w:spacing w:before="240" w:after="240"/>
              <w:rPr>
                <w:rFonts w:ascii="GHEA Grapalat" w:eastAsia="GHEA Grapalat" w:hAnsi="GHEA Grapalat" w:cs="GHEA Grapalat"/>
              </w:rPr>
            </w:pPr>
          </w:p>
        </w:tc>
      </w:tr>
    </w:tbl>
    <w:p w:rsidR="00687A10" w:rsidRDefault="00687A10" w:rsidP="00687A10">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r w:rsidR="00687A10" w:rsidRPr="00FD1EE4" w:rsidTr="00062F59">
        <w:tc>
          <w:tcPr>
            <w:tcW w:w="2835" w:type="dxa"/>
            <w:shd w:val="clear" w:color="auto" w:fill="D9E2F3"/>
            <w:vAlign w:val="center"/>
          </w:tcPr>
          <w:p w:rsidR="00687A10" w:rsidRPr="00FD1EE4" w:rsidRDefault="00687A10" w:rsidP="00687A10">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687A10" w:rsidRPr="00FD1EE4" w:rsidRDefault="00687A10" w:rsidP="00062F59">
            <w:pPr>
              <w:spacing w:before="240" w:after="240"/>
              <w:rPr>
                <w:rFonts w:ascii="GHEA Grapalat" w:eastAsia="GHEA Grapalat" w:hAnsi="GHEA Grapalat" w:cs="GHEA Grapalat"/>
              </w:rPr>
            </w:pPr>
          </w:p>
        </w:tc>
      </w:tr>
    </w:tbl>
    <w:p w:rsidR="00687A10" w:rsidRDefault="00687A10" w:rsidP="00687A10">
      <w:pPr>
        <w:pBdr>
          <w:top w:val="nil"/>
          <w:left w:val="nil"/>
          <w:bottom w:val="nil"/>
          <w:right w:val="nil"/>
          <w:between w:val="nil"/>
        </w:pBdr>
        <w:rPr>
          <w:rFonts w:ascii="GHEA Grapalat" w:eastAsia="GHEA Grapalat" w:hAnsi="GHEA Grapalat" w:cs="GHEA Grapalat"/>
          <w:b/>
          <w:color w:val="000000"/>
        </w:rPr>
      </w:pPr>
    </w:p>
    <w:p w:rsidR="00687A10" w:rsidRPr="00FD1EE4" w:rsidRDefault="00687A10" w:rsidP="00687A10">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687A10" w:rsidRPr="00FD1EE4" w:rsidTr="00062F59">
        <w:tc>
          <w:tcPr>
            <w:tcW w:w="9016" w:type="dxa"/>
            <w:shd w:val="clear" w:color="auto" w:fill="DBE5F1" w:themeFill="accent1" w:themeFillTint="33"/>
          </w:tcPr>
          <w:p w:rsidR="00687A10" w:rsidRPr="00FD1EE4" w:rsidRDefault="00687A10" w:rsidP="00062F5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687A10" w:rsidRPr="00FD1EE4" w:rsidTr="00062F59">
        <w:trPr>
          <w:trHeight w:val="10187"/>
        </w:trPr>
        <w:tc>
          <w:tcPr>
            <w:tcW w:w="9016" w:type="dxa"/>
          </w:tcPr>
          <w:p w:rsidR="00687A10" w:rsidRPr="00FD1EE4" w:rsidRDefault="00687A10" w:rsidP="00062F59">
            <w:pPr>
              <w:rPr>
                <w:rFonts w:ascii="GHEA Grapalat" w:eastAsia="GHEA Grapalat" w:hAnsi="GHEA Grapalat" w:cs="GHEA Grapalat"/>
                <w:b/>
                <w:color w:val="000000"/>
              </w:rPr>
            </w:pPr>
          </w:p>
        </w:tc>
      </w:tr>
    </w:tbl>
    <w:p w:rsidR="00687A10" w:rsidRPr="00FD1EE4" w:rsidRDefault="00687A10" w:rsidP="00687A10">
      <w:pPr>
        <w:pBdr>
          <w:top w:val="nil"/>
          <w:left w:val="nil"/>
          <w:bottom w:val="nil"/>
          <w:right w:val="nil"/>
          <w:between w:val="nil"/>
        </w:pBdr>
        <w:rPr>
          <w:rFonts w:ascii="GHEA Grapalat" w:eastAsia="GHEA Grapalat" w:hAnsi="GHEA Grapalat" w:cs="GHEA Grapalat"/>
          <w:b/>
          <w:color w:val="000000"/>
        </w:rPr>
      </w:pPr>
    </w:p>
    <w:p w:rsidR="00687A10" w:rsidRDefault="00687A10" w:rsidP="00687A10">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687A10" w:rsidRPr="00490465" w:rsidRDefault="00687A10" w:rsidP="00687A10">
      <w:pPr>
        <w:spacing w:line="360" w:lineRule="auto"/>
        <w:jc w:val="center"/>
        <w:rPr>
          <w:rFonts w:ascii="GHEA Grapalat" w:hAnsi="GHEA Grapalat"/>
          <w:b/>
          <w:sz w:val="28"/>
          <w:szCs w:val="28"/>
          <w:lang w:val="hy-AM"/>
        </w:rPr>
      </w:pP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687A10" w:rsidRPr="00092E73" w:rsidRDefault="00687A10" w:rsidP="00687A10">
      <w:pPr>
        <w:pStyle w:val="ListParagraph"/>
        <w:numPr>
          <w:ilvl w:val="0"/>
          <w:numId w:val="32"/>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87A10" w:rsidRPr="00092E73" w:rsidRDefault="00687A10" w:rsidP="00687A10">
      <w:pPr>
        <w:pStyle w:val="ListParagraph"/>
        <w:numPr>
          <w:ilvl w:val="0"/>
          <w:numId w:val="32"/>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687A10" w:rsidRPr="00092E73" w:rsidRDefault="00687A10" w:rsidP="00687A10">
      <w:pPr>
        <w:pStyle w:val="ListParagraph"/>
        <w:numPr>
          <w:ilvl w:val="0"/>
          <w:numId w:val="32"/>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87A10" w:rsidRPr="00092E73" w:rsidRDefault="00687A10" w:rsidP="00687A10">
      <w:pPr>
        <w:pStyle w:val="ListParagraph"/>
        <w:numPr>
          <w:ilvl w:val="0"/>
          <w:numId w:val="31"/>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87A10" w:rsidRPr="00092E73" w:rsidRDefault="00687A10" w:rsidP="00687A10">
      <w:pPr>
        <w:pStyle w:val="ListParagraph"/>
        <w:numPr>
          <w:ilvl w:val="0"/>
          <w:numId w:val="33"/>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pStyle w:val="ListParagraph"/>
        <w:numPr>
          <w:ilvl w:val="0"/>
          <w:numId w:val="34"/>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87A10" w:rsidRPr="00092E73" w:rsidRDefault="00687A10" w:rsidP="00687A10">
      <w:pPr>
        <w:pStyle w:val="ListParagraph"/>
        <w:numPr>
          <w:ilvl w:val="0"/>
          <w:numId w:val="31"/>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pStyle w:val="ListParagraph"/>
        <w:numPr>
          <w:ilvl w:val="0"/>
          <w:numId w:val="35"/>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687A10" w:rsidRPr="00092E73" w:rsidRDefault="00687A10" w:rsidP="00687A10">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87A10" w:rsidRPr="00092E73" w:rsidRDefault="00687A10" w:rsidP="00687A10">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87A10" w:rsidRPr="00092E73" w:rsidRDefault="00687A10" w:rsidP="00687A10">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92E73">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687A10" w:rsidRPr="00092E73" w:rsidRDefault="00687A10" w:rsidP="00687A10">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687A10" w:rsidRPr="00092E73" w:rsidRDefault="00687A10" w:rsidP="00687A10">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687A10" w:rsidRPr="00092E73" w:rsidRDefault="00687A10" w:rsidP="00687A10">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92E73">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687A10" w:rsidRPr="00092E73" w:rsidRDefault="00687A10" w:rsidP="00687A10">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87A10" w:rsidRPr="00092E73" w:rsidRDefault="00687A10" w:rsidP="00687A10">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92E73">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687A10" w:rsidRPr="00092E73" w:rsidRDefault="00687A10" w:rsidP="00687A10">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87A10" w:rsidRPr="00092E73" w:rsidRDefault="00687A10" w:rsidP="00687A10">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87A10" w:rsidRPr="00092E73" w:rsidRDefault="00687A10" w:rsidP="00687A10">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687A10" w:rsidRPr="00092E73" w:rsidRDefault="00687A10" w:rsidP="00687A10">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87A10" w:rsidRPr="00092E73" w:rsidRDefault="00687A10" w:rsidP="00687A10">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3" w:name="_GoBack"/>
      <w:bookmarkEnd w:id="3"/>
    </w:p>
    <w:p w:rsidR="00687A10" w:rsidRDefault="00687A10" w:rsidP="00687A10">
      <w:pPr>
        <w:contextualSpacing/>
        <w:jc w:val="both"/>
        <w:rPr>
          <w:rFonts w:ascii="GHEA Grapalat" w:hAnsi="GHEA Grapalat"/>
          <w:sz w:val="28"/>
          <w:szCs w:val="28"/>
        </w:rPr>
      </w:pPr>
    </w:p>
    <w:p w:rsidR="00687A10" w:rsidRPr="009E5671" w:rsidRDefault="00687A10" w:rsidP="00687A10">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687A10" w:rsidRDefault="00687A10" w:rsidP="00687A10">
      <w:pPr>
        <w:rPr>
          <w:rFonts w:ascii="GHEA Grapalat" w:hAnsi="GHEA Grapalat"/>
          <w:b/>
        </w:rPr>
      </w:pPr>
    </w:p>
    <w:p w:rsidR="00687A10" w:rsidRDefault="00687A10" w:rsidP="00687A10">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687A10" w:rsidRDefault="00687A10"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62C64">
        <w:rPr>
          <w:rFonts w:ascii="GHEA Grapalat" w:hAnsi="GHEA Grapalat"/>
          <w:b/>
          <w:sz w:val="24"/>
          <w:szCs w:val="24"/>
        </w:rPr>
        <w:t>запрос котир</w:t>
      </w:r>
      <w:r w:rsidR="000940DC">
        <w:rPr>
          <w:rFonts w:ascii="GHEA Grapalat" w:hAnsi="GHEA Grapalat"/>
          <w:b/>
          <w:sz w:val="24"/>
          <w:szCs w:val="24"/>
        </w:rPr>
        <w:t>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40DC" w:rsidRPr="005E4F96">
        <w:rPr>
          <w:rFonts w:ascii="GHEA Grapalat" w:hAnsi="GHEA Grapalat"/>
          <w:b/>
          <w:i/>
          <w:sz w:val="24"/>
          <w:szCs w:val="24"/>
        </w:rPr>
        <w:t>«GHAShDzB-HVKAK-</w:t>
      </w:r>
      <w:r w:rsidR="00B21754" w:rsidRPr="005E4F96">
        <w:rPr>
          <w:rFonts w:ascii="GHEA Grapalat" w:hAnsi="GHEA Grapalat"/>
          <w:b/>
          <w:i/>
          <w:sz w:val="24"/>
          <w:szCs w:val="24"/>
        </w:rPr>
        <w:t>202</w:t>
      </w:r>
      <w:r w:rsidR="00B21754">
        <w:rPr>
          <w:rFonts w:ascii="GHEA Grapalat" w:hAnsi="GHEA Grapalat"/>
          <w:b/>
          <w:i/>
          <w:sz w:val="24"/>
          <w:szCs w:val="24"/>
        </w:rPr>
        <w:t>1</w:t>
      </w:r>
      <w:r w:rsidR="00B21754" w:rsidRPr="005E4F96">
        <w:rPr>
          <w:rFonts w:ascii="GHEA Grapalat" w:hAnsi="GHEA Grapalat"/>
          <w:b/>
          <w:i/>
          <w:sz w:val="24"/>
          <w:szCs w:val="24"/>
        </w:rPr>
        <w:t>-</w:t>
      </w:r>
      <w:r w:rsidR="00DD1A78">
        <w:rPr>
          <w:rFonts w:ascii="GHEA Grapalat" w:hAnsi="GHEA Grapalat"/>
          <w:b/>
          <w:i/>
          <w:sz w:val="24"/>
          <w:szCs w:val="24"/>
        </w:rPr>
        <w:t>81</w:t>
      </w:r>
      <w:r w:rsidR="000940DC" w:rsidRPr="005E4F96">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940DC">
        <w:rPr>
          <w:rFonts w:ascii="GHEA Grapalat" w:hAnsi="GHEA Grapalat"/>
          <w:spacing w:val="-6"/>
        </w:rPr>
        <w:t>запрос котиривок</w:t>
      </w:r>
      <w:r w:rsidRPr="005744FC">
        <w:rPr>
          <w:rFonts w:ascii="GHEA Grapalat" w:hAnsi="GHEA Grapalat"/>
          <w:spacing w:val="-6"/>
        </w:rPr>
        <w:t xml:space="preserve">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DD1A78">
        <w:rPr>
          <w:rFonts w:ascii="GHEA Grapalat" w:hAnsi="GHEA Grapalat"/>
          <w:b/>
          <w:i/>
        </w:rPr>
        <w:t>81</w:t>
      </w:r>
      <w:r w:rsidR="000940DC" w:rsidRPr="005E4F96">
        <w:rPr>
          <w:rFonts w:ascii="GHEA Grapalat" w:hAnsi="GHEA Grapalat"/>
          <w:b/>
          <w:i/>
        </w:rPr>
        <w:t>»</w:t>
      </w:r>
      <w:r w:rsidR="000940DC">
        <w:rPr>
          <w:rFonts w:ascii="GHEA Grapalat" w:hAnsi="GHEA Grapalat"/>
          <w:b/>
          <w:i/>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940D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687A10">
        <w:rPr>
          <w:rFonts w:ascii="GHEA Grapalat" w:hAnsi="GHEA Grapalat"/>
          <w:b/>
          <w:i/>
        </w:rPr>
        <w:t>81</w:t>
      </w:r>
      <w:r w:rsidR="000940DC" w:rsidRPr="005E4F96">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21754">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w:t>
            </w:r>
            <w:r w:rsidR="00B21754">
              <w:rPr>
                <w:rFonts w:ascii="GHEA Grapalat" w:hAnsi="GHEA Grapalat"/>
                <w:sz w:val="22"/>
                <w:szCs w:val="22"/>
              </w:rPr>
              <w:t>1</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0940DC" w:rsidRDefault="003D2FE2" w:rsidP="000940D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940DC" w:rsidRPr="002508E7">
        <w:rPr>
          <w:rFonts w:ascii="GHEA Grapalat" w:hAnsi="GHEA Grapalat"/>
          <w:b/>
          <w:i/>
        </w:rPr>
        <w:t>ГНО «Национальны</w:t>
      </w:r>
      <w:r w:rsidR="000940DC">
        <w:rPr>
          <w:rFonts w:ascii="GHEA Grapalat" w:hAnsi="GHEA Grapalat"/>
          <w:b/>
          <w:i/>
        </w:rPr>
        <w:t xml:space="preserve">м центром </w:t>
      </w:r>
      <w:r w:rsidR="000940DC" w:rsidRPr="002508E7">
        <w:rPr>
          <w:rFonts w:ascii="GHEA Grapalat" w:hAnsi="GHEA Grapalat"/>
          <w:b/>
          <w:i/>
        </w:rPr>
        <w:t>по контролю и профилактике заболеваний» МЗ РА</w:t>
      </w:r>
      <w:r w:rsidR="000940DC">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687A10">
        <w:rPr>
          <w:rFonts w:ascii="GHEA Grapalat" w:hAnsi="GHEA Grapalat"/>
          <w:b/>
          <w:i/>
        </w:rPr>
        <w:t>81</w:t>
      </w:r>
      <w:r w:rsidR="000940DC" w:rsidRPr="005E4F96">
        <w:rPr>
          <w:rFonts w:ascii="GHEA Grapalat" w:hAnsi="GHEA Grapalat"/>
          <w:b/>
          <w:i/>
        </w:rPr>
        <w:t>»</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6453" w:rsidRPr="00CF4C91">
        <w:rPr>
          <w:rFonts w:ascii="GHEA Grapalat" w:hAnsi="GHEA Grapalat"/>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B138F3" w:rsidRDefault="002849A6" w:rsidP="00687A10">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2175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sidR="00B21754">
              <w:rPr>
                <w:rFonts w:ascii="GHEA Grapalat" w:hAnsi="GHEA Grapalat"/>
              </w:rPr>
              <w:t>1</w:t>
            </w:r>
            <w:r w:rsidRPr="00B138F3">
              <w:rPr>
                <w:rFonts w:ascii="GHEA Grapalat" w:hAnsi="GHEA Grapalat"/>
              </w:rPr>
              <w:t>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55E27" w:rsidRPr="00B138F3" w:rsidTr="00B55E27">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55E27" w:rsidRPr="00B138F3" w:rsidTr="00B55E27">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008822D0">
              <w:rPr>
                <w:rFonts w:ascii="GHEA Grapalat" w:hAnsi="GHEA Grapalat"/>
                <w:b/>
                <w:sz w:val="20"/>
                <w:szCs w:val="20"/>
              </w:rPr>
              <w:t>Центральное казначейство</w:t>
            </w:r>
          </w:p>
        </w:tc>
      </w:tr>
      <w:tr w:rsidR="00B55E27" w:rsidRPr="00B138F3" w:rsidTr="00B55E27">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B21754">
            <w:pPr>
              <w:widowControl w:val="0"/>
              <w:spacing w:after="160"/>
              <w:ind w:right="155"/>
              <w:jc w:val="right"/>
              <w:rPr>
                <w:rFonts w:ascii="GHEA Grapalat" w:hAnsi="GHEA Grapalat" w:cs="Sylfaen"/>
                <w:lang w:val="en-US"/>
              </w:rPr>
            </w:pPr>
            <w:r w:rsidRPr="00B138F3">
              <w:rPr>
                <w:rFonts w:ascii="GHEA Grapalat" w:hAnsi="GHEA Grapalat"/>
              </w:rPr>
              <w:t>24.в"___" ___ 2</w:t>
            </w:r>
            <w:r w:rsidR="00B21754">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B21754">
            <w:pPr>
              <w:widowControl w:val="0"/>
              <w:spacing w:after="160"/>
              <w:jc w:val="right"/>
              <w:rPr>
                <w:rFonts w:ascii="GHEA Grapalat" w:hAnsi="GHEA Grapalat" w:cs="Sylfaen"/>
              </w:rPr>
            </w:pPr>
            <w:r w:rsidRPr="00B138F3">
              <w:rPr>
                <w:rFonts w:ascii="GHEA Grapalat" w:hAnsi="GHEA Grapalat"/>
              </w:rPr>
              <w:t>23.в Дата исполнения: "___" ___ 2</w:t>
            </w:r>
            <w:r w:rsidR="00B21754">
              <w:rPr>
                <w:rFonts w:ascii="GHEA Grapalat" w:hAnsi="GHEA Grapalat"/>
              </w:rPr>
              <w:t>1</w:t>
            </w:r>
            <w:r w:rsidRPr="00B138F3">
              <w:rPr>
                <w:rFonts w:ascii="GHEA Grapalat" w:hAnsi="GHEA Grapalat"/>
              </w:rPr>
              <w:t>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8822D0" w:rsidRDefault="008822D0">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687A10" w:rsidP="000A214C">
      <w:pPr>
        <w:widowControl w:val="0"/>
        <w:spacing w:after="160"/>
        <w:jc w:val="right"/>
        <w:rPr>
          <w:rFonts w:ascii="GHEA Grapalat" w:hAnsi="GHEA Grapalat" w:cs="GHEA Grapalat"/>
          <w:i/>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Pr="00AD6EF3">
        <w:rPr>
          <w:rFonts w:ascii="GHEA Grapalat" w:hAnsi="GHEA Grapalat"/>
          <w:b/>
          <w:i/>
        </w:rPr>
        <w:t>«</w:t>
      </w:r>
      <w:proofErr w:type="spellStart"/>
      <w:r>
        <w:rPr>
          <w:rFonts w:ascii="GHEA Grapalat" w:hAnsi="GHEA Grapalat"/>
          <w:b/>
          <w:i/>
          <w:lang w:val="en-GB"/>
        </w:rPr>
        <w:t>GHAShDzB</w:t>
      </w:r>
      <w:proofErr w:type="spellEnd"/>
      <w:r w:rsidRPr="00B06D9F">
        <w:rPr>
          <w:rFonts w:ascii="GHEA Grapalat" w:hAnsi="GHEA Grapalat"/>
          <w:b/>
          <w:i/>
        </w:rPr>
        <w:t>-</w:t>
      </w:r>
      <w:r>
        <w:rPr>
          <w:rFonts w:ascii="GHEA Grapalat" w:hAnsi="GHEA Grapalat"/>
          <w:b/>
          <w:i/>
          <w:lang w:val="en-GB"/>
        </w:rPr>
        <w:t>HVKAK</w:t>
      </w:r>
      <w:r w:rsidRPr="00B06D9F">
        <w:rPr>
          <w:rFonts w:ascii="GHEA Grapalat" w:hAnsi="GHEA Grapalat"/>
          <w:b/>
          <w:i/>
        </w:rPr>
        <w:t>-2021-</w:t>
      </w:r>
      <w:r>
        <w:rPr>
          <w:rFonts w:ascii="GHEA Grapalat" w:hAnsi="GHEA Grapalat"/>
          <w:b/>
          <w:i/>
        </w:rPr>
        <w:t>81</w:t>
      </w:r>
      <w:r w:rsidR="000A214C" w:rsidRPr="00B138F3">
        <w:rPr>
          <w:rStyle w:val="FootnoteReference"/>
          <w:rFonts w:ascii="GHEA Grapalat" w:hAnsi="GHEA Grapalat"/>
          <w:i/>
        </w:rPr>
        <w:footnoteReference w:customMarkFollows="1" w:id="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B2175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w:t>
            </w:r>
            <w:r w:rsidR="00B21754">
              <w:rPr>
                <w:rFonts w:ascii="GHEA Grapalat" w:hAnsi="GHEA Grapalat"/>
              </w:rPr>
              <w:t>1</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F70E7A" w:rsidRPr="000940DC" w:rsidRDefault="000A214C" w:rsidP="00F70E7A">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70E7A" w:rsidRPr="002508E7">
        <w:rPr>
          <w:rFonts w:ascii="GHEA Grapalat" w:hAnsi="GHEA Grapalat"/>
          <w:b/>
          <w:i/>
        </w:rPr>
        <w:t>ГНО «Национальны</w:t>
      </w:r>
      <w:r w:rsidR="00F70E7A">
        <w:rPr>
          <w:rFonts w:ascii="GHEA Grapalat" w:hAnsi="GHEA Grapalat"/>
          <w:b/>
          <w:i/>
        </w:rPr>
        <w:t xml:space="preserve">м центром </w:t>
      </w:r>
      <w:r w:rsidR="00F70E7A" w:rsidRPr="002508E7">
        <w:rPr>
          <w:rFonts w:ascii="GHEA Grapalat" w:hAnsi="GHEA Grapalat"/>
          <w:b/>
          <w:i/>
        </w:rPr>
        <w:t>по контролю и профилактике заболеваний» МЗ РА</w:t>
      </w:r>
      <w:r w:rsidR="00F70E7A">
        <w:rPr>
          <w:rFonts w:ascii="GHEA Grapalat" w:hAnsi="GHEA Grapalat"/>
        </w:rPr>
        <w:t xml:space="preserve"> </w:t>
      </w:r>
      <w:r w:rsidR="00F70E7A" w:rsidRPr="00B138F3">
        <w:rPr>
          <w:rFonts w:ascii="GHEA Grapalat" w:hAnsi="GHEA Grapalat"/>
          <w:spacing w:val="-6"/>
          <w:sz w:val="22"/>
          <w:szCs w:val="22"/>
        </w:rPr>
        <w:t xml:space="preserve">(далее — Заказчик) </w:t>
      </w:r>
      <w:r w:rsidR="00F70E7A" w:rsidRPr="00B138F3">
        <w:rPr>
          <w:rFonts w:ascii="GHEA Grapalat" w:hAnsi="GHEA Grapalat"/>
          <w:sz w:val="22"/>
          <w:szCs w:val="22"/>
        </w:rPr>
        <w:t xml:space="preserve">процедуре закупок под кодом </w:t>
      </w:r>
      <w:r w:rsidR="00F70E7A"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687A10">
        <w:rPr>
          <w:rFonts w:ascii="GHEA Grapalat" w:hAnsi="GHEA Grapalat"/>
          <w:b/>
          <w:i/>
        </w:rPr>
        <w:t>81</w:t>
      </w:r>
      <w:r w:rsidR="00F70E7A" w:rsidRPr="00B138F3">
        <w:rPr>
          <w:rFonts w:ascii="GHEA Grapalat" w:hAnsi="GHEA Grapalat"/>
          <w:sz w:val="22"/>
          <w:szCs w:val="22"/>
        </w:rPr>
        <w:t>.</w:t>
      </w:r>
    </w:p>
    <w:p w:rsidR="000A214C" w:rsidRPr="00B138F3" w:rsidRDefault="000A214C" w:rsidP="00F70E7A">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21754" w:rsidRPr="00B138F3"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754"/>
        <w:tblW w:w="10980" w:type="dxa"/>
        <w:tblLook w:val="0000"/>
      </w:tblPr>
      <w:tblGrid>
        <w:gridCol w:w="5616"/>
        <w:gridCol w:w="5364"/>
      </w:tblGrid>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rPr>
                <w:rFonts w:ascii="GHEA Grapalat" w:hAnsi="GHEA Grapalat" w:cs="Sylfaen"/>
              </w:rPr>
            </w:pPr>
            <w:r>
              <w:rPr>
                <w:rFonts w:ascii="GHEA Grapalat" w:hAnsi="GHEA Grapalat"/>
              </w:rPr>
              <w:t xml:space="preserve">     </w:t>
            </w:r>
            <w:r w:rsidRPr="00B138F3">
              <w:rPr>
                <w:rFonts w:ascii="GHEA Grapalat" w:hAnsi="GHEA Grapalat"/>
              </w:rPr>
              <w:t>2.</w:t>
            </w:r>
            <w:r w:rsidRPr="00B138F3">
              <w:rPr>
                <w:rFonts w:ascii="GHEA Grapalat" w:hAnsi="GHEA Grapalat"/>
              </w:rPr>
              <w:tab/>
              <w:t xml:space="preserve">Номер </w:t>
            </w:r>
          </w:p>
        </w:tc>
      </w:tr>
      <w:tr w:rsidR="00B21754" w:rsidRPr="00B138F3" w:rsidTr="0007645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B2175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Pr>
                <w:rFonts w:ascii="GHEA Grapalat" w:hAnsi="GHEA Grapalat"/>
              </w:rPr>
              <w:t>1</w:t>
            </w:r>
            <w:r w:rsidRPr="00B138F3">
              <w:rPr>
                <w:rFonts w:ascii="GHEA Grapalat" w:hAnsi="GHEA Grapalat"/>
              </w:rPr>
              <w:t>___г.</w:t>
            </w:r>
          </w:p>
        </w:tc>
      </w:tr>
      <w:tr w:rsidR="00B21754" w:rsidRPr="00B138F3" w:rsidTr="0007645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21754" w:rsidRPr="00B138F3" w:rsidTr="0007645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Pr>
                <w:rFonts w:ascii="GHEA Grapalat" w:hAnsi="GHEA Grapalat"/>
                <w:b/>
                <w:sz w:val="20"/>
                <w:szCs w:val="20"/>
              </w:rPr>
              <w:t>Центральное казначейство</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21754" w:rsidRPr="00B138F3" w:rsidTr="00076453">
        <w:trPr>
          <w:trHeight w:val="424"/>
        </w:trPr>
        <w:tc>
          <w:tcPr>
            <w:tcW w:w="10980" w:type="dxa"/>
            <w:gridSpan w:val="2"/>
            <w:tcBorders>
              <w:top w:val="single" w:sz="4" w:space="0" w:color="auto"/>
              <w:left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21754" w:rsidRPr="00B138F3" w:rsidRDefault="00B21754" w:rsidP="0007645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jc w:val="right"/>
              <w:rPr>
                <w:rFonts w:ascii="GHEA Grapalat" w:hAnsi="GHEA Grapalat" w:cs="Tahoma"/>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21754" w:rsidRPr="00B138F3" w:rsidTr="00076453">
        <w:trPr>
          <w:trHeight w:val="2194"/>
        </w:trPr>
        <w:tc>
          <w:tcPr>
            <w:tcW w:w="5616" w:type="dxa"/>
            <w:tcBorders>
              <w:top w:val="single" w:sz="4" w:space="0" w:color="auto"/>
              <w:left w:val="single" w:sz="4" w:space="0" w:color="auto"/>
              <w:right w:val="single" w:sz="4" w:space="0" w:color="auto"/>
            </w:tcBorders>
            <w:noWrap/>
            <w:vAlign w:val="bottom"/>
          </w:tcPr>
          <w:p w:rsidR="00B21754" w:rsidRPr="00B138F3" w:rsidRDefault="00B21754" w:rsidP="0007645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21754" w:rsidRPr="00B138F3" w:rsidRDefault="00B21754" w:rsidP="00076453">
            <w:pPr>
              <w:widowControl w:val="0"/>
              <w:spacing w:after="160"/>
              <w:rPr>
                <w:rFonts w:ascii="GHEA Grapalat" w:hAnsi="GHEA Grapalat"/>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21754" w:rsidRPr="00B138F3" w:rsidRDefault="00B21754" w:rsidP="0007645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Arial"/>
              </w:rPr>
            </w:pP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p w:rsidR="00B21754" w:rsidRPr="00B138F3" w:rsidRDefault="00B21754" w:rsidP="00B21754">
            <w:pPr>
              <w:widowControl w:val="0"/>
              <w:spacing w:after="160"/>
              <w:ind w:right="155"/>
              <w:jc w:val="right"/>
              <w:rPr>
                <w:rFonts w:ascii="GHEA Grapalat" w:hAnsi="GHEA Grapalat" w:cs="Sylfaen"/>
                <w:lang w:val="en-US"/>
              </w:rPr>
            </w:pPr>
            <w:r w:rsidRPr="00B138F3">
              <w:rPr>
                <w:rFonts w:ascii="GHEA Grapalat" w:hAnsi="GHEA Grapalat"/>
              </w:rPr>
              <w:t>24.в"___" ___ 2</w:t>
            </w:r>
            <w:r>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B21754" w:rsidRPr="00B138F3" w:rsidRDefault="00B21754" w:rsidP="0007645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21754" w:rsidRPr="00B138F3" w:rsidRDefault="00B21754" w:rsidP="00076453">
            <w:pPr>
              <w:widowControl w:val="0"/>
              <w:spacing w:after="160"/>
              <w:rPr>
                <w:rFonts w:ascii="GHEA Grapalat" w:hAnsi="GHEA Grapalat"/>
              </w:rPr>
            </w:pPr>
          </w:p>
          <w:p w:rsidR="00B21754" w:rsidRPr="00B138F3" w:rsidRDefault="00B21754" w:rsidP="00B21754">
            <w:pPr>
              <w:widowControl w:val="0"/>
              <w:spacing w:after="160"/>
              <w:jc w:val="right"/>
              <w:rPr>
                <w:rFonts w:ascii="GHEA Grapalat" w:hAnsi="GHEA Grapalat" w:cs="Sylfaen"/>
              </w:rPr>
            </w:pPr>
            <w:r w:rsidRPr="00B138F3">
              <w:rPr>
                <w:rFonts w:ascii="GHEA Grapalat" w:hAnsi="GHEA Grapalat"/>
              </w:rPr>
              <w:t>23.в Дата исполнения: "___" ___ 2</w:t>
            </w:r>
            <w:r>
              <w:rPr>
                <w:rFonts w:ascii="GHEA Grapalat" w:hAnsi="GHEA Grapalat"/>
              </w:rPr>
              <w:t>1</w:t>
            </w:r>
            <w:r w:rsidRPr="00B138F3">
              <w:rPr>
                <w:rFonts w:ascii="GHEA Grapalat" w:hAnsi="GHEA Grapalat"/>
              </w:rPr>
              <w:t>___г.</w:t>
            </w:r>
          </w:p>
        </w:tc>
      </w:tr>
    </w:tbl>
    <w:p w:rsidR="00BE2572" w:rsidRDefault="00BE2572"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Default="00687A10" w:rsidP="00BE2572">
      <w:pPr>
        <w:rPr>
          <w:rFonts w:ascii="GHEA Grapalat" w:hAnsi="GHEA Grapalat" w:cs="Sylfaen"/>
        </w:rPr>
      </w:pPr>
    </w:p>
    <w:p w:rsidR="00687A10" w:rsidRPr="00B138F3" w:rsidRDefault="00687A10" w:rsidP="00BE2572">
      <w:pPr>
        <w:rPr>
          <w:rFonts w:ascii="GHEA Grapalat" w:hAnsi="GHEA Grapalat" w:cs="Sylfaen"/>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687A10" w:rsidRDefault="00687A10" w:rsidP="00687A10">
      <w:pPr>
        <w:widowControl w:val="0"/>
        <w:spacing w:after="160" w:line="360" w:lineRule="auto"/>
        <w:jc w:val="right"/>
        <w:rPr>
          <w:rFonts w:ascii="GHEA Grapalat" w:hAnsi="GHEA Grapalat"/>
          <w:b/>
          <w:i/>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Pr="00AD6EF3">
        <w:rPr>
          <w:rFonts w:ascii="GHEA Grapalat" w:hAnsi="GHEA Grapalat"/>
          <w:b/>
          <w:i/>
        </w:rPr>
        <w:t>«</w:t>
      </w:r>
      <w:proofErr w:type="spellStart"/>
      <w:r>
        <w:rPr>
          <w:rFonts w:ascii="GHEA Grapalat" w:hAnsi="GHEA Grapalat"/>
          <w:b/>
          <w:i/>
          <w:lang w:val="en-GB"/>
        </w:rPr>
        <w:t>GHAShDzB</w:t>
      </w:r>
      <w:proofErr w:type="spellEnd"/>
      <w:r w:rsidRPr="00B06D9F">
        <w:rPr>
          <w:rFonts w:ascii="GHEA Grapalat" w:hAnsi="GHEA Grapalat"/>
          <w:b/>
          <w:i/>
        </w:rPr>
        <w:t>-</w:t>
      </w:r>
      <w:r>
        <w:rPr>
          <w:rFonts w:ascii="GHEA Grapalat" w:hAnsi="GHEA Grapalat"/>
          <w:b/>
          <w:i/>
          <w:lang w:val="en-GB"/>
        </w:rPr>
        <w:t>HVKAK</w:t>
      </w:r>
      <w:r w:rsidRPr="00B06D9F">
        <w:rPr>
          <w:rFonts w:ascii="GHEA Grapalat" w:hAnsi="GHEA Grapalat"/>
          <w:b/>
          <w:i/>
        </w:rPr>
        <w:t>-2021-</w:t>
      </w:r>
      <w:r>
        <w:rPr>
          <w:rFonts w:ascii="GHEA Grapalat" w:hAnsi="GHEA Grapalat"/>
          <w:b/>
          <w:i/>
        </w:rPr>
        <w:t>81</w:t>
      </w:r>
      <w:r w:rsidRPr="00AD6EF3">
        <w:rPr>
          <w:rFonts w:ascii="GHEA Grapalat" w:hAnsi="GHEA Grapalat"/>
          <w:b/>
          <w:i/>
        </w:rPr>
        <w:t>»</w:t>
      </w:r>
    </w:p>
    <w:p w:rsidR="00687A10" w:rsidRDefault="00687A10" w:rsidP="00687A10">
      <w:pPr>
        <w:widowControl w:val="0"/>
        <w:spacing w:after="160" w:line="360" w:lineRule="auto"/>
        <w:jc w:val="right"/>
        <w:rPr>
          <w:rFonts w:ascii="GHEA Grapalat" w:hAnsi="GHEA Grapalat"/>
          <w:b/>
          <w:i/>
        </w:rPr>
      </w:pP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B21754">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w:t>
            </w:r>
            <w:r w:rsidR="00B21754">
              <w:rPr>
                <w:rFonts w:ascii="GHEA Grapalat" w:hAnsi="GHEA Grapalat"/>
              </w:rPr>
              <w:t>1</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AC6E57" w:rsidRPr="009F3DC7" w:rsidRDefault="00AC6E57" w:rsidP="00AC6E57">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AC6E57" w:rsidRPr="009F3DC7" w:rsidRDefault="00AC6E57" w:rsidP="00AC6E57">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AC6E57" w:rsidRDefault="00AC6E57" w:rsidP="00AC6E57">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w:t>
      </w:r>
      <w:r>
        <w:rPr>
          <w:rFonts w:ascii="GHEA Grapalat" w:hAnsi="GHEA Grapalat"/>
        </w:rPr>
        <w:lastRenderedPageBreak/>
        <w:t>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7"/>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8"/>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w:t>
      </w:r>
      <w:r w:rsidRPr="00DF13E4">
        <w:rPr>
          <w:rFonts w:ascii="GHEA Grapalat" w:hAnsi="GHEA Grapalat"/>
        </w:rPr>
        <w:lastRenderedPageBreak/>
        <w:t xml:space="preserve">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9"/>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w:t>
      </w:r>
      <w:r w:rsidRPr="009F3DC7">
        <w:rPr>
          <w:rFonts w:ascii="GHEA Grapalat" w:hAnsi="GHEA Grapalat"/>
        </w:rPr>
        <w:lastRenderedPageBreak/>
        <w:t>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10"/>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11"/>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w:t>
      </w:r>
      <w:r w:rsidRPr="009F3DC7">
        <w:rPr>
          <w:rFonts w:ascii="GHEA Grapalat" w:hAnsi="GHEA Grapalat"/>
        </w:rPr>
        <w:lastRenderedPageBreak/>
        <w:t>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BB28C8"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F70E7A" w:rsidRDefault="00F70E7A" w:rsidP="00BB28C8">
      <w:pPr>
        <w:widowControl w:val="0"/>
        <w:spacing w:after="160" w:line="360" w:lineRule="auto"/>
        <w:ind w:firstLine="567"/>
        <w:jc w:val="right"/>
        <w:rPr>
          <w:rFonts w:ascii="GHEA Grapalat" w:hAnsi="GHEA Grapalat"/>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Pr="009F3DC7" w:rsidRDefault="00F70E7A" w:rsidP="00BB28C8">
      <w:pPr>
        <w:widowControl w:val="0"/>
        <w:spacing w:after="160" w:line="360" w:lineRule="auto"/>
        <w:ind w:firstLine="567"/>
        <w:jc w:val="right"/>
        <w:rPr>
          <w:rFonts w:ascii="GHEA Grapalat" w:hAnsi="GHEA Grapalat"/>
        </w:rPr>
      </w:pPr>
    </w:p>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1B1151"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3"/>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BB28C8">
      <w:pPr>
        <w:widowControl w:val="0"/>
        <w:spacing w:after="160" w:line="360" w:lineRule="auto"/>
        <w:ind w:firstLine="567"/>
        <w:jc w:val="both"/>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E4F96">
          <w:footerReference w:type="default" r:id="rId9"/>
          <w:footnotePr>
            <w:pos w:val="beneathText"/>
          </w:footnotePr>
          <w:pgSz w:w="11907" w:h="16840" w:code="9"/>
          <w:pgMar w:top="568" w:right="567" w:bottom="993" w:left="993"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w:t>
      </w:r>
      <w:r w:rsidR="00B21754">
        <w:rPr>
          <w:rFonts w:ascii="GHEA Grapalat" w:hAnsi="GHEA Grapalat"/>
          <w:sz w:val="24"/>
          <w:szCs w:val="24"/>
        </w:rPr>
        <w:t>1</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w:t>
      </w:r>
      <w:r w:rsidR="00B21754">
        <w:rPr>
          <w:rFonts w:ascii="GHEA Grapalat" w:hAnsi="GHEA Grapalat"/>
          <w:color w:val="000000"/>
        </w:rPr>
        <w:t>1</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w:t>
      </w:r>
      <w:r w:rsidR="00B21754">
        <w:rPr>
          <w:rFonts w:ascii="GHEA Grapalat" w:hAnsi="GHEA Grapalat"/>
          <w:color w:val="000000"/>
        </w:rPr>
        <w:t>1</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w:t>
      </w:r>
      <w:r w:rsidR="00B21754">
        <w:rPr>
          <w:rFonts w:ascii="GHEA Grapalat" w:hAnsi="GHEA Grapalat"/>
          <w:i/>
        </w:rPr>
        <w:t>1</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w:t>
      </w:r>
      <w:r w:rsidR="00B21754">
        <w:rPr>
          <w:rFonts w:ascii="GHEA Grapalat" w:hAnsi="GHEA Grapalat"/>
        </w:rPr>
        <w:t>1</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w:t>
      </w:r>
      <w:r w:rsidR="00B21754">
        <w:rPr>
          <w:rFonts w:ascii="GHEA Grapalat" w:hAnsi="GHEA Grapalat"/>
        </w:rPr>
        <w:t>1</w:t>
      </w:r>
      <w:r w:rsidRPr="0086243C">
        <w:rPr>
          <w:rFonts w:ascii="GHEA Grapalat" w:hAnsi="GHEA Grapalat"/>
        </w:rPr>
        <w:t xml:space="preserve">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rPr>
          <w:rFonts w:ascii="GHEA Grapalat" w:hAnsi="GHEA Grapalat" w:cs="Sylfaen"/>
        </w:rPr>
      </w:pPr>
    </w:p>
    <w:sectPr w:rsidR="00BB28C8" w:rsidSect="00F70E7A">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A78" w:rsidRDefault="00DD1A78">
      <w:r>
        <w:separator/>
      </w:r>
    </w:p>
  </w:endnote>
  <w:endnote w:type="continuationSeparator" w:id="0">
    <w:p w:rsidR="00DD1A78" w:rsidRDefault="00DD1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DD1A78" w:rsidRPr="003E450C" w:rsidRDefault="00A751F6">
        <w:pPr>
          <w:pStyle w:val="Footer"/>
          <w:jc w:val="center"/>
          <w:rPr>
            <w:rFonts w:ascii="GHEA Grapalat" w:hAnsi="GHEA Grapalat"/>
            <w:sz w:val="24"/>
            <w:szCs w:val="24"/>
          </w:rPr>
        </w:pPr>
        <w:r w:rsidRPr="003E450C">
          <w:rPr>
            <w:rFonts w:ascii="GHEA Grapalat" w:hAnsi="GHEA Grapalat"/>
            <w:sz w:val="24"/>
            <w:szCs w:val="24"/>
          </w:rPr>
          <w:fldChar w:fldCharType="begin"/>
        </w:r>
        <w:r w:rsidR="00DD1A78"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A1742">
          <w:rPr>
            <w:rFonts w:ascii="GHEA Grapalat" w:hAnsi="GHEA Grapalat"/>
            <w:noProof/>
            <w:sz w:val="24"/>
            <w:szCs w:val="24"/>
          </w:rPr>
          <w:t>3</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A78" w:rsidRDefault="00DD1A78">
      <w:r>
        <w:separator/>
      </w:r>
    </w:p>
  </w:footnote>
  <w:footnote w:type="continuationSeparator" w:id="0">
    <w:p w:rsidR="00DD1A78" w:rsidRDefault="00DD1A78">
      <w:r>
        <w:continuationSeparator/>
      </w:r>
    </w:p>
  </w:footnote>
  <w:footnote w:id="1">
    <w:p w:rsidR="00DD1A78" w:rsidRPr="00A31673" w:rsidRDefault="00DD1A7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D1A78" w:rsidRDefault="00DD1A7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D1A78" w:rsidRDefault="00DD1A78" w:rsidP="006B3E56">
      <w:pPr>
        <w:pStyle w:val="FootnoteText"/>
        <w:rPr>
          <w:rFonts w:asciiTheme="minorHAnsi" w:hAnsiTheme="minorHAnsi"/>
          <w:lang w:val="af-ZA"/>
        </w:rPr>
      </w:pPr>
    </w:p>
  </w:footnote>
  <w:footnote w:id="3">
    <w:p w:rsidR="00DD1A78" w:rsidRPr="00D3436F" w:rsidRDefault="00DD1A7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D1A78" w:rsidRPr="00D3436F" w:rsidRDefault="00DD1A78">
      <w:pPr>
        <w:pStyle w:val="FootnoteText"/>
        <w:rPr>
          <w:lang w:val="es-ES"/>
        </w:rPr>
      </w:pPr>
    </w:p>
  </w:footnote>
  <w:footnote w:id="4">
    <w:p w:rsidR="00DD1A78" w:rsidRPr="008842CE" w:rsidRDefault="00DD1A78" w:rsidP="003D2FE2">
      <w:pPr>
        <w:pStyle w:val="FootnoteText"/>
        <w:jc w:val="both"/>
      </w:pPr>
    </w:p>
  </w:footnote>
  <w:footnote w:id="5">
    <w:p w:rsidR="00DD1A78" w:rsidRPr="008842CE" w:rsidRDefault="00DD1A7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D1A78" w:rsidRPr="008842CE" w:rsidRDefault="00DD1A78" w:rsidP="000A214C">
      <w:pPr>
        <w:pStyle w:val="FootnoteText"/>
        <w:jc w:val="both"/>
        <w:rPr>
          <w:rFonts w:ascii="GHEA Grapalat" w:hAnsi="GHEA Grapalat"/>
        </w:rPr>
      </w:pPr>
    </w:p>
  </w:footnote>
  <w:footnote w:id="6">
    <w:p w:rsidR="00DD1A78" w:rsidRPr="008842CE" w:rsidRDefault="00DD1A78" w:rsidP="000A214C">
      <w:pPr>
        <w:pStyle w:val="FootnoteText"/>
        <w:jc w:val="both"/>
      </w:pPr>
    </w:p>
  </w:footnote>
  <w:footnote w:id="7">
    <w:p w:rsidR="00DD1A78" w:rsidRPr="00124BE9" w:rsidRDefault="00DD1A78"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DD1A78" w:rsidRPr="00AA52B7" w:rsidRDefault="00DD1A78"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DD1A78" w:rsidRPr="00552088" w:rsidRDefault="00DD1A7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D1A78" w:rsidRPr="00124BE9" w:rsidRDefault="00DD1A78" w:rsidP="00BB28C8">
      <w:pPr>
        <w:pStyle w:val="FootnoteText"/>
        <w:widowControl w:val="0"/>
        <w:jc w:val="both"/>
        <w:rPr>
          <w:rFonts w:ascii="GHEA Grapalat" w:hAnsi="GHEA Grapalat"/>
          <w:lang w:val="hy-AM"/>
        </w:rPr>
      </w:pPr>
      <w:r w:rsidRPr="00124BE9">
        <w:rPr>
          <w:rFonts w:ascii="GHEA Grapalat" w:hAnsi="GHEA Grapalat"/>
          <w:i/>
        </w:rPr>
        <w:t>.</w:t>
      </w:r>
    </w:p>
  </w:footnote>
  <w:footnote w:id="9">
    <w:p w:rsidR="00DD1A78" w:rsidRPr="00124BE9" w:rsidRDefault="00DD1A78"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0">
    <w:p w:rsidR="00DD1A78" w:rsidRPr="00124BE9" w:rsidRDefault="00DD1A78"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DD1A78" w:rsidRPr="00124BE9" w:rsidRDefault="00DD1A78"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rsidR="00DD1A78" w:rsidRPr="00124BE9" w:rsidRDefault="00DD1A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13">
    <w:p w:rsidR="00DD1A78" w:rsidRPr="00124BE9" w:rsidRDefault="00DD1A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A31351"/>
    <w:multiLevelType w:val="hybridMultilevel"/>
    <w:tmpl w:val="81E8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9974CC"/>
    <w:multiLevelType w:val="hybridMultilevel"/>
    <w:tmpl w:val="0E52AE0A"/>
    <w:lvl w:ilvl="0" w:tplc="8346ABDE">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5"/>
  </w:num>
  <w:num w:numId="17">
    <w:abstractNumId w:val="5"/>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4"/>
  </w:num>
  <w:num w:numId="27">
    <w:abstractNumId w:val="6"/>
  </w:num>
  <w:num w:numId="28">
    <w:abstractNumId w:val="13"/>
  </w:num>
  <w:num w:numId="29">
    <w:abstractNumId w:val="27"/>
  </w:num>
  <w:num w:numId="30">
    <w:abstractNumId w:val="11"/>
  </w:num>
  <w:num w:numId="31">
    <w:abstractNumId w:val="3"/>
  </w:num>
  <w:num w:numId="32">
    <w:abstractNumId w:val="2"/>
  </w:num>
  <w:num w:numId="33">
    <w:abstractNumId w:val="0"/>
  </w:num>
  <w:num w:numId="34">
    <w:abstractNumId w:val="9"/>
  </w:num>
  <w:num w:numId="35">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6453"/>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0D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6E1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2FE"/>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099"/>
    <w:rsid w:val="001377BA"/>
    <w:rsid w:val="00137A5C"/>
    <w:rsid w:val="0014000D"/>
    <w:rsid w:val="001403AE"/>
    <w:rsid w:val="0014079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151"/>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4F3"/>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9E9"/>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9A6"/>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20"/>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AC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67C7"/>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7C"/>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56B1"/>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AEC"/>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6EF9"/>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204"/>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B1B"/>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F96"/>
    <w:rsid w:val="005E52ED"/>
    <w:rsid w:val="005E573E"/>
    <w:rsid w:val="005E5C51"/>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6BC1"/>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AF9"/>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3D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A10"/>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970"/>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6DDE"/>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2D0"/>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99B"/>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1F6"/>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E57"/>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54"/>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E27"/>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59B3"/>
    <w:rsid w:val="00D65BF2"/>
    <w:rsid w:val="00D65E4E"/>
    <w:rsid w:val="00D65EBA"/>
    <w:rsid w:val="00D6618F"/>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1A9C"/>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A2E"/>
    <w:rsid w:val="00D95F89"/>
    <w:rsid w:val="00D970D2"/>
    <w:rsid w:val="00D976EB"/>
    <w:rsid w:val="00DA0948"/>
    <w:rsid w:val="00DA0A4E"/>
    <w:rsid w:val="00DA0F94"/>
    <w:rsid w:val="00DA0FDD"/>
    <w:rsid w:val="00DA1742"/>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1A78"/>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679"/>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D70A3"/>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66A0"/>
    <w:rsid w:val="00EF7868"/>
    <w:rsid w:val="00F00565"/>
    <w:rsid w:val="00F005EE"/>
    <w:rsid w:val="00F00C96"/>
    <w:rsid w:val="00F01D1E"/>
    <w:rsid w:val="00F04430"/>
    <w:rsid w:val="00F04532"/>
    <w:rsid w:val="00F0475D"/>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C6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0E7A"/>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B04"/>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2A3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0A696-140B-451B-A48B-4E6F7412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75</Pages>
  <Words>15373</Words>
  <Characters>111357</Characters>
  <Application>Microsoft Office Word</Application>
  <DocSecurity>0</DocSecurity>
  <Lines>927</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1116</cp:revision>
  <cp:lastPrinted>2018-02-16T07:12:00Z</cp:lastPrinted>
  <dcterms:created xsi:type="dcterms:W3CDTF">2019-10-28T07:04:00Z</dcterms:created>
  <dcterms:modified xsi:type="dcterms:W3CDTF">2021-10-01T10:37:00Z</dcterms:modified>
</cp:coreProperties>
</file>