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8420BD" w:rsidRDefault="00642EFE" w:rsidP="00EF3662">
      <w:pPr>
        <w:pStyle w:val="a3"/>
        <w:spacing w:line="240" w:lineRule="auto"/>
        <w:jc w:val="center"/>
        <w:rPr>
          <w:rFonts w:ascii="GHEA Grapalat" w:hAnsi="GHEA Grapalat"/>
          <w:i w:val="0"/>
          <w:lang w:val="af-ZA"/>
        </w:rPr>
      </w:pPr>
      <w:r w:rsidRPr="008420BD">
        <w:rPr>
          <w:rFonts w:ascii="GHEA Grapalat" w:hAnsi="GHEA Grapalat"/>
          <w:i w:val="0"/>
          <w:lang w:val="af-ZA"/>
        </w:rPr>
        <w:t>ՀԱՅՏԱՐԱՐՈՒԹՅՈՒՆ</w:t>
      </w:r>
    </w:p>
    <w:p w:rsidR="00C0345B" w:rsidRPr="00344665" w:rsidRDefault="00C0345B" w:rsidP="00C0345B">
      <w:pPr>
        <w:pStyle w:val="a3"/>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344665" w:rsidRDefault="00642EFE" w:rsidP="00EF3662">
      <w:pPr>
        <w:pStyle w:val="a3"/>
        <w:spacing w:line="240" w:lineRule="auto"/>
        <w:jc w:val="center"/>
        <w:rPr>
          <w:rFonts w:ascii="GHEA Grapalat" w:hAnsi="GHEA Grapalat"/>
          <w:i w:val="0"/>
          <w:lang w:val="af-ZA"/>
        </w:rPr>
      </w:pPr>
    </w:p>
    <w:p w:rsidR="00642EFE" w:rsidRPr="00344665" w:rsidRDefault="00642EFE" w:rsidP="00EF3662">
      <w:pPr>
        <w:pStyle w:val="a3"/>
        <w:spacing w:line="240" w:lineRule="auto"/>
        <w:jc w:val="center"/>
        <w:rPr>
          <w:rFonts w:ascii="GHEA Grapalat" w:hAnsi="GHEA Grapalat"/>
          <w:i w:val="0"/>
          <w:lang w:val="af-ZA"/>
        </w:rPr>
      </w:pPr>
      <w:r w:rsidRPr="00344665">
        <w:rPr>
          <w:rFonts w:ascii="GHEA Grapalat" w:hAnsi="GHEA Grapalat"/>
          <w:i w:val="0"/>
          <w:lang w:val="af-ZA"/>
        </w:rPr>
        <w:t xml:space="preserve">Հայտարարության սույն տեքստը հաստատված է </w:t>
      </w:r>
      <w:r w:rsidR="00C0193C" w:rsidRPr="00344665">
        <w:rPr>
          <w:rFonts w:ascii="GHEA Grapalat" w:hAnsi="GHEA Grapalat"/>
          <w:i w:val="0"/>
          <w:lang w:val="af-ZA"/>
        </w:rPr>
        <w:t xml:space="preserve">գնահատող </w:t>
      </w:r>
      <w:r w:rsidRPr="00344665">
        <w:rPr>
          <w:rFonts w:ascii="GHEA Grapalat" w:hAnsi="GHEA Grapalat"/>
          <w:i w:val="0"/>
          <w:lang w:val="af-ZA"/>
        </w:rPr>
        <w:t>հանձնաժողովի</w:t>
      </w:r>
    </w:p>
    <w:p w:rsidR="00C0345B" w:rsidRPr="00344665" w:rsidRDefault="00C0345B" w:rsidP="00C0345B">
      <w:pPr>
        <w:pStyle w:val="a3"/>
        <w:spacing w:line="240" w:lineRule="auto"/>
        <w:jc w:val="center"/>
        <w:rPr>
          <w:rFonts w:ascii="GHEA Grapalat" w:hAnsi="GHEA Grapalat"/>
          <w:i w:val="0"/>
          <w:color w:val="000000"/>
          <w:lang w:val="af-ZA"/>
        </w:rPr>
      </w:pPr>
      <w:r w:rsidRPr="00344665">
        <w:rPr>
          <w:rFonts w:ascii="GHEA Grapalat" w:hAnsi="GHEA Grapalat"/>
          <w:i w:val="0"/>
          <w:color w:val="000000"/>
          <w:lang w:val="af-ZA"/>
        </w:rPr>
        <w:t>2022 թվականի</w:t>
      </w:r>
      <w:r w:rsidRPr="00344665">
        <w:rPr>
          <w:rFonts w:ascii="GHEA Grapalat" w:hAnsi="GHEA Grapalat"/>
          <w:i w:val="0"/>
          <w:color w:val="000000"/>
          <w:lang w:val="hy-AM"/>
        </w:rPr>
        <w:t xml:space="preserve"> </w:t>
      </w:r>
      <w:r w:rsidR="00A203EF">
        <w:rPr>
          <w:rFonts w:ascii="GHEA Grapalat" w:hAnsi="GHEA Grapalat"/>
          <w:i w:val="0"/>
          <w:color w:val="000000"/>
          <w:lang w:val="hy-AM"/>
        </w:rPr>
        <w:t>հոկտեմբերի 21</w:t>
      </w:r>
      <w:r w:rsidRPr="00344665">
        <w:rPr>
          <w:rFonts w:ascii="GHEA Grapalat" w:hAnsi="GHEA Grapalat"/>
          <w:i w:val="0"/>
          <w:color w:val="000000"/>
          <w:lang w:val="hy-AM"/>
        </w:rPr>
        <w:t>-ի թիվ 1</w:t>
      </w:r>
      <w:r w:rsidRPr="00344665">
        <w:rPr>
          <w:rFonts w:ascii="GHEA Grapalat" w:hAnsi="GHEA Grapalat"/>
          <w:i w:val="0"/>
          <w:color w:val="000000"/>
          <w:lang w:val="af-ZA"/>
        </w:rPr>
        <w:t xml:space="preserve"> որոշմամբ </w:t>
      </w:r>
    </w:p>
    <w:p w:rsidR="0091042F" w:rsidRPr="00344665" w:rsidRDefault="0091042F" w:rsidP="00D21F8D">
      <w:pPr>
        <w:pStyle w:val="a3"/>
        <w:spacing w:line="240" w:lineRule="auto"/>
        <w:jc w:val="center"/>
        <w:rPr>
          <w:rFonts w:ascii="GHEA Grapalat" w:hAnsi="GHEA Grapalat"/>
          <w:i w:val="0"/>
          <w:lang w:val="af-ZA"/>
        </w:rPr>
      </w:pPr>
    </w:p>
    <w:p w:rsidR="0091042F" w:rsidRPr="00344665" w:rsidRDefault="0091042F" w:rsidP="00EF3662">
      <w:pPr>
        <w:pStyle w:val="a3"/>
        <w:spacing w:line="240" w:lineRule="auto"/>
        <w:jc w:val="center"/>
        <w:rPr>
          <w:rFonts w:ascii="GHEA Grapalat" w:hAnsi="GHEA Grapalat"/>
          <w:i w:val="0"/>
          <w:lang w:val="af-ZA"/>
        </w:rPr>
      </w:pPr>
    </w:p>
    <w:p w:rsidR="0091042F" w:rsidRPr="00344665" w:rsidRDefault="00496E18" w:rsidP="00434739">
      <w:pPr>
        <w:pStyle w:val="a3"/>
        <w:spacing w:line="240" w:lineRule="auto"/>
        <w:jc w:val="center"/>
        <w:rPr>
          <w:rFonts w:ascii="GHEA Grapalat" w:hAnsi="GHEA Grapalat"/>
          <w:b/>
          <w:i w:val="0"/>
          <w:lang w:val="af-ZA"/>
        </w:rPr>
      </w:pPr>
      <w:r w:rsidRPr="00344665">
        <w:rPr>
          <w:rFonts w:ascii="GHEA Grapalat" w:hAnsi="GHEA Grapalat"/>
          <w:i w:val="0"/>
          <w:lang w:val="af-ZA"/>
        </w:rPr>
        <w:t xml:space="preserve">Ընթացակարգի </w:t>
      </w:r>
      <w:r w:rsidR="00642EFE" w:rsidRPr="00344665">
        <w:rPr>
          <w:rFonts w:ascii="GHEA Grapalat" w:hAnsi="GHEA Grapalat"/>
          <w:i w:val="0"/>
          <w:lang w:val="af-ZA"/>
        </w:rPr>
        <w:t>ծածկագիրը`</w:t>
      </w:r>
      <w:r w:rsidR="0091042F" w:rsidRPr="00344665">
        <w:rPr>
          <w:rFonts w:ascii="GHEA Grapalat" w:hAnsi="GHEA Grapalat"/>
          <w:i w:val="0"/>
          <w:lang w:val="af-ZA"/>
        </w:rPr>
        <w:t xml:space="preserve"> </w:t>
      </w:r>
      <w:r w:rsidR="00434739" w:rsidRPr="00344665">
        <w:rPr>
          <w:rFonts w:ascii="GHEA Grapalat" w:hAnsi="GHEA Grapalat"/>
          <w:b/>
          <w:i w:val="0"/>
          <w:lang w:val="hy-AM"/>
        </w:rPr>
        <w:t>«</w:t>
      </w:r>
      <w:r w:rsidR="00A203EF">
        <w:rPr>
          <w:rFonts w:ascii="GHEA Grapalat" w:hAnsi="GHEA Grapalat"/>
          <w:b/>
          <w:i w:val="0"/>
          <w:lang w:val="af-ZA"/>
        </w:rPr>
        <w:t>ԳՀԱՊՁԲ-ՀՎԿԱԿ-2022-56</w:t>
      </w:r>
      <w:r w:rsidR="00434739" w:rsidRPr="00344665">
        <w:rPr>
          <w:rFonts w:ascii="GHEA Grapalat" w:hAnsi="GHEA Grapalat"/>
          <w:b/>
          <w:i w:val="0"/>
          <w:lang w:val="hy-AM"/>
        </w:rPr>
        <w:t>»</w:t>
      </w:r>
    </w:p>
    <w:p w:rsidR="00434739" w:rsidRPr="00344665" w:rsidRDefault="00434739" w:rsidP="00434739">
      <w:pPr>
        <w:pStyle w:val="a3"/>
        <w:spacing w:line="240" w:lineRule="auto"/>
        <w:jc w:val="center"/>
        <w:rPr>
          <w:rFonts w:ascii="GHEA Grapalat" w:hAnsi="GHEA Grapalat"/>
          <w:i w:val="0"/>
          <w:lang w:val="af-ZA"/>
        </w:rPr>
      </w:pPr>
    </w:p>
    <w:p w:rsidR="00642EFE" w:rsidRPr="00A71D81" w:rsidRDefault="00642EFE" w:rsidP="00E5272A">
      <w:pPr>
        <w:pStyle w:val="a3"/>
        <w:spacing w:line="240" w:lineRule="auto"/>
        <w:ind w:firstLine="708"/>
        <w:jc w:val="left"/>
        <w:rPr>
          <w:rFonts w:ascii="GHEA Grapalat" w:hAnsi="GHEA Grapalat"/>
          <w:i w:val="0"/>
          <w:lang w:val="af-ZA"/>
        </w:rPr>
      </w:pPr>
      <w:r w:rsidRPr="00344665">
        <w:rPr>
          <w:rFonts w:ascii="GHEA Grapalat" w:hAnsi="GHEA Grapalat"/>
          <w:i w:val="0"/>
          <w:lang w:val="af-ZA"/>
        </w:rPr>
        <w:t>Պատվիրատուն`</w:t>
      </w:r>
      <w:r w:rsidR="0091042F" w:rsidRPr="00344665">
        <w:rPr>
          <w:rFonts w:ascii="GHEA Grapalat" w:hAnsi="GHEA Grapalat"/>
          <w:i w:val="0"/>
          <w:lang w:val="af-ZA"/>
        </w:rPr>
        <w:t xml:space="preserve"> </w:t>
      </w:r>
      <w:r w:rsidR="00E5272A" w:rsidRPr="00344665">
        <w:rPr>
          <w:rFonts w:ascii="GHEA Grapalat" w:hAnsi="GHEA Grapalat"/>
          <w:b/>
          <w:i w:val="0"/>
          <w:lang w:val="af-ZA"/>
        </w:rPr>
        <w:t xml:space="preserve">«Հիվանդությունների վերահսկման և կանխարգելման ազգային կենտրոն» ՊՈԱԿ-ը, </w:t>
      </w:r>
      <w:r w:rsidR="00E5272A" w:rsidRPr="00344665">
        <w:rPr>
          <w:rFonts w:ascii="GHEA Grapalat" w:hAnsi="GHEA Grapalat"/>
          <w:i w:val="0"/>
          <w:lang w:val="af-ZA"/>
        </w:rPr>
        <w:t>որը գտնվում է Մ.Հերացի 12 հասցեում հայտարարում է գնանշման հարցում</w:t>
      </w:r>
      <w:r w:rsidR="00A20B69" w:rsidRPr="00344665">
        <w:rPr>
          <w:rFonts w:ascii="GHEA Grapalat" w:hAnsi="GHEA Grapalat"/>
          <w:i w:val="0"/>
          <w:lang w:val="af-ZA"/>
        </w:rPr>
        <w:t>, որն</w:t>
      </w:r>
      <w:r w:rsidR="00A20B69" w:rsidRPr="00A71D81">
        <w:rPr>
          <w:rFonts w:ascii="GHEA Grapalat" w:hAnsi="GHEA Grapalat"/>
          <w:i w:val="0"/>
          <w:lang w:val="af-ZA"/>
        </w:rPr>
        <w:t xml:space="preserve"> իրականացվում է մեկ փուլով</w:t>
      </w:r>
      <w:r w:rsidR="00236B75" w:rsidRPr="00A71D81">
        <w:rPr>
          <w:rFonts w:ascii="GHEA Grapalat" w:hAnsi="GHEA Grapalat"/>
          <w:i w:val="0"/>
          <w:lang w:val="af-ZA"/>
        </w:rPr>
        <w:t>:</w:t>
      </w:r>
    </w:p>
    <w:p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704402" w:rsidRPr="00A174C1">
        <w:rPr>
          <w:rFonts w:ascii="GHEA Grapalat" w:hAnsi="GHEA Grapalat" w:cs="Sylfaen"/>
          <w:b/>
          <w:i w:val="0"/>
          <w:lang w:val="hy-AM"/>
        </w:rPr>
        <w:t xml:space="preserve">գրենական պիտույքների և գրասենյակային նյութերի </w:t>
      </w:r>
      <w:r w:rsidR="00704402" w:rsidRPr="00A174C1">
        <w:rPr>
          <w:rFonts w:ascii="GHEA Grapalat" w:hAnsi="GHEA Grapalat"/>
          <w:b/>
          <w:i w:val="0"/>
          <w:lang w:val="af-ZA"/>
        </w:rPr>
        <w:t>մատակարարման</w:t>
      </w:r>
      <w:r w:rsidR="007F5E6F">
        <w:rPr>
          <w:rFonts w:ascii="GHEA Grapalat" w:hAnsi="GHEA Grapalat"/>
          <w:b/>
          <w:i w:val="0"/>
          <w:lang w:val="hy-AM"/>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CE081E" w:rsidRPr="00A475AA" w:rsidRDefault="00332EE7" w:rsidP="00CE081E">
      <w:pPr>
        <w:pStyle w:val="a3"/>
        <w:spacing w:line="240" w:lineRule="auto"/>
        <w:rPr>
          <w:rFonts w:ascii="GHEA Grapalat" w:hAnsi="GHEA Grapalat"/>
          <w:i w:val="0"/>
          <w:lang w:val="af-ZA"/>
        </w:rPr>
      </w:pPr>
      <w:r w:rsidRPr="00A475AA">
        <w:rPr>
          <w:rFonts w:ascii="GHEA Grapalat" w:hAnsi="GHEA Grapalat"/>
          <w:i w:val="0"/>
          <w:lang w:val="af-ZA"/>
        </w:rPr>
        <w:t>Սույն ընթացակարգին մասնակցության հայտերն անհրաժեշտ է ներկայացնել</w:t>
      </w:r>
      <w:r w:rsidRPr="00A475AA">
        <w:rPr>
          <w:rFonts w:ascii="GHEA Grapalat" w:hAnsi="GHEA Grapalat"/>
          <w:i w:val="0"/>
          <w:lang w:val="af-ZA" w:eastAsia="ru-RU"/>
        </w:rPr>
        <w:t xml:space="preserve"> </w:t>
      </w:r>
      <w:r w:rsidR="00CE081E" w:rsidRPr="00A475AA">
        <w:rPr>
          <w:rFonts w:ascii="GHEA Grapalat" w:hAnsi="GHEA Grapalat"/>
          <w:b/>
          <w:i w:val="0"/>
          <w:lang w:val="af-ZA"/>
        </w:rPr>
        <w:t>ք.</w:t>
      </w:r>
      <w:r w:rsidR="007F5E6F">
        <w:rPr>
          <w:rFonts w:ascii="GHEA Grapalat" w:hAnsi="GHEA Grapalat"/>
          <w:b/>
          <w:i w:val="0"/>
          <w:lang w:val="hy-AM"/>
        </w:rPr>
        <w:t xml:space="preserve"> </w:t>
      </w:r>
      <w:r w:rsidR="00CE081E" w:rsidRPr="00A475AA">
        <w:rPr>
          <w:rFonts w:ascii="GHEA Grapalat" w:hAnsi="GHEA Grapalat"/>
          <w:b/>
          <w:i w:val="0"/>
          <w:lang w:val="af-ZA"/>
        </w:rPr>
        <w:t>Երևան,</w:t>
      </w:r>
      <w:r w:rsidR="00CE081E" w:rsidRPr="00A475AA">
        <w:rPr>
          <w:rFonts w:ascii="GHEA Grapalat" w:hAnsi="GHEA Grapalat"/>
          <w:i w:val="0"/>
          <w:lang w:val="af-ZA"/>
        </w:rPr>
        <w:t xml:space="preserve"> </w:t>
      </w:r>
      <w:r w:rsidR="00CE081E" w:rsidRPr="00A475AA">
        <w:rPr>
          <w:rFonts w:ascii="GHEA Grapalat" w:hAnsi="GHEA Grapalat"/>
          <w:b/>
          <w:i w:val="0"/>
          <w:lang w:val="hy-AM"/>
        </w:rPr>
        <w:t>Մ.</w:t>
      </w:r>
      <w:r w:rsidR="007F5E6F">
        <w:rPr>
          <w:rFonts w:ascii="GHEA Grapalat" w:hAnsi="GHEA Grapalat"/>
          <w:b/>
          <w:i w:val="0"/>
          <w:lang w:val="hy-AM"/>
        </w:rPr>
        <w:t xml:space="preserve"> </w:t>
      </w:r>
      <w:r w:rsidR="00CE081E" w:rsidRPr="00A475AA">
        <w:rPr>
          <w:rFonts w:ascii="GHEA Grapalat" w:hAnsi="GHEA Grapalat"/>
          <w:b/>
          <w:i w:val="0"/>
          <w:lang w:val="hy-AM"/>
        </w:rPr>
        <w:t xml:space="preserve">Հերացի 12 </w:t>
      </w:r>
      <w:r w:rsidR="00CE081E" w:rsidRPr="00A475AA">
        <w:rPr>
          <w:rFonts w:ascii="GHEA Grapalat" w:hAnsi="GHEA Grapalat"/>
          <w:i w:val="0"/>
          <w:lang w:val="af-ZA"/>
        </w:rPr>
        <w:t>հասցեով, փաստաթղթային ձևով</w:t>
      </w:r>
      <w:r w:rsidR="00CE081E" w:rsidRPr="00A475AA">
        <w:rPr>
          <w:rFonts w:ascii="GHEA Grapalat" w:hAnsi="GHEA Grapalat"/>
          <w:i w:val="0"/>
          <w:lang w:val="af-ZA" w:eastAsia="ru-RU"/>
        </w:rPr>
        <w:t xml:space="preserve"> </w:t>
      </w:r>
      <w:r w:rsidR="00CE081E" w:rsidRPr="00A475AA">
        <w:rPr>
          <w:rFonts w:ascii="GHEA Grapalat" w:hAnsi="GHEA Grapalat"/>
          <w:i w:val="0"/>
          <w:lang w:val="af-ZA"/>
        </w:rPr>
        <w:t>մինչև սույն հայտարարության հրապարակման օրվանից հաշված</w:t>
      </w:r>
      <w:r w:rsidR="00CE081E" w:rsidRPr="00A475AA">
        <w:rPr>
          <w:rFonts w:ascii="GHEA Grapalat" w:hAnsi="GHEA Grapalat"/>
          <w:b/>
          <w:i w:val="0"/>
          <w:lang w:val="af-ZA"/>
        </w:rPr>
        <w:t xml:space="preserve"> </w:t>
      </w:r>
      <w:r w:rsidR="00F728FD">
        <w:rPr>
          <w:rFonts w:ascii="GHEA Grapalat" w:hAnsi="GHEA Grapalat"/>
          <w:b/>
          <w:i w:val="0"/>
          <w:lang w:val="hy-AM"/>
        </w:rPr>
        <w:t>07</w:t>
      </w:r>
      <w:r w:rsidR="00CE081E" w:rsidRPr="00A475AA">
        <w:rPr>
          <w:rFonts w:ascii="GHEA Grapalat" w:hAnsi="GHEA Grapalat"/>
          <w:b/>
          <w:i w:val="0"/>
          <w:lang w:val="af-ZA"/>
        </w:rPr>
        <w:t xml:space="preserve">-րդ օրվա ժամը </w:t>
      </w:r>
      <w:r w:rsidR="00CE081E" w:rsidRPr="00A475AA">
        <w:rPr>
          <w:rFonts w:ascii="GHEA Grapalat" w:hAnsi="GHEA Grapalat"/>
          <w:b/>
          <w:i w:val="0"/>
          <w:lang w:val="hy-AM"/>
        </w:rPr>
        <w:t>1</w:t>
      </w:r>
      <w:r w:rsidR="00F728FD">
        <w:rPr>
          <w:rFonts w:ascii="GHEA Grapalat" w:hAnsi="GHEA Grapalat"/>
          <w:b/>
          <w:i w:val="0"/>
          <w:lang w:val="hy-AM"/>
        </w:rPr>
        <w:t>0</w:t>
      </w:r>
      <w:r w:rsidR="00CE081E" w:rsidRPr="00A475AA">
        <w:rPr>
          <w:rFonts w:ascii="GHEA Grapalat" w:hAnsi="GHEA Grapalat"/>
          <w:b/>
          <w:i w:val="0"/>
          <w:lang w:val="hy-AM"/>
        </w:rPr>
        <w:t>:30</w:t>
      </w:r>
      <w:r w:rsidR="00CE081E" w:rsidRPr="00A475AA">
        <w:rPr>
          <w:rFonts w:ascii="GHEA Grapalat" w:hAnsi="GHEA Grapalat"/>
          <w:b/>
          <w:i w:val="0"/>
          <w:lang w:val="af-ZA"/>
        </w:rPr>
        <w:t>-ը:</w:t>
      </w:r>
      <w:r w:rsidR="00CE081E" w:rsidRPr="00A475AA">
        <w:rPr>
          <w:rFonts w:ascii="GHEA Grapalat" w:hAnsi="GHEA Grapalat"/>
          <w:i w:val="0"/>
          <w:lang w:val="af-ZA"/>
        </w:rPr>
        <w:t xml:space="preserve"> </w:t>
      </w:r>
    </w:p>
    <w:p w:rsidR="00357D48" w:rsidRPr="00A475AA" w:rsidRDefault="000076A1" w:rsidP="00CE081E">
      <w:pPr>
        <w:pStyle w:val="a3"/>
        <w:spacing w:line="240" w:lineRule="auto"/>
        <w:rPr>
          <w:rFonts w:ascii="GHEA Grapalat" w:hAnsi="GHEA Grapalat"/>
          <w:i w:val="0"/>
          <w:lang w:val="af-ZA"/>
        </w:rPr>
      </w:pPr>
      <w:r w:rsidRPr="00A475AA">
        <w:rPr>
          <w:rFonts w:ascii="GHEA Grapalat" w:hAnsi="GHEA Grapalat"/>
          <w:i w:val="0"/>
          <w:lang w:val="af-ZA"/>
        </w:rPr>
        <w:t>Հայտերը, հայերենից բացի, կարող են ներկայացվել նաև անգլերեն կամ ռուսերեն:</w:t>
      </w:r>
      <w:r w:rsidR="00357D48" w:rsidRPr="00A475AA">
        <w:rPr>
          <w:rFonts w:ascii="GHEA Grapalat" w:hAnsi="GHEA Grapalat"/>
          <w:i w:val="0"/>
          <w:lang w:val="af-ZA"/>
        </w:rPr>
        <w:t xml:space="preserve"> </w:t>
      </w:r>
    </w:p>
    <w:p w:rsidR="001D3623" w:rsidRPr="00A475AA" w:rsidRDefault="001D3623" w:rsidP="001D3623">
      <w:pPr>
        <w:pStyle w:val="a3"/>
        <w:spacing w:line="240" w:lineRule="auto"/>
        <w:ind w:firstLine="708"/>
        <w:rPr>
          <w:rFonts w:ascii="GHEA Grapalat" w:hAnsi="GHEA Grapalat"/>
          <w:i w:val="0"/>
          <w:lang w:val="af-ZA"/>
        </w:rPr>
      </w:pPr>
      <w:r w:rsidRPr="00A475AA">
        <w:rPr>
          <w:rFonts w:ascii="GHEA Grapalat" w:hAnsi="GHEA Grapalat"/>
          <w:i w:val="0"/>
          <w:color w:val="000000"/>
          <w:lang w:val="af-ZA"/>
        </w:rPr>
        <w:t xml:space="preserve">Հայտերի բացումը տեղի կունենա </w:t>
      </w:r>
      <w:r w:rsidRPr="00A475AA">
        <w:rPr>
          <w:rFonts w:ascii="GHEA Grapalat" w:hAnsi="GHEA Grapalat"/>
          <w:b/>
          <w:i w:val="0"/>
          <w:color w:val="000000"/>
          <w:lang w:val="af-ZA"/>
        </w:rPr>
        <w:t>ք.Երևան,</w:t>
      </w:r>
      <w:r w:rsidRPr="00A475AA">
        <w:rPr>
          <w:rFonts w:ascii="GHEA Grapalat" w:hAnsi="GHEA Grapalat"/>
          <w:i w:val="0"/>
          <w:color w:val="000000"/>
          <w:lang w:val="af-ZA"/>
        </w:rPr>
        <w:t xml:space="preserve"> </w:t>
      </w:r>
      <w:r w:rsidRPr="00A475AA">
        <w:rPr>
          <w:rFonts w:ascii="GHEA Grapalat" w:hAnsi="GHEA Grapalat"/>
          <w:b/>
          <w:i w:val="0"/>
          <w:color w:val="000000"/>
          <w:lang w:val="hy-AM"/>
        </w:rPr>
        <w:t>Մ.Հերացի 12</w:t>
      </w:r>
      <w:r w:rsidRPr="00A475AA">
        <w:rPr>
          <w:rFonts w:ascii="GHEA Grapalat" w:hAnsi="GHEA Grapalat"/>
          <w:i w:val="0"/>
          <w:color w:val="000000"/>
          <w:lang w:val="af-ZA"/>
        </w:rPr>
        <w:t xml:space="preserve"> հասցեում,</w:t>
      </w:r>
      <w:r w:rsidRPr="00A475AA">
        <w:rPr>
          <w:rFonts w:ascii="GHEA Grapalat" w:hAnsi="GHEA Grapalat"/>
          <w:i w:val="0"/>
          <w:color w:val="000000"/>
          <w:lang w:val="hy-AM"/>
        </w:rPr>
        <w:t xml:space="preserve"> </w:t>
      </w:r>
      <w:r w:rsidRPr="00A475AA">
        <w:rPr>
          <w:rFonts w:ascii="GHEA Grapalat" w:hAnsi="GHEA Grapalat"/>
          <w:b/>
          <w:i w:val="0"/>
          <w:color w:val="000000"/>
          <w:lang w:val="hy-AM"/>
        </w:rPr>
        <w:t>202</w:t>
      </w:r>
      <w:r w:rsidRPr="00A475AA">
        <w:rPr>
          <w:rFonts w:ascii="GHEA Grapalat" w:hAnsi="GHEA Grapalat"/>
          <w:b/>
          <w:i w:val="0"/>
          <w:color w:val="000000"/>
          <w:lang w:val="af-ZA"/>
        </w:rPr>
        <w:t>2-</w:t>
      </w:r>
      <w:r w:rsidRPr="00A475AA">
        <w:rPr>
          <w:rFonts w:ascii="GHEA Grapalat" w:hAnsi="GHEA Grapalat"/>
          <w:b/>
          <w:i w:val="0"/>
          <w:color w:val="000000"/>
          <w:lang w:val="hy-AM"/>
        </w:rPr>
        <w:t xml:space="preserve">ի </w:t>
      </w:r>
      <w:r w:rsidR="00A203EF">
        <w:rPr>
          <w:rFonts w:ascii="GHEA Grapalat" w:hAnsi="GHEA Grapalat"/>
          <w:b/>
          <w:i w:val="0"/>
          <w:color w:val="000000"/>
          <w:lang w:val="hy-AM"/>
        </w:rPr>
        <w:t>հոկտեմբերի 28</w:t>
      </w:r>
      <w:r w:rsidRPr="00A475AA">
        <w:rPr>
          <w:rFonts w:ascii="GHEA Grapalat" w:hAnsi="GHEA Grapalat"/>
          <w:b/>
          <w:i w:val="0"/>
          <w:color w:val="000000"/>
          <w:lang w:val="hy-AM"/>
        </w:rPr>
        <w:t>-</w:t>
      </w:r>
      <w:r w:rsidRPr="00A475AA">
        <w:rPr>
          <w:rFonts w:ascii="GHEA Grapalat" w:hAnsi="GHEA Grapalat"/>
          <w:b/>
          <w:i w:val="0"/>
          <w:color w:val="000000"/>
          <w:lang w:val="af-ZA"/>
        </w:rPr>
        <w:t xml:space="preserve">ին ժամը </w:t>
      </w:r>
      <w:r w:rsidRPr="00A475AA">
        <w:rPr>
          <w:rFonts w:ascii="GHEA Grapalat" w:hAnsi="GHEA Grapalat"/>
          <w:b/>
          <w:i w:val="0"/>
          <w:color w:val="000000"/>
          <w:lang w:val="hy-AM"/>
        </w:rPr>
        <w:t>1</w:t>
      </w:r>
      <w:r w:rsidR="00F728FD">
        <w:rPr>
          <w:rFonts w:ascii="GHEA Grapalat" w:hAnsi="GHEA Grapalat"/>
          <w:b/>
          <w:i w:val="0"/>
          <w:color w:val="000000"/>
          <w:lang w:val="hy-AM"/>
        </w:rPr>
        <w:t>0</w:t>
      </w:r>
      <w:r w:rsidRPr="00A475AA">
        <w:rPr>
          <w:rFonts w:ascii="GHEA Grapalat" w:hAnsi="GHEA Grapalat"/>
          <w:b/>
          <w:i w:val="0"/>
          <w:color w:val="000000"/>
          <w:lang w:val="hy-AM"/>
        </w:rPr>
        <w:t>:</w:t>
      </w:r>
      <w:r w:rsidRPr="00A475AA">
        <w:rPr>
          <w:rFonts w:ascii="GHEA Grapalat" w:hAnsi="GHEA Grapalat"/>
          <w:b/>
          <w:i w:val="0"/>
          <w:color w:val="000000"/>
          <w:lang w:val="af-ZA"/>
        </w:rPr>
        <w:t>3</w:t>
      </w:r>
      <w:r w:rsidRPr="00A475AA">
        <w:rPr>
          <w:rFonts w:ascii="GHEA Grapalat" w:hAnsi="GHEA Grapalat"/>
          <w:b/>
          <w:i w:val="0"/>
          <w:color w:val="000000"/>
          <w:lang w:val="hy-AM"/>
        </w:rPr>
        <w:t>0</w:t>
      </w:r>
      <w:r w:rsidRPr="00A475AA">
        <w:rPr>
          <w:rFonts w:ascii="GHEA Grapalat" w:hAnsi="GHEA Grapalat"/>
          <w:b/>
          <w:i w:val="0"/>
          <w:color w:val="000000"/>
          <w:lang w:val="af-ZA"/>
        </w:rPr>
        <w:t>-</w:t>
      </w:r>
      <w:r w:rsidRPr="00A475AA">
        <w:rPr>
          <w:rFonts w:ascii="GHEA Grapalat" w:hAnsi="GHEA Grapalat"/>
          <w:b/>
          <w:i w:val="0"/>
          <w:lang w:val="af-ZA"/>
        </w:rPr>
        <w:t>ին։</w:t>
      </w:r>
      <w:r w:rsidRPr="00A475AA">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A475AA">
        <w:rPr>
          <w:rFonts w:ascii="GHEA Grapalat" w:hAnsi="GHEA Grapalat"/>
          <w:sz w:val="20"/>
          <w:szCs w:val="20"/>
          <w:lang w:val="af-ZA"/>
        </w:rPr>
        <w:t>Սույն ընթացակարգի վերաբերյալ բողոք</w:t>
      </w:r>
      <w:r w:rsidRPr="00A475AA">
        <w:rPr>
          <w:rFonts w:ascii="GHEA Grapalat" w:hAnsi="GHEA Grapalat"/>
          <w:sz w:val="20"/>
          <w:szCs w:val="20"/>
          <w:lang w:val="hy-AM"/>
        </w:rPr>
        <w:t xml:space="preserve">արկումն իրականացվում է </w:t>
      </w:r>
      <w:r w:rsidRPr="00A475AA">
        <w:rPr>
          <w:rFonts w:ascii="GHEA Grapalat" w:hAnsi="GHEA Grapalat"/>
          <w:sz w:val="20"/>
          <w:szCs w:val="20"/>
          <w:lang w:val="af-ZA"/>
        </w:rPr>
        <w:t>«</w:t>
      </w:r>
      <w:r w:rsidRPr="00A475AA">
        <w:rPr>
          <w:rFonts w:ascii="GHEA Grapalat" w:hAnsi="GHEA Grapalat"/>
          <w:sz w:val="20"/>
          <w:szCs w:val="20"/>
          <w:lang w:val="hy-AM"/>
        </w:rPr>
        <w:t>Գնումների</w:t>
      </w:r>
      <w:r w:rsidRPr="00A475AA">
        <w:rPr>
          <w:rFonts w:ascii="GHEA Grapalat" w:hAnsi="GHEA Grapalat"/>
          <w:sz w:val="20"/>
          <w:szCs w:val="20"/>
          <w:lang w:val="af-ZA"/>
        </w:rPr>
        <w:t xml:space="preserve"> </w:t>
      </w:r>
      <w:r w:rsidRPr="00A475AA">
        <w:rPr>
          <w:rFonts w:ascii="GHEA Grapalat" w:hAnsi="GHEA Grapalat"/>
          <w:sz w:val="20"/>
          <w:szCs w:val="20"/>
          <w:lang w:val="hy-AM"/>
        </w:rPr>
        <w:t>մասին</w:t>
      </w:r>
      <w:r w:rsidRPr="00A475AA">
        <w:rPr>
          <w:rFonts w:ascii="GHEA Grapalat" w:hAnsi="GHEA Grapalat"/>
          <w:sz w:val="20"/>
          <w:szCs w:val="20"/>
          <w:lang w:val="af-ZA"/>
        </w:rPr>
        <w:t>»</w:t>
      </w:r>
      <w:r w:rsidRPr="00A475AA">
        <w:rPr>
          <w:rFonts w:ascii="GHEA Grapalat" w:hAnsi="GHEA Grapalat"/>
          <w:sz w:val="20"/>
          <w:szCs w:val="20"/>
          <w:lang w:val="hy-AM"/>
        </w:rPr>
        <w:t xml:space="preserve"> ՀՀ</w:t>
      </w:r>
      <w:r w:rsidRPr="00A475AA">
        <w:rPr>
          <w:rFonts w:ascii="GHEA Grapalat" w:hAnsi="GHEA Grapalat"/>
          <w:sz w:val="20"/>
          <w:szCs w:val="20"/>
          <w:lang w:val="af-ZA"/>
        </w:rPr>
        <w:t xml:space="preserve"> </w:t>
      </w:r>
      <w:r w:rsidRPr="00A475AA">
        <w:rPr>
          <w:rFonts w:ascii="GHEA Grapalat" w:hAnsi="GHEA Grapalat"/>
          <w:sz w:val="20"/>
          <w:szCs w:val="20"/>
          <w:lang w:val="hy-AM"/>
        </w:rPr>
        <w:t>օրենքով</w:t>
      </w:r>
      <w:r w:rsidRPr="00A475AA">
        <w:rPr>
          <w:rFonts w:ascii="GHEA Grapalat" w:hAnsi="GHEA Grapalat"/>
          <w:sz w:val="20"/>
          <w:szCs w:val="20"/>
          <w:lang w:val="af-ZA"/>
        </w:rPr>
        <w:t xml:space="preserve"> </w:t>
      </w:r>
      <w:r w:rsidRPr="00A475AA">
        <w:rPr>
          <w:rFonts w:ascii="GHEA Grapalat" w:hAnsi="GHEA Grapalat"/>
          <w:sz w:val="20"/>
          <w:szCs w:val="20"/>
          <w:lang w:val="hy-AM"/>
        </w:rPr>
        <w:t>և</w:t>
      </w:r>
      <w:r w:rsidRPr="00A475AA">
        <w:rPr>
          <w:rFonts w:ascii="GHEA Grapalat" w:hAnsi="GHEA Grapalat"/>
          <w:sz w:val="20"/>
          <w:szCs w:val="20"/>
          <w:lang w:val="af-ZA"/>
        </w:rPr>
        <w:t xml:space="preserve"> </w:t>
      </w:r>
      <w:r w:rsidRPr="00A475AA">
        <w:rPr>
          <w:rFonts w:ascii="GHEA Grapalat" w:hAnsi="GHEA Grapalat"/>
          <w:sz w:val="20"/>
          <w:szCs w:val="20"/>
          <w:lang w:val="hy-AM"/>
        </w:rPr>
        <w:t>ՀՀ քաղաքացիական դատավարության օրենսգրքով սահմանված կարգով։</w:t>
      </w:r>
    </w:p>
    <w:p w:rsidR="00334AC2" w:rsidRPr="00E5082A" w:rsidRDefault="00334AC2" w:rsidP="00334AC2">
      <w:pPr>
        <w:pStyle w:val="a3"/>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07095">
        <w:rPr>
          <w:rFonts w:ascii="GHEA Grapalat" w:hAnsi="GHEA Grapalat"/>
          <w:b/>
          <w:i w:val="0"/>
          <w:lang w:val="hy-AM"/>
        </w:rPr>
        <w:t xml:space="preserve"> </w:t>
      </w:r>
      <w:r w:rsidR="00F728FD">
        <w:rPr>
          <w:rFonts w:ascii="GHEA Grapalat" w:hAnsi="GHEA Grapalat"/>
          <w:b/>
          <w:i w:val="0"/>
          <w:lang w:val="hy-AM"/>
        </w:rPr>
        <w:t>Աստղիկ Վիրաբյանին</w:t>
      </w:r>
      <w:r w:rsidRPr="00E5082A">
        <w:rPr>
          <w:rFonts w:ascii="GHEA Grapalat" w:hAnsi="GHEA Grapalat"/>
          <w:b/>
          <w:i w:val="0"/>
          <w:lang w:val="hy-AM"/>
        </w:rPr>
        <w:t>:</w:t>
      </w:r>
    </w:p>
    <w:p w:rsidR="00334AC2" w:rsidRDefault="00334AC2" w:rsidP="00334AC2">
      <w:pPr>
        <w:pStyle w:val="a3"/>
        <w:spacing w:line="240" w:lineRule="auto"/>
        <w:ind w:left="709" w:firstLine="0"/>
        <w:contextualSpacing/>
        <w:jc w:val="left"/>
        <w:rPr>
          <w:rFonts w:ascii="GHEA Grapalat" w:hAnsi="GHEA Grapalat"/>
          <w:i w:val="0"/>
          <w:lang w:val="hy-AM"/>
        </w:rPr>
      </w:pPr>
    </w:p>
    <w:p w:rsidR="00334AC2" w:rsidRPr="007F5E6F" w:rsidRDefault="00334AC2" w:rsidP="00334AC2">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w:t>
      </w:r>
      <w:r w:rsidR="0077182A" w:rsidRPr="007F5E6F">
        <w:rPr>
          <w:rFonts w:ascii="GHEA Grapalat" w:hAnsi="GHEA Grapalat"/>
          <w:b/>
          <w:i w:val="0"/>
          <w:lang w:val="hy-AM"/>
        </w:rPr>
        <w:t>-</w:t>
      </w:r>
      <w:r w:rsidRPr="00955658">
        <w:rPr>
          <w:rFonts w:ascii="GHEA Grapalat" w:hAnsi="GHEA Grapalat"/>
          <w:b/>
          <w:i w:val="0"/>
          <w:lang w:val="hy-AM"/>
        </w:rPr>
        <w:t>80</w:t>
      </w:r>
      <w:r w:rsidR="0077182A" w:rsidRPr="007F5E6F">
        <w:rPr>
          <w:rFonts w:ascii="GHEA Grapalat" w:hAnsi="GHEA Grapalat"/>
          <w:b/>
          <w:i w:val="0"/>
          <w:lang w:val="hy-AM"/>
        </w:rPr>
        <w:t>-</w:t>
      </w:r>
      <w:r w:rsidRPr="00955658">
        <w:rPr>
          <w:rFonts w:ascii="GHEA Grapalat" w:hAnsi="GHEA Grapalat"/>
          <w:b/>
          <w:i w:val="0"/>
          <w:lang w:val="hy-AM"/>
        </w:rPr>
        <w:t>80</w:t>
      </w:r>
      <w:r w:rsidR="0077182A" w:rsidRPr="007F5E6F">
        <w:rPr>
          <w:rFonts w:ascii="GHEA Grapalat" w:hAnsi="GHEA Grapalat"/>
          <w:b/>
          <w:i w:val="0"/>
          <w:lang w:val="hy-AM"/>
        </w:rPr>
        <w:t>-</w:t>
      </w:r>
      <w:r w:rsidRPr="00955658">
        <w:rPr>
          <w:rFonts w:ascii="GHEA Grapalat" w:hAnsi="GHEA Grapalat"/>
          <w:b/>
          <w:i w:val="0"/>
          <w:lang w:val="hy-AM"/>
        </w:rPr>
        <w:t>83 (6014), 091</w:t>
      </w:r>
      <w:r w:rsidR="0077182A" w:rsidRPr="007F5E6F">
        <w:rPr>
          <w:rFonts w:ascii="GHEA Grapalat" w:hAnsi="GHEA Grapalat"/>
          <w:b/>
          <w:i w:val="0"/>
          <w:lang w:val="hy-AM"/>
        </w:rPr>
        <w:t>-22-26-25</w:t>
      </w:r>
    </w:p>
    <w:p w:rsidR="00334AC2" w:rsidRPr="00955658" w:rsidRDefault="00334AC2" w:rsidP="00334AC2">
      <w:pPr>
        <w:pStyle w:val="a3"/>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34AC2" w:rsidRPr="00955658" w:rsidRDefault="00334AC2" w:rsidP="00334AC2">
      <w:pPr>
        <w:pStyle w:val="21"/>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055CC2" w:rsidRPr="00A71D81" w:rsidRDefault="00055CC2" w:rsidP="00EF3662">
      <w:pPr>
        <w:pStyle w:val="aa"/>
        <w:ind w:right="-7" w:firstLine="567"/>
        <w:jc w:val="right"/>
        <w:rPr>
          <w:rFonts w:ascii="GHEA Grapalat" w:hAnsi="GHEA Grapalat" w:cs="Sylfaen"/>
          <w:i/>
          <w:sz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44229E" w:rsidRPr="00861BC3" w:rsidRDefault="000C21CD" w:rsidP="00F728FD">
      <w:pPr>
        <w:ind w:firstLine="567"/>
        <w:jc w:val="both"/>
        <w:rPr>
          <w:rFonts w:ascii="GHEA Grapalat" w:hAnsi="GHEA Grapalat" w:cs="Sylfaen"/>
          <w:i/>
          <w:sz w:val="20"/>
          <w:szCs w:val="20"/>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F728FD" w:rsidRDefault="00F728FD">
      <w:pPr>
        <w:rPr>
          <w:rFonts w:ascii="GHEA Grapalat" w:hAnsi="GHEA Grapalat" w:cs="Sylfaen"/>
          <w:i/>
          <w:sz w:val="20"/>
          <w:szCs w:val="20"/>
          <w:lang w:val="hy-AM"/>
        </w:rPr>
      </w:pPr>
      <w:r>
        <w:rPr>
          <w:rFonts w:ascii="GHEA Grapalat" w:hAnsi="GHEA Grapalat" w:cs="Sylfaen"/>
          <w:i/>
          <w:sz w:val="20"/>
          <w:szCs w:val="20"/>
          <w:lang w:val="hy-AM"/>
        </w:rPr>
        <w:br w:type="page"/>
      </w:r>
    </w:p>
    <w:p w:rsidR="006A63BB" w:rsidRPr="00161670" w:rsidRDefault="006A63BB" w:rsidP="006A63BB">
      <w:pPr>
        <w:pStyle w:val="aa"/>
        <w:spacing w:after="0"/>
        <w:ind w:firstLine="567"/>
        <w:jc w:val="right"/>
        <w:rPr>
          <w:rFonts w:ascii="GHEA Grapalat" w:hAnsi="GHEA Grapalat" w:cs="Sylfaen"/>
          <w:i/>
          <w:sz w:val="20"/>
          <w:szCs w:val="20"/>
          <w:lang w:val="af-ZA"/>
        </w:rPr>
      </w:pPr>
      <w:r w:rsidRPr="00161670">
        <w:rPr>
          <w:rFonts w:ascii="GHEA Grapalat" w:hAnsi="GHEA Grapalat" w:cs="Sylfaen"/>
          <w:i/>
          <w:sz w:val="20"/>
          <w:szCs w:val="20"/>
          <w:lang w:val="hy-AM"/>
        </w:rPr>
        <w:lastRenderedPageBreak/>
        <w:t>Հաստատված</w:t>
      </w:r>
      <w:r w:rsidRPr="00161670">
        <w:rPr>
          <w:rFonts w:ascii="GHEA Grapalat" w:hAnsi="GHEA Grapalat" w:cs="Times Armenian"/>
          <w:i/>
          <w:sz w:val="20"/>
          <w:szCs w:val="20"/>
          <w:lang w:val="af-ZA"/>
        </w:rPr>
        <w:t xml:space="preserve"> </w:t>
      </w:r>
      <w:r w:rsidRPr="00161670">
        <w:rPr>
          <w:rFonts w:ascii="GHEA Grapalat" w:hAnsi="GHEA Grapalat" w:cs="Sylfaen"/>
          <w:i/>
          <w:sz w:val="20"/>
          <w:szCs w:val="20"/>
          <w:lang w:val="hy-AM"/>
        </w:rPr>
        <w:t>է</w:t>
      </w:r>
    </w:p>
    <w:p w:rsidR="006A63BB" w:rsidRPr="00161670" w:rsidRDefault="006A63BB" w:rsidP="006A63BB">
      <w:pPr>
        <w:pStyle w:val="aa"/>
        <w:spacing w:after="0"/>
        <w:ind w:right="-6" w:firstLine="567"/>
        <w:contextualSpacing/>
        <w:jc w:val="right"/>
        <w:rPr>
          <w:rFonts w:ascii="GHEA Grapalat" w:hAnsi="GHEA Grapalat" w:cs="Sylfaen"/>
          <w:sz w:val="20"/>
          <w:szCs w:val="20"/>
          <w:lang w:val="af-ZA"/>
        </w:rPr>
      </w:pPr>
      <w:r w:rsidRPr="00161670">
        <w:rPr>
          <w:rFonts w:ascii="GHEA Grapalat" w:hAnsi="GHEA Grapalat"/>
          <w:b/>
          <w:sz w:val="20"/>
          <w:szCs w:val="20"/>
          <w:lang w:val="hy-AM"/>
        </w:rPr>
        <w:t>«</w:t>
      </w:r>
      <w:r w:rsidR="00A203EF">
        <w:rPr>
          <w:rFonts w:ascii="GHEA Grapalat" w:hAnsi="GHEA Grapalat"/>
          <w:b/>
          <w:sz w:val="20"/>
          <w:szCs w:val="20"/>
          <w:lang w:val="af-ZA"/>
        </w:rPr>
        <w:t>ԳՀԱՊՁԲ-ՀՎԿԱԿ-2022-56</w:t>
      </w:r>
      <w:r w:rsidRPr="00161670">
        <w:rPr>
          <w:rFonts w:ascii="GHEA Grapalat" w:hAnsi="GHEA Grapalat"/>
          <w:b/>
          <w:sz w:val="20"/>
          <w:szCs w:val="20"/>
          <w:lang w:val="hy-AM"/>
        </w:rPr>
        <w:t>»</w:t>
      </w:r>
      <w:r w:rsidRPr="00161670">
        <w:rPr>
          <w:rFonts w:ascii="GHEA Grapalat" w:hAnsi="GHEA Grapalat"/>
          <w:b/>
          <w:sz w:val="20"/>
          <w:szCs w:val="20"/>
          <w:lang w:val="af-ZA"/>
        </w:rPr>
        <w:t xml:space="preserve"> </w:t>
      </w:r>
      <w:r w:rsidRPr="00161670">
        <w:rPr>
          <w:rFonts w:ascii="GHEA Grapalat" w:hAnsi="GHEA Grapalat" w:cs="Sylfaen"/>
          <w:sz w:val="20"/>
          <w:szCs w:val="20"/>
          <w:lang w:val="hy-AM"/>
        </w:rPr>
        <w:t>ծածկագրով</w:t>
      </w:r>
      <w:r w:rsidRPr="00161670">
        <w:rPr>
          <w:rFonts w:ascii="GHEA Grapalat" w:hAnsi="GHEA Grapalat" w:cs="Sylfaen"/>
          <w:sz w:val="20"/>
          <w:szCs w:val="20"/>
          <w:lang w:val="af-ZA"/>
        </w:rPr>
        <w:t xml:space="preserve"> </w:t>
      </w:r>
    </w:p>
    <w:p w:rsidR="006A63BB" w:rsidRPr="00161670" w:rsidRDefault="006A63BB" w:rsidP="006A63BB">
      <w:pPr>
        <w:pStyle w:val="aa"/>
        <w:spacing w:after="0"/>
        <w:ind w:right="-6" w:firstLine="567"/>
        <w:contextualSpacing/>
        <w:jc w:val="right"/>
        <w:rPr>
          <w:rFonts w:ascii="GHEA Grapalat" w:hAnsi="GHEA Grapalat" w:cs="Sylfaen"/>
          <w:color w:val="000000"/>
          <w:sz w:val="20"/>
          <w:szCs w:val="20"/>
          <w:lang w:val="af-ZA"/>
        </w:rPr>
      </w:pPr>
      <w:r w:rsidRPr="00161670">
        <w:rPr>
          <w:rFonts w:ascii="GHEA Grapalat" w:hAnsi="GHEA Grapalat" w:cs="Sylfaen"/>
          <w:color w:val="000000"/>
          <w:sz w:val="20"/>
          <w:szCs w:val="20"/>
          <w:lang w:val="hy-AM"/>
        </w:rPr>
        <w:t>գնանշման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հարցման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գնահատող</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հանձնաժողովի</w:t>
      </w:r>
    </w:p>
    <w:p w:rsidR="006A63BB" w:rsidRPr="00907C59" w:rsidRDefault="006A63BB" w:rsidP="006A63BB">
      <w:pPr>
        <w:pStyle w:val="aa"/>
        <w:spacing w:after="0"/>
        <w:ind w:right="-6" w:firstLine="567"/>
        <w:contextualSpacing/>
        <w:jc w:val="right"/>
        <w:rPr>
          <w:rFonts w:ascii="GHEA Grapalat" w:hAnsi="GHEA Grapalat"/>
          <w:color w:val="000000"/>
          <w:sz w:val="22"/>
          <w:lang w:val="af-ZA"/>
        </w:rPr>
      </w:pPr>
      <w:r w:rsidRPr="00161670">
        <w:rPr>
          <w:rFonts w:ascii="GHEA Grapalat" w:hAnsi="GHEA Grapalat" w:cs="Sylfaen"/>
          <w:color w:val="000000"/>
          <w:sz w:val="22"/>
          <w:lang w:val="af-ZA"/>
        </w:rPr>
        <w:t xml:space="preserve"> </w:t>
      </w:r>
      <w:r w:rsidRPr="00161670">
        <w:rPr>
          <w:rFonts w:ascii="GHEA Grapalat" w:hAnsi="GHEA Grapalat" w:cs="Sylfaen"/>
          <w:color w:val="000000"/>
          <w:sz w:val="20"/>
          <w:szCs w:val="20"/>
          <w:lang w:val="af-ZA"/>
        </w:rPr>
        <w:t>202</w:t>
      </w:r>
      <w:r w:rsidRPr="00161670">
        <w:rPr>
          <w:rFonts w:ascii="GHEA Grapalat" w:hAnsi="GHEA Grapalat" w:cs="Sylfaen"/>
          <w:color w:val="000000"/>
          <w:sz w:val="20"/>
          <w:szCs w:val="20"/>
          <w:lang w:val="hy-AM"/>
        </w:rPr>
        <w:t>2</w:t>
      </w:r>
      <w:r w:rsidR="00D46194">
        <w:rPr>
          <w:rFonts w:ascii="GHEA Grapalat" w:hAnsi="GHEA Grapalat" w:cs="Sylfaen"/>
          <w:color w:val="000000"/>
          <w:sz w:val="20"/>
          <w:szCs w:val="20"/>
          <w:lang w:val="hy-AM"/>
        </w:rPr>
        <w:t xml:space="preserve"> </w:t>
      </w:r>
      <w:r w:rsidRPr="00161670">
        <w:rPr>
          <w:rFonts w:ascii="GHEA Grapalat" w:hAnsi="GHEA Grapalat" w:cs="Sylfaen"/>
          <w:color w:val="000000"/>
          <w:sz w:val="20"/>
          <w:szCs w:val="20"/>
        </w:rPr>
        <w:t>թ</w:t>
      </w:r>
      <w:r w:rsidRPr="00161670">
        <w:rPr>
          <w:rFonts w:ascii="GHEA Grapalat" w:hAnsi="GHEA Grapalat" w:cs="Times Armenian"/>
          <w:color w:val="000000"/>
          <w:sz w:val="20"/>
          <w:szCs w:val="20"/>
          <w:lang w:val="af-ZA"/>
        </w:rPr>
        <w:t>.</w:t>
      </w:r>
      <w:r w:rsidRPr="00161670">
        <w:rPr>
          <w:rFonts w:ascii="GHEA Grapalat" w:hAnsi="GHEA Grapalat" w:cs="Times Armenian"/>
          <w:color w:val="000000"/>
          <w:sz w:val="20"/>
          <w:szCs w:val="20"/>
          <w:lang w:val="hy-AM"/>
        </w:rPr>
        <w:t xml:space="preserve"> </w:t>
      </w:r>
      <w:r w:rsidR="00A203EF">
        <w:rPr>
          <w:rFonts w:ascii="GHEA Grapalat" w:hAnsi="GHEA Grapalat" w:cs="Times Armenian"/>
          <w:color w:val="000000"/>
          <w:sz w:val="20"/>
          <w:szCs w:val="20"/>
          <w:lang w:val="hy-AM"/>
        </w:rPr>
        <w:t>հոկտեմբերի 21</w:t>
      </w:r>
      <w:r w:rsidRPr="00161670">
        <w:rPr>
          <w:rFonts w:ascii="GHEA Grapalat" w:hAnsi="GHEA Grapalat" w:cs="Times Armenian"/>
          <w:color w:val="000000"/>
          <w:sz w:val="20"/>
          <w:szCs w:val="20"/>
          <w:lang w:val="hy-AM"/>
        </w:rPr>
        <w:t>-ի</w:t>
      </w:r>
      <w:r w:rsidRPr="00161670">
        <w:rPr>
          <w:rFonts w:ascii="GHEA Grapalat" w:hAnsi="GHEA Grapalat" w:cs="Times Armenian"/>
          <w:color w:val="000000"/>
          <w:sz w:val="20"/>
          <w:szCs w:val="20"/>
          <w:vertAlign w:val="subscript"/>
          <w:lang w:val="af-ZA"/>
        </w:rPr>
        <w:t xml:space="preserve"> </w:t>
      </w:r>
      <w:r w:rsidRPr="00161670">
        <w:rPr>
          <w:rFonts w:ascii="GHEA Grapalat" w:hAnsi="GHEA Grapalat" w:cs="Times Armenian"/>
          <w:color w:val="000000"/>
          <w:sz w:val="20"/>
          <w:szCs w:val="20"/>
          <w:lang w:val="af-ZA"/>
        </w:rPr>
        <w:t xml:space="preserve">N 1 </w:t>
      </w:r>
      <w:r w:rsidRPr="00161670">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9B3841" w:rsidRPr="002C2BE0" w:rsidRDefault="009B3841" w:rsidP="009B3841">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aa"/>
        <w:ind w:right="-7" w:firstLine="567"/>
        <w:jc w:val="center"/>
        <w:rPr>
          <w:rFonts w:ascii="GHEA Grapalat" w:hAnsi="GHEA Grapalat" w:cs="Sylfaen"/>
          <w:lang w:val="af-ZA"/>
        </w:rPr>
      </w:pPr>
    </w:p>
    <w:p w:rsidR="00096865" w:rsidRPr="00A71D81" w:rsidRDefault="00096865" w:rsidP="00EF3662">
      <w:pPr>
        <w:pStyle w:val="aa"/>
        <w:ind w:right="-7" w:firstLine="567"/>
        <w:jc w:val="center"/>
        <w:rPr>
          <w:rFonts w:ascii="GHEA Grapalat" w:hAnsi="GHEA Grapalat" w:cs="Sylfaen"/>
          <w:lang w:val="af-ZA"/>
        </w:rPr>
      </w:pPr>
    </w:p>
    <w:p w:rsidR="00A203EF" w:rsidRPr="00916E26" w:rsidRDefault="00A203EF" w:rsidP="00A203EF">
      <w:pPr>
        <w:pStyle w:val="aa"/>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633F11">
        <w:rPr>
          <w:rFonts w:ascii="GHEA Grapalat" w:hAnsi="GHEA Grapalat" w:cs="Sylfaen"/>
          <w:b/>
        </w:rPr>
        <w:t>ՀԱՄԱՐ</w:t>
      </w:r>
      <w:r w:rsidRPr="00A174C1">
        <w:rPr>
          <w:rFonts w:ascii="GHEA Grapalat" w:hAnsi="GHEA Grapalat" w:cs="Times Armenian"/>
          <w:b/>
          <w:lang w:val="af-ZA"/>
        </w:rPr>
        <w:t xml:space="preserve">` </w:t>
      </w:r>
      <w:r w:rsidRPr="00A174C1">
        <w:rPr>
          <w:rFonts w:ascii="GHEA Grapalat" w:hAnsi="GHEA Grapalat" w:cs="Sylfaen"/>
          <w:b/>
          <w:lang w:val="hy-AM"/>
        </w:rPr>
        <w:t xml:space="preserve">ԳՐԵՆԱԿԱՆ ՊԻՏՈՒՅՔՆԵՐԻ </w:t>
      </w:r>
      <w:r>
        <w:rPr>
          <w:rFonts w:ascii="GHEA Grapalat" w:hAnsi="GHEA Grapalat" w:cs="Sylfaen"/>
          <w:b/>
          <w:lang w:val="hy-AM"/>
        </w:rPr>
        <w:t>ԵՎ</w:t>
      </w:r>
      <w:r w:rsidRPr="00A174C1">
        <w:rPr>
          <w:rFonts w:ascii="GHEA Grapalat" w:hAnsi="GHEA Grapalat" w:cs="Sylfaen"/>
          <w:b/>
          <w:lang w:val="hy-AM"/>
        </w:rPr>
        <w:t xml:space="preserve"> ԳՐԱՍԵՆՅԱԿԱՅԻՆ ՆՅՈՒԹԵՐԻ </w:t>
      </w:r>
      <w:r w:rsidRPr="00A174C1">
        <w:rPr>
          <w:rFonts w:ascii="GHEA Grapalat" w:hAnsi="GHEA Grapalat"/>
          <w:b/>
          <w:lang w:val="af-ZA"/>
        </w:rPr>
        <w:t>ՄԱՏԱԿԱՐԱՐՄԱՆ</w:t>
      </w:r>
      <w:r w:rsidRPr="00A71D81">
        <w:rPr>
          <w:rFonts w:ascii="GHEA Grapalat" w:hAnsi="GHEA Grapalat"/>
          <w:i/>
          <w:lang w:val="af-ZA"/>
        </w:rPr>
        <w:t xml:space="preserve"> </w:t>
      </w:r>
      <w:r w:rsidRPr="00633F11">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966582" w:rsidRPr="00734265" w:rsidRDefault="00966582" w:rsidP="00966582">
      <w:pPr>
        <w:pStyle w:val="aa"/>
        <w:ind w:right="-7" w:firstLine="567"/>
        <w:jc w:val="both"/>
        <w:rPr>
          <w:rFonts w:ascii="GHEA Grapalat" w:hAnsi="GHEA Grapalat"/>
          <w:b/>
          <w:color w:val="FF0000"/>
          <w:lang w:val="af-ZA"/>
        </w:rPr>
      </w:pPr>
      <w:r w:rsidRPr="00734265">
        <w:rPr>
          <w:rFonts w:ascii="GHEA Grapalat" w:hAnsi="GHEA Grapalat" w:cs="Sylfaen"/>
          <w:b/>
          <w:i/>
          <w:color w:val="FF0000"/>
          <w:sz w:val="22"/>
          <w:szCs w:val="22"/>
        </w:rPr>
        <w:t>Հարգելի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մասնակից</w:t>
      </w:r>
      <w:r w:rsidRPr="00734265">
        <w:rPr>
          <w:rFonts w:ascii="GHEA Grapalat" w:hAnsi="GHEA Grapalat" w:cs="Sylfaen"/>
          <w:b/>
          <w:i/>
          <w:color w:val="FF0000"/>
          <w:sz w:val="22"/>
          <w:szCs w:val="22"/>
          <w:lang w:val="af-ZA"/>
        </w:rPr>
        <w:t xml:space="preserve"> </w:t>
      </w:r>
      <w:r w:rsidRPr="00734265">
        <w:rPr>
          <w:rFonts w:ascii="GHEA Grapalat" w:hAnsi="GHEA Grapalat" w:cs="Sylfaen"/>
          <w:b/>
          <w:i/>
          <w:color w:val="FF0000"/>
          <w:sz w:val="22"/>
          <w:szCs w:val="22"/>
        </w:rPr>
        <w:t>նախքան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կազմելը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և</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ներկայացնելը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խնդրում</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ենք</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մանրամասնորեն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ուսումնասիրել</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սույն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քանի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որ</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հրավերին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չհամապատասխանող</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ենթակա</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մերժման</w:t>
      </w:r>
      <w:r w:rsidRPr="00734265">
        <w:rPr>
          <w:rFonts w:ascii="GHEA Grapalat" w:hAnsi="GHEA Grapalat" w:cs="Sylfaen"/>
          <w:b/>
          <w:i/>
          <w:color w:val="FF0000"/>
          <w:sz w:val="22"/>
          <w:szCs w:val="22"/>
          <w:lang w:val="af-ZA"/>
        </w:rPr>
        <w:t>:</w:t>
      </w:r>
    </w:p>
    <w:p w:rsidR="00160AE4" w:rsidRPr="00A71D81" w:rsidRDefault="00967498" w:rsidP="00A203EF">
      <w:pPr>
        <w:jc w:val="center"/>
        <w:rPr>
          <w:rFonts w:ascii="GHEA Grapalat" w:hAnsi="GHEA Grapalat"/>
          <w:b/>
          <w:sz w:val="20"/>
          <w:szCs w:val="20"/>
          <w:lang w:val="af-ZA"/>
        </w:rPr>
      </w:pPr>
      <w:r w:rsidRPr="00861BC3">
        <w:rPr>
          <w:rFonts w:ascii="GHEA Grapalat" w:hAnsi="GHEA Grapalat" w:cs="Sylfaen"/>
          <w:b/>
          <w:sz w:val="20"/>
          <w:szCs w:val="20"/>
          <w:lang w:val="af-ZA"/>
        </w:rPr>
        <w:br w:type="page"/>
      </w:r>
      <w:r w:rsidR="00160AE4" w:rsidRPr="00A71D81">
        <w:rPr>
          <w:rFonts w:ascii="GHEA Grapalat" w:hAnsi="GHEA Grapalat" w:cs="Sylfaen"/>
          <w:b/>
          <w:sz w:val="20"/>
          <w:szCs w:val="20"/>
        </w:rPr>
        <w:t>ԲՈՎԱՆԴԱԿՈւԹՅՈւՆ</w:t>
      </w:r>
    </w:p>
    <w:p w:rsidR="00A203EF" w:rsidRPr="0016025A" w:rsidRDefault="00A203EF" w:rsidP="00A203EF">
      <w:pPr>
        <w:pStyle w:val="aa"/>
        <w:ind w:right="-7"/>
        <w:jc w:val="center"/>
        <w:rPr>
          <w:rFonts w:ascii="GHEA Grapalat" w:hAnsi="GHEA Grapalat"/>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9304B8">
        <w:rPr>
          <w:rFonts w:ascii="GHEA Grapalat" w:hAnsi="GHEA Grapalat" w:cs="Sylfaen"/>
          <w:b/>
          <w:sz w:val="20"/>
          <w:szCs w:val="20"/>
        </w:rPr>
        <w:t>ԿԱՐԻՔՆԵՐԻ</w:t>
      </w:r>
      <w:r w:rsidRPr="009304B8">
        <w:rPr>
          <w:rFonts w:ascii="GHEA Grapalat" w:hAnsi="GHEA Grapalat" w:cs="Times Armenian"/>
          <w:b/>
          <w:sz w:val="20"/>
          <w:szCs w:val="20"/>
          <w:lang w:val="af-ZA"/>
        </w:rPr>
        <w:t xml:space="preserve"> </w:t>
      </w:r>
      <w:r w:rsidRPr="009304B8">
        <w:rPr>
          <w:rFonts w:ascii="GHEA Grapalat" w:hAnsi="GHEA Grapalat" w:cs="Sylfaen"/>
          <w:b/>
          <w:sz w:val="20"/>
          <w:szCs w:val="20"/>
        </w:rPr>
        <w:t>ՀԱՄԱՐ</w:t>
      </w:r>
      <w:r w:rsidRPr="009304B8">
        <w:rPr>
          <w:rFonts w:ascii="GHEA Grapalat" w:hAnsi="GHEA Grapalat" w:cs="Sylfaen"/>
          <w:b/>
          <w:sz w:val="20"/>
          <w:szCs w:val="20"/>
          <w:lang w:val="hy-AM"/>
        </w:rPr>
        <w:t xml:space="preserve"> ԳՐԵՆԱԿԱՆ ՊԻՏՈՒՅՔՆԵՐԻ ԵՎ ԳՐԱՍԵՆՅԱԿԱՅԻՆ ՆՅՈՒԹԵՐԻ</w:t>
      </w:r>
      <w:r w:rsidRPr="00A174C1">
        <w:rPr>
          <w:rFonts w:ascii="GHEA Grapalat" w:hAnsi="GHEA Grapalat" w:cs="Sylfaen"/>
          <w:b/>
          <w:lang w:val="hy-AM"/>
        </w:rPr>
        <w:t xml:space="preserve"> </w:t>
      </w:r>
      <w:r w:rsidRPr="00C6639B">
        <w:rPr>
          <w:rFonts w:ascii="GHEA Grapalat" w:hAnsi="GHEA Grapalat" w:cs="Sylfaen"/>
          <w:b/>
          <w:sz w:val="20"/>
          <w:szCs w:val="20"/>
          <w:lang w:val="hy-AM"/>
        </w:rPr>
        <w:t>ՁԵՌՔԲԵՐՄԱՆ</w:t>
      </w:r>
      <w:r w:rsidRPr="0016025A">
        <w:rPr>
          <w:rFonts w:ascii="GHEA Grapalat" w:hAnsi="GHEA Grapalat" w:cs="Times Armenian"/>
          <w:b/>
          <w:sz w:val="20"/>
          <w:szCs w:val="20"/>
          <w:lang w:val="af-ZA"/>
        </w:rPr>
        <w:t xml:space="preserve"> </w:t>
      </w:r>
      <w:r w:rsidRPr="00C6639B">
        <w:rPr>
          <w:rFonts w:ascii="GHEA Grapalat" w:hAnsi="GHEA Grapalat" w:cs="Sylfaen"/>
          <w:b/>
          <w:sz w:val="20"/>
          <w:szCs w:val="20"/>
          <w:lang w:val="hy-AM"/>
        </w:rPr>
        <w:t>ՆՊԱՏԱԿՈՎ</w:t>
      </w:r>
      <w:r w:rsidRPr="0016025A">
        <w:rPr>
          <w:rFonts w:ascii="GHEA Grapalat" w:hAnsi="GHEA Grapalat" w:cs="Sylfaen"/>
          <w:b/>
          <w:sz w:val="20"/>
          <w:szCs w:val="20"/>
          <w:lang w:val="af-ZA"/>
        </w:rPr>
        <w:t xml:space="preserve"> </w:t>
      </w:r>
      <w:r w:rsidRPr="00C6639B">
        <w:rPr>
          <w:rFonts w:ascii="GHEA Grapalat" w:hAnsi="GHEA Grapalat" w:cs="Sylfaen"/>
          <w:b/>
          <w:sz w:val="20"/>
          <w:szCs w:val="20"/>
          <w:lang w:val="hy-AM"/>
        </w:rPr>
        <w:t>ՀԱՅՏԱՐԱՐՎԱԾ</w:t>
      </w:r>
      <w:r w:rsidRPr="0016025A">
        <w:rPr>
          <w:rFonts w:ascii="GHEA Grapalat" w:hAnsi="GHEA Grapalat" w:cs="Times Armenian"/>
          <w:b/>
          <w:sz w:val="20"/>
          <w:szCs w:val="20"/>
          <w:lang w:val="af-ZA"/>
        </w:rPr>
        <w:t xml:space="preserve"> </w:t>
      </w:r>
      <w:r w:rsidRPr="00C6639B">
        <w:rPr>
          <w:rFonts w:ascii="GHEA Grapalat" w:hAnsi="GHEA Grapalat" w:cs="Sylfaen"/>
          <w:b/>
          <w:sz w:val="20"/>
          <w:szCs w:val="20"/>
          <w:lang w:val="hy-AM"/>
        </w:rPr>
        <w:t>ԳՆԱՆՇՄԱՆ</w:t>
      </w:r>
      <w:r w:rsidRPr="0016025A">
        <w:rPr>
          <w:rFonts w:ascii="GHEA Grapalat" w:hAnsi="GHEA Grapalat" w:cs="Sylfaen"/>
          <w:b/>
          <w:sz w:val="20"/>
          <w:szCs w:val="20"/>
          <w:lang w:val="af-ZA"/>
        </w:rPr>
        <w:t xml:space="preserve"> </w:t>
      </w:r>
      <w:r w:rsidRPr="00C6639B">
        <w:rPr>
          <w:rFonts w:ascii="GHEA Grapalat" w:hAnsi="GHEA Grapalat" w:cs="Sylfaen"/>
          <w:b/>
          <w:sz w:val="20"/>
          <w:szCs w:val="20"/>
          <w:lang w:val="hy-AM"/>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52E85">
        <w:rPr>
          <w:rFonts w:ascii="GHEA Grapalat" w:hAnsi="GHEA Grapalat" w:cs="Sylfaen"/>
          <w:b/>
          <w:sz w:val="20"/>
          <w:lang w:val="hy-AM"/>
        </w:rPr>
        <w:t>ԳՆԱՆՇՄԱՆ ՀԱՐՑՄԱՆ</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ՀԱՅՏԸ</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ՊԱՏՐԱՍՏԵԼՈՒ</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p>
    <w:p w:rsidR="00263E0E" w:rsidRPr="00A71D81" w:rsidRDefault="00096865" w:rsidP="002F4423">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6E356D">
        <w:rPr>
          <w:rFonts w:ascii="GHEA Grapalat" w:hAnsi="GHEA Grapalat" w:cs="Sylfaen"/>
          <w:sz w:val="20"/>
        </w:rPr>
        <w:t>լրումն</w:t>
      </w:r>
      <w:r w:rsidRPr="006E356D">
        <w:rPr>
          <w:rFonts w:ascii="GHEA Grapalat" w:hAnsi="GHEA Grapalat"/>
          <w:sz w:val="20"/>
          <w:lang w:val="af-ZA"/>
        </w:rPr>
        <w:t xml:space="preserve"> </w:t>
      </w:r>
      <w:r w:rsidR="008A2291" w:rsidRPr="006E356D">
        <w:rPr>
          <w:rFonts w:ascii="GHEA Grapalat" w:hAnsi="GHEA Grapalat"/>
          <w:b/>
          <w:sz w:val="20"/>
          <w:szCs w:val="20"/>
          <w:lang w:val="hy-AM"/>
        </w:rPr>
        <w:t>«</w:t>
      </w:r>
      <w:r w:rsidR="00A203EF">
        <w:rPr>
          <w:rFonts w:ascii="GHEA Grapalat" w:hAnsi="GHEA Grapalat"/>
          <w:b/>
          <w:sz w:val="20"/>
          <w:szCs w:val="20"/>
          <w:lang w:val="af-ZA"/>
        </w:rPr>
        <w:t>ԳՀԱՊՁԲ-ՀՎԿԱԿ-2022-56</w:t>
      </w:r>
      <w:r w:rsidR="008A2291" w:rsidRPr="006E356D">
        <w:rPr>
          <w:rFonts w:ascii="GHEA Grapalat" w:hAnsi="GHEA Grapalat"/>
          <w:b/>
          <w:sz w:val="20"/>
          <w:szCs w:val="20"/>
          <w:lang w:val="hy-AM"/>
        </w:rPr>
        <w:t xml:space="preserve">» </w:t>
      </w:r>
      <w:r w:rsidRPr="006E356D">
        <w:rPr>
          <w:rFonts w:ascii="GHEA Grapalat" w:hAnsi="GHEA Grapalat" w:cs="Sylfaen"/>
          <w:sz w:val="20"/>
        </w:rPr>
        <w:t>ծածկա</w:t>
      </w:r>
      <w:r w:rsidRPr="006E356D">
        <w:rPr>
          <w:rFonts w:ascii="GHEA Grapalat" w:hAnsi="GHEA Grapalat" w:cs="Times Armenian"/>
          <w:sz w:val="20"/>
        </w:rPr>
        <w:t>գ</w:t>
      </w:r>
      <w:r w:rsidRPr="006E356D">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263E0E">
        <w:rPr>
          <w:rFonts w:ascii="GHEA Grapalat" w:hAnsi="GHEA Grapalat" w:cs="Sylfaen"/>
          <w:sz w:val="20"/>
          <w:lang w:val="hy-AM"/>
        </w:rPr>
        <w:t>գնանշման հարցման</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այսուհետև</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ընթացակար</w:t>
      </w:r>
      <w:r w:rsidR="00263E0E" w:rsidRPr="00A71D81">
        <w:rPr>
          <w:rFonts w:ascii="GHEA Grapalat" w:hAnsi="GHEA Grapalat" w:cs="Times Armenian"/>
          <w:sz w:val="20"/>
        </w:rPr>
        <w:t>գ</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հայտարարության</w:t>
      </w:r>
      <w:r w:rsidR="00263E0E"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F7829" w:rsidRPr="00D86B1F">
        <w:rPr>
          <w:rFonts w:ascii="GHEA Grapalat" w:hAnsi="GHEA Grapalat"/>
          <w:b/>
          <w:sz w:val="20"/>
          <w:szCs w:val="20"/>
          <w:lang w:val="af-ZA"/>
        </w:rPr>
        <w:t>«Հիվանդությունների վերահսկման և կանխարգելման ազգային կենտրոն» ՊՈԱԿ</w:t>
      </w:r>
      <w:r w:rsidR="008F7829">
        <w:rPr>
          <w:rFonts w:ascii="GHEA Grapalat" w:hAnsi="GHEA Grapalat"/>
          <w:sz w:val="20"/>
          <w:lang w:val="hy-AM"/>
        </w:rPr>
        <w:t>-</w:t>
      </w:r>
      <w:r w:rsidR="008F7829" w:rsidRPr="00AE2768">
        <w:rPr>
          <w:rFonts w:ascii="GHEA Grapalat" w:hAnsi="GHEA Grapalat"/>
          <w:sz w:val="20"/>
        </w:rPr>
        <w:t>ի</w:t>
      </w:r>
      <w:r w:rsidR="008F782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B66377" w:rsidRPr="00AE2768" w:rsidRDefault="00B66377" w:rsidP="00B66377">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D86B1F">
        <w:rPr>
          <w:rFonts w:ascii="GHEA Grapalat" w:hAnsi="GHEA Grapalat"/>
          <w:b/>
          <w:color w:val="000000"/>
        </w:rPr>
        <w:t>procurement@ncdc.am</w:t>
      </w:r>
    </w:p>
    <w:p w:rsidR="00096865" w:rsidRPr="00A71D81" w:rsidRDefault="00F5653D" w:rsidP="002F4423">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t>ՄԱՍ</w:t>
      </w:r>
      <w:r w:rsidR="00096865" w:rsidRPr="00A71D81">
        <w:rPr>
          <w:rFonts w:ascii="GHEA Grapalat" w:hAnsi="GHEA Grapalat" w:cs="Times Armenian"/>
          <w:szCs w:val="22"/>
          <w:lang w:val="af-ZA"/>
        </w:rPr>
        <w:t xml:space="preserve">  I</w:t>
      </w:r>
      <w:proofErr w:type="gramEnd"/>
    </w:p>
    <w:p w:rsidR="00096865" w:rsidRPr="009C5290" w:rsidRDefault="00096865" w:rsidP="00EF3662">
      <w:pPr>
        <w:pStyle w:val="3"/>
        <w:spacing w:line="240" w:lineRule="auto"/>
        <w:ind w:firstLine="567"/>
        <w:rPr>
          <w:rFonts w:ascii="GHEA Grapalat" w:hAnsi="GHEA Grapalat"/>
          <w:sz w:val="18"/>
          <w:szCs w:val="18"/>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9C5290" w:rsidRDefault="002B32D6" w:rsidP="00EF3662">
      <w:pPr>
        <w:ind w:left="360"/>
        <w:jc w:val="center"/>
        <w:rPr>
          <w:rFonts w:ascii="GHEA Grapalat" w:hAnsi="GHEA Grapalat" w:cs="Sylfaen"/>
          <w:b/>
          <w:sz w:val="16"/>
          <w:szCs w:val="16"/>
        </w:rPr>
      </w:pPr>
    </w:p>
    <w:p w:rsidR="000A4DC8" w:rsidRPr="00DC4BEC" w:rsidRDefault="000A4DC8" w:rsidP="000A4DC8">
      <w:pPr>
        <w:pStyle w:val="3"/>
        <w:spacing w:line="240" w:lineRule="auto"/>
        <w:ind w:firstLine="567"/>
        <w:jc w:val="both"/>
        <w:rPr>
          <w:rFonts w:ascii="GHEA Grapalat" w:hAnsi="GHEA Grapalat"/>
          <w:i w:val="0"/>
          <w:lang w:val="af-ZA"/>
        </w:rPr>
      </w:pPr>
      <w:r w:rsidRPr="00DC4BEC">
        <w:rPr>
          <w:rFonts w:ascii="GHEA Grapalat" w:hAnsi="GHEA Grapalat" w:cs="Sylfaen"/>
          <w:i w:val="0"/>
        </w:rPr>
        <w:t>1.1 Գնման</w:t>
      </w:r>
      <w:r w:rsidRPr="00DC4BEC">
        <w:rPr>
          <w:rFonts w:ascii="GHEA Grapalat" w:hAnsi="GHEA Grapalat" w:cs="Sylfaen"/>
          <w:i w:val="0"/>
          <w:lang w:val="af-ZA"/>
        </w:rPr>
        <w:t xml:space="preserve"> </w:t>
      </w:r>
      <w:r w:rsidRPr="00DC4BEC">
        <w:rPr>
          <w:rFonts w:ascii="GHEA Grapalat" w:hAnsi="GHEA Grapalat" w:cs="Sylfaen"/>
          <w:i w:val="0"/>
        </w:rPr>
        <w:t>առարկա</w:t>
      </w:r>
      <w:r w:rsidRPr="00DC4BEC">
        <w:rPr>
          <w:rFonts w:ascii="GHEA Grapalat" w:hAnsi="GHEA Grapalat" w:cs="Sylfaen"/>
          <w:i w:val="0"/>
          <w:lang w:val="af-ZA"/>
        </w:rPr>
        <w:t xml:space="preserve"> </w:t>
      </w:r>
      <w:r w:rsidRPr="00DC4BEC">
        <w:rPr>
          <w:rFonts w:ascii="GHEA Grapalat" w:hAnsi="GHEA Grapalat" w:cs="Sylfaen"/>
          <w:i w:val="0"/>
        </w:rPr>
        <w:t>է</w:t>
      </w:r>
      <w:r w:rsidRPr="00DC4BEC">
        <w:rPr>
          <w:rFonts w:ascii="GHEA Grapalat" w:hAnsi="GHEA Grapalat" w:cs="Sylfaen"/>
          <w:i w:val="0"/>
          <w:lang w:val="af-ZA"/>
        </w:rPr>
        <w:t xml:space="preserve"> </w:t>
      </w:r>
      <w:r w:rsidRPr="00DC4BEC">
        <w:rPr>
          <w:rFonts w:ascii="GHEA Grapalat" w:hAnsi="GHEA Grapalat" w:cs="Sylfaen"/>
          <w:i w:val="0"/>
        </w:rPr>
        <w:t>հանդիսանում</w:t>
      </w:r>
      <w:r w:rsidRPr="00DC4BEC">
        <w:rPr>
          <w:rFonts w:ascii="GHEA Grapalat" w:hAnsi="GHEA Grapalat" w:cs="Sylfaen"/>
          <w:i w:val="0"/>
          <w:lang w:val="af-ZA"/>
        </w:rPr>
        <w:t xml:space="preserve"> </w:t>
      </w:r>
      <w:r w:rsidRPr="00DC4BEC">
        <w:rPr>
          <w:rFonts w:ascii="GHEA Grapalat" w:hAnsi="GHEA Grapalat"/>
          <w:b/>
          <w:i w:val="0"/>
          <w:lang w:val="af-ZA"/>
        </w:rPr>
        <w:t>«Հիվանդությունների վերահսկման և կանխարգելման ազգային կենտրոն» ՊՈԱԿ</w:t>
      </w:r>
      <w:r w:rsidRPr="00DC4BEC">
        <w:rPr>
          <w:rFonts w:ascii="GHEA Grapalat" w:hAnsi="GHEA Grapalat"/>
          <w:i w:val="0"/>
          <w:lang w:val="hy-AM"/>
        </w:rPr>
        <w:t>-</w:t>
      </w:r>
      <w:r w:rsidRPr="00DC4BEC">
        <w:rPr>
          <w:rFonts w:ascii="GHEA Grapalat" w:hAnsi="GHEA Grapalat"/>
          <w:i w:val="0"/>
        </w:rPr>
        <w:t>ի</w:t>
      </w:r>
      <w:r w:rsidRPr="00DC4BEC">
        <w:rPr>
          <w:rFonts w:ascii="GHEA Grapalat" w:hAnsi="GHEA Grapalat" w:cs="Sylfaen"/>
          <w:i w:val="0"/>
        </w:rPr>
        <w:t xml:space="preserve"> կարիքների</w:t>
      </w:r>
      <w:r w:rsidRPr="00DC4BEC">
        <w:rPr>
          <w:rFonts w:ascii="GHEA Grapalat" w:hAnsi="GHEA Grapalat" w:cs="Times Armenian"/>
          <w:i w:val="0"/>
          <w:lang w:val="af-ZA"/>
        </w:rPr>
        <w:t xml:space="preserve"> </w:t>
      </w:r>
      <w:r w:rsidRPr="00DC4BEC">
        <w:rPr>
          <w:rFonts w:ascii="GHEA Grapalat" w:hAnsi="GHEA Grapalat" w:cs="Sylfaen"/>
          <w:i w:val="0"/>
        </w:rPr>
        <w:t>համար</w:t>
      </w:r>
      <w:r w:rsidRPr="00DC4BEC">
        <w:rPr>
          <w:rFonts w:ascii="GHEA Grapalat" w:hAnsi="GHEA Grapalat" w:cs="Times Armenian"/>
          <w:i w:val="0"/>
          <w:lang w:val="af-ZA"/>
        </w:rPr>
        <w:t xml:space="preserve">` </w:t>
      </w:r>
      <w:r w:rsidR="0096505B" w:rsidRPr="009304B8">
        <w:rPr>
          <w:rFonts w:ascii="GHEA Grapalat" w:hAnsi="GHEA Grapalat" w:cs="Sylfaen"/>
          <w:b/>
          <w:i w:val="0"/>
          <w:lang w:val="hy-AM"/>
        </w:rPr>
        <w:t xml:space="preserve">գրենական պիտույքների </w:t>
      </w:r>
      <w:r w:rsidR="0096505B">
        <w:rPr>
          <w:rFonts w:ascii="GHEA Grapalat" w:hAnsi="GHEA Grapalat" w:cs="Sylfaen"/>
          <w:b/>
          <w:i w:val="0"/>
          <w:lang w:val="hy-AM"/>
        </w:rPr>
        <w:t>և</w:t>
      </w:r>
      <w:r w:rsidR="0096505B" w:rsidRPr="009304B8">
        <w:rPr>
          <w:rFonts w:ascii="GHEA Grapalat" w:hAnsi="GHEA Grapalat" w:cs="Sylfaen"/>
          <w:b/>
          <w:i w:val="0"/>
          <w:lang w:val="hy-AM"/>
        </w:rPr>
        <w:t xml:space="preserve"> գրասենյակային նյութերի</w:t>
      </w:r>
      <w:r w:rsidRPr="00DC4BEC">
        <w:rPr>
          <w:rFonts w:ascii="GHEA Grapalat" w:hAnsi="GHEA Grapalat"/>
          <w:b/>
          <w:i w:val="0"/>
          <w:lang w:val="af-ZA"/>
        </w:rPr>
        <w:t xml:space="preserve"> </w:t>
      </w:r>
      <w:r w:rsidRPr="00DC4BEC">
        <w:rPr>
          <w:rFonts w:ascii="GHEA Grapalat" w:hAnsi="GHEA Grapalat"/>
          <w:i w:val="0"/>
        </w:rPr>
        <w:t>ձեռքբերումը</w:t>
      </w:r>
      <w:r w:rsidRPr="00DC4BEC">
        <w:rPr>
          <w:rFonts w:ascii="GHEA Grapalat" w:hAnsi="GHEA Grapalat"/>
          <w:i w:val="0"/>
          <w:lang w:val="af-ZA"/>
        </w:rPr>
        <w:t xml:space="preserve"> (</w:t>
      </w:r>
      <w:r w:rsidRPr="00DC4BEC">
        <w:rPr>
          <w:rFonts w:ascii="GHEA Grapalat" w:hAnsi="GHEA Grapalat"/>
          <w:i w:val="0"/>
        </w:rPr>
        <w:t>այսուհետ</w:t>
      </w:r>
      <w:r w:rsidRPr="00DC4BEC">
        <w:rPr>
          <w:rFonts w:ascii="GHEA Grapalat" w:hAnsi="GHEA Grapalat"/>
          <w:i w:val="0"/>
          <w:lang w:val="af-ZA"/>
        </w:rPr>
        <w:t xml:space="preserve">` </w:t>
      </w:r>
      <w:r w:rsidRPr="00DC4BEC">
        <w:rPr>
          <w:rFonts w:ascii="GHEA Grapalat" w:hAnsi="GHEA Grapalat"/>
          <w:i w:val="0"/>
        </w:rPr>
        <w:t>նաև</w:t>
      </w:r>
      <w:r w:rsidRPr="00DC4BEC">
        <w:rPr>
          <w:rFonts w:ascii="GHEA Grapalat" w:hAnsi="GHEA Grapalat"/>
          <w:i w:val="0"/>
          <w:lang w:val="af-ZA"/>
        </w:rPr>
        <w:t xml:space="preserve"> </w:t>
      </w:r>
      <w:r w:rsidRPr="00DC4BEC">
        <w:rPr>
          <w:rFonts w:ascii="GHEA Grapalat" w:hAnsi="GHEA Grapalat"/>
          <w:i w:val="0"/>
        </w:rPr>
        <w:t>ապրանք</w:t>
      </w:r>
      <w:r w:rsidRPr="00DC4BEC">
        <w:rPr>
          <w:rFonts w:ascii="GHEA Grapalat" w:hAnsi="GHEA Grapalat"/>
          <w:i w:val="0"/>
          <w:lang w:val="af-ZA"/>
        </w:rPr>
        <w:t xml:space="preserve">), </w:t>
      </w:r>
      <w:r w:rsidRPr="00DC4BEC">
        <w:rPr>
          <w:rFonts w:ascii="GHEA Grapalat" w:hAnsi="GHEA Grapalat"/>
          <w:i w:val="0"/>
        </w:rPr>
        <w:t>որոնք</w:t>
      </w:r>
      <w:r w:rsidRPr="00DC4BEC">
        <w:rPr>
          <w:rFonts w:ascii="GHEA Grapalat" w:hAnsi="GHEA Grapalat"/>
          <w:i w:val="0"/>
          <w:lang w:val="af-ZA"/>
        </w:rPr>
        <w:t xml:space="preserve"> </w:t>
      </w:r>
      <w:r w:rsidRPr="00DC4BEC">
        <w:rPr>
          <w:rFonts w:ascii="GHEA Grapalat" w:hAnsi="GHEA Grapalat"/>
          <w:i w:val="0"/>
        </w:rPr>
        <w:t>խմբավորված</w:t>
      </w:r>
      <w:r w:rsidRPr="00DC4BEC">
        <w:rPr>
          <w:rFonts w:ascii="GHEA Grapalat" w:hAnsi="GHEA Grapalat"/>
          <w:i w:val="0"/>
          <w:lang w:val="af-ZA"/>
        </w:rPr>
        <w:t xml:space="preserve"> </w:t>
      </w:r>
      <w:r w:rsidRPr="00DC4BEC">
        <w:rPr>
          <w:rFonts w:ascii="GHEA Grapalat" w:hAnsi="GHEA Grapalat"/>
          <w:b/>
          <w:i w:val="0"/>
        </w:rPr>
        <w:t>են</w:t>
      </w:r>
      <w:r w:rsidRPr="00DC4BEC">
        <w:rPr>
          <w:rFonts w:ascii="GHEA Grapalat" w:hAnsi="GHEA Grapalat"/>
          <w:b/>
          <w:i w:val="0"/>
          <w:lang w:val="af-ZA"/>
        </w:rPr>
        <w:t xml:space="preserve"> </w:t>
      </w:r>
      <w:r w:rsidR="0096505B">
        <w:rPr>
          <w:rFonts w:ascii="GHEA Grapalat" w:hAnsi="GHEA Grapalat"/>
          <w:b/>
          <w:i w:val="0"/>
          <w:lang w:val="hy-AM"/>
        </w:rPr>
        <w:t>1</w:t>
      </w:r>
      <w:r w:rsidRPr="00DC4BEC">
        <w:rPr>
          <w:rFonts w:ascii="GHEA Grapalat" w:hAnsi="GHEA Grapalat"/>
          <w:b/>
          <w:i w:val="0"/>
          <w:lang w:val="hy-AM"/>
        </w:rPr>
        <w:t xml:space="preserve"> </w:t>
      </w:r>
      <w:r w:rsidRPr="00DC4BEC">
        <w:rPr>
          <w:rFonts w:ascii="GHEA Grapalat" w:hAnsi="GHEA Grapalat" w:cs="Sylfaen"/>
          <w:b/>
          <w:i w:val="0"/>
        </w:rPr>
        <w:t>չափաբաժ</w:t>
      </w:r>
      <w:r w:rsidR="0096505B">
        <w:rPr>
          <w:rFonts w:ascii="GHEA Grapalat" w:hAnsi="GHEA Grapalat" w:cs="Sylfaen"/>
          <w:b/>
          <w:i w:val="0"/>
          <w:lang w:val="hy-AM"/>
        </w:rPr>
        <w:t>նում</w:t>
      </w:r>
      <w:r w:rsidRPr="00DC4BEC">
        <w:rPr>
          <w:rFonts w:ascii="GHEA Grapalat" w:hAnsi="GHEA Grapalat" w:cs="Sylfaen"/>
          <w:b/>
          <w:i w:val="0"/>
          <w:lang w:val="hy-AM"/>
        </w:rPr>
        <w:t xml:space="preserve"> (կցվում է հավելված թիվ 1</w:t>
      </w:r>
      <w:proofErr w:type="gramStart"/>
      <w:r w:rsidRPr="00DC4BEC">
        <w:rPr>
          <w:rFonts w:ascii="GHEA Grapalat" w:hAnsi="GHEA Grapalat" w:cs="Sylfaen"/>
          <w:b/>
          <w:i w:val="0"/>
          <w:lang w:val="hy-AM"/>
        </w:rPr>
        <w:t>)</w:t>
      </w:r>
      <w:r w:rsidRPr="00DC4BEC">
        <w:rPr>
          <w:rFonts w:ascii="GHEA Grapalat" w:hAnsi="GHEA Grapalat" w:cs="Times Armenian"/>
          <w:b/>
          <w:i w:val="0"/>
          <w:lang w:val="af-ZA"/>
        </w:rPr>
        <w:t>`</w:t>
      </w:r>
      <w:proofErr w:type="gramEnd"/>
    </w:p>
    <w:p w:rsidR="000A4DC8" w:rsidRPr="00DC4BEC" w:rsidRDefault="000A4DC8" w:rsidP="00EF3662">
      <w:pPr>
        <w:pStyle w:val="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6675F2" w:rsidRPr="008F04EA" w:rsidTr="00A90422">
        <w:trPr>
          <w:trHeight w:val="480"/>
        </w:trPr>
        <w:tc>
          <w:tcPr>
            <w:tcW w:w="1985" w:type="dxa"/>
            <w:gridSpan w:val="2"/>
            <w:vAlign w:val="center"/>
          </w:tcPr>
          <w:p w:rsidR="006675F2" w:rsidRPr="008F04EA" w:rsidRDefault="006675F2" w:rsidP="00D30C7A">
            <w:pPr>
              <w:pStyle w:val="23"/>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6675F2" w:rsidRPr="008F04EA" w:rsidRDefault="006675F2" w:rsidP="00EF3662">
            <w:pPr>
              <w:pStyle w:val="23"/>
              <w:spacing w:line="240" w:lineRule="auto"/>
              <w:ind w:firstLine="0"/>
              <w:jc w:val="center"/>
              <w:rPr>
                <w:rFonts w:ascii="GHEA Grapalat" w:hAnsi="GHEA Grapalat"/>
                <w:b/>
                <w:bCs/>
                <w:iCs/>
              </w:rPr>
            </w:pPr>
            <w:r w:rsidRPr="008F04EA">
              <w:rPr>
                <w:rFonts w:ascii="GHEA Grapalat" w:hAnsi="GHEA Grapalat"/>
                <w:b/>
                <w:bCs/>
                <w:iCs/>
              </w:rPr>
              <w:t>Չափաբաժնի անվանումը</w:t>
            </w:r>
          </w:p>
        </w:tc>
      </w:tr>
      <w:tr w:rsidR="006675F2" w:rsidRPr="008F04EA" w:rsidTr="00A90422">
        <w:trPr>
          <w:trHeight w:val="292"/>
        </w:trPr>
        <w:tc>
          <w:tcPr>
            <w:tcW w:w="426" w:type="dxa"/>
            <w:vAlign w:val="center"/>
          </w:tcPr>
          <w:p w:rsidR="006675F2" w:rsidRPr="008F04EA" w:rsidRDefault="003E664D" w:rsidP="003E664D">
            <w:pPr>
              <w:pStyle w:val="23"/>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6675F2" w:rsidRPr="008F04EA" w:rsidRDefault="00D30C7A" w:rsidP="008B20BD">
            <w:pPr>
              <w:pStyle w:val="23"/>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6675F2" w:rsidRPr="008F04EA" w:rsidRDefault="006675F2" w:rsidP="00EF3662">
            <w:pPr>
              <w:pStyle w:val="23"/>
              <w:spacing w:line="240" w:lineRule="auto"/>
              <w:ind w:firstLine="0"/>
              <w:jc w:val="center"/>
              <w:rPr>
                <w:rFonts w:ascii="GHEA Grapalat" w:hAnsi="GHEA Grapalat"/>
                <w:b/>
                <w:bCs/>
                <w:iCs/>
              </w:rPr>
            </w:pP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6A6CCF" w:rsidRDefault="0096505B" w:rsidP="00C54376">
            <w:pPr>
              <w:jc w:val="center"/>
              <w:rPr>
                <w:rFonts w:ascii="GHEA Grapalat" w:hAnsi="GHEA Grapalat"/>
                <w:color w:val="000000"/>
                <w:sz w:val="20"/>
                <w:szCs w:val="20"/>
                <w:lang w:val="hy-AM"/>
              </w:rPr>
            </w:pPr>
            <w:r>
              <w:rPr>
                <w:rFonts w:ascii="GHEA Grapalat" w:hAnsi="GHEA Grapalat"/>
                <w:color w:val="000000"/>
                <w:sz w:val="20"/>
                <w:szCs w:val="20"/>
                <w:lang w:val="hy-AM"/>
              </w:rPr>
              <w:t>2,640</w:t>
            </w:r>
            <w:r w:rsidR="006A6CCF">
              <w:rPr>
                <w:rFonts w:ascii="GHEA Grapalat" w:hAnsi="GHEA Grapalat"/>
                <w:color w:val="000000"/>
                <w:sz w:val="20"/>
                <w:szCs w:val="20"/>
                <w:lang w:val="hy-AM"/>
              </w:rPr>
              <w:t>,000</w:t>
            </w:r>
          </w:p>
        </w:tc>
        <w:tc>
          <w:tcPr>
            <w:tcW w:w="8221" w:type="dxa"/>
            <w:vAlign w:val="center"/>
          </w:tcPr>
          <w:p w:rsidR="00C54376" w:rsidRDefault="0096505B" w:rsidP="00C54376">
            <w:pPr>
              <w:rPr>
                <w:rFonts w:ascii="GHEA Grapalat" w:hAnsi="GHEA Grapalat"/>
                <w:color w:val="000000"/>
                <w:sz w:val="20"/>
                <w:szCs w:val="20"/>
              </w:rPr>
            </w:pPr>
            <w:r w:rsidRPr="00C44113">
              <w:rPr>
                <w:rFonts w:ascii="GHEA Grapalat" w:hAnsi="GHEA Grapalat" w:cs="Sylfaen"/>
                <w:b/>
                <w:color w:val="000000"/>
                <w:sz w:val="22"/>
                <w:szCs w:val="22"/>
                <w:lang w:val="hy-AM"/>
              </w:rPr>
              <w:t>Թուղթ 1</w:t>
            </w:r>
          </w:p>
        </w:tc>
      </w:tr>
    </w:tbl>
    <w:p w:rsidR="00096865" w:rsidRPr="00A71D81"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1A15EA" w:rsidRDefault="001A15EA" w:rsidP="00EF3662">
      <w:pPr>
        <w:jc w:val="center"/>
        <w:rPr>
          <w:rFonts w:ascii="GHEA Grapalat" w:hAnsi="GHEA Grapalat"/>
          <w:b/>
          <w:sz w:val="20"/>
          <w:lang w:val="es-ES"/>
        </w:rPr>
      </w:pPr>
    </w:p>
    <w:p w:rsidR="001A15EA" w:rsidRDefault="001A15EA" w:rsidP="00EF3662">
      <w:pPr>
        <w:jc w:val="center"/>
        <w:rPr>
          <w:rFonts w:ascii="GHEA Grapalat" w:hAnsi="GHEA Grapalat"/>
          <w:b/>
          <w:sz w:val="20"/>
          <w:lang w:val="es-ES"/>
        </w:rPr>
      </w:pPr>
    </w:p>
    <w:p w:rsidR="00096865" w:rsidRPr="006D7580" w:rsidRDefault="002B32D6" w:rsidP="00EF3662">
      <w:pPr>
        <w:jc w:val="center"/>
        <w:rPr>
          <w:rFonts w:ascii="GHEA Grapalat" w:hAnsi="GHEA Grapalat"/>
          <w:b/>
          <w:sz w:val="20"/>
          <w:lang w:val="es-ES"/>
        </w:rPr>
      </w:pPr>
      <w:r w:rsidRPr="006D7580">
        <w:rPr>
          <w:rFonts w:ascii="GHEA Grapalat" w:hAnsi="GHEA Grapalat"/>
          <w:b/>
          <w:sz w:val="20"/>
          <w:lang w:val="es-ES"/>
        </w:rPr>
        <w:t xml:space="preserve">2.  </w:t>
      </w:r>
      <w:r w:rsidRPr="006D7580">
        <w:rPr>
          <w:rFonts w:ascii="GHEA Grapalat" w:hAnsi="GHEA Grapalat" w:cs="Sylfaen"/>
          <w:b/>
          <w:sz w:val="20"/>
        </w:rPr>
        <w:t>ՄԱՍՆԱԿՑԻ</w:t>
      </w:r>
      <w:r w:rsidRPr="006D7580">
        <w:rPr>
          <w:rFonts w:ascii="GHEA Grapalat" w:hAnsi="GHEA Grapalat"/>
          <w:b/>
          <w:sz w:val="20"/>
          <w:lang w:val="es-ES"/>
        </w:rPr>
        <w:t xml:space="preserve"> </w:t>
      </w:r>
      <w:r w:rsidRPr="006D7580">
        <w:rPr>
          <w:rFonts w:ascii="GHEA Grapalat" w:hAnsi="GHEA Grapalat" w:cs="Sylfaen"/>
          <w:b/>
          <w:sz w:val="20"/>
        </w:rPr>
        <w:t>ՄԱՍՆԱԿՑՈՒԹՅԱՆ</w:t>
      </w:r>
      <w:r w:rsidRPr="006D7580">
        <w:rPr>
          <w:rFonts w:ascii="GHEA Grapalat" w:hAnsi="GHEA Grapalat"/>
          <w:b/>
          <w:sz w:val="20"/>
          <w:lang w:val="es-ES"/>
        </w:rPr>
        <w:t xml:space="preserve"> </w:t>
      </w:r>
      <w:r w:rsidRPr="006D7580">
        <w:rPr>
          <w:rFonts w:ascii="GHEA Grapalat" w:hAnsi="GHEA Grapalat" w:cs="Sylfaen"/>
          <w:b/>
          <w:sz w:val="20"/>
        </w:rPr>
        <w:t>ԻՐԱՎՈՒՆՔԻ</w:t>
      </w:r>
      <w:r w:rsidRPr="006D7580">
        <w:rPr>
          <w:rFonts w:ascii="GHEA Grapalat" w:hAnsi="GHEA Grapalat"/>
          <w:b/>
          <w:sz w:val="20"/>
          <w:lang w:val="es-ES"/>
        </w:rPr>
        <w:t xml:space="preserve"> </w:t>
      </w:r>
      <w:r w:rsidRPr="006D7580">
        <w:rPr>
          <w:rFonts w:ascii="GHEA Grapalat" w:hAnsi="GHEA Grapalat" w:cs="Sylfaen"/>
          <w:b/>
          <w:sz w:val="20"/>
        </w:rPr>
        <w:t>ՊԱՀԱՆՋՆԵՐԸ</w:t>
      </w:r>
      <w:r w:rsidRPr="006D7580">
        <w:rPr>
          <w:rFonts w:ascii="GHEA Grapalat" w:hAnsi="GHEA Grapalat"/>
          <w:b/>
          <w:sz w:val="20"/>
          <w:lang w:val="es-ES"/>
        </w:rPr>
        <w:t xml:space="preserve">, </w:t>
      </w:r>
      <w:r w:rsidRPr="006D7580">
        <w:rPr>
          <w:rFonts w:ascii="GHEA Grapalat" w:hAnsi="GHEA Grapalat" w:cs="Sylfaen"/>
          <w:b/>
          <w:sz w:val="20"/>
        </w:rPr>
        <w:t>ՈՐԱԿԱՎՈՐՄԱՆ</w:t>
      </w:r>
      <w:r w:rsidRPr="006D7580">
        <w:rPr>
          <w:rFonts w:ascii="GHEA Grapalat" w:hAnsi="GHEA Grapalat"/>
          <w:b/>
          <w:sz w:val="20"/>
          <w:lang w:val="es-ES"/>
        </w:rPr>
        <w:t xml:space="preserve"> </w:t>
      </w:r>
      <w:r w:rsidRPr="006D7580">
        <w:rPr>
          <w:rFonts w:ascii="GHEA Grapalat" w:hAnsi="GHEA Grapalat" w:cs="Sylfaen"/>
          <w:b/>
          <w:sz w:val="20"/>
        </w:rPr>
        <w:t>ՉԱՓԱՆԻՇՆԵՐԸ</w:t>
      </w:r>
      <w:r w:rsidRPr="006D7580">
        <w:rPr>
          <w:rFonts w:ascii="GHEA Grapalat" w:hAnsi="GHEA Grapalat"/>
          <w:b/>
          <w:sz w:val="20"/>
          <w:lang w:val="es-ES"/>
        </w:rPr>
        <w:t xml:space="preserve">  ԵՎ </w:t>
      </w:r>
      <w:r w:rsidRPr="006D7580">
        <w:rPr>
          <w:rFonts w:ascii="GHEA Grapalat" w:hAnsi="GHEA Grapalat" w:cs="Sylfaen"/>
          <w:b/>
          <w:sz w:val="20"/>
        </w:rPr>
        <w:t>ԴՐԱՆՑ</w:t>
      </w:r>
      <w:r w:rsidRPr="006D7580">
        <w:rPr>
          <w:rFonts w:ascii="GHEA Grapalat" w:hAnsi="GHEA Grapalat"/>
          <w:b/>
          <w:sz w:val="20"/>
          <w:lang w:val="es-ES"/>
        </w:rPr>
        <w:t xml:space="preserve"> </w:t>
      </w:r>
      <w:r w:rsidRPr="006D7580">
        <w:rPr>
          <w:rFonts w:ascii="GHEA Grapalat" w:hAnsi="GHEA Grapalat" w:cs="Sylfaen"/>
          <w:b/>
          <w:sz w:val="20"/>
          <w:lang w:val="es-ES"/>
        </w:rPr>
        <w:t>Գ</w:t>
      </w:r>
      <w:r w:rsidRPr="006D7580">
        <w:rPr>
          <w:rFonts w:ascii="GHEA Grapalat" w:hAnsi="GHEA Grapalat" w:cs="Sylfaen"/>
          <w:b/>
          <w:sz w:val="20"/>
        </w:rPr>
        <w:t>ՆԱՀԱՏՄԱՆ</w:t>
      </w:r>
      <w:r w:rsidRPr="006D7580">
        <w:rPr>
          <w:rFonts w:ascii="GHEA Grapalat" w:hAnsi="GHEA Grapalat"/>
          <w:b/>
          <w:sz w:val="20"/>
          <w:lang w:val="es-ES"/>
        </w:rPr>
        <w:t xml:space="preserve"> </w:t>
      </w:r>
      <w:r w:rsidRPr="006D7580">
        <w:rPr>
          <w:rFonts w:ascii="GHEA Grapalat" w:hAnsi="GHEA Grapalat" w:cs="Sylfaen"/>
          <w:b/>
          <w:sz w:val="20"/>
        </w:rPr>
        <w:t>ԿԱՐ</w:t>
      </w:r>
      <w:r w:rsidRPr="006D7580">
        <w:rPr>
          <w:rFonts w:ascii="GHEA Grapalat" w:hAnsi="GHEA Grapalat" w:cs="Sylfaen"/>
          <w:b/>
          <w:sz w:val="20"/>
          <w:lang w:val="es-ES"/>
        </w:rPr>
        <w:t>Գ</w:t>
      </w:r>
      <w:r w:rsidRPr="006D7580">
        <w:rPr>
          <w:rFonts w:ascii="GHEA Grapalat" w:hAnsi="GHEA Grapalat" w:cs="Sylfaen"/>
          <w:b/>
          <w:sz w:val="20"/>
        </w:rPr>
        <w:t>Ը</w:t>
      </w:r>
      <w:r w:rsidRPr="006D7580">
        <w:rPr>
          <w:rFonts w:ascii="GHEA Grapalat" w:hAnsi="GHEA Grapalat"/>
          <w:b/>
          <w:sz w:val="20"/>
          <w:lang w:val="es-ES"/>
        </w:rPr>
        <w:t xml:space="preserve"> </w:t>
      </w:r>
    </w:p>
    <w:p w:rsidR="00096865" w:rsidRPr="006D7580" w:rsidRDefault="00096865" w:rsidP="00EF3662">
      <w:pPr>
        <w:ind w:firstLine="567"/>
        <w:jc w:val="both"/>
        <w:rPr>
          <w:rFonts w:ascii="GHEA Grapalat" w:hAnsi="GHEA Grapalat"/>
          <w:szCs w:val="22"/>
          <w:lang w:val="es-ES"/>
        </w:rPr>
      </w:pPr>
    </w:p>
    <w:p w:rsidR="00753E6E" w:rsidRPr="006D7580" w:rsidRDefault="00096865" w:rsidP="00EF3662">
      <w:pPr>
        <w:ind w:firstLine="567"/>
        <w:jc w:val="both"/>
        <w:rPr>
          <w:rFonts w:ascii="GHEA Grapalat" w:hAnsi="GHEA Grapalat" w:cs="Arial Armenian"/>
          <w:sz w:val="20"/>
          <w:lang w:val="es-ES"/>
        </w:rPr>
      </w:pPr>
      <w:r w:rsidRPr="006D7580">
        <w:rPr>
          <w:rFonts w:ascii="GHEA Grapalat" w:hAnsi="GHEA Grapalat" w:cs="Arial Armenian"/>
          <w:sz w:val="20"/>
          <w:lang w:val="es-ES"/>
        </w:rPr>
        <w:t xml:space="preserve">2.1 </w:t>
      </w:r>
      <w:r w:rsidR="00753E6E" w:rsidRPr="006D7580">
        <w:rPr>
          <w:rFonts w:ascii="GHEA Grapalat" w:hAnsi="GHEA Grapalat" w:cs="Sylfaen"/>
          <w:sz w:val="20"/>
          <w:lang w:val="ru-RU"/>
        </w:rPr>
        <w:t>Սույն</w:t>
      </w:r>
      <w:r w:rsidR="00753E6E" w:rsidRPr="006D7580">
        <w:rPr>
          <w:rFonts w:ascii="GHEA Grapalat" w:hAnsi="GHEA Grapalat" w:cs="Arial Armenian"/>
          <w:sz w:val="20"/>
          <w:lang w:val="es-ES"/>
        </w:rPr>
        <w:t xml:space="preserve"> </w:t>
      </w:r>
      <w:r w:rsidR="00EB487B" w:rsidRPr="006D7580">
        <w:rPr>
          <w:rFonts w:ascii="GHEA Grapalat" w:hAnsi="GHEA Grapalat" w:cs="Arial Armenian"/>
          <w:sz w:val="20"/>
          <w:lang w:val="es-ES"/>
        </w:rPr>
        <w:t xml:space="preserve"> </w:t>
      </w:r>
      <w:r w:rsidR="006F49AA" w:rsidRPr="006D7580">
        <w:rPr>
          <w:rFonts w:ascii="GHEA Grapalat" w:hAnsi="GHEA Grapalat" w:cs="Arial Armenian"/>
          <w:sz w:val="20"/>
          <w:lang w:val="es-ES"/>
        </w:rPr>
        <w:t xml:space="preserve">ընթացակարգին </w:t>
      </w:r>
      <w:r w:rsidR="00753E6E" w:rsidRPr="006D7580">
        <w:rPr>
          <w:rFonts w:ascii="GHEA Grapalat" w:hAnsi="GHEA Grapalat" w:cs="Sylfaen"/>
          <w:sz w:val="20"/>
          <w:lang w:val="ru-RU"/>
        </w:rPr>
        <w:t>մասնակցելու</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իրավունք</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չունեն</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անձինք</w:t>
      </w:r>
      <w:r w:rsidR="00753E6E" w:rsidRPr="006D7580">
        <w:rPr>
          <w:rFonts w:ascii="GHEA Grapalat" w:hAnsi="GHEA Grapalat" w:cs="Sylfaen"/>
          <w:sz w:val="20"/>
          <w:lang w:val="es-ES"/>
        </w:rPr>
        <w:t>.</w:t>
      </w:r>
    </w:p>
    <w:p w:rsidR="00753E6E" w:rsidRPr="006D7580"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1) </w:t>
      </w:r>
      <w:r w:rsidRPr="006D7580">
        <w:rPr>
          <w:rFonts w:ascii="GHEA Grapalat" w:hAnsi="GHEA Grapalat" w:cs="Sylfaen"/>
          <w:sz w:val="20"/>
          <w:szCs w:val="20"/>
        </w:rPr>
        <w:t>որոնք</w:t>
      </w:r>
      <w:r w:rsidRPr="006D7580">
        <w:rPr>
          <w:rFonts w:ascii="GHEA Grapalat" w:hAnsi="GHEA Grapalat" w:cs="Sylfaen"/>
          <w:sz w:val="20"/>
          <w:szCs w:val="20"/>
          <w:lang w:val="es-ES"/>
        </w:rPr>
        <w:t xml:space="preserve"> </w:t>
      </w:r>
      <w:r w:rsidRPr="006D7580">
        <w:rPr>
          <w:rFonts w:ascii="GHEA Grapalat" w:hAnsi="GHEA Grapalat" w:cs="Sylfaen"/>
          <w:sz w:val="20"/>
          <w:szCs w:val="20"/>
        </w:rPr>
        <w:t>հայտը</w:t>
      </w:r>
      <w:r w:rsidRPr="006D7580">
        <w:rPr>
          <w:rFonts w:ascii="GHEA Grapalat" w:hAnsi="GHEA Grapalat" w:cs="Sylfaen"/>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cs="Sylfaen"/>
          <w:sz w:val="20"/>
          <w:szCs w:val="20"/>
          <w:lang w:val="es-ES"/>
        </w:rPr>
        <w:t xml:space="preserve"> </w:t>
      </w:r>
      <w:r w:rsidRPr="006D7580">
        <w:rPr>
          <w:rFonts w:ascii="GHEA Grapalat" w:hAnsi="GHEA Grapalat" w:cs="Sylfaen"/>
          <w:sz w:val="20"/>
          <w:szCs w:val="20"/>
        </w:rPr>
        <w:t>օրվա</w:t>
      </w:r>
      <w:r w:rsidRPr="006D7580">
        <w:rPr>
          <w:rFonts w:ascii="GHEA Grapalat" w:hAnsi="GHEA Grapalat" w:cs="Sylfaen"/>
          <w:sz w:val="20"/>
          <w:szCs w:val="20"/>
          <w:lang w:val="es-ES"/>
        </w:rPr>
        <w:t xml:space="preserve"> </w:t>
      </w:r>
      <w:r w:rsidRPr="006D7580">
        <w:rPr>
          <w:rFonts w:ascii="GHEA Grapalat" w:hAnsi="GHEA Grapalat" w:cs="Sylfaen"/>
          <w:sz w:val="20"/>
          <w:szCs w:val="20"/>
        </w:rPr>
        <w:t>դրությամբ</w:t>
      </w:r>
      <w:r w:rsidRPr="006D7580">
        <w:rPr>
          <w:rFonts w:ascii="GHEA Grapalat" w:hAnsi="GHEA Grapalat" w:cs="Sylfaen"/>
          <w:sz w:val="20"/>
          <w:szCs w:val="20"/>
          <w:lang w:val="es-ES"/>
        </w:rPr>
        <w:t xml:space="preserve"> </w:t>
      </w:r>
      <w:r w:rsidRPr="006D7580">
        <w:rPr>
          <w:rFonts w:ascii="GHEA Grapalat" w:hAnsi="GHEA Grapalat" w:cs="Sylfaen"/>
          <w:sz w:val="20"/>
          <w:szCs w:val="20"/>
        </w:rPr>
        <w:t>դատական</w:t>
      </w:r>
      <w:r w:rsidRPr="006D7580">
        <w:rPr>
          <w:rFonts w:ascii="GHEA Grapalat" w:hAnsi="GHEA Grapalat"/>
          <w:sz w:val="20"/>
          <w:szCs w:val="20"/>
          <w:lang w:val="es-ES"/>
        </w:rPr>
        <w:t xml:space="preserve"> </w:t>
      </w:r>
      <w:r w:rsidRPr="006D7580">
        <w:rPr>
          <w:rFonts w:ascii="GHEA Grapalat" w:hAnsi="GHEA Grapalat" w:cs="Sylfaen"/>
          <w:sz w:val="20"/>
          <w:szCs w:val="20"/>
        </w:rPr>
        <w:t>կարգով</w:t>
      </w:r>
      <w:r w:rsidRPr="006D7580">
        <w:rPr>
          <w:rFonts w:ascii="GHEA Grapalat" w:hAnsi="GHEA Grapalat"/>
          <w:sz w:val="20"/>
          <w:szCs w:val="20"/>
          <w:lang w:val="es-ES"/>
        </w:rPr>
        <w:t xml:space="preserve"> </w:t>
      </w:r>
      <w:r w:rsidRPr="006D7580">
        <w:rPr>
          <w:rFonts w:ascii="GHEA Grapalat" w:hAnsi="GHEA Grapalat" w:cs="Sylfaen"/>
          <w:sz w:val="20"/>
          <w:szCs w:val="20"/>
        </w:rPr>
        <w:t>ճանաչվել</w:t>
      </w:r>
      <w:r w:rsidRPr="006D7580">
        <w:rPr>
          <w:rFonts w:ascii="GHEA Grapalat" w:hAnsi="GHEA Grapalat"/>
          <w:sz w:val="20"/>
          <w:szCs w:val="20"/>
          <w:lang w:val="es-ES"/>
        </w:rPr>
        <w:t xml:space="preserve"> </w:t>
      </w:r>
      <w:r w:rsidRPr="006D7580">
        <w:rPr>
          <w:rFonts w:ascii="GHEA Grapalat" w:hAnsi="GHEA Grapalat" w:cs="Sylfaen"/>
          <w:sz w:val="20"/>
          <w:szCs w:val="20"/>
        </w:rPr>
        <w:t>են</w:t>
      </w:r>
      <w:r w:rsidRPr="006D7580">
        <w:rPr>
          <w:rFonts w:ascii="GHEA Grapalat" w:hAnsi="GHEA Grapalat"/>
          <w:sz w:val="20"/>
          <w:szCs w:val="20"/>
          <w:lang w:val="es-ES"/>
        </w:rPr>
        <w:t xml:space="preserve"> </w:t>
      </w:r>
      <w:r w:rsidRPr="006D7580">
        <w:rPr>
          <w:rFonts w:ascii="GHEA Grapalat" w:hAnsi="GHEA Grapalat" w:cs="Sylfaen"/>
          <w:sz w:val="20"/>
          <w:szCs w:val="20"/>
        </w:rPr>
        <w:t>սնանկ</w:t>
      </w:r>
      <w:r w:rsidRPr="006D7580">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3) </w:t>
      </w:r>
      <w:r w:rsidRPr="006D7580">
        <w:rPr>
          <w:rFonts w:ascii="GHEA Grapalat" w:hAnsi="GHEA Grapalat"/>
          <w:sz w:val="20"/>
          <w:szCs w:val="20"/>
        </w:rPr>
        <w:t>որոնք</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որոնց</w:t>
      </w:r>
      <w:r w:rsidRPr="006D7580">
        <w:rPr>
          <w:rFonts w:ascii="GHEA Grapalat" w:hAnsi="GHEA Grapalat"/>
          <w:sz w:val="20"/>
          <w:szCs w:val="20"/>
          <w:lang w:val="es-ES"/>
        </w:rPr>
        <w:t xml:space="preserve"> </w:t>
      </w:r>
      <w:r w:rsidRPr="006D7580">
        <w:rPr>
          <w:rFonts w:ascii="GHEA Grapalat" w:hAnsi="GHEA Grapalat" w:cs="Sylfaen"/>
          <w:sz w:val="20"/>
          <w:szCs w:val="20"/>
        </w:rPr>
        <w:t>գործադիր</w:t>
      </w:r>
      <w:r w:rsidRPr="006D7580">
        <w:rPr>
          <w:rFonts w:ascii="GHEA Grapalat" w:hAnsi="GHEA Grapalat"/>
          <w:sz w:val="20"/>
          <w:szCs w:val="20"/>
          <w:lang w:val="es-ES"/>
        </w:rPr>
        <w:t xml:space="preserve"> </w:t>
      </w:r>
      <w:r w:rsidRPr="006D7580">
        <w:rPr>
          <w:rFonts w:ascii="GHEA Grapalat" w:hAnsi="GHEA Grapalat" w:cs="Sylfaen"/>
          <w:sz w:val="20"/>
          <w:szCs w:val="20"/>
        </w:rPr>
        <w:t>մարմնի</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ներկայացուցիչը</w:t>
      </w:r>
      <w:r w:rsidRPr="006D7580">
        <w:rPr>
          <w:rFonts w:ascii="GHEA Grapalat" w:hAnsi="GHEA Grapalat"/>
          <w:sz w:val="20"/>
          <w:szCs w:val="20"/>
          <w:lang w:val="es-ES"/>
        </w:rPr>
        <w:t xml:space="preserve"> </w:t>
      </w:r>
      <w:r w:rsidRPr="006D7580">
        <w:rPr>
          <w:rFonts w:ascii="GHEA Grapalat" w:hAnsi="GHEA Grapalat" w:cs="Sylfaen"/>
          <w:sz w:val="20"/>
          <w:szCs w:val="20"/>
        </w:rPr>
        <w:t>հայտը</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sz w:val="20"/>
          <w:szCs w:val="20"/>
          <w:lang w:val="es-ES"/>
        </w:rPr>
        <w:t xml:space="preserve"> </w:t>
      </w:r>
      <w:r w:rsidRPr="006D7580">
        <w:rPr>
          <w:rFonts w:ascii="GHEA Grapalat" w:hAnsi="GHEA Grapalat" w:cs="Sylfaen"/>
          <w:sz w:val="20"/>
          <w:szCs w:val="20"/>
        </w:rPr>
        <w:t>օրվան</w:t>
      </w:r>
      <w:r w:rsidRPr="006D7580">
        <w:rPr>
          <w:rFonts w:ascii="GHEA Grapalat" w:hAnsi="GHEA Grapalat"/>
          <w:sz w:val="20"/>
          <w:szCs w:val="20"/>
          <w:lang w:val="es-ES"/>
        </w:rPr>
        <w:t xml:space="preserve"> </w:t>
      </w:r>
      <w:r w:rsidRPr="006D7580">
        <w:rPr>
          <w:rFonts w:ascii="GHEA Grapalat" w:hAnsi="GHEA Grapalat" w:cs="Sylfaen"/>
          <w:sz w:val="20"/>
          <w:szCs w:val="20"/>
        </w:rPr>
        <w:t>նախորդող</w:t>
      </w:r>
      <w:r w:rsidRPr="006D7580">
        <w:rPr>
          <w:rFonts w:ascii="GHEA Grapalat" w:hAnsi="GHEA Grapalat"/>
          <w:sz w:val="20"/>
          <w:szCs w:val="20"/>
          <w:lang w:val="es-ES"/>
        </w:rPr>
        <w:t xml:space="preserve"> </w:t>
      </w:r>
      <w:r w:rsidR="00D30C7A" w:rsidRPr="006D7580">
        <w:rPr>
          <w:rFonts w:ascii="GHEA Grapalat" w:hAnsi="GHEA Grapalat" w:cs="Sylfaen"/>
          <w:sz w:val="20"/>
          <w:szCs w:val="20"/>
          <w:lang w:val="hy-AM"/>
        </w:rPr>
        <w:t>հինգ</w:t>
      </w:r>
      <w:r w:rsidR="00D30C7A" w:rsidRPr="006D7580">
        <w:rPr>
          <w:rFonts w:ascii="GHEA Grapalat" w:hAnsi="GHEA Grapalat"/>
          <w:sz w:val="20"/>
          <w:szCs w:val="20"/>
          <w:lang w:val="es-ES"/>
        </w:rPr>
        <w:t xml:space="preserve"> </w:t>
      </w:r>
      <w:r w:rsidRPr="006D7580">
        <w:rPr>
          <w:rFonts w:ascii="GHEA Grapalat" w:hAnsi="GHEA Grapalat" w:cs="Sylfaen"/>
          <w:sz w:val="20"/>
          <w:szCs w:val="20"/>
        </w:rPr>
        <w:t>տարիների</w:t>
      </w:r>
      <w:r w:rsidRPr="006D7580">
        <w:rPr>
          <w:rFonts w:ascii="GHEA Grapalat" w:hAnsi="GHEA Grapalat"/>
          <w:sz w:val="20"/>
          <w:szCs w:val="20"/>
          <w:lang w:val="es-ES"/>
        </w:rPr>
        <w:t xml:space="preserve"> </w:t>
      </w:r>
      <w:r w:rsidRPr="006D7580">
        <w:rPr>
          <w:rFonts w:ascii="GHEA Grapalat" w:hAnsi="GHEA Grapalat" w:cs="Sylfaen"/>
          <w:sz w:val="20"/>
          <w:szCs w:val="20"/>
        </w:rPr>
        <w:t>ընթացքում</w:t>
      </w:r>
      <w:r w:rsidRPr="006D7580">
        <w:rPr>
          <w:rFonts w:ascii="GHEA Grapalat" w:hAnsi="GHEA Grapalat"/>
          <w:sz w:val="20"/>
          <w:szCs w:val="20"/>
          <w:lang w:val="es-ES"/>
        </w:rPr>
        <w:t xml:space="preserve"> </w:t>
      </w:r>
      <w:r w:rsidRPr="006D7580">
        <w:rPr>
          <w:rFonts w:ascii="GHEA Grapalat" w:hAnsi="GHEA Grapalat" w:cs="Sylfaen"/>
          <w:sz w:val="20"/>
          <w:szCs w:val="20"/>
        </w:rPr>
        <w:t>դատապարտված</w:t>
      </w:r>
      <w:r w:rsidRPr="006D7580">
        <w:rPr>
          <w:rFonts w:ascii="GHEA Grapalat" w:hAnsi="GHEA Grapalat"/>
          <w:sz w:val="20"/>
          <w:szCs w:val="20"/>
          <w:lang w:val="es-ES"/>
        </w:rPr>
        <w:t xml:space="preserve"> </w:t>
      </w:r>
      <w:r w:rsidRPr="006D7580">
        <w:rPr>
          <w:rFonts w:ascii="GHEA Grapalat" w:hAnsi="GHEA Grapalat" w:cs="Sylfaen"/>
          <w:sz w:val="20"/>
          <w:szCs w:val="20"/>
        </w:rPr>
        <w:t>է</w:t>
      </w:r>
      <w:r w:rsidRPr="006D7580">
        <w:rPr>
          <w:rFonts w:ascii="GHEA Grapalat" w:hAnsi="GHEA Grapalat"/>
          <w:sz w:val="20"/>
          <w:szCs w:val="20"/>
          <w:lang w:val="es-ES"/>
        </w:rPr>
        <w:t xml:space="preserve"> </w:t>
      </w:r>
      <w:r w:rsidRPr="006D7580">
        <w:rPr>
          <w:rFonts w:ascii="GHEA Grapalat" w:hAnsi="GHEA Grapalat" w:cs="Sylfaen"/>
          <w:sz w:val="20"/>
          <w:szCs w:val="20"/>
        </w:rPr>
        <w:t>եղել</w:t>
      </w:r>
      <w:r w:rsidRPr="006D7580">
        <w:rPr>
          <w:rFonts w:ascii="GHEA Grapalat" w:hAnsi="GHEA Grapalat"/>
          <w:sz w:val="20"/>
          <w:szCs w:val="20"/>
          <w:lang w:val="es-ES"/>
        </w:rPr>
        <w:t xml:space="preserve"> </w:t>
      </w:r>
      <w:r w:rsidRPr="006D7580">
        <w:rPr>
          <w:rFonts w:ascii="GHEA Grapalat" w:hAnsi="GHEA Grapalat"/>
          <w:sz w:val="20"/>
          <w:szCs w:val="20"/>
        </w:rPr>
        <w:t>ահաբեկչության</w:t>
      </w:r>
      <w:r w:rsidRPr="006D7580">
        <w:rPr>
          <w:rFonts w:ascii="GHEA Grapalat" w:hAnsi="GHEA Grapalat"/>
          <w:sz w:val="20"/>
          <w:szCs w:val="20"/>
          <w:lang w:val="es-ES"/>
        </w:rPr>
        <w:t xml:space="preserve"> </w:t>
      </w:r>
      <w:r w:rsidRPr="006D7580">
        <w:rPr>
          <w:rFonts w:ascii="GHEA Grapalat" w:hAnsi="GHEA Grapalat"/>
          <w:sz w:val="20"/>
          <w:szCs w:val="20"/>
        </w:rPr>
        <w:t>ֆինանսավորման</w:t>
      </w:r>
      <w:r w:rsidRPr="006D7580">
        <w:rPr>
          <w:rFonts w:ascii="GHEA Grapalat" w:hAnsi="GHEA Grapalat"/>
          <w:sz w:val="20"/>
          <w:szCs w:val="20"/>
          <w:lang w:val="es-ES"/>
        </w:rPr>
        <w:t xml:space="preserve">, </w:t>
      </w:r>
      <w:r w:rsidRPr="006D7580">
        <w:rPr>
          <w:rFonts w:ascii="GHEA Grapalat" w:hAnsi="GHEA Grapalat"/>
          <w:sz w:val="20"/>
          <w:szCs w:val="20"/>
        </w:rPr>
        <w:t>երեխայի</w:t>
      </w:r>
      <w:r w:rsidRPr="006D7580">
        <w:rPr>
          <w:rFonts w:ascii="GHEA Grapalat" w:hAnsi="GHEA Grapalat"/>
          <w:sz w:val="20"/>
          <w:szCs w:val="20"/>
          <w:lang w:val="es-ES"/>
        </w:rPr>
        <w:t xml:space="preserve"> </w:t>
      </w:r>
      <w:r w:rsidRPr="006D7580">
        <w:rPr>
          <w:rFonts w:ascii="GHEA Grapalat" w:hAnsi="GHEA Grapalat"/>
          <w:sz w:val="20"/>
          <w:szCs w:val="20"/>
        </w:rPr>
        <w:t>շահագործման</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մարդկային</w:t>
      </w:r>
      <w:r w:rsidRPr="006D7580">
        <w:rPr>
          <w:rFonts w:ascii="GHEA Grapalat" w:hAnsi="GHEA Grapalat"/>
          <w:sz w:val="20"/>
          <w:szCs w:val="20"/>
          <w:lang w:val="es-ES"/>
        </w:rPr>
        <w:t xml:space="preserve"> </w:t>
      </w:r>
      <w:r w:rsidRPr="006D7580">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861BC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FB4507" w:rsidRDefault="00096865" w:rsidP="003E093F">
      <w:pPr>
        <w:ind w:firstLine="567"/>
        <w:jc w:val="both"/>
        <w:rPr>
          <w:rFonts w:ascii="GHEA Grapalat" w:hAnsi="GHEA Grapalat" w:cs="Arial"/>
          <w:b/>
          <w:color w:val="FF0000"/>
          <w:sz w:val="20"/>
          <w:lang w:val="hy-AM"/>
        </w:rPr>
      </w:pPr>
      <w:r w:rsidRPr="00FB4507">
        <w:rPr>
          <w:rFonts w:ascii="GHEA Grapalat" w:hAnsi="GHEA Grapalat" w:cs="Arial Armenian"/>
          <w:b/>
          <w:color w:val="FF0000"/>
          <w:sz w:val="20"/>
          <w:lang w:val="hy-AM"/>
        </w:rPr>
        <w:t>2.</w:t>
      </w:r>
      <w:r w:rsidR="007968A3" w:rsidRPr="00FB4507">
        <w:rPr>
          <w:rFonts w:ascii="GHEA Grapalat" w:hAnsi="GHEA Grapalat" w:cs="Arial Armenian"/>
          <w:b/>
          <w:color w:val="FF0000"/>
          <w:sz w:val="20"/>
          <w:lang w:val="hy-AM"/>
        </w:rPr>
        <w:t>4</w:t>
      </w:r>
      <w:r w:rsidR="00773485" w:rsidRPr="00FB4507">
        <w:rPr>
          <w:rFonts w:ascii="GHEA Grapalat" w:hAnsi="GHEA Grapalat" w:cs="Arial Armenian"/>
          <w:b/>
          <w:color w:val="FF0000"/>
          <w:sz w:val="20"/>
          <w:lang w:val="hy-AM"/>
        </w:rPr>
        <w:t xml:space="preserve"> </w:t>
      </w:r>
      <w:r w:rsidRPr="00FB4507">
        <w:rPr>
          <w:rFonts w:ascii="GHEA Grapalat" w:hAnsi="GHEA Grapalat" w:cs="Sylfaen"/>
          <w:b/>
          <w:color w:val="FF0000"/>
          <w:sz w:val="20"/>
          <w:lang w:val="hy-AM"/>
        </w:rPr>
        <w:t>Մասնակիցը</w:t>
      </w:r>
      <w:r w:rsidRPr="00FB4507">
        <w:rPr>
          <w:rFonts w:ascii="GHEA Grapalat" w:hAnsi="GHEA Grapalat" w:cs="Arial"/>
          <w:b/>
          <w:color w:val="FF0000"/>
          <w:sz w:val="20"/>
          <w:lang w:val="hy-AM"/>
        </w:rPr>
        <w:t xml:space="preserve"> </w:t>
      </w:r>
      <w:r w:rsidR="003A7A32" w:rsidRPr="00FB4507">
        <w:rPr>
          <w:rFonts w:ascii="GHEA Grapalat" w:hAnsi="GHEA Grapalat" w:cs="Arial"/>
          <w:b/>
          <w:color w:val="FF0000"/>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FB4507">
        <w:rPr>
          <w:rFonts w:ascii="GHEA Grapalat" w:hAnsi="GHEA Grapalat" w:cs="Arial"/>
          <w:b/>
          <w:color w:val="FF0000"/>
          <w:sz w:val="20"/>
          <w:lang w:val="hy-AM"/>
        </w:rPr>
        <w:t xml:space="preserve"> </w:t>
      </w:r>
      <w:r w:rsidR="00EA4B24" w:rsidRPr="00FB4507">
        <w:rPr>
          <w:rFonts w:ascii="GHEA Grapalat" w:hAnsi="GHEA Grapalat"/>
          <w:b/>
          <w:color w:val="FF0000"/>
          <w:sz w:val="20"/>
          <w:szCs w:val="20"/>
          <w:lang w:val="hy-AM"/>
        </w:rPr>
        <w:t>15 տոկոսի</w:t>
      </w:r>
      <w:r w:rsidR="00FB4507">
        <w:rPr>
          <w:rFonts w:ascii="GHEA Grapalat" w:hAnsi="GHEA Grapalat"/>
          <w:b/>
          <w:color w:val="FF0000"/>
          <w:sz w:val="20"/>
          <w:szCs w:val="20"/>
          <w:lang w:val="hy-AM"/>
        </w:rPr>
        <w:t xml:space="preserve"> </w:t>
      </w:r>
      <w:r w:rsidR="00EA4B24" w:rsidRPr="00FB4507">
        <w:rPr>
          <w:rFonts w:ascii="GHEA Grapalat" w:hAnsi="GHEA Grapalat"/>
          <w:b/>
          <w:color w:val="FF0000"/>
          <w:sz w:val="20"/>
          <w:szCs w:val="20"/>
          <w:lang w:val="hy-AM"/>
        </w:rPr>
        <w:t xml:space="preserve">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FB4507">
          <w:rPr>
            <w:rFonts w:ascii="GHEA Grapalat" w:hAnsi="GHEA Grapalat"/>
            <w:b/>
            <w:color w:val="FF0000"/>
            <w:sz w:val="20"/>
            <w:szCs w:val="20"/>
            <w:lang w:val="hy-AM"/>
          </w:rPr>
          <w:t>Standard &amp; Poor’s</w:t>
        </w:r>
      </w:hyperlink>
      <w:r w:rsidR="00EA4B24" w:rsidRPr="00FB4507">
        <w:rPr>
          <w:rFonts w:ascii="Calibri" w:hAnsi="Calibri" w:cs="Calibri"/>
          <w:b/>
          <w:color w:val="FF0000"/>
          <w:sz w:val="20"/>
          <w:szCs w:val="20"/>
          <w:lang w:val="hy-AM"/>
        </w:rPr>
        <w:t> </w:t>
      </w:r>
      <w:r w:rsidR="00EA4B24" w:rsidRPr="00FB4507">
        <w:rPr>
          <w:rFonts w:ascii="GHEA Grapalat" w:hAnsi="GHEA Grapalat"/>
          <w:b/>
          <w:color w:val="FF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FB4507">
        <w:rPr>
          <w:rFonts w:ascii="GHEA Grapalat" w:hAnsi="GHEA Grapalat" w:cs="Arial"/>
          <w:b/>
          <w:color w:val="FF0000"/>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281CE4" w:rsidRPr="00281CE4" w:rsidRDefault="00096865" w:rsidP="00281CE4">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281CE4">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7F7DA7"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096865" w:rsidRPr="006E356D"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w:t>
      </w:r>
      <w:r w:rsidR="00096865" w:rsidRPr="006E356D">
        <w:rPr>
          <w:rFonts w:ascii="GHEA Grapalat" w:hAnsi="GHEA Grapalat" w:cs="Sylfaen"/>
          <w:szCs w:val="24"/>
          <w:lang w:val="hy-AM"/>
        </w:rPr>
        <w:t xml:space="preserve">ներկայացվում </w:t>
      </w:r>
      <w:r w:rsidRPr="006E356D">
        <w:rPr>
          <w:rFonts w:ascii="GHEA Grapalat" w:hAnsi="GHEA Grapalat" w:cs="Sylfaen"/>
          <w:szCs w:val="24"/>
          <w:lang w:val="hy-AM"/>
        </w:rPr>
        <w:t xml:space="preserve">է </w:t>
      </w:r>
      <w:r w:rsidR="00096865" w:rsidRPr="006E356D">
        <w:rPr>
          <w:rFonts w:ascii="GHEA Grapalat" w:hAnsi="GHEA Grapalat" w:cs="Sylfaen"/>
          <w:szCs w:val="24"/>
          <w:lang w:val="hy-AM"/>
        </w:rPr>
        <w:t>մինչև դրա համար սույն հրավերով սահմանված ժամկետի ավարտը</w:t>
      </w:r>
      <w:r w:rsidR="004D5671" w:rsidRPr="006E356D">
        <w:rPr>
          <w:rFonts w:ascii="GHEA Grapalat" w:hAnsi="GHEA Grapalat" w:cs="Sylfaen"/>
          <w:szCs w:val="24"/>
          <w:lang w:val="hy-AM"/>
        </w:rPr>
        <w:t>։</w:t>
      </w:r>
    </w:p>
    <w:p w:rsidR="00096865" w:rsidRPr="006E356D" w:rsidRDefault="000946A3" w:rsidP="00EF3662">
      <w:pPr>
        <w:pStyle w:val="23"/>
        <w:spacing w:line="240" w:lineRule="auto"/>
        <w:ind w:firstLine="567"/>
        <w:rPr>
          <w:rFonts w:ascii="GHEA Grapalat" w:hAnsi="GHEA Grapalat" w:cs="Sylfaen"/>
          <w:szCs w:val="24"/>
          <w:lang w:val="hy-AM"/>
        </w:rPr>
      </w:pPr>
      <w:r w:rsidRPr="006E356D">
        <w:rPr>
          <w:rFonts w:ascii="GHEA Grapalat" w:hAnsi="GHEA Grapalat" w:cs="Sylfaen"/>
          <w:szCs w:val="24"/>
          <w:lang w:val="hy-AM"/>
        </w:rPr>
        <w:t>Հ</w:t>
      </w:r>
      <w:r w:rsidR="00096865" w:rsidRPr="006E356D">
        <w:rPr>
          <w:rFonts w:ascii="GHEA Grapalat" w:hAnsi="GHEA Grapalat" w:cs="Sylfaen"/>
          <w:szCs w:val="24"/>
          <w:lang w:val="hy-AM"/>
        </w:rPr>
        <w:t xml:space="preserve">այտի պատրաստման կարգը նկարագրված է սույն հրավերի </w:t>
      </w:r>
      <w:r w:rsidR="00DD4F48" w:rsidRPr="006E356D">
        <w:rPr>
          <w:rFonts w:ascii="GHEA Grapalat" w:hAnsi="GHEA Grapalat" w:cs="Sylfaen"/>
          <w:szCs w:val="24"/>
          <w:lang w:val="hy-AM"/>
        </w:rPr>
        <w:t>2-րդ</w:t>
      </w:r>
      <w:r w:rsidR="00096865" w:rsidRPr="006E356D">
        <w:rPr>
          <w:rFonts w:ascii="GHEA Grapalat" w:hAnsi="GHEA Grapalat" w:cs="Sylfaen"/>
          <w:szCs w:val="24"/>
          <w:lang w:val="hy-AM"/>
        </w:rPr>
        <w:t xml:space="preserve"> մասում` </w:t>
      </w:r>
      <w:r w:rsidR="00491ADE" w:rsidRPr="006E356D">
        <w:rPr>
          <w:rFonts w:ascii="GHEA Grapalat" w:hAnsi="GHEA Grapalat" w:cs="Sylfaen"/>
          <w:szCs w:val="24"/>
          <w:lang w:val="hy-AM"/>
        </w:rPr>
        <w:t>գնանշման հարցման</w:t>
      </w:r>
      <w:r w:rsidR="00AE26C8" w:rsidRPr="006E356D">
        <w:rPr>
          <w:rFonts w:ascii="GHEA Grapalat" w:hAnsi="GHEA Grapalat" w:cs="Sylfaen"/>
          <w:szCs w:val="24"/>
          <w:lang w:val="hy-AM"/>
        </w:rPr>
        <w:t xml:space="preserve"> </w:t>
      </w:r>
      <w:r w:rsidR="00096865" w:rsidRPr="006E356D">
        <w:rPr>
          <w:rFonts w:ascii="GHEA Grapalat" w:hAnsi="GHEA Grapalat" w:cs="Sylfaen"/>
          <w:szCs w:val="24"/>
          <w:lang w:val="hy-AM"/>
        </w:rPr>
        <w:t>հայտերը պատրաստելու հրահանգում</w:t>
      </w:r>
      <w:r w:rsidR="004D5671" w:rsidRPr="006E356D">
        <w:rPr>
          <w:rFonts w:ascii="GHEA Grapalat" w:hAnsi="GHEA Grapalat" w:cs="Sylfaen"/>
          <w:szCs w:val="24"/>
          <w:lang w:val="hy-AM"/>
        </w:rPr>
        <w:t>։</w:t>
      </w:r>
    </w:p>
    <w:p w:rsidR="007F7DA7" w:rsidRPr="006E356D" w:rsidRDefault="007F7DA7" w:rsidP="007F7DA7">
      <w:pPr>
        <w:pStyle w:val="23"/>
        <w:spacing w:line="240" w:lineRule="auto"/>
        <w:ind w:firstLine="567"/>
        <w:rPr>
          <w:rFonts w:ascii="GHEA Grapalat" w:hAnsi="GHEA Grapalat" w:cs="Sylfaen"/>
          <w:szCs w:val="24"/>
          <w:lang w:val="hy-AM"/>
        </w:rPr>
      </w:pPr>
      <w:r w:rsidRPr="006E356D">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FB4507">
        <w:rPr>
          <w:rFonts w:ascii="GHEA Grapalat" w:hAnsi="GHEA Grapalat" w:cs="Sylfaen"/>
          <w:b/>
          <w:szCs w:val="24"/>
          <w:lang w:val="hy-AM"/>
        </w:rPr>
        <w:t>07</w:t>
      </w:r>
      <w:r w:rsidRPr="006E356D">
        <w:rPr>
          <w:rFonts w:ascii="GHEA Grapalat" w:hAnsi="GHEA Grapalat" w:cs="Sylfaen"/>
          <w:b/>
          <w:szCs w:val="24"/>
          <w:lang w:val="hy-AM"/>
        </w:rPr>
        <w:t xml:space="preserve">-րդ օրվա </w:t>
      </w:r>
      <w:r w:rsidR="006E356D" w:rsidRPr="006E356D">
        <w:rPr>
          <w:rFonts w:ascii="GHEA Grapalat" w:hAnsi="GHEA Grapalat" w:cs="Sylfaen"/>
          <w:b/>
          <w:szCs w:val="24"/>
          <w:lang w:val="hy-AM"/>
        </w:rPr>
        <w:t>ժամը 1</w:t>
      </w:r>
      <w:r w:rsidR="00FB4507">
        <w:rPr>
          <w:rFonts w:ascii="GHEA Grapalat" w:hAnsi="GHEA Grapalat" w:cs="Sylfaen"/>
          <w:b/>
          <w:szCs w:val="24"/>
          <w:lang w:val="hy-AM"/>
        </w:rPr>
        <w:t>0</w:t>
      </w:r>
      <w:r w:rsidR="006E356D" w:rsidRPr="006E356D">
        <w:rPr>
          <w:rFonts w:ascii="GHEA Grapalat" w:hAnsi="GHEA Grapalat" w:cs="Sylfaen"/>
          <w:b/>
          <w:szCs w:val="24"/>
          <w:lang w:val="hy-AM"/>
        </w:rPr>
        <w:t>:30-ն, ք.Երեան, Մ.Հերացի</w:t>
      </w:r>
      <w:r w:rsidRPr="006E356D">
        <w:rPr>
          <w:rFonts w:ascii="GHEA Grapalat" w:hAnsi="GHEA Grapalat" w:cs="Sylfaen"/>
          <w:b/>
          <w:szCs w:val="24"/>
          <w:lang w:val="hy-AM"/>
        </w:rPr>
        <w:t xml:space="preserve"> 12 հասցեով</w:t>
      </w:r>
      <w:r w:rsidRPr="006E356D">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6E356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6E356D">
        <w:rPr>
          <w:rFonts w:ascii="GHEA Grapalat" w:hAnsi="GHEA Grapalat" w:cs="Sylfaen"/>
          <w:szCs w:val="24"/>
          <w:lang w:val="hy-AM"/>
        </w:rPr>
        <w:t>`</w:t>
      </w:r>
      <w:r w:rsidRPr="006E356D">
        <w:rPr>
          <w:rFonts w:ascii="GHEA Grapalat" w:hAnsi="GHEA Grapalat" w:cs="Sylfaen"/>
          <w:szCs w:val="24"/>
          <w:lang w:val="hy-AM"/>
        </w:rPr>
        <w:t xml:space="preserve"> </w:t>
      </w:r>
      <w:r w:rsidR="00FB4507">
        <w:rPr>
          <w:rFonts w:ascii="GHEA Grapalat" w:hAnsi="GHEA Grapalat"/>
          <w:b/>
          <w:lang w:val="hy-AM"/>
        </w:rPr>
        <w:t>Աստղիկ Վիրաբյանը</w:t>
      </w:r>
      <w:r w:rsidR="0010669D" w:rsidRPr="006E356D">
        <w:rPr>
          <w:rFonts w:ascii="GHEA Grapalat" w:hAnsi="GHEA Grapalat" w:cs="Sylfaen"/>
          <w:szCs w:val="24"/>
          <w:lang w:val="hy-AM"/>
        </w:rPr>
        <w:t xml:space="preserve">։ </w:t>
      </w:r>
      <w:r w:rsidRPr="006E356D">
        <w:rPr>
          <w:rFonts w:ascii="GHEA Grapalat" w:hAnsi="GHEA Grapalat" w:cs="Sylfaen"/>
          <w:szCs w:val="24"/>
          <w:lang w:val="hy-AM"/>
        </w:rPr>
        <w:t>Հայտերը քարտուղարի կողմից գրանցվում են գրանցամատյանում</w:t>
      </w:r>
      <w:r w:rsidRPr="00A71D81">
        <w:rPr>
          <w:rFonts w:ascii="GHEA Grapalat" w:hAnsi="GHEA Grapalat" w:cs="Sylfaen"/>
          <w:szCs w:val="24"/>
          <w:lang w:val="hy-AM"/>
        </w:rPr>
        <w:t>`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3"/>
    <w:p w:rsidR="00B67CCD"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0845F6" w:rsidRPr="00A71D81" w:rsidRDefault="00FB4507" w:rsidP="00FB4507">
      <w:pPr>
        <w:ind w:firstLine="709"/>
        <w:jc w:val="both"/>
        <w:rPr>
          <w:rFonts w:ascii="GHEA Grapalat" w:hAnsi="GHEA Grapalat" w:cs="Sylfaen"/>
          <w:sz w:val="20"/>
          <w:lang w:val="hy-AM"/>
        </w:rPr>
      </w:pPr>
      <w:r>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rsidR="000845F6" w:rsidRPr="00A71D81" w:rsidRDefault="00FB450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a3"/>
        <w:spacing w:line="240" w:lineRule="auto"/>
        <w:ind w:firstLine="567"/>
        <w:rPr>
          <w:rFonts w:ascii="GHEA Grapalat" w:hAnsi="GHEA Grapalat"/>
          <w:b/>
          <w:lang w:val="af-ZA"/>
        </w:rPr>
      </w:pP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8640DD" w:rsidRPr="00AE2768" w:rsidRDefault="008640DD" w:rsidP="008640DD">
      <w:pPr>
        <w:pStyle w:val="23"/>
        <w:spacing w:line="240" w:lineRule="auto"/>
        <w:ind w:firstLine="567"/>
        <w:rPr>
          <w:rFonts w:ascii="GHEA Grapalat" w:hAnsi="GHEA Grapalat" w:cs="Tahoma"/>
        </w:rPr>
      </w:pPr>
      <w:r w:rsidRPr="00A71D81">
        <w:rPr>
          <w:rFonts w:ascii="GHEA Grapalat" w:hAnsi="GHEA Grapalat"/>
        </w:rPr>
        <w:t xml:space="preserve">8.1 </w:t>
      </w:r>
      <w:r w:rsidRPr="00A71D81">
        <w:rPr>
          <w:rFonts w:ascii="GHEA Grapalat" w:hAnsi="GHEA Grapalat" w:cs="Sylfaen"/>
          <w:lang w:val="ru-RU"/>
        </w:rPr>
        <w:t>Հայտերի</w:t>
      </w:r>
      <w:r w:rsidRPr="00A71D81">
        <w:rPr>
          <w:rFonts w:ascii="GHEA Grapalat" w:hAnsi="GHEA Grapalat" w:cs="Sylfaen"/>
        </w:rPr>
        <w:t xml:space="preserve"> </w:t>
      </w:r>
      <w:r w:rsidRPr="00A71D81">
        <w:rPr>
          <w:rFonts w:ascii="GHEA Grapalat" w:hAnsi="GHEA Grapalat" w:cs="Sylfaen"/>
          <w:lang w:val="ru-RU"/>
        </w:rPr>
        <w:t>բացումը</w:t>
      </w:r>
      <w:r w:rsidRPr="00A71D81">
        <w:rPr>
          <w:rFonts w:ascii="GHEA Grapalat" w:hAnsi="GHEA Grapalat" w:cs="Sylfaen"/>
        </w:rPr>
        <w:t xml:space="preserve"> </w:t>
      </w:r>
      <w:r w:rsidRPr="00A71D81">
        <w:rPr>
          <w:rFonts w:ascii="GHEA Grapalat" w:hAnsi="GHEA Grapalat" w:cs="Sylfaen"/>
          <w:lang w:val="ru-RU"/>
        </w:rPr>
        <w:t>կկատարվի</w:t>
      </w:r>
      <w:r w:rsidRPr="00A71D81">
        <w:rPr>
          <w:rFonts w:ascii="GHEA Grapalat" w:hAnsi="GHEA Grapalat" w:cs="Sylfaen"/>
        </w:rPr>
        <w:t xml:space="preserve"> հանձնաժողովի՝ հայտերի բացման և գնահատման նիստում՝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w:t>
      </w:r>
      <w:r w:rsidRPr="00A71D81">
        <w:rPr>
          <w:rFonts w:ascii="GHEA Grapalat" w:hAnsi="GHEA Grapalat" w:cs="Sylfaen"/>
          <w:szCs w:val="24"/>
        </w:rPr>
        <w:t xml:space="preserve"> </w:t>
      </w:r>
      <w:r w:rsidRPr="00A71D81">
        <w:rPr>
          <w:rFonts w:ascii="GHEA Grapalat" w:hAnsi="GHEA Grapalat" w:cs="Sylfaen"/>
          <w:szCs w:val="24"/>
          <w:lang w:val="ru-RU"/>
        </w:rPr>
        <w:t>հայտարարությունը</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հրավերը</w:t>
      </w:r>
      <w:r w:rsidRPr="00A71D81">
        <w:rPr>
          <w:rFonts w:ascii="GHEA Grapalat" w:hAnsi="GHEA Grapalat" w:cs="Sylfaen"/>
          <w:szCs w:val="24"/>
        </w:rPr>
        <w:t xml:space="preserve"> </w:t>
      </w:r>
      <w:r w:rsidRPr="00A71D81">
        <w:rPr>
          <w:rFonts w:ascii="GHEA Grapalat" w:hAnsi="GHEA Grapalat" w:cs="Sylfaen"/>
          <w:szCs w:val="24"/>
          <w:lang w:val="en-US"/>
        </w:rPr>
        <w:t>տեղեկագրում</w:t>
      </w:r>
      <w:r w:rsidRPr="00A71D81">
        <w:rPr>
          <w:rFonts w:ascii="GHEA Grapalat" w:hAnsi="GHEA Grapalat" w:cs="Sylfaen"/>
          <w:szCs w:val="24"/>
        </w:rPr>
        <w:t xml:space="preserve"> </w:t>
      </w:r>
      <w:r w:rsidRPr="00A71D81">
        <w:rPr>
          <w:rFonts w:ascii="GHEA Grapalat" w:hAnsi="GHEA Grapalat" w:cs="Sylfaen"/>
          <w:szCs w:val="24"/>
          <w:lang w:val="en-US"/>
        </w:rPr>
        <w:t>հ</w:t>
      </w:r>
      <w:r w:rsidRPr="00A71D81">
        <w:rPr>
          <w:rFonts w:ascii="GHEA Grapalat" w:hAnsi="GHEA Grapalat" w:cs="Sylfaen"/>
          <w:szCs w:val="24"/>
          <w:lang w:val="ru-RU"/>
        </w:rPr>
        <w:t>րապարակվելու</w:t>
      </w:r>
      <w:r w:rsidRPr="00A71D81">
        <w:rPr>
          <w:rFonts w:ascii="GHEA Grapalat" w:hAnsi="GHEA Grapalat" w:cs="Sylfaen"/>
          <w:szCs w:val="24"/>
        </w:rPr>
        <w:t xml:space="preserve"> </w:t>
      </w:r>
      <w:r w:rsidRPr="00A71D81">
        <w:rPr>
          <w:rFonts w:ascii="GHEA Grapalat" w:hAnsi="GHEA Grapalat" w:cs="Sylfaen"/>
          <w:szCs w:val="24"/>
          <w:lang w:val="en-US"/>
        </w:rPr>
        <w:t>օրվանից</w:t>
      </w:r>
      <w:r w:rsidRPr="00A71D81">
        <w:rPr>
          <w:rFonts w:ascii="GHEA Grapalat" w:hAnsi="GHEA Grapalat" w:cs="Sylfaen"/>
          <w:szCs w:val="24"/>
        </w:rPr>
        <w:t xml:space="preserve"> </w:t>
      </w:r>
      <w:r w:rsidRPr="00A71D81">
        <w:rPr>
          <w:rFonts w:ascii="GHEA Grapalat" w:hAnsi="GHEA Grapalat" w:cs="Sylfaen"/>
          <w:szCs w:val="24"/>
          <w:lang w:val="ru-RU"/>
        </w:rPr>
        <w:t>հաշված</w:t>
      </w:r>
      <w:r w:rsidRPr="00A71D81">
        <w:rPr>
          <w:rFonts w:ascii="GHEA Grapalat" w:hAnsi="GHEA Grapalat" w:cs="Sylfaen"/>
          <w:szCs w:val="24"/>
        </w:rPr>
        <w:t xml:space="preserve"> </w:t>
      </w:r>
      <w:r w:rsidR="00FB4507">
        <w:rPr>
          <w:rFonts w:ascii="GHEA Grapalat" w:hAnsi="GHEA Grapalat" w:cs="Sylfaen"/>
          <w:b/>
          <w:szCs w:val="24"/>
          <w:lang w:val="hy-AM"/>
        </w:rPr>
        <w:t>07</w:t>
      </w:r>
      <w:r w:rsidRPr="0047208F">
        <w:rPr>
          <w:rFonts w:ascii="GHEA Grapalat" w:hAnsi="GHEA Grapalat" w:cs="Sylfaen"/>
          <w:b/>
          <w:szCs w:val="24"/>
          <w:lang w:val="hy-AM"/>
        </w:rPr>
        <w:t>-</w:t>
      </w:r>
      <w:r w:rsidRPr="0047208F">
        <w:rPr>
          <w:rFonts w:ascii="GHEA Grapalat" w:hAnsi="GHEA Grapalat" w:cs="Sylfaen"/>
          <w:b/>
          <w:szCs w:val="24"/>
          <w:lang w:val="ru-RU"/>
        </w:rPr>
        <w:t>րդ</w:t>
      </w:r>
      <w:r w:rsidRPr="0047208F">
        <w:rPr>
          <w:rFonts w:ascii="GHEA Grapalat" w:hAnsi="GHEA Grapalat" w:cs="Sylfaen"/>
          <w:b/>
          <w:szCs w:val="24"/>
        </w:rPr>
        <w:t xml:space="preserve"> </w:t>
      </w:r>
      <w:r w:rsidRPr="0047208F">
        <w:rPr>
          <w:rFonts w:ascii="GHEA Grapalat" w:hAnsi="GHEA Grapalat" w:cs="Sylfaen"/>
          <w:b/>
          <w:szCs w:val="24"/>
          <w:lang w:val="ru-RU"/>
        </w:rPr>
        <w:t>օրվա</w:t>
      </w:r>
      <w:r w:rsidRPr="0047208F">
        <w:rPr>
          <w:rFonts w:ascii="GHEA Grapalat" w:hAnsi="GHEA Grapalat" w:cs="Sylfaen"/>
          <w:b/>
          <w:szCs w:val="24"/>
        </w:rPr>
        <w:t xml:space="preserve"> </w:t>
      </w:r>
      <w:r w:rsidRPr="0047208F">
        <w:rPr>
          <w:rFonts w:ascii="GHEA Grapalat" w:hAnsi="GHEA Grapalat" w:cs="Sylfaen"/>
          <w:b/>
          <w:szCs w:val="24"/>
          <w:lang w:val="ru-RU"/>
        </w:rPr>
        <w:t>ժամը</w:t>
      </w:r>
      <w:r w:rsidRPr="0047208F">
        <w:rPr>
          <w:rFonts w:ascii="GHEA Grapalat" w:hAnsi="GHEA Grapalat" w:cs="Sylfaen"/>
          <w:b/>
          <w:szCs w:val="24"/>
        </w:rPr>
        <w:t xml:space="preserve"> </w:t>
      </w:r>
      <w:r>
        <w:rPr>
          <w:rFonts w:ascii="GHEA Grapalat" w:hAnsi="GHEA Grapalat" w:cs="Sylfaen"/>
          <w:b/>
          <w:szCs w:val="24"/>
          <w:lang w:val="hy-AM"/>
        </w:rPr>
        <w:t>1</w:t>
      </w:r>
      <w:r w:rsidR="00FB4507">
        <w:rPr>
          <w:rFonts w:ascii="GHEA Grapalat" w:hAnsi="GHEA Grapalat" w:cs="Sylfaen"/>
          <w:b/>
          <w:szCs w:val="24"/>
          <w:lang w:val="hy-AM"/>
        </w:rPr>
        <w:t>0</w:t>
      </w:r>
      <w:r>
        <w:rPr>
          <w:rFonts w:ascii="GHEA Grapalat" w:hAnsi="GHEA Grapalat" w:cs="Sylfaen"/>
          <w:b/>
          <w:szCs w:val="24"/>
          <w:lang w:val="hy-AM"/>
        </w:rPr>
        <w:t>:30</w:t>
      </w:r>
      <w:r w:rsidRPr="0047208F">
        <w:rPr>
          <w:rFonts w:ascii="GHEA Grapalat" w:hAnsi="GHEA Grapalat" w:cs="Sylfaen"/>
          <w:b/>
          <w:szCs w:val="24"/>
          <w:lang w:val="hy-AM"/>
        </w:rPr>
        <w:t>-</w:t>
      </w:r>
      <w:r w:rsidRPr="0047208F">
        <w:rPr>
          <w:rFonts w:ascii="GHEA Grapalat" w:hAnsi="GHEA Grapalat" w:cs="Sylfaen"/>
          <w:b/>
          <w:szCs w:val="24"/>
          <w:lang w:val="en-US"/>
        </w:rPr>
        <w:t>ի</w:t>
      </w:r>
      <w:r w:rsidRPr="0047208F">
        <w:rPr>
          <w:rFonts w:ascii="GHEA Grapalat" w:hAnsi="GHEA Grapalat" w:cs="Sylfaen"/>
          <w:b/>
          <w:szCs w:val="24"/>
          <w:lang w:val="ru-RU"/>
        </w:rPr>
        <w:t>ն։</w:t>
      </w:r>
      <w:r w:rsidRPr="0047208F">
        <w:rPr>
          <w:rFonts w:ascii="GHEA Grapalat" w:hAnsi="GHEA Grapalat" w:cs="Sylfaen"/>
          <w:b/>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6F5299" w:rsidRPr="00A71D81" w:rsidRDefault="00FD2748" w:rsidP="006F5299">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6F5299" w:rsidRPr="00DE5ED9">
        <w:rPr>
          <w:rFonts w:ascii="GHEA Grapalat" w:hAnsi="GHEA Grapalat" w:cs="Sylfaen"/>
          <w:b/>
          <w:i w:val="0"/>
          <w:szCs w:val="24"/>
          <w:lang w:val="ru-RU"/>
        </w:rPr>
        <w:t>Հայաստանի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Հանրապետության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դրամով</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բացման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նիստի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օրվա</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դրությամբ</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ՀՀ</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կենտրոնական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բանկի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կողմից</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սահմանված</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փոխարժեքով</w:t>
      </w:r>
      <w:r w:rsidR="006F5299" w:rsidRPr="00712340">
        <w:rPr>
          <w:rFonts w:ascii="GHEA Grapalat" w:hAnsi="GHEA Grapalat" w:cs="Sylfaen"/>
          <w:i w:val="0"/>
          <w:szCs w:val="24"/>
          <w:lang w:val="ru-RU"/>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a3"/>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aff"/>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w:t>
      </w:r>
      <w:r w:rsidRPr="006D7580">
        <w:rPr>
          <w:rFonts w:ascii="GHEA Grapalat" w:hAnsi="GHEA Grapalat" w:cs="Sylfaen"/>
          <w:sz w:val="20"/>
          <w:lang w:val="af-ZA"/>
        </w:rPr>
        <w:t xml:space="preserve"> </w:t>
      </w:r>
      <w:r w:rsidRPr="006D2E03">
        <w:rPr>
          <w:rFonts w:ascii="GHEA Grapalat" w:hAnsi="GHEA Grapalat" w:cs="Sylfaen"/>
          <w:sz w:val="20"/>
        </w:rPr>
        <w:t>օրվա</w:t>
      </w:r>
      <w:r w:rsidRPr="006D7580">
        <w:rPr>
          <w:rFonts w:ascii="GHEA Grapalat" w:hAnsi="GHEA Grapalat" w:cs="Sylfaen"/>
          <w:sz w:val="20"/>
          <w:lang w:val="af-ZA"/>
        </w:rPr>
        <w:t xml:space="preserve"> </w:t>
      </w:r>
      <w:r w:rsidRPr="006D2E03">
        <w:rPr>
          <w:rFonts w:ascii="GHEA Grapalat" w:hAnsi="GHEA Grapalat" w:cs="Sylfaen"/>
          <w:sz w:val="20"/>
        </w:rPr>
        <w:t>դրությամբ</w:t>
      </w:r>
      <w:r w:rsidRPr="006D7580">
        <w:rPr>
          <w:rFonts w:ascii="GHEA Grapalat" w:hAnsi="GHEA Grapalat" w:cs="Sylfaen"/>
          <w:sz w:val="20"/>
          <w:lang w:val="af-ZA"/>
        </w:rPr>
        <w:t xml:space="preserve"> </w:t>
      </w:r>
      <w:r w:rsidRPr="006D2E03">
        <w:rPr>
          <w:rFonts w:ascii="GHEA Grapalat" w:hAnsi="GHEA Grapalat" w:cs="Sylfaen"/>
          <w:sz w:val="20"/>
        </w:rPr>
        <w:t>մասնակիցը</w:t>
      </w:r>
      <w:r w:rsidRPr="006D7580">
        <w:rPr>
          <w:rFonts w:ascii="GHEA Grapalat" w:hAnsi="GHEA Grapalat" w:cs="Sylfaen"/>
          <w:sz w:val="20"/>
          <w:lang w:val="af-ZA"/>
        </w:rPr>
        <w:t xml:space="preserve"> </w:t>
      </w:r>
      <w:r w:rsidRPr="006D2E03">
        <w:rPr>
          <w:rFonts w:ascii="GHEA Grapalat" w:hAnsi="GHEA Grapalat" w:cs="Sylfaen"/>
          <w:sz w:val="20"/>
        </w:rPr>
        <w:t>կամ</w:t>
      </w:r>
      <w:r w:rsidRPr="006D7580">
        <w:rPr>
          <w:rFonts w:ascii="GHEA Grapalat" w:hAnsi="GHEA Grapalat" w:cs="Sylfaen"/>
          <w:sz w:val="20"/>
          <w:lang w:val="af-ZA"/>
        </w:rPr>
        <w:t xml:space="preserve"> </w:t>
      </w:r>
      <w:r w:rsidRPr="006D2E03">
        <w:rPr>
          <w:rFonts w:ascii="GHEA Grapalat" w:hAnsi="GHEA Grapalat" w:cs="Sylfaen"/>
          <w:sz w:val="20"/>
        </w:rPr>
        <w:t>պայմանագիրը</w:t>
      </w:r>
      <w:r w:rsidRPr="006D7580">
        <w:rPr>
          <w:rFonts w:ascii="GHEA Grapalat" w:hAnsi="GHEA Grapalat" w:cs="Sylfaen"/>
          <w:sz w:val="20"/>
          <w:lang w:val="af-ZA"/>
        </w:rPr>
        <w:t xml:space="preserve"> </w:t>
      </w:r>
      <w:r w:rsidRPr="006D2E03">
        <w:rPr>
          <w:rFonts w:ascii="GHEA Grapalat" w:hAnsi="GHEA Grapalat" w:cs="Sylfaen"/>
          <w:sz w:val="20"/>
        </w:rPr>
        <w:t>կնքած</w:t>
      </w:r>
      <w:r w:rsidRPr="006D7580">
        <w:rPr>
          <w:rFonts w:ascii="GHEA Grapalat" w:hAnsi="GHEA Grapalat" w:cs="Sylfaen"/>
          <w:sz w:val="20"/>
          <w:lang w:val="af-ZA"/>
        </w:rPr>
        <w:t xml:space="preserve"> </w:t>
      </w:r>
      <w:r w:rsidRPr="006D2E03">
        <w:rPr>
          <w:rFonts w:ascii="GHEA Grapalat" w:hAnsi="GHEA Grapalat" w:cs="Sylfaen"/>
          <w:sz w:val="20"/>
        </w:rPr>
        <w:t>անձը</w:t>
      </w:r>
      <w:r w:rsidRPr="006D7580">
        <w:rPr>
          <w:rFonts w:ascii="GHEA Grapalat" w:hAnsi="GHEA Grapalat" w:cs="Sylfaen"/>
          <w:sz w:val="20"/>
          <w:lang w:val="af-ZA"/>
        </w:rPr>
        <w:t xml:space="preserve"> </w:t>
      </w:r>
      <w:r w:rsidRPr="006D2E03">
        <w:rPr>
          <w:rFonts w:ascii="GHEA Grapalat" w:hAnsi="GHEA Grapalat" w:cs="Sylfaen"/>
          <w:sz w:val="20"/>
        </w:rPr>
        <w:t>վճարել</w:t>
      </w:r>
      <w:r w:rsidRPr="006D7580">
        <w:rPr>
          <w:rFonts w:ascii="GHEA Grapalat" w:hAnsi="GHEA Grapalat" w:cs="Sylfaen"/>
          <w:sz w:val="20"/>
          <w:lang w:val="af-ZA"/>
        </w:rPr>
        <w:t xml:space="preserve"> </w:t>
      </w:r>
      <w:r w:rsidRPr="006D2E03">
        <w:rPr>
          <w:rFonts w:ascii="GHEA Grapalat" w:hAnsi="GHEA Grapalat" w:cs="Sylfaen"/>
          <w:sz w:val="20"/>
        </w:rPr>
        <w:t>է</w:t>
      </w:r>
      <w:r w:rsidRPr="006D7580">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D4058F" w:rsidRDefault="00C63080" w:rsidP="00C63080">
      <w:pPr>
        <w:pStyle w:val="23"/>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A2550" w:rsidRPr="003A2550">
        <w:rPr>
          <w:rFonts w:ascii="GHEA Grapalat" w:hAnsi="GHEA Grapalat" w:cs="Sylfaen"/>
          <w:b/>
          <w:lang w:val="es-ES"/>
        </w:rPr>
        <w:t>10</w:t>
      </w:r>
      <w:r w:rsidRPr="003A2550">
        <w:rPr>
          <w:rFonts w:ascii="GHEA Grapalat" w:hAnsi="GHEA Grapalat" w:cs="Sylfaen"/>
          <w:b/>
          <w:lang w:val="es-ES"/>
        </w:rPr>
        <w:t xml:space="preserve"> օրացուցային</w:t>
      </w:r>
      <w:r w:rsidRPr="003A2550">
        <w:rPr>
          <w:rFonts w:ascii="GHEA Grapalat" w:hAnsi="GHEA Grapalat" w:cs="Arial"/>
          <w:b/>
          <w:lang w:val="es-ES"/>
        </w:rPr>
        <w:t xml:space="preserve"> </w:t>
      </w:r>
      <w:r w:rsidRPr="003A2550">
        <w:rPr>
          <w:rFonts w:ascii="GHEA Grapalat" w:hAnsi="GHEA Grapalat" w:cs="Sylfaen"/>
          <w:b/>
          <w:lang w:val="es-ES"/>
        </w:rPr>
        <w:t>օր</w:t>
      </w:r>
      <w:r w:rsidRPr="003A2550">
        <w:rPr>
          <w:rFonts w:ascii="GHEA Grapalat" w:hAnsi="GHEA Grapalat" w:cs="Arial"/>
          <w:b/>
          <w:lang w:val="es-ES"/>
        </w:rPr>
        <w:t xml:space="preserve"> </w:t>
      </w:r>
      <w:r w:rsidRPr="003A2550">
        <w:rPr>
          <w:rFonts w:ascii="GHEA Grapalat" w:hAnsi="GHEA Grapalat" w:cs="Sylfaen"/>
          <w:b/>
          <w:lang w:val="es-ES"/>
        </w:rPr>
        <w:t>է</w:t>
      </w:r>
      <w:r w:rsidRPr="003A2550">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1414A6"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717D2" w:rsidRPr="001414A6">
        <w:rPr>
          <w:rFonts w:ascii="GHEA Grapalat" w:hAnsi="GHEA Grapalat" w:cs="Sylfaen"/>
          <w:sz w:val="20"/>
          <w:lang w:val="hy-AM"/>
        </w:rPr>
        <w:t>3</w:t>
      </w:r>
      <w:r w:rsidR="00F23A51"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Pr="001414A6">
        <w:rPr>
          <w:rFonts w:ascii="GHEA Grapalat" w:hAnsi="GHEA Grapalat" w:cs="Sylfaen"/>
          <w:sz w:val="20"/>
        </w:rPr>
        <w:t>մ</w:t>
      </w:r>
      <w:r w:rsidR="00EB6E54" w:rsidRPr="001414A6">
        <w:rPr>
          <w:rFonts w:ascii="GHEA Grapalat" w:hAnsi="GHEA Grapalat" w:cs="Sylfaen"/>
          <w:sz w:val="20"/>
          <w:lang w:val="ru-RU"/>
        </w:rPr>
        <w:t>ասնակցին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պայմանագիր</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կնքելու</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առաջարկը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և</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կնքվելիք</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նախագիծը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հանձնաժողովի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քարտուղարը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տրամադրում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էլեկտրոնային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եղանակով</w:t>
      </w:r>
      <w:r w:rsidR="00EB6E54" w:rsidRPr="001414A6">
        <w:rPr>
          <w:rFonts w:ascii="GHEA Grapalat" w:hAnsi="GHEA Grapalat" w:cs="Sylfaen"/>
          <w:sz w:val="20"/>
          <w:lang w:val="af-ZA"/>
        </w:rPr>
        <w:t xml:space="preserve">: </w:t>
      </w:r>
      <w:r w:rsidR="00443B7A" w:rsidRPr="001414A6">
        <w:rPr>
          <w:rFonts w:ascii="GHEA Grapalat" w:hAnsi="GHEA Grapalat" w:cs="Sylfaen"/>
          <w:sz w:val="20"/>
          <w:lang w:val="ru-RU"/>
        </w:rPr>
        <w:t>Ընդ</w:t>
      </w:r>
      <w:r w:rsidR="00443B7A" w:rsidRPr="001414A6">
        <w:rPr>
          <w:rFonts w:ascii="GHEA Grapalat" w:hAnsi="GHEA Grapalat" w:cs="Sylfaen"/>
          <w:sz w:val="20"/>
          <w:lang w:val="af-ZA"/>
        </w:rPr>
        <w:t xml:space="preserve"> </w:t>
      </w:r>
      <w:r w:rsidR="00443B7A" w:rsidRPr="001414A6">
        <w:rPr>
          <w:rFonts w:ascii="GHEA Grapalat" w:hAnsi="GHEA Grapalat" w:cs="Sylfaen"/>
          <w:sz w:val="20"/>
          <w:lang w:val="ru-RU"/>
        </w:rPr>
        <w:t>որում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ներառվում</w:t>
      </w:r>
      <w:r w:rsidR="00EB6E54" w:rsidRPr="001414A6">
        <w:rPr>
          <w:rFonts w:ascii="GHEA Grapalat" w:hAnsi="GHEA Grapalat" w:cs="Sylfaen"/>
          <w:sz w:val="20"/>
          <w:lang w:val="af-ZA"/>
        </w:rPr>
        <w:t xml:space="preserve"> </w:t>
      </w:r>
      <w:r w:rsidR="003B585C" w:rsidRPr="001414A6">
        <w:rPr>
          <w:rFonts w:ascii="GHEA Grapalat" w:hAnsi="GHEA Grapalat" w:cs="Sylfaen"/>
          <w:sz w:val="20"/>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մասնակցի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կողմից</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հայտով</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ներկայացված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ապրանքի</w:t>
      </w:r>
      <w:r w:rsidR="00EB6E54" w:rsidRPr="001414A6">
        <w:rPr>
          <w:rFonts w:ascii="GHEA Grapalat" w:hAnsi="GHEA Grapalat" w:cs="Sylfaen"/>
          <w:sz w:val="20"/>
          <w:lang w:val="af-ZA"/>
        </w:rPr>
        <w:t xml:space="preserve"> </w:t>
      </w:r>
      <w:r w:rsidR="00137A5C" w:rsidRPr="001414A6">
        <w:rPr>
          <w:rFonts w:ascii="GHEA Grapalat" w:hAnsi="GHEA Grapalat"/>
          <w:sz w:val="20"/>
          <w:szCs w:val="20"/>
          <w:lang w:val="hy-AM"/>
        </w:rPr>
        <w:t>ամբողջական նկարագիրը</w:t>
      </w:r>
      <w:r w:rsidR="00443B7A" w:rsidRPr="001414A6">
        <w:rPr>
          <w:rFonts w:ascii="GHEA Grapalat" w:hAnsi="GHEA Grapalat" w:cs="Sylfaen"/>
          <w:sz w:val="20"/>
          <w:lang w:val="af-ZA"/>
        </w:rPr>
        <w:t xml:space="preserve">: </w:t>
      </w:r>
    </w:p>
    <w:p w:rsidR="00D42D0A" w:rsidRPr="001414A6" w:rsidRDefault="00AA0AD8" w:rsidP="00D42D0A">
      <w:pPr>
        <w:ind w:firstLine="567"/>
        <w:jc w:val="both"/>
        <w:rPr>
          <w:rFonts w:ascii="GHEA Grapalat" w:hAnsi="GHEA Grapalat" w:cs="Sylfaen"/>
          <w:sz w:val="20"/>
          <w:lang w:val="hy-AM"/>
        </w:rPr>
      </w:pPr>
      <w:r w:rsidRPr="001414A6">
        <w:rPr>
          <w:rFonts w:ascii="GHEA Grapalat" w:hAnsi="GHEA Grapalat" w:cs="Sylfaen"/>
          <w:sz w:val="20"/>
          <w:lang w:val="af-ZA"/>
        </w:rPr>
        <w:t>9</w:t>
      </w:r>
      <w:r w:rsidR="003717D2" w:rsidRPr="001414A6">
        <w:rPr>
          <w:rFonts w:ascii="GHEA Grapalat" w:hAnsi="GHEA Grapalat" w:cs="Sylfaen"/>
          <w:sz w:val="20"/>
          <w:lang w:val="hy-AM"/>
        </w:rPr>
        <w:t>.</w:t>
      </w:r>
      <w:r w:rsidR="00325647" w:rsidRPr="001414A6">
        <w:rPr>
          <w:rFonts w:ascii="GHEA Grapalat" w:hAnsi="GHEA Grapalat" w:cs="Sylfaen"/>
          <w:sz w:val="20"/>
          <w:lang w:val="af-ZA"/>
        </w:rPr>
        <w:t>4</w:t>
      </w:r>
      <w:r w:rsidR="00096865" w:rsidRPr="001414A6">
        <w:rPr>
          <w:rFonts w:ascii="GHEA Grapalat" w:hAnsi="GHEA Grapalat" w:cs="Sylfaen"/>
          <w:sz w:val="20"/>
          <w:lang w:val="af-ZA"/>
        </w:rPr>
        <w:t xml:space="preserve"> </w:t>
      </w:r>
      <w:r w:rsidR="00D42D0A" w:rsidRPr="001414A6">
        <w:rPr>
          <w:rFonts w:ascii="GHEA Grapalat" w:hAnsi="GHEA Grapalat" w:cs="Sylfaen"/>
          <w:sz w:val="20"/>
          <w:lang w:val="hy-AM"/>
        </w:rPr>
        <w:t>Եթե</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ընտրված</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մասնակիցը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կնքելու</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ծանուցումը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նախագիծն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ստանալուց</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հետո</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սույն հրավերի 10</w:t>
      </w:r>
      <w:r w:rsidR="00D42D0A" w:rsidRPr="001414A6">
        <w:rPr>
          <w:rFonts w:ascii="Cambria Math" w:hAnsi="Cambria Math" w:cs="Cambria Math"/>
          <w:sz w:val="20"/>
          <w:lang w:val="hy-AM"/>
        </w:rPr>
        <w:t>․</w:t>
      </w:r>
      <w:r w:rsidR="00D42D0A" w:rsidRPr="001414A6">
        <w:rPr>
          <w:rFonts w:ascii="GHEA Grapalat" w:hAnsi="GHEA Grapalat" w:cs="Sylfaen"/>
          <w:sz w:val="20"/>
          <w:lang w:val="hy-AM"/>
        </w:rPr>
        <w:t xml:space="preserve">1 </w:t>
      </w:r>
      <w:r w:rsidR="00D42D0A" w:rsidRPr="001414A6">
        <w:rPr>
          <w:rFonts w:ascii="GHEA Grapalat" w:hAnsi="GHEA Grapalat" w:cs="GHEA Grapalat"/>
          <w:sz w:val="20"/>
          <w:lang w:val="hy-AM"/>
        </w:rPr>
        <w:t>կետով</w:t>
      </w:r>
      <w:r w:rsidR="00D42D0A" w:rsidRPr="001414A6">
        <w:rPr>
          <w:rFonts w:ascii="GHEA Grapalat" w:hAnsi="GHEA Grapalat" w:cs="Sylfaen"/>
          <w:sz w:val="20"/>
          <w:lang w:val="hy-AM"/>
        </w:rPr>
        <w:t xml:space="preserve"> նախատեսված ժամկետում, իսկ կնքվելիք պայմանագրի նախագծով</w:t>
      </w:r>
      <w:r w:rsidR="00D42D0A" w:rsidRPr="001414A6">
        <w:rPr>
          <w:rFonts w:ascii="Courier New" w:hAnsi="Courier New" w:cs="Courier New"/>
          <w:sz w:val="20"/>
          <w:lang w:val="hy-AM"/>
        </w:rPr>
        <w:t> </w:t>
      </w:r>
      <w:r w:rsidR="00D42D0A" w:rsidRPr="001414A6">
        <w:rPr>
          <w:rFonts w:ascii="GHEA Grapalat" w:hAnsi="GHEA Grapalat" w:cs="Sylfaen"/>
          <w:sz w:val="20"/>
          <w:lang w:val="hy-AM"/>
        </w:rPr>
        <w:t>կանխավճար նախատեսված լինելու դեպքում՝ 10 աշխատանքային օրվա ընթացքում չի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ստորագրում</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պ</w:t>
      </w:r>
      <w:r w:rsidR="00D42D0A" w:rsidRPr="001414A6">
        <w:rPr>
          <w:rFonts w:ascii="GHEA Grapalat" w:hAnsi="GHEA Grapalat" w:cs="Sylfaen"/>
          <w:sz w:val="20"/>
          <w:lang w:val="hy-AM"/>
        </w:rPr>
        <w:t>ատվիրատուին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ներկայացնում</w:t>
      </w:r>
      <w:r w:rsidR="00D42D0A" w:rsidRPr="001414A6">
        <w:rPr>
          <w:rFonts w:ascii="GHEA Grapalat" w:hAnsi="GHEA Grapalat" w:cs="Sylfaen"/>
          <w:sz w:val="20"/>
          <w:lang w:val="af-ZA"/>
        </w:rPr>
        <w:t xml:space="preserve"> որակավորման և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ապահովումները</w:t>
      </w:r>
      <w:r w:rsidR="00D42D0A" w:rsidRPr="001414A6">
        <w:rPr>
          <w:rFonts w:ascii="GHEA Grapalat" w:hAnsi="GHEA Grapalat" w:cs="Sylfaen"/>
          <w:sz w:val="20"/>
          <w:lang w:val="af-ZA"/>
        </w:rPr>
        <w:t>,</w:t>
      </w:r>
      <w:r w:rsidR="00D42D0A" w:rsidRPr="001414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414A6">
        <w:rPr>
          <w:rFonts w:ascii="GHEA Grapalat" w:hAnsi="GHEA Grapalat" w:cs="Sylfaen"/>
          <w:i/>
          <w:sz w:val="20"/>
          <w:lang w:val="af-ZA"/>
        </w:rPr>
        <w:t xml:space="preserve"> </w:t>
      </w:r>
      <w:r w:rsidR="00D42D0A" w:rsidRPr="001414A6">
        <w:rPr>
          <w:rFonts w:ascii="GHEA Grapalat" w:hAnsi="GHEA Grapalat" w:cs="Sylfaen"/>
          <w:sz w:val="20"/>
          <w:lang w:val="hy-AM"/>
        </w:rPr>
        <w:t>ապա նա զրկվում է պայմանագիրը ստորագրելու իրավունքից։</w:t>
      </w:r>
      <w:r w:rsidR="00D42D0A" w:rsidRPr="001414A6">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1414A6">
        <w:rPr>
          <w:rFonts w:ascii="GHEA Grapalat" w:hAnsi="GHEA Grapalat" w:cs="Sylfaen"/>
          <w:sz w:val="20"/>
          <w:lang w:val="hy-AM"/>
        </w:rPr>
        <w:t>Ընդ</w:t>
      </w:r>
      <w:r w:rsidRPr="001414A6">
        <w:rPr>
          <w:rFonts w:ascii="GHEA Grapalat" w:hAnsi="GHEA Grapalat" w:cs="Sylfaen"/>
          <w:sz w:val="20"/>
          <w:lang w:val="af-ZA"/>
        </w:rPr>
        <w:t xml:space="preserve"> </w:t>
      </w:r>
      <w:r w:rsidRPr="001414A6">
        <w:rPr>
          <w:rFonts w:ascii="GHEA Grapalat" w:hAnsi="GHEA Grapalat" w:cs="Sylfaen"/>
          <w:sz w:val="20"/>
          <w:lang w:val="hy-AM"/>
        </w:rPr>
        <w:t>որում</w:t>
      </w:r>
      <w:r w:rsidRPr="001414A6">
        <w:rPr>
          <w:rFonts w:ascii="GHEA Grapalat" w:hAnsi="GHEA Grapalat" w:cs="Sylfaen"/>
          <w:sz w:val="20"/>
          <w:lang w:val="af-ZA"/>
        </w:rPr>
        <w:t xml:space="preserve"> </w:t>
      </w:r>
      <w:r w:rsidRPr="001414A6">
        <w:rPr>
          <w:rFonts w:ascii="GHEA Grapalat" w:hAnsi="GHEA Grapalat" w:cs="Sylfaen"/>
          <w:sz w:val="20"/>
          <w:lang w:val="hy-AM"/>
        </w:rPr>
        <w:t>ընտրված մասնակցի կողմից հաստատված պայմանագրի</w:t>
      </w:r>
      <w:r w:rsidRPr="00A71D81">
        <w:rPr>
          <w:rFonts w:ascii="GHEA Grapalat" w:hAnsi="GHEA Grapalat" w:cs="Sylfaen"/>
          <w:sz w:val="20"/>
          <w:lang w:val="hy-AM"/>
        </w:rPr>
        <w:t xml:space="preserve">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E17903" w:rsidRDefault="00030D40" w:rsidP="00EF3662">
      <w:pPr>
        <w:ind w:firstLine="567"/>
        <w:jc w:val="both"/>
        <w:rPr>
          <w:rFonts w:ascii="GHEA Grapalat" w:hAnsi="GHEA Grapalat" w:cs="Sylfaen"/>
          <w:sz w:val="20"/>
          <w:lang w:val="hy-AM"/>
        </w:rPr>
      </w:pPr>
      <w:r w:rsidRPr="00957FC3">
        <w:rPr>
          <w:rFonts w:ascii="GHEA Grapalat" w:hAnsi="GHEA Grapalat"/>
          <w:iCs/>
          <w:sz w:val="20"/>
          <w:lang w:val="af-ZA"/>
        </w:rPr>
        <w:t>10</w:t>
      </w:r>
      <w:r w:rsidR="00096865" w:rsidRPr="00957FC3">
        <w:rPr>
          <w:rFonts w:ascii="GHEA Grapalat" w:hAnsi="GHEA Grapalat"/>
          <w:iCs/>
          <w:sz w:val="20"/>
          <w:lang w:val="af-ZA"/>
        </w:rPr>
        <w:t>.</w:t>
      </w:r>
      <w:r w:rsidR="00096865" w:rsidRPr="00957FC3">
        <w:rPr>
          <w:rFonts w:ascii="GHEA Grapalat" w:hAnsi="GHEA Grapalat" w:cs="Sylfaen"/>
          <w:sz w:val="20"/>
          <w:lang w:val="af-ZA"/>
        </w:rPr>
        <w:t xml:space="preserve">1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w:t>
      </w:r>
      <w:r w:rsidR="00A161E3" w:rsidRPr="00957FC3">
        <w:rPr>
          <w:rFonts w:ascii="GHEA Grapalat" w:hAnsi="GHEA Grapalat" w:cs="Sylfaen"/>
          <w:sz w:val="20"/>
          <w:lang w:val="ru-RU"/>
        </w:rPr>
        <w:t>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պահանջի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հիման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վրա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այն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ստանալու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օրվանից</w:t>
      </w:r>
      <w:r w:rsidR="00A161E3" w:rsidRPr="00957FC3">
        <w:rPr>
          <w:rFonts w:ascii="GHEA Grapalat" w:hAnsi="GHEA Grapalat" w:cs="Sylfaen"/>
          <w:sz w:val="20"/>
          <w:lang w:val="af-ZA"/>
        </w:rPr>
        <w:t xml:space="preserve"> </w:t>
      </w:r>
      <w:r w:rsidR="00A161E3" w:rsidRPr="00E17903">
        <w:rPr>
          <w:rFonts w:ascii="GHEA Grapalat" w:hAnsi="GHEA Grapalat" w:cs="Sylfaen"/>
          <w:b/>
          <w:sz w:val="20"/>
          <w:lang w:val="hy-AM"/>
        </w:rPr>
        <w:t xml:space="preserve">5 </w:t>
      </w:r>
      <w:r w:rsidR="00A161E3" w:rsidRPr="00E17903">
        <w:rPr>
          <w:rFonts w:ascii="GHEA Grapalat" w:hAnsi="GHEA Grapalat" w:cs="Sylfaen"/>
          <w:b/>
          <w:sz w:val="20"/>
          <w:lang w:val="af-ZA"/>
        </w:rPr>
        <w:t xml:space="preserve">աշխատանքային </w:t>
      </w:r>
      <w:r w:rsidR="00A161E3" w:rsidRPr="00E17903">
        <w:rPr>
          <w:rFonts w:ascii="GHEA Grapalat" w:hAnsi="GHEA Grapalat" w:cs="Sylfaen"/>
          <w:b/>
          <w:sz w:val="20"/>
          <w:lang w:val="ru-RU"/>
        </w:rPr>
        <w:t>օրվա</w:t>
      </w:r>
      <w:r w:rsidR="00A161E3" w:rsidRPr="00E17903">
        <w:rPr>
          <w:rFonts w:ascii="GHEA Grapalat" w:hAnsi="GHEA Grapalat" w:cs="Sylfaen"/>
          <w:b/>
          <w:sz w:val="20"/>
          <w:lang w:val="af-ZA"/>
        </w:rPr>
        <w:t xml:space="preserve"> </w:t>
      </w:r>
      <w:r w:rsidR="00A161E3" w:rsidRPr="00E17903">
        <w:rPr>
          <w:rFonts w:ascii="GHEA Grapalat" w:hAnsi="GHEA Grapalat" w:cs="Sylfaen"/>
          <w:b/>
          <w:sz w:val="20"/>
          <w:lang w:val="ru-RU"/>
        </w:rPr>
        <w:t>ընթացքում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մասնակիցը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պարտավոր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w:t>
      </w:r>
      <w:r w:rsidR="00A161E3" w:rsidRPr="00957FC3">
        <w:rPr>
          <w:rFonts w:ascii="GHEA Grapalat" w:hAnsi="GHEA Grapalat" w:cs="Sylfaen"/>
          <w:sz w:val="20"/>
          <w:lang w:val="ru-RU"/>
        </w:rPr>
        <w:t>։</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մասնակցի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հետ</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պայմանագիր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կնքվում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վերջինս</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ներկայացնում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 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պայմանագրի </w:t>
      </w:r>
      <w:r w:rsidR="00A161E3" w:rsidRPr="00957FC3">
        <w:rPr>
          <w:rFonts w:ascii="GHEA Grapalat" w:hAnsi="GHEA Grapalat" w:cs="Sylfaen"/>
          <w:sz w:val="20"/>
          <w:lang w:val="af-ZA"/>
        </w:rPr>
        <w:t>(</w:t>
      </w:r>
      <w:r w:rsidR="00A161E3" w:rsidRPr="00957FC3">
        <w:rPr>
          <w:rFonts w:ascii="GHEA Grapalat" w:hAnsi="GHEA Grapalat" w:cs="Sylfaen"/>
          <w:sz w:val="20"/>
          <w:lang w:val="hy-AM"/>
        </w:rPr>
        <w:t>կանխավճարի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 ապահովումները</w:t>
      </w:r>
      <w:r w:rsidR="00E17903" w:rsidRPr="00E17903">
        <w:rPr>
          <w:rFonts w:ascii="GHEA Grapalat" w:hAnsi="GHEA Grapalat" w:cs="Sylfaen"/>
          <w:sz w:val="20"/>
          <w:lang w:val="hy-AM"/>
        </w:rPr>
        <w:t>:</w:t>
      </w:r>
    </w:p>
    <w:p w:rsidR="00BA7FAD" w:rsidRPr="00A71D81" w:rsidRDefault="00AD6D6A" w:rsidP="00CF12EE">
      <w:pPr>
        <w:ind w:firstLine="567"/>
        <w:jc w:val="both"/>
        <w:rPr>
          <w:rFonts w:ascii="GHEA Grapalat" w:hAnsi="GHEA Grapalat" w:cs="Arial"/>
          <w:sz w:val="20"/>
          <w:lang w:val="hy-AM"/>
        </w:rPr>
      </w:pPr>
      <w:r w:rsidRPr="00957FC3">
        <w:rPr>
          <w:rFonts w:ascii="GHEA Grapalat" w:hAnsi="GHEA Grapalat" w:cs="Sylfaen"/>
          <w:sz w:val="20"/>
          <w:lang w:val="hy-AM"/>
        </w:rPr>
        <w:t>10.2</w:t>
      </w:r>
      <w:r w:rsidR="00F96621" w:rsidRPr="00957FC3">
        <w:rPr>
          <w:rFonts w:ascii="GHEA Grapalat" w:hAnsi="GHEA Grapalat" w:cs="Sylfaen"/>
          <w:sz w:val="20"/>
          <w:lang w:val="af-ZA"/>
        </w:rPr>
        <w:t xml:space="preserve"> </w:t>
      </w:r>
      <w:r w:rsidR="0074145B" w:rsidRPr="00AF37F7">
        <w:rPr>
          <w:rFonts w:ascii="GHEA Grapalat" w:hAnsi="GHEA Grapalat" w:cs="Sylfaen"/>
          <w:sz w:val="20"/>
          <w:lang w:val="hy-AM"/>
        </w:rPr>
        <w:t>Որակավորման</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ապահովման</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չափը</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հավասար</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231740">
        <w:rPr>
          <w:rFonts w:ascii="GHEA Grapalat" w:hAnsi="GHEA Grapalat" w:cs="Sylfaen"/>
          <w:b/>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AF37F7" w:rsidRPr="00AF37F7">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F37F7">
        <w:rPr>
          <w:rFonts w:ascii="GHEA Grapalat" w:hAnsi="GHEA Grapalat" w:cs="Sylfaen"/>
          <w:b/>
          <w:sz w:val="20"/>
          <w:lang w:val="hy-AM"/>
        </w:rPr>
        <w:t>2</w:t>
      </w:r>
      <w:r w:rsidR="005A72DB" w:rsidRPr="00AF37F7">
        <w:rPr>
          <w:rFonts w:ascii="GHEA Grapalat" w:hAnsi="GHEA Grapalat" w:cs="Sylfaen"/>
          <w:b/>
          <w:sz w:val="20"/>
          <w:lang w:val="af-ZA"/>
        </w:rPr>
        <w:t>0-</w:t>
      </w:r>
      <w:r w:rsidR="005A72DB" w:rsidRPr="00AF37F7">
        <w:rPr>
          <w:rFonts w:ascii="GHEA Grapalat" w:hAnsi="GHEA Grapalat" w:cs="Sylfaen"/>
          <w:b/>
          <w:sz w:val="20"/>
          <w:lang w:val="hy-AM"/>
        </w:rPr>
        <w:t>րդ</w:t>
      </w:r>
      <w:r w:rsidR="005A72DB" w:rsidRPr="00AF37F7">
        <w:rPr>
          <w:rFonts w:ascii="GHEA Grapalat" w:hAnsi="GHEA Grapalat" w:cs="Sylfaen"/>
          <w:b/>
          <w:sz w:val="20"/>
          <w:lang w:val="af-ZA"/>
        </w:rPr>
        <w:t xml:space="preserve"> </w:t>
      </w:r>
      <w:r w:rsidR="005A72DB" w:rsidRPr="00AF37F7">
        <w:rPr>
          <w:rFonts w:ascii="GHEA Grapalat" w:hAnsi="GHEA Grapalat" w:cs="Sylfaen"/>
          <w:b/>
          <w:sz w:val="20"/>
          <w:lang w:val="hy-AM"/>
        </w:rPr>
        <w:t>աշխատանքային</w:t>
      </w:r>
      <w:r w:rsidR="005A72DB" w:rsidRPr="00AF37F7">
        <w:rPr>
          <w:rFonts w:ascii="GHEA Grapalat" w:hAnsi="GHEA Grapalat" w:cs="Sylfaen"/>
          <w:b/>
          <w:sz w:val="20"/>
          <w:lang w:val="af-ZA"/>
        </w:rPr>
        <w:t xml:space="preserve"> </w:t>
      </w:r>
      <w:r w:rsidR="005A72DB" w:rsidRPr="00AF37F7">
        <w:rPr>
          <w:rFonts w:ascii="GHEA Grapalat" w:hAnsi="GHEA Grapalat" w:cs="Sylfaen"/>
          <w:b/>
          <w:sz w:val="20"/>
          <w:lang w:val="hy-AM"/>
        </w:rPr>
        <w:t>օրը</w:t>
      </w:r>
      <w:r w:rsidR="005A72DB" w:rsidRPr="00AF37F7">
        <w:rPr>
          <w:rFonts w:ascii="GHEA Grapalat" w:hAnsi="GHEA Grapalat" w:cs="Sylfaen"/>
          <w:b/>
          <w:sz w:val="20"/>
          <w:lang w:val="af-ZA"/>
        </w:rPr>
        <w:t xml:space="preserve"> </w:t>
      </w:r>
      <w:r w:rsidR="005A72DB" w:rsidRPr="00AF37F7">
        <w:rPr>
          <w:rFonts w:ascii="GHEA Grapalat" w:hAnsi="GHEA Grapalat" w:cs="Arial"/>
          <w:b/>
          <w:sz w:val="20"/>
          <w:lang w:val="hy-AM"/>
        </w:rPr>
        <w:t>ներառյա</w:t>
      </w:r>
      <w:r w:rsidR="00AF37F7" w:rsidRPr="00AF37F7">
        <w:rPr>
          <w:rFonts w:ascii="GHEA Grapalat" w:hAnsi="GHEA Grapalat" w:cs="Arial"/>
          <w:b/>
          <w:sz w:val="20"/>
          <w:lang w:val="hy-AM"/>
        </w:rPr>
        <w:t>լ</w:t>
      </w:r>
      <w:r w:rsidR="00AF37F7">
        <w:rPr>
          <w:rFonts w:ascii="GHEA Grapalat" w:hAnsi="GHEA Grapalat" w:cs="Arial"/>
          <w:sz w:val="20"/>
          <w:lang w:val="hy-AM"/>
        </w:rPr>
        <w:t>:</w:t>
      </w:r>
      <w:r w:rsidR="00F96621" w:rsidRPr="00A71D81">
        <w:rPr>
          <w:rFonts w:ascii="GHEA Grapalat" w:hAnsi="GHEA Grapalat" w:cs="Sylfaen"/>
          <w:sz w:val="20"/>
          <w:lang w:val="af-ZA"/>
        </w:rPr>
        <w:t xml:space="preserve"> </w:t>
      </w:r>
    </w:p>
    <w:p w:rsidR="00BA7FAD" w:rsidRPr="00957FC3" w:rsidRDefault="00BA7FAD" w:rsidP="00BA7FAD">
      <w:pPr>
        <w:ind w:firstLine="567"/>
        <w:jc w:val="both"/>
        <w:rPr>
          <w:rFonts w:ascii="GHEA Grapalat" w:hAnsi="GHEA Grapalat" w:cs="Arial"/>
          <w:sz w:val="20"/>
          <w:lang w:val="hy-AM"/>
        </w:rPr>
      </w:pPr>
      <w:r w:rsidRPr="00957FC3">
        <w:rPr>
          <w:rFonts w:ascii="GHEA Grapalat" w:hAnsi="GHEA Grapalat" w:cs="Arial"/>
          <w:sz w:val="20"/>
          <w:lang w:val="hy-AM"/>
        </w:rPr>
        <w:t>Եթե</w:t>
      </w:r>
      <w:r w:rsidRPr="00957FC3">
        <w:rPr>
          <w:rFonts w:ascii="GHEA Grapalat" w:hAnsi="GHEA Grapalat" w:cs="Arial"/>
          <w:sz w:val="20"/>
          <w:lang w:val="af-ZA"/>
        </w:rPr>
        <w:t xml:space="preserve"> </w:t>
      </w:r>
      <w:r w:rsidRPr="00957FC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57FC3">
        <w:rPr>
          <w:rFonts w:ascii="GHEA Grapalat" w:hAnsi="GHEA Grapalat" w:cs="Arial"/>
          <w:sz w:val="20"/>
          <w:lang w:val="hy-AM"/>
        </w:rPr>
        <w:t xml:space="preserve">, </w:t>
      </w:r>
      <w:r w:rsidR="005A72DB" w:rsidRPr="00957FC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57FC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957FC3">
        <w:rPr>
          <w:rFonts w:ascii="GHEA Grapalat" w:hAnsi="GHEA Grapalat" w:cs="Sylfaen"/>
          <w:sz w:val="20"/>
          <w:lang w:val="hy-AM"/>
        </w:rPr>
        <w:t xml:space="preserve"> </w:t>
      </w:r>
      <w:r w:rsidRPr="00957FC3">
        <w:rPr>
          <w:rFonts w:ascii="GHEA Grapalat" w:hAnsi="GHEA Grapalat"/>
          <w:sz w:val="20"/>
          <w:szCs w:val="20"/>
          <w:lang w:val="hy-AM"/>
        </w:rPr>
        <w:t>Կանխիկ</w:t>
      </w:r>
      <w:r w:rsidRPr="00957FC3">
        <w:rPr>
          <w:rFonts w:ascii="GHEA Grapalat" w:hAnsi="GHEA Grapalat"/>
          <w:sz w:val="20"/>
          <w:szCs w:val="20"/>
          <w:lang w:val="af-ZA"/>
        </w:rPr>
        <w:t xml:space="preserve"> </w:t>
      </w:r>
      <w:r w:rsidRPr="00957FC3">
        <w:rPr>
          <w:rFonts w:ascii="GHEA Grapalat" w:hAnsi="GHEA Grapalat"/>
          <w:sz w:val="20"/>
          <w:szCs w:val="20"/>
          <w:lang w:val="hy-AM"/>
        </w:rPr>
        <w:t>փողի</w:t>
      </w:r>
      <w:r w:rsidRPr="00957FC3">
        <w:rPr>
          <w:rFonts w:ascii="GHEA Grapalat" w:hAnsi="GHEA Grapalat"/>
          <w:sz w:val="20"/>
          <w:szCs w:val="20"/>
          <w:lang w:val="af-ZA"/>
        </w:rPr>
        <w:t xml:space="preserve"> </w:t>
      </w:r>
      <w:r w:rsidRPr="00957FC3">
        <w:rPr>
          <w:rFonts w:ascii="GHEA Grapalat" w:hAnsi="GHEA Grapalat"/>
          <w:sz w:val="20"/>
          <w:szCs w:val="20"/>
          <w:lang w:val="hy-AM"/>
        </w:rPr>
        <w:t>ձևով</w:t>
      </w:r>
      <w:r w:rsidRPr="00957FC3">
        <w:rPr>
          <w:rFonts w:ascii="GHEA Grapalat" w:hAnsi="GHEA Grapalat"/>
          <w:sz w:val="20"/>
          <w:szCs w:val="20"/>
          <w:lang w:val="af-ZA"/>
        </w:rPr>
        <w:t xml:space="preserve"> </w:t>
      </w:r>
      <w:r w:rsidRPr="00957FC3">
        <w:rPr>
          <w:rFonts w:ascii="GHEA Grapalat" w:hAnsi="GHEA Grapalat"/>
          <w:sz w:val="20"/>
          <w:szCs w:val="20"/>
          <w:lang w:val="hy-AM"/>
        </w:rPr>
        <w:t>ներկայացված</w:t>
      </w:r>
      <w:r w:rsidRPr="00957FC3">
        <w:rPr>
          <w:rFonts w:ascii="GHEA Grapalat" w:hAnsi="GHEA Grapalat"/>
          <w:sz w:val="20"/>
          <w:szCs w:val="20"/>
          <w:lang w:val="af-ZA"/>
        </w:rPr>
        <w:t xml:space="preserve"> </w:t>
      </w:r>
      <w:r w:rsidRPr="00957FC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57FC3">
        <w:rPr>
          <w:rFonts w:ascii="GHEA Grapalat" w:hAnsi="GHEA Grapalat" w:cs="Arial"/>
          <w:sz w:val="20"/>
          <w:lang w:val="hy-AM"/>
        </w:rPr>
        <w:t>:</w:t>
      </w:r>
      <w:r w:rsidRPr="00957FC3">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957FC3">
        <w:rPr>
          <w:rFonts w:ascii="GHEA Grapalat" w:hAnsi="GHEA Grapalat" w:cs="Arial"/>
          <w:sz w:val="20"/>
          <w:lang w:val="hy-AM"/>
        </w:rPr>
        <w:t>Որակավորման ապահովումը այն ներկայացնողին վերադարձվում է պայմանագրի կատարման</w:t>
      </w:r>
      <w:r w:rsidRPr="00A71D81">
        <w:rPr>
          <w:rFonts w:ascii="GHEA Grapalat" w:hAnsi="GHEA Grapalat" w:cs="Arial"/>
          <w:sz w:val="20"/>
          <w:lang w:val="hy-AM"/>
        </w:rPr>
        <w:t xml:space="preserve">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93764" w:rsidRDefault="00281740" w:rsidP="0029376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813664">
        <w:rPr>
          <w:rFonts w:ascii="GHEA Grapalat" w:hAnsi="GHEA Grapalat" w:cs="Sylfaen"/>
          <w:b/>
          <w:sz w:val="20"/>
          <w:lang w:val="hy-AM"/>
        </w:rPr>
        <w:t>գնի</w:t>
      </w:r>
      <w:r w:rsidRPr="00813664">
        <w:rPr>
          <w:rFonts w:ascii="GHEA Grapalat" w:hAnsi="GHEA Grapalat" w:cs="Sylfaen"/>
          <w:b/>
          <w:sz w:val="20"/>
          <w:lang w:val="af-ZA"/>
        </w:rPr>
        <w:t xml:space="preserve"> 10 </w:t>
      </w:r>
      <w:r w:rsidRPr="00813664">
        <w:rPr>
          <w:rFonts w:ascii="GHEA Grapalat" w:hAnsi="GHEA Grapalat" w:cs="Sylfaen"/>
          <w:b/>
          <w:sz w:val="20"/>
          <w:lang w:val="hy-AM"/>
        </w:rPr>
        <w:t>տոկոսը</w:t>
      </w:r>
      <w:r w:rsidRPr="00A71D81">
        <w:rPr>
          <w:rFonts w:ascii="GHEA Grapalat" w:hAnsi="GHEA Grapalat" w:cs="Sylfaen"/>
          <w:sz w:val="20"/>
          <w:lang w:val="hy-AM"/>
        </w:rPr>
        <w:t>:</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w:t>
      </w:r>
      <w:r w:rsidR="003B269F" w:rsidRPr="001C2E71">
        <w:rPr>
          <w:rFonts w:ascii="GHEA Grapalat" w:hAnsi="GHEA Grapalat" w:cs="Sylfaen"/>
          <w:sz w:val="20"/>
          <w:lang w:val="hy-AM"/>
        </w:rPr>
        <w:t>պայմանագրի ապահովման չափը հաշվարկվում է պայմանագրի գնի նկատմամբ:</w:t>
      </w:r>
      <w:r w:rsidR="00501A05" w:rsidRPr="001C2E71">
        <w:rPr>
          <w:rFonts w:ascii="GHEA Grapalat" w:hAnsi="GHEA Grapalat" w:cs="Sylfaen"/>
          <w:sz w:val="20"/>
          <w:lang w:val="hy-AM"/>
        </w:rPr>
        <w:t xml:space="preserve"> </w:t>
      </w:r>
      <w:r w:rsidR="00293764" w:rsidRPr="00064ADD">
        <w:rPr>
          <w:rFonts w:ascii="GHEA Grapalat" w:hAnsi="GHEA Grapalat" w:cs="Sylfaen"/>
          <w:sz w:val="20"/>
          <w:lang w:val="hy-AM"/>
        </w:rPr>
        <w:t>Պայմանագրի ապահովումը ներկայացվում է տուժանքի (հավելված 5</w:t>
      </w:r>
      <w:r w:rsidR="00293764">
        <w:rPr>
          <w:rFonts w:ascii="GHEA Grapalat" w:hAnsi="GHEA Grapalat" w:cs="Sylfaen"/>
          <w:sz w:val="20"/>
          <w:lang w:val="hy-AM"/>
        </w:rPr>
        <w:t>.1</w:t>
      </w:r>
      <w:r w:rsidR="00293764" w:rsidRPr="00064ADD">
        <w:rPr>
          <w:rFonts w:ascii="GHEA Grapalat" w:hAnsi="GHEA Grapalat" w:cs="Sylfaen"/>
          <w:sz w:val="20"/>
          <w:lang w:val="hy-AM"/>
        </w:rPr>
        <w:t>) կամ կանխիկ փողի ձևով:</w:t>
      </w:r>
    </w:p>
    <w:p w:rsidR="00F562EA" w:rsidRPr="006D2E03" w:rsidRDefault="00F562EA" w:rsidP="00293764">
      <w:pPr>
        <w:ind w:firstLine="567"/>
        <w:contextualSpacing/>
        <w:jc w:val="both"/>
        <w:rPr>
          <w:rFonts w:ascii="GHEA Grapalat" w:hAnsi="GHEA Grapalat" w:cs="Sylfaen"/>
          <w:sz w:val="20"/>
          <w:lang w:val="hy-AM"/>
        </w:rPr>
      </w:pPr>
      <w:r w:rsidRPr="001C2E7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C2E71">
        <w:rPr>
          <w:rFonts w:ascii="GHEA Grapalat" w:hAnsi="GHEA Grapalat" w:cs="Arial"/>
          <w:sz w:val="20"/>
          <w:lang w:val="hy-AM"/>
        </w:rPr>
        <w:t xml:space="preserve"> </w:t>
      </w:r>
      <w:r w:rsidR="00076C2C" w:rsidRPr="001C2E7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C2E71">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24CC4">
        <w:rPr>
          <w:rFonts w:ascii="GHEA Grapalat" w:hAnsi="GHEA Grapalat"/>
          <w:color w:val="000000"/>
          <w:lang w:val="hy-AM"/>
        </w:rPr>
        <w:t xml:space="preserve"> </w:t>
      </w:r>
    </w:p>
    <w:p w:rsidR="00281740" w:rsidRPr="001C2E71" w:rsidRDefault="00281740" w:rsidP="00813664">
      <w:pPr>
        <w:ind w:firstLine="567"/>
        <w:contextualSpacing/>
        <w:jc w:val="both"/>
        <w:rPr>
          <w:rFonts w:ascii="GHEA Grapalat" w:hAnsi="GHEA Grapalat"/>
          <w:sz w:val="20"/>
          <w:szCs w:val="20"/>
          <w:lang w:val="hy-AM"/>
        </w:rPr>
      </w:pPr>
      <w:r w:rsidRPr="001C2E7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C2E71">
        <w:rPr>
          <w:rFonts w:ascii="GHEA Grapalat" w:hAnsi="GHEA Grapalat" w:cs="Sylfaen"/>
          <w:sz w:val="20"/>
          <w:lang w:val="hy-AM"/>
        </w:rPr>
        <w:t xml:space="preserve">ամբողջական կատարման վերջին օրվան հաջորդող </w:t>
      </w:r>
      <w:r w:rsidR="00293764" w:rsidRPr="00293764">
        <w:rPr>
          <w:rFonts w:ascii="GHEA Grapalat" w:hAnsi="GHEA Grapalat" w:cs="Sylfaen"/>
          <w:b/>
          <w:sz w:val="20"/>
          <w:lang w:val="hy-AM"/>
        </w:rPr>
        <w:t>2</w:t>
      </w:r>
      <w:r w:rsidRPr="00293764">
        <w:rPr>
          <w:rFonts w:ascii="GHEA Grapalat" w:hAnsi="GHEA Grapalat" w:cs="Sylfaen"/>
          <w:b/>
          <w:sz w:val="20"/>
          <w:lang w:val="hy-AM"/>
        </w:rPr>
        <w:t xml:space="preserve">0-րդ </w:t>
      </w:r>
      <w:r w:rsidR="00A558B9" w:rsidRPr="00293764">
        <w:rPr>
          <w:rFonts w:ascii="GHEA Grapalat" w:hAnsi="GHEA Grapalat" w:cs="Sylfaen"/>
          <w:b/>
          <w:sz w:val="20"/>
          <w:lang w:val="hy-AM"/>
        </w:rPr>
        <w:t>աշխատանքային</w:t>
      </w:r>
      <w:r w:rsidRPr="00293764">
        <w:rPr>
          <w:rFonts w:ascii="GHEA Grapalat" w:hAnsi="GHEA Grapalat" w:cs="Sylfaen"/>
          <w:b/>
          <w:sz w:val="20"/>
          <w:lang w:val="hy-AM"/>
        </w:rPr>
        <w:t xml:space="preserve"> օրը</w:t>
      </w:r>
      <w:r w:rsidRPr="001C2E71">
        <w:rPr>
          <w:rFonts w:ascii="GHEA Grapalat" w:hAnsi="GHEA Grapalat" w:cs="Sylfaen"/>
          <w:sz w:val="20"/>
          <w:lang w:val="hy-AM"/>
        </w:rPr>
        <w:t xml:space="preserve"> ներառյալ:</w:t>
      </w:r>
      <w:r w:rsidRPr="001C2E7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C2E71" w:rsidRDefault="00281740" w:rsidP="00281740">
      <w:pPr>
        <w:ind w:firstLine="567"/>
        <w:jc w:val="both"/>
        <w:rPr>
          <w:rFonts w:ascii="GHEA Grapalat" w:hAnsi="GHEA Grapalat" w:cs="Arial"/>
          <w:sz w:val="20"/>
          <w:lang w:val="hy-AM"/>
        </w:rPr>
      </w:pPr>
      <w:r w:rsidRPr="001C2E71">
        <w:rPr>
          <w:rFonts w:ascii="GHEA Grapalat" w:hAnsi="GHEA Grapalat"/>
          <w:sz w:val="20"/>
          <w:szCs w:val="20"/>
          <w:lang w:val="hy-AM"/>
        </w:rPr>
        <w:t>Կանխիկ</w:t>
      </w:r>
      <w:r w:rsidRPr="001C2E71">
        <w:rPr>
          <w:rFonts w:ascii="GHEA Grapalat" w:hAnsi="GHEA Grapalat"/>
          <w:sz w:val="20"/>
          <w:szCs w:val="20"/>
          <w:lang w:val="af-ZA"/>
        </w:rPr>
        <w:t xml:space="preserve"> </w:t>
      </w:r>
      <w:r w:rsidRPr="001C2E71">
        <w:rPr>
          <w:rFonts w:ascii="GHEA Grapalat" w:hAnsi="GHEA Grapalat"/>
          <w:sz w:val="20"/>
          <w:szCs w:val="20"/>
          <w:lang w:val="hy-AM"/>
        </w:rPr>
        <w:t>փողի</w:t>
      </w:r>
      <w:r w:rsidRPr="001C2E71">
        <w:rPr>
          <w:rFonts w:ascii="GHEA Grapalat" w:hAnsi="GHEA Grapalat"/>
          <w:sz w:val="20"/>
          <w:szCs w:val="20"/>
          <w:lang w:val="af-ZA"/>
        </w:rPr>
        <w:t xml:space="preserve"> </w:t>
      </w:r>
      <w:r w:rsidRPr="001C2E71">
        <w:rPr>
          <w:rFonts w:ascii="GHEA Grapalat" w:hAnsi="GHEA Grapalat"/>
          <w:sz w:val="20"/>
          <w:szCs w:val="20"/>
          <w:lang w:val="hy-AM"/>
        </w:rPr>
        <w:t>ձևով</w:t>
      </w:r>
      <w:r w:rsidRPr="001C2E71">
        <w:rPr>
          <w:rFonts w:ascii="GHEA Grapalat" w:hAnsi="GHEA Grapalat"/>
          <w:sz w:val="20"/>
          <w:szCs w:val="20"/>
          <w:lang w:val="af-ZA"/>
        </w:rPr>
        <w:t xml:space="preserve"> </w:t>
      </w:r>
      <w:r w:rsidRPr="001C2E71">
        <w:rPr>
          <w:rFonts w:ascii="GHEA Grapalat" w:hAnsi="GHEA Grapalat"/>
          <w:sz w:val="20"/>
          <w:szCs w:val="20"/>
          <w:lang w:val="hy-AM"/>
        </w:rPr>
        <w:t>ներկայացված</w:t>
      </w:r>
      <w:r w:rsidRPr="001C2E71">
        <w:rPr>
          <w:rFonts w:ascii="GHEA Grapalat" w:hAnsi="GHEA Grapalat"/>
          <w:sz w:val="20"/>
          <w:szCs w:val="20"/>
          <w:lang w:val="af-ZA"/>
        </w:rPr>
        <w:t xml:space="preserve"> </w:t>
      </w:r>
      <w:r w:rsidRPr="001C2E7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1C2E71">
        <w:rPr>
          <w:rFonts w:ascii="GHEA Grapalat" w:hAnsi="GHEA Grapalat" w:cs="Sylfaen"/>
          <w:sz w:val="20"/>
          <w:lang w:val="hy-AM"/>
        </w:rPr>
        <w:t xml:space="preserve">10.4 </w:t>
      </w:r>
      <w:r w:rsidR="00441C20" w:rsidRPr="001C2E71">
        <w:rPr>
          <w:rFonts w:ascii="GHEA Grapalat" w:hAnsi="GHEA Grapalat" w:cs="Arial"/>
          <w:sz w:val="20"/>
          <w:lang w:val="hy-AM"/>
        </w:rPr>
        <w:t>Ե</w:t>
      </w:r>
      <w:r w:rsidR="00F96621" w:rsidRPr="001C2E71">
        <w:rPr>
          <w:rFonts w:ascii="GHEA Grapalat" w:hAnsi="GHEA Grapalat" w:cs="Arial"/>
          <w:sz w:val="20"/>
          <w:lang w:val="hy-AM"/>
        </w:rPr>
        <w:t>թե</w:t>
      </w:r>
      <w:r w:rsidRPr="001C2E71">
        <w:rPr>
          <w:rFonts w:ascii="GHEA Grapalat" w:hAnsi="GHEA Grapalat" w:cs="Arial"/>
          <w:sz w:val="20"/>
          <w:lang w:val="hy-AM"/>
        </w:rPr>
        <w:t xml:space="preserve"> </w:t>
      </w:r>
      <w:r w:rsidR="00F96621" w:rsidRPr="001C2E7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2E71">
        <w:rPr>
          <w:rFonts w:ascii="GHEA Grapalat" w:hAnsi="GHEA Grapalat" w:cs="Arial"/>
          <w:sz w:val="20"/>
          <w:lang w:val="hy-AM"/>
        </w:rPr>
        <w:t xml:space="preserve">որակավորման և պայմանագրի ապահովումները ներկայացվում են </w:t>
      </w:r>
      <w:r w:rsidR="00F96621" w:rsidRPr="001C2E7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C2E71">
        <w:rPr>
          <w:rFonts w:ascii="GHEA Grapalat" w:hAnsi="GHEA Grapalat" w:cs="Arial"/>
          <w:sz w:val="20"/>
          <w:lang w:val="hy-AM"/>
        </w:rPr>
        <w:t xml:space="preserve"> </w:t>
      </w:r>
      <w:r w:rsidR="00543250" w:rsidRPr="001C2E71">
        <w:rPr>
          <w:rFonts w:ascii="GHEA Grapalat" w:hAnsi="GHEA Grapalat" w:cs="Arial"/>
          <w:sz w:val="20"/>
          <w:lang w:val="hy-AM"/>
        </w:rPr>
        <w:t xml:space="preserve">նախատեսված ֆինանսական միջոցները գերազանցում են </w:t>
      </w:r>
      <w:r w:rsidR="00076C2C" w:rsidRPr="001C2E71">
        <w:rPr>
          <w:rFonts w:ascii="GHEA Grapalat" w:hAnsi="GHEA Grapalat" w:cs="Arial"/>
          <w:sz w:val="20"/>
          <w:lang w:val="hy-AM"/>
        </w:rPr>
        <w:t>25</w:t>
      </w:r>
      <w:r w:rsidR="00543250" w:rsidRPr="001C2E71">
        <w:rPr>
          <w:rFonts w:ascii="GHEA Grapalat" w:hAnsi="GHEA Grapalat" w:cs="Arial"/>
          <w:sz w:val="20"/>
          <w:lang w:val="hy-AM"/>
        </w:rPr>
        <w:t xml:space="preserve"> մլն. ՀՀ դրամը, սակայն պայմանագրի ամբողջական կատ</w:t>
      </w:r>
      <w:r w:rsidR="00694F6D" w:rsidRPr="001C2E71">
        <w:rPr>
          <w:rFonts w:ascii="GHEA Grapalat" w:hAnsi="GHEA Grapalat" w:cs="Arial"/>
          <w:sz w:val="20"/>
          <w:lang w:val="hy-AM"/>
        </w:rPr>
        <w:t>արման համար հետագայում ևս պահան</w:t>
      </w:r>
      <w:r w:rsidR="00543250" w:rsidRPr="001C2E71">
        <w:rPr>
          <w:rFonts w:ascii="GHEA Grapalat" w:hAnsi="GHEA Grapalat" w:cs="Arial"/>
          <w:sz w:val="20"/>
          <w:lang w:val="hy-AM"/>
        </w:rPr>
        <w:t>ջվում</w:t>
      </w:r>
      <w:r w:rsidR="00543250" w:rsidRPr="006D2E03">
        <w:rPr>
          <w:rFonts w:ascii="GHEA Grapalat" w:hAnsi="GHEA Grapalat" w:cs="Arial"/>
          <w:sz w:val="20"/>
          <w:lang w:val="hy-AM"/>
        </w:rPr>
        <w:t xml:space="preserve">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93764">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150AF1" w:rsidRPr="00A71D81" w:rsidRDefault="00096865" w:rsidP="00150AF1">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00293764" w:rsidRPr="00A71D81">
        <w:rPr>
          <w:rFonts w:ascii="GHEA Grapalat" w:hAnsi="GHEA Grapalat" w:cs="Sylfaen"/>
          <w:sz w:val="20"/>
          <w:lang w:val="ru-RU"/>
        </w:rPr>
        <w:t>դադարում</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է</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գոյություն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ունենալ</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գնման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պահանջը</w:t>
      </w:r>
      <w:r w:rsidR="00293764" w:rsidRPr="00A71D81">
        <w:rPr>
          <w:rFonts w:ascii="GHEA Grapalat" w:hAnsi="GHEA Grapalat" w:cs="Sylfaen"/>
          <w:sz w:val="20"/>
          <w:lang w:val="hy-AM"/>
        </w:rPr>
        <w:t>: Ընդ որում պ</w:t>
      </w:r>
      <w:r w:rsidR="00293764" w:rsidRPr="00A71D81">
        <w:rPr>
          <w:rFonts w:ascii="GHEA Grapalat" w:hAnsi="GHEA Grapalat" w:cs="Sylfaen"/>
          <w:sz w:val="20"/>
          <w:lang w:val="ru-RU"/>
        </w:rPr>
        <w:t>ետության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կամ</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համայնքների</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կարիքների</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համար</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կազմակերպված</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գնման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ընթացակարգը</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կարող</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է</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ամբողջությամբ</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կամ</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մասնակի</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չկայացած</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հայտարարվել</w:t>
      </w:r>
      <w:r w:rsidR="00293764" w:rsidRPr="00A71D81">
        <w:rPr>
          <w:rFonts w:ascii="GHEA Grapalat" w:hAnsi="GHEA Grapalat" w:cs="Sylfaen"/>
          <w:sz w:val="20"/>
          <w:lang w:val="af-ZA"/>
        </w:rPr>
        <w:t xml:space="preserve"> </w:t>
      </w:r>
      <w:r w:rsidR="00293764">
        <w:rPr>
          <w:rFonts w:ascii="GHEA Grapalat" w:hAnsi="GHEA Grapalat" w:cs="Sylfaen"/>
          <w:sz w:val="20"/>
          <w:lang w:val="hy-AM"/>
        </w:rPr>
        <w:t xml:space="preserve">կազմակերպության </w:t>
      </w:r>
      <w:r w:rsidR="00293764" w:rsidRPr="00A71D81">
        <w:rPr>
          <w:rFonts w:ascii="GHEA Grapalat" w:hAnsi="GHEA Grapalat" w:cs="Sylfaen"/>
          <w:sz w:val="20"/>
          <w:lang w:val="ru-RU"/>
        </w:rPr>
        <w:t>ղեկավարի</w:t>
      </w:r>
      <w:r w:rsidR="00293764">
        <w:rPr>
          <w:rFonts w:ascii="GHEA Grapalat" w:hAnsi="GHEA Grapalat" w:cs="Sylfaen"/>
          <w:sz w:val="20"/>
          <w:lang w:val="hy-AM"/>
        </w:rPr>
        <w:t xml:space="preserve"> </w:t>
      </w:r>
      <w:r w:rsidR="00293764" w:rsidRPr="001031FD">
        <w:rPr>
          <w:rFonts w:ascii="GHEA Grapalat" w:hAnsi="GHEA Grapalat" w:cs="Sylfaen"/>
          <w:sz w:val="20"/>
        </w:rPr>
        <w:t>որոշման</w:t>
      </w:r>
      <w:r w:rsidR="00293764" w:rsidRPr="001031FD">
        <w:rPr>
          <w:rFonts w:ascii="GHEA Grapalat" w:hAnsi="GHEA Grapalat" w:cs="Sylfaen"/>
          <w:sz w:val="20"/>
          <w:lang w:val="af-ZA"/>
        </w:rPr>
        <w:t xml:space="preserve"> </w:t>
      </w:r>
      <w:r w:rsidR="00293764" w:rsidRPr="001031FD">
        <w:rPr>
          <w:rFonts w:ascii="GHEA Grapalat" w:hAnsi="GHEA Grapalat" w:cs="Sylfaen"/>
          <w:sz w:val="20"/>
        </w:rPr>
        <w:t>հիման</w:t>
      </w:r>
      <w:r w:rsidR="00293764" w:rsidRPr="001031FD">
        <w:rPr>
          <w:rFonts w:ascii="GHEA Grapalat" w:hAnsi="GHEA Grapalat" w:cs="Sylfaen"/>
          <w:sz w:val="20"/>
          <w:lang w:val="af-ZA"/>
        </w:rPr>
        <w:t xml:space="preserve"> </w:t>
      </w:r>
      <w:r w:rsidR="00293764" w:rsidRPr="001031FD">
        <w:rPr>
          <w:rFonts w:ascii="GHEA Grapalat" w:hAnsi="GHEA Grapalat" w:cs="Sylfaen"/>
          <w:sz w:val="20"/>
        </w:rPr>
        <w:t>վրա</w:t>
      </w:r>
      <w:r w:rsidR="00293764">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957B8F" w:rsidRDefault="00957B8F" w:rsidP="00EF3662">
      <w:pPr>
        <w:jc w:val="center"/>
        <w:rPr>
          <w:rFonts w:ascii="GHEA Grapalat" w:hAnsi="GHEA Grapalat"/>
          <w:b/>
          <w:sz w:val="20"/>
          <w:lang w:val="af-ZA"/>
        </w:rPr>
      </w:pP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1</w:t>
      </w:r>
      <w:r w:rsidR="00375FD2" w:rsidRPr="001C2E71">
        <w:rPr>
          <w:rFonts w:ascii="GHEA Grapalat" w:hAnsi="GHEA Grapalat"/>
          <w:b/>
          <w:sz w:val="20"/>
          <w:lang w:val="af-ZA"/>
        </w:rPr>
        <w:t>2</w:t>
      </w:r>
      <w:r w:rsidRPr="001C2E71">
        <w:rPr>
          <w:rFonts w:ascii="GHEA Grapalat" w:hAnsi="GHEA Grapalat"/>
          <w:b/>
          <w:sz w:val="20"/>
          <w:lang w:val="af-ZA"/>
        </w:rPr>
        <w:t xml:space="preserve">. ԳՆՄԱՆ ԳՈՐԾԸՆԹԱՑԻ ՀԵՏ ԿԱՊՎԱԾ ԳՈՐԾՈՂՈՒԹՅՈՒՆՆԵՐԸ ԵՎ (ԿԱՄ) </w:t>
      </w: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 xml:space="preserve">ԸՆԴՈՒՆՎԱԾ ՈՐՈՇՈՒՄՆԵՐԸ ԲՈՂՈՔԱՐԿԵԼՈՒ ՄԱՍՆԱԿՑԻ </w:t>
      </w:r>
    </w:p>
    <w:p w:rsidR="00096865" w:rsidRPr="001C2E71" w:rsidRDefault="008D5016" w:rsidP="00EF3662">
      <w:pPr>
        <w:jc w:val="center"/>
        <w:rPr>
          <w:rFonts w:ascii="GHEA Grapalat" w:hAnsi="GHEA Grapalat"/>
          <w:b/>
          <w:sz w:val="20"/>
          <w:lang w:val="af-ZA"/>
        </w:rPr>
      </w:pPr>
      <w:r w:rsidRPr="001C2E71">
        <w:rPr>
          <w:rFonts w:ascii="GHEA Grapalat" w:hAnsi="GHEA Grapalat"/>
          <w:b/>
          <w:sz w:val="20"/>
          <w:lang w:val="af-ZA"/>
        </w:rPr>
        <w:t>ԻՐԱՎՈՒՆՔԸ ԵՎ ԿԱՐԳԸ</w:t>
      </w:r>
    </w:p>
    <w:p w:rsidR="00996C19" w:rsidRPr="001C2E71" w:rsidRDefault="00996C19" w:rsidP="00EF3662">
      <w:pPr>
        <w:jc w:val="center"/>
        <w:rPr>
          <w:rFonts w:ascii="GHEA Grapalat" w:hAnsi="GHEA Grapalat"/>
          <w:b/>
          <w:sz w:val="20"/>
          <w:lang w:val="af-ZA"/>
        </w:rPr>
      </w:pPr>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 </w:t>
      </w: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շահագրգիռ</w:t>
      </w:r>
      <w:r w:rsidRPr="001C2E71">
        <w:rPr>
          <w:rFonts w:ascii="GHEA Grapalat" w:hAnsi="GHEA Grapalat"/>
          <w:sz w:val="20"/>
          <w:szCs w:val="20"/>
          <w:lang w:val="es-ES"/>
        </w:rPr>
        <w:t xml:space="preserve"> </w:t>
      </w:r>
      <w:r w:rsidRPr="001C2E71">
        <w:rPr>
          <w:rFonts w:ascii="GHEA Grapalat" w:hAnsi="GHEA Grapalat"/>
          <w:sz w:val="20"/>
          <w:szCs w:val="20"/>
        </w:rPr>
        <w:t>անձ</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գործողությունները</w:t>
      </w:r>
      <w:r w:rsidRPr="001C2E71">
        <w:rPr>
          <w:rFonts w:ascii="GHEA Grapalat" w:hAnsi="GHEA Grapalat"/>
          <w:sz w:val="20"/>
          <w:szCs w:val="20"/>
          <w:lang w:val="es-ES"/>
        </w:rPr>
        <w:t xml:space="preserve"> (</w:t>
      </w:r>
      <w:r w:rsidRPr="001C2E71">
        <w:rPr>
          <w:rFonts w:ascii="GHEA Grapalat" w:hAnsi="GHEA Grapalat"/>
          <w:sz w:val="20"/>
          <w:szCs w:val="20"/>
        </w:rPr>
        <w:t>անգործությունը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դատավարության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այսուհետ՝</w:t>
      </w:r>
      <w:r w:rsidRPr="001C2E71">
        <w:rPr>
          <w:rFonts w:ascii="GHEA Grapalat" w:hAnsi="GHEA Grapalat"/>
          <w:sz w:val="20"/>
          <w:szCs w:val="20"/>
          <w:lang w:val="es-ES"/>
        </w:rPr>
        <w:t xml:space="preserve"> </w:t>
      </w:r>
      <w:r w:rsidRPr="001C2E71">
        <w:rPr>
          <w:rFonts w:ascii="GHEA Grapalat" w:hAnsi="GHEA Grapalat"/>
          <w:sz w:val="20"/>
          <w:szCs w:val="20"/>
        </w:rPr>
        <w:t>Օրենսգիրք</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ոք</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հայտերի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վերջնաժամկետը</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առարկայի</w:t>
      </w:r>
      <w:r w:rsidRPr="001C2E71">
        <w:rPr>
          <w:rFonts w:ascii="GHEA Grapalat" w:hAnsi="GHEA Grapalat"/>
          <w:sz w:val="20"/>
          <w:szCs w:val="20"/>
          <w:lang w:val="es-ES"/>
        </w:rPr>
        <w:t xml:space="preserve"> </w:t>
      </w:r>
      <w:r w:rsidRPr="001C2E71">
        <w:rPr>
          <w:rFonts w:ascii="GHEA Grapalat" w:hAnsi="GHEA Grapalat"/>
          <w:sz w:val="20"/>
          <w:szCs w:val="20"/>
        </w:rPr>
        <w:t>բնութագրերը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w:t>
      </w:r>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2.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վարչական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w:t>
      </w:r>
      <w:r w:rsidRPr="001C2E71">
        <w:rPr>
          <w:rFonts w:ascii="GHEA Grapalat" w:hAnsi="GHEA Grapalat"/>
          <w:sz w:val="20"/>
          <w:szCs w:val="20"/>
          <w:lang w:val="es-ES"/>
        </w:rPr>
        <w:t xml:space="preserve"> </w:t>
      </w:r>
      <w:r w:rsidRPr="001C2E71">
        <w:rPr>
          <w:rFonts w:ascii="GHEA Grapalat" w:hAnsi="GHEA Grapalat"/>
          <w:sz w:val="20"/>
          <w:szCs w:val="20"/>
        </w:rPr>
        <w:t>չեն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դրանք</w:t>
      </w:r>
      <w:r w:rsidRPr="001C2E71">
        <w:rPr>
          <w:rFonts w:ascii="GHEA Grapalat" w:hAnsi="GHEA Grapalat"/>
          <w:sz w:val="20"/>
          <w:szCs w:val="20"/>
          <w:lang w:val="es-ES"/>
        </w:rPr>
        <w:t xml:space="preserve"> </w:t>
      </w:r>
      <w:r w:rsidRPr="001C2E71">
        <w:rPr>
          <w:rFonts w:ascii="GHEA Grapalat" w:hAnsi="GHEA Grapalat"/>
          <w:sz w:val="20"/>
          <w:szCs w:val="20"/>
        </w:rPr>
        <w:t>կարգավորվում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քաղաքացիաիրավական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կարգավորող</w:t>
      </w:r>
      <w:r w:rsidRPr="001C2E71">
        <w:rPr>
          <w:rFonts w:ascii="GHEA Grapalat" w:hAnsi="GHEA Grapalat"/>
          <w:sz w:val="20"/>
          <w:szCs w:val="20"/>
          <w:lang w:val="es-ES"/>
        </w:rPr>
        <w:t xml:space="preserve"> </w:t>
      </w:r>
      <w:r w:rsidRPr="001C2E71">
        <w:rPr>
          <w:rFonts w:ascii="GHEA Grapalat" w:hAnsi="GHEA Grapalat"/>
          <w:sz w:val="20"/>
          <w:szCs w:val="20"/>
        </w:rPr>
        <w:t>օրենսդրությամբ</w:t>
      </w:r>
      <w:r w:rsidRPr="001C2E71">
        <w:rPr>
          <w:rFonts w:ascii="GHEA Grapalat" w:hAnsi="GHEA Grapalat"/>
          <w:sz w:val="20"/>
          <w:szCs w:val="20"/>
          <w:lang w:val="es-ES"/>
        </w:rPr>
        <w:t>:</w:t>
      </w:r>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3.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կատարած</w:t>
      </w:r>
      <w:r w:rsidRPr="001C2E71">
        <w:rPr>
          <w:rFonts w:ascii="GHEA Grapalat" w:hAnsi="GHEA Grapalat"/>
          <w:sz w:val="20"/>
          <w:szCs w:val="20"/>
          <w:lang w:val="es-ES"/>
        </w:rPr>
        <w:t xml:space="preserve"> </w:t>
      </w:r>
      <w:r w:rsidRPr="001C2E71">
        <w:rPr>
          <w:rFonts w:ascii="GHEA Grapalat" w:hAnsi="GHEA Grapalat"/>
          <w:sz w:val="20"/>
          <w:szCs w:val="20"/>
        </w:rPr>
        <w:t>գործողության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հետևանքով</w:t>
      </w:r>
      <w:r w:rsidRPr="001C2E71">
        <w:rPr>
          <w:rFonts w:ascii="GHEA Grapalat" w:hAnsi="GHEA Grapalat"/>
          <w:sz w:val="20"/>
          <w:szCs w:val="20"/>
          <w:lang w:val="es-ES"/>
        </w:rPr>
        <w:t xml:space="preserve"> </w:t>
      </w:r>
      <w:r w:rsidRPr="001C2E71">
        <w:rPr>
          <w:rFonts w:ascii="GHEA Grapalat" w:hAnsi="GHEA Grapalat"/>
          <w:sz w:val="20"/>
          <w:szCs w:val="20"/>
        </w:rPr>
        <w:t>պատճառված</w:t>
      </w:r>
      <w:r w:rsidRPr="001C2E71">
        <w:rPr>
          <w:rFonts w:ascii="GHEA Grapalat" w:hAnsi="GHEA Grapalat"/>
          <w:sz w:val="20"/>
          <w:szCs w:val="20"/>
          <w:lang w:val="es-ES"/>
        </w:rPr>
        <w:t xml:space="preserve"> </w:t>
      </w:r>
      <w:r w:rsidRPr="001C2E71">
        <w:rPr>
          <w:rFonts w:ascii="GHEA Grapalat" w:hAnsi="GHEA Grapalat"/>
          <w:sz w:val="20"/>
          <w:szCs w:val="20"/>
        </w:rPr>
        <w:t>վնասները</w:t>
      </w:r>
      <w:r w:rsidRPr="001C2E71">
        <w:rPr>
          <w:rFonts w:ascii="GHEA Grapalat" w:hAnsi="GHEA Grapalat"/>
          <w:sz w:val="20"/>
          <w:szCs w:val="20"/>
          <w:lang w:val="es-ES"/>
        </w:rPr>
        <w:t xml:space="preserve"> </w:t>
      </w:r>
      <w:r w:rsidRPr="001C2E71">
        <w:rPr>
          <w:rFonts w:ascii="GHEA Grapalat" w:hAnsi="GHEA Grapalat"/>
          <w:sz w:val="20"/>
          <w:szCs w:val="20"/>
        </w:rPr>
        <w:t>հատուցվում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4.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պայմանագիրը</w:t>
      </w:r>
      <w:r w:rsidRPr="001C2E71">
        <w:rPr>
          <w:rFonts w:ascii="GHEA Grapalat" w:hAnsi="GHEA Grapalat"/>
          <w:sz w:val="20"/>
          <w:szCs w:val="20"/>
          <w:lang w:val="es-ES"/>
        </w:rPr>
        <w:t xml:space="preserve"> </w:t>
      </w:r>
      <w:r w:rsidRPr="001C2E71">
        <w:rPr>
          <w:rFonts w:ascii="GHEA Grapalat" w:hAnsi="GHEA Grapalat"/>
          <w:sz w:val="20"/>
          <w:szCs w:val="20"/>
        </w:rPr>
        <w:t>միակողմանի</w:t>
      </w:r>
      <w:r w:rsidRPr="001C2E71">
        <w:rPr>
          <w:rFonts w:ascii="GHEA Grapalat" w:hAnsi="GHEA Grapalat"/>
          <w:sz w:val="20"/>
          <w:szCs w:val="20"/>
          <w:lang w:val="es-ES"/>
        </w:rPr>
        <w:t xml:space="preserve"> </w:t>
      </w:r>
      <w:r w:rsidRPr="001C2E71">
        <w:rPr>
          <w:rFonts w:ascii="GHEA Grapalat" w:hAnsi="GHEA Grapalat"/>
          <w:sz w:val="20"/>
          <w:szCs w:val="20"/>
        </w:rPr>
        <w:t>լուծելու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որոնց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w:t>
      </w:r>
      <w:r w:rsidRPr="001C2E71">
        <w:rPr>
          <w:rFonts w:ascii="GHEA Grapalat" w:hAnsi="GHEA Grapalat"/>
          <w:sz w:val="20"/>
          <w:szCs w:val="20"/>
          <w:lang w:val="es-ES"/>
        </w:rPr>
        <w:t xml:space="preserve"> </w:t>
      </w:r>
      <w:r w:rsidRPr="001C2E71">
        <w:rPr>
          <w:rFonts w:ascii="GHEA Grapalat" w:hAnsi="GHEA Grapalat"/>
          <w:sz w:val="20"/>
          <w:szCs w:val="20"/>
        </w:rPr>
        <w:t>է</w:t>
      </w:r>
      <w:proofErr w:type="gramStart"/>
      <w:r w:rsidRPr="001C2E71">
        <w:rPr>
          <w:rFonts w:ascii="GHEA Grapalat" w:hAnsi="GHEA Grapalat"/>
          <w:sz w:val="20"/>
          <w:szCs w:val="20"/>
          <w:lang w:val="es-ES"/>
        </w:rPr>
        <w:t>::</w:t>
      </w:r>
      <w:proofErr w:type="gramEnd"/>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5</w:t>
      </w:r>
      <w:r w:rsidRPr="001C2E71">
        <w:rPr>
          <w:rFonts w:ascii="Cambria Math" w:hAnsi="Cambria Math" w:cs="Cambria Math"/>
          <w:sz w:val="20"/>
          <w:szCs w:val="20"/>
          <w:lang w:val="es-ES"/>
        </w:rPr>
        <w:t>․</w:t>
      </w:r>
      <w:r w:rsidR="006E07A7" w:rsidRPr="001C2E71">
        <w:rPr>
          <w:rFonts w:ascii="Cambria Math" w:hAnsi="Cambria Math" w:cs="Cambria Math"/>
          <w:sz w:val="20"/>
          <w:szCs w:val="20"/>
          <w:lang w:val="es-ES"/>
        </w:rPr>
        <w:t xml:space="preserve"> </w:t>
      </w:r>
      <w:r w:rsidRPr="001C2E71">
        <w:rPr>
          <w:rFonts w:ascii="GHEA Grapalat" w:hAnsi="GHEA Grapalat" w:cs="GHEA Grapalat"/>
          <w:sz w:val="20"/>
          <w:szCs w:val="20"/>
        </w:rPr>
        <w:t>Սույն</w:t>
      </w:r>
      <w:r w:rsidRPr="001C2E71">
        <w:rPr>
          <w:rFonts w:ascii="GHEA Grapalat" w:hAnsi="GHEA Grapalat"/>
          <w:sz w:val="20"/>
          <w:szCs w:val="20"/>
          <w:lang w:val="es-ES"/>
        </w:rPr>
        <w:t xml:space="preserve"> </w:t>
      </w:r>
      <w:r w:rsidRPr="001C2E71">
        <w:rPr>
          <w:rFonts w:ascii="GHEA Grapalat" w:hAnsi="GHEA Grapalat" w:cs="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cs="GHEA Grapalat"/>
          <w:sz w:val="20"/>
          <w:szCs w:val="20"/>
        </w:rPr>
        <w:t>հետ</w:t>
      </w:r>
      <w:r w:rsidRPr="001C2E71">
        <w:rPr>
          <w:rFonts w:ascii="GHEA Grapalat" w:hAnsi="GHEA Grapalat"/>
          <w:sz w:val="20"/>
          <w:szCs w:val="20"/>
          <w:lang w:val="es-ES"/>
        </w:rPr>
        <w:t xml:space="preserve"> </w:t>
      </w:r>
      <w:r w:rsidRPr="001C2E71">
        <w:rPr>
          <w:rFonts w:ascii="GHEA Grapalat" w:hAnsi="GHEA Grapalat" w:cs="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cs="GHEA Grapalat"/>
          <w:sz w:val="20"/>
          <w:szCs w:val="20"/>
        </w:rPr>
        <w:t>վեճերը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լուծվում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Երևան</w:t>
      </w:r>
      <w:r w:rsidRPr="001C2E71">
        <w:rPr>
          <w:rFonts w:ascii="GHEA Grapalat" w:hAnsi="GHEA Grapalat"/>
          <w:sz w:val="20"/>
          <w:szCs w:val="20"/>
          <w:lang w:val="es-ES"/>
        </w:rPr>
        <w:t xml:space="preserve"> </w:t>
      </w:r>
      <w:r w:rsidRPr="001C2E71">
        <w:rPr>
          <w:rFonts w:ascii="GHEA Grapalat" w:hAnsi="GHEA Grapalat"/>
          <w:sz w:val="20"/>
          <w:szCs w:val="20"/>
        </w:rPr>
        <w:t>քաղաքի</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ընդհանուր</w:t>
      </w:r>
      <w:r w:rsidRPr="001C2E71">
        <w:rPr>
          <w:rFonts w:ascii="GHEA Grapalat" w:hAnsi="GHEA Grapalat"/>
          <w:sz w:val="20"/>
          <w:szCs w:val="20"/>
          <w:lang w:val="es-ES"/>
        </w:rPr>
        <w:t xml:space="preserve"> </w:t>
      </w:r>
      <w:r w:rsidRPr="001C2E71">
        <w:rPr>
          <w:rFonts w:ascii="GHEA Grapalat" w:hAnsi="GHEA Grapalat"/>
          <w:sz w:val="20"/>
          <w:szCs w:val="20"/>
        </w:rPr>
        <w:t>իրավասության</w:t>
      </w:r>
      <w:r w:rsidRPr="001C2E71">
        <w:rPr>
          <w:rFonts w:ascii="GHEA Grapalat" w:hAnsi="GHEA Grapalat"/>
          <w:sz w:val="20"/>
          <w:szCs w:val="20"/>
          <w:lang w:val="es-ES"/>
        </w:rPr>
        <w:t xml:space="preserve"> </w:t>
      </w:r>
      <w:r w:rsidRPr="001C2E71">
        <w:rPr>
          <w:rFonts w:ascii="GHEA Grapalat" w:hAnsi="GHEA Grapalat"/>
          <w:sz w:val="20"/>
          <w:szCs w:val="20"/>
        </w:rPr>
        <w:t>դատարանում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օրվա</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պատճառաբանված</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երկարաձգվել</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անգամ</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տասն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12.6.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լուծում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ներկայացվելուց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12.7.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միաժամանակ</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պատասխանողից</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բոլոր</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12.8.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կատարվում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 xml:space="preserve"> </w:t>
      </w:r>
      <w:r w:rsidRPr="001C2E71">
        <w:rPr>
          <w:rFonts w:ascii="GHEA Grapalat" w:hAnsi="GHEA Grapalat"/>
          <w:sz w:val="20"/>
          <w:szCs w:val="20"/>
        </w:rPr>
        <w:t>չկատարվելու</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դրանում</w:t>
      </w:r>
      <w:r w:rsidRPr="001C2E71">
        <w:rPr>
          <w:rFonts w:ascii="GHEA Grapalat" w:hAnsi="GHEA Grapalat"/>
          <w:sz w:val="20"/>
          <w:szCs w:val="20"/>
          <w:lang w:val="es-ES"/>
        </w:rPr>
        <w:t xml:space="preserve"> </w:t>
      </w:r>
      <w:r w:rsidRPr="001C2E71">
        <w:rPr>
          <w:rFonts w:ascii="GHEA Grapalat" w:hAnsi="GHEA Grapalat"/>
          <w:sz w:val="20"/>
          <w:szCs w:val="20"/>
        </w:rPr>
        <w:t>առկա</w:t>
      </w:r>
      <w:r w:rsidRPr="001C2E71">
        <w:rPr>
          <w:rFonts w:ascii="GHEA Grapalat" w:hAnsi="GHEA Grapalat"/>
          <w:sz w:val="20"/>
          <w:szCs w:val="20"/>
          <w:lang w:val="es-ES"/>
        </w:rPr>
        <w:t xml:space="preserve"> </w:t>
      </w:r>
      <w:r w:rsidRPr="001C2E71">
        <w:rPr>
          <w:rFonts w:ascii="GHEA Grapalat" w:hAnsi="GHEA Grapalat"/>
          <w:sz w:val="20"/>
          <w:szCs w:val="20"/>
        </w:rPr>
        <w:t>ապացույցների</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հայցվորի</w:t>
      </w:r>
      <w:r w:rsidRPr="001C2E71">
        <w:rPr>
          <w:rFonts w:ascii="GHEA Grapalat" w:hAnsi="GHEA Grapalat"/>
          <w:sz w:val="20"/>
          <w:szCs w:val="20"/>
          <w:lang w:val="es-ES"/>
        </w:rPr>
        <w:t xml:space="preserve"> </w:t>
      </w:r>
      <w:r w:rsidRPr="001C2E71">
        <w:rPr>
          <w:rFonts w:ascii="GHEA Grapalat" w:hAnsi="GHEA Grapalat"/>
          <w:sz w:val="20"/>
          <w:szCs w:val="20"/>
        </w:rPr>
        <w:t>վկայակոչած</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փաստերը</w:t>
      </w:r>
      <w:r w:rsidRPr="001C2E71">
        <w:rPr>
          <w:rFonts w:ascii="GHEA Grapalat" w:hAnsi="GHEA Grapalat"/>
          <w:sz w:val="20"/>
          <w:szCs w:val="20"/>
          <w:lang w:val="es-ES"/>
        </w:rPr>
        <w:t xml:space="preserve">, </w:t>
      </w:r>
      <w:r w:rsidRPr="001C2E71">
        <w:rPr>
          <w:rFonts w:ascii="GHEA Grapalat" w:hAnsi="GHEA Grapalat"/>
          <w:sz w:val="20"/>
          <w:szCs w:val="20"/>
        </w:rPr>
        <w:t>որոնք</w:t>
      </w:r>
      <w:r w:rsidRPr="001C2E71">
        <w:rPr>
          <w:rFonts w:ascii="GHEA Grapalat" w:hAnsi="GHEA Grapalat"/>
          <w:sz w:val="20"/>
          <w:szCs w:val="20"/>
          <w:lang w:val="es-ES"/>
        </w:rPr>
        <w:t xml:space="preserve"> </w:t>
      </w:r>
      <w:r w:rsidRPr="001C2E71">
        <w:rPr>
          <w:rFonts w:ascii="GHEA Grapalat" w:hAnsi="GHEA Grapalat"/>
          <w:sz w:val="20"/>
          <w:szCs w:val="20"/>
        </w:rPr>
        <w:t>ենթակա</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հաստատման</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ապացույցներով</w:t>
      </w:r>
      <w:r w:rsidRPr="001C2E71">
        <w:rPr>
          <w:rFonts w:ascii="GHEA Grapalat" w:hAnsi="GHEA Grapalat"/>
          <w:sz w:val="20"/>
          <w:szCs w:val="20"/>
          <w:lang w:val="es-ES"/>
        </w:rPr>
        <w:t xml:space="preserve">, </w:t>
      </w:r>
      <w:r w:rsidRPr="001C2E71">
        <w:rPr>
          <w:rFonts w:ascii="GHEA Grapalat" w:hAnsi="GHEA Grapalat"/>
          <w:sz w:val="20"/>
          <w:szCs w:val="20"/>
        </w:rPr>
        <w:t>համարվում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հաստատված</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9.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գործընթացին</w:t>
      </w:r>
      <w:r w:rsidRPr="001C2E71">
        <w:rPr>
          <w:rFonts w:ascii="GHEA Grapalat" w:hAnsi="GHEA Grapalat"/>
          <w:sz w:val="20"/>
          <w:szCs w:val="20"/>
          <w:lang w:val="es-ES"/>
        </w:rPr>
        <w:t xml:space="preserve"> </w:t>
      </w:r>
      <w:r w:rsidRPr="001C2E71">
        <w:rPr>
          <w:rFonts w:ascii="GHEA Grapalat" w:hAnsi="GHEA Grapalat"/>
          <w:sz w:val="20"/>
          <w:szCs w:val="20"/>
        </w:rPr>
        <w:t>վերաբերող՝</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 xml:space="preserve"> </w:t>
      </w:r>
      <w:r w:rsidRPr="001C2E71">
        <w:rPr>
          <w:rFonts w:ascii="GHEA Grapalat" w:hAnsi="GHEA Grapalat"/>
          <w:sz w:val="20"/>
          <w:szCs w:val="20"/>
        </w:rPr>
        <w:t>քննվող</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միացնում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 xml:space="preserve"> </w:t>
      </w:r>
      <w:r w:rsidRPr="001C2E71">
        <w:rPr>
          <w:rFonts w:ascii="GHEA Grapalat" w:hAnsi="GHEA Grapalat"/>
          <w:sz w:val="20"/>
          <w:szCs w:val="20"/>
        </w:rPr>
        <w:t>նշելով</w:t>
      </w:r>
      <w:r w:rsidRPr="001C2E71">
        <w:rPr>
          <w:rFonts w:ascii="GHEA Grapalat" w:hAnsi="GHEA Grapalat"/>
          <w:sz w:val="20"/>
          <w:szCs w:val="20"/>
          <w:lang w:val="es-ES"/>
        </w:rPr>
        <w:t xml:space="preserve"> </w:t>
      </w:r>
      <w:r w:rsidRPr="001C2E71">
        <w:rPr>
          <w:rFonts w:ascii="GHEA Grapalat" w:hAnsi="GHEA Grapalat"/>
          <w:sz w:val="20"/>
          <w:szCs w:val="20"/>
        </w:rPr>
        <w:t>կասեցման</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պատասխանը</w:t>
      </w:r>
      <w:r w:rsidRPr="001C2E71">
        <w:rPr>
          <w:rFonts w:ascii="GHEA Grapalat" w:hAnsi="GHEA Grapalat"/>
          <w:sz w:val="20"/>
          <w:szCs w:val="20"/>
          <w:lang w:val="es-ES"/>
        </w:rPr>
        <w:t xml:space="preserve"> </w:t>
      </w:r>
      <w:r w:rsidRPr="001C2E71">
        <w:rPr>
          <w:rFonts w:ascii="GHEA Grapalat" w:hAnsi="GHEA Grapalat"/>
          <w:sz w:val="20"/>
          <w:szCs w:val="20"/>
        </w:rPr>
        <w:t>պատվիրատուն</w:t>
      </w:r>
      <w:r w:rsidRPr="001C2E71">
        <w:rPr>
          <w:rFonts w:ascii="GHEA Grapalat" w:hAnsi="GHEA Grapalat"/>
          <w:sz w:val="20"/>
          <w:szCs w:val="20"/>
          <w:lang w:val="es-ES"/>
        </w:rPr>
        <w:t xml:space="preserve"> </w:t>
      </w:r>
      <w:r w:rsidRPr="001C2E71">
        <w:rPr>
          <w:rFonts w:ascii="GHEA Grapalat" w:hAnsi="GHEA Grapalat"/>
          <w:sz w:val="20"/>
          <w:szCs w:val="20"/>
        </w:rPr>
        <w:t>ներկայացնում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12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անձինք</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նրանց</w:t>
      </w:r>
      <w:r w:rsidRPr="001C2E71">
        <w:rPr>
          <w:rFonts w:ascii="GHEA Grapalat" w:hAnsi="GHEA Grapalat"/>
          <w:sz w:val="20"/>
          <w:szCs w:val="20"/>
          <w:lang w:val="es-ES"/>
        </w:rPr>
        <w:t xml:space="preserve"> </w:t>
      </w:r>
      <w:r w:rsidRPr="001C2E71">
        <w:rPr>
          <w:rFonts w:ascii="GHEA Grapalat" w:hAnsi="GHEA Grapalat"/>
          <w:sz w:val="20"/>
          <w:szCs w:val="20"/>
        </w:rPr>
        <w:t>ներկայացուցիչները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նիստի</w:t>
      </w:r>
      <w:r w:rsidRPr="001C2E71">
        <w:rPr>
          <w:rFonts w:ascii="GHEA Grapalat" w:hAnsi="GHEA Grapalat"/>
          <w:sz w:val="20"/>
          <w:szCs w:val="20"/>
          <w:lang w:val="es-ES"/>
        </w:rPr>
        <w:t xml:space="preserve"> </w:t>
      </w:r>
      <w:r w:rsidRPr="001C2E71">
        <w:rPr>
          <w:rFonts w:ascii="GHEA Grapalat" w:hAnsi="GHEA Grapalat"/>
          <w:sz w:val="20"/>
          <w:szCs w:val="20"/>
        </w:rPr>
        <w:t>ժամանակի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վայրի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առանձին</w:t>
      </w:r>
      <w:r w:rsidRPr="001C2E71">
        <w:rPr>
          <w:rFonts w:ascii="GHEA Grapalat" w:hAnsi="GHEA Grapalat"/>
          <w:sz w:val="20"/>
          <w:szCs w:val="20"/>
          <w:lang w:val="es-ES"/>
        </w:rPr>
        <w:t xml:space="preserve"> </w:t>
      </w:r>
      <w:r w:rsidRPr="001C2E71">
        <w:rPr>
          <w:rFonts w:ascii="GHEA Grapalat" w:hAnsi="GHEA Grapalat"/>
          <w:sz w:val="20"/>
          <w:szCs w:val="20"/>
        </w:rPr>
        <w:t>դատավարական</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w:t>
      </w:r>
      <w:r w:rsidRPr="001C2E71">
        <w:rPr>
          <w:rFonts w:ascii="GHEA Grapalat" w:hAnsi="GHEA Grapalat"/>
          <w:sz w:val="20"/>
          <w:szCs w:val="20"/>
          <w:lang w:val="es-ES"/>
        </w:rPr>
        <w:t xml:space="preserve"> </w:t>
      </w:r>
      <w:r w:rsidRPr="001C2E71">
        <w:rPr>
          <w:rFonts w:ascii="GHEA Grapalat" w:hAnsi="GHEA Grapalat"/>
          <w:sz w:val="20"/>
          <w:szCs w:val="20"/>
        </w:rPr>
        <w:t>կատարելու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ծանուցվում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հաղորդակցության</w:t>
      </w:r>
      <w:r w:rsidRPr="001C2E71">
        <w:rPr>
          <w:rFonts w:ascii="GHEA Grapalat" w:hAnsi="GHEA Grapalat"/>
          <w:sz w:val="20"/>
          <w:szCs w:val="20"/>
          <w:lang w:val="es-ES"/>
        </w:rPr>
        <w:t xml:space="preserve"> </w:t>
      </w:r>
      <w:r w:rsidRPr="001C2E71">
        <w:rPr>
          <w:rFonts w:ascii="GHEA Grapalat" w:hAnsi="GHEA Grapalat"/>
          <w:sz w:val="20"/>
          <w:szCs w:val="20"/>
        </w:rPr>
        <w:t>միջոցով</w:t>
      </w:r>
      <w:r w:rsidRPr="001C2E71">
        <w:rPr>
          <w:rFonts w:ascii="GHEA Grapalat" w:hAnsi="GHEA Grapalat"/>
          <w:sz w:val="20"/>
          <w:szCs w:val="20"/>
          <w:lang w:val="es-ES"/>
        </w:rPr>
        <w:t xml:space="preserve"> </w:t>
      </w:r>
      <w:r w:rsidRPr="001C2E71">
        <w:rPr>
          <w:rFonts w:ascii="GHEA Grapalat" w:hAnsi="GHEA Grapalat"/>
          <w:sz w:val="20"/>
          <w:szCs w:val="20"/>
        </w:rPr>
        <w:t>ծանուցագրերը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փաստաթղթեր</w:t>
      </w:r>
      <w:r w:rsidRPr="001C2E71">
        <w:rPr>
          <w:rFonts w:ascii="GHEA Grapalat" w:hAnsi="GHEA Grapalat"/>
          <w:sz w:val="20"/>
          <w:szCs w:val="20"/>
          <w:lang w:val="es-ES"/>
        </w:rPr>
        <w:t xml:space="preserve"> </w:t>
      </w:r>
      <w:r w:rsidRPr="001C2E71">
        <w:rPr>
          <w:rFonts w:ascii="GHEA Grapalat" w:hAnsi="GHEA Grapalat"/>
          <w:sz w:val="20"/>
          <w:szCs w:val="20"/>
        </w:rPr>
        <w:t>Օրենսգրքի</w:t>
      </w:r>
      <w:r w:rsidRPr="001C2E71">
        <w:rPr>
          <w:rFonts w:ascii="GHEA Grapalat" w:hAnsi="GHEA Grapalat"/>
          <w:sz w:val="20"/>
          <w:szCs w:val="20"/>
          <w:lang w:val="es-ES"/>
        </w:rPr>
        <w:t xml:space="preserve"> 97-</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հայցադիմումում</w:t>
      </w:r>
      <w:r w:rsidRPr="001C2E71">
        <w:rPr>
          <w:rFonts w:ascii="GHEA Grapalat" w:hAnsi="GHEA Grapalat"/>
          <w:sz w:val="20"/>
          <w:szCs w:val="20"/>
          <w:lang w:val="es-ES"/>
        </w:rPr>
        <w:t xml:space="preserve"> </w:t>
      </w:r>
      <w:r w:rsidRPr="001C2E71">
        <w:rPr>
          <w:rFonts w:ascii="GHEA Grapalat" w:hAnsi="GHEA Grapalat"/>
          <w:sz w:val="20"/>
          <w:szCs w:val="20"/>
        </w:rPr>
        <w:t>նշված</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փոստին</w:t>
      </w:r>
      <w:r w:rsidRPr="001C2E71">
        <w:rPr>
          <w:rFonts w:ascii="GHEA Grapalat" w:hAnsi="GHEA Grapalat"/>
          <w:sz w:val="20"/>
          <w:szCs w:val="20"/>
          <w:lang w:val="es-ES"/>
        </w:rPr>
        <w:t xml:space="preserve"> </w:t>
      </w:r>
      <w:r w:rsidRPr="001C2E71">
        <w:rPr>
          <w:rFonts w:ascii="GHEA Grapalat" w:hAnsi="GHEA Grapalat"/>
          <w:sz w:val="20"/>
          <w:szCs w:val="20"/>
        </w:rPr>
        <w:t>ուղարկելու</w:t>
      </w:r>
      <w:r w:rsidRPr="001C2E71">
        <w:rPr>
          <w:rFonts w:ascii="GHEA Grapalat" w:hAnsi="GHEA Grapalat"/>
          <w:sz w:val="20"/>
          <w:szCs w:val="20"/>
          <w:lang w:val="es-ES"/>
        </w:rPr>
        <w:t xml:space="preserve"> </w:t>
      </w:r>
      <w:r w:rsidRPr="001C2E71">
        <w:rPr>
          <w:rFonts w:ascii="GHEA Grapalat" w:hAnsi="GHEA Grapalat"/>
          <w:sz w:val="20"/>
          <w:szCs w:val="20"/>
        </w:rPr>
        <w:t>եղանակով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քննում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դրանց</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վճիռները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ընթացակարգով</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w:t>
      </w:r>
      <w:r w:rsidRPr="001C2E71">
        <w:rPr>
          <w:rFonts w:ascii="GHEA Grapalat" w:hAnsi="GHEA Grapalat"/>
          <w:sz w:val="20"/>
          <w:szCs w:val="20"/>
          <w:lang w:val="es-ES"/>
        </w:rPr>
        <w:t xml:space="preserve"> </w:t>
      </w:r>
      <w:r w:rsidRPr="001C2E71">
        <w:rPr>
          <w:rFonts w:ascii="GHEA Grapalat" w:hAnsi="GHEA Grapalat"/>
          <w:sz w:val="20"/>
          <w:szCs w:val="20"/>
        </w:rPr>
        <w:t>միջնորդությամբ</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նախաձեռնությամբ</w:t>
      </w:r>
      <w:r w:rsidRPr="001C2E71">
        <w:rPr>
          <w:rFonts w:ascii="GHEA Grapalat" w:hAnsi="GHEA Grapalat"/>
          <w:sz w:val="20"/>
          <w:szCs w:val="20"/>
          <w:lang w:val="es-ES"/>
        </w:rPr>
        <w:t xml:space="preserve"> </w:t>
      </w:r>
      <w:r w:rsidRPr="001C2E71">
        <w:rPr>
          <w:rFonts w:ascii="GHEA Grapalat" w:hAnsi="GHEA Grapalat"/>
          <w:sz w:val="20"/>
          <w:szCs w:val="20"/>
        </w:rPr>
        <w:t>եկել</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եզրահանգման</w:t>
      </w:r>
      <w:r w:rsidRPr="001C2E71">
        <w:rPr>
          <w:rFonts w:ascii="GHEA Grapalat" w:hAnsi="GHEA Grapalat"/>
          <w:sz w:val="20"/>
          <w:szCs w:val="20"/>
          <w:lang w:val="es-ES"/>
        </w:rPr>
        <w:t xml:space="preserve">, </w:t>
      </w:r>
      <w:r w:rsidRPr="001C2E71">
        <w:rPr>
          <w:rFonts w:ascii="GHEA Grapalat" w:hAnsi="GHEA Grapalat"/>
          <w:sz w:val="20"/>
          <w:szCs w:val="20"/>
        </w:rPr>
        <w:t>որ</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քննել</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14.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միջնորդությունը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ժամկետի</w:t>
      </w:r>
      <w:r w:rsidRPr="001C2E71">
        <w:rPr>
          <w:rFonts w:ascii="GHEA Grapalat" w:hAnsi="GHEA Grapalat"/>
          <w:sz w:val="20"/>
          <w:szCs w:val="20"/>
          <w:lang w:val="es-ES"/>
        </w:rPr>
        <w:t xml:space="preserve"> </w:t>
      </w:r>
      <w:r w:rsidRPr="001C2E71">
        <w:rPr>
          <w:rFonts w:ascii="GHEA Grapalat" w:hAnsi="GHEA Grapalat"/>
          <w:sz w:val="20"/>
          <w:szCs w:val="20"/>
        </w:rPr>
        <w:t>լրանալը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15.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լրանալուց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16.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լուծվել</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17</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հիմքում</w:t>
      </w:r>
      <w:r w:rsidRPr="001C2E71">
        <w:rPr>
          <w:rFonts w:ascii="GHEA Grapalat" w:hAnsi="GHEA Grapalat"/>
          <w:sz w:val="20"/>
          <w:szCs w:val="20"/>
          <w:lang w:val="es-ES"/>
        </w:rPr>
        <w:t xml:space="preserve"> </w:t>
      </w:r>
      <w:r w:rsidRPr="001C2E71">
        <w:rPr>
          <w:rFonts w:ascii="GHEA Grapalat" w:hAnsi="GHEA Grapalat"/>
          <w:sz w:val="20"/>
          <w:szCs w:val="20"/>
        </w:rPr>
        <w:t>ընկած</w:t>
      </w:r>
      <w:r w:rsidRPr="001C2E71">
        <w:rPr>
          <w:rFonts w:ascii="GHEA Grapalat" w:hAnsi="GHEA Grapalat"/>
          <w:sz w:val="20"/>
          <w:szCs w:val="20"/>
          <w:lang w:val="es-ES"/>
        </w:rPr>
        <w:t xml:space="preserve"> </w:t>
      </w:r>
      <w:r w:rsidRPr="001C2E71">
        <w:rPr>
          <w:rFonts w:ascii="GHEA Grapalat" w:hAnsi="GHEA Grapalat"/>
          <w:sz w:val="20"/>
          <w:szCs w:val="20"/>
        </w:rPr>
        <w:t>հանգամանքների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ընդունման</w:t>
      </w:r>
      <w:r w:rsidRPr="001C2E71">
        <w:rPr>
          <w:rFonts w:ascii="GHEA Grapalat" w:hAnsi="GHEA Grapalat"/>
          <w:sz w:val="20"/>
          <w:szCs w:val="20"/>
          <w:lang w:val="es-ES"/>
        </w:rPr>
        <w:t xml:space="preserve"> </w:t>
      </w:r>
      <w:r w:rsidRPr="001C2E71">
        <w:rPr>
          <w:rFonts w:ascii="GHEA Grapalat" w:hAnsi="GHEA Grapalat"/>
          <w:sz w:val="20"/>
          <w:szCs w:val="20"/>
        </w:rPr>
        <w:t>օրենքով</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իրավական</w:t>
      </w:r>
      <w:r w:rsidRPr="001C2E71">
        <w:rPr>
          <w:rFonts w:ascii="GHEA Grapalat" w:hAnsi="GHEA Grapalat"/>
          <w:sz w:val="20"/>
          <w:szCs w:val="20"/>
          <w:lang w:val="es-ES"/>
        </w:rPr>
        <w:t xml:space="preserve"> </w:t>
      </w:r>
      <w:r w:rsidRPr="001C2E71">
        <w:rPr>
          <w:rFonts w:ascii="GHEA Grapalat" w:hAnsi="GHEA Grapalat"/>
          <w:sz w:val="20"/>
          <w:szCs w:val="20"/>
        </w:rPr>
        <w:t>ակտերով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կարգը</w:t>
      </w:r>
      <w:r w:rsidRPr="001C2E71">
        <w:rPr>
          <w:rFonts w:ascii="GHEA Grapalat" w:hAnsi="GHEA Grapalat"/>
          <w:sz w:val="20"/>
          <w:szCs w:val="20"/>
          <w:lang w:val="es-ES"/>
        </w:rPr>
        <w:t xml:space="preserve"> </w:t>
      </w:r>
      <w:r w:rsidRPr="001C2E71">
        <w:rPr>
          <w:rFonts w:ascii="GHEA Grapalat" w:hAnsi="GHEA Grapalat"/>
          <w:sz w:val="20"/>
          <w:szCs w:val="20"/>
        </w:rPr>
        <w:t>պահպանված</w:t>
      </w:r>
      <w:r w:rsidRPr="001C2E71">
        <w:rPr>
          <w:rFonts w:ascii="GHEA Grapalat" w:hAnsi="GHEA Grapalat"/>
          <w:sz w:val="20"/>
          <w:szCs w:val="20"/>
          <w:lang w:val="es-ES"/>
        </w:rPr>
        <w:t xml:space="preserve"> </w:t>
      </w:r>
      <w:r w:rsidRPr="001C2E71">
        <w:rPr>
          <w:rFonts w:ascii="GHEA Grapalat" w:hAnsi="GHEA Grapalat"/>
          <w:sz w:val="20"/>
          <w:szCs w:val="20"/>
        </w:rPr>
        <w:t>լինելու</w:t>
      </w:r>
      <w:r w:rsidRPr="001C2E71">
        <w:rPr>
          <w:rFonts w:ascii="GHEA Grapalat" w:hAnsi="GHEA Grapalat"/>
          <w:sz w:val="20"/>
          <w:szCs w:val="20"/>
          <w:lang w:val="es-ES"/>
        </w:rPr>
        <w:t xml:space="preserve"> </w:t>
      </w:r>
      <w:r w:rsidRPr="001C2E71">
        <w:rPr>
          <w:rFonts w:ascii="GHEA Grapalat" w:hAnsi="GHEA Grapalat"/>
          <w:sz w:val="20"/>
          <w:szCs w:val="20"/>
        </w:rPr>
        <w:t>փաստերն</w:t>
      </w:r>
      <w:r w:rsidRPr="001C2E71">
        <w:rPr>
          <w:rFonts w:ascii="GHEA Grapalat" w:hAnsi="GHEA Grapalat"/>
          <w:sz w:val="20"/>
          <w:szCs w:val="20"/>
          <w:lang w:val="es-ES"/>
        </w:rPr>
        <w:t xml:space="preserve"> </w:t>
      </w:r>
      <w:r w:rsidRPr="001C2E71">
        <w:rPr>
          <w:rFonts w:ascii="GHEA Grapalat" w:hAnsi="GHEA Grapalat"/>
          <w:sz w:val="20"/>
          <w:szCs w:val="20"/>
        </w:rPr>
        <w:t>ապացուցելու</w:t>
      </w:r>
      <w:r w:rsidRPr="001C2E71">
        <w:rPr>
          <w:rFonts w:ascii="GHEA Grapalat" w:hAnsi="GHEA Grapalat"/>
          <w:sz w:val="20"/>
          <w:szCs w:val="20"/>
          <w:lang w:val="es-ES"/>
        </w:rPr>
        <w:t xml:space="preserve"> </w:t>
      </w:r>
      <w:r w:rsidRPr="001C2E71">
        <w:rPr>
          <w:rFonts w:ascii="GHEA Grapalat" w:hAnsi="GHEA Grapalat"/>
          <w:sz w:val="20"/>
          <w:szCs w:val="20"/>
        </w:rPr>
        <w:t>պարտականությունը</w:t>
      </w:r>
      <w:r w:rsidRPr="001C2E71">
        <w:rPr>
          <w:rFonts w:ascii="GHEA Grapalat" w:hAnsi="GHEA Grapalat"/>
          <w:sz w:val="20"/>
          <w:szCs w:val="20"/>
          <w:lang w:val="es-ES"/>
        </w:rPr>
        <w:t xml:space="preserve"> </w:t>
      </w:r>
      <w:r w:rsidRPr="001C2E71">
        <w:rPr>
          <w:rFonts w:ascii="GHEA Grapalat" w:hAnsi="GHEA Grapalat"/>
          <w:sz w:val="20"/>
          <w:szCs w:val="20"/>
        </w:rPr>
        <w:t>կրում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18</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իրավաչափությունը</w:t>
      </w:r>
      <w:r w:rsidRPr="001C2E71">
        <w:rPr>
          <w:rFonts w:ascii="GHEA Grapalat" w:hAnsi="GHEA Grapalat"/>
          <w:sz w:val="20"/>
          <w:szCs w:val="20"/>
          <w:lang w:val="es-ES"/>
        </w:rPr>
        <w:t xml:space="preserve"> </w:t>
      </w:r>
      <w:r w:rsidRPr="001C2E71">
        <w:rPr>
          <w:rFonts w:ascii="GHEA Grapalat" w:hAnsi="GHEA Grapalat"/>
          <w:sz w:val="20"/>
          <w:szCs w:val="20"/>
        </w:rPr>
        <w:t>հիմնավորող</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միայն</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հիմնավորում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ապացույցի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անհնարինությունը</w:t>
      </w:r>
      <w:r w:rsidRPr="001C2E71">
        <w:rPr>
          <w:rFonts w:ascii="GHEA Grapalat" w:hAnsi="GHEA Grapalat"/>
          <w:sz w:val="20"/>
          <w:szCs w:val="20"/>
          <w:lang w:val="es-ES"/>
        </w:rPr>
        <w:t xml:space="preserve"> </w:t>
      </w:r>
      <w:r w:rsidRPr="001C2E71">
        <w:rPr>
          <w:rFonts w:ascii="GHEA Grapalat" w:hAnsi="GHEA Grapalat"/>
          <w:sz w:val="20"/>
          <w:szCs w:val="20"/>
        </w:rPr>
        <w:t>իրենից</w:t>
      </w:r>
      <w:r w:rsidRPr="001C2E71">
        <w:rPr>
          <w:rFonts w:ascii="GHEA Grapalat" w:hAnsi="GHEA Grapalat"/>
          <w:sz w:val="20"/>
          <w:szCs w:val="20"/>
          <w:lang w:val="es-ES"/>
        </w:rPr>
        <w:t xml:space="preserve"> </w:t>
      </w:r>
      <w:r w:rsidRPr="001C2E71">
        <w:rPr>
          <w:rFonts w:ascii="GHEA Grapalat" w:hAnsi="GHEA Grapalat"/>
          <w:sz w:val="20"/>
          <w:szCs w:val="20"/>
        </w:rPr>
        <w:t>անկախ</w:t>
      </w:r>
      <w:r w:rsidRPr="001C2E71">
        <w:rPr>
          <w:rFonts w:ascii="GHEA Grapalat" w:hAnsi="GHEA Grapalat"/>
          <w:sz w:val="20"/>
          <w:szCs w:val="20"/>
          <w:lang w:val="es-ES"/>
        </w:rPr>
        <w:t xml:space="preserve"> </w:t>
      </w:r>
      <w:r w:rsidRPr="001C2E71">
        <w:rPr>
          <w:rFonts w:ascii="GHEA Grapalat" w:hAnsi="GHEA Grapalat"/>
          <w:sz w:val="20"/>
          <w:szCs w:val="20"/>
        </w:rPr>
        <w:t>պատճառներով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proofErr w:type="gramStart"/>
      <w:r w:rsidRPr="001C2E71">
        <w:rPr>
          <w:rFonts w:ascii="GHEA Grapalat" w:hAnsi="GHEA Grapalat"/>
          <w:sz w:val="20"/>
          <w:szCs w:val="20"/>
          <w:lang w:val="es-ES"/>
        </w:rPr>
        <w:t>19 .</w:t>
      </w:r>
      <w:proofErr w:type="gramEnd"/>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բողոքարկումն</w:t>
      </w:r>
      <w:r w:rsidRPr="001C2E71">
        <w:rPr>
          <w:rFonts w:ascii="GHEA Grapalat" w:hAnsi="GHEA Grapalat"/>
          <w:sz w:val="20"/>
          <w:szCs w:val="20"/>
          <w:lang w:val="es-ES"/>
        </w:rPr>
        <w:t xml:space="preserve"> </w:t>
      </w:r>
      <w:r w:rsidRPr="001C2E71">
        <w:rPr>
          <w:rFonts w:ascii="GHEA Grapalat" w:hAnsi="GHEA Grapalat"/>
          <w:sz w:val="20"/>
          <w:szCs w:val="20"/>
        </w:rPr>
        <w:t>ինքնաբերաբար</w:t>
      </w:r>
      <w:r w:rsidRPr="001C2E71">
        <w:rPr>
          <w:rFonts w:ascii="GHEA Grapalat" w:hAnsi="GHEA Grapalat"/>
          <w:sz w:val="20"/>
          <w:szCs w:val="20"/>
          <w:lang w:val="es-ES"/>
        </w:rPr>
        <w:t xml:space="preserve"> </w:t>
      </w:r>
      <w:r w:rsidRPr="001C2E71">
        <w:rPr>
          <w:rFonts w:ascii="GHEA Grapalat" w:hAnsi="GHEA Grapalat"/>
          <w:sz w:val="20"/>
          <w:szCs w:val="20"/>
        </w:rPr>
        <w:t>կասեցնում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cs="GHEA Grapalat"/>
          <w:sz w:val="20"/>
          <w:szCs w:val="20"/>
        </w:rPr>
        <w:t>կետով</w:t>
      </w:r>
      <w:r w:rsidRPr="001C2E71">
        <w:rPr>
          <w:rFonts w:ascii="GHEA Grapalat" w:hAnsi="GHEA Grapalat"/>
          <w:sz w:val="20"/>
          <w:szCs w:val="20"/>
          <w:lang w:val="es-ES"/>
        </w:rPr>
        <w:t xml:space="preserve"> </w:t>
      </w:r>
      <w:r w:rsidRPr="001C2E71">
        <w:rPr>
          <w:rFonts w:ascii="GHEA Grapalat" w:hAnsi="GHEA Grapalat" w:cs="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հրապարակվելու</w:t>
      </w:r>
      <w:r w:rsidRPr="001C2E71">
        <w:rPr>
          <w:rFonts w:ascii="GHEA Grapalat" w:hAnsi="GHEA Grapalat"/>
          <w:sz w:val="20"/>
          <w:szCs w:val="20"/>
          <w:lang w:val="es-ES"/>
        </w:rPr>
        <w:t xml:space="preserve"> </w:t>
      </w:r>
      <w:r w:rsidRPr="001C2E71">
        <w:rPr>
          <w:rFonts w:ascii="GHEA Grapalat" w:hAnsi="GHEA Grapalat"/>
          <w:sz w:val="20"/>
          <w:szCs w:val="20"/>
        </w:rPr>
        <w:t>օրվանից</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վեճի</w:t>
      </w:r>
      <w:r w:rsidRPr="001C2E71">
        <w:rPr>
          <w:rFonts w:ascii="GHEA Grapalat" w:hAnsi="GHEA Grapalat"/>
          <w:sz w:val="20"/>
          <w:szCs w:val="20"/>
          <w:lang w:val="es-ES"/>
        </w:rPr>
        <w:t xml:space="preserve"> </w:t>
      </w:r>
      <w:r w:rsidRPr="001C2E71">
        <w:rPr>
          <w:rFonts w:ascii="GHEA Grapalat" w:hAnsi="GHEA Grapalat"/>
          <w:sz w:val="20"/>
          <w:szCs w:val="20"/>
        </w:rPr>
        <w:t>քննության</w:t>
      </w:r>
      <w:r w:rsidRPr="001C2E71">
        <w:rPr>
          <w:rFonts w:ascii="GHEA Grapalat" w:hAnsi="GHEA Grapalat"/>
          <w:sz w:val="20"/>
          <w:szCs w:val="20"/>
          <w:lang w:val="es-ES"/>
        </w:rPr>
        <w:t xml:space="preserve"> </w:t>
      </w:r>
      <w:r w:rsidRPr="001C2E71">
        <w:rPr>
          <w:rFonts w:ascii="GHEA Grapalat" w:hAnsi="GHEA Grapalat"/>
          <w:sz w:val="20"/>
          <w:szCs w:val="20"/>
        </w:rPr>
        <w:t>արդյունքներով</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կայացրած</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մտնելու</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20</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հանրային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պաշտպանության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ազգային</w:t>
      </w:r>
      <w:r w:rsidRPr="001C2E71">
        <w:rPr>
          <w:rFonts w:ascii="GHEA Grapalat" w:hAnsi="GHEA Grapalat"/>
          <w:sz w:val="20"/>
          <w:szCs w:val="20"/>
          <w:lang w:val="es-ES"/>
        </w:rPr>
        <w:t xml:space="preserve"> </w:t>
      </w:r>
      <w:r w:rsidRPr="001C2E71">
        <w:rPr>
          <w:rFonts w:ascii="GHEA Grapalat" w:hAnsi="GHEA Grapalat"/>
          <w:sz w:val="20"/>
          <w:szCs w:val="20"/>
        </w:rPr>
        <w:t>անվտանգության</w:t>
      </w:r>
      <w:r w:rsidRPr="001C2E71">
        <w:rPr>
          <w:rFonts w:ascii="GHEA Grapalat" w:hAnsi="GHEA Grapalat"/>
          <w:sz w:val="20"/>
          <w:szCs w:val="20"/>
          <w:lang w:val="es-ES"/>
        </w:rPr>
        <w:t xml:space="preserve"> </w:t>
      </w:r>
      <w:r w:rsidRPr="001C2E71">
        <w:rPr>
          <w:rFonts w:ascii="GHEA Grapalat" w:hAnsi="GHEA Grapalat"/>
          <w:sz w:val="20"/>
          <w:szCs w:val="20"/>
        </w:rPr>
        <w:t>շահերից</w:t>
      </w:r>
      <w:r w:rsidRPr="001C2E71">
        <w:rPr>
          <w:rFonts w:ascii="GHEA Grapalat" w:hAnsi="GHEA Grapalat"/>
          <w:sz w:val="20"/>
          <w:szCs w:val="20"/>
          <w:lang w:val="es-ES"/>
        </w:rPr>
        <w:t xml:space="preserve"> </w:t>
      </w:r>
      <w:r w:rsidRPr="001C2E71">
        <w:rPr>
          <w:rFonts w:ascii="GHEA Grapalat" w:hAnsi="GHEA Grapalat"/>
          <w:sz w:val="20"/>
          <w:szCs w:val="20"/>
        </w:rPr>
        <w:t>ելնելով</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շարունակել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1-</w:t>
      </w:r>
      <w:r w:rsidRPr="001C2E71">
        <w:rPr>
          <w:rFonts w:ascii="GHEA Grapalat" w:hAnsi="GHEA Grapalat"/>
          <w:sz w:val="20"/>
          <w:szCs w:val="20"/>
        </w:rPr>
        <w:t>ին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մարմինների</w:t>
      </w:r>
      <w:r w:rsidRPr="001C2E71">
        <w:rPr>
          <w:rFonts w:ascii="GHEA Grapalat" w:hAnsi="GHEA Grapalat"/>
          <w:sz w:val="20"/>
          <w:szCs w:val="20"/>
          <w:lang w:val="es-ES"/>
        </w:rPr>
        <w:t xml:space="preserve"> </w:t>
      </w:r>
      <w:r w:rsidRPr="001C2E71">
        <w:rPr>
          <w:rFonts w:ascii="GHEA Grapalat" w:hAnsi="GHEA Grapalat"/>
          <w:sz w:val="20"/>
          <w:szCs w:val="20"/>
        </w:rPr>
        <w:t>ղեկավարների</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իրավաբանական</w:t>
      </w:r>
      <w:r w:rsidRPr="001C2E71">
        <w:rPr>
          <w:rFonts w:ascii="GHEA Grapalat" w:hAnsi="GHEA Grapalat"/>
          <w:sz w:val="20"/>
          <w:szCs w:val="20"/>
          <w:lang w:val="es-ES"/>
        </w:rPr>
        <w:t xml:space="preserve"> </w:t>
      </w:r>
      <w:r w:rsidRPr="001C2E71">
        <w:rPr>
          <w:rFonts w:ascii="GHEA Grapalat" w:hAnsi="GHEA Grapalat"/>
          <w:sz w:val="20"/>
          <w:szCs w:val="20"/>
        </w:rPr>
        <w:t>անձանց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գործադիր</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ղեկավարի</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միջնորդության</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կասեցումը</w:t>
      </w:r>
      <w:r w:rsidRPr="001C2E71">
        <w:rPr>
          <w:rFonts w:ascii="GHEA Grapalat" w:hAnsi="GHEA Grapalat"/>
          <w:sz w:val="20"/>
          <w:szCs w:val="20"/>
          <w:lang w:val="es-ES"/>
        </w:rPr>
        <w:t xml:space="preserve"> </w:t>
      </w:r>
      <w:r w:rsidRPr="001C2E71">
        <w:rPr>
          <w:rFonts w:ascii="GHEA Grapalat" w:hAnsi="GHEA Grapalat"/>
          <w:sz w:val="20"/>
          <w:szCs w:val="20"/>
        </w:rPr>
        <w:t>վերացնելու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կայացման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մարմինն</w:t>
      </w:r>
      <w:r w:rsidRPr="001C2E71">
        <w:rPr>
          <w:rFonts w:ascii="GHEA Grapalat" w:hAnsi="GHEA Grapalat"/>
          <w:sz w:val="20"/>
          <w:szCs w:val="20"/>
          <w:lang w:val="es-ES"/>
        </w:rPr>
        <w:t xml:space="preserve"> </w:t>
      </w:r>
      <w:r w:rsidRPr="001C2E71">
        <w:rPr>
          <w:rFonts w:ascii="GHEA Grapalat" w:hAnsi="GHEA Grapalat"/>
          <w:sz w:val="20"/>
          <w:szCs w:val="20"/>
        </w:rPr>
        <w:t>այդ</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մտնում</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պահից</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12.22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cs="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cs="GHEA Grapalat"/>
          <w:sz w:val="20"/>
          <w:szCs w:val="20"/>
        </w:rPr>
        <w:t>համար</w:t>
      </w:r>
      <w:r w:rsidRPr="001C2E71">
        <w:rPr>
          <w:rFonts w:ascii="GHEA Grapalat" w:hAnsi="GHEA Grapalat"/>
          <w:sz w:val="20"/>
          <w:szCs w:val="20"/>
          <w:lang w:val="es-ES"/>
        </w:rPr>
        <w:t xml:space="preserve"> </w:t>
      </w:r>
      <w:r w:rsidRPr="001C2E71">
        <w:rPr>
          <w:rFonts w:ascii="GHEA Grapalat" w:hAnsi="GHEA Grapalat" w:cs="GHEA Grapalat"/>
          <w:sz w:val="20"/>
          <w:szCs w:val="20"/>
        </w:rPr>
        <w:t>գանձվող</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տուրքերի</w:t>
      </w:r>
      <w:r w:rsidRPr="001C2E71">
        <w:rPr>
          <w:rFonts w:ascii="GHEA Grapalat" w:hAnsi="GHEA Grapalat"/>
          <w:sz w:val="20"/>
          <w:szCs w:val="20"/>
          <w:lang w:val="es-ES"/>
        </w:rPr>
        <w:t xml:space="preserve"> </w:t>
      </w:r>
      <w:r w:rsidRPr="001C2E71">
        <w:rPr>
          <w:rFonts w:ascii="GHEA Grapalat" w:hAnsi="GHEA Grapalat"/>
          <w:sz w:val="20"/>
          <w:szCs w:val="20"/>
        </w:rPr>
        <w:t>դրույքաչափերը</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տուրքի</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DC1BEA"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1"/>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B20603">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81042" w:rsidRPr="00D81042">
        <w:rPr>
          <w:rFonts w:ascii="GHEA Grapalat" w:hAnsi="GHEA Grapalat"/>
          <w:b/>
          <w:sz w:val="20"/>
          <w:szCs w:val="20"/>
          <w:lang w:val="es-ES"/>
        </w:rPr>
        <w:t>1</w:t>
      </w:r>
      <w:r w:rsidR="00A855A7" w:rsidRPr="00D81042">
        <w:rPr>
          <w:rFonts w:ascii="GHEA Grapalat" w:hAnsi="GHEA Grapalat"/>
          <w:b/>
          <w:sz w:val="20"/>
          <w:szCs w:val="20"/>
          <w:lang w:val="es-ES"/>
        </w:rPr>
        <w:t xml:space="preserve"> </w:t>
      </w:r>
      <w:r w:rsidRPr="00D81042">
        <w:rPr>
          <w:rFonts w:ascii="GHEA Grapalat" w:hAnsi="GHEA Grapalat"/>
          <w:b/>
          <w:sz w:val="20"/>
          <w:szCs w:val="20"/>
        </w:rPr>
        <w:t>օրինակ</w:t>
      </w:r>
      <w:r w:rsidRPr="002466BB">
        <w:rPr>
          <w:rFonts w:ascii="GHEA Grapalat" w:hAnsi="GHEA Grapalat"/>
          <w:b/>
          <w:sz w:val="20"/>
          <w:szCs w:val="20"/>
          <w:lang w:val="es-ES"/>
        </w:rPr>
        <w:t xml:space="preserve"> </w:t>
      </w:r>
      <w:r w:rsidRPr="002466BB">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B20603" w:rsidRDefault="009247B8" w:rsidP="009247B8">
      <w:pPr>
        <w:ind w:firstLine="720"/>
        <w:rPr>
          <w:rFonts w:ascii="GHEA Grapalat" w:hAnsi="GHEA Grapalat"/>
          <w:sz w:val="20"/>
          <w:szCs w:val="20"/>
          <w:highlight w:val="yellow"/>
          <w:lang w:val="af-ZA"/>
        </w:rPr>
      </w:pPr>
      <w:r w:rsidRPr="00B20603">
        <w:rPr>
          <w:rFonts w:ascii="GHEA Grapalat" w:hAnsi="GHEA Grapalat"/>
          <w:sz w:val="20"/>
          <w:szCs w:val="20"/>
          <w:highlight w:val="yellow"/>
          <w:lang w:val="af-ZA"/>
        </w:rPr>
        <w:t xml:space="preserve">1) </w:t>
      </w:r>
      <w:r w:rsidRPr="00B20603">
        <w:rPr>
          <w:rFonts w:ascii="GHEA Grapalat" w:hAnsi="GHEA Grapalat"/>
          <w:sz w:val="20"/>
          <w:szCs w:val="20"/>
          <w:highlight w:val="yellow"/>
        </w:rPr>
        <w:t>պ</w:t>
      </w:r>
      <w:r w:rsidRPr="00B20603">
        <w:rPr>
          <w:rFonts w:ascii="GHEA Grapalat" w:hAnsi="GHEA Grapalat" w:cs="Sylfaen"/>
          <w:sz w:val="20"/>
          <w:szCs w:val="20"/>
          <w:highlight w:val="yellow"/>
        </w:rPr>
        <w:t>ատվիրատուի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անվանումը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և</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հայտի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ներկայացման</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վայրը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հասցեն</w:t>
      </w:r>
      <w:r w:rsidRPr="00B20603">
        <w:rPr>
          <w:rFonts w:ascii="GHEA Grapalat" w:hAnsi="GHEA Grapalat"/>
          <w:sz w:val="20"/>
          <w:szCs w:val="20"/>
          <w:highlight w:val="yellow"/>
          <w:lang w:val="af-ZA"/>
        </w:rPr>
        <w:t>).</w:t>
      </w:r>
    </w:p>
    <w:p w:rsidR="009247B8" w:rsidRPr="00B20603" w:rsidRDefault="009247B8" w:rsidP="009247B8">
      <w:pPr>
        <w:ind w:firstLine="720"/>
        <w:rPr>
          <w:rFonts w:ascii="GHEA Grapalat" w:hAnsi="GHEA Grapalat"/>
          <w:sz w:val="20"/>
          <w:szCs w:val="20"/>
          <w:highlight w:val="yellow"/>
          <w:lang w:val="af-ZA"/>
        </w:rPr>
      </w:pPr>
      <w:r w:rsidRPr="00B20603">
        <w:rPr>
          <w:rFonts w:ascii="GHEA Grapalat" w:hAnsi="GHEA Grapalat"/>
          <w:sz w:val="20"/>
          <w:szCs w:val="20"/>
          <w:highlight w:val="yellow"/>
          <w:lang w:val="af-ZA"/>
        </w:rPr>
        <w:t xml:space="preserve">2) </w:t>
      </w:r>
      <w:r w:rsidR="00A47A4E" w:rsidRPr="00B20603">
        <w:rPr>
          <w:rFonts w:ascii="GHEA Grapalat" w:hAnsi="GHEA Grapalat"/>
          <w:sz w:val="20"/>
          <w:szCs w:val="20"/>
          <w:highlight w:val="yellow"/>
        </w:rPr>
        <w:t>ընթացակարգի</w:t>
      </w:r>
      <w:r w:rsidRPr="00B20603">
        <w:rPr>
          <w:rFonts w:ascii="GHEA Grapalat" w:hAnsi="GHEA Grapalat" w:cs="Sylfaen"/>
          <w:sz w:val="20"/>
          <w:szCs w:val="20"/>
          <w:highlight w:val="yellow"/>
          <w:lang w:val="af-ZA"/>
        </w:rPr>
        <w:t xml:space="preserve"> </w:t>
      </w:r>
      <w:r w:rsidRPr="00B20603">
        <w:rPr>
          <w:rFonts w:ascii="GHEA Grapalat" w:hAnsi="GHEA Grapalat" w:cs="Sylfaen"/>
          <w:sz w:val="20"/>
          <w:szCs w:val="20"/>
          <w:highlight w:val="yellow"/>
        </w:rPr>
        <w:t>ծածկագիրը</w:t>
      </w:r>
      <w:r w:rsidRPr="00B20603">
        <w:rPr>
          <w:rFonts w:ascii="GHEA Grapalat" w:hAnsi="GHEA Grapalat"/>
          <w:sz w:val="20"/>
          <w:szCs w:val="20"/>
          <w:highlight w:val="yellow"/>
          <w:lang w:val="af-ZA"/>
        </w:rPr>
        <w:t>.</w:t>
      </w:r>
    </w:p>
    <w:p w:rsidR="009247B8" w:rsidRPr="00B20603" w:rsidRDefault="009247B8" w:rsidP="009247B8">
      <w:pPr>
        <w:ind w:firstLine="720"/>
        <w:rPr>
          <w:rFonts w:ascii="GHEA Grapalat" w:hAnsi="GHEA Grapalat"/>
          <w:sz w:val="20"/>
          <w:szCs w:val="20"/>
          <w:highlight w:val="yellow"/>
          <w:lang w:val="af-ZA"/>
        </w:rPr>
      </w:pPr>
      <w:r w:rsidRPr="00B20603">
        <w:rPr>
          <w:rFonts w:ascii="GHEA Grapalat" w:hAnsi="GHEA Grapalat"/>
          <w:sz w:val="20"/>
          <w:szCs w:val="20"/>
          <w:highlight w:val="yellow"/>
          <w:lang w:val="af-ZA"/>
        </w:rPr>
        <w:t>3) «</w:t>
      </w:r>
      <w:r w:rsidRPr="00B20603">
        <w:rPr>
          <w:rFonts w:ascii="GHEA Grapalat" w:hAnsi="GHEA Grapalat" w:cs="Sylfaen"/>
          <w:sz w:val="20"/>
          <w:szCs w:val="20"/>
          <w:highlight w:val="yellow"/>
        </w:rPr>
        <w:t>չբացել</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մինչև</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հայտերի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բացման</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նիստը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բառերը</w:t>
      </w:r>
      <w:r w:rsidRPr="00B20603">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B20603">
        <w:rPr>
          <w:rFonts w:ascii="GHEA Grapalat" w:hAnsi="GHEA Grapalat"/>
          <w:sz w:val="20"/>
          <w:szCs w:val="20"/>
          <w:highlight w:val="yellow"/>
          <w:lang w:val="af-ZA"/>
        </w:rPr>
        <w:t xml:space="preserve">4) </w:t>
      </w:r>
      <w:r w:rsidRPr="00B20603">
        <w:rPr>
          <w:rFonts w:ascii="GHEA Grapalat" w:hAnsi="GHEA Grapalat"/>
          <w:sz w:val="20"/>
          <w:szCs w:val="20"/>
          <w:highlight w:val="yellow"/>
        </w:rPr>
        <w:t>մ</w:t>
      </w:r>
      <w:r w:rsidRPr="00B20603">
        <w:rPr>
          <w:rFonts w:ascii="GHEA Grapalat" w:hAnsi="GHEA Grapalat" w:cs="Sylfaen"/>
          <w:sz w:val="20"/>
          <w:szCs w:val="20"/>
          <w:highlight w:val="yellow"/>
        </w:rPr>
        <w:t>ասնակցի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անվանումը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անունը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գտնվելու</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վայրը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և</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հեռախոսահամարը</w:t>
      </w:r>
      <w:r w:rsidRPr="00B20603">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0603" w:rsidRDefault="00B20603">
      <w:pPr>
        <w:rPr>
          <w:rFonts w:ascii="GHEA Grapalat" w:hAnsi="GHEA Grapalat" w:cs="Sylfaen"/>
          <w:b/>
          <w:sz w:val="20"/>
          <w:szCs w:val="20"/>
          <w:lang w:val="es-ES" w:eastAsia="ru-RU"/>
        </w:rPr>
      </w:pPr>
      <w:r>
        <w:rPr>
          <w:rFonts w:ascii="GHEA Grapalat" w:hAnsi="GHEA Grapalat" w:cs="Sylfaen"/>
          <w:b/>
          <w:sz w:val="20"/>
          <w:lang w:val="es-ES"/>
        </w:rPr>
        <w:br w:type="page"/>
      </w:r>
    </w:p>
    <w:p w:rsidR="006546D4" w:rsidRPr="00A71D81" w:rsidRDefault="006546D4" w:rsidP="006546D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rsidR="006546D4" w:rsidRPr="00A71D81" w:rsidRDefault="006546D4" w:rsidP="006546D4">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A203EF">
        <w:rPr>
          <w:rFonts w:ascii="GHEA Grapalat" w:hAnsi="GHEA Grapalat"/>
          <w:b/>
          <w:color w:val="000000"/>
          <w:lang w:val="hy-AM"/>
        </w:rPr>
        <w:t>ԳՀԱՊՁԲ-ՀՎԿԱԿ-2022-56</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6546D4" w:rsidRPr="00A71D81" w:rsidRDefault="006546D4" w:rsidP="006546D4">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6546D4" w:rsidRPr="00A71D81" w:rsidRDefault="006546D4" w:rsidP="006546D4">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pStyle w:val="6"/>
        <w:jc w:val="center"/>
        <w:rPr>
          <w:rFonts w:ascii="GHEA Grapalat" w:hAnsi="GHEA Grapalat" w:cs="Arial"/>
          <w:color w:val="auto"/>
          <w:sz w:val="24"/>
          <w:szCs w:val="24"/>
          <w:lang w:val="es-ES"/>
        </w:rPr>
      </w:pP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8B4582" w:rsidRDefault="006546D4" w:rsidP="00D333E9">
      <w:pPr>
        <w:jc w:val="both"/>
        <w:rPr>
          <w:rFonts w:ascii="GHEA Grapalat" w:hAnsi="GHEA Grapalat" w:cs="Arial"/>
          <w:sz w:val="20"/>
          <w:szCs w:val="20"/>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sidRPr="001F3811">
        <w:rPr>
          <w:rFonts w:ascii="GHEA Grapalat" w:hAnsi="GHEA Grapalat" w:cs="Sylfaen"/>
          <w:sz w:val="20"/>
          <w:szCs w:val="20"/>
          <w:lang w:val="es-ES"/>
        </w:rPr>
        <w:t>ի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A203EF">
        <w:rPr>
          <w:rFonts w:ascii="GHEA Grapalat" w:hAnsi="GHEA Grapalat"/>
          <w:b/>
          <w:color w:val="000000"/>
          <w:sz w:val="20"/>
          <w:szCs w:val="20"/>
          <w:lang w:val="hy-AM"/>
        </w:rPr>
        <w:t>ԳՀԱՊՁԲ-ՀՎԿԱԿ-2022-56</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sidR="00E320A5">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p>
    <w:p w:rsidR="008B4582" w:rsidRDefault="00D333E9" w:rsidP="00D333E9">
      <w:pPr>
        <w:jc w:val="both"/>
        <w:rPr>
          <w:rFonts w:ascii="GHEA Grapalat" w:hAnsi="GHEA Grapalat" w:cs="Arial"/>
          <w:sz w:val="20"/>
          <w:szCs w:val="20"/>
          <w:lang w:val="es-ES"/>
        </w:rPr>
      </w:pPr>
      <w:r>
        <w:rPr>
          <w:rFonts w:ascii="GHEA Grapalat" w:hAnsi="GHEA Grapalat" w:cs="Arial"/>
          <w:sz w:val="20"/>
          <w:szCs w:val="20"/>
          <w:lang w:val="es-ES"/>
        </w:rPr>
        <w:t xml:space="preserve">                                                               </w:t>
      </w:r>
      <w:r w:rsidR="00B2572B" w:rsidRPr="00A71D81">
        <w:rPr>
          <w:rFonts w:ascii="GHEA Grapalat" w:hAnsi="GHEA Grapalat" w:cs="Arial"/>
          <w:sz w:val="20"/>
          <w:szCs w:val="20"/>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Arial"/>
          <w:sz w:val="20"/>
          <w:szCs w:val="20"/>
          <w:lang w:val="es-ES"/>
        </w:rPr>
        <w:t>(</w:t>
      </w:r>
      <w:proofErr w:type="gramStart"/>
      <w:r w:rsidRPr="00A71D81">
        <w:rPr>
          <w:rFonts w:ascii="GHEA Grapalat" w:hAnsi="GHEA Grapalat" w:cs="Sylfaen"/>
          <w:sz w:val="20"/>
          <w:szCs w:val="20"/>
          <w:lang w:val="es-ES"/>
        </w:rPr>
        <w:t>չափաբաժիններին</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50E2B">
        <w:rPr>
          <w:rFonts w:ascii="GHEA Grapalat" w:hAnsi="GHEA Grapalat"/>
          <w:sz w:val="20"/>
          <w:szCs w:val="20"/>
          <w:u w:val="single"/>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w:t>
      </w:r>
      <w:r w:rsidR="00BE788A" w:rsidRPr="00A71D81">
        <w:rPr>
          <w:rFonts w:ascii="GHEA Grapalat" w:hAnsi="GHEA Grapalat" w:cs="Arial"/>
          <w:sz w:val="20"/>
          <w:szCs w:val="20"/>
          <w:lang w:val="es-ES"/>
        </w:rPr>
        <w:t xml:space="preserve">բավարարում է </w:t>
      </w:r>
      <w:r w:rsidR="00BE788A" w:rsidRPr="001F3811">
        <w:rPr>
          <w:rFonts w:ascii="GHEA Grapalat" w:hAnsi="GHEA Grapalat"/>
          <w:b/>
          <w:color w:val="000000"/>
          <w:sz w:val="20"/>
          <w:szCs w:val="20"/>
          <w:lang w:val="hy-AM"/>
        </w:rPr>
        <w:t>«</w:t>
      </w:r>
      <w:r w:rsidR="00A203EF">
        <w:rPr>
          <w:rFonts w:ascii="GHEA Grapalat" w:hAnsi="GHEA Grapalat"/>
          <w:b/>
          <w:color w:val="000000"/>
          <w:sz w:val="20"/>
          <w:szCs w:val="20"/>
          <w:lang w:val="hy-AM"/>
        </w:rPr>
        <w:t>ԳՀԱՊՁԲ-ՀՎԿԱԿ-2022-56</w:t>
      </w:r>
      <w:r w:rsidR="00BE788A" w:rsidRPr="001F3811">
        <w:rPr>
          <w:rFonts w:ascii="GHEA Grapalat" w:hAnsi="GHEA Grapalat"/>
          <w:b/>
          <w:color w:val="000000"/>
          <w:sz w:val="20"/>
          <w:szCs w:val="20"/>
          <w:lang w:val="hy-AM"/>
        </w:rPr>
        <w:t>»</w:t>
      </w:r>
      <w:r w:rsidR="00BE788A">
        <w:rPr>
          <w:rFonts w:ascii="GHEA Grapalat" w:hAnsi="GHEA Grapalat"/>
          <w:b/>
          <w:color w:val="000000"/>
          <w:sz w:val="20"/>
          <w:szCs w:val="20"/>
          <w:lang w:val="hy-AM"/>
        </w:rPr>
        <w:t xml:space="preserve"> </w:t>
      </w:r>
      <w:r w:rsidR="00BE788A" w:rsidRPr="00A71D81">
        <w:rPr>
          <w:rFonts w:ascii="GHEA Grapalat" w:hAnsi="GHEA Grapalat" w:cs="Arial"/>
          <w:sz w:val="20"/>
          <w:szCs w:val="20"/>
          <w:lang w:val="es-ES"/>
        </w:rPr>
        <w:t xml:space="preserve">ծածկագրով </w:t>
      </w:r>
      <w:r w:rsidR="00BE788A">
        <w:rPr>
          <w:rFonts w:ascii="GHEA Grapalat" w:hAnsi="GHEA Grapalat" w:cs="Arial"/>
          <w:sz w:val="20"/>
          <w:szCs w:val="20"/>
          <w:lang w:val="hy-AM"/>
        </w:rPr>
        <w:t>գնանշման հարցման</w:t>
      </w:r>
      <w:r w:rsidR="00BE788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af6"/>
          <w:rFonts w:ascii="GHEA Grapalat" w:hAnsi="GHEA Grapalat" w:cs="Sylfaen"/>
          <w:sz w:val="20"/>
          <w:lang w:val="hy-AM"/>
        </w:rPr>
        <w:footnoteReference w:id="2"/>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BE788A" w:rsidRPr="001F3811">
        <w:rPr>
          <w:rFonts w:ascii="GHEA Grapalat" w:hAnsi="GHEA Grapalat"/>
          <w:b/>
          <w:color w:val="000000"/>
          <w:sz w:val="20"/>
          <w:szCs w:val="20"/>
          <w:lang w:val="hy-AM"/>
        </w:rPr>
        <w:t>«</w:t>
      </w:r>
      <w:r w:rsidR="00A203EF">
        <w:rPr>
          <w:rFonts w:ascii="GHEA Grapalat" w:hAnsi="GHEA Grapalat"/>
          <w:b/>
          <w:color w:val="000000"/>
          <w:sz w:val="20"/>
          <w:szCs w:val="20"/>
          <w:lang w:val="hy-AM"/>
        </w:rPr>
        <w:t>ԳՀԱՊՁԲ-ՀՎԿԱԿ-2022-56</w:t>
      </w:r>
      <w:r w:rsidR="00BE788A" w:rsidRPr="001F3811">
        <w:rPr>
          <w:rFonts w:ascii="GHEA Grapalat" w:hAnsi="GHEA Grapalat"/>
          <w:b/>
          <w:color w:val="000000"/>
          <w:sz w:val="20"/>
          <w:szCs w:val="20"/>
          <w:lang w:val="hy-AM"/>
        </w:rPr>
        <w:t>»</w:t>
      </w:r>
      <w:r w:rsidR="00BE788A" w:rsidRPr="001D18DF">
        <w:rPr>
          <w:rFonts w:ascii="GHEA Grapalat" w:hAnsi="GHEA Grapalat"/>
          <w:sz w:val="20"/>
          <w:szCs w:val="20"/>
          <w:lang w:val="es-ES"/>
        </w:rPr>
        <w:t xml:space="preserve"> </w:t>
      </w:r>
      <w:r w:rsidR="00BE788A">
        <w:rPr>
          <w:rFonts w:ascii="GHEA Grapalat" w:hAnsi="GHEA Grapalat"/>
          <w:sz w:val="20"/>
          <w:szCs w:val="20"/>
          <w:lang w:val="hy-AM"/>
        </w:rPr>
        <w:t xml:space="preserve">գնանշման հարցմանը </w:t>
      </w:r>
      <w:r w:rsidR="006C3873" w:rsidRPr="00A71D81">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39708B">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3"/>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B2572B" w:rsidRPr="00A71D81" w:rsidRDefault="00B2572B" w:rsidP="00EF3662">
      <w:pPr>
        <w:pStyle w:val="31"/>
        <w:spacing w:line="240" w:lineRule="auto"/>
        <w:jc w:val="right"/>
        <w:rPr>
          <w:rFonts w:ascii="GHEA Grapalat" w:hAnsi="GHEA Grapalat"/>
          <w:b/>
          <w:lang w:val="hy-AM"/>
        </w:rPr>
      </w:pPr>
    </w:p>
    <w:p w:rsidR="00B2572B" w:rsidRPr="00A71D81" w:rsidRDefault="00B2572B" w:rsidP="00EF3662">
      <w:pPr>
        <w:pStyle w:val="31"/>
        <w:spacing w:line="240" w:lineRule="auto"/>
        <w:jc w:val="right"/>
        <w:rPr>
          <w:rFonts w:ascii="GHEA Grapalat" w:hAnsi="GHEA Grapalat"/>
          <w:b/>
          <w:lang w:val="hy-AM"/>
        </w:rPr>
      </w:pPr>
    </w:p>
    <w:p w:rsidR="007B263F" w:rsidRPr="00A71D81" w:rsidRDefault="00CE3A99" w:rsidP="007B263F">
      <w:pPr>
        <w:pStyle w:val="31"/>
        <w:spacing w:line="240" w:lineRule="auto"/>
        <w:jc w:val="right"/>
        <w:rPr>
          <w:rFonts w:ascii="GHEA Grapalat" w:hAnsi="GHEA Grapalat" w:cs="Sylfaen"/>
          <w:b/>
          <w:lang w:val="hy-AM"/>
        </w:rPr>
      </w:pPr>
      <w:r w:rsidRPr="00A71D81">
        <w:rPr>
          <w:rFonts w:ascii="GHEA Grapalat" w:hAnsi="GHEA Grapalat" w:cs="Sylfaen"/>
          <w:b/>
          <w:lang w:val="hy-AM"/>
        </w:rPr>
        <w:br w:type="page"/>
      </w:r>
    </w:p>
    <w:p w:rsidR="007B263F" w:rsidRPr="00A71D81" w:rsidRDefault="007B263F" w:rsidP="007B263F">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rsidR="007B263F" w:rsidRPr="00A71D81" w:rsidRDefault="007B263F" w:rsidP="007B263F">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A203EF">
        <w:rPr>
          <w:rFonts w:ascii="GHEA Grapalat" w:hAnsi="GHEA Grapalat"/>
          <w:b/>
          <w:color w:val="000000"/>
          <w:lang w:val="hy-AM"/>
        </w:rPr>
        <w:t>ԳՀԱՊՁԲ-ՀՎԿԱԿ-2022-56</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7B263F" w:rsidRPr="00A71D81" w:rsidRDefault="007B263F" w:rsidP="007B263F">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B263F" w:rsidRPr="00D41357" w:rsidRDefault="007B263F" w:rsidP="007B263F">
      <w:pPr>
        <w:ind w:left="-66"/>
        <w:jc w:val="center"/>
        <w:rPr>
          <w:rFonts w:ascii="GHEA Grapalat" w:hAnsi="GHEA Grapalat"/>
          <w:b/>
          <w:lang w:val="es-ES"/>
        </w:rPr>
      </w:pPr>
    </w:p>
    <w:p w:rsidR="000B1088" w:rsidRPr="007B263F" w:rsidRDefault="000B1088" w:rsidP="000B1088">
      <w:pPr>
        <w:ind w:left="-66"/>
        <w:jc w:val="center"/>
        <w:rPr>
          <w:rFonts w:ascii="GHEA Grapalat" w:hAnsi="GHEA Grapalat"/>
          <w:b/>
          <w:lang w:val="es-ES"/>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2E3B99" w:rsidRDefault="000B1088" w:rsidP="002E3B99">
      <w:pPr>
        <w:ind w:firstLine="567"/>
        <w:jc w:val="both"/>
        <w:rPr>
          <w:rFonts w:ascii="GHEA Grapalat" w:hAnsi="GHEA Grapalat"/>
          <w:sz w:val="20"/>
          <w:vertAlign w:val="superscrip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B99" w:rsidRPr="00D41357">
        <w:rPr>
          <w:rFonts w:ascii="GHEA Grapalat" w:hAnsi="GHEA Grapalat"/>
          <w:b/>
          <w:color w:val="000000"/>
          <w:sz w:val="20"/>
          <w:szCs w:val="20"/>
          <w:lang w:val="hy-AM"/>
        </w:rPr>
        <w:t>«</w:t>
      </w:r>
      <w:r w:rsidR="00A203EF">
        <w:rPr>
          <w:rFonts w:ascii="GHEA Grapalat" w:hAnsi="GHEA Grapalat"/>
          <w:b/>
          <w:color w:val="000000"/>
          <w:sz w:val="20"/>
          <w:szCs w:val="20"/>
          <w:lang w:val="hy-AM"/>
        </w:rPr>
        <w:t>ԳՀԱՊՁԲ-ՀՎԿԱԿ-2022-56</w:t>
      </w:r>
      <w:r w:rsidR="002E3B99" w:rsidRPr="00D41357">
        <w:rPr>
          <w:rFonts w:ascii="GHEA Grapalat" w:hAnsi="GHEA Grapalat"/>
          <w:b/>
          <w:color w:val="000000"/>
          <w:sz w:val="20"/>
          <w:szCs w:val="20"/>
          <w:lang w:val="hy-AM"/>
        </w:rPr>
        <w:t>»</w:t>
      </w:r>
      <w:r w:rsidR="002E3B99" w:rsidRPr="00A71D81">
        <w:rPr>
          <w:rFonts w:ascii="GHEA Grapalat" w:hAnsi="GHEA Grapalat"/>
          <w:sz w:val="20"/>
          <w:vertAlign w:val="superscript"/>
          <w:lang w:val="es-ES"/>
        </w:rPr>
        <w:t xml:space="preserve">                                                    </w:t>
      </w:r>
      <w:r w:rsidR="002E3B99">
        <w:rPr>
          <w:rFonts w:ascii="GHEA Grapalat" w:hAnsi="GHEA Grapalat"/>
          <w:sz w:val="20"/>
          <w:vertAlign w:val="superscript"/>
          <w:lang w:val="hy-AM"/>
        </w:rPr>
        <w:t xml:space="preserve">  </w:t>
      </w:r>
    </w:p>
    <w:p w:rsidR="002E3B99" w:rsidRPr="00A71D81" w:rsidRDefault="002E3B99" w:rsidP="002E3B99">
      <w:pPr>
        <w:ind w:firstLine="567"/>
        <w:jc w:val="both"/>
        <w:rPr>
          <w:rFonts w:ascii="GHEA Grapalat" w:hAnsi="GHEA Grapalat" w:cs="Arial"/>
          <w:sz w:val="20"/>
          <w:szCs w:val="20"/>
          <w:u w:val="single"/>
          <w:lang w:val="es-ES"/>
        </w:rPr>
      </w:pPr>
      <w:r>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p>
    <w:p w:rsidR="000B1088" w:rsidRPr="00A71D81" w:rsidRDefault="002E3B99" w:rsidP="002E3B99">
      <w:pPr>
        <w:spacing w:after="240" w:line="360" w:lineRule="auto"/>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Default="00BF1194" w:rsidP="000B1088">
      <w:pPr>
        <w:pStyle w:val="31"/>
        <w:spacing w:line="240" w:lineRule="auto"/>
        <w:ind w:firstLine="0"/>
        <w:jc w:val="right"/>
        <w:rPr>
          <w:rFonts w:ascii="GHEA Grapalat" w:hAnsi="GHEA Grapalat"/>
          <w:b/>
          <w:lang w:val="hy-AM"/>
        </w:rPr>
      </w:pPr>
    </w:p>
    <w:p w:rsidR="009F5C9A" w:rsidRPr="00A71D81" w:rsidRDefault="009F5C9A" w:rsidP="000B1088">
      <w:pPr>
        <w:pStyle w:val="31"/>
        <w:spacing w:line="240" w:lineRule="auto"/>
        <w:ind w:firstLine="0"/>
        <w:jc w:val="right"/>
        <w:rPr>
          <w:rFonts w:ascii="GHEA Grapalat" w:hAnsi="GHEA Grapalat"/>
          <w:b/>
          <w:lang w:val="hy-AM"/>
        </w:rPr>
      </w:pPr>
    </w:p>
    <w:p w:rsidR="003418E6" w:rsidRPr="00105BB0" w:rsidRDefault="003418E6" w:rsidP="003418E6">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105BB0">
        <w:rPr>
          <w:rFonts w:ascii="GHEA Grapalat" w:hAnsi="GHEA Grapalat" w:cs="Arial"/>
          <w:b/>
          <w:i w:val="0"/>
          <w:lang w:val="hy-AM"/>
        </w:rPr>
        <w:t>**</w:t>
      </w:r>
    </w:p>
    <w:p w:rsidR="003418E6" w:rsidRPr="00A71D81" w:rsidRDefault="003418E6" w:rsidP="003418E6">
      <w:pPr>
        <w:pStyle w:val="31"/>
        <w:spacing w:line="240" w:lineRule="auto"/>
        <w:jc w:val="right"/>
        <w:rPr>
          <w:rFonts w:ascii="GHEA Grapalat" w:hAnsi="GHEA Grapalat" w:cs="Arial"/>
          <w:b/>
          <w:lang w:val="hy-AM"/>
        </w:rPr>
      </w:pPr>
      <w:r w:rsidRPr="00772E24">
        <w:rPr>
          <w:rFonts w:ascii="GHEA Grapalat" w:hAnsi="GHEA Grapalat"/>
          <w:b/>
          <w:color w:val="000000"/>
          <w:lang w:val="hy-AM"/>
        </w:rPr>
        <w:t>«</w:t>
      </w:r>
      <w:r w:rsidR="00A203EF">
        <w:rPr>
          <w:rFonts w:ascii="GHEA Grapalat" w:hAnsi="GHEA Grapalat"/>
          <w:b/>
          <w:color w:val="000000"/>
          <w:lang w:val="hy-AM"/>
        </w:rPr>
        <w:t>ԳՀԱՊՁԲ-ՀՎԿԱԿ-2022-56</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418E6" w:rsidRPr="00A71D81" w:rsidRDefault="003418E6" w:rsidP="003418E6">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F839C1" w:rsidRPr="00A71D81" w:rsidRDefault="000B1088" w:rsidP="00F839C1">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839C1" w:rsidRPr="00A71D81">
        <w:rPr>
          <w:rFonts w:ascii="GHEA Grapalat" w:hAnsi="GHEA Grapalat" w:cs="Sylfaen"/>
          <w:b/>
          <w:lang w:val="hy-AM"/>
        </w:rPr>
        <w:t>Հավելված</w:t>
      </w:r>
      <w:r w:rsidR="00F839C1" w:rsidRPr="00A71D81">
        <w:rPr>
          <w:rFonts w:ascii="GHEA Grapalat" w:hAnsi="GHEA Grapalat" w:cs="Arial"/>
          <w:b/>
          <w:lang w:val="hy-AM"/>
        </w:rPr>
        <w:t xml:space="preserve"> 2</w:t>
      </w:r>
    </w:p>
    <w:p w:rsidR="00F839C1" w:rsidRPr="00A71D81" w:rsidRDefault="00F839C1" w:rsidP="00F839C1">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A203EF">
        <w:rPr>
          <w:rFonts w:ascii="GHEA Grapalat" w:hAnsi="GHEA Grapalat"/>
          <w:b/>
          <w:color w:val="000000"/>
          <w:lang w:val="hy-AM"/>
        </w:rPr>
        <w:t>ԳՀԱՊՁԲ-ՀՎԿԱԿ-2022-56</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F839C1" w:rsidRPr="00A71D81" w:rsidRDefault="00F839C1" w:rsidP="00F839C1">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F839C1" w:rsidRDefault="00B2572B" w:rsidP="00F839C1">
      <w:pPr>
        <w:pStyle w:val="31"/>
        <w:spacing w:line="240" w:lineRule="auto"/>
        <w:ind w:firstLine="0"/>
        <w:jc w:val="right"/>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F839C1" w:rsidP="00EF3662">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A203EF">
        <w:rPr>
          <w:rFonts w:ascii="GHEA Grapalat" w:hAnsi="GHEA Grapalat"/>
          <w:b/>
          <w:color w:val="000000"/>
          <w:sz w:val="20"/>
          <w:szCs w:val="20"/>
          <w:lang w:val="hy-AM"/>
        </w:rPr>
        <w:t>ԳՀԱՊՁԲ-ՀՎԿԱԿ-2022-56</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w:t>
      </w:r>
      <w:r w:rsidR="00B2572B" w:rsidRPr="00A71D81">
        <w:rPr>
          <w:rFonts w:ascii="GHEA Grapalat" w:hAnsi="GHEA Grapalat" w:cs="Arial"/>
          <w:sz w:val="20"/>
          <w:szCs w:val="20"/>
          <w:lang w:val="es-ES"/>
        </w:rPr>
        <w:t>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704402"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04402"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704402"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704402"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4"/>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89499B" w:rsidRPr="00A71D81" w:rsidRDefault="0089499B" w:rsidP="0089499B">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4.2</w:t>
      </w:r>
    </w:p>
    <w:p w:rsidR="0089499B" w:rsidRPr="00A71D81" w:rsidRDefault="0089499B" w:rsidP="0089499B">
      <w:pPr>
        <w:pStyle w:val="31"/>
        <w:spacing w:line="240" w:lineRule="auto"/>
        <w:jc w:val="right"/>
        <w:rPr>
          <w:rFonts w:ascii="GHEA Grapalat" w:hAnsi="GHEA Grapalat" w:cs="Arial"/>
          <w:b/>
          <w:lang w:val="hy-AM"/>
        </w:rPr>
      </w:pPr>
      <w:r w:rsidRPr="00772E24">
        <w:rPr>
          <w:rFonts w:ascii="GHEA Grapalat" w:hAnsi="GHEA Grapalat"/>
          <w:b/>
          <w:color w:val="000000"/>
          <w:lang w:val="hy-AM"/>
        </w:rPr>
        <w:t>«</w:t>
      </w:r>
      <w:r w:rsidR="00A203EF">
        <w:rPr>
          <w:rFonts w:ascii="GHEA Grapalat" w:hAnsi="GHEA Grapalat"/>
          <w:b/>
          <w:color w:val="000000"/>
          <w:lang w:val="hy-AM"/>
        </w:rPr>
        <w:t>ԳՀԱՊՁԲ-ՀՎԿԱԿ-2022-56</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89499B" w:rsidRPr="00A71D81" w:rsidRDefault="0089499B" w:rsidP="0089499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89499B" w:rsidRPr="00A71D81" w:rsidRDefault="0089499B" w:rsidP="0089499B">
      <w:pPr>
        <w:pStyle w:val="31"/>
        <w:spacing w:line="240" w:lineRule="auto"/>
        <w:jc w:val="right"/>
        <w:rPr>
          <w:rFonts w:ascii="GHEA Grapalat" w:hAnsi="GHEA Grapalat" w:cs="Sylfaen"/>
          <w:b/>
          <w:lang w:val="hy-AM"/>
        </w:rPr>
      </w:pP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89499B" w:rsidRPr="00A71D81" w:rsidRDefault="0089499B" w:rsidP="008949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89499B" w:rsidRPr="00A71D81" w:rsidRDefault="0089499B" w:rsidP="008949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89499B" w:rsidRPr="00A71D81" w:rsidRDefault="0089499B" w:rsidP="0089499B">
      <w:pPr>
        <w:rPr>
          <w:rFonts w:ascii="GHEA Grapalat" w:hAnsi="GHEA Grapalat" w:cs="GHEA Grapalat"/>
          <w:sz w:val="20"/>
          <w:szCs w:val="20"/>
          <w:lang w:val="hy-AM"/>
        </w:rPr>
      </w:pPr>
    </w:p>
    <w:p w:rsidR="0089499B" w:rsidRPr="00A71D81" w:rsidRDefault="0089499B" w:rsidP="008949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A71D81" w:rsidRDefault="0089499B" w:rsidP="0089499B">
      <w:pPr>
        <w:ind w:firstLine="708"/>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89499B" w:rsidRPr="00A71D81" w:rsidRDefault="0089499B" w:rsidP="008949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9499B" w:rsidRPr="006F611F" w:rsidRDefault="0089499B" w:rsidP="008949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A203EF">
        <w:rPr>
          <w:rFonts w:ascii="GHEA Grapalat" w:hAnsi="GHEA Grapalat"/>
          <w:b/>
          <w:color w:val="000000"/>
          <w:sz w:val="20"/>
          <w:szCs w:val="20"/>
          <w:lang w:val="hy-AM"/>
        </w:rPr>
        <w:t>ԳՀԱՊՁԲ-ՀՎԿԱԿ-2022-56</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p>
    <w:p w:rsidR="0089499B" w:rsidRPr="00A71D81" w:rsidRDefault="0089499B" w:rsidP="008949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A71D81" w:rsidRDefault="0089499B" w:rsidP="008949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A71D81" w:rsidRDefault="0089499B" w:rsidP="008949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A71D81" w:rsidRDefault="0089499B" w:rsidP="008949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89499B" w:rsidRPr="00A71D81" w:rsidRDefault="0089499B" w:rsidP="008949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89499B" w:rsidRPr="00A71D81" w:rsidRDefault="0089499B" w:rsidP="008949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A71D81" w:rsidRDefault="0089499B" w:rsidP="0089499B">
      <w:pPr>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A71D81" w:rsidDel="00A13215"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A71D81" w:rsidRDefault="0089499B" w:rsidP="0089499B">
      <w:pPr>
        <w:ind w:firstLine="567"/>
        <w:jc w:val="both"/>
        <w:rPr>
          <w:rFonts w:ascii="GHEA Grapalat" w:hAnsi="GHEA Grapalat" w:cs="GHEA Grapalat"/>
          <w:sz w:val="20"/>
          <w:szCs w:val="20"/>
          <w:lang w:val="hy-AM"/>
        </w:rPr>
      </w:pPr>
    </w:p>
    <w:p w:rsidR="0089499B" w:rsidRPr="00A71D81" w:rsidRDefault="0089499B" w:rsidP="008949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89499B" w:rsidRPr="00A71D81" w:rsidRDefault="0089499B" w:rsidP="008949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u w:val="single"/>
          <w:vertAlign w:val="superscript"/>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Կ.Տ</w:t>
      </w:r>
    </w:p>
    <w:p w:rsidR="0089499B" w:rsidRPr="00A71D81" w:rsidRDefault="0089499B" w:rsidP="0089499B">
      <w:pPr>
        <w:jc w:val="both"/>
        <w:rPr>
          <w:rFonts w:ascii="GHEA Grapalat" w:hAnsi="GHEA Grapalat"/>
          <w:sz w:val="20"/>
          <w:szCs w:val="20"/>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89499B" w:rsidRPr="00A71D81" w:rsidRDefault="0089499B" w:rsidP="0089499B">
      <w:pPr>
        <w:jc w:val="both"/>
        <w:rPr>
          <w:rFonts w:ascii="GHEA Grapalat" w:hAnsi="GHEA Grapalat"/>
          <w:sz w:val="18"/>
          <w:szCs w:val="18"/>
          <w:vertAlign w:val="superscript"/>
          <w:lang w:val="hy-AM"/>
        </w:rPr>
      </w:pPr>
    </w:p>
    <w:p w:rsidR="0089499B" w:rsidRPr="00A71D81" w:rsidRDefault="0089499B" w:rsidP="0089499B">
      <w:pPr>
        <w:jc w:val="both"/>
        <w:rPr>
          <w:rFonts w:ascii="GHEA Grapalat" w:hAnsi="GHEA Grapalat" w:cs="GHEA Grapalat"/>
          <w:i/>
          <w:sz w:val="18"/>
          <w:szCs w:val="18"/>
          <w:lang w:val="hy-AM"/>
        </w:rPr>
      </w:pPr>
    </w:p>
    <w:p w:rsidR="0089499B" w:rsidRPr="00A71D81" w:rsidRDefault="0089499B" w:rsidP="0089499B">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89499B" w:rsidRPr="00A71D81" w:rsidRDefault="0089499B" w:rsidP="00A92F88">
            <w:pPr>
              <w:jc w:val="center"/>
              <w:rPr>
                <w:rFonts w:ascii="GHEA Grapalat" w:hAnsi="GHEA Grapalat" w:cs="Arial"/>
                <w:bCs/>
                <w:i/>
                <w:sz w:val="20"/>
                <w:szCs w:val="20"/>
              </w:rPr>
            </w:pP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9499B" w:rsidRPr="00A71D81"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9499B" w:rsidRPr="00A71D81"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89499B" w:rsidRPr="00A71D81"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9499B" w:rsidRPr="00A71D81"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89499B" w:rsidRPr="00A71D81" w:rsidRDefault="0089499B" w:rsidP="00A92F88">
            <w:pPr>
              <w:rPr>
                <w:rFonts w:ascii="GHEA Grapalat" w:hAnsi="GHEA Grapalat" w:cs="Arial"/>
                <w:sz w:val="20"/>
                <w:szCs w:val="20"/>
              </w:rPr>
            </w:pPr>
          </w:p>
        </w:tc>
      </w:tr>
      <w:tr w:rsidR="0089499B" w:rsidRPr="00A71D81"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89499B" w:rsidRPr="00A71D81" w:rsidRDefault="0089499B" w:rsidP="00A92F88">
            <w:pPr>
              <w:rPr>
                <w:rFonts w:ascii="GHEA Grapalat" w:hAnsi="GHEA Grapalat" w:cs="Sylfaen"/>
                <w:sz w:val="20"/>
                <w:szCs w:val="20"/>
                <w:lang w:val="ru-RU"/>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89499B" w:rsidRPr="00A71D81" w:rsidRDefault="0089499B" w:rsidP="00A92F88">
            <w:pPr>
              <w:rPr>
                <w:rFonts w:ascii="GHEA Grapalat" w:hAnsi="GHEA Grapalat" w:cs="Sylfaen"/>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Կ.Տ.</w:t>
            </w:r>
          </w:p>
          <w:p w:rsidR="0089499B" w:rsidRPr="00A71D81"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89499B" w:rsidRPr="00A71D81" w:rsidRDefault="0089499B" w:rsidP="00A92F88">
            <w:pPr>
              <w:jc w:val="right"/>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right"/>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89499B" w:rsidRPr="00A71D81" w:rsidRDefault="0089499B" w:rsidP="00A92F88">
            <w:pPr>
              <w:jc w:val="right"/>
              <w:rPr>
                <w:rFonts w:ascii="GHEA Grapalat" w:hAnsi="GHEA Grapalat" w:cs="Sylfaen"/>
                <w:sz w:val="20"/>
                <w:szCs w:val="20"/>
              </w:rPr>
            </w:pPr>
          </w:p>
        </w:tc>
      </w:tr>
      <w:tr w:rsidR="0089499B" w:rsidRPr="00A71D81"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89499B" w:rsidRPr="00A71D81" w:rsidRDefault="0089499B" w:rsidP="00A92F88">
            <w:pPr>
              <w:jc w:val="right"/>
              <w:rPr>
                <w:rFonts w:ascii="GHEA Grapalat" w:hAnsi="GHEA Grapalat" w:cs="Arial"/>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24.բ.                                                       Կ.Տ.</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23.բ.                                                                 Կ.Տ.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89499B" w:rsidRPr="00A71D81" w:rsidRDefault="0089499B" w:rsidP="00A92F88">
            <w:pPr>
              <w:rPr>
                <w:rFonts w:ascii="GHEA Grapalat" w:hAnsi="GHEA Grapalat" w:cs="Sylfaen"/>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Arial"/>
                <w:sz w:val="20"/>
                <w:szCs w:val="20"/>
              </w:rPr>
            </w:pPr>
          </w:p>
        </w:tc>
      </w:tr>
    </w:tbl>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Default="00A92F88">
      <w:pPr>
        <w:rPr>
          <w:rFonts w:ascii="GHEA Grapalat" w:hAnsi="GHEA Grapalat"/>
          <w:b/>
          <w:sz w:val="22"/>
          <w:szCs w:val="22"/>
          <w:lang w:val="hy-AM"/>
        </w:rPr>
      </w:pPr>
      <w:r>
        <w:rPr>
          <w:rFonts w:ascii="GHEA Grapalat" w:hAnsi="GHEA Grapalat"/>
          <w:b/>
          <w:sz w:val="22"/>
          <w:szCs w:val="22"/>
          <w:lang w:val="hy-AM"/>
        </w:rPr>
        <w:br w:type="page"/>
      </w:r>
    </w:p>
    <w:p w:rsidR="00631658" w:rsidRPr="00A71D81" w:rsidRDefault="00631658" w:rsidP="0089499B">
      <w:pPr>
        <w:pStyle w:val="31"/>
        <w:spacing w:line="240" w:lineRule="auto"/>
        <w:jc w:val="right"/>
        <w:rPr>
          <w:rFonts w:ascii="GHEA Grapalat" w:hAnsi="GHEA Grapalat"/>
          <w:b/>
          <w:sz w:val="22"/>
          <w:szCs w:val="22"/>
          <w:lang w:val="nl-NL"/>
        </w:rPr>
      </w:pP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704402"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704402"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704402"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704402"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70440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631658">
      <w:pPr>
        <w:jc w:val="center"/>
        <w:rPr>
          <w:rFonts w:ascii="GHEA Grapalat" w:hAnsi="GHEA Grapalat" w:cs="GHEA Grapalat"/>
          <w:sz w:val="22"/>
          <w:szCs w:val="22"/>
          <w:lang w:val="hy-AM"/>
        </w:rPr>
      </w:pPr>
    </w:p>
    <w:p w:rsidR="00091EBC" w:rsidRPr="00A71D81" w:rsidRDefault="00631658" w:rsidP="00091EBC">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AB6AE1" w:rsidRPr="00A71D81" w:rsidRDefault="00AB6AE1" w:rsidP="00AB6AE1">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A203EF">
        <w:rPr>
          <w:rFonts w:ascii="GHEA Grapalat" w:hAnsi="GHEA Grapalat"/>
          <w:b/>
          <w:color w:val="000000"/>
          <w:lang w:val="hy-AM"/>
        </w:rPr>
        <w:t>ԳՀԱՊՁԲ-ՀՎԿԱԿ-2022-56</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B6AE1" w:rsidRPr="00A71D81" w:rsidRDefault="00AB6AE1" w:rsidP="00AB6AE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31"/>
        <w:spacing w:line="240" w:lineRule="auto"/>
        <w:jc w:val="right"/>
        <w:rPr>
          <w:rFonts w:ascii="GHEA Grapalat" w:hAnsi="GHEA Grapalat" w:cs="Sylfaen"/>
          <w:b/>
          <w:lang w:val="hy-AM"/>
        </w:rPr>
      </w:pPr>
    </w:p>
    <w:p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af4"/>
        <w:shd w:val="clear" w:color="auto" w:fill="FFFFFF"/>
        <w:spacing w:before="0" w:beforeAutospacing="0" w:after="0" w:afterAutospacing="0"/>
        <w:ind w:firstLine="375"/>
        <w:rPr>
          <w:rStyle w:val="af5"/>
          <w:lang w:val="hy-AM"/>
        </w:rPr>
      </w:pPr>
    </w:p>
    <w:p w:rsidR="00091EBC" w:rsidRPr="00A71D81" w:rsidRDefault="00091EBC" w:rsidP="00D74C30">
      <w:pPr>
        <w:pStyle w:val="af4"/>
        <w:shd w:val="clear" w:color="auto" w:fill="FFFFFF"/>
        <w:spacing w:before="0" w:beforeAutospacing="0" w:after="0" w:afterAutospacing="0"/>
        <w:ind w:left="5812" w:hanging="5437"/>
        <w:rPr>
          <w:rStyle w:val="af5"/>
          <w:lang w:val="hy-AM"/>
        </w:rPr>
      </w:pPr>
      <w:r w:rsidRPr="00A71D81">
        <w:rPr>
          <w:rStyle w:val="af5"/>
          <w:rFonts w:ascii="GHEA Grapalat" w:hAnsi="GHEA Grapalat"/>
          <w:b w:val="0"/>
          <w:bCs w:val="0"/>
          <w:sz w:val="20"/>
          <w:szCs w:val="20"/>
          <w:lang w:val="hy-AM"/>
        </w:rPr>
        <w:t xml:space="preserve">1.Սույն երաշխիքը (այսուհետ՝ երաշխիք) հանդիսանում է </w:t>
      </w:r>
      <w:r w:rsidR="00AB6AE1" w:rsidRPr="00AB6AE1">
        <w:rPr>
          <w:rFonts w:ascii="GHEA Grapalat" w:hAnsi="GHEA Grapalat" w:cs="GHEA Grapalat"/>
          <w:b/>
          <w:sz w:val="20"/>
          <w:szCs w:val="20"/>
          <w:u w:val="single"/>
          <w:lang w:val="hy-AM"/>
        </w:rPr>
        <w:t>ԱՆ «ՀՎԿ ԱԶԳԱՅԻՆ ԿԵՆՏՐՈՆ» ՊՈԱԿ</w:t>
      </w:r>
      <w:r w:rsidRPr="00A71D81">
        <w:rPr>
          <w:rFonts w:ascii="GHEA Grapalat" w:hAnsi="GHEA Grapalat" w:cs="Sylfaen"/>
          <w:vertAlign w:val="superscript"/>
          <w:lang w:val="hy-AM"/>
        </w:rPr>
        <w:t xml:space="preserve">          </w:t>
      </w:r>
      <w:r w:rsidR="00D74C30" w:rsidRPr="00D74C30">
        <w:rPr>
          <w:rFonts w:ascii="GHEA Grapalat" w:hAnsi="GHEA Grapalat" w:cs="Sylfaen"/>
          <w:vertAlign w:val="superscript"/>
          <w:lang w:val="hy-AM"/>
        </w:rPr>
        <w:t xml:space="preserve">                                    </w:t>
      </w:r>
      <w:r w:rsidRPr="00A71D81">
        <w:rPr>
          <w:rFonts w:ascii="GHEA Grapalat" w:hAnsi="GHEA Grapalat" w:cs="Sylfaen"/>
          <w:vertAlign w:val="superscript"/>
          <w:lang w:val="hy-AM"/>
        </w:rPr>
        <w:t>պատվիրատուի անվանումը</w:t>
      </w:r>
    </w:p>
    <w:p w:rsidR="00091EBC" w:rsidRPr="00A71D81"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af5"/>
          <w:rFonts w:ascii="GHEA Grapalat" w:hAnsi="GHEA Grapalat"/>
          <w:b w:val="0"/>
          <w:bCs w:val="0"/>
          <w:sz w:val="20"/>
          <w:szCs w:val="20"/>
          <w:lang w:val="hy-AM"/>
        </w:rPr>
        <w:t>ում</w:t>
      </w:r>
      <w:r w:rsidRPr="00A71D81">
        <w:rPr>
          <w:rStyle w:val="af5"/>
          <w:rFonts w:ascii="GHEA Grapalat" w:hAnsi="GHEA Grapalat"/>
          <w:b w:val="0"/>
          <w:bCs w:val="0"/>
          <w:sz w:val="20"/>
          <w:szCs w:val="20"/>
          <w:lang w:val="hy-AM"/>
        </w:rPr>
        <w:t xml:space="preserve">: </w:t>
      </w:r>
    </w:p>
    <w:p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B26A30">
        <w:rPr>
          <w:rFonts w:ascii="GHEA Grapalat" w:hAnsi="GHEA Grapalat" w:cs="Arial"/>
          <w:b/>
          <w:bCs/>
          <w:color w:val="000000"/>
          <w:sz w:val="20"/>
          <w:szCs w:val="20"/>
          <w:u w:val="single"/>
          <w:lang w:val="hy-AM"/>
        </w:rPr>
        <w:t>900018004649</w:t>
      </w:r>
      <w:r w:rsidR="00B26A30" w:rsidRPr="00B26A30">
        <w:rPr>
          <w:rFonts w:ascii="GHEA Grapalat" w:hAnsi="GHEA Grapalat" w:cs="Arial"/>
          <w:b/>
          <w:bCs/>
          <w:color w:val="000000"/>
          <w:sz w:val="20"/>
          <w:szCs w:val="20"/>
          <w:lang w:val="hy-AM"/>
        </w:rPr>
        <w:t xml:space="preserve"> </w:t>
      </w:r>
      <w:r w:rsidRPr="00A71D81">
        <w:rPr>
          <w:rStyle w:val="af5"/>
          <w:rFonts w:ascii="GHEA Grapalat" w:hAnsi="GHEA Grapalat"/>
          <w:b w:val="0"/>
          <w:bCs w:val="0"/>
          <w:sz w:val="20"/>
          <w:szCs w:val="20"/>
          <w:lang w:val="hy-AM"/>
        </w:rPr>
        <w:t>հաշվեհամարին փոխանցման միջոցով:</w:t>
      </w:r>
    </w:p>
    <w:p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DC3470" w:rsidRPr="00A71D81"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31"/>
        <w:spacing w:line="240" w:lineRule="auto"/>
        <w:jc w:val="center"/>
        <w:rPr>
          <w:rFonts w:ascii="GHEA Grapalat" w:hAnsi="GHEA Grapalat" w:cs="Arial"/>
          <w:b/>
          <w:lang w:val="hy-AM"/>
        </w:rPr>
      </w:pPr>
    </w:p>
    <w:p w:rsidR="000F3C70" w:rsidRPr="00A71D81" w:rsidRDefault="000F3C70" w:rsidP="000F3C70">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0F3C70" w:rsidRPr="00A71D81" w:rsidRDefault="000F3C70" w:rsidP="000F3C70">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A203EF">
        <w:rPr>
          <w:rFonts w:ascii="GHEA Grapalat" w:hAnsi="GHEA Grapalat"/>
          <w:b/>
          <w:color w:val="000000"/>
          <w:lang w:val="hy-AM"/>
        </w:rPr>
        <w:t>ԳՀԱՊՁԲ-ՀՎԿԱԿ-2022-56</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F3C70" w:rsidRPr="00A71D81" w:rsidRDefault="000F3C70" w:rsidP="000F3C70">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F3C70" w:rsidRDefault="000F3C70" w:rsidP="000F3C70">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0F3C70" w:rsidRPr="00A71D81" w:rsidRDefault="000F3C70" w:rsidP="000F3C70">
      <w:pPr>
        <w:rPr>
          <w:rFonts w:ascii="GHEA Grapalat" w:hAnsi="GHEA Grapalat" w:cs="GHEA Grapalat"/>
          <w:b/>
          <w:sz w:val="20"/>
          <w:szCs w:val="20"/>
          <w:lang w:val="hy-AM"/>
        </w:rPr>
      </w:pPr>
    </w:p>
    <w:p w:rsidR="000F3C70" w:rsidRPr="00A71D81" w:rsidRDefault="000F3C70" w:rsidP="000F3C7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0F3C70" w:rsidRPr="00A71D81" w:rsidRDefault="000F3C70" w:rsidP="000F3C70">
      <w:pPr>
        <w:rPr>
          <w:rFonts w:ascii="GHEA Grapalat" w:hAnsi="GHEA Grapalat" w:cs="GHEA Grapalat"/>
          <w:sz w:val="20"/>
          <w:szCs w:val="20"/>
          <w:lang w:val="hy-AM"/>
        </w:rPr>
      </w:pPr>
    </w:p>
    <w:p w:rsidR="000F3C70" w:rsidRPr="00A71D81" w:rsidRDefault="000F3C70" w:rsidP="000F3C7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A71D81" w:rsidRDefault="000F3C70" w:rsidP="000F3C70">
      <w:pPr>
        <w:ind w:firstLine="708"/>
        <w:jc w:val="both"/>
        <w:rPr>
          <w:rFonts w:ascii="GHEA Grapalat" w:hAnsi="GHEA Grapalat" w:cs="GHEA Grapalat"/>
          <w:sz w:val="20"/>
          <w:szCs w:val="20"/>
          <w:lang w:val="hy-AM"/>
        </w:rPr>
      </w:pPr>
    </w:p>
    <w:p w:rsidR="000F3C70" w:rsidRPr="00A71D81" w:rsidRDefault="000F3C70" w:rsidP="000F3C70">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0F3C70" w:rsidRPr="00A71D81" w:rsidRDefault="000F3C70" w:rsidP="000F3C7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0F3C70" w:rsidRDefault="000F3C70" w:rsidP="000F3C70">
      <w:pPr>
        <w:ind w:firstLine="709"/>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A203EF">
        <w:rPr>
          <w:rFonts w:ascii="GHEA Grapalat" w:hAnsi="GHEA Grapalat"/>
          <w:b/>
          <w:color w:val="000000"/>
          <w:sz w:val="20"/>
          <w:szCs w:val="20"/>
          <w:lang w:val="hy-AM"/>
        </w:rPr>
        <w:t>ԳՀԱՊՁԲ-ՀՎԿԱԿ-2022-56</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r>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p>
    <w:p w:rsidR="000F3C70" w:rsidRPr="00A71D81" w:rsidRDefault="000F3C70" w:rsidP="000F3C70">
      <w:pPr>
        <w:ind w:firstLine="709"/>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A71D81" w:rsidRDefault="000F3C70" w:rsidP="000F3C70">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A71D81" w:rsidRDefault="000F3C70" w:rsidP="000F3C7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A71D81" w:rsidRDefault="000F3C70" w:rsidP="000F3C7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A71D81" w:rsidRDefault="000F3C70" w:rsidP="000F3C70">
      <w:pPr>
        <w:jc w:val="both"/>
        <w:rPr>
          <w:rFonts w:ascii="GHEA Grapalat" w:hAnsi="GHEA Grapalat" w:cs="GHEA Grapalat"/>
          <w:sz w:val="20"/>
          <w:szCs w:val="20"/>
          <w:lang w:val="hy-AM"/>
        </w:rPr>
      </w:pPr>
    </w:p>
    <w:p w:rsidR="0025228A" w:rsidRPr="00306EF3" w:rsidRDefault="0025228A" w:rsidP="000F3C70">
      <w:pPr>
        <w:ind w:left="360"/>
        <w:jc w:val="center"/>
        <w:rPr>
          <w:rFonts w:ascii="GHEA Grapalat" w:hAnsi="GHEA Grapalat" w:cs="GHEA Grapalat"/>
          <w:b/>
          <w:bCs/>
          <w:sz w:val="20"/>
          <w:szCs w:val="20"/>
          <w:lang w:val="pt-BR"/>
        </w:rPr>
      </w:pPr>
    </w:p>
    <w:p w:rsidR="0025228A" w:rsidRPr="00306EF3" w:rsidRDefault="0025228A" w:rsidP="000F3C70">
      <w:pPr>
        <w:ind w:left="360"/>
        <w:jc w:val="center"/>
        <w:rPr>
          <w:rFonts w:ascii="GHEA Grapalat" w:hAnsi="GHEA Grapalat" w:cs="GHEA Grapalat"/>
          <w:b/>
          <w:bCs/>
          <w:sz w:val="20"/>
          <w:szCs w:val="20"/>
          <w:lang w:val="pt-BR"/>
        </w:rPr>
      </w:pPr>
    </w:p>
    <w:p w:rsidR="000F3C70" w:rsidRPr="00A71D81" w:rsidRDefault="000F3C70" w:rsidP="000F3C70">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rsidR="000F3C70" w:rsidRPr="000F3C70"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0F3C70">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A71D81" w:rsidDel="00A13215"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A71D81" w:rsidRDefault="000F3C70" w:rsidP="000F3C70">
      <w:pPr>
        <w:ind w:firstLine="567"/>
        <w:jc w:val="both"/>
        <w:rPr>
          <w:rFonts w:ascii="GHEA Grapalat" w:hAnsi="GHEA Grapalat" w:cs="GHEA Grapalat"/>
          <w:sz w:val="20"/>
          <w:szCs w:val="20"/>
          <w:lang w:val="hy-AM"/>
        </w:rPr>
      </w:pPr>
    </w:p>
    <w:p w:rsidR="000F3C70" w:rsidRPr="00A71D81" w:rsidRDefault="000F3C70" w:rsidP="000F3C7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0F3C70" w:rsidRPr="00A71D81" w:rsidRDefault="000F3C70" w:rsidP="000F3C7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Կ.Տ</w:t>
      </w:r>
    </w:p>
    <w:p w:rsidR="000F3C70" w:rsidRPr="00A71D81" w:rsidRDefault="000F3C70" w:rsidP="000F3C70">
      <w:pPr>
        <w:jc w:val="both"/>
        <w:rPr>
          <w:rFonts w:ascii="GHEA Grapalat" w:hAnsi="GHEA Grapalat"/>
          <w:sz w:val="20"/>
          <w:szCs w:val="20"/>
          <w:lang w:val="hy-AM"/>
        </w:rPr>
      </w:pP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0F3C70" w:rsidRPr="00A71D81" w:rsidRDefault="000F3C70" w:rsidP="000F3C70">
      <w:pPr>
        <w:jc w:val="center"/>
        <w:rPr>
          <w:rFonts w:ascii="GHEA Grapalat" w:hAnsi="GHEA Grapalat" w:cs="GHEA Grapalat"/>
          <w:sz w:val="20"/>
          <w:szCs w:val="20"/>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0F3C70" w:rsidRPr="00A71D81" w:rsidRDefault="000F3C70" w:rsidP="00DC4DBA">
            <w:pPr>
              <w:jc w:val="center"/>
              <w:rPr>
                <w:rFonts w:ascii="GHEA Grapalat" w:hAnsi="GHEA Grapalat" w:cs="Arial"/>
                <w:bCs/>
                <w:i/>
                <w:sz w:val="20"/>
                <w:szCs w:val="20"/>
              </w:rPr>
            </w:pP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F3C70" w:rsidRPr="00A71D81"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F3C70" w:rsidRPr="00A71D81"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F3C70" w:rsidRPr="00A71D81"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F3C70" w:rsidRPr="00A71D81"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0F3C70" w:rsidRPr="00A71D81" w:rsidRDefault="000F3C70" w:rsidP="00DC4DBA">
            <w:pPr>
              <w:rPr>
                <w:rFonts w:ascii="GHEA Grapalat" w:hAnsi="GHEA Grapalat" w:cs="Arial"/>
                <w:sz w:val="20"/>
                <w:szCs w:val="20"/>
              </w:rPr>
            </w:pPr>
          </w:p>
        </w:tc>
      </w:tr>
      <w:tr w:rsidR="000F3C70" w:rsidRPr="00A71D81"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0F3C70" w:rsidRPr="00A71D81" w:rsidRDefault="000F3C70" w:rsidP="00DC4DBA">
            <w:pPr>
              <w:rPr>
                <w:rFonts w:ascii="GHEA Grapalat" w:hAnsi="GHEA Grapalat" w:cs="Sylfaen"/>
                <w:sz w:val="20"/>
                <w:szCs w:val="20"/>
                <w:lang w:val="ru-RU"/>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0F3C70" w:rsidRPr="00A71D81" w:rsidRDefault="000F3C70" w:rsidP="00DC4DBA">
            <w:pPr>
              <w:rPr>
                <w:rFonts w:ascii="GHEA Grapalat" w:hAnsi="GHEA Grapalat" w:cs="Sylfaen"/>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Կ.Տ.</w:t>
            </w:r>
          </w:p>
          <w:p w:rsidR="000F3C70" w:rsidRPr="00A71D81"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0F3C70" w:rsidRPr="00A71D81" w:rsidRDefault="000F3C70" w:rsidP="00DC4DBA">
            <w:pPr>
              <w:jc w:val="right"/>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right"/>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0F3C70" w:rsidRPr="00A71D81" w:rsidRDefault="000F3C70" w:rsidP="00DC4DBA">
            <w:pPr>
              <w:jc w:val="right"/>
              <w:rPr>
                <w:rFonts w:ascii="GHEA Grapalat" w:hAnsi="GHEA Grapalat" w:cs="Sylfaen"/>
                <w:sz w:val="20"/>
                <w:szCs w:val="20"/>
              </w:rPr>
            </w:pPr>
          </w:p>
        </w:tc>
      </w:tr>
      <w:tr w:rsidR="000F3C70" w:rsidRPr="00A71D81"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0F3C70" w:rsidRPr="00A71D81" w:rsidRDefault="000F3C70" w:rsidP="00DC4DBA">
            <w:pPr>
              <w:jc w:val="right"/>
              <w:rPr>
                <w:rFonts w:ascii="GHEA Grapalat" w:hAnsi="GHEA Grapalat" w:cs="Arial"/>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24.բ.                                                       Կ.Տ.</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23.բ.                                                                 Կ.Տ.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0F3C70" w:rsidRPr="00A71D81" w:rsidRDefault="000F3C70" w:rsidP="00DC4DBA">
            <w:pPr>
              <w:rPr>
                <w:rFonts w:ascii="GHEA Grapalat" w:hAnsi="GHEA Grapalat" w:cs="Sylfaen"/>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Arial"/>
                <w:sz w:val="20"/>
                <w:szCs w:val="20"/>
              </w:rPr>
            </w:pPr>
          </w:p>
        </w:tc>
      </w:tr>
    </w:tbl>
    <w:p w:rsidR="000F3C70" w:rsidRDefault="000F3C70" w:rsidP="00334B2F">
      <w:pPr>
        <w:jc w:val="center"/>
        <w:rPr>
          <w:rFonts w:ascii="GHEA Grapalat" w:hAnsi="GHEA Grapalat"/>
          <w:b/>
          <w:sz w:val="22"/>
          <w:szCs w:val="22"/>
        </w:rPr>
      </w:pPr>
    </w:p>
    <w:p w:rsidR="000F3C70" w:rsidRDefault="000F3C70">
      <w:pPr>
        <w:rPr>
          <w:rFonts w:ascii="GHEA Grapalat" w:hAnsi="GHEA Grapalat"/>
          <w:b/>
          <w:sz w:val="22"/>
          <w:szCs w:val="22"/>
        </w:rPr>
      </w:pPr>
      <w:r>
        <w:rPr>
          <w:rFonts w:ascii="GHEA Grapalat" w:hAnsi="GHEA Grapalat"/>
          <w:b/>
          <w:sz w:val="22"/>
          <w:szCs w:val="22"/>
        </w:rPr>
        <w:br w:type="page"/>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704402"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704402"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704402"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704402"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70440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A631AB">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A631AB" w:rsidRPr="00A71D81" w:rsidRDefault="00A631AB" w:rsidP="00A631AB">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A203EF">
        <w:rPr>
          <w:rFonts w:ascii="GHEA Grapalat" w:hAnsi="GHEA Grapalat"/>
          <w:b/>
          <w:color w:val="000000"/>
          <w:lang w:val="hy-AM"/>
        </w:rPr>
        <w:t>ԳՀԱՊՁԲ-ՀՎԿԱԿ-2022-56</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631AB" w:rsidRPr="00A71D81" w:rsidRDefault="00A631AB" w:rsidP="00A631A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 xml:space="preserve">ՀԱՄԱՐ </w:t>
      </w:r>
      <w:r w:rsidR="00F50861">
        <w:rPr>
          <w:rFonts w:ascii="GHEA Grapalat" w:hAnsi="GHEA Grapalat" w:cs="Sylfaen"/>
          <w:b/>
          <w:sz w:val="22"/>
          <w:lang w:val="hy-AM"/>
        </w:rPr>
        <w:t>ԱՊՐԱՆՔՆԵՐԻ</w:t>
      </w:r>
      <w:r w:rsidRPr="00A71D81">
        <w:rPr>
          <w:rFonts w:ascii="GHEA Grapalat" w:hAnsi="GHEA Grapalat" w:cs="Sylfaen"/>
          <w:b/>
          <w:sz w:val="22"/>
          <w:lang w:val="hy-AM"/>
        </w:rPr>
        <w:t xml:space="preserve">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A648B" w:rsidRPr="00A0462B" w:rsidRDefault="00071D1C" w:rsidP="000A648B">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0A648B" w:rsidRPr="00A0462B">
        <w:rPr>
          <w:rFonts w:ascii="GHEA Grapalat" w:hAnsi="GHEA Grapalat" w:cs="Sylfaen"/>
          <w:sz w:val="20"/>
          <w:lang w:val="hy-AM"/>
        </w:rPr>
        <w:t xml:space="preserve">         ք. Երևան                                                                                         </w:t>
      </w:r>
      <w:r w:rsidR="000A648B" w:rsidRPr="00A0462B">
        <w:rPr>
          <w:rFonts w:ascii="GHEA Grapalat" w:hAnsi="GHEA Grapalat"/>
          <w:lang w:val="hy-AM"/>
        </w:rPr>
        <w:t xml:space="preserve">«     »            </w:t>
      </w:r>
      <w:r w:rsidR="000A648B" w:rsidRPr="00A0462B">
        <w:rPr>
          <w:rFonts w:ascii="GHEA Grapalat" w:hAnsi="GHEA Grapalat" w:cs="Sylfaen"/>
          <w:sz w:val="20"/>
          <w:lang w:val="hy-AM"/>
        </w:rPr>
        <w:t>2022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E6777" w:rsidRPr="00A71D81" w:rsidRDefault="000E6777" w:rsidP="000E6777">
      <w:pPr>
        <w:ind w:firstLine="720"/>
        <w:jc w:val="both"/>
        <w:rPr>
          <w:rFonts w:ascii="GHEA Grapalat" w:hAnsi="GHEA Grapalat"/>
          <w:sz w:val="20"/>
          <w:lang w:val="hy-AM"/>
        </w:rPr>
      </w:pPr>
      <w:r w:rsidRPr="00F50861">
        <w:rPr>
          <w:rFonts w:ascii="GHEA Grapalat" w:hAnsi="GHEA Grapalat" w:cs="Sylfaen"/>
          <w:color w:val="000000"/>
          <w:sz w:val="20"/>
          <w:lang w:val="hy-AM"/>
        </w:rPr>
        <w:t>ԱՆ «Հիվանդությունների վերահսկման և կանխարգելման ազգային կենտրոն» ՊՈԱԿ-ի</w:t>
      </w:r>
      <w:r w:rsidRPr="00F50861">
        <w:rPr>
          <w:rFonts w:ascii="GHEA Grapalat" w:hAnsi="GHEA Grapalat" w:cs="Times Armenian"/>
          <w:color w:val="000000"/>
          <w:sz w:val="20"/>
          <w:lang w:val="hy-AM"/>
        </w:rPr>
        <w:t xml:space="preserve">, </w:t>
      </w:r>
      <w:r w:rsidRPr="00F50861">
        <w:rPr>
          <w:rFonts w:ascii="GHEA Grapalat" w:hAnsi="GHEA Grapalat" w:cs="Sylfaen"/>
          <w:color w:val="000000"/>
          <w:sz w:val="20"/>
          <w:lang w:val="hy-AM"/>
        </w:rPr>
        <w:t>ի դեմս գլխավոր տնօրեն՝ Ա.</w:t>
      </w:r>
      <w:r w:rsidR="00F50861">
        <w:rPr>
          <w:rFonts w:ascii="GHEA Grapalat" w:hAnsi="GHEA Grapalat" w:cs="Sylfaen"/>
          <w:color w:val="000000"/>
          <w:sz w:val="20"/>
          <w:lang w:val="hy-AM"/>
        </w:rPr>
        <w:t xml:space="preserve"> </w:t>
      </w:r>
      <w:r w:rsidRPr="00F50861">
        <w:rPr>
          <w:rFonts w:ascii="GHEA Grapalat" w:hAnsi="GHEA Grapalat" w:cs="Sylfaen"/>
          <w:color w:val="000000"/>
          <w:sz w:val="20"/>
          <w:lang w:val="hy-AM"/>
        </w:rPr>
        <w:t>Վանյանի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A71D81">
        <w:rPr>
          <w:rFonts w:ascii="GHEA Grapalat" w:hAnsi="GHEA Grapalat"/>
          <w:sz w:val="20"/>
          <w:lang w:val="hy-AM"/>
        </w:rPr>
        <w:t xml:space="preserve">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6020B" w:rsidRPr="00491ADE" w:rsidRDefault="0076020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6D6447">
      <w:pPr>
        <w:ind w:firstLine="709"/>
        <w:jc w:val="center"/>
        <w:rPr>
          <w:rFonts w:ascii="GHEA Grapalat" w:hAnsi="GHEA Grapalat"/>
          <w:b/>
          <w:sz w:val="20"/>
          <w:lang w:val="hy-AM"/>
        </w:rPr>
      </w:pP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75BB5">
        <w:rPr>
          <w:rFonts w:ascii="GHEA Grapalat" w:hAnsi="GHEA Grapalat"/>
          <w:b/>
          <w:sz w:val="20"/>
          <w:lang w:val="hy-AM"/>
        </w:rPr>
        <w:t xml:space="preserve">են </w:t>
      </w:r>
      <w:r w:rsidR="00645E7A" w:rsidRPr="00175BB5">
        <w:rPr>
          <w:rFonts w:ascii="GHEA Grapalat" w:hAnsi="GHEA Grapalat"/>
          <w:b/>
          <w:sz w:val="20"/>
          <w:lang w:val="hy-AM"/>
        </w:rPr>
        <w:t>10</w:t>
      </w:r>
      <w:r w:rsidRPr="00175BB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91DC5" w:rsidRPr="00191DC5">
        <w:rPr>
          <w:rFonts w:ascii="GHEA Grapalat" w:hAnsi="GHEA Grapalat"/>
          <w:b/>
          <w:sz w:val="20"/>
          <w:lang w:val="hy-AM"/>
        </w:rPr>
        <w:t>10</w:t>
      </w:r>
      <w:r w:rsidRPr="00191DC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A2078">
        <w:rPr>
          <w:rFonts w:ascii="GHEA Grapalat" w:hAnsi="GHEA Grapalat"/>
          <w:b/>
          <w:sz w:val="20"/>
          <w:lang w:val="hy-AM"/>
        </w:rPr>
        <w:t>ներառյալ ԱԱՀ-</w:t>
      </w:r>
      <w:r w:rsidR="00DC4DBA" w:rsidRPr="000A2078">
        <w:rPr>
          <w:rFonts w:ascii="GHEA Grapalat" w:hAnsi="GHEA Grapalat"/>
          <w:b/>
          <w:sz w:val="20"/>
          <w:lang w:val="hy-AM"/>
        </w:rPr>
        <w:t>ն</w:t>
      </w:r>
      <w:r w:rsidR="00DC4DBA" w:rsidRPr="00DC4DBA">
        <w:rPr>
          <w:rFonts w:ascii="GHEA Grapalat" w:hAnsi="GHEA Grapalat"/>
          <w:sz w:val="20"/>
          <w:lang w:val="hy-AM"/>
        </w:rPr>
        <w:t xml:space="preserve">: </w:t>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41415D" w:rsidRPr="0041415D">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41415D" w:rsidRPr="00D04E17">
        <w:rPr>
          <w:rFonts w:ascii="GHEA Grapalat" w:hAnsi="GHEA Grapalat"/>
          <w:sz w:val="20"/>
          <w:lang w:val="hy-AM"/>
        </w:rPr>
        <w:t>30</w:t>
      </w:r>
      <w:r w:rsidRPr="00A71D81">
        <w:rPr>
          <w:rFonts w:ascii="GHEA Grapalat" w:hAnsi="GHEA Grapalat"/>
          <w:sz w:val="20"/>
          <w:lang w:val="hy-AM"/>
        </w:rPr>
        <w:t xml:space="preserve">-ը: </w:t>
      </w:r>
    </w:p>
    <w:p w:rsidR="00710307" w:rsidRPr="00275BAE" w:rsidRDefault="00385051" w:rsidP="00275BA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275BAE">
        <w:rPr>
          <w:rFonts w:ascii="GHEA Grapalat" w:hAnsi="GHEA Grapalat"/>
          <w:sz w:val="20"/>
          <w:lang w:val="hy-AM"/>
        </w:rPr>
        <w:t>:</w:t>
      </w:r>
    </w:p>
    <w:p w:rsidR="00275BAE" w:rsidRPr="00275BAE" w:rsidRDefault="00275BAE" w:rsidP="00275BAE">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A2078" w:rsidRPr="000A2078">
        <w:rPr>
          <w:rFonts w:ascii="GHEA Grapalat" w:hAnsi="GHEA Grapalat" w:cs="Sylfaen"/>
          <w:b/>
          <w:sz w:val="20"/>
          <w:szCs w:val="20"/>
          <w:lang w:val="hy-AM"/>
        </w:rPr>
        <w:t>2</w:t>
      </w:r>
      <w:r w:rsidR="00A232D9" w:rsidRPr="000A2078">
        <w:rPr>
          <w:rFonts w:ascii="GHEA Grapalat" w:hAnsi="GHEA Grapalat" w:cs="Sylfaen"/>
          <w:b/>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F52C8" w:rsidRPr="00B76356">
        <w:rPr>
          <w:rFonts w:ascii="GHEA Grapalat" w:hAnsi="GHEA Grapalat" w:cs="Sylfaen"/>
          <w:b/>
          <w:sz w:val="20"/>
          <w:szCs w:val="20"/>
          <w:lang w:val="hy-AM"/>
        </w:rPr>
        <w:t>10 աշխատանքային</w:t>
      </w:r>
      <w:r w:rsidR="00CF52C8" w:rsidRPr="00A71D81">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0A2078">
        <w:rPr>
          <w:rFonts w:ascii="GHEA Grapalat" w:hAnsi="GHEA Grapalat"/>
          <w:sz w:val="20"/>
          <w:lang w:val="hy-AM"/>
        </w:rPr>
        <w:t>:</w:t>
      </w:r>
      <w:r w:rsidR="000A2078" w:rsidRPr="00A71D81">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7C6A3B" w:rsidP="007C6A3B">
      <w:pPr>
        <w:tabs>
          <w:tab w:val="left" w:pos="709"/>
        </w:tabs>
        <w:jc w:val="both"/>
        <w:rPr>
          <w:rFonts w:ascii="GHEA Grapalat" w:hAnsi="GHEA Grapalat" w:cs="Times Armenian"/>
          <w:sz w:val="20"/>
          <w:lang w:val="hy-AM"/>
        </w:rPr>
      </w:pPr>
      <w:r w:rsidRPr="00875F97">
        <w:rPr>
          <w:rFonts w:ascii="GHEA Grapalat" w:hAnsi="GHEA Grapalat"/>
          <w:sz w:val="20"/>
          <w:lang w:val="hy-AM"/>
        </w:rPr>
        <w:tab/>
      </w:r>
      <w:r w:rsidR="00071D1C" w:rsidRPr="00A71D81">
        <w:rPr>
          <w:rFonts w:ascii="GHEA Grapalat" w:hAnsi="GHEA Grapalat"/>
          <w:sz w:val="20"/>
          <w:lang w:val="hy-AM"/>
        </w:rPr>
        <w:t xml:space="preserve">8.1 </w:t>
      </w:r>
      <w:r w:rsidR="00071D1C" w:rsidRPr="00A71D81">
        <w:rPr>
          <w:rFonts w:ascii="GHEA Grapalat" w:hAnsi="GHEA Grapalat" w:cs="Sylfaen"/>
          <w:sz w:val="20"/>
          <w:lang w:val="hy-AM"/>
        </w:rPr>
        <w:t>Պայմանագիրն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ուժի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մեջ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է</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մտնում</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ստորագրման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պահից և գործում է մինչև</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 պայմանագրով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ստանձնած</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պարտավորությունների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ողջ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ծավալով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կատարումը</w:t>
      </w:r>
      <w:r w:rsidR="00071D1C" w:rsidRPr="00A71D81">
        <w:rPr>
          <w:rFonts w:ascii="GHEA Grapalat" w:hAnsi="GHEA Grapalat" w:cs="Times Armenian"/>
          <w:sz w:val="20"/>
          <w:lang w:val="hy-AM"/>
        </w:rPr>
        <w:t xml:space="preserve">։ </w:t>
      </w:r>
    </w:p>
    <w:p w:rsidR="00071D1C" w:rsidRPr="00A71D81" w:rsidRDefault="007C6A3B" w:rsidP="007C6A3B">
      <w:pPr>
        <w:tabs>
          <w:tab w:val="left" w:pos="709"/>
        </w:tabs>
        <w:jc w:val="both"/>
        <w:rPr>
          <w:rFonts w:ascii="GHEA Grapalat" w:hAnsi="GHEA Grapalat" w:cs="Sylfaen"/>
          <w:sz w:val="20"/>
          <w:lang w:val="hy-AM"/>
        </w:rPr>
      </w:pPr>
      <w:r w:rsidRPr="00875F97">
        <w:rPr>
          <w:rFonts w:ascii="GHEA Grapalat" w:hAnsi="GHEA Grapalat" w:cs="Sylfaen"/>
          <w:sz w:val="20"/>
          <w:lang w:val="hy-AM"/>
        </w:rPr>
        <w:tab/>
      </w:r>
      <w:r w:rsidR="00071D1C"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7C6A3B">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1"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1"/>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0A2078" w:rsidRDefault="00071D1C" w:rsidP="00EF3662">
      <w:pPr>
        <w:ind w:firstLine="567"/>
        <w:jc w:val="both"/>
        <w:rPr>
          <w:rFonts w:ascii="GHEA Grapalat" w:hAnsi="GHEA Grapalat"/>
          <w:b/>
          <w:sz w:val="20"/>
          <w:szCs w:val="20"/>
          <w:lang w:val="hy-AM" w:eastAsia="ru-RU"/>
        </w:rPr>
      </w:pPr>
      <w:r w:rsidRPr="00A71D81">
        <w:rPr>
          <w:rFonts w:ascii="GHEA Grapalat" w:hAnsi="GHEA Grapalat"/>
          <w:sz w:val="20"/>
          <w:szCs w:val="20"/>
          <w:lang w:val="hy-AM" w:eastAsia="ru-RU"/>
        </w:rPr>
        <w:tab/>
      </w:r>
      <w:r w:rsidRPr="000A2078">
        <w:rPr>
          <w:rFonts w:ascii="GHEA Grapalat" w:hAnsi="GHEA Grapalat"/>
          <w:b/>
          <w:sz w:val="20"/>
          <w:szCs w:val="20"/>
          <w:lang w:val="hy-AM" w:eastAsia="ru-RU"/>
        </w:rPr>
        <w:t xml:space="preserve">8.15 </w:t>
      </w:r>
      <w:r w:rsidR="00DC567F" w:rsidRPr="000A2078">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0A2078">
        <w:rPr>
          <w:rFonts w:ascii="GHEA Grapalat" w:hAnsi="GHEA Grapalat"/>
          <w:b/>
          <w:sz w:val="20"/>
          <w:szCs w:val="20"/>
          <w:lang w:val="hy-AM" w:eastAsia="ru-RU"/>
        </w:rPr>
        <w:t>խ</w:t>
      </w:r>
      <w:r w:rsidR="00DC567F" w:rsidRPr="000A2078">
        <w:rPr>
          <w:rFonts w:ascii="GHEA Grapalat" w:hAnsi="GHEA Grapalat"/>
          <w:b/>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0A2078">
        <w:rPr>
          <w:rFonts w:ascii="GHEA Grapalat" w:hAnsi="GHEA Grapalat"/>
          <w:b/>
          <w:sz w:val="20"/>
          <w:szCs w:val="20"/>
          <w:lang w:val="hy-AM" w:eastAsia="ru-RU"/>
        </w:rPr>
        <w:t xml:space="preserve">Եթե </w:t>
      </w:r>
      <w:r w:rsidR="00DC567F" w:rsidRPr="000A2078">
        <w:rPr>
          <w:rFonts w:ascii="GHEA Grapalat" w:hAnsi="GHEA Grapalat"/>
          <w:b/>
          <w:sz w:val="20"/>
          <w:szCs w:val="20"/>
          <w:lang w:val="hy-AM" w:eastAsia="ru-RU"/>
        </w:rPr>
        <w:t>պ</w:t>
      </w:r>
      <w:r w:rsidRPr="000A2078">
        <w:rPr>
          <w:rFonts w:ascii="GHEA Grapalat" w:hAnsi="GHEA Grapalat"/>
          <w:b/>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0A2078">
        <w:rPr>
          <w:rFonts w:ascii="GHEA Grapalat" w:hAnsi="GHEA Grapalat"/>
          <w:b/>
          <w:sz w:val="20"/>
          <w:szCs w:val="20"/>
          <w:lang w:val="hy-AM" w:eastAsia="ru-RU"/>
        </w:rPr>
        <w:t>քսանհինգա</w:t>
      </w:r>
      <w:r w:rsidR="009A1B95" w:rsidRPr="000A2078">
        <w:rPr>
          <w:rFonts w:ascii="GHEA Grapalat" w:hAnsi="GHEA Grapalat"/>
          <w:b/>
          <w:sz w:val="20"/>
          <w:szCs w:val="20"/>
          <w:lang w:val="hy-AM" w:eastAsia="ru-RU"/>
        </w:rPr>
        <w:t>պատիկը</w:t>
      </w:r>
      <w:r w:rsidRPr="000A2078">
        <w:rPr>
          <w:rFonts w:ascii="GHEA Grapalat" w:hAnsi="GHEA Grapalat"/>
          <w:b/>
          <w:sz w:val="20"/>
          <w:szCs w:val="20"/>
          <w:lang w:val="hy-AM" w:eastAsia="ru-RU"/>
        </w:rPr>
        <w:t xml:space="preserve">, ապա Գնորդի կողմից համաձայնագիր կկնքվի, եթե Վաճառողի կողմից տուժանքի ձևով ներկայացված </w:t>
      </w:r>
      <w:r w:rsidR="009A1B95" w:rsidRPr="000A2078">
        <w:rPr>
          <w:rFonts w:ascii="GHEA Grapalat" w:hAnsi="GHEA Grapalat"/>
          <w:b/>
          <w:sz w:val="20"/>
          <w:szCs w:val="20"/>
          <w:lang w:val="hy-AM" w:eastAsia="ru-RU"/>
        </w:rPr>
        <w:t xml:space="preserve">որակավորման և </w:t>
      </w:r>
      <w:r w:rsidR="00DC567F" w:rsidRPr="000A2078">
        <w:rPr>
          <w:rFonts w:ascii="GHEA Grapalat" w:hAnsi="GHEA Grapalat"/>
          <w:b/>
          <w:sz w:val="20"/>
          <w:szCs w:val="20"/>
          <w:lang w:val="hy-AM" w:eastAsia="ru-RU"/>
        </w:rPr>
        <w:t xml:space="preserve">պայմանագրի </w:t>
      </w:r>
      <w:r w:rsidRPr="000A2078">
        <w:rPr>
          <w:rFonts w:ascii="GHEA Grapalat" w:hAnsi="GHEA Grapalat"/>
          <w:b/>
          <w:sz w:val="20"/>
          <w:szCs w:val="20"/>
          <w:lang w:val="hy-AM" w:eastAsia="ru-RU"/>
        </w:rPr>
        <w:t>ապահովում</w:t>
      </w:r>
      <w:r w:rsidR="009A1B95" w:rsidRPr="000A2078">
        <w:rPr>
          <w:rFonts w:ascii="GHEA Grapalat" w:hAnsi="GHEA Grapalat"/>
          <w:b/>
          <w:sz w:val="20"/>
          <w:szCs w:val="20"/>
          <w:lang w:val="hy-AM" w:eastAsia="ru-RU"/>
        </w:rPr>
        <w:t>ներ</w:t>
      </w:r>
      <w:r w:rsidRPr="000A2078">
        <w:rPr>
          <w:rFonts w:ascii="GHEA Grapalat" w:hAnsi="GHEA Grapalat"/>
          <w:b/>
          <w:sz w:val="20"/>
          <w:szCs w:val="20"/>
          <w:lang w:val="hy-AM" w:eastAsia="ru-RU"/>
        </w:rPr>
        <w:t>ը` նախատեսված ֆինանսական միջոցների չափով, փոխարինվում է  երաշխիքով կամ կանխիկ փողով</w:t>
      </w:r>
      <w:r w:rsidR="00920009" w:rsidRPr="000A2078">
        <w:rPr>
          <w:rFonts w:ascii="GHEA Grapalat" w:hAnsi="GHEA Grapalat"/>
          <w:b/>
          <w:sz w:val="20"/>
          <w:szCs w:val="20"/>
          <w:lang w:val="hy-AM" w:eastAsia="ru-RU"/>
        </w:rPr>
        <w:t xml:space="preserve">` </w:t>
      </w:r>
      <w:r w:rsidRPr="000A2078">
        <w:rPr>
          <w:rFonts w:ascii="GHEA Grapalat" w:hAnsi="GHEA Grapalat"/>
          <w:b/>
          <w:sz w:val="20"/>
          <w:szCs w:val="20"/>
          <w:lang w:val="hy-AM" w:eastAsia="ru-RU"/>
        </w:rPr>
        <w:t xml:space="preserve">հաշվի առնելով </w:t>
      </w:r>
      <w:r w:rsidR="00920009" w:rsidRPr="000A2078">
        <w:rPr>
          <w:rFonts w:ascii="GHEA Grapalat" w:hAnsi="GHEA Grapalat"/>
          <w:b/>
          <w:sz w:val="20"/>
          <w:szCs w:val="20"/>
          <w:lang w:val="hy-AM" w:eastAsia="ru-RU"/>
        </w:rPr>
        <w:t xml:space="preserve">ՀՀ կառավարության 2017 թվականի մայիսի 4-ի N 526-Ն որոշման N 1 հավելվածի </w:t>
      </w:r>
      <w:r w:rsidRPr="000A2078">
        <w:rPr>
          <w:rFonts w:ascii="GHEA Grapalat" w:hAnsi="GHEA Grapalat"/>
          <w:b/>
          <w:sz w:val="20"/>
          <w:szCs w:val="20"/>
          <w:lang w:val="hy-AM" w:eastAsia="ru-RU"/>
        </w:rPr>
        <w:t xml:space="preserve">32-րդ կետի </w:t>
      </w:r>
      <w:r w:rsidR="009A1B95" w:rsidRPr="000A2078">
        <w:rPr>
          <w:rFonts w:ascii="GHEA Grapalat" w:hAnsi="GHEA Grapalat"/>
          <w:b/>
          <w:sz w:val="20"/>
          <w:szCs w:val="20"/>
          <w:lang w:val="hy-AM" w:eastAsia="ru-RU"/>
        </w:rPr>
        <w:t>17</w:t>
      </w:r>
      <w:r w:rsidRPr="000A2078">
        <w:rPr>
          <w:rFonts w:ascii="GHEA Grapalat" w:hAnsi="GHEA Grapalat"/>
          <w:b/>
          <w:sz w:val="20"/>
          <w:szCs w:val="20"/>
          <w:lang w:val="hy-AM" w:eastAsia="ru-RU"/>
        </w:rPr>
        <w:t>-րդ ենթակետի «բ» պարբերության պահանջները: Ընդ որում, Վաճառողը համաձայնագիրը կնքում, իսկ</w:t>
      </w:r>
      <w:r w:rsidR="008061D6" w:rsidRPr="000A2078">
        <w:rPr>
          <w:rFonts w:ascii="GHEA Grapalat" w:hAnsi="GHEA Grapalat"/>
          <w:b/>
          <w:sz w:val="20"/>
          <w:szCs w:val="20"/>
          <w:lang w:val="hy-AM" w:eastAsia="ru-RU"/>
        </w:rPr>
        <w:t xml:space="preserve"> </w:t>
      </w:r>
      <w:r w:rsidRPr="000A2078">
        <w:rPr>
          <w:rFonts w:ascii="GHEA Grapalat" w:hAnsi="GHEA Grapalat"/>
          <w:b/>
          <w:sz w:val="20"/>
          <w:szCs w:val="20"/>
          <w:lang w:val="hy-AM" w:eastAsia="ru-RU"/>
        </w:rPr>
        <w:t xml:space="preserve"> </w:t>
      </w:r>
      <w:r w:rsidR="00920009" w:rsidRPr="000A2078">
        <w:rPr>
          <w:rFonts w:ascii="GHEA Grapalat" w:hAnsi="GHEA Grapalat"/>
          <w:b/>
          <w:sz w:val="20"/>
          <w:szCs w:val="20"/>
          <w:lang w:val="hy-AM" w:eastAsia="ru-RU"/>
        </w:rPr>
        <w:t xml:space="preserve">տուժանքի ձևով ներկայացված </w:t>
      </w:r>
      <w:r w:rsidR="00B84F37" w:rsidRPr="000A2078">
        <w:rPr>
          <w:rFonts w:ascii="GHEA Grapalat" w:hAnsi="GHEA Grapalat"/>
          <w:b/>
          <w:sz w:val="20"/>
          <w:szCs w:val="20"/>
          <w:lang w:val="hy-AM" w:eastAsia="ru-RU"/>
        </w:rPr>
        <w:t xml:space="preserve">որակավորման և </w:t>
      </w:r>
      <w:r w:rsidR="00920009" w:rsidRPr="000A2078">
        <w:rPr>
          <w:rFonts w:ascii="GHEA Grapalat" w:hAnsi="GHEA Grapalat"/>
          <w:b/>
          <w:sz w:val="20"/>
          <w:szCs w:val="20"/>
          <w:lang w:val="hy-AM" w:eastAsia="ru-RU"/>
        </w:rPr>
        <w:t xml:space="preserve">պայմանագրի </w:t>
      </w:r>
      <w:r w:rsidRPr="000A2078">
        <w:rPr>
          <w:rFonts w:ascii="GHEA Grapalat" w:hAnsi="GHEA Grapalat"/>
          <w:b/>
          <w:sz w:val="20"/>
          <w:szCs w:val="20"/>
          <w:lang w:val="hy-AM" w:eastAsia="ru-RU"/>
        </w:rPr>
        <w:t>ապահով</w:t>
      </w:r>
      <w:r w:rsidR="00B84F37" w:rsidRPr="000A2078">
        <w:rPr>
          <w:rFonts w:ascii="GHEA Grapalat" w:hAnsi="GHEA Grapalat"/>
          <w:b/>
          <w:sz w:val="20"/>
          <w:szCs w:val="20"/>
          <w:lang w:val="hy-AM" w:eastAsia="ru-RU"/>
        </w:rPr>
        <w:t>ումների</w:t>
      </w:r>
      <w:r w:rsidRPr="000A2078">
        <w:rPr>
          <w:rFonts w:ascii="GHEA Grapalat" w:hAnsi="GHEA Grapalat"/>
          <w:b/>
          <w:sz w:val="20"/>
          <w:szCs w:val="20"/>
          <w:lang w:val="hy-AM" w:eastAsia="ru-RU"/>
        </w:rPr>
        <w:t xml:space="preserve"> փոխարինման դեպքում նաև նոր ապահով</w:t>
      </w:r>
      <w:r w:rsidR="00B84F37" w:rsidRPr="000A2078">
        <w:rPr>
          <w:rFonts w:ascii="GHEA Grapalat" w:hAnsi="GHEA Grapalat"/>
          <w:b/>
          <w:sz w:val="20"/>
          <w:szCs w:val="20"/>
          <w:lang w:val="hy-AM" w:eastAsia="ru-RU"/>
        </w:rPr>
        <w:t>ներ</w:t>
      </w:r>
      <w:r w:rsidR="00FE2467" w:rsidRPr="000A2078">
        <w:rPr>
          <w:rFonts w:ascii="GHEA Grapalat" w:hAnsi="GHEA Grapalat"/>
          <w:b/>
          <w:sz w:val="20"/>
          <w:szCs w:val="20"/>
          <w:lang w:val="hy-AM" w:eastAsia="ru-RU"/>
        </w:rPr>
        <w:t>ը</w:t>
      </w:r>
      <w:r w:rsidRPr="000A2078">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0A2078">
        <w:rPr>
          <w:rFonts w:ascii="GHEA Grapalat" w:hAnsi="GHEA Grapalat"/>
          <w:b/>
          <w:sz w:val="20"/>
          <w:szCs w:val="20"/>
          <w:lang w:val="hy-AM" w:eastAsia="ru-RU"/>
        </w:rPr>
        <w:t>պ</w:t>
      </w:r>
      <w:r w:rsidRPr="000A2078">
        <w:rPr>
          <w:rFonts w:ascii="GHEA Grapalat" w:hAnsi="GHEA Grapalat"/>
          <w:b/>
          <w:sz w:val="20"/>
          <w:szCs w:val="20"/>
          <w:lang w:val="hy-AM" w:eastAsia="ru-RU"/>
        </w:rPr>
        <w:t>այմանագիրը Գնորդի կողմից միակողմանիորեն լուծվում է:</w:t>
      </w:r>
      <w:r w:rsidR="00383BC3" w:rsidRPr="000A2078">
        <w:rPr>
          <w:rFonts w:ascii="GHEA Grapalat" w:hAnsi="GHEA Grapalat"/>
          <w:b/>
          <w:sz w:val="20"/>
          <w:szCs w:val="20"/>
          <w:vertAlign w:val="superscript"/>
          <w:lang w:val="hy-AM" w:eastAsia="ru-RU"/>
        </w:rPr>
        <w:t>24</w:t>
      </w:r>
      <w:r w:rsidR="004D28BA" w:rsidRPr="000A2078">
        <w:rPr>
          <w:rStyle w:val="af6"/>
          <w:rFonts w:ascii="GHEA Grapalat" w:hAnsi="GHEA Grapalat"/>
          <w:b/>
          <w:color w:val="FFFFFF"/>
          <w:sz w:val="20"/>
          <w:szCs w:val="20"/>
          <w:lang w:val="hy-AM" w:eastAsia="ru-RU"/>
        </w:rPr>
        <w:footnoteReference w:id="7"/>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A2078"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4762AD">
          <w:pgSz w:w="11906" w:h="16838" w:code="9"/>
          <w:pgMar w:top="720" w:right="662" w:bottom="426" w:left="709"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D10B0C" w:rsidRPr="00491ADE" w:rsidRDefault="00071D1C" w:rsidP="00D46BE3">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5455EB" w:rsidRPr="008758E4" w:rsidRDefault="005455EB" w:rsidP="005455EB">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D46BE3" w:rsidRPr="00491ADE" w:rsidRDefault="00D46BE3" w:rsidP="00D46BE3">
      <w:pPr>
        <w:jc w:val="center"/>
        <w:rPr>
          <w:rFonts w:ascii="GHEA Grapalat" w:hAnsi="GHEA Grapalat"/>
          <w:b/>
          <w:lang w:val="hy-AM"/>
        </w:rPr>
      </w:pPr>
    </w:p>
    <w:p w:rsidR="00D10B0C" w:rsidRPr="00491AD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491AD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861BC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rPr>
          <w:rFonts w:ascii="GHEA Grapalat" w:hAnsi="GHEA Grapalat"/>
          <w:sz w:val="20"/>
          <w:lang w:val="ru-RU"/>
        </w:rPr>
      </w:pPr>
    </w:p>
    <w:p w:rsidR="00071D1C" w:rsidRPr="009A061D"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9A061D">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9A061D" w:rsidRDefault="00071D1C" w:rsidP="00EF3662">
      <w:pPr>
        <w:ind w:left="-142" w:firstLine="142"/>
        <w:jc w:val="center"/>
        <w:rPr>
          <w:rFonts w:ascii="GHEA Grapalat" w:hAnsi="GHEA Grapalat" w:cs="Sylfaen"/>
          <w:b/>
          <w:lang w:val="ru-RU"/>
        </w:rPr>
      </w:pPr>
    </w:p>
    <w:p w:rsidR="0038400D" w:rsidRPr="009A061D"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704402" w:rsidTr="007A2020">
        <w:trPr>
          <w:tblCellSpacing w:w="7" w:type="dxa"/>
          <w:jc w:val="center"/>
        </w:trPr>
        <w:tc>
          <w:tcPr>
            <w:tcW w:w="0" w:type="auto"/>
            <w:vAlign w:val="center"/>
          </w:tcPr>
          <w:p w:rsidR="0038400D" w:rsidRPr="00A71D81" w:rsidRDefault="001B3EB1" w:rsidP="007A2020">
            <w:pPr>
              <w:jc w:val="center"/>
              <w:rPr>
                <w:rFonts w:ascii="GHEA Grapalat" w:hAnsi="GHEA Grapalat"/>
                <w:iCs/>
                <w:color w:val="000000"/>
                <w:sz w:val="21"/>
                <w:szCs w:val="21"/>
                <w:lang w:val="pt-BR"/>
              </w:rPr>
            </w:pPr>
            <w:r w:rsidRPr="001B3EB1">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a3"/>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05B" w:rsidRDefault="0096505B">
      <w:r>
        <w:separator/>
      </w:r>
    </w:p>
  </w:endnote>
  <w:endnote w:type="continuationSeparator" w:id="0">
    <w:p w:rsidR="0096505B" w:rsidRDefault="009650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05B" w:rsidRDefault="0096505B">
      <w:r>
        <w:separator/>
      </w:r>
    </w:p>
  </w:footnote>
  <w:footnote w:type="continuationSeparator" w:id="0">
    <w:p w:rsidR="0096505B" w:rsidRDefault="0096505B">
      <w:r>
        <w:continuationSeparator/>
      </w:r>
    </w:p>
  </w:footnote>
  <w:footnote w:id="1">
    <w:p w:rsidR="0096505B" w:rsidRPr="006265F4" w:rsidRDefault="0096505B"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96505B" w:rsidRPr="000B7538" w:rsidRDefault="0096505B"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704402">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96505B" w:rsidRPr="00861BC3" w:rsidRDefault="0096505B" w:rsidP="00734132">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3">
    <w:p w:rsidR="0096505B" w:rsidRPr="0085475F" w:rsidRDefault="0096505B" w:rsidP="00B2572B">
      <w:pPr>
        <w:pStyle w:val="af2"/>
        <w:rPr>
          <w:rFonts w:ascii="GHEA Grapalat" w:hAnsi="GHEA Grapalat"/>
          <w:i/>
          <w:sz w:val="16"/>
          <w:szCs w:val="16"/>
          <w:lang w:val="af-ZA"/>
        </w:rPr>
      </w:pPr>
    </w:p>
    <w:p w:rsidR="0096505B" w:rsidRPr="0085475F" w:rsidRDefault="0096505B" w:rsidP="005F1C06">
      <w:pPr>
        <w:pStyle w:val="31"/>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96505B" w:rsidRPr="0085475F" w:rsidRDefault="0096505B" w:rsidP="005F1C06">
      <w:pPr>
        <w:pStyle w:val="31"/>
        <w:spacing w:line="240" w:lineRule="auto"/>
        <w:ind w:left="142" w:firstLine="0"/>
        <w:rPr>
          <w:rFonts w:ascii="GHEA Grapalat" w:hAnsi="GHEA Grapalat"/>
          <w:i/>
          <w:sz w:val="16"/>
          <w:szCs w:val="16"/>
          <w:lang w:val="af-ZA" w:eastAsia="ru-RU"/>
        </w:rPr>
      </w:pPr>
    </w:p>
    <w:p w:rsidR="0096505B" w:rsidRPr="0085475F" w:rsidRDefault="0096505B" w:rsidP="005A765C">
      <w:pPr>
        <w:pStyle w:val="31"/>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96505B" w:rsidRPr="0085475F" w:rsidRDefault="0096505B" w:rsidP="005F1C06">
      <w:pPr>
        <w:pStyle w:val="af2"/>
        <w:jc w:val="both"/>
        <w:rPr>
          <w:rFonts w:ascii="GHEA Grapalat" w:hAnsi="GHEA Grapalat"/>
          <w:i/>
          <w:sz w:val="16"/>
          <w:szCs w:val="16"/>
          <w:lang w:val="af-ZA"/>
        </w:rPr>
      </w:pPr>
    </w:p>
    <w:p w:rsidR="0096505B" w:rsidRPr="0085475F" w:rsidRDefault="0096505B" w:rsidP="005F1C06">
      <w:pPr>
        <w:pStyle w:val="af2"/>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96505B" w:rsidRPr="00BF58CA" w:rsidRDefault="0096505B" w:rsidP="005F1C06">
      <w:pPr>
        <w:pStyle w:val="af2"/>
        <w:jc w:val="both"/>
        <w:rPr>
          <w:rFonts w:ascii="GHEA Grapalat" w:hAnsi="GHEA Grapalat"/>
          <w:i/>
          <w:sz w:val="16"/>
          <w:szCs w:val="16"/>
          <w:lang w:val="hy-AM"/>
        </w:rPr>
      </w:pPr>
    </w:p>
    <w:p w:rsidR="0096505B" w:rsidRPr="00B20703" w:rsidDel="006C3873" w:rsidRDefault="0096505B" w:rsidP="00CE3A99">
      <w:pPr>
        <w:jc w:val="both"/>
        <w:rPr>
          <w:del w:id="5" w:author="User" w:date="2019-05-26T09:52:00Z"/>
          <w:rFonts w:ascii="GHEA Grapalat" w:hAnsi="GHEA Grapalat" w:cs="Sylfaen"/>
          <w:sz w:val="20"/>
          <w:lang w:val="hy-AM"/>
        </w:rPr>
      </w:pPr>
    </w:p>
  </w:footnote>
  <w:footnote w:id="4">
    <w:p w:rsidR="0096505B" w:rsidRPr="006265F4" w:rsidRDefault="0096505B" w:rsidP="00B2572B">
      <w:pPr>
        <w:pStyle w:val="31"/>
        <w:spacing w:line="240" w:lineRule="auto"/>
        <w:ind w:firstLine="0"/>
        <w:rPr>
          <w:rFonts w:ascii="GHEA Grapalat" w:hAnsi="GHEA Grapalat" w:cs="Sylfaen"/>
          <w:i/>
          <w:sz w:val="16"/>
          <w:szCs w:val="16"/>
          <w:lang w:val="af-ZA" w:eastAsia="ru-RU"/>
        </w:rPr>
      </w:pPr>
    </w:p>
    <w:p w:rsidR="0096505B" w:rsidRPr="006265F4" w:rsidRDefault="0096505B"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96505B" w:rsidRPr="006265F4" w:rsidDel="00856FDE" w:rsidRDefault="0096505B" w:rsidP="00B2572B">
      <w:pPr>
        <w:pStyle w:val="af2"/>
        <w:rPr>
          <w:del w:id="8" w:author="User" w:date="2019-05-26T09:57:00Z"/>
          <w:i/>
          <w:lang w:val="af-ZA"/>
        </w:rPr>
      </w:pPr>
    </w:p>
  </w:footnote>
  <w:footnote w:id="5">
    <w:p w:rsidR="0096505B" w:rsidRPr="006265F4" w:rsidDel="002877FC" w:rsidRDefault="0096505B" w:rsidP="00071D1C">
      <w:pPr>
        <w:pStyle w:val="af2"/>
        <w:jc w:val="both"/>
        <w:rPr>
          <w:del w:id="9"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96505B" w:rsidRPr="006265F4" w:rsidDel="002877FC" w:rsidRDefault="0096505B" w:rsidP="00071D1C">
      <w:pPr>
        <w:pStyle w:val="af2"/>
        <w:jc w:val="both"/>
        <w:rPr>
          <w:del w:id="10"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96505B" w:rsidRPr="008C7473" w:rsidRDefault="0096505B">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drawingGridHorizontalSpacing w:val="120"/>
  <w:displayHorizontalDrawingGridEvery w:val="2"/>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436"/>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4FBD"/>
    <w:rsid w:val="000550DA"/>
    <w:rsid w:val="00055129"/>
    <w:rsid w:val="00055195"/>
    <w:rsid w:val="00055CC2"/>
    <w:rsid w:val="0005629A"/>
    <w:rsid w:val="00056516"/>
    <w:rsid w:val="00056AB4"/>
    <w:rsid w:val="00057264"/>
    <w:rsid w:val="000604CF"/>
    <w:rsid w:val="00060FB1"/>
    <w:rsid w:val="0006107F"/>
    <w:rsid w:val="0006220B"/>
    <w:rsid w:val="0006311D"/>
    <w:rsid w:val="0006386B"/>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009"/>
    <w:rsid w:val="000A2078"/>
    <w:rsid w:val="000A37CE"/>
    <w:rsid w:val="000A4DC8"/>
    <w:rsid w:val="000A5B16"/>
    <w:rsid w:val="000A648B"/>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1D3C"/>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0F7C22"/>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2774"/>
    <w:rsid w:val="001635B8"/>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3EB1"/>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6C86"/>
    <w:rsid w:val="001E7733"/>
    <w:rsid w:val="001F0335"/>
    <w:rsid w:val="001F0371"/>
    <w:rsid w:val="001F1DF0"/>
    <w:rsid w:val="001F3094"/>
    <w:rsid w:val="001F3237"/>
    <w:rsid w:val="001F386B"/>
    <w:rsid w:val="001F3F88"/>
    <w:rsid w:val="001F5FDE"/>
    <w:rsid w:val="001F6578"/>
    <w:rsid w:val="001F760C"/>
    <w:rsid w:val="00201683"/>
    <w:rsid w:val="002017CB"/>
    <w:rsid w:val="00201DA0"/>
    <w:rsid w:val="00201F2E"/>
    <w:rsid w:val="00202F4D"/>
    <w:rsid w:val="002032CE"/>
    <w:rsid w:val="00203917"/>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945"/>
    <w:rsid w:val="002240AB"/>
    <w:rsid w:val="002250D8"/>
    <w:rsid w:val="0022515E"/>
    <w:rsid w:val="002252CD"/>
    <w:rsid w:val="00226412"/>
    <w:rsid w:val="002273AD"/>
    <w:rsid w:val="0022770A"/>
    <w:rsid w:val="00227C9F"/>
    <w:rsid w:val="00230B12"/>
    <w:rsid w:val="00230C8F"/>
    <w:rsid w:val="00231740"/>
    <w:rsid w:val="0023354E"/>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764"/>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C2E"/>
    <w:rsid w:val="002A3785"/>
    <w:rsid w:val="002A4619"/>
    <w:rsid w:val="002A464D"/>
    <w:rsid w:val="002A510A"/>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B99"/>
    <w:rsid w:val="002E4305"/>
    <w:rsid w:val="002E530A"/>
    <w:rsid w:val="002E531D"/>
    <w:rsid w:val="002E67D3"/>
    <w:rsid w:val="002E7EE1"/>
    <w:rsid w:val="002F1AB3"/>
    <w:rsid w:val="002F2B23"/>
    <w:rsid w:val="002F2C5F"/>
    <w:rsid w:val="002F2CE0"/>
    <w:rsid w:val="002F35FE"/>
    <w:rsid w:val="002F4423"/>
    <w:rsid w:val="002F6164"/>
    <w:rsid w:val="002F6FA0"/>
    <w:rsid w:val="002F7A7E"/>
    <w:rsid w:val="00300E3B"/>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17487"/>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1E3"/>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65D8"/>
    <w:rsid w:val="003468B8"/>
    <w:rsid w:val="00347499"/>
    <w:rsid w:val="0034769E"/>
    <w:rsid w:val="0034777A"/>
    <w:rsid w:val="00347C60"/>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08B"/>
    <w:rsid w:val="003972CC"/>
    <w:rsid w:val="0039754F"/>
    <w:rsid w:val="00397DC0"/>
    <w:rsid w:val="003A0A31"/>
    <w:rsid w:val="003A145D"/>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AC8"/>
    <w:rsid w:val="003D3352"/>
    <w:rsid w:val="003D39F7"/>
    <w:rsid w:val="003D4374"/>
    <w:rsid w:val="003D56A5"/>
    <w:rsid w:val="003D5DBB"/>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AD"/>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157"/>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4F7973"/>
    <w:rsid w:val="00501516"/>
    <w:rsid w:val="0050161D"/>
    <w:rsid w:val="00501A05"/>
    <w:rsid w:val="00502330"/>
    <w:rsid w:val="00502397"/>
    <w:rsid w:val="005024D2"/>
    <w:rsid w:val="00503AE1"/>
    <w:rsid w:val="00503BFB"/>
    <w:rsid w:val="00504841"/>
    <w:rsid w:val="00504862"/>
    <w:rsid w:val="00505AD4"/>
    <w:rsid w:val="00505C33"/>
    <w:rsid w:val="00506639"/>
    <w:rsid w:val="00506AF8"/>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3B00"/>
    <w:rsid w:val="006657A3"/>
    <w:rsid w:val="006657EE"/>
    <w:rsid w:val="006675F2"/>
    <w:rsid w:val="00667A56"/>
    <w:rsid w:val="0067002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CCF"/>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479"/>
    <w:rsid w:val="006D0B02"/>
    <w:rsid w:val="006D0D6F"/>
    <w:rsid w:val="006D1826"/>
    <w:rsid w:val="006D1BA0"/>
    <w:rsid w:val="006D2E03"/>
    <w:rsid w:val="006D3BD4"/>
    <w:rsid w:val="006D3D3F"/>
    <w:rsid w:val="006D4E1D"/>
    <w:rsid w:val="006D5516"/>
    <w:rsid w:val="006D5E0B"/>
    <w:rsid w:val="006D6150"/>
    <w:rsid w:val="006D6447"/>
    <w:rsid w:val="006D67D5"/>
    <w:rsid w:val="006D6CD7"/>
    <w:rsid w:val="006D7428"/>
    <w:rsid w:val="006D7580"/>
    <w:rsid w:val="006E07A7"/>
    <w:rsid w:val="006E07C1"/>
    <w:rsid w:val="006E0F22"/>
    <w:rsid w:val="006E356D"/>
    <w:rsid w:val="006E35A0"/>
    <w:rsid w:val="006E35C3"/>
    <w:rsid w:val="006E3A5B"/>
    <w:rsid w:val="006E4901"/>
    <w:rsid w:val="006E49D7"/>
    <w:rsid w:val="006E5CCD"/>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1E2"/>
    <w:rsid w:val="006F6413"/>
    <w:rsid w:val="00700C81"/>
    <w:rsid w:val="007010F4"/>
    <w:rsid w:val="00701157"/>
    <w:rsid w:val="007019EA"/>
    <w:rsid w:val="007032AC"/>
    <w:rsid w:val="00703303"/>
    <w:rsid w:val="007035C9"/>
    <w:rsid w:val="00703C74"/>
    <w:rsid w:val="00704402"/>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1D6"/>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6078"/>
    <w:rsid w:val="00747893"/>
    <w:rsid w:val="0075012D"/>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82A"/>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03D"/>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5E6F"/>
    <w:rsid w:val="007F6722"/>
    <w:rsid w:val="007F72DC"/>
    <w:rsid w:val="007F7DA7"/>
    <w:rsid w:val="0080064D"/>
    <w:rsid w:val="008012F3"/>
    <w:rsid w:val="008013DA"/>
    <w:rsid w:val="0080437A"/>
    <w:rsid w:val="008061D6"/>
    <w:rsid w:val="008069F0"/>
    <w:rsid w:val="00807178"/>
    <w:rsid w:val="0080763E"/>
    <w:rsid w:val="00807F1E"/>
    <w:rsid w:val="00807F3B"/>
    <w:rsid w:val="008105B4"/>
    <w:rsid w:val="00811D16"/>
    <w:rsid w:val="008128C9"/>
    <w:rsid w:val="00813664"/>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1FD6"/>
    <w:rsid w:val="0085236E"/>
    <w:rsid w:val="00852545"/>
    <w:rsid w:val="00853563"/>
    <w:rsid w:val="00853B22"/>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5F97"/>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0F"/>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4EA"/>
    <w:rsid w:val="008F1E5B"/>
    <w:rsid w:val="008F2365"/>
    <w:rsid w:val="008F2B76"/>
    <w:rsid w:val="008F527F"/>
    <w:rsid w:val="008F53BC"/>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05B"/>
    <w:rsid w:val="00965350"/>
    <w:rsid w:val="00965B76"/>
    <w:rsid w:val="00965E05"/>
    <w:rsid w:val="00965FCF"/>
    <w:rsid w:val="00966582"/>
    <w:rsid w:val="009666E0"/>
    <w:rsid w:val="00967498"/>
    <w:rsid w:val="00967BA6"/>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548"/>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5290"/>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17E"/>
    <w:rsid w:val="009F4638"/>
    <w:rsid w:val="009F5C9A"/>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3EF"/>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3BAF"/>
    <w:rsid w:val="00A95C09"/>
    <w:rsid w:val="00A96293"/>
    <w:rsid w:val="00A96817"/>
    <w:rsid w:val="00A97B66"/>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60A"/>
    <w:rsid w:val="00AD1BFE"/>
    <w:rsid w:val="00AD29DA"/>
    <w:rsid w:val="00AD305B"/>
    <w:rsid w:val="00AD34C9"/>
    <w:rsid w:val="00AD522C"/>
    <w:rsid w:val="00AD6D6A"/>
    <w:rsid w:val="00AD6F19"/>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37F7"/>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1F6F"/>
    <w:rsid w:val="00B12288"/>
    <w:rsid w:val="00B12330"/>
    <w:rsid w:val="00B12C72"/>
    <w:rsid w:val="00B14CEE"/>
    <w:rsid w:val="00B1537B"/>
    <w:rsid w:val="00B15AD9"/>
    <w:rsid w:val="00B1695D"/>
    <w:rsid w:val="00B169A3"/>
    <w:rsid w:val="00B16E83"/>
    <w:rsid w:val="00B176AF"/>
    <w:rsid w:val="00B20603"/>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377"/>
    <w:rsid w:val="00B66C0B"/>
    <w:rsid w:val="00B67736"/>
    <w:rsid w:val="00B67CCD"/>
    <w:rsid w:val="00B700E0"/>
    <w:rsid w:val="00B71D73"/>
    <w:rsid w:val="00B73AB8"/>
    <w:rsid w:val="00B73DE0"/>
    <w:rsid w:val="00B744F6"/>
    <w:rsid w:val="00B75687"/>
    <w:rsid w:val="00B7771E"/>
    <w:rsid w:val="00B80655"/>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5FD1"/>
    <w:rsid w:val="00BB682B"/>
    <w:rsid w:val="00BB6EAD"/>
    <w:rsid w:val="00BC0BAC"/>
    <w:rsid w:val="00BC1555"/>
    <w:rsid w:val="00BC1804"/>
    <w:rsid w:val="00BC2255"/>
    <w:rsid w:val="00BC256B"/>
    <w:rsid w:val="00BC2FFE"/>
    <w:rsid w:val="00BC354F"/>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94F"/>
    <w:rsid w:val="00BD5F94"/>
    <w:rsid w:val="00BD6BF7"/>
    <w:rsid w:val="00BD72E6"/>
    <w:rsid w:val="00BE01AE"/>
    <w:rsid w:val="00BE037D"/>
    <w:rsid w:val="00BE3F61"/>
    <w:rsid w:val="00BE439E"/>
    <w:rsid w:val="00BE45B6"/>
    <w:rsid w:val="00BE54A9"/>
    <w:rsid w:val="00BE557F"/>
    <w:rsid w:val="00BE5E12"/>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376"/>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2DC"/>
    <w:rsid w:val="00C91F69"/>
    <w:rsid w:val="00C92051"/>
    <w:rsid w:val="00C946A0"/>
    <w:rsid w:val="00C9503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0FA4"/>
    <w:rsid w:val="00CD1735"/>
    <w:rsid w:val="00CD1E70"/>
    <w:rsid w:val="00CD3548"/>
    <w:rsid w:val="00CD4190"/>
    <w:rsid w:val="00CD435C"/>
    <w:rsid w:val="00CD43C8"/>
    <w:rsid w:val="00CD4898"/>
    <w:rsid w:val="00CE081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3CDE"/>
    <w:rsid w:val="00D26900"/>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40327"/>
    <w:rsid w:val="00D411B6"/>
    <w:rsid w:val="00D41E4E"/>
    <w:rsid w:val="00D42D0A"/>
    <w:rsid w:val="00D433D6"/>
    <w:rsid w:val="00D4557B"/>
    <w:rsid w:val="00D46194"/>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312"/>
    <w:rsid w:val="00D6146C"/>
    <w:rsid w:val="00D61B60"/>
    <w:rsid w:val="00D61D87"/>
    <w:rsid w:val="00D627D0"/>
    <w:rsid w:val="00D62C0F"/>
    <w:rsid w:val="00D65BF2"/>
    <w:rsid w:val="00D65E4E"/>
    <w:rsid w:val="00D65EBA"/>
    <w:rsid w:val="00D71259"/>
    <w:rsid w:val="00D71B18"/>
    <w:rsid w:val="00D729D4"/>
    <w:rsid w:val="00D7354F"/>
    <w:rsid w:val="00D7435F"/>
    <w:rsid w:val="00D74C30"/>
    <w:rsid w:val="00D74CCE"/>
    <w:rsid w:val="00D7538E"/>
    <w:rsid w:val="00D758CA"/>
    <w:rsid w:val="00D75F27"/>
    <w:rsid w:val="00D76BBA"/>
    <w:rsid w:val="00D770E9"/>
    <w:rsid w:val="00D77ADB"/>
    <w:rsid w:val="00D77EF7"/>
    <w:rsid w:val="00D8104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0673"/>
    <w:rsid w:val="00DD2498"/>
    <w:rsid w:val="00DD322C"/>
    <w:rsid w:val="00DD396E"/>
    <w:rsid w:val="00DD3E3D"/>
    <w:rsid w:val="00DD4F48"/>
    <w:rsid w:val="00DD51F0"/>
    <w:rsid w:val="00DD56AA"/>
    <w:rsid w:val="00DD5CF9"/>
    <w:rsid w:val="00DD66E7"/>
    <w:rsid w:val="00DD6FDA"/>
    <w:rsid w:val="00DE1323"/>
    <w:rsid w:val="00DE134D"/>
    <w:rsid w:val="00DE1C00"/>
    <w:rsid w:val="00DE2630"/>
    <w:rsid w:val="00DE26B0"/>
    <w:rsid w:val="00DE26E4"/>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903"/>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865A4"/>
    <w:rsid w:val="00E8787B"/>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6B"/>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0A9"/>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0861"/>
    <w:rsid w:val="00F51B3A"/>
    <w:rsid w:val="00F520D4"/>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119C"/>
    <w:rsid w:val="00F728FD"/>
    <w:rsid w:val="00F737B4"/>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0C16"/>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507"/>
    <w:rsid w:val="00FB4ACF"/>
    <w:rsid w:val="00FB72F4"/>
    <w:rsid w:val="00FB78E7"/>
    <w:rsid w:val="00FB796B"/>
    <w:rsid w:val="00FC035C"/>
    <w:rsid w:val="00FC096C"/>
    <w:rsid w:val="00FC0EE0"/>
    <w:rsid w:val="00FC0FDC"/>
    <w:rsid w:val="00FC1DF8"/>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4CA"/>
    <w:rsid w:val="00FD26FA"/>
    <w:rsid w:val="00FD2748"/>
    <w:rsid w:val="00FD2843"/>
    <w:rsid w:val="00FD2B51"/>
    <w:rsid w:val="00FD3C72"/>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40173072">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6C0A2-7212-4B42-B117-F97B81D9B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61</Pages>
  <Words>15563</Words>
  <Characters>119733</Characters>
  <Application>Microsoft Office Word</Application>
  <DocSecurity>0</DocSecurity>
  <Lines>997</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135026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Astghik.Virabyan</cp:lastModifiedBy>
  <cp:revision>194</cp:revision>
  <cp:lastPrinted>2018-02-16T07:12:00Z</cp:lastPrinted>
  <dcterms:created xsi:type="dcterms:W3CDTF">2022-05-30T17:01:00Z</dcterms:created>
  <dcterms:modified xsi:type="dcterms:W3CDTF">2022-10-21T06:49:00Z</dcterms:modified>
</cp:coreProperties>
</file>