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0CC32" w14:textId="77777777" w:rsidR="00E26FEE" w:rsidRPr="003512BB" w:rsidRDefault="00E26FEE" w:rsidP="003850C3">
      <w:pPr>
        <w:widowControl w:val="0"/>
        <w:ind w:firstLine="567"/>
        <w:contextualSpacing/>
        <w:jc w:val="right"/>
        <w:rPr>
          <w:rFonts w:ascii="GHEA Grapalat" w:hAnsi="GHEA Grapalat" w:cs="Sylfaen"/>
          <w:i/>
          <w:sz w:val="16"/>
          <w:szCs w:val="16"/>
        </w:rPr>
      </w:pPr>
      <w:r w:rsidRPr="003512BB">
        <w:rPr>
          <w:rFonts w:ascii="GHEA Grapalat" w:hAnsi="GHEA Grapalat"/>
          <w:i/>
          <w:sz w:val="16"/>
          <w:szCs w:val="16"/>
        </w:rPr>
        <w:t>Приложение №7</w:t>
      </w:r>
    </w:p>
    <w:p w14:paraId="15D6507D" w14:textId="77777777" w:rsidR="00E26FEE" w:rsidRPr="003512BB" w:rsidRDefault="00E26FEE" w:rsidP="003850C3">
      <w:pPr>
        <w:widowControl w:val="0"/>
        <w:ind w:firstLine="567"/>
        <w:contextualSpacing/>
        <w:jc w:val="right"/>
        <w:rPr>
          <w:rFonts w:ascii="GHEA Grapalat" w:hAnsi="GHEA Grapalat" w:cs="Sylfaen"/>
          <w:i/>
          <w:sz w:val="16"/>
          <w:szCs w:val="16"/>
        </w:rPr>
      </w:pPr>
      <w:r w:rsidRPr="003512BB">
        <w:rPr>
          <w:rFonts w:ascii="GHEA Grapalat" w:hAnsi="GHEA Grapalat"/>
          <w:i/>
          <w:sz w:val="16"/>
          <w:szCs w:val="16"/>
        </w:rPr>
        <w:t xml:space="preserve">к приказу Министра финансов РА </w:t>
      </w:r>
      <w:r w:rsidRPr="003512BB">
        <w:rPr>
          <w:rFonts w:ascii="GHEA Grapalat" w:hAnsi="GHEA Grapalat" w:cs="Sylfaen"/>
          <w:i/>
          <w:sz w:val="16"/>
          <w:szCs w:val="16"/>
        </w:rPr>
        <w:br/>
      </w:r>
      <w:r w:rsidR="00F432DC" w:rsidRPr="003512BB">
        <w:rPr>
          <w:rFonts w:ascii="GHEA Grapalat" w:hAnsi="GHEA Grapalat"/>
          <w:i/>
          <w:sz w:val="16"/>
          <w:szCs w:val="16"/>
        </w:rPr>
        <w:t xml:space="preserve">от </w:t>
      </w:r>
      <w:proofErr w:type="gramStart"/>
      <w:r w:rsidR="00D94AC0" w:rsidRPr="003512BB">
        <w:rPr>
          <w:rFonts w:ascii="GHEA Grapalat" w:hAnsi="GHEA Grapalat"/>
          <w:i/>
          <w:sz w:val="16"/>
          <w:szCs w:val="16"/>
        </w:rPr>
        <w:t>1</w:t>
      </w:r>
      <w:r w:rsidR="005664F1" w:rsidRPr="003512BB">
        <w:rPr>
          <w:rFonts w:ascii="GHEA Grapalat" w:hAnsi="GHEA Grapalat"/>
          <w:i/>
          <w:sz w:val="16"/>
          <w:szCs w:val="16"/>
        </w:rPr>
        <w:t>-ого</w:t>
      </w:r>
      <w:proofErr w:type="gramEnd"/>
      <w:r w:rsidR="005664F1" w:rsidRPr="003512BB">
        <w:rPr>
          <w:rFonts w:ascii="GHEA Grapalat" w:hAnsi="GHEA Grapalat"/>
          <w:i/>
          <w:sz w:val="16"/>
          <w:szCs w:val="16"/>
        </w:rPr>
        <w:t xml:space="preserve"> </w:t>
      </w:r>
      <w:r w:rsidR="00D94AC0" w:rsidRPr="003512BB">
        <w:rPr>
          <w:rFonts w:ascii="GHEA Grapalat" w:hAnsi="GHEA Grapalat"/>
          <w:i/>
          <w:sz w:val="16"/>
          <w:szCs w:val="16"/>
        </w:rPr>
        <w:t>марта</w:t>
      </w:r>
      <w:r w:rsidR="005664F1" w:rsidRPr="003512BB">
        <w:rPr>
          <w:rFonts w:ascii="GHEA Grapalat" w:hAnsi="GHEA Grapalat"/>
          <w:i/>
          <w:sz w:val="16"/>
          <w:szCs w:val="16"/>
        </w:rPr>
        <w:t xml:space="preserve"> </w:t>
      </w:r>
      <w:r w:rsidR="00F432DC" w:rsidRPr="003512BB">
        <w:rPr>
          <w:rFonts w:ascii="GHEA Grapalat" w:hAnsi="GHEA Grapalat"/>
          <w:i/>
          <w:sz w:val="16"/>
          <w:szCs w:val="16"/>
        </w:rPr>
        <w:t>202</w:t>
      </w:r>
      <w:r w:rsidR="00D94AC0" w:rsidRPr="003512BB">
        <w:rPr>
          <w:rFonts w:ascii="GHEA Grapalat" w:hAnsi="GHEA Grapalat"/>
          <w:i/>
          <w:sz w:val="16"/>
          <w:szCs w:val="16"/>
        </w:rPr>
        <w:t>3</w:t>
      </w:r>
      <w:r w:rsidR="00F432DC" w:rsidRPr="003512BB">
        <w:rPr>
          <w:rFonts w:ascii="GHEA Grapalat" w:hAnsi="GHEA Grapalat"/>
          <w:i/>
          <w:sz w:val="16"/>
          <w:szCs w:val="16"/>
        </w:rPr>
        <w:t xml:space="preserve"> года № </w:t>
      </w:r>
      <w:r w:rsidR="00730B41" w:rsidRPr="003512BB">
        <w:rPr>
          <w:rFonts w:ascii="GHEA Grapalat" w:hAnsi="GHEA Grapalat"/>
          <w:i/>
          <w:sz w:val="16"/>
          <w:szCs w:val="16"/>
          <w:lang w:val="hy-AM"/>
        </w:rPr>
        <w:t>87-</w:t>
      </w:r>
      <w:r w:rsidR="00F432DC" w:rsidRPr="003512BB">
        <w:rPr>
          <w:rFonts w:ascii="GHEA Grapalat" w:hAnsi="GHEA Grapalat"/>
          <w:i/>
          <w:sz w:val="16"/>
          <w:szCs w:val="16"/>
        </w:rPr>
        <w:t>A</w:t>
      </w:r>
    </w:p>
    <w:p w14:paraId="32394E7C" w14:textId="77777777" w:rsidR="00E26FEE" w:rsidRPr="00437197" w:rsidRDefault="00E26FEE" w:rsidP="003850C3">
      <w:pPr>
        <w:widowControl w:val="0"/>
        <w:spacing w:line="360" w:lineRule="auto"/>
        <w:ind w:right="-7" w:firstLine="567"/>
        <w:jc w:val="right"/>
        <w:rPr>
          <w:rFonts w:ascii="GHEA Grapalat" w:hAnsi="GHEA Grapalat" w:cs="Sylfaen"/>
          <w:i/>
          <w:u w:val="single"/>
        </w:rPr>
      </w:pPr>
      <w:r w:rsidRPr="003512BB">
        <w:rPr>
          <w:rFonts w:ascii="GHEA Grapalat" w:hAnsi="GHEA Grapalat"/>
          <w:i/>
          <w:sz w:val="16"/>
          <w:szCs w:val="16"/>
          <w:u w:val="single"/>
        </w:rPr>
        <w:t>Типовая форма</w:t>
      </w:r>
    </w:p>
    <w:p w14:paraId="5B84C782" w14:textId="77777777" w:rsidR="00642EFE" w:rsidRPr="00437197" w:rsidRDefault="00642EFE" w:rsidP="003850C3">
      <w:pPr>
        <w:pStyle w:val="a3"/>
        <w:widowControl w:val="0"/>
        <w:spacing w:line="240" w:lineRule="auto"/>
        <w:ind w:firstLine="0"/>
        <w:jc w:val="center"/>
        <w:rPr>
          <w:rFonts w:ascii="GHEA Grapalat" w:hAnsi="GHEA Grapalat"/>
          <w:i w:val="0"/>
          <w:sz w:val="24"/>
          <w:szCs w:val="24"/>
        </w:rPr>
      </w:pPr>
      <w:r w:rsidRPr="00437197">
        <w:rPr>
          <w:rFonts w:ascii="GHEA Grapalat" w:hAnsi="GHEA Grapalat"/>
          <w:i w:val="0"/>
          <w:sz w:val="24"/>
          <w:szCs w:val="24"/>
        </w:rPr>
        <w:t>ОБЪЯВЛЕНИЕ</w:t>
      </w:r>
    </w:p>
    <w:p w14:paraId="0FE6A59D" w14:textId="77777777" w:rsidR="0075358A" w:rsidRPr="00437197" w:rsidRDefault="00642EFE" w:rsidP="003850C3">
      <w:pPr>
        <w:pStyle w:val="a3"/>
        <w:widowControl w:val="0"/>
        <w:spacing w:line="240" w:lineRule="auto"/>
        <w:ind w:firstLine="0"/>
        <w:jc w:val="center"/>
        <w:rPr>
          <w:rFonts w:ascii="GHEA Grapalat" w:hAnsi="GHEA Grapalat"/>
          <w:i w:val="0"/>
          <w:sz w:val="24"/>
          <w:szCs w:val="24"/>
        </w:rPr>
      </w:pPr>
      <w:r w:rsidRPr="00437197">
        <w:rPr>
          <w:rFonts w:ascii="GHEA Grapalat" w:hAnsi="GHEA Grapalat"/>
          <w:i w:val="0"/>
          <w:sz w:val="24"/>
          <w:szCs w:val="24"/>
        </w:rPr>
        <w:t>ОБ</w:t>
      </w:r>
      <w:r w:rsidR="0075358A" w:rsidRPr="00437197">
        <w:rPr>
          <w:rFonts w:ascii="GHEA Grapalat" w:hAnsi="GHEA Grapalat"/>
          <w:i w:val="0"/>
          <w:sz w:val="24"/>
          <w:szCs w:val="24"/>
        </w:rPr>
        <w:t xml:space="preserve"> ЗАПРОСЕ КОТИРОВОК </w:t>
      </w:r>
    </w:p>
    <w:p w14:paraId="381E6322" w14:textId="038B3AD4" w:rsidR="00A509BA" w:rsidRPr="00437197" w:rsidRDefault="00A509BA" w:rsidP="003850C3">
      <w:pPr>
        <w:pStyle w:val="a3"/>
        <w:widowControl w:val="0"/>
        <w:spacing w:line="240" w:lineRule="auto"/>
        <w:ind w:firstLine="0"/>
        <w:jc w:val="center"/>
        <w:rPr>
          <w:rFonts w:ascii="GHEA Grapalat" w:hAnsi="GHEA Grapalat"/>
          <w:b/>
          <w:i w:val="0"/>
        </w:rPr>
      </w:pPr>
      <w:r w:rsidRPr="00437197">
        <w:rPr>
          <w:rFonts w:ascii="GHEA Grapalat" w:hAnsi="GHEA Grapalat"/>
          <w:b/>
          <w:i w:val="0"/>
        </w:rPr>
        <w:t>Настоящий текст объявления утвержден Решением Оценочной Комиссии от "</w:t>
      </w:r>
      <w:r w:rsidR="005354DD">
        <w:rPr>
          <w:rFonts w:ascii="GHEA Grapalat" w:hAnsi="GHEA Grapalat"/>
          <w:b/>
          <w:i w:val="0"/>
          <w:lang w:val="hy-AM"/>
        </w:rPr>
        <w:t>0</w:t>
      </w:r>
      <w:r w:rsidR="005B0B12">
        <w:rPr>
          <w:rFonts w:ascii="GHEA Grapalat" w:hAnsi="GHEA Grapalat"/>
          <w:b/>
          <w:i w:val="0"/>
        </w:rPr>
        <w:t>8</w:t>
      </w:r>
      <w:r w:rsidRPr="00437197">
        <w:rPr>
          <w:rFonts w:ascii="GHEA Grapalat" w:hAnsi="GHEA Grapalat"/>
          <w:b/>
          <w:i w:val="0"/>
        </w:rPr>
        <w:t xml:space="preserve">" </w:t>
      </w:r>
      <w:r w:rsidR="007F6588">
        <w:rPr>
          <w:rFonts w:ascii="GHEA Grapalat" w:hAnsi="GHEA Grapalat"/>
          <w:b/>
          <w:i w:val="0"/>
          <w:lang w:val="hy-AM"/>
        </w:rPr>
        <w:t>1</w:t>
      </w:r>
      <w:r w:rsidR="005B0B12">
        <w:rPr>
          <w:rFonts w:ascii="GHEA Grapalat" w:hAnsi="GHEA Grapalat"/>
          <w:b/>
          <w:i w:val="0"/>
        </w:rPr>
        <w:t>2</w:t>
      </w:r>
      <w:r w:rsidR="00781CF8">
        <w:rPr>
          <w:rFonts w:ascii="GHEA Grapalat" w:hAnsi="GHEA Grapalat"/>
          <w:b/>
          <w:i w:val="0"/>
          <w:lang w:val="hy-AM"/>
        </w:rPr>
        <w:t xml:space="preserve">'' </w:t>
      </w:r>
      <w:r w:rsidRPr="00437197">
        <w:rPr>
          <w:rFonts w:ascii="GHEA Grapalat" w:hAnsi="GHEA Grapalat"/>
          <w:b/>
          <w:i w:val="0"/>
        </w:rPr>
        <w:t>202</w:t>
      </w:r>
      <w:r w:rsidR="0009135A">
        <w:rPr>
          <w:rFonts w:ascii="GHEA Grapalat" w:hAnsi="GHEA Grapalat"/>
          <w:b/>
          <w:i w:val="0"/>
          <w:lang w:val="hy-AM"/>
        </w:rPr>
        <w:t>5</w:t>
      </w:r>
      <w:r w:rsidRPr="00437197">
        <w:rPr>
          <w:rFonts w:ascii="GHEA Grapalat" w:hAnsi="GHEA Grapalat"/>
          <w:b/>
          <w:i w:val="0"/>
        </w:rPr>
        <w:t>” года "</w:t>
      </w:r>
      <w:r w:rsidR="003850C3" w:rsidRPr="00437197">
        <w:rPr>
          <w:rFonts w:ascii="GHEA Grapalat" w:hAnsi="GHEA Grapalat"/>
          <w:b/>
          <w:i w:val="0"/>
        </w:rPr>
        <w:t xml:space="preserve"> 1</w:t>
      </w:r>
      <w:r w:rsidR="006C1B36" w:rsidRPr="00437197">
        <w:rPr>
          <w:rFonts w:ascii="GHEA Grapalat" w:hAnsi="GHEA Grapalat"/>
          <w:b/>
          <w:i w:val="0"/>
        </w:rPr>
        <w:t xml:space="preserve"> </w:t>
      </w:r>
      <w:r w:rsidRPr="00437197">
        <w:rPr>
          <w:rFonts w:ascii="GHEA Grapalat" w:hAnsi="GHEA Grapalat"/>
          <w:b/>
          <w:i w:val="0"/>
        </w:rPr>
        <w:t xml:space="preserve">решения" </w:t>
      </w:r>
    </w:p>
    <w:p w14:paraId="00CDD2F1" w14:textId="03E36E16" w:rsidR="00D40583" w:rsidRPr="00437197" w:rsidRDefault="00A509BA" w:rsidP="003850C3">
      <w:pPr>
        <w:pStyle w:val="a3"/>
        <w:widowControl w:val="0"/>
        <w:spacing w:line="240" w:lineRule="auto"/>
        <w:ind w:firstLine="0"/>
        <w:jc w:val="center"/>
        <w:rPr>
          <w:rFonts w:ascii="GHEA Grapalat" w:hAnsi="GHEA Grapalat"/>
          <w:b/>
          <w:i w:val="0"/>
          <w:sz w:val="24"/>
          <w:szCs w:val="24"/>
          <w:u w:val="single"/>
          <w:lang w:val="af-ZA"/>
        </w:rPr>
      </w:pPr>
      <w:r w:rsidRPr="00437197">
        <w:rPr>
          <w:rFonts w:ascii="GHEA Grapalat" w:hAnsi="GHEA Grapalat"/>
          <w:b/>
          <w:i w:val="0"/>
        </w:rPr>
        <w:t xml:space="preserve">Код процедуры </w:t>
      </w:r>
      <w:r w:rsidR="00D40583" w:rsidRPr="00437197">
        <w:rPr>
          <w:rFonts w:ascii="GHEA Grapalat" w:hAnsi="GHEA Grapalat"/>
          <w:b/>
          <w:i w:val="0"/>
          <w:sz w:val="24"/>
          <w:szCs w:val="24"/>
          <w:lang w:val="hy-AM"/>
        </w:rPr>
        <w:t>«</w:t>
      </w:r>
      <w:r w:rsidR="005B0B12">
        <w:rPr>
          <w:rFonts w:ascii="GHEA Grapalat" w:hAnsi="GHEA Grapalat"/>
          <w:b/>
          <w:i w:val="0"/>
          <w:sz w:val="24"/>
          <w:szCs w:val="24"/>
          <w:lang w:val="hy-AM"/>
        </w:rPr>
        <w:t>ՄՍԱԿ-ԳՀԱՊՁԲ-26/03</w:t>
      </w:r>
      <w:r w:rsidR="00D40583" w:rsidRPr="00437197">
        <w:rPr>
          <w:rFonts w:ascii="GHEA Grapalat" w:hAnsi="GHEA Grapalat"/>
          <w:b/>
          <w:i w:val="0"/>
          <w:sz w:val="24"/>
          <w:szCs w:val="24"/>
          <w:lang w:val="hy-AM"/>
        </w:rPr>
        <w:t xml:space="preserve">» </w:t>
      </w:r>
      <w:r w:rsidR="00D40583" w:rsidRPr="00437197">
        <w:rPr>
          <w:rFonts w:ascii="GHEA Grapalat" w:hAnsi="GHEA Grapalat"/>
          <w:b/>
          <w:i w:val="0"/>
          <w:sz w:val="24"/>
          <w:szCs w:val="24"/>
          <w:lang w:val="af-ZA"/>
        </w:rPr>
        <w:t xml:space="preserve"> </w:t>
      </w:r>
      <w:r w:rsidR="00D40583" w:rsidRPr="00437197">
        <w:rPr>
          <w:rFonts w:ascii="GHEA Grapalat" w:hAnsi="GHEA Grapalat"/>
          <w:b/>
          <w:i w:val="0"/>
          <w:sz w:val="24"/>
          <w:szCs w:val="24"/>
          <w:u w:val="single"/>
          <w:lang w:val="af-ZA"/>
        </w:rPr>
        <w:t xml:space="preserve">  </w:t>
      </w:r>
    </w:p>
    <w:p w14:paraId="39052A88" w14:textId="77777777" w:rsidR="00C955F8" w:rsidRDefault="00D40583" w:rsidP="00C955F8">
      <w:pPr>
        <w:pStyle w:val="a3"/>
        <w:widowControl w:val="0"/>
        <w:ind w:firstLine="0"/>
        <w:rPr>
          <w:rFonts w:ascii="GHEA Grapalat" w:hAnsi="GHEA Grapalat"/>
          <w:b/>
          <w:u w:val="single"/>
          <w:lang w:val="af-ZA"/>
        </w:rPr>
      </w:pPr>
      <w:r w:rsidRPr="00437197">
        <w:rPr>
          <w:rFonts w:ascii="GHEA Grapalat" w:hAnsi="GHEA Grapalat"/>
          <w:b/>
          <w:u w:val="single"/>
          <w:lang w:val="af-ZA"/>
        </w:rPr>
        <w:t xml:space="preserve">      </w:t>
      </w:r>
    </w:p>
    <w:p w14:paraId="643B10DF" w14:textId="2F7BBCC2" w:rsidR="00642EFE" w:rsidRPr="003512BB" w:rsidRDefault="00D40583" w:rsidP="00C955F8">
      <w:pPr>
        <w:pStyle w:val="a3"/>
        <w:widowControl w:val="0"/>
        <w:spacing w:line="240" w:lineRule="auto"/>
        <w:ind w:firstLine="0"/>
        <w:rPr>
          <w:rFonts w:ascii="GHEA Grapalat" w:hAnsi="GHEA Grapalat"/>
          <w:i w:val="0"/>
          <w:sz w:val="22"/>
          <w:szCs w:val="22"/>
        </w:rPr>
      </w:pPr>
      <w:r w:rsidRPr="003512BB">
        <w:rPr>
          <w:rFonts w:ascii="GHEA Grapalat" w:hAnsi="GHEA Grapalat"/>
          <w:i w:val="0"/>
          <w:sz w:val="22"/>
          <w:szCs w:val="22"/>
        </w:rPr>
        <w:t xml:space="preserve">Заказчик </w:t>
      </w:r>
      <w:r w:rsidR="00D6359B" w:rsidRPr="003512BB">
        <w:rPr>
          <w:rFonts w:ascii="GHEA Grapalat" w:hAnsi="GHEA Grapalat"/>
          <w:i w:val="0"/>
          <w:sz w:val="22"/>
          <w:szCs w:val="22"/>
        </w:rPr>
        <w:t xml:space="preserve">ЗАО «МАЛАТИЯ-СЕБАСТИЯ ЦЕНТР </w:t>
      </w:r>
      <w:proofErr w:type="gramStart"/>
      <w:r w:rsidR="00D6359B" w:rsidRPr="003512BB">
        <w:rPr>
          <w:rFonts w:ascii="GHEA Grapalat" w:hAnsi="GHEA Grapalat"/>
          <w:i w:val="0"/>
          <w:sz w:val="22"/>
          <w:szCs w:val="22"/>
        </w:rPr>
        <w:t xml:space="preserve">ЗДРАВООХРАНЕНИЯ»  </w:t>
      </w:r>
      <w:r w:rsidR="00642EFE" w:rsidRPr="003512BB">
        <w:rPr>
          <w:rFonts w:ascii="GHEA Grapalat" w:hAnsi="GHEA Grapalat"/>
          <w:i w:val="0"/>
          <w:sz w:val="22"/>
          <w:szCs w:val="22"/>
        </w:rPr>
        <w:t>,</w:t>
      </w:r>
      <w:proofErr w:type="gramEnd"/>
      <w:r w:rsidR="00642EFE" w:rsidRPr="003512BB">
        <w:rPr>
          <w:rFonts w:ascii="GHEA Grapalat" w:hAnsi="GHEA Grapalat"/>
          <w:i w:val="0"/>
          <w:sz w:val="22"/>
          <w:szCs w:val="22"/>
        </w:rPr>
        <w:t xml:space="preserve"> находящийся по адресу:</w:t>
      </w:r>
      <w:r w:rsidR="0033448D" w:rsidRPr="003512BB">
        <w:rPr>
          <w:rFonts w:ascii="GHEA Grapalat" w:hAnsi="GHEA Grapalat"/>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850C3" w:rsidRPr="003512BB">
        <w:rPr>
          <w:rFonts w:ascii="GHEA Grapalat" w:hAnsi="GHEA Grapalat"/>
          <w:i w:val="0"/>
          <w:sz w:val="22"/>
          <w:szCs w:val="22"/>
        </w:rPr>
        <w:t>объявляет запрос котировок, который проводится одним этапом.</w:t>
      </w:r>
    </w:p>
    <w:p w14:paraId="49033645" w14:textId="3ED552D1" w:rsidR="00357D48" w:rsidRPr="003512BB" w:rsidRDefault="00A20B69" w:rsidP="00B9512A">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Участнику, отобранному по итогам </w:t>
      </w:r>
      <w:r w:rsidR="0041023E" w:rsidRPr="003512BB">
        <w:rPr>
          <w:rFonts w:ascii="GHEA Grapalat" w:hAnsi="GHEA Grapalat"/>
          <w:i w:val="0"/>
          <w:sz w:val="22"/>
          <w:szCs w:val="22"/>
        </w:rPr>
        <w:t>настоящей процедуры</w:t>
      </w:r>
      <w:r w:rsidRPr="003512BB">
        <w:rPr>
          <w:rFonts w:ascii="GHEA Grapalat" w:hAnsi="GHEA Grapalat"/>
          <w:i w:val="0"/>
          <w:sz w:val="22"/>
          <w:szCs w:val="22"/>
        </w:rPr>
        <w:t>, в</w:t>
      </w:r>
      <w:r w:rsidR="00782D60" w:rsidRPr="003512BB">
        <w:rPr>
          <w:rFonts w:ascii="Calibri" w:hAnsi="Calibri" w:cs="Calibri"/>
          <w:i w:val="0"/>
          <w:sz w:val="22"/>
          <w:szCs w:val="22"/>
          <w:lang w:val="en-US"/>
        </w:rPr>
        <w:t> </w:t>
      </w:r>
      <w:r w:rsidRPr="003512BB">
        <w:rPr>
          <w:rFonts w:ascii="GHEA Grapalat" w:hAnsi="GHEA Grapalat"/>
          <w:i w:val="0"/>
          <w:spacing w:val="6"/>
          <w:sz w:val="22"/>
          <w:szCs w:val="22"/>
        </w:rPr>
        <w:t>установленном</w:t>
      </w:r>
      <w:r w:rsidR="00782D60"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порядке будет предложено заключить договор на </w:t>
      </w:r>
      <w:proofErr w:type="gramStart"/>
      <w:r w:rsidRPr="003512BB">
        <w:rPr>
          <w:rFonts w:ascii="GHEA Grapalat" w:hAnsi="GHEA Grapalat"/>
          <w:i w:val="0"/>
          <w:spacing w:val="6"/>
          <w:sz w:val="22"/>
          <w:szCs w:val="22"/>
        </w:rPr>
        <w:t xml:space="preserve">поставку </w:t>
      </w:r>
      <w:r w:rsidR="00B9512A" w:rsidRPr="003512BB">
        <w:rPr>
          <w:rFonts w:ascii="GHEA Grapalat" w:hAnsi="GHEA Grapalat"/>
          <w:i w:val="0"/>
          <w:spacing w:val="6"/>
          <w:sz w:val="22"/>
          <w:szCs w:val="22"/>
        </w:rPr>
        <w:t xml:space="preserve"> </w:t>
      </w:r>
      <w:r w:rsidR="0019191B">
        <w:rPr>
          <w:rFonts w:ascii="GHEA Grapalat" w:hAnsi="GHEA Grapalat"/>
          <w:i w:val="0"/>
          <w:spacing w:val="6"/>
          <w:sz w:val="22"/>
          <w:szCs w:val="22"/>
        </w:rPr>
        <w:t>Изделия</w:t>
      </w:r>
      <w:proofErr w:type="gramEnd"/>
      <w:r w:rsidR="0019191B">
        <w:rPr>
          <w:rFonts w:ascii="GHEA Grapalat" w:hAnsi="GHEA Grapalat"/>
          <w:i w:val="0"/>
          <w:spacing w:val="6"/>
          <w:sz w:val="22"/>
          <w:szCs w:val="22"/>
        </w:rPr>
        <w:t xml:space="preserve"> </w:t>
      </w:r>
      <w:r w:rsidR="005B0B12">
        <w:rPr>
          <w:rFonts w:ascii="GHEA Grapalat" w:hAnsi="GHEA Grapalat"/>
          <w:i w:val="0"/>
          <w:spacing w:val="6"/>
          <w:sz w:val="22"/>
          <w:szCs w:val="22"/>
        </w:rPr>
        <w:t xml:space="preserve">медицинского назначения </w:t>
      </w:r>
      <w:r w:rsidR="00782D60" w:rsidRPr="003512BB">
        <w:rPr>
          <w:rFonts w:ascii="GHEA Grapalat" w:hAnsi="GHEA Grapalat"/>
          <w:i w:val="0"/>
          <w:spacing w:val="6"/>
          <w:sz w:val="22"/>
          <w:szCs w:val="22"/>
        </w:rPr>
        <w:t>(далее — договор).</w:t>
      </w:r>
      <w:r w:rsidR="00D40583" w:rsidRPr="003512BB">
        <w:rPr>
          <w:rFonts w:ascii="GHEA Grapalat" w:hAnsi="GHEA Grapalat"/>
          <w:i w:val="0"/>
          <w:spacing w:val="6"/>
          <w:sz w:val="22"/>
          <w:szCs w:val="22"/>
          <w:lang w:val="hy-AM"/>
        </w:rPr>
        <w:t xml:space="preserve"> </w:t>
      </w:r>
      <w:r w:rsidRPr="003512BB">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512BB">
        <w:rPr>
          <w:rFonts w:ascii="Calibri" w:hAnsi="Calibri" w:cs="Calibri"/>
          <w:i w:val="0"/>
          <w:sz w:val="22"/>
          <w:szCs w:val="22"/>
          <w:lang w:val="en-US"/>
        </w:rPr>
        <w:t> </w:t>
      </w:r>
      <w:r w:rsidR="00F95E94" w:rsidRPr="003512BB">
        <w:rPr>
          <w:rFonts w:ascii="GHEA Grapalat" w:hAnsi="GHEA Grapalat"/>
          <w:i w:val="0"/>
          <w:sz w:val="22"/>
          <w:szCs w:val="22"/>
        </w:rPr>
        <w:t>настоящей процедуре</w:t>
      </w:r>
      <w:r w:rsidRPr="003512BB">
        <w:rPr>
          <w:rFonts w:ascii="GHEA Grapalat" w:hAnsi="GHEA Grapalat"/>
          <w:i w:val="0"/>
          <w:sz w:val="22"/>
          <w:szCs w:val="22"/>
        </w:rPr>
        <w:t>.</w:t>
      </w:r>
    </w:p>
    <w:p w14:paraId="1B45C731" w14:textId="77777777" w:rsidR="001E6506" w:rsidRPr="003512BB" w:rsidRDefault="00052084" w:rsidP="003850C3">
      <w:pPr>
        <w:pStyle w:val="a3"/>
        <w:widowControl w:val="0"/>
        <w:spacing w:line="240" w:lineRule="auto"/>
        <w:ind w:firstLine="567"/>
        <w:rPr>
          <w:rFonts w:ascii="GHEA Grapalat" w:hAnsi="GHEA Grapalat"/>
          <w:i w:val="0"/>
          <w:sz w:val="22"/>
          <w:szCs w:val="22"/>
        </w:rPr>
      </w:pPr>
      <w:proofErr w:type="gramStart"/>
      <w:r w:rsidRPr="003512BB">
        <w:rPr>
          <w:rFonts w:ascii="GHEA Grapalat" w:hAnsi="GHEA Grapalat"/>
          <w:i w:val="0"/>
          <w:sz w:val="22"/>
          <w:szCs w:val="22"/>
        </w:rPr>
        <w:t>Условия</w:t>
      </w:r>
      <w:proofErr w:type="gramEnd"/>
      <w:r w:rsidRPr="003512BB">
        <w:rPr>
          <w:rFonts w:ascii="GHEA Grapalat" w:hAnsi="GHEA Grapalat"/>
          <w:i w:val="0"/>
          <w:sz w:val="22"/>
          <w:szCs w:val="22"/>
        </w:rPr>
        <w:t xml:space="preserve"> </w:t>
      </w:r>
      <w:r w:rsidR="00677658" w:rsidRPr="003512BB">
        <w:rPr>
          <w:rFonts w:ascii="GHEA Grapalat" w:hAnsi="GHEA Grapalat"/>
          <w:i w:val="0"/>
          <w:sz w:val="22"/>
          <w:szCs w:val="22"/>
        </w:rPr>
        <w:t xml:space="preserve">предъявляемые </w:t>
      </w:r>
      <w:r w:rsidR="00FD0B1A" w:rsidRPr="003512BB">
        <w:rPr>
          <w:rFonts w:ascii="GHEA Grapalat" w:hAnsi="GHEA Grapalat"/>
          <w:i w:val="0"/>
          <w:sz w:val="22"/>
          <w:szCs w:val="22"/>
        </w:rPr>
        <w:t xml:space="preserve">к </w:t>
      </w:r>
      <w:r w:rsidR="00677658" w:rsidRPr="003512BB">
        <w:rPr>
          <w:rFonts w:ascii="GHEA Grapalat" w:hAnsi="GHEA Grapalat"/>
          <w:i w:val="0"/>
          <w:sz w:val="22"/>
          <w:szCs w:val="22"/>
        </w:rPr>
        <w:t xml:space="preserve">лицам, не имеющим права на участие </w:t>
      </w:r>
      <w:proofErr w:type="gramStart"/>
      <w:r w:rsidR="00677658" w:rsidRPr="003512BB">
        <w:rPr>
          <w:rFonts w:ascii="GHEA Grapalat" w:hAnsi="GHEA Grapalat"/>
          <w:i w:val="0"/>
          <w:sz w:val="22"/>
          <w:szCs w:val="22"/>
        </w:rPr>
        <w:t xml:space="preserve">в </w:t>
      </w:r>
      <w:r w:rsidRPr="003512BB">
        <w:rPr>
          <w:rFonts w:ascii="GHEA Grapalat" w:hAnsi="GHEA Grapalat"/>
          <w:i w:val="0"/>
          <w:sz w:val="22"/>
          <w:szCs w:val="22"/>
        </w:rPr>
        <w:t xml:space="preserve"> данной</w:t>
      </w:r>
      <w:proofErr w:type="gramEnd"/>
      <w:r w:rsidRPr="003512BB">
        <w:rPr>
          <w:rFonts w:ascii="GHEA Grapalat" w:hAnsi="GHEA Grapalat"/>
          <w:i w:val="0"/>
          <w:sz w:val="22"/>
          <w:szCs w:val="22"/>
        </w:rPr>
        <w:t xml:space="preserve"> </w:t>
      </w:r>
      <w:r w:rsidR="006F297B" w:rsidRPr="003512BB">
        <w:rPr>
          <w:rFonts w:ascii="GHEA Grapalat" w:hAnsi="GHEA Grapalat"/>
          <w:i w:val="0"/>
          <w:sz w:val="22"/>
          <w:szCs w:val="22"/>
        </w:rPr>
        <w:t>процедуре</w:t>
      </w:r>
      <w:r w:rsidR="00677658" w:rsidRPr="003512BB">
        <w:rPr>
          <w:rFonts w:ascii="GHEA Grapalat" w:hAnsi="GHEA Grapalat"/>
          <w:i w:val="0"/>
          <w:sz w:val="22"/>
          <w:szCs w:val="22"/>
        </w:rPr>
        <w:t>, а также участникам, установлены приглашением на настоящую процедуру.</w:t>
      </w:r>
      <w:r w:rsidRPr="003512BB" w:rsidDel="00052084">
        <w:rPr>
          <w:rFonts w:ascii="GHEA Grapalat" w:hAnsi="GHEA Grapalat"/>
          <w:i w:val="0"/>
          <w:sz w:val="22"/>
          <w:szCs w:val="22"/>
        </w:rPr>
        <w:t xml:space="preserve"> </w:t>
      </w:r>
    </w:p>
    <w:p w14:paraId="5EF75946" w14:textId="77777777" w:rsidR="00357D48" w:rsidRPr="003512BB" w:rsidRDefault="00EE73A8"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3512BB">
        <w:rPr>
          <w:rFonts w:ascii="GHEA Grapalat" w:hAnsi="GHEA Grapalat"/>
          <w:i w:val="0"/>
          <w:sz w:val="22"/>
          <w:szCs w:val="22"/>
        </w:rPr>
        <w:t>удовлетворительно</w:t>
      </w:r>
      <w:r w:rsidR="007442CF" w:rsidRPr="003512BB">
        <w:rPr>
          <w:rFonts w:ascii="GHEA Grapalat" w:hAnsi="GHEA Grapalat"/>
          <w:i w:val="0"/>
          <w:sz w:val="22"/>
          <w:szCs w:val="22"/>
          <w:lang w:val="hy-AM"/>
        </w:rPr>
        <w:t xml:space="preserve"> </w:t>
      </w:r>
      <w:r w:rsidR="007442CF" w:rsidRPr="003512BB">
        <w:rPr>
          <w:rFonts w:ascii="GHEA Grapalat" w:hAnsi="GHEA Grapalat"/>
          <w:i w:val="0"/>
          <w:sz w:val="22"/>
          <w:szCs w:val="22"/>
        </w:rPr>
        <w:t xml:space="preserve">по </w:t>
      </w:r>
      <w:r w:rsidR="00830445" w:rsidRPr="003512BB">
        <w:rPr>
          <w:rFonts w:ascii="GHEA Grapalat" w:hAnsi="GHEA Grapalat"/>
          <w:i w:val="0"/>
          <w:sz w:val="22"/>
          <w:szCs w:val="22"/>
        </w:rPr>
        <w:t xml:space="preserve">неценовым </w:t>
      </w:r>
      <w:r w:rsidR="007442CF" w:rsidRPr="003512BB">
        <w:rPr>
          <w:rFonts w:ascii="GHEA Grapalat" w:hAnsi="GHEA Grapalat"/>
          <w:i w:val="0"/>
          <w:sz w:val="22"/>
          <w:szCs w:val="22"/>
        </w:rPr>
        <w:t>условиям</w:t>
      </w:r>
      <w:r w:rsidRPr="003512BB">
        <w:rPr>
          <w:rFonts w:ascii="GHEA Grapalat" w:hAnsi="GHEA Grapalat"/>
          <w:i w:val="0"/>
          <w:sz w:val="22"/>
          <w:szCs w:val="22"/>
        </w:rPr>
        <w:t>, по принципу предпочтения, отдаваемого участнику, представившему м</w:t>
      </w:r>
      <w:r w:rsidR="003F762C" w:rsidRPr="003512BB">
        <w:rPr>
          <w:rFonts w:ascii="GHEA Grapalat" w:hAnsi="GHEA Grapalat"/>
          <w:i w:val="0"/>
          <w:sz w:val="22"/>
          <w:szCs w:val="22"/>
        </w:rPr>
        <w:t>инимальное ценовое предложение.</w:t>
      </w:r>
    </w:p>
    <w:p w14:paraId="5228AE4A" w14:textId="532025B5" w:rsidR="000E2427" w:rsidRPr="003512BB" w:rsidRDefault="000E242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 отношении </w:t>
      </w:r>
      <w:r w:rsidR="00830445" w:rsidRPr="003512BB">
        <w:rPr>
          <w:rFonts w:ascii="GHEA Grapalat" w:hAnsi="GHEA Grapalat"/>
          <w:i w:val="0"/>
          <w:sz w:val="22"/>
          <w:szCs w:val="22"/>
        </w:rPr>
        <w:t xml:space="preserve">настоящей процедуры </w:t>
      </w:r>
      <w:r w:rsidRPr="003512BB">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7DB3413E" w14:textId="77777777" w:rsidR="0067579A" w:rsidRPr="003512BB" w:rsidRDefault="00357D48"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0DAEB19" w14:textId="65D531C4" w:rsidR="003F6ED1" w:rsidRPr="003512BB" w:rsidRDefault="003F6ED1"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Заявки на </w:t>
      </w:r>
      <w:proofErr w:type="spellStart"/>
      <w:r w:rsidRPr="003512BB">
        <w:rPr>
          <w:rFonts w:ascii="GHEA Grapalat" w:hAnsi="GHEA Grapalat"/>
          <w:i w:val="0"/>
          <w:sz w:val="22"/>
          <w:szCs w:val="22"/>
        </w:rPr>
        <w:t>на</w:t>
      </w:r>
      <w:proofErr w:type="spellEnd"/>
      <w:r w:rsidRPr="003512BB">
        <w:rPr>
          <w:rFonts w:ascii="GHEA Grapalat" w:hAnsi="GHEA Grapalat"/>
          <w:i w:val="0"/>
          <w:sz w:val="22"/>
          <w:szCs w:val="22"/>
        </w:rPr>
        <w:t xml:space="preserve"> открытый конкурс необходимо подавать по адресу</w:t>
      </w:r>
      <w:r w:rsidR="0009135A" w:rsidRPr="003512BB">
        <w:rPr>
          <w:rFonts w:ascii="GHEA Grapalat" w:hAnsi="GHEA Grapalat"/>
          <w:i w:val="0"/>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3448D" w:rsidRPr="003512BB">
        <w:rPr>
          <w:rFonts w:ascii="GHEA Grapalat" w:hAnsi="GHEA Grapalat"/>
          <w:i w:val="0"/>
          <w:sz w:val="22"/>
          <w:szCs w:val="22"/>
        </w:rPr>
        <w:t xml:space="preserve">в документарной форме, до </w:t>
      </w:r>
      <w:r w:rsidR="005B0B12">
        <w:rPr>
          <w:rFonts w:ascii="GHEA Grapalat" w:hAnsi="GHEA Grapalat"/>
          <w:i w:val="0"/>
          <w:sz w:val="22"/>
          <w:szCs w:val="22"/>
          <w:lang w:val="hy-AM"/>
        </w:rPr>
        <w:t>11:</w:t>
      </w:r>
      <w:proofErr w:type="gramStart"/>
      <w:r w:rsidR="005B0B12">
        <w:rPr>
          <w:rFonts w:ascii="GHEA Grapalat" w:hAnsi="GHEA Grapalat"/>
          <w:i w:val="0"/>
          <w:sz w:val="22"/>
          <w:szCs w:val="22"/>
          <w:lang w:val="hy-AM"/>
        </w:rPr>
        <w:t>00</w:t>
      </w:r>
      <w:r w:rsidR="005354DD">
        <w:rPr>
          <w:rFonts w:ascii="GHEA Grapalat" w:hAnsi="GHEA Grapalat"/>
          <w:i w:val="0"/>
          <w:sz w:val="22"/>
          <w:szCs w:val="22"/>
          <w:lang w:val="hy-AM"/>
        </w:rPr>
        <w:t xml:space="preserve">  </w:t>
      </w:r>
      <w:r w:rsidR="0033448D" w:rsidRPr="003512BB">
        <w:rPr>
          <w:rFonts w:ascii="GHEA Grapalat" w:hAnsi="GHEA Grapalat"/>
          <w:i w:val="0"/>
          <w:sz w:val="22"/>
          <w:szCs w:val="22"/>
        </w:rPr>
        <w:t>часов</w:t>
      </w:r>
      <w:proofErr w:type="gramEnd"/>
      <w:r w:rsidR="0033448D" w:rsidRPr="003512BB">
        <w:rPr>
          <w:rFonts w:ascii="GHEA Grapalat" w:hAnsi="GHEA Grapalat"/>
          <w:i w:val="0"/>
          <w:sz w:val="22"/>
          <w:szCs w:val="22"/>
        </w:rPr>
        <w:t xml:space="preserve"> 7-го дня со дня опубликования настоящего </w:t>
      </w:r>
      <w:proofErr w:type="gramStart"/>
      <w:r w:rsidR="0033448D" w:rsidRPr="003512BB">
        <w:rPr>
          <w:rFonts w:ascii="GHEA Grapalat" w:hAnsi="GHEA Grapalat"/>
          <w:i w:val="0"/>
          <w:sz w:val="22"/>
          <w:szCs w:val="22"/>
        </w:rPr>
        <w:t>объявления.</w:t>
      </w:r>
      <w:r w:rsidRPr="003512BB">
        <w:rPr>
          <w:rFonts w:ascii="GHEA Grapalat" w:hAnsi="GHEA Grapalat"/>
          <w:i w:val="0"/>
          <w:sz w:val="22"/>
          <w:szCs w:val="22"/>
        </w:rPr>
        <w:t>.</w:t>
      </w:r>
      <w:proofErr w:type="gramEnd"/>
      <w:r w:rsidRPr="003512BB">
        <w:rPr>
          <w:rFonts w:ascii="GHEA Grapalat" w:hAnsi="GHEA Grapalat"/>
          <w:i w:val="0"/>
          <w:sz w:val="22"/>
          <w:szCs w:val="22"/>
        </w:rPr>
        <w:t xml:space="preserve"> Кроме армянского языка заявки могут быть поданы также на английском или русском языке.</w:t>
      </w:r>
    </w:p>
    <w:p w14:paraId="4979F66C" w14:textId="1F1317A4" w:rsidR="0033448D" w:rsidRPr="003512BB" w:rsidRDefault="003F6ED1" w:rsidP="00C062A9">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Вскрытие заявок будет проводиться по </w:t>
      </w:r>
      <w:proofErr w:type="gramStart"/>
      <w:r w:rsidRPr="003512BB">
        <w:rPr>
          <w:rFonts w:ascii="GHEA Grapalat" w:hAnsi="GHEA Grapalat"/>
          <w:i w:val="0"/>
          <w:sz w:val="22"/>
          <w:szCs w:val="22"/>
        </w:rPr>
        <w:t xml:space="preserve">адресу </w:t>
      </w:r>
      <w:r w:rsidR="00D6359B" w:rsidRPr="003512BB">
        <w:rPr>
          <w:rFonts w:ascii="GHEA Grapalat" w:hAnsi="GHEA Grapalat"/>
          <w:i w:val="0"/>
          <w:sz w:val="22"/>
          <w:szCs w:val="22"/>
        </w:rPr>
        <w:t>,</w:t>
      </w:r>
      <w:proofErr w:type="gramEnd"/>
      <w:r w:rsidR="00D6359B" w:rsidRPr="003512BB">
        <w:rPr>
          <w:rFonts w:ascii="GHEA Grapalat" w:hAnsi="GHEA Grapalat"/>
          <w:i w:val="0"/>
          <w:sz w:val="22"/>
          <w:szCs w:val="22"/>
        </w:rPr>
        <w:t xml:space="preserve"> 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w:t>
      </w:r>
      <w:r w:rsidR="0033448D" w:rsidRPr="003512BB">
        <w:rPr>
          <w:rFonts w:ascii="GHEA Grapalat" w:hAnsi="GHEA Grapalat"/>
          <w:i w:val="0"/>
          <w:sz w:val="22"/>
          <w:szCs w:val="22"/>
        </w:rPr>
        <w:t xml:space="preserve">, в </w:t>
      </w:r>
      <w:r w:rsidR="005B0B12">
        <w:rPr>
          <w:rFonts w:ascii="GHEA Grapalat" w:hAnsi="GHEA Grapalat"/>
          <w:i w:val="0"/>
          <w:sz w:val="22"/>
          <w:szCs w:val="22"/>
        </w:rPr>
        <w:t>11:</w:t>
      </w:r>
      <w:proofErr w:type="gramStart"/>
      <w:r w:rsidR="005B0B12">
        <w:rPr>
          <w:rFonts w:ascii="GHEA Grapalat" w:hAnsi="GHEA Grapalat"/>
          <w:i w:val="0"/>
          <w:sz w:val="22"/>
          <w:szCs w:val="22"/>
        </w:rPr>
        <w:t>00</w:t>
      </w:r>
      <w:r w:rsidR="005354DD">
        <w:rPr>
          <w:rFonts w:ascii="GHEA Grapalat" w:hAnsi="GHEA Grapalat"/>
          <w:i w:val="0"/>
          <w:sz w:val="22"/>
          <w:szCs w:val="22"/>
        </w:rPr>
        <w:t xml:space="preserve">  </w:t>
      </w:r>
      <w:r w:rsidR="0033448D" w:rsidRPr="003512BB">
        <w:rPr>
          <w:rFonts w:ascii="GHEA Grapalat" w:hAnsi="GHEA Grapalat"/>
          <w:i w:val="0"/>
          <w:sz w:val="22"/>
          <w:szCs w:val="22"/>
        </w:rPr>
        <w:t>часов</w:t>
      </w:r>
      <w:proofErr w:type="gramEnd"/>
      <w:r w:rsidR="0033448D" w:rsidRPr="003512BB">
        <w:rPr>
          <w:rFonts w:ascii="GHEA Grapalat" w:hAnsi="GHEA Grapalat"/>
          <w:i w:val="0"/>
          <w:sz w:val="22"/>
          <w:szCs w:val="22"/>
        </w:rPr>
        <w:t xml:space="preserve"> "</w:t>
      </w:r>
      <w:r w:rsidR="005354DD">
        <w:rPr>
          <w:rFonts w:ascii="GHEA Grapalat" w:hAnsi="GHEA Grapalat"/>
          <w:i w:val="0"/>
          <w:sz w:val="22"/>
          <w:szCs w:val="22"/>
        </w:rPr>
        <w:t>1</w:t>
      </w:r>
      <w:r w:rsidR="005B0B12">
        <w:rPr>
          <w:rFonts w:ascii="GHEA Grapalat" w:hAnsi="GHEA Grapalat"/>
          <w:i w:val="0"/>
          <w:sz w:val="22"/>
          <w:szCs w:val="22"/>
        </w:rPr>
        <w:t>5</w:t>
      </w:r>
      <w:r w:rsidR="0033448D" w:rsidRPr="003512BB">
        <w:rPr>
          <w:rFonts w:ascii="GHEA Grapalat" w:hAnsi="GHEA Grapalat"/>
          <w:i w:val="0"/>
          <w:sz w:val="22"/>
          <w:szCs w:val="22"/>
        </w:rPr>
        <w:t xml:space="preserve">" </w:t>
      </w:r>
      <w:r w:rsidR="005B0B12">
        <w:rPr>
          <w:rFonts w:ascii="GHEA Grapalat" w:hAnsi="GHEA Grapalat"/>
          <w:i w:val="0"/>
          <w:sz w:val="22"/>
          <w:szCs w:val="22"/>
        </w:rPr>
        <w:t>дека</w:t>
      </w:r>
      <w:r w:rsidR="007F6588">
        <w:rPr>
          <w:rFonts w:ascii="GHEA Grapalat" w:hAnsi="GHEA Grapalat"/>
          <w:i w:val="0"/>
          <w:sz w:val="22"/>
          <w:szCs w:val="22"/>
        </w:rPr>
        <w:t>бря</w:t>
      </w:r>
      <w:r w:rsidR="00B9512A" w:rsidRPr="003512BB">
        <w:rPr>
          <w:rFonts w:ascii="GHEA Grapalat" w:hAnsi="GHEA Grapalat"/>
          <w:i w:val="0"/>
          <w:sz w:val="22"/>
          <w:szCs w:val="22"/>
        </w:rPr>
        <w:t>" "</w:t>
      </w:r>
      <w:r w:rsidR="0009135A" w:rsidRPr="003512BB">
        <w:rPr>
          <w:rFonts w:ascii="GHEA Grapalat" w:hAnsi="GHEA Grapalat"/>
          <w:i w:val="0"/>
          <w:sz w:val="22"/>
          <w:szCs w:val="22"/>
        </w:rPr>
        <w:t>2025</w:t>
      </w:r>
      <w:r w:rsidR="0033448D" w:rsidRPr="003512BB">
        <w:rPr>
          <w:rFonts w:ascii="GHEA Grapalat" w:hAnsi="GHEA Grapalat"/>
          <w:i w:val="0"/>
          <w:sz w:val="22"/>
          <w:szCs w:val="22"/>
        </w:rPr>
        <w:t>".</w:t>
      </w:r>
    </w:p>
    <w:p w14:paraId="66EF6CFE" w14:textId="77777777" w:rsidR="002C09AA" w:rsidRPr="003512BB" w:rsidRDefault="002C09AA"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0A352B5C" w14:textId="77777777" w:rsidR="00BE1C5E" w:rsidRPr="003512BB" w:rsidRDefault="0075469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Для получения дополнительной информации, связанной с настоящим</w:t>
      </w:r>
      <w:r w:rsidR="00D5443D" w:rsidRPr="003512BB">
        <w:rPr>
          <w:rFonts w:ascii="Calibri" w:hAnsi="Calibri" w:cs="Calibri"/>
          <w:i w:val="0"/>
          <w:sz w:val="22"/>
          <w:szCs w:val="22"/>
          <w:lang w:val="en-US"/>
        </w:rPr>
        <w:t> </w:t>
      </w:r>
      <w:r w:rsidRPr="003512BB">
        <w:rPr>
          <w:rFonts w:ascii="GHEA Grapalat" w:hAnsi="GHEA Grapalat"/>
          <w:i w:val="0"/>
          <w:sz w:val="22"/>
          <w:szCs w:val="22"/>
        </w:rPr>
        <w:t>объявлением, можете обратиться к секретарю Оценочной комиссии</w:t>
      </w:r>
      <w:r w:rsidR="00BE1C5E" w:rsidRPr="003512BB">
        <w:rPr>
          <w:rFonts w:ascii="GHEA Grapalat" w:hAnsi="GHEA Grapalat"/>
          <w:i w:val="0"/>
          <w:sz w:val="22"/>
          <w:szCs w:val="22"/>
        </w:rPr>
        <w:t xml:space="preserve"> </w:t>
      </w:r>
    </w:p>
    <w:p w14:paraId="562E0535" w14:textId="77777777" w:rsidR="0009135A" w:rsidRPr="003512BB" w:rsidRDefault="0009135A" w:rsidP="0009135A">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 xml:space="preserve">Астхик </w:t>
      </w:r>
      <w:proofErr w:type="spellStart"/>
      <w:r w:rsidRPr="003512BB">
        <w:rPr>
          <w:rFonts w:ascii="GHEA Grapalat" w:hAnsi="GHEA Grapalat"/>
          <w:i w:val="0"/>
          <w:sz w:val="22"/>
          <w:szCs w:val="22"/>
        </w:rPr>
        <w:t>Гюрджян</w:t>
      </w:r>
      <w:proofErr w:type="spellEnd"/>
    </w:p>
    <w:p w14:paraId="3E8AAB61" w14:textId="77777777" w:rsidR="0009135A" w:rsidRPr="003512BB" w:rsidRDefault="0009135A" w:rsidP="0009135A">
      <w:pPr>
        <w:pStyle w:val="a3"/>
        <w:widowControl w:val="0"/>
        <w:spacing w:line="240" w:lineRule="auto"/>
        <w:ind w:firstLine="709"/>
        <w:rPr>
          <w:rFonts w:ascii="GHEA Grapalat" w:hAnsi="GHEA Grapalat"/>
          <w:i w:val="0"/>
          <w:sz w:val="22"/>
          <w:szCs w:val="22"/>
          <w:lang w:val="hy-AM"/>
        </w:rPr>
      </w:pPr>
      <w:r w:rsidRPr="003512BB">
        <w:rPr>
          <w:rFonts w:ascii="GHEA Grapalat" w:hAnsi="GHEA Grapalat"/>
          <w:i w:val="0"/>
          <w:sz w:val="22"/>
          <w:szCs w:val="22"/>
        </w:rPr>
        <w:t xml:space="preserve">Телефон </w:t>
      </w:r>
      <w:proofErr w:type="gramStart"/>
      <w:r w:rsidRPr="003512BB">
        <w:rPr>
          <w:rFonts w:ascii="GHEA Grapalat" w:hAnsi="GHEA Grapalat"/>
          <w:i w:val="0"/>
          <w:sz w:val="22"/>
          <w:szCs w:val="22"/>
          <w:lang w:val="hy-AM"/>
        </w:rPr>
        <w:t>093-455493</w:t>
      </w:r>
      <w:proofErr w:type="gramEnd"/>
    </w:p>
    <w:p w14:paraId="68DD7C02" w14:textId="77777777" w:rsidR="0009135A" w:rsidRPr="009044F1" w:rsidRDefault="0009135A" w:rsidP="0009135A">
      <w:pPr>
        <w:pStyle w:val="a3"/>
        <w:widowControl w:val="0"/>
        <w:spacing w:line="240" w:lineRule="auto"/>
        <w:rPr>
          <w:rFonts w:ascii="GHEA Grapalat" w:hAnsi="GHEA Grapalat"/>
          <w:i w:val="0"/>
          <w:sz w:val="24"/>
          <w:szCs w:val="24"/>
          <w:u w:val="single"/>
        </w:rPr>
      </w:pPr>
      <w:r w:rsidRPr="00882101">
        <w:rPr>
          <w:rFonts w:ascii="GHEA Grapalat" w:hAnsi="GHEA Grapalat"/>
          <w:i w:val="0"/>
          <w:sz w:val="22"/>
          <w:szCs w:val="22"/>
        </w:rPr>
        <w:t xml:space="preserve">Электронная </w:t>
      </w:r>
      <w:r w:rsidRPr="009E099B">
        <w:rPr>
          <w:rFonts w:ascii="GHEA Grapalat" w:hAnsi="GHEA Grapalat"/>
          <w:b/>
          <w:i w:val="0"/>
          <w:lang w:val="af-ZA"/>
        </w:rPr>
        <w:t>a.gyurjyan@keystone.am</w:t>
      </w:r>
    </w:p>
    <w:p w14:paraId="13EB356A" w14:textId="42A5E2C8" w:rsidR="0009135A" w:rsidRPr="00882101" w:rsidRDefault="0009135A" w:rsidP="0009135A">
      <w:pPr>
        <w:pStyle w:val="a3"/>
        <w:widowControl w:val="0"/>
        <w:spacing w:line="240" w:lineRule="auto"/>
        <w:ind w:firstLine="709"/>
        <w:rPr>
          <w:rFonts w:ascii="GHEA Grapalat" w:hAnsi="GHEA Grapalat"/>
          <w:i w:val="0"/>
          <w:sz w:val="22"/>
          <w:szCs w:val="22"/>
        </w:rPr>
      </w:pPr>
      <w:r w:rsidRPr="00882101">
        <w:rPr>
          <w:rFonts w:ascii="GHEA Grapalat" w:hAnsi="GHEA Grapalat"/>
          <w:i w:val="0"/>
          <w:sz w:val="22"/>
          <w:szCs w:val="22"/>
        </w:rPr>
        <w:t xml:space="preserve">Заказчик </w:t>
      </w:r>
      <w:proofErr w:type="gramStart"/>
      <w:r w:rsidR="00D6359B">
        <w:rPr>
          <w:rFonts w:ascii="GHEA Grapalat" w:hAnsi="GHEA Grapalat"/>
          <w:i w:val="0"/>
          <w:sz w:val="22"/>
          <w:szCs w:val="22"/>
        </w:rPr>
        <w:t xml:space="preserve">ЗАО </w:t>
      </w:r>
      <w:r w:rsidR="00D6359B" w:rsidRPr="00882101">
        <w:rPr>
          <w:rFonts w:ascii="GHEA Grapalat" w:hAnsi="GHEA Grapalat"/>
          <w:i w:val="0"/>
          <w:sz w:val="22"/>
          <w:szCs w:val="22"/>
        </w:rPr>
        <w:t xml:space="preserve"> </w:t>
      </w:r>
      <w:r>
        <w:rPr>
          <w:rFonts w:ascii="GHEA Grapalat" w:hAnsi="GHEA Grapalat"/>
          <w:i w:val="0"/>
          <w:sz w:val="22"/>
          <w:szCs w:val="22"/>
          <w:lang w:val="hy-AM"/>
        </w:rPr>
        <w:t>«</w:t>
      </w:r>
      <w:proofErr w:type="gramEnd"/>
      <w:r>
        <w:rPr>
          <w:rFonts w:ascii="GHEA Grapalat" w:hAnsi="GHEA Grapalat"/>
          <w:i w:val="0"/>
          <w:sz w:val="22"/>
          <w:szCs w:val="22"/>
        </w:rPr>
        <w:t xml:space="preserve">МАЛАТИЯ-СЕБАСТИЯ ЦЕНТР ЗДРАВООХРАНЕНИЯ» </w:t>
      </w:r>
    </w:p>
    <w:p w14:paraId="416CF16F" w14:textId="77777777" w:rsidR="0009135A" w:rsidRDefault="0009135A" w:rsidP="0009135A">
      <w:pPr>
        <w:rPr>
          <w:rFonts w:ascii="GHEA Grapalat" w:hAnsi="GHEA Grapalat"/>
          <w:i/>
          <w:sz w:val="20"/>
          <w:szCs w:val="20"/>
        </w:rPr>
      </w:pPr>
      <w:r>
        <w:rPr>
          <w:rFonts w:ascii="GHEA Grapalat" w:hAnsi="GHEA Grapalat"/>
        </w:rPr>
        <w:br w:type="page"/>
      </w:r>
    </w:p>
    <w:p w14:paraId="2292C945" w14:textId="4DFB4064" w:rsidR="00096865"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lastRenderedPageBreak/>
        <w:t>утверждено</w:t>
      </w:r>
    </w:p>
    <w:p w14:paraId="7440233F" w14:textId="564DDCC0"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решением оценочной комиссии открытого конкурса</w:t>
      </w:r>
      <w:r w:rsidRPr="003512BB">
        <w:rPr>
          <w:rFonts w:ascii="GHEA Grapalat" w:hAnsi="GHEA Grapalat"/>
          <w:sz w:val="20"/>
          <w:szCs w:val="20"/>
        </w:rPr>
        <w:br/>
        <w:t>под кодом «</w:t>
      </w:r>
      <w:r w:rsidR="005B0B12">
        <w:rPr>
          <w:rFonts w:ascii="GHEA Grapalat" w:hAnsi="GHEA Grapalat"/>
          <w:sz w:val="20"/>
          <w:szCs w:val="20"/>
        </w:rPr>
        <w:t>ՄՍԱԿ-ԳՀԱՊՁԲ-26/03</w:t>
      </w:r>
      <w:r w:rsidRPr="003512BB">
        <w:rPr>
          <w:rFonts w:ascii="GHEA Grapalat" w:hAnsi="GHEA Grapalat"/>
          <w:sz w:val="20"/>
          <w:szCs w:val="20"/>
        </w:rPr>
        <w:t>»</w:t>
      </w:r>
    </w:p>
    <w:p w14:paraId="5B951727" w14:textId="79CBEAF5"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 xml:space="preserve">№ 1 от </w:t>
      </w:r>
      <w:r w:rsidR="005354DD">
        <w:rPr>
          <w:rFonts w:ascii="GHEA Grapalat" w:hAnsi="GHEA Grapalat"/>
          <w:sz w:val="20"/>
          <w:szCs w:val="20"/>
        </w:rPr>
        <w:t>0</w:t>
      </w:r>
      <w:r w:rsidR="005B0B12">
        <w:rPr>
          <w:rFonts w:ascii="GHEA Grapalat" w:hAnsi="GHEA Grapalat"/>
          <w:sz w:val="20"/>
          <w:szCs w:val="20"/>
        </w:rPr>
        <w:t>8</w:t>
      </w:r>
      <w:r w:rsidRPr="003512BB">
        <w:rPr>
          <w:rFonts w:ascii="GHEA Grapalat" w:hAnsi="GHEA Grapalat"/>
          <w:sz w:val="20"/>
          <w:szCs w:val="20"/>
        </w:rPr>
        <w:t>.</w:t>
      </w:r>
      <w:r w:rsidR="007F6588">
        <w:rPr>
          <w:rFonts w:ascii="GHEA Grapalat" w:hAnsi="GHEA Grapalat"/>
          <w:sz w:val="20"/>
          <w:szCs w:val="20"/>
          <w:lang w:val="hy-AM"/>
        </w:rPr>
        <w:t>1</w:t>
      </w:r>
      <w:r w:rsidR="005B0B12">
        <w:rPr>
          <w:rFonts w:ascii="GHEA Grapalat" w:hAnsi="GHEA Grapalat"/>
          <w:sz w:val="20"/>
          <w:szCs w:val="20"/>
        </w:rPr>
        <w:t>2</w:t>
      </w:r>
      <w:r w:rsidRPr="003512BB">
        <w:rPr>
          <w:rFonts w:ascii="GHEA Grapalat" w:hAnsi="GHEA Grapalat"/>
          <w:sz w:val="20"/>
          <w:szCs w:val="20"/>
        </w:rPr>
        <w:t>.2025 г.</w:t>
      </w:r>
    </w:p>
    <w:p w14:paraId="01A62956" w14:textId="77777777" w:rsidR="00096865" w:rsidRPr="00437197" w:rsidRDefault="00096865" w:rsidP="003850C3">
      <w:pPr>
        <w:pStyle w:val="aa"/>
        <w:widowControl w:val="0"/>
        <w:spacing w:after="0"/>
        <w:ind w:right="-7" w:firstLine="567"/>
        <w:jc w:val="center"/>
        <w:rPr>
          <w:rFonts w:ascii="GHEA Grapalat" w:hAnsi="GHEA Grapalat"/>
        </w:rPr>
      </w:pPr>
    </w:p>
    <w:p w14:paraId="5E8C6683" w14:textId="77777777" w:rsidR="00096865" w:rsidRPr="00437197" w:rsidRDefault="00096865" w:rsidP="003850C3">
      <w:pPr>
        <w:pStyle w:val="aa"/>
        <w:widowControl w:val="0"/>
        <w:spacing w:after="0"/>
        <w:ind w:right="-7" w:firstLine="567"/>
        <w:jc w:val="center"/>
        <w:rPr>
          <w:rFonts w:ascii="GHEA Grapalat" w:hAnsi="GHEA Grapalat"/>
        </w:rPr>
      </w:pPr>
    </w:p>
    <w:p w14:paraId="4B45981E" w14:textId="7E48C1CD" w:rsidR="0033448D" w:rsidRDefault="0009135A" w:rsidP="003850C3">
      <w:pPr>
        <w:pStyle w:val="aa"/>
        <w:widowControl w:val="0"/>
        <w:spacing w:after="0"/>
        <w:ind w:right="-7" w:firstLine="567"/>
        <w:jc w:val="center"/>
        <w:rPr>
          <w:rFonts w:ascii="GHEA Grapalat" w:hAnsi="GHEA Grapalat"/>
          <w:lang w:val="hy-AM"/>
        </w:rPr>
      </w:pPr>
      <w:r>
        <w:rPr>
          <w:rFonts w:ascii="GHEA Grapalat" w:hAnsi="GHEA Grapalat"/>
        </w:rPr>
        <w:t xml:space="preserve"> </w:t>
      </w:r>
      <w:r w:rsidR="00D6359B">
        <w:rPr>
          <w:rFonts w:ascii="GHEA Grapalat" w:hAnsi="GHEA Grapalat"/>
        </w:rPr>
        <w:t xml:space="preserve">ЗАО «МАЛАТИЯ-СЕБАСТИЯ ЦЕНТР ЗДРАВООХРАНЕНИЯ»  </w:t>
      </w:r>
      <w:r>
        <w:rPr>
          <w:rFonts w:ascii="GHEA Grapalat" w:hAnsi="GHEA Grapalat"/>
        </w:rPr>
        <w:t xml:space="preserve">  </w:t>
      </w:r>
    </w:p>
    <w:p w14:paraId="2019D4DC" w14:textId="77777777" w:rsidR="0009135A" w:rsidRPr="0009135A" w:rsidRDefault="0009135A" w:rsidP="003850C3">
      <w:pPr>
        <w:pStyle w:val="aa"/>
        <w:widowControl w:val="0"/>
        <w:spacing w:after="0"/>
        <w:ind w:right="-7" w:firstLine="567"/>
        <w:jc w:val="center"/>
        <w:rPr>
          <w:rFonts w:ascii="GHEA Grapalat" w:hAnsi="GHEA Grapalat"/>
          <w:lang w:val="hy-AM"/>
        </w:rPr>
      </w:pPr>
    </w:p>
    <w:p w14:paraId="47E984C0" w14:textId="77777777" w:rsidR="0033448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ПРИГЛАШЕНИЕ</w:t>
      </w:r>
    </w:p>
    <w:p w14:paraId="64968906" w14:textId="77777777" w:rsidR="0033448D" w:rsidRPr="00437197" w:rsidRDefault="0033448D" w:rsidP="003850C3">
      <w:pPr>
        <w:pStyle w:val="aa"/>
        <w:widowControl w:val="0"/>
        <w:spacing w:after="0"/>
        <w:ind w:right="-7" w:firstLine="567"/>
        <w:jc w:val="center"/>
        <w:rPr>
          <w:rFonts w:ascii="GHEA Grapalat" w:hAnsi="GHEA Grapalat"/>
        </w:rPr>
      </w:pPr>
    </w:p>
    <w:p w14:paraId="7E138BC2" w14:textId="77777777" w:rsidR="0033448D" w:rsidRPr="00437197" w:rsidRDefault="0033448D" w:rsidP="003850C3">
      <w:pPr>
        <w:pStyle w:val="aa"/>
        <w:widowControl w:val="0"/>
        <w:spacing w:after="0"/>
        <w:ind w:right="-7" w:firstLine="567"/>
        <w:jc w:val="center"/>
        <w:rPr>
          <w:rFonts w:ascii="GHEA Grapalat" w:hAnsi="GHEA Grapalat"/>
        </w:rPr>
      </w:pPr>
    </w:p>
    <w:p w14:paraId="4EE596D9" w14:textId="77777777" w:rsidR="00BE049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 xml:space="preserve">НА ЗАПРОС КАТИРОВОК, ОБЪЯВЛЕННЫЙ С ЦЕЛЬЮ ПРИОБРЕТЕНИЯ </w:t>
      </w:r>
    </w:p>
    <w:p w14:paraId="58D8E8F5" w14:textId="66824987" w:rsidR="00D40583" w:rsidRPr="00437197" w:rsidRDefault="00D6359B" w:rsidP="003850C3">
      <w:pPr>
        <w:pStyle w:val="aa"/>
        <w:widowControl w:val="0"/>
        <w:spacing w:after="0"/>
        <w:ind w:right="-7" w:firstLine="567"/>
        <w:jc w:val="center"/>
        <w:rPr>
          <w:rFonts w:ascii="GHEA Grapalat" w:hAnsi="GHEA Grapalat"/>
        </w:rPr>
      </w:pPr>
      <w:r w:rsidRPr="00437197">
        <w:rPr>
          <w:rFonts w:ascii="GHEA Grapalat" w:hAnsi="GHEA Grapalat"/>
        </w:rPr>
        <w:t>«</w:t>
      </w:r>
      <w:r w:rsidR="005B0B12">
        <w:rPr>
          <w:rFonts w:ascii="GHEA Grapalat" w:hAnsi="GHEA Grapalat"/>
        </w:rPr>
        <w:t xml:space="preserve">ИЗДЕЛИЯ МЕДИЦИНСКОГО </w:t>
      </w:r>
      <w:proofErr w:type="gramStart"/>
      <w:r w:rsidR="005B0B12">
        <w:rPr>
          <w:rFonts w:ascii="GHEA Grapalat" w:hAnsi="GHEA Grapalat"/>
        </w:rPr>
        <w:t xml:space="preserve">НАЗНАЧЕНИЯ  </w:t>
      </w:r>
      <w:r w:rsidR="00C955F8" w:rsidRPr="00437197">
        <w:rPr>
          <w:rFonts w:ascii="GHEA Grapalat" w:hAnsi="GHEA Grapalat"/>
        </w:rPr>
        <w:t>»</w:t>
      </w:r>
      <w:proofErr w:type="gramEnd"/>
      <w:r w:rsidR="00C955F8" w:rsidRPr="00437197">
        <w:rPr>
          <w:rFonts w:ascii="GHEA Grapalat" w:hAnsi="GHEA Grapalat"/>
        </w:rPr>
        <w:t xml:space="preserve"> </w:t>
      </w:r>
      <w:r w:rsidR="0033448D" w:rsidRPr="00437197">
        <w:rPr>
          <w:rFonts w:ascii="GHEA Grapalat" w:hAnsi="GHEA Grapalat"/>
        </w:rPr>
        <w:t xml:space="preserve">ДЛЯ </w:t>
      </w:r>
      <w:proofErr w:type="gramStart"/>
      <w:r w:rsidR="0033448D" w:rsidRPr="00437197">
        <w:rPr>
          <w:rFonts w:ascii="GHEA Grapalat" w:hAnsi="GHEA Grapalat"/>
        </w:rPr>
        <w:t xml:space="preserve">НУЖД </w:t>
      </w:r>
      <w:r w:rsidR="0009135A">
        <w:rPr>
          <w:rFonts w:ascii="GHEA Grapalat" w:hAnsi="GHEA Grapalat"/>
        </w:rPr>
        <w:t xml:space="preserve"> </w:t>
      </w:r>
      <w:r>
        <w:rPr>
          <w:rFonts w:ascii="GHEA Grapalat" w:hAnsi="GHEA Grapalat"/>
        </w:rPr>
        <w:t>ЗАО</w:t>
      </w:r>
      <w:proofErr w:type="gramEnd"/>
      <w:r>
        <w:rPr>
          <w:rFonts w:ascii="GHEA Grapalat" w:hAnsi="GHEA Grapalat"/>
        </w:rPr>
        <w:t xml:space="preserve"> «МАЛАТИЯ-СЕБАСТИЯ ЦЕНТР ЗДРАВООХРАНЕНИЯ»  </w:t>
      </w:r>
      <w:r w:rsidR="0009135A">
        <w:rPr>
          <w:rFonts w:ascii="GHEA Grapalat" w:hAnsi="GHEA Grapalat"/>
        </w:rPr>
        <w:t xml:space="preserve">  </w:t>
      </w:r>
    </w:p>
    <w:p w14:paraId="146DEEF3" w14:textId="77777777" w:rsidR="0033448D" w:rsidRPr="00437197" w:rsidRDefault="0033448D" w:rsidP="003850C3">
      <w:pPr>
        <w:pStyle w:val="aa"/>
        <w:widowControl w:val="0"/>
        <w:spacing w:after="0"/>
        <w:ind w:right="-7" w:firstLine="567"/>
        <w:jc w:val="center"/>
        <w:rPr>
          <w:rFonts w:ascii="GHEA Grapalat" w:hAnsi="GHEA Grapalat"/>
        </w:rPr>
      </w:pPr>
    </w:p>
    <w:p w14:paraId="5874A1FD" w14:textId="77777777" w:rsidR="00CE0D95" w:rsidRPr="00437197" w:rsidRDefault="00CE0D95" w:rsidP="003850C3">
      <w:pPr>
        <w:pStyle w:val="aa"/>
        <w:widowControl w:val="0"/>
        <w:spacing w:after="0"/>
        <w:ind w:right="-7" w:firstLine="567"/>
        <w:jc w:val="center"/>
        <w:rPr>
          <w:rFonts w:ascii="GHEA Grapalat" w:hAnsi="GHEA Grapalat"/>
        </w:rPr>
      </w:pPr>
    </w:p>
    <w:p w14:paraId="0D774C37" w14:textId="6B099E34" w:rsidR="000763E5" w:rsidRPr="00437197" w:rsidRDefault="000763E5" w:rsidP="003850C3">
      <w:pPr>
        <w:rPr>
          <w:rFonts w:ascii="GHEA Grapalat" w:hAnsi="GHEA Grapalat"/>
        </w:rPr>
      </w:pPr>
      <w:r w:rsidRPr="00437197">
        <w:rPr>
          <w:rFonts w:ascii="GHEA Grapalat" w:hAnsi="GHEA Grapalat"/>
        </w:rPr>
        <w:br w:type="page"/>
      </w:r>
    </w:p>
    <w:p w14:paraId="34B3A3A3" w14:textId="77777777" w:rsidR="001A43A4" w:rsidRPr="00437197" w:rsidRDefault="00096865" w:rsidP="003850C3">
      <w:pPr>
        <w:widowControl w:val="0"/>
        <w:ind w:firstLine="567"/>
        <w:jc w:val="both"/>
        <w:rPr>
          <w:rFonts w:ascii="GHEA Grapalat" w:hAnsi="GHEA Grapalat" w:cs="Sylfaen"/>
          <w:i/>
        </w:rPr>
      </w:pPr>
      <w:r w:rsidRPr="00437197">
        <w:rPr>
          <w:rFonts w:ascii="GHEA Grapalat" w:hAnsi="GHEA Grapalat"/>
          <w:i/>
        </w:rPr>
        <w:lastRenderedPageBreak/>
        <w:t>Уважаемый участник, прежде чем составить и подать заявку просим Вас</w:t>
      </w:r>
      <w:r w:rsidR="001D209D" w:rsidRPr="00437197">
        <w:rPr>
          <w:rFonts w:ascii="Calibri" w:hAnsi="Calibri" w:cs="Calibri"/>
          <w:i/>
          <w:lang w:val="en-US"/>
        </w:rPr>
        <w:t> </w:t>
      </w:r>
      <w:r w:rsidRPr="0043719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437197" w:rsidRDefault="00984BDB" w:rsidP="003850C3">
      <w:pPr>
        <w:widowControl w:val="0"/>
        <w:ind w:firstLine="567"/>
        <w:jc w:val="both"/>
        <w:rPr>
          <w:rFonts w:ascii="GHEA Grapalat" w:hAnsi="GHEA Grapalat"/>
          <w:i/>
        </w:rPr>
      </w:pPr>
    </w:p>
    <w:p w14:paraId="1AF36E60" w14:textId="77777777" w:rsidR="00160AE4" w:rsidRPr="00437197" w:rsidRDefault="00994A77" w:rsidP="003850C3">
      <w:pPr>
        <w:widowControl w:val="0"/>
        <w:ind w:firstLine="567"/>
        <w:jc w:val="center"/>
        <w:rPr>
          <w:rFonts w:ascii="GHEA Grapalat" w:hAnsi="GHEA Grapalat" w:cs="Sylfaen"/>
          <w:b/>
        </w:rPr>
      </w:pPr>
      <w:r w:rsidRPr="00437197">
        <w:rPr>
          <w:rFonts w:ascii="GHEA Grapalat" w:hAnsi="GHEA Grapalat"/>
        </w:rPr>
        <w:br w:type="page"/>
      </w:r>
    </w:p>
    <w:p w14:paraId="07DE22E8" w14:textId="77777777" w:rsidR="00160AE4" w:rsidRPr="00437197" w:rsidRDefault="00160AE4" w:rsidP="003850C3">
      <w:pPr>
        <w:widowControl w:val="0"/>
        <w:jc w:val="center"/>
        <w:rPr>
          <w:rFonts w:ascii="GHEA Grapalat" w:hAnsi="GHEA Grapalat"/>
          <w:b/>
        </w:rPr>
      </w:pPr>
      <w:r w:rsidRPr="00437197">
        <w:rPr>
          <w:rFonts w:ascii="GHEA Grapalat" w:hAnsi="GHEA Grapalat"/>
          <w:b/>
        </w:rPr>
        <w:lastRenderedPageBreak/>
        <w:t>СОДЕРЖАНИЕ</w:t>
      </w:r>
    </w:p>
    <w:p w14:paraId="6FEDE370" w14:textId="77777777" w:rsidR="00633BD5" w:rsidRPr="00437197" w:rsidRDefault="00633BD5" w:rsidP="003850C3">
      <w:pPr>
        <w:widowControl w:val="0"/>
        <w:jc w:val="center"/>
        <w:rPr>
          <w:rFonts w:ascii="GHEA Grapalat" w:hAnsi="GHEA Grapalat"/>
          <w:b/>
          <w:sz w:val="20"/>
          <w:szCs w:val="20"/>
        </w:rPr>
      </w:pPr>
      <w:r w:rsidRPr="00437197">
        <w:rPr>
          <w:rFonts w:ascii="GHEA Grapalat" w:hAnsi="GHEA Grapalat"/>
          <w:b/>
          <w:sz w:val="20"/>
          <w:szCs w:val="20"/>
        </w:rPr>
        <w:t>ДЛЯ НУЖД</w:t>
      </w:r>
    </w:p>
    <w:p w14:paraId="143B32A1" w14:textId="68748BB6" w:rsidR="00633BD5" w:rsidRPr="00437197" w:rsidRDefault="0009135A" w:rsidP="003850C3">
      <w:pPr>
        <w:widowControl w:val="0"/>
        <w:jc w:val="center"/>
        <w:rPr>
          <w:rFonts w:ascii="GHEA Grapalat" w:hAnsi="GHEA Grapalat"/>
          <w:b/>
          <w:lang w:val="hy-AM"/>
        </w:rPr>
      </w:pPr>
      <w:r>
        <w:rPr>
          <w:rFonts w:ascii="GHEA Grapalat" w:hAnsi="GHEA Grapalat"/>
          <w:b/>
          <w:lang w:val="hy-AM"/>
        </w:rPr>
        <w:t xml:space="preserve"> </w:t>
      </w:r>
      <w:r w:rsidR="00D6359B">
        <w:rPr>
          <w:rFonts w:ascii="GHEA Grapalat" w:hAnsi="GHEA Grapalat"/>
          <w:b/>
          <w:lang w:val="hy-AM"/>
        </w:rPr>
        <w:t xml:space="preserve">ЗАО «МАЛАТИЯ-СЕБАСТИЯ ЦЕНТР ЗДРАВООХРАНЕНИЯ»  </w:t>
      </w:r>
      <w:r>
        <w:rPr>
          <w:rFonts w:ascii="GHEA Grapalat" w:hAnsi="GHEA Grapalat"/>
          <w:b/>
          <w:lang w:val="hy-AM"/>
        </w:rPr>
        <w:t xml:space="preserve">  </w:t>
      </w:r>
    </w:p>
    <w:p w14:paraId="56F793FB" w14:textId="6BFA7472" w:rsidR="00633BD5" w:rsidRPr="00437197" w:rsidRDefault="00633BD5" w:rsidP="003850C3">
      <w:pPr>
        <w:widowControl w:val="0"/>
        <w:jc w:val="center"/>
        <w:rPr>
          <w:rFonts w:ascii="GHEA Grapalat" w:hAnsi="GHEA Grapalat"/>
          <w:i/>
          <w:sz w:val="20"/>
          <w:szCs w:val="20"/>
          <w:lang w:val="hy-AM"/>
        </w:rPr>
      </w:pPr>
      <w:r w:rsidRPr="00437197">
        <w:rPr>
          <w:rFonts w:ascii="GHEA Grapalat" w:hAnsi="GHEA Grapalat"/>
          <w:b/>
          <w:sz w:val="20"/>
          <w:szCs w:val="20"/>
        </w:rPr>
        <w:t xml:space="preserve">ПРИГЛАШЕНИЯ НА ЗАПРОС КАТИРОВОКС, </w:t>
      </w:r>
      <w:r w:rsidRPr="00437197">
        <w:rPr>
          <w:rFonts w:ascii="GHEA Grapalat" w:hAnsi="GHEA Grapalat"/>
          <w:b/>
          <w:sz w:val="20"/>
          <w:szCs w:val="20"/>
        </w:rPr>
        <w:br/>
        <w:t>ОБЪЯВЛЕННЫЙ С ЦЕЛЬЮ ПРИОБРЕТЕНИЯ</w:t>
      </w:r>
      <w:r w:rsidR="00D40583" w:rsidRPr="00437197">
        <w:rPr>
          <w:rFonts w:ascii="GHEA Grapalat" w:hAnsi="GHEA Grapalat"/>
          <w:b/>
          <w:sz w:val="20"/>
          <w:szCs w:val="20"/>
        </w:rPr>
        <w:t xml:space="preserve"> </w:t>
      </w:r>
      <w:r w:rsidR="00D6359B" w:rsidRPr="00437197">
        <w:rPr>
          <w:rFonts w:ascii="GHEA Grapalat" w:hAnsi="GHEA Grapalat"/>
          <w:b/>
          <w:sz w:val="20"/>
          <w:szCs w:val="20"/>
        </w:rPr>
        <w:t>«</w:t>
      </w:r>
      <w:r w:rsidR="005B0B12">
        <w:rPr>
          <w:rFonts w:ascii="GHEA Grapalat" w:hAnsi="GHEA Grapalat"/>
          <w:b/>
          <w:sz w:val="20"/>
          <w:szCs w:val="20"/>
        </w:rPr>
        <w:t xml:space="preserve">ИЗДЕЛИЯ МЕДИЦИНСКОГО </w:t>
      </w:r>
      <w:proofErr w:type="gramStart"/>
      <w:r w:rsidR="005B0B12">
        <w:rPr>
          <w:rFonts w:ascii="GHEA Grapalat" w:hAnsi="GHEA Grapalat"/>
          <w:b/>
          <w:sz w:val="20"/>
          <w:szCs w:val="20"/>
        </w:rPr>
        <w:t xml:space="preserve">НАЗНАЧЕНИЯ  </w:t>
      </w:r>
      <w:r w:rsidR="00D6359B" w:rsidRPr="00781CF8">
        <w:rPr>
          <w:rFonts w:ascii="GHEA Grapalat" w:hAnsi="GHEA Grapalat"/>
          <w:b/>
          <w:sz w:val="20"/>
          <w:szCs w:val="20"/>
        </w:rPr>
        <w:t>»</w:t>
      </w:r>
      <w:proofErr w:type="gramEnd"/>
      <w:r w:rsidR="00D6359B">
        <w:rPr>
          <w:rFonts w:ascii="GHEA Grapalat" w:hAnsi="GHEA Grapalat"/>
          <w:b/>
          <w:sz w:val="20"/>
          <w:szCs w:val="20"/>
          <w:lang w:val="hy-AM"/>
        </w:rPr>
        <w:t xml:space="preserve"> </w:t>
      </w:r>
      <w:r w:rsidR="00B9512A" w:rsidRPr="00437197">
        <w:rPr>
          <w:rFonts w:ascii="GHEA Grapalat" w:hAnsi="GHEA Grapalat"/>
          <w:b/>
          <w:sz w:val="20"/>
          <w:szCs w:val="20"/>
        </w:rPr>
        <w:t>ПРИНОДЛЕЖНОСТИ</w:t>
      </w:r>
    </w:p>
    <w:p w14:paraId="72F4FAF1" w14:textId="77777777" w:rsidR="00C67E80" w:rsidRPr="00437197" w:rsidRDefault="00C67E80" w:rsidP="003850C3">
      <w:pPr>
        <w:widowControl w:val="0"/>
        <w:jc w:val="center"/>
        <w:rPr>
          <w:rFonts w:ascii="GHEA Grapalat" w:hAnsi="GHEA Grapalat" w:cs="Sylfaen"/>
          <w:b/>
        </w:rPr>
      </w:pPr>
    </w:p>
    <w:p w14:paraId="3B4BEBEF" w14:textId="77777777" w:rsidR="00096865" w:rsidRPr="00437197" w:rsidRDefault="00096865" w:rsidP="003850C3">
      <w:pPr>
        <w:widowControl w:val="0"/>
        <w:jc w:val="center"/>
        <w:rPr>
          <w:rFonts w:ascii="GHEA Grapalat" w:hAnsi="GHEA Grapalat"/>
          <w:b/>
        </w:rPr>
      </w:pPr>
      <w:r w:rsidRPr="00437197">
        <w:rPr>
          <w:rFonts w:ascii="GHEA Grapalat" w:hAnsi="GHEA Grapalat"/>
          <w:b/>
        </w:rPr>
        <w:t>ЧАСТЬ I.</w:t>
      </w:r>
    </w:p>
    <w:p w14:paraId="6AA6F761" w14:textId="77777777" w:rsidR="002E069D" w:rsidRPr="00437197" w:rsidRDefault="002E069D" w:rsidP="003850C3">
      <w:pPr>
        <w:widowControl w:val="0"/>
        <w:jc w:val="center"/>
        <w:rPr>
          <w:rFonts w:ascii="GHEA Grapalat" w:hAnsi="GHEA Grapalat"/>
        </w:rPr>
      </w:pPr>
    </w:p>
    <w:p w14:paraId="226D2FFD"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w:t>
      </w:r>
      <w:r w:rsidR="005C1BF7" w:rsidRPr="00437197">
        <w:rPr>
          <w:rFonts w:ascii="GHEA Grapalat" w:hAnsi="GHEA Grapalat"/>
        </w:rPr>
        <w:tab/>
      </w:r>
      <w:r w:rsidR="00543BAE" w:rsidRPr="00437197">
        <w:rPr>
          <w:rFonts w:ascii="GHEA Grapalat" w:hAnsi="GHEA Grapalat"/>
        </w:rPr>
        <w:t>Характеристика предмета закупки</w:t>
      </w:r>
      <w:r w:rsidRPr="00437197">
        <w:rPr>
          <w:rFonts w:ascii="GHEA Grapalat" w:hAnsi="GHEA Grapalat"/>
        </w:rPr>
        <w:t xml:space="preserve"> </w:t>
      </w:r>
    </w:p>
    <w:p w14:paraId="51D6B807"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2.</w:t>
      </w:r>
      <w:r w:rsidR="005D191A" w:rsidRPr="00437197">
        <w:rPr>
          <w:rFonts w:ascii="GHEA Grapalat" w:hAnsi="GHEA Grapalat"/>
        </w:rPr>
        <w:tab/>
      </w:r>
      <w:r w:rsidRPr="00437197">
        <w:rPr>
          <w:rFonts w:ascii="GHEA Grapalat" w:hAnsi="GHEA Grapalat"/>
        </w:rPr>
        <w:t>Требования к праву участника на участие</w:t>
      </w:r>
      <w:r w:rsidR="00543BAE" w:rsidRPr="00437197">
        <w:rPr>
          <w:rFonts w:ascii="GHEA Grapalat" w:hAnsi="GHEA Grapalat"/>
        </w:rPr>
        <w:t xml:space="preserve"> и порядок их оценки</w:t>
      </w:r>
      <w:r w:rsidR="003D0E3C" w:rsidRPr="00437197">
        <w:rPr>
          <w:rFonts w:ascii="GHEA Grapalat" w:hAnsi="GHEA Grapalat"/>
        </w:rPr>
        <w:t>, в случае признания отобранным участником-условия представления обеспечения квалификации.</w:t>
      </w:r>
    </w:p>
    <w:p w14:paraId="355ECA72"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3.</w:t>
      </w:r>
      <w:r w:rsidR="005D191A" w:rsidRPr="00437197">
        <w:rPr>
          <w:rFonts w:ascii="GHEA Grapalat" w:hAnsi="GHEA Grapalat"/>
        </w:rPr>
        <w:tab/>
      </w:r>
      <w:r w:rsidRPr="00437197">
        <w:rPr>
          <w:rFonts w:ascii="GHEA Grapalat" w:hAnsi="GHEA Grapalat"/>
        </w:rPr>
        <w:t>Разъяснение приглашения и порядок вне</w:t>
      </w:r>
      <w:r w:rsidR="00543BAE" w:rsidRPr="00437197">
        <w:rPr>
          <w:rFonts w:ascii="GHEA Grapalat" w:hAnsi="GHEA Grapalat"/>
        </w:rPr>
        <w:t>сения изменения в приглашение</w:t>
      </w:r>
    </w:p>
    <w:p w14:paraId="10895275" w14:textId="77777777" w:rsidR="00087A30" w:rsidRPr="00437197" w:rsidRDefault="00096865" w:rsidP="003850C3">
      <w:pPr>
        <w:widowControl w:val="0"/>
        <w:tabs>
          <w:tab w:val="left" w:pos="1134"/>
        </w:tabs>
        <w:ind w:left="1134" w:hanging="567"/>
        <w:jc w:val="both"/>
        <w:rPr>
          <w:rFonts w:ascii="GHEA Grapalat" w:hAnsi="GHEA Grapalat" w:cs="Sylfaen"/>
        </w:rPr>
      </w:pPr>
      <w:r w:rsidRPr="00437197">
        <w:rPr>
          <w:rFonts w:ascii="GHEA Grapalat" w:hAnsi="GHEA Grapalat"/>
        </w:rPr>
        <w:t>4.</w:t>
      </w:r>
      <w:r w:rsidR="005D191A" w:rsidRPr="00437197">
        <w:rPr>
          <w:rFonts w:ascii="GHEA Grapalat" w:hAnsi="GHEA Grapalat"/>
        </w:rPr>
        <w:tab/>
      </w:r>
      <w:r w:rsidRPr="00437197">
        <w:rPr>
          <w:rFonts w:ascii="GHEA Grapalat" w:hAnsi="GHEA Grapalat"/>
        </w:rPr>
        <w:t>Порядок подачи заявки</w:t>
      </w:r>
    </w:p>
    <w:p w14:paraId="7F2CFA36" w14:textId="77777777" w:rsidR="00096865" w:rsidRPr="00437197" w:rsidRDefault="00543BAE" w:rsidP="003850C3">
      <w:pPr>
        <w:widowControl w:val="0"/>
        <w:tabs>
          <w:tab w:val="left" w:pos="1134"/>
        </w:tabs>
        <w:ind w:left="1134" w:hanging="567"/>
        <w:jc w:val="both"/>
        <w:rPr>
          <w:rFonts w:ascii="GHEA Grapalat" w:hAnsi="GHEA Grapalat"/>
        </w:rPr>
      </w:pPr>
      <w:r w:rsidRPr="00437197">
        <w:rPr>
          <w:rFonts w:ascii="GHEA Grapalat" w:hAnsi="GHEA Grapalat"/>
        </w:rPr>
        <w:t>5.</w:t>
      </w:r>
      <w:r w:rsidRPr="00437197">
        <w:rPr>
          <w:rFonts w:ascii="GHEA Grapalat" w:hAnsi="GHEA Grapalat"/>
        </w:rPr>
        <w:tab/>
        <w:t>Ценовое предложение заявки</w:t>
      </w:r>
      <w:r w:rsidR="00087A30" w:rsidRPr="00437197">
        <w:rPr>
          <w:rFonts w:ascii="GHEA Grapalat" w:hAnsi="GHEA Grapalat"/>
        </w:rPr>
        <w:t xml:space="preserve"> </w:t>
      </w:r>
    </w:p>
    <w:p w14:paraId="7B87F428"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6.</w:t>
      </w:r>
      <w:r w:rsidR="005D191A" w:rsidRPr="00437197">
        <w:rPr>
          <w:rFonts w:ascii="GHEA Grapalat" w:hAnsi="GHEA Grapalat"/>
        </w:rPr>
        <w:tab/>
      </w:r>
      <w:r w:rsidRPr="00437197">
        <w:rPr>
          <w:rFonts w:ascii="GHEA Grapalat" w:hAnsi="GHEA Grapalat"/>
        </w:rPr>
        <w:t>Срок действия заявки, порядок внесения</w:t>
      </w:r>
      <w:r w:rsidR="005D191A" w:rsidRPr="00437197">
        <w:rPr>
          <w:rFonts w:ascii="GHEA Grapalat" w:hAnsi="GHEA Grapalat"/>
        </w:rPr>
        <w:t xml:space="preserve"> изменений в заявки и их отзыва</w:t>
      </w:r>
      <w:r w:rsidRPr="00437197">
        <w:rPr>
          <w:rFonts w:ascii="GHEA Grapalat" w:hAnsi="GHEA Grapalat"/>
        </w:rPr>
        <w:t xml:space="preserve"> </w:t>
      </w:r>
    </w:p>
    <w:p w14:paraId="29AE9D31" w14:textId="77777777" w:rsidR="00096865" w:rsidRPr="00437197" w:rsidRDefault="00087A30" w:rsidP="003850C3">
      <w:pPr>
        <w:widowControl w:val="0"/>
        <w:tabs>
          <w:tab w:val="left" w:pos="1134"/>
        </w:tabs>
        <w:ind w:left="1134" w:hanging="567"/>
        <w:jc w:val="both"/>
        <w:rPr>
          <w:rFonts w:ascii="GHEA Grapalat" w:hAnsi="GHEA Grapalat" w:cs="Sylfaen"/>
        </w:rPr>
      </w:pPr>
      <w:r w:rsidRPr="00437197">
        <w:rPr>
          <w:rFonts w:ascii="GHEA Grapalat" w:hAnsi="GHEA Grapalat"/>
        </w:rPr>
        <w:t>8.</w:t>
      </w:r>
      <w:r w:rsidR="005D191A" w:rsidRPr="00437197">
        <w:rPr>
          <w:rFonts w:ascii="GHEA Grapalat" w:hAnsi="GHEA Grapalat"/>
        </w:rPr>
        <w:tab/>
      </w:r>
      <w:r w:rsidRPr="00437197">
        <w:rPr>
          <w:rFonts w:ascii="GHEA Grapalat" w:hAnsi="GHEA Grapalat"/>
        </w:rPr>
        <w:t>Вскрытие, оц</w:t>
      </w:r>
      <w:r w:rsidR="000B2CFA" w:rsidRPr="00437197">
        <w:rPr>
          <w:rFonts w:ascii="GHEA Grapalat" w:hAnsi="GHEA Grapalat"/>
        </w:rPr>
        <w:t>енка заявок и подведение итогов</w:t>
      </w:r>
    </w:p>
    <w:p w14:paraId="2AD1219E"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9.</w:t>
      </w:r>
      <w:r w:rsidR="005D191A" w:rsidRPr="00437197">
        <w:rPr>
          <w:rFonts w:ascii="GHEA Grapalat" w:hAnsi="GHEA Grapalat"/>
        </w:rPr>
        <w:tab/>
      </w:r>
      <w:r w:rsidRPr="00437197">
        <w:rPr>
          <w:rFonts w:ascii="GHEA Grapalat" w:hAnsi="GHEA Grapalat"/>
        </w:rPr>
        <w:t>Заключение догово</w:t>
      </w:r>
      <w:r w:rsidR="00543BAE" w:rsidRPr="00437197">
        <w:rPr>
          <w:rFonts w:ascii="GHEA Grapalat" w:hAnsi="GHEA Grapalat"/>
        </w:rPr>
        <w:t>ра</w:t>
      </w:r>
    </w:p>
    <w:p w14:paraId="34036272"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10.</w:t>
      </w:r>
      <w:r w:rsidR="005D191A" w:rsidRPr="00437197">
        <w:rPr>
          <w:rFonts w:ascii="GHEA Grapalat" w:hAnsi="GHEA Grapalat"/>
        </w:rPr>
        <w:tab/>
      </w:r>
      <w:r w:rsidR="003E1D9D" w:rsidRPr="00437197">
        <w:rPr>
          <w:rFonts w:ascii="GHEA Grapalat" w:hAnsi="GHEA Grapalat"/>
        </w:rPr>
        <w:t xml:space="preserve">Обеспечения </w:t>
      </w:r>
      <w:proofErr w:type="gramStart"/>
      <w:r w:rsidR="00174DAB" w:rsidRPr="00437197">
        <w:rPr>
          <w:rFonts w:ascii="GHEA Grapalat" w:hAnsi="GHEA Grapalat"/>
        </w:rPr>
        <w:t>квалификации  и</w:t>
      </w:r>
      <w:proofErr w:type="gramEnd"/>
      <w:r w:rsidR="00174DAB" w:rsidRPr="00437197">
        <w:rPr>
          <w:rFonts w:ascii="GHEA Grapalat" w:hAnsi="GHEA Grapalat"/>
        </w:rPr>
        <w:t xml:space="preserve"> </w:t>
      </w:r>
      <w:r w:rsidR="00543BAE" w:rsidRPr="00437197">
        <w:rPr>
          <w:rFonts w:ascii="GHEA Grapalat" w:hAnsi="GHEA Grapalat"/>
        </w:rPr>
        <w:t>договора</w:t>
      </w:r>
      <w:r w:rsidRPr="00437197">
        <w:rPr>
          <w:rFonts w:ascii="GHEA Grapalat" w:hAnsi="GHEA Grapalat"/>
        </w:rPr>
        <w:t xml:space="preserve"> </w:t>
      </w:r>
    </w:p>
    <w:p w14:paraId="00E4842A"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11.</w:t>
      </w:r>
      <w:r w:rsidR="005D191A" w:rsidRPr="00437197">
        <w:rPr>
          <w:rFonts w:ascii="GHEA Grapalat" w:hAnsi="GHEA Grapalat"/>
        </w:rPr>
        <w:tab/>
      </w:r>
      <w:r w:rsidRPr="00437197">
        <w:rPr>
          <w:rFonts w:ascii="GHEA Grapalat" w:hAnsi="GHEA Grapalat"/>
        </w:rPr>
        <w:t>Объяв</w:t>
      </w:r>
      <w:r w:rsidR="00543BAE" w:rsidRPr="00437197">
        <w:rPr>
          <w:rFonts w:ascii="GHEA Grapalat" w:hAnsi="GHEA Grapalat"/>
        </w:rPr>
        <w:t>ление процедуры несостоявшейся</w:t>
      </w:r>
      <w:r w:rsidRPr="00437197">
        <w:rPr>
          <w:rFonts w:ascii="GHEA Grapalat" w:hAnsi="GHEA Grapalat"/>
        </w:rPr>
        <w:t xml:space="preserve"> </w:t>
      </w:r>
    </w:p>
    <w:p w14:paraId="59AEDD14"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12.</w:t>
      </w:r>
      <w:r w:rsidR="005D191A" w:rsidRPr="00437197">
        <w:rPr>
          <w:rFonts w:ascii="GHEA Grapalat" w:hAnsi="GHEA Grapalat"/>
        </w:rPr>
        <w:tab/>
      </w:r>
      <w:r w:rsidRPr="00437197">
        <w:rPr>
          <w:rFonts w:ascii="GHEA Grapalat" w:hAnsi="GHEA Grapalat"/>
        </w:rPr>
        <w:t>Право участника и порядок обжалования им действий и (или) принятых решений</w:t>
      </w:r>
      <w:r w:rsidR="00543BAE" w:rsidRPr="00437197">
        <w:rPr>
          <w:rFonts w:ascii="GHEA Grapalat" w:hAnsi="GHEA Grapalat"/>
        </w:rPr>
        <w:t>, связанных с процессом закупки</w:t>
      </w:r>
    </w:p>
    <w:p w14:paraId="24642D59" w14:textId="77777777" w:rsidR="00520F57" w:rsidRPr="00437197" w:rsidRDefault="00520F57" w:rsidP="003850C3">
      <w:pPr>
        <w:widowControl w:val="0"/>
        <w:jc w:val="center"/>
        <w:rPr>
          <w:rFonts w:ascii="GHEA Grapalat" w:hAnsi="GHEA Grapalat"/>
          <w:b/>
        </w:rPr>
      </w:pPr>
    </w:p>
    <w:p w14:paraId="322C6F8C" w14:textId="77777777" w:rsidR="00520F57" w:rsidRPr="00437197" w:rsidRDefault="00520F57" w:rsidP="003850C3">
      <w:pPr>
        <w:widowControl w:val="0"/>
        <w:jc w:val="center"/>
        <w:rPr>
          <w:rFonts w:ascii="GHEA Grapalat" w:hAnsi="GHEA Grapalat"/>
          <w:b/>
        </w:rPr>
      </w:pPr>
    </w:p>
    <w:p w14:paraId="6DC01AE2" w14:textId="77777777" w:rsidR="008842CE" w:rsidRPr="00437197" w:rsidRDefault="00CA590C" w:rsidP="003850C3">
      <w:pPr>
        <w:widowControl w:val="0"/>
        <w:jc w:val="center"/>
        <w:rPr>
          <w:rFonts w:ascii="GHEA Grapalat" w:hAnsi="GHEA Grapalat"/>
          <w:b/>
        </w:rPr>
      </w:pPr>
      <w:r w:rsidRPr="00437197">
        <w:rPr>
          <w:rFonts w:ascii="GHEA Grapalat" w:hAnsi="GHEA Grapalat"/>
          <w:b/>
        </w:rPr>
        <w:t xml:space="preserve">ЧАСТЬ II. </w:t>
      </w:r>
    </w:p>
    <w:p w14:paraId="7DD445CF" w14:textId="77777777" w:rsidR="008842CE" w:rsidRPr="00437197" w:rsidRDefault="008842CE" w:rsidP="003850C3">
      <w:pPr>
        <w:widowControl w:val="0"/>
        <w:jc w:val="center"/>
        <w:rPr>
          <w:rFonts w:ascii="GHEA Grapalat" w:hAnsi="GHEA Grapalat"/>
          <w:b/>
        </w:rPr>
      </w:pPr>
    </w:p>
    <w:p w14:paraId="53872430" w14:textId="77777777" w:rsidR="0075358A" w:rsidRPr="00437197" w:rsidRDefault="00096865" w:rsidP="003850C3">
      <w:pPr>
        <w:pStyle w:val="a3"/>
        <w:widowControl w:val="0"/>
        <w:spacing w:line="240" w:lineRule="auto"/>
        <w:ind w:firstLine="0"/>
        <w:jc w:val="center"/>
        <w:rPr>
          <w:rFonts w:ascii="GHEA Grapalat" w:hAnsi="GHEA Grapalat"/>
          <w:i w:val="0"/>
          <w:sz w:val="22"/>
          <w:szCs w:val="22"/>
        </w:rPr>
      </w:pPr>
      <w:r w:rsidRPr="00437197">
        <w:rPr>
          <w:rFonts w:ascii="GHEA Grapalat" w:hAnsi="GHEA Grapalat"/>
          <w:b/>
          <w:i w:val="0"/>
        </w:rPr>
        <w:t xml:space="preserve">ИНСТРУКЦИЯ ПО ПОДГОТОВКЕ ЗАЯВКИ </w:t>
      </w:r>
      <w:r w:rsidR="00CA590C" w:rsidRPr="00437197">
        <w:rPr>
          <w:rFonts w:ascii="GHEA Grapalat" w:hAnsi="GHEA Grapalat"/>
          <w:b/>
          <w:i w:val="0"/>
        </w:rPr>
        <w:br/>
      </w:r>
      <w:proofErr w:type="gramStart"/>
      <w:r w:rsidRPr="00437197">
        <w:rPr>
          <w:rFonts w:ascii="GHEA Grapalat" w:hAnsi="GHEA Grapalat"/>
          <w:b/>
          <w:i w:val="0"/>
        </w:rPr>
        <w:t xml:space="preserve">НА </w:t>
      </w:r>
      <w:r w:rsidR="0075358A" w:rsidRPr="00437197">
        <w:rPr>
          <w:rFonts w:ascii="GHEA Grapalat" w:hAnsi="GHEA Grapalat"/>
          <w:b/>
          <w:i w:val="0"/>
        </w:rPr>
        <w:t>КОТИРОВОК</w:t>
      </w:r>
      <w:proofErr w:type="gramEnd"/>
      <w:r w:rsidR="0075358A" w:rsidRPr="00437197">
        <w:rPr>
          <w:rFonts w:ascii="GHEA Grapalat" w:hAnsi="GHEA Grapalat"/>
          <w:i w:val="0"/>
          <w:sz w:val="22"/>
          <w:szCs w:val="22"/>
        </w:rPr>
        <w:t xml:space="preserve"> </w:t>
      </w:r>
    </w:p>
    <w:p w14:paraId="0284275F" w14:textId="77777777" w:rsidR="00096865" w:rsidRPr="00437197" w:rsidRDefault="00096865" w:rsidP="003850C3">
      <w:pPr>
        <w:widowControl w:val="0"/>
        <w:jc w:val="center"/>
        <w:rPr>
          <w:rFonts w:ascii="GHEA Grapalat" w:hAnsi="GHEA Grapalat"/>
          <w:b/>
        </w:rPr>
      </w:pPr>
    </w:p>
    <w:p w14:paraId="22E72A80" w14:textId="77777777" w:rsidR="00520F57" w:rsidRPr="00437197" w:rsidRDefault="00520F57" w:rsidP="003850C3">
      <w:pPr>
        <w:widowControl w:val="0"/>
        <w:jc w:val="center"/>
        <w:rPr>
          <w:rFonts w:ascii="GHEA Grapalat" w:hAnsi="GHEA Grapalat"/>
          <w:b/>
        </w:rPr>
      </w:pPr>
    </w:p>
    <w:p w14:paraId="195632D1"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w:t>
      </w:r>
      <w:r w:rsidRPr="00437197">
        <w:rPr>
          <w:rFonts w:ascii="GHEA Grapalat" w:hAnsi="GHEA Grapalat"/>
        </w:rPr>
        <w:tab/>
        <w:t>Общ</w:t>
      </w:r>
      <w:r w:rsidR="00543BAE" w:rsidRPr="00437197">
        <w:rPr>
          <w:rFonts w:ascii="GHEA Grapalat" w:hAnsi="GHEA Grapalat"/>
        </w:rPr>
        <w:t>ие положения</w:t>
      </w:r>
    </w:p>
    <w:p w14:paraId="1AE83CE4" w14:textId="77777777" w:rsidR="00096865" w:rsidRPr="00437197" w:rsidRDefault="00543BAE" w:rsidP="003850C3">
      <w:pPr>
        <w:widowControl w:val="0"/>
        <w:tabs>
          <w:tab w:val="left" w:pos="1134"/>
        </w:tabs>
        <w:ind w:left="1134" w:hanging="567"/>
        <w:jc w:val="both"/>
        <w:rPr>
          <w:rFonts w:ascii="GHEA Grapalat" w:hAnsi="GHEA Grapalat"/>
        </w:rPr>
      </w:pPr>
      <w:r w:rsidRPr="00437197">
        <w:rPr>
          <w:rFonts w:ascii="GHEA Grapalat" w:hAnsi="GHEA Grapalat"/>
        </w:rPr>
        <w:t>2.</w:t>
      </w:r>
      <w:r w:rsidRPr="00437197">
        <w:rPr>
          <w:rFonts w:ascii="GHEA Grapalat" w:hAnsi="GHEA Grapalat"/>
        </w:rPr>
        <w:tab/>
        <w:t>Заявка на процедуру</w:t>
      </w:r>
    </w:p>
    <w:p w14:paraId="5A74BCCF" w14:textId="77777777" w:rsidR="0061522D" w:rsidRPr="00437197" w:rsidRDefault="00450C30" w:rsidP="003850C3">
      <w:pPr>
        <w:widowControl w:val="0"/>
        <w:tabs>
          <w:tab w:val="left" w:pos="1134"/>
        </w:tabs>
        <w:ind w:left="1134" w:hanging="567"/>
        <w:jc w:val="both"/>
        <w:rPr>
          <w:rFonts w:ascii="GHEA Grapalat" w:hAnsi="GHEA Grapalat"/>
        </w:rPr>
      </w:pPr>
      <w:r w:rsidRPr="00437197">
        <w:rPr>
          <w:rFonts w:ascii="GHEA Grapalat" w:hAnsi="GHEA Grapalat"/>
        </w:rPr>
        <w:t>3</w:t>
      </w:r>
      <w:r w:rsidR="00543BAE" w:rsidRPr="00437197">
        <w:rPr>
          <w:rFonts w:ascii="GHEA Grapalat" w:hAnsi="GHEA Grapalat"/>
        </w:rPr>
        <w:t>.</w:t>
      </w:r>
      <w:r w:rsidR="00543BAE" w:rsidRPr="00437197">
        <w:rPr>
          <w:rFonts w:ascii="GHEA Grapalat" w:hAnsi="GHEA Grapalat"/>
        </w:rPr>
        <w:tab/>
        <w:t xml:space="preserve">Приложения </w:t>
      </w:r>
      <w:proofErr w:type="gramStart"/>
      <w:r w:rsidR="00543BAE" w:rsidRPr="00437197">
        <w:rPr>
          <w:rFonts w:ascii="GHEA Grapalat" w:hAnsi="GHEA Grapalat"/>
        </w:rPr>
        <w:t>№ 1-</w:t>
      </w:r>
      <w:r w:rsidR="003529EA" w:rsidRPr="00437197">
        <w:rPr>
          <w:rFonts w:ascii="GHEA Grapalat" w:hAnsi="GHEA Grapalat"/>
        </w:rPr>
        <w:t>6</w:t>
      </w:r>
      <w:proofErr w:type="gramEnd"/>
    </w:p>
    <w:p w14:paraId="4B7C4410" w14:textId="77777777" w:rsidR="00E17B7F" w:rsidRPr="00437197" w:rsidRDefault="00E17B7F" w:rsidP="003850C3">
      <w:pPr>
        <w:rPr>
          <w:rFonts w:ascii="GHEA Grapalat" w:hAnsi="GHEA Grapalat"/>
          <w:spacing w:val="-6"/>
        </w:rPr>
      </w:pPr>
      <w:r w:rsidRPr="00437197">
        <w:rPr>
          <w:rFonts w:ascii="GHEA Grapalat" w:hAnsi="GHEA Grapalat"/>
          <w:spacing w:val="-6"/>
        </w:rPr>
        <w:br w:type="page"/>
      </w:r>
    </w:p>
    <w:p w14:paraId="794C051B" w14:textId="0986B03D" w:rsidR="00096865" w:rsidRPr="00437197" w:rsidRDefault="00E17B7F" w:rsidP="003850C3">
      <w:pPr>
        <w:widowControl w:val="0"/>
        <w:ind w:hanging="567"/>
        <w:jc w:val="both"/>
        <w:rPr>
          <w:rFonts w:ascii="GHEA Grapalat" w:hAnsi="GHEA Grapalat"/>
          <w:spacing w:val="-6"/>
        </w:rPr>
      </w:pPr>
      <w:r w:rsidRPr="00437197">
        <w:rPr>
          <w:rFonts w:ascii="GHEA Grapalat" w:hAnsi="GHEA Grapalat"/>
          <w:spacing w:val="-6"/>
        </w:rPr>
        <w:lastRenderedPageBreak/>
        <w:t xml:space="preserve">               </w:t>
      </w:r>
      <w:r w:rsidR="00096865" w:rsidRPr="0043719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40583" w:rsidRPr="00437197">
        <w:rPr>
          <w:rFonts w:ascii="GHEA Grapalat" w:hAnsi="GHEA Grapalat" w:cstheme="minorHAnsi"/>
          <w:lang w:val="hy-AM"/>
        </w:rPr>
        <w:t>«</w:t>
      </w:r>
      <w:r w:rsidR="005B0B12">
        <w:rPr>
          <w:rFonts w:ascii="GHEA Grapalat" w:hAnsi="GHEA Grapalat" w:cstheme="minorHAnsi"/>
        </w:rPr>
        <w:t>ՄՍԱԿ-ԳՀԱՊՁԲ-26/03</w:t>
      </w:r>
      <w:r w:rsidR="00D40583" w:rsidRPr="00437197">
        <w:rPr>
          <w:rFonts w:ascii="GHEA Grapalat" w:hAnsi="GHEA Grapalat" w:cstheme="minorHAnsi"/>
        </w:rPr>
        <w:t xml:space="preserve">» </w:t>
      </w:r>
      <w:r w:rsidR="00F02464" w:rsidRPr="00437197">
        <w:rPr>
          <w:rFonts w:ascii="GHEA Grapalat" w:hAnsi="GHEA Grapalat" w:cstheme="minorHAnsi"/>
          <w:i/>
        </w:rPr>
        <w:t>-1</w:t>
      </w:r>
      <w:r w:rsidR="00096865" w:rsidRPr="00437197">
        <w:rPr>
          <w:rFonts w:ascii="GHEA Grapalat" w:hAnsi="GHEA Grapalat"/>
          <w:spacing w:val="-6"/>
        </w:rPr>
        <w:t>(далее — процедура).</w:t>
      </w:r>
    </w:p>
    <w:p w14:paraId="746CE134" w14:textId="77777777" w:rsidR="00096865" w:rsidRPr="00437197" w:rsidRDefault="00096865" w:rsidP="003850C3">
      <w:pPr>
        <w:widowControl w:val="0"/>
        <w:ind w:firstLine="567"/>
        <w:jc w:val="both"/>
        <w:rPr>
          <w:rFonts w:ascii="GHEA Grapalat" w:hAnsi="GHEA Grapalat"/>
        </w:rPr>
      </w:pPr>
      <w:r w:rsidRPr="00437197">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37197">
        <w:rPr>
          <w:rFonts w:ascii="Calibri" w:hAnsi="Calibri" w:cs="Calibri"/>
          <w:lang w:val="en-US"/>
        </w:rPr>
        <w:t> </w:t>
      </w:r>
      <w:r w:rsidRPr="00437197">
        <w:rPr>
          <w:rFonts w:ascii="GHEA Grapalat" w:hAnsi="GHEA Grapalat"/>
        </w:rPr>
        <w:t>4</w:t>
      </w:r>
      <w:r w:rsidR="006D2DF7" w:rsidRPr="00437197">
        <w:rPr>
          <w:rFonts w:ascii="Calibri" w:hAnsi="Calibri" w:cs="Calibri"/>
          <w:lang w:val="en-US"/>
        </w:rPr>
        <w:t> </w:t>
      </w:r>
      <w:r w:rsidRPr="00437197">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437197" w:rsidRDefault="00096865" w:rsidP="003850C3">
      <w:pPr>
        <w:widowControl w:val="0"/>
        <w:ind w:firstLine="567"/>
        <w:jc w:val="both"/>
        <w:rPr>
          <w:rFonts w:ascii="GHEA Grapalat" w:hAnsi="GHEA Grapalat"/>
        </w:rPr>
      </w:pPr>
      <w:r w:rsidRPr="00437197">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437197" w:rsidRDefault="00096865" w:rsidP="003850C3">
      <w:pPr>
        <w:widowControl w:val="0"/>
        <w:ind w:firstLine="567"/>
        <w:jc w:val="both"/>
        <w:rPr>
          <w:rFonts w:ascii="GHEA Grapalat" w:hAnsi="GHEA Grapalat" w:cs="Times Armenian"/>
        </w:rPr>
      </w:pPr>
      <w:r w:rsidRPr="00437197">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Default="00A81DD5" w:rsidP="0009135A">
      <w:pPr>
        <w:pStyle w:val="3"/>
        <w:shd w:val="clear" w:color="auto" w:fill="FFFFFF"/>
        <w:spacing w:line="300" w:lineRule="atLeast"/>
        <w:jc w:val="left"/>
        <w:rPr>
          <w:rFonts w:ascii="Helvetica" w:hAnsi="Helvetica"/>
          <w:color w:val="5F6368"/>
          <w:sz w:val="27"/>
          <w:szCs w:val="27"/>
        </w:rPr>
      </w:pPr>
      <w:r w:rsidRPr="00437197">
        <w:rPr>
          <w:rFonts w:ascii="GHEA Grapalat" w:hAnsi="GHEA Grapalat"/>
          <w:sz w:val="24"/>
          <w:szCs w:val="24"/>
        </w:rPr>
        <w:t xml:space="preserve">Адрес электронной почты секретаря оценочной комиссии </w:t>
      </w:r>
      <w:r w:rsidR="0009135A" w:rsidRPr="0009135A">
        <w:rPr>
          <w:rFonts w:ascii="GHEA Grapalat" w:hAnsi="GHEA Grapalat"/>
          <w:b/>
          <w:bCs/>
          <w:sz w:val="24"/>
          <w:szCs w:val="24"/>
          <w:lang w:val="af-ZA"/>
        </w:rPr>
        <w:t>a.gyurjyan@keystone.am</w:t>
      </w:r>
    </w:p>
    <w:p w14:paraId="73C88F1D" w14:textId="77777777" w:rsidR="003E1421" w:rsidRPr="00437197" w:rsidRDefault="003E1421" w:rsidP="0009135A">
      <w:pPr>
        <w:pStyle w:val="23"/>
        <w:widowControl w:val="0"/>
        <w:spacing w:line="240" w:lineRule="auto"/>
        <w:ind w:firstLine="567"/>
        <w:jc w:val="left"/>
        <w:rPr>
          <w:rFonts w:ascii="GHEA Grapalat" w:hAnsi="GHEA Grapalat"/>
          <w:sz w:val="24"/>
          <w:szCs w:val="24"/>
        </w:rPr>
      </w:pPr>
    </w:p>
    <w:p w14:paraId="70273076" w14:textId="77777777" w:rsidR="00096865" w:rsidRPr="00437197" w:rsidRDefault="00F5653D" w:rsidP="003850C3">
      <w:pPr>
        <w:widowControl w:val="0"/>
        <w:jc w:val="center"/>
        <w:rPr>
          <w:rFonts w:ascii="GHEA Grapalat" w:hAnsi="GHEA Grapalat"/>
        </w:rPr>
      </w:pPr>
      <w:r w:rsidRPr="00437197">
        <w:rPr>
          <w:rFonts w:ascii="GHEA Grapalat" w:hAnsi="GHEA Grapalat"/>
        </w:rPr>
        <w:br w:type="page"/>
      </w:r>
      <w:r w:rsidRPr="00437197">
        <w:rPr>
          <w:rFonts w:ascii="GHEA Grapalat" w:hAnsi="GHEA Grapalat"/>
        </w:rPr>
        <w:lastRenderedPageBreak/>
        <w:t>ЧАСТЬ I</w:t>
      </w:r>
    </w:p>
    <w:p w14:paraId="2A7B127C" w14:textId="77777777" w:rsidR="00096865" w:rsidRPr="00437197" w:rsidRDefault="00096865" w:rsidP="003850C3">
      <w:pPr>
        <w:pStyle w:val="3"/>
        <w:keepNext w:val="0"/>
        <w:widowControl w:val="0"/>
        <w:spacing w:line="240" w:lineRule="auto"/>
        <w:rPr>
          <w:rFonts w:ascii="GHEA Grapalat" w:hAnsi="GHEA Grapalat"/>
          <w:sz w:val="24"/>
          <w:szCs w:val="24"/>
        </w:rPr>
      </w:pPr>
    </w:p>
    <w:p w14:paraId="4E80DD03" w14:textId="77777777" w:rsidR="00096865" w:rsidRPr="00437197" w:rsidRDefault="00F63BBB" w:rsidP="003850C3">
      <w:pPr>
        <w:widowControl w:val="0"/>
        <w:jc w:val="center"/>
        <w:rPr>
          <w:rFonts w:ascii="GHEA Grapalat" w:hAnsi="GHEA Grapalat" w:cs="Sylfaen"/>
          <w:b/>
        </w:rPr>
      </w:pPr>
      <w:r w:rsidRPr="00437197">
        <w:rPr>
          <w:rFonts w:ascii="GHEA Grapalat" w:hAnsi="GHEA Grapalat"/>
          <w:b/>
        </w:rPr>
        <w:t xml:space="preserve">1. </w:t>
      </w:r>
      <w:r w:rsidR="002B32D6" w:rsidRPr="00437197">
        <w:rPr>
          <w:rFonts w:ascii="GHEA Grapalat" w:hAnsi="GHEA Grapalat"/>
          <w:b/>
        </w:rPr>
        <w:t>ХАРАКТЕРИСТИКА ПРЕДМЕТА ЗАКУПКИ</w:t>
      </w:r>
    </w:p>
    <w:p w14:paraId="40AB9E3F" w14:textId="66D0D791" w:rsidR="00096865" w:rsidRPr="0009135A" w:rsidRDefault="00845AA5" w:rsidP="00B1127A">
      <w:pPr>
        <w:pStyle w:val="aa"/>
        <w:widowControl w:val="0"/>
        <w:spacing w:after="0"/>
        <w:ind w:right="-7"/>
        <w:jc w:val="both"/>
        <w:rPr>
          <w:rFonts w:ascii="GHEA Grapalat" w:hAnsi="GHEA Grapalat"/>
          <w:sz w:val="22"/>
          <w:szCs w:val="22"/>
        </w:rPr>
      </w:pPr>
      <w:r w:rsidRPr="00437197">
        <w:rPr>
          <w:rFonts w:ascii="GHEA Grapalat" w:hAnsi="GHEA Grapalat"/>
          <w:i/>
        </w:rPr>
        <w:t>1.1</w:t>
      </w:r>
      <w:r w:rsidR="008E6E51" w:rsidRPr="00437197">
        <w:rPr>
          <w:rFonts w:ascii="GHEA Grapalat" w:hAnsi="GHEA Grapalat"/>
          <w:i/>
        </w:rPr>
        <w:t>.</w:t>
      </w:r>
      <w:r w:rsidR="00F63BBB" w:rsidRPr="00437197">
        <w:rPr>
          <w:rFonts w:ascii="GHEA Grapalat" w:hAnsi="GHEA Grapalat"/>
          <w:i/>
        </w:rPr>
        <w:tab/>
      </w:r>
      <w:r w:rsidRPr="0009135A">
        <w:rPr>
          <w:rFonts w:ascii="GHEA Grapalat" w:hAnsi="GHEA Grapalat"/>
          <w:sz w:val="22"/>
          <w:szCs w:val="22"/>
        </w:rPr>
        <w:t>Предметом закупки является приобретение "</w:t>
      </w:r>
      <w:r w:rsidR="005B0B12">
        <w:rPr>
          <w:rFonts w:ascii="GHEA Grapalat" w:hAnsi="GHEA Grapalat"/>
          <w:spacing w:val="6"/>
        </w:rPr>
        <w:t>ИЗДЕЛИЯ МЕДИЦИНСКОГО НАЗНАЧЕНИЯ</w:t>
      </w:r>
      <w:r w:rsidR="009A7BBD">
        <w:rPr>
          <w:rFonts w:ascii="GHEA Grapalat" w:hAnsi="GHEA Grapalat"/>
          <w:spacing w:val="6"/>
          <w:lang w:val="hy-AM"/>
        </w:rPr>
        <w:t>''</w:t>
      </w:r>
      <w:r w:rsidR="00C955F8" w:rsidRPr="00C955F8">
        <w:rPr>
          <w:rFonts w:ascii="GHEA Grapalat" w:hAnsi="GHEA Grapalat"/>
          <w:spacing w:val="6"/>
        </w:rPr>
        <w:t xml:space="preserve"> </w:t>
      </w:r>
      <w:r w:rsidRPr="0009135A">
        <w:rPr>
          <w:rFonts w:ascii="GHEA Grapalat" w:hAnsi="GHEA Grapalat"/>
          <w:sz w:val="22"/>
          <w:szCs w:val="22"/>
        </w:rPr>
        <w:t xml:space="preserve">(далее — также товар) для нужд </w:t>
      </w:r>
      <w:r w:rsidR="00D6359B">
        <w:rPr>
          <w:rFonts w:ascii="GHEA Grapalat" w:hAnsi="GHEA Grapalat"/>
          <w:sz w:val="22"/>
          <w:szCs w:val="22"/>
        </w:rPr>
        <w:t>ЗАО «МАЛАТИЯ-СЕБАСТИЯ ЦЕНТР ЗДРАВООХРАНЕНИЯ»</w:t>
      </w:r>
      <w:r w:rsidR="00781CF8">
        <w:rPr>
          <w:rFonts w:ascii="GHEA Grapalat" w:hAnsi="GHEA Grapalat"/>
          <w:sz w:val="22"/>
          <w:szCs w:val="22"/>
          <w:lang w:val="hy-AM"/>
        </w:rPr>
        <w:t xml:space="preserve"> </w:t>
      </w:r>
      <w:proofErr w:type="spellStart"/>
      <w:r w:rsidRPr="0009135A">
        <w:rPr>
          <w:rFonts w:ascii="GHEA Grapalat" w:hAnsi="GHEA Grapalat"/>
          <w:sz w:val="22"/>
          <w:szCs w:val="22"/>
        </w:rPr>
        <w:t>котор</w:t>
      </w:r>
      <w:proofErr w:type="spellEnd"/>
      <w:r w:rsidR="00781CF8">
        <w:rPr>
          <w:rFonts w:ascii="GHEA Grapalat" w:hAnsi="GHEA Grapalat"/>
          <w:sz w:val="22"/>
          <w:szCs w:val="22"/>
          <w:lang w:val="hy-AM"/>
        </w:rPr>
        <w:t>օ</w:t>
      </w:r>
      <w:r w:rsidRPr="0009135A">
        <w:rPr>
          <w:rFonts w:ascii="GHEA Grapalat" w:hAnsi="GHEA Grapalat"/>
          <w:sz w:val="22"/>
          <w:szCs w:val="22"/>
        </w:rPr>
        <w:t>е сгруппирован</w:t>
      </w:r>
      <w:r w:rsidR="00781CF8">
        <w:rPr>
          <w:rFonts w:ascii="GHEA Grapalat" w:hAnsi="GHEA Grapalat"/>
          <w:sz w:val="22"/>
          <w:szCs w:val="22"/>
        </w:rPr>
        <w:t>а</w:t>
      </w:r>
      <w:r w:rsidRPr="0009135A">
        <w:rPr>
          <w:rFonts w:ascii="GHEA Grapalat" w:hAnsi="GHEA Grapalat"/>
          <w:sz w:val="22"/>
          <w:szCs w:val="22"/>
        </w:rPr>
        <w:t xml:space="preserve"> </w:t>
      </w:r>
      <w:r w:rsidR="003512BB">
        <w:rPr>
          <w:rFonts w:ascii="GHEA Grapalat" w:hAnsi="GHEA Grapalat"/>
          <w:sz w:val="22"/>
          <w:szCs w:val="22"/>
        </w:rPr>
        <w:t>в лотам</w:t>
      </w:r>
      <w:r w:rsidRPr="002502B0">
        <w:rPr>
          <w:rFonts w:ascii="GHEA Grapalat" w:hAnsi="GHEA Grapalat"/>
          <w:sz w:val="22"/>
          <w:szCs w:val="22"/>
        </w:rPr>
        <w:t xml:space="preserve"> "</w:t>
      </w:r>
      <w:r w:rsidR="005B0B12">
        <w:rPr>
          <w:rFonts w:ascii="GHEA Grapalat" w:hAnsi="GHEA Grapalat"/>
          <w:sz w:val="22"/>
          <w:szCs w:val="22"/>
        </w:rPr>
        <w:t>7</w:t>
      </w:r>
      <w:r w:rsidR="005354DD">
        <w:rPr>
          <w:rFonts w:ascii="GHEA Grapalat" w:hAnsi="GHEA Grapalat"/>
          <w:sz w:val="22"/>
          <w:szCs w:val="22"/>
        </w:rPr>
        <w:t>5</w:t>
      </w:r>
      <w:r w:rsidRPr="0009135A">
        <w:rPr>
          <w:rFonts w:ascii="GHEA Grapalat" w:hAnsi="GHEA Grapalat"/>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652"/>
        <w:gridCol w:w="6600"/>
      </w:tblGrid>
      <w:tr w:rsidR="00AD432A" w:rsidRPr="00437197" w14:paraId="4FE9DFC1" w14:textId="77777777" w:rsidTr="005B0B12">
        <w:trPr>
          <w:jc w:val="center"/>
        </w:trPr>
        <w:tc>
          <w:tcPr>
            <w:tcW w:w="2634" w:type="dxa"/>
            <w:gridSpan w:val="2"/>
            <w:vAlign w:val="center"/>
          </w:tcPr>
          <w:p w14:paraId="12E2AEC8"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Лотов</w:t>
            </w:r>
          </w:p>
        </w:tc>
        <w:tc>
          <w:tcPr>
            <w:tcW w:w="6600" w:type="dxa"/>
            <w:vMerge w:val="restart"/>
            <w:vAlign w:val="center"/>
          </w:tcPr>
          <w:p w14:paraId="1D57E49B"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Наименование лота</w:t>
            </w:r>
          </w:p>
        </w:tc>
      </w:tr>
      <w:tr w:rsidR="00AD432A" w:rsidRPr="00437197" w14:paraId="3C13E665" w14:textId="77777777" w:rsidTr="005B0B12">
        <w:trPr>
          <w:trHeight w:val="744"/>
          <w:jc w:val="center"/>
        </w:trPr>
        <w:tc>
          <w:tcPr>
            <w:tcW w:w="982" w:type="dxa"/>
            <w:vAlign w:val="center"/>
          </w:tcPr>
          <w:p w14:paraId="5A39D9F6" w14:textId="77777777" w:rsidR="00AD432A" w:rsidRPr="00437197" w:rsidRDefault="00AD432A" w:rsidP="00B1127A">
            <w:pPr>
              <w:pStyle w:val="23"/>
              <w:widowControl w:val="0"/>
              <w:spacing w:line="240" w:lineRule="auto"/>
              <w:ind w:firstLine="0"/>
              <w:jc w:val="center"/>
              <w:rPr>
                <w:rFonts w:ascii="GHEA Grapalat" w:hAnsi="GHEA Grapalat"/>
                <w:sz w:val="24"/>
                <w:szCs w:val="24"/>
              </w:rPr>
            </w:pPr>
            <w:r w:rsidRPr="00437197">
              <w:rPr>
                <w:rFonts w:ascii="GHEA Grapalat" w:hAnsi="GHEA Grapalat"/>
                <w:b/>
                <w:i/>
                <w:sz w:val="24"/>
                <w:szCs w:val="24"/>
              </w:rPr>
              <w:t>Номера</w:t>
            </w:r>
          </w:p>
        </w:tc>
        <w:tc>
          <w:tcPr>
            <w:tcW w:w="1652" w:type="dxa"/>
            <w:vAlign w:val="center"/>
          </w:tcPr>
          <w:p w14:paraId="786B8CF4" w14:textId="77777777" w:rsidR="00AD432A" w:rsidRPr="00437197" w:rsidRDefault="00C53648"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Цена закупки</w:t>
            </w:r>
          </w:p>
        </w:tc>
        <w:tc>
          <w:tcPr>
            <w:tcW w:w="6600" w:type="dxa"/>
            <w:vMerge/>
            <w:tcBorders>
              <w:bottom w:val="single" w:sz="4" w:space="0" w:color="auto"/>
            </w:tcBorders>
            <w:vAlign w:val="center"/>
          </w:tcPr>
          <w:p w14:paraId="510B5DA2"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p>
        </w:tc>
      </w:tr>
      <w:tr w:rsidR="005B0B12" w:rsidRPr="00437197" w14:paraId="32974AF8"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27A82A9" w14:textId="685A32D0" w:rsidR="005B0B12" w:rsidRPr="005B0B12" w:rsidRDefault="005B0B12" w:rsidP="005B0B12">
            <w:pPr>
              <w:pStyle w:val="aa"/>
              <w:widowControl w:val="0"/>
              <w:spacing w:after="0"/>
              <w:ind w:right="-7"/>
              <w:jc w:val="center"/>
              <w:rPr>
                <w:rFonts w:ascii="GHEA Grapalat" w:hAnsi="GHEA Grapalat"/>
                <w:sz w:val="22"/>
                <w:szCs w:val="22"/>
                <w:lang w:val="hy-AM"/>
              </w:rPr>
            </w:pPr>
            <w:r w:rsidRPr="005B0B12">
              <w:rPr>
                <w:rFonts w:ascii="GHEA Grapalat" w:hAnsi="GHEA Grapalat" w:cs="Calibri"/>
                <w:color w:val="000000"/>
                <w:sz w:val="22"/>
                <w:szCs w:val="22"/>
              </w:rPr>
              <w:t>1</w:t>
            </w:r>
          </w:p>
        </w:tc>
        <w:tc>
          <w:tcPr>
            <w:tcW w:w="1652" w:type="dxa"/>
            <w:tcBorders>
              <w:top w:val="single" w:sz="4" w:space="0" w:color="auto"/>
              <w:left w:val="single" w:sz="4" w:space="0" w:color="auto"/>
              <w:bottom w:val="single" w:sz="4" w:space="0" w:color="auto"/>
              <w:right w:val="single" w:sz="4" w:space="0" w:color="auto"/>
            </w:tcBorders>
          </w:tcPr>
          <w:p w14:paraId="10F382A9" w14:textId="5A8A067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51 500</w:t>
            </w:r>
          </w:p>
        </w:tc>
        <w:tc>
          <w:tcPr>
            <w:tcW w:w="6600" w:type="dxa"/>
            <w:shd w:val="clear" w:color="000000" w:fill="FFFFFF"/>
          </w:tcPr>
          <w:p w14:paraId="68E84B22" w14:textId="30287422"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Шприц с иглой 5.0</w:t>
            </w:r>
          </w:p>
        </w:tc>
      </w:tr>
      <w:tr w:rsidR="005B0B12" w:rsidRPr="00437197" w14:paraId="46507D33"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6171A3B" w14:textId="5222383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w:t>
            </w:r>
          </w:p>
        </w:tc>
        <w:tc>
          <w:tcPr>
            <w:tcW w:w="1652" w:type="dxa"/>
            <w:tcBorders>
              <w:top w:val="single" w:sz="4" w:space="0" w:color="auto"/>
              <w:left w:val="single" w:sz="4" w:space="0" w:color="auto"/>
              <w:bottom w:val="single" w:sz="4" w:space="0" w:color="auto"/>
              <w:right w:val="single" w:sz="4" w:space="0" w:color="auto"/>
            </w:tcBorders>
          </w:tcPr>
          <w:p w14:paraId="2F560D18" w14:textId="748A9D34"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36 760</w:t>
            </w:r>
          </w:p>
        </w:tc>
        <w:tc>
          <w:tcPr>
            <w:tcW w:w="6600" w:type="dxa"/>
            <w:shd w:val="clear" w:color="000000" w:fill="FFFFFF"/>
          </w:tcPr>
          <w:p w14:paraId="13412C63" w14:textId="53370F9F"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Шприц с иглой 2.0</w:t>
            </w:r>
          </w:p>
        </w:tc>
      </w:tr>
      <w:tr w:rsidR="005B0B12" w:rsidRPr="00437197" w14:paraId="3F0E4345"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68827B0" w14:textId="7D8A9BF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w:t>
            </w:r>
          </w:p>
        </w:tc>
        <w:tc>
          <w:tcPr>
            <w:tcW w:w="1652" w:type="dxa"/>
            <w:tcBorders>
              <w:top w:val="single" w:sz="4" w:space="0" w:color="auto"/>
              <w:left w:val="single" w:sz="4" w:space="0" w:color="auto"/>
              <w:bottom w:val="single" w:sz="4" w:space="0" w:color="auto"/>
              <w:right w:val="single" w:sz="4" w:space="0" w:color="auto"/>
            </w:tcBorders>
          </w:tcPr>
          <w:p w14:paraId="70675E8E" w14:textId="10B542BD"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51 500</w:t>
            </w:r>
          </w:p>
        </w:tc>
        <w:tc>
          <w:tcPr>
            <w:tcW w:w="6600" w:type="dxa"/>
            <w:shd w:val="clear" w:color="000000" w:fill="FFFFFF"/>
          </w:tcPr>
          <w:p w14:paraId="48A362B3" w14:textId="150B35C9"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Шприц с иглой 3.0</w:t>
            </w:r>
          </w:p>
        </w:tc>
      </w:tr>
      <w:tr w:rsidR="005B0B12" w:rsidRPr="00437197" w14:paraId="7ABF3E99"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21BFA33" w14:textId="3FBC9B4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w:t>
            </w:r>
          </w:p>
        </w:tc>
        <w:tc>
          <w:tcPr>
            <w:tcW w:w="1652" w:type="dxa"/>
            <w:tcBorders>
              <w:top w:val="single" w:sz="4" w:space="0" w:color="auto"/>
              <w:left w:val="single" w:sz="4" w:space="0" w:color="auto"/>
              <w:bottom w:val="single" w:sz="4" w:space="0" w:color="auto"/>
              <w:right w:val="single" w:sz="4" w:space="0" w:color="auto"/>
            </w:tcBorders>
          </w:tcPr>
          <w:p w14:paraId="065A1E65" w14:textId="08BEA55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21 000</w:t>
            </w:r>
          </w:p>
        </w:tc>
        <w:tc>
          <w:tcPr>
            <w:tcW w:w="6600" w:type="dxa"/>
            <w:shd w:val="clear" w:color="000000" w:fill="FFFFFF"/>
          </w:tcPr>
          <w:p w14:paraId="4A4CAE15" w14:textId="2E2C1C44"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Шприц (инсулиновый) 1 мл</w:t>
            </w:r>
          </w:p>
        </w:tc>
      </w:tr>
      <w:tr w:rsidR="005B0B12" w:rsidRPr="00437197" w14:paraId="06B585B9"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39BE204" w14:textId="7C12632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w:t>
            </w:r>
          </w:p>
        </w:tc>
        <w:tc>
          <w:tcPr>
            <w:tcW w:w="1652" w:type="dxa"/>
            <w:tcBorders>
              <w:top w:val="single" w:sz="4" w:space="0" w:color="auto"/>
              <w:left w:val="single" w:sz="4" w:space="0" w:color="auto"/>
              <w:bottom w:val="single" w:sz="4" w:space="0" w:color="auto"/>
              <w:right w:val="single" w:sz="4" w:space="0" w:color="auto"/>
            </w:tcBorders>
          </w:tcPr>
          <w:p w14:paraId="7E3A78C2" w14:textId="185C17B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75 000</w:t>
            </w:r>
          </w:p>
        </w:tc>
        <w:tc>
          <w:tcPr>
            <w:tcW w:w="6600" w:type="dxa"/>
            <w:shd w:val="clear" w:color="000000" w:fill="FFFFFF"/>
          </w:tcPr>
          <w:p w14:paraId="2437AB5B" w14:textId="128C8CB5"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Шприц с иглой 10.0</w:t>
            </w:r>
          </w:p>
        </w:tc>
      </w:tr>
      <w:tr w:rsidR="005B0B12" w:rsidRPr="00437197" w14:paraId="2289AADB"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1696E0A" w14:textId="2007B37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w:t>
            </w:r>
          </w:p>
        </w:tc>
        <w:tc>
          <w:tcPr>
            <w:tcW w:w="1652" w:type="dxa"/>
            <w:tcBorders>
              <w:top w:val="single" w:sz="4" w:space="0" w:color="auto"/>
              <w:left w:val="single" w:sz="4" w:space="0" w:color="auto"/>
              <w:bottom w:val="single" w:sz="4" w:space="0" w:color="auto"/>
              <w:right w:val="single" w:sz="4" w:space="0" w:color="auto"/>
            </w:tcBorders>
          </w:tcPr>
          <w:p w14:paraId="34AF3B9E" w14:textId="627D5F4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158 000</w:t>
            </w:r>
          </w:p>
        </w:tc>
        <w:tc>
          <w:tcPr>
            <w:tcW w:w="6600" w:type="dxa"/>
            <w:shd w:val="clear" w:color="000000" w:fill="FFFFFF"/>
          </w:tcPr>
          <w:p w14:paraId="418EE8E7" w14:textId="34FEB23A"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Вата 50 г</w:t>
            </w:r>
          </w:p>
        </w:tc>
      </w:tr>
      <w:tr w:rsidR="005B0B12" w:rsidRPr="00437197" w14:paraId="0EE63222"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66C4B3C" w14:textId="7EBC3E3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7</w:t>
            </w:r>
          </w:p>
        </w:tc>
        <w:tc>
          <w:tcPr>
            <w:tcW w:w="1652" w:type="dxa"/>
            <w:tcBorders>
              <w:top w:val="single" w:sz="4" w:space="0" w:color="auto"/>
              <w:left w:val="single" w:sz="4" w:space="0" w:color="auto"/>
              <w:bottom w:val="single" w:sz="4" w:space="0" w:color="auto"/>
              <w:right w:val="single" w:sz="4" w:space="0" w:color="auto"/>
            </w:tcBorders>
          </w:tcPr>
          <w:p w14:paraId="538EEEB3" w14:textId="16AAC82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790 000</w:t>
            </w:r>
          </w:p>
        </w:tc>
        <w:tc>
          <w:tcPr>
            <w:tcW w:w="6600" w:type="dxa"/>
            <w:shd w:val="clear" w:color="000000" w:fill="FFFFFF"/>
          </w:tcPr>
          <w:p w14:paraId="2D6821D2" w14:textId="2A0836EF"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Бинт 7 м * 14 см</w:t>
            </w:r>
          </w:p>
        </w:tc>
      </w:tr>
      <w:tr w:rsidR="005B0B12" w:rsidRPr="00437197" w14:paraId="7BAB9BD6"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01E08B6" w14:textId="30CC43E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8</w:t>
            </w:r>
          </w:p>
        </w:tc>
        <w:tc>
          <w:tcPr>
            <w:tcW w:w="1652" w:type="dxa"/>
            <w:tcBorders>
              <w:top w:val="single" w:sz="4" w:space="0" w:color="auto"/>
              <w:left w:val="single" w:sz="4" w:space="0" w:color="auto"/>
              <w:bottom w:val="single" w:sz="4" w:space="0" w:color="auto"/>
              <w:right w:val="single" w:sz="4" w:space="0" w:color="auto"/>
            </w:tcBorders>
          </w:tcPr>
          <w:p w14:paraId="0B40F71A" w14:textId="2754B075"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62 000</w:t>
            </w:r>
          </w:p>
        </w:tc>
        <w:tc>
          <w:tcPr>
            <w:tcW w:w="6600" w:type="dxa"/>
            <w:shd w:val="clear" w:color="000000" w:fill="FFFFFF"/>
          </w:tcPr>
          <w:p w14:paraId="565450C6" w14:textId="18303CD4"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Бинт стерильный 5*10</w:t>
            </w:r>
          </w:p>
        </w:tc>
      </w:tr>
      <w:tr w:rsidR="005B0B12" w:rsidRPr="00437197" w14:paraId="3AF671D0"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1864DC4" w14:textId="7702484D"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9</w:t>
            </w:r>
          </w:p>
        </w:tc>
        <w:tc>
          <w:tcPr>
            <w:tcW w:w="1652" w:type="dxa"/>
            <w:tcBorders>
              <w:top w:val="single" w:sz="4" w:space="0" w:color="auto"/>
              <w:left w:val="single" w:sz="4" w:space="0" w:color="auto"/>
              <w:bottom w:val="single" w:sz="4" w:space="0" w:color="auto"/>
              <w:right w:val="single" w:sz="4" w:space="0" w:color="auto"/>
            </w:tcBorders>
          </w:tcPr>
          <w:p w14:paraId="186216C5" w14:textId="2D9C9CF9"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12 250</w:t>
            </w:r>
          </w:p>
        </w:tc>
        <w:tc>
          <w:tcPr>
            <w:tcW w:w="6600" w:type="dxa"/>
            <w:shd w:val="clear" w:color="000000" w:fill="FFFFFF"/>
          </w:tcPr>
          <w:p w14:paraId="061050BF" w14:textId="0D9A47DE"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Гипсовый медицинский бинт 3 м * 20 см</w:t>
            </w:r>
          </w:p>
        </w:tc>
      </w:tr>
      <w:tr w:rsidR="005B0B12" w:rsidRPr="00437197" w14:paraId="5A96914B"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B790029" w14:textId="6C3EBE9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10</w:t>
            </w:r>
          </w:p>
        </w:tc>
        <w:tc>
          <w:tcPr>
            <w:tcW w:w="1652" w:type="dxa"/>
            <w:tcBorders>
              <w:top w:val="single" w:sz="4" w:space="0" w:color="auto"/>
              <w:left w:val="single" w:sz="4" w:space="0" w:color="auto"/>
              <w:bottom w:val="single" w:sz="4" w:space="0" w:color="auto"/>
              <w:right w:val="single" w:sz="4" w:space="0" w:color="auto"/>
            </w:tcBorders>
          </w:tcPr>
          <w:p w14:paraId="0C07DA8C" w14:textId="3E239C26"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73 500</w:t>
            </w:r>
          </w:p>
        </w:tc>
        <w:tc>
          <w:tcPr>
            <w:tcW w:w="6600" w:type="dxa"/>
            <w:shd w:val="clear" w:color="000000" w:fill="FFFFFF"/>
          </w:tcPr>
          <w:p w14:paraId="2457E26F" w14:textId="72C3C19F"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Лейкопластырь 2.5 см * 5 м</w:t>
            </w:r>
          </w:p>
        </w:tc>
      </w:tr>
      <w:tr w:rsidR="005B0B12" w:rsidRPr="00437197" w14:paraId="03F2DD0E"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7191E14" w14:textId="772A353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11</w:t>
            </w:r>
          </w:p>
        </w:tc>
        <w:tc>
          <w:tcPr>
            <w:tcW w:w="1652" w:type="dxa"/>
            <w:tcBorders>
              <w:top w:val="single" w:sz="4" w:space="0" w:color="auto"/>
              <w:left w:val="single" w:sz="4" w:space="0" w:color="auto"/>
              <w:bottom w:val="single" w:sz="4" w:space="0" w:color="auto"/>
              <w:right w:val="single" w:sz="4" w:space="0" w:color="auto"/>
            </w:tcBorders>
          </w:tcPr>
          <w:p w14:paraId="29A3B4D7" w14:textId="29498AC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195 000</w:t>
            </w:r>
          </w:p>
        </w:tc>
        <w:tc>
          <w:tcPr>
            <w:tcW w:w="6600" w:type="dxa"/>
            <w:shd w:val="clear" w:color="000000" w:fill="FFFFFF"/>
          </w:tcPr>
          <w:p w14:paraId="085D7234" w14:textId="5AE7F6E2"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Лейкопластырь (</w:t>
            </w:r>
            <w:proofErr w:type="spellStart"/>
            <w:r w:rsidRPr="005B0B12">
              <w:rPr>
                <w:rFonts w:ascii="GHEA Grapalat" w:hAnsi="GHEA Grapalat"/>
                <w:sz w:val="22"/>
                <w:szCs w:val="22"/>
              </w:rPr>
              <w:t>сантавик</w:t>
            </w:r>
            <w:proofErr w:type="spellEnd"/>
            <w:r w:rsidRPr="005B0B12">
              <w:rPr>
                <w:rFonts w:ascii="GHEA Grapalat" w:hAnsi="GHEA Grapalat"/>
                <w:sz w:val="22"/>
                <w:szCs w:val="22"/>
              </w:rPr>
              <w:t>)</w:t>
            </w:r>
          </w:p>
        </w:tc>
      </w:tr>
      <w:tr w:rsidR="005B0B12" w:rsidRPr="00437197" w14:paraId="3702CCCC"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717235A" w14:textId="055CD214"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12</w:t>
            </w:r>
          </w:p>
        </w:tc>
        <w:tc>
          <w:tcPr>
            <w:tcW w:w="1652" w:type="dxa"/>
            <w:tcBorders>
              <w:top w:val="single" w:sz="4" w:space="0" w:color="auto"/>
              <w:left w:val="single" w:sz="4" w:space="0" w:color="auto"/>
              <w:bottom w:val="single" w:sz="4" w:space="0" w:color="auto"/>
              <w:right w:val="single" w:sz="4" w:space="0" w:color="auto"/>
            </w:tcBorders>
          </w:tcPr>
          <w:p w14:paraId="6DB3EF30" w14:textId="54F3F31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882 000</w:t>
            </w:r>
          </w:p>
        </w:tc>
        <w:tc>
          <w:tcPr>
            <w:tcW w:w="6600" w:type="dxa"/>
            <w:shd w:val="clear" w:color="000000" w:fill="FFFFFF"/>
          </w:tcPr>
          <w:p w14:paraId="2AEBE6D2" w14:textId="0FF71B57"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Перчатки смотровые латексные нестерильные</w:t>
            </w:r>
          </w:p>
        </w:tc>
      </w:tr>
      <w:tr w:rsidR="005B0B12" w:rsidRPr="00437197" w14:paraId="30618EE7"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1778508" w14:textId="2DC1076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13</w:t>
            </w:r>
          </w:p>
        </w:tc>
        <w:tc>
          <w:tcPr>
            <w:tcW w:w="1652" w:type="dxa"/>
            <w:tcBorders>
              <w:top w:val="single" w:sz="4" w:space="0" w:color="auto"/>
              <w:left w:val="single" w:sz="4" w:space="0" w:color="auto"/>
              <w:bottom w:val="single" w:sz="4" w:space="0" w:color="auto"/>
              <w:right w:val="single" w:sz="4" w:space="0" w:color="auto"/>
            </w:tcBorders>
          </w:tcPr>
          <w:p w14:paraId="61372BFE" w14:textId="6144E82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82 000</w:t>
            </w:r>
          </w:p>
        </w:tc>
        <w:tc>
          <w:tcPr>
            <w:tcW w:w="6600" w:type="dxa"/>
            <w:shd w:val="clear" w:color="000000" w:fill="FFFFFF"/>
          </w:tcPr>
          <w:p w14:paraId="1C9F8FEF" w14:textId="15E086EA"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Шпатель деревянный</w:t>
            </w:r>
          </w:p>
        </w:tc>
      </w:tr>
      <w:tr w:rsidR="005B0B12" w:rsidRPr="00437197" w14:paraId="46EFB0DF"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9B40DE9" w14:textId="2B8B312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14</w:t>
            </w:r>
          </w:p>
        </w:tc>
        <w:tc>
          <w:tcPr>
            <w:tcW w:w="1652" w:type="dxa"/>
            <w:tcBorders>
              <w:top w:val="single" w:sz="4" w:space="0" w:color="auto"/>
              <w:left w:val="single" w:sz="4" w:space="0" w:color="auto"/>
              <w:bottom w:val="single" w:sz="4" w:space="0" w:color="auto"/>
              <w:right w:val="single" w:sz="4" w:space="0" w:color="auto"/>
            </w:tcBorders>
          </w:tcPr>
          <w:p w14:paraId="7B865CE3" w14:textId="15E9913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33 000</w:t>
            </w:r>
          </w:p>
        </w:tc>
        <w:tc>
          <w:tcPr>
            <w:tcW w:w="6600" w:type="dxa"/>
            <w:shd w:val="clear" w:color="000000" w:fill="FFFFFF"/>
          </w:tcPr>
          <w:p w14:paraId="6CA667F9" w14:textId="61A47C39"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Скарификатор</w:t>
            </w:r>
          </w:p>
        </w:tc>
      </w:tr>
      <w:tr w:rsidR="005B0B12" w:rsidRPr="00437197" w14:paraId="69066D7A"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46126C3" w14:textId="3C74C1F9"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15</w:t>
            </w:r>
          </w:p>
        </w:tc>
        <w:tc>
          <w:tcPr>
            <w:tcW w:w="1652" w:type="dxa"/>
            <w:tcBorders>
              <w:top w:val="single" w:sz="4" w:space="0" w:color="auto"/>
              <w:left w:val="single" w:sz="4" w:space="0" w:color="auto"/>
              <w:bottom w:val="single" w:sz="4" w:space="0" w:color="auto"/>
              <w:right w:val="single" w:sz="4" w:space="0" w:color="auto"/>
            </w:tcBorders>
          </w:tcPr>
          <w:p w14:paraId="4E18F92E" w14:textId="664242E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180 000</w:t>
            </w:r>
          </w:p>
        </w:tc>
        <w:tc>
          <w:tcPr>
            <w:tcW w:w="6600" w:type="dxa"/>
            <w:shd w:val="clear" w:color="000000" w:fill="FFFFFF"/>
          </w:tcPr>
          <w:p w14:paraId="2F1C3ABF" w14:textId="7E3E7FE7"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Гель для сонографии</w:t>
            </w:r>
          </w:p>
        </w:tc>
      </w:tr>
      <w:tr w:rsidR="005B0B12" w:rsidRPr="00437197" w14:paraId="7C2154B0"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D82518F" w14:textId="170C67EA"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16</w:t>
            </w:r>
          </w:p>
        </w:tc>
        <w:tc>
          <w:tcPr>
            <w:tcW w:w="1652" w:type="dxa"/>
            <w:tcBorders>
              <w:top w:val="single" w:sz="4" w:space="0" w:color="auto"/>
              <w:left w:val="single" w:sz="4" w:space="0" w:color="auto"/>
              <w:bottom w:val="single" w:sz="4" w:space="0" w:color="auto"/>
              <w:right w:val="single" w:sz="4" w:space="0" w:color="auto"/>
            </w:tcBorders>
          </w:tcPr>
          <w:p w14:paraId="7B7FAFD7" w14:textId="51FB3BF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725 000</w:t>
            </w:r>
          </w:p>
        </w:tc>
        <w:tc>
          <w:tcPr>
            <w:tcW w:w="6600" w:type="dxa"/>
            <w:shd w:val="clear" w:color="000000" w:fill="FFFFFF"/>
          </w:tcPr>
          <w:p w14:paraId="6C89C396" w14:textId="3EBDC205"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Принтер SONY</w:t>
            </w:r>
          </w:p>
        </w:tc>
      </w:tr>
      <w:tr w:rsidR="005B0B12" w:rsidRPr="00437197" w14:paraId="195AFFE0"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5BAE63D" w14:textId="2E39841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17</w:t>
            </w:r>
          </w:p>
        </w:tc>
        <w:tc>
          <w:tcPr>
            <w:tcW w:w="1652" w:type="dxa"/>
            <w:tcBorders>
              <w:top w:val="single" w:sz="4" w:space="0" w:color="auto"/>
              <w:left w:val="single" w:sz="4" w:space="0" w:color="auto"/>
              <w:bottom w:val="single" w:sz="4" w:space="0" w:color="auto"/>
              <w:right w:val="single" w:sz="4" w:space="0" w:color="auto"/>
            </w:tcBorders>
          </w:tcPr>
          <w:p w14:paraId="0E1F8735" w14:textId="6F8E74F9"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900</w:t>
            </w:r>
          </w:p>
        </w:tc>
        <w:tc>
          <w:tcPr>
            <w:tcW w:w="6600" w:type="dxa"/>
            <w:shd w:val="clear" w:color="000000" w:fill="FFFFFF"/>
          </w:tcPr>
          <w:p w14:paraId="6A92B5F2" w14:textId="10C91276"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 xml:space="preserve">Игла 21G 1 </w:t>
            </w:r>
            <w:proofErr w:type="spellStart"/>
            <w:r w:rsidRPr="005B0B12">
              <w:rPr>
                <w:rFonts w:ascii="GHEA Grapalat" w:hAnsi="GHEA Grapalat"/>
                <w:sz w:val="22"/>
                <w:szCs w:val="22"/>
              </w:rPr>
              <w:t>шт</w:t>
            </w:r>
            <w:proofErr w:type="spellEnd"/>
            <w:r w:rsidRPr="005B0B12">
              <w:rPr>
                <w:rFonts w:ascii="GHEA Grapalat" w:hAnsi="GHEA Grapalat"/>
                <w:sz w:val="22"/>
                <w:szCs w:val="22"/>
              </w:rPr>
              <w:t xml:space="preserve"> Orange-LL</w:t>
            </w:r>
          </w:p>
        </w:tc>
      </w:tr>
      <w:tr w:rsidR="005B0B12" w:rsidRPr="00437197" w14:paraId="2577AA5D"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316EA9F" w14:textId="472A5AE2"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18</w:t>
            </w:r>
          </w:p>
        </w:tc>
        <w:tc>
          <w:tcPr>
            <w:tcW w:w="1652" w:type="dxa"/>
            <w:tcBorders>
              <w:top w:val="single" w:sz="4" w:space="0" w:color="auto"/>
              <w:left w:val="single" w:sz="4" w:space="0" w:color="auto"/>
              <w:bottom w:val="single" w:sz="4" w:space="0" w:color="auto"/>
              <w:right w:val="single" w:sz="4" w:space="0" w:color="auto"/>
            </w:tcBorders>
          </w:tcPr>
          <w:p w14:paraId="3133C315" w14:textId="3EED75A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1 004 500</w:t>
            </w:r>
          </w:p>
        </w:tc>
        <w:tc>
          <w:tcPr>
            <w:tcW w:w="6600" w:type="dxa"/>
            <w:shd w:val="clear" w:color="000000" w:fill="FFFFFF"/>
          </w:tcPr>
          <w:p w14:paraId="29CFD6FE" w14:textId="0CD5E7C7"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 xml:space="preserve">Внутривенный катетер «бабочка» для взятия крови </w:t>
            </w:r>
            <w:proofErr w:type="spellStart"/>
            <w:r w:rsidRPr="005B0B12">
              <w:rPr>
                <w:rFonts w:ascii="GHEA Grapalat" w:hAnsi="GHEA Grapalat"/>
                <w:sz w:val="22"/>
                <w:szCs w:val="22"/>
              </w:rPr>
              <w:t>Luer</w:t>
            </w:r>
            <w:proofErr w:type="spellEnd"/>
          </w:p>
        </w:tc>
      </w:tr>
      <w:tr w:rsidR="005B0B12" w:rsidRPr="00437197" w14:paraId="6CA45650"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ACF6E53" w14:textId="36C6800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19</w:t>
            </w:r>
          </w:p>
        </w:tc>
        <w:tc>
          <w:tcPr>
            <w:tcW w:w="1652" w:type="dxa"/>
            <w:tcBorders>
              <w:top w:val="single" w:sz="4" w:space="0" w:color="auto"/>
              <w:left w:val="single" w:sz="4" w:space="0" w:color="auto"/>
              <w:bottom w:val="single" w:sz="4" w:space="0" w:color="auto"/>
              <w:right w:val="single" w:sz="4" w:space="0" w:color="auto"/>
            </w:tcBorders>
          </w:tcPr>
          <w:p w14:paraId="02C85D5E" w14:textId="782B2F09"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37 440</w:t>
            </w:r>
          </w:p>
        </w:tc>
        <w:tc>
          <w:tcPr>
            <w:tcW w:w="6600" w:type="dxa"/>
            <w:shd w:val="clear" w:color="000000" w:fill="FFFFFF"/>
          </w:tcPr>
          <w:p w14:paraId="5BB29253" w14:textId="05296589"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Предметное стекло</w:t>
            </w:r>
          </w:p>
        </w:tc>
      </w:tr>
      <w:tr w:rsidR="005B0B12" w:rsidRPr="00437197" w14:paraId="010935B4"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7903BF0" w14:textId="2BB874F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20</w:t>
            </w:r>
          </w:p>
        </w:tc>
        <w:tc>
          <w:tcPr>
            <w:tcW w:w="1652" w:type="dxa"/>
            <w:tcBorders>
              <w:top w:val="single" w:sz="4" w:space="0" w:color="auto"/>
              <w:left w:val="single" w:sz="4" w:space="0" w:color="auto"/>
              <w:bottom w:val="single" w:sz="4" w:space="0" w:color="auto"/>
              <w:right w:val="single" w:sz="4" w:space="0" w:color="auto"/>
            </w:tcBorders>
          </w:tcPr>
          <w:p w14:paraId="73585035" w14:textId="5E6B010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38 880</w:t>
            </w:r>
          </w:p>
        </w:tc>
        <w:tc>
          <w:tcPr>
            <w:tcW w:w="6600" w:type="dxa"/>
            <w:shd w:val="clear" w:color="000000" w:fill="FFFFFF"/>
          </w:tcPr>
          <w:p w14:paraId="1E0A025C" w14:textId="2028DAA4"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Предметное стекло с полем для записи</w:t>
            </w:r>
          </w:p>
        </w:tc>
      </w:tr>
      <w:tr w:rsidR="005B0B12" w:rsidRPr="00437197" w14:paraId="14398D65"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55B00C9" w14:textId="4A12CA86"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21</w:t>
            </w:r>
          </w:p>
        </w:tc>
        <w:tc>
          <w:tcPr>
            <w:tcW w:w="1652" w:type="dxa"/>
            <w:tcBorders>
              <w:top w:val="single" w:sz="4" w:space="0" w:color="auto"/>
              <w:left w:val="single" w:sz="4" w:space="0" w:color="auto"/>
              <w:bottom w:val="single" w:sz="4" w:space="0" w:color="auto"/>
              <w:right w:val="single" w:sz="4" w:space="0" w:color="auto"/>
            </w:tcBorders>
          </w:tcPr>
          <w:p w14:paraId="2F39E1B5" w14:textId="4DF048E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198 000</w:t>
            </w:r>
          </w:p>
        </w:tc>
        <w:tc>
          <w:tcPr>
            <w:tcW w:w="6600" w:type="dxa"/>
            <w:shd w:val="clear" w:color="000000" w:fill="FFFFFF"/>
          </w:tcPr>
          <w:p w14:paraId="5A94A98E" w14:textId="5A587CF3"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Цитологическая щёточка</w:t>
            </w:r>
          </w:p>
        </w:tc>
      </w:tr>
      <w:tr w:rsidR="005B0B12" w:rsidRPr="00437197" w14:paraId="6CF4E5BE"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EF2293D" w14:textId="16289D2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22</w:t>
            </w:r>
          </w:p>
        </w:tc>
        <w:tc>
          <w:tcPr>
            <w:tcW w:w="1652" w:type="dxa"/>
            <w:tcBorders>
              <w:top w:val="single" w:sz="4" w:space="0" w:color="auto"/>
              <w:left w:val="single" w:sz="4" w:space="0" w:color="auto"/>
              <w:bottom w:val="single" w:sz="4" w:space="0" w:color="auto"/>
              <w:right w:val="single" w:sz="4" w:space="0" w:color="auto"/>
            </w:tcBorders>
          </w:tcPr>
          <w:p w14:paraId="2B25094A" w14:textId="2F22C574"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120 000</w:t>
            </w:r>
          </w:p>
        </w:tc>
        <w:tc>
          <w:tcPr>
            <w:tcW w:w="6600" w:type="dxa"/>
            <w:shd w:val="clear" w:color="000000" w:fill="FFFFFF"/>
          </w:tcPr>
          <w:p w14:paraId="46E226BC" w14:textId="0FBE5909"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Гинекологический шпатель деревянный</w:t>
            </w:r>
          </w:p>
        </w:tc>
      </w:tr>
      <w:tr w:rsidR="005B0B12" w:rsidRPr="00437197" w14:paraId="775BB1E0"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A1E9600" w14:textId="63FDC184"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23</w:t>
            </w:r>
          </w:p>
        </w:tc>
        <w:tc>
          <w:tcPr>
            <w:tcW w:w="1652" w:type="dxa"/>
            <w:tcBorders>
              <w:top w:val="single" w:sz="4" w:space="0" w:color="auto"/>
              <w:left w:val="single" w:sz="4" w:space="0" w:color="auto"/>
              <w:bottom w:val="single" w:sz="4" w:space="0" w:color="auto"/>
              <w:right w:val="single" w:sz="4" w:space="0" w:color="auto"/>
            </w:tcBorders>
          </w:tcPr>
          <w:p w14:paraId="526D27BC" w14:textId="18F5BEA5"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402 000</w:t>
            </w:r>
          </w:p>
        </w:tc>
        <w:tc>
          <w:tcPr>
            <w:tcW w:w="6600" w:type="dxa"/>
            <w:shd w:val="clear" w:color="000000" w:fill="FFFFFF"/>
          </w:tcPr>
          <w:p w14:paraId="409A37CE" w14:textId="146A712F"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Гинекологическое зеркало (Куско)</w:t>
            </w:r>
          </w:p>
        </w:tc>
      </w:tr>
      <w:tr w:rsidR="005B0B12" w:rsidRPr="00437197" w14:paraId="39153CDD"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3C3C8A0" w14:textId="269F83A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24</w:t>
            </w:r>
          </w:p>
        </w:tc>
        <w:tc>
          <w:tcPr>
            <w:tcW w:w="1652" w:type="dxa"/>
            <w:tcBorders>
              <w:top w:val="single" w:sz="4" w:space="0" w:color="auto"/>
              <w:left w:val="single" w:sz="4" w:space="0" w:color="auto"/>
              <w:bottom w:val="single" w:sz="4" w:space="0" w:color="auto"/>
              <w:right w:val="single" w:sz="4" w:space="0" w:color="auto"/>
            </w:tcBorders>
          </w:tcPr>
          <w:p w14:paraId="58F46B7B" w14:textId="508B657B"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175 000</w:t>
            </w:r>
          </w:p>
        </w:tc>
        <w:tc>
          <w:tcPr>
            <w:tcW w:w="6600" w:type="dxa"/>
            <w:shd w:val="clear" w:color="000000" w:fill="FFFFFF"/>
          </w:tcPr>
          <w:p w14:paraId="33CC20DB" w14:textId="5284D36B"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Лента ЭСГ 80 мм * 25 мм</w:t>
            </w:r>
          </w:p>
        </w:tc>
      </w:tr>
      <w:tr w:rsidR="005B0B12" w:rsidRPr="00437197" w14:paraId="75EC9141"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ECCB2D0" w14:textId="0EC0ED2A"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25</w:t>
            </w:r>
          </w:p>
        </w:tc>
        <w:tc>
          <w:tcPr>
            <w:tcW w:w="1652" w:type="dxa"/>
            <w:tcBorders>
              <w:top w:val="single" w:sz="4" w:space="0" w:color="auto"/>
              <w:left w:val="single" w:sz="4" w:space="0" w:color="auto"/>
              <w:bottom w:val="single" w:sz="4" w:space="0" w:color="auto"/>
              <w:right w:val="single" w:sz="4" w:space="0" w:color="auto"/>
            </w:tcBorders>
          </w:tcPr>
          <w:p w14:paraId="0DF4CF2D" w14:textId="1A5710B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129 600</w:t>
            </w:r>
          </w:p>
        </w:tc>
        <w:tc>
          <w:tcPr>
            <w:tcW w:w="6600" w:type="dxa"/>
            <w:shd w:val="clear" w:color="000000" w:fill="FFFFFF"/>
          </w:tcPr>
          <w:p w14:paraId="03BC9D56" w14:textId="4CAF8451"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Лента ЭСГ 30 мм * 50 мм</w:t>
            </w:r>
          </w:p>
        </w:tc>
      </w:tr>
      <w:tr w:rsidR="005B0B12" w:rsidRPr="00437197" w14:paraId="1137F440"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CC9C798" w14:textId="1928252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26</w:t>
            </w:r>
          </w:p>
        </w:tc>
        <w:tc>
          <w:tcPr>
            <w:tcW w:w="1652" w:type="dxa"/>
            <w:tcBorders>
              <w:top w:val="single" w:sz="4" w:space="0" w:color="auto"/>
              <w:left w:val="single" w:sz="4" w:space="0" w:color="auto"/>
              <w:bottom w:val="single" w:sz="4" w:space="0" w:color="auto"/>
              <w:right w:val="single" w:sz="4" w:space="0" w:color="auto"/>
            </w:tcBorders>
          </w:tcPr>
          <w:p w14:paraId="03FAD19D" w14:textId="342519C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450 000</w:t>
            </w:r>
          </w:p>
        </w:tc>
        <w:tc>
          <w:tcPr>
            <w:tcW w:w="6600" w:type="dxa"/>
            <w:shd w:val="clear" w:color="000000" w:fill="FFFFFF"/>
          </w:tcPr>
          <w:p w14:paraId="48481AC6" w14:textId="0473E61B"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Электрод ЭКГ</w:t>
            </w:r>
          </w:p>
        </w:tc>
      </w:tr>
      <w:tr w:rsidR="005B0B12" w:rsidRPr="00437197" w14:paraId="4F4E4F30"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AA1F851" w14:textId="0E5A1F3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27</w:t>
            </w:r>
          </w:p>
        </w:tc>
        <w:tc>
          <w:tcPr>
            <w:tcW w:w="1652" w:type="dxa"/>
            <w:tcBorders>
              <w:top w:val="single" w:sz="4" w:space="0" w:color="auto"/>
              <w:left w:val="single" w:sz="4" w:space="0" w:color="auto"/>
              <w:bottom w:val="single" w:sz="4" w:space="0" w:color="auto"/>
              <w:right w:val="single" w:sz="4" w:space="0" w:color="auto"/>
            </w:tcBorders>
          </w:tcPr>
          <w:p w14:paraId="22C016B1" w14:textId="326C3E7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396 000</w:t>
            </w:r>
          </w:p>
        </w:tc>
        <w:tc>
          <w:tcPr>
            <w:tcW w:w="6600" w:type="dxa"/>
            <w:shd w:val="clear" w:color="000000" w:fill="FFFFFF"/>
          </w:tcPr>
          <w:p w14:paraId="3E3340EB" w14:textId="6D4F42A4"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Бумага для принтера аудиометрии</w:t>
            </w:r>
          </w:p>
        </w:tc>
      </w:tr>
      <w:tr w:rsidR="005B0B12" w:rsidRPr="00437197" w14:paraId="00BA9EE6" w14:textId="77777777" w:rsidTr="0038461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A40B9C9" w14:textId="7DA66CD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28</w:t>
            </w:r>
          </w:p>
        </w:tc>
        <w:tc>
          <w:tcPr>
            <w:tcW w:w="1652" w:type="dxa"/>
            <w:tcBorders>
              <w:top w:val="single" w:sz="4" w:space="0" w:color="auto"/>
              <w:left w:val="single" w:sz="4" w:space="0" w:color="auto"/>
              <w:bottom w:val="single" w:sz="4" w:space="0" w:color="auto"/>
              <w:right w:val="single" w:sz="4" w:space="0" w:color="auto"/>
            </w:tcBorders>
            <w:vAlign w:val="center"/>
          </w:tcPr>
          <w:p w14:paraId="70240339" w14:textId="74AA8B15"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588 000</w:t>
            </w:r>
          </w:p>
        </w:tc>
        <w:tc>
          <w:tcPr>
            <w:tcW w:w="6600" w:type="dxa"/>
            <w:shd w:val="clear" w:color="000000" w:fill="FFFFFF"/>
          </w:tcPr>
          <w:p w14:paraId="309C8C2E" w14:textId="14BC8D8F"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 xml:space="preserve">Тест-полоски </w:t>
            </w:r>
            <w:proofErr w:type="spellStart"/>
            <w:r w:rsidRPr="005B0B12">
              <w:rPr>
                <w:rFonts w:ascii="GHEA Grapalat" w:hAnsi="GHEA Grapalat"/>
                <w:sz w:val="22"/>
                <w:szCs w:val="22"/>
              </w:rPr>
              <w:t>Accu-Chek</w:t>
            </w:r>
            <w:proofErr w:type="spellEnd"/>
            <w:r w:rsidRPr="005B0B12">
              <w:rPr>
                <w:rFonts w:ascii="GHEA Grapalat" w:hAnsi="GHEA Grapalat"/>
                <w:sz w:val="22"/>
                <w:szCs w:val="22"/>
              </w:rPr>
              <w:t xml:space="preserve"> </w:t>
            </w:r>
            <w:proofErr w:type="spellStart"/>
            <w:r w:rsidRPr="005B0B12">
              <w:rPr>
                <w:rFonts w:ascii="GHEA Grapalat" w:hAnsi="GHEA Grapalat"/>
                <w:sz w:val="22"/>
                <w:szCs w:val="22"/>
              </w:rPr>
              <w:t>Performa</w:t>
            </w:r>
            <w:proofErr w:type="spellEnd"/>
            <w:r w:rsidRPr="005B0B12">
              <w:rPr>
                <w:rFonts w:ascii="GHEA Grapalat" w:hAnsi="GHEA Grapalat"/>
                <w:sz w:val="22"/>
                <w:szCs w:val="22"/>
              </w:rPr>
              <w:t xml:space="preserve"> для определения уровня глюкозы в крови</w:t>
            </w:r>
          </w:p>
        </w:tc>
      </w:tr>
      <w:tr w:rsidR="005B0B12" w:rsidRPr="00437197" w14:paraId="1F253E54"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26E9D66" w14:textId="4DA6A52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29</w:t>
            </w:r>
          </w:p>
        </w:tc>
        <w:tc>
          <w:tcPr>
            <w:tcW w:w="1652" w:type="dxa"/>
            <w:tcBorders>
              <w:top w:val="single" w:sz="4" w:space="0" w:color="auto"/>
              <w:left w:val="single" w:sz="4" w:space="0" w:color="auto"/>
              <w:bottom w:val="single" w:sz="4" w:space="0" w:color="auto"/>
              <w:right w:val="single" w:sz="4" w:space="0" w:color="auto"/>
            </w:tcBorders>
          </w:tcPr>
          <w:p w14:paraId="3898FC3E" w14:textId="0D19D09D"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12 000</w:t>
            </w:r>
          </w:p>
        </w:tc>
        <w:tc>
          <w:tcPr>
            <w:tcW w:w="6600" w:type="dxa"/>
            <w:shd w:val="clear" w:color="000000" w:fill="FFFFFF"/>
          </w:tcPr>
          <w:p w14:paraId="60119F9D" w14:textId="208F63B8"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Лабораторная фиксирующая жидкость</w:t>
            </w:r>
          </w:p>
        </w:tc>
      </w:tr>
      <w:tr w:rsidR="005B0B12" w:rsidRPr="00437197" w14:paraId="0EE47193"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2D4CC64" w14:textId="3264C08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30</w:t>
            </w:r>
          </w:p>
        </w:tc>
        <w:tc>
          <w:tcPr>
            <w:tcW w:w="1652" w:type="dxa"/>
            <w:tcBorders>
              <w:top w:val="single" w:sz="4" w:space="0" w:color="auto"/>
              <w:left w:val="single" w:sz="4" w:space="0" w:color="auto"/>
              <w:bottom w:val="single" w:sz="4" w:space="0" w:color="auto"/>
              <w:right w:val="single" w:sz="4" w:space="0" w:color="auto"/>
            </w:tcBorders>
          </w:tcPr>
          <w:p w14:paraId="68B21B27" w14:textId="5E3B8676"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34 000</w:t>
            </w:r>
          </w:p>
        </w:tc>
        <w:tc>
          <w:tcPr>
            <w:tcW w:w="6600" w:type="dxa"/>
            <w:shd w:val="clear" w:color="000000" w:fill="FFFFFF"/>
          </w:tcPr>
          <w:p w14:paraId="13C886B4" w14:textId="37F1493C"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Бахилы</w:t>
            </w:r>
          </w:p>
        </w:tc>
      </w:tr>
      <w:tr w:rsidR="005B0B12" w:rsidRPr="00437197" w14:paraId="5F43CF51"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C70B8C0" w14:textId="2CA24146"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31</w:t>
            </w:r>
          </w:p>
        </w:tc>
        <w:tc>
          <w:tcPr>
            <w:tcW w:w="1652" w:type="dxa"/>
            <w:tcBorders>
              <w:top w:val="single" w:sz="4" w:space="0" w:color="auto"/>
              <w:left w:val="single" w:sz="4" w:space="0" w:color="auto"/>
              <w:bottom w:val="single" w:sz="4" w:space="0" w:color="auto"/>
              <w:right w:val="single" w:sz="4" w:space="0" w:color="auto"/>
            </w:tcBorders>
          </w:tcPr>
          <w:p w14:paraId="2B6C4D2E" w14:textId="67AEDD3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4 500 000</w:t>
            </w:r>
          </w:p>
        </w:tc>
        <w:tc>
          <w:tcPr>
            <w:tcW w:w="6600" w:type="dxa"/>
            <w:shd w:val="clear" w:color="000000" w:fill="FFFFFF"/>
          </w:tcPr>
          <w:p w14:paraId="74D9B6B9" w14:textId="3E934FE6"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Одноразовая бумажная простыня 50*50</w:t>
            </w:r>
          </w:p>
        </w:tc>
      </w:tr>
      <w:tr w:rsidR="005B0B12" w:rsidRPr="00437197" w14:paraId="6373DED8"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77536DC" w14:textId="3A687492"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32</w:t>
            </w:r>
          </w:p>
        </w:tc>
        <w:tc>
          <w:tcPr>
            <w:tcW w:w="1652" w:type="dxa"/>
            <w:tcBorders>
              <w:top w:val="single" w:sz="4" w:space="0" w:color="auto"/>
              <w:left w:val="single" w:sz="4" w:space="0" w:color="auto"/>
              <w:bottom w:val="single" w:sz="4" w:space="0" w:color="auto"/>
              <w:right w:val="single" w:sz="4" w:space="0" w:color="auto"/>
            </w:tcBorders>
          </w:tcPr>
          <w:p w14:paraId="76C666FE" w14:textId="544CE1B9"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450 000</w:t>
            </w:r>
          </w:p>
        </w:tc>
        <w:tc>
          <w:tcPr>
            <w:tcW w:w="6600" w:type="dxa"/>
            <w:shd w:val="clear" w:color="000000" w:fill="FFFFFF"/>
          </w:tcPr>
          <w:p w14:paraId="346A0CA5" w14:textId="346D00E0"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Термометр электронный</w:t>
            </w:r>
          </w:p>
        </w:tc>
      </w:tr>
      <w:tr w:rsidR="005B0B12" w:rsidRPr="00437197" w14:paraId="3A794788"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F38FA8E" w14:textId="247C6A7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33</w:t>
            </w:r>
          </w:p>
        </w:tc>
        <w:tc>
          <w:tcPr>
            <w:tcW w:w="1652" w:type="dxa"/>
            <w:tcBorders>
              <w:top w:val="single" w:sz="4" w:space="0" w:color="auto"/>
              <w:left w:val="single" w:sz="4" w:space="0" w:color="auto"/>
              <w:bottom w:val="single" w:sz="4" w:space="0" w:color="auto"/>
              <w:right w:val="single" w:sz="4" w:space="0" w:color="auto"/>
            </w:tcBorders>
          </w:tcPr>
          <w:p w14:paraId="77F0FD9D" w14:textId="540E606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4 000</w:t>
            </w:r>
          </w:p>
        </w:tc>
        <w:tc>
          <w:tcPr>
            <w:tcW w:w="6600" w:type="dxa"/>
            <w:shd w:val="clear" w:color="000000" w:fill="FFFFFF"/>
          </w:tcPr>
          <w:p w14:paraId="733E5CC1" w14:textId="54C74E71"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Лезвия</w:t>
            </w:r>
          </w:p>
        </w:tc>
      </w:tr>
      <w:tr w:rsidR="005B0B12" w:rsidRPr="00437197" w14:paraId="311DDD60"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9BA0A24" w14:textId="469445B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34</w:t>
            </w:r>
          </w:p>
        </w:tc>
        <w:tc>
          <w:tcPr>
            <w:tcW w:w="1652" w:type="dxa"/>
            <w:tcBorders>
              <w:top w:val="single" w:sz="4" w:space="0" w:color="auto"/>
              <w:left w:val="single" w:sz="4" w:space="0" w:color="auto"/>
              <w:bottom w:val="single" w:sz="4" w:space="0" w:color="auto"/>
              <w:right w:val="single" w:sz="4" w:space="0" w:color="auto"/>
            </w:tcBorders>
          </w:tcPr>
          <w:p w14:paraId="5123E9D5" w14:textId="4142C369"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45 000</w:t>
            </w:r>
          </w:p>
        </w:tc>
        <w:tc>
          <w:tcPr>
            <w:tcW w:w="6600" w:type="dxa"/>
            <w:shd w:val="clear" w:color="000000" w:fill="FFFFFF"/>
          </w:tcPr>
          <w:p w14:paraId="69CE79A7" w14:textId="7D19204F"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Невсасывающийся шовный материал</w:t>
            </w:r>
          </w:p>
        </w:tc>
      </w:tr>
      <w:tr w:rsidR="005B0B12" w:rsidRPr="00437197" w14:paraId="13CF41A7" w14:textId="77777777" w:rsidTr="0038461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1C28051" w14:textId="394F75C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35</w:t>
            </w:r>
          </w:p>
        </w:tc>
        <w:tc>
          <w:tcPr>
            <w:tcW w:w="1652" w:type="dxa"/>
            <w:tcBorders>
              <w:top w:val="single" w:sz="4" w:space="0" w:color="auto"/>
              <w:left w:val="single" w:sz="4" w:space="0" w:color="auto"/>
              <w:bottom w:val="single" w:sz="4" w:space="0" w:color="auto"/>
              <w:right w:val="single" w:sz="4" w:space="0" w:color="auto"/>
            </w:tcBorders>
            <w:vAlign w:val="center"/>
          </w:tcPr>
          <w:p w14:paraId="7DC19876" w14:textId="3865221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1 000 000</w:t>
            </w:r>
          </w:p>
        </w:tc>
        <w:tc>
          <w:tcPr>
            <w:tcW w:w="6600" w:type="dxa"/>
            <w:shd w:val="clear" w:color="000000" w:fill="FFFFFF"/>
          </w:tcPr>
          <w:p w14:paraId="0702DC6F" w14:textId="47F9800B"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 xml:space="preserve">Набор тестов для диагностики инфекции </w:t>
            </w:r>
            <w:proofErr w:type="spellStart"/>
            <w:r w:rsidRPr="005B0B12">
              <w:rPr>
                <w:rFonts w:ascii="GHEA Grapalat" w:hAnsi="GHEA Grapalat"/>
                <w:sz w:val="22"/>
                <w:szCs w:val="22"/>
              </w:rPr>
              <w:t>Helicobacter</w:t>
            </w:r>
            <w:proofErr w:type="spellEnd"/>
            <w:r w:rsidRPr="005B0B12">
              <w:rPr>
                <w:rFonts w:ascii="GHEA Grapalat" w:hAnsi="GHEA Grapalat"/>
                <w:sz w:val="22"/>
                <w:szCs w:val="22"/>
              </w:rPr>
              <w:t xml:space="preserve"> </w:t>
            </w:r>
            <w:proofErr w:type="spellStart"/>
            <w:r w:rsidRPr="005B0B12">
              <w:rPr>
                <w:rFonts w:ascii="GHEA Grapalat" w:hAnsi="GHEA Grapalat"/>
                <w:sz w:val="22"/>
                <w:szCs w:val="22"/>
              </w:rPr>
              <w:t>pylori</w:t>
            </w:r>
            <w:proofErr w:type="spellEnd"/>
          </w:p>
        </w:tc>
      </w:tr>
      <w:tr w:rsidR="005B0B12" w:rsidRPr="00437197" w14:paraId="02E8C624"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AE0D352" w14:textId="1AD98FF2"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36</w:t>
            </w:r>
          </w:p>
        </w:tc>
        <w:tc>
          <w:tcPr>
            <w:tcW w:w="1652" w:type="dxa"/>
            <w:tcBorders>
              <w:top w:val="single" w:sz="4" w:space="0" w:color="auto"/>
              <w:left w:val="single" w:sz="4" w:space="0" w:color="auto"/>
              <w:bottom w:val="single" w:sz="4" w:space="0" w:color="auto"/>
              <w:right w:val="single" w:sz="4" w:space="0" w:color="auto"/>
            </w:tcBorders>
          </w:tcPr>
          <w:p w14:paraId="1E17E60E" w14:textId="2773E43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52 500</w:t>
            </w:r>
          </w:p>
        </w:tc>
        <w:tc>
          <w:tcPr>
            <w:tcW w:w="6600" w:type="dxa"/>
            <w:shd w:val="clear" w:color="000000" w:fill="FFFFFF"/>
          </w:tcPr>
          <w:p w14:paraId="15E164E8" w14:textId="49B1FDE3"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Крафт-пакет 130*200 мм</w:t>
            </w:r>
          </w:p>
        </w:tc>
      </w:tr>
      <w:tr w:rsidR="005B0B12" w:rsidRPr="00437197" w14:paraId="45F115B4"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7060CD9" w14:textId="24081A9B"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lastRenderedPageBreak/>
              <w:t>37</w:t>
            </w:r>
          </w:p>
        </w:tc>
        <w:tc>
          <w:tcPr>
            <w:tcW w:w="1652" w:type="dxa"/>
            <w:tcBorders>
              <w:top w:val="single" w:sz="4" w:space="0" w:color="auto"/>
              <w:left w:val="single" w:sz="4" w:space="0" w:color="auto"/>
              <w:bottom w:val="single" w:sz="4" w:space="0" w:color="auto"/>
              <w:right w:val="single" w:sz="4" w:space="0" w:color="auto"/>
            </w:tcBorders>
          </w:tcPr>
          <w:p w14:paraId="7E27BC65" w14:textId="65F17E5A"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100 000</w:t>
            </w:r>
          </w:p>
        </w:tc>
        <w:tc>
          <w:tcPr>
            <w:tcW w:w="6600" w:type="dxa"/>
            <w:shd w:val="clear" w:color="000000" w:fill="FFFFFF"/>
          </w:tcPr>
          <w:p w14:paraId="55735E2F" w14:textId="4C65C9C7"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Крафт-пакет 150*250 мм</w:t>
            </w:r>
          </w:p>
        </w:tc>
      </w:tr>
      <w:tr w:rsidR="005B0B12" w:rsidRPr="00437197" w14:paraId="323B82E0"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CDA720E" w14:textId="7C893EE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38</w:t>
            </w:r>
          </w:p>
        </w:tc>
        <w:tc>
          <w:tcPr>
            <w:tcW w:w="1652" w:type="dxa"/>
            <w:tcBorders>
              <w:top w:val="single" w:sz="4" w:space="0" w:color="auto"/>
              <w:left w:val="single" w:sz="4" w:space="0" w:color="auto"/>
              <w:bottom w:val="single" w:sz="4" w:space="0" w:color="auto"/>
              <w:right w:val="single" w:sz="4" w:space="0" w:color="auto"/>
            </w:tcBorders>
          </w:tcPr>
          <w:p w14:paraId="735670DA" w14:textId="383FEA15"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39 100</w:t>
            </w:r>
          </w:p>
        </w:tc>
        <w:tc>
          <w:tcPr>
            <w:tcW w:w="6600" w:type="dxa"/>
            <w:shd w:val="clear" w:color="000000" w:fill="FFFFFF"/>
          </w:tcPr>
          <w:p w14:paraId="56345F5E" w14:textId="77FAA8BD"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Крафт-пакет 100*200 мм</w:t>
            </w:r>
          </w:p>
        </w:tc>
      </w:tr>
      <w:tr w:rsidR="005B0B12" w:rsidRPr="00437197" w14:paraId="2173547A"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0188A2B" w14:textId="0703F555"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39</w:t>
            </w:r>
          </w:p>
        </w:tc>
        <w:tc>
          <w:tcPr>
            <w:tcW w:w="1652" w:type="dxa"/>
            <w:tcBorders>
              <w:top w:val="single" w:sz="4" w:space="0" w:color="auto"/>
              <w:left w:val="single" w:sz="4" w:space="0" w:color="auto"/>
              <w:bottom w:val="single" w:sz="4" w:space="0" w:color="auto"/>
              <w:right w:val="single" w:sz="4" w:space="0" w:color="auto"/>
            </w:tcBorders>
          </w:tcPr>
          <w:p w14:paraId="38794F57" w14:textId="3DE77F3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30 000</w:t>
            </w:r>
          </w:p>
        </w:tc>
        <w:tc>
          <w:tcPr>
            <w:tcW w:w="6600" w:type="dxa"/>
            <w:shd w:val="clear" w:color="000000" w:fill="FFFFFF"/>
          </w:tcPr>
          <w:p w14:paraId="20E58D88" w14:textId="66284582"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Крафт-пакет 7.5*200 мм</w:t>
            </w:r>
          </w:p>
        </w:tc>
      </w:tr>
      <w:tr w:rsidR="005B0B12" w:rsidRPr="00437197" w14:paraId="7856DAAD"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07C9D64" w14:textId="750849CD"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40</w:t>
            </w:r>
          </w:p>
        </w:tc>
        <w:tc>
          <w:tcPr>
            <w:tcW w:w="1652" w:type="dxa"/>
            <w:tcBorders>
              <w:top w:val="single" w:sz="4" w:space="0" w:color="auto"/>
              <w:left w:val="single" w:sz="4" w:space="0" w:color="auto"/>
              <w:bottom w:val="single" w:sz="4" w:space="0" w:color="auto"/>
              <w:right w:val="single" w:sz="4" w:space="0" w:color="auto"/>
            </w:tcBorders>
          </w:tcPr>
          <w:p w14:paraId="27AEF3B3" w14:textId="5A04421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45 000</w:t>
            </w:r>
          </w:p>
        </w:tc>
        <w:tc>
          <w:tcPr>
            <w:tcW w:w="6600" w:type="dxa"/>
            <w:shd w:val="clear" w:color="000000" w:fill="FFFFFF"/>
          </w:tcPr>
          <w:p w14:paraId="7DC7E2DB" w14:textId="31FF66F7"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Массажное масло</w:t>
            </w:r>
          </w:p>
        </w:tc>
      </w:tr>
      <w:tr w:rsidR="005B0B12" w:rsidRPr="00437197" w14:paraId="1870527A"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4592803" w14:textId="70688009"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41</w:t>
            </w:r>
          </w:p>
        </w:tc>
        <w:tc>
          <w:tcPr>
            <w:tcW w:w="1652" w:type="dxa"/>
            <w:tcBorders>
              <w:top w:val="single" w:sz="4" w:space="0" w:color="auto"/>
              <w:left w:val="single" w:sz="4" w:space="0" w:color="auto"/>
              <w:bottom w:val="single" w:sz="4" w:space="0" w:color="auto"/>
              <w:right w:val="single" w:sz="4" w:space="0" w:color="auto"/>
            </w:tcBorders>
          </w:tcPr>
          <w:p w14:paraId="6B60BD2D" w14:textId="7404D9F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64 800</w:t>
            </w:r>
          </w:p>
        </w:tc>
        <w:tc>
          <w:tcPr>
            <w:tcW w:w="6600" w:type="dxa"/>
            <w:shd w:val="clear" w:color="000000" w:fill="FFFFFF"/>
          </w:tcPr>
          <w:p w14:paraId="79464920" w14:textId="2E1DEA4C"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Стерильная палочка для взятия мазка с пробиркой</w:t>
            </w:r>
          </w:p>
        </w:tc>
      </w:tr>
      <w:tr w:rsidR="005B0B12" w:rsidRPr="00437197" w14:paraId="3E2A6A19"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818E3EB" w14:textId="792BE7D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42</w:t>
            </w:r>
          </w:p>
        </w:tc>
        <w:tc>
          <w:tcPr>
            <w:tcW w:w="1652" w:type="dxa"/>
            <w:tcBorders>
              <w:top w:val="single" w:sz="4" w:space="0" w:color="auto"/>
              <w:left w:val="single" w:sz="4" w:space="0" w:color="auto"/>
              <w:bottom w:val="single" w:sz="4" w:space="0" w:color="auto"/>
              <w:right w:val="single" w:sz="4" w:space="0" w:color="auto"/>
            </w:tcBorders>
          </w:tcPr>
          <w:p w14:paraId="5DEC80CA" w14:textId="246B46E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15 000</w:t>
            </w:r>
          </w:p>
        </w:tc>
        <w:tc>
          <w:tcPr>
            <w:tcW w:w="6600" w:type="dxa"/>
            <w:shd w:val="clear" w:color="000000" w:fill="FFFFFF"/>
          </w:tcPr>
          <w:p w14:paraId="5515BE17" w14:textId="4CB233E9"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Чашка Петри пластиковая D=9 см</w:t>
            </w:r>
          </w:p>
        </w:tc>
      </w:tr>
      <w:tr w:rsidR="005B0B12" w:rsidRPr="00437197" w14:paraId="399FE63A"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C351094" w14:textId="428CE81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43</w:t>
            </w:r>
          </w:p>
        </w:tc>
        <w:tc>
          <w:tcPr>
            <w:tcW w:w="1652" w:type="dxa"/>
            <w:tcBorders>
              <w:top w:val="single" w:sz="4" w:space="0" w:color="auto"/>
              <w:left w:val="single" w:sz="4" w:space="0" w:color="auto"/>
              <w:bottom w:val="single" w:sz="4" w:space="0" w:color="auto"/>
              <w:right w:val="single" w:sz="4" w:space="0" w:color="auto"/>
            </w:tcBorders>
          </w:tcPr>
          <w:p w14:paraId="1AC9F341" w14:textId="32B1573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16 500</w:t>
            </w:r>
          </w:p>
        </w:tc>
        <w:tc>
          <w:tcPr>
            <w:tcW w:w="6600" w:type="dxa"/>
            <w:shd w:val="clear" w:color="000000" w:fill="FFFFFF"/>
          </w:tcPr>
          <w:p w14:paraId="5085D742" w14:textId="6B7E445D"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Чашка Петри стеклянная D=9.5 см</w:t>
            </w:r>
          </w:p>
        </w:tc>
      </w:tr>
      <w:tr w:rsidR="005B0B12" w:rsidRPr="00437197" w14:paraId="3926FF61"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6502473" w14:textId="586C633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44</w:t>
            </w:r>
          </w:p>
        </w:tc>
        <w:tc>
          <w:tcPr>
            <w:tcW w:w="1652" w:type="dxa"/>
            <w:tcBorders>
              <w:top w:val="single" w:sz="4" w:space="0" w:color="auto"/>
              <w:left w:val="single" w:sz="4" w:space="0" w:color="auto"/>
              <w:bottom w:val="single" w:sz="4" w:space="0" w:color="auto"/>
              <w:right w:val="single" w:sz="4" w:space="0" w:color="auto"/>
            </w:tcBorders>
          </w:tcPr>
          <w:p w14:paraId="0B932067" w14:textId="5126838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40 000</w:t>
            </w:r>
          </w:p>
        </w:tc>
        <w:tc>
          <w:tcPr>
            <w:tcW w:w="6600" w:type="dxa"/>
            <w:shd w:val="clear" w:color="000000" w:fill="FFFFFF"/>
          </w:tcPr>
          <w:p w14:paraId="264ED3FB" w14:textId="66119201"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Чашка Петри стеклянная D=10 см</w:t>
            </w:r>
          </w:p>
        </w:tc>
      </w:tr>
      <w:tr w:rsidR="005B0B12" w:rsidRPr="00437197" w14:paraId="432025C1"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81FF2BF" w14:textId="4D90B06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45</w:t>
            </w:r>
          </w:p>
        </w:tc>
        <w:tc>
          <w:tcPr>
            <w:tcW w:w="1652" w:type="dxa"/>
            <w:tcBorders>
              <w:top w:val="single" w:sz="4" w:space="0" w:color="auto"/>
              <w:left w:val="single" w:sz="4" w:space="0" w:color="auto"/>
              <w:bottom w:val="single" w:sz="4" w:space="0" w:color="auto"/>
              <w:right w:val="single" w:sz="4" w:space="0" w:color="auto"/>
            </w:tcBorders>
          </w:tcPr>
          <w:p w14:paraId="6CB0604D" w14:textId="42CB4704"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30 000</w:t>
            </w:r>
          </w:p>
        </w:tc>
        <w:tc>
          <w:tcPr>
            <w:tcW w:w="6600" w:type="dxa"/>
            <w:shd w:val="clear" w:color="000000" w:fill="FFFFFF"/>
          </w:tcPr>
          <w:p w14:paraId="456B5EC9" w14:textId="4B1B11B2"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Чашка Петри стеклянная D=12 см</w:t>
            </w:r>
          </w:p>
        </w:tc>
      </w:tr>
      <w:tr w:rsidR="005B0B12" w:rsidRPr="00437197" w14:paraId="68BABE73"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5456A42" w14:textId="0B702CC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46</w:t>
            </w:r>
          </w:p>
        </w:tc>
        <w:tc>
          <w:tcPr>
            <w:tcW w:w="1652" w:type="dxa"/>
            <w:tcBorders>
              <w:top w:val="single" w:sz="4" w:space="0" w:color="auto"/>
              <w:left w:val="single" w:sz="4" w:space="0" w:color="auto"/>
              <w:bottom w:val="single" w:sz="4" w:space="0" w:color="auto"/>
              <w:right w:val="single" w:sz="4" w:space="0" w:color="auto"/>
            </w:tcBorders>
          </w:tcPr>
          <w:p w14:paraId="730A2211" w14:textId="6971F32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4 500</w:t>
            </w:r>
          </w:p>
        </w:tc>
        <w:tc>
          <w:tcPr>
            <w:tcW w:w="6600" w:type="dxa"/>
            <w:shd w:val="clear" w:color="000000" w:fill="FFFFFF"/>
          </w:tcPr>
          <w:p w14:paraId="66C9D9F0" w14:textId="6882B1A1"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Химическая пробирка 16 см D=150 мкм</w:t>
            </w:r>
          </w:p>
        </w:tc>
      </w:tr>
      <w:tr w:rsidR="005B0B12" w:rsidRPr="00437197" w14:paraId="16B4EDB5"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F29420E" w14:textId="538B0A5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47</w:t>
            </w:r>
          </w:p>
        </w:tc>
        <w:tc>
          <w:tcPr>
            <w:tcW w:w="1652" w:type="dxa"/>
            <w:tcBorders>
              <w:top w:val="single" w:sz="4" w:space="0" w:color="auto"/>
              <w:left w:val="single" w:sz="4" w:space="0" w:color="auto"/>
              <w:bottom w:val="single" w:sz="4" w:space="0" w:color="auto"/>
              <w:right w:val="single" w:sz="4" w:space="0" w:color="auto"/>
            </w:tcBorders>
          </w:tcPr>
          <w:p w14:paraId="4CD7EBBA" w14:textId="1818BB9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3 900</w:t>
            </w:r>
          </w:p>
        </w:tc>
        <w:tc>
          <w:tcPr>
            <w:tcW w:w="6600" w:type="dxa"/>
            <w:shd w:val="clear" w:color="000000" w:fill="FFFFFF"/>
          </w:tcPr>
          <w:p w14:paraId="127B13D8" w14:textId="78E550C4"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Химическая пробирка 11 см D=150 мкм</w:t>
            </w:r>
          </w:p>
        </w:tc>
      </w:tr>
      <w:tr w:rsidR="005B0B12" w:rsidRPr="00437197" w14:paraId="5F3EB8EB"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61000FC" w14:textId="07E27A96"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48</w:t>
            </w:r>
          </w:p>
        </w:tc>
        <w:tc>
          <w:tcPr>
            <w:tcW w:w="1652" w:type="dxa"/>
            <w:tcBorders>
              <w:top w:val="single" w:sz="4" w:space="0" w:color="auto"/>
              <w:left w:val="single" w:sz="4" w:space="0" w:color="auto"/>
              <w:bottom w:val="single" w:sz="4" w:space="0" w:color="auto"/>
              <w:right w:val="single" w:sz="4" w:space="0" w:color="auto"/>
            </w:tcBorders>
          </w:tcPr>
          <w:p w14:paraId="1F02A149" w14:textId="16858C55"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19 200</w:t>
            </w:r>
          </w:p>
        </w:tc>
        <w:tc>
          <w:tcPr>
            <w:tcW w:w="6600" w:type="dxa"/>
            <w:shd w:val="clear" w:color="000000" w:fill="FFFFFF"/>
          </w:tcPr>
          <w:p w14:paraId="42F229E9" w14:textId="105862E5"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Жгут</w:t>
            </w:r>
          </w:p>
        </w:tc>
      </w:tr>
      <w:tr w:rsidR="005B0B12" w:rsidRPr="00437197" w14:paraId="7B9ADF18"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448F115" w14:textId="1C65696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49</w:t>
            </w:r>
          </w:p>
        </w:tc>
        <w:tc>
          <w:tcPr>
            <w:tcW w:w="1652" w:type="dxa"/>
            <w:tcBorders>
              <w:top w:val="single" w:sz="4" w:space="0" w:color="auto"/>
              <w:left w:val="single" w:sz="4" w:space="0" w:color="auto"/>
              <w:bottom w:val="single" w:sz="4" w:space="0" w:color="auto"/>
              <w:right w:val="single" w:sz="4" w:space="0" w:color="auto"/>
            </w:tcBorders>
          </w:tcPr>
          <w:p w14:paraId="7D5560B5" w14:textId="798A5E8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3 000</w:t>
            </w:r>
          </w:p>
        </w:tc>
        <w:tc>
          <w:tcPr>
            <w:tcW w:w="6600" w:type="dxa"/>
            <w:shd w:val="clear" w:color="000000" w:fill="FFFFFF"/>
          </w:tcPr>
          <w:p w14:paraId="4F6BF4CB" w14:textId="29D6B00D"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Жгут</w:t>
            </w:r>
          </w:p>
        </w:tc>
      </w:tr>
      <w:tr w:rsidR="005B0B12" w:rsidRPr="00437197" w14:paraId="28224827"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F6D8344" w14:textId="4C5A2CE6"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50</w:t>
            </w:r>
          </w:p>
        </w:tc>
        <w:tc>
          <w:tcPr>
            <w:tcW w:w="1652" w:type="dxa"/>
            <w:tcBorders>
              <w:top w:val="single" w:sz="4" w:space="0" w:color="auto"/>
              <w:left w:val="single" w:sz="4" w:space="0" w:color="auto"/>
              <w:bottom w:val="single" w:sz="4" w:space="0" w:color="auto"/>
              <w:right w:val="single" w:sz="4" w:space="0" w:color="auto"/>
            </w:tcBorders>
          </w:tcPr>
          <w:p w14:paraId="2751C91B" w14:textId="3A79602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11 000</w:t>
            </w:r>
          </w:p>
        </w:tc>
        <w:tc>
          <w:tcPr>
            <w:tcW w:w="6600" w:type="dxa"/>
            <w:shd w:val="clear" w:color="000000" w:fill="FFFFFF"/>
          </w:tcPr>
          <w:p w14:paraId="079CDEF6" w14:textId="2C2CB9CA"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Универсальная индикаторная бумага</w:t>
            </w:r>
          </w:p>
        </w:tc>
      </w:tr>
      <w:tr w:rsidR="005B0B12" w:rsidRPr="00437197" w14:paraId="72D05E5C"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A765348" w14:textId="5D698D0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51</w:t>
            </w:r>
          </w:p>
        </w:tc>
        <w:tc>
          <w:tcPr>
            <w:tcW w:w="1652" w:type="dxa"/>
            <w:tcBorders>
              <w:top w:val="single" w:sz="4" w:space="0" w:color="auto"/>
              <w:left w:val="single" w:sz="4" w:space="0" w:color="auto"/>
              <w:bottom w:val="single" w:sz="4" w:space="0" w:color="auto"/>
              <w:right w:val="single" w:sz="4" w:space="0" w:color="auto"/>
            </w:tcBorders>
          </w:tcPr>
          <w:p w14:paraId="1865BA5D" w14:textId="35544AD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2 100</w:t>
            </w:r>
          </w:p>
        </w:tc>
        <w:tc>
          <w:tcPr>
            <w:tcW w:w="6600" w:type="dxa"/>
            <w:shd w:val="clear" w:color="000000" w:fill="FFFFFF"/>
          </w:tcPr>
          <w:p w14:paraId="11AB4706" w14:textId="4AE056C5"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Покровное стекло 24*24 N100 10x100</w:t>
            </w:r>
          </w:p>
        </w:tc>
      </w:tr>
      <w:tr w:rsidR="005B0B12" w:rsidRPr="00437197" w14:paraId="0DBC3CA5"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EC0DD91" w14:textId="7DC7F94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52</w:t>
            </w:r>
          </w:p>
        </w:tc>
        <w:tc>
          <w:tcPr>
            <w:tcW w:w="1652" w:type="dxa"/>
            <w:tcBorders>
              <w:top w:val="single" w:sz="4" w:space="0" w:color="auto"/>
              <w:left w:val="single" w:sz="4" w:space="0" w:color="auto"/>
              <w:bottom w:val="single" w:sz="4" w:space="0" w:color="auto"/>
              <w:right w:val="single" w:sz="4" w:space="0" w:color="auto"/>
            </w:tcBorders>
          </w:tcPr>
          <w:p w14:paraId="0800DE1E" w14:textId="7BB2736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476 000</w:t>
            </w:r>
          </w:p>
        </w:tc>
        <w:tc>
          <w:tcPr>
            <w:tcW w:w="6600" w:type="dxa"/>
            <w:shd w:val="clear" w:color="000000" w:fill="FFFFFF"/>
          </w:tcPr>
          <w:p w14:paraId="2455E198" w14:textId="1B6D9BFC"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Вакуумная пробирка с гелем 5 мл</w:t>
            </w:r>
          </w:p>
        </w:tc>
      </w:tr>
      <w:tr w:rsidR="005B0B12" w:rsidRPr="00437197" w14:paraId="461DEB5F"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96F30CE" w14:textId="08021E3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53</w:t>
            </w:r>
          </w:p>
        </w:tc>
        <w:tc>
          <w:tcPr>
            <w:tcW w:w="1652" w:type="dxa"/>
            <w:tcBorders>
              <w:top w:val="single" w:sz="4" w:space="0" w:color="auto"/>
              <w:left w:val="single" w:sz="4" w:space="0" w:color="auto"/>
              <w:bottom w:val="single" w:sz="4" w:space="0" w:color="auto"/>
              <w:right w:val="single" w:sz="4" w:space="0" w:color="auto"/>
            </w:tcBorders>
          </w:tcPr>
          <w:p w14:paraId="09AFFE6B" w14:textId="544D2DAB"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68 000</w:t>
            </w:r>
          </w:p>
        </w:tc>
        <w:tc>
          <w:tcPr>
            <w:tcW w:w="6600" w:type="dxa"/>
            <w:shd w:val="clear" w:color="000000" w:fill="FFFFFF"/>
          </w:tcPr>
          <w:p w14:paraId="3FC00F76" w14:textId="5705D2E9"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Вакуумная пробирка с цитратом натрия Na 2,7%</w:t>
            </w:r>
          </w:p>
        </w:tc>
      </w:tr>
      <w:tr w:rsidR="005B0B12" w:rsidRPr="00437197" w14:paraId="133D3A2E"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4DB7C9F" w14:textId="2FDDDA3B"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54</w:t>
            </w:r>
          </w:p>
        </w:tc>
        <w:tc>
          <w:tcPr>
            <w:tcW w:w="1652" w:type="dxa"/>
            <w:tcBorders>
              <w:top w:val="single" w:sz="4" w:space="0" w:color="auto"/>
              <w:left w:val="single" w:sz="4" w:space="0" w:color="auto"/>
              <w:bottom w:val="single" w:sz="4" w:space="0" w:color="auto"/>
              <w:right w:val="single" w:sz="4" w:space="0" w:color="auto"/>
            </w:tcBorders>
          </w:tcPr>
          <w:p w14:paraId="7348A2D2" w14:textId="6D09CC7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275 400</w:t>
            </w:r>
          </w:p>
        </w:tc>
        <w:tc>
          <w:tcPr>
            <w:tcW w:w="6600" w:type="dxa"/>
            <w:shd w:val="clear" w:color="000000" w:fill="FFFFFF"/>
          </w:tcPr>
          <w:p w14:paraId="449B41EF" w14:textId="15790F9C"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Вакуумная пробирка EDTA 2 мл</w:t>
            </w:r>
          </w:p>
        </w:tc>
      </w:tr>
      <w:tr w:rsidR="005B0B12" w:rsidRPr="00437197" w14:paraId="0E59C812"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EEDADB6" w14:textId="2BF6ED6B"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55</w:t>
            </w:r>
          </w:p>
        </w:tc>
        <w:tc>
          <w:tcPr>
            <w:tcW w:w="1652" w:type="dxa"/>
            <w:tcBorders>
              <w:top w:val="single" w:sz="4" w:space="0" w:color="auto"/>
              <w:left w:val="single" w:sz="4" w:space="0" w:color="auto"/>
              <w:bottom w:val="single" w:sz="4" w:space="0" w:color="auto"/>
              <w:right w:val="single" w:sz="4" w:space="0" w:color="auto"/>
            </w:tcBorders>
          </w:tcPr>
          <w:p w14:paraId="6F2DDF07" w14:textId="3AFEEE39"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83 800</w:t>
            </w:r>
          </w:p>
        </w:tc>
        <w:tc>
          <w:tcPr>
            <w:tcW w:w="6600" w:type="dxa"/>
            <w:shd w:val="clear" w:color="000000" w:fill="FFFFFF"/>
          </w:tcPr>
          <w:p w14:paraId="4DD20D6C" w14:textId="60589AC7"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Вакуумная пробирка без добавок</w:t>
            </w:r>
          </w:p>
        </w:tc>
      </w:tr>
      <w:tr w:rsidR="005B0B12" w:rsidRPr="00437197" w14:paraId="4396FFE3"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AD4B2BB" w14:textId="6105DE1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56</w:t>
            </w:r>
          </w:p>
        </w:tc>
        <w:tc>
          <w:tcPr>
            <w:tcW w:w="1652" w:type="dxa"/>
            <w:tcBorders>
              <w:top w:val="single" w:sz="4" w:space="0" w:color="auto"/>
              <w:left w:val="single" w:sz="4" w:space="0" w:color="auto"/>
              <w:bottom w:val="single" w:sz="4" w:space="0" w:color="auto"/>
              <w:right w:val="single" w:sz="4" w:space="0" w:color="auto"/>
            </w:tcBorders>
          </w:tcPr>
          <w:p w14:paraId="6CD97D1B" w14:textId="39251874"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100 000</w:t>
            </w:r>
          </w:p>
        </w:tc>
        <w:tc>
          <w:tcPr>
            <w:tcW w:w="6600" w:type="dxa"/>
            <w:shd w:val="clear" w:color="000000" w:fill="FFFFFF"/>
          </w:tcPr>
          <w:p w14:paraId="6EA17875" w14:textId="4236AC98"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Вакуумная пробирка</w:t>
            </w:r>
          </w:p>
        </w:tc>
      </w:tr>
      <w:tr w:rsidR="005B0B12" w:rsidRPr="00437197" w14:paraId="321AAA0D"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2E38A26" w14:textId="5F27F1A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57</w:t>
            </w:r>
          </w:p>
        </w:tc>
        <w:tc>
          <w:tcPr>
            <w:tcW w:w="1652" w:type="dxa"/>
            <w:tcBorders>
              <w:top w:val="single" w:sz="4" w:space="0" w:color="auto"/>
              <w:left w:val="single" w:sz="4" w:space="0" w:color="auto"/>
              <w:bottom w:val="single" w:sz="4" w:space="0" w:color="auto"/>
              <w:right w:val="single" w:sz="4" w:space="0" w:color="auto"/>
            </w:tcBorders>
          </w:tcPr>
          <w:p w14:paraId="3E378FBF" w14:textId="1A6E99D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10 000</w:t>
            </w:r>
          </w:p>
        </w:tc>
        <w:tc>
          <w:tcPr>
            <w:tcW w:w="6600" w:type="dxa"/>
            <w:shd w:val="clear" w:color="000000" w:fill="FFFFFF"/>
          </w:tcPr>
          <w:p w14:paraId="74927836" w14:textId="46881710"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 xml:space="preserve">Насадки 200 </w:t>
            </w:r>
            <w:proofErr w:type="spellStart"/>
            <w:r w:rsidRPr="005B0B12">
              <w:rPr>
                <w:rFonts w:ascii="GHEA Grapalat" w:hAnsi="GHEA Grapalat"/>
                <w:sz w:val="22"/>
                <w:szCs w:val="22"/>
              </w:rPr>
              <w:t>мкл</w:t>
            </w:r>
            <w:proofErr w:type="spellEnd"/>
            <w:r w:rsidRPr="005B0B12">
              <w:rPr>
                <w:rFonts w:ascii="GHEA Grapalat" w:hAnsi="GHEA Grapalat"/>
                <w:sz w:val="22"/>
                <w:szCs w:val="22"/>
              </w:rPr>
              <w:t xml:space="preserve"> для автоматического дозатора</w:t>
            </w:r>
          </w:p>
        </w:tc>
      </w:tr>
      <w:tr w:rsidR="005B0B12" w:rsidRPr="00437197" w14:paraId="60533036"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3FA8712" w14:textId="2011995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58</w:t>
            </w:r>
          </w:p>
        </w:tc>
        <w:tc>
          <w:tcPr>
            <w:tcW w:w="1652" w:type="dxa"/>
            <w:tcBorders>
              <w:top w:val="single" w:sz="4" w:space="0" w:color="auto"/>
              <w:left w:val="single" w:sz="4" w:space="0" w:color="auto"/>
              <w:bottom w:val="single" w:sz="4" w:space="0" w:color="auto"/>
              <w:right w:val="single" w:sz="4" w:space="0" w:color="auto"/>
            </w:tcBorders>
          </w:tcPr>
          <w:p w14:paraId="7D1C88EA" w14:textId="5E34613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1 620</w:t>
            </w:r>
          </w:p>
        </w:tc>
        <w:tc>
          <w:tcPr>
            <w:tcW w:w="6600" w:type="dxa"/>
            <w:shd w:val="clear" w:color="000000" w:fill="FFFFFF"/>
          </w:tcPr>
          <w:p w14:paraId="4ABD6EDF" w14:textId="6DE9A477"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 xml:space="preserve">Насадки 1000 </w:t>
            </w:r>
            <w:proofErr w:type="spellStart"/>
            <w:r w:rsidRPr="005B0B12">
              <w:rPr>
                <w:rFonts w:ascii="GHEA Grapalat" w:hAnsi="GHEA Grapalat"/>
                <w:sz w:val="22"/>
                <w:szCs w:val="22"/>
              </w:rPr>
              <w:t>мкл</w:t>
            </w:r>
            <w:proofErr w:type="spellEnd"/>
            <w:r w:rsidRPr="005B0B12">
              <w:rPr>
                <w:rFonts w:ascii="GHEA Grapalat" w:hAnsi="GHEA Grapalat"/>
                <w:sz w:val="22"/>
                <w:szCs w:val="22"/>
              </w:rPr>
              <w:t xml:space="preserve"> для автоматического дозатора</w:t>
            </w:r>
          </w:p>
        </w:tc>
      </w:tr>
      <w:tr w:rsidR="005B0B12" w:rsidRPr="00437197" w14:paraId="4C007A26"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26D613B" w14:textId="1A82672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59</w:t>
            </w:r>
          </w:p>
        </w:tc>
        <w:tc>
          <w:tcPr>
            <w:tcW w:w="1652" w:type="dxa"/>
            <w:tcBorders>
              <w:top w:val="single" w:sz="4" w:space="0" w:color="auto"/>
              <w:left w:val="single" w:sz="4" w:space="0" w:color="auto"/>
              <w:bottom w:val="single" w:sz="4" w:space="0" w:color="auto"/>
              <w:right w:val="single" w:sz="4" w:space="0" w:color="auto"/>
            </w:tcBorders>
          </w:tcPr>
          <w:p w14:paraId="6937F790" w14:textId="17BD0E4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72 000</w:t>
            </w:r>
          </w:p>
        </w:tc>
        <w:tc>
          <w:tcPr>
            <w:tcW w:w="6600" w:type="dxa"/>
            <w:shd w:val="clear" w:color="000000" w:fill="FFFFFF"/>
          </w:tcPr>
          <w:p w14:paraId="23213524" w14:textId="37575966"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Индикаторная бумага 132 * N500 в блокноте</w:t>
            </w:r>
          </w:p>
        </w:tc>
      </w:tr>
      <w:tr w:rsidR="005B0B12" w:rsidRPr="00437197" w14:paraId="5CB38324"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95AD600" w14:textId="4AD986F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60</w:t>
            </w:r>
          </w:p>
        </w:tc>
        <w:tc>
          <w:tcPr>
            <w:tcW w:w="1652" w:type="dxa"/>
            <w:tcBorders>
              <w:top w:val="single" w:sz="4" w:space="0" w:color="auto"/>
              <w:left w:val="single" w:sz="4" w:space="0" w:color="auto"/>
              <w:bottom w:val="single" w:sz="4" w:space="0" w:color="auto"/>
              <w:right w:val="single" w:sz="4" w:space="0" w:color="auto"/>
            </w:tcBorders>
          </w:tcPr>
          <w:p w14:paraId="3CD0A1CE" w14:textId="161BB562"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84 000</w:t>
            </w:r>
          </w:p>
        </w:tc>
        <w:tc>
          <w:tcPr>
            <w:tcW w:w="6600" w:type="dxa"/>
            <w:shd w:val="clear" w:color="000000" w:fill="FFFFFF"/>
          </w:tcPr>
          <w:p w14:paraId="2ADC3394" w14:textId="2D0D74C0"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Индикаторная бумага 180 * N500 в блокноте</w:t>
            </w:r>
          </w:p>
        </w:tc>
      </w:tr>
      <w:tr w:rsidR="005B0B12" w:rsidRPr="00437197" w14:paraId="21CE5BE3"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00B60C9" w14:textId="400A298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61</w:t>
            </w:r>
          </w:p>
        </w:tc>
        <w:tc>
          <w:tcPr>
            <w:tcW w:w="1652" w:type="dxa"/>
            <w:tcBorders>
              <w:top w:val="single" w:sz="4" w:space="0" w:color="auto"/>
              <w:left w:val="single" w:sz="4" w:space="0" w:color="auto"/>
              <w:bottom w:val="single" w:sz="4" w:space="0" w:color="auto"/>
              <w:right w:val="single" w:sz="4" w:space="0" w:color="auto"/>
            </w:tcBorders>
          </w:tcPr>
          <w:p w14:paraId="0F8CD1D2" w14:textId="60E8BB7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12 000</w:t>
            </w:r>
          </w:p>
        </w:tc>
        <w:tc>
          <w:tcPr>
            <w:tcW w:w="6600" w:type="dxa"/>
            <w:shd w:val="clear" w:color="000000" w:fill="FFFFFF"/>
          </w:tcPr>
          <w:p w14:paraId="285A0DC1" w14:textId="7844A34B"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Палочка без пробирки</w:t>
            </w:r>
          </w:p>
        </w:tc>
      </w:tr>
      <w:tr w:rsidR="005B0B12" w:rsidRPr="00437197" w14:paraId="69746735"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4A7E4D7" w14:textId="5B6DD69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62</w:t>
            </w:r>
          </w:p>
        </w:tc>
        <w:tc>
          <w:tcPr>
            <w:tcW w:w="1652" w:type="dxa"/>
            <w:tcBorders>
              <w:top w:val="single" w:sz="4" w:space="0" w:color="auto"/>
              <w:left w:val="single" w:sz="4" w:space="0" w:color="auto"/>
              <w:bottom w:val="single" w:sz="4" w:space="0" w:color="auto"/>
              <w:right w:val="single" w:sz="4" w:space="0" w:color="auto"/>
            </w:tcBorders>
          </w:tcPr>
          <w:p w14:paraId="3802C99F" w14:textId="1FCE6EC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3 000</w:t>
            </w:r>
          </w:p>
        </w:tc>
        <w:tc>
          <w:tcPr>
            <w:tcW w:w="6600" w:type="dxa"/>
            <w:shd w:val="clear" w:color="000000" w:fill="FFFFFF"/>
          </w:tcPr>
          <w:p w14:paraId="5DFDB778" w14:textId="7C396143"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Щёточка для пробирки большая</w:t>
            </w:r>
          </w:p>
        </w:tc>
      </w:tr>
      <w:tr w:rsidR="005B0B12" w:rsidRPr="00437197" w14:paraId="1106627F"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1A85CAF" w14:textId="4D7D38F6"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63</w:t>
            </w:r>
          </w:p>
        </w:tc>
        <w:tc>
          <w:tcPr>
            <w:tcW w:w="1652" w:type="dxa"/>
            <w:tcBorders>
              <w:top w:val="single" w:sz="4" w:space="0" w:color="auto"/>
              <w:left w:val="single" w:sz="4" w:space="0" w:color="auto"/>
              <w:bottom w:val="single" w:sz="4" w:space="0" w:color="auto"/>
              <w:right w:val="single" w:sz="4" w:space="0" w:color="auto"/>
            </w:tcBorders>
          </w:tcPr>
          <w:p w14:paraId="22F865CA" w14:textId="57FF1FB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20 000</w:t>
            </w:r>
          </w:p>
        </w:tc>
        <w:tc>
          <w:tcPr>
            <w:tcW w:w="6600" w:type="dxa"/>
            <w:shd w:val="clear" w:color="000000" w:fill="FFFFFF"/>
          </w:tcPr>
          <w:p w14:paraId="2E65C369" w14:textId="405552A2"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Пробирка центрифужная с меткой</w:t>
            </w:r>
          </w:p>
        </w:tc>
      </w:tr>
      <w:tr w:rsidR="005B0B12" w:rsidRPr="00437197" w14:paraId="39F6E4C6"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CFD6353" w14:textId="716F9979"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64</w:t>
            </w:r>
          </w:p>
        </w:tc>
        <w:tc>
          <w:tcPr>
            <w:tcW w:w="1652" w:type="dxa"/>
            <w:tcBorders>
              <w:top w:val="single" w:sz="4" w:space="0" w:color="auto"/>
              <w:left w:val="single" w:sz="4" w:space="0" w:color="auto"/>
              <w:bottom w:val="single" w:sz="4" w:space="0" w:color="auto"/>
              <w:right w:val="single" w:sz="4" w:space="0" w:color="auto"/>
            </w:tcBorders>
          </w:tcPr>
          <w:p w14:paraId="5FD8420A" w14:textId="615F9E6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2 000</w:t>
            </w:r>
          </w:p>
        </w:tc>
        <w:tc>
          <w:tcPr>
            <w:tcW w:w="6600" w:type="dxa"/>
            <w:shd w:val="clear" w:color="000000" w:fill="FFFFFF"/>
          </w:tcPr>
          <w:p w14:paraId="066A6023" w14:textId="244FDE1B" w:rsidR="005B0B12" w:rsidRPr="005354DD" w:rsidRDefault="005B0B12" w:rsidP="005B0B12">
            <w:pPr>
              <w:pStyle w:val="aa"/>
              <w:widowControl w:val="0"/>
              <w:spacing w:after="0"/>
              <w:ind w:right="-7"/>
              <w:rPr>
                <w:rFonts w:ascii="GHEA Grapalat" w:hAnsi="GHEA Grapalat"/>
                <w:sz w:val="22"/>
                <w:szCs w:val="22"/>
              </w:rPr>
            </w:pPr>
            <w:proofErr w:type="spellStart"/>
            <w:r w:rsidRPr="005B0B12">
              <w:rPr>
                <w:rFonts w:ascii="GHEA Grapalat" w:hAnsi="GHEA Grapalat"/>
                <w:sz w:val="22"/>
                <w:szCs w:val="22"/>
              </w:rPr>
              <w:t>Шт</w:t>
            </w:r>
            <w:proofErr w:type="spellEnd"/>
          </w:p>
        </w:tc>
      </w:tr>
      <w:tr w:rsidR="005B0B12" w:rsidRPr="00437197" w14:paraId="23D84337"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FB35366" w14:textId="2C4DDC52"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65</w:t>
            </w:r>
          </w:p>
        </w:tc>
        <w:tc>
          <w:tcPr>
            <w:tcW w:w="1652" w:type="dxa"/>
            <w:tcBorders>
              <w:top w:val="single" w:sz="4" w:space="0" w:color="auto"/>
              <w:left w:val="single" w:sz="4" w:space="0" w:color="auto"/>
              <w:bottom w:val="single" w:sz="4" w:space="0" w:color="auto"/>
              <w:right w:val="single" w:sz="4" w:space="0" w:color="auto"/>
            </w:tcBorders>
          </w:tcPr>
          <w:p w14:paraId="2D93573B" w14:textId="420A0104"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60 000</w:t>
            </w:r>
          </w:p>
        </w:tc>
        <w:tc>
          <w:tcPr>
            <w:tcW w:w="6600" w:type="dxa"/>
            <w:shd w:val="clear" w:color="000000" w:fill="FFFFFF"/>
          </w:tcPr>
          <w:p w14:paraId="088650D9" w14:textId="27086FB4"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Штатив для дозаторов</w:t>
            </w:r>
          </w:p>
        </w:tc>
      </w:tr>
      <w:tr w:rsidR="005B0B12" w:rsidRPr="00437197" w14:paraId="559AF801"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FA5EB1A" w14:textId="14D5DE62"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66</w:t>
            </w:r>
          </w:p>
        </w:tc>
        <w:tc>
          <w:tcPr>
            <w:tcW w:w="1652" w:type="dxa"/>
            <w:tcBorders>
              <w:top w:val="single" w:sz="4" w:space="0" w:color="auto"/>
              <w:left w:val="single" w:sz="4" w:space="0" w:color="auto"/>
              <w:bottom w:val="single" w:sz="4" w:space="0" w:color="auto"/>
              <w:right w:val="single" w:sz="4" w:space="0" w:color="auto"/>
            </w:tcBorders>
          </w:tcPr>
          <w:p w14:paraId="5B392494" w14:textId="6BC1069A"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25 000</w:t>
            </w:r>
          </w:p>
        </w:tc>
        <w:tc>
          <w:tcPr>
            <w:tcW w:w="6600" w:type="dxa"/>
            <w:shd w:val="clear" w:color="000000" w:fill="FFFFFF"/>
          </w:tcPr>
          <w:p w14:paraId="3A3D1D54" w14:textId="09B20138"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Микробиологическая петля BR-006-2</w:t>
            </w:r>
          </w:p>
        </w:tc>
      </w:tr>
      <w:tr w:rsidR="005B0B12" w:rsidRPr="00437197" w14:paraId="47BE5A59"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5292C0F" w14:textId="67273A34"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67</w:t>
            </w:r>
          </w:p>
        </w:tc>
        <w:tc>
          <w:tcPr>
            <w:tcW w:w="1652" w:type="dxa"/>
            <w:tcBorders>
              <w:top w:val="single" w:sz="4" w:space="0" w:color="auto"/>
              <w:left w:val="single" w:sz="4" w:space="0" w:color="auto"/>
              <w:bottom w:val="single" w:sz="4" w:space="0" w:color="auto"/>
              <w:right w:val="single" w:sz="4" w:space="0" w:color="auto"/>
            </w:tcBorders>
          </w:tcPr>
          <w:p w14:paraId="078C124B" w14:textId="66F0CB42"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3 600</w:t>
            </w:r>
          </w:p>
        </w:tc>
        <w:tc>
          <w:tcPr>
            <w:tcW w:w="6600" w:type="dxa"/>
            <w:shd w:val="clear" w:color="000000" w:fill="FFFFFF"/>
          </w:tcPr>
          <w:p w14:paraId="23A68EBB" w14:textId="0CE576FF"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Спиртовка стеклянная</w:t>
            </w:r>
          </w:p>
        </w:tc>
      </w:tr>
      <w:tr w:rsidR="005B0B12" w:rsidRPr="00437197" w14:paraId="0604162B"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C9CEDEF" w14:textId="3EB2922C"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68</w:t>
            </w:r>
          </w:p>
        </w:tc>
        <w:tc>
          <w:tcPr>
            <w:tcW w:w="1652" w:type="dxa"/>
            <w:tcBorders>
              <w:top w:val="single" w:sz="4" w:space="0" w:color="auto"/>
              <w:left w:val="single" w:sz="4" w:space="0" w:color="auto"/>
              <w:bottom w:val="single" w:sz="4" w:space="0" w:color="auto"/>
              <w:right w:val="single" w:sz="4" w:space="0" w:color="auto"/>
            </w:tcBorders>
          </w:tcPr>
          <w:p w14:paraId="5B60CF5A" w14:textId="639E6ABD"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100 000</w:t>
            </w:r>
          </w:p>
        </w:tc>
        <w:tc>
          <w:tcPr>
            <w:tcW w:w="6600" w:type="dxa"/>
            <w:shd w:val="clear" w:color="000000" w:fill="FFFFFF"/>
          </w:tcPr>
          <w:p w14:paraId="2BFF8E55" w14:textId="5A12CA36"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Серологический планшет</w:t>
            </w:r>
          </w:p>
        </w:tc>
      </w:tr>
      <w:tr w:rsidR="005B0B12" w:rsidRPr="00437197" w14:paraId="1F9D9EED"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5D32771" w14:textId="4F71BCCF"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69</w:t>
            </w:r>
          </w:p>
        </w:tc>
        <w:tc>
          <w:tcPr>
            <w:tcW w:w="1652" w:type="dxa"/>
            <w:tcBorders>
              <w:top w:val="single" w:sz="4" w:space="0" w:color="auto"/>
              <w:left w:val="single" w:sz="4" w:space="0" w:color="auto"/>
              <w:bottom w:val="single" w:sz="4" w:space="0" w:color="auto"/>
              <w:right w:val="single" w:sz="4" w:space="0" w:color="auto"/>
            </w:tcBorders>
          </w:tcPr>
          <w:p w14:paraId="709D0040" w14:textId="59653D7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1 358 400</w:t>
            </w:r>
          </w:p>
        </w:tc>
        <w:tc>
          <w:tcPr>
            <w:tcW w:w="6600" w:type="dxa"/>
            <w:shd w:val="clear" w:color="000000" w:fill="FFFFFF"/>
          </w:tcPr>
          <w:p w14:paraId="521F8E29" w14:textId="1DE44E97"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Палочки для определения гемоглобина</w:t>
            </w:r>
          </w:p>
        </w:tc>
      </w:tr>
      <w:tr w:rsidR="005B0B12" w:rsidRPr="00437197" w14:paraId="71C7AA3C"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CE6B061" w14:textId="1BF4107E"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70</w:t>
            </w:r>
          </w:p>
        </w:tc>
        <w:tc>
          <w:tcPr>
            <w:tcW w:w="1652" w:type="dxa"/>
            <w:tcBorders>
              <w:top w:val="single" w:sz="4" w:space="0" w:color="auto"/>
              <w:left w:val="single" w:sz="4" w:space="0" w:color="auto"/>
              <w:bottom w:val="single" w:sz="4" w:space="0" w:color="auto"/>
              <w:right w:val="single" w:sz="4" w:space="0" w:color="auto"/>
            </w:tcBorders>
          </w:tcPr>
          <w:p w14:paraId="3909619D" w14:textId="7D297AD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3 037</w:t>
            </w:r>
          </w:p>
        </w:tc>
        <w:tc>
          <w:tcPr>
            <w:tcW w:w="6600" w:type="dxa"/>
            <w:shd w:val="clear" w:color="000000" w:fill="FFFFFF"/>
          </w:tcPr>
          <w:p w14:paraId="37F29EED" w14:textId="5AA7A995"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Пробка №14.5</w:t>
            </w:r>
          </w:p>
        </w:tc>
      </w:tr>
      <w:tr w:rsidR="005B0B12" w:rsidRPr="00437197" w14:paraId="61764C44"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706AFF5" w14:textId="3B59F4AD"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71</w:t>
            </w:r>
          </w:p>
        </w:tc>
        <w:tc>
          <w:tcPr>
            <w:tcW w:w="1652" w:type="dxa"/>
            <w:tcBorders>
              <w:top w:val="single" w:sz="4" w:space="0" w:color="auto"/>
              <w:left w:val="single" w:sz="4" w:space="0" w:color="auto"/>
              <w:bottom w:val="single" w:sz="4" w:space="0" w:color="auto"/>
              <w:right w:val="single" w:sz="4" w:space="0" w:color="auto"/>
            </w:tcBorders>
          </w:tcPr>
          <w:p w14:paraId="06994591" w14:textId="050C6CCA"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322 500</w:t>
            </w:r>
          </w:p>
        </w:tc>
        <w:tc>
          <w:tcPr>
            <w:tcW w:w="6600" w:type="dxa"/>
            <w:shd w:val="clear" w:color="000000" w:fill="FFFFFF"/>
          </w:tcPr>
          <w:p w14:paraId="410E6CF2" w14:textId="6D2191D7"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Рентгеновская плёнка 30*40</w:t>
            </w:r>
          </w:p>
        </w:tc>
      </w:tr>
      <w:tr w:rsidR="005B0B12" w:rsidRPr="00437197" w14:paraId="5798CDD8"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258AA11" w14:textId="48B62FFD"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72</w:t>
            </w:r>
          </w:p>
        </w:tc>
        <w:tc>
          <w:tcPr>
            <w:tcW w:w="1652" w:type="dxa"/>
            <w:tcBorders>
              <w:top w:val="single" w:sz="4" w:space="0" w:color="auto"/>
              <w:left w:val="single" w:sz="4" w:space="0" w:color="auto"/>
              <w:bottom w:val="single" w:sz="4" w:space="0" w:color="auto"/>
              <w:right w:val="single" w:sz="4" w:space="0" w:color="auto"/>
            </w:tcBorders>
          </w:tcPr>
          <w:p w14:paraId="6E810E16" w14:textId="105BD601"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175 000</w:t>
            </w:r>
          </w:p>
        </w:tc>
        <w:tc>
          <w:tcPr>
            <w:tcW w:w="6600" w:type="dxa"/>
            <w:shd w:val="clear" w:color="000000" w:fill="FFFFFF"/>
          </w:tcPr>
          <w:p w14:paraId="68065FDF" w14:textId="3BE4E7B5"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Рентгеновская плёнка 24*30</w:t>
            </w:r>
          </w:p>
        </w:tc>
      </w:tr>
      <w:tr w:rsidR="005B0B12" w:rsidRPr="00437197" w14:paraId="06FB7B33"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C1DBD86" w14:textId="2E2D96B7"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73</w:t>
            </w:r>
          </w:p>
        </w:tc>
        <w:tc>
          <w:tcPr>
            <w:tcW w:w="1652" w:type="dxa"/>
            <w:tcBorders>
              <w:top w:val="single" w:sz="4" w:space="0" w:color="auto"/>
              <w:left w:val="single" w:sz="4" w:space="0" w:color="auto"/>
              <w:bottom w:val="single" w:sz="4" w:space="0" w:color="auto"/>
              <w:right w:val="single" w:sz="4" w:space="0" w:color="auto"/>
            </w:tcBorders>
          </w:tcPr>
          <w:p w14:paraId="3BFC804B" w14:textId="25FBC6B8"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69 250</w:t>
            </w:r>
          </w:p>
        </w:tc>
        <w:tc>
          <w:tcPr>
            <w:tcW w:w="6600" w:type="dxa"/>
            <w:shd w:val="clear" w:color="000000" w:fill="FFFFFF"/>
          </w:tcPr>
          <w:p w14:paraId="60D28314" w14:textId="5799D54E"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Рентгеновская плёнка 18*24</w:t>
            </w:r>
          </w:p>
        </w:tc>
      </w:tr>
      <w:tr w:rsidR="005B0B12" w:rsidRPr="00437197" w14:paraId="6B951438"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8B1FA56" w14:textId="47034B53"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74</w:t>
            </w:r>
          </w:p>
        </w:tc>
        <w:tc>
          <w:tcPr>
            <w:tcW w:w="1652" w:type="dxa"/>
            <w:tcBorders>
              <w:top w:val="single" w:sz="4" w:space="0" w:color="auto"/>
              <w:left w:val="single" w:sz="4" w:space="0" w:color="auto"/>
              <w:bottom w:val="single" w:sz="4" w:space="0" w:color="auto"/>
              <w:right w:val="single" w:sz="4" w:space="0" w:color="auto"/>
            </w:tcBorders>
          </w:tcPr>
          <w:p w14:paraId="5EDDB8E4" w14:textId="646D77C2"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219 960</w:t>
            </w:r>
          </w:p>
        </w:tc>
        <w:tc>
          <w:tcPr>
            <w:tcW w:w="6600" w:type="dxa"/>
            <w:shd w:val="clear" w:color="000000" w:fill="FFFFFF"/>
          </w:tcPr>
          <w:p w14:paraId="7B0AE235" w14:textId="43990746"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Проявитель для рентгеновских плёнок 15 л</w:t>
            </w:r>
          </w:p>
        </w:tc>
      </w:tr>
      <w:tr w:rsidR="005B0B12" w:rsidRPr="00437197" w14:paraId="03879449" w14:textId="77777777" w:rsidTr="005B0B12">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135AA0B" w14:textId="569827B0"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cs="Calibri"/>
                <w:color w:val="000000"/>
                <w:sz w:val="22"/>
                <w:szCs w:val="22"/>
              </w:rPr>
              <w:t>75</w:t>
            </w:r>
          </w:p>
        </w:tc>
        <w:tc>
          <w:tcPr>
            <w:tcW w:w="1652" w:type="dxa"/>
            <w:tcBorders>
              <w:top w:val="single" w:sz="4" w:space="0" w:color="auto"/>
              <w:left w:val="single" w:sz="4" w:space="0" w:color="auto"/>
              <w:bottom w:val="single" w:sz="4" w:space="0" w:color="auto"/>
              <w:right w:val="single" w:sz="4" w:space="0" w:color="auto"/>
            </w:tcBorders>
          </w:tcPr>
          <w:p w14:paraId="12C95206" w14:textId="26377F74" w:rsidR="005B0B12" w:rsidRPr="005B0B12" w:rsidRDefault="005B0B12" w:rsidP="005B0B12">
            <w:pPr>
              <w:pStyle w:val="aa"/>
              <w:widowControl w:val="0"/>
              <w:spacing w:after="0"/>
              <w:ind w:right="-7"/>
              <w:jc w:val="center"/>
              <w:rPr>
                <w:rFonts w:ascii="GHEA Grapalat" w:hAnsi="GHEA Grapalat"/>
                <w:sz w:val="22"/>
                <w:szCs w:val="22"/>
              </w:rPr>
            </w:pPr>
            <w:r w:rsidRPr="005B0B12">
              <w:rPr>
                <w:rFonts w:ascii="GHEA Grapalat" w:hAnsi="GHEA Grapalat"/>
                <w:sz w:val="22"/>
                <w:szCs w:val="22"/>
              </w:rPr>
              <w:t>300 000</w:t>
            </w:r>
          </w:p>
        </w:tc>
        <w:tc>
          <w:tcPr>
            <w:tcW w:w="6600" w:type="dxa"/>
            <w:shd w:val="clear" w:color="000000" w:fill="FFFFFF"/>
          </w:tcPr>
          <w:p w14:paraId="505C647B" w14:textId="60B8DE85" w:rsidR="005B0B12" w:rsidRPr="005354DD" w:rsidRDefault="005B0B12" w:rsidP="005B0B12">
            <w:pPr>
              <w:pStyle w:val="aa"/>
              <w:widowControl w:val="0"/>
              <w:spacing w:after="0"/>
              <w:ind w:right="-7"/>
              <w:rPr>
                <w:rFonts w:ascii="GHEA Grapalat" w:hAnsi="GHEA Grapalat"/>
                <w:sz w:val="22"/>
                <w:szCs w:val="22"/>
              </w:rPr>
            </w:pPr>
            <w:r w:rsidRPr="005B0B12">
              <w:rPr>
                <w:rFonts w:ascii="GHEA Grapalat" w:hAnsi="GHEA Grapalat"/>
                <w:sz w:val="22"/>
                <w:szCs w:val="22"/>
              </w:rPr>
              <w:t>Фиксаж для рентгеновских плёнок 15 л</w:t>
            </w:r>
          </w:p>
        </w:tc>
      </w:tr>
    </w:tbl>
    <w:p w14:paraId="55C22A11" w14:textId="77777777" w:rsidR="0009135A" w:rsidRDefault="0009135A" w:rsidP="003850C3">
      <w:pPr>
        <w:pStyle w:val="23"/>
        <w:widowControl w:val="0"/>
        <w:spacing w:line="240" w:lineRule="auto"/>
        <w:ind w:firstLine="567"/>
        <w:rPr>
          <w:rFonts w:ascii="GHEA Grapalat" w:hAnsi="GHEA Grapalat"/>
          <w:sz w:val="24"/>
          <w:szCs w:val="24"/>
          <w:lang w:val="hy-AM"/>
        </w:rPr>
      </w:pPr>
    </w:p>
    <w:p w14:paraId="7B7616D3" w14:textId="2269F3FE" w:rsidR="006173D4" w:rsidRPr="00437197" w:rsidRDefault="00816505"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37197">
        <w:rPr>
          <w:rFonts w:ascii="GHEA Grapalat" w:hAnsi="GHEA Grapalat"/>
          <w:sz w:val="24"/>
          <w:szCs w:val="24"/>
        </w:rPr>
        <w:t xml:space="preserve">6 </w:t>
      </w:r>
      <w:r w:rsidRPr="00437197">
        <w:rPr>
          <w:rFonts w:ascii="GHEA Grapalat" w:hAnsi="GHEA Grapalat"/>
          <w:sz w:val="24"/>
          <w:szCs w:val="24"/>
        </w:rPr>
        <w:t>к настоящему Приглашению.</w:t>
      </w:r>
      <w:r w:rsidR="006173D4" w:rsidRPr="00437197">
        <w:rPr>
          <w:rFonts w:ascii="GHEA Grapalat" w:hAnsi="GHEA Grapalat"/>
          <w:sz w:val="24"/>
          <w:szCs w:val="24"/>
        </w:rPr>
        <w:t xml:space="preserve"> </w:t>
      </w:r>
      <w:r w:rsidR="00B453CD" w:rsidRPr="00437197">
        <w:rPr>
          <w:rFonts w:ascii="GHEA Grapalat" w:hAnsi="GHEA Grapalat"/>
          <w:sz w:val="24"/>
          <w:szCs w:val="24"/>
        </w:rPr>
        <w:t xml:space="preserve"> </w:t>
      </w:r>
      <w:r w:rsidR="006173D4" w:rsidRPr="00437197">
        <w:rPr>
          <w:rFonts w:ascii="GHEA Grapalat" w:hAnsi="GHEA Grapalat"/>
          <w:sz w:val="24"/>
          <w:szCs w:val="24"/>
        </w:rPr>
        <w:t xml:space="preserve">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w:t>
      </w:r>
      <w:r w:rsidR="006173D4" w:rsidRPr="00437197">
        <w:rPr>
          <w:rFonts w:ascii="GHEA Grapalat" w:hAnsi="GHEA Grapalat"/>
          <w:sz w:val="24"/>
          <w:szCs w:val="24"/>
        </w:rPr>
        <w:lastRenderedPageBreak/>
        <w:t>производитель товаров, предлагаемых в эквиваленте.</w:t>
      </w:r>
    </w:p>
    <w:p w14:paraId="7C56A40B" w14:textId="77777777" w:rsidR="009834E9" w:rsidRDefault="009834E9" w:rsidP="003850C3">
      <w:pPr>
        <w:widowControl w:val="0"/>
        <w:jc w:val="center"/>
        <w:rPr>
          <w:rFonts w:ascii="GHEA Grapalat" w:hAnsi="GHEA Grapalat"/>
          <w:b/>
        </w:rPr>
      </w:pPr>
    </w:p>
    <w:p w14:paraId="22E042E4" w14:textId="77777777" w:rsidR="00096865" w:rsidRPr="00437197" w:rsidRDefault="00693101" w:rsidP="003850C3">
      <w:pPr>
        <w:widowControl w:val="0"/>
        <w:jc w:val="center"/>
        <w:rPr>
          <w:rFonts w:ascii="GHEA Grapalat" w:hAnsi="GHEA Grapalat"/>
          <w:b/>
        </w:rPr>
      </w:pPr>
      <w:r w:rsidRPr="00437197">
        <w:rPr>
          <w:rFonts w:ascii="GHEA Grapalat" w:hAnsi="GHEA Grapalat"/>
          <w:b/>
        </w:rPr>
        <w:t>2.</w:t>
      </w:r>
      <w:r w:rsidR="002B32D6" w:rsidRPr="00437197">
        <w:rPr>
          <w:rFonts w:ascii="GHEA Grapalat" w:hAnsi="GHEA Grapalat"/>
          <w:b/>
        </w:rPr>
        <w:t xml:space="preserve"> ТРЕБОВАНИЯ К ПРАВУ УЧАСТНИКА НА УЧАСТИЕ, </w:t>
      </w:r>
      <w:r w:rsidRPr="00437197">
        <w:rPr>
          <w:rFonts w:ascii="GHEA Grapalat" w:hAnsi="GHEA Grapalat"/>
          <w:b/>
        </w:rPr>
        <w:br/>
      </w:r>
      <w:r w:rsidR="002B32D6" w:rsidRPr="00437197">
        <w:rPr>
          <w:rFonts w:ascii="GHEA Grapalat" w:hAnsi="GHEA Grapalat"/>
          <w:b/>
        </w:rPr>
        <w:t xml:space="preserve">КВАЛИФИКАЦИОННЫЕ КРИТЕРИИ И ПОРЯДОК ИХ ОЦЕНКИ </w:t>
      </w:r>
    </w:p>
    <w:p w14:paraId="1072F947" w14:textId="77777777" w:rsidR="00753E6E" w:rsidRPr="00437197" w:rsidRDefault="00096865" w:rsidP="003850C3">
      <w:pPr>
        <w:widowControl w:val="0"/>
        <w:tabs>
          <w:tab w:val="left" w:pos="1134"/>
        </w:tabs>
        <w:ind w:firstLine="567"/>
        <w:jc w:val="both"/>
        <w:rPr>
          <w:rFonts w:ascii="GHEA Grapalat" w:hAnsi="GHEA Grapalat" w:cs="Arial Armenian"/>
        </w:rPr>
      </w:pPr>
      <w:r w:rsidRPr="00437197">
        <w:rPr>
          <w:rFonts w:ascii="GHEA Grapalat" w:hAnsi="GHEA Grapalat"/>
        </w:rPr>
        <w:t>2.1</w:t>
      </w:r>
      <w:r w:rsidR="008E6E51" w:rsidRPr="00437197">
        <w:rPr>
          <w:rFonts w:ascii="GHEA Grapalat" w:hAnsi="GHEA Grapalat"/>
        </w:rPr>
        <w:t>.</w:t>
      </w:r>
      <w:r w:rsidR="00693101" w:rsidRPr="00437197">
        <w:rPr>
          <w:rFonts w:ascii="GHEA Grapalat" w:hAnsi="GHEA Grapalat"/>
        </w:rPr>
        <w:tab/>
      </w:r>
      <w:r w:rsidRPr="00437197">
        <w:rPr>
          <w:rFonts w:ascii="GHEA Grapalat" w:hAnsi="GHEA Grapalat"/>
        </w:rPr>
        <w:t>В настоящей процедуре не имеют права участвовать лица:</w:t>
      </w:r>
    </w:p>
    <w:p w14:paraId="25D1C11B"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1)</w:t>
      </w:r>
      <w:r w:rsidR="00693101" w:rsidRPr="00437197">
        <w:rPr>
          <w:rFonts w:ascii="GHEA Grapalat" w:hAnsi="GHEA Grapalat"/>
        </w:rPr>
        <w:tab/>
      </w:r>
      <w:r w:rsidRPr="00437197">
        <w:rPr>
          <w:rFonts w:ascii="GHEA Grapalat" w:hAnsi="GHEA Grapalat"/>
        </w:rPr>
        <w:t xml:space="preserve">которые на день подачи заявки в судебном порядке признаны банкротом; </w:t>
      </w:r>
    </w:p>
    <w:p w14:paraId="7AE9F801"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3)</w:t>
      </w:r>
      <w:r w:rsidR="00E1385B" w:rsidRPr="00437197">
        <w:rPr>
          <w:rFonts w:ascii="GHEA Grapalat" w:hAnsi="GHEA Grapalat"/>
        </w:rPr>
        <w:tab/>
      </w:r>
      <w:r w:rsidRPr="00437197">
        <w:rPr>
          <w:rFonts w:ascii="GHEA Grapalat" w:hAnsi="GHEA Grapalat"/>
        </w:rPr>
        <w:t xml:space="preserve">которые или представитель исполнительного органа которых в течение </w:t>
      </w:r>
      <w:r w:rsidR="00FC3663" w:rsidRPr="00437197">
        <w:rPr>
          <w:rFonts w:ascii="GHEA Grapalat" w:hAnsi="GHEA Grapalat"/>
        </w:rPr>
        <w:t>пяти</w:t>
      </w:r>
      <w:r w:rsidRPr="00437197">
        <w:rPr>
          <w:rFonts w:ascii="GHEA Grapalat" w:hAnsi="GHEA Grapalat"/>
        </w:rPr>
        <w:t xml:space="preserve"> лет, предшествующих дню подачи заявки, были осуждены за</w:t>
      </w:r>
      <w:r w:rsidR="003240F7" w:rsidRPr="00437197">
        <w:rPr>
          <w:rFonts w:ascii="Calibri" w:hAnsi="Calibri" w:cs="Calibri"/>
          <w:lang w:val="en-US"/>
        </w:rPr>
        <w:t> </w:t>
      </w:r>
      <w:r w:rsidRPr="00437197">
        <w:rPr>
          <w:rFonts w:ascii="GHEA Grapalat" w:hAnsi="GHEA Grapalat"/>
        </w:rPr>
        <w:t xml:space="preserve">финансирование терроризма, эксплуатацию детей или преступление, включающее </w:t>
      </w:r>
      <w:proofErr w:type="spellStart"/>
      <w:r w:rsidRPr="00437197">
        <w:rPr>
          <w:rFonts w:ascii="GHEA Grapalat" w:hAnsi="GHEA Grapalat"/>
        </w:rPr>
        <w:t>трафикинг</w:t>
      </w:r>
      <w:proofErr w:type="spellEnd"/>
      <w:r w:rsidRPr="00437197">
        <w:rPr>
          <w:rFonts w:ascii="GHEA Grapalat" w:hAnsi="GHEA Grapalat"/>
        </w:rPr>
        <w:t xml:space="preserve"> людей, создание преступного сообщества или участие в</w:t>
      </w:r>
      <w:r w:rsidR="003240F7" w:rsidRPr="00437197">
        <w:rPr>
          <w:rFonts w:ascii="Calibri" w:hAnsi="Calibri" w:cs="Calibri"/>
          <w:lang w:val="en-US"/>
        </w:rPr>
        <w:t> </w:t>
      </w:r>
      <w:r w:rsidRPr="00437197">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437197">
        <w:rPr>
          <w:rFonts w:ascii="GHEA Grapalat" w:hAnsi="GHEA Grapalat"/>
        </w:rPr>
        <w:t>гашена</w:t>
      </w:r>
      <w:r w:rsidR="00F62D7A" w:rsidRPr="00437197">
        <w:rPr>
          <w:rFonts w:ascii="GHEA Grapalat" w:hAnsi="GHEA Grapalat"/>
        </w:rPr>
        <w:t xml:space="preserve"> или  отменена</w:t>
      </w:r>
      <w:r w:rsidR="003240F7" w:rsidRPr="00437197">
        <w:rPr>
          <w:rFonts w:ascii="GHEA Grapalat" w:hAnsi="GHEA Grapalat"/>
        </w:rPr>
        <w:t>;</w:t>
      </w:r>
    </w:p>
    <w:p w14:paraId="7CDC3E56"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4)</w:t>
      </w:r>
      <w:r w:rsidR="00E1385B" w:rsidRPr="00437197">
        <w:rPr>
          <w:rFonts w:ascii="GHEA Grapalat" w:hAnsi="GHEA Grapalat"/>
        </w:rPr>
        <w:tab/>
      </w:r>
      <w:r w:rsidR="00CB2FE2" w:rsidRPr="00437197">
        <w:rPr>
          <w:rFonts w:ascii="GHEA Grapalat" w:hAnsi="GHEA Grapalat"/>
        </w:rPr>
        <w:t xml:space="preserve">в отношении </w:t>
      </w:r>
      <w:proofErr w:type="gramStart"/>
      <w:r w:rsidR="00CB2FE2" w:rsidRPr="00437197">
        <w:rPr>
          <w:rFonts w:ascii="GHEA Grapalat" w:hAnsi="GHEA Grapalat"/>
        </w:rPr>
        <w:t>которых  административный</w:t>
      </w:r>
      <w:proofErr w:type="gramEnd"/>
      <w:r w:rsidR="00CB2FE2" w:rsidRPr="00437197">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437197">
        <w:rPr>
          <w:rFonts w:ascii="GHEA Grapalat" w:hAnsi="GHEA Grapalat"/>
        </w:rPr>
        <w:t>необжалуемым</w:t>
      </w:r>
      <w:proofErr w:type="spellEnd"/>
      <w:r w:rsidR="00CB2FE2" w:rsidRPr="00437197">
        <w:rPr>
          <w:rFonts w:ascii="GHEA Grapalat" w:hAnsi="GHEA Grapalat"/>
        </w:rPr>
        <w:t>, а в случае обжалования оставлен без изменений</w:t>
      </w:r>
      <w:r w:rsidRPr="00437197">
        <w:rPr>
          <w:rFonts w:ascii="GHEA Grapalat" w:hAnsi="GHEA Grapalat"/>
        </w:rPr>
        <w:t>;</w:t>
      </w:r>
    </w:p>
    <w:p w14:paraId="285072BD"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5)</w:t>
      </w:r>
      <w:r w:rsidR="00E1385B" w:rsidRPr="00437197">
        <w:rPr>
          <w:rFonts w:ascii="GHEA Grapalat" w:hAnsi="GHEA Grapalat"/>
        </w:rPr>
        <w:tab/>
      </w:r>
      <w:r w:rsidRPr="0043719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37197">
        <w:rPr>
          <w:rFonts w:ascii="Calibri" w:hAnsi="Calibri" w:cs="Calibri"/>
          <w:lang w:val="en-US"/>
        </w:rPr>
        <w:t> </w:t>
      </w:r>
      <w:r w:rsidRPr="00437197">
        <w:rPr>
          <w:rFonts w:ascii="GHEA Grapalat" w:hAnsi="GHEA Grapalat"/>
        </w:rPr>
        <w:t xml:space="preserve">закупках; </w:t>
      </w:r>
    </w:p>
    <w:p w14:paraId="314E7C20"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6)</w:t>
      </w:r>
      <w:r w:rsidR="00E1385B" w:rsidRPr="00437197">
        <w:rPr>
          <w:rFonts w:ascii="GHEA Grapalat" w:hAnsi="GHEA Grapalat"/>
        </w:rPr>
        <w:tab/>
      </w:r>
      <w:r w:rsidRPr="0043719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437197" w:rsidRDefault="00990561" w:rsidP="003850C3">
      <w:pPr>
        <w:widowControl w:val="0"/>
        <w:tabs>
          <w:tab w:val="left" w:pos="1134"/>
        </w:tabs>
        <w:ind w:firstLine="567"/>
        <w:jc w:val="both"/>
        <w:rPr>
          <w:rFonts w:ascii="GHEA Grapalat" w:hAnsi="GHEA Grapalat"/>
        </w:rPr>
      </w:pPr>
      <w:r w:rsidRPr="00437197">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437197" w:rsidRDefault="006622A4" w:rsidP="003850C3">
      <w:pPr>
        <w:widowControl w:val="0"/>
        <w:tabs>
          <w:tab w:val="left" w:pos="1134"/>
        </w:tabs>
        <w:ind w:firstLine="567"/>
        <w:contextualSpacing/>
        <w:rPr>
          <w:rFonts w:ascii="GHEA Grapalat" w:hAnsi="GHEA Grapalat"/>
        </w:rPr>
      </w:pPr>
      <w:r w:rsidRPr="00437197">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437197" w:rsidRDefault="006622A4" w:rsidP="003850C3">
      <w:pPr>
        <w:pStyle w:val="aff"/>
        <w:widowControl w:val="0"/>
        <w:numPr>
          <w:ilvl w:val="0"/>
          <w:numId w:val="31"/>
        </w:numPr>
        <w:tabs>
          <w:tab w:val="left" w:pos="1134"/>
        </w:tabs>
        <w:ind w:left="426"/>
        <w:contextualSpacing/>
        <w:jc w:val="both"/>
        <w:rPr>
          <w:rFonts w:ascii="GHEA Grapalat" w:hAnsi="GHEA Grapalat"/>
        </w:rPr>
      </w:pPr>
      <w:r w:rsidRPr="00437197">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437197" w:rsidRDefault="006622A4" w:rsidP="003850C3">
      <w:pPr>
        <w:pStyle w:val="aff"/>
        <w:widowControl w:val="0"/>
        <w:numPr>
          <w:ilvl w:val="0"/>
          <w:numId w:val="31"/>
        </w:numPr>
        <w:tabs>
          <w:tab w:val="left" w:pos="1134"/>
        </w:tabs>
        <w:ind w:left="426" w:hanging="284"/>
        <w:contextualSpacing/>
        <w:jc w:val="both"/>
        <w:rPr>
          <w:rFonts w:ascii="GHEA Grapalat" w:hAnsi="GHEA Grapalat"/>
        </w:rPr>
      </w:pPr>
      <w:r w:rsidRPr="00437197">
        <w:rPr>
          <w:rFonts w:ascii="GHEA Grapalat" w:hAnsi="GHEA Grapalat"/>
        </w:rPr>
        <w:t xml:space="preserve">в качестве отобранного участника отказался или </w:t>
      </w:r>
      <w:proofErr w:type="gramStart"/>
      <w:r w:rsidRPr="00437197">
        <w:rPr>
          <w:rFonts w:ascii="GHEA Grapalat" w:hAnsi="GHEA Grapalat"/>
        </w:rPr>
        <w:t>лишился  права</w:t>
      </w:r>
      <w:proofErr w:type="gramEnd"/>
      <w:r w:rsidRPr="00437197">
        <w:rPr>
          <w:rFonts w:ascii="GHEA Grapalat" w:hAnsi="GHEA Grapalat"/>
        </w:rPr>
        <w:t xml:space="preserve"> заключения договора.</w:t>
      </w:r>
    </w:p>
    <w:p w14:paraId="78074A6F" w14:textId="77777777" w:rsidR="006622A4" w:rsidRPr="00437197" w:rsidRDefault="006622A4" w:rsidP="003850C3">
      <w:pPr>
        <w:widowControl w:val="0"/>
        <w:tabs>
          <w:tab w:val="left" w:pos="1134"/>
        </w:tabs>
        <w:ind w:firstLine="567"/>
        <w:jc w:val="both"/>
        <w:rPr>
          <w:rFonts w:ascii="GHEA Grapalat" w:hAnsi="GHEA Grapalat" w:cs="Sylfaen"/>
        </w:rPr>
      </w:pPr>
    </w:p>
    <w:p w14:paraId="4ABF8487" w14:textId="77777777" w:rsidR="00753E6E" w:rsidRPr="00437197" w:rsidRDefault="00753E6E" w:rsidP="003850C3">
      <w:pPr>
        <w:widowControl w:val="0"/>
        <w:tabs>
          <w:tab w:val="left" w:pos="1134"/>
        </w:tabs>
        <w:ind w:firstLine="567"/>
        <w:jc w:val="both"/>
        <w:rPr>
          <w:rFonts w:ascii="GHEA Grapalat" w:hAnsi="GHEA Grapalat" w:cs="Sylfaen"/>
        </w:rPr>
      </w:pPr>
      <w:r w:rsidRPr="00437197">
        <w:rPr>
          <w:rFonts w:ascii="GHEA Grapalat" w:hAnsi="GHEA Grapalat"/>
        </w:rPr>
        <w:t>2.2.</w:t>
      </w:r>
      <w:r w:rsidR="00E1385B" w:rsidRPr="00437197">
        <w:rPr>
          <w:rFonts w:ascii="GHEA Grapalat" w:hAnsi="GHEA Grapalat"/>
        </w:rPr>
        <w:tab/>
      </w:r>
      <w:r w:rsidRPr="0043719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437197">
        <w:rPr>
          <w:rFonts w:ascii="GHEA Grapalat" w:hAnsi="GHEA Grapalat"/>
        </w:rPr>
        <w:t>1</w:t>
      </w:r>
      <w:r w:rsidRPr="00437197">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w:t>
      </w:r>
      <w:r w:rsidRPr="00437197">
        <w:rPr>
          <w:rFonts w:ascii="GHEA Grapalat" w:hAnsi="GHEA Grapalat"/>
        </w:rPr>
        <w:lastRenderedPageBreak/>
        <w:t>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437197" w:rsidRDefault="00BA3554" w:rsidP="003850C3">
      <w:pPr>
        <w:widowControl w:val="0"/>
        <w:tabs>
          <w:tab w:val="left" w:pos="1134"/>
        </w:tabs>
        <w:ind w:firstLine="567"/>
        <w:jc w:val="both"/>
        <w:rPr>
          <w:rFonts w:ascii="GHEA Grapalat" w:hAnsi="GHEA Grapalat"/>
        </w:rPr>
      </w:pPr>
      <w:r w:rsidRPr="00437197">
        <w:rPr>
          <w:rFonts w:ascii="GHEA Grapalat" w:hAnsi="GHEA Grapalat"/>
        </w:rPr>
        <w:t>2.3</w:t>
      </w:r>
      <w:r w:rsidR="003240F7" w:rsidRPr="00437197">
        <w:rPr>
          <w:rFonts w:ascii="GHEA Grapalat" w:hAnsi="GHEA Grapalat"/>
        </w:rPr>
        <w:t>.</w:t>
      </w:r>
      <w:r w:rsidR="00E1385B" w:rsidRPr="00437197">
        <w:rPr>
          <w:rFonts w:ascii="GHEA Grapalat" w:hAnsi="GHEA Grapalat"/>
        </w:rPr>
        <w:tab/>
      </w:r>
      <w:r w:rsidR="005A221E" w:rsidRPr="00437197">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437197" w:rsidRDefault="00BA3554" w:rsidP="003850C3">
      <w:pPr>
        <w:widowControl w:val="0"/>
        <w:tabs>
          <w:tab w:val="left" w:pos="1134"/>
        </w:tabs>
        <w:ind w:firstLine="567"/>
        <w:jc w:val="both"/>
        <w:rPr>
          <w:rFonts w:ascii="GHEA Grapalat" w:hAnsi="GHEA Grapalat"/>
        </w:rPr>
      </w:pPr>
      <w:r w:rsidRPr="00437197">
        <w:rPr>
          <w:rFonts w:ascii="GHEA Grapalat" w:hAnsi="GHEA Grapalat"/>
        </w:rPr>
        <w:t>Запрещается одновременное участие в настоящей процедуре</w:t>
      </w:r>
      <w:r w:rsidR="00F4264D" w:rsidRPr="00437197">
        <w:rPr>
          <w:rFonts w:ascii="GHEA Grapalat" w:hAnsi="GHEA Grapalat"/>
        </w:rPr>
        <w:t xml:space="preserve"> (</w:t>
      </w:r>
      <w:r w:rsidR="00DA4643" w:rsidRPr="00437197">
        <w:rPr>
          <w:rFonts w:ascii="GHEA Grapalat" w:hAnsi="GHEA Grapalat"/>
        </w:rPr>
        <w:t>на о</w:t>
      </w:r>
      <w:r w:rsidR="00EE7758" w:rsidRPr="00437197">
        <w:rPr>
          <w:rFonts w:ascii="GHEA Grapalat" w:hAnsi="GHEA Grapalat"/>
        </w:rPr>
        <w:t>дин и тот же</w:t>
      </w:r>
      <w:r w:rsidR="00DA4643" w:rsidRPr="00437197">
        <w:rPr>
          <w:rFonts w:ascii="GHEA Grapalat" w:hAnsi="GHEA Grapalat"/>
        </w:rPr>
        <w:t xml:space="preserve"> лот</w:t>
      </w:r>
      <w:r w:rsidR="00F4264D" w:rsidRPr="00437197">
        <w:rPr>
          <w:rFonts w:ascii="GHEA Grapalat" w:hAnsi="GHEA Grapalat"/>
        </w:rPr>
        <w:t>)</w:t>
      </w:r>
      <w:r w:rsidRPr="00437197">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437197" w:rsidRDefault="009F18D0" w:rsidP="003850C3">
      <w:pPr>
        <w:pStyle w:val="af4"/>
        <w:widowControl w:val="0"/>
        <w:tabs>
          <w:tab w:val="left" w:pos="1134"/>
        </w:tabs>
        <w:spacing w:before="0" w:beforeAutospacing="0" w:after="0" w:afterAutospacing="0"/>
        <w:ind w:firstLine="567"/>
        <w:jc w:val="both"/>
        <w:rPr>
          <w:rFonts w:ascii="GHEA Grapalat" w:hAnsi="GHEA Grapalat"/>
        </w:rPr>
      </w:pPr>
      <w:r w:rsidRPr="00437197">
        <w:rPr>
          <w:rFonts w:ascii="GHEA Grapalat" w:hAnsi="GHEA Grapalat"/>
        </w:rPr>
        <w:t>По смыслу пункта 119 Порядка:</w:t>
      </w:r>
    </w:p>
    <w:p w14:paraId="34AE2231"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rPr>
        <w:t>1)</w:t>
      </w:r>
      <w:r w:rsidR="00E1385B" w:rsidRPr="00437197">
        <w:rPr>
          <w:rFonts w:ascii="GHEA Grapalat" w:hAnsi="GHEA Grapalat"/>
        </w:rPr>
        <w:tab/>
      </w:r>
      <w:r w:rsidRPr="00437197">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37197">
        <w:rPr>
          <w:rFonts w:ascii="GHEA Grapalat" w:hAnsi="GHEA Grapalat"/>
          <w:color w:val="000000"/>
        </w:rPr>
        <w:t xml:space="preserve"> </w:t>
      </w:r>
    </w:p>
    <w:p w14:paraId="1762813A"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2)</w:t>
      </w:r>
      <w:r w:rsidR="00E1385B" w:rsidRPr="00437197">
        <w:rPr>
          <w:rFonts w:ascii="GHEA Grapalat" w:hAnsi="GHEA Grapalat"/>
          <w:color w:val="000000"/>
        </w:rPr>
        <w:tab/>
      </w:r>
      <w:r w:rsidRPr="00437197">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а.</w:t>
      </w:r>
      <w:r w:rsidR="00E1385B" w:rsidRPr="00437197">
        <w:rPr>
          <w:rFonts w:ascii="GHEA Grapalat" w:hAnsi="GHEA Grapalat"/>
          <w:color w:val="000000"/>
        </w:rPr>
        <w:tab/>
      </w:r>
      <w:r w:rsidRPr="00437197">
        <w:rPr>
          <w:rFonts w:ascii="GHEA Grapalat" w:hAnsi="GHEA Grapalat"/>
          <w:color w:val="000000"/>
        </w:rPr>
        <w:t>участником, распоряжающимся более чем десятью процентами акций данного юридического лица;</w:t>
      </w:r>
    </w:p>
    <w:p w14:paraId="766CC5D6"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б.</w:t>
      </w:r>
      <w:r w:rsidR="00E1385B" w:rsidRPr="00437197">
        <w:rPr>
          <w:rFonts w:ascii="GHEA Grapalat" w:hAnsi="GHEA Grapalat"/>
          <w:color w:val="000000"/>
        </w:rPr>
        <w:tab/>
      </w:r>
      <w:r w:rsidRPr="00437197">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в.</w:t>
      </w:r>
      <w:r w:rsidR="00E1385B" w:rsidRPr="00437197">
        <w:rPr>
          <w:rFonts w:ascii="GHEA Grapalat" w:hAnsi="GHEA Grapalat"/>
          <w:color w:val="000000"/>
        </w:rPr>
        <w:tab/>
      </w:r>
      <w:r w:rsidRPr="00437197">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г.</w:t>
      </w:r>
      <w:r w:rsidR="00E1385B" w:rsidRPr="00437197">
        <w:rPr>
          <w:rFonts w:ascii="GHEA Grapalat" w:hAnsi="GHEA Grapalat"/>
          <w:color w:val="000000"/>
        </w:rPr>
        <w:tab/>
      </w:r>
      <w:r w:rsidRPr="00437197">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rPr>
        <w:t>3)</w:t>
      </w:r>
      <w:r w:rsidR="00E1385B" w:rsidRPr="00437197">
        <w:rPr>
          <w:rFonts w:ascii="GHEA Grapalat" w:hAnsi="GHEA Grapalat"/>
        </w:rPr>
        <w:tab/>
      </w:r>
      <w:r w:rsidRPr="00437197">
        <w:rPr>
          <w:rFonts w:ascii="GHEA Grapalat" w:hAnsi="GHEA Grapalat"/>
        </w:rPr>
        <w:t>участники, не имеющие статуса физического лица, считаются взаимосвязанными, если:</w:t>
      </w:r>
    </w:p>
    <w:p w14:paraId="5C1DFFAE"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а.</w:t>
      </w:r>
      <w:r w:rsidR="00E1385B" w:rsidRPr="00437197">
        <w:rPr>
          <w:rFonts w:ascii="GHEA Grapalat" w:hAnsi="GHEA Grapalat"/>
          <w:color w:val="000000"/>
        </w:rPr>
        <w:tab/>
      </w:r>
      <w:r w:rsidRPr="00437197">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37197">
        <w:rPr>
          <w:rFonts w:ascii="Calibri" w:hAnsi="Calibri" w:cs="Calibri"/>
          <w:color w:val="000000"/>
          <w:lang w:val="en-US"/>
        </w:rPr>
        <w:t> </w:t>
      </w:r>
      <w:r w:rsidRPr="00437197">
        <w:rPr>
          <w:rFonts w:ascii="GHEA Grapalat" w:hAnsi="GHEA Grapalat"/>
          <w:color w:val="000000"/>
        </w:rPr>
        <w:t>лица;</w:t>
      </w:r>
    </w:p>
    <w:p w14:paraId="05E6A9C1"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б.</w:t>
      </w:r>
      <w:r w:rsidR="00E1385B" w:rsidRPr="00437197">
        <w:rPr>
          <w:rFonts w:ascii="GHEA Grapalat" w:hAnsi="GHEA Grapalat"/>
          <w:color w:val="000000"/>
        </w:rPr>
        <w:tab/>
      </w:r>
      <w:r w:rsidRPr="00437197">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437197">
        <w:rPr>
          <w:rFonts w:ascii="GHEA Grapalat" w:hAnsi="GHEA Grapalat"/>
          <w:color w:val="00000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rPr>
      </w:pPr>
      <w:r w:rsidRPr="00437197">
        <w:rPr>
          <w:rFonts w:ascii="GHEA Grapalat" w:hAnsi="GHEA Grapalat"/>
          <w:color w:val="000000"/>
        </w:rPr>
        <w:t>в.</w:t>
      </w:r>
      <w:r w:rsidR="00E1385B" w:rsidRPr="00437197">
        <w:rPr>
          <w:rFonts w:ascii="GHEA Grapalat" w:hAnsi="GHEA Grapalat"/>
          <w:color w:val="000000"/>
        </w:rPr>
        <w:tab/>
      </w:r>
      <w:r w:rsidRPr="00437197">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г.</w:t>
      </w:r>
      <w:r w:rsidR="00E1385B" w:rsidRPr="00437197">
        <w:rPr>
          <w:rFonts w:ascii="GHEA Grapalat" w:hAnsi="GHEA Grapalat"/>
          <w:color w:val="000000"/>
        </w:rPr>
        <w:tab/>
      </w:r>
      <w:r w:rsidRPr="00437197">
        <w:rPr>
          <w:rFonts w:ascii="GHEA Grapalat" w:hAnsi="GHEA Grapalat"/>
          <w:color w:val="000000"/>
        </w:rPr>
        <w:t>они действовали или действуют согласованно, исходя из общих экономических интересов.</w:t>
      </w:r>
    </w:p>
    <w:p w14:paraId="562EA967" w14:textId="77777777" w:rsidR="00D5674E" w:rsidRPr="00437197" w:rsidRDefault="00D5674E" w:rsidP="003850C3">
      <w:pPr>
        <w:widowControl w:val="0"/>
        <w:tabs>
          <w:tab w:val="left" w:pos="1134"/>
        </w:tabs>
        <w:ind w:firstLine="567"/>
        <w:jc w:val="both"/>
        <w:rPr>
          <w:rFonts w:ascii="GHEA Grapalat" w:hAnsi="GHEA Grapalat"/>
          <w:color w:val="000000"/>
        </w:rPr>
      </w:pPr>
      <w:r w:rsidRPr="00437197">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437197">
        <w:rPr>
          <w:rFonts w:ascii="GHEA Grapalat" w:hAnsi="GHEA Grapalat"/>
          <w:color w:val="000000"/>
        </w:rPr>
        <w:t>внуки,</w:t>
      </w:r>
      <w:ins w:id="0" w:author="Vardan" w:date="2022-10-29T23:46:00Z">
        <w:r w:rsidR="006E007C" w:rsidRPr="00437197">
          <w:rPr>
            <w:rFonts w:ascii="GHEA Grapalat" w:hAnsi="GHEA Grapalat"/>
            <w:color w:val="000000"/>
          </w:rPr>
          <w:t xml:space="preserve"> </w:t>
        </w:r>
      </w:ins>
      <w:r w:rsidRPr="00437197">
        <w:rPr>
          <w:rFonts w:ascii="GHEA Grapalat" w:hAnsi="GHEA Grapalat"/>
          <w:color w:val="000000"/>
        </w:rPr>
        <w:t>супруг сестры или супруга брата и их дети.</w:t>
      </w:r>
    </w:p>
    <w:p w14:paraId="5725B3E0" w14:textId="77777777" w:rsidR="004175B6" w:rsidRPr="00437197" w:rsidRDefault="00096865" w:rsidP="003850C3">
      <w:pPr>
        <w:widowControl w:val="0"/>
        <w:tabs>
          <w:tab w:val="left" w:pos="1134"/>
        </w:tabs>
        <w:ind w:firstLine="567"/>
        <w:jc w:val="both"/>
        <w:rPr>
          <w:rFonts w:ascii="GHEA Grapalat" w:hAnsi="GHEA Grapalat" w:cs="Arial Armenian"/>
        </w:rPr>
      </w:pPr>
      <w:r w:rsidRPr="00437197">
        <w:rPr>
          <w:rFonts w:ascii="GHEA Grapalat" w:hAnsi="GHEA Grapalat"/>
        </w:rPr>
        <w:t>2.4</w:t>
      </w:r>
      <w:r w:rsidR="00D13662" w:rsidRPr="00437197">
        <w:rPr>
          <w:rFonts w:ascii="GHEA Grapalat" w:hAnsi="GHEA Grapalat"/>
        </w:rPr>
        <w:t>.</w:t>
      </w:r>
      <w:r w:rsidR="00E1385B" w:rsidRPr="00437197">
        <w:rPr>
          <w:rFonts w:ascii="GHEA Grapalat" w:hAnsi="GHEA Grapalat"/>
        </w:rPr>
        <w:tab/>
      </w:r>
      <w:r w:rsidRPr="00437197">
        <w:rPr>
          <w:rFonts w:ascii="GHEA Grapalat" w:hAnsi="GHEA Grapalat"/>
        </w:rPr>
        <w:t>Участник</w:t>
      </w:r>
      <w:r w:rsidR="000C3F69" w:rsidRPr="00437197">
        <w:rPr>
          <w:rFonts w:ascii="GHEA Grapalat" w:hAnsi="GHEA Grapalat"/>
        </w:rPr>
        <w:t>,</w:t>
      </w:r>
      <w:r w:rsidRPr="00437197">
        <w:rPr>
          <w:rFonts w:ascii="GHEA Grapalat" w:hAnsi="GHEA Grapalat"/>
        </w:rPr>
        <w:t xml:space="preserve"> </w:t>
      </w:r>
      <w:r w:rsidR="002C1D72" w:rsidRPr="00437197">
        <w:rPr>
          <w:rFonts w:ascii="GHEA Grapalat" w:hAnsi="GHEA Grapalat"/>
        </w:rPr>
        <w:t xml:space="preserve">в случае признания </w:t>
      </w:r>
      <w:r w:rsidR="00876D7D" w:rsidRPr="00437197">
        <w:rPr>
          <w:rFonts w:ascii="GHEA Grapalat" w:hAnsi="GHEA Grapalat"/>
        </w:rPr>
        <w:t>ото</w:t>
      </w:r>
      <w:r w:rsidR="002C1D72" w:rsidRPr="00437197">
        <w:rPr>
          <w:rFonts w:ascii="GHEA Grapalat" w:hAnsi="GHEA Grapalat"/>
        </w:rPr>
        <w:t>бранным участником</w:t>
      </w:r>
      <w:r w:rsidR="000C3F69" w:rsidRPr="00437197">
        <w:rPr>
          <w:rFonts w:ascii="GHEA Grapalat" w:hAnsi="GHEA Grapalat"/>
        </w:rPr>
        <w:t>,</w:t>
      </w:r>
      <w:r w:rsidR="002C1D72" w:rsidRPr="00437197">
        <w:rPr>
          <w:rFonts w:ascii="GHEA Grapalat" w:hAnsi="GHEA Grapalat"/>
        </w:rPr>
        <w:t xml:space="preserve"> </w:t>
      </w:r>
      <w:r w:rsidR="00A7559E" w:rsidRPr="00437197">
        <w:rPr>
          <w:rFonts w:ascii="GHEA Grapalat" w:hAnsi="GHEA Grapalat"/>
        </w:rPr>
        <w:t>представляет обеспечение квалификации в порядке и размере, установленными настоящим приглашением</w:t>
      </w:r>
      <w:r w:rsidR="00A7559E" w:rsidRPr="00437197">
        <w:rPr>
          <w:rFonts w:ascii="GHEA Grapalat" w:hAnsi="GHEA Grapalat"/>
          <w:lang w:val="hy-AM"/>
        </w:rPr>
        <w:t>.</w:t>
      </w:r>
      <w:r w:rsidR="00A425E2" w:rsidRPr="00437197">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437197">
        <w:rPr>
          <w:rFonts w:ascii="GHEA Grapalat" w:hAnsi="GHEA Grapalat"/>
        </w:rPr>
        <w:t>Moodys</w:t>
      </w:r>
      <w:proofErr w:type="spellEnd"/>
      <w:r w:rsidR="00A425E2" w:rsidRPr="00437197">
        <w:rPr>
          <w:rFonts w:ascii="GHEA Grapalat" w:hAnsi="GHEA Grapalat"/>
        </w:rPr>
        <w:t xml:space="preserve">, Standard &amp; </w:t>
      </w:r>
      <w:proofErr w:type="spellStart"/>
      <w:r w:rsidR="00A425E2" w:rsidRPr="00437197">
        <w:rPr>
          <w:rFonts w:ascii="GHEA Grapalat" w:hAnsi="GHEA Grapalat"/>
        </w:rPr>
        <w:t>Poor's</w:t>
      </w:r>
      <w:proofErr w:type="spellEnd"/>
      <w:r w:rsidR="00A425E2" w:rsidRPr="00437197">
        <w:rPr>
          <w:rFonts w:ascii="GHEA Grapalat" w:hAnsi="GHEA Grapalat"/>
        </w:rPr>
        <w:t>) как минимум в размере суверенного рейтинга Республики Армения</w:t>
      </w:r>
      <w:r w:rsidR="000964F1" w:rsidRPr="00437197">
        <w:rPr>
          <w:rFonts w:ascii="GHEA Grapalat" w:hAnsi="GHEA Grapalat"/>
        </w:rPr>
        <w:t>.</w:t>
      </w:r>
    </w:p>
    <w:p w14:paraId="5C7281F3" w14:textId="77777777" w:rsidR="000A6B75" w:rsidRPr="00437197" w:rsidRDefault="000A6B75"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DA4643" w:rsidRPr="00437197">
        <w:rPr>
          <w:rFonts w:ascii="GHEA Grapalat" w:hAnsi="GHEA Grapalat"/>
          <w:sz w:val="24"/>
          <w:szCs w:val="24"/>
        </w:rPr>
        <w:t>5</w:t>
      </w:r>
      <w:r w:rsidR="000A15F9" w:rsidRPr="00437197">
        <w:rPr>
          <w:rFonts w:ascii="GHEA Grapalat" w:hAnsi="GHEA Grapalat"/>
          <w:sz w:val="24"/>
          <w:szCs w:val="24"/>
        </w:rPr>
        <w:t>.</w:t>
      </w:r>
      <w:r w:rsidR="00F04AA1" w:rsidRPr="00437197">
        <w:rPr>
          <w:rFonts w:ascii="GHEA Grapalat" w:hAnsi="GHEA Grapalat"/>
          <w:sz w:val="24"/>
          <w:szCs w:val="24"/>
        </w:rPr>
        <w:tab/>
      </w:r>
      <w:r w:rsidRPr="00437197">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37197">
        <w:rPr>
          <w:rFonts w:ascii="GHEA Grapalat" w:hAnsi="GHEA Grapalat"/>
          <w:sz w:val="24"/>
          <w:szCs w:val="24"/>
        </w:rPr>
        <w:t xml:space="preserve"> </w:t>
      </w:r>
      <w:r w:rsidR="00C366B6" w:rsidRPr="00437197">
        <w:rPr>
          <w:rFonts w:ascii="GHEA Grapalat" w:hAnsi="GHEA Grapalat"/>
        </w:rPr>
        <w:t>(на о</w:t>
      </w:r>
      <w:r w:rsidR="00C366B6" w:rsidRPr="00437197">
        <w:rPr>
          <w:rFonts w:ascii="GHEA Grapalat" w:hAnsi="GHEA Grapalat"/>
          <w:sz w:val="24"/>
          <w:szCs w:val="24"/>
        </w:rPr>
        <w:t>дин и тот же</w:t>
      </w:r>
      <w:r w:rsidR="00C366B6" w:rsidRPr="00437197">
        <w:rPr>
          <w:rFonts w:ascii="GHEA Grapalat" w:hAnsi="GHEA Grapalat"/>
        </w:rPr>
        <w:t xml:space="preserve"> лот)</w:t>
      </w:r>
      <w:r w:rsidRPr="00437197">
        <w:rPr>
          <w:rFonts w:ascii="GHEA Grapalat" w:hAnsi="GHEA Grapalat"/>
          <w:sz w:val="24"/>
          <w:szCs w:val="24"/>
        </w:rPr>
        <w:t xml:space="preserve">. </w:t>
      </w:r>
    </w:p>
    <w:p w14:paraId="2FF01E7F" w14:textId="77777777" w:rsidR="009E07EE" w:rsidRPr="00437197" w:rsidRDefault="000A6B75"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2.</w:t>
      </w:r>
      <w:r w:rsidR="00C366B6" w:rsidRPr="00437197">
        <w:rPr>
          <w:rFonts w:ascii="GHEA Grapalat" w:hAnsi="GHEA Grapalat"/>
          <w:sz w:val="24"/>
          <w:szCs w:val="24"/>
        </w:rPr>
        <w:t>6</w:t>
      </w:r>
      <w:r w:rsidR="000A15F9" w:rsidRPr="00437197">
        <w:rPr>
          <w:rFonts w:ascii="GHEA Grapalat" w:hAnsi="GHEA Grapalat"/>
          <w:sz w:val="24"/>
          <w:szCs w:val="24"/>
        </w:rPr>
        <w:t>.</w:t>
      </w:r>
      <w:r w:rsidR="00F04AA1" w:rsidRPr="00437197">
        <w:rPr>
          <w:rFonts w:ascii="GHEA Grapalat" w:hAnsi="GHEA Grapalat"/>
          <w:sz w:val="24"/>
          <w:szCs w:val="24"/>
        </w:rPr>
        <w:tab/>
      </w:r>
      <w:r w:rsidRPr="00437197">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437197" w:rsidRDefault="000A6B75" w:rsidP="003850C3">
      <w:pPr>
        <w:pStyle w:val="23"/>
        <w:widowControl w:val="0"/>
        <w:spacing w:line="240" w:lineRule="auto"/>
        <w:rPr>
          <w:rFonts w:ascii="GHEA Grapalat" w:hAnsi="GHEA Grapalat" w:cs="Sylfaen"/>
          <w:sz w:val="24"/>
          <w:szCs w:val="24"/>
        </w:rPr>
      </w:pPr>
      <w:r w:rsidRPr="00437197">
        <w:rPr>
          <w:rFonts w:ascii="GHEA Grapalat" w:hAnsi="GHEA Grapalat"/>
          <w:sz w:val="24"/>
          <w:szCs w:val="24"/>
        </w:rPr>
        <w:t>В подобном случае:</w:t>
      </w:r>
    </w:p>
    <w:p w14:paraId="79933941" w14:textId="77777777" w:rsidR="005A405F" w:rsidRPr="00437197" w:rsidRDefault="00C366B6"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1</w:t>
      </w:r>
      <w:r w:rsidR="000A6B75" w:rsidRPr="00437197">
        <w:rPr>
          <w:rFonts w:ascii="GHEA Grapalat" w:hAnsi="GHEA Grapalat"/>
          <w:sz w:val="24"/>
          <w:szCs w:val="24"/>
        </w:rPr>
        <w:t>)</w:t>
      </w:r>
      <w:r w:rsidR="00911F57" w:rsidRPr="00437197">
        <w:rPr>
          <w:rFonts w:ascii="GHEA Grapalat" w:hAnsi="GHEA Grapalat"/>
          <w:sz w:val="24"/>
          <w:szCs w:val="24"/>
        </w:rPr>
        <w:tab/>
      </w:r>
      <w:r w:rsidR="000A6B75" w:rsidRPr="00437197">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437197">
        <w:rPr>
          <w:rFonts w:ascii="GHEA Grapalat" w:hAnsi="GHEA Grapalat"/>
          <w:sz w:val="24"/>
          <w:szCs w:val="24"/>
        </w:rPr>
        <w:t xml:space="preserve"> </w:t>
      </w:r>
      <w:r w:rsidR="00796D4A" w:rsidRPr="00437197">
        <w:rPr>
          <w:rFonts w:ascii="GHEA Grapalat" w:hAnsi="GHEA Grapalat"/>
        </w:rPr>
        <w:t>(на о</w:t>
      </w:r>
      <w:r w:rsidR="00796D4A" w:rsidRPr="00437197">
        <w:rPr>
          <w:rFonts w:ascii="GHEA Grapalat" w:hAnsi="GHEA Grapalat"/>
          <w:sz w:val="24"/>
          <w:szCs w:val="24"/>
        </w:rPr>
        <w:t>дин и тот же</w:t>
      </w:r>
      <w:r w:rsidR="00796D4A" w:rsidRPr="00437197">
        <w:rPr>
          <w:rFonts w:ascii="GHEA Grapalat" w:hAnsi="GHEA Grapalat"/>
        </w:rPr>
        <w:t xml:space="preserve"> лот)</w:t>
      </w:r>
      <w:r w:rsidR="000A6B75" w:rsidRPr="00437197">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437197" w:rsidRDefault="00C366B6"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0A6B75" w:rsidRPr="00437197">
        <w:rPr>
          <w:rFonts w:ascii="GHEA Grapalat" w:hAnsi="GHEA Grapalat"/>
          <w:sz w:val="24"/>
          <w:szCs w:val="24"/>
        </w:rPr>
        <w:t>)</w:t>
      </w:r>
      <w:r w:rsidR="00911F57" w:rsidRPr="00437197">
        <w:rPr>
          <w:rFonts w:ascii="GHEA Grapalat" w:hAnsi="GHEA Grapalat"/>
          <w:sz w:val="24"/>
          <w:szCs w:val="24"/>
        </w:rPr>
        <w:tab/>
      </w:r>
      <w:r w:rsidR="000A6B75" w:rsidRPr="00437197">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437197" w:rsidRDefault="00ED2352" w:rsidP="003850C3">
      <w:pPr>
        <w:widowControl w:val="0"/>
        <w:jc w:val="center"/>
        <w:rPr>
          <w:rFonts w:ascii="GHEA Grapalat" w:hAnsi="GHEA Grapalat" w:cs="Arial"/>
          <w:b/>
        </w:rPr>
      </w:pPr>
      <w:r w:rsidRPr="00437197">
        <w:rPr>
          <w:rFonts w:ascii="GHEA Grapalat" w:hAnsi="GHEA Grapalat"/>
          <w:b/>
        </w:rPr>
        <w:t>3.</w:t>
      </w:r>
      <w:r w:rsidR="002B32D6" w:rsidRPr="00437197">
        <w:rPr>
          <w:rFonts w:ascii="GHEA Grapalat" w:hAnsi="GHEA Grapalat"/>
          <w:b/>
        </w:rPr>
        <w:t xml:space="preserve"> РАЗЪЯСНЕНИЕ ПРИГЛАШЕНИЯ </w:t>
      </w:r>
      <w:r w:rsidRPr="00437197">
        <w:rPr>
          <w:rFonts w:ascii="GHEA Grapalat" w:hAnsi="GHEA Grapalat"/>
          <w:b/>
        </w:rPr>
        <w:br/>
      </w:r>
      <w:r w:rsidR="002B32D6" w:rsidRPr="00437197">
        <w:rPr>
          <w:rFonts w:ascii="GHEA Grapalat" w:hAnsi="GHEA Grapalat"/>
          <w:b/>
        </w:rPr>
        <w:t xml:space="preserve">И ПОРЯДОК ВНЕСЕНИЯ ИЗМЕНЕНИЯ В ПРИГЛАШЕНИЕ </w:t>
      </w:r>
    </w:p>
    <w:p w14:paraId="51685FEC" w14:textId="77777777" w:rsidR="0032548E"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lastRenderedPageBreak/>
        <w:t>3.1</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Согласно статье 29 Закона участник вправе требовать от заказчика разъяснения приглашения.</w:t>
      </w:r>
    </w:p>
    <w:p w14:paraId="2C34C8A9" w14:textId="77777777" w:rsidR="00096865" w:rsidRPr="00437197" w:rsidRDefault="00096865" w:rsidP="003850C3">
      <w:pPr>
        <w:widowControl w:val="0"/>
        <w:autoSpaceDE w:val="0"/>
        <w:autoSpaceDN w:val="0"/>
        <w:adjustRightInd w:val="0"/>
        <w:ind w:firstLine="567"/>
        <w:jc w:val="both"/>
        <w:rPr>
          <w:rFonts w:ascii="GHEA Grapalat" w:hAnsi="GHEA Grapalat"/>
        </w:rPr>
      </w:pPr>
      <w:r w:rsidRPr="00437197">
        <w:rPr>
          <w:rFonts w:ascii="GHEA Grapalat" w:hAnsi="GHEA Grapalat"/>
        </w:rPr>
        <w:t xml:space="preserve">Участник имеет право </w:t>
      </w:r>
      <w:r w:rsidR="006735A4" w:rsidRPr="00437197">
        <w:rPr>
          <w:rFonts w:ascii="GHEA Grapalat" w:hAnsi="GHEA Grapalat"/>
        </w:rPr>
        <w:t>в письменной форме</w:t>
      </w:r>
      <w:r w:rsidRPr="00437197">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37197">
        <w:rPr>
          <w:rFonts w:ascii="GHEA Grapalat" w:hAnsi="GHEA Grapalat"/>
        </w:rPr>
        <w:t xml:space="preserve">в письменной форме </w:t>
      </w:r>
      <w:r w:rsidRPr="00437197">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437197">
        <w:rPr>
          <w:rStyle w:val="af6"/>
          <w:rFonts w:ascii="GHEA Grapalat" w:hAnsi="GHEA Grapalat"/>
        </w:rPr>
        <w:footnoteReference w:customMarkFollows="1" w:id="1"/>
        <w:t>5</w:t>
      </w:r>
      <w:r w:rsidRPr="00437197">
        <w:rPr>
          <w:rFonts w:ascii="GHEA Grapalat" w:hAnsi="GHEA Grapalat"/>
        </w:rPr>
        <w:t>.</w:t>
      </w:r>
      <w:r w:rsidR="00AA7117" w:rsidRPr="00437197">
        <w:rPr>
          <w:rFonts w:ascii="GHEA Grapalat" w:hAnsi="GHEA Grapalat"/>
        </w:rPr>
        <w:t xml:space="preserve"> </w:t>
      </w:r>
    </w:p>
    <w:p w14:paraId="0002D2C4"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3.2.</w:t>
      </w:r>
      <w:r w:rsidR="00ED2352" w:rsidRPr="00437197">
        <w:rPr>
          <w:rFonts w:ascii="GHEA Grapalat" w:hAnsi="GHEA Grapalat"/>
        </w:rPr>
        <w:tab/>
      </w:r>
      <w:r w:rsidRPr="00437197">
        <w:rPr>
          <w:rFonts w:ascii="GHEA Grapalat" w:hAnsi="GHEA Grapalat"/>
        </w:rPr>
        <w:t>В день предоставления разъяснения объявление о запросе и о</w:t>
      </w:r>
      <w:r w:rsidR="00775FAF" w:rsidRPr="00437197">
        <w:rPr>
          <w:rFonts w:ascii="Calibri" w:hAnsi="Calibri" w:cs="Calibri"/>
          <w:lang w:val="en-US"/>
        </w:rPr>
        <w:t> </w:t>
      </w:r>
      <w:r w:rsidRPr="00437197">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437197">
        <w:rPr>
          <w:rFonts w:ascii="Calibri" w:hAnsi="Calibri" w:cs="Calibri"/>
          <w:lang w:val="en-US"/>
        </w:rPr>
        <w:t> </w:t>
      </w:r>
      <w:r w:rsidRPr="00437197">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437197" w:rsidRDefault="00096865" w:rsidP="003850C3">
      <w:pPr>
        <w:widowControl w:val="0"/>
        <w:tabs>
          <w:tab w:val="left" w:pos="1134"/>
        </w:tabs>
        <w:autoSpaceDE w:val="0"/>
        <w:autoSpaceDN w:val="0"/>
        <w:adjustRightInd w:val="0"/>
        <w:ind w:firstLine="567"/>
        <w:jc w:val="both"/>
        <w:rPr>
          <w:rFonts w:ascii="GHEA Grapalat" w:hAnsi="GHEA Grapalat"/>
        </w:rPr>
      </w:pPr>
      <w:r w:rsidRPr="00437197">
        <w:rPr>
          <w:rFonts w:ascii="GHEA Grapalat" w:hAnsi="GHEA Grapalat"/>
        </w:rPr>
        <w:t>3.3</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Разъяснения не предоставляется, если запрос представлен с</w:t>
      </w:r>
      <w:r w:rsidRPr="00437197">
        <w:rPr>
          <w:rFonts w:ascii="Calibri" w:hAnsi="Calibri" w:cs="Calibri"/>
        </w:rPr>
        <w:t> </w:t>
      </w:r>
      <w:r w:rsidRPr="00437197">
        <w:rPr>
          <w:rFonts w:ascii="GHEA Grapalat" w:hAnsi="GHEA Grapalat" w:cs="GHEA Grapalat"/>
        </w:rPr>
        <w:t>нарушением</w:t>
      </w:r>
      <w:r w:rsidRPr="00437197">
        <w:rPr>
          <w:rFonts w:ascii="GHEA Grapalat" w:hAnsi="GHEA Grapalat"/>
        </w:rPr>
        <w:t xml:space="preserve"> </w:t>
      </w:r>
      <w:r w:rsidRPr="00437197">
        <w:rPr>
          <w:rFonts w:ascii="GHEA Grapalat" w:hAnsi="GHEA Grapalat" w:cs="GHEA Grapalat"/>
        </w:rPr>
        <w:t>установленного</w:t>
      </w:r>
      <w:r w:rsidRPr="00437197">
        <w:rPr>
          <w:rFonts w:ascii="GHEA Grapalat" w:hAnsi="GHEA Grapalat"/>
        </w:rPr>
        <w:t xml:space="preserve"> </w:t>
      </w:r>
      <w:r w:rsidRPr="00437197">
        <w:rPr>
          <w:rFonts w:ascii="GHEA Grapalat" w:hAnsi="GHEA Grapalat" w:cs="GHEA Grapalat"/>
        </w:rPr>
        <w:t>настоящим</w:t>
      </w:r>
      <w:r w:rsidRPr="00437197">
        <w:rPr>
          <w:rFonts w:ascii="GHEA Grapalat" w:hAnsi="GHEA Grapalat"/>
        </w:rPr>
        <w:t xml:space="preserve"> </w:t>
      </w:r>
      <w:r w:rsidRPr="00437197">
        <w:rPr>
          <w:rFonts w:ascii="GHEA Grapalat" w:hAnsi="GHEA Grapalat" w:cs="GHEA Grapalat"/>
        </w:rPr>
        <w:t>разделом</w:t>
      </w:r>
      <w:r w:rsidRPr="00437197">
        <w:rPr>
          <w:rFonts w:ascii="GHEA Grapalat" w:hAnsi="GHEA Grapalat"/>
        </w:rPr>
        <w:t xml:space="preserve"> </w:t>
      </w:r>
      <w:r w:rsidRPr="00437197">
        <w:rPr>
          <w:rFonts w:ascii="GHEA Grapalat" w:hAnsi="GHEA Grapalat" w:cs="GHEA Grapalat"/>
        </w:rPr>
        <w:t>срока</w:t>
      </w:r>
      <w:r w:rsidRPr="00437197">
        <w:rPr>
          <w:rFonts w:ascii="GHEA Grapalat" w:hAnsi="GHEA Grapalat"/>
        </w:rPr>
        <w:t xml:space="preserve">, </w:t>
      </w:r>
      <w:r w:rsidRPr="00437197">
        <w:rPr>
          <w:rFonts w:ascii="GHEA Grapalat" w:hAnsi="GHEA Grapalat" w:cs="GHEA Grapalat"/>
        </w:rPr>
        <w:t>а</w:t>
      </w:r>
      <w:r w:rsidRPr="00437197">
        <w:rPr>
          <w:rFonts w:ascii="GHEA Grapalat" w:hAnsi="GHEA Grapalat"/>
        </w:rPr>
        <w:t xml:space="preserve"> </w:t>
      </w:r>
      <w:r w:rsidRPr="00437197">
        <w:rPr>
          <w:rFonts w:ascii="GHEA Grapalat" w:hAnsi="GHEA Grapalat" w:cs="GHEA Grapalat"/>
        </w:rPr>
        <w:t>также</w:t>
      </w:r>
      <w:r w:rsidRPr="00437197">
        <w:rPr>
          <w:rFonts w:ascii="GHEA Grapalat" w:hAnsi="GHEA Grapalat"/>
        </w:rPr>
        <w:t xml:space="preserve"> </w:t>
      </w:r>
      <w:r w:rsidRPr="00437197">
        <w:rPr>
          <w:rFonts w:ascii="GHEA Grapalat" w:hAnsi="GHEA Grapalat" w:cs="GHEA Grapalat"/>
        </w:rPr>
        <w:t>в</w:t>
      </w:r>
      <w:r w:rsidRPr="00437197">
        <w:rPr>
          <w:rFonts w:ascii="GHEA Grapalat" w:hAnsi="GHEA Grapalat"/>
        </w:rPr>
        <w:t xml:space="preserve"> </w:t>
      </w:r>
      <w:r w:rsidRPr="00437197">
        <w:rPr>
          <w:rFonts w:ascii="GHEA Grapalat" w:hAnsi="GHEA Grapalat" w:cs="GHEA Grapalat"/>
        </w:rPr>
        <w:t>случае</w:t>
      </w:r>
      <w:r w:rsidRPr="00437197">
        <w:rPr>
          <w:rFonts w:ascii="GHEA Grapalat" w:hAnsi="GHEA Grapalat"/>
        </w:rPr>
        <w:t xml:space="preserve">, </w:t>
      </w:r>
      <w:r w:rsidRPr="00437197">
        <w:rPr>
          <w:rFonts w:ascii="GHEA Grapalat" w:hAnsi="GHEA Grapalat" w:cs="GHEA Grapalat"/>
        </w:rPr>
        <w:t>если</w:t>
      </w:r>
      <w:r w:rsidRPr="00437197">
        <w:rPr>
          <w:rFonts w:ascii="GHEA Grapalat" w:hAnsi="GHEA Grapalat"/>
        </w:rPr>
        <w:t xml:space="preserve"> </w:t>
      </w:r>
      <w:r w:rsidRPr="00437197">
        <w:rPr>
          <w:rFonts w:ascii="GHEA Grapalat" w:hAnsi="GHEA Grapalat" w:cs="GHEA Grapalat"/>
        </w:rPr>
        <w:t>запрос</w:t>
      </w:r>
      <w:r w:rsidRPr="00437197">
        <w:rPr>
          <w:rFonts w:ascii="GHEA Grapalat" w:hAnsi="GHEA Grapalat"/>
        </w:rPr>
        <w:t xml:space="preserve"> </w:t>
      </w:r>
      <w:r w:rsidRPr="00437197">
        <w:rPr>
          <w:rFonts w:ascii="GHEA Grapalat" w:hAnsi="GHEA Grapalat" w:cs="GHEA Grapalat"/>
        </w:rPr>
        <w:t>выходит</w:t>
      </w:r>
      <w:r w:rsidRPr="00437197">
        <w:rPr>
          <w:rFonts w:ascii="GHEA Grapalat" w:hAnsi="GHEA Grapalat"/>
        </w:rPr>
        <w:t xml:space="preserve"> </w:t>
      </w:r>
      <w:r w:rsidRPr="00437197">
        <w:rPr>
          <w:rFonts w:ascii="GHEA Grapalat" w:hAnsi="GHEA Grapalat" w:cs="GHEA Grapalat"/>
        </w:rPr>
        <w:t>з</w:t>
      </w:r>
      <w:r w:rsidRPr="00437197">
        <w:rPr>
          <w:rFonts w:ascii="GHEA Grapalat" w:hAnsi="GHEA Grapalat"/>
        </w:rPr>
        <w:t>а рамки содержания настоящего Приглашения</w:t>
      </w:r>
      <w:r w:rsidR="00791FE4" w:rsidRPr="00437197">
        <w:rPr>
          <w:rFonts w:ascii="GHEA Grapalat" w:hAnsi="GHEA Grapalat"/>
        </w:rPr>
        <w:t xml:space="preserve">, или если запрос касается соответствия технических характеристик предлагаемых </w:t>
      </w:r>
      <w:r w:rsidR="00A14672" w:rsidRPr="00437197">
        <w:rPr>
          <w:rFonts w:ascii="GHEA Grapalat" w:hAnsi="GHEA Grapalat"/>
        </w:rPr>
        <w:t>у</w:t>
      </w:r>
      <w:r w:rsidR="00791FE4" w:rsidRPr="00437197">
        <w:rPr>
          <w:rFonts w:ascii="GHEA Grapalat" w:hAnsi="GHEA Grapalat"/>
        </w:rPr>
        <w:t>частником товаров техническим характеристикам, предусмотренным настоящим</w:t>
      </w:r>
      <w:r w:rsidR="00791FE4" w:rsidRPr="00437197">
        <w:rPr>
          <w:rFonts w:ascii="GHEA Grapalat" w:hAnsi="GHEA Grapalat"/>
          <w:lang w:val="hy-AM"/>
        </w:rPr>
        <w:t xml:space="preserve"> </w:t>
      </w:r>
      <w:r w:rsidR="00791FE4" w:rsidRPr="00437197">
        <w:rPr>
          <w:rFonts w:ascii="GHEA Grapalat" w:hAnsi="GHEA Grapalat"/>
        </w:rPr>
        <w:t>приглашением</w:t>
      </w:r>
      <w:r w:rsidRPr="00437197">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lang w:val="hy-AM"/>
        </w:rPr>
      </w:pPr>
      <w:r w:rsidRPr="00437197">
        <w:rPr>
          <w:rFonts w:ascii="GHEA Grapalat" w:hAnsi="GHEA Grapalat"/>
        </w:rPr>
        <w:t>3.4</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37197">
        <w:rPr>
          <w:rFonts w:ascii="GHEA Grapalat" w:hAnsi="GHEA Grapalat"/>
          <w:vertAlign w:val="superscript"/>
          <w:lang w:val="hy-AM"/>
        </w:rPr>
        <w:t>5</w:t>
      </w:r>
      <w:r w:rsidRPr="00437197">
        <w:rPr>
          <w:rFonts w:ascii="GHEA Grapalat" w:hAnsi="GHEA Grapalat"/>
        </w:rPr>
        <w:t xml:space="preserve"> </w:t>
      </w:r>
    </w:p>
    <w:p w14:paraId="306FFCEA" w14:textId="77777777" w:rsidR="002D7D70" w:rsidRPr="00437197" w:rsidRDefault="002D7D70" w:rsidP="003850C3">
      <w:pPr>
        <w:widowControl w:val="0"/>
        <w:tabs>
          <w:tab w:val="left" w:pos="1134"/>
        </w:tabs>
        <w:autoSpaceDE w:val="0"/>
        <w:autoSpaceDN w:val="0"/>
        <w:adjustRightInd w:val="0"/>
        <w:ind w:firstLine="567"/>
        <w:jc w:val="both"/>
        <w:rPr>
          <w:rFonts w:ascii="GHEA Grapalat" w:hAnsi="GHEA Grapalat" w:cs="Arial Unicode"/>
          <w:lang w:val="hy-AM"/>
        </w:rPr>
      </w:pPr>
      <w:r w:rsidRPr="00437197">
        <w:rPr>
          <w:rFonts w:ascii="GHEA Grapalat" w:hAnsi="GHEA Grapalat"/>
          <w:lang w:val="hy-AM"/>
        </w:rPr>
        <w:t>3.5</w:t>
      </w:r>
      <w:r w:rsidR="00F9791A" w:rsidRPr="00437197">
        <w:rPr>
          <w:rFonts w:ascii="GHEA Grapalat" w:hAnsi="GHEA Grapalat"/>
        </w:rPr>
        <w:t xml:space="preserve"> </w:t>
      </w:r>
      <w:r w:rsidR="00F9791A" w:rsidRPr="00437197">
        <w:rPr>
          <w:rFonts w:ascii="GHEA Grapalat" w:hAnsi="GHEA Grapalat"/>
          <w:lang w:val="hy-AM"/>
        </w:rPr>
        <w:t>Кажд</w:t>
      </w:r>
      <w:proofErr w:type="spellStart"/>
      <w:r w:rsidR="00F9791A" w:rsidRPr="00437197">
        <w:rPr>
          <w:rFonts w:ascii="GHEA Grapalat" w:hAnsi="GHEA Grapalat"/>
        </w:rPr>
        <w:t>ое</w:t>
      </w:r>
      <w:proofErr w:type="spellEnd"/>
      <w:r w:rsidR="00F9791A" w:rsidRPr="00437197">
        <w:rPr>
          <w:rFonts w:ascii="GHEA Grapalat" w:hAnsi="GHEA Grapalat"/>
        </w:rPr>
        <w:t xml:space="preserve"> лиц</w:t>
      </w:r>
      <w:r w:rsidR="00CA1F39" w:rsidRPr="00437197">
        <w:rPr>
          <w:rFonts w:ascii="GHEA Grapalat" w:hAnsi="GHEA Grapalat"/>
        </w:rPr>
        <w:t>о</w:t>
      </w:r>
      <w:r w:rsidR="00CA1F39" w:rsidRPr="00437197">
        <w:rPr>
          <w:rFonts w:ascii="GHEA Grapalat" w:hAnsi="GHEA Grapalat"/>
          <w:lang w:val="hy-AM"/>
        </w:rPr>
        <w:t xml:space="preserve"> без указания имени</w:t>
      </w:r>
      <w:r w:rsidR="00F9791A" w:rsidRPr="00437197">
        <w:rPr>
          <w:rFonts w:ascii="GHEA Grapalat" w:hAnsi="GHEA Grapalat"/>
          <w:lang w:val="hy-AM"/>
        </w:rPr>
        <w:t xml:space="preserve">, до истечения срока, установленного </w:t>
      </w:r>
      <w:r w:rsidR="00F9791A" w:rsidRPr="00437197">
        <w:rPr>
          <w:rFonts w:ascii="GHEA Grapalat" w:hAnsi="GHEA Grapalat"/>
          <w:lang w:val="hy-AM"/>
        </w:rPr>
        <w:lastRenderedPageBreak/>
        <w:t xml:space="preserve">для внесения изменений в приглашение, </w:t>
      </w:r>
      <w:r w:rsidR="00F9791A" w:rsidRPr="00437197">
        <w:rPr>
          <w:rFonts w:ascii="GHEA Grapalat" w:hAnsi="GHEA Grapalat"/>
        </w:rPr>
        <w:t xml:space="preserve">имеет право </w:t>
      </w:r>
      <w:r w:rsidR="00F9791A" w:rsidRPr="00437197">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37197">
        <w:rPr>
          <w:rFonts w:ascii="GHEA Grapalat" w:hAnsi="GHEA Grapalat"/>
        </w:rPr>
        <w:t xml:space="preserve"> </w:t>
      </w:r>
      <w:r w:rsidR="00F9791A" w:rsidRPr="00437197">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437197">
        <w:rPr>
          <w:rFonts w:ascii="GHEA Grapalat" w:hAnsi="GHEA Grapalat"/>
        </w:rPr>
        <w:t>.</w:t>
      </w:r>
      <w:r w:rsidR="00F9791A" w:rsidRPr="00437197">
        <w:rPr>
          <w:rFonts w:ascii="GHEA Grapalat" w:hAnsi="GHEA Grapalat"/>
          <w:lang w:val="hy-AM"/>
        </w:rPr>
        <w:t xml:space="preserve"> </w:t>
      </w:r>
      <w:r w:rsidR="00750FFF" w:rsidRPr="00437197">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cs="Arial Unicode"/>
        </w:rPr>
      </w:pPr>
      <w:r w:rsidRPr="00437197">
        <w:rPr>
          <w:rFonts w:ascii="GHEA Grapalat" w:hAnsi="GHEA Grapalat"/>
        </w:rPr>
        <w:t>3.</w:t>
      </w:r>
      <w:r w:rsidR="00E648D1" w:rsidRPr="00437197">
        <w:rPr>
          <w:rFonts w:ascii="GHEA Grapalat" w:hAnsi="GHEA Grapalat"/>
          <w:lang w:val="hy-AM"/>
        </w:rPr>
        <w:t>6</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37197">
        <w:rPr>
          <w:rFonts w:ascii="Calibri" w:hAnsi="Calibri" w:cs="Calibri"/>
          <w:lang w:val="en-US"/>
        </w:rPr>
        <w:t> </w:t>
      </w:r>
      <w:r w:rsidRPr="00437197">
        <w:rPr>
          <w:rFonts w:ascii="GHEA Grapalat" w:hAnsi="GHEA Grapalat"/>
        </w:rPr>
        <w:t xml:space="preserve">этих изменениях. В этом случае участники обязаны продлить срок </w:t>
      </w:r>
      <w:proofErr w:type="gramStart"/>
      <w:r w:rsidRPr="00437197">
        <w:rPr>
          <w:rFonts w:ascii="GHEA Grapalat" w:hAnsi="GHEA Grapalat"/>
        </w:rPr>
        <w:t>действия</w:t>
      </w:r>
      <w:proofErr w:type="gramEnd"/>
      <w:r w:rsidRPr="00437197">
        <w:rPr>
          <w:rFonts w:ascii="GHEA Grapalat" w:hAnsi="GHEA Grapalat"/>
        </w:rPr>
        <w:t xml:space="preserve"> представленного ими обеспечения заявки или представить новое обеспечение заявки</w:t>
      </w:r>
      <w:r w:rsidR="003E40A7" w:rsidRPr="00437197">
        <w:rPr>
          <w:rStyle w:val="af6"/>
          <w:rFonts w:ascii="GHEA Grapalat" w:hAnsi="GHEA Grapalat"/>
        </w:rPr>
        <w:footnoteReference w:customMarkFollows="1" w:id="2"/>
        <w:t>6</w:t>
      </w:r>
      <w:r w:rsidRPr="00437197">
        <w:rPr>
          <w:rFonts w:ascii="GHEA Grapalat" w:hAnsi="GHEA Grapalat"/>
        </w:rPr>
        <w:t xml:space="preserve">. </w:t>
      </w:r>
    </w:p>
    <w:p w14:paraId="51B76F97" w14:textId="77777777" w:rsidR="00B051BE" w:rsidRPr="00437197" w:rsidRDefault="00B051BE" w:rsidP="003850C3">
      <w:pPr>
        <w:widowControl w:val="0"/>
        <w:jc w:val="center"/>
        <w:rPr>
          <w:rFonts w:ascii="GHEA Grapalat" w:hAnsi="GHEA Grapalat"/>
          <w:b/>
        </w:rPr>
      </w:pPr>
    </w:p>
    <w:p w14:paraId="0540CA1A" w14:textId="77777777" w:rsidR="00096865" w:rsidRPr="00437197" w:rsidRDefault="00955A1E" w:rsidP="003850C3">
      <w:pPr>
        <w:widowControl w:val="0"/>
        <w:jc w:val="center"/>
        <w:rPr>
          <w:rFonts w:ascii="GHEA Grapalat" w:hAnsi="GHEA Grapalat" w:cs="Arial"/>
          <w:b/>
        </w:rPr>
      </w:pPr>
      <w:r w:rsidRPr="00437197">
        <w:rPr>
          <w:rFonts w:ascii="GHEA Grapalat" w:hAnsi="GHEA Grapalat"/>
          <w:b/>
        </w:rPr>
        <w:t>4. ПОРЯДОК ПОДАЧИ ЗАЯВКИ</w:t>
      </w:r>
    </w:p>
    <w:p w14:paraId="2195FD8C"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4.1</w:t>
      </w:r>
      <w:r w:rsidR="00A34DFE" w:rsidRPr="00437197">
        <w:rPr>
          <w:rFonts w:ascii="GHEA Grapalat" w:hAnsi="GHEA Grapalat"/>
        </w:rPr>
        <w:t>.</w:t>
      </w:r>
      <w:r w:rsidR="009C7913" w:rsidRPr="00437197">
        <w:rPr>
          <w:rFonts w:ascii="GHEA Grapalat" w:hAnsi="GHEA Grapalat"/>
        </w:rPr>
        <w:tab/>
      </w:r>
      <w:r w:rsidRPr="00437197">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437197" w:rsidRDefault="00096865"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Участник может подать заявку как для каждого лота, так и для нескольких или всех лотов.</w:t>
      </w:r>
      <w:r w:rsidR="00AA7117" w:rsidRPr="00437197">
        <w:rPr>
          <w:rFonts w:ascii="GHEA Grapalat" w:hAnsi="GHEA Grapalat"/>
          <w:sz w:val="24"/>
          <w:szCs w:val="24"/>
        </w:rPr>
        <w:t xml:space="preserve"> </w:t>
      </w:r>
    </w:p>
    <w:p w14:paraId="548B4658" w14:textId="77777777" w:rsidR="00096865" w:rsidRPr="00437197" w:rsidRDefault="000946A3"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Заявка подается до истечения срока, установленного для этого настоящим Приглашением.</w:t>
      </w:r>
    </w:p>
    <w:p w14:paraId="7E16794E" w14:textId="77777777" w:rsidR="00096865" w:rsidRPr="00437197" w:rsidRDefault="000946A3"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3F388F49" w14:textId="1B7C5325" w:rsidR="00A80ECD" w:rsidRPr="00437197" w:rsidRDefault="00A80ECD"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4.2.</w:t>
      </w:r>
      <w:r w:rsidRPr="00437197">
        <w:rPr>
          <w:rFonts w:ascii="GHEA Grapalat" w:hAnsi="GHEA Grapalat"/>
          <w:sz w:val="24"/>
          <w:szCs w:val="24"/>
        </w:rPr>
        <w:tab/>
        <w:t xml:space="preserve">Заявки на процедуру необходимо представить в комиссию по </w:t>
      </w:r>
      <w:r w:rsidR="00C062A9">
        <w:rPr>
          <w:rFonts w:ascii="GHEA Grapalat" w:hAnsi="GHEA Grapalat"/>
          <w:sz w:val="24"/>
          <w:szCs w:val="24"/>
        </w:rPr>
        <w:t xml:space="preserve">Г. Ереван, </w:t>
      </w:r>
      <w:proofErr w:type="spellStart"/>
      <w:r w:rsidR="00C062A9">
        <w:rPr>
          <w:rFonts w:ascii="GHEA Grapalat" w:hAnsi="GHEA Grapalat"/>
          <w:sz w:val="24"/>
          <w:szCs w:val="24"/>
        </w:rPr>
        <w:t>Зоревора</w:t>
      </w:r>
      <w:proofErr w:type="spellEnd"/>
      <w:r w:rsidR="00C062A9">
        <w:rPr>
          <w:rFonts w:ascii="GHEA Grapalat" w:hAnsi="GHEA Grapalat"/>
          <w:sz w:val="24"/>
          <w:szCs w:val="24"/>
        </w:rPr>
        <w:t xml:space="preserve"> Андраника 5/</w:t>
      </w:r>
      <w:proofErr w:type="gramStart"/>
      <w:r w:rsidR="00C062A9">
        <w:rPr>
          <w:rFonts w:ascii="GHEA Grapalat" w:hAnsi="GHEA Grapalat"/>
          <w:sz w:val="24"/>
          <w:szCs w:val="24"/>
        </w:rPr>
        <w:t xml:space="preserve">9 </w:t>
      </w:r>
      <w:r w:rsidR="009834E9">
        <w:rPr>
          <w:rFonts w:ascii="GHEA Grapalat" w:hAnsi="GHEA Grapalat"/>
          <w:sz w:val="24"/>
          <w:szCs w:val="24"/>
        </w:rPr>
        <w:t xml:space="preserve"> </w:t>
      </w:r>
      <w:r w:rsidR="009379E5" w:rsidRPr="00437197">
        <w:rPr>
          <w:rFonts w:ascii="GHEA Grapalat" w:hAnsi="GHEA Grapalat"/>
          <w:sz w:val="24"/>
          <w:szCs w:val="24"/>
        </w:rPr>
        <w:t>здание</w:t>
      </w:r>
      <w:proofErr w:type="gramEnd"/>
      <w:r w:rsidR="009379E5" w:rsidRPr="00437197">
        <w:rPr>
          <w:rFonts w:ascii="GHEA Grapalat" w:hAnsi="GHEA Grapalat"/>
          <w:sz w:val="24"/>
          <w:szCs w:val="24"/>
        </w:rPr>
        <w:t xml:space="preserve"> не позднее, чем </w:t>
      </w:r>
      <w:r w:rsidR="005B0B12">
        <w:rPr>
          <w:rFonts w:ascii="GHEA Grapalat" w:hAnsi="GHEA Grapalat"/>
          <w:sz w:val="24"/>
          <w:szCs w:val="24"/>
        </w:rPr>
        <w:t>11:</w:t>
      </w:r>
      <w:proofErr w:type="gramStart"/>
      <w:r w:rsidR="005B0B12">
        <w:rPr>
          <w:rFonts w:ascii="GHEA Grapalat" w:hAnsi="GHEA Grapalat"/>
          <w:sz w:val="24"/>
          <w:szCs w:val="24"/>
        </w:rPr>
        <w:t>00</w:t>
      </w:r>
      <w:r w:rsidR="005354DD">
        <w:rPr>
          <w:rFonts w:ascii="GHEA Grapalat" w:hAnsi="GHEA Grapalat"/>
          <w:sz w:val="24"/>
          <w:szCs w:val="24"/>
        </w:rPr>
        <w:t xml:space="preserve">  </w:t>
      </w:r>
      <w:r w:rsidR="009379E5" w:rsidRPr="00437197">
        <w:rPr>
          <w:rFonts w:ascii="GHEA Grapalat" w:hAnsi="GHEA Grapalat"/>
          <w:sz w:val="24"/>
          <w:szCs w:val="24"/>
        </w:rPr>
        <w:t>часов</w:t>
      </w:r>
      <w:proofErr w:type="gramEnd"/>
      <w:r w:rsidR="009379E5" w:rsidRPr="00437197">
        <w:rPr>
          <w:rFonts w:ascii="GHEA Grapalat" w:hAnsi="GHEA Grapalat"/>
          <w:sz w:val="24"/>
          <w:szCs w:val="24"/>
        </w:rPr>
        <w:t xml:space="preserve"> 7-го дня с даты </w:t>
      </w:r>
      <w:r w:rsidRPr="00437197">
        <w:rPr>
          <w:rFonts w:ascii="GHEA Grapalat" w:hAnsi="GHEA Grapalat"/>
          <w:sz w:val="24"/>
          <w:szCs w:val="24"/>
        </w:rPr>
        <w:t xml:space="preserve">опубликования в бюллетене объявления и приглашения на настоящую процедуру. </w:t>
      </w:r>
    </w:p>
    <w:p w14:paraId="77DDB75C" w14:textId="77777777" w:rsidR="00A80ECD" w:rsidRPr="00437197" w:rsidRDefault="00A80ECD"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Заявки на процедуру получает и в журнале регистрации заявок регистрирует секретарь комиссии "</w:t>
      </w:r>
      <w:r w:rsidR="002B6316">
        <w:rPr>
          <w:rFonts w:ascii="GHEA Grapalat" w:hAnsi="GHEA Grapalat"/>
          <w:sz w:val="24"/>
          <w:szCs w:val="24"/>
        </w:rPr>
        <w:t>Аида Амбарцумян</w:t>
      </w:r>
      <w:r w:rsidRPr="00437197">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437197" w:rsidRDefault="00B67CCD"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4.3.</w:t>
      </w:r>
      <w:r w:rsidR="003065C4" w:rsidRPr="00437197">
        <w:rPr>
          <w:rFonts w:ascii="GHEA Grapalat" w:hAnsi="GHEA Grapalat"/>
          <w:sz w:val="24"/>
          <w:szCs w:val="24"/>
        </w:rPr>
        <w:tab/>
      </w:r>
      <w:r w:rsidRPr="00437197">
        <w:rPr>
          <w:rFonts w:ascii="GHEA Grapalat" w:hAnsi="GHEA Grapalat"/>
          <w:sz w:val="24"/>
          <w:szCs w:val="24"/>
        </w:rPr>
        <w:t>В заявке участник представляет:</w:t>
      </w:r>
    </w:p>
    <w:p w14:paraId="455E0F01" w14:textId="77777777" w:rsidR="005F25EF" w:rsidRPr="00437197" w:rsidRDefault="005F25EF" w:rsidP="003850C3">
      <w:pPr>
        <w:jc w:val="both"/>
        <w:rPr>
          <w:rFonts w:ascii="GHEA Grapalat" w:hAnsi="GHEA Grapalat"/>
        </w:rPr>
      </w:pPr>
      <w:r w:rsidRPr="00437197">
        <w:rPr>
          <w:rFonts w:ascii="GHEA Grapalat" w:hAnsi="GHEA Grapalat"/>
        </w:rPr>
        <w:t>1) утвержденное им заявление-объявление, предусмотренное пунктом 2.1 части 2 настоящего приглашения</w:t>
      </w:r>
      <w:r w:rsidR="003C5795" w:rsidRPr="00437197">
        <w:rPr>
          <w:rFonts w:ascii="GHEA Grapalat" w:hAnsi="GHEA Grapalat"/>
          <w:lang w:val="hy-AM"/>
        </w:rPr>
        <w:t xml:space="preserve"> </w:t>
      </w:r>
      <w:r w:rsidR="003C5795" w:rsidRPr="00437197">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437197">
        <w:rPr>
          <w:rFonts w:ascii="GHEA Grapalat" w:hAnsi="GHEA Grapalat"/>
        </w:rPr>
        <w:t xml:space="preserve">телефона </w:t>
      </w:r>
      <w:r w:rsidRPr="00437197">
        <w:rPr>
          <w:rFonts w:ascii="GHEA Grapalat" w:hAnsi="GHEA Grapalat"/>
        </w:rPr>
        <w:t>,</w:t>
      </w:r>
      <w:proofErr w:type="gramEnd"/>
      <w:r w:rsidRPr="00437197">
        <w:rPr>
          <w:rFonts w:ascii="GHEA Grapalat" w:hAnsi="GHEA Grapalat"/>
        </w:rPr>
        <w:t xml:space="preserve"> которое включает:</w:t>
      </w:r>
    </w:p>
    <w:p w14:paraId="44727DEB" w14:textId="77777777" w:rsidR="005F25EF" w:rsidRPr="00437197" w:rsidRDefault="005F25EF" w:rsidP="003850C3">
      <w:pPr>
        <w:jc w:val="both"/>
        <w:rPr>
          <w:rFonts w:ascii="GHEA Grapalat" w:hAnsi="GHEA Grapalat"/>
        </w:rPr>
      </w:pPr>
      <w:r w:rsidRPr="00437197">
        <w:rPr>
          <w:rFonts w:ascii="GHEA Grapalat" w:hAnsi="GHEA Grapalat"/>
        </w:rPr>
        <w:lastRenderedPageBreak/>
        <w:t xml:space="preserve">   а) </w:t>
      </w:r>
      <w:r w:rsidR="003C5795" w:rsidRPr="00437197">
        <w:rPr>
          <w:rFonts w:ascii="GHEA Grapalat" w:hAnsi="GHEA Grapalat"/>
        </w:rPr>
        <w:t xml:space="preserve">подтверждение </w:t>
      </w:r>
      <w:r w:rsidRPr="00437197">
        <w:rPr>
          <w:rFonts w:ascii="GHEA Grapalat" w:hAnsi="GHEA Grapalat"/>
        </w:rPr>
        <w:t>о соответствии своих данных</w:t>
      </w:r>
      <w:ins w:id="1" w:author="Vardan" w:date="2022-10-29T23:48:00Z">
        <w:r w:rsidR="00E32603" w:rsidRPr="00437197">
          <w:rPr>
            <w:rFonts w:ascii="GHEA Grapalat" w:hAnsi="GHEA Grapalat"/>
          </w:rPr>
          <w:t xml:space="preserve"> </w:t>
        </w:r>
      </w:ins>
      <w:r w:rsidR="00E32603" w:rsidRPr="00437197">
        <w:rPr>
          <w:rFonts w:ascii="GHEA Grapalat" w:hAnsi="GHEA Grapalat"/>
        </w:rPr>
        <w:t>и данных аффилированных с ним лиц</w:t>
      </w:r>
      <w:r w:rsidRPr="00437197">
        <w:rPr>
          <w:rFonts w:ascii="GHEA Grapalat" w:hAnsi="GHEA Grapalat"/>
        </w:rPr>
        <w:t xml:space="preserve"> требованиям права на участие, установленным настоящим приглашением;</w:t>
      </w:r>
    </w:p>
    <w:p w14:paraId="77557111" w14:textId="77777777" w:rsidR="00C648DF" w:rsidRPr="00437197" w:rsidRDefault="005F25EF" w:rsidP="003850C3">
      <w:pPr>
        <w:jc w:val="both"/>
        <w:rPr>
          <w:rFonts w:ascii="GHEA Grapalat" w:hAnsi="GHEA Grapalat"/>
        </w:rPr>
      </w:pPr>
      <w:r w:rsidRPr="00437197">
        <w:rPr>
          <w:rFonts w:ascii="GHEA Grapalat" w:hAnsi="GHEA Grapalat"/>
        </w:rPr>
        <w:t xml:space="preserve">   б) </w:t>
      </w:r>
      <w:r w:rsidR="003C5795" w:rsidRPr="00437197">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437197">
        <w:rPr>
          <w:rFonts w:ascii="GHEA Grapalat" w:hAnsi="GHEA Grapalat"/>
        </w:rPr>
        <w:t xml:space="preserve">настоящим </w:t>
      </w:r>
      <w:r w:rsidR="00CC2B97" w:rsidRPr="00437197">
        <w:rPr>
          <w:rFonts w:ascii="GHEA Grapalat" w:hAnsi="GHEA Grapalat"/>
        </w:rPr>
        <w:t xml:space="preserve">приглашением </w:t>
      </w:r>
      <w:r w:rsidR="00023F8F" w:rsidRPr="00437197">
        <w:rPr>
          <w:rFonts w:ascii="GHEA Grapalat" w:hAnsi="GHEA Grapalat"/>
        </w:rPr>
        <w:t>в случае признания отобранным участником</w:t>
      </w:r>
      <w:r w:rsidR="0049623A" w:rsidRPr="00437197">
        <w:rPr>
          <w:rFonts w:ascii="GHEA Grapalat" w:hAnsi="GHEA Grapalat"/>
        </w:rPr>
        <w:t xml:space="preserve">    </w:t>
      </w:r>
    </w:p>
    <w:p w14:paraId="23DF8B12" w14:textId="77777777" w:rsidR="005F25EF" w:rsidRPr="00437197" w:rsidRDefault="005F25EF" w:rsidP="003850C3">
      <w:pPr>
        <w:ind w:firstLine="284"/>
        <w:jc w:val="both"/>
        <w:rPr>
          <w:rFonts w:ascii="GHEA Grapalat" w:hAnsi="GHEA Grapalat"/>
        </w:rPr>
      </w:pPr>
      <w:r w:rsidRPr="00437197">
        <w:rPr>
          <w:rFonts w:ascii="GHEA Grapalat" w:hAnsi="GHEA Grapalat"/>
        </w:rPr>
        <w:t>в) объявление об отсутствии</w:t>
      </w:r>
      <w:r w:rsidR="00FD4D68" w:rsidRPr="00437197">
        <w:rPr>
          <w:rFonts w:ascii="GHEA Grapalat" w:hAnsi="GHEA Grapalat"/>
        </w:rPr>
        <w:t xml:space="preserve"> недобросовестной конкуренции,</w:t>
      </w:r>
      <w:r w:rsidRPr="00437197">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437197" w:rsidRDefault="005F25EF" w:rsidP="003850C3">
      <w:pPr>
        <w:jc w:val="both"/>
        <w:rPr>
          <w:rFonts w:ascii="GHEA Grapalat" w:hAnsi="GHEA Grapalat"/>
        </w:rPr>
      </w:pPr>
      <w:r w:rsidRPr="00437197">
        <w:rPr>
          <w:rFonts w:ascii="GHEA Grapalat" w:hAnsi="GHEA Grapalat"/>
        </w:rPr>
        <w:t xml:space="preserve">    г) объявление об отсутствии в рамках настоящей процедуры одновременного участия </w:t>
      </w:r>
      <w:proofErr w:type="spellStart"/>
      <w:r w:rsidRPr="00437197">
        <w:rPr>
          <w:rFonts w:ascii="GHEA Grapalat" w:hAnsi="GHEA Grapalat"/>
        </w:rPr>
        <w:t>взаимосвязянных</w:t>
      </w:r>
      <w:proofErr w:type="spellEnd"/>
      <w:r w:rsidRPr="00437197">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437197">
        <w:rPr>
          <w:rFonts w:ascii="GHEA Grapalat" w:hAnsi="GHEA Grapalat"/>
        </w:rPr>
        <w:t>пай)  в</w:t>
      </w:r>
      <w:proofErr w:type="gramEnd"/>
      <w:r w:rsidRPr="00437197">
        <w:rPr>
          <w:rFonts w:ascii="GHEA Grapalat" w:hAnsi="GHEA Grapalat"/>
        </w:rPr>
        <w:t xml:space="preserve"> размере более пятидесяти процентов; </w:t>
      </w:r>
    </w:p>
    <w:p w14:paraId="227695EB" w14:textId="77777777" w:rsidR="00EA0D10" w:rsidRPr="00437197" w:rsidRDefault="001361B2" w:rsidP="003850C3">
      <w:pPr>
        <w:pStyle w:val="norm"/>
        <w:widowControl w:val="0"/>
        <w:tabs>
          <w:tab w:val="left" w:pos="1134"/>
        </w:tabs>
        <w:spacing w:line="240" w:lineRule="auto"/>
        <w:ind w:firstLine="284"/>
        <w:rPr>
          <w:rFonts w:ascii="GHEA Grapalat" w:hAnsi="GHEA Grapalat"/>
          <w:sz w:val="24"/>
          <w:szCs w:val="24"/>
        </w:rPr>
      </w:pPr>
      <w:r w:rsidRPr="00437197">
        <w:rPr>
          <w:rFonts w:ascii="GHEA Grapalat" w:hAnsi="GHEA Grapalat"/>
          <w:sz w:val="24"/>
          <w:szCs w:val="24"/>
        </w:rPr>
        <w:t xml:space="preserve">д) </w:t>
      </w:r>
      <w:r w:rsidR="00B5181E" w:rsidRPr="00437197">
        <w:rPr>
          <w:rFonts w:ascii="GHEA Grapalat" w:hAnsi="GHEA Grapalat"/>
          <w:sz w:val="24"/>
          <w:szCs w:val="24"/>
        </w:rPr>
        <w:t>д</w:t>
      </w:r>
      <w:r w:rsidR="00695E8D" w:rsidRPr="00437197">
        <w:rPr>
          <w:rFonts w:ascii="GHEA Grapalat" w:hAnsi="GHEA Grapalat"/>
          <w:sz w:val="24"/>
          <w:szCs w:val="24"/>
        </w:rPr>
        <w:t>екларацию</w:t>
      </w:r>
      <w:r w:rsidR="006A7E82" w:rsidRPr="00437197">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437197">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437197">
        <w:rPr>
          <w:rFonts w:ascii="GHEA Grapalat" w:hAnsi="GHEA Grapalat"/>
          <w:sz w:val="24"/>
          <w:szCs w:val="24"/>
        </w:rPr>
        <w:t>деклация</w:t>
      </w:r>
      <w:proofErr w:type="spellEnd"/>
      <w:r w:rsidRPr="00437197">
        <w:rPr>
          <w:rFonts w:ascii="GHEA Grapalat" w:hAnsi="GHEA Grapalat"/>
          <w:sz w:val="24"/>
          <w:szCs w:val="24"/>
        </w:rPr>
        <w:t>, после вскрытия заявок публик</w:t>
      </w:r>
      <w:r w:rsidR="006A7E82" w:rsidRPr="00437197">
        <w:rPr>
          <w:rFonts w:ascii="GHEA Grapalat" w:hAnsi="GHEA Grapalat"/>
          <w:sz w:val="24"/>
          <w:szCs w:val="24"/>
        </w:rPr>
        <w:t>у</w:t>
      </w:r>
      <w:r w:rsidRPr="00437197">
        <w:rPr>
          <w:rFonts w:ascii="GHEA Grapalat" w:hAnsi="GHEA Grapalat"/>
          <w:sz w:val="24"/>
          <w:szCs w:val="24"/>
        </w:rPr>
        <w:t>ется в бюллетене вместе с объявлением о решении заключить договор;</w:t>
      </w:r>
      <w:r w:rsidR="005F25EF" w:rsidRPr="00437197">
        <w:rPr>
          <w:rFonts w:ascii="GHEA Grapalat" w:hAnsi="GHEA Grapalat"/>
          <w:sz w:val="24"/>
          <w:szCs w:val="24"/>
        </w:rPr>
        <w:t xml:space="preserve"> </w:t>
      </w:r>
      <w:r w:rsidR="00E80312" w:rsidRPr="00437197">
        <w:rPr>
          <w:rFonts w:ascii="GHEA Grapalat" w:hAnsi="GHEA Grapalat"/>
          <w:sz w:val="24"/>
          <w:szCs w:val="24"/>
          <w:vertAlign w:val="superscript"/>
        </w:rPr>
        <w:t>6</w:t>
      </w:r>
      <w:r w:rsidR="005D5092" w:rsidRPr="00437197">
        <w:rPr>
          <w:rFonts w:ascii="GHEA Grapalat" w:hAnsi="GHEA Grapalat"/>
          <w:sz w:val="24"/>
          <w:szCs w:val="24"/>
          <w:vertAlign w:val="superscript"/>
          <w:lang w:val="hy-AM"/>
        </w:rPr>
        <w:t>.1</w:t>
      </w:r>
      <w:r w:rsidR="005F25EF" w:rsidRPr="00437197">
        <w:rPr>
          <w:rFonts w:ascii="GHEA Grapalat" w:hAnsi="GHEA Grapalat"/>
          <w:sz w:val="24"/>
          <w:szCs w:val="24"/>
          <w:vertAlign w:val="superscript"/>
        </w:rPr>
        <w:t xml:space="preserve"> </w:t>
      </w:r>
    </w:p>
    <w:p w14:paraId="3A622BC4" w14:textId="77777777" w:rsidR="00071119" w:rsidRPr="00437197" w:rsidRDefault="00EA0D10" w:rsidP="003850C3">
      <w:pPr>
        <w:pStyle w:val="norm"/>
        <w:widowControl w:val="0"/>
        <w:tabs>
          <w:tab w:val="left" w:pos="1134"/>
        </w:tabs>
        <w:spacing w:line="240" w:lineRule="auto"/>
        <w:ind w:firstLine="284"/>
        <w:rPr>
          <w:rFonts w:ascii="GHEA Grapalat" w:hAnsi="GHEA Grapalat"/>
          <w:lang w:val="hy-AM"/>
        </w:rPr>
      </w:pPr>
      <w:r w:rsidRPr="00437197">
        <w:rPr>
          <w:rFonts w:ascii="GHEA Grapalat" w:hAnsi="GHEA Grapalat"/>
        </w:rPr>
        <w:t xml:space="preserve">  </w:t>
      </w:r>
      <w:r w:rsidR="00932115" w:rsidRPr="00437197">
        <w:rPr>
          <w:rFonts w:ascii="GHEA Grapalat" w:hAnsi="GHEA Grapalat"/>
        </w:rPr>
        <w:t>2</w:t>
      </w:r>
      <w:r w:rsidR="005F25EF" w:rsidRPr="00437197">
        <w:rPr>
          <w:rFonts w:ascii="GHEA Grapalat" w:hAnsi="GHEA Grapalat"/>
        </w:rPr>
        <w:t xml:space="preserve">) </w:t>
      </w:r>
      <w:r w:rsidR="005F25EF" w:rsidRPr="00437197">
        <w:rPr>
          <w:rFonts w:ascii="GHEA Grapalat" w:hAnsi="GHEA Grapalat"/>
          <w:sz w:val="24"/>
          <w:szCs w:val="24"/>
        </w:rPr>
        <w:t>технические характеристики</w:t>
      </w:r>
      <w:r w:rsidR="00932115" w:rsidRPr="00437197">
        <w:rPr>
          <w:rFonts w:ascii="GHEA Grapalat" w:hAnsi="GHEA Grapalat" w:cs="Sylfaen"/>
          <w:sz w:val="24"/>
          <w:szCs w:val="24"/>
        </w:rPr>
        <w:t xml:space="preserve"> предлагаемого им товара</w:t>
      </w:r>
      <w:r w:rsidR="005F25EF" w:rsidRPr="00437197">
        <w:rPr>
          <w:rFonts w:ascii="GHEA Grapalat" w:hAnsi="GHEA Grapalat"/>
          <w:sz w:val="24"/>
          <w:szCs w:val="24"/>
        </w:rPr>
        <w:t xml:space="preserve">, а также товарный знак, </w:t>
      </w:r>
      <w:r w:rsidR="00932115" w:rsidRPr="00437197">
        <w:rPr>
          <w:rFonts w:ascii="GHEA Grapalat" w:hAnsi="GHEA Grapalat" w:cs="Sylfaen"/>
          <w:sz w:val="24"/>
          <w:szCs w:val="24"/>
        </w:rPr>
        <w:t xml:space="preserve">фирменное наименование, </w:t>
      </w:r>
      <w:r w:rsidR="005F6602" w:rsidRPr="00437197">
        <w:rPr>
          <w:rFonts w:ascii="GHEA Grapalat" w:hAnsi="GHEA Grapalat" w:cs="Sylfaen"/>
          <w:sz w:val="24"/>
          <w:szCs w:val="24"/>
        </w:rPr>
        <w:t xml:space="preserve">модель </w:t>
      </w:r>
      <w:r w:rsidR="00932115" w:rsidRPr="00437197">
        <w:rPr>
          <w:rFonts w:ascii="GHEA Grapalat" w:hAnsi="GHEA Grapalat" w:cs="Sylfaen"/>
          <w:sz w:val="24"/>
          <w:szCs w:val="24"/>
        </w:rPr>
        <w:t>и</w:t>
      </w:r>
      <w:r w:rsidR="00932115" w:rsidRPr="00437197">
        <w:rPr>
          <w:rFonts w:ascii="GHEA Grapalat" w:hAnsi="GHEA Grapalat"/>
          <w:sz w:val="24"/>
          <w:szCs w:val="24"/>
        </w:rPr>
        <w:t xml:space="preserve"> </w:t>
      </w:r>
      <w:r w:rsidR="005F25EF" w:rsidRPr="00437197">
        <w:rPr>
          <w:rFonts w:ascii="GHEA Grapalat" w:hAnsi="GHEA Grapalat"/>
          <w:sz w:val="24"/>
          <w:szCs w:val="24"/>
        </w:rPr>
        <w:t>наименование производителя, (далее</w:t>
      </w:r>
      <w:r w:rsidR="005F25EF" w:rsidRPr="00437197">
        <w:rPr>
          <w:rFonts w:ascii="Calibri" w:hAnsi="Calibri" w:cs="Calibri"/>
          <w:sz w:val="24"/>
          <w:szCs w:val="24"/>
        </w:rPr>
        <w:t> </w:t>
      </w:r>
      <w:r w:rsidR="005F25EF" w:rsidRPr="00437197">
        <w:rPr>
          <w:rFonts w:ascii="GHEA Grapalat" w:hAnsi="GHEA Grapalat" w:cs="GHEA Grapalat"/>
          <w:sz w:val="24"/>
          <w:szCs w:val="24"/>
        </w:rPr>
        <w:t>—</w:t>
      </w:r>
      <w:r w:rsidR="005F25EF" w:rsidRPr="00437197">
        <w:rPr>
          <w:rFonts w:ascii="GHEA Grapalat" w:hAnsi="GHEA Grapalat"/>
          <w:sz w:val="24"/>
          <w:szCs w:val="24"/>
        </w:rPr>
        <w:t xml:space="preserve"> полное описание товара</w:t>
      </w:r>
      <w:r w:rsidR="005F25EF" w:rsidRPr="00437197">
        <w:rPr>
          <w:rFonts w:ascii="GHEA Grapalat" w:hAnsi="GHEA Grapalat"/>
        </w:rPr>
        <w:t>)</w:t>
      </w:r>
      <w:r w:rsidR="00B82520" w:rsidRPr="00437197">
        <w:rPr>
          <w:rFonts w:ascii="GHEA Grapalat" w:hAnsi="GHEA Grapalat"/>
        </w:rPr>
        <w:t xml:space="preserve">. </w:t>
      </w:r>
      <w:r w:rsidR="00B82520" w:rsidRPr="00437197">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437197">
        <w:rPr>
          <w:rFonts w:ascii="GHEA Grapalat" w:hAnsi="GHEA Grapalat"/>
          <w:sz w:val="24"/>
          <w:szCs w:val="24"/>
        </w:rPr>
        <w:t xml:space="preserve">модель </w:t>
      </w:r>
      <w:r w:rsidR="005F6602" w:rsidRPr="00437197">
        <w:rPr>
          <w:rFonts w:ascii="GHEA Grapalat" w:hAnsi="GHEA Grapalat"/>
        </w:rPr>
        <w:t>если не применяется условие, установленное последним предложением пункта 1.1 настоящей части</w:t>
      </w:r>
      <w:r w:rsidR="00B82520" w:rsidRPr="00437197" w:rsidDel="001B47B5">
        <w:rPr>
          <w:rFonts w:ascii="GHEA Grapalat" w:hAnsi="GHEA Grapalat"/>
        </w:rPr>
        <w:t xml:space="preserve"> </w:t>
      </w:r>
      <w:r w:rsidR="00EA6AE0" w:rsidRPr="00437197">
        <w:rPr>
          <w:rStyle w:val="af6"/>
          <w:rFonts w:ascii="GHEA Grapalat" w:hAnsi="GHEA Grapalat" w:cs="Sylfaen"/>
          <w:sz w:val="24"/>
          <w:szCs w:val="24"/>
        </w:rPr>
        <w:footnoteReference w:customMarkFollows="1" w:id="3"/>
        <w:t>7</w:t>
      </w:r>
      <w:r w:rsidR="005F25EF" w:rsidRPr="00437197">
        <w:rPr>
          <w:rFonts w:ascii="GHEA Grapalat" w:hAnsi="GHEA Grapalat" w:cs="Sylfaen"/>
          <w:sz w:val="24"/>
          <w:szCs w:val="24"/>
        </w:rPr>
        <w:t>:</w:t>
      </w:r>
      <w:r w:rsidR="00932115" w:rsidRPr="00437197">
        <w:rPr>
          <w:rFonts w:ascii="GHEA Grapalat" w:hAnsi="GHEA Grapalat"/>
        </w:rPr>
        <w:t xml:space="preserve"> </w:t>
      </w:r>
    </w:p>
    <w:p w14:paraId="6335DE69" w14:textId="77777777" w:rsidR="00B67CCD" w:rsidRPr="00437197" w:rsidRDefault="001C668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lang w:val="hy-AM"/>
        </w:rPr>
        <w:t>3</w:t>
      </w:r>
      <w:r w:rsidR="0047117B" w:rsidRPr="00437197">
        <w:rPr>
          <w:rFonts w:ascii="GHEA Grapalat" w:hAnsi="GHEA Grapalat"/>
          <w:sz w:val="24"/>
          <w:szCs w:val="24"/>
        </w:rPr>
        <w:t>)</w:t>
      </w:r>
      <w:r w:rsidR="00444026" w:rsidRPr="00437197">
        <w:rPr>
          <w:rFonts w:ascii="GHEA Grapalat" w:hAnsi="GHEA Grapalat"/>
          <w:sz w:val="24"/>
          <w:szCs w:val="24"/>
        </w:rPr>
        <w:tab/>
      </w:r>
      <w:r w:rsidR="0047117B" w:rsidRPr="00437197">
        <w:rPr>
          <w:rFonts w:ascii="GHEA Grapalat" w:hAnsi="GHEA Grapalat"/>
          <w:sz w:val="24"/>
          <w:szCs w:val="24"/>
        </w:rPr>
        <w:t>утвержденное им ценовое предложение;</w:t>
      </w:r>
    </w:p>
    <w:p w14:paraId="24A244AD" w14:textId="77777777" w:rsidR="006C3115" w:rsidRPr="00437197" w:rsidRDefault="00094F5C" w:rsidP="003850C3">
      <w:pPr>
        <w:widowControl w:val="0"/>
        <w:tabs>
          <w:tab w:val="left" w:pos="1134"/>
        </w:tabs>
        <w:ind w:firstLine="567"/>
        <w:jc w:val="both"/>
        <w:rPr>
          <w:rFonts w:ascii="GHEA Grapalat" w:hAnsi="GHEA Grapalat"/>
        </w:rPr>
      </w:pPr>
      <w:r w:rsidRPr="00437197">
        <w:rPr>
          <w:rFonts w:ascii="GHEA Grapalat" w:hAnsi="GHEA Grapalat"/>
        </w:rPr>
        <w:t>4</w:t>
      </w:r>
      <w:r w:rsidR="00E326DD" w:rsidRPr="00437197">
        <w:rPr>
          <w:rFonts w:ascii="GHEA Grapalat" w:hAnsi="GHEA Grapalat"/>
        </w:rPr>
        <w:t>)</w:t>
      </w:r>
      <w:r w:rsidR="00444026" w:rsidRPr="00437197">
        <w:rPr>
          <w:rFonts w:ascii="GHEA Grapalat" w:hAnsi="GHEA Grapalat"/>
        </w:rPr>
        <w:tab/>
      </w:r>
      <w:r w:rsidR="00E326DD" w:rsidRPr="00437197">
        <w:rPr>
          <w:rFonts w:ascii="GHEA Grapalat" w:hAnsi="GHEA Grapalat"/>
        </w:rPr>
        <w:t>обеспечение заявки</w:t>
      </w:r>
      <w:r w:rsidR="0067389F" w:rsidRPr="00437197">
        <w:rPr>
          <w:rFonts w:ascii="GHEA Grapalat" w:hAnsi="GHEA Grapalat"/>
        </w:rPr>
        <w:t xml:space="preserve">- </w:t>
      </w:r>
      <w:r w:rsidR="00E326DD" w:rsidRPr="00437197">
        <w:rPr>
          <w:rFonts w:ascii="GHEA Grapalat" w:hAnsi="GHEA Grapalat"/>
        </w:rPr>
        <w:t>в форме наличных денег или банковской гарантии</w:t>
      </w:r>
      <w:r w:rsidR="00395F4A" w:rsidRPr="00437197">
        <w:rPr>
          <w:rFonts w:ascii="GHEA Grapalat" w:hAnsi="GHEA Grapalat"/>
          <w:lang w:val="hy-AM"/>
        </w:rPr>
        <w:t>.</w:t>
      </w:r>
      <w:r w:rsidR="005700F1" w:rsidRPr="00437197">
        <w:rPr>
          <w:rStyle w:val="af6"/>
          <w:rFonts w:ascii="GHEA Grapalat" w:hAnsi="GHEA Grapalat"/>
        </w:rPr>
        <w:footnoteReference w:customMarkFollows="1" w:id="4"/>
        <w:t>8</w:t>
      </w:r>
    </w:p>
    <w:p w14:paraId="00317539" w14:textId="77777777" w:rsidR="000845F6" w:rsidRPr="00437197" w:rsidRDefault="005F25EF"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5</w:t>
      </w:r>
      <w:r w:rsidR="003E3FD0" w:rsidRPr="00437197">
        <w:rPr>
          <w:rFonts w:ascii="GHEA Grapalat" w:hAnsi="GHEA Grapalat"/>
          <w:sz w:val="24"/>
          <w:szCs w:val="24"/>
        </w:rPr>
        <w:t>)</w:t>
      </w:r>
      <w:r w:rsidR="00333B85" w:rsidRPr="00437197">
        <w:rPr>
          <w:rFonts w:ascii="GHEA Grapalat" w:hAnsi="GHEA Grapalat"/>
          <w:sz w:val="24"/>
          <w:szCs w:val="24"/>
        </w:rPr>
        <w:tab/>
      </w:r>
      <w:r w:rsidR="003E3FD0" w:rsidRPr="00437197">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437197" w:rsidRDefault="005F25EF"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6</w:t>
      </w:r>
      <w:r w:rsidR="003E3FD0" w:rsidRPr="00437197">
        <w:rPr>
          <w:rFonts w:ascii="GHEA Grapalat" w:hAnsi="GHEA Grapalat"/>
          <w:sz w:val="24"/>
          <w:szCs w:val="24"/>
        </w:rPr>
        <w:t>)</w:t>
      </w:r>
      <w:r w:rsidR="00333B85" w:rsidRPr="00437197">
        <w:rPr>
          <w:rFonts w:ascii="GHEA Grapalat" w:hAnsi="GHEA Grapalat"/>
          <w:sz w:val="24"/>
          <w:szCs w:val="24"/>
        </w:rPr>
        <w:tab/>
      </w:r>
      <w:r w:rsidR="003E3FD0" w:rsidRPr="00437197">
        <w:rPr>
          <w:rFonts w:ascii="GHEA Grapalat" w:hAnsi="GHEA Grapalat"/>
          <w:sz w:val="24"/>
          <w:szCs w:val="24"/>
        </w:rPr>
        <w:t xml:space="preserve">копию договора о совместной деятельности, если участники участвуют </w:t>
      </w:r>
      <w:r w:rsidR="003E3FD0" w:rsidRPr="00437197">
        <w:rPr>
          <w:rFonts w:ascii="GHEA Grapalat" w:hAnsi="GHEA Grapalat"/>
          <w:sz w:val="24"/>
          <w:szCs w:val="24"/>
        </w:rPr>
        <w:lastRenderedPageBreak/>
        <w:t>в настоящей процедуре в порядке совместной деятельности (консорциумом);</w:t>
      </w:r>
    </w:p>
    <w:p w14:paraId="0B7D9F0C" w14:textId="77777777" w:rsidR="00721677" w:rsidRPr="00437197" w:rsidRDefault="00721677" w:rsidP="003850C3">
      <w:pPr>
        <w:jc w:val="both"/>
        <w:rPr>
          <w:rFonts w:ascii="GHEA Grapalat" w:hAnsi="GHEA Grapalat" w:cs="Sylfaen"/>
        </w:rPr>
      </w:pPr>
      <w:r w:rsidRPr="00437197">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D4B509B" w14:textId="77777777" w:rsidR="00721677" w:rsidRPr="00437197" w:rsidRDefault="00721677" w:rsidP="003850C3">
      <w:pPr>
        <w:jc w:val="both"/>
        <w:rPr>
          <w:rFonts w:ascii="GHEA Grapalat" w:hAnsi="GHEA Grapalat" w:cs="Sylfaen"/>
        </w:rPr>
      </w:pPr>
      <w:r w:rsidRPr="00437197">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437197">
        <w:rPr>
          <w:rFonts w:ascii="GHEA Grapalat" w:hAnsi="GHEA Grapalat" w:cs="Sylfaen"/>
        </w:rPr>
        <w:t xml:space="preserve"> (на один и тот же лот)</w:t>
      </w:r>
      <w:r w:rsidRPr="00437197">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437197" w:rsidRDefault="00721677" w:rsidP="003850C3">
      <w:pPr>
        <w:pStyle w:val="norm"/>
        <w:widowControl w:val="0"/>
        <w:spacing w:line="240" w:lineRule="auto"/>
        <w:ind w:firstLine="0"/>
        <w:rPr>
          <w:rFonts w:ascii="GHEA Grapalat" w:hAnsi="GHEA Grapalat" w:cs="Sylfaen"/>
          <w:sz w:val="24"/>
          <w:szCs w:val="24"/>
        </w:rPr>
      </w:pPr>
      <w:r w:rsidRPr="00437197">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437197" w:rsidRDefault="0049655D" w:rsidP="003850C3">
      <w:pPr>
        <w:rPr>
          <w:rFonts w:ascii="GHEA Grapalat" w:hAnsi="GHEA Grapalat"/>
          <w:b/>
        </w:rPr>
      </w:pPr>
    </w:p>
    <w:p w14:paraId="0299F951" w14:textId="77777777" w:rsidR="00A45946" w:rsidRPr="00437197" w:rsidRDefault="00333B85" w:rsidP="003850C3">
      <w:pPr>
        <w:widowControl w:val="0"/>
        <w:jc w:val="center"/>
        <w:rPr>
          <w:rFonts w:ascii="GHEA Grapalat" w:hAnsi="GHEA Grapalat" w:cs="Arial"/>
          <w:b/>
        </w:rPr>
      </w:pPr>
      <w:r w:rsidRPr="00437197">
        <w:rPr>
          <w:rFonts w:ascii="GHEA Grapalat" w:hAnsi="GHEA Grapalat"/>
          <w:b/>
        </w:rPr>
        <w:t>5.</w:t>
      </w:r>
      <w:r w:rsidR="00C8055A" w:rsidRPr="00437197">
        <w:rPr>
          <w:rFonts w:ascii="GHEA Grapalat" w:hAnsi="GHEA Grapalat"/>
          <w:b/>
        </w:rPr>
        <w:t xml:space="preserve">ЦЕНОВОЕ ПРЕДЛОЖЕНИЕ ЗАЯВКИ </w:t>
      </w:r>
    </w:p>
    <w:p w14:paraId="67FE56B0" w14:textId="77777777" w:rsidR="00A45946" w:rsidRPr="00437197" w:rsidRDefault="00C8055A" w:rsidP="003850C3">
      <w:pPr>
        <w:widowControl w:val="0"/>
        <w:tabs>
          <w:tab w:val="left" w:pos="1134"/>
        </w:tabs>
        <w:ind w:firstLine="567"/>
        <w:jc w:val="both"/>
        <w:rPr>
          <w:rFonts w:ascii="GHEA Grapalat" w:hAnsi="GHEA Grapalat"/>
        </w:rPr>
      </w:pPr>
      <w:r w:rsidRPr="00437197">
        <w:rPr>
          <w:rFonts w:ascii="GHEA Grapalat" w:hAnsi="GHEA Grapalat"/>
        </w:rPr>
        <w:t>5.1</w:t>
      </w:r>
      <w:r w:rsidR="00A34DFE" w:rsidRPr="00437197">
        <w:rPr>
          <w:rFonts w:ascii="GHEA Grapalat" w:hAnsi="GHEA Grapalat"/>
        </w:rPr>
        <w:t>.</w:t>
      </w:r>
      <w:r w:rsidR="00333B85" w:rsidRPr="00437197">
        <w:rPr>
          <w:rFonts w:ascii="GHEA Grapalat" w:hAnsi="GHEA Grapalat"/>
        </w:rPr>
        <w:tab/>
      </w:r>
      <w:r w:rsidRPr="00437197">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437197" w:rsidRDefault="00C8055A"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5.2.</w:t>
      </w:r>
      <w:r w:rsidR="00333B85" w:rsidRPr="00437197">
        <w:rPr>
          <w:rFonts w:ascii="GHEA Grapalat" w:hAnsi="GHEA Grapalat"/>
          <w:sz w:val="24"/>
          <w:szCs w:val="24"/>
        </w:rPr>
        <w:tab/>
      </w:r>
      <w:r w:rsidRPr="00437197">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437197">
        <w:rPr>
          <w:rFonts w:ascii="GHEA Grapalat" w:hAnsi="GHEA Grapalat"/>
          <w:sz w:val="24"/>
          <w:szCs w:val="24"/>
        </w:rPr>
        <w:t xml:space="preserve"> </w:t>
      </w:r>
      <w:r w:rsidR="00443317" w:rsidRPr="00437197">
        <w:rPr>
          <w:rFonts w:ascii="GHEA Grapalat" w:hAnsi="GHEA Grapalat"/>
          <w:sz w:val="24"/>
          <w:szCs w:val="24"/>
        </w:rPr>
        <w:t>-</w:t>
      </w:r>
      <w:r w:rsidRPr="00437197">
        <w:rPr>
          <w:rFonts w:ascii="GHEA Grapalat" w:hAnsi="GHEA Grapalat"/>
          <w:sz w:val="24"/>
          <w:szCs w:val="24"/>
        </w:rPr>
        <w:t xml:space="preserve"> </w:t>
      </w:r>
      <w:r w:rsidR="00443317" w:rsidRPr="00437197">
        <w:rPr>
          <w:rFonts w:ascii="GHEA Grapalat" w:hAnsi="GHEA Grapalat"/>
          <w:sz w:val="24"/>
          <w:szCs w:val="24"/>
        </w:rPr>
        <w:t>стоимость</w:t>
      </w:r>
      <w:r w:rsidR="00F677F1" w:rsidRPr="00437197">
        <w:rPr>
          <w:rFonts w:ascii="GHEA Grapalat" w:hAnsi="GHEA Grapalat"/>
          <w:sz w:val="24"/>
          <w:szCs w:val="24"/>
        </w:rPr>
        <w:t xml:space="preserve"> (совокупность себестоимости и прогнозируемой прибыли) </w:t>
      </w:r>
      <w:r w:rsidRPr="00437197">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437197" w:rsidRDefault="00B95FE0" w:rsidP="003850C3">
      <w:pPr>
        <w:pStyle w:val="norm"/>
        <w:widowControl w:val="0"/>
        <w:spacing w:line="240" w:lineRule="auto"/>
        <w:ind w:firstLine="567"/>
        <w:rPr>
          <w:rFonts w:ascii="GHEA Grapalat" w:hAnsi="GHEA Grapalat" w:cs="Sylfaen"/>
          <w:sz w:val="24"/>
          <w:szCs w:val="24"/>
        </w:rPr>
      </w:pPr>
      <w:r w:rsidRPr="00437197">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437197" w:rsidRDefault="00B95FE0"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а.</w:t>
      </w:r>
      <w:r w:rsidR="00333B85" w:rsidRPr="00437197">
        <w:rPr>
          <w:rFonts w:ascii="GHEA Grapalat" w:hAnsi="GHEA Grapalat"/>
          <w:sz w:val="24"/>
          <w:szCs w:val="24"/>
        </w:rPr>
        <w:tab/>
      </w:r>
      <w:r w:rsidRPr="00437197">
        <w:rPr>
          <w:rFonts w:ascii="GHEA Grapalat" w:hAnsi="GHEA Grapalat"/>
          <w:sz w:val="24"/>
          <w:szCs w:val="24"/>
        </w:rPr>
        <w:t>графы "стоимость</w:t>
      </w:r>
      <w:r w:rsidR="00DF3688" w:rsidRPr="00437197">
        <w:rPr>
          <w:rFonts w:ascii="GHEA Grapalat" w:hAnsi="GHEA Grapalat"/>
          <w:sz w:val="24"/>
          <w:szCs w:val="24"/>
        </w:rPr>
        <w:t>"</w:t>
      </w:r>
      <w:r w:rsidR="00F677F1" w:rsidRPr="00437197">
        <w:rPr>
          <w:rFonts w:ascii="GHEA Grapalat" w:hAnsi="GHEA Grapalat"/>
          <w:sz w:val="24"/>
          <w:szCs w:val="24"/>
        </w:rPr>
        <w:t xml:space="preserve"> </w:t>
      </w:r>
      <w:r w:rsidRPr="00437197">
        <w:rPr>
          <w:rFonts w:ascii="GHEA Grapalat" w:hAnsi="GHEA Grapalat"/>
          <w:sz w:val="24"/>
          <w:szCs w:val="24"/>
        </w:rPr>
        <w:t xml:space="preserve">и "налог на добавленную стоимость" </w:t>
      </w:r>
      <w:r w:rsidR="00F677F1" w:rsidRPr="00437197">
        <w:rPr>
          <w:rFonts w:ascii="GHEA Grapalat" w:hAnsi="GHEA Grapalat"/>
          <w:sz w:val="24"/>
          <w:szCs w:val="24"/>
        </w:rPr>
        <w:t xml:space="preserve">ценового предложения </w:t>
      </w:r>
      <w:r w:rsidRPr="00437197">
        <w:rPr>
          <w:rFonts w:ascii="GHEA Grapalat" w:hAnsi="GHEA Grapalat"/>
          <w:sz w:val="24"/>
          <w:szCs w:val="24"/>
        </w:rPr>
        <w:t>заполнены только цифрами, а графа "общая цена" — и прописью, и цифрами или только прописью.</w:t>
      </w:r>
    </w:p>
    <w:p w14:paraId="68C458DB" w14:textId="77777777" w:rsidR="00B95FE0" w:rsidRPr="00437197" w:rsidRDefault="00B95FE0"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б.</w:t>
      </w:r>
      <w:r w:rsidR="00333B85" w:rsidRPr="00437197">
        <w:rPr>
          <w:rFonts w:ascii="GHEA Grapalat" w:hAnsi="GHEA Grapalat"/>
          <w:sz w:val="24"/>
          <w:szCs w:val="24"/>
        </w:rPr>
        <w:tab/>
      </w:r>
      <w:r w:rsidRPr="00437197">
        <w:rPr>
          <w:rFonts w:ascii="GHEA Grapalat" w:hAnsi="GHEA Grapalat"/>
          <w:sz w:val="24"/>
          <w:szCs w:val="24"/>
        </w:rPr>
        <w:t xml:space="preserve">между суммами, указанными прописью или цифрами в графах </w:t>
      </w:r>
      <w:r w:rsidR="00A60D60" w:rsidRPr="00437197">
        <w:rPr>
          <w:rFonts w:ascii="GHEA Grapalat" w:hAnsi="GHEA Grapalat"/>
          <w:sz w:val="24"/>
          <w:szCs w:val="24"/>
        </w:rPr>
        <w:t>"стоимость"</w:t>
      </w:r>
      <w:r w:rsidR="00A207C9" w:rsidRPr="00437197">
        <w:rPr>
          <w:rFonts w:ascii="GHEA Grapalat" w:hAnsi="GHEA Grapalat"/>
          <w:sz w:val="24"/>
          <w:szCs w:val="24"/>
        </w:rPr>
        <w:t xml:space="preserve"> </w:t>
      </w:r>
      <w:r w:rsidRPr="00437197">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437197" w:rsidRDefault="00B95FE0"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в.</w:t>
      </w:r>
      <w:r w:rsidR="00333B85" w:rsidRPr="00437197">
        <w:rPr>
          <w:rFonts w:ascii="GHEA Grapalat" w:hAnsi="GHEA Grapalat"/>
          <w:sz w:val="24"/>
          <w:szCs w:val="24"/>
        </w:rPr>
        <w:tab/>
      </w:r>
      <w:r w:rsidRPr="00437197">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2E57E54" w14:textId="77777777" w:rsidR="00B9778A" w:rsidRPr="00437197" w:rsidRDefault="00B9778A"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г.</w:t>
      </w:r>
      <w:r w:rsidRPr="00437197">
        <w:rPr>
          <w:rFonts w:ascii="GHEA Grapalat" w:hAnsi="GHEA Grapalat"/>
        </w:rPr>
        <w:t xml:space="preserve"> </w:t>
      </w:r>
      <w:r w:rsidRPr="00437197">
        <w:rPr>
          <w:rFonts w:ascii="GHEA Grapalat" w:hAnsi="GHEA Grapalat"/>
          <w:sz w:val="24"/>
          <w:szCs w:val="24"/>
        </w:rPr>
        <w:t>стоимость, налог на добавленную стоимость и общая сумма</w:t>
      </w:r>
      <w:r w:rsidR="00910938" w:rsidRPr="00437197">
        <w:rPr>
          <w:rFonts w:ascii="GHEA Grapalat" w:hAnsi="GHEA Grapalat"/>
          <w:sz w:val="24"/>
          <w:szCs w:val="24"/>
        </w:rPr>
        <w:t xml:space="preserve"> ценового предложения</w:t>
      </w:r>
      <w:r w:rsidRPr="00437197">
        <w:rPr>
          <w:rFonts w:ascii="GHEA Grapalat" w:hAnsi="GHEA Grapalat"/>
          <w:sz w:val="24"/>
          <w:szCs w:val="24"/>
        </w:rPr>
        <w:t xml:space="preserve">, указанные в графах </w:t>
      </w:r>
      <w:r w:rsidR="00207490" w:rsidRPr="00437197">
        <w:rPr>
          <w:rFonts w:ascii="GHEA Grapalat" w:hAnsi="GHEA Grapalat"/>
          <w:sz w:val="24"/>
          <w:szCs w:val="24"/>
        </w:rPr>
        <w:t>прописью</w:t>
      </w:r>
      <w:r w:rsidRPr="00437197">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437197">
        <w:rPr>
          <w:rFonts w:ascii="GHEA Grapalat" w:hAnsi="GHEA Grapalat"/>
          <w:sz w:val="24"/>
          <w:szCs w:val="24"/>
        </w:rPr>
        <w:t xml:space="preserve">, </w:t>
      </w:r>
    </w:p>
    <w:p w14:paraId="592C318F" w14:textId="77777777" w:rsidR="00AE1E38" w:rsidRPr="00437197" w:rsidRDefault="00A14685"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lastRenderedPageBreak/>
        <w:t>д.</w:t>
      </w:r>
      <w:r w:rsidRPr="00437197">
        <w:rPr>
          <w:rFonts w:ascii="GHEA Grapalat" w:hAnsi="GHEA Grapalat"/>
        </w:rPr>
        <w:t xml:space="preserve"> </w:t>
      </w:r>
      <w:r w:rsidRPr="00437197">
        <w:rPr>
          <w:rFonts w:ascii="GHEA Grapalat" w:hAnsi="GHEA Grapalat"/>
          <w:sz w:val="24"/>
          <w:szCs w:val="24"/>
        </w:rPr>
        <w:t xml:space="preserve">в графах стоимость и налог на добавленную стоимость </w:t>
      </w:r>
      <w:r w:rsidR="008730A8" w:rsidRPr="00437197">
        <w:rPr>
          <w:rFonts w:ascii="GHEA Grapalat" w:hAnsi="GHEA Grapalat"/>
          <w:sz w:val="24"/>
          <w:szCs w:val="24"/>
        </w:rPr>
        <w:t xml:space="preserve">ценового предложения </w:t>
      </w:r>
      <w:r w:rsidRPr="00437197">
        <w:rPr>
          <w:rFonts w:ascii="GHEA Grapalat" w:hAnsi="GHEA Grapalat"/>
          <w:sz w:val="24"/>
          <w:szCs w:val="24"/>
        </w:rPr>
        <w:t xml:space="preserve">суммы заполнены как цифрами, так и </w:t>
      </w:r>
      <w:r w:rsidR="008730A8" w:rsidRPr="00437197">
        <w:rPr>
          <w:rFonts w:ascii="GHEA Grapalat" w:hAnsi="GHEA Grapalat"/>
          <w:sz w:val="24"/>
          <w:szCs w:val="24"/>
        </w:rPr>
        <w:t>прописью</w:t>
      </w:r>
      <w:r w:rsidRPr="00437197">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437197">
        <w:rPr>
          <w:rFonts w:ascii="GHEA Grapalat" w:hAnsi="GHEA Grapalat"/>
        </w:rPr>
        <w:t xml:space="preserve"> </w:t>
      </w:r>
      <w:r w:rsidR="00AE1E38" w:rsidRPr="00437197">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437197">
        <w:rPr>
          <w:rFonts w:ascii="GHEA Grapalat" w:hAnsi="GHEA Grapalat"/>
          <w:sz w:val="24"/>
          <w:szCs w:val="24"/>
        </w:rPr>
        <w:t xml:space="preserve"> </w:t>
      </w:r>
      <w:r w:rsidR="00AE1E38" w:rsidRPr="00437197">
        <w:rPr>
          <w:rFonts w:ascii="GHEA Grapalat" w:hAnsi="GHEA Grapalat"/>
          <w:sz w:val="24"/>
          <w:szCs w:val="24"/>
        </w:rPr>
        <w:t>и "налог на добавленную стоимость".</w:t>
      </w:r>
    </w:p>
    <w:p w14:paraId="0F761B03" w14:textId="77777777" w:rsidR="0048059F" w:rsidRPr="00437197" w:rsidRDefault="0048059F"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е.</w:t>
      </w:r>
      <w:r w:rsidRPr="00437197">
        <w:rPr>
          <w:rFonts w:ascii="GHEA Grapalat" w:hAnsi="GHEA Grapalat"/>
        </w:rPr>
        <w:t xml:space="preserve"> </w:t>
      </w:r>
      <w:r w:rsidRPr="00437197">
        <w:rPr>
          <w:rFonts w:ascii="GHEA Grapalat" w:hAnsi="GHEA Grapalat"/>
          <w:sz w:val="24"/>
          <w:szCs w:val="24"/>
        </w:rPr>
        <w:t>в суммах, заполненных буквами в графах ценового пред</w:t>
      </w:r>
      <w:r w:rsidR="00413595" w:rsidRPr="00437197">
        <w:rPr>
          <w:rFonts w:ascii="GHEA Grapalat" w:hAnsi="GHEA Grapalat"/>
          <w:sz w:val="24"/>
          <w:szCs w:val="24"/>
        </w:rPr>
        <w:t xml:space="preserve">ложения, </w:t>
      </w:r>
      <w:proofErr w:type="spellStart"/>
      <w:r w:rsidR="00413595" w:rsidRPr="00437197">
        <w:rPr>
          <w:rFonts w:ascii="GHEA Grapalat" w:hAnsi="GHEA Grapalat"/>
          <w:sz w:val="24"/>
          <w:szCs w:val="24"/>
        </w:rPr>
        <w:t>лумы</w:t>
      </w:r>
      <w:proofErr w:type="spellEnd"/>
      <w:r w:rsidR="00413595" w:rsidRPr="00437197">
        <w:rPr>
          <w:rFonts w:ascii="GHEA Grapalat" w:hAnsi="GHEA Grapalat"/>
          <w:sz w:val="24"/>
          <w:szCs w:val="24"/>
        </w:rPr>
        <w:t xml:space="preserve"> указаны в цифрах.</w:t>
      </w:r>
    </w:p>
    <w:p w14:paraId="40F6F052" w14:textId="77777777" w:rsidR="00A45946" w:rsidRPr="00437197" w:rsidRDefault="00C8055A"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5.3</w:t>
      </w:r>
      <w:r w:rsidR="00A34DFE" w:rsidRPr="00437197">
        <w:rPr>
          <w:rFonts w:ascii="GHEA Grapalat" w:hAnsi="GHEA Grapalat"/>
          <w:sz w:val="24"/>
          <w:szCs w:val="24"/>
        </w:rPr>
        <w:t>.</w:t>
      </w:r>
      <w:r w:rsidR="00333B85" w:rsidRPr="00437197">
        <w:rPr>
          <w:rFonts w:ascii="GHEA Grapalat" w:hAnsi="GHEA Grapalat"/>
          <w:sz w:val="24"/>
          <w:szCs w:val="24"/>
        </w:rPr>
        <w:tab/>
      </w:r>
      <w:r w:rsidRPr="00437197">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437197" w:rsidRDefault="00096865" w:rsidP="003850C3">
      <w:pPr>
        <w:pStyle w:val="23"/>
        <w:widowControl w:val="0"/>
        <w:spacing w:line="240" w:lineRule="auto"/>
        <w:ind w:firstLine="567"/>
        <w:rPr>
          <w:rFonts w:ascii="GHEA Grapalat" w:hAnsi="GHEA Grapalat"/>
          <w:sz w:val="24"/>
          <w:szCs w:val="24"/>
        </w:rPr>
      </w:pPr>
    </w:p>
    <w:p w14:paraId="0FF57461" w14:textId="77777777" w:rsidR="00096865" w:rsidRPr="00437197" w:rsidRDefault="00220C7C" w:rsidP="003850C3">
      <w:pPr>
        <w:widowControl w:val="0"/>
        <w:ind w:left="567" w:right="565"/>
        <w:jc w:val="center"/>
        <w:rPr>
          <w:rFonts w:ascii="GHEA Grapalat" w:hAnsi="GHEA Grapalat"/>
          <w:b/>
        </w:rPr>
      </w:pPr>
      <w:r w:rsidRPr="00437197">
        <w:rPr>
          <w:rFonts w:ascii="GHEA Grapalat" w:hAnsi="GHEA Grapalat"/>
          <w:b/>
        </w:rPr>
        <w:t xml:space="preserve">6. СРОК ДЕЙСТВИЯ ЗАЯВКИ, </w:t>
      </w:r>
      <w:r w:rsidR="00294F67" w:rsidRPr="00437197">
        <w:rPr>
          <w:rFonts w:ascii="GHEA Grapalat" w:hAnsi="GHEA Grapalat"/>
          <w:b/>
        </w:rPr>
        <w:br/>
      </w:r>
      <w:r w:rsidRPr="00437197">
        <w:rPr>
          <w:rFonts w:ascii="GHEA Grapalat" w:hAnsi="GHEA Grapalat"/>
          <w:b/>
        </w:rPr>
        <w:t>ПОРЯДОК ВНЕСЕНИЯ ИЗМЕНЕНИЙ В ЗАЯВКИ</w:t>
      </w:r>
      <w:r w:rsidR="002626F7" w:rsidRPr="00437197">
        <w:rPr>
          <w:rFonts w:ascii="GHEA Grapalat" w:hAnsi="GHEA Grapalat"/>
          <w:b/>
        </w:rPr>
        <w:t xml:space="preserve"> </w:t>
      </w:r>
      <w:r w:rsidR="00955A1E" w:rsidRPr="00437197">
        <w:rPr>
          <w:rFonts w:ascii="GHEA Grapalat" w:hAnsi="GHEA Grapalat"/>
          <w:b/>
        </w:rPr>
        <w:t>И ИХ ОТЗЫВА</w:t>
      </w:r>
    </w:p>
    <w:p w14:paraId="567E613D" w14:textId="77777777" w:rsidR="00096865" w:rsidRPr="00437197" w:rsidRDefault="00220C7C" w:rsidP="003850C3">
      <w:pPr>
        <w:pStyle w:val="a3"/>
        <w:widowControl w:val="0"/>
        <w:tabs>
          <w:tab w:val="left" w:pos="1134"/>
        </w:tabs>
        <w:spacing w:line="240" w:lineRule="auto"/>
        <w:ind w:firstLine="567"/>
        <w:rPr>
          <w:rFonts w:ascii="GHEA Grapalat" w:hAnsi="GHEA Grapalat"/>
          <w:i w:val="0"/>
          <w:sz w:val="24"/>
          <w:szCs w:val="24"/>
        </w:rPr>
      </w:pPr>
      <w:r w:rsidRPr="00437197">
        <w:rPr>
          <w:rFonts w:ascii="GHEA Grapalat" w:hAnsi="GHEA Grapalat"/>
          <w:i w:val="0"/>
          <w:sz w:val="24"/>
          <w:szCs w:val="24"/>
        </w:rPr>
        <w:t>6.1</w:t>
      </w:r>
      <w:r w:rsidR="00A34DFE" w:rsidRPr="00437197">
        <w:rPr>
          <w:rFonts w:ascii="GHEA Grapalat" w:hAnsi="GHEA Grapalat"/>
          <w:i w:val="0"/>
          <w:sz w:val="24"/>
          <w:szCs w:val="24"/>
        </w:rPr>
        <w:t>.</w:t>
      </w:r>
      <w:r w:rsidR="00294F67" w:rsidRPr="00437197">
        <w:rPr>
          <w:rFonts w:ascii="GHEA Grapalat" w:hAnsi="GHEA Grapalat"/>
          <w:i w:val="0"/>
          <w:sz w:val="24"/>
          <w:szCs w:val="24"/>
        </w:rPr>
        <w:tab/>
      </w:r>
      <w:r w:rsidRPr="00437197">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437197" w:rsidRDefault="00220C7C" w:rsidP="003850C3">
      <w:pPr>
        <w:pStyle w:val="a3"/>
        <w:widowControl w:val="0"/>
        <w:tabs>
          <w:tab w:val="left" w:pos="1134"/>
        </w:tabs>
        <w:spacing w:line="240" w:lineRule="auto"/>
        <w:ind w:firstLine="567"/>
        <w:rPr>
          <w:rFonts w:ascii="GHEA Grapalat" w:hAnsi="GHEA Grapalat"/>
          <w:b/>
          <w:strike/>
          <w:highlight w:val="red"/>
        </w:rPr>
      </w:pPr>
      <w:r w:rsidRPr="00437197">
        <w:rPr>
          <w:rFonts w:ascii="GHEA Grapalat" w:hAnsi="GHEA Grapalat"/>
          <w:i w:val="0"/>
          <w:sz w:val="24"/>
          <w:szCs w:val="24"/>
        </w:rPr>
        <w:t>6.2</w:t>
      </w:r>
      <w:r w:rsidR="00A34DFE" w:rsidRPr="00437197">
        <w:rPr>
          <w:rFonts w:ascii="GHEA Grapalat" w:hAnsi="GHEA Grapalat"/>
          <w:i w:val="0"/>
          <w:sz w:val="24"/>
          <w:szCs w:val="24"/>
        </w:rPr>
        <w:t>.</w:t>
      </w:r>
      <w:r w:rsidR="008E6E51" w:rsidRPr="00437197">
        <w:rPr>
          <w:rFonts w:ascii="GHEA Grapalat" w:hAnsi="GHEA Grapalat"/>
          <w:i w:val="0"/>
          <w:sz w:val="24"/>
          <w:szCs w:val="24"/>
        </w:rPr>
        <w:tab/>
      </w:r>
      <w:r w:rsidRPr="00437197">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437197">
        <w:rPr>
          <w:rFonts w:ascii="GHEA Grapalat" w:hAnsi="GHEA Grapalat"/>
          <w:b/>
          <w:strike/>
          <w:highlight w:val="red"/>
        </w:rPr>
        <w:t xml:space="preserve"> </w:t>
      </w:r>
    </w:p>
    <w:p w14:paraId="4BEB7CCB" w14:textId="77777777" w:rsidR="002626F7" w:rsidRPr="00437197" w:rsidRDefault="002626F7" w:rsidP="003850C3">
      <w:pPr>
        <w:rPr>
          <w:rFonts w:ascii="GHEA Grapalat" w:hAnsi="GHEA Grapalat" w:cs="Sylfaen"/>
        </w:rPr>
      </w:pPr>
    </w:p>
    <w:p w14:paraId="241F4899" w14:textId="77777777" w:rsidR="00096865" w:rsidRPr="00437197" w:rsidRDefault="00E70FC4" w:rsidP="003850C3">
      <w:pPr>
        <w:widowControl w:val="0"/>
        <w:jc w:val="center"/>
        <w:rPr>
          <w:rFonts w:ascii="GHEA Grapalat" w:hAnsi="GHEA Grapalat"/>
          <w:b/>
        </w:rPr>
      </w:pPr>
      <w:r w:rsidRPr="00437197">
        <w:rPr>
          <w:rFonts w:ascii="GHEA Grapalat" w:hAnsi="GHEA Grapalat"/>
          <w:b/>
        </w:rPr>
        <w:t xml:space="preserve">8.ВСКРЫТИЕ, ОЦЕНКА ЗАЯВОК И </w:t>
      </w:r>
      <w:r w:rsidR="008E3C53" w:rsidRPr="00437197">
        <w:rPr>
          <w:rFonts w:ascii="GHEA Grapalat" w:hAnsi="GHEA Grapalat"/>
          <w:b/>
        </w:rPr>
        <w:br/>
      </w:r>
      <w:r w:rsidR="00807178" w:rsidRPr="00437197">
        <w:rPr>
          <w:rFonts w:ascii="GHEA Grapalat" w:hAnsi="GHEA Grapalat"/>
          <w:b/>
        </w:rPr>
        <w:t xml:space="preserve">ПОДВЕДЕНИЕ ИТОГОВ </w:t>
      </w:r>
    </w:p>
    <w:p w14:paraId="5F30C8AE" w14:textId="74301447" w:rsidR="00096865" w:rsidRPr="00437197" w:rsidRDefault="00FD2748" w:rsidP="003850C3">
      <w:pPr>
        <w:pStyle w:val="23"/>
        <w:widowControl w:val="0"/>
        <w:tabs>
          <w:tab w:val="left" w:pos="1134"/>
        </w:tabs>
        <w:spacing w:line="240" w:lineRule="auto"/>
        <w:ind w:firstLine="567"/>
        <w:rPr>
          <w:rFonts w:ascii="GHEA Grapalat" w:hAnsi="GHEA Grapalat" w:cs="Tahoma"/>
          <w:sz w:val="24"/>
          <w:szCs w:val="24"/>
        </w:rPr>
      </w:pPr>
      <w:r w:rsidRPr="00437197">
        <w:rPr>
          <w:rFonts w:ascii="GHEA Grapalat" w:hAnsi="GHEA Grapalat"/>
          <w:sz w:val="24"/>
          <w:szCs w:val="24"/>
        </w:rPr>
        <w:t>8.1</w:t>
      </w:r>
      <w:r w:rsidR="00D07367" w:rsidRPr="00437197">
        <w:rPr>
          <w:rFonts w:ascii="GHEA Grapalat" w:hAnsi="GHEA Grapalat"/>
          <w:sz w:val="24"/>
          <w:szCs w:val="24"/>
        </w:rPr>
        <w:t>.</w:t>
      </w:r>
      <w:r w:rsidR="00D07367" w:rsidRPr="00437197">
        <w:rPr>
          <w:rFonts w:ascii="GHEA Grapalat" w:hAnsi="GHEA Grapalat"/>
          <w:sz w:val="24"/>
          <w:szCs w:val="24"/>
        </w:rPr>
        <w:tab/>
      </w:r>
      <w:r w:rsidRPr="00437197">
        <w:rPr>
          <w:rFonts w:ascii="GHEA Grapalat" w:hAnsi="GHEA Grapalat"/>
          <w:sz w:val="24"/>
          <w:szCs w:val="24"/>
        </w:rPr>
        <w:t xml:space="preserve">Вскрытие заявок произойдет на </w:t>
      </w:r>
      <w:r w:rsidR="000D6193" w:rsidRPr="00437197">
        <w:rPr>
          <w:rFonts w:ascii="GHEA Grapalat" w:hAnsi="GHEA Grapalat"/>
          <w:sz w:val="24"/>
          <w:szCs w:val="24"/>
        </w:rPr>
        <w:t>"7"-ый день в "</w:t>
      </w:r>
      <w:proofErr w:type="gramStart"/>
      <w:r w:rsidR="005B0B12">
        <w:rPr>
          <w:rFonts w:ascii="GHEA Grapalat" w:hAnsi="GHEA Grapalat"/>
          <w:sz w:val="24"/>
          <w:szCs w:val="24"/>
        </w:rPr>
        <w:t>11:00</w:t>
      </w:r>
      <w:r w:rsidR="005354DD">
        <w:rPr>
          <w:rFonts w:ascii="GHEA Grapalat" w:hAnsi="GHEA Grapalat"/>
          <w:sz w:val="24"/>
          <w:szCs w:val="24"/>
        </w:rPr>
        <w:t xml:space="preserve">  </w:t>
      </w:r>
      <w:r w:rsidRPr="00437197">
        <w:rPr>
          <w:rFonts w:ascii="GHEA Grapalat" w:hAnsi="GHEA Grapalat"/>
          <w:sz w:val="24"/>
          <w:szCs w:val="24"/>
        </w:rPr>
        <w:t>со</w:t>
      </w:r>
      <w:proofErr w:type="gramEnd"/>
      <w:r w:rsidRPr="00437197">
        <w:rPr>
          <w:rFonts w:ascii="GHEA Grapalat" w:hAnsi="GHEA Grapalat"/>
          <w:sz w:val="24"/>
          <w:szCs w:val="24"/>
        </w:rPr>
        <w:t xml:space="preserve"> дня опубликования в </w:t>
      </w:r>
      <w:r w:rsidR="00CE35E7" w:rsidRPr="00437197">
        <w:rPr>
          <w:rFonts w:ascii="GHEA Grapalat" w:hAnsi="GHEA Grapalat"/>
          <w:sz w:val="24"/>
          <w:szCs w:val="24"/>
        </w:rPr>
        <w:t>бюллетене</w:t>
      </w:r>
      <w:r w:rsidRPr="00437197">
        <w:rPr>
          <w:rFonts w:ascii="GHEA Grapalat" w:hAnsi="GHEA Grapalat"/>
          <w:sz w:val="24"/>
          <w:szCs w:val="24"/>
        </w:rPr>
        <w:t xml:space="preserve"> объявления и приглашения на настоящую процедуру. </w:t>
      </w:r>
    </w:p>
    <w:p w14:paraId="6D8FB6C4" w14:textId="77777777" w:rsidR="00C64E56" w:rsidRPr="00437197" w:rsidRDefault="009B6D58" w:rsidP="003850C3">
      <w:pPr>
        <w:widowControl w:val="0"/>
        <w:ind w:firstLine="567"/>
        <w:jc w:val="both"/>
        <w:rPr>
          <w:rFonts w:ascii="GHEA Grapalat" w:hAnsi="GHEA Grapalat"/>
        </w:rPr>
      </w:pPr>
      <w:r w:rsidRPr="00437197">
        <w:rPr>
          <w:rFonts w:ascii="GHEA Grapalat" w:hAnsi="GHEA Grapalat"/>
        </w:rPr>
        <w:t>На заседании по вскрытию</w:t>
      </w:r>
      <w:r w:rsidR="001F2926" w:rsidRPr="00437197">
        <w:rPr>
          <w:rFonts w:ascii="GHEA Grapalat" w:hAnsi="GHEA Grapalat"/>
        </w:rPr>
        <w:t xml:space="preserve"> и оценке</w:t>
      </w:r>
      <w:r w:rsidRPr="00437197">
        <w:rPr>
          <w:rFonts w:ascii="GHEA Grapalat" w:hAnsi="GHEA Grapalat"/>
        </w:rPr>
        <w:t xml:space="preserve"> заявок</w:t>
      </w:r>
      <w:r w:rsidR="00C64E56" w:rsidRPr="00437197">
        <w:rPr>
          <w:rFonts w:ascii="GHEA Grapalat" w:hAnsi="GHEA Grapalat"/>
        </w:rPr>
        <w:t>:</w:t>
      </w:r>
    </w:p>
    <w:p w14:paraId="3D636B33" w14:textId="77777777" w:rsidR="00576D5D" w:rsidRPr="00437197" w:rsidRDefault="009B6D58" w:rsidP="003850C3">
      <w:pPr>
        <w:widowControl w:val="0"/>
        <w:ind w:firstLine="567"/>
        <w:jc w:val="both"/>
        <w:rPr>
          <w:rFonts w:ascii="GHEA Grapalat" w:hAnsi="GHEA Grapalat"/>
        </w:rPr>
      </w:pPr>
      <w:r w:rsidRPr="00437197">
        <w:rPr>
          <w:rFonts w:ascii="GHEA Grapalat" w:hAnsi="GHEA Grapalat"/>
        </w:rPr>
        <w:t xml:space="preserve"> </w:t>
      </w:r>
      <w:r w:rsidR="00576D5D" w:rsidRPr="00437197">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437197">
        <w:rPr>
          <w:rFonts w:ascii="GHEA Grapalat" w:hAnsi="GHEA Grapalat"/>
        </w:rPr>
        <w:t xml:space="preserve">закупки </w:t>
      </w:r>
      <w:r w:rsidR="00576D5D" w:rsidRPr="00437197">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437197">
        <w:rPr>
          <w:rFonts w:ascii="GHEA Grapalat" w:hAnsi="GHEA Grapalat"/>
        </w:rPr>
        <w:t>;</w:t>
      </w:r>
    </w:p>
    <w:p w14:paraId="2A144FE2"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2)</w:t>
      </w:r>
      <w:r w:rsidRPr="00437197">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а.</w:t>
      </w:r>
      <w:r w:rsidRPr="00437197">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б.</w:t>
      </w:r>
      <w:r w:rsidRPr="00437197">
        <w:rPr>
          <w:rFonts w:ascii="GHEA Grapalat" w:hAnsi="GHEA Grapalat"/>
        </w:rPr>
        <w:tab/>
      </w:r>
      <w:r w:rsidRPr="00437197">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437197">
        <w:rPr>
          <w:rFonts w:ascii="GHEA Grapalat" w:hAnsi="GHEA Grapalat"/>
        </w:rPr>
        <w:t xml:space="preserve"> реквизитам;</w:t>
      </w:r>
    </w:p>
    <w:p w14:paraId="1C5619F1" w14:textId="77777777" w:rsidR="00576D5D" w:rsidRPr="00437197" w:rsidRDefault="00576D5D" w:rsidP="003850C3">
      <w:pPr>
        <w:widowControl w:val="0"/>
        <w:tabs>
          <w:tab w:val="left" w:pos="1134"/>
        </w:tabs>
        <w:ind w:firstLine="567"/>
        <w:jc w:val="both"/>
        <w:rPr>
          <w:rFonts w:ascii="GHEA Grapalat" w:hAnsi="GHEA Grapalat" w:cs="Sylfaen"/>
        </w:rPr>
      </w:pPr>
      <w:r w:rsidRPr="00437197">
        <w:rPr>
          <w:rFonts w:ascii="GHEA Grapalat" w:hAnsi="GHEA Grapalat"/>
        </w:rPr>
        <w:t>3)</w:t>
      </w:r>
      <w:r w:rsidRPr="00437197">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437197" w:rsidRDefault="00FD2748" w:rsidP="003850C3">
      <w:pPr>
        <w:widowControl w:val="0"/>
        <w:tabs>
          <w:tab w:val="left" w:pos="1134"/>
        </w:tabs>
        <w:ind w:firstLine="567"/>
        <w:jc w:val="both"/>
        <w:rPr>
          <w:rFonts w:ascii="GHEA Grapalat" w:hAnsi="GHEA Grapalat" w:cs="Sylfaen"/>
        </w:rPr>
      </w:pPr>
      <w:r w:rsidRPr="00437197">
        <w:rPr>
          <w:rFonts w:ascii="GHEA Grapalat" w:hAnsi="GHEA Grapalat"/>
        </w:rPr>
        <w:t>8.2.</w:t>
      </w:r>
      <w:r w:rsidR="00D07367" w:rsidRPr="00437197">
        <w:rPr>
          <w:rFonts w:ascii="GHEA Grapalat" w:hAnsi="GHEA Grapalat"/>
        </w:rPr>
        <w:tab/>
      </w:r>
      <w:r w:rsidRPr="00437197">
        <w:rPr>
          <w:rFonts w:ascii="GHEA Grapalat" w:hAnsi="GHEA Grapalat"/>
        </w:rPr>
        <w:t xml:space="preserve">Заявки оцениваются в порядке, установленном настоящим </w:t>
      </w:r>
      <w:r w:rsidRPr="00437197">
        <w:rPr>
          <w:rFonts w:ascii="GHEA Grapalat" w:hAnsi="GHEA Grapalat"/>
        </w:rPr>
        <w:lastRenderedPageBreak/>
        <w:t xml:space="preserve">приглашением. </w:t>
      </w:r>
    </w:p>
    <w:p w14:paraId="32C461DF" w14:textId="77777777" w:rsidR="002A665D" w:rsidRPr="00437197" w:rsidRDefault="00CF34DE" w:rsidP="003850C3">
      <w:pPr>
        <w:widowControl w:val="0"/>
        <w:ind w:firstLine="567"/>
        <w:jc w:val="both"/>
        <w:rPr>
          <w:rFonts w:ascii="GHEA Grapalat" w:hAnsi="GHEA Grapalat"/>
        </w:rPr>
      </w:pPr>
      <w:r w:rsidRPr="00437197">
        <w:rPr>
          <w:rFonts w:ascii="GHEA Grapalat" w:hAnsi="GHEA Grapalat"/>
        </w:rPr>
        <w:t>Е</w:t>
      </w:r>
      <w:r w:rsidR="00CA7C54" w:rsidRPr="00437197">
        <w:rPr>
          <w:rFonts w:ascii="GHEA Grapalat" w:hAnsi="GHEA Grapalat"/>
        </w:rPr>
        <w:t xml:space="preserve">сли количество лотов </w:t>
      </w:r>
      <w:r w:rsidR="00D42D33" w:rsidRPr="00437197">
        <w:rPr>
          <w:rFonts w:ascii="GHEA Grapalat" w:hAnsi="GHEA Grapalat"/>
        </w:rPr>
        <w:t xml:space="preserve">в </w:t>
      </w:r>
      <w:r w:rsidR="00CA7C54" w:rsidRPr="00437197">
        <w:rPr>
          <w:rFonts w:ascii="GHEA Grapalat" w:hAnsi="GHEA Grapalat"/>
        </w:rPr>
        <w:t>процедур</w:t>
      </w:r>
      <w:r w:rsidR="00D42D33" w:rsidRPr="00437197">
        <w:rPr>
          <w:rFonts w:ascii="GHEA Grapalat" w:hAnsi="GHEA Grapalat"/>
        </w:rPr>
        <w:t>е</w:t>
      </w:r>
      <w:r w:rsidR="00CA7C54" w:rsidRPr="00437197">
        <w:rPr>
          <w:rFonts w:ascii="GHEA Grapalat" w:hAnsi="GHEA Grapalat"/>
        </w:rPr>
        <w:t xml:space="preserve"> закупок не превышает </w:t>
      </w:r>
      <w:proofErr w:type="spellStart"/>
      <w:r w:rsidR="00CA7C54" w:rsidRPr="00437197">
        <w:rPr>
          <w:rFonts w:ascii="GHEA Grapalat" w:hAnsi="GHEA Grapalat"/>
        </w:rPr>
        <w:t>семдесять</w:t>
      </w:r>
      <w:proofErr w:type="spellEnd"/>
      <w:r w:rsidR="00CA7C54" w:rsidRPr="00437197">
        <w:rPr>
          <w:rFonts w:ascii="GHEA Grapalat" w:hAnsi="GHEA Grapalat"/>
        </w:rPr>
        <w:t xml:space="preserve"> пять</w:t>
      </w:r>
      <w:r w:rsidRPr="00437197">
        <w:rPr>
          <w:rFonts w:ascii="GHEA Grapalat" w:hAnsi="GHEA Grapalat"/>
        </w:rPr>
        <w:t xml:space="preserve"> лотов</w:t>
      </w:r>
      <w:r w:rsidR="00CA7C54" w:rsidRPr="00437197">
        <w:rPr>
          <w:rFonts w:ascii="GHEA Grapalat" w:hAnsi="GHEA Grapalat"/>
        </w:rPr>
        <w:t xml:space="preserve">- оценка </w:t>
      </w:r>
      <w:r w:rsidR="009A796C" w:rsidRPr="00437197">
        <w:rPr>
          <w:rFonts w:ascii="GHEA Grapalat" w:hAnsi="GHEA Grapalat"/>
        </w:rPr>
        <w:t xml:space="preserve">заявок осуществляется в течение </w:t>
      </w:r>
      <w:r w:rsidR="00D3681C" w:rsidRPr="00437197">
        <w:rPr>
          <w:rFonts w:ascii="GHEA Grapalat" w:hAnsi="GHEA Grapalat"/>
        </w:rPr>
        <w:t>пятнадцати</w:t>
      </w:r>
      <w:r w:rsidR="00CA7C54" w:rsidRPr="00437197">
        <w:rPr>
          <w:rFonts w:ascii="GHEA Grapalat" w:hAnsi="GHEA Grapalat"/>
        </w:rPr>
        <w:t xml:space="preserve"> </w:t>
      </w:r>
      <w:r w:rsidR="009A796C" w:rsidRPr="00437197">
        <w:rPr>
          <w:rFonts w:ascii="GHEA Grapalat" w:hAnsi="GHEA Grapalat"/>
        </w:rPr>
        <w:t>рабочих дней со дня истечения окончательного срока их подачи, а</w:t>
      </w:r>
      <w:r w:rsidR="00CA7C54" w:rsidRPr="00437197">
        <w:rPr>
          <w:rFonts w:ascii="GHEA Grapalat" w:hAnsi="GHEA Grapalat"/>
        </w:rPr>
        <w:t xml:space="preserve"> при превышении-</w:t>
      </w:r>
      <w:r w:rsidR="009A796C" w:rsidRPr="00437197">
        <w:rPr>
          <w:rFonts w:ascii="GHEA Grapalat" w:hAnsi="GHEA Grapalat"/>
        </w:rPr>
        <w:t xml:space="preserve"> в течение </w:t>
      </w:r>
      <w:r w:rsidR="000C324B" w:rsidRPr="00437197">
        <w:rPr>
          <w:rFonts w:ascii="GHEA Grapalat" w:hAnsi="GHEA Grapalat"/>
        </w:rPr>
        <w:t>двадцати</w:t>
      </w:r>
      <w:r w:rsidR="00CA7C54" w:rsidRPr="00437197">
        <w:rPr>
          <w:rFonts w:ascii="GHEA Grapalat" w:hAnsi="GHEA Grapalat"/>
        </w:rPr>
        <w:t xml:space="preserve"> </w:t>
      </w:r>
      <w:r w:rsidR="009A796C" w:rsidRPr="00437197">
        <w:rPr>
          <w:rFonts w:ascii="GHEA Grapalat" w:hAnsi="GHEA Grapalat"/>
        </w:rPr>
        <w:t>рабочих дней.</w:t>
      </w:r>
    </w:p>
    <w:p w14:paraId="32EB6AA0" w14:textId="77777777" w:rsidR="00ED6836" w:rsidRPr="00437197" w:rsidRDefault="00745561" w:rsidP="003850C3">
      <w:pPr>
        <w:widowControl w:val="0"/>
        <w:ind w:firstLine="567"/>
        <w:jc w:val="both"/>
        <w:rPr>
          <w:rFonts w:ascii="GHEA Grapalat" w:hAnsi="GHEA Grapalat" w:cs="Sylfaen"/>
        </w:rPr>
      </w:pPr>
      <w:r w:rsidRPr="00437197">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37197">
        <w:rPr>
          <w:rFonts w:ascii="GHEA Grapalat" w:hAnsi="GHEA Grapalat"/>
        </w:rPr>
        <w:t xml:space="preserve"> и оценке </w:t>
      </w:r>
      <w:r w:rsidRPr="00437197">
        <w:rPr>
          <w:rFonts w:ascii="GHEA Grapalat" w:hAnsi="GHEA Grapalat"/>
        </w:rPr>
        <w:t xml:space="preserve">заявок комиссия отклоняет те заявки, в которых отсутствуют ценовое предложение, </w:t>
      </w:r>
      <w:r w:rsidR="006A4E85" w:rsidRPr="00437197">
        <w:rPr>
          <w:rFonts w:ascii="GHEA Grapalat" w:hAnsi="GHEA Grapalat"/>
        </w:rPr>
        <w:t xml:space="preserve">и/или обеспечение заявки, или </w:t>
      </w:r>
      <w:r w:rsidRPr="00437197">
        <w:rPr>
          <w:rFonts w:ascii="GHEA Grapalat" w:hAnsi="GHEA Grapalat"/>
        </w:rPr>
        <w:t>те, которые не соответствуют требованиям приглашения</w:t>
      </w:r>
      <w:r w:rsidR="00550A62" w:rsidRPr="00437197">
        <w:rPr>
          <w:rFonts w:ascii="GHEA Grapalat" w:hAnsi="GHEA Grapalat"/>
        </w:rPr>
        <w:t>, за исключением случая, установленного пунктом 8.9 части 1 настоящего приглашения</w:t>
      </w:r>
      <w:r w:rsidRPr="00437197">
        <w:rPr>
          <w:rFonts w:ascii="GHEA Grapalat" w:hAnsi="GHEA Grapalat"/>
        </w:rPr>
        <w:t>.</w:t>
      </w:r>
    </w:p>
    <w:p w14:paraId="0C6641F6" w14:textId="77777777" w:rsidR="00B514E8" w:rsidRPr="00437197" w:rsidRDefault="00FD2748"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8.</w:t>
      </w:r>
      <w:r w:rsidR="004C3E56" w:rsidRPr="00437197">
        <w:rPr>
          <w:rFonts w:ascii="GHEA Grapalat" w:hAnsi="GHEA Grapalat"/>
          <w:sz w:val="24"/>
          <w:szCs w:val="24"/>
        </w:rPr>
        <w:t>3</w:t>
      </w:r>
      <w:r w:rsidR="00D07367" w:rsidRPr="00437197">
        <w:rPr>
          <w:rFonts w:ascii="GHEA Grapalat" w:hAnsi="GHEA Grapalat"/>
          <w:sz w:val="24"/>
          <w:szCs w:val="24"/>
        </w:rPr>
        <w:t>.</w:t>
      </w:r>
      <w:r w:rsidR="00D07367" w:rsidRPr="00437197">
        <w:rPr>
          <w:rFonts w:ascii="GHEA Grapalat" w:hAnsi="GHEA Grapalat"/>
          <w:sz w:val="24"/>
          <w:szCs w:val="24"/>
        </w:rPr>
        <w:tab/>
      </w:r>
      <w:r w:rsidR="00D22CBB" w:rsidRPr="00437197">
        <w:rPr>
          <w:rFonts w:ascii="GHEA Grapalat" w:hAnsi="GHEA Grapalat"/>
          <w:sz w:val="24"/>
          <w:szCs w:val="24"/>
        </w:rPr>
        <w:t>Отобранный у</w:t>
      </w:r>
      <w:r w:rsidRPr="00437197">
        <w:rPr>
          <w:rFonts w:ascii="GHEA Grapalat" w:hAnsi="GHEA Grapalat"/>
          <w:sz w:val="24"/>
          <w:szCs w:val="24"/>
        </w:rPr>
        <w:t>частник</w:t>
      </w:r>
      <w:r w:rsidR="00DD2F66" w:rsidRPr="00437197">
        <w:rPr>
          <w:rFonts w:ascii="GHEA Grapalat" w:hAnsi="GHEA Grapalat"/>
          <w:sz w:val="24"/>
          <w:szCs w:val="24"/>
        </w:rPr>
        <w:t xml:space="preserve"> </w:t>
      </w:r>
      <w:r w:rsidRPr="00437197">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37197">
        <w:rPr>
          <w:rFonts w:ascii="GHEA Grapalat" w:hAnsi="GHEA Grapalat"/>
          <w:sz w:val="24"/>
          <w:szCs w:val="24"/>
        </w:rPr>
        <w:t>отобранного</w:t>
      </w:r>
      <w:r w:rsidR="0066621D" w:rsidRPr="00437197">
        <w:rPr>
          <w:rFonts w:ascii="GHEA Grapalat" w:hAnsi="GHEA Grapalat"/>
          <w:sz w:val="24"/>
          <w:szCs w:val="24"/>
        </w:rPr>
        <w:t xml:space="preserve"> </w:t>
      </w:r>
      <w:r w:rsidR="006D73FB" w:rsidRPr="00437197">
        <w:rPr>
          <w:rFonts w:ascii="GHEA Grapalat" w:hAnsi="GHEA Grapalat"/>
          <w:sz w:val="24"/>
          <w:szCs w:val="24"/>
        </w:rPr>
        <w:t>или непризнанных таковыми участников</w:t>
      </w:r>
      <w:r w:rsidRPr="00437197">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437197">
        <w:rPr>
          <w:rFonts w:ascii="GHEA Grapalat" w:hAnsi="GHEA Grapalat"/>
          <w:sz w:val="24"/>
          <w:szCs w:val="24"/>
        </w:rPr>
        <w:t>.</w:t>
      </w:r>
    </w:p>
    <w:p w14:paraId="49FD38EF" w14:textId="77777777" w:rsidR="000D6193" w:rsidRPr="00437197" w:rsidRDefault="00FD2748" w:rsidP="003850C3">
      <w:pPr>
        <w:pStyle w:val="a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i w:val="0"/>
          <w:sz w:val="24"/>
          <w:szCs w:val="24"/>
        </w:rPr>
        <w:t>8.</w:t>
      </w:r>
      <w:r w:rsidR="004C3E56" w:rsidRPr="00437197">
        <w:rPr>
          <w:rFonts w:ascii="GHEA Grapalat" w:hAnsi="GHEA Grapalat"/>
          <w:i w:val="0"/>
          <w:sz w:val="24"/>
          <w:szCs w:val="24"/>
        </w:rPr>
        <w:t>4</w:t>
      </w:r>
      <w:r w:rsidR="00644850" w:rsidRPr="00437197">
        <w:rPr>
          <w:rFonts w:ascii="GHEA Grapalat" w:hAnsi="GHEA Grapalat"/>
          <w:i w:val="0"/>
          <w:sz w:val="24"/>
          <w:szCs w:val="24"/>
        </w:rPr>
        <w:t>.</w:t>
      </w:r>
      <w:r w:rsidR="00644850" w:rsidRPr="00437197">
        <w:rPr>
          <w:rFonts w:ascii="GHEA Grapalat" w:hAnsi="GHEA Grapalat"/>
          <w:i w:val="0"/>
          <w:sz w:val="24"/>
          <w:szCs w:val="24"/>
        </w:rPr>
        <w:tab/>
      </w:r>
      <w:r w:rsidRPr="0043719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437197">
        <w:rPr>
          <w:rFonts w:ascii="GHEA Grapalat" w:hAnsi="GHEA Grapalat"/>
          <w:sz w:val="24"/>
          <w:szCs w:val="24"/>
        </w:rPr>
        <w:t xml:space="preserve">с драмом Республики Армения по курсу </w:t>
      </w:r>
      <w:r w:rsidR="000D6193" w:rsidRPr="00437197">
        <w:rPr>
          <w:rFonts w:ascii="GHEA Grapalat" w:hAnsi="GHEA Grapalat"/>
        </w:rPr>
        <w:t>Республики Армения по курсу ЦБ данного дня</w:t>
      </w:r>
      <w:r w:rsidR="000D6193" w:rsidRPr="00437197">
        <w:rPr>
          <w:rStyle w:val="af6"/>
          <w:rFonts w:ascii="GHEA Grapalat" w:hAnsi="GHEA Grapalat"/>
          <w:sz w:val="24"/>
          <w:szCs w:val="24"/>
        </w:rPr>
        <w:footnoteReference w:customMarkFollows="1" w:id="5"/>
        <w:t>10</w:t>
      </w:r>
      <w:r w:rsidR="000D6193" w:rsidRPr="00437197">
        <w:rPr>
          <w:rFonts w:ascii="GHEA Grapalat" w:hAnsi="GHEA Grapalat"/>
          <w:sz w:val="24"/>
          <w:szCs w:val="24"/>
        </w:rPr>
        <w:t>.</w:t>
      </w:r>
    </w:p>
    <w:p w14:paraId="127DF601" w14:textId="77777777" w:rsidR="00B15493" w:rsidRPr="00437197" w:rsidRDefault="00FD2748" w:rsidP="003850C3">
      <w:pPr>
        <w:pStyle w:val="a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1E1D4C" w:rsidRPr="00437197">
        <w:rPr>
          <w:rFonts w:ascii="GHEA Grapalat" w:hAnsi="GHEA Grapalat"/>
          <w:sz w:val="24"/>
          <w:szCs w:val="24"/>
        </w:rPr>
        <w:t>5</w:t>
      </w:r>
      <w:r w:rsidRPr="00437197">
        <w:rPr>
          <w:rFonts w:ascii="GHEA Grapalat" w:hAnsi="GHEA Grapalat"/>
          <w:sz w:val="24"/>
          <w:szCs w:val="24"/>
        </w:rPr>
        <w:t>.</w:t>
      </w:r>
      <w:r w:rsidR="00644850" w:rsidRPr="00437197">
        <w:rPr>
          <w:rFonts w:ascii="GHEA Grapalat" w:hAnsi="GHEA Grapalat"/>
          <w:sz w:val="24"/>
          <w:szCs w:val="24"/>
        </w:rPr>
        <w:tab/>
      </w:r>
      <w:r w:rsidRPr="00437197">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37197">
        <w:rPr>
          <w:rFonts w:ascii="GHEA Grapalat" w:hAnsi="GHEA Grapalat"/>
          <w:sz w:val="24"/>
          <w:szCs w:val="24"/>
        </w:rPr>
        <w:t>отобранного или непризнанных таковыми участников</w:t>
      </w:r>
      <w:r w:rsidRPr="00437197">
        <w:rPr>
          <w:rFonts w:ascii="GHEA Grapalat" w:hAnsi="GHEA Grapalat"/>
          <w:sz w:val="24"/>
          <w:szCs w:val="24"/>
        </w:rPr>
        <w:t xml:space="preserve">. </w:t>
      </w:r>
      <w:r w:rsidR="002F2045" w:rsidRPr="00437197">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37197">
        <w:rPr>
          <w:rFonts w:ascii="GHEA Grapalat" w:hAnsi="GHEA Grapalat"/>
          <w:sz w:val="24"/>
          <w:szCs w:val="24"/>
        </w:rPr>
        <w:t>.</w:t>
      </w:r>
    </w:p>
    <w:p w14:paraId="05533B4A" w14:textId="77777777" w:rsidR="009B6D58" w:rsidRPr="00437197" w:rsidRDefault="00FD274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При равенстве предложенных наименьших цен</w:t>
      </w:r>
      <w:del w:id="3" w:author="Vardan" w:date="2022-10-29T23:54:00Z">
        <w:r w:rsidRPr="00437197" w:rsidDel="002164B3">
          <w:rPr>
            <w:rFonts w:ascii="GHEA Grapalat" w:hAnsi="GHEA Grapalat"/>
            <w:sz w:val="24"/>
            <w:szCs w:val="24"/>
          </w:rPr>
          <w:delText xml:space="preserve"> </w:delText>
        </w:r>
      </w:del>
      <w:r w:rsidR="00186559" w:rsidRPr="00437197">
        <w:rPr>
          <w:rFonts w:ascii="GHEA Grapalat" w:hAnsi="GHEA Grapalat"/>
          <w:sz w:val="24"/>
          <w:szCs w:val="24"/>
        </w:rPr>
        <w:t>:</w:t>
      </w:r>
    </w:p>
    <w:p w14:paraId="65163ED4"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а.</w:t>
      </w:r>
      <w:r w:rsidR="00186559" w:rsidRPr="00437197">
        <w:rPr>
          <w:rFonts w:ascii="GHEA Grapalat" w:hAnsi="GHEA Grapalat"/>
          <w:sz w:val="24"/>
          <w:szCs w:val="24"/>
        </w:rPr>
        <w:tab/>
      </w:r>
      <w:r w:rsidRPr="00437197">
        <w:rPr>
          <w:rFonts w:ascii="GHEA Grapalat" w:hAnsi="GHEA Grapalat"/>
          <w:sz w:val="24"/>
          <w:szCs w:val="24"/>
        </w:rPr>
        <w:t>для определения</w:t>
      </w:r>
      <w:r w:rsidR="005F09CE" w:rsidRPr="00437197">
        <w:rPr>
          <w:rFonts w:ascii="GHEA Grapalat" w:hAnsi="GHEA Grapalat"/>
          <w:sz w:val="24"/>
          <w:szCs w:val="24"/>
        </w:rPr>
        <w:t xml:space="preserve"> </w:t>
      </w:r>
      <w:r w:rsidR="00FC5859" w:rsidRPr="00437197">
        <w:rPr>
          <w:rFonts w:ascii="GHEA Grapalat" w:hAnsi="GHEA Grapalat"/>
          <w:sz w:val="24"/>
          <w:szCs w:val="24"/>
        </w:rPr>
        <w:t xml:space="preserve">отобранного </w:t>
      </w:r>
      <w:r w:rsidR="002F27C9" w:rsidRPr="00437197">
        <w:rPr>
          <w:rFonts w:ascii="GHEA Grapalat" w:hAnsi="GHEA Grapalat"/>
          <w:sz w:val="24"/>
          <w:szCs w:val="24"/>
        </w:rPr>
        <w:t>и</w:t>
      </w:r>
      <w:r w:rsidR="00FC5859" w:rsidRPr="00437197">
        <w:rPr>
          <w:rFonts w:ascii="GHEA Grapalat" w:hAnsi="GHEA Grapalat"/>
          <w:sz w:val="24"/>
          <w:szCs w:val="24"/>
        </w:rPr>
        <w:t xml:space="preserve"> непризнанных таковыми </w:t>
      </w:r>
      <w:r w:rsidRPr="00437197">
        <w:rPr>
          <w:rFonts w:ascii="GHEA Grapalat" w:hAnsi="GHEA Grapalat"/>
          <w:sz w:val="24"/>
          <w:szCs w:val="24"/>
        </w:rPr>
        <w:t xml:space="preserve">участников, </w:t>
      </w:r>
      <w:r w:rsidR="00A55C6C" w:rsidRPr="00437197">
        <w:rPr>
          <w:rFonts w:ascii="GHEA Grapalat" w:hAnsi="GHEA Grapalat"/>
          <w:sz w:val="24"/>
          <w:szCs w:val="24"/>
        </w:rPr>
        <w:t xml:space="preserve">на </w:t>
      </w:r>
      <w:proofErr w:type="spellStart"/>
      <w:r w:rsidR="00A55C6C" w:rsidRPr="00437197">
        <w:rPr>
          <w:rFonts w:ascii="GHEA Grapalat" w:hAnsi="GHEA Grapalat"/>
          <w:sz w:val="24"/>
          <w:szCs w:val="24"/>
        </w:rPr>
        <w:t>заседаниии</w:t>
      </w:r>
      <w:proofErr w:type="spellEnd"/>
      <w:r w:rsidR="00A55C6C" w:rsidRPr="00437197">
        <w:rPr>
          <w:rFonts w:ascii="GHEA Grapalat" w:hAnsi="GHEA Grapalat"/>
          <w:sz w:val="24"/>
          <w:szCs w:val="24"/>
        </w:rPr>
        <w:t xml:space="preserve"> комиссии с предложившими равные цены участниками,</w:t>
      </w:r>
      <w:r w:rsidRPr="00437197">
        <w:rPr>
          <w:rFonts w:ascii="GHEA Grapalat" w:hAnsi="GHEA Grapalat"/>
          <w:sz w:val="24"/>
          <w:szCs w:val="24"/>
        </w:rPr>
        <w:t xml:space="preserve"> проводятся одновременные переговоры, если </w:t>
      </w:r>
      <w:r w:rsidR="006248D3" w:rsidRPr="00437197">
        <w:rPr>
          <w:rFonts w:ascii="GHEA Grapalat" w:hAnsi="GHEA Grapalat"/>
          <w:sz w:val="24"/>
          <w:szCs w:val="24"/>
        </w:rPr>
        <w:t>эти</w:t>
      </w:r>
      <w:r w:rsidRPr="00437197">
        <w:rPr>
          <w:rFonts w:ascii="GHEA Grapalat" w:hAnsi="GHEA Grapalat"/>
          <w:sz w:val="24"/>
          <w:szCs w:val="24"/>
        </w:rPr>
        <w:t xml:space="preserve"> участники (наделенные соответствующим полномочием представители)</w:t>
      </w:r>
      <w:r w:rsidR="0075330D" w:rsidRPr="00437197">
        <w:rPr>
          <w:rFonts w:ascii="GHEA Grapalat" w:hAnsi="GHEA Grapalat"/>
          <w:sz w:val="24"/>
          <w:szCs w:val="24"/>
        </w:rPr>
        <w:t xml:space="preserve"> присутствуют на заседании,</w:t>
      </w:r>
    </w:p>
    <w:p w14:paraId="217526A8"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б.</w:t>
      </w:r>
      <w:r w:rsidR="00186559" w:rsidRPr="00437197">
        <w:rPr>
          <w:rFonts w:ascii="GHEA Grapalat" w:hAnsi="GHEA Grapalat"/>
          <w:sz w:val="24"/>
          <w:szCs w:val="24"/>
        </w:rPr>
        <w:tab/>
      </w:r>
      <w:r w:rsidRPr="00437197">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437197">
        <w:rPr>
          <w:rFonts w:ascii="GHEA Grapalat" w:hAnsi="GHEA Grapalat"/>
          <w:sz w:val="24"/>
          <w:szCs w:val="24"/>
        </w:rPr>
        <w:t>в электронной форме</w:t>
      </w:r>
      <w:r w:rsidRPr="00437197">
        <w:rPr>
          <w:rFonts w:ascii="GHEA Grapalat" w:hAnsi="GHEA Grapalat"/>
          <w:sz w:val="24"/>
          <w:szCs w:val="24"/>
        </w:rPr>
        <w:t xml:space="preserve"> одновременно уведомляет всех участников</w:t>
      </w:r>
      <w:r w:rsidR="002615E2" w:rsidRPr="00437197">
        <w:rPr>
          <w:rFonts w:ascii="GHEA Grapalat" w:hAnsi="GHEA Grapalat"/>
          <w:sz w:val="24"/>
          <w:szCs w:val="24"/>
        </w:rPr>
        <w:t xml:space="preserve"> представившими равные цены</w:t>
      </w:r>
      <w:r w:rsidRPr="00437197">
        <w:rPr>
          <w:rFonts w:ascii="GHEA Grapalat" w:hAnsi="GHEA Grapalat"/>
          <w:sz w:val="24"/>
          <w:szCs w:val="24"/>
        </w:rPr>
        <w:t xml:space="preserve"> </w:t>
      </w:r>
      <w:r w:rsidR="00BB7A52" w:rsidRPr="00437197">
        <w:rPr>
          <w:rFonts w:ascii="GHEA Grapalat" w:hAnsi="GHEA Grapalat"/>
          <w:sz w:val="24"/>
          <w:szCs w:val="24"/>
        </w:rPr>
        <w:t>об условиях, продолжительности,</w:t>
      </w:r>
      <w:r w:rsidRPr="00437197">
        <w:rPr>
          <w:rFonts w:ascii="GHEA Grapalat" w:hAnsi="GHEA Grapalat"/>
          <w:sz w:val="24"/>
          <w:szCs w:val="24"/>
        </w:rPr>
        <w:t xml:space="preserve"> дате, времени и месте проведения одновременных переговоров по снижению цен,</w:t>
      </w:r>
    </w:p>
    <w:p w14:paraId="2658B421"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в.</w:t>
      </w:r>
      <w:r w:rsidR="00186559" w:rsidRPr="00437197">
        <w:rPr>
          <w:rFonts w:ascii="GHEA Grapalat" w:hAnsi="GHEA Grapalat"/>
          <w:sz w:val="24"/>
          <w:szCs w:val="24"/>
        </w:rPr>
        <w:tab/>
      </w:r>
      <w:r w:rsidRPr="00437197">
        <w:rPr>
          <w:rFonts w:ascii="GHEA Grapalat" w:hAnsi="GHEA Grapalat"/>
          <w:sz w:val="24"/>
          <w:szCs w:val="24"/>
        </w:rPr>
        <w:t xml:space="preserve">переговоры проводятся не раннее чем на второй и не позднее чем на </w:t>
      </w:r>
      <w:r w:rsidR="00996FDC" w:rsidRPr="00437197">
        <w:rPr>
          <w:rFonts w:ascii="GHEA Grapalat" w:hAnsi="GHEA Grapalat"/>
          <w:sz w:val="24"/>
          <w:szCs w:val="24"/>
        </w:rPr>
        <w:t xml:space="preserve">пятый </w:t>
      </w:r>
      <w:r w:rsidRPr="00437197">
        <w:rPr>
          <w:rFonts w:ascii="GHEA Grapalat" w:hAnsi="GHEA Grapalat"/>
          <w:sz w:val="24"/>
          <w:szCs w:val="24"/>
        </w:rPr>
        <w:t>рабочий день со дня отправки извещения</w:t>
      </w:r>
      <w:r w:rsidR="00A50C53" w:rsidRPr="00437197">
        <w:rPr>
          <w:rFonts w:ascii="GHEA Grapalat" w:hAnsi="GHEA Grapalat"/>
          <w:sz w:val="24"/>
          <w:szCs w:val="24"/>
        </w:rPr>
        <w:t>,</w:t>
      </w:r>
    </w:p>
    <w:p w14:paraId="34031933"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г.</w:t>
      </w:r>
      <w:r w:rsidR="00186559" w:rsidRPr="00437197">
        <w:rPr>
          <w:rFonts w:ascii="GHEA Grapalat" w:hAnsi="GHEA Grapalat"/>
          <w:sz w:val="24"/>
          <w:szCs w:val="24"/>
        </w:rPr>
        <w:tab/>
      </w:r>
      <w:r w:rsidRPr="00437197">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437197">
        <w:rPr>
          <w:rFonts w:ascii="GHEA Grapalat" w:hAnsi="GHEA Grapalat"/>
          <w:sz w:val="24"/>
          <w:szCs w:val="24"/>
        </w:rPr>
        <w:t>другого участника</w:t>
      </w:r>
      <w:r w:rsidRPr="00437197">
        <w:rPr>
          <w:rFonts w:ascii="GHEA Grapalat" w:hAnsi="GHEA Grapalat"/>
          <w:sz w:val="24"/>
          <w:szCs w:val="24"/>
        </w:rPr>
        <w:t xml:space="preserve">, и до истечения </w:t>
      </w:r>
      <w:r w:rsidRPr="00437197">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14:paraId="75EA90BE" w14:textId="77777777" w:rsidR="00D64A0E" w:rsidRPr="00437197" w:rsidRDefault="009B6D58" w:rsidP="003850C3">
      <w:pPr>
        <w:pStyle w:val="norm"/>
        <w:widowControl w:val="0"/>
        <w:tabs>
          <w:tab w:val="left" w:pos="1134"/>
        </w:tabs>
        <w:spacing w:line="240" w:lineRule="auto"/>
        <w:ind w:firstLine="567"/>
        <w:rPr>
          <w:ins w:id="4" w:author="Vardan" w:date="2022-10-29T23:58:00Z"/>
          <w:rFonts w:ascii="GHEA Grapalat" w:hAnsi="GHEA Grapalat"/>
          <w:sz w:val="24"/>
          <w:szCs w:val="24"/>
        </w:rPr>
      </w:pPr>
      <w:r w:rsidRPr="00437197">
        <w:rPr>
          <w:rFonts w:ascii="GHEA Grapalat" w:hAnsi="GHEA Grapalat"/>
          <w:sz w:val="24"/>
          <w:szCs w:val="24"/>
        </w:rPr>
        <w:t>д.</w:t>
      </w:r>
      <w:r w:rsidR="00186559" w:rsidRPr="00437197">
        <w:rPr>
          <w:rFonts w:ascii="GHEA Grapalat" w:hAnsi="GHEA Grapalat"/>
          <w:sz w:val="24"/>
          <w:szCs w:val="24"/>
        </w:rPr>
        <w:tab/>
      </w:r>
      <w:r w:rsidRPr="00437197">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437197">
        <w:rPr>
          <w:rFonts w:ascii="GHEA Grapalat" w:hAnsi="GHEA Grapalat"/>
          <w:sz w:val="24"/>
          <w:szCs w:val="24"/>
        </w:rPr>
        <w:t xml:space="preserve">присутствующим на переговорах </w:t>
      </w:r>
      <w:r w:rsidRPr="00437197">
        <w:rPr>
          <w:rFonts w:ascii="GHEA Grapalat" w:hAnsi="GHEA Grapalat"/>
          <w:sz w:val="24"/>
          <w:szCs w:val="24"/>
        </w:rPr>
        <w:t>участниками</w:t>
      </w:r>
      <w:r w:rsidR="001D129F" w:rsidRPr="00437197">
        <w:rPr>
          <w:rFonts w:ascii="GHEA Grapalat" w:hAnsi="GHEA Grapalat"/>
          <w:sz w:val="24"/>
          <w:szCs w:val="24"/>
        </w:rPr>
        <w:t xml:space="preserve"> </w:t>
      </w:r>
      <w:r w:rsidRPr="00437197">
        <w:rPr>
          <w:rFonts w:ascii="GHEA Grapalat" w:hAnsi="GHEA Grapalat"/>
          <w:sz w:val="24"/>
          <w:szCs w:val="24"/>
        </w:rPr>
        <w:t>ценам,  определяются и объявляются</w:t>
      </w:r>
      <w:r w:rsidR="00A134CC" w:rsidRPr="00437197">
        <w:rPr>
          <w:rFonts w:ascii="GHEA Grapalat" w:hAnsi="GHEA Grapalat"/>
          <w:sz w:val="24"/>
          <w:szCs w:val="24"/>
        </w:rPr>
        <w:t xml:space="preserve"> отобранный </w:t>
      </w:r>
      <w:r w:rsidR="002F27C9" w:rsidRPr="00437197">
        <w:rPr>
          <w:rFonts w:ascii="GHEA Grapalat" w:hAnsi="GHEA Grapalat"/>
          <w:sz w:val="24"/>
          <w:szCs w:val="24"/>
        </w:rPr>
        <w:t xml:space="preserve">и </w:t>
      </w:r>
      <w:r w:rsidR="00CD7A4E" w:rsidRPr="00437197">
        <w:rPr>
          <w:rFonts w:ascii="GHEA Grapalat" w:hAnsi="GHEA Grapalat"/>
          <w:sz w:val="24"/>
          <w:szCs w:val="24"/>
        </w:rPr>
        <w:t xml:space="preserve"> непризнанные таковыми</w:t>
      </w:r>
      <w:r w:rsidRPr="00437197">
        <w:rPr>
          <w:rFonts w:ascii="GHEA Grapalat" w:hAnsi="GHEA Grapalat"/>
          <w:sz w:val="24"/>
          <w:szCs w:val="24"/>
        </w:rPr>
        <w:t xml:space="preserve"> участники</w:t>
      </w:r>
      <w:r w:rsidR="00D64A0E" w:rsidRPr="00437197">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437197" w:rsidRDefault="00B05FE6"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222CDB" w:rsidRPr="00437197">
        <w:rPr>
          <w:rFonts w:ascii="GHEA Grapalat" w:hAnsi="GHEA Grapalat"/>
          <w:sz w:val="24"/>
          <w:szCs w:val="24"/>
        </w:rPr>
        <w:t>6</w:t>
      </w:r>
      <w:r w:rsidRPr="00437197">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37197">
        <w:rPr>
          <w:rFonts w:ascii="GHEA Grapalat" w:hAnsi="GHEA Grapalat"/>
        </w:rPr>
        <w:t xml:space="preserve"> </w:t>
      </w:r>
      <w:r w:rsidRPr="00437197">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437197">
        <w:rPr>
          <w:rFonts w:ascii="GHEA Grapalat" w:hAnsi="GHEA Grapalat"/>
          <w:sz w:val="24"/>
          <w:szCs w:val="24"/>
        </w:rPr>
        <w:t>предусматриванием</w:t>
      </w:r>
      <w:proofErr w:type="spellEnd"/>
      <w:r w:rsidRPr="00437197">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437197">
        <w:rPr>
          <w:rFonts w:ascii="GHEA Grapalat" w:hAnsi="GHEA Grapalat"/>
        </w:rPr>
        <w:t xml:space="preserve"> </w:t>
      </w:r>
      <w:r w:rsidRPr="00437197">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37197">
        <w:rPr>
          <w:rFonts w:ascii="GHEA Grapalat" w:hAnsi="GHEA Grapalat"/>
        </w:rPr>
        <w:t xml:space="preserve"> </w:t>
      </w:r>
      <w:r w:rsidRPr="00437197">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437197" w:rsidRDefault="00B05FE6"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437197"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4"/>
          <w:szCs w:val="24"/>
        </w:rPr>
      </w:pPr>
    </w:p>
    <w:p w14:paraId="372A686B" w14:textId="77777777" w:rsidR="00B514E8" w:rsidRPr="00437197" w:rsidRDefault="00FD2748" w:rsidP="003850C3">
      <w:pPr>
        <w:widowControl w:val="0"/>
        <w:tabs>
          <w:tab w:val="left" w:pos="1134"/>
        </w:tabs>
        <w:ind w:firstLine="567"/>
        <w:jc w:val="both"/>
        <w:rPr>
          <w:rFonts w:ascii="GHEA Grapalat" w:hAnsi="GHEA Grapalat"/>
        </w:rPr>
      </w:pPr>
      <w:r w:rsidRPr="00437197">
        <w:rPr>
          <w:rFonts w:ascii="GHEA Grapalat" w:hAnsi="GHEA Grapalat"/>
        </w:rPr>
        <w:t>8.</w:t>
      </w:r>
      <w:r w:rsidR="00096B2C" w:rsidRPr="00437197">
        <w:rPr>
          <w:rFonts w:ascii="GHEA Grapalat" w:hAnsi="GHEA Grapalat"/>
        </w:rPr>
        <w:t>7</w:t>
      </w:r>
      <w:r w:rsidRPr="00437197">
        <w:rPr>
          <w:rFonts w:ascii="GHEA Grapalat" w:hAnsi="GHEA Grapalat"/>
        </w:rPr>
        <w:t>.</w:t>
      </w:r>
      <w:r w:rsidR="00C37724" w:rsidRPr="00437197">
        <w:rPr>
          <w:rFonts w:ascii="GHEA Grapalat" w:hAnsi="GHEA Grapalat"/>
        </w:rPr>
        <w:tab/>
      </w:r>
      <w:r w:rsidRPr="00437197">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437197">
        <w:rPr>
          <w:rFonts w:ascii="GHEA Grapalat" w:hAnsi="GHEA Grapalat"/>
        </w:rPr>
        <w:t xml:space="preserve">включенные в заявку </w:t>
      </w:r>
      <w:r w:rsidRPr="00437197">
        <w:rPr>
          <w:rFonts w:ascii="GHEA Grapalat" w:hAnsi="GHEA Grapalat"/>
        </w:rPr>
        <w:t>документ</w:t>
      </w:r>
      <w:r w:rsidR="00F7541A" w:rsidRPr="00437197">
        <w:rPr>
          <w:rFonts w:ascii="GHEA Grapalat" w:hAnsi="GHEA Grapalat"/>
        </w:rPr>
        <w:t>ы</w:t>
      </w:r>
      <w:r w:rsidRPr="00437197">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437197">
        <w:rPr>
          <w:rFonts w:ascii="Calibri" w:hAnsi="Calibri" w:cs="Calibri"/>
          <w:lang w:val="en-US"/>
        </w:rPr>
        <w:t> </w:t>
      </w:r>
      <w:r w:rsidRPr="00437197">
        <w:rPr>
          <w:rFonts w:ascii="GHEA Grapalat" w:hAnsi="GHEA Grapalat"/>
        </w:rPr>
        <w:t>препятствуя нормальному функционированию комиссии.</w:t>
      </w:r>
    </w:p>
    <w:p w14:paraId="70F49581" w14:textId="77777777" w:rsidR="00AD2081" w:rsidRPr="00437197" w:rsidRDefault="00A150A9"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917747" w:rsidRPr="00437197">
        <w:rPr>
          <w:rFonts w:ascii="GHEA Grapalat" w:hAnsi="GHEA Grapalat"/>
          <w:sz w:val="24"/>
          <w:szCs w:val="24"/>
        </w:rPr>
        <w:t>8</w:t>
      </w:r>
      <w:r w:rsidRPr="00437197">
        <w:rPr>
          <w:rFonts w:ascii="GHEA Grapalat" w:hAnsi="GHEA Grapalat"/>
          <w:sz w:val="24"/>
          <w:szCs w:val="24"/>
        </w:rPr>
        <w:t>.</w:t>
      </w:r>
      <w:r w:rsidR="00213830" w:rsidRPr="00437197">
        <w:rPr>
          <w:rFonts w:ascii="GHEA Grapalat" w:hAnsi="GHEA Grapalat"/>
          <w:sz w:val="24"/>
          <w:szCs w:val="24"/>
        </w:rPr>
        <w:tab/>
      </w:r>
      <w:r w:rsidRPr="00437197">
        <w:rPr>
          <w:rFonts w:ascii="GHEA Grapalat" w:hAnsi="GHEA Grapalat"/>
          <w:sz w:val="24"/>
          <w:szCs w:val="24"/>
        </w:rPr>
        <w:t xml:space="preserve">Если в результате оценки, проведенной в ходе заседания по вскрытию </w:t>
      </w:r>
      <w:r w:rsidR="00F00565" w:rsidRPr="00437197">
        <w:rPr>
          <w:rFonts w:ascii="GHEA Grapalat" w:hAnsi="GHEA Grapalat"/>
          <w:sz w:val="24"/>
          <w:szCs w:val="24"/>
        </w:rPr>
        <w:t xml:space="preserve">и оценке </w:t>
      </w:r>
      <w:r w:rsidRPr="00437197">
        <w:rPr>
          <w:rFonts w:ascii="GHEA Grapalat" w:hAnsi="GHEA Grapalat"/>
          <w:sz w:val="24"/>
          <w:szCs w:val="24"/>
        </w:rPr>
        <w:t>заявок, в заявке участника фиксируются несоответствия требованиям приглашения,</w:t>
      </w:r>
      <w:r w:rsidR="001F0DAB" w:rsidRPr="00437197">
        <w:rPr>
          <w:rFonts w:ascii="GHEA Grapalat" w:hAnsi="GHEA Grapalat"/>
          <w:sz w:val="24"/>
          <w:szCs w:val="24"/>
        </w:rPr>
        <w:t xml:space="preserve"> </w:t>
      </w:r>
      <w:r w:rsidRPr="00437197">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437197">
        <w:rPr>
          <w:rFonts w:ascii="GHEA Grapalat" w:hAnsi="GHEA Grapalat"/>
          <w:sz w:val="24"/>
          <w:szCs w:val="24"/>
        </w:rPr>
        <w:t xml:space="preserve"> </w:t>
      </w:r>
      <w:r w:rsidR="001F0DAB" w:rsidRPr="00437197">
        <w:rPr>
          <w:rFonts w:ascii="GHEA Grapalat" w:hAnsi="GHEA Grapalat"/>
        </w:rPr>
        <w:t xml:space="preserve">в электронной </w:t>
      </w:r>
      <w:proofErr w:type="gramStart"/>
      <w:r w:rsidR="001F0DAB" w:rsidRPr="00437197">
        <w:rPr>
          <w:rFonts w:ascii="GHEA Grapalat" w:hAnsi="GHEA Grapalat"/>
        </w:rPr>
        <w:t>форме</w:t>
      </w:r>
      <w:r w:rsidR="007A34A6" w:rsidRPr="00437197">
        <w:rPr>
          <w:rFonts w:ascii="GHEA Grapalat" w:hAnsi="GHEA Grapalat"/>
        </w:rPr>
        <w:t xml:space="preserve"> </w:t>
      </w:r>
      <w:r w:rsidRPr="00437197">
        <w:rPr>
          <w:rFonts w:ascii="GHEA Grapalat" w:hAnsi="GHEA Grapalat"/>
          <w:sz w:val="24"/>
          <w:szCs w:val="24"/>
        </w:rPr>
        <w:t xml:space="preserve"> информирует</w:t>
      </w:r>
      <w:proofErr w:type="gramEnd"/>
      <w:r w:rsidRPr="00437197">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72185E63" w14:textId="77777777" w:rsidR="003B3E74" w:rsidRPr="00437197" w:rsidRDefault="006A3C8A"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437197">
        <w:rPr>
          <w:rFonts w:ascii="GHEA Grapalat" w:hAnsi="GHEA Grapalat" w:cs="Sylfaen"/>
          <w:sz w:val="24"/>
          <w:szCs w:val="24"/>
        </w:rPr>
        <w:t>.</w:t>
      </w:r>
    </w:p>
    <w:p w14:paraId="2BE9E4CB" w14:textId="77777777" w:rsidR="00C27BA4" w:rsidRPr="00437197" w:rsidRDefault="00A150A9" w:rsidP="003850C3">
      <w:pPr>
        <w:pStyle w:val="norm"/>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0F35AE" w:rsidRPr="00437197">
        <w:rPr>
          <w:rFonts w:ascii="GHEA Grapalat" w:hAnsi="GHEA Grapalat"/>
          <w:sz w:val="24"/>
          <w:szCs w:val="24"/>
        </w:rPr>
        <w:t>9</w:t>
      </w:r>
      <w:r w:rsidRPr="00437197">
        <w:rPr>
          <w:rFonts w:ascii="GHEA Grapalat" w:hAnsi="GHEA Grapalat"/>
          <w:sz w:val="24"/>
          <w:szCs w:val="24"/>
        </w:rPr>
        <w:t>.</w:t>
      </w:r>
      <w:r w:rsidR="00213830" w:rsidRPr="00437197">
        <w:rPr>
          <w:rFonts w:ascii="GHEA Grapalat" w:hAnsi="GHEA Grapalat"/>
          <w:sz w:val="24"/>
          <w:szCs w:val="24"/>
        </w:rPr>
        <w:tab/>
      </w:r>
      <w:r w:rsidRPr="00437197">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437197">
        <w:rPr>
          <w:rFonts w:ascii="GHEA Grapalat" w:hAnsi="GHEA Grapalat"/>
          <w:sz w:val="24"/>
          <w:szCs w:val="24"/>
        </w:rPr>
        <w:t>8</w:t>
      </w:r>
      <w:r w:rsidRPr="00437197">
        <w:rPr>
          <w:rFonts w:ascii="GHEA Grapalat" w:hAnsi="GHEA Grapalat"/>
          <w:sz w:val="24"/>
          <w:szCs w:val="24"/>
        </w:rPr>
        <w:t xml:space="preserve">. настоящего приглашения, то его заявка оценивается удовлетворительно. </w:t>
      </w:r>
      <w:proofErr w:type="gramStart"/>
      <w:r w:rsidRPr="00437197">
        <w:rPr>
          <w:rFonts w:ascii="GHEA Grapalat" w:hAnsi="GHEA Grapalat"/>
          <w:sz w:val="24"/>
          <w:szCs w:val="24"/>
        </w:rPr>
        <w:t>В противном случае,</w:t>
      </w:r>
      <w:proofErr w:type="gramEnd"/>
      <w:r w:rsidRPr="00437197">
        <w:rPr>
          <w:rFonts w:ascii="GHEA Grapalat" w:hAnsi="GHEA Grapalat"/>
          <w:sz w:val="24"/>
          <w:szCs w:val="24"/>
        </w:rPr>
        <w:t xml:space="preserve"> заявка</w:t>
      </w:r>
      <w:r w:rsidR="00D23C17" w:rsidRPr="00437197">
        <w:rPr>
          <w:rFonts w:ascii="GHEA Grapalat" w:hAnsi="GHEA Grapalat"/>
          <w:sz w:val="24"/>
          <w:szCs w:val="24"/>
        </w:rPr>
        <w:t xml:space="preserve"> данного участника</w:t>
      </w:r>
      <w:r w:rsidRPr="00437197">
        <w:rPr>
          <w:rFonts w:ascii="GHEA Grapalat" w:hAnsi="GHEA Grapalat"/>
          <w:sz w:val="24"/>
          <w:szCs w:val="24"/>
        </w:rPr>
        <w:t xml:space="preserve"> оценивается </w:t>
      </w:r>
      <w:r w:rsidRPr="00437197">
        <w:rPr>
          <w:rFonts w:ascii="GHEA Grapalat" w:hAnsi="GHEA Grapalat"/>
          <w:sz w:val="24"/>
          <w:szCs w:val="24"/>
        </w:rPr>
        <w:lastRenderedPageBreak/>
        <w:t>неуд</w:t>
      </w:r>
      <w:r w:rsidR="00A50C53" w:rsidRPr="00437197">
        <w:rPr>
          <w:rFonts w:ascii="GHEA Grapalat" w:hAnsi="GHEA Grapalat"/>
          <w:sz w:val="24"/>
          <w:szCs w:val="24"/>
        </w:rPr>
        <w:t>овлетворительно и отклоняется</w:t>
      </w:r>
      <w:r w:rsidR="005D7FA6" w:rsidRPr="00437197">
        <w:rPr>
          <w:rFonts w:ascii="GHEA Grapalat" w:hAnsi="GHEA Grapalat"/>
          <w:sz w:val="24"/>
          <w:szCs w:val="24"/>
        </w:rPr>
        <w:t>, а отобранным участником признается участник, занявший последующее место</w:t>
      </w:r>
      <w:r w:rsidR="00A50C53" w:rsidRPr="00437197">
        <w:rPr>
          <w:rFonts w:ascii="GHEA Grapalat" w:hAnsi="GHEA Grapalat"/>
          <w:sz w:val="24"/>
          <w:szCs w:val="24"/>
        </w:rPr>
        <w:t>.</w:t>
      </w:r>
    </w:p>
    <w:p w14:paraId="46FAF7B8" w14:textId="77777777" w:rsidR="006A649A"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8.1</w:t>
      </w:r>
      <w:r w:rsidR="00B81197" w:rsidRPr="00437197">
        <w:rPr>
          <w:rFonts w:ascii="GHEA Grapalat" w:hAnsi="GHEA Grapalat"/>
          <w:sz w:val="24"/>
          <w:szCs w:val="24"/>
        </w:rPr>
        <w:t>0</w:t>
      </w:r>
      <w:r w:rsidRPr="00437197">
        <w:rPr>
          <w:rFonts w:ascii="GHEA Grapalat" w:hAnsi="GHEA Grapalat"/>
          <w:sz w:val="24"/>
          <w:szCs w:val="24"/>
        </w:rPr>
        <w:t>.</w:t>
      </w:r>
      <w:r w:rsidR="00213830" w:rsidRPr="00437197">
        <w:rPr>
          <w:rFonts w:ascii="GHEA Grapalat" w:hAnsi="GHEA Grapalat"/>
          <w:sz w:val="24"/>
          <w:szCs w:val="24"/>
        </w:rPr>
        <w:tab/>
      </w:r>
      <w:r w:rsidR="006A649A" w:rsidRPr="00437197">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437197" w:rsidDel="00A5199D">
        <w:rPr>
          <w:rFonts w:ascii="GHEA Grapalat" w:hAnsi="GHEA Grapalat"/>
          <w:sz w:val="24"/>
          <w:szCs w:val="24"/>
        </w:rPr>
        <w:t xml:space="preserve"> </w:t>
      </w:r>
      <w:r w:rsidR="006A649A" w:rsidRPr="00437197">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B55371" w:rsidRPr="00437197">
        <w:rPr>
          <w:rFonts w:ascii="GHEA Grapalat" w:hAnsi="GHEA Grapalat"/>
          <w:sz w:val="24"/>
          <w:szCs w:val="24"/>
        </w:rPr>
        <w:t>1</w:t>
      </w:r>
      <w:r w:rsidR="004409B1" w:rsidRPr="00437197">
        <w:rPr>
          <w:rFonts w:ascii="GHEA Grapalat" w:hAnsi="GHEA Grapalat"/>
          <w:sz w:val="24"/>
          <w:szCs w:val="24"/>
        </w:rPr>
        <w:t>.</w:t>
      </w:r>
      <w:r w:rsidR="004409B1" w:rsidRPr="00437197">
        <w:rPr>
          <w:rFonts w:ascii="GHEA Grapalat" w:hAnsi="GHEA Grapalat"/>
          <w:sz w:val="24"/>
          <w:szCs w:val="24"/>
        </w:rPr>
        <w:tab/>
      </w:r>
      <w:r w:rsidRPr="00437197">
        <w:rPr>
          <w:rFonts w:ascii="GHEA Grapalat" w:hAnsi="GHEA Grapalat"/>
          <w:sz w:val="24"/>
          <w:szCs w:val="24"/>
        </w:rPr>
        <w:t>После вскрытия</w:t>
      </w:r>
      <w:r w:rsidR="00895E05" w:rsidRPr="00437197">
        <w:rPr>
          <w:rFonts w:ascii="GHEA Grapalat" w:hAnsi="GHEA Grapalat"/>
          <w:sz w:val="24"/>
          <w:szCs w:val="24"/>
        </w:rPr>
        <w:t xml:space="preserve"> и оценки</w:t>
      </w:r>
      <w:r w:rsidRPr="00437197">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437197">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37197">
        <w:rPr>
          <w:rFonts w:ascii="GHEA Grapalat" w:hAnsi="GHEA Grapalat"/>
          <w:sz w:val="24"/>
          <w:szCs w:val="24"/>
        </w:rPr>
        <w:t>.</w:t>
      </w:r>
    </w:p>
    <w:p w14:paraId="43766B11" w14:textId="77777777" w:rsidR="00E65F37"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696900" w:rsidRPr="00437197">
        <w:rPr>
          <w:rFonts w:ascii="GHEA Grapalat" w:hAnsi="GHEA Grapalat"/>
          <w:sz w:val="24"/>
          <w:szCs w:val="24"/>
        </w:rPr>
        <w:t>2</w:t>
      </w:r>
      <w:r w:rsidRPr="00437197">
        <w:rPr>
          <w:rFonts w:ascii="GHEA Grapalat" w:hAnsi="GHEA Grapalat"/>
          <w:sz w:val="24"/>
          <w:szCs w:val="24"/>
        </w:rPr>
        <w:t>.</w:t>
      </w:r>
      <w:r w:rsidR="004409B1" w:rsidRPr="00437197">
        <w:rPr>
          <w:rFonts w:ascii="GHEA Grapalat" w:hAnsi="GHEA Grapalat"/>
          <w:sz w:val="24"/>
          <w:szCs w:val="24"/>
        </w:rPr>
        <w:tab/>
      </w:r>
      <w:r w:rsidRPr="00437197">
        <w:rPr>
          <w:rFonts w:ascii="GHEA Grapalat" w:hAnsi="GHEA Grapalat"/>
          <w:sz w:val="24"/>
          <w:szCs w:val="24"/>
        </w:rPr>
        <w:t>Не позднее чем на следующий рабочий день после завершения заседания по вскрытию</w:t>
      </w:r>
      <w:r w:rsidR="001E4A24" w:rsidRPr="00437197">
        <w:rPr>
          <w:rFonts w:ascii="GHEA Grapalat" w:hAnsi="GHEA Grapalat"/>
          <w:sz w:val="24"/>
          <w:szCs w:val="24"/>
        </w:rPr>
        <w:t xml:space="preserve"> и оценке</w:t>
      </w:r>
      <w:r w:rsidRPr="00437197">
        <w:rPr>
          <w:rFonts w:ascii="GHEA Grapalat" w:hAnsi="GHEA Grapalat"/>
          <w:sz w:val="24"/>
          <w:szCs w:val="24"/>
        </w:rPr>
        <w:t xml:space="preserve"> заявок секретарь комиссии: </w:t>
      </w:r>
    </w:p>
    <w:p w14:paraId="30F64FE1" w14:textId="77777777" w:rsidR="00A24827" w:rsidRPr="00437197" w:rsidRDefault="00A24827"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1)</w:t>
      </w:r>
      <w:r w:rsidR="00DC64B5" w:rsidRPr="00437197">
        <w:rPr>
          <w:rFonts w:ascii="GHEA Grapalat" w:hAnsi="GHEA Grapalat"/>
          <w:sz w:val="24"/>
          <w:szCs w:val="24"/>
        </w:rPr>
        <w:tab/>
      </w:r>
      <w:r w:rsidRPr="00437197">
        <w:rPr>
          <w:rFonts w:ascii="GHEA Grapalat" w:hAnsi="GHEA Grapalat"/>
          <w:sz w:val="24"/>
          <w:szCs w:val="24"/>
        </w:rPr>
        <w:t>опубликовывает в бюллетене воспроизведенный (отсканированный) с</w:t>
      </w:r>
      <w:r w:rsidR="00DC64B5" w:rsidRPr="00437197">
        <w:rPr>
          <w:rFonts w:ascii="Calibri" w:hAnsi="Calibri" w:cs="Calibri"/>
          <w:sz w:val="24"/>
          <w:szCs w:val="24"/>
          <w:lang w:val="en-US"/>
        </w:rPr>
        <w:t> </w:t>
      </w:r>
      <w:r w:rsidRPr="00437197">
        <w:rPr>
          <w:rFonts w:ascii="GHEA Grapalat" w:hAnsi="GHEA Grapalat"/>
          <w:sz w:val="24"/>
          <w:szCs w:val="24"/>
        </w:rPr>
        <w:t>оригинала вариант протокола заседания по вскрытию</w:t>
      </w:r>
      <w:r w:rsidR="00621ADE" w:rsidRPr="00437197">
        <w:rPr>
          <w:rFonts w:ascii="GHEA Grapalat" w:hAnsi="GHEA Grapalat"/>
          <w:sz w:val="24"/>
          <w:szCs w:val="24"/>
        </w:rPr>
        <w:t xml:space="preserve"> и оценке</w:t>
      </w:r>
      <w:r w:rsidRPr="00437197">
        <w:rPr>
          <w:rFonts w:ascii="GHEA Grapalat" w:hAnsi="GHEA Grapalat"/>
          <w:sz w:val="24"/>
          <w:szCs w:val="24"/>
        </w:rPr>
        <w:t xml:space="preserve"> </w:t>
      </w:r>
      <w:proofErr w:type="gramStart"/>
      <w:r w:rsidRPr="00437197">
        <w:rPr>
          <w:rFonts w:ascii="GHEA Grapalat" w:hAnsi="GHEA Grapalat"/>
          <w:sz w:val="24"/>
          <w:szCs w:val="24"/>
        </w:rPr>
        <w:t>заявок</w:t>
      </w:r>
      <w:r w:rsidR="001E4A24" w:rsidRPr="00437197">
        <w:rPr>
          <w:rFonts w:ascii="GHEA Grapalat" w:hAnsi="GHEA Grapalat"/>
          <w:sz w:val="24"/>
          <w:szCs w:val="24"/>
        </w:rPr>
        <w:t xml:space="preserve">  и</w:t>
      </w:r>
      <w:proofErr w:type="gramEnd"/>
      <w:r w:rsidR="001E4A24" w:rsidRPr="00437197">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37197">
        <w:rPr>
          <w:rFonts w:ascii="GHEA Grapalat" w:hAnsi="GHEA Grapalat"/>
        </w:rPr>
        <w:t xml:space="preserve"> </w:t>
      </w:r>
      <w:r w:rsidR="001E4A24" w:rsidRPr="00437197">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437197" w:rsidRDefault="008B73CD"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DC64B5" w:rsidRPr="00437197">
        <w:rPr>
          <w:rFonts w:ascii="GHEA Grapalat" w:hAnsi="GHEA Grapalat"/>
          <w:sz w:val="24"/>
          <w:szCs w:val="24"/>
        </w:rPr>
        <w:tab/>
      </w:r>
      <w:r w:rsidRPr="00437197">
        <w:rPr>
          <w:rFonts w:ascii="GHEA Grapalat" w:hAnsi="GHEA Grapalat"/>
          <w:sz w:val="24"/>
          <w:szCs w:val="24"/>
        </w:rPr>
        <w:t>опубликовывает в бюллетене воспроизведенные (отсканированные) с</w:t>
      </w:r>
      <w:r w:rsidR="00DC64B5" w:rsidRPr="00437197">
        <w:rPr>
          <w:rFonts w:ascii="Calibri" w:hAnsi="Calibri" w:cs="Calibri"/>
          <w:sz w:val="24"/>
          <w:szCs w:val="24"/>
          <w:lang w:val="en-US"/>
        </w:rPr>
        <w:t> </w:t>
      </w:r>
      <w:r w:rsidRPr="00437197">
        <w:rPr>
          <w:rFonts w:ascii="GHEA Grapalat" w:hAnsi="GHEA Grapalat"/>
          <w:sz w:val="24"/>
          <w:szCs w:val="24"/>
        </w:rPr>
        <w:t>подписанных им и присутствующими на заседании по вскрытию</w:t>
      </w:r>
      <w:r w:rsidR="00621ADE" w:rsidRPr="00437197">
        <w:rPr>
          <w:rFonts w:ascii="GHEA Grapalat" w:hAnsi="GHEA Grapalat"/>
          <w:sz w:val="24"/>
          <w:szCs w:val="24"/>
        </w:rPr>
        <w:t xml:space="preserve"> и оценке</w:t>
      </w:r>
      <w:r w:rsidRPr="00437197">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37197">
        <w:rPr>
          <w:rFonts w:ascii="GHEA Grapalat" w:hAnsi="GHEA Grapalat"/>
          <w:sz w:val="24"/>
          <w:szCs w:val="24"/>
        </w:rPr>
        <w:t xml:space="preserve"> и оценке</w:t>
      </w:r>
      <w:r w:rsidRPr="00437197">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437197" w:rsidRDefault="008769B4" w:rsidP="003850C3">
      <w:pPr>
        <w:widowControl w:val="0"/>
        <w:tabs>
          <w:tab w:val="left" w:pos="1276"/>
        </w:tabs>
        <w:ind w:firstLine="567"/>
        <w:jc w:val="both"/>
        <w:rPr>
          <w:rFonts w:ascii="GHEA Grapalat" w:hAnsi="GHEA Grapalat"/>
        </w:rPr>
      </w:pPr>
      <w:r w:rsidRPr="00437197">
        <w:rPr>
          <w:rFonts w:ascii="GHEA Grapalat" w:hAnsi="GHEA Grapalat"/>
        </w:rPr>
        <w:t>8.</w:t>
      </w:r>
      <w:r w:rsidR="005B6DCF" w:rsidRPr="00437197">
        <w:rPr>
          <w:rFonts w:ascii="GHEA Grapalat" w:hAnsi="GHEA Grapalat"/>
          <w:lang w:val="hy-AM"/>
        </w:rPr>
        <w:t>1</w:t>
      </w:r>
      <w:r w:rsidR="00762474" w:rsidRPr="00437197">
        <w:rPr>
          <w:rFonts w:ascii="GHEA Grapalat" w:hAnsi="GHEA Grapalat"/>
        </w:rPr>
        <w:t>3</w:t>
      </w:r>
      <w:r w:rsidR="00493CC7" w:rsidRPr="00437197">
        <w:rPr>
          <w:rFonts w:ascii="GHEA Grapalat" w:hAnsi="GHEA Grapalat"/>
        </w:rPr>
        <w:t>.</w:t>
      </w:r>
      <w:r w:rsidR="00493CC7" w:rsidRPr="00437197">
        <w:rPr>
          <w:rFonts w:ascii="GHEA Grapalat" w:hAnsi="GHEA Grapalat"/>
        </w:rPr>
        <w:tab/>
      </w:r>
      <w:r w:rsidR="0052468C" w:rsidRPr="00437197">
        <w:rPr>
          <w:rFonts w:ascii="GHEA Grapalat" w:hAnsi="GHEA Grapalat"/>
        </w:rPr>
        <w:t xml:space="preserve">В случае выявления </w:t>
      </w:r>
      <w:r w:rsidR="0052468C" w:rsidRPr="00437197">
        <w:rPr>
          <w:rFonts w:ascii="GHEA Grapalat" w:hAnsi="GHEA Grapalat"/>
          <w:color w:val="000000" w:themeColor="text1"/>
        </w:rPr>
        <w:t xml:space="preserve">оснований, предусмотренных пунктом 6 части 1 статьи 6 Закона, </w:t>
      </w:r>
      <w:r w:rsidR="0052468C" w:rsidRPr="00437197">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437197">
        <w:rPr>
          <w:rFonts w:ascii="GHEA Grapalat" w:hAnsi="GHEA Grapalat"/>
        </w:rPr>
        <w:t>ь</w:t>
      </w:r>
      <w:r w:rsidR="0052468C" w:rsidRPr="00437197">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w:t>
      </w:r>
      <w:r w:rsidR="0052468C" w:rsidRPr="00437197">
        <w:rPr>
          <w:rFonts w:ascii="GHEA Grapalat" w:hAnsi="GHEA Grapalat"/>
        </w:rPr>
        <w:lastRenderedPageBreak/>
        <w:t>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437197" w:rsidRDefault="000E53B7" w:rsidP="003850C3">
      <w:pPr>
        <w:widowControl w:val="0"/>
        <w:tabs>
          <w:tab w:val="left" w:pos="1276"/>
        </w:tabs>
        <w:rPr>
          <w:rFonts w:ascii="GHEA Grapalat" w:hAnsi="GHEA Grapalat"/>
        </w:rPr>
      </w:pPr>
      <w:r w:rsidRPr="00437197">
        <w:rPr>
          <w:rFonts w:ascii="GHEA Grapalat" w:hAnsi="GHEA Grapalat"/>
        </w:rPr>
        <w:t>Е</w:t>
      </w:r>
      <w:r w:rsidR="00B24E4B" w:rsidRPr="00437197">
        <w:rPr>
          <w:rFonts w:ascii="GHEA Grapalat" w:hAnsi="GHEA Grapalat"/>
        </w:rPr>
        <w:t>сли:</w:t>
      </w:r>
    </w:p>
    <w:p w14:paraId="72C6FF35" w14:textId="77777777" w:rsidR="00B24E4B" w:rsidRPr="00437197" w:rsidRDefault="00B24E4B" w:rsidP="003850C3">
      <w:pPr>
        <w:pStyle w:val="aff"/>
        <w:widowControl w:val="0"/>
        <w:numPr>
          <w:ilvl w:val="0"/>
          <w:numId w:val="31"/>
        </w:numPr>
        <w:ind w:left="0" w:firstLine="284"/>
        <w:contextualSpacing/>
        <w:jc w:val="both"/>
        <w:rPr>
          <w:rFonts w:ascii="GHEA Grapalat" w:hAnsi="GHEA Grapalat"/>
        </w:rPr>
      </w:pPr>
      <w:r w:rsidRPr="0043719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437197" w:rsidRDefault="00B24E4B" w:rsidP="003850C3">
      <w:pPr>
        <w:pStyle w:val="aff"/>
        <w:widowControl w:val="0"/>
        <w:numPr>
          <w:ilvl w:val="0"/>
          <w:numId w:val="31"/>
        </w:numPr>
        <w:ind w:left="0" w:firstLine="284"/>
        <w:contextualSpacing/>
        <w:jc w:val="both"/>
        <w:rPr>
          <w:ins w:id="6" w:author="Vardan" w:date="2022-10-30T00:00:00Z"/>
          <w:rFonts w:ascii="GHEA Grapalat" w:hAnsi="GHEA Grapalat"/>
        </w:rPr>
      </w:pPr>
      <w:r w:rsidRPr="0043719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437197" w:rsidRDefault="006435F5" w:rsidP="003850C3">
      <w:pPr>
        <w:widowControl w:val="0"/>
        <w:tabs>
          <w:tab w:val="left" w:pos="1134"/>
        </w:tabs>
        <w:ind w:left="-360"/>
        <w:jc w:val="both"/>
        <w:rPr>
          <w:rFonts w:ascii="GHEA Grapalat" w:hAnsi="GHEA Grapalat"/>
        </w:rPr>
      </w:pPr>
      <w:r w:rsidRPr="00437197">
        <w:rPr>
          <w:rFonts w:ascii="GHEA Grapalat" w:hAnsi="GHEA Grapalat" w:cs="Sylfaen"/>
        </w:rPr>
        <w:t xml:space="preserve">       </w:t>
      </w:r>
      <w:r w:rsidR="00C20AD3" w:rsidRPr="00437197">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437197" w:rsidRDefault="00C20AD3" w:rsidP="003850C3">
      <w:pPr>
        <w:widowControl w:val="0"/>
        <w:ind w:left="284"/>
        <w:contextualSpacing/>
        <w:jc w:val="both"/>
        <w:rPr>
          <w:rFonts w:ascii="GHEA Grapalat" w:hAnsi="GHEA Grapalat"/>
        </w:rPr>
      </w:pPr>
    </w:p>
    <w:p w14:paraId="493CA454" w14:textId="77777777" w:rsidR="00A63D83" w:rsidRPr="00437197" w:rsidRDefault="00A63D83" w:rsidP="003850C3">
      <w:pPr>
        <w:widowControl w:val="0"/>
        <w:tabs>
          <w:tab w:val="left" w:pos="1276"/>
        </w:tabs>
        <w:ind w:firstLine="567"/>
        <w:jc w:val="both"/>
        <w:rPr>
          <w:rFonts w:ascii="GHEA Grapalat" w:hAnsi="GHEA Grapalat"/>
        </w:rPr>
      </w:pPr>
      <w:r w:rsidRPr="00437197">
        <w:rPr>
          <w:rFonts w:ascii="GHEA Grapalat" w:hAnsi="GHEA Grapalat"/>
        </w:rPr>
        <w:t>8.1</w:t>
      </w:r>
      <w:r w:rsidR="008067C5" w:rsidRPr="00437197">
        <w:rPr>
          <w:rFonts w:ascii="GHEA Grapalat" w:hAnsi="GHEA Grapalat"/>
        </w:rPr>
        <w:t>4</w:t>
      </w:r>
      <w:r w:rsidR="00A31DCA" w:rsidRPr="00437197">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437197" w:rsidRDefault="00E64D24" w:rsidP="003850C3">
      <w:pPr>
        <w:pStyle w:val="norm"/>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FE1D95" w:rsidRPr="00437197">
        <w:rPr>
          <w:rFonts w:ascii="GHEA Grapalat" w:hAnsi="GHEA Grapalat"/>
          <w:sz w:val="24"/>
          <w:szCs w:val="24"/>
        </w:rPr>
        <w:t>5</w:t>
      </w:r>
      <w:r w:rsidRPr="00437197">
        <w:rPr>
          <w:rFonts w:ascii="GHEA Grapalat" w:hAnsi="GHEA Grapalat"/>
          <w:sz w:val="24"/>
          <w:szCs w:val="24"/>
        </w:rPr>
        <w:t xml:space="preserve"> </w:t>
      </w:r>
      <w:r w:rsidR="00A74478" w:rsidRPr="00437197">
        <w:rPr>
          <w:rFonts w:ascii="GHEA Grapalat" w:hAnsi="GHEA Grapalat"/>
          <w:sz w:val="24"/>
          <w:szCs w:val="24"/>
        </w:rPr>
        <w:t>Документы, указанные в пунктах 8.</w:t>
      </w:r>
      <w:r w:rsidR="00D0532E" w:rsidRPr="00437197">
        <w:rPr>
          <w:rFonts w:ascii="GHEA Grapalat" w:hAnsi="GHEA Grapalat"/>
          <w:sz w:val="24"/>
          <w:szCs w:val="24"/>
        </w:rPr>
        <w:t>8</w:t>
      </w:r>
      <w:r w:rsidR="00A74478" w:rsidRPr="00437197">
        <w:rPr>
          <w:rFonts w:ascii="GHEA Grapalat" w:hAnsi="GHEA Grapalat"/>
          <w:sz w:val="24"/>
          <w:szCs w:val="24"/>
        </w:rPr>
        <w:t xml:space="preserve"> и 8.</w:t>
      </w:r>
      <w:r w:rsidR="00D0532E" w:rsidRPr="00437197">
        <w:rPr>
          <w:rFonts w:ascii="GHEA Grapalat" w:hAnsi="GHEA Grapalat"/>
          <w:sz w:val="24"/>
          <w:szCs w:val="24"/>
        </w:rPr>
        <w:t>9</w:t>
      </w:r>
      <w:r w:rsidR="00A74478" w:rsidRPr="00437197">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437197">
        <w:rPr>
          <w:rFonts w:ascii="GHEA Grapalat" w:hAnsi="GHEA Grapalat"/>
        </w:rPr>
        <w:t xml:space="preserve"> </w:t>
      </w:r>
      <w:r w:rsidR="00A23E7B" w:rsidRPr="00437197">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437197" w:rsidRDefault="00A150A9" w:rsidP="003850C3">
      <w:pPr>
        <w:pStyle w:val="23"/>
        <w:widowControl w:val="0"/>
        <w:tabs>
          <w:tab w:val="left" w:pos="1276"/>
        </w:tabs>
        <w:spacing w:line="240" w:lineRule="auto"/>
        <w:ind w:firstLine="567"/>
        <w:rPr>
          <w:rFonts w:ascii="GHEA Grapalat" w:hAnsi="GHEA Grapalat" w:cs="Sylfaen"/>
          <w:spacing w:val="-4"/>
          <w:sz w:val="24"/>
          <w:szCs w:val="24"/>
        </w:rPr>
      </w:pPr>
      <w:r w:rsidRPr="00437197">
        <w:rPr>
          <w:rFonts w:ascii="GHEA Grapalat" w:hAnsi="GHEA Grapalat"/>
          <w:sz w:val="24"/>
          <w:szCs w:val="24"/>
        </w:rPr>
        <w:t>8.</w:t>
      </w:r>
      <w:r w:rsidR="0093610F" w:rsidRPr="00437197">
        <w:rPr>
          <w:rFonts w:ascii="GHEA Grapalat" w:hAnsi="GHEA Grapalat"/>
          <w:sz w:val="24"/>
          <w:szCs w:val="24"/>
        </w:rPr>
        <w:t>1</w:t>
      </w:r>
      <w:r w:rsidR="00D51DF5" w:rsidRPr="00437197">
        <w:rPr>
          <w:rFonts w:ascii="GHEA Grapalat" w:hAnsi="GHEA Grapalat"/>
          <w:sz w:val="24"/>
          <w:szCs w:val="24"/>
        </w:rPr>
        <w:t>6</w:t>
      </w:r>
      <w:r w:rsidR="00EE0CB1" w:rsidRPr="00437197">
        <w:rPr>
          <w:rFonts w:ascii="GHEA Grapalat" w:hAnsi="GHEA Grapalat"/>
          <w:sz w:val="24"/>
          <w:szCs w:val="24"/>
        </w:rPr>
        <w:t>.</w:t>
      </w:r>
      <w:r w:rsidR="00EE0CB1" w:rsidRPr="00437197">
        <w:rPr>
          <w:rFonts w:ascii="GHEA Grapalat" w:hAnsi="GHEA Grapalat"/>
          <w:sz w:val="24"/>
          <w:szCs w:val="24"/>
        </w:rPr>
        <w:tab/>
      </w:r>
      <w:r w:rsidRPr="00437197">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437197">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14:paraId="1D493670" w14:textId="77777777" w:rsidR="00BF1CBD" w:rsidRPr="00437197" w:rsidRDefault="00B5219E" w:rsidP="003850C3">
      <w:pPr>
        <w:widowControl w:val="0"/>
        <w:tabs>
          <w:tab w:val="left" w:pos="1276"/>
        </w:tabs>
        <w:ind w:firstLine="567"/>
        <w:contextualSpacing/>
        <w:jc w:val="both"/>
        <w:rPr>
          <w:rFonts w:ascii="GHEA Grapalat" w:hAnsi="GHEA Grapalat"/>
          <w:spacing w:val="-4"/>
        </w:rPr>
      </w:pPr>
      <w:r w:rsidRPr="00437197">
        <w:rPr>
          <w:rFonts w:ascii="GHEA Grapalat" w:hAnsi="GHEA Grapalat"/>
          <w:spacing w:val="-4"/>
        </w:rPr>
        <w:t>8</w:t>
      </w:r>
      <w:r w:rsidR="00A150A9" w:rsidRPr="00437197">
        <w:rPr>
          <w:rFonts w:ascii="GHEA Grapalat" w:hAnsi="GHEA Grapalat"/>
          <w:spacing w:val="-4"/>
        </w:rPr>
        <w:t>.</w:t>
      </w:r>
      <w:r w:rsidR="0093610F" w:rsidRPr="00437197">
        <w:rPr>
          <w:rFonts w:ascii="GHEA Grapalat" w:hAnsi="GHEA Grapalat"/>
          <w:spacing w:val="-4"/>
        </w:rPr>
        <w:t>1</w:t>
      </w:r>
      <w:r w:rsidR="00A161B0" w:rsidRPr="00437197">
        <w:rPr>
          <w:rFonts w:ascii="GHEA Grapalat" w:hAnsi="GHEA Grapalat"/>
          <w:spacing w:val="-4"/>
        </w:rPr>
        <w:t>7</w:t>
      </w:r>
      <w:r w:rsidR="00EE0CB1" w:rsidRPr="00437197">
        <w:rPr>
          <w:rFonts w:ascii="GHEA Grapalat" w:hAnsi="GHEA Grapalat"/>
          <w:spacing w:val="-4"/>
        </w:rPr>
        <w:t>.</w:t>
      </w:r>
      <w:r w:rsidR="00EE0CB1" w:rsidRPr="00437197">
        <w:rPr>
          <w:rFonts w:ascii="GHEA Grapalat" w:hAnsi="GHEA Grapalat"/>
          <w:spacing w:val="-4"/>
        </w:rPr>
        <w:tab/>
      </w:r>
      <w:r w:rsidR="00BF1CBD" w:rsidRPr="00437197">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437197" w:rsidRDefault="00BF1CBD" w:rsidP="003850C3">
      <w:pPr>
        <w:widowControl w:val="0"/>
        <w:ind w:firstLine="567"/>
        <w:contextualSpacing/>
        <w:jc w:val="both"/>
        <w:rPr>
          <w:rFonts w:ascii="GHEA Grapalat" w:hAnsi="GHEA Grapalat"/>
          <w:spacing w:val="-4"/>
        </w:rPr>
      </w:pPr>
      <w:r w:rsidRPr="00437197">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0E624C" w:rsidRPr="00437197">
        <w:rPr>
          <w:rFonts w:ascii="GHEA Grapalat" w:hAnsi="GHEA Grapalat"/>
          <w:sz w:val="24"/>
          <w:szCs w:val="24"/>
          <w:lang w:val="hy-AM"/>
        </w:rPr>
        <w:t>1</w:t>
      </w:r>
      <w:r w:rsidR="00B325AF" w:rsidRPr="00437197">
        <w:rPr>
          <w:rFonts w:ascii="GHEA Grapalat" w:hAnsi="GHEA Grapalat"/>
          <w:sz w:val="24"/>
          <w:szCs w:val="24"/>
        </w:rPr>
        <w:t>8</w:t>
      </w:r>
      <w:r w:rsidRPr="00437197">
        <w:rPr>
          <w:rFonts w:ascii="GHEA Grapalat" w:hAnsi="GHEA Grapalat"/>
          <w:sz w:val="24"/>
          <w:szCs w:val="24"/>
        </w:rPr>
        <w:t>.</w:t>
      </w:r>
      <w:r w:rsidR="00EE0CB1" w:rsidRPr="00437197">
        <w:rPr>
          <w:rFonts w:ascii="GHEA Grapalat" w:hAnsi="GHEA Grapalat"/>
          <w:sz w:val="24"/>
          <w:szCs w:val="24"/>
        </w:rPr>
        <w:tab/>
      </w:r>
      <w:r w:rsidRPr="00437197">
        <w:rPr>
          <w:rFonts w:ascii="GHEA Grapalat" w:hAnsi="GHEA Grapalat"/>
          <w:sz w:val="24"/>
          <w:szCs w:val="24"/>
        </w:rPr>
        <w:t>Оценка заявок и определение отобранного участника осуществляются по отдельным лотам</w:t>
      </w:r>
      <w:r w:rsidR="00FE2802" w:rsidRPr="00437197">
        <w:rPr>
          <w:rStyle w:val="af6"/>
          <w:rFonts w:ascii="GHEA Grapalat" w:hAnsi="GHEA Grapalat"/>
          <w:sz w:val="24"/>
          <w:szCs w:val="24"/>
        </w:rPr>
        <w:footnoteReference w:customMarkFollows="1" w:id="6"/>
        <w:t>11</w:t>
      </w:r>
      <w:r w:rsidRPr="00437197">
        <w:rPr>
          <w:rFonts w:ascii="GHEA Grapalat" w:hAnsi="GHEA Grapalat"/>
          <w:sz w:val="24"/>
          <w:szCs w:val="24"/>
        </w:rPr>
        <w:t xml:space="preserve">. </w:t>
      </w:r>
    </w:p>
    <w:p w14:paraId="0C9C485C" w14:textId="77777777" w:rsidR="00583092" w:rsidRPr="00437197" w:rsidRDefault="00A150A9" w:rsidP="003850C3">
      <w:pPr>
        <w:widowControl w:val="0"/>
        <w:tabs>
          <w:tab w:val="left" w:pos="1276"/>
        </w:tabs>
        <w:ind w:firstLine="567"/>
        <w:jc w:val="both"/>
        <w:rPr>
          <w:rFonts w:ascii="GHEA Grapalat" w:hAnsi="GHEA Grapalat"/>
        </w:rPr>
      </w:pPr>
      <w:r w:rsidRPr="00437197">
        <w:rPr>
          <w:rFonts w:ascii="GHEA Grapalat" w:hAnsi="GHEA Grapalat"/>
        </w:rPr>
        <w:t>8.</w:t>
      </w:r>
      <w:r w:rsidR="00E44A71" w:rsidRPr="00437197">
        <w:rPr>
          <w:rFonts w:ascii="GHEA Grapalat" w:hAnsi="GHEA Grapalat"/>
        </w:rPr>
        <w:t>19</w:t>
      </w:r>
      <w:r w:rsidR="009F2C5D" w:rsidRPr="00437197">
        <w:rPr>
          <w:rFonts w:ascii="GHEA Grapalat" w:hAnsi="GHEA Grapalat"/>
        </w:rPr>
        <w:t>.</w:t>
      </w:r>
      <w:r w:rsidR="009F2C5D" w:rsidRPr="00437197">
        <w:rPr>
          <w:rFonts w:ascii="GHEA Grapalat" w:hAnsi="GHEA Grapalat"/>
        </w:rPr>
        <w:tab/>
      </w:r>
      <w:r w:rsidRPr="00437197">
        <w:rPr>
          <w:rFonts w:ascii="GHEA Grapalat" w:hAnsi="GHEA Grapalat"/>
        </w:rPr>
        <w:t>В случае если отобранный участник не заключает (отказывается</w:t>
      </w:r>
      <w:r w:rsidR="00521B59" w:rsidRPr="00437197">
        <w:rPr>
          <w:rFonts w:ascii="Calibri" w:hAnsi="Calibri" w:cs="Calibri"/>
          <w:lang w:val="en-US"/>
        </w:rPr>
        <w:t> </w:t>
      </w:r>
      <w:r w:rsidRPr="00437197">
        <w:rPr>
          <w:rFonts w:ascii="GHEA Grapalat" w:hAnsi="GHEA Grapalat"/>
        </w:rPr>
        <w:t xml:space="preserve">заключать) договор или лишается права на заключение договора, </w:t>
      </w:r>
      <w:r w:rsidR="000702A0" w:rsidRPr="00437197">
        <w:rPr>
          <w:rFonts w:ascii="GHEA Grapalat" w:hAnsi="GHEA Grapalat"/>
        </w:rPr>
        <w:t xml:space="preserve">решением комиссии </w:t>
      </w:r>
      <w:proofErr w:type="gramStart"/>
      <w:r w:rsidR="005F2F3B" w:rsidRPr="00437197">
        <w:rPr>
          <w:rFonts w:ascii="GHEA Grapalat" w:hAnsi="GHEA Grapalat"/>
        </w:rPr>
        <w:t xml:space="preserve">отобранным  </w:t>
      </w:r>
      <w:r w:rsidRPr="00437197">
        <w:rPr>
          <w:rFonts w:ascii="GHEA Grapalat" w:hAnsi="GHEA Grapalat"/>
        </w:rPr>
        <w:t>участник</w:t>
      </w:r>
      <w:r w:rsidR="005F2F3B" w:rsidRPr="00437197">
        <w:rPr>
          <w:rFonts w:ascii="GHEA Grapalat" w:hAnsi="GHEA Grapalat"/>
        </w:rPr>
        <w:t>ом</w:t>
      </w:r>
      <w:proofErr w:type="gramEnd"/>
      <w:r w:rsidR="005F2F3B" w:rsidRPr="00437197">
        <w:rPr>
          <w:rFonts w:ascii="GHEA Grapalat" w:hAnsi="GHEA Grapalat"/>
        </w:rPr>
        <w:t xml:space="preserve"> </w:t>
      </w:r>
      <w:r w:rsidR="005F2F3B" w:rsidRPr="00437197">
        <w:rPr>
          <w:rFonts w:ascii="GHEA Grapalat" w:hAnsi="GHEA Grapalat"/>
          <w:lang w:val="hy-AM"/>
        </w:rPr>
        <w:t xml:space="preserve"> </w:t>
      </w:r>
      <w:r w:rsidR="005F2F3B" w:rsidRPr="00437197">
        <w:rPr>
          <w:rFonts w:ascii="GHEA Grapalat" w:hAnsi="GHEA Grapalat"/>
        </w:rPr>
        <w:t xml:space="preserve">признается </w:t>
      </w:r>
      <w:proofErr w:type="gramStart"/>
      <w:r w:rsidR="005F2F3B" w:rsidRPr="00437197">
        <w:rPr>
          <w:rFonts w:ascii="GHEA Grapalat" w:hAnsi="GHEA Grapalat"/>
        </w:rPr>
        <w:t>участник</w:t>
      </w:r>
      <w:proofErr w:type="gramEnd"/>
      <w:r w:rsidR="005F2F3B" w:rsidRPr="00437197">
        <w:rPr>
          <w:rFonts w:ascii="GHEA Grapalat" w:hAnsi="GHEA Grapalat"/>
        </w:rPr>
        <w:t xml:space="preserve"> занявший следующее место</w:t>
      </w:r>
      <w:r w:rsidR="00951CE5" w:rsidRPr="00437197">
        <w:rPr>
          <w:rFonts w:ascii="GHEA Grapalat" w:hAnsi="GHEA Grapalat"/>
          <w:lang w:val="hy-AM"/>
        </w:rPr>
        <w:t xml:space="preserve"> </w:t>
      </w:r>
      <w:r w:rsidR="00951CE5" w:rsidRPr="00437197">
        <w:rPr>
          <w:rFonts w:ascii="GHEA Grapalat" w:hAnsi="GHEA Grapalat"/>
        </w:rPr>
        <w:t>с</w:t>
      </w:r>
      <w:r w:rsidRPr="00437197">
        <w:rPr>
          <w:rFonts w:ascii="GHEA Grapalat" w:hAnsi="GHEA Grapalat"/>
        </w:rPr>
        <w:t xml:space="preserve"> </w:t>
      </w:r>
      <w:r w:rsidR="00951CE5" w:rsidRPr="00437197">
        <w:rPr>
          <w:rFonts w:ascii="GHEA Grapalat" w:hAnsi="GHEA Grapalat"/>
        </w:rPr>
        <w:t>применением процедуры</w:t>
      </w:r>
      <w:r w:rsidRPr="00437197">
        <w:rPr>
          <w:rFonts w:ascii="GHEA Grapalat" w:hAnsi="GHEA Grapalat"/>
        </w:rPr>
        <w:t>, установленн</w:t>
      </w:r>
      <w:r w:rsidR="00951CE5" w:rsidRPr="00437197">
        <w:rPr>
          <w:rFonts w:ascii="GHEA Grapalat" w:hAnsi="GHEA Grapalat"/>
        </w:rPr>
        <w:t>ой</w:t>
      </w:r>
      <w:r w:rsidRPr="00437197">
        <w:rPr>
          <w:rFonts w:ascii="GHEA Grapalat" w:hAnsi="GHEA Grapalat"/>
        </w:rPr>
        <w:t xml:space="preserve"> пунктами </w:t>
      </w:r>
      <w:proofErr w:type="gramStart"/>
      <w:r w:rsidRPr="00437197">
        <w:rPr>
          <w:rFonts w:ascii="GHEA Grapalat" w:hAnsi="GHEA Grapalat"/>
        </w:rPr>
        <w:t>8.1</w:t>
      </w:r>
      <w:r w:rsidR="00625515" w:rsidRPr="00437197">
        <w:rPr>
          <w:rFonts w:ascii="GHEA Grapalat" w:hAnsi="GHEA Grapalat"/>
        </w:rPr>
        <w:t>2</w:t>
      </w:r>
      <w:r w:rsidRPr="00437197">
        <w:rPr>
          <w:rFonts w:ascii="GHEA Grapalat" w:hAnsi="GHEA Grapalat"/>
        </w:rPr>
        <w:t>-8.</w:t>
      </w:r>
      <w:r w:rsidR="00625515" w:rsidRPr="00437197">
        <w:rPr>
          <w:rFonts w:ascii="GHEA Grapalat" w:hAnsi="GHEA Grapalat"/>
        </w:rPr>
        <w:t>18</w:t>
      </w:r>
      <w:proofErr w:type="gramEnd"/>
      <w:r w:rsidR="007854B2" w:rsidRPr="00437197">
        <w:rPr>
          <w:rFonts w:ascii="GHEA Grapalat" w:hAnsi="GHEA Grapalat"/>
        </w:rPr>
        <w:t xml:space="preserve"> </w:t>
      </w:r>
      <w:r w:rsidRPr="00437197">
        <w:rPr>
          <w:rFonts w:ascii="GHEA Grapalat" w:hAnsi="GHEA Grapalat"/>
        </w:rPr>
        <w:t>части 1 настоящего Приглашения.</w:t>
      </w:r>
    </w:p>
    <w:p w14:paraId="6290AEDC" w14:textId="77777777" w:rsidR="00583092"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w:t>
      </w:r>
      <w:r w:rsidR="0022247D" w:rsidRPr="00437197">
        <w:rPr>
          <w:rFonts w:ascii="GHEA Grapalat" w:hAnsi="GHEA Grapalat"/>
          <w:sz w:val="24"/>
          <w:szCs w:val="24"/>
        </w:rPr>
        <w:t>2</w:t>
      </w:r>
      <w:r w:rsidR="005D0468" w:rsidRPr="00437197">
        <w:rPr>
          <w:rFonts w:ascii="GHEA Grapalat" w:hAnsi="GHEA Grapalat"/>
          <w:sz w:val="24"/>
          <w:szCs w:val="24"/>
        </w:rPr>
        <w:t>0</w:t>
      </w:r>
      <w:r w:rsidR="00FA2DBA" w:rsidRPr="00437197">
        <w:rPr>
          <w:rFonts w:ascii="GHEA Grapalat" w:hAnsi="GHEA Grapalat"/>
          <w:sz w:val="24"/>
          <w:szCs w:val="24"/>
        </w:rPr>
        <w:t>.</w:t>
      </w:r>
      <w:r w:rsidR="00FA2DBA" w:rsidRPr="00437197">
        <w:rPr>
          <w:rFonts w:ascii="GHEA Grapalat" w:hAnsi="GHEA Grapalat"/>
          <w:sz w:val="24"/>
          <w:szCs w:val="24"/>
        </w:rPr>
        <w:tab/>
      </w:r>
      <w:r w:rsidRPr="00437197">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437197" w:rsidRDefault="00662165"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5A79EE" w:rsidRPr="00437197">
        <w:rPr>
          <w:rFonts w:ascii="GHEA Grapalat" w:hAnsi="GHEA Grapalat"/>
          <w:sz w:val="24"/>
          <w:szCs w:val="24"/>
        </w:rPr>
        <w:t>2</w:t>
      </w:r>
      <w:r w:rsidR="000241CA" w:rsidRPr="00437197">
        <w:rPr>
          <w:rFonts w:ascii="GHEA Grapalat" w:hAnsi="GHEA Grapalat"/>
          <w:sz w:val="24"/>
          <w:szCs w:val="24"/>
        </w:rPr>
        <w:t>1</w:t>
      </w:r>
      <w:r w:rsidRPr="00437197">
        <w:rPr>
          <w:rFonts w:ascii="GHEA Grapalat" w:hAnsi="GHEA Grapalat"/>
          <w:sz w:val="24"/>
          <w:szCs w:val="24"/>
        </w:rPr>
        <w:t>.</w:t>
      </w:r>
      <w:r w:rsidR="00FA2DBA" w:rsidRPr="00437197">
        <w:rPr>
          <w:rFonts w:ascii="GHEA Grapalat" w:hAnsi="GHEA Grapalat"/>
          <w:sz w:val="24"/>
          <w:szCs w:val="24"/>
        </w:rPr>
        <w:tab/>
      </w:r>
      <w:r w:rsidRPr="00437197">
        <w:rPr>
          <w:rFonts w:ascii="GHEA Grapalat" w:hAnsi="GHEA Grapalat"/>
          <w:sz w:val="24"/>
          <w:szCs w:val="24"/>
        </w:rPr>
        <w:t>С целью применения пункта 8.</w:t>
      </w:r>
      <w:r w:rsidR="005A79EE" w:rsidRPr="00437197">
        <w:rPr>
          <w:rFonts w:ascii="GHEA Grapalat" w:hAnsi="GHEA Grapalat"/>
          <w:sz w:val="24"/>
          <w:szCs w:val="24"/>
        </w:rPr>
        <w:t>2</w:t>
      </w:r>
      <w:r w:rsidR="00D35E75" w:rsidRPr="00437197">
        <w:rPr>
          <w:rFonts w:ascii="GHEA Grapalat" w:hAnsi="GHEA Grapalat"/>
          <w:sz w:val="24"/>
          <w:szCs w:val="24"/>
        </w:rPr>
        <w:t>0</w:t>
      </w:r>
      <w:r w:rsidRPr="00437197">
        <w:rPr>
          <w:rFonts w:ascii="GHEA Grapalat" w:hAnsi="GHEA Grapalat"/>
          <w:sz w:val="24"/>
          <w:szCs w:val="24"/>
        </w:rPr>
        <w:t xml:space="preserve">. части 1 настоящего приглашения </w:t>
      </w:r>
      <w:r w:rsidR="005A79EE" w:rsidRPr="00437197">
        <w:rPr>
          <w:rFonts w:ascii="GHEA Grapalat" w:hAnsi="GHEA Grapalat"/>
          <w:sz w:val="24"/>
          <w:szCs w:val="24"/>
        </w:rPr>
        <w:t xml:space="preserve">может быть созвано </w:t>
      </w:r>
      <w:r w:rsidRPr="00437197">
        <w:rPr>
          <w:rFonts w:ascii="GHEA Grapalat" w:hAnsi="GHEA Grapalat"/>
          <w:sz w:val="24"/>
          <w:szCs w:val="24"/>
        </w:rPr>
        <w:t>внеочередное заседание комиссии.</w:t>
      </w:r>
    </w:p>
    <w:p w14:paraId="2C0BCF10" w14:textId="77777777" w:rsidR="00E45ACA" w:rsidRPr="00437197" w:rsidRDefault="00A150A9" w:rsidP="003850C3">
      <w:pPr>
        <w:pStyle w:val="norm"/>
        <w:widowControl w:val="0"/>
        <w:tabs>
          <w:tab w:val="left" w:pos="1276"/>
        </w:tabs>
        <w:spacing w:line="240" w:lineRule="auto"/>
        <w:ind w:firstLine="567"/>
        <w:rPr>
          <w:rFonts w:ascii="GHEA Grapalat" w:hAnsi="GHEA Grapalat"/>
          <w:sz w:val="24"/>
          <w:szCs w:val="24"/>
        </w:rPr>
      </w:pPr>
      <w:r w:rsidRPr="00437197">
        <w:rPr>
          <w:rFonts w:ascii="GHEA Grapalat" w:hAnsi="GHEA Grapalat"/>
          <w:spacing w:val="-6"/>
          <w:sz w:val="24"/>
          <w:szCs w:val="24"/>
        </w:rPr>
        <w:t>8.</w:t>
      </w:r>
      <w:r w:rsidR="004D0EA7" w:rsidRPr="00437197">
        <w:rPr>
          <w:rFonts w:ascii="GHEA Grapalat" w:hAnsi="GHEA Grapalat"/>
          <w:spacing w:val="-6"/>
          <w:sz w:val="24"/>
          <w:szCs w:val="24"/>
        </w:rPr>
        <w:t>2</w:t>
      </w:r>
      <w:r w:rsidR="005D5CCD" w:rsidRPr="00437197">
        <w:rPr>
          <w:rFonts w:ascii="GHEA Grapalat" w:hAnsi="GHEA Grapalat"/>
          <w:spacing w:val="-6"/>
          <w:sz w:val="24"/>
          <w:szCs w:val="24"/>
        </w:rPr>
        <w:t>2</w:t>
      </w:r>
      <w:r w:rsidR="00544D9F" w:rsidRPr="00437197">
        <w:rPr>
          <w:rFonts w:ascii="GHEA Grapalat" w:hAnsi="GHEA Grapalat"/>
          <w:spacing w:val="-6"/>
          <w:sz w:val="24"/>
          <w:szCs w:val="24"/>
        </w:rPr>
        <w:t>.</w:t>
      </w:r>
      <w:r w:rsidR="00544D9F" w:rsidRPr="00437197">
        <w:rPr>
          <w:rFonts w:ascii="GHEA Grapalat" w:hAnsi="GHEA Grapalat"/>
          <w:spacing w:val="-6"/>
          <w:sz w:val="24"/>
          <w:szCs w:val="24"/>
        </w:rPr>
        <w:tab/>
      </w:r>
      <w:r w:rsidRPr="00437197">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37197">
        <w:rPr>
          <w:rFonts w:ascii="GHEA Grapalat" w:hAnsi="GHEA Grapalat"/>
          <w:sz w:val="24"/>
          <w:szCs w:val="24"/>
        </w:rPr>
        <w:t xml:space="preserve"> Решение о</w:t>
      </w:r>
      <w:r w:rsidR="00BA2853" w:rsidRPr="00437197">
        <w:rPr>
          <w:rFonts w:ascii="Calibri" w:hAnsi="Calibri" w:cs="Calibri"/>
          <w:sz w:val="24"/>
          <w:szCs w:val="24"/>
          <w:lang w:val="en-US"/>
        </w:rPr>
        <w:t> </w:t>
      </w:r>
      <w:r w:rsidRPr="00437197">
        <w:rPr>
          <w:rFonts w:ascii="GHEA Grapalat" w:hAnsi="GHEA Grapalat"/>
          <w:sz w:val="24"/>
          <w:szCs w:val="24"/>
        </w:rPr>
        <w:t>заключении договора содержит краткую информацию об оценке заявок, о</w:t>
      </w:r>
      <w:r w:rsidR="00BA2853" w:rsidRPr="00437197">
        <w:rPr>
          <w:rFonts w:ascii="Calibri" w:hAnsi="Calibri" w:cs="Calibri"/>
          <w:sz w:val="24"/>
          <w:szCs w:val="24"/>
          <w:lang w:val="en-US"/>
        </w:rPr>
        <w:t> </w:t>
      </w:r>
      <w:r w:rsidRPr="00437197">
        <w:rPr>
          <w:rFonts w:ascii="GHEA Grapalat" w:hAnsi="GHEA Grapalat"/>
          <w:sz w:val="24"/>
          <w:szCs w:val="24"/>
        </w:rPr>
        <w:t>причинах, обосновывающих выбор отобранного участника, и объявление о</w:t>
      </w:r>
      <w:r w:rsidR="00BA2853" w:rsidRPr="00437197">
        <w:rPr>
          <w:rFonts w:ascii="Calibri" w:hAnsi="Calibri" w:cs="Calibri"/>
          <w:sz w:val="24"/>
          <w:szCs w:val="24"/>
          <w:lang w:val="en-US"/>
        </w:rPr>
        <w:t> </w:t>
      </w:r>
      <w:r w:rsidRPr="00437197">
        <w:rPr>
          <w:rFonts w:ascii="GHEA Grapalat" w:hAnsi="GHEA Grapalat"/>
          <w:sz w:val="24"/>
          <w:szCs w:val="24"/>
        </w:rPr>
        <w:t>периоде ожидания.</w:t>
      </w:r>
    </w:p>
    <w:p w14:paraId="5C135C8C" w14:textId="77777777" w:rsidR="00583092"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163324" w:rsidRPr="00437197">
        <w:rPr>
          <w:rFonts w:ascii="GHEA Grapalat" w:hAnsi="GHEA Grapalat"/>
          <w:sz w:val="24"/>
          <w:szCs w:val="24"/>
        </w:rPr>
        <w:t>2</w:t>
      </w:r>
      <w:r w:rsidR="00BE4CFA" w:rsidRPr="00437197">
        <w:rPr>
          <w:rFonts w:ascii="GHEA Grapalat" w:hAnsi="GHEA Grapalat"/>
          <w:sz w:val="24"/>
          <w:szCs w:val="24"/>
        </w:rPr>
        <w:t>3</w:t>
      </w:r>
      <w:r w:rsidR="00BA2853" w:rsidRPr="00437197">
        <w:rPr>
          <w:rFonts w:ascii="GHEA Grapalat" w:hAnsi="GHEA Grapalat"/>
          <w:sz w:val="24"/>
          <w:szCs w:val="24"/>
        </w:rPr>
        <w:t>.</w:t>
      </w:r>
      <w:r w:rsidR="006354FA" w:rsidRPr="00437197">
        <w:rPr>
          <w:rFonts w:ascii="GHEA Grapalat" w:hAnsi="GHEA Grapalat"/>
          <w:sz w:val="24"/>
          <w:szCs w:val="24"/>
        </w:rPr>
        <w:t xml:space="preserve"> </w:t>
      </w:r>
      <w:r w:rsidRPr="00437197">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437197" w:rsidRDefault="0084513E" w:rsidP="003850C3">
      <w:pPr>
        <w:pStyle w:val="23"/>
        <w:widowControl w:val="0"/>
        <w:spacing w:line="240" w:lineRule="auto"/>
        <w:ind w:left="284" w:firstLine="567"/>
        <w:contextualSpacing/>
        <w:rPr>
          <w:rFonts w:ascii="GHEA Grapalat" w:hAnsi="GHEA Grapalat"/>
          <w:sz w:val="24"/>
          <w:szCs w:val="24"/>
        </w:rPr>
      </w:pPr>
      <w:r w:rsidRPr="00437197">
        <w:rPr>
          <w:rFonts w:ascii="GHEA Grapalat" w:hAnsi="GHEA Grapalat"/>
          <w:sz w:val="24"/>
          <w:szCs w:val="24"/>
        </w:rPr>
        <w:t xml:space="preserve">Период ожидания в случае настоящей процедуры составляет </w:t>
      </w:r>
      <w:r w:rsidRPr="00437197">
        <w:rPr>
          <w:rFonts w:ascii="GHEA Grapalat" w:hAnsi="GHEA Grapalat"/>
          <w:b/>
          <w:sz w:val="24"/>
          <w:szCs w:val="24"/>
        </w:rPr>
        <w:t>"</w:t>
      </w:r>
      <w:r w:rsidR="0075358A" w:rsidRPr="00437197">
        <w:rPr>
          <w:rFonts w:ascii="GHEA Grapalat" w:hAnsi="GHEA Grapalat"/>
          <w:b/>
          <w:sz w:val="24"/>
          <w:szCs w:val="24"/>
        </w:rPr>
        <w:t>07</w:t>
      </w:r>
      <w:r w:rsidRPr="00437197">
        <w:rPr>
          <w:rFonts w:ascii="GHEA Grapalat" w:hAnsi="GHEA Grapalat"/>
          <w:b/>
          <w:sz w:val="24"/>
          <w:szCs w:val="24"/>
        </w:rPr>
        <w:t>"</w:t>
      </w:r>
      <w:r w:rsidRPr="00437197">
        <w:rPr>
          <w:rFonts w:ascii="GHEA Grapalat" w:hAnsi="GHEA Grapalat"/>
          <w:sz w:val="24"/>
          <w:szCs w:val="24"/>
        </w:rPr>
        <w:t xml:space="preserve"> календарных дней. Период ожидания:</w:t>
      </w:r>
    </w:p>
    <w:p w14:paraId="3733D740" w14:textId="77777777" w:rsidR="0084513E" w:rsidRPr="00437197" w:rsidRDefault="0084513E" w:rsidP="003850C3">
      <w:pPr>
        <w:pStyle w:val="23"/>
        <w:widowControl w:val="0"/>
        <w:numPr>
          <w:ilvl w:val="0"/>
          <w:numId w:val="32"/>
        </w:numPr>
        <w:spacing w:line="240" w:lineRule="auto"/>
        <w:ind w:left="284" w:hanging="426"/>
        <w:contextualSpacing/>
        <w:rPr>
          <w:rFonts w:ascii="GHEA Grapalat" w:hAnsi="GHEA Grapalat"/>
          <w:i/>
          <w:sz w:val="24"/>
          <w:szCs w:val="24"/>
        </w:rPr>
      </w:pPr>
      <w:r w:rsidRPr="00437197">
        <w:rPr>
          <w:rFonts w:ascii="GHEA Grapalat" w:hAnsi="GHEA Grapalat"/>
          <w:sz w:val="24"/>
          <w:szCs w:val="24"/>
        </w:rPr>
        <w:t xml:space="preserve">не применим, если заявку подал только один участник, с которым заключается </w:t>
      </w:r>
      <w:r w:rsidRPr="00437197">
        <w:rPr>
          <w:rFonts w:ascii="GHEA Grapalat" w:hAnsi="GHEA Grapalat"/>
          <w:sz w:val="24"/>
          <w:szCs w:val="24"/>
        </w:rPr>
        <w:lastRenderedPageBreak/>
        <w:t>договор;</w:t>
      </w:r>
    </w:p>
    <w:p w14:paraId="5AD58532" w14:textId="77777777" w:rsidR="0084513E" w:rsidRPr="00437197" w:rsidRDefault="0084513E" w:rsidP="003850C3">
      <w:pPr>
        <w:pStyle w:val="norm"/>
        <w:widowControl w:val="0"/>
        <w:numPr>
          <w:ilvl w:val="0"/>
          <w:numId w:val="32"/>
        </w:numPr>
        <w:spacing w:line="240" w:lineRule="auto"/>
        <w:ind w:left="284"/>
        <w:contextualSpacing/>
        <w:rPr>
          <w:rFonts w:ascii="GHEA Grapalat" w:hAnsi="GHEA Grapalat"/>
          <w:sz w:val="24"/>
          <w:szCs w:val="24"/>
        </w:rPr>
      </w:pPr>
      <w:r w:rsidRPr="00437197">
        <w:rPr>
          <w:rFonts w:ascii="GHEA Grapalat" w:hAnsi="GHEA Grapalat"/>
          <w:sz w:val="24"/>
          <w:szCs w:val="24"/>
        </w:rPr>
        <w:t>применим также в том случае, когда заявку подал только один участник и она была</w:t>
      </w:r>
      <w:r w:rsidRPr="00437197">
        <w:rPr>
          <w:rFonts w:ascii="GHEA Grapalat" w:hAnsi="GHEA Grapalat"/>
          <w:szCs w:val="22"/>
        </w:rPr>
        <w:t xml:space="preserve"> </w:t>
      </w:r>
      <w:r w:rsidRPr="00437197">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437197" w:rsidRDefault="0084513E" w:rsidP="003850C3">
      <w:pPr>
        <w:pStyle w:val="norm"/>
        <w:widowControl w:val="0"/>
        <w:tabs>
          <w:tab w:val="left" w:pos="1276"/>
        </w:tabs>
        <w:spacing w:line="240" w:lineRule="auto"/>
        <w:ind w:left="284" w:firstLine="0"/>
        <w:contextualSpacing/>
        <w:rPr>
          <w:rFonts w:ascii="GHEA Grapalat" w:hAnsi="GHEA Grapalat"/>
          <w:sz w:val="24"/>
          <w:szCs w:val="24"/>
        </w:rPr>
      </w:pPr>
    </w:p>
    <w:p w14:paraId="26C777FE" w14:textId="77777777" w:rsidR="0084513E" w:rsidRPr="00437197" w:rsidRDefault="0084513E" w:rsidP="003850C3">
      <w:pPr>
        <w:pStyle w:val="norm"/>
        <w:widowControl w:val="0"/>
        <w:tabs>
          <w:tab w:val="left" w:pos="1276"/>
        </w:tabs>
        <w:spacing w:line="240" w:lineRule="auto"/>
        <w:ind w:firstLine="0"/>
        <w:contextualSpacing/>
        <w:rPr>
          <w:rFonts w:ascii="GHEA Grapalat" w:hAnsi="GHEA Grapalat"/>
          <w:sz w:val="24"/>
          <w:szCs w:val="24"/>
        </w:rPr>
      </w:pPr>
      <w:r w:rsidRPr="00437197">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531D65" w14:textId="77777777" w:rsidR="000313A6" w:rsidRPr="00437197" w:rsidRDefault="00AA0AD8" w:rsidP="003850C3">
      <w:pPr>
        <w:jc w:val="center"/>
        <w:rPr>
          <w:rFonts w:ascii="GHEA Grapalat" w:hAnsi="GHEA Grapalat"/>
          <w:b/>
        </w:rPr>
      </w:pPr>
      <w:r w:rsidRPr="00437197">
        <w:rPr>
          <w:rFonts w:ascii="GHEA Grapalat" w:hAnsi="GHEA Grapalat"/>
          <w:b/>
        </w:rPr>
        <w:t>9. ЗАКЛЮЧЕНИЕ ДОГОВОРА</w:t>
      </w:r>
    </w:p>
    <w:p w14:paraId="089B8888" w14:textId="77777777" w:rsidR="0075358A" w:rsidRPr="00437197" w:rsidRDefault="0075358A" w:rsidP="003850C3">
      <w:pPr>
        <w:jc w:val="center"/>
        <w:rPr>
          <w:rFonts w:ascii="GHEA Grapalat" w:hAnsi="GHEA Grapalat" w:cs="Arial"/>
          <w:b/>
          <w:iCs/>
        </w:rPr>
      </w:pPr>
    </w:p>
    <w:p w14:paraId="51D17EE7" w14:textId="77777777" w:rsidR="00096865"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9.1</w:t>
      </w:r>
      <w:r w:rsidR="002A3FC1" w:rsidRPr="00437197">
        <w:rPr>
          <w:rFonts w:ascii="GHEA Grapalat" w:hAnsi="GHEA Grapalat"/>
        </w:rPr>
        <w:t>.</w:t>
      </w:r>
      <w:r w:rsidR="002A3FC1" w:rsidRPr="00437197">
        <w:rPr>
          <w:rFonts w:ascii="GHEA Grapalat" w:hAnsi="GHEA Grapalat"/>
        </w:rPr>
        <w:tab/>
      </w:r>
      <w:r w:rsidRPr="00437197">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9.2.</w:t>
      </w:r>
      <w:r w:rsidR="002A3FC1" w:rsidRPr="00437197">
        <w:rPr>
          <w:rFonts w:ascii="GHEA Grapalat" w:hAnsi="GHEA Grapalat"/>
        </w:rPr>
        <w:tab/>
      </w:r>
      <w:r w:rsidR="00C961A9" w:rsidRPr="00437197">
        <w:rPr>
          <w:rFonts w:ascii="GHEA Grapalat" w:hAnsi="GHEA Grapalat"/>
        </w:rPr>
        <w:t xml:space="preserve">На четвертый </w:t>
      </w:r>
      <w:r w:rsidRPr="00437197">
        <w:rPr>
          <w:rFonts w:ascii="GHEA Grapalat" w:hAnsi="GHEA Grapalat"/>
        </w:rPr>
        <w:t>рабочи</w:t>
      </w:r>
      <w:r w:rsidR="00D11878" w:rsidRPr="00437197">
        <w:rPr>
          <w:rFonts w:ascii="GHEA Grapalat" w:hAnsi="GHEA Grapalat"/>
        </w:rPr>
        <w:t>й</w:t>
      </w:r>
      <w:r w:rsidRPr="00437197">
        <w:rPr>
          <w:rFonts w:ascii="GHEA Grapalat" w:hAnsi="GHEA Grapalat"/>
        </w:rPr>
        <w:t xml:space="preserve"> д</w:t>
      </w:r>
      <w:r w:rsidR="00D11878" w:rsidRPr="00437197">
        <w:rPr>
          <w:rFonts w:ascii="GHEA Grapalat" w:hAnsi="GHEA Grapalat"/>
        </w:rPr>
        <w:t>е</w:t>
      </w:r>
      <w:r w:rsidRPr="00437197">
        <w:rPr>
          <w:rFonts w:ascii="GHEA Grapalat" w:hAnsi="GHEA Grapalat"/>
        </w:rPr>
        <w:t>н</w:t>
      </w:r>
      <w:r w:rsidR="00D11878" w:rsidRPr="00437197">
        <w:rPr>
          <w:rFonts w:ascii="GHEA Grapalat" w:hAnsi="GHEA Grapalat"/>
        </w:rPr>
        <w:t>ь</w:t>
      </w:r>
      <w:r w:rsidRPr="00437197">
        <w:rPr>
          <w:rFonts w:ascii="GHEA Grapalat" w:hAnsi="GHEA Grapalat"/>
        </w:rPr>
        <w:t>, следующи</w:t>
      </w:r>
      <w:r w:rsidR="00D11878" w:rsidRPr="00437197">
        <w:rPr>
          <w:rFonts w:ascii="GHEA Grapalat" w:hAnsi="GHEA Grapalat"/>
        </w:rPr>
        <w:t>й</w:t>
      </w:r>
      <w:r w:rsidRPr="00437197">
        <w:rPr>
          <w:rFonts w:ascii="GHEA Grapalat" w:hAnsi="GHEA Grapalat"/>
        </w:rPr>
        <w:t xml:space="preserve"> за окончанием периода ожидания, установленного пунктом 8.</w:t>
      </w:r>
      <w:r w:rsidR="00DA3F9C" w:rsidRPr="00437197">
        <w:rPr>
          <w:rFonts w:ascii="GHEA Grapalat" w:hAnsi="GHEA Grapalat"/>
        </w:rPr>
        <w:t>2</w:t>
      </w:r>
      <w:r w:rsidR="00655890" w:rsidRPr="00437197">
        <w:rPr>
          <w:rFonts w:ascii="GHEA Grapalat" w:hAnsi="GHEA Grapalat"/>
        </w:rPr>
        <w:t>3</w:t>
      </w:r>
      <w:r w:rsidRPr="00437197">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437197">
        <w:rPr>
          <w:rFonts w:ascii="GHEA Grapalat" w:hAnsi="GHEA Grapalat"/>
        </w:rPr>
        <w:t>четвертый</w:t>
      </w:r>
      <w:r w:rsidRPr="00437197">
        <w:rPr>
          <w:rFonts w:ascii="GHEA Grapalat" w:hAnsi="GHEA Grapalat"/>
        </w:rPr>
        <w:t xml:space="preserve"> рабочий день, следующий за днем окончания периода ожидания, установленного пунктом 8.</w:t>
      </w:r>
      <w:r w:rsidR="00DA3F9C" w:rsidRPr="00437197">
        <w:rPr>
          <w:rFonts w:ascii="GHEA Grapalat" w:hAnsi="GHEA Grapalat"/>
        </w:rPr>
        <w:t>2</w:t>
      </w:r>
      <w:r w:rsidR="00655890" w:rsidRPr="00437197">
        <w:rPr>
          <w:rFonts w:ascii="GHEA Grapalat" w:hAnsi="GHEA Grapalat"/>
        </w:rPr>
        <w:t>3</w:t>
      </w:r>
      <w:r w:rsidR="00DA3F9C" w:rsidRPr="00437197">
        <w:rPr>
          <w:rFonts w:ascii="GHEA Grapalat" w:hAnsi="GHEA Grapalat"/>
        </w:rPr>
        <w:t xml:space="preserve"> </w:t>
      </w:r>
      <w:r w:rsidRPr="00437197">
        <w:rPr>
          <w:rFonts w:ascii="GHEA Grapalat" w:hAnsi="GHEA Grapalat"/>
        </w:rPr>
        <w:t>части 1 настоящего Приглашения.</w:t>
      </w:r>
    </w:p>
    <w:p w14:paraId="748D9F5D" w14:textId="77777777" w:rsidR="00F23A51"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9.3.</w:t>
      </w:r>
      <w:r w:rsidR="002A3FC1" w:rsidRPr="00437197">
        <w:rPr>
          <w:rFonts w:ascii="GHEA Grapalat" w:hAnsi="GHEA Grapalat"/>
        </w:rPr>
        <w:tab/>
      </w:r>
      <w:r w:rsidRPr="00437197">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437197" w:rsidRDefault="00AA0AD8" w:rsidP="003850C3">
      <w:pPr>
        <w:widowControl w:val="0"/>
        <w:tabs>
          <w:tab w:val="left" w:pos="1134"/>
        </w:tabs>
        <w:ind w:firstLine="567"/>
        <w:jc w:val="both"/>
        <w:rPr>
          <w:rFonts w:ascii="GHEA Grapalat" w:hAnsi="GHEA Grapalat"/>
          <w:color w:val="000000" w:themeColor="text1"/>
        </w:rPr>
      </w:pPr>
      <w:r w:rsidRPr="00437197">
        <w:rPr>
          <w:rFonts w:ascii="GHEA Grapalat" w:hAnsi="GHEA Grapalat"/>
        </w:rPr>
        <w:t>9.</w:t>
      </w:r>
      <w:r w:rsidR="008E1532" w:rsidRPr="00437197">
        <w:rPr>
          <w:rFonts w:ascii="GHEA Grapalat" w:hAnsi="GHEA Grapalat"/>
        </w:rPr>
        <w:t>4</w:t>
      </w:r>
      <w:r w:rsidR="00DC30CC" w:rsidRPr="00437197">
        <w:rPr>
          <w:rFonts w:ascii="GHEA Grapalat" w:hAnsi="GHEA Grapalat"/>
        </w:rPr>
        <w:t>.</w:t>
      </w:r>
      <w:r w:rsidR="00DC30CC" w:rsidRPr="00437197">
        <w:rPr>
          <w:rFonts w:ascii="GHEA Grapalat" w:hAnsi="GHEA Grapalat"/>
        </w:rPr>
        <w:tab/>
      </w:r>
      <w:r w:rsidR="00BD587C" w:rsidRPr="00437197">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437197">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437197">
        <w:rPr>
          <w:rFonts w:ascii="GHEA Grapalat" w:hAnsi="GHEA Grapalat"/>
          <w:color w:val="000000" w:themeColor="text1"/>
        </w:rPr>
        <w:t xml:space="preserve"> то он лишается права подписания договора.</w:t>
      </w:r>
    </w:p>
    <w:p w14:paraId="25D0E83F" w14:textId="77777777" w:rsidR="000313A6" w:rsidRPr="00437197" w:rsidRDefault="000313A6" w:rsidP="003850C3">
      <w:pPr>
        <w:widowControl w:val="0"/>
        <w:tabs>
          <w:tab w:val="left" w:pos="1134"/>
        </w:tabs>
        <w:ind w:firstLine="567"/>
        <w:jc w:val="both"/>
        <w:rPr>
          <w:rFonts w:ascii="GHEA Grapalat" w:hAnsi="GHEA Grapalat" w:cs="Sylfaen"/>
        </w:rPr>
      </w:pPr>
      <w:proofErr w:type="gramStart"/>
      <w:r w:rsidRPr="00437197">
        <w:rPr>
          <w:rFonts w:ascii="GHEA Grapalat" w:hAnsi="GHEA Grapalat"/>
        </w:rPr>
        <w:t>При этом,</w:t>
      </w:r>
      <w:proofErr w:type="gramEnd"/>
      <w:r w:rsidRPr="00437197">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37197">
        <w:rPr>
          <w:rFonts w:ascii="GHEA Grapalat" w:hAnsi="GHEA Grapalat"/>
        </w:rPr>
        <w:t xml:space="preserve"> </w:t>
      </w:r>
      <w:r w:rsidRPr="00437197">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437197" w:rsidRDefault="00AA0AD8" w:rsidP="003850C3">
      <w:pPr>
        <w:pStyle w:val="a3"/>
        <w:widowControl w:val="0"/>
        <w:tabs>
          <w:tab w:val="left" w:pos="1134"/>
        </w:tabs>
        <w:spacing w:line="240" w:lineRule="auto"/>
        <w:ind w:firstLine="567"/>
        <w:rPr>
          <w:rFonts w:ascii="GHEA Grapalat" w:hAnsi="GHEA Grapalat" w:cs="Sylfaen"/>
          <w:i w:val="0"/>
          <w:sz w:val="24"/>
          <w:szCs w:val="24"/>
        </w:rPr>
      </w:pPr>
      <w:r w:rsidRPr="00437197">
        <w:rPr>
          <w:rFonts w:ascii="GHEA Grapalat" w:hAnsi="GHEA Grapalat"/>
          <w:i w:val="0"/>
          <w:sz w:val="24"/>
          <w:szCs w:val="24"/>
        </w:rPr>
        <w:t>9.</w:t>
      </w:r>
      <w:r w:rsidR="00CC3097" w:rsidRPr="00437197">
        <w:rPr>
          <w:rFonts w:ascii="GHEA Grapalat" w:hAnsi="GHEA Grapalat"/>
          <w:i w:val="0"/>
          <w:sz w:val="24"/>
          <w:szCs w:val="24"/>
        </w:rPr>
        <w:t>5</w:t>
      </w:r>
      <w:r w:rsidR="00DC30CC" w:rsidRPr="00437197">
        <w:rPr>
          <w:rFonts w:ascii="GHEA Grapalat" w:hAnsi="GHEA Grapalat"/>
          <w:i w:val="0"/>
          <w:sz w:val="24"/>
          <w:szCs w:val="24"/>
        </w:rPr>
        <w:t>.</w:t>
      </w:r>
      <w:r w:rsidR="00DC30CC" w:rsidRPr="00437197">
        <w:rPr>
          <w:rFonts w:ascii="GHEA Grapalat" w:hAnsi="GHEA Grapalat"/>
          <w:i w:val="0"/>
          <w:sz w:val="24"/>
          <w:szCs w:val="24"/>
        </w:rPr>
        <w:tab/>
      </w:r>
      <w:r w:rsidRPr="00437197">
        <w:rPr>
          <w:rFonts w:ascii="GHEA Grapalat" w:hAnsi="GHEA Grapalat"/>
          <w:i w:val="0"/>
          <w:sz w:val="24"/>
          <w:szCs w:val="24"/>
        </w:rPr>
        <w:t>До истечения срока, предусмотренного пунктом 9.</w:t>
      </w:r>
      <w:r w:rsidR="00E048B1" w:rsidRPr="00437197">
        <w:rPr>
          <w:rFonts w:ascii="GHEA Grapalat" w:hAnsi="GHEA Grapalat"/>
          <w:i w:val="0"/>
          <w:sz w:val="24"/>
          <w:szCs w:val="24"/>
        </w:rPr>
        <w:t>4</w:t>
      </w:r>
      <w:r w:rsidRPr="00437197">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437197">
        <w:rPr>
          <w:rFonts w:ascii="GHEA Grapalat" w:hAnsi="GHEA Grapalat"/>
          <w:i w:val="0"/>
          <w:sz w:val="24"/>
          <w:szCs w:val="24"/>
          <w:lang w:val="hy-AM"/>
        </w:rPr>
        <w:t>,</w:t>
      </w:r>
      <w:r w:rsidR="00580E55" w:rsidRPr="00437197">
        <w:rPr>
          <w:rFonts w:ascii="GHEA Grapalat" w:hAnsi="GHEA Grapalat"/>
          <w:i w:val="0"/>
          <w:sz w:val="24"/>
          <w:szCs w:val="24"/>
        </w:rPr>
        <w:t xml:space="preserve"> размера предоплаты или увеличению</w:t>
      </w:r>
      <w:r w:rsidR="00580E55" w:rsidRPr="00437197">
        <w:rPr>
          <w:rFonts w:ascii="GHEA Grapalat" w:hAnsi="GHEA Grapalat"/>
          <w:i w:val="0"/>
          <w:sz w:val="24"/>
          <w:szCs w:val="24"/>
          <w:lang w:val="hy-AM"/>
        </w:rPr>
        <w:t xml:space="preserve"> </w:t>
      </w:r>
      <w:r w:rsidR="00580E55" w:rsidRPr="00437197">
        <w:rPr>
          <w:rFonts w:ascii="GHEA Grapalat" w:hAnsi="GHEA Grapalat"/>
          <w:i w:val="0"/>
          <w:sz w:val="24"/>
          <w:szCs w:val="24"/>
        </w:rPr>
        <w:t>цены,</w:t>
      </w:r>
      <w:r w:rsidRPr="00437197">
        <w:rPr>
          <w:rFonts w:ascii="GHEA Grapalat" w:hAnsi="GHEA Grapalat"/>
          <w:i w:val="0"/>
          <w:sz w:val="24"/>
          <w:szCs w:val="24"/>
        </w:rPr>
        <w:t xml:space="preserve"> предложенной отобранным участником.</w:t>
      </w:r>
      <w:r w:rsidRPr="00437197">
        <w:rPr>
          <w:rFonts w:ascii="GHEA Grapalat" w:hAnsi="GHEA Grapalat"/>
          <w:spacing w:val="-8"/>
          <w:sz w:val="24"/>
          <w:szCs w:val="24"/>
        </w:rPr>
        <w:t xml:space="preserve"> </w:t>
      </w:r>
    </w:p>
    <w:p w14:paraId="41A3683F" w14:textId="77777777" w:rsidR="00096865" w:rsidRPr="00437197" w:rsidRDefault="00030D40" w:rsidP="003850C3">
      <w:pPr>
        <w:widowControl w:val="0"/>
        <w:jc w:val="center"/>
        <w:rPr>
          <w:rFonts w:ascii="GHEA Grapalat" w:hAnsi="GHEA Grapalat" w:cs="Arial"/>
          <w:b/>
          <w:iCs/>
        </w:rPr>
      </w:pPr>
      <w:r w:rsidRPr="00437197">
        <w:rPr>
          <w:rFonts w:ascii="GHEA Grapalat" w:hAnsi="GHEA Grapalat"/>
          <w:b/>
        </w:rPr>
        <w:lastRenderedPageBreak/>
        <w:t xml:space="preserve">10. </w:t>
      </w:r>
      <w:r w:rsidR="00F83409" w:rsidRPr="00437197">
        <w:rPr>
          <w:rFonts w:ascii="GHEA Grapalat" w:hAnsi="GHEA Grapalat"/>
          <w:b/>
        </w:rPr>
        <w:t xml:space="preserve">ОБЕСПЕЧЕНИЯ КВАЛИФИКАЦИИ И </w:t>
      </w:r>
      <w:r w:rsidRPr="00437197">
        <w:rPr>
          <w:rFonts w:ascii="GHEA Grapalat" w:hAnsi="GHEA Grapalat"/>
          <w:b/>
        </w:rPr>
        <w:t xml:space="preserve">ДОГОВОРА </w:t>
      </w:r>
    </w:p>
    <w:p w14:paraId="34E320F7" w14:textId="77777777" w:rsidR="00096865"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10.1</w:t>
      </w:r>
      <w:r w:rsidR="00DC30CC" w:rsidRPr="00437197">
        <w:rPr>
          <w:rFonts w:ascii="GHEA Grapalat" w:hAnsi="GHEA Grapalat"/>
        </w:rPr>
        <w:t>.</w:t>
      </w:r>
      <w:r w:rsidR="00DC30CC" w:rsidRPr="00437197">
        <w:rPr>
          <w:rFonts w:ascii="GHEA Grapalat" w:hAnsi="GHEA Grapalat"/>
        </w:rPr>
        <w:tab/>
      </w:r>
      <w:r w:rsidR="00646B97" w:rsidRPr="00437197">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437197">
        <w:rPr>
          <w:rFonts w:ascii="GHEA Grapalat" w:hAnsi="GHEA Grapalat"/>
          <w:color w:val="000000" w:themeColor="text1"/>
        </w:rPr>
        <w:t xml:space="preserve">после </w:t>
      </w:r>
      <w:r w:rsidR="00646B97" w:rsidRPr="00437197">
        <w:rPr>
          <w:rFonts w:ascii="GHEA Grapalat" w:hAnsi="GHEA Grapalat"/>
          <w:color w:val="000000" w:themeColor="text1"/>
        </w:rPr>
        <w:t>дня его получения, обязан представить обеспечения квалификации и договора.</w:t>
      </w:r>
      <w:r w:rsidR="00646B97" w:rsidRPr="00437197">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437197">
        <w:rPr>
          <w:rFonts w:ascii="GHEA Grapalat" w:hAnsi="GHEA Grapalat"/>
        </w:rPr>
        <w:t>дней</w:t>
      </w:r>
      <w:proofErr w:type="gramEnd"/>
      <w:r w:rsidR="00646B97" w:rsidRPr="00437197">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437197">
        <w:rPr>
          <w:rFonts w:ascii="GHEA Grapalat" w:hAnsi="GHEA Grapalat"/>
        </w:rPr>
        <w:t>.</w:t>
      </w:r>
      <w:r w:rsidR="002E57E8" w:rsidRPr="00437197">
        <w:rPr>
          <w:rFonts w:ascii="GHEA Grapalat" w:hAnsi="GHEA Grapalat"/>
          <w:vertAlign w:val="superscript"/>
        </w:rPr>
        <w:t>11.1</w:t>
      </w:r>
    </w:p>
    <w:p w14:paraId="087462AD" w14:textId="77777777" w:rsidR="003D57AD" w:rsidRPr="00437197" w:rsidRDefault="00A6609C" w:rsidP="003850C3">
      <w:pPr>
        <w:widowControl w:val="0"/>
        <w:tabs>
          <w:tab w:val="left" w:pos="1276"/>
        </w:tabs>
        <w:ind w:firstLine="567"/>
        <w:jc w:val="both"/>
        <w:rPr>
          <w:rFonts w:ascii="GHEA Grapalat" w:hAnsi="GHEA Grapalat"/>
          <w:lang w:val="hy-AM"/>
        </w:rPr>
      </w:pPr>
      <w:r w:rsidRPr="00437197">
        <w:rPr>
          <w:rFonts w:ascii="GHEA Grapalat" w:hAnsi="GHEA Grapalat"/>
        </w:rPr>
        <w:t xml:space="preserve">10.2 </w:t>
      </w:r>
      <w:r w:rsidR="008C5F2A" w:rsidRPr="00437197">
        <w:rPr>
          <w:rFonts w:ascii="GHEA Grapalat" w:hAnsi="GHEA Grapalat"/>
        </w:rPr>
        <w:t xml:space="preserve">Размер обеспечения квалификации равен </w:t>
      </w:r>
      <w:r w:rsidR="003D57AD" w:rsidRPr="00437197">
        <w:rPr>
          <w:rFonts w:ascii="GHEA Grapalat" w:hAnsi="GHEA Grapalat"/>
        </w:rPr>
        <w:t xml:space="preserve">15 процентам </w:t>
      </w:r>
      <w:r w:rsidR="00E70468" w:rsidRPr="00437197">
        <w:rPr>
          <w:rFonts w:ascii="GHEA Grapalat" w:hAnsi="GHEA Grapalat"/>
        </w:rPr>
        <w:t xml:space="preserve">от цены закупки </w:t>
      </w:r>
      <w:proofErr w:type="gramStart"/>
      <w:r w:rsidR="00E70468" w:rsidRPr="00437197">
        <w:rPr>
          <w:rFonts w:ascii="GHEA Grapalat" w:hAnsi="GHEA Grapalat"/>
        </w:rPr>
        <w:t>товаров</w:t>
      </w:r>
      <w:proofErr w:type="gramEnd"/>
      <w:r w:rsidR="00E70468" w:rsidRPr="00437197">
        <w:rPr>
          <w:rFonts w:ascii="GHEA Grapalat" w:hAnsi="GHEA Grapalat"/>
        </w:rPr>
        <w:t xml:space="preserve"> закупаемых в рамках данной процедуры.</w:t>
      </w:r>
      <w:r w:rsidR="003D57AD" w:rsidRPr="00437197">
        <w:rPr>
          <w:rFonts w:ascii="GHEA Grapalat" w:hAnsi="GHEA Grapalat"/>
        </w:rPr>
        <w:t xml:space="preserve"> </w:t>
      </w:r>
      <w:r w:rsidR="00382A99" w:rsidRPr="00437197">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437197">
        <w:rPr>
          <w:rFonts w:ascii="GHEA Grapalat" w:hAnsi="GHEA Grapalat"/>
        </w:rPr>
        <w:t xml:space="preserve"> </w:t>
      </w:r>
      <w:r w:rsidR="003D57AD" w:rsidRPr="00437197">
        <w:rPr>
          <w:rFonts w:ascii="GHEA Grapalat" w:hAnsi="GHEA Grapalat"/>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437197">
        <w:rPr>
          <w:rFonts w:ascii="GHEA Grapalat" w:hAnsi="GHEA Grapalat"/>
        </w:rPr>
        <w:t>Причем  обеспечение</w:t>
      </w:r>
      <w:proofErr w:type="gramEnd"/>
      <w:r w:rsidR="003D57AD" w:rsidRPr="00437197">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437197">
        <w:rPr>
          <w:rFonts w:ascii="GHEA Grapalat" w:hAnsi="GHEA Grapalat"/>
          <w:vertAlign w:val="superscript"/>
          <w:lang w:val="hy-AM"/>
        </w:rPr>
        <w:t>12.1</w:t>
      </w:r>
    </w:p>
    <w:p w14:paraId="73FA2A23" w14:textId="77777777" w:rsidR="00571E4C" w:rsidRPr="00437197" w:rsidRDefault="00801A4F" w:rsidP="003850C3">
      <w:pPr>
        <w:widowControl w:val="0"/>
        <w:tabs>
          <w:tab w:val="left" w:pos="1276"/>
        </w:tabs>
        <w:ind w:firstLine="567"/>
        <w:jc w:val="both"/>
        <w:rPr>
          <w:rFonts w:ascii="GHEA Grapalat" w:hAnsi="GHEA Grapalat" w:cs="Sylfaen"/>
        </w:rPr>
      </w:pPr>
      <w:r w:rsidRPr="00437197">
        <w:rPr>
          <w:rFonts w:ascii="GHEA Grapalat" w:hAnsi="GHEA Grapalat" w:cs="Sylfaen"/>
        </w:rPr>
        <w:t xml:space="preserve">Если процедура закупки организована </w:t>
      </w:r>
      <w:r w:rsidR="00571E4C" w:rsidRPr="00437197">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43719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437197">
        <w:rPr>
          <w:rFonts w:ascii="GHEA Grapalat" w:hAnsi="GHEA Grapalat"/>
        </w:rPr>
        <w:t xml:space="preserve">сумме цен закупок представленных лотов, </w:t>
      </w:r>
      <w:r w:rsidR="008A4985" w:rsidRPr="00437197">
        <w:rPr>
          <w:rFonts w:ascii="GHEA Grapalat" w:hAnsi="GHEA Grapalat" w:cs="Sylfaen"/>
        </w:rPr>
        <w:t>с учетом требований абзаца «в» подпункта 1 пункта 32 Порядка</w:t>
      </w:r>
      <w:r w:rsidR="008A4985" w:rsidRPr="00437197">
        <w:rPr>
          <w:rFonts w:ascii="GHEA Grapalat" w:hAnsi="GHEA Grapalat"/>
          <w:color w:val="000000" w:themeColor="text1"/>
        </w:rPr>
        <w:t>.</w:t>
      </w:r>
      <w:r w:rsidR="00E562C0" w:rsidRPr="00437197">
        <w:rPr>
          <w:rFonts w:ascii="GHEA Grapalat" w:hAnsi="GHEA Grapalat"/>
          <w:color w:val="000000" w:themeColor="text1"/>
        </w:rPr>
        <w:t xml:space="preserve"> </w:t>
      </w:r>
      <w:r w:rsidR="00571E4C" w:rsidRPr="00437197">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437197">
        <w:rPr>
          <w:rFonts w:ascii="Calibri" w:hAnsi="Calibri" w:cs="Calibri"/>
        </w:rPr>
        <w:t> </w:t>
      </w:r>
      <w:r w:rsidR="00571E4C" w:rsidRPr="00437197">
        <w:rPr>
          <w:rFonts w:ascii="GHEA Grapalat" w:hAnsi="GHEA Grapalat" w:cs="GHEA Grapalat"/>
        </w:rPr>
        <w:t>«</w:t>
      </w:r>
      <w:r w:rsidR="00571E4C" w:rsidRPr="00437197">
        <w:rPr>
          <w:rFonts w:ascii="GHEA Grapalat" w:hAnsi="GHEA Grapalat" w:cs="Sylfaen"/>
        </w:rPr>
        <w:t>900008000698</w:t>
      </w:r>
      <w:r w:rsidR="00571E4C" w:rsidRPr="00437197">
        <w:rPr>
          <w:rFonts w:ascii="GHEA Grapalat" w:hAnsi="GHEA Grapalat" w:cs="GHEA Grapalat"/>
        </w:rPr>
        <w:t>»</w:t>
      </w:r>
      <w:r w:rsidR="00571E4C" w:rsidRPr="00437197">
        <w:rPr>
          <w:rFonts w:ascii="GHEA Grapalat" w:hAnsi="GHEA Grapalat" w:cs="Sylfaen"/>
        </w:rPr>
        <w:t xml:space="preserve"> </w:t>
      </w:r>
      <w:r w:rsidR="00571E4C" w:rsidRPr="00437197">
        <w:rPr>
          <w:rFonts w:ascii="GHEA Grapalat" w:hAnsi="GHEA Grapalat" w:cs="GHEA Grapalat"/>
        </w:rPr>
        <w:t>открытый</w:t>
      </w:r>
      <w:r w:rsidR="00571E4C" w:rsidRPr="00437197">
        <w:rPr>
          <w:rFonts w:ascii="GHEA Grapalat" w:hAnsi="GHEA Grapalat" w:cs="Sylfaen"/>
        </w:rPr>
        <w:t xml:space="preserve"> </w:t>
      </w:r>
      <w:r w:rsidR="00571E4C" w:rsidRPr="00437197">
        <w:rPr>
          <w:rFonts w:ascii="GHEA Grapalat" w:hAnsi="GHEA Grapalat" w:cs="GHEA Grapalat"/>
        </w:rPr>
        <w:t>в</w:t>
      </w:r>
      <w:r w:rsidR="00571E4C" w:rsidRPr="00437197">
        <w:rPr>
          <w:rFonts w:ascii="GHEA Grapalat" w:hAnsi="GHEA Grapalat" w:cs="Sylfaen"/>
        </w:rPr>
        <w:t xml:space="preserve"> </w:t>
      </w:r>
      <w:r w:rsidR="00571E4C" w:rsidRPr="00437197">
        <w:rPr>
          <w:rFonts w:ascii="GHEA Grapalat" w:hAnsi="GHEA Grapalat" w:cs="GHEA Grapalat"/>
        </w:rPr>
        <w:t>Центральном</w:t>
      </w:r>
      <w:r w:rsidR="00571E4C" w:rsidRPr="00437197">
        <w:rPr>
          <w:rFonts w:ascii="GHEA Grapalat" w:hAnsi="GHEA Grapalat" w:cs="Sylfaen"/>
        </w:rPr>
        <w:t xml:space="preserve"> </w:t>
      </w:r>
      <w:r w:rsidR="00571E4C" w:rsidRPr="00437197">
        <w:rPr>
          <w:rFonts w:ascii="GHEA Grapalat" w:hAnsi="GHEA Grapalat" w:cs="GHEA Grapalat"/>
        </w:rPr>
        <w:t>казначействе</w:t>
      </w:r>
      <w:r w:rsidR="00571E4C" w:rsidRPr="00437197">
        <w:rPr>
          <w:rFonts w:ascii="GHEA Grapalat" w:hAnsi="GHEA Grapalat" w:cs="Sylfaen"/>
        </w:rPr>
        <w:t xml:space="preserve"> </w:t>
      </w:r>
      <w:r w:rsidR="00571E4C" w:rsidRPr="00437197">
        <w:rPr>
          <w:rFonts w:ascii="GHEA Grapalat" w:hAnsi="GHEA Grapalat" w:cs="GHEA Grapalat"/>
        </w:rPr>
        <w:t>на</w:t>
      </w:r>
      <w:r w:rsidR="00571E4C" w:rsidRPr="00437197">
        <w:rPr>
          <w:rFonts w:ascii="GHEA Grapalat" w:hAnsi="GHEA Grapalat" w:cs="Sylfaen"/>
        </w:rPr>
        <w:t xml:space="preserve"> </w:t>
      </w:r>
      <w:r w:rsidR="00571E4C" w:rsidRPr="00437197">
        <w:rPr>
          <w:rFonts w:ascii="GHEA Grapalat" w:hAnsi="GHEA Grapalat" w:cs="GHEA Grapalat"/>
        </w:rPr>
        <w:t>имя</w:t>
      </w:r>
      <w:r w:rsidR="00571E4C" w:rsidRPr="00437197">
        <w:rPr>
          <w:rFonts w:ascii="GHEA Grapalat" w:hAnsi="GHEA Grapalat" w:cs="Sylfaen"/>
        </w:rPr>
        <w:t xml:space="preserve"> </w:t>
      </w:r>
      <w:r w:rsidR="00571E4C" w:rsidRPr="00437197">
        <w:rPr>
          <w:rFonts w:ascii="GHEA Grapalat" w:hAnsi="GHEA Grapalat" w:cs="GHEA Grapalat"/>
        </w:rPr>
        <w:t>уполномоченного</w:t>
      </w:r>
      <w:r w:rsidR="00571E4C" w:rsidRPr="00437197">
        <w:rPr>
          <w:rFonts w:ascii="GHEA Grapalat" w:hAnsi="GHEA Grapalat" w:cs="Sylfaen"/>
        </w:rPr>
        <w:t xml:space="preserve"> </w:t>
      </w:r>
      <w:r w:rsidR="00571E4C" w:rsidRPr="00437197">
        <w:rPr>
          <w:rFonts w:ascii="GHEA Grapalat" w:hAnsi="GHEA Grapalat" w:cs="GHEA Grapalat"/>
        </w:rPr>
        <w:t>органа</w:t>
      </w:r>
      <w:r w:rsidR="00571E4C" w:rsidRPr="00437197">
        <w:rPr>
          <w:rFonts w:ascii="GHEA Grapalat" w:hAnsi="GHEA Grapalat" w:cs="Sylfaen"/>
        </w:rPr>
        <w:t>.</w:t>
      </w:r>
    </w:p>
    <w:p w14:paraId="5F2F6FC2" w14:textId="77777777" w:rsidR="004F01AF" w:rsidRPr="00437197" w:rsidRDefault="004F01AF" w:rsidP="003850C3">
      <w:pPr>
        <w:widowControl w:val="0"/>
        <w:tabs>
          <w:tab w:val="left" w:pos="1276"/>
        </w:tabs>
        <w:ind w:firstLine="567"/>
        <w:jc w:val="both"/>
        <w:rPr>
          <w:rFonts w:ascii="GHEA Grapalat" w:hAnsi="GHEA Grapalat"/>
        </w:rPr>
      </w:pPr>
      <w:r w:rsidRPr="00437197">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437197" w:rsidRDefault="00801A4F" w:rsidP="003850C3">
      <w:pPr>
        <w:widowControl w:val="0"/>
        <w:tabs>
          <w:tab w:val="left" w:pos="1276"/>
        </w:tabs>
        <w:ind w:firstLine="567"/>
        <w:jc w:val="both"/>
        <w:rPr>
          <w:rFonts w:ascii="GHEA Grapalat" w:hAnsi="GHEA Grapalat"/>
          <w:lang w:val="hy-AM"/>
        </w:rPr>
      </w:pPr>
      <w:r w:rsidRPr="00437197">
        <w:rPr>
          <w:rFonts w:ascii="GHEA Grapalat" w:hAnsi="GHEA Grapalat"/>
        </w:rPr>
        <w:t xml:space="preserve">Если выполнение договора поэтапное и выполнение каждого этапа </w:t>
      </w:r>
      <w:r w:rsidR="00DC6732" w:rsidRPr="00437197">
        <w:rPr>
          <w:rFonts w:ascii="GHEA Grapalat" w:hAnsi="GHEA Grapalat"/>
        </w:rPr>
        <w:t xml:space="preserve">непосредственно не взаимосвязано </w:t>
      </w:r>
      <w:r w:rsidRPr="00437197">
        <w:rPr>
          <w:rFonts w:ascii="GHEA Grapalat" w:hAnsi="GHEA Grapalat"/>
        </w:rPr>
        <w:t xml:space="preserve">с окончательным результатом, получаемым </w:t>
      </w:r>
      <w:proofErr w:type="gramStart"/>
      <w:r w:rsidRPr="00437197">
        <w:rPr>
          <w:rFonts w:ascii="GHEA Grapalat" w:hAnsi="GHEA Grapalat"/>
        </w:rPr>
        <w:t>в соответствии с требованиями</w:t>
      </w:r>
      <w:proofErr w:type="gramEnd"/>
      <w:r w:rsidRPr="00437197">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37197">
        <w:rPr>
          <w:rFonts w:ascii="GHEA Grapalat" w:hAnsi="GHEA Grapalat"/>
        </w:rPr>
        <w:t>пропорции, исчисленной в отношении суммы этого этапа</w:t>
      </w:r>
      <w:r w:rsidRPr="00437197">
        <w:rPr>
          <w:rFonts w:ascii="GHEA Grapalat" w:hAnsi="GHEA Grapalat"/>
        </w:rPr>
        <w:t>.</w:t>
      </w:r>
    </w:p>
    <w:p w14:paraId="45AC4B2A" w14:textId="77777777" w:rsidR="00DA0186" w:rsidRPr="00437197" w:rsidRDefault="00DA0186" w:rsidP="003850C3">
      <w:pPr>
        <w:widowControl w:val="0"/>
        <w:tabs>
          <w:tab w:val="left" w:pos="1276"/>
        </w:tabs>
        <w:ind w:firstLine="567"/>
        <w:jc w:val="both"/>
        <w:rPr>
          <w:rFonts w:ascii="GHEA Grapalat" w:hAnsi="GHEA Grapalat"/>
        </w:rPr>
      </w:pPr>
      <w:r w:rsidRPr="00437197">
        <w:rPr>
          <w:rFonts w:ascii="GHEA Grapalat" w:hAnsi="GHEA Grapalat"/>
          <w:lang w:val="hy-AM"/>
        </w:rPr>
        <w:t>---------------------------</w:t>
      </w:r>
    </w:p>
    <w:p w14:paraId="7DCC6D89" w14:textId="77777777" w:rsidR="0052513C" w:rsidRPr="00437197" w:rsidRDefault="0052513C" w:rsidP="003850C3">
      <w:pPr>
        <w:pStyle w:val="af2"/>
        <w:jc w:val="both"/>
        <w:rPr>
          <w:rFonts w:ascii="GHEA Grapalat" w:hAnsi="GHEA Grapalat"/>
          <w:i/>
        </w:rPr>
      </w:pPr>
      <w:r w:rsidRPr="00437197">
        <w:rPr>
          <w:rFonts w:ascii="GHEA Grapalat" w:hAnsi="GHEA Grapalat"/>
          <w:i/>
          <w:vertAlign w:val="superscript"/>
        </w:rPr>
        <w:t>11.1</w:t>
      </w:r>
      <w:r w:rsidRPr="00437197">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437197" w:rsidRDefault="0052513C" w:rsidP="003850C3">
      <w:pPr>
        <w:pStyle w:val="af2"/>
        <w:jc w:val="both"/>
        <w:rPr>
          <w:rFonts w:ascii="GHEA Grapalat" w:hAnsi="GHEA Grapalat"/>
          <w:i/>
        </w:rPr>
      </w:pPr>
      <w:r w:rsidRPr="00437197">
        <w:rPr>
          <w:rFonts w:ascii="GHEA Grapalat" w:hAnsi="GHEA Grapalat"/>
          <w:i/>
        </w:rPr>
        <w:t xml:space="preserve">-по заявке на закупку цена закупки по данному лоту не превышает </w:t>
      </w:r>
      <w:proofErr w:type="spellStart"/>
      <w:r w:rsidRPr="00437197">
        <w:rPr>
          <w:rFonts w:ascii="GHEA Grapalat" w:hAnsi="GHEA Grapalat"/>
          <w:i/>
        </w:rPr>
        <w:t>двадцатипятикратный</w:t>
      </w:r>
      <w:proofErr w:type="spellEnd"/>
      <w:r w:rsidRPr="00437197">
        <w:rPr>
          <w:rFonts w:ascii="GHEA Grapalat" w:hAnsi="GHEA Grapalat"/>
          <w:i/>
        </w:rPr>
        <w:t xml:space="preserve"> размер базовой единицы закупок и не предусмотрена предоплата, </w:t>
      </w:r>
    </w:p>
    <w:p w14:paraId="7384B7B9" w14:textId="77777777" w:rsidR="0052513C" w:rsidRPr="00437197" w:rsidRDefault="0052513C" w:rsidP="003850C3">
      <w:pPr>
        <w:pStyle w:val="af2"/>
        <w:jc w:val="both"/>
        <w:rPr>
          <w:rFonts w:ascii="GHEA Grapalat" w:hAnsi="GHEA Grapalat"/>
          <w:i/>
        </w:rPr>
      </w:pPr>
      <w:r w:rsidRPr="00437197">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437197" w:rsidRDefault="00DA0186" w:rsidP="003850C3">
      <w:pPr>
        <w:pStyle w:val="af2"/>
        <w:rPr>
          <w:rFonts w:ascii="GHEA Grapalat" w:hAnsi="GHEA Grapalat"/>
          <w:i/>
        </w:rPr>
      </w:pPr>
      <w:r w:rsidRPr="00437197">
        <w:rPr>
          <w:rFonts w:ascii="GHEA Grapalat" w:hAnsi="GHEA Grapalat"/>
          <w:i/>
          <w:lang w:val="hy-AM"/>
        </w:rPr>
        <w:lastRenderedPageBreak/>
        <w:t xml:space="preserve">12.1 </w:t>
      </w:r>
      <w:r w:rsidRPr="00437197">
        <w:rPr>
          <w:rFonts w:ascii="GHEA Grapalat" w:hAnsi="GHEA Grapalat"/>
          <w:i/>
        </w:rPr>
        <w:t xml:space="preserve">Если цена </w:t>
      </w:r>
      <w:r w:rsidR="007A2AFB" w:rsidRPr="00437197">
        <w:rPr>
          <w:rFonts w:ascii="GHEA Grapalat" w:hAnsi="GHEA Grapalat"/>
          <w:i/>
        </w:rPr>
        <w:t xml:space="preserve"> закупки </w:t>
      </w:r>
      <w:r w:rsidRPr="00437197">
        <w:rPr>
          <w:rFonts w:ascii="GHEA Grapalat" w:hAnsi="GHEA Grapalat"/>
          <w:i/>
        </w:rPr>
        <w:t>данного лота по заявке на закупку</w:t>
      </w:r>
      <w:r w:rsidRPr="00437197">
        <w:rPr>
          <w:rFonts w:ascii="Cambria Math" w:hAnsi="Cambria Math" w:cs="Cambria Math"/>
          <w:i/>
        </w:rPr>
        <w:t>․</w:t>
      </w:r>
    </w:p>
    <w:p w14:paraId="3B4216C0" w14:textId="77777777" w:rsidR="00DA0186" w:rsidRPr="00437197" w:rsidRDefault="00DA0186" w:rsidP="003850C3">
      <w:pPr>
        <w:pStyle w:val="af2"/>
        <w:jc w:val="both"/>
        <w:rPr>
          <w:rFonts w:ascii="GHEA Grapalat" w:hAnsi="GHEA Grapalat"/>
          <w:i/>
        </w:rPr>
      </w:pPr>
      <w:r w:rsidRPr="00437197">
        <w:rPr>
          <w:rFonts w:ascii="GHEA Grapalat" w:hAnsi="GHEA Grapalat"/>
          <w:i/>
        </w:rPr>
        <w:t xml:space="preserve">-    не превышает </w:t>
      </w:r>
      <w:proofErr w:type="spellStart"/>
      <w:r w:rsidRPr="00437197">
        <w:rPr>
          <w:rFonts w:ascii="GHEA Grapalat" w:hAnsi="GHEA Grapalat"/>
          <w:i/>
        </w:rPr>
        <w:t>двадцатипятикратный</w:t>
      </w:r>
      <w:proofErr w:type="spellEnd"/>
      <w:r w:rsidRPr="00437197">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437197">
        <w:rPr>
          <w:rFonts w:ascii="Cambria Math" w:hAnsi="Cambria Math" w:cs="Cambria Math"/>
          <w:i/>
        </w:rPr>
        <w:t>․</w:t>
      </w:r>
    </w:p>
    <w:p w14:paraId="716FAA19" w14:textId="77777777" w:rsidR="00DA0186" w:rsidRPr="00437197" w:rsidRDefault="00DA0186" w:rsidP="003850C3">
      <w:pPr>
        <w:widowControl w:val="0"/>
        <w:tabs>
          <w:tab w:val="left" w:pos="1276"/>
        </w:tabs>
        <w:jc w:val="both"/>
        <w:rPr>
          <w:rFonts w:ascii="GHEA Grapalat" w:hAnsi="GHEA Grapalat"/>
          <w:i/>
          <w:sz w:val="20"/>
          <w:szCs w:val="20"/>
        </w:rPr>
      </w:pPr>
      <w:r w:rsidRPr="00437197">
        <w:rPr>
          <w:rFonts w:ascii="GHEA Grapalat" w:hAnsi="GHEA Grapalat"/>
          <w:i/>
          <w:sz w:val="20"/>
          <w:szCs w:val="20"/>
        </w:rPr>
        <w:t xml:space="preserve">- не превышает </w:t>
      </w:r>
      <w:r w:rsidR="0087562B" w:rsidRPr="00437197">
        <w:rPr>
          <w:rFonts w:ascii="GHEA Grapalat" w:hAnsi="GHEA Grapalat"/>
          <w:i/>
          <w:sz w:val="20"/>
          <w:szCs w:val="20"/>
        </w:rPr>
        <w:t>восьмидесятикратный</w:t>
      </w:r>
      <w:r w:rsidRPr="00437197">
        <w:rPr>
          <w:rFonts w:ascii="GHEA Grapalat" w:hAnsi="GHEA Grapalat"/>
          <w:i/>
          <w:sz w:val="20"/>
          <w:szCs w:val="20"/>
        </w:rPr>
        <w:t xml:space="preserve"> размер базовой единицы закупок, но более </w:t>
      </w:r>
      <w:proofErr w:type="spellStart"/>
      <w:r w:rsidRPr="00437197">
        <w:rPr>
          <w:rFonts w:ascii="GHEA Grapalat" w:hAnsi="GHEA Grapalat"/>
          <w:i/>
          <w:sz w:val="20"/>
          <w:szCs w:val="20"/>
        </w:rPr>
        <w:t>двадцатипятикратного</w:t>
      </w:r>
      <w:proofErr w:type="spellEnd"/>
      <w:r w:rsidRPr="00437197">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437197" w:rsidRDefault="00DA0186" w:rsidP="003850C3">
      <w:pPr>
        <w:pStyle w:val="af2"/>
        <w:jc w:val="both"/>
        <w:rPr>
          <w:rFonts w:ascii="GHEA Grapalat" w:hAnsi="GHEA Grapalat"/>
          <w:i/>
          <w:lang w:val="hy-AM"/>
        </w:rPr>
      </w:pPr>
      <w:r w:rsidRPr="00437197">
        <w:rPr>
          <w:rFonts w:ascii="GHEA Grapalat" w:hAnsi="GHEA Grapalat"/>
          <w:i/>
        </w:rPr>
        <w:t xml:space="preserve">- превышает </w:t>
      </w:r>
      <w:r w:rsidR="00C257D6" w:rsidRPr="00437197">
        <w:rPr>
          <w:rFonts w:ascii="GHEA Grapalat" w:hAnsi="GHEA Grapalat"/>
          <w:i/>
        </w:rPr>
        <w:t>восьмидесятикратный</w:t>
      </w:r>
      <w:r w:rsidRPr="00437197">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437197">
        <w:rPr>
          <w:rFonts w:ascii="GHEA Grapalat" w:hAnsi="GHEA Grapalat"/>
          <w:i/>
          <w:lang w:val="hy-AM"/>
        </w:rPr>
        <w:t>.</w:t>
      </w:r>
    </w:p>
    <w:p w14:paraId="4467D740" w14:textId="77777777" w:rsidR="00801A4F" w:rsidRPr="00437197" w:rsidRDefault="00801A4F" w:rsidP="003850C3">
      <w:pPr>
        <w:widowControl w:val="0"/>
        <w:tabs>
          <w:tab w:val="left" w:pos="1276"/>
        </w:tabs>
        <w:ind w:firstLine="567"/>
        <w:jc w:val="both"/>
        <w:rPr>
          <w:rFonts w:ascii="GHEA Grapalat" w:hAnsi="GHEA Grapalat"/>
          <w:color w:val="FF0000"/>
        </w:rPr>
      </w:pPr>
      <w:r w:rsidRPr="00437197">
        <w:rPr>
          <w:rFonts w:ascii="GHEA Grapalat" w:hAnsi="GHEA Grapalat"/>
          <w:color w:val="FF0000"/>
        </w:rPr>
        <w:t xml:space="preserve"> </w:t>
      </w:r>
    </w:p>
    <w:p w14:paraId="5EB97948" w14:textId="77777777" w:rsidR="0035631F" w:rsidRPr="00437197" w:rsidRDefault="00801A4F" w:rsidP="003850C3">
      <w:pPr>
        <w:widowControl w:val="0"/>
        <w:tabs>
          <w:tab w:val="left" w:pos="1276"/>
        </w:tabs>
        <w:ind w:firstLine="567"/>
        <w:jc w:val="both"/>
        <w:rPr>
          <w:ins w:id="7" w:author="Vardan" w:date="2022-10-30T00:02:00Z"/>
          <w:rFonts w:ascii="GHEA Grapalat" w:hAnsi="GHEA Grapalat"/>
        </w:rPr>
      </w:pPr>
      <w:r w:rsidRPr="00437197">
        <w:rPr>
          <w:rFonts w:ascii="GHEA Grapalat" w:hAnsi="GHEA Grapalat" w:cs="Sylfaen"/>
        </w:rPr>
        <w:t xml:space="preserve">Обеспечение квалификации в виде </w:t>
      </w:r>
      <w:r w:rsidR="00482E18" w:rsidRPr="00437197">
        <w:rPr>
          <w:rFonts w:ascii="GHEA Grapalat" w:hAnsi="GHEA Grapalat" w:cs="Sylfaen"/>
        </w:rPr>
        <w:t xml:space="preserve">банковской </w:t>
      </w:r>
      <w:r w:rsidRPr="00437197">
        <w:rPr>
          <w:rFonts w:ascii="GHEA Grapalat" w:hAnsi="GHEA Grapalat" w:cs="Sylfaen"/>
        </w:rPr>
        <w:t>гарантии отобранный участник представляет согласно приложению 4 или приложению 4.1.</w:t>
      </w:r>
      <w:r w:rsidR="009A0467" w:rsidRPr="00437197">
        <w:rPr>
          <w:rStyle w:val="af6"/>
          <w:rFonts w:ascii="GHEA Grapalat" w:hAnsi="GHEA Grapalat"/>
        </w:rPr>
        <w:footnoteReference w:customMarkFollows="1" w:id="7"/>
        <w:t>12</w:t>
      </w:r>
      <w:r w:rsidR="00A6609C" w:rsidRPr="00437197">
        <w:rPr>
          <w:rFonts w:ascii="GHEA Grapalat" w:hAnsi="GHEA Grapalat"/>
        </w:rPr>
        <w:t xml:space="preserve"> </w:t>
      </w:r>
      <w:r w:rsidR="00853CBA" w:rsidRPr="00437197">
        <w:rPr>
          <w:rFonts w:ascii="GHEA Grapalat" w:hAnsi="GHEA Grapalat"/>
        </w:rPr>
        <w:t>.</w:t>
      </w:r>
    </w:p>
    <w:p w14:paraId="0C6EA07E" w14:textId="77777777" w:rsidR="00AA0D5B" w:rsidRPr="00437197" w:rsidRDefault="00AA0D5B" w:rsidP="003850C3">
      <w:pPr>
        <w:widowControl w:val="0"/>
        <w:tabs>
          <w:tab w:val="left" w:pos="1276"/>
        </w:tabs>
        <w:ind w:firstLine="567"/>
        <w:jc w:val="both"/>
        <w:rPr>
          <w:rFonts w:ascii="GHEA Grapalat" w:hAnsi="GHEA Grapalat"/>
        </w:rPr>
      </w:pPr>
      <w:r w:rsidRPr="00437197">
        <w:rPr>
          <w:rFonts w:ascii="GHEA Grapalat" w:hAnsi="GHEA Grapalat" w:cs="Sylfaen"/>
          <w:lang w:val="hy-AM"/>
        </w:rPr>
        <w:t xml:space="preserve">При этом, если договоры </w:t>
      </w:r>
      <w:r w:rsidRPr="00437197">
        <w:rPr>
          <w:rFonts w:ascii="GHEA Grapalat" w:hAnsi="GHEA Grapalat" w:cs="Sylfaen"/>
        </w:rPr>
        <w:t>о закупке</w:t>
      </w:r>
      <w:r w:rsidRPr="00437197">
        <w:rPr>
          <w:rFonts w:ascii="GHEA Grapalat" w:hAnsi="GHEA Grapalat" w:cs="Sylfaen"/>
          <w:lang w:val="hy-AM"/>
        </w:rPr>
        <w:t xml:space="preserve"> </w:t>
      </w:r>
      <w:r w:rsidRPr="00437197">
        <w:rPr>
          <w:rFonts w:ascii="GHEA Grapalat" w:hAnsi="GHEA Grapalat" w:cs="Sylfaen"/>
        </w:rPr>
        <w:t>работ</w:t>
      </w:r>
      <w:r w:rsidRPr="00437197">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37197">
        <w:rPr>
          <w:rFonts w:ascii="GHEA Grapalat" w:hAnsi="GHEA Grapalat" w:cs="Sylfaen"/>
        </w:rPr>
        <w:t xml:space="preserve">выделенных </w:t>
      </w:r>
      <w:r w:rsidRPr="00437197">
        <w:rPr>
          <w:rFonts w:ascii="GHEA Grapalat" w:hAnsi="GHEA Grapalat" w:cs="Sylfaen"/>
          <w:lang w:val="hy-AM"/>
        </w:rPr>
        <w:t xml:space="preserve">финансовых </w:t>
      </w:r>
      <w:r w:rsidRPr="00437197">
        <w:rPr>
          <w:rFonts w:ascii="GHEA Grapalat" w:hAnsi="GHEA Grapalat" w:cs="Sylfaen"/>
        </w:rPr>
        <w:t>средств</w:t>
      </w:r>
      <w:r w:rsidRPr="00437197">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37197">
        <w:rPr>
          <w:rFonts w:ascii="GHEA Grapalat" w:hAnsi="GHEA Grapalat" w:cs="Sylfaen"/>
        </w:rPr>
        <w:t>.</w:t>
      </w:r>
    </w:p>
    <w:p w14:paraId="0B0FB361" w14:textId="77777777" w:rsidR="002406D8" w:rsidRPr="00437197" w:rsidRDefault="002406D8" w:rsidP="003850C3">
      <w:pPr>
        <w:widowControl w:val="0"/>
        <w:tabs>
          <w:tab w:val="left" w:pos="1276"/>
        </w:tabs>
        <w:ind w:firstLine="567"/>
        <w:jc w:val="both"/>
        <w:rPr>
          <w:rFonts w:ascii="GHEA Grapalat" w:hAnsi="GHEA Grapalat" w:cs="Sylfaen"/>
        </w:rPr>
      </w:pPr>
      <w:r w:rsidRPr="00437197">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w:t>
      </w:r>
      <w:r w:rsidR="001723D6" w:rsidRPr="00437197">
        <w:rPr>
          <w:rFonts w:ascii="GHEA Grapalat" w:hAnsi="GHEA Grapalat"/>
        </w:rPr>
        <w:t>3</w:t>
      </w:r>
      <w:r w:rsidR="00DC30CC" w:rsidRPr="00437197">
        <w:rPr>
          <w:rFonts w:ascii="GHEA Grapalat" w:hAnsi="GHEA Grapalat"/>
        </w:rPr>
        <w:t>.</w:t>
      </w:r>
      <w:r w:rsidR="00DC30CC" w:rsidRPr="00437197">
        <w:rPr>
          <w:rFonts w:ascii="GHEA Grapalat" w:hAnsi="GHEA Grapalat"/>
        </w:rPr>
        <w:tab/>
      </w:r>
      <w:r w:rsidRPr="00437197">
        <w:rPr>
          <w:rFonts w:ascii="GHEA Grapalat" w:hAnsi="GHEA Grapalat"/>
        </w:rPr>
        <w:t xml:space="preserve">Размер обеспечения договора составляет 10 процентов от цены </w:t>
      </w:r>
      <w:r w:rsidR="00E562C0" w:rsidRPr="00437197">
        <w:rPr>
          <w:rFonts w:ascii="GHEA Grapalat" w:hAnsi="GHEA Grapalat"/>
        </w:rPr>
        <w:t>закупки</w:t>
      </w:r>
      <w:r w:rsidRPr="00437197">
        <w:rPr>
          <w:rFonts w:ascii="GHEA Grapalat" w:hAnsi="GHEA Grapalat"/>
        </w:rPr>
        <w:t xml:space="preserve">. </w:t>
      </w:r>
      <w:r w:rsidR="002D492B" w:rsidRPr="00437197">
        <w:rPr>
          <w:rFonts w:ascii="GHEA Grapalat" w:hAnsi="GHEA Grapalat"/>
        </w:rPr>
        <w:t xml:space="preserve">Если цена закупки товара меньше цены заключаемого договора, то размер обеспечения </w:t>
      </w:r>
      <w:r w:rsidR="00E04CFC" w:rsidRPr="00437197">
        <w:rPr>
          <w:rFonts w:ascii="GHEA Grapalat" w:hAnsi="GHEA Grapalat"/>
        </w:rPr>
        <w:t>договора</w:t>
      </w:r>
      <w:r w:rsidR="002D492B" w:rsidRPr="00437197">
        <w:rPr>
          <w:rFonts w:ascii="GHEA Grapalat" w:hAnsi="GHEA Grapalat"/>
        </w:rPr>
        <w:t xml:space="preserve"> исчисляется в отношении цены договора. </w:t>
      </w:r>
      <w:r w:rsidR="001723D6" w:rsidRPr="00437197">
        <w:rPr>
          <w:rFonts w:ascii="GHEA Grapalat" w:hAnsi="GHEA Grapalat"/>
        </w:rPr>
        <w:t xml:space="preserve">Обеспечение </w:t>
      </w:r>
      <w:r w:rsidR="00896AAF" w:rsidRPr="00437197">
        <w:rPr>
          <w:rFonts w:ascii="GHEA Grapalat" w:hAnsi="GHEA Grapalat"/>
        </w:rPr>
        <w:t>договора</w:t>
      </w:r>
      <w:r w:rsidR="001723D6" w:rsidRPr="00437197">
        <w:rPr>
          <w:rFonts w:ascii="GHEA Grapalat" w:hAnsi="GHEA Grapalat"/>
        </w:rPr>
        <w:t xml:space="preserve"> представляется в </w:t>
      </w:r>
      <w:r w:rsidR="005876A3" w:rsidRPr="00437197">
        <w:rPr>
          <w:rFonts w:ascii="GHEA Grapalat" w:hAnsi="GHEA Grapalat"/>
        </w:rPr>
        <w:t>виде</w:t>
      </w:r>
      <w:r w:rsidR="001723D6" w:rsidRPr="00437197">
        <w:rPr>
          <w:rFonts w:ascii="GHEA Grapalat" w:hAnsi="GHEA Grapalat"/>
        </w:rPr>
        <w:t xml:space="preserve"> банковской гарантии (Приложение 5)</w:t>
      </w:r>
      <w:r w:rsidR="00375E5E" w:rsidRPr="00437197">
        <w:rPr>
          <w:rFonts w:ascii="GHEA Grapalat" w:hAnsi="GHEA Grapalat"/>
        </w:rPr>
        <w:t xml:space="preserve"> или наличных денег</w:t>
      </w:r>
      <w:r w:rsidR="009A0467" w:rsidRPr="00437197">
        <w:rPr>
          <w:rStyle w:val="af6"/>
          <w:rFonts w:ascii="GHEA Grapalat" w:hAnsi="GHEA Grapalat"/>
        </w:rPr>
        <w:footnoteReference w:customMarkFollows="1" w:id="8"/>
        <w:t>13</w:t>
      </w:r>
      <w:r w:rsidR="00375E5E" w:rsidRPr="00437197">
        <w:rPr>
          <w:rFonts w:ascii="GHEA Grapalat" w:hAnsi="GHEA Grapalat"/>
        </w:rPr>
        <w:t>.</w:t>
      </w:r>
    </w:p>
    <w:p w14:paraId="53D9C4DB" w14:textId="77777777" w:rsidR="00DA0D2B" w:rsidRPr="00437197" w:rsidRDefault="0058395E" w:rsidP="003850C3">
      <w:pPr>
        <w:widowControl w:val="0"/>
        <w:tabs>
          <w:tab w:val="left" w:pos="1276"/>
        </w:tabs>
        <w:ind w:firstLine="567"/>
        <w:jc w:val="both"/>
        <w:rPr>
          <w:rFonts w:ascii="GHEA Grapalat" w:hAnsi="GHEA Grapalat"/>
        </w:rPr>
      </w:pPr>
      <w:r w:rsidRPr="00437197">
        <w:rPr>
          <w:rFonts w:ascii="GHEA Grapalat" w:hAnsi="GHEA Grapalat"/>
        </w:rPr>
        <w:t xml:space="preserve">Если процедура закупки организована </w:t>
      </w:r>
      <w:r w:rsidR="00BE0C42" w:rsidRPr="00437197">
        <w:rPr>
          <w:rFonts w:ascii="GHEA Grapalat" w:hAnsi="GHEA Grapalat"/>
        </w:rPr>
        <w:t xml:space="preserve">по лотам и участник признается отобранным участником по более чем одному лоту, </w:t>
      </w:r>
      <w:r w:rsidR="00BE0C42" w:rsidRPr="00437197">
        <w:rPr>
          <w:rFonts w:ascii="GHEA Grapalat" w:hAnsi="GHEA Grapalat" w:cs="Sylfaen"/>
        </w:rPr>
        <w:t xml:space="preserve">то он может предоставить обеспечение договора как </w:t>
      </w:r>
      <w:r w:rsidR="00BE0C42" w:rsidRPr="00437197">
        <w:rPr>
          <w:rFonts w:ascii="GHEA Grapalat" w:hAnsi="GHEA Grapalat"/>
        </w:rPr>
        <w:t xml:space="preserve">для каждого лота в отдельности, так и одно обеспечение для всех лотов. </w:t>
      </w:r>
      <w:r w:rsidR="00DA0D2B" w:rsidRPr="00437197">
        <w:rPr>
          <w:rFonts w:ascii="GHEA Grapalat" w:hAnsi="GHEA Grapalat"/>
        </w:rPr>
        <w:t xml:space="preserve">При представлении одного обеспечения </w:t>
      </w:r>
      <w:proofErr w:type="spellStart"/>
      <w:r w:rsidR="00DA0D2B" w:rsidRPr="00437197">
        <w:rPr>
          <w:rFonts w:ascii="GHEA Grapalat" w:hAnsi="GHEA Grapalat"/>
        </w:rPr>
        <w:t>догогвора</w:t>
      </w:r>
      <w:proofErr w:type="spellEnd"/>
      <w:r w:rsidR="00DA0D2B" w:rsidRPr="00437197">
        <w:rPr>
          <w:rFonts w:ascii="GHEA Grapalat" w:hAnsi="GHEA Grapalat"/>
        </w:rPr>
        <w:t xml:space="preserve"> его сумма исчисляется по отношению </w:t>
      </w:r>
      <w:r w:rsidR="00DA0D2B" w:rsidRPr="00437197">
        <w:rPr>
          <w:rFonts w:ascii="GHEA Grapalat" w:hAnsi="GHEA Grapalat" w:cs="Sylfaen"/>
        </w:rPr>
        <w:t>к сумме цен закупок представленных лотов</w:t>
      </w:r>
      <w:r w:rsidR="00DA0D2B" w:rsidRPr="00437197">
        <w:rPr>
          <w:rFonts w:ascii="GHEA Grapalat" w:hAnsi="GHEA Grapalat"/>
          <w:color w:val="FF0000"/>
        </w:rPr>
        <w:t xml:space="preserve"> </w:t>
      </w:r>
      <w:r w:rsidR="00DA0D2B" w:rsidRPr="00437197">
        <w:rPr>
          <w:rFonts w:ascii="GHEA Grapalat" w:hAnsi="GHEA Grapalat"/>
          <w:color w:val="000000" w:themeColor="text1"/>
        </w:rPr>
        <w:t xml:space="preserve">с учетом требований </w:t>
      </w:r>
      <w:proofErr w:type="gramStart"/>
      <w:r w:rsidR="00DA0D2B" w:rsidRPr="00437197">
        <w:rPr>
          <w:rFonts w:ascii="GHEA Grapalat" w:hAnsi="GHEA Grapalat"/>
          <w:color w:val="000000" w:themeColor="text1"/>
        </w:rPr>
        <w:t>9-ого</w:t>
      </w:r>
      <w:proofErr w:type="gramEnd"/>
      <w:r w:rsidR="00DA0D2B" w:rsidRPr="00437197">
        <w:rPr>
          <w:rFonts w:ascii="GHEA Grapalat" w:hAnsi="GHEA Grapalat"/>
          <w:color w:val="000000" w:themeColor="text1"/>
        </w:rPr>
        <w:t xml:space="preserve"> подпункта </w:t>
      </w:r>
      <w:proofErr w:type="gramStart"/>
      <w:r w:rsidR="00DA0D2B" w:rsidRPr="00437197">
        <w:rPr>
          <w:rFonts w:ascii="GHEA Grapalat" w:hAnsi="GHEA Grapalat"/>
          <w:color w:val="000000" w:themeColor="text1"/>
        </w:rPr>
        <w:t>32-ого</w:t>
      </w:r>
      <w:proofErr w:type="gramEnd"/>
      <w:r w:rsidR="00DA0D2B" w:rsidRPr="00437197">
        <w:rPr>
          <w:rFonts w:ascii="GHEA Grapalat" w:hAnsi="GHEA Grapalat"/>
          <w:color w:val="000000" w:themeColor="text1"/>
        </w:rPr>
        <w:t xml:space="preserve"> пункта</w:t>
      </w:r>
      <w:r w:rsidR="00DA0D2B" w:rsidRPr="00437197">
        <w:rPr>
          <w:rFonts w:ascii="GHEA Grapalat" w:hAnsi="GHEA Grapalat"/>
        </w:rPr>
        <w:t xml:space="preserve">. </w:t>
      </w:r>
    </w:p>
    <w:p w14:paraId="6461F0C7" w14:textId="77777777" w:rsidR="00BE0C42" w:rsidRPr="00437197" w:rsidRDefault="00BE0C42" w:rsidP="003850C3">
      <w:pPr>
        <w:widowControl w:val="0"/>
        <w:tabs>
          <w:tab w:val="left" w:pos="1276"/>
        </w:tabs>
        <w:ind w:firstLine="567"/>
        <w:jc w:val="both"/>
        <w:rPr>
          <w:rFonts w:ascii="GHEA Grapalat" w:hAnsi="GHEA Grapalat"/>
          <w:lang w:val="hy-AM"/>
        </w:rPr>
      </w:pPr>
      <w:r w:rsidRPr="00437197">
        <w:rPr>
          <w:rFonts w:ascii="GHEA Grapalat" w:hAnsi="GHEA Grapalat"/>
        </w:rPr>
        <w:lastRenderedPageBreak/>
        <w:t>.</w:t>
      </w:r>
    </w:p>
    <w:p w14:paraId="1C5EFFBA" w14:textId="77777777" w:rsidR="00E969ED" w:rsidRPr="00437197" w:rsidRDefault="00BE0C42" w:rsidP="003850C3">
      <w:pPr>
        <w:widowControl w:val="0"/>
        <w:tabs>
          <w:tab w:val="left" w:pos="1276"/>
        </w:tabs>
        <w:ind w:firstLine="567"/>
        <w:jc w:val="both"/>
        <w:rPr>
          <w:rFonts w:ascii="GHEA Grapalat" w:hAnsi="GHEA Grapalat"/>
        </w:rPr>
      </w:pPr>
      <w:r w:rsidRPr="00437197">
        <w:rPr>
          <w:rFonts w:ascii="GHEA Grapalat" w:hAnsi="GHEA Grapalat"/>
        </w:rPr>
        <w:t xml:space="preserve"> </w:t>
      </w:r>
      <w:r w:rsidR="00030D40" w:rsidRPr="00437197">
        <w:rPr>
          <w:rFonts w:ascii="GHEA Grapalat" w:hAnsi="GHEA Grapalat"/>
        </w:rPr>
        <w:t xml:space="preserve">Обеспечение договора должно быть действительно как минимум включительно до </w:t>
      </w:r>
      <w:r w:rsidR="00411A25" w:rsidRPr="00437197">
        <w:rPr>
          <w:rFonts w:ascii="GHEA Grapalat" w:hAnsi="GHEA Grapalat"/>
        </w:rPr>
        <w:t>90</w:t>
      </w:r>
      <w:r w:rsidR="00030D40" w:rsidRPr="0043719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37197">
        <w:rPr>
          <w:rFonts w:ascii="GHEA Grapalat" w:hAnsi="GHEA Grapalat"/>
        </w:rPr>
        <w:t xml:space="preserve">пяти </w:t>
      </w:r>
      <w:r w:rsidR="00030D40" w:rsidRPr="0043719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437197">
        <w:rPr>
          <w:rFonts w:ascii="GHEA Grapalat" w:hAnsi="GHEA Grapalat"/>
        </w:rPr>
        <w:t>договору.</w:t>
      </w:r>
    </w:p>
    <w:p w14:paraId="03853899" w14:textId="77777777" w:rsidR="00F0759D" w:rsidRPr="00437197" w:rsidRDefault="00F92A53" w:rsidP="003850C3">
      <w:pPr>
        <w:widowControl w:val="0"/>
        <w:tabs>
          <w:tab w:val="left" w:pos="1276"/>
        </w:tabs>
        <w:ind w:firstLine="567"/>
        <w:jc w:val="both"/>
        <w:rPr>
          <w:rFonts w:ascii="GHEA Grapalat" w:hAnsi="GHEA Grapalat"/>
        </w:rPr>
      </w:pPr>
      <w:r w:rsidRPr="00437197">
        <w:rPr>
          <w:rFonts w:ascii="GHEA Grapalat" w:hAnsi="GHEA Grapalat"/>
        </w:rPr>
        <w:t>Обеспечение договора, представленное в виде наличных денег, должно быть перечислено на казначейский счет</w:t>
      </w:r>
      <w:r w:rsidRPr="00437197">
        <w:rPr>
          <w:rFonts w:ascii="Calibri" w:hAnsi="Calibri" w:cs="Calibri"/>
        </w:rPr>
        <w:t> </w:t>
      </w:r>
      <w:r w:rsidRPr="00437197">
        <w:rPr>
          <w:rFonts w:ascii="GHEA Grapalat" w:hAnsi="GHEA Grapalat"/>
        </w:rPr>
        <w:t>"900008000</w:t>
      </w:r>
      <w:r w:rsidR="00B66AB9" w:rsidRPr="00437197">
        <w:rPr>
          <w:rFonts w:ascii="GHEA Grapalat" w:hAnsi="GHEA Grapalat"/>
        </w:rPr>
        <w:t>66</w:t>
      </w:r>
      <w:r w:rsidRPr="00437197">
        <w:rPr>
          <w:rFonts w:ascii="GHEA Grapalat" w:hAnsi="GHEA Grapalat"/>
        </w:rPr>
        <w:t>4", открытый в Центральном казначействе на имя уполномоченного органа.</w:t>
      </w:r>
    </w:p>
    <w:p w14:paraId="28D8F7A3" w14:textId="77777777" w:rsidR="00D32092" w:rsidRPr="00437197" w:rsidRDefault="004A0321" w:rsidP="003850C3">
      <w:pPr>
        <w:widowControl w:val="0"/>
        <w:tabs>
          <w:tab w:val="left" w:pos="1276"/>
        </w:tabs>
        <w:ind w:firstLine="567"/>
        <w:jc w:val="both"/>
        <w:rPr>
          <w:rFonts w:ascii="GHEA Grapalat" w:hAnsi="GHEA Grapalat" w:cs="Sylfaen"/>
        </w:rPr>
      </w:pPr>
      <w:r w:rsidRPr="00437197">
        <w:rPr>
          <w:rFonts w:ascii="GHEA Grapalat" w:hAnsi="GHEA Grapalat"/>
        </w:rPr>
        <w:t>10.4</w:t>
      </w:r>
      <w:r w:rsidR="00251CF9" w:rsidRPr="00437197">
        <w:rPr>
          <w:rFonts w:ascii="GHEA Grapalat" w:hAnsi="GHEA Grapalat"/>
        </w:rPr>
        <w:t xml:space="preserve"> </w:t>
      </w:r>
      <w:r w:rsidR="0076763C" w:rsidRPr="0043719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37197">
        <w:rPr>
          <w:rFonts w:ascii="GHEA Grapalat" w:hAnsi="GHEA Grapalat"/>
        </w:rPr>
        <w:t>я квалификации и</w:t>
      </w:r>
      <w:r w:rsidR="0076763C" w:rsidRPr="00437197">
        <w:rPr>
          <w:rFonts w:ascii="GHEA Grapalat" w:hAnsi="GHEA Grapalat"/>
        </w:rPr>
        <w:t xml:space="preserve"> договора представля</w:t>
      </w:r>
      <w:r w:rsidR="00DE7753" w:rsidRPr="00437197">
        <w:rPr>
          <w:rFonts w:ascii="GHEA Grapalat" w:hAnsi="GHEA Grapalat"/>
        </w:rPr>
        <w:t>ю</w:t>
      </w:r>
      <w:r w:rsidR="0076763C" w:rsidRPr="00437197">
        <w:rPr>
          <w:rFonts w:ascii="GHEA Grapalat" w:hAnsi="GHEA Grapalat"/>
        </w:rPr>
        <w:t>тся</w:t>
      </w:r>
      <w:r w:rsidR="00180134" w:rsidRPr="00437197">
        <w:rPr>
          <w:rFonts w:ascii="GHEA Grapalat" w:hAnsi="GHEA Grapalat"/>
        </w:rPr>
        <w:t xml:space="preserve"> в виде заключенного в одностороннем порядке </w:t>
      </w:r>
      <w:r w:rsidR="00A9694C" w:rsidRPr="00437197">
        <w:rPr>
          <w:rFonts w:ascii="GHEA Grapalat" w:hAnsi="GHEA Grapalat"/>
        </w:rPr>
        <w:t>за</w:t>
      </w:r>
      <w:r w:rsidR="00180134" w:rsidRPr="00437197">
        <w:rPr>
          <w:rFonts w:ascii="GHEA Grapalat" w:hAnsi="GHEA Grapalat"/>
        </w:rPr>
        <w:t>явления - в виде неустойки или наличных денег</w:t>
      </w:r>
      <w:r w:rsidR="006D7219" w:rsidRPr="00437197">
        <w:rPr>
          <w:rFonts w:ascii="GHEA Grapalat" w:hAnsi="GHEA Grapalat"/>
        </w:rPr>
        <w:t>. Если на момент возникновения правомочия по заключению договора</w:t>
      </w:r>
      <w:r w:rsidR="00E01672" w:rsidRPr="00437197">
        <w:rPr>
          <w:rFonts w:ascii="GHEA Grapalat" w:hAnsi="GHEA Grapalat"/>
          <w:lang w:val="hy-AM"/>
        </w:rPr>
        <w:t xml:space="preserve"> </w:t>
      </w:r>
      <w:r w:rsidR="00D32092" w:rsidRPr="00437197">
        <w:rPr>
          <w:rFonts w:ascii="GHEA Grapalat" w:hAnsi="GHEA Grapalat" w:cs="Sylfaen"/>
        </w:rPr>
        <w:t xml:space="preserve">предусмотренные финансовые средства превышают </w:t>
      </w:r>
      <w:r w:rsidR="00E01672" w:rsidRPr="00437197">
        <w:rPr>
          <w:rFonts w:ascii="GHEA Grapalat" w:hAnsi="GHEA Grapalat" w:cs="Sylfaen"/>
          <w:lang w:val="hy-AM"/>
        </w:rPr>
        <w:t>25</w:t>
      </w:r>
      <w:r w:rsidR="00D32092" w:rsidRPr="0043719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437197">
        <w:rPr>
          <w:rFonts w:ascii="GHEA Grapalat" w:hAnsi="GHEA Grapalat" w:cs="Sylfaen"/>
        </w:rPr>
        <w:t>я квалификации и</w:t>
      </w:r>
      <w:r w:rsidR="00D32092" w:rsidRPr="00437197">
        <w:rPr>
          <w:rFonts w:ascii="GHEA Grapalat" w:hAnsi="GHEA Grapalat" w:cs="Sylfaen"/>
        </w:rPr>
        <w:t xml:space="preserve"> договора, по части выделенных финансовых средств, представляется в виде </w:t>
      </w:r>
      <w:r w:rsidR="00817C86" w:rsidRPr="00437197">
        <w:rPr>
          <w:rFonts w:ascii="GHEA Grapalat" w:hAnsi="GHEA Grapalat" w:cs="Sylfaen"/>
        </w:rPr>
        <w:t xml:space="preserve">банковской </w:t>
      </w:r>
      <w:r w:rsidR="00D32092" w:rsidRPr="0043719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w:t>
      </w:r>
      <w:r w:rsidR="00401B30" w:rsidRPr="00437197">
        <w:rPr>
          <w:rFonts w:ascii="GHEA Grapalat" w:hAnsi="GHEA Grapalat"/>
        </w:rPr>
        <w:t>6</w:t>
      </w:r>
      <w:r w:rsidR="003E194D" w:rsidRPr="00437197">
        <w:rPr>
          <w:rFonts w:ascii="GHEA Grapalat" w:hAnsi="GHEA Grapalat"/>
        </w:rPr>
        <w:t>.</w:t>
      </w:r>
      <w:r w:rsidR="008F0732" w:rsidRPr="00437197">
        <w:rPr>
          <w:rFonts w:ascii="GHEA Grapalat" w:hAnsi="GHEA Grapalat"/>
        </w:rPr>
        <w:t xml:space="preserve"> </w:t>
      </w:r>
      <w:r w:rsidRPr="00437197">
        <w:rPr>
          <w:rFonts w:ascii="GHEA Grapalat" w:hAnsi="GHEA Grapalat"/>
        </w:rPr>
        <w:t>Если в рамках процедуры закупки, организованной по лотам</w:t>
      </w:r>
      <w:r w:rsidR="00DC14CE" w:rsidRPr="00437197">
        <w:rPr>
          <w:rFonts w:ascii="GHEA Grapalat" w:hAnsi="GHEA Grapalat"/>
        </w:rPr>
        <w:t xml:space="preserve"> </w:t>
      </w:r>
      <w:r w:rsidR="00125AA6" w:rsidRPr="00437197">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37197">
        <w:rPr>
          <w:rFonts w:ascii="GHEA Grapalat" w:hAnsi="GHEA Grapalat"/>
        </w:rPr>
        <w:t>я квалификации и</w:t>
      </w:r>
      <w:r w:rsidR="00125AA6" w:rsidRPr="00437197">
        <w:rPr>
          <w:rFonts w:ascii="GHEA Grapalat" w:hAnsi="GHEA Grapalat"/>
        </w:rPr>
        <w:t xml:space="preserve"> договора выплачива</w:t>
      </w:r>
      <w:r w:rsidR="00DC14CE" w:rsidRPr="00437197">
        <w:rPr>
          <w:rFonts w:ascii="GHEA Grapalat" w:hAnsi="GHEA Grapalat"/>
        </w:rPr>
        <w:t>ю</w:t>
      </w:r>
      <w:r w:rsidR="00125AA6" w:rsidRPr="00437197">
        <w:rPr>
          <w:rFonts w:ascii="GHEA Grapalat" w:hAnsi="GHEA Grapalat"/>
        </w:rPr>
        <w:t>тся в размере суммы, исчисленной только за этот лот</w:t>
      </w:r>
      <w:r w:rsidR="00DC14CE" w:rsidRPr="00437197">
        <w:rPr>
          <w:rFonts w:ascii="GHEA Grapalat" w:hAnsi="GHEA Grapalat"/>
        </w:rPr>
        <w:t>.</w:t>
      </w:r>
    </w:p>
    <w:p w14:paraId="060750BC" w14:textId="77777777" w:rsidR="001075CA" w:rsidRPr="00437197" w:rsidRDefault="001075CA" w:rsidP="003850C3">
      <w:pPr>
        <w:widowControl w:val="0"/>
        <w:tabs>
          <w:tab w:val="left" w:pos="1134"/>
        </w:tabs>
        <w:ind w:firstLine="567"/>
        <w:jc w:val="both"/>
        <w:rPr>
          <w:rFonts w:ascii="GHEA Grapalat" w:hAnsi="GHEA Grapalat"/>
        </w:rPr>
      </w:pPr>
      <w:r w:rsidRPr="00437197">
        <w:rPr>
          <w:rFonts w:ascii="GHEA Grapalat" w:hAnsi="GHEA Grapalat"/>
          <w:b/>
        </w:rPr>
        <w:t xml:space="preserve">  </w:t>
      </w:r>
      <w:r w:rsidRPr="00437197">
        <w:rPr>
          <w:rFonts w:ascii="GHEA Grapalat" w:hAnsi="GHEA Grapalat"/>
        </w:rPr>
        <w:t xml:space="preserve">10.7 Руководитель заказчика представляет требование о выплате обеспечения </w:t>
      </w:r>
      <w:proofErr w:type="gramStart"/>
      <w:r w:rsidRPr="00437197">
        <w:rPr>
          <w:rFonts w:ascii="GHEA Grapalat" w:hAnsi="GHEA Grapalat"/>
        </w:rPr>
        <w:t>договора  и</w:t>
      </w:r>
      <w:proofErr w:type="gramEnd"/>
      <w:r w:rsidRPr="00437197">
        <w:rPr>
          <w:rFonts w:ascii="GHEA Grapalat" w:hAnsi="GHEA Grapalat"/>
        </w:rPr>
        <w:t xml:space="preserve"> квалификации банку, а в случае обеспечения, представленного в виде наличных денег</w:t>
      </w:r>
      <w:r w:rsidRPr="00437197">
        <w:rPr>
          <w:rFonts w:ascii="GHEA Grapalat" w:hAnsi="GHEA Grapalat"/>
          <w:lang w:val="hy-AM"/>
        </w:rPr>
        <w:t>-</w:t>
      </w:r>
      <w:r w:rsidRPr="00437197">
        <w:rPr>
          <w:rFonts w:ascii="GHEA Grapalat" w:hAnsi="GHEA Grapalat"/>
        </w:rPr>
        <w:t xml:space="preserve"> уполномоченному органу</w:t>
      </w:r>
      <w:r w:rsidRPr="00437197">
        <w:rPr>
          <w:rFonts w:ascii="GHEA Grapalat" w:hAnsi="GHEA Grapalat"/>
          <w:lang w:val="hy-AM"/>
        </w:rPr>
        <w:t>,</w:t>
      </w:r>
      <w:r w:rsidRPr="00437197">
        <w:rPr>
          <w:rFonts w:ascii="GHEA Grapalat" w:hAnsi="GHEA Grapalat"/>
        </w:rPr>
        <w:t xml:space="preserve"> в течение трех рабочих дней, следующих за днем возникновения основания для </w:t>
      </w:r>
      <w:proofErr w:type="spellStart"/>
      <w:r w:rsidRPr="00437197">
        <w:rPr>
          <w:rFonts w:ascii="GHEA Grapalat" w:hAnsi="GHEA Grapalat"/>
        </w:rPr>
        <w:t>вылаты</w:t>
      </w:r>
      <w:proofErr w:type="spellEnd"/>
      <w:r w:rsidRPr="00437197">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437197" w:rsidRDefault="003E194D" w:rsidP="003850C3">
      <w:pPr>
        <w:widowControl w:val="0"/>
        <w:tabs>
          <w:tab w:val="left" w:pos="1134"/>
        </w:tabs>
        <w:ind w:firstLine="567"/>
        <w:jc w:val="both"/>
        <w:rPr>
          <w:rFonts w:ascii="GHEA Grapalat" w:hAnsi="GHEA Grapalat"/>
        </w:rPr>
      </w:pPr>
      <w:r w:rsidRPr="00437197">
        <w:rPr>
          <w:rFonts w:ascii="GHEA Grapalat" w:hAnsi="GHEA Grapalat"/>
        </w:rPr>
        <w:tab/>
      </w:r>
    </w:p>
    <w:p w14:paraId="591CB0EF" w14:textId="77777777" w:rsidR="00362FEF" w:rsidRPr="00437197" w:rsidRDefault="00362FEF" w:rsidP="003850C3">
      <w:pPr>
        <w:rPr>
          <w:rFonts w:ascii="GHEA Grapalat" w:hAnsi="GHEA Grapalat" w:cs="Sylfaen"/>
        </w:rPr>
      </w:pPr>
      <w:r w:rsidRPr="00437197">
        <w:rPr>
          <w:rFonts w:ascii="GHEA Grapalat" w:hAnsi="GHEA Grapalat" w:cs="Sylfaen"/>
        </w:rPr>
        <w:br w:type="page"/>
      </w:r>
    </w:p>
    <w:p w14:paraId="3CBC94AB" w14:textId="77777777" w:rsidR="00637D24" w:rsidRPr="00437197" w:rsidRDefault="00637D24" w:rsidP="003850C3">
      <w:pPr>
        <w:widowControl w:val="0"/>
        <w:tabs>
          <w:tab w:val="left" w:pos="1134"/>
        </w:tabs>
        <w:ind w:firstLine="567"/>
        <w:jc w:val="both"/>
        <w:rPr>
          <w:rFonts w:ascii="GHEA Grapalat" w:hAnsi="GHEA Grapalat" w:cs="Sylfaen"/>
        </w:rPr>
      </w:pPr>
    </w:p>
    <w:p w14:paraId="29A047C7" w14:textId="77777777" w:rsidR="00096865" w:rsidRPr="00437197" w:rsidRDefault="005066AC" w:rsidP="003850C3">
      <w:pPr>
        <w:rPr>
          <w:rFonts w:ascii="GHEA Grapalat" w:hAnsi="GHEA Grapalat"/>
          <w:b/>
        </w:rPr>
      </w:pPr>
      <w:r w:rsidRPr="00437197">
        <w:rPr>
          <w:rFonts w:ascii="GHEA Grapalat" w:hAnsi="GHEA Grapalat"/>
          <w:b/>
        </w:rPr>
        <w:t xml:space="preserve">                           </w:t>
      </w:r>
      <w:r w:rsidR="008D5016" w:rsidRPr="00437197">
        <w:rPr>
          <w:rFonts w:ascii="GHEA Grapalat" w:hAnsi="GHEA Grapalat"/>
          <w:b/>
        </w:rPr>
        <w:t>11. ОБЪЯВЛЕНИЕ ПРОЦЕДУРЫ НЕСОСТОЯВШЕЙСЯ</w:t>
      </w:r>
    </w:p>
    <w:p w14:paraId="04EE671A" w14:textId="77777777" w:rsidR="003D5CAF" w:rsidRPr="00437197" w:rsidRDefault="003D5CAF" w:rsidP="003850C3">
      <w:pPr>
        <w:rPr>
          <w:rFonts w:ascii="GHEA Grapalat" w:hAnsi="GHEA Grapalat" w:cs="Arial"/>
          <w:b/>
        </w:rPr>
      </w:pPr>
    </w:p>
    <w:p w14:paraId="48F600B3" w14:textId="77777777" w:rsidR="00096865" w:rsidRPr="00437197" w:rsidRDefault="00096865" w:rsidP="003850C3">
      <w:pPr>
        <w:widowControl w:val="0"/>
        <w:tabs>
          <w:tab w:val="left" w:pos="1276"/>
        </w:tabs>
        <w:ind w:firstLine="567"/>
        <w:jc w:val="both"/>
        <w:rPr>
          <w:rFonts w:ascii="GHEA Grapalat" w:hAnsi="GHEA Grapalat" w:cs="Sylfaen"/>
        </w:rPr>
      </w:pPr>
      <w:r w:rsidRPr="00437197">
        <w:rPr>
          <w:rFonts w:ascii="GHEA Grapalat" w:hAnsi="GHEA Grapalat"/>
        </w:rPr>
        <w:t>11.1</w:t>
      </w:r>
      <w:r w:rsidR="00801AC7" w:rsidRPr="00437197">
        <w:rPr>
          <w:rFonts w:ascii="GHEA Grapalat" w:hAnsi="GHEA Grapalat"/>
        </w:rPr>
        <w:t>.</w:t>
      </w:r>
      <w:r w:rsidR="00801AC7" w:rsidRPr="00437197">
        <w:rPr>
          <w:rFonts w:ascii="GHEA Grapalat" w:hAnsi="GHEA Grapalat"/>
        </w:rPr>
        <w:tab/>
      </w:r>
      <w:r w:rsidRPr="00437197">
        <w:rPr>
          <w:rFonts w:ascii="GHEA Grapalat" w:hAnsi="GHEA Grapalat"/>
        </w:rPr>
        <w:t>Согласно статье 37 Закона, Комиссия объявляет настоящую процедуру несостоявшейся, если:</w:t>
      </w:r>
    </w:p>
    <w:p w14:paraId="2085ABF8"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w:t>
      </w:r>
      <w:r w:rsidR="00801AC7" w:rsidRPr="00437197">
        <w:rPr>
          <w:rFonts w:ascii="GHEA Grapalat" w:hAnsi="GHEA Grapalat"/>
        </w:rPr>
        <w:tab/>
      </w:r>
      <w:r w:rsidRPr="00437197">
        <w:rPr>
          <w:rFonts w:ascii="GHEA Grapalat" w:hAnsi="GHEA Grapalat"/>
        </w:rPr>
        <w:t>ни одна из заявок не соответствует условиям приглашения;</w:t>
      </w:r>
    </w:p>
    <w:p w14:paraId="432313DF"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2)</w:t>
      </w:r>
      <w:r w:rsidR="00801AC7" w:rsidRPr="00437197">
        <w:rPr>
          <w:rFonts w:ascii="GHEA Grapalat" w:hAnsi="GHEA Grapalat"/>
        </w:rPr>
        <w:tab/>
      </w:r>
      <w:r w:rsidRPr="00437197">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37197">
        <w:rPr>
          <w:rFonts w:ascii="Calibri" w:hAnsi="Calibri" w:cs="Calibri"/>
          <w:lang w:val="en-US"/>
        </w:rPr>
        <w:t> </w:t>
      </w:r>
      <w:r w:rsidRPr="00437197">
        <w:rPr>
          <w:rFonts w:ascii="GHEA Grapalat" w:hAnsi="GHEA Grapalat"/>
        </w:rPr>
        <w:t>— Совета попечителей</w:t>
      </w:r>
      <w:r w:rsidR="0027573B" w:rsidRPr="00437197">
        <w:rPr>
          <w:rStyle w:val="af6"/>
          <w:rFonts w:ascii="GHEA Grapalat" w:hAnsi="GHEA Grapalat"/>
        </w:rPr>
        <w:footnoteReference w:customMarkFollows="1" w:id="9"/>
        <w:t>14</w:t>
      </w:r>
      <w:r w:rsidRPr="00437197">
        <w:rPr>
          <w:rFonts w:ascii="GHEA Grapalat" w:hAnsi="GHEA Grapalat"/>
        </w:rPr>
        <w:t>.</w:t>
      </w:r>
    </w:p>
    <w:p w14:paraId="33BE367E"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3)</w:t>
      </w:r>
      <w:r w:rsidR="00801AC7" w:rsidRPr="00437197">
        <w:rPr>
          <w:rFonts w:ascii="GHEA Grapalat" w:hAnsi="GHEA Grapalat"/>
        </w:rPr>
        <w:tab/>
      </w:r>
      <w:r w:rsidRPr="00437197">
        <w:rPr>
          <w:rFonts w:ascii="GHEA Grapalat" w:hAnsi="GHEA Grapalat"/>
        </w:rPr>
        <w:t>не подано ни одной заявки;</w:t>
      </w:r>
    </w:p>
    <w:p w14:paraId="233D4981"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4)</w:t>
      </w:r>
      <w:r w:rsidR="00801AC7" w:rsidRPr="00437197">
        <w:rPr>
          <w:rFonts w:ascii="GHEA Grapalat" w:hAnsi="GHEA Grapalat"/>
        </w:rPr>
        <w:tab/>
      </w:r>
      <w:r w:rsidRPr="00437197">
        <w:rPr>
          <w:rFonts w:ascii="GHEA Grapalat" w:hAnsi="GHEA Grapalat"/>
        </w:rPr>
        <w:t>договор не заключается.</w:t>
      </w:r>
    </w:p>
    <w:p w14:paraId="0139A984" w14:textId="77777777" w:rsidR="00CA1C11" w:rsidRPr="00437197" w:rsidRDefault="00731D26" w:rsidP="003850C3">
      <w:pPr>
        <w:widowControl w:val="0"/>
        <w:tabs>
          <w:tab w:val="left" w:pos="1276"/>
        </w:tabs>
        <w:ind w:firstLine="567"/>
        <w:jc w:val="both"/>
        <w:rPr>
          <w:rFonts w:ascii="GHEA Grapalat" w:hAnsi="GHEA Grapalat" w:cs="Sylfaen"/>
        </w:rPr>
      </w:pPr>
      <w:r w:rsidRPr="00437197">
        <w:rPr>
          <w:rFonts w:ascii="GHEA Grapalat" w:hAnsi="GHEA Grapalat"/>
        </w:rPr>
        <w:t>11.2</w:t>
      </w:r>
      <w:r w:rsidR="007642C2" w:rsidRPr="00437197">
        <w:rPr>
          <w:rFonts w:ascii="GHEA Grapalat" w:hAnsi="GHEA Grapalat"/>
        </w:rPr>
        <w:t>.</w:t>
      </w:r>
      <w:r w:rsidR="007642C2" w:rsidRPr="00437197">
        <w:rPr>
          <w:rFonts w:ascii="GHEA Grapalat" w:hAnsi="GHEA Grapalat"/>
        </w:rPr>
        <w:tab/>
      </w:r>
      <w:r w:rsidRPr="00437197">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437197" w:rsidRDefault="00C54730" w:rsidP="003850C3">
      <w:pPr>
        <w:jc w:val="center"/>
        <w:rPr>
          <w:rFonts w:ascii="GHEA Grapalat" w:hAnsi="GHEA Grapalat"/>
          <w:b/>
        </w:rPr>
      </w:pPr>
    </w:p>
    <w:p w14:paraId="67B24812" w14:textId="77777777" w:rsidR="00096865" w:rsidRPr="00437197" w:rsidRDefault="008D5016" w:rsidP="003850C3">
      <w:pPr>
        <w:jc w:val="center"/>
        <w:rPr>
          <w:rFonts w:ascii="GHEA Grapalat" w:hAnsi="GHEA Grapalat"/>
          <w:b/>
        </w:rPr>
      </w:pPr>
      <w:r w:rsidRPr="00437197">
        <w:rPr>
          <w:rFonts w:ascii="GHEA Grapalat" w:hAnsi="GHEA Grapalat"/>
          <w:b/>
        </w:rPr>
        <w:t xml:space="preserve">12. ПРАВО УЧАСТНИКА И </w:t>
      </w:r>
      <w:r w:rsidR="008E3307" w:rsidRPr="00437197">
        <w:rPr>
          <w:rFonts w:ascii="GHEA Grapalat" w:hAnsi="GHEA Grapalat"/>
          <w:b/>
        </w:rPr>
        <w:t xml:space="preserve">ПОРЯДОК ОБЖАЛОВАНИЯ ИМ </w:t>
      </w:r>
      <w:r w:rsidR="00025A85" w:rsidRPr="00437197">
        <w:rPr>
          <w:rFonts w:ascii="GHEA Grapalat" w:hAnsi="GHEA Grapalat"/>
          <w:b/>
        </w:rPr>
        <w:br/>
      </w:r>
      <w:r w:rsidRPr="00437197">
        <w:rPr>
          <w:rFonts w:ascii="GHEA Grapalat" w:hAnsi="GHEA Grapalat"/>
          <w:b/>
        </w:rPr>
        <w:t>ДЕЙСТВИЙ И (ИЛИ) ПРИНЯТЫХ РЕШЕНИЙ, СВЯЗАННЫХ</w:t>
      </w:r>
      <w:r w:rsidR="00025A85" w:rsidRPr="00437197">
        <w:rPr>
          <w:rFonts w:ascii="Calibri" w:hAnsi="Calibri" w:cs="Calibri"/>
          <w:b/>
          <w:lang w:val="en-US"/>
        </w:rPr>
        <w:t> </w:t>
      </w:r>
      <w:r w:rsidRPr="00437197">
        <w:rPr>
          <w:rFonts w:ascii="GHEA Grapalat" w:hAnsi="GHEA Grapalat"/>
          <w:b/>
        </w:rPr>
        <w:t>С</w:t>
      </w:r>
      <w:r w:rsidR="00025A85" w:rsidRPr="00437197">
        <w:rPr>
          <w:rFonts w:ascii="Calibri" w:hAnsi="Calibri" w:cs="Calibri"/>
          <w:b/>
          <w:lang w:val="en-US"/>
        </w:rPr>
        <w:t> </w:t>
      </w:r>
      <w:r w:rsidRPr="00437197">
        <w:rPr>
          <w:rFonts w:ascii="GHEA Grapalat" w:hAnsi="GHEA Grapalat"/>
          <w:b/>
        </w:rPr>
        <w:t>ПРОЦЕССОМ ЗАКУПКИ</w:t>
      </w:r>
    </w:p>
    <w:p w14:paraId="3D83CE0B" w14:textId="77777777" w:rsidR="00C54730" w:rsidRPr="00437197" w:rsidRDefault="00C54730" w:rsidP="003850C3">
      <w:pPr>
        <w:jc w:val="center"/>
        <w:rPr>
          <w:rFonts w:ascii="GHEA Grapalat" w:hAnsi="GHEA Grapalat"/>
          <w:b/>
        </w:rPr>
      </w:pPr>
    </w:p>
    <w:p w14:paraId="04844295"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437197">
        <w:rPr>
          <w:rFonts w:ascii="GHEA Grapalat" w:hAnsi="GHEA Grapalat"/>
        </w:rPr>
        <w:t>) .</w:t>
      </w:r>
      <w:proofErr w:type="gramEnd"/>
    </w:p>
    <w:p w14:paraId="60FB05A6"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 xml:space="preserve">12.2. Отношения, связанные с настоящей процедурой, не являются </w:t>
      </w:r>
      <w:proofErr w:type="gramStart"/>
      <w:r w:rsidRPr="00437197">
        <w:rPr>
          <w:rFonts w:ascii="GHEA Grapalat" w:hAnsi="GHEA Grapalat"/>
        </w:rPr>
        <w:t>административными  и</w:t>
      </w:r>
      <w:proofErr w:type="gramEnd"/>
      <w:r w:rsidRPr="00437197">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479794AB"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437197" w:rsidRDefault="001770E8" w:rsidP="003850C3">
      <w:pPr>
        <w:widowControl w:val="0"/>
        <w:ind w:firstLine="567"/>
        <w:jc w:val="both"/>
        <w:rPr>
          <w:rFonts w:ascii="GHEA Grapalat" w:hAnsi="GHEA Grapalat"/>
        </w:rPr>
      </w:pPr>
      <w:r w:rsidRPr="00437197">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437197">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39B3692B" w14:textId="77777777" w:rsidR="001770E8" w:rsidRPr="00437197" w:rsidRDefault="001770E8" w:rsidP="003850C3">
      <w:pPr>
        <w:jc w:val="both"/>
        <w:rPr>
          <w:rFonts w:ascii="GHEA Grapalat" w:hAnsi="GHEA Grapalat"/>
        </w:rPr>
      </w:pPr>
      <w:r w:rsidRPr="00437197">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437197" w:rsidRDefault="001770E8" w:rsidP="003850C3">
      <w:pPr>
        <w:jc w:val="both"/>
        <w:rPr>
          <w:rFonts w:ascii="GHEA Grapalat" w:hAnsi="GHEA Grapalat"/>
        </w:rPr>
      </w:pPr>
      <w:r w:rsidRPr="00437197">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437197" w:rsidRDefault="00C87BF8" w:rsidP="003850C3">
      <w:pPr>
        <w:jc w:val="both"/>
        <w:rPr>
          <w:rFonts w:ascii="GHEA Grapalat" w:hAnsi="GHEA Grapalat"/>
        </w:rPr>
      </w:pPr>
      <w:r w:rsidRPr="00437197">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437197" w:rsidRDefault="00C87BF8" w:rsidP="003850C3">
      <w:pPr>
        <w:jc w:val="both"/>
        <w:rPr>
          <w:rFonts w:ascii="GHEA Grapalat" w:hAnsi="GHEA Grapalat"/>
          <w:lang w:val="hy-AM"/>
        </w:rPr>
      </w:pPr>
      <w:r w:rsidRPr="00437197">
        <w:rPr>
          <w:rFonts w:ascii="GHEA Grapalat" w:hAnsi="GHEA Grapalat"/>
        </w:rPr>
        <w:t>12.8. Решение о требовании доказательств исполняется ответчиком в пятидневный срок после получения решения.</w:t>
      </w:r>
    </w:p>
    <w:p w14:paraId="2CBD07FD" w14:textId="77777777" w:rsidR="00C87BF8" w:rsidRPr="00437197" w:rsidRDefault="00C87BF8" w:rsidP="003850C3">
      <w:pPr>
        <w:jc w:val="both"/>
        <w:rPr>
          <w:rFonts w:ascii="GHEA Grapalat" w:hAnsi="GHEA Grapalat"/>
        </w:rPr>
      </w:pPr>
      <w:r w:rsidRPr="00437197">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437197" w:rsidRDefault="00C87BF8" w:rsidP="003850C3">
      <w:pPr>
        <w:jc w:val="both"/>
        <w:rPr>
          <w:rFonts w:ascii="GHEA Grapalat" w:hAnsi="GHEA Grapalat"/>
          <w:lang w:val="hy-AM"/>
        </w:rPr>
      </w:pPr>
      <w:r w:rsidRPr="00437197">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37197">
        <w:rPr>
          <w:rFonts w:ascii="GHEA Grapalat" w:hAnsi="GHEA Grapalat"/>
          <w:lang w:val="hy-AM"/>
        </w:rPr>
        <w:t>.</w:t>
      </w:r>
    </w:p>
    <w:p w14:paraId="6BF9DABD" w14:textId="77777777" w:rsidR="00C87BF8" w:rsidRPr="00437197" w:rsidRDefault="00C87BF8" w:rsidP="003850C3">
      <w:pPr>
        <w:jc w:val="both"/>
        <w:rPr>
          <w:rFonts w:ascii="GHEA Grapalat" w:hAnsi="GHEA Grapalat"/>
          <w:lang w:val="hy-AM"/>
        </w:rPr>
      </w:pPr>
      <w:r w:rsidRPr="00437197">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37197">
        <w:rPr>
          <w:rFonts w:ascii="GHEA Grapalat" w:hAnsi="GHEA Grapalat"/>
          <w:lang w:val="hy-AM"/>
        </w:rPr>
        <w:t>.</w:t>
      </w:r>
      <w:r w:rsidRPr="00437197">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37197">
        <w:rPr>
          <w:rFonts w:ascii="GHEA Grapalat" w:hAnsi="GHEA Grapalat"/>
          <w:lang w:val="hy-AM"/>
        </w:rPr>
        <w:t>.</w:t>
      </w:r>
    </w:p>
    <w:p w14:paraId="6B4986F5" w14:textId="77777777" w:rsidR="00C87BF8" w:rsidRPr="00437197" w:rsidRDefault="00C87BF8" w:rsidP="003850C3">
      <w:pPr>
        <w:jc w:val="both"/>
        <w:rPr>
          <w:rFonts w:ascii="GHEA Grapalat" w:hAnsi="GHEA Grapalat"/>
          <w:lang w:val="hy-AM"/>
        </w:rPr>
      </w:pPr>
      <w:r w:rsidRPr="00437197">
        <w:rPr>
          <w:rFonts w:ascii="GHEA Grapalat" w:hAnsi="GHEA Grapalat"/>
        </w:rPr>
        <w:t xml:space="preserve">12.11. </w:t>
      </w:r>
      <w:r w:rsidRPr="00437197">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437197" w:rsidRDefault="00C87BF8" w:rsidP="003850C3">
      <w:pPr>
        <w:jc w:val="both"/>
        <w:rPr>
          <w:rFonts w:ascii="GHEA Grapalat" w:hAnsi="GHEA Grapalat"/>
        </w:rPr>
      </w:pPr>
      <w:r w:rsidRPr="00437197">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437197" w:rsidRDefault="00C87BF8" w:rsidP="003850C3">
      <w:pPr>
        <w:jc w:val="both"/>
        <w:rPr>
          <w:rFonts w:ascii="GHEA Grapalat" w:hAnsi="GHEA Grapalat"/>
        </w:rPr>
      </w:pPr>
      <w:r w:rsidRPr="00437197">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437197" w:rsidRDefault="00C87BF8" w:rsidP="003850C3">
      <w:pPr>
        <w:jc w:val="both"/>
        <w:rPr>
          <w:rFonts w:ascii="GHEA Grapalat" w:hAnsi="GHEA Grapalat"/>
        </w:rPr>
      </w:pPr>
      <w:r w:rsidRPr="00437197">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437197" w:rsidRDefault="00C87BF8" w:rsidP="003850C3">
      <w:pPr>
        <w:jc w:val="both"/>
        <w:rPr>
          <w:rFonts w:ascii="GHEA Grapalat" w:hAnsi="GHEA Grapalat"/>
        </w:rPr>
      </w:pPr>
      <w:r w:rsidRPr="00437197">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437197" w:rsidRDefault="00C87BF8" w:rsidP="003850C3">
      <w:pPr>
        <w:jc w:val="both"/>
        <w:rPr>
          <w:rFonts w:ascii="GHEA Grapalat" w:hAnsi="GHEA Grapalat"/>
        </w:rPr>
      </w:pPr>
      <w:r w:rsidRPr="00437197">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437197" w:rsidRDefault="00C87BF8" w:rsidP="003850C3">
      <w:pPr>
        <w:jc w:val="both"/>
        <w:rPr>
          <w:rFonts w:ascii="GHEA Grapalat" w:hAnsi="GHEA Grapalat"/>
        </w:rPr>
      </w:pPr>
      <w:r w:rsidRPr="00437197">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437197" w:rsidRDefault="00C87BF8" w:rsidP="003850C3">
      <w:pPr>
        <w:jc w:val="both"/>
        <w:rPr>
          <w:rFonts w:ascii="GHEA Grapalat" w:hAnsi="GHEA Grapalat"/>
        </w:rPr>
      </w:pPr>
      <w:r w:rsidRPr="00437197">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437197" w:rsidRDefault="00C87BF8" w:rsidP="003850C3">
      <w:pPr>
        <w:jc w:val="both"/>
        <w:rPr>
          <w:rFonts w:ascii="GHEA Grapalat" w:hAnsi="GHEA Grapalat"/>
        </w:rPr>
      </w:pPr>
      <w:proofErr w:type="gramStart"/>
      <w:r w:rsidRPr="00437197">
        <w:rPr>
          <w:rFonts w:ascii="GHEA Grapalat" w:hAnsi="GHEA Grapalat"/>
        </w:rPr>
        <w:t>12.19 .</w:t>
      </w:r>
      <w:proofErr w:type="gramEnd"/>
      <w:r w:rsidRPr="00437197">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437197" w:rsidRDefault="00C87BF8" w:rsidP="003850C3">
      <w:pPr>
        <w:jc w:val="both"/>
        <w:rPr>
          <w:rFonts w:ascii="GHEA Grapalat" w:hAnsi="GHEA Grapalat"/>
        </w:rPr>
      </w:pPr>
      <w:r w:rsidRPr="00437197">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437197">
        <w:rPr>
          <w:rFonts w:ascii="GHEA Grapalat" w:hAnsi="GHEA Grapalat"/>
        </w:rPr>
        <w:t>органа.Уполномоченный</w:t>
      </w:r>
      <w:proofErr w:type="spellEnd"/>
      <w:proofErr w:type="gramEnd"/>
      <w:r w:rsidRPr="00437197">
        <w:rPr>
          <w:rFonts w:ascii="GHEA Grapalat" w:hAnsi="GHEA Grapalat"/>
        </w:rPr>
        <w:t xml:space="preserve"> орган незамедлительно публикует это решение в бюллетене.</w:t>
      </w:r>
    </w:p>
    <w:p w14:paraId="5606ABD9" w14:textId="77777777" w:rsidR="00C87BF8" w:rsidRPr="00437197" w:rsidRDefault="00C87BF8" w:rsidP="003850C3">
      <w:pPr>
        <w:jc w:val="both"/>
        <w:rPr>
          <w:rFonts w:ascii="GHEA Grapalat" w:hAnsi="GHEA Grapalat"/>
        </w:rPr>
      </w:pPr>
      <w:r w:rsidRPr="00437197">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437197" w:rsidRDefault="00C87BF8" w:rsidP="003850C3">
      <w:pPr>
        <w:jc w:val="both"/>
        <w:rPr>
          <w:rFonts w:ascii="GHEA Grapalat" w:hAnsi="GHEA Grapalat"/>
        </w:rPr>
      </w:pPr>
      <w:r w:rsidRPr="00437197">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437197" w:rsidRDefault="00C87BF8" w:rsidP="003850C3">
      <w:pPr>
        <w:jc w:val="both"/>
        <w:rPr>
          <w:rFonts w:ascii="GHEA Grapalat" w:hAnsi="GHEA Grapalat"/>
        </w:rPr>
      </w:pPr>
      <w:r w:rsidRPr="00437197">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437197" w:rsidRDefault="00C87BF8" w:rsidP="003850C3">
      <w:pPr>
        <w:widowControl w:val="0"/>
        <w:ind w:firstLine="567"/>
        <w:jc w:val="both"/>
        <w:rPr>
          <w:rFonts w:ascii="GHEA Grapalat" w:hAnsi="GHEA Grapalat" w:cs="Sylfaen"/>
          <w:b/>
        </w:rPr>
      </w:pPr>
      <w:r w:rsidRPr="00437197">
        <w:rPr>
          <w:rFonts w:ascii="GHEA Grapalat" w:hAnsi="GHEA Grapalat"/>
        </w:rPr>
        <w:t>12.23. Ставки государственных пошлин, взимаемых за обжалование, установлены законом "О государственной пошлине".</w:t>
      </w:r>
    </w:p>
    <w:p w14:paraId="14CF3D62" w14:textId="77777777" w:rsidR="00AE679C" w:rsidRPr="00437197" w:rsidRDefault="00AE679C" w:rsidP="003850C3">
      <w:pPr>
        <w:widowControl w:val="0"/>
        <w:jc w:val="center"/>
        <w:rPr>
          <w:rFonts w:ascii="GHEA Grapalat" w:hAnsi="GHEA Grapalat" w:cs="Sylfaen"/>
          <w:b/>
        </w:rPr>
      </w:pPr>
    </w:p>
    <w:p w14:paraId="6D728EC6" w14:textId="77777777" w:rsidR="004373E3" w:rsidRPr="00437197" w:rsidRDefault="004373E3" w:rsidP="003850C3">
      <w:pPr>
        <w:rPr>
          <w:rFonts w:ascii="GHEA Grapalat" w:hAnsi="GHEA Grapalat"/>
          <w:b/>
        </w:rPr>
      </w:pPr>
      <w:r w:rsidRPr="00437197">
        <w:rPr>
          <w:rFonts w:ascii="GHEA Grapalat" w:hAnsi="GHEA Grapalat"/>
          <w:b/>
        </w:rPr>
        <w:br w:type="page"/>
      </w:r>
    </w:p>
    <w:p w14:paraId="5EDC2848" w14:textId="77777777" w:rsidR="00096865" w:rsidRPr="00437197" w:rsidRDefault="00096865" w:rsidP="003850C3">
      <w:pPr>
        <w:widowControl w:val="0"/>
        <w:jc w:val="center"/>
        <w:rPr>
          <w:rFonts w:ascii="GHEA Grapalat" w:hAnsi="GHEA Grapalat"/>
          <w:b/>
        </w:rPr>
      </w:pPr>
      <w:r w:rsidRPr="00437197">
        <w:rPr>
          <w:rFonts w:ascii="GHEA Grapalat" w:hAnsi="GHEA Grapalat"/>
          <w:b/>
        </w:rPr>
        <w:lastRenderedPageBreak/>
        <w:t>ЧАСТЬ II</w:t>
      </w:r>
    </w:p>
    <w:p w14:paraId="3F0230CB" w14:textId="77777777" w:rsidR="008842CE" w:rsidRPr="00437197" w:rsidRDefault="008842CE" w:rsidP="003850C3">
      <w:pPr>
        <w:widowControl w:val="0"/>
        <w:jc w:val="center"/>
        <w:rPr>
          <w:rFonts w:ascii="GHEA Grapalat" w:hAnsi="GHEA Grapalat"/>
          <w:b/>
        </w:rPr>
      </w:pPr>
    </w:p>
    <w:p w14:paraId="52169F08" w14:textId="77777777" w:rsidR="00096865" w:rsidRPr="00437197" w:rsidRDefault="00096865" w:rsidP="003850C3">
      <w:pPr>
        <w:pStyle w:val="aa"/>
        <w:widowControl w:val="0"/>
        <w:spacing w:after="0"/>
        <w:jc w:val="center"/>
        <w:rPr>
          <w:rFonts w:ascii="GHEA Grapalat" w:hAnsi="GHEA Grapalat"/>
          <w:b/>
        </w:rPr>
      </w:pPr>
      <w:r w:rsidRPr="00437197">
        <w:rPr>
          <w:rFonts w:ascii="GHEA Grapalat" w:hAnsi="GHEA Grapalat"/>
          <w:b/>
        </w:rPr>
        <w:t>ИНСТРУКЦИЯ</w:t>
      </w:r>
      <w:r w:rsidR="00191D27" w:rsidRPr="00437197">
        <w:rPr>
          <w:rFonts w:ascii="GHEA Grapalat" w:hAnsi="GHEA Grapalat"/>
          <w:b/>
        </w:rPr>
        <w:t xml:space="preserve"> </w:t>
      </w:r>
      <w:r w:rsidRPr="00437197">
        <w:rPr>
          <w:rFonts w:ascii="GHEA Grapalat" w:hAnsi="GHEA Grapalat"/>
          <w:b/>
        </w:rPr>
        <w:t xml:space="preserve">ПО СОСТАВЛЕНИЮ </w:t>
      </w:r>
      <w:r w:rsidR="00191D27" w:rsidRPr="00437197">
        <w:rPr>
          <w:rFonts w:ascii="GHEA Grapalat" w:hAnsi="GHEA Grapalat"/>
          <w:b/>
        </w:rPr>
        <w:br/>
      </w:r>
      <w:r w:rsidRPr="00437197">
        <w:rPr>
          <w:rFonts w:ascii="GHEA Grapalat" w:hAnsi="GHEA Grapalat"/>
          <w:b/>
        </w:rPr>
        <w:t xml:space="preserve">ЗАЯВКИ </w:t>
      </w:r>
      <w:r w:rsidR="0075358A" w:rsidRPr="00437197">
        <w:rPr>
          <w:rFonts w:ascii="GHEA Grapalat" w:hAnsi="GHEA Grapalat"/>
          <w:b/>
        </w:rPr>
        <w:t>КОНКУРС ОБ КАТИРОВОК</w:t>
      </w:r>
      <w:r w:rsidRPr="00437197">
        <w:rPr>
          <w:rFonts w:ascii="GHEA Grapalat" w:hAnsi="GHEA Grapalat"/>
          <w:b/>
        </w:rPr>
        <w:t xml:space="preserve"> </w:t>
      </w:r>
    </w:p>
    <w:p w14:paraId="48DFD417" w14:textId="77777777" w:rsidR="00096865" w:rsidRPr="00437197" w:rsidRDefault="00096865" w:rsidP="003850C3">
      <w:pPr>
        <w:widowControl w:val="0"/>
        <w:jc w:val="center"/>
        <w:rPr>
          <w:rFonts w:ascii="GHEA Grapalat" w:hAnsi="GHEA Grapalat"/>
        </w:rPr>
      </w:pPr>
    </w:p>
    <w:p w14:paraId="4DD85C8F" w14:textId="77777777" w:rsidR="00096865" w:rsidRPr="00437197" w:rsidRDefault="008D5016" w:rsidP="003850C3">
      <w:pPr>
        <w:widowControl w:val="0"/>
        <w:jc w:val="center"/>
        <w:rPr>
          <w:rFonts w:ascii="GHEA Grapalat" w:hAnsi="GHEA Grapalat"/>
          <w:b/>
        </w:rPr>
      </w:pPr>
      <w:r w:rsidRPr="00437197">
        <w:rPr>
          <w:rFonts w:ascii="GHEA Grapalat" w:hAnsi="GHEA Grapalat"/>
          <w:b/>
        </w:rPr>
        <w:t>1. ОБЩИЕ ПОЛОЖЕНИЯ</w:t>
      </w:r>
    </w:p>
    <w:p w14:paraId="0063AA80"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1.1</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Целью настоящей Инструкции является содействие участникам при подготовке заявки.</w:t>
      </w:r>
    </w:p>
    <w:p w14:paraId="0A90AE18"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1.2</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1.3</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Кроме армянского языка, заявки могут быть поданы также н</w:t>
      </w:r>
      <w:r w:rsidR="00191D27" w:rsidRPr="00437197">
        <w:rPr>
          <w:rFonts w:ascii="GHEA Grapalat" w:hAnsi="GHEA Grapalat"/>
        </w:rPr>
        <w:t>а английском или русском языке.</w:t>
      </w:r>
    </w:p>
    <w:p w14:paraId="4B1CC3C7" w14:textId="77777777" w:rsidR="008F15B9" w:rsidRPr="00437197" w:rsidRDefault="008F15B9" w:rsidP="003850C3">
      <w:pPr>
        <w:widowControl w:val="0"/>
        <w:jc w:val="center"/>
        <w:rPr>
          <w:rFonts w:ascii="GHEA Grapalat" w:hAnsi="GHEA Grapalat"/>
          <w:b/>
        </w:rPr>
      </w:pPr>
    </w:p>
    <w:p w14:paraId="298F962A" w14:textId="77777777" w:rsidR="008F15B9" w:rsidRPr="00437197" w:rsidRDefault="008F15B9" w:rsidP="003850C3">
      <w:pPr>
        <w:widowControl w:val="0"/>
        <w:jc w:val="center"/>
        <w:rPr>
          <w:rFonts w:ascii="GHEA Grapalat" w:hAnsi="GHEA Grapalat"/>
          <w:b/>
        </w:rPr>
      </w:pPr>
    </w:p>
    <w:p w14:paraId="0480A02E" w14:textId="77777777" w:rsidR="00096865" w:rsidRPr="00437197" w:rsidRDefault="008D5016" w:rsidP="003850C3">
      <w:pPr>
        <w:widowControl w:val="0"/>
        <w:jc w:val="center"/>
        <w:rPr>
          <w:rFonts w:ascii="GHEA Grapalat" w:hAnsi="GHEA Grapalat"/>
          <w:b/>
        </w:rPr>
      </w:pPr>
      <w:r w:rsidRPr="00437197">
        <w:rPr>
          <w:rFonts w:ascii="GHEA Grapalat" w:hAnsi="GHEA Grapalat"/>
          <w:b/>
        </w:rPr>
        <w:t>2. ЗАЯВКА НА ПРОЦЕДУРУ</w:t>
      </w:r>
    </w:p>
    <w:p w14:paraId="558DACCC" w14:textId="77777777" w:rsidR="008F15B9" w:rsidRPr="00437197" w:rsidRDefault="00EA1314" w:rsidP="003850C3">
      <w:pPr>
        <w:widowControl w:val="0"/>
        <w:ind w:firstLine="567"/>
        <w:jc w:val="both"/>
        <w:rPr>
          <w:rFonts w:ascii="GHEA Grapalat" w:hAnsi="GHEA Grapalat"/>
        </w:rPr>
      </w:pPr>
      <w:r w:rsidRPr="00437197">
        <w:rPr>
          <w:rFonts w:ascii="GHEA Grapalat" w:hAnsi="GHEA Grapalat"/>
        </w:rPr>
        <w:t xml:space="preserve">2. </w:t>
      </w:r>
      <w:r w:rsidR="008F15B9" w:rsidRPr="00437197">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437197">
        <w:rPr>
          <w:rFonts w:ascii="GHEA Grapalat" w:hAnsi="GHEA Grapalat"/>
        </w:rPr>
        <w:t>:</w:t>
      </w:r>
    </w:p>
    <w:p w14:paraId="372AEEC5" w14:textId="77777777" w:rsidR="00096865" w:rsidRPr="00437197" w:rsidRDefault="002D5CF0" w:rsidP="003850C3">
      <w:pPr>
        <w:widowControl w:val="0"/>
        <w:tabs>
          <w:tab w:val="left" w:pos="1134"/>
        </w:tabs>
        <w:ind w:firstLine="567"/>
        <w:jc w:val="both"/>
        <w:rPr>
          <w:rFonts w:ascii="GHEA Grapalat" w:hAnsi="GHEA Grapalat"/>
        </w:rPr>
      </w:pPr>
      <w:r w:rsidRPr="00437197">
        <w:rPr>
          <w:rFonts w:ascii="GHEA Grapalat" w:hAnsi="GHEA Grapalat"/>
        </w:rPr>
        <w:t>2.1</w:t>
      </w:r>
      <w:r w:rsidR="005114D0" w:rsidRPr="00437197">
        <w:rPr>
          <w:rFonts w:ascii="GHEA Grapalat" w:hAnsi="GHEA Grapalat"/>
        </w:rPr>
        <w:t>.</w:t>
      </w:r>
      <w:r w:rsidR="009873F3" w:rsidRPr="00437197">
        <w:rPr>
          <w:rFonts w:ascii="GHEA Grapalat" w:hAnsi="GHEA Grapalat"/>
        </w:rPr>
        <w:tab/>
      </w:r>
      <w:r w:rsidRPr="00437197">
        <w:rPr>
          <w:rFonts w:ascii="GHEA Grapalat" w:hAnsi="GHEA Grapalat"/>
        </w:rPr>
        <w:t>заявление</w:t>
      </w:r>
      <w:r w:rsidR="00EB3C28" w:rsidRPr="00437197">
        <w:rPr>
          <w:rFonts w:ascii="GHEA Grapalat" w:hAnsi="GHEA Grapalat"/>
        </w:rPr>
        <w:t>--</w:t>
      </w:r>
      <w:proofErr w:type="spellStart"/>
      <w:r w:rsidR="00EB3C28" w:rsidRPr="00437197">
        <w:rPr>
          <w:rFonts w:ascii="GHEA Grapalat" w:hAnsi="GHEA Grapalat"/>
        </w:rPr>
        <w:t>объявлени</w:t>
      </w:r>
      <w:proofErr w:type="spellEnd"/>
      <w:proofErr w:type="gramStart"/>
      <w:r w:rsidR="00EB3C28" w:rsidRPr="00437197">
        <w:rPr>
          <w:rFonts w:ascii="GHEA Grapalat" w:hAnsi="GHEA Grapalat"/>
          <w:lang w:val="en-US"/>
        </w:rPr>
        <w:t>e</w:t>
      </w:r>
      <w:r w:rsidR="00EB3C28" w:rsidRPr="00437197">
        <w:rPr>
          <w:rFonts w:ascii="GHEA Grapalat" w:hAnsi="GHEA Grapalat"/>
        </w:rPr>
        <w:t xml:space="preserve"> </w:t>
      </w:r>
      <w:r w:rsidRPr="00437197">
        <w:rPr>
          <w:rFonts w:ascii="GHEA Grapalat" w:hAnsi="GHEA Grapalat"/>
        </w:rPr>
        <w:t xml:space="preserve"> на</w:t>
      </w:r>
      <w:proofErr w:type="gramEnd"/>
      <w:r w:rsidRPr="00437197">
        <w:rPr>
          <w:rFonts w:ascii="GHEA Grapalat" w:hAnsi="GHEA Grapalat"/>
        </w:rPr>
        <w:t xml:space="preserve"> участие в процедуре согласно Приложению №1;</w:t>
      </w:r>
    </w:p>
    <w:p w14:paraId="0516BB2F" w14:textId="77777777" w:rsidR="00172BC4" w:rsidRPr="00437197" w:rsidRDefault="00172BC4" w:rsidP="003850C3">
      <w:pPr>
        <w:widowControl w:val="0"/>
        <w:tabs>
          <w:tab w:val="left" w:pos="1134"/>
        </w:tabs>
        <w:ind w:firstLine="567"/>
        <w:jc w:val="both"/>
        <w:rPr>
          <w:rFonts w:ascii="GHEA Grapalat" w:hAnsi="GHEA Grapalat"/>
        </w:rPr>
      </w:pPr>
      <w:r w:rsidRPr="00437197">
        <w:rPr>
          <w:rFonts w:ascii="GHEA Grapalat" w:hAnsi="GHEA Grapalat"/>
        </w:rPr>
        <w:t>2.2</w:t>
      </w:r>
      <w:r w:rsidR="00D23E36" w:rsidRPr="00437197">
        <w:rPr>
          <w:rFonts w:ascii="GHEA Grapalat" w:hAnsi="GHEA Grapalat"/>
        </w:rPr>
        <w:t>.</w:t>
      </w:r>
      <w:r w:rsidRPr="00437197">
        <w:rPr>
          <w:rFonts w:ascii="GHEA Grapalat" w:hAnsi="GHEA Grapalat"/>
        </w:rPr>
        <w:t xml:space="preserve"> </w:t>
      </w:r>
      <w:proofErr w:type="spellStart"/>
      <w:r w:rsidRPr="00437197">
        <w:rPr>
          <w:rFonts w:ascii="GHEA Grapalat" w:hAnsi="GHEA Grapalat"/>
        </w:rPr>
        <w:t>утвержденн</w:t>
      </w:r>
      <w:proofErr w:type="spellEnd"/>
      <w:r w:rsidRPr="00437197">
        <w:rPr>
          <w:rFonts w:ascii="GHEA Grapalat" w:hAnsi="GHEA Grapalat"/>
          <w:lang w:val="en-US"/>
        </w:rPr>
        <w:t>o</w:t>
      </w:r>
      <w:r w:rsidRPr="00437197">
        <w:rPr>
          <w:rFonts w:ascii="GHEA Grapalat" w:hAnsi="GHEA Grapalat"/>
        </w:rPr>
        <w:t xml:space="preserve">е им полное описание предлагаемого товара согласно Приложению </w:t>
      </w:r>
      <w:r w:rsidRPr="00437197">
        <w:rPr>
          <w:rFonts w:ascii="GHEA Grapalat" w:hAnsi="GHEA Grapalat"/>
          <w:lang w:val="en-US"/>
        </w:rPr>
        <w:t>N</w:t>
      </w:r>
      <w:r w:rsidRPr="00437197">
        <w:rPr>
          <w:rFonts w:ascii="GHEA Grapalat" w:hAnsi="GHEA Grapalat"/>
        </w:rPr>
        <w:t xml:space="preserve"> 1.1.</w:t>
      </w:r>
    </w:p>
    <w:p w14:paraId="5417B5B7" w14:textId="77777777" w:rsidR="009D7EFF" w:rsidRPr="00437197" w:rsidRDefault="009D7EFF" w:rsidP="003850C3">
      <w:pPr>
        <w:widowControl w:val="0"/>
        <w:tabs>
          <w:tab w:val="left" w:pos="1134"/>
        </w:tabs>
        <w:ind w:firstLine="567"/>
        <w:jc w:val="both"/>
        <w:rPr>
          <w:rFonts w:ascii="GHEA Grapalat" w:hAnsi="GHEA Grapalat"/>
        </w:rPr>
      </w:pPr>
      <w:proofErr w:type="gramStart"/>
      <w:r w:rsidRPr="00437197">
        <w:rPr>
          <w:rFonts w:ascii="GHEA Grapalat" w:hAnsi="GHEA Grapalat"/>
        </w:rPr>
        <w:t>2.</w:t>
      </w:r>
      <w:r w:rsidR="00EA7CA6" w:rsidRPr="00437197">
        <w:rPr>
          <w:rFonts w:ascii="GHEA Grapalat" w:hAnsi="GHEA Grapalat"/>
        </w:rPr>
        <w:t xml:space="preserve">3 </w:t>
      </w:r>
      <w:r w:rsidR="00524D3D" w:rsidRPr="00437197">
        <w:rPr>
          <w:rFonts w:ascii="GHEA Grapalat" w:hAnsi="GHEA Grapalat"/>
        </w:rPr>
        <w:t xml:space="preserve"> </w:t>
      </w:r>
      <w:r w:rsidRPr="00437197">
        <w:rPr>
          <w:rFonts w:ascii="GHEA Grapalat" w:hAnsi="GHEA Grapalat"/>
        </w:rPr>
        <w:t>копию</w:t>
      </w:r>
      <w:proofErr w:type="gramEnd"/>
      <w:r w:rsidRPr="00437197">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437197" w:rsidRDefault="008D4137" w:rsidP="003850C3">
      <w:pPr>
        <w:widowControl w:val="0"/>
        <w:tabs>
          <w:tab w:val="left" w:pos="1134"/>
        </w:tabs>
        <w:ind w:firstLine="567"/>
        <w:jc w:val="both"/>
        <w:rPr>
          <w:rFonts w:ascii="GHEA Grapalat" w:hAnsi="GHEA Grapalat"/>
        </w:rPr>
      </w:pPr>
      <w:r w:rsidRPr="00437197">
        <w:rPr>
          <w:rFonts w:ascii="GHEA Grapalat" w:hAnsi="GHEA Grapalat"/>
        </w:rPr>
        <w:t>2.</w:t>
      </w:r>
      <w:r w:rsidR="00EA7CA6" w:rsidRPr="00437197">
        <w:rPr>
          <w:rFonts w:ascii="GHEA Grapalat" w:hAnsi="GHEA Grapalat"/>
        </w:rPr>
        <w:t xml:space="preserve">4 </w:t>
      </w:r>
      <w:r w:rsidRPr="00437197">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437197">
        <w:rPr>
          <w:rStyle w:val="af6"/>
          <w:rFonts w:ascii="GHEA Grapalat" w:hAnsi="GHEA Grapalat"/>
        </w:rPr>
        <w:footnoteReference w:customMarkFollows="1" w:id="10"/>
        <w:t>15</w:t>
      </w:r>
    </w:p>
    <w:p w14:paraId="08BAFFAB" w14:textId="77777777" w:rsidR="006505D2" w:rsidRPr="00437197" w:rsidRDefault="002C4DBF" w:rsidP="003850C3">
      <w:pPr>
        <w:widowControl w:val="0"/>
        <w:tabs>
          <w:tab w:val="left" w:pos="1134"/>
        </w:tabs>
        <w:ind w:firstLine="567"/>
        <w:jc w:val="both"/>
        <w:rPr>
          <w:rFonts w:ascii="GHEA Grapalat" w:hAnsi="GHEA Grapalat"/>
        </w:rPr>
      </w:pPr>
      <w:r w:rsidRPr="00437197">
        <w:rPr>
          <w:rFonts w:ascii="GHEA Grapalat" w:hAnsi="GHEA Grapalat"/>
        </w:rPr>
        <w:t>2.</w:t>
      </w:r>
      <w:r w:rsidR="009E39FC" w:rsidRPr="00437197">
        <w:rPr>
          <w:rFonts w:ascii="GHEA Grapalat" w:hAnsi="GHEA Grapalat"/>
        </w:rPr>
        <w:t>5</w:t>
      </w:r>
      <w:r w:rsidR="005114D0" w:rsidRPr="00437197">
        <w:rPr>
          <w:rFonts w:ascii="GHEA Grapalat" w:hAnsi="GHEA Grapalat"/>
        </w:rPr>
        <w:t>.</w:t>
      </w:r>
      <w:r w:rsidR="009873F3" w:rsidRPr="00437197">
        <w:rPr>
          <w:rFonts w:ascii="GHEA Grapalat" w:hAnsi="GHEA Grapalat"/>
        </w:rPr>
        <w:tab/>
      </w:r>
      <w:r w:rsidRPr="00437197">
        <w:rPr>
          <w:rFonts w:ascii="GHEA Grapalat" w:hAnsi="GHEA Grapalat"/>
        </w:rPr>
        <w:t>обеспечение заявки, которое представляется в форме наличных денег или банковской гарантии</w:t>
      </w:r>
      <w:r w:rsidR="00FC016A" w:rsidRPr="00437197">
        <w:rPr>
          <w:rFonts w:ascii="GHEA Grapalat" w:hAnsi="GHEA Grapalat"/>
        </w:rPr>
        <w:t xml:space="preserve"> (Приложению №3)</w:t>
      </w:r>
      <w:proofErr w:type="gramStart"/>
      <w:r w:rsidRPr="00437197">
        <w:rPr>
          <w:rFonts w:ascii="GHEA Grapalat" w:hAnsi="GHEA Grapalat"/>
        </w:rPr>
        <w:t>; При</w:t>
      </w:r>
      <w:proofErr w:type="gramEnd"/>
      <w:r w:rsidRPr="00437197">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437197">
        <w:rPr>
          <w:rFonts w:ascii="GHEA Grapalat" w:hAnsi="GHEA Grapalat"/>
        </w:rPr>
        <w:t xml:space="preserve"> </w:t>
      </w:r>
      <w:r w:rsidR="00761A4D" w:rsidRPr="00437197">
        <w:rPr>
          <w:rStyle w:val="af6"/>
          <w:rFonts w:ascii="GHEA Grapalat" w:hAnsi="GHEA Grapalat"/>
        </w:rPr>
        <w:footnoteReference w:customMarkFollows="1" w:id="11"/>
        <w:t>16</w:t>
      </w:r>
    </w:p>
    <w:p w14:paraId="08EEED76" w14:textId="77777777" w:rsidR="00E67BA7"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2.</w:t>
      </w:r>
      <w:r w:rsidR="00385C27" w:rsidRPr="00437197">
        <w:rPr>
          <w:rFonts w:ascii="GHEA Grapalat" w:hAnsi="GHEA Grapalat"/>
        </w:rPr>
        <w:t>6</w:t>
      </w:r>
      <w:r w:rsidR="004413A5" w:rsidRPr="00437197">
        <w:rPr>
          <w:rFonts w:ascii="GHEA Grapalat" w:hAnsi="GHEA Grapalat"/>
        </w:rPr>
        <w:t>.</w:t>
      </w:r>
      <w:r w:rsidR="00367A9A" w:rsidRPr="00437197">
        <w:rPr>
          <w:rFonts w:ascii="GHEA Grapalat" w:hAnsi="GHEA Grapalat"/>
        </w:rPr>
        <w:tab/>
      </w:r>
      <w:r w:rsidRPr="00437197">
        <w:rPr>
          <w:rFonts w:ascii="GHEA Grapalat" w:hAnsi="GHEA Grapalat"/>
        </w:rPr>
        <w:t>ценовое предложение согласно Приложению №</w:t>
      </w:r>
      <w:r w:rsidR="00385C27" w:rsidRPr="00437197">
        <w:rPr>
          <w:rFonts w:ascii="GHEA Grapalat" w:hAnsi="GHEA Grapalat"/>
        </w:rPr>
        <w:t>2</w:t>
      </w:r>
      <w:r w:rsidRPr="00437197">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437197">
        <w:rPr>
          <w:rFonts w:ascii="GHEA Grapalat" w:hAnsi="GHEA Grapalat"/>
        </w:rPr>
        <w:t xml:space="preserve"> (совокупность себестоимости и прогнозируемой прибыли</w:t>
      </w:r>
      <w:r w:rsidR="00A57B1A" w:rsidRPr="00437197">
        <w:rPr>
          <w:rFonts w:ascii="GHEA Grapalat" w:hAnsi="GHEA Grapalat"/>
        </w:rPr>
        <w:t>)</w:t>
      </w:r>
      <w:r w:rsidRPr="00437197">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437197">
        <w:rPr>
          <w:rFonts w:ascii="GHEA Grapalat" w:hAnsi="GHEA Grapalat"/>
        </w:rPr>
        <w:t xml:space="preserve"> требуются и не представляются.</w:t>
      </w:r>
    </w:p>
    <w:p w14:paraId="51186D08" w14:textId="77777777" w:rsidR="008937EA" w:rsidRPr="00437197" w:rsidRDefault="008937EA" w:rsidP="003850C3">
      <w:pPr>
        <w:widowControl w:val="0"/>
        <w:spacing w:line="360" w:lineRule="auto"/>
        <w:jc w:val="center"/>
        <w:rPr>
          <w:rFonts w:ascii="GHEA Grapalat" w:hAnsi="GHEA Grapalat" w:cs="Sylfaen"/>
          <w:b/>
        </w:rPr>
      </w:pPr>
      <w:r w:rsidRPr="00437197">
        <w:rPr>
          <w:rFonts w:ascii="GHEA Grapalat" w:hAnsi="GHEA Grapalat"/>
          <w:b/>
        </w:rPr>
        <w:t>3. ПОРЯДОК ПОДГОТОВКИ ЗАЯВКИ</w:t>
      </w:r>
    </w:p>
    <w:p w14:paraId="311BA958" w14:textId="77777777" w:rsidR="008937EA" w:rsidRPr="00437197" w:rsidRDefault="00F535C1" w:rsidP="003850C3">
      <w:pPr>
        <w:widowControl w:val="0"/>
        <w:tabs>
          <w:tab w:val="left" w:pos="1134"/>
        </w:tabs>
        <w:ind w:firstLine="567"/>
        <w:jc w:val="both"/>
        <w:rPr>
          <w:rFonts w:ascii="GHEA Grapalat" w:hAnsi="GHEA Grapalat" w:cs="Sylfaen"/>
        </w:rPr>
      </w:pPr>
      <w:r w:rsidRPr="00437197">
        <w:rPr>
          <w:rFonts w:ascii="GHEA Grapalat" w:hAnsi="GHEA Grapalat"/>
        </w:rPr>
        <w:t>3</w:t>
      </w:r>
      <w:r w:rsidR="008937EA" w:rsidRPr="00437197">
        <w:rPr>
          <w:rFonts w:ascii="GHEA Grapalat" w:hAnsi="GHEA Grapalat"/>
        </w:rPr>
        <w:t>.1.</w:t>
      </w:r>
      <w:r w:rsidR="008937EA" w:rsidRPr="00437197">
        <w:rPr>
          <w:rFonts w:ascii="GHEA Grapalat" w:hAnsi="GHEA Grapalat"/>
        </w:rPr>
        <w:tab/>
        <w:t xml:space="preserve">Участник подает заявку в порядке, установленном настоящим приглашением. </w:t>
      </w:r>
    </w:p>
    <w:p w14:paraId="0D3C5BDB" w14:textId="77777777" w:rsidR="008937EA" w:rsidRPr="00437197" w:rsidRDefault="008937EA" w:rsidP="003850C3">
      <w:pPr>
        <w:widowControl w:val="0"/>
        <w:ind w:firstLine="567"/>
        <w:jc w:val="both"/>
        <w:rPr>
          <w:rFonts w:ascii="GHEA Grapalat" w:hAnsi="GHEA Grapalat" w:cs="Sylfaen"/>
        </w:rPr>
      </w:pPr>
      <w:r w:rsidRPr="00437197">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37197">
        <w:rPr>
          <w:rFonts w:ascii="Calibri" w:hAnsi="Calibri" w:cs="Calibri"/>
        </w:rPr>
        <w:t> </w:t>
      </w:r>
      <w:r w:rsidRPr="00437197">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437197">
        <w:rPr>
          <w:rFonts w:ascii="Calibri" w:hAnsi="Calibri" w:cs="Calibri"/>
        </w:rPr>
        <w:t> </w:t>
      </w:r>
      <w:r w:rsidRPr="00437197">
        <w:rPr>
          <w:rFonts w:ascii="GHEA Grapalat" w:hAnsi="GHEA Grapalat"/>
        </w:rPr>
        <w:t xml:space="preserve">оригинала) и копий в </w:t>
      </w:r>
      <w:r w:rsidR="00953786" w:rsidRPr="00437197">
        <w:rPr>
          <w:rFonts w:ascii="GHEA Grapalat" w:hAnsi="GHEA Grapalat"/>
        </w:rPr>
        <w:t>2 экземплярах</w:t>
      </w:r>
      <w:r w:rsidRPr="00437197">
        <w:rPr>
          <w:rFonts w:ascii="GHEA Grapalat" w:hAnsi="GHEA Grapalat"/>
        </w:rPr>
        <w:t xml:space="preserve"> </w:t>
      </w:r>
      <w:proofErr w:type="spellStart"/>
      <w:r w:rsidRPr="00437197">
        <w:rPr>
          <w:rFonts w:ascii="GHEA Grapalat" w:hAnsi="GHEA Grapalat"/>
        </w:rPr>
        <w:t>экземплярах</w:t>
      </w:r>
      <w:proofErr w:type="spellEnd"/>
      <w:r w:rsidRPr="00437197">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437197" w:rsidRDefault="008937EA" w:rsidP="003850C3">
      <w:pPr>
        <w:widowControl w:val="0"/>
        <w:ind w:firstLine="567"/>
        <w:jc w:val="both"/>
        <w:rPr>
          <w:rFonts w:ascii="GHEA Grapalat" w:hAnsi="GHEA Grapalat"/>
        </w:rPr>
      </w:pPr>
      <w:r w:rsidRPr="00437197">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4.2.</w:t>
      </w:r>
      <w:r w:rsidRPr="00437197">
        <w:rPr>
          <w:rFonts w:ascii="GHEA Grapalat" w:hAnsi="GHEA Grapalat"/>
        </w:rPr>
        <w:tab/>
        <w:t xml:space="preserve">На конверте, указанном в пункте 4.1 настоящей инструкции, на языке составления заявки указываются: </w:t>
      </w:r>
    </w:p>
    <w:p w14:paraId="151EDA59" w14:textId="77777777" w:rsidR="008937EA" w:rsidRPr="00437197" w:rsidRDefault="008937EA" w:rsidP="003850C3">
      <w:pPr>
        <w:widowControl w:val="0"/>
        <w:tabs>
          <w:tab w:val="left" w:pos="1134"/>
        </w:tabs>
        <w:ind w:firstLine="567"/>
        <w:rPr>
          <w:rFonts w:ascii="GHEA Grapalat" w:hAnsi="GHEA Grapalat"/>
        </w:rPr>
      </w:pPr>
      <w:r w:rsidRPr="00437197">
        <w:rPr>
          <w:rFonts w:ascii="GHEA Grapalat" w:hAnsi="GHEA Grapalat"/>
        </w:rPr>
        <w:t>1)</w:t>
      </w:r>
      <w:r w:rsidRPr="00437197">
        <w:rPr>
          <w:rFonts w:ascii="GHEA Grapalat" w:hAnsi="GHEA Grapalat"/>
        </w:rPr>
        <w:tab/>
        <w:t>наименование заказчика и место (адрес) подачи заявки;</w:t>
      </w:r>
    </w:p>
    <w:p w14:paraId="5BAB3656"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2)</w:t>
      </w:r>
      <w:r w:rsidRPr="00437197">
        <w:rPr>
          <w:rFonts w:ascii="GHEA Grapalat" w:hAnsi="GHEA Grapalat"/>
        </w:rPr>
        <w:tab/>
        <w:t xml:space="preserve">код </w:t>
      </w:r>
      <w:r w:rsidR="00F535C1" w:rsidRPr="00437197">
        <w:rPr>
          <w:rFonts w:ascii="GHEA Grapalat" w:hAnsi="GHEA Grapalat"/>
        </w:rPr>
        <w:t>процедуры</w:t>
      </w:r>
      <w:r w:rsidRPr="00437197">
        <w:rPr>
          <w:rFonts w:ascii="GHEA Grapalat" w:hAnsi="GHEA Grapalat"/>
        </w:rPr>
        <w:t>;</w:t>
      </w:r>
    </w:p>
    <w:p w14:paraId="52506F50"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3)</w:t>
      </w:r>
      <w:r w:rsidRPr="00437197">
        <w:rPr>
          <w:rFonts w:ascii="GHEA Grapalat" w:hAnsi="GHEA Grapalat"/>
        </w:rPr>
        <w:tab/>
        <w:t>слова “не вскрывать до заседания по вскрытию заявок”;</w:t>
      </w:r>
    </w:p>
    <w:p w14:paraId="72CB2361"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4)</w:t>
      </w:r>
      <w:r w:rsidRPr="00437197">
        <w:rPr>
          <w:rFonts w:ascii="GHEA Grapalat" w:hAnsi="GHEA Grapalat"/>
        </w:rPr>
        <w:tab/>
        <w:t>наименование (имя), место нахождения и номер телефона участника.</w:t>
      </w:r>
    </w:p>
    <w:p w14:paraId="76193FD7" w14:textId="77777777" w:rsidR="008937EA" w:rsidRPr="00437197" w:rsidRDefault="008937EA" w:rsidP="003850C3">
      <w:pPr>
        <w:widowControl w:val="0"/>
        <w:tabs>
          <w:tab w:val="left" w:pos="1134"/>
        </w:tabs>
        <w:ind w:firstLine="567"/>
        <w:jc w:val="both"/>
        <w:rPr>
          <w:rFonts w:ascii="GHEA Grapalat" w:hAnsi="GHEA Grapalat" w:cs="Sylfaen"/>
        </w:rPr>
      </w:pPr>
      <w:r w:rsidRPr="00437197">
        <w:rPr>
          <w:rFonts w:ascii="GHEA Grapalat" w:hAnsi="GHEA Grapalat"/>
        </w:rPr>
        <w:t>4.3.</w:t>
      </w:r>
      <w:r w:rsidRPr="00437197">
        <w:rPr>
          <w:rFonts w:ascii="GHEA Grapalat" w:hAnsi="GHEA Grapalat"/>
        </w:rPr>
        <w:tab/>
        <w:t>На заседании по вскрытию заявок комиссия отклоняет заявки, не</w:t>
      </w:r>
      <w:r w:rsidRPr="00437197">
        <w:rPr>
          <w:rFonts w:ascii="Calibri" w:hAnsi="Calibri" w:cs="Calibri"/>
        </w:rPr>
        <w:t> </w:t>
      </w:r>
      <w:r w:rsidRPr="00437197">
        <w:rPr>
          <w:rFonts w:ascii="GHEA Grapalat" w:hAnsi="GHEA Grapalat"/>
        </w:rPr>
        <w:t xml:space="preserve">соответствующие требованиям пунктов </w:t>
      </w:r>
      <w:r w:rsidR="00EE46E2" w:rsidRPr="00437197">
        <w:rPr>
          <w:rFonts w:ascii="GHEA Grapalat" w:hAnsi="GHEA Grapalat"/>
        </w:rPr>
        <w:t>3</w:t>
      </w:r>
      <w:r w:rsidRPr="00437197">
        <w:rPr>
          <w:rFonts w:ascii="GHEA Grapalat" w:hAnsi="GHEA Grapalat"/>
        </w:rPr>
        <w:t xml:space="preserve">.1 и </w:t>
      </w:r>
      <w:r w:rsidR="00EE46E2" w:rsidRPr="00437197">
        <w:rPr>
          <w:rFonts w:ascii="GHEA Grapalat" w:hAnsi="GHEA Grapalat"/>
        </w:rPr>
        <w:t>3</w:t>
      </w:r>
      <w:r w:rsidRPr="00437197">
        <w:rPr>
          <w:rFonts w:ascii="GHEA Grapalat" w:hAnsi="GHEA Grapalat"/>
        </w:rPr>
        <w:t>.2 настоящей инструкции, и в том же виде возвращает подающему их лицу.</w:t>
      </w:r>
    </w:p>
    <w:p w14:paraId="41B301D5" w14:textId="77777777" w:rsidR="00ED59E0" w:rsidRPr="00437197" w:rsidRDefault="00ED59E0" w:rsidP="003850C3">
      <w:pPr>
        <w:widowControl w:val="0"/>
        <w:tabs>
          <w:tab w:val="left" w:pos="1134"/>
        </w:tabs>
        <w:ind w:firstLine="567"/>
        <w:jc w:val="both"/>
        <w:rPr>
          <w:rFonts w:ascii="GHEA Grapalat" w:hAnsi="GHEA Grapalat"/>
        </w:rPr>
      </w:pPr>
    </w:p>
    <w:p w14:paraId="0B5A236C" w14:textId="77777777" w:rsidR="00ED59E0" w:rsidRPr="00437197" w:rsidRDefault="00ED59E0" w:rsidP="003850C3">
      <w:pPr>
        <w:widowControl w:val="0"/>
        <w:tabs>
          <w:tab w:val="left" w:pos="1134"/>
        </w:tabs>
        <w:ind w:firstLine="567"/>
        <w:jc w:val="both"/>
        <w:rPr>
          <w:rFonts w:ascii="GHEA Grapalat" w:hAnsi="GHEA Grapalat"/>
        </w:rPr>
      </w:pPr>
    </w:p>
    <w:p w14:paraId="1C0D8DF3" w14:textId="77777777" w:rsidR="00ED59E0" w:rsidRPr="00437197" w:rsidRDefault="00ED59E0" w:rsidP="003850C3">
      <w:pPr>
        <w:widowControl w:val="0"/>
        <w:tabs>
          <w:tab w:val="left" w:pos="1134"/>
        </w:tabs>
        <w:ind w:firstLine="567"/>
        <w:jc w:val="both"/>
        <w:rPr>
          <w:rFonts w:ascii="GHEA Grapalat" w:hAnsi="GHEA Grapalat"/>
        </w:rPr>
      </w:pPr>
    </w:p>
    <w:p w14:paraId="4F0B6118"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298A9F1"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35BC3C52"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1162F15B"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9567C0F" w14:textId="77777777" w:rsidR="00CC5E5C" w:rsidRDefault="00CC5E5C">
      <w:pPr>
        <w:rPr>
          <w:rFonts w:ascii="GHEA Grapalat" w:hAnsi="GHEA Grapalat"/>
          <w:b/>
        </w:rPr>
      </w:pPr>
      <w:r>
        <w:rPr>
          <w:rFonts w:ascii="GHEA Grapalat" w:hAnsi="GHEA Grapalat"/>
          <w:b/>
        </w:rPr>
        <w:br w:type="page"/>
      </w:r>
    </w:p>
    <w:p w14:paraId="1BD1F931" w14:textId="61515C80" w:rsidR="00B2572B" w:rsidRPr="00437197" w:rsidRDefault="00B2572B" w:rsidP="003850C3">
      <w:pPr>
        <w:pStyle w:val="norm"/>
        <w:widowControl w:val="0"/>
        <w:spacing w:line="240" w:lineRule="auto"/>
        <w:ind w:firstLine="284"/>
        <w:jc w:val="right"/>
        <w:rPr>
          <w:rFonts w:ascii="GHEA Grapalat" w:hAnsi="GHEA Grapalat" w:cs="Arial"/>
          <w:b/>
          <w:sz w:val="24"/>
          <w:szCs w:val="24"/>
        </w:rPr>
      </w:pPr>
      <w:r w:rsidRPr="00437197">
        <w:rPr>
          <w:rFonts w:ascii="GHEA Grapalat" w:hAnsi="GHEA Grapalat"/>
          <w:b/>
          <w:sz w:val="24"/>
          <w:szCs w:val="24"/>
        </w:rPr>
        <w:lastRenderedPageBreak/>
        <w:t>Приложение № 1</w:t>
      </w:r>
    </w:p>
    <w:p w14:paraId="61518B11" w14:textId="46092106" w:rsidR="00953786" w:rsidRPr="00437197" w:rsidRDefault="00953786" w:rsidP="003850C3">
      <w:pPr>
        <w:jc w:val="right"/>
        <w:rPr>
          <w:rFonts w:ascii="GHEA Grapalat" w:hAnsi="GHEA Grapalat" w:cstheme="minorHAnsi"/>
          <w:i/>
        </w:rPr>
      </w:pPr>
      <w:r w:rsidRPr="00437197">
        <w:rPr>
          <w:rFonts w:ascii="GHEA Grapalat" w:hAnsi="GHEA Grapalat"/>
          <w:b/>
        </w:rPr>
        <w:t>к Приглашению на открытый конкурс</w:t>
      </w:r>
      <w:r w:rsidRPr="00437197">
        <w:rPr>
          <w:rFonts w:ascii="GHEA Grapalat" w:hAnsi="GHEA Grapalat" w:cs="Arial"/>
          <w:b/>
        </w:rPr>
        <w:br/>
      </w:r>
      <w:r w:rsidRPr="00437197">
        <w:rPr>
          <w:rFonts w:ascii="GHEA Grapalat" w:hAnsi="GHEA Grapalat"/>
          <w:b/>
        </w:rPr>
        <w:t xml:space="preserve">под кодом </w:t>
      </w:r>
      <w:r w:rsidR="0075358A" w:rsidRPr="00437197">
        <w:rPr>
          <w:rFonts w:ascii="GHEA Grapalat" w:hAnsi="GHEA Grapalat" w:cstheme="minorHAnsi"/>
          <w:lang w:val="hy-AM"/>
        </w:rPr>
        <w:t>«</w:t>
      </w:r>
      <w:r w:rsidR="005B0B12">
        <w:rPr>
          <w:rFonts w:ascii="GHEA Grapalat" w:hAnsi="GHEA Grapalat" w:cstheme="minorHAnsi"/>
          <w:lang w:val="hy-AM"/>
        </w:rPr>
        <w:t>ՄՍԱԿ-ԳՀԱՊՁԲ-26/03</w:t>
      </w:r>
      <w:r w:rsidR="0075358A" w:rsidRPr="00437197">
        <w:rPr>
          <w:rFonts w:ascii="GHEA Grapalat" w:hAnsi="GHEA Grapalat" w:cstheme="minorHAnsi"/>
          <w:lang w:val="hy-AM"/>
        </w:rPr>
        <w:t>»</w:t>
      </w:r>
    </w:p>
    <w:p w14:paraId="1050E2D8" w14:textId="77777777" w:rsidR="00B2572B" w:rsidRPr="00437197" w:rsidRDefault="00B2572B" w:rsidP="003850C3">
      <w:pPr>
        <w:widowControl w:val="0"/>
        <w:jc w:val="center"/>
        <w:rPr>
          <w:rFonts w:ascii="GHEA Grapalat" w:hAnsi="GHEA Grapalat" w:cs="Sylfaen"/>
          <w:b/>
        </w:rPr>
      </w:pPr>
    </w:p>
    <w:p w14:paraId="0A1B3FE1" w14:textId="77777777" w:rsidR="00B2572B" w:rsidRPr="00437197" w:rsidRDefault="00B2572B" w:rsidP="003850C3">
      <w:pPr>
        <w:widowControl w:val="0"/>
        <w:jc w:val="center"/>
        <w:rPr>
          <w:rFonts w:ascii="GHEA Grapalat" w:hAnsi="GHEA Grapalat" w:cs="Arial"/>
          <w:b/>
        </w:rPr>
      </w:pPr>
      <w:r w:rsidRPr="00437197">
        <w:rPr>
          <w:rFonts w:ascii="GHEA Grapalat" w:hAnsi="GHEA Grapalat"/>
          <w:b/>
        </w:rPr>
        <w:t>ЗАЯВЛЕНИЕ</w:t>
      </w:r>
      <w:proofErr w:type="gramStart"/>
      <w:r w:rsidR="00350210" w:rsidRPr="00437197">
        <w:rPr>
          <w:rFonts w:ascii="GHEA Grapalat" w:hAnsi="GHEA Grapalat"/>
          <w:b/>
        </w:rPr>
        <w:t>-</w:t>
      </w:r>
      <w:r w:rsidR="005A6435" w:rsidRPr="00437197">
        <w:rPr>
          <w:rFonts w:ascii="GHEA Grapalat" w:hAnsi="GHEA Grapalat"/>
          <w:b/>
        </w:rPr>
        <w:t xml:space="preserve">  ОБЪЯВЛЕНИЕ</w:t>
      </w:r>
      <w:proofErr w:type="gramEnd"/>
      <w:r w:rsidR="005A6435" w:rsidRPr="00437197">
        <w:rPr>
          <w:rFonts w:ascii="GHEA Grapalat" w:hAnsi="GHEA Grapalat"/>
          <w:b/>
        </w:rPr>
        <w:t xml:space="preserve"> </w:t>
      </w:r>
      <w:r w:rsidRPr="00437197">
        <w:rPr>
          <w:rFonts w:ascii="GHEA Grapalat" w:hAnsi="GHEA Grapalat"/>
          <w:b/>
        </w:rPr>
        <w:t>*</w:t>
      </w:r>
    </w:p>
    <w:p w14:paraId="526E522F" w14:textId="77777777" w:rsidR="00B2572B" w:rsidRPr="00437197" w:rsidRDefault="00B2572B" w:rsidP="003850C3">
      <w:pPr>
        <w:pStyle w:val="6"/>
        <w:keepNext w:val="0"/>
        <w:widowControl w:val="0"/>
        <w:jc w:val="center"/>
        <w:rPr>
          <w:rFonts w:ascii="GHEA Grapalat" w:hAnsi="GHEA Grapalat" w:cs="Arial"/>
          <w:color w:val="auto"/>
          <w:sz w:val="24"/>
          <w:szCs w:val="24"/>
        </w:rPr>
      </w:pPr>
      <w:r w:rsidRPr="00437197">
        <w:rPr>
          <w:rFonts w:ascii="GHEA Grapalat" w:hAnsi="GHEA Grapalat"/>
          <w:color w:val="auto"/>
          <w:sz w:val="24"/>
          <w:szCs w:val="24"/>
        </w:rPr>
        <w:t>на участие в открытом конкурсе</w:t>
      </w:r>
      <w:r w:rsidR="00AA7117" w:rsidRPr="00437197">
        <w:rPr>
          <w:rFonts w:ascii="GHEA Grapalat" w:hAnsi="GHEA Grapalat"/>
          <w:color w:val="auto"/>
          <w:sz w:val="24"/>
          <w:szCs w:val="24"/>
        </w:rPr>
        <w:t xml:space="preserve"> </w:t>
      </w:r>
    </w:p>
    <w:p w14:paraId="6D53BECC" w14:textId="77777777" w:rsidR="00B2572B" w:rsidRPr="00437197" w:rsidRDefault="00B2572B" w:rsidP="003850C3">
      <w:pPr>
        <w:widowControl w:val="0"/>
        <w:jc w:val="center"/>
        <w:rPr>
          <w:rFonts w:ascii="GHEA Grapalat" w:hAnsi="GHEA Grapalat"/>
        </w:rPr>
      </w:pPr>
    </w:p>
    <w:p w14:paraId="40CB7D43" w14:textId="77777777" w:rsidR="00374F4A" w:rsidRPr="00437197" w:rsidRDefault="00374F4A" w:rsidP="003850C3">
      <w:pPr>
        <w:jc w:val="both"/>
        <w:rPr>
          <w:rFonts w:ascii="GHEA Grapalat" w:hAnsi="GHEA Grapalat"/>
        </w:rPr>
      </w:pPr>
      <w:r w:rsidRPr="00437197">
        <w:rPr>
          <w:rFonts w:ascii="GHEA Grapalat" w:hAnsi="GHEA Grapalat"/>
        </w:rPr>
        <w:t xml:space="preserve">______________________________________________________________заявляет, что </w:t>
      </w:r>
    </w:p>
    <w:p w14:paraId="59915592" w14:textId="77777777" w:rsidR="00374F4A" w:rsidRPr="00437197" w:rsidRDefault="00374F4A" w:rsidP="003850C3">
      <w:pPr>
        <w:ind w:left="2694"/>
        <w:jc w:val="both"/>
        <w:rPr>
          <w:rFonts w:ascii="GHEA Grapalat" w:hAnsi="GHEA Grapalat"/>
          <w:sz w:val="16"/>
        </w:rPr>
      </w:pPr>
      <w:r w:rsidRPr="00437197">
        <w:rPr>
          <w:rFonts w:ascii="GHEA Grapalat" w:hAnsi="GHEA Grapalat"/>
          <w:sz w:val="16"/>
        </w:rPr>
        <w:t xml:space="preserve">наименование участника </w:t>
      </w:r>
    </w:p>
    <w:p w14:paraId="378CA0E6" w14:textId="77777777" w:rsidR="00374F4A" w:rsidRPr="00437197" w:rsidRDefault="00374F4A" w:rsidP="003850C3">
      <w:pPr>
        <w:jc w:val="both"/>
        <w:rPr>
          <w:rFonts w:ascii="GHEA Grapalat" w:hAnsi="GHEA Grapalat"/>
          <w:u w:val="single"/>
        </w:rPr>
      </w:pPr>
      <w:r w:rsidRPr="00437197">
        <w:rPr>
          <w:rFonts w:ascii="GHEA Grapalat" w:hAnsi="GHEA Grapalat"/>
        </w:rPr>
        <w:t>желает участвовать в лоте (лотах)_______________________________ объявленного</w:t>
      </w:r>
    </w:p>
    <w:p w14:paraId="29056FBF" w14:textId="77777777" w:rsidR="00374F4A" w:rsidRPr="00437197" w:rsidRDefault="00374F4A" w:rsidP="003850C3">
      <w:pPr>
        <w:ind w:left="4395"/>
        <w:jc w:val="both"/>
        <w:rPr>
          <w:rFonts w:ascii="GHEA Grapalat" w:hAnsi="GHEA Grapalat" w:cs="Sylfaen"/>
          <w:sz w:val="16"/>
        </w:rPr>
      </w:pPr>
      <w:r w:rsidRPr="00437197">
        <w:rPr>
          <w:rFonts w:ascii="GHEA Grapalat" w:hAnsi="GHEA Grapalat"/>
          <w:sz w:val="16"/>
        </w:rPr>
        <w:t>номер лота (лотов)</w:t>
      </w:r>
    </w:p>
    <w:p w14:paraId="509CC435" w14:textId="5502A43E" w:rsidR="00374F4A" w:rsidRPr="00437197" w:rsidRDefault="00374F4A" w:rsidP="003850C3">
      <w:pPr>
        <w:jc w:val="both"/>
        <w:rPr>
          <w:rFonts w:ascii="GHEA Grapalat" w:hAnsi="GHEA Grapalat" w:cstheme="minorHAnsi"/>
        </w:rPr>
      </w:pPr>
      <w:r w:rsidRPr="00437197">
        <w:rPr>
          <w:rFonts w:ascii="GHEA Grapalat" w:hAnsi="GHEA Grapalat"/>
        </w:rPr>
        <w:t>_____________</w:t>
      </w:r>
      <w:r w:rsidR="002040D1" w:rsidRPr="00437197">
        <w:rPr>
          <w:rFonts w:ascii="GHEA Grapalat" w:hAnsi="GHEA Grapalat"/>
        </w:rPr>
        <w:t>N</w:t>
      </w:r>
      <w:r w:rsidR="00BE2861">
        <w:rPr>
          <w:rFonts w:ascii="GHEA Grapalat" w:hAnsi="GHEA Grapalat"/>
        </w:rPr>
        <w:t xml:space="preserve"> </w:t>
      </w:r>
      <w:proofErr w:type="gramStart"/>
      <w:r w:rsidR="00BE2861">
        <w:rPr>
          <w:rFonts w:ascii="GHEA Grapalat" w:hAnsi="GHEA Grapalat"/>
          <w:lang w:val="hy-AM"/>
        </w:rPr>
        <w:t xml:space="preserve">20 </w:t>
      </w:r>
      <w:r w:rsidR="002040D1" w:rsidRPr="00437197">
        <w:rPr>
          <w:rFonts w:ascii="GHEA Grapalat" w:hAnsi="GHEA Grapalat"/>
          <w:lang w:val="hy-AM"/>
        </w:rPr>
        <w:t xml:space="preserve"> </w:t>
      </w:r>
      <w:r w:rsidR="002040D1" w:rsidRPr="00437197">
        <w:rPr>
          <w:rFonts w:ascii="GHEA Grapalat" w:hAnsi="GHEA Grapalat"/>
        </w:rPr>
        <w:t>поликлиника</w:t>
      </w:r>
      <w:proofErr w:type="gramEnd"/>
      <w:r w:rsidR="002040D1" w:rsidRPr="00437197">
        <w:rPr>
          <w:rFonts w:ascii="GHEA Grapalat" w:hAnsi="GHEA Grapalat"/>
        </w:rPr>
        <w:t xml:space="preserve"> ЗАО</w:t>
      </w:r>
      <w:r w:rsidRPr="00437197">
        <w:rPr>
          <w:rFonts w:ascii="GHEA Grapalat" w:hAnsi="GHEA Grapalat"/>
        </w:rPr>
        <w:t xml:space="preserve">_ под кодом </w:t>
      </w:r>
      <w:r w:rsidR="0075358A" w:rsidRPr="00437197">
        <w:rPr>
          <w:rFonts w:ascii="GHEA Grapalat" w:hAnsi="GHEA Grapalat" w:cstheme="minorHAnsi"/>
          <w:lang w:val="hy-AM"/>
        </w:rPr>
        <w:t>«</w:t>
      </w:r>
      <w:r w:rsidR="005B0B12">
        <w:rPr>
          <w:rFonts w:ascii="GHEA Grapalat" w:hAnsi="GHEA Grapalat" w:cstheme="minorHAnsi"/>
          <w:lang w:val="hy-AM"/>
        </w:rPr>
        <w:t>ՄՍԱԿ-ԳՀԱՊՁԲ-26/03</w:t>
      </w:r>
      <w:r w:rsidR="0075358A" w:rsidRPr="00437197">
        <w:rPr>
          <w:rFonts w:ascii="GHEA Grapalat" w:hAnsi="GHEA Grapalat" w:cstheme="minorHAnsi"/>
          <w:lang w:val="hy-AM"/>
        </w:rPr>
        <w:t>»</w:t>
      </w:r>
    </w:p>
    <w:p w14:paraId="29200C95" w14:textId="77777777" w:rsidR="00374F4A" w:rsidRPr="00437197" w:rsidRDefault="00374F4A" w:rsidP="003850C3">
      <w:pPr>
        <w:ind w:left="1560"/>
        <w:jc w:val="both"/>
        <w:rPr>
          <w:rFonts w:ascii="GHEA Grapalat" w:hAnsi="GHEA Grapalat"/>
          <w:sz w:val="20"/>
        </w:rPr>
      </w:pPr>
      <w:r w:rsidRPr="00437197">
        <w:rPr>
          <w:rFonts w:ascii="GHEA Grapalat" w:hAnsi="GHEA Grapalat"/>
          <w:sz w:val="16"/>
        </w:rPr>
        <w:t>наименование заказчика</w:t>
      </w:r>
    </w:p>
    <w:p w14:paraId="4D8F761D" w14:textId="77777777" w:rsidR="00374F4A" w:rsidRPr="00437197" w:rsidRDefault="00374F4A" w:rsidP="003850C3">
      <w:pPr>
        <w:jc w:val="both"/>
        <w:rPr>
          <w:rFonts w:ascii="GHEA Grapalat" w:hAnsi="GHEA Grapalat"/>
        </w:rPr>
      </w:pPr>
      <w:r w:rsidRPr="00437197">
        <w:rPr>
          <w:rFonts w:ascii="GHEA Grapalat" w:hAnsi="GHEA Grapalat"/>
        </w:rPr>
        <w:t>открытого конкурса и в соответствии с требованиями приглашения подает заявку.</w:t>
      </w:r>
    </w:p>
    <w:p w14:paraId="13B3030A" w14:textId="77777777" w:rsidR="00374F4A" w:rsidRPr="00437197" w:rsidRDefault="00374F4A" w:rsidP="003850C3">
      <w:pPr>
        <w:jc w:val="both"/>
        <w:rPr>
          <w:rFonts w:ascii="GHEA Grapalat" w:hAnsi="GHEA Grapalat"/>
        </w:rPr>
      </w:pPr>
      <w:r w:rsidRPr="00437197">
        <w:rPr>
          <w:rFonts w:ascii="GHEA Grapalat" w:hAnsi="GHEA Grapalat"/>
        </w:rPr>
        <w:t>__________________________________________________ заявляет и заверяет, что</w:t>
      </w:r>
    </w:p>
    <w:p w14:paraId="55885B91" w14:textId="77777777" w:rsidR="00374F4A" w:rsidRPr="00437197" w:rsidRDefault="00374F4A" w:rsidP="003850C3">
      <w:pPr>
        <w:ind w:left="1843"/>
        <w:jc w:val="both"/>
        <w:rPr>
          <w:rFonts w:ascii="GHEA Grapalat" w:hAnsi="GHEA Grapalat" w:cs="Sylfaen"/>
          <w:sz w:val="16"/>
        </w:rPr>
      </w:pPr>
      <w:r w:rsidRPr="00437197">
        <w:rPr>
          <w:rFonts w:ascii="GHEA Grapalat" w:hAnsi="GHEA Grapalat"/>
          <w:sz w:val="16"/>
        </w:rPr>
        <w:t>наименование участника</w:t>
      </w:r>
    </w:p>
    <w:p w14:paraId="6B2DA7B5" w14:textId="77777777" w:rsidR="00374F4A" w:rsidRPr="00437197" w:rsidRDefault="00374F4A" w:rsidP="003850C3">
      <w:pPr>
        <w:jc w:val="both"/>
        <w:rPr>
          <w:rFonts w:ascii="GHEA Grapalat" w:hAnsi="GHEA Grapalat" w:cs="Sylfaen"/>
        </w:rPr>
      </w:pPr>
      <w:r w:rsidRPr="00437197">
        <w:rPr>
          <w:rFonts w:ascii="GHEA Grapalat" w:hAnsi="GHEA Grapalat"/>
        </w:rPr>
        <w:t>является резидентом ______________________________________________________</w:t>
      </w:r>
      <w:r w:rsidR="00D04575" w:rsidRPr="00437197">
        <w:rPr>
          <w:rFonts w:ascii="GHEA Grapalat" w:hAnsi="GHEA Grapalat"/>
        </w:rPr>
        <w:t>.</w:t>
      </w:r>
    </w:p>
    <w:p w14:paraId="5187C962" w14:textId="77777777" w:rsidR="00374F4A" w:rsidRPr="00437197" w:rsidRDefault="00374F4A" w:rsidP="003850C3">
      <w:pPr>
        <w:ind w:left="4111"/>
        <w:jc w:val="both"/>
        <w:rPr>
          <w:rFonts w:ascii="GHEA Grapalat" w:hAnsi="GHEA Grapalat" w:cs="Arial"/>
          <w:sz w:val="16"/>
        </w:rPr>
      </w:pPr>
      <w:r w:rsidRPr="00437197">
        <w:rPr>
          <w:rFonts w:ascii="GHEA Grapalat" w:hAnsi="GHEA Grapalat"/>
          <w:sz w:val="16"/>
        </w:rPr>
        <w:t>наименование страны</w:t>
      </w:r>
    </w:p>
    <w:p w14:paraId="61458D8A" w14:textId="77777777" w:rsidR="000612B9" w:rsidRPr="00437197" w:rsidRDefault="000612B9" w:rsidP="003850C3">
      <w:pPr>
        <w:jc w:val="both"/>
        <w:rPr>
          <w:rFonts w:ascii="GHEA Grapalat" w:hAnsi="GHEA Grapalat"/>
        </w:rPr>
      </w:pPr>
    </w:p>
    <w:p w14:paraId="4453D846" w14:textId="77777777" w:rsidR="000612B9" w:rsidRPr="00437197" w:rsidRDefault="004F0CAA" w:rsidP="003850C3">
      <w:pPr>
        <w:jc w:val="both"/>
        <w:rPr>
          <w:rFonts w:ascii="GHEA Grapalat" w:hAnsi="GHEA Grapalat"/>
        </w:rPr>
      </w:pPr>
      <w:r w:rsidRPr="00437197">
        <w:rPr>
          <w:rFonts w:ascii="GHEA Grapalat" w:hAnsi="GHEA Grapalat"/>
        </w:rPr>
        <w:t>Данные</w:t>
      </w:r>
      <w:r w:rsidR="002A0700" w:rsidRPr="00437197">
        <w:rPr>
          <w:rFonts w:ascii="GHEA Grapalat" w:hAnsi="GHEA Grapalat"/>
        </w:rPr>
        <w:t xml:space="preserve">       </w:t>
      </w:r>
      <w:proofErr w:type="gramStart"/>
      <w:r w:rsidR="000612B9" w:rsidRPr="00437197">
        <w:rPr>
          <w:rFonts w:ascii="GHEA Grapalat" w:hAnsi="GHEA Grapalat"/>
        </w:rPr>
        <w:t>----------------------------------------</w:t>
      </w:r>
      <w:r w:rsidR="00304237" w:rsidRPr="00437197">
        <w:rPr>
          <w:rFonts w:ascii="GHEA Grapalat" w:hAnsi="GHEA Grapalat"/>
        </w:rPr>
        <w:t xml:space="preserve">  </w:t>
      </w:r>
      <w:r w:rsidR="00F96993" w:rsidRPr="00437197">
        <w:rPr>
          <w:rFonts w:ascii="GHEA Grapalat" w:hAnsi="GHEA Grapalat"/>
        </w:rPr>
        <w:t>следующие</w:t>
      </w:r>
      <w:proofErr w:type="gramEnd"/>
      <w:r w:rsidR="00304237" w:rsidRPr="00437197">
        <w:rPr>
          <w:rFonts w:ascii="GHEA Grapalat" w:hAnsi="GHEA Grapalat"/>
        </w:rPr>
        <w:t>:</w:t>
      </w:r>
    </w:p>
    <w:p w14:paraId="5F9CD9E8" w14:textId="77777777" w:rsidR="002A0700" w:rsidRPr="00437197" w:rsidRDefault="002A0700" w:rsidP="003850C3">
      <w:pPr>
        <w:ind w:left="1843"/>
        <w:rPr>
          <w:rFonts w:ascii="GHEA Grapalat" w:hAnsi="GHEA Grapalat" w:cs="Sylfaen"/>
          <w:sz w:val="16"/>
          <w:lang w:val="hy-AM"/>
        </w:rPr>
      </w:pPr>
      <w:r w:rsidRPr="00437197">
        <w:rPr>
          <w:rFonts w:ascii="GHEA Grapalat" w:hAnsi="GHEA Grapalat"/>
          <w:sz w:val="16"/>
        </w:rPr>
        <w:t>наименование участника</w:t>
      </w:r>
    </w:p>
    <w:p w14:paraId="1F608960" w14:textId="77777777" w:rsidR="000612B9" w:rsidRPr="00437197" w:rsidRDefault="000612B9" w:rsidP="003850C3">
      <w:pPr>
        <w:jc w:val="both"/>
        <w:rPr>
          <w:rFonts w:ascii="GHEA Grapalat" w:hAnsi="GHEA Grapalat"/>
        </w:rPr>
      </w:pPr>
    </w:p>
    <w:p w14:paraId="5582F786" w14:textId="77777777" w:rsidR="00374F4A" w:rsidRPr="00437197" w:rsidRDefault="00374F4A" w:rsidP="003850C3">
      <w:pPr>
        <w:jc w:val="both"/>
        <w:rPr>
          <w:rFonts w:ascii="GHEA Grapalat" w:hAnsi="GHEA Grapalat"/>
        </w:rPr>
      </w:pPr>
      <w:r w:rsidRPr="00437197">
        <w:rPr>
          <w:rFonts w:ascii="GHEA Grapalat" w:hAnsi="GHEA Grapalat"/>
        </w:rPr>
        <w:t xml:space="preserve">Учетный номер налогоплательщика  </w:t>
      </w:r>
      <w:r w:rsidR="00B138F3" w:rsidRPr="00437197">
        <w:rPr>
          <w:rFonts w:ascii="GHEA Grapalat" w:hAnsi="GHEA Grapalat"/>
        </w:rPr>
        <w:t xml:space="preserve">             </w:t>
      </w:r>
      <w:r w:rsidRPr="00437197">
        <w:rPr>
          <w:rFonts w:ascii="GHEA Grapalat" w:hAnsi="GHEA Grapalat"/>
        </w:rPr>
        <w:t>________________</w:t>
      </w:r>
    </w:p>
    <w:p w14:paraId="1C5EACBE" w14:textId="77777777" w:rsidR="00374F4A" w:rsidRPr="00437197" w:rsidRDefault="00B138F3" w:rsidP="003850C3">
      <w:pPr>
        <w:tabs>
          <w:tab w:val="left" w:pos="7371"/>
        </w:tabs>
        <w:ind w:left="4111"/>
        <w:jc w:val="both"/>
        <w:rPr>
          <w:rFonts w:ascii="GHEA Grapalat" w:hAnsi="GHEA Grapalat" w:cs="Arial"/>
          <w:sz w:val="16"/>
        </w:rPr>
      </w:pPr>
      <w:r w:rsidRPr="00437197">
        <w:rPr>
          <w:rFonts w:ascii="GHEA Grapalat" w:hAnsi="GHEA Grapalat"/>
          <w:sz w:val="16"/>
        </w:rPr>
        <w:t xml:space="preserve">               </w:t>
      </w:r>
      <w:r w:rsidR="00374F4A" w:rsidRPr="00437197">
        <w:rPr>
          <w:rFonts w:ascii="GHEA Grapalat" w:hAnsi="GHEA Grapalat"/>
          <w:sz w:val="16"/>
        </w:rPr>
        <w:t>учетный номер</w:t>
      </w:r>
      <w:r w:rsidRPr="00437197">
        <w:rPr>
          <w:rFonts w:ascii="GHEA Grapalat" w:hAnsi="GHEA Grapalat"/>
          <w:sz w:val="16"/>
        </w:rPr>
        <w:t xml:space="preserve"> </w:t>
      </w:r>
      <w:r w:rsidR="00374F4A" w:rsidRPr="00437197">
        <w:rPr>
          <w:rFonts w:ascii="GHEA Grapalat" w:hAnsi="GHEA Grapalat"/>
          <w:sz w:val="16"/>
        </w:rPr>
        <w:t>налогоплательщика</w:t>
      </w:r>
    </w:p>
    <w:p w14:paraId="7715BF6D" w14:textId="77777777" w:rsidR="00B138F3" w:rsidRPr="00437197" w:rsidRDefault="00B138F3" w:rsidP="003850C3">
      <w:pPr>
        <w:jc w:val="both"/>
        <w:rPr>
          <w:rFonts w:ascii="GHEA Grapalat" w:hAnsi="GHEA Grapalat"/>
        </w:rPr>
      </w:pPr>
    </w:p>
    <w:p w14:paraId="185DA09A" w14:textId="77777777" w:rsidR="00374F4A" w:rsidRPr="00437197" w:rsidRDefault="00B138F3" w:rsidP="003850C3">
      <w:pPr>
        <w:jc w:val="both"/>
        <w:rPr>
          <w:rFonts w:ascii="GHEA Grapalat" w:hAnsi="GHEA Grapalat"/>
        </w:rPr>
      </w:pPr>
      <w:r w:rsidRPr="00437197">
        <w:rPr>
          <w:rFonts w:ascii="GHEA Grapalat" w:hAnsi="GHEA Grapalat"/>
        </w:rPr>
        <w:t xml:space="preserve"> </w:t>
      </w:r>
      <w:r w:rsidR="00374F4A" w:rsidRPr="00437197">
        <w:rPr>
          <w:rFonts w:ascii="GHEA Grapalat" w:hAnsi="GHEA Grapalat"/>
        </w:rPr>
        <w:t xml:space="preserve">Адрес электронной почты </w:t>
      </w:r>
      <w:r w:rsidRPr="00437197">
        <w:rPr>
          <w:rFonts w:ascii="GHEA Grapalat" w:hAnsi="GHEA Grapalat"/>
        </w:rPr>
        <w:t xml:space="preserve">                           </w:t>
      </w:r>
      <w:r w:rsidR="00374F4A" w:rsidRPr="00437197">
        <w:rPr>
          <w:rFonts w:ascii="GHEA Grapalat" w:hAnsi="GHEA Grapalat"/>
        </w:rPr>
        <w:t>__________________</w:t>
      </w:r>
    </w:p>
    <w:p w14:paraId="5AE6EBEA" w14:textId="77777777" w:rsidR="00374F4A" w:rsidRPr="00437197" w:rsidRDefault="00B138F3" w:rsidP="003850C3">
      <w:pPr>
        <w:tabs>
          <w:tab w:val="left" w:pos="6946"/>
        </w:tabs>
        <w:ind w:left="3402" w:firstLine="6"/>
        <w:jc w:val="both"/>
        <w:rPr>
          <w:rFonts w:ascii="GHEA Grapalat" w:hAnsi="GHEA Grapalat"/>
          <w:sz w:val="16"/>
        </w:rPr>
      </w:pPr>
      <w:r w:rsidRPr="00437197">
        <w:rPr>
          <w:rFonts w:ascii="GHEA Grapalat" w:hAnsi="GHEA Grapalat"/>
          <w:sz w:val="16"/>
        </w:rPr>
        <w:t xml:space="preserve">                                  </w:t>
      </w:r>
      <w:r w:rsidR="00374F4A" w:rsidRPr="00437197">
        <w:rPr>
          <w:rFonts w:ascii="GHEA Grapalat" w:hAnsi="GHEA Grapalat"/>
          <w:sz w:val="16"/>
        </w:rPr>
        <w:t>адрес электронной</w:t>
      </w:r>
      <w:r w:rsidR="00374F4A" w:rsidRPr="00437197">
        <w:rPr>
          <w:rFonts w:ascii="GHEA Grapalat" w:hAnsi="GHEA Grapalat"/>
          <w:sz w:val="16"/>
        </w:rPr>
        <w:tab/>
        <w:t>почты</w:t>
      </w:r>
    </w:p>
    <w:p w14:paraId="67F56425" w14:textId="77777777" w:rsidR="00B138F3" w:rsidRPr="00437197" w:rsidRDefault="00B138F3" w:rsidP="003850C3">
      <w:pPr>
        <w:jc w:val="both"/>
        <w:rPr>
          <w:rFonts w:ascii="GHEA Grapalat" w:hAnsi="GHEA Grapalat"/>
        </w:rPr>
      </w:pPr>
    </w:p>
    <w:p w14:paraId="4C0FCE1C" w14:textId="77777777" w:rsidR="009E1181" w:rsidRPr="00437197" w:rsidRDefault="00F96993" w:rsidP="003850C3">
      <w:pPr>
        <w:jc w:val="both"/>
        <w:rPr>
          <w:rFonts w:ascii="GHEA Grapalat" w:hAnsi="GHEA Grapalat"/>
        </w:rPr>
      </w:pPr>
      <w:r w:rsidRPr="00437197">
        <w:rPr>
          <w:rFonts w:ascii="GHEA Grapalat" w:hAnsi="GHEA Grapalat"/>
        </w:rPr>
        <w:t>Адрес деятельности</w:t>
      </w:r>
      <w:r w:rsidR="009E1181" w:rsidRPr="00437197">
        <w:rPr>
          <w:rFonts w:ascii="GHEA Grapalat" w:hAnsi="GHEA Grapalat"/>
        </w:rPr>
        <w:t xml:space="preserve">              ----------------------------</w:t>
      </w:r>
      <w:r w:rsidR="009627B3" w:rsidRPr="00437197">
        <w:rPr>
          <w:rFonts w:ascii="GHEA Grapalat" w:hAnsi="GHEA Grapalat"/>
        </w:rPr>
        <w:t>--------------------------------</w:t>
      </w:r>
    </w:p>
    <w:p w14:paraId="1562ECE1" w14:textId="77777777" w:rsidR="00F96993" w:rsidRPr="00437197" w:rsidRDefault="009E1181" w:rsidP="003850C3">
      <w:pPr>
        <w:jc w:val="both"/>
        <w:rPr>
          <w:rFonts w:ascii="GHEA Grapalat" w:hAnsi="GHEA Grapalat"/>
          <w:sz w:val="18"/>
          <w:szCs w:val="18"/>
        </w:rPr>
      </w:pPr>
      <w:r w:rsidRPr="00437197">
        <w:rPr>
          <w:rFonts w:ascii="GHEA Grapalat" w:hAnsi="GHEA Grapalat"/>
        </w:rPr>
        <w:t xml:space="preserve">            </w:t>
      </w:r>
      <w:r w:rsidR="00F96993" w:rsidRPr="00437197">
        <w:rPr>
          <w:rFonts w:ascii="GHEA Grapalat" w:hAnsi="GHEA Grapalat"/>
        </w:rPr>
        <w:t xml:space="preserve">  </w:t>
      </w:r>
      <w:r w:rsidRPr="00437197">
        <w:rPr>
          <w:rFonts w:ascii="GHEA Grapalat" w:hAnsi="GHEA Grapalat"/>
        </w:rPr>
        <w:t xml:space="preserve">                                </w:t>
      </w:r>
      <w:r w:rsidR="00B138F3" w:rsidRPr="00437197">
        <w:rPr>
          <w:rFonts w:ascii="GHEA Grapalat" w:hAnsi="GHEA Grapalat"/>
        </w:rPr>
        <w:t xml:space="preserve">                        </w:t>
      </w:r>
      <w:r w:rsidRPr="00437197">
        <w:rPr>
          <w:rFonts w:ascii="GHEA Grapalat" w:hAnsi="GHEA Grapalat"/>
          <w:sz w:val="18"/>
          <w:szCs w:val="18"/>
        </w:rPr>
        <w:t>адрес деятельности</w:t>
      </w:r>
    </w:p>
    <w:p w14:paraId="0F262C03" w14:textId="77777777" w:rsidR="00B16483" w:rsidRPr="00437197" w:rsidRDefault="00B16483" w:rsidP="003850C3">
      <w:pPr>
        <w:jc w:val="both"/>
        <w:rPr>
          <w:rFonts w:ascii="GHEA Grapalat" w:hAnsi="GHEA Grapalat"/>
          <w:sz w:val="18"/>
          <w:szCs w:val="18"/>
        </w:rPr>
      </w:pPr>
    </w:p>
    <w:p w14:paraId="46733260" w14:textId="77777777" w:rsidR="00B16483" w:rsidRPr="00437197" w:rsidRDefault="00B16483" w:rsidP="003850C3">
      <w:pPr>
        <w:jc w:val="both"/>
        <w:rPr>
          <w:rFonts w:ascii="GHEA Grapalat" w:hAnsi="GHEA Grapalat"/>
        </w:rPr>
      </w:pPr>
      <w:r w:rsidRPr="00437197">
        <w:rPr>
          <w:rFonts w:ascii="GHEA Grapalat" w:hAnsi="GHEA Grapalat"/>
        </w:rPr>
        <w:t>Номер телефона                     ------------------------------</w:t>
      </w:r>
      <w:r w:rsidR="009627B3" w:rsidRPr="00437197">
        <w:rPr>
          <w:rFonts w:ascii="GHEA Grapalat" w:hAnsi="GHEA Grapalat"/>
        </w:rPr>
        <w:t>-------------------------------</w:t>
      </w:r>
      <w:r w:rsidRPr="00437197">
        <w:rPr>
          <w:rFonts w:ascii="GHEA Grapalat" w:hAnsi="GHEA Grapalat"/>
        </w:rPr>
        <w:t xml:space="preserve"> </w:t>
      </w:r>
    </w:p>
    <w:p w14:paraId="4C606B0F" w14:textId="77777777" w:rsidR="006B3E56" w:rsidRPr="00437197" w:rsidRDefault="00B138F3" w:rsidP="003850C3">
      <w:pPr>
        <w:tabs>
          <w:tab w:val="left" w:pos="7371"/>
        </w:tabs>
        <w:ind w:left="3544" w:firstLine="3"/>
        <w:jc w:val="both"/>
        <w:rPr>
          <w:rFonts w:ascii="GHEA Grapalat" w:hAnsi="GHEA Grapalat"/>
          <w:sz w:val="16"/>
        </w:rPr>
      </w:pPr>
      <w:r w:rsidRPr="00437197">
        <w:rPr>
          <w:rFonts w:ascii="GHEA Grapalat" w:hAnsi="GHEA Grapalat"/>
          <w:sz w:val="16"/>
        </w:rPr>
        <w:t xml:space="preserve">                                 </w:t>
      </w:r>
      <w:r w:rsidR="00B16483" w:rsidRPr="00437197">
        <w:rPr>
          <w:rFonts w:ascii="GHEA Grapalat" w:hAnsi="GHEA Grapalat"/>
          <w:sz w:val="16"/>
        </w:rPr>
        <w:t>Номер телефона</w:t>
      </w:r>
    </w:p>
    <w:p w14:paraId="29F804A7" w14:textId="77777777" w:rsidR="00B16483" w:rsidRPr="00437197" w:rsidRDefault="00B16483" w:rsidP="003850C3">
      <w:pPr>
        <w:tabs>
          <w:tab w:val="left" w:pos="7371"/>
        </w:tabs>
        <w:ind w:left="3544" w:firstLine="3"/>
        <w:jc w:val="both"/>
        <w:rPr>
          <w:rFonts w:ascii="GHEA Grapalat" w:hAnsi="GHEA Grapalat"/>
          <w:sz w:val="16"/>
        </w:rPr>
      </w:pPr>
    </w:p>
    <w:p w14:paraId="2AD74B38" w14:textId="77777777" w:rsidR="006B3E56" w:rsidRPr="00437197" w:rsidRDefault="006B3E56" w:rsidP="003850C3">
      <w:pPr>
        <w:widowControl w:val="0"/>
        <w:jc w:val="both"/>
        <w:rPr>
          <w:rFonts w:ascii="GHEA Grapalat" w:hAnsi="GHEA Grapalat"/>
        </w:rPr>
      </w:pPr>
      <w:r w:rsidRPr="00437197">
        <w:rPr>
          <w:rFonts w:ascii="GHEA Grapalat" w:hAnsi="GHEA Grapalat"/>
        </w:rPr>
        <w:t xml:space="preserve">Настоящим _________________________________объявляет и </w:t>
      </w:r>
      <w:proofErr w:type="spellStart"/>
      <w:proofErr w:type="gramStart"/>
      <w:r w:rsidRPr="00437197">
        <w:rPr>
          <w:rFonts w:ascii="GHEA Grapalat" w:hAnsi="GHEA Grapalat"/>
        </w:rPr>
        <w:t>подтверждает,что</w:t>
      </w:r>
      <w:proofErr w:type="spellEnd"/>
      <w:proofErr w:type="gramEnd"/>
      <w:r w:rsidRPr="00437197">
        <w:rPr>
          <w:rFonts w:ascii="GHEA Grapalat" w:hAnsi="GHEA Grapalat"/>
        </w:rPr>
        <w:t>:</w:t>
      </w:r>
    </w:p>
    <w:p w14:paraId="206D60F0" w14:textId="77777777" w:rsidR="006B3E56" w:rsidRPr="00437197" w:rsidRDefault="006B3E56" w:rsidP="003850C3">
      <w:pPr>
        <w:widowControl w:val="0"/>
        <w:ind w:left="2835"/>
        <w:jc w:val="both"/>
        <w:rPr>
          <w:rFonts w:ascii="GHEA Grapalat" w:hAnsi="GHEA Grapalat"/>
          <w:sz w:val="16"/>
        </w:rPr>
      </w:pPr>
      <w:r w:rsidRPr="00437197">
        <w:rPr>
          <w:rFonts w:ascii="GHEA Grapalat" w:hAnsi="GHEA Grapalat"/>
          <w:sz w:val="16"/>
        </w:rPr>
        <w:t>наименование участника</w:t>
      </w:r>
    </w:p>
    <w:p w14:paraId="1F2C9681" w14:textId="77777777" w:rsidR="009E1F0A" w:rsidRPr="0009135A" w:rsidRDefault="009E1F0A" w:rsidP="003850C3">
      <w:pPr>
        <w:ind w:firstLine="709"/>
        <w:rPr>
          <w:rFonts w:ascii="GHEA Grapalat" w:hAnsi="GHEA Grapalat"/>
          <w:sz w:val="20"/>
        </w:rPr>
      </w:pPr>
      <w:r w:rsidRPr="0009135A">
        <w:rPr>
          <w:rFonts w:ascii="GHEA Grapalat" w:hAnsi="GHEA Grapalat" w:cs="Arial"/>
          <w:sz w:val="20"/>
          <w:szCs w:val="20"/>
        </w:rPr>
        <w:t>1)</w:t>
      </w:r>
      <w:r w:rsidRPr="00437197">
        <w:rPr>
          <w:rFonts w:ascii="GHEA Grapalat" w:hAnsi="GHEA Grapalat"/>
          <w:sz w:val="20"/>
          <w:lang w:val="hy-AM"/>
        </w:rPr>
        <w:t xml:space="preserve">  </w:t>
      </w:r>
      <w:r w:rsidRPr="00437197">
        <w:rPr>
          <w:rFonts w:ascii="GHEA Grapalat" w:hAnsi="GHEA Grapalat"/>
          <w:sz w:val="20"/>
          <w:u w:val="single"/>
          <w:lang w:val="hy-AM"/>
        </w:rPr>
        <w:t xml:space="preserve">                                                </w:t>
      </w:r>
      <w:r w:rsidRPr="0009135A">
        <w:rPr>
          <w:rFonts w:ascii="GHEA Grapalat" w:hAnsi="GHEA Grapalat"/>
          <w:sz w:val="20"/>
          <w:u w:val="single"/>
        </w:rPr>
        <w:t xml:space="preserve">                         </w:t>
      </w:r>
      <w:r w:rsidRPr="00437197">
        <w:rPr>
          <w:rFonts w:ascii="GHEA Grapalat" w:hAnsi="GHEA Grapalat"/>
          <w:sz w:val="20"/>
          <w:u w:val="single"/>
          <w:lang w:val="hy-AM"/>
        </w:rPr>
        <w:t xml:space="preserve">          </w:t>
      </w:r>
      <w:r w:rsidRPr="00437197">
        <w:rPr>
          <w:rFonts w:ascii="GHEA Grapalat" w:hAnsi="GHEA Grapalat"/>
          <w:sz w:val="20"/>
          <w:u w:val="single"/>
        </w:rPr>
        <w:t xml:space="preserve">и </w:t>
      </w:r>
      <w:r w:rsidRPr="00437197">
        <w:rPr>
          <w:rFonts w:ascii="GHEA Grapalat" w:hAnsi="GHEA Grapalat"/>
          <w:lang w:val="hy-AM"/>
        </w:rPr>
        <w:t>аффилированные</w:t>
      </w:r>
      <w:r w:rsidRPr="00437197">
        <w:rPr>
          <w:rFonts w:ascii="GHEA Grapalat" w:hAnsi="GHEA Grapalat"/>
        </w:rPr>
        <w:t xml:space="preserve"> с ним</w:t>
      </w:r>
      <w:r w:rsidRPr="00437197">
        <w:rPr>
          <w:rFonts w:ascii="GHEA Grapalat" w:hAnsi="GHEA Grapalat"/>
          <w:lang w:val="hy-AM"/>
        </w:rPr>
        <w:t xml:space="preserve"> </w:t>
      </w:r>
    </w:p>
    <w:p w14:paraId="0C969900" w14:textId="77777777" w:rsidR="009E1F0A" w:rsidRPr="00437197" w:rsidRDefault="009E1F0A" w:rsidP="003850C3">
      <w:pPr>
        <w:widowControl w:val="0"/>
        <w:ind w:left="2835"/>
        <w:rPr>
          <w:rFonts w:ascii="GHEA Grapalat" w:hAnsi="GHEA Grapalat"/>
          <w:sz w:val="16"/>
        </w:rPr>
      </w:pPr>
      <w:r w:rsidRPr="00437197">
        <w:rPr>
          <w:rFonts w:ascii="GHEA Grapalat" w:hAnsi="GHEA Grapalat"/>
          <w:sz w:val="16"/>
        </w:rPr>
        <w:t>наименование участника</w:t>
      </w:r>
    </w:p>
    <w:p w14:paraId="08784914" w14:textId="77777777" w:rsidR="009E1F0A" w:rsidRPr="0009135A" w:rsidRDefault="009E1F0A" w:rsidP="003850C3">
      <w:pPr>
        <w:rPr>
          <w:rFonts w:ascii="GHEA Grapalat" w:hAnsi="GHEA Grapalat"/>
          <w:i/>
          <w:sz w:val="16"/>
          <w:vertAlign w:val="superscript"/>
        </w:rPr>
      </w:pPr>
    </w:p>
    <w:p w14:paraId="099840F6" w14:textId="77777777" w:rsidR="002040D1" w:rsidRPr="00437197" w:rsidRDefault="009E1F0A" w:rsidP="003850C3">
      <w:pPr>
        <w:rPr>
          <w:rFonts w:ascii="GHEA Grapalat" w:hAnsi="GHEA Grapalat" w:cstheme="minorHAnsi"/>
          <w:sz w:val="20"/>
          <w:szCs w:val="20"/>
          <w:lang w:val="af-ZA"/>
        </w:rPr>
      </w:pPr>
      <w:r w:rsidRPr="00437197">
        <w:rPr>
          <w:rFonts w:ascii="GHEA Grapalat" w:hAnsi="GHEA Grapalat"/>
          <w:lang w:val="hy-AM"/>
        </w:rPr>
        <w:t>лица</w:t>
      </w:r>
      <w:r w:rsidRPr="0009135A">
        <w:rPr>
          <w:rFonts w:ascii="GHEA Grapalat" w:hAnsi="GHEA Grapalat" w:cs="Arial"/>
          <w:sz w:val="20"/>
          <w:szCs w:val="20"/>
        </w:rPr>
        <w:t xml:space="preserve"> </w:t>
      </w:r>
      <w:r w:rsidRPr="00437197">
        <w:rPr>
          <w:rFonts w:ascii="GHEA Grapalat" w:hAnsi="GHEA Grapalat" w:cs="Arial"/>
          <w:sz w:val="20"/>
          <w:szCs w:val="20"/>
          <w:lang w:val="hy-AM"/>
        </w:rPr>
        <w:t xml:space="preserve"> </w:t>
      </w:r>
      <w:r w:rsidRPr="00437197">
        <w:rPr>
          <w:rFonts w:ascii="GHEA Grapalat" w:hAnsi="GHEA Grapalat"/>
          <w:lang w:val="hy-AM"/>
        </w:rPr>
        <w:t xml:space="preserve">удовлетворяют </w:t>
      </w:r>
      <w:r w:rsidRPr="00437197">
        <w:rPr>
          <w:rFonts w:ascii="GHEA Grapalat" w:hAnsi="GHEA Grapalat"/>
          <w:color w:val="000000" w:themeColor="text1"/>
          <w:spacing w:val="-4"/>
        </w:rPr>
        <w:t>требованиям</w:t>
      </w:r>
      <w:r w:rsidRPr="0009135A">
        <w:rPr>
          <w:rFonts w:ascii="GHEA Grapalat" w:hAnsi="GHEA Grapalat"/>
          <w:color w:val="000000" w:themeColor="text1"/>
        </w:rPr>
        <w:t xml:space="preserve"> </w:t>
      </w:r>
      <w:r w:rsidRPr="00437197">
        <w:rPr>
          <w:rFonts w:ascii="GHEA Grapalat" w:hAnsi="GHEA Grapalat"/>
          <w:color w:val="000000" w:themeColor="text1"/>
          <w:spacing w:val="-4"/>
        </w:rPr>
        <w:t>права</w:t>
      </w:r>
      <w:r w:rsidRPr="0009135A">
        <w:rPr>
          <w:rFonts w:ascii="GHEA Grapalat" w:hAnsi="GHEA Grapalat"/>
          <w:color w:val="000000" w:themeColor="text1"/>
          <w:spacing w:val="-4"/>
        </w:rPr>
        <w:t xml:space="preserve"> </w:t>
      </w:r>
      <w:r w:rsidRPr="00437197">
        <w:rPr>
          <w:rFonts w:ascii="GHEA Grapalat" w:hAnsi="GHEA Grapalat"/>
          <w:color w:val="000000" w:themeColor="text1"/>
          <w:spacing w:val="-4"/>
        </w:rPr>
        <w:t>участия</w:t>
      </w:r>
      <w:r w:rsidRPr="0009135A">
        <w:rPr>
          <w:rFonts w:ascii="GHEA Grapalat" w:hAnsi="GHEA Grapalat"/>
          <w:color w:val="000000" w:themeColor="text1"/>
        </w:rPr>
        <w:t xml:space="preserve"> </w:t>
      </w:r>
      <w:r w:rsidRPr="00437197">
        <w:rPr>
          <w:rFonts w:ascii="GHEA Grapalat" w:hAnsi="GHEA Grapalat"/>
          <w:color w:val="000000" w:themeColor="text1"/>
          <w:spacing w:val="-4"/>
        </w:rPr>
        <w:t>установленным</w:t>
      </w:r>
      <w:r w:rsidRPr="0009135A">
        <w:rPr>
          <w:rFonts w:ascii="GHEA Grapalat" w:hAnsi="GHEA Grapalat"/>
          <w:color w:val="000000" w:themeColor="text1"/>
          <w:spacing w:val="-4"/>
        </w:rPr>
        <w:t xml:space="preserve"> </w:t>
      </w:r>
      <w:r w:rsidRPr="00437197">
        <w:rPr>
          <w:rFonts w:ascii="GHEA Grapalat" w:hAnsi="GHEA Grapalat"/>
          <w:color w:val="000000" w:themeColor="text1"/>
          <w:spacing w:val="-4"/>
        </w:rPr>
        <w:t xml:space="preserve">приглашением на </w:t>
      </w:r>
      <w:proofErr w:type="spellStart"/>
      <w:r w:rsidRPr="00437197">
        <w:rPr>
          <w:rFonts w:ascii="GHEA Grapalat" w:hAnsi="GHEA Grapalat"/>
          <w:spacing w:val="-4"/>
        </w:rPr>
        <w:t>на</w:t>
      </w:r>
      <w:proofErr w:type="spellEnd"/>
      <w:r w:rsidRPr="00437197">
        <w:rPr>
          <w:rFonts w:ascii="GHEA Grapalat" w:hAnsi="GHEA Grapalat"/>
          <w:spacing w:val="-4"/>
        </w:rPr>
        <w:t xml:space="preserve"> </w:t>
      </w:r>
      <w:proofErr w:type="spellStart"/>
      <w:r w:rsidR="002040D1" w:rsidRPr="00437197">
        <w:rPr>
          <w:rFonts w:ascii="GHEA Grapalat" w:hAnsi="GHEA Grapalat"/>
          <w:color w:val="000000" w:themeColor="text1"/>
          <w:spacing w:val="-4"/>
        </w:rPr>
        <w:t>на</w:t>
      </w:r>
      <w:proofErr w:type="spellEnd"/>
      <w:r w:rsidR="002040D1" w:rsidRPr="00437197">
        <w:rPr>
          <w:rFonts w:ascii="GHEA Grapalat" w:hAnsi="GHEA Grapalat"/>
          <w:color w:val="000000" w:themeColor="text1"/>
          <w:spacing w:val="-4"/>
        </w:rPr>
        <w:t xml:space="preserve"> </w:t>
      </w:r>
      <w:r w:rsidR="002040D1" w:rsidRPr="00437197">
        <w:rPr>
          <w:rFonts w:ascii="GHEA Grapalat" w:hAnsi="GHEA Grapalat" w:cstheme="minorHAnsi"/>
          <w:sz w:val="20"/>
          <w:szCs w:val="20"/>
          <w:lang w:val="af-ZA"/>
        </w:rPr>
        <w:t>Запрос Катировок</w:t>
      </w:r>
    </w:p>
    <w:p w14:paraId="3100D5CA" w14:textId="4C95B793" w:rsidR="009E1F0A" w:rsidRPr="00437197" w:rsidRDefault="002040D1" w:rsidP="003850C3">
      <w:pPr>
        <w:rPr>
          <w:rFonts w:ascii="GHEA Grapalat" w:hAnsi="GHEA Grapalat" w:cs="Sylfaen"/>
          <w:sz w:val="20"/>
          <w:lang w:val="hy-AM"/>
        </w:rPr>
      </w:pPr>
      <w:r w:rsidRPr="00437197">
        <w:rPr>
          <w:rFonts w:ascii="GHEA Grapalat" w:hAnsi="GHEA Grapalat"/>
          <w:color w:val="000000" w:themeColor="text1"/>
          <w:lang w:val="af-ZA"/>
        </w:rPr>
        <w:t>кодом</w:t>
      </w:r>
      <w:r w:rsidRPr="00437197">
        <w:rPr>
          <w:rFonts w:ascii="GHEA Grapalat" w:hAnsi="GHEA Grapalat" w:cs="Arial"/>
          <w:sz w:val="20"/>
          <w:szCs w:val="20"/>
          <w:lang w:val="hy-AM"/>
        </w:rPr>
        <w:t xml:space="preserve"> </w:t>
      </w:r>
      <w:r w:rsidRPr="00437197">
        <w:rPr>
          <w:rFonts w:ascii="GHEA Grapalat" w:hAnsi="GHEA Grapalat"/>
          <w:lang w:val="af-ZA"/>
        </w:rPr>
        <w:t>"</w:t>
      </w:r>
      <w:r w:rsidRPr="00437197">
        <w:rPr>
          <w:rFonts w:ascii="GHEA Grapalat" w:hAnsi="GHEA Grapalat"/>
          <w:b/>
          <w:lang w:val="af-ZA"/>
        </w:rPr>
        <w:t xml:space="preserve"> </w:t>
      </w:r>
      <w:r w:rsidR="0075358A" w:rsidRPr="00437197">
        <w:rPr>
          <w:rFonts w:ascii="GHEA Grapalat" w:hAnsi="GHEA Grapalat" w:cstheme="minorHAnsi"/>
          <w:lang w:val="hy-AM"/>
        </w:rPr>
        <w:t>«</w:t>
      </w:r>
      <w:r w:rsidR="005B0B12">
        <w:rPr>
          <w:rFonts w:ascii="GHEA Grapalat" w:hAnsi="GHEA Grapalat" w:cstheme="minorHAnsi"/>
        </w:rPr>
        <w:t>ՄՍԱԿ-ԳՀԱՊՁԲ-26/03</w:t>
      </w:r>
      <w:r w:rsidR="00D40583" w:rsidRPr="00437197">
        <w:rPr>
          <w:rFonts w:ascii="GHEA Grapalat" w:hAnsi="GHEA Grapalat" w:cstheme="minorHAnsi"/>
          <w:lang w:val="af-ZA"/>
        </w:rPr>
        <w:t xml:space="preserve">» </w:t>
      </w:r>
      <w:r w:rsidR="00F02464" w:rsidRPr="00437197">
        <w:rPr>
          <w:rFonts w:ascii="GHEA Grapalat" w:hAnsi="GHEA Grapalat"/>
          <w:lang w:val="af-ZA"/>
        </w:rPr>
        <w:t>-1</w:t>
      </w:r>
      <w:r w:rsidR="009E1F0A" w:rsidRPr="00437197">
        <w:rPr>
          <w:rFonts w:ascii="GHEA Grapalat" w:hAnsi="GHEA Grapalat"/>
          <w:lang w:val="af-ZA"/>
        </w:rPr>
        <w:t>---/---"*</w:t>
      </w:r>
      <w:r w:rsidR="009E1F0A" w:rsidRPr="00437197">
        <w:rPr>
          <w:rFonts w:ascii="GHEA Grapalat" w:hAnsi="GHEA Grapalat"/>
          <w:color w:val="000000" w:themeColor="text1"/>
          <w:lang w:val="af-ZA"/>
        </w:rPr>
        <w:t>и</w:t>
      </w:r>
      <w:r w:rsidR="009E1F0A" w:rsidRPr="00437197">
        <w:rPr>
          <w:rFonts w:ascii="GHEA Grapalat" w:hAnsi="GHEA Grapalat"/>
          <w:sz w:val="20"/>
          <w:u w:val="single"/>
          <w:lang w:val="hy-AM"/>
        </w:rPr>
        <w:t xml:space="preserve">  </w:t>
      </w:r>
      <w:r w:rsidR="009E1F0A" w:rsidRPr="00437197">
        <w:rPr>
          <w:rFonts w:ascii="GHEA Grapalat" w:hAnsi="GHEA Grapalat"/>
          <w:sz w:val="20"/>
          <w:u w:val="single"/>
          <w:lang w:val="af-ZA"/>
        </w:rPr>
        <w:t>---------------------------------</w:t>
      </w:r>
      <w:r w:rsidR="006247D8" w:rsidRPr="00437197">
        <w:rPr>
          <w:rFonts w:ascii="GHEA Grapalat" w:hAnsi="GHEA Grapalat"/>
          <w:sz w:val="20"/>
          <w:u w:val="single"/>
          <w:lang w:val="af-ZA"/>
        </w:rPr>
        <w:t>-------</w:t>
      </w:r>
      <w:r w:rsidR="009E1F0A" w:rsidRPr="00437197">
        <w:rPr>
          <w:rFonts w:ascii="GHEA Grapalat" w:hAnsi="GHEA Grapalat"/>
          <w:sz w:val="20"/>
          <w:u w:val="single"/>
          <w:lang w:val="hy-AM"/>
        </w:rPr>
        <w:t xml:space="preserve">                                        </w:t>
      </w:r>
      <w:r w:rsidR="009E1F0A" w:rsidRPr="0009135A">
        <w:rPr>
          <w:rFonts w:ascii="GHEA Grapalat" w:hAnsi="GHEA Grapalat"/>
          <w:sz w:val="20"/>
          <w:u w:val="single"/>
        </w:rPr>
        <w:t xml:space="preserve">                         </w:t>
      </w:r>
      <w:r w:rsidR="009E1F0A" w:rsidRPr="00437197">
        <w:rPr>
          <w:rFonts w:ascii="GHEA Grapalat" w:hAnsi="GHEA Grapalat"/>
          <w:sz w:val="20"/>
          <w:u w:val="single"/>
          <w:lang w:val="hy-AM"/>
        </w:rPr>
        <w:t xml:space="preserve">          </w:t>
      </w:r>
      <w:r w:rsidR="009E1F0A" w:rsidRPr="00437197">
        <w:rPr>
          <w:rFonts w:ascii="GHEA Grapalat" w:hAnsi="GHEA Grapalat" w:cs="Sylfaen"/>
          <w:sz w:val="20"/>
          <w:lang w:val="hy-AM"/>
        </w:rPr>
        <w:t xml:space="preserve"> </w:t>
      </w:r>
    </w:p>
    <w:p w14:paraId="0816779C" w14:textId="77777777" w:rsidR="009E1F0A" w:rsidRPr="00437197" w:rsidRDefault="009E1F0A" w:rsidP="003850C3">
      <w:pPr>
        <w:tabs>
          <w:tab w:val="left" w:pos="6450"/>
        </w:tabs>
        <w:rPr>
          <w:rFonts w:ascii="GHEA Grapalat" w:hAnsi="GHEA Grapalat"/>
          <w:sz w:val="16"/>
        </w:rPr>
      </w:pPr>
      <w:r w:rsidRPr="0009135A">
        <w:rPr>
          <w:rFonts w:ascii="GHEA Grapalat" w:hAnsi="GHEA Grapalat" w:cs="Sylfaen"/>
          <w:sz w:val="20"/>
        </w:rPr>
        <w:t xml:space="preserve">                                                         </w:t>
      </w:r>
      <w:r w:rsidRPr="00437197">
        <w:rPr>
          <w:rFonts w:ascii="GHEA Grapalat" w:hAnsi="GHEA Grapalat" w:cs="Sylfaen"/>
          <w:sz w:val="20"/>
          <w:lang w:val="af-ZA"/>
        </w:rPr>
        <w:t xml:space="preserve">       </w:t>
      </w:r>
      <w:r w:rsidRPr="0009135A">
        <w:rPr>
          <w:rFonts w:ascii="GHEA Grapalat" w:hAnsi="GHEA Grapalat" w:cs="Sylfaen"/>
          <w:sz w:val="20"/>
        </w:rPr>
        <w:t xml:space="preserve"> </w:t>
      </w:r>
      <w:r w:rsidR="006247D8" w:rsidRPr="00437197">
        <w:rPr>
          <w:rFonts w:ascii="GHEA Grapalat" w:hAnsi="GHEA Grapalat" w:cs="Sylfaen"/>
          <w:sz w:val="20"/>
          <w:lang w:val="af-ZA"/>
        </w:rPr>
        <w:t xml:space="preserve">                                        </w:t>
      </w:r>
      <w:r w:rsidRPr="00437197">
        <w:rPr>
          <w:rFonts w:ascii="GHEA Grapalat" w:hAnsi="GHEA Grapalat"/>
          <w:sz w:val="16"/>
        </w:rPr>
        <w:t>наименование участника</w:t>
      </w:r>
    </w:p>
    <w:p w14:paraId="60F74B40" w14:textId="77777777" w:rsidR="006B3E56" w:rsidRPr="00437197" w:rsidRDefault="009E1F0A" w:rsidP="003850C3">
      <w:pPr>
        <w:widowControl w:val="0"/>
        <w:ind w:left="568"/>
        <w:jc w:val="both"/>
        <w:rPr>
          <w:rFonts w:ascii="GHEA Grapalat" w:hAnsi="GHEA Grapalat" w:cs="Arial"/>
        </w:rPr>
      </w:pPr>
      <w:r w:rsidRPr="00437197">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437197">
        <w:rPr>
          <w:rFonts w:ascii="GHEA Grapalat" w:hAnsi="GHEA Grapalat"/>
          <w:color w:val="000000" w:themeColor="text1"/>
        </w:rPr>
        <w:t>приглашением  представить</w:t>
      </w:r>
      <w:proofErr w:type="gramEnd"/>
      <w:r w:rsidRPr="00437197">
        <w:rPr>
          <w:rFonts w:ascii="GHEA Grapalat" w:hAnsi="GHEA Grapalat"/>
          <w:color w:val="000000" w:themeColor="text1"/>
        </w:rPr>
        <w:t xml:space="preserve"> обеспечение квалификации</w:t>
      </w:r>
      <w:r w:rsidRPr="00437197" w:rsidDel="009E1F0A">
        <w:rPr>
          <w:rFonts w:ascii="GHEA Grapalat" w:hAnsi="GHEA Grapalat"/>
        </w:rPr>
        <w:t xml:space="preserve"> </w:t>
      </w:r>
      <w:r w:rsidR="0035493A" w:rsidRPr="00437197">
        <w:rPr>
          <w:rFonts w:ascii="GHEA Grapalat" w:hAnsi="GHEA Grapalat"/>
          <w:vertAlign w:val="superscript"/>
        </w:rPr>
        <w:t>16</w:t>
      </w:r>
      <w:r w:rsidR="00952531" w:rsidRPr="00437197">
        <w:rPr>
          <w:rFonts w:ascii="GHEA Grapalat" w:hAnsi="GHEA Grapalat"/>
        </w:rPr>
        <w:t>,</w:t>
      </w:r>
    </w:p>
    <w:p w14:paraId="0A0EBD35" w14:textId="55E9928A" w:rsidR="006B3E56" w:rsidRPr="00437197" w:rsidRDefault="006B3E56" w:rsidP="003850C3">
      <w:pPr>
        <w:pStyle w:val="aff"/>
        <w:widowControl w:val="0"/>
        <w:numPr>
          <w:ilvl w:val="0"/>
          <w:numId w:val="34"/>
        </w:numPr>
        <w:tabs>
          <w:tab w:val="left" w:pos="567"/>
        </w:tabs>
        <w:jc w:val="both"/>
        <w:rPr>
          <w:rFonts w:ascii="GHEA Grapalat" w:hAnsi="GHEA Grapalat" w:cstheme="minorHAnsi"/>
          <w:lang w:val="af-ZA"/>
        </w:rPr>
      </w:pPr>
      <w:r w:rsidRPr="00437197">
        <w:rPr>
          <w:rFonts w:ascii="GHEA Grapalat" w:hAnsi="GHEA Grapalat"/>
        </w:rPr>
        <w:t xml:space="preserve">в рамках участия в </w:t>
      </w:r>
      <w:r w:rsidR="00305944" w:rsidRPr="00437197">
        <w:rPr>
          <w:rFonts w:ascii="GHEA Grapalat" w:hAnsi="GHEA Grapalat"/>
        </w:rPr>
        <w:t xml:space="preserve">открытом конкурсе </w:t>
      </w:r>
      <w:r w:rsidRPr="00437197">
        <w:rPr>
          <w:rFonts w:ascii="GHEA Grapalat" w:hAnsi="GHEA Grapalat"/>
        </w:rPr>
        <w:t xml:space="preserve">под кодом </w:t>
      </w:r>
      <w:r w:rsidR="0075358A" w:rsidRPr="00437197">
        <w:rPr>
          <w:rFonts w:ascii="GHEA Grapalat" w:hAnsi="GHEA Grapalat"/>
          <w:color w:val="000000" w:themeColor="text1"/>
          <w:lang w:val="hy-AM"/>
        </w:rPr>
        <w:t>«</w:t>
      </w:r>
      <w:r w:rsidR="005B0B12">
        <w:rPr>
          <w:rFonts w:ascii="GHEA Grapalat" w:hAnsi="GHEA Grapalat" w:cstheme="minorHAnsi"/>
          <w:lang w:val="af-ZA"/>
        </w:rPr>
        <w:t>ՄՍԱԿ-ԳՀԱՊՁԲ-26/03</w:t>
      </w:r>
      <w:r w:rsidR="0075358A" w:rsidRPr="00437197">
        <w:rPr>
          <w:rFonts w:ascii="GHEA Grapalat" w:hAnsi="GHEA Grapalat" w:cstheme="minorHAnsi"/>
          <w:lang w:val="af-ZA"/>
        </w:rPr>
        <w:t>»</w:t>
      </w:r>
    </w:p>
    <w:p w14:paraId="727D3D64" w14:textId="77777777" w:rsidR="006B3E56" w:rsidRPr="00437197" w:rsidRDefault="006B3E56" w:rsidP="003850C3">
      <w:pPr>
        <w:pStyle w:val="aff"/>
        <w:widowControl w:val="0"/>
        <w:numPr>
          <w:ilvl w:val="0"/>
          <w:numId w:val="22"/>
        </w:numPr>
        <w:tabs>
          <w:tab w:val="left" w:pos="567"/>
        </w:tabs>
        <w:jc w:val="both"/>
        <w:rPr>
          <w:rFonts w:ascii="GHEA Grapalat" w:hAnsi="GHEA Grapalat"/>
        </w:rPr>
      </w:pPr>
      <w:r w:rsidRPr="00437197">
        <w:rPr>
          <w:rFonts w:ascii="GHEA Grapalat" w:hAnsi="GHEA Grapalat"/>
        </w:rPr>
        <w:t>не допускал и (или) не допустит</w:t>
      </w:r>
      <w:r w:rsidR="00024FA3" w:rsidRPr="00437197">
        <w:rPr>
          <w:rFonts w:ascii="GHEA Grapalat" w:hAnsi="GHEA Grapalat"/>
        </w:rPr>
        <w:t xml:space="preserve"> </w:t>
      </w:r>
      <w:r w:rsidR="00024FA3" w:rsidRPr="00437197">
        <w:rPr>
          <w:rFonts w:ascii="GHEA Grapalat" w:hAnsi="GHEA Grapalat"/>
          <w:lang w:val="hy-AM"/>
        </w:rPr>
        <w:t>недобросовестн</w:t>
      </w:r>
      <w:r w:rsidR="00024FA3" w:rsidRPr="00437197">
        <w:rPr>
          <w:rFonts w:ascii="GHEA Grapalat" w:hAnsi="GHEA Grapalat"/>
        </w:rPr>
        <w:t>ой</w:t>
      </w:r>
      <w:r w:rsidR="00024FA3" w:rsidRPr="00437197">
        <w:rPr>
          <w:rFonts w:ascii="GHEA Grapalat" w:hAnsi="GHEA Grapalat"/>
          <w:lang w:val="hy-AM"/>
        </w:rPr>
        <w:t xml:space="preserve"> конкуренци</w:t>
      </w:r>
      <w:r w:rsidR="00024FA3" w:rsidRPr="00437197">
        <w:rPr>
          <w:rFonts w:ascii="GHEA Grapalat" w:hAnsi="GHEA Grapalat"/>
        </w:rPr>
        <w:t>и,</w:t>
      </w:r>
      <w:r w:rsidRPr="00437197">
        <w:rPr>
          <w:rFonts w:ascii="GHEA Grapalat" w:hAnsi="GHEA Grapalat"/>
        </w:rPr>
        <w:t xml:space="preserve"> злоупотребления доминирующим положением и антиконкурентного соглашения,</w:t>
      </w:r>
    </w:p>
    <w:p w14:paraId="49A92CCC" w14:textId="77777777" w:rsidR="006B3E56" w:rsidRPr="00437197" w:rsidRDefault="006B3E56" w:rsidP="003850C3">
      <w:pPr>
        <w:pStyle w:val="aff"/>
        <w:widowControl w:val="0"/>
        <w:numPr>
          <w:ilvl w:val="0"/>
          <w:numId w:val="22"/>
        </w:numPr>
        <w:tabs>
          <w:tab w:val="left" w:pos="567"/>
        </w:tabs>
        <w:jc w:val="both"/>
        <w:rPr>
          <w:rFonts w:ascii="GHEA Grapalat" w:hAnsi="GHEA Grapalat"/>
          <w:spacing w:val="-6"/>
        </w:rPr>
      </w:pPr>
      <w:r w:rsidRPr="00437197">
        <w:rPr>
          <w:rFonts w:ascii="GHEA Grapalat" w:hAnsi="GHEA Grapalat"/>
          <w:spacing w:val="-6"/>
        </w:rPr>
        <w:t xml:space="preserve">отсутствует случай установленного приглашением на </w:t>
      </w:r>
      <w:r w:rsidR="00305944" w:rsidRPr="00437197">
        <w:rPr>
          <w:rFonts w:ascii="GHEA Grapalat" w:hAnsi="GHEA Grapalat"/>
        </w:rPr>
        <w:t>открытый конкурс</w:t>
      </w:r>
      <w:r w:rsidRPr="00437197">
        <w:rPr>
          <w:rFonts w:ascii="GHEA Grapalat" w:hAnsi="GHEA Grapalat"/>
        </w:rPr>
        <w:t xml:space="preserve"> </w:t>
      </w:r>
      <w:r w:rsidRPr="00437197">
        <w:rPr>
          <w:rFonts w:ascii="GHEA Grapalat" w:hAnsi="GHEA Grapalat"/>
        </w:rPr>
        <w:lastRenderedPageBreak/>
        <w:t xml:space="preserve">случая     одновременного </w:t>
      </w:r>
    </w:p>
    <w:p w14:paraId="7A287788" w14:textId="77777777" w:rsidR="006B3E56" w:rsidRPr="00437197" w:rsidRDefault="006B3E56" w:rsidP="003850C3">
      <w:pPr>
        <w:pStyle w:val="a3"/>
        <w:widowControl w:val="0"/>
        <w:spacing w:line="240" w:lineRule="auto"/>
        <w:ind w:firstLine="0"/>
        <w:jc w:val="left"/>
        <w:rPr>
          <w:rFonts w:ascii="GHEA Grapalat" w:hAnsi="GHEA Grapalat"/>
          <w:i w:val="0"/>
          <w:sz w:val="24"/>
        </w:rPr>
      </w:pPr>
      <w:r w:rsidRPr="00437197">
        <w:rPr>
          <w:rFonts w:ascii="GHEA Grapalat" w:hAnsi="GHEA Grapalat"/>
          <w:i w:val="0"/>
          <w:sz w:val="24"/>
        </w:rPr>
        <w:t>участия взаимосвязанных с ________________ лиц и (или) учрежденных__________</w:t>
      </w:r>
    </w:p>
    <w:p w14:paraId="7D7E8C0C" w14:textId="77777777" w:rsidR="006B3E56" w:rsidRPr="00437197" w:rsidRDefault="006B3E56" w:rsidP="003850C3">
      <w:pPr>
        <w:widowControl w:val="0"/>
        <w:tabs>
          <w:tab w:val="left" w:pos="7938"/>
        </w:tabs>
        <w:ind w:left="3119"/>
        <w:jc w:val="both"/>
        <w:rPr>
          <w:rFonts w:ascii="GHEA Grapalat" w:hAnsi="GHEA Grapalat"/>
          <w:sz w:val="16"/>
        </w:rPr>
      </w:pPr>
      <w:r w:rsidRPr="00437197">
        <w:rPr>
          <w:rFonts w:ascii="GHEA Grapalat" w:hAnsi="GHEA Grapalat"/>
          <w:sz w:val="16"/>
        </w:rPr>
        <w:t>наименование участника</w:t>
      </w:r>
      <w:r w:rsidRPr="00437197">
        <w:rPr>
          <w:rFonts w:ascii="GHEA Grapalat" w:hAnsi="GHEA Grapalat"/>
          <w:sz w:val="16"/>
        </w:rPr>
        <w:tab/>
        <w:t>наименование</w:t>
      </w:r>
    </w:p>
    <w:p w14:paraId="7ACF9B12" w14:textId="77777777" w:rsidR="006B3E56" w:rsidRPr="00437197" w:rsidRDefault="006B3E56" w:rsidP="003850C3">
      <w:pPr>
        <w:widowControl w:val="0"/>
        <w:tabs>
          <w:tab w:val="left" w:pos="7938"/>
        </w:tabs>
        <w:ind w:left="8080"/>
        <w:jc w:val="both"/>
        <w:rPr>
          <w:rFonts w:ascii="GHEA Grapalat" w:hAnsi="GHEA Grapalat" w:cs="Arial"/>
          <w:sz w:val="16"/>
        </w:rPr>
      </w:pPr>
      <w:r w:rsidRPr="00437197">
        <w:rPr>
          <w:rFonts w:ascii="GHEA Grapalat" w:hAnsi="GHEA Grapalat"/>
          <w:sz w:val="16"/>
        </w:rPr>
        <w:t>участника</w:t>
      </w:r>
    </w:p>
    <w:p w14:paraId="097D0557" w14:textId="77777777" w:rsidR="006B3E56" w:rsidRPr="00437197" w:rsidRDefault="006B3E56" w:rsidP="003850C3">
      <w:pPr>
        <w:widowControl w:val="0"/>
        <w:jc w:val="both"/>
        <w:rPr>
          <w:rFonts w:ascii="GHEA Grapalat" w:hAnsi="GHEA Grapalat"/>
          <w:u w:val="single"/>
        </w:rPr>
      </w:pPr>
      <w:r w:rsidRPr="00437197">
        <w:rPr>
          <w:rFonts w:ascii="GHEA Grapalat" w:hAnsi="GHEA Grapalat"/>
        </w:rPr>
        <w:t>организаций, либо организаций, имеющих принадлежащую ____________________</w:t>
      </w:r>
    </w:p>
    <w:p w14:paraId="1C42A191" w14:textId="77777777" w:rsidR="006B3E56" w:rsidRPr="00437197" w:rsidRDefault="006B3E56" w:rsidP="003850C3">
      <w:pPr>
        <w:widowControl w:val="0"/>
        <w:ind w:left="7088"/>
        <w:jc w:val="both"/>
        <w:rPr>
          <w:rFonts w:ascii="GHEA Grapalat" w:hAnsi="GHEA Grapalat"/>
        </w:rPr>
      </w:pPr>
      <w:r w:rsidRPr="00437197">
        <w:rPr>
          <w:rFonts w:ascii="GHEA Grapalat" w:hAnsi="GHEA Grapalat"/>
          <w:vertAlign w:val="superscript"/>
        </w:rPr>
        <w:t>наименование участника</w:t>
      </w:r>
    </w:p>
    <w:p w14:paraId="433CEBAD" w14:textId="77777777" w:rsidR="006B3E56" w:rsidRPr="00437197" w:rsidRDefault="006B3E56" w:rsidP="003850C3">
      <w:pPr>
        <w:widowControl w:val="0"/>
        <w:jc w:val="both"/>
        <w:rPr>
          <w:ins w:id="8" w:author="Inesa Kocharyan" w:date="2021-09-01T13:44:00Z"/>
          <w:rFonts w:ascii="GHEA Grapalat" w:hAnsi="GHEA Grapalat"/>
        </w:rPr>
      </w:pPr>
      <w:r w:rsidRPr="00437197">
        <w:rPr>
          <w:rFonts w:ascii="GHEA Grapalat" w:hAnsi="GHEA Grapalat"/>
        </w:rPr>
        <w:t>долю (пай) в размере более пятидесяти процентов</w:t>
      </w:r>
      <w:r w:rsidR="00BB6319" w:rsidRPr="00437197">
        <w:rPr>
          <w:rFonts w:ascii="GHEA Grapalat" w:hAnsi="GHEA Grapalat"/>
        </w:rPr>
        <w:t>.</w:t>
      </w:r>
    </w:p>
    <w:p w14:paraId="132A27F0" w14:textId="77777777" w:rsidR="00BB6319" w:rsidRPr="00437197" w:rsidRDefault="00BB6319" w:rsidP="003850C3">
      <w:pPr>
        <w:widowControl w:val="0"/>
        <w:contextualSpacing/>
        <w:jc w:val="both"/>
        <w:rPr>
          <w:rFonts w:ascii="GHEA Grapalat" w:hAnsi="GHEA Grapalat"/>
        </w:rPr>
      </w:pPr>
      <w:proofErr w:type="gramStart"/>
      <w:r w:rsidRPr="00437197">
        <w:rPr>
          <w:rFonts w:ascii="GHEA Grapalat" w:hAnsi="GHEA Grapalat"/>
        </w:rPr>
        <w:t>Ниже  ------------</w:t>
      </w:r>
      <w:r w:rsidR="009A73EA" w:rsidRPr="00437197">
        <w:rPr>
          <w:rFonts w:ascii="GHEA Grapalat" w:hAnsi="GHEA Grapalat"/>
        </w:rPr>
        <w:t>---------------------------</w:t>
      </w:r>
      <w:r w:rsidRPr="00437197">
        <w:rPr>
          <w:rFonts w:ascii="GHEA Grapalat" w:hAnsi="GHEA Grapalat"/>
        </w:rPr>
        <w:t>-</w:t>
      </w:r>
      <w:proofErr w:type="gramEnd"/>
      <w:r w:rsidR="009A73EA" w:rsidRPr="00437197">
        <w:rPr>
          <w:rFonts w:ascii="GHEA Grapalat" w:hAnsi="GHEA Grapalat"/>
        </w:rPr>
        <w:t xml:space="preserve"> </w:t>
      </w:r>
      <w:r w:rsidR="004A5C6D" w:rsidRPr="00437197">
        <w:rPr>
          <w:rFonts w:ascii="GHEA Grapalat" w:hAnsi="GHEA Grapalat"/>
        </w:rPr>
        <w:t xml:space="preserve">представляет </w:t>
      </w:r>
      <w:r w:rsidR="009A73EA" w:rsidRPr="00437197">
        <w:rPr>
          <w:rFonts w:ascii="GHEA Grapalat" w:hAnsi="GHEA Grapalat"/>
        </w:rPr>
        <w:t>ссылку на сайт, содержащий</w:t>
      </w:r>
    </w:p>
    <w:p w14:paraId="534ADEBB" w14:textId="77777777" w:rsidR="00BB6319" w:rsidRPr="00437197" w:rsidRDefault="00BB6319" w:rsidP="003850C3">
      <w:pPr>
        <w:widowControl w:val="0"/>
        <w:ind w:left="1276"/>
        <w:contextualSpacing/>
        <w:jc w:val="both"/>
        <w:rPr>
          <w:rFonts w:ascii="GHEA Grapalat" w:hAnsi="GHEA Grapalat"/>
        </w:rPr>
      </w:pPr>
      <w:r w:rsidRPr="00437197">
        <w:rPr>
          <w:rFonts w:ascii="GHEA Grapalat" w:hAnsi="GHEA Grapalat"/>
          <w:vertAlign w:val="superscript"/>
        </w:rPr>
        <w:t>наименование участника</w:t>
      </w:r>
    </w:p>
    <w:p w14:paraId="7A4F7CC7" w14:textId="77777777" w:rsidR="007D1008" w:rsidRPr="00437197" w:rsidRDefault="009A73EA" w:rsidP="003850C3">
      <w:pPr>
        <w:widowControl w:val="0"/>
        <w:jc w:val="both"/>
        <w:rPr>
          <w:rFonts w:ascii="GHEA Grapalat" w:hAnsi="GHEA Grapalat"/>
        </w:rPr>
      </w:pPr>
      <w:r w:rsidRPr="00437197">
        <w:rPr>
          <w:rFonts w:ascii="GHEA Grapalat" w:hAnsi="GHEA Grapalat"/>
        </w:rPr>
        <w:t xml:space="preserve">информацию о реальных бенефициарах </w:t>
      </w:r>
      <w:r w:rsidR="00BB6319" w:rsidRPr="00437197">
        <w:rPr>
          <w:rFonts w:ascii="GHEA Grapalat" w:hAnsi="GHEA Grapalat"/>
        </w:rPr>
        <w:t xml:space="preserve">---------------------------------------------------- </w:t>
      </w:r>
      <w:r w:rsidR="006B3E56" w:rsidRPr="00437197">
        <w:rPr>
          <w:rStyle w:val="af6"/>
          <w:rFonts w:ascii="GHEA Grapalat" w:hAnsi="GHEA Grapalat"/>
          <w:sz w:val="28"/>
          <w:szCs w:val="28"/>
        </w:rPr>
        <w:footnoteReference w:customMarkFollows="1" w:id="12"/>
        <w:t>**</w:t>
      </w:r>
      <w:r w:rsidRPr="00437197">
        <w:rPr>
          <w:rFonts w:ascii="GHEA Grapalat" w:hAnsi="GHEA Grapalat"/>
          <w:sz w:val="28"/>
          <w:szCs w:val="28"/>
        </w:rPr>
        <w:t>.</w:t>
      </w:r>
      <w:r w:rsidR="006B3E56" w:rsidRPr="00437197">
        <w:rPr>
          <w:rFonts w:ascii="GHEA Grapalat" w:hAnsi="GHEA Grapalat"/>
        </w:rPr>
        <w:t xml:space="preserve"> </w:t>
      </w:r>
      <w:r w:rsidR="007D1008" w:rsidRPr="00437197">
        <w:rPr>
          <w:rFonts w:ascii="GHEA Grapalat" w:hAnsi="GHEA Grapalat"/>
        </w:rPr>
        <w:br w:type="page"/>
      </w:r>
    </w:p>
    <w:p w14:paraId="5672DE1F" w14:textId="77777777" w:rsidR="00923711" w:rsidRPr="00437197" w:rsidRDefault="00923711" w:rsidP="003850C3">
      <w:pPr>
        <w:rPr>
          <w:rFonts w:ascii="GHEA Grapalat" w:hAnsi="GHEA Grapalat"/>
        </w:rPr>
      </w:pPr>
    </w:p>
    <w:p w14:paraId="0FC0209C" w14:textId="77777777" w:rsidR="00110534" w:rsidRPr="00437197" w:rsidRDefault="00F36AD3" w:rsidP="003850C3">
      <w:pPr>
        <w:jc w:val="both"/>
        <w:rPr>
          <w:rFonts w:ascii="GHEA Grapalat" w:hAnsi="GHEA Grapalat"/>
        </w:rPr>
      </w:pPr>
      <w:r w:rsidRPr="00437197">
        <w:rPr>
          <w:rFonts w:ascii="GHEA Grapalat" w:hAnsi="GHEA Grapalat"/>
        </w:rPr>
        <w:t xml:space="preserve"> </w:t>
      </w:r>
    </w:p>
    <w:p w14:paraId="58AFAFE0" w14:textId="77777777" w:rsidR="00993891" w:rsidRPr="00437197" w:rsidRDefault="00F36AD3" w:rsidP="003850C3">
      <w:pPr>
        <w:jc w:val="both"/>
        <w:rPr>
          <w:rFonts w:ascii="GHEA Grapalat" w:hAnsi="GHEA Grapalat"/>
        </w:rPr>
      </w:pPr>
      <w:proofErr w:type="gramStart"/>
      <w:r w:rsidRPr="00437197">
        <w:rPr>
          <w:rFonts w:ascii="GHEA Grapalat" w:hAnsi="GHEA Grapalat"/>
        </w:rPr>
        <w:t xml:space="preserve">Прилагается  </w:t>
      </w:r>
      <w:r w:rsidR="00F855BB" w:rsidRPr="00437197">
        <w:rPr>
          <w:rFonts w:ascii="GHEA Grapalat" w:hAnsi="GHEA Grapalat"/>
        </w:rPr>
        <w:t>полное</w:t>
      </w:r>
      <w:proofErr w:type="gramEnd"/>
      <w:r w:rsidR="00F855BB" w:rsidRPr="00437197">
        <w:rPr>
          <w:rFonts w:ascii="GHEA Grapalat" w:hAnsi="GHEA Grapalat"/>
        </w:rPr>
        <w:t xml:space="preserve"> описание предлагаемого </w:t>
      </w:r>
      <w:r w:rsidR="00AA4DC0" w:rsidRPr="00437197">
        <w:rPr>
          <w:rFonts w:ascii="GHEA Grapalat" w:hAnsi="GHEA Grapalat"/>
        </w:rPr>
        <w:t xml:space="preserve">  ----------------------------</w:t>
      </w:r>
      <w:r w:rsidRPr="00437197">
        <w:rPr>
          <w:rFonts w:ascii="GHEA Grapalat" w:hAnsi="GHEA Grapalat"/>
        </w:rPr>
        <w:t xml:space="preserve"> </w:t>
      </w:r>
      <w:r w:rsidR="00F855BB" w:rsidRPr="00437197">
        <w:rPr>
          <w:rFonts w:ascii="GHEA Grapalat" w:hAnsi="GHEA Grapalat"/>
        </w:rPr>
        <w:t xml:space="preserve">    товара</w:t>
      </w:r>
      <w:r w:rsidR="00B14486" w:rsidRPr="00437197">
        <w:rPr>
          <w:rFonts w:ascii="GHEA Grapalat" w:hAnsi="GHEA Grapalat"/>
        </w:rPr>
        <w:t>,</w:t>
      </w:r>
      <w:r w:rsidR="00F855BB" w:rsidRPr="00437197">
        <w:rPr>
          <w:rFonts w:ascii="GHEA Grapalat" w:hAnsi="GHEA Grapalat"/>
        </w:rPr>
        <w:t xml:space="preserve"> </w:t>
      </w:r>
    </w:p>
    <w:p w14:paraId="66FB0ED9" w14:textId="77777777" w:rsidR="00993891" w:rsidRPr="00437197" w:rsidRDefault="00993891" w:rsidP="003850C3">
      <w:pPr>
        <w:jc w:val="both"/>
        <w:rPr>
          <w:rFonts w:ascii="GHEA Grapalat" w:hAnsi="GHEA Grapalat"/>
        </w:rPr>
      </w:pPr>
      <w:r w:rsidRPr="00437197">
        <w:rPr>
          <w:rFonts w:ascii="GHEA Grapalat" w:hAnsi="GHEA Grapalat"/>
          <w:sz w:val="16"/>
        </w:rPr>
        <w:t xml:space="preserve">                                                                                                  </w:t>
      </w:r>
      <w:r w:rsidR="00C33115" w:rsidRPr="00437197">
        <w:rPr>
          <w:rFonts w:ascii="GHEA Grapalat" w:hAnsi="GHEA Grapalat"/>
          <w:sz w:val="16"/>
        </w:rPr>
        <w:t xml:space="preserve">          </w:t>
      </w:r>
      <w:r w:rsidRPr="00437197">
        <w:rPr>
          <w:rFonts w:ascii="GHEA Grapalat" w:hAnsi="GHEA Grapalat"/>
          <w:sz w:val="16"/>
        </w:rPr>
        <w:t xml:space="preserve"> наименование участника</w:t>
      </w:r>
    </w:p>
    <w:p w14:paraId="487578F1" w14:textId="77777777" w:rsidR="006B3E56" w:rsidRPr="00437197" w:rsidRDefault="00F855BB" w:rsidP="003850C3">
      <w:pPr>
        <w:jc w:val="both"/>
        <w:rPr>
          <w:rFonts w:ascii="GHEA Grapalat" w:hAnsi="GHEA Grapalat"/>
          <w:sz w:val="16"/>
          <w:lang w:val="hy-AM"/>
        </w:rPr>
      </w:pPr>
      <w:r w:rsidRPr="00437197">
        <w:rPr>
          <w:rFonts w:ascii="GHEA Grapalat" w:hAnsi="GHEA Grapalat"/>
        </w:rPr>
        <w:t>согласно Приложению 1.1</w:t>
      </w:r>
      <w:r w:rsidR="00C061DC" w:rsidRPr="00437197">
        <w:rPr>
          <w:rFonts w:ascii="GHEA Grapalat" w:hAnsi="GHEA Grapalat"/>
        </w:rPr>
        <w:t>.</w:t>
      </w:r>
      <w:r w:rsidR="00F36AD3" w:rsidRPr="00437197">
        <w:rPr>
          <w:rFonts w:ascii="GHEA Grapalat" w:hAnsi="GHEA Grapalat"/>
        </w:rPr>
        <w:t xml:space="preserve"> </w:t>
      </w:r>
      <w:r w:rsidRPr="00437197">
        <w:rPr>
          <w:rFonts w:ascii="GHEA Grapalat" w:hAnsi="GHEA Grapalat"/>
        </w:rPr>
        <w:t xml:space="preserve"> </w:t>
      </w:r>
      <w:r w:rsidR="00F36AD3" w:rsidRPr="00437197">
        <w:rPr>
          <w:rFonts w:ascii="GHEA Grapalat" w:hAnsi="GHEA Grapalat"/>
        </w:rPr>
        <w:t xml:space="preserve"> </w:t>
      </w:r>
      <w:r w:rsidR="00DA5D3D" w:rsidRPr="00437197">
        <w:rPr>
          <w:rFonts w:ascii="GHEA Grapalat" w:hAnsi="GHEA Grapalat"/>
          <w:sz w:val="16"/>
        </w:rPr>
        <w:t xml:space="preserve">                                                                             </w:t>
      </w:r>
      <w:r w:rsidRPr="00437197">
        <w:rPr>
          <w:rFonts w:ascii="GHEA Grapalat" w:hAnsi="GHEA Grapalat"/>
          <w:sz w:val="16"/>
        </w:rPr>
        <w:t xml:space="preserve">                                     </w:t>
      </w:r>
      <w:r w:rsidR="00DA5D3D" w:rsidRPr="00437197">
        <w:rPr>
          <w:rFonts w:ascii="GHEA Grapalat" w:hAnsi="GHEA Grapalat"/>
          <w:sz w:val="16"/>
        </w:rPr>
        <w:t xml:space="preserve">      </w:t>
      </w:r>
    </w:p>
    <w:p w14:paraId="5DAD94C8" w14:textId="77777777" w:rsidR="00F855BB" w:rsidRPr="00437197" w:rsidRDefault="00F855BB" w:rsidP="003850C3">
      <w:pPr>
        <w:tabs>
          <w:tab w:val="left" w:pos="7371"/>
        </w:tabs>
        <w:ind w:left="3544" w:firstLine="3"/>
        <w:jc w:val="both"/>
        <w:rPr>
          <w:rFonts w:ascii="GHEA Grapalat" w:hAnsi="GHEA Grapalat"/>
          <w:sz w:val="16"/>
          <w:lang w:val="hy-AM"/>
        </w:rPr>
      </w:pPr>
    </w:p>
    <w:p w14:paraId="6731B7B0" w14:textId="77777777" w:rsidR="00F855BB" w:rsidRPr="00437197" w:rsidRDefault="00F855BB" w:rsidP="003850C3">
      <w:pPr>
        <w:tabs>
          <w:tab w:val="left" w:pos="7371"/>
        </w:tabs>
        <w:ind w:left="3544" w:firstLine="3"/>
        <w:jc w:val="both"/>
        <w:rPr>
          <w:rFonts w:ascii="GHEA Grapalat" w:hAnsi="GHEA Grapalat"/>
          <w:sz w:val="16"/>
          <w:lang w:val="hy-AM"/>
        </w:rPr>
      </w:pPr>
    </w:p>
    <w:p w14:paraId="7960BE84" w14:textId="77777777" w:rsidR="006B3E56" w:rsidRPr="00437197" w:rsidRDefault="006B3E56" w:rsidP="003850C3">
      <w:pPr>
        <w:tabs>
          <w:tab w:val="left" w:pos="7371"/>
        </w:tabs>
        <w:ind w:left="3544" w:firstLine="3"/>
        <w:jc w:val="both"/>
        <w:rPr>
          <w:rFonts w:ascii="GHEA Grapalat" w:hAnsi="GHEA Grapalat"/>
          <w:sz w:val="16"/>
        </w:rPr>
      </w:pPr>
    </w:p>
    <w:p w14:paraId="0F79B728" w14:textId="77777777" w:rsidR="006B3E56" w:rsidRPr="00437197" w:rsidRDefault="006B3E56" w:rsidP="003850C3">
      <w:pPr>
        <w:tabs>
          <w:tab w:val="left" w:pos="7371"/>
        </w:tabs>
        <w:ind w:left="3544" w:firstLine="3"/>
        <w:jc w:val="both"/>
        <w:rPr>
          <w:rFonts w:ascii="GHEA Grapalat" w:hAnsi="GHEA Grapalat"/>
          <w:sz w:val="16"/>
        </w:rPr>
      </w:pPr>
    </w:p>
    <w:p w14:paraId="4B742DE8" w14:textId="77777777" w:rsidR="00374F4A" w:rsidRPr="00437197" w:rsidRDefault="00374F4A" w:rsidP="003850C3">
      <w:pPr>
        <w:jc w:val="both"/>
        <w:rPr>
          <w:rFonts w:ascii="GHEA Grapalat" w:hAnsi="GHEA Grapalat"/>
        </w:rPr>
      </w:pPr>
      <w:r w:rsidRPr="00437197">
        <w:rPr>
          <w:rFonts w:ascii="GHEA Grapalat" w:hAnsi="GHEA Grapalat"/>
        </w:rPr>
        <w:t>_______________________________________________</w:t>
      </w:r>
      <w:r w:rsidRPr="00437197">
        <w:rPr>
          <w:rFonts w:ascii="GHEA Grapalat" w:hAnsi="GHEA Grapalat"/>
        </w:rPr>
        <w:tab/>
        <w:t>_____________________</w:t>
      </w:r>
    </w:p>
    <w:p w14:paraId="4311F5D9" w14:textId="77777777" w:rsidR="00374F4A" w:rsidRPr="00437197" w:rsidRDefault="00374F4A" w:rsidP="003850C3">
      <w:pPr>
        <w:tabs>
          <w:tab w:val="left" w:pos="7230"/>
        </w:tabs>
        <w:ind w:left="851"/>
        <w:jc w:val="both"/>
        <w:rPr>
          <w:rFonts w:ascii="GHEA Grapalat" w:hAnsi="GHEA Grapalat"/>
          <w:sz w:val="16"/>
        </w:rPr>
      </w:pPr>
      <w:r w:rsidRPr="00437197">
        <w:rPr>
          <w:rFonts w:ascii="GHEA Grapalat" w:hAnsi="GHEA Grapalat"/>
          <w:sz w:val="16"/>
        </w:rPr>
        <w:t>наименование участника (должность,</w:t>
      </w:r>
      <w:r w:rsidRPr="00437197">
        <w:rPr>
          <w:rFonts w:ascii="GHEA Grapalat" w:hAnsi="GHEA Grapalat"/>
          <w:sz w:val="16"/>
        </w:rPr>
        <w:tab/>
        <w:t>подпись)</w:t>
      </w:r>
    </w:p>
    <w:p w14:paraId="23115422" w14:textId="77777777" w:rsidR="00374F4A" w:rsidRPr="00437197" w:rsidRDefault="00374F4A" w:rsidP="003850C3">
      <w:pPr>
        <w:ind w:left="1134"/>
        <w:jc w:val="both"/>
        <w:rPr>
          <w:rFonts w:ascii="GHEA Grapalat" w:hAnsi="GHEA Grapalat"/>
          <w:sz w:val="16"/>
        </w:rPr>
      </w:pPr>
      <w:r w:rsidRPr="00437197">
        <w:rPr>
          <w:rFonts w:ascii="GHEA Grapalat" w:hAnsi="GHEA Grapalat"/>
          <w:sz w:val="16"/>
        </w:rPr>
        <w:t>имя, фамилия руководителя)</w:t>
      </w:r>
    </w:p>
    <w:p w14:paraId="6AD56F12" w14:textId="77777777" w:rsidR="0094684E" w:rsidRPr="00437197" w:rsidRDefault="00B2572B" w:rsidP="003850C3">
      <w:pPr>
        <w:widowControl w:val="0"/>
        <w:jc w:val="right"/>
        <w:rPr>
          <w:rFonts w:ascii="GHEA Grapalat" w:hAnsi="GHEA Grapalat"/>
          <w:b/>
        </w:rPr>
      </w:pPr>
      <w:r w:rsidRPr="00437197">
        <w:rPr>
          <w:rFonts w:ascii="GHEA Grapalat" w:hAnsi="GHEA Grapalat"/>
        </w:rPr>
        <w:t>М. П.</w:t>
      </w:r>
      <w:r w:rsidR="00A225D9" w:rsidRPr="00437197">
        <w:rPr>
          <w:rFonts w:ascii="GHEA Grapalat" w:hAnsi="GHEA Grapalat"/>
          <w:b/>
        </w:rPr>
        <w:t xml:space="preserve"> </w:t>
      </w:r>
    </w:p>
    <w:p w14:paraId="1912F3C3" w14:textId="77777777" w:rsidR="00123294" w:rsidRPr="00437197" w:rsidRDefault="00123294" w:rsidP="003850C3">
      <w:pPr>
        <w:rPr>
          <w:rFonts w:ascii="GHEA Grapalat" w:hAnsi="GHEA Grapalat"/>
          <w:b/>
        </w:rPr>
      </w:pPr>
      <w:r w:rsidRPr="00437197">
        <w:rPr>
          <w:rFonts w:ascii="GHEA Grapalat" w:hAnsi="GHEA Grapalat"/>
          <w:b/>
        </w:rPr>
        <w:br w:type="page"/>
      </w:r>
    </w:p>
    <w:p w14:paraId="071E3AD0" w14:textId="77777777" w:rsidR="00B048B2" w:rsidRPr="00437197" w:rsidRDefault="00B048B2" w:rsidP="003850C3">
      <w:pPr>
        <w:rPr>
          <w:rFonts w:ascii="GHEA Grapalat" w:hAnsi="GHEA Grapalat"/>
          <w:b/>
        </w:rPr>
      </w:pPr>
    </w:p>
    <w:p w14:paraId="2DC2EF2B" w14:textId="77777777" w:rsidR="00D043C1" w:rsidRPr="00437197" w:rsidRDefault="00D043C1" w:rsidP="003850C3">
      <w:pPr>
        <w:pStyle w:val="3"/>
        <w:keepNext w:val="0"/>
        <w:widowControl w:val="0"/>
        <w:spacing w:line="240" w:lineRule="auto"/>
        <w:ind w:firstLine="567"/>
        <w:jc w:val="right"/>
        <w:rPr>
          <w:rFonts w:ascii="GHEA Grapalat" w:hAnsi="GHEA Grapalat" w:cs="Arial"/>
          <w:b/>
          <w:i w:val="0"/>
          <w:sz w:val="24"/>
          <w:szCs w:val="24"/>
        </w:rPr>
      </w:pPr>
      <w:r w:rsidRPr="00437197">
        <w:rPr>
          <w:rFonts w:ascii="GHEA Grapalat" w:hAnsi="GHEA Grapalat"/>
          <w:b/>
          <w:i w:val="0"/>
          <w:sz w:val="24"/>
          <w:szCs w:val="24"/>
        </w:rPr>
        <w:t>Приложение № 1,1</w:t>
      </w:r>
    </w:p>
    <w:p w14:paraId="2A5E018A" w14:textId="77777777" w:rsidR="00D67B92" w:rsidRPr="00437197" w:rsidRDefault="00D67B92" w:rsidP="003850C3">
      <w:pPr>
        <w:jc w:val="right"/>
        <w:rPr>
          <w:rFonts w:ascii="GHEA Grapalat" w:hAnsi="GHEA Grapalat"/>
          <w:b/>
        </w:rPr>
      </w:pPr>
      <w:bookmarkStart w:id="9" w:name="_Hlk121054620"/>
      <w:r w:rsidRPr="00437197">
        <w:rPr>
          <w:rFonts w:ascii="GHEA Grapalat" w:hAnsi="GHEA Grapalat"/>
          <w:b/>
        </w:rPr>
        <w:t xml:space="preserve">к Приглашению на </w:t>
      </w:r>
      <w:bookmarkStart w:id="10" w:name="_Hlk121054555"/>
      <w:r w:rsidRPr="00437197">
        <w:rPr>
          <w:rFonts w:ascii="GHEA Grapalat" w:hAnsi="GHEA Grapalat"/>
          <w:b/>
        </w:rPr>
        <w:t xml:space="preserve">Запрос </w:t>
      </w:r>
      <w:proofErr w:type="spellStart"/>
      <w:r w:rsidRPr="00437197">
        <w:rPr>
          <w:rFonts w:ascii="GHEA Grapalat" w:hAnsi="GHEA Grapalat"/>
          <w:b/>
        </w:rPr>
        <w:t>Катировок</w:t>
      </w:r>
      <w:proofErr w:type="spellEnd"/>
    </w:p>
    <w:bookmarkEnd w:id="10"/>
    <w:p w14:paraId="736DD875" w14:textId="46F06897" w:rsidR="00D67B92" w:rsidRPr="00437197" w:rsidRDefault="00D67B92" w:rsidP="003850C3">
      <w:pPr>
        <w:pStyle w:val="31"/>
        <w:widowControl w:val="0"/>
        <w:spacing w:line="240" w:lineRule="auto"/>
        <w:jc w:val="right"/>
        <w:rPr>
          <w:rFonts w:ascii="GHEA Grapalat" w:hAnsi="GHEA Grapalat"/>
          <w:b/>
          <w:sz w:val="24"/>
          <w:szCs w:val="24"/>
        </w:rPr>
      </w:pPr>
      <w:r w:rsidRPr="00437197">
        <w:rPr>
          <w:rFonts w:ascii="GHEA Grapalat" w:hAnsi="GHEA Grapalat"/>
          <w:b/>
          <w:sz w:val="24"/>
          <w:szCs w:val="24"/>
        </w:rPr>
        <w:t xml:space="preserve">под кодом </w:t>
      </w:r>
      <w:r w:rsidR="0075358A" w:rsidRPr="00437197">
        <w:rPr>
          <w:rFonts w:ascii="GHEA Grapalat" w:hAnsi="GHEA Grapalat"/>
          <w:b/>
          <w:sz w:val="24"/>
          <w:szCs w:val="24"/>
          <w:lang w:val="hy-AM"/>
        </w:rPr>
        <w:t>«</w:t>
      </w:r>
      <w:r w:rsidR="005B0B12">
        <w:rPr>
          <w:rFonts w:ascii="GHEA Grapalat" w:hAnsi="GHEA Grapalat"/>
          <w:b/>
          <w:sz w:val="24"/>
          <w:szCs w:val="24"/>
          <w:lang w:val="hy-AM"/>
        </w:rPr>
        <w:t>ՄՍԱԿ-ԳՀԱՊՁԲ-26/03</w:t>
      </w:r>
      <w:r w:rsidR="0075358A" w:rsidRPr="00437197">
        <w:rPr>
          <w:rFonts w:ascii="GHEA Grapalat" w:hAnsi="GHEA Grapalat"/>
          <w:b/>
          <w:sz w:val="24"/>
          <w:szCs w:val="24"/>
          <w:lang w:val="hy-AM"/>
        </w:rPr>
        <w:t>»</w:t>
      </w:r>
    </w:p>
    <w:bookmarkEnd w:id="9"/>
    <w:p w14:paraId="5815EBBA" w14:textId="77777777" w:rsidR="00D043C1" w:rsidRPr="00437197" w:rsidRDefault="00D043C1" w:rsidP="003850C3">
      <w:pPr>
        <w:widowControl w:val="0"/>
        <w:ind w:left="567" w:right="565"/>
        <w:jc w:val="center"/>
        <w:rPr>
          <w:rFonts w:ascii="GHEA Grapalat" w:hAnsi="GHEA Grapalat"/>
          <w:b/>
        </w:rPr>
      </w:pPr>
    </w:p>
    <w:p w14:paraId="5C0115B6"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ПОЛНОЕ ОПИСАНИЕ</w:t>
      </w:r>
    </w:p>
    <w:p w14:paraId="30AACA79"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 xml:space="preserve">предлагаемого </w:t>
      </w:r>
      <w:r w:rsidR="00A35FB1" w:rsidRPr="00437197">
        <w:rPr>
          <w:rFonts w:ascii="GHEA Grapalat" w:hAnsi="GHEA Grapalat"/>
          <w:b/>
          <w:i w:val="0"/>
          <w:sz w:val="24"/>
          <w:szCs w:val="24"/>
        </w:rPr>
        <w:t>товара</w:t>
      </w:r>
    </w:p>
    <w:p w14:paraId="23265841" w14:textId="77777777" w:rsidR="00D043C1" w:rsidRPr="00437197" w:rsidRDefault="00D043C1" w:rsidP="003850C3">
      <w:pPr>
        <w:pStyle w:val="3"/>
        <w:keepNext w:val="0"/>
        <w:widowControl w:val="0"/>
        <w:spacing w:line="240" w:lineRule="auto"/>
        <w:ind w:left="567" w:right="565"/>
        <w:rPr>
          <w:rFonts w:ascii="GHEA Grapalat" w:hAnsi="GHEA Grapalat" w:cs="Arial"/>
          <w:sz w:val="24"/>
          <w:szCs w:val="24"/>
        </w:rPr>
      </w:pPr>
    </w:p>
    <w:p w14:paraId="1114765B" w14:textId="77777777" w:rsidR="00D043C1" w:rsidRPr="00437197" w:rsidRDefault="00D043C1" w:rsidP="003850C3">
      <w:pPr>
        <w:widowControl w:val="0"/>
        <w:jc w:val="both"/>
        <w:rPr>
          <w:rFonts w:ascii="GHEA Grapalat" w:hAnsi="GHEA Grapalat"/>
        </w:rPr>
      </w:pPr>
      <w:r w:rsidRPr="00437197">
        <w:rPr>
          <w:rFonts w:ascii="GHEA Grapalat" w:hAnsi="GHEA Grapalat"/>
        </w:rPr>
        <w:t>____________________________</w:t>
      </w:r>
      <w:proofErr w:type="gramStart"/>
      <w:r w:rsidRPr="00437197">
        <w:rPr>
          <w:rFonts w:ascii="GHEA Grapalat" w:hAnsi="GHEA Grapalat"/>
        </w:rPr>
        <w:t xml:space="preserve">_,   </w:t>
      </w:r>
      <w:proofErr w:type="gramEnd"/>
      <w:r w:rsidRPr="00437197">
        <w:rPr>
          <w:rFonts w:ascii="GHEA Grapalat" w:hAnsi="GHEA Grapalat"/>
        </w:rPr>
        <w:t xml:space="preserve">                            в качестве участника в </w:t>
      </w:r>
    </w:p>
    <w:p w14:paraId="590D3223" w14:textId="77777777" w:rsidR="00D043C1" w:rsidRPr="00437197" w:rsidRDefault="00D043C1" w:rsidP="003850C3">
      <w:pPr>
        <w:widowControl w:val="0"/>
        <w:jc w:val="both"/>
        <w:rPr>
          <w:rFonts w:ascii="GHEA Grapalat" w:hAnsi="GHEA Grapalat" w:cs="Arial"/>
          <w:sz w:val="16"/>
          <w:u w:val="single"/>
        </w:rPr>
      </w:pPr>
      <w:r w:rsidRPr="00437197">
        <w:rPr>
          <w:rFonts w:ascii="GHEA Grapalat" w:hAnsi="GHEA Grapalat"/>
          <w:sz w:val="16"/>
        </w:rPr>
        <w:t>наименование участника</w:t>
      </w:r>
    </w:p>
    <w:p w14:paraId="6A494194" w14:textId="0BB78450" w:rsidR="00D043C1" w:rsidRPr="00437197" w:rsidRDefault="00D043C1" w:rsidP="003850C3">
      <w:pPr>
        <w:widowControl w:val="0"/>
        <w:jc w:val="both"/>
        <w:rPr>
          <w:rFonts w:ascii="GHEA Grapalat" w:hAnsi="GHEA Grapalat"/>
        </w:rPr>
      </w:pPr>
      <w:r w:rsidRPr="00437197">
        <w:rPr>
          <w:rFonts w:ascii="GHEA Grapalat" w:hAnsi="GHEA Grapalat"/>
        </w:rPr>
        <w:t xml:space="preserve">рамках открытого конкурса под кодом </w:t>
      </w:r>
      <w:r w:rsidR="0075358A" w:rsidRPr="00437197">
        <w:rPr>
          <w:rFonts w:ascii="GHEA Grapalat" w:hAnsi="GHEA Grapalat"/>
          <w:b/>
          <w:lang w:val="hy-AM"/>
        </w:rPr>
        <w:t>«</w:t>
      </w:r>
      <w:r w:rsidR="005B0B12">
        <w:rPr>
          <w:rFonts w:ascii="GHEA Grapalat" w:hAnsi="GHEA Grapalat"/>
          <w:b/>
          <w:lang w:val="hy-AM"/>
        </w:rPr>
        <w:t>ՄՍԱԿ-ԳՀԱՊՁԲ-26/03</w:t>
      </w:r>
      <w:r w:rsidR="0075358A" w:rsidRPr="00437197">
        <w:rPr>
          <w:rFonts w:ascii="GHEA Grapalat" w:hAnsi="GHEA Grapalat"/>
          <w:b/>
          <w:lang w:val="hy-AM"/>
        </w:rPr>
        <w:t xml:space="preserve">» </w:t>
      </w:r>
      <w:r w:rsidRPr="00437197">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437197" w14:paraId="727FD6D4" w14:textId="77777777" w:rsidTr="00FF3F2A">
        <w:tc>
          <w:tcPr>
            <w:tcW w:w="1042" w:type="dxa"/>
            <w:vMerge w:val="restart"/>
            <w:vAlign w:val="center"/>
          </w:tcPr>
          <w:p w14:paraId="1765B4F1" w14:textId="77777777" w:rsidR="00EE1022" w:rsidRPr="00437197" w:rsidRDefault="00EE1022" w:rsidP="003850C3">
            <w:pPr>
              <w:widowControl w:val="0"/>
              <w:jc w:val="center"/>
              <w:rPr>
                <w:rFonts w:ascii="GHEA Grapalat" w:hAnsi="GHEA Grapalat"/>
                <w:b/>
                <w:sz w:val="20"/>
                <w:szCs w:val="20"/>
              </w:rPr>
            </w:pPr>
          </w:p>
          <w:p w14:paraId="33DB43CA"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Номер лота</w:t>
            </w:r>
          </w:p>
        </w:tc>
        <w:tc>
          <w:tcPr>
            <w:tcW w:w="8244" w:type="dxa"/>
            <w:gridSpan w:val="5"/>
            <w:vAlign w:val="center"/>
          </w:tcPr>
          <w:p w14:paraId="7DC465BC"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Предлагаемый товар</w:t>
            </w:r>
          </w:p>
        </w:tc>
      </w:tr>
      <w:tr w:rsidR="00D043C1" w:rsidRPr="00437197" w14:paraId="6DC147EA" w14:textId="77777777" w:rsidTr="000811C1">
        <w:trPr>
          <w:trHeight w:val="696"/>
        </w:trPr>
        <w:tc>
          <w:tcPr>
            <w:tcW w:w="1042" w:type="dxa"/>
            <w:vMerge/>
            <w:vAlign w:val="center"/>
          </w:tcPr>
          <w:p w14:paraId="2D6174D5" w14:textId="77777777" w:rsidR="00D043C1" w:rsidRPr="00437197"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437197" w:rsidRDefault="00873A3C" w:rsidP="003850C3">
            <w:pPr>
              <w:widowControl w:val="0"/>
              <w:jc w:val="center"/>
              <w:rPr>
                <w:rFonts w:ascii="GHEA Grapalat" w:hAnsi="GHEA Grapalat"/>
                <w:b/>
                <w:sz w:val="20"/>
                <w:szCs w:val="20"/>
              </w:rPr>
            </w:pPr>
            <w:r w:rsidRPr="00437197">
              <w:rPr>
                <w:rFonts w:ascii="GHEA Grapalat" w:hAnsi="GHEA Grapalat"/>
                <w:b/>
                <w:sz w:val="20"/>
                <w:szCs w:val="20"/>
              </w:rPr>
              <w:t>ф</w:t>
            </w:r>
            <w:r w:rsidR="00D043C1" w:rsidRPr="00437197">
              <w:rPr>
                <w:rFonts w:ascii="GHEA Grapalat" w:hAnsi="GHEA Grapalat"/>
                <w:b/>
                <w:sz w:val="20"/>
                <w:szCs w:val="20"/>
              </w:rPr>
              <w:t>ирменное</w:t>
            </w:r>
          </w:p>
          <w:p w14:paraId="3F4060B5"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p>
        </w:tc>
        <w:tc>
          <w:tcPr>
            <w:tcW w:w="1463" w:type="dxa"/>
            <w:vAlign w:val="center"/>
          </w:tcPr>
          <w:p w14:paraId="23CACEA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товарный знак</w:t>
            </w:r>
          </w:p>
        </w:tc>
        <w:tc>
          <w:tcPr>
            <w:tcW w:w="1699" w:type="dxa"/>
            <w:vAlign w:val="center"/>
          </w:tcPr>
          <w:p w14:paraId="3666C0C6" w14:textId="77777777" w:rsidR="00D043C1" w:rsidRPr="00437197" w:rsidRDefault="009A3C00" w:rsidP="003850C3">
            <w:pPr>
              <w:widowControl w:val="0"/>
              <w:jc w:val="center"/>
              <w:rPr>
                <w:rFonts w:ascii="GHEA Grapalat" w:hAnsi="GHEA Grapalat"/>
                <w:b/>
                <w:bCs/>
                <w:sz w:val="20"/>
                <w:szCs w:val="20"/>
                <w:lang w:val="hy-AM"/>
              </w:rPr>
            </w:pPr>
            <w:r w:rsidRPr="00437197">
              <w:rPr>
                <w:rFonts w:ascii="GHEA Grapalat" w:hAnsi="GHEA Grapalat"/>
                <w:b/>
                <w:bCs/>
                <w:sz w:val="20"/>
                <w:szCs w:val="20"/>
              </w:rPr>
              <w:t>модель</w:t>
            </w:r>
          </w:p>
        </w:tc>
        <w:tc>
          <w:tcPr>
            <w:tcW w:w="1727" w:type="dxa"/>
            <w:vAlign w:val="center"/>
          </w:tcPr>
          <w:p w14:paraId="1EFE392F"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 производителя</w:t>
            </w:r>
          </w:p>
        </w:tc>
        <w:tc>
          <w:tcPr>
            <w:tcW w:w="1750" w:type="dxa"/>
            <w:vAlign w:val="center"/>
          </w:tcPr>
          <w:p w14:paraId="19E47DF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технические характеристики</w:t>
            </w:r>
          </w:p>
        </w:tc>
      </w:tr>
      <w:tr w:rsidR="00D043C1" w:rsidRPr="00437197" w14:paraId="7844CE67" w14:textId="77777777" w:rsidTr="00FF3F2A">
        <w:tc>
          <w:tcPr>
            <w:tcW w:w="1042" w:type="dxa"/>
          </w:tcPr>
          <w:p w14:paraId="2AF0DE62"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2DC443E3" w14:textId="77777777" w:rsidTr="00FF3F2A">
        <w:tc>
          <w:tcPr>
            <w:tcW w:w="1042" w:type="dxa"/>
          </w:tcPr>
          <w:p w14:paraId="02AF2D5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52559A6C" w14:textId="77777777" w:rsidTr="00FF3F2A">
        <w:tc>
          <w:tcPr>
            <w:tcW w:w="1042" w:type="dxa"/>
          </w:tcPr>
          <w:p w14:paraId="5D6D1FCC"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437197"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437197" w:rsidRDefault="00D043C1" w:rsidP="003850C3">
      <w:pPr>
        <w:widowControl w:val="0"/>
        <w:tabs>
          <w:tab w:val="left" w:pos="6804"/>
        </w:tabs>
        <w:jc w:val="center"/>
        <w:rPr>
          <w:rFonts w:ascii="GHEA Grapalat" w:hAnsi="GHEA Grapalat"/>
          <w:lang w:val="en-US"/>
        </w:rPr>
      </w:pPr>
    </w:p>
    <w:p w14:paraId="054F31BF" w14:textId="77777777" w:rsidR="00D043C1" w:rsidRPr="00437197" w:rsidRDefault="00D043C1"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4A341C1E" w14:textId="77777777" w:rsidR="00D043C1" w:rsidRPr="00437197" w:rsidRDefault="00D043C1"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Pr="00437197">
        <w:rPr>
          <w:rFonts w:ascii="GHEA Grapalat" w:hAnsi="GHEA Grapalat"/>
          <w:sz w:val="16"/>
        </w:rPr>
        <w:tab/>
        <w:t>подпись</w:t>
      </w:r>
    </w:p>
    <w:p w14:paraId="4C27796C" w14:textId="77777777" w:rsidR="00D043C1" w:rsidRPr="00437197" w:rsidRDefault="00D043C1" w:rsidP="003850C3">
      <w:pPr>
        <w:widowControl w:val="0"/>
        <w:jc w:val="right"/>
        <w:rPr>
          <w:rFonts w:ascii="GHEA Grapalat" w:hAnsi="GHEA Grapalat"/>
        </w:rPr>
      </w:pPr>
    </w:p>
    <w:p w14:paraId="216A0BDD" w14:textId="77777777" w:rsidR="00D043C1" w:rsidRPr="00437197" w:rsidRDefault="00D043C1" w:rsidP="003850C3">
      <w:pPr>
        <w:widowControl w:val="0"/>
        <w:jc w:val="right"/>
        <w:rPr>
          <w:rFonts w:ascii="GHEA Grapalat" w:hAnsi="GHEA Grapalat"/>
        </w:rPr>
      </w:pPr>
      <w:r w:rsidRPr="00437197">
        <w:rPr>
          <w:rFonts w:ascii="GHEA Grapalat" w:hAnsi="GHEA Grapalat"/>
        </w:rPr>
        <w:t>М. П.</w:t>
      </w:r>
    </w:p>
    <w:p w14:paraId="7C55D8C6" w14:textId="77777777" w:rsidR="00D043C1" w:rsidRPr="00437197" w:rsidRDefault="00D043C1" w:rsidP="003850C3">
      <w:pPr>
        <w:rPr>
          <w:rFonts w:ascii="GHEA Grapalat" w:hAnsi="GHEA Grapalat"/>
        </w:rPr>
      </w:pPr>
      <w:r w:rsidRPr="00437197">
        <w:rPr>
          <w:rFonts w:ascii="GHEA Grapalat" w:hAnsi="GHEA Grapalat"/>
        </w:rPr>
        <w:br w:type="page"/>
      </w:r>
    </w:p>
    <w:p w14:paraId="046A2CAE" w14:textId="77777777" w:rsidR="00AB6E69" w:rsidRPr="00437197" w:rsidRDefault="00AB6E69" w:rsidP="003850C3">
      <w:pPr>
        <w:jc w:val="right"/>
        <w:rPr>
          <w:rFonts w:ascii="GHEA Grapalat" w:hAnsi="GHEA Grapalat"/>
          <w:b/>
        </w:rPr>
      </w:pPr>
      <w:r w:rsidRPr="00437197">
        <w:rPr>
          <w:rFonts w:ascii="GHEA Grapalat" w:hAnsi="GHEA Grapalat"/>
          <w:b/>
        </w:rPr>
        <w:lastRenderedPageBreak/>
        <w:t>Приложение 1.</w:t>
      </w:r>
      <w:r w:rsidR="000B5664" w:rsidRPr="00437197">
        <w:rPr>
          <w:rFonts w:ascii="GHEA Grapalat" w:hAnsi="GHEA Grapalat"/>
          <w:b/>
        </w:rPr>
        <w:t>2</w:t>
      </w:r>
      <w:r w:rsidRPr="00437197">
        <w:rPr>
          <w:rFonts w:ascii="GHEA Grapalat" w:hAnsi="GHEA Grapalat"/>
          <w:b/>
        </w:rPr>
        <w:t xml:space="preserve">** </w:t>
      </w:r>
    </w:p>
    <w:p w14:paraId="7840AF5A" w14:textId="49C1086C" w:rsidR="00F016A2" w:rsidRPr="00437197" w:rsidRDefault="00D67B92" w:rsidP="003850C3">
      <w:pPr>
        <w:jc w:val="right"/>
        <w:rPr>
          <w:rFonts w:ascii="GHEA Grapalat" w:hAnsi="GHEA Grapalat"/>
          <w:b/>
        </w:rPr>
      </w:pPr>
      <w:r w:rsidRPr="00437197">
        <w:rPr>
          <w:rFonts w:ascii="GHEA Grapalat" w:hAnsi="GHEA Grapalat"/>
          <w:b/>
        </w:rPr>
        <w:t xml:space="preserve">к Приглашению на Запрос </w:t>
      </w:r>
      <w:proofErr w:type="spellStart"/>
      <w:r w:rsidRPr="00437197">
        <w:rPr>
          <w:rFonts w:ascii="GHEA Grapalat" w:hAnsi="GHEA Grapalat"/>
          <w:b/>
        </w:rPr>
        <w:t>Катировок</w:t>
      </w:r>
      <w:proofErr w:type="spellEnd"/>
      <w:r w:rsidRPr="00437197">
        <w:rPr>
          <w:rFonts w:ascii="GHEA Grapalat" w:hAnsi="GHEA Grapalat"/>
          <w:b/>
        </w:rPr>
        <w:br/>
        <w:t>по</w:t>
      </w:r>
      <w:r w:rsidR="0075358A" w:rsidRPr="00437197">
        <w:rPr>
          <w:rFonts w:ascii="GHEA Grapalat" w:hAnsi="GHEA Grapalat"/>
          <w:b/>
        </w:rPr>
        <w:t xml:space="preserve">д </w:t>
      </w:r>
      <w:proofErr w:type="gramStart"/>
      <w:r w:rsidR="0075358A" w:rsidRPr="00437197">
        <w:rPr>
          <w:rFonts w:ascii="GHEA Grapalat" w:hAnsi="GHEA Grapalat"/>
          <w:b/>
        </w:rPr>
        <w:t xml:space="preserve">кодом </w:t>
      </w:r>
      <w:r w:rsidRPr="00437197">
        <w:rPr>
          <w:rFonts w:ascii="GHEA Grapalat" w:hAnsi="GHEA Grapalat"/>
          <w:b/>
        </w:rPr>
        <w:t xml:space="preserve"> </w:t>
      </w:r>
      <w:r w:rsidR="0075358A" w:rsidRPr="00437197">
        <w:rPr>
          <w:rFonts w:ascii="GHEA Grapalat" w:hAnsi="GHEA Grapalat"/>
          <w:b/>
          <w:lang w:val="hy-AM"/>
        </w:rPr>
        <w:t>«</w:t>
      </w:r>
      <w:proofErr w:type="gramEnd"/>
      <w:r w:rsidR="005B0B12">
        <w:rPr>
          <w:rFonts w:ascii="GHEA Grapalat" w:hAnsi="GHEA Grapalat"/>
          <w:b/>
          <w:lang w:val="hy-AM"/>
        </w:rPr>
        <w:t>ՄՍԱԿ-ԳՀԱՊՁԲ-26/03</w:t>
      </w:r>
      <w:r w:rsidR="0075358A" w:rsidRPr="00437197">
        <w:rPr>
          <w:rFonts w:ascii="GHEA Grapalat" w:hAnsi="GHEA Grapalat"/>
          <w:b/>
          <w:lang w:val="hy-AM"/>
        </w:rPr>
        <w:t>»</w:t>
      </w:r>
    </w:p>
    <w:p w14:paraId="64940CF9"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ФОРМА</w:t>
      </w:r>
    </w:p>
    <w:p w14:paraId="1EC2A146"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 xml:space="preserve">ДЕКЛАРАЦИИ О </w:t>
      </w:r>
      <w:proofErr w:type="gramStart"/>
      <w:r w:rsidRPr="00437197">
        <w:rPr>
          <w:rFonts w:ascii="GHEA Grapalat" w:hAnsi="GHEA Grapalat"/>
          <w:b/>
        </w:rPr>
        <w:t>РЕАЛЬНЫХ  БЕНЕФИЦИАРАХ</w:t>
      </w:r>
      <w:proofErr w:type="gramEnd"/>
    </w:p>
    <w:p w14:paraId="2BB1B4BA" w14:textId="77777777" w:rsidR="00F016A2" w:rsidRPr="00437197" w:rsidRDefault="00F016A2" w:rsidP="003850C3">
      <w:pPr>
        <w:ind w:left="360" w:hanging="360"/>
        <w:jc w:val="center"/>
        <w:rPr>
          <w:rFonts w:ascii="GHEA Grapalat" w:eastAsia="GHEA Grapalat" w:hAnsi="GHEA Grapalat" w:cs="GHEA Grapalat"/>
          <w:b/>
        </w:rPr>
      </w:pPr>
    </w:p>
    <w:p w14:paraId="5B6F032F"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t>Организация</w:t>
      </w:r>
    </w:p>
    <w:p w14:paraId="4CDA0414"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437197" w14:paraId="249A1D46" w14:textId="77777777" w:rsidTr="006D2CDF">
        <w:tc>
          <w:tcPr>
            <w:tcW w:w="2836" w:type="dxa"/>
            <w:shd w:val="clear" w:color="auto" w:fill="D9E2F3"/>
            <w:vAlign w:val="center"/>
          </w:tcPr>
          <w:p w14:paraId="62DB639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15882FB0" w14:textId="77777777" w:rsidR="00F016A2" w:rsidRPr="00437197" w:rsidRDefault="00F016A2" w:rsidP="003850C3">
            <w:pPr>
              <w:spacing w:before="240"/>
              <w:rPr>
                <w:rFonts w:ascii="GHEA Grapalat" w:eastAsia="GHEA Grapalat" w:hAnsi="GHEA Grapalat" w:cs="GHEA Grapalat"/>
              </w:rPr>
            </w:pPr>
          </w:p>
        </w:tc>
      </w:tr>
      <w:tr w:rsidR="00F016A2" w:rsidRPr="00437197" w14:paraId="0A3292F0" w14:textId="77777777" w:rsidTr="006D2CDF">
        <w:tc>
          <w:tcPr>
            <w:tcW w:w="2836" w:type="dxa"/>
            <w:shd w:val="clear" w:color="auto" w:fill="D9E2F3"/>
            <w:vAlign w:val="center"/>
          </w:tcPr>
          <w:p w14:paraId="4761D1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0EC08171" w14:textId="77777777" w:rsidR="00F016A2" w:rsidRPr="00437197" w:rsidRDefault="00F016A2" w:rsidP="003850C3">
            <w:pPr>
              <w:spacing w:before="240"/>
              <w:rPr>
                <w:rFonts w:ascii="GHEA Grapalat" w:eastAsia="GHEA Grapalat" w:hAnsi="GHEA Grapalat" w:cs="GHEA Grapalat"/>
              </w:rPr>
            </w:pPr>
          </w:p>
        </w:tc>
      </w:tr>
      <w:tr w:rsidR="00F016A2" w:rsidRPr="00437197" w14:paraId="434555C1" w14:textId="77777777" w:rsidTr="006D2CDF">
        <w:tc>
          <w:tcPr>
            <w:tcW w:w="2836" w:type="dxa"/>
            <w:shd w:val="clear" w:color="auto" w:fill="D9E2F3"/>
            <w:vAlign w:val="center"/>
          </w:tcPr>
          <w:p w14:paraId="513BAE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79977A8C" w14:textId="77777777" w:rsidR="00F016A2" w:rsidRPr="00437197" w:rsidRDefault="00F016A2" w:rsidP="003850C3">
            <w:pPr>
              <w:spacing w:before="240"/>
              <w:rPr>
                <w:rFonts w:ascii="GHEA Grapalat" w:eastAsia="GHEA Grapalat" w:hAnsi="GHEA Grapalat" w:cs="GHEA Grapalat"/>
              </w:rPr>
            </w:pPr>
          </w:p>
        </w:tc>
      </w:tr>
      <w:tr w:rsidR="00F016A2" w:rsidRPr="00437197" w14:paraId="7BC6FE52" w14:textId="77777777" w:rsidTr="006D2CDF">
        <w:tc>
          <w:tcPr>
            <w:tcW w:w="2836" w:type="dxa"/>
            <w:shd w:val="clear" w:color="auto" w:fill="D9E2F3"/>
            <w:vAlign w:val="center"/>
          </w:tcPr>
          <w:p w14:paraId="55F7A18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17FDB9A0" w14:textId="77777777" w:rsidR="00F016A2" w:rsidRPr="00437197" w:rsidRDefault="00F016A2" w:rsidP="003850C3">
            <w:pPr>
              <w:spacing w:before="240"/>
              <w:rPr>
                <w:rFonts w:ascii="GHEA Grapalat" w:eastAsia="GHEA Grapalat" w:hAnsi="GHEA Grapalat" w:cs="GHEA Grapalat"/>
              </w:rPr>
            </w:pPr>
          </w:p>
        </w:tc>
      </w:tr>
      <w:tr w:rsidR="00F016A2" w:rsidRPr="00437197" w14:paraId="6351E3A1" w14:textId="77777777" w:rsidTr="006D2CDF">
        <w:tc>
          <w:tcPr>
            <w:tcW w:w="2836" w:type="dxa"/>
            <w:shd w:val="clear" w:color="auto" w:fill="D9E2F3"/>
            <w:vAlign w:val="center"/>
          </w:tcPr>
          <w:p w14:paraId="1C178FC5"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ins w:id="11" w:author="Inesa Kocharyan" w:date="2021-08-30T12:39:00Z">
              <w:r w:rsidRPr="00437197">
                <w:rPr>
                  <w:rFonts w:ascii="GHEA Grapalat" w:eastAsia="GHEA Grapalat" w:hAnsi="GHEA Grapalat" w:cs="GHEA Grapalat"/>
                  <w:color w:val="000000"/>
                </w:rPr>
                <w:t xml:space="preserve"> </w:t>
              </w:r>
            </w:ins>
            <w:r w:rsidRPr="00437197">
              <w:rPr>
                <w:rFonts w:ascii="GHEA Grapalat" w:eastAsia="GHEA Grapalat" w:hAnsi="GHEA Grapalat" w:cs="GHEA Grapalat"/>
                <w:color w:val="000000"/>
              </w:rPr>
              <w:t>регистрации</w:t>
            </w:r>
            <w:proofErr w:type="gramEnd"/>
          </w:p>
        </w:tc>
        <w:tc>
          <w:tcPr>
            <w:tcW w:w="6180" w:type="dxa"/>
            <w:vAlign w:val="center"/>
          </w:tcPr>
          <w:p w14:paraId="4EF33555" w14:textId="77777777" w:rsidR="00F016A2" w:rsidRPr="00437197" w:rsidRDefault="00F016A2" w:rsidP="003850C3">
            <w:pPr>
              <w:spacing w:before="240"/>
              <w:rPr>
                <w:rFonts w:ascii="GHEA Grapalat" w:eastAsia="GHEA Grapalat" w:hAnsi="GHEA Grapalat" w:cs="GHEA Grapalat"/>
              </w:rPr>
            </w:pPr>
          </w:p>
        </w:tc>
      </w:tr>
      <w:tr w:rsidR="00F016A2" w:rsidRPr="00437197" w14:paraId="305C026F" w14:textId="77777777" w:rsidTr="006D2CDF">
        <w:tc>
          <w:tcPr>
            <w:tcW w:w="2836" w:type="dxa"/>
            <w:shd w:val="clear" w:color="auto" w:fill="D9E2F3"/>
            <w:vAlign w:val="center"/>
          </w:tcPr>
          <w:p w14:paraId="57968AF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455D88F5" w14:textId="77777777" w:rsidR="00F016A2" w:rsidRPr="00437197" w:rsidRDefault="00F016A2" w:rsidP="003850C3">
            <w:pPr>
              <w:spacing w:before="240"/>
              <w:ind w:left="993" w:hanging="851"/>
              <w:rPr>
                <w:rFonts w:ascii="GHEA Grapalat" w:eastAsia="GHEA Grapalat" w:hAnsi="GHEA Grapalat" w:cs="GHEA Grapalat"/>
              </w:rPr>
            </w:pPr>
          </w:p>
        </w:tc>
      </w:tr>
      <w:tr w:rsidR="00F016A2" w:rsidRPr="00437197" w14:paraId="0291F1C7" w14:textId="77777777" w:rsidTr="006D2CDF">
        <w:tc>
          <w:tcPr>
            <w:tcW w:w="2836" w:type="dxa"/>
            <w:shd w:val="clear" w:color="auto" w:fill="D9E2F3"/>
            <w:vAlign w:val="center"/>
          </w:tcPr>
          <w:p w14:paraId="54D63796" w14:textId="77777777" w:rsidR="00F016A2" w:rsidRPr="00437197"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1F5879" w14:textId="77777777" w:rsidR="00F016A2" w:rsidRPr="00437197" w:rsidRDefault="00F016A2" w:rsidP="003850C3">
            <w:pPr>
              <w:spacing w:before="240"/>
              <w:ind w:left="993" w:hanging="851"/>
              <w:rPr>
                <w:rFonts w:ascii="GHEA Grapalat" w:eastAsia="GHEA Grapalat" w:hAnsi="GHEA Grapalat" w:cs="GHEA Grapalat"/>
              </w:rPr>
            </w:pPr>
          </w:p>
        </w:tc>
      </w:tr>
    </w:tbl>
    <w:p w14:paraId="33F50E46"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28F2D94" w14:textId="77777777" w:rsidTr="006D2CDF">
        <w:tc>
          <w:tcPr>
            <w:tcW w:w="2835" w:type="dxa"/>
            <w:shd w:val="clear" w:color="auto" w:fill="D9E2F3"/>
            <w:vAlign w:val="center"/>
          </w:tcPr>
          <w:p w14:paraId="5B31690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1196001E" w14:textId="77777777" w:rsidR="00F016A2" w:rsidRPr="00437197" w:rsidRDefault="00F016A2" w:rsidP="003850C3">
            <w:pPr>
              <w:spacing w:before="240"/>
              <w:rPr>
                <w:rFonts w:ascii="GHEA Grapalat" w:eastAsia="GHEA Grapalat" w:hAnsi="GHEA Grapalat" w:cs="GHEA Grapalat"/>
              </w:rPr>
            </w:pPr>
          </w:p>
        </w:tc>
      </w:tr>
      <w:tr w:rsidR="00F016A2" w:rsidRPr="00437197" w14:paraId="34602A80" w14:textId="77777777" w:rsidTr="006D2CDF">
        <w:trPr>
          <w:trHeight w:val="1487"/>
        </w:trPr>
        <w:tc>
          <w:tcPr>
            <w:tcW w:w="2835" w:type="dxa"/>
            <w:shd w:val="clear" w:color="auto" w:fill="D9E2F3"/>
            <w:vAlign w:val="center"/>
          </w:tcPr>
          <w:p w14:paraId="09D466D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479813F" w14:textId="77777777" w:rsidR="00F016A2" w:rsidRPr="00437197" w:rsidRDefault="00F016A2" w:rsidP="003850C3">
            <w:pPr>
              <w:spacing w:before="240"/>
              <w:rPr>
                <w:rFonts w:ascii="GHEA Grapalat" w:eastAsia="GHEA Grapalat" w:hAnsi="GHEA Grapalat" w:cs="GHEA Grapalat"/>
              </w:rPr>
            </w:pPr>
          </w:p>
        </w:tc>
      </w:tr>
    </w:tbl>
    <w:p w14:paraId="684B3774"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C4FB434" w14:textId="77777777" w:rsidTr="006D2CDF">
        <w:tc>
          <w:tcPr>
            <w:tcW w:w="2835" w:type="dxa"/>
            <w:shd w:val="clear" w:color="auto" w:fill="D9E2F3"/>
            <w:vAlign w:val="center"/>
          </w:tcPr>
          <w:p w14:paraId="289B5DDF"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подписания декларации</w:t>
            </w:r>
          </w:p>
        </w:tc>
        <w:tc>
          <w:tcPr>
            <w:tcW w:w="6180" w:type="dxa"/>
            <w:vAlign w:val="center"/>
          </w:tcPr>
          <w:p w14:paraId="6B6CE9BC" w14:textId="77777777" w:rsidR="00F016A2" w:rsidRPr="00437197" w:rsidRDefault="00F016A2" w:rsidP="003850C3">
            <w:pPr>
              <w:spacing w:before="240"/>
              <w:rPr>
                <w:rFonts w:ascii="GHEA Grapalat" w:eastAsia="GHEA Grapalat" w:hAnsi="GHEA Grapalat" w:cs="GHEA Grapalat"/>
              </w:rPr>
            </w:pPr>
          </w:p>
        </w:tc>
      </w:tr>
      <w:tr w:rsidR="00F016A2" w:rsidRPr="00437197" w14:paraId="5259D3D1" w14:textId="77777777" w:rsidTr="006D2CDF">
        <w:tc>
          <w:tcPr>
            <w:tcW w:w="2835" w:type="dxa"/>
            <w:shd w:val="clear" w:color="auto" w:fill="D9E2F3"/>
            <w:vAlign w:val="center"/>
          </w:tcPr>
          <w:p w14:paraId="28C0FFBD"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Количество страниц декларации</w:t>
            </w:r>
          </w:p>
        </w:tc>
        <w:tc>
          <w:tcPr>
            <w:tcW w:w="6180" w:type="dxa"/>
            <w:vAlign w:val="center"/>
          </w:tcPr>
          <w:p w14:paraId="0F1FCF21" w14:textId="77777777" w:rsidR="00F016A2" w:rsidRPr="00437197" w:rsidRDefault="00F016A2" w:rsidP="003850C3">
            <w:pPr>
              <w:spacing w:before="240"/>
              <w:rPr>
                <w:rFonts w:ascii="GHEA Grapalat" w:eastAsia="GHEA Grapalat" w:hAnsi="GHEA Grapalat" w:cs="GHEA Grapalat"/>
              </w:rPr>
            </w:pPr>
          </w:p>
        </w:tc>
      </w:tr>
      <w:tr w:rsidR="00F016A2" w:rsidRPr="00437197" w14:paraId="54A5015A" w14:textId="77777777" w:rsidTr="006D2CDF">
        <w:tc>
          <w:tcPr>
            <w:tcW w:w="2835" w:type="dxa"/>
            <w:shd w:val="clear" w:color="auto" w:fill="D9E2F3"/>
            <w:vAlign w:val="center"/>
          </w:tcPr>
          <w:p w14:paraId="5B1FE6EB"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 xml:space="preserve">Подпись лица, представляющего </w:t>
            </w:r>
            <w:r w:rsidRPr="00437197">
              <w:rPr>
                <w:rFonts w:ascii="GHEA Grapalat" w:eastAsia="GHEA Grapalat" w:hAnsi="GHEA Grapalat" w:cs="GHEA Grapalat"/>
                <w:color w:val="000000"/>
              </w:rPr>
              <w:lastRenderedPageBreak/>
              <w:t>декларацию</w:t>
            </w:r>
          </w:p>
        </w:tc>
        <w:tc>
          <w:tcPr>
            <w:tcW w:w="6180" w:type="dxa"/>
            <w:vAlign w:val="center"/>
          </w:tcPr>
          <w:p w14:paraId="71EAB815" w14:textId="77777777" w:rsidR="00F016A2" w:rsidRPr="00437197" w:rsidRDefault="00F016A2" w:rsidP="003850C3">
            <w:pPr>
              <w:spacing w:before="240"/>
              <w:rPr>
                <w:rFonts w:ascii="GHEA Grapalat" w:eastAsia="GHEA Grapalat" w:hAnsi="GHEA Grapalat" w:cs="GHEA Grapalat"/>
              </w:rPr>
            </w:pPr>
          </w:p>
        </w:tc>
      </w:tr>
    </w:tbl>
    <w:p w14:paraId="5931C01F" w14:textId="77777777" w:rsidR="00F016A2" w:rsidRPr="00437197" w:rsidRDefault="00F016A2" w:rsidP="003850C3">
      <w:pPr>
        <w:rPr>
          <w:rFonts w:ascii="GHEA Grapalat" w:eastAsia="GHEA Grapalat" w:hAnsi="GHEA Grapalat" w:cs="GHEA Grapalat"/>
        </w:rPr>
      </w:pPr>
    </w:p>
    <w:p w14:paraId="64A44AB6" w14:textId="77777777" w:rsidR="00F016A2" w:rsidRPr="00437197" w:rsidRDefault="00F016A2" w:rsidP="003850C3">
      <w:pPr>
        <w:rPr>
          <w:rFonts w:ascii="GHEA Grapalat" w:eastAsia="GHEA Grapalat" w:hAnsi="GHEA Grapalat" w:cs="GHEA Grapalat"/>
        </w:rPr>
      </w:pPr>
      <w:r w:rsidRPr="00437197">
        <w:rPr>
          <w:rFonts w:ascii="GHEA Grapalat" w:hAnsi="GHEA Grapalat"/>
        </w:rPr>
        <w:br w:type="page"/>
      </w:r>
    </w:p>
    <w:p w14:paraId="0DD32613"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rPr>
      </w:pPr>
      <w:r w:rsidRPr="00437197">
        <w:rPr>
          <w:rFonts w:ascii="GHEA Grapalat" w:eastAsia="GHEA Grapalat" w:hAnsi="GHEA Grapalat" w:cs="GHEA Grapalat"/>
          <w:b/>
          <w:color w:val="000000"/>
        </w:rPr>
        <w:lastRenderedPageBreak/>
        <w:t xml:space="preserve">Данные </w:t>
      </w:r>
      <w:proofErr w:type="gramStart"/>
      <w:r w:rsidRPr="00437197">
        <w:rPr>
          <w:rFonts w:ascii="GHEA Grapalat" w:eastAsia="GHEA Grapalat" w:hAnsi="GHEA Grapalat" w:cs="GHEA Grapalat"/>
          <w:b/>
          <w:color w:val="000000"/>
        </w:rPr>
        <w:t>листинга  акций</w:t>
      </w:r>
      <w:proofErr w:type="gramEnd"/>
    </w:p>
    <w:p w14:paraId="7868675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B5ADA71" w14:textId="77777777" w:rsidTr="006D2CDF">
        <w:tc>
          <w:tcPr>
            <w:tcW w:w="2835" w:type="dxa"/>
            <w:shd w:val="clear" w:color="auto" w:fill="D9E2F3"/>
            <w:vAlign w:val="center"/>
          </w:tcPr>
          <w:p w14:paraId="58515689"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4371AF32" w14:textId="77777777" w:rsidR="00F016A2" w:rsidRPr="00437197" w:rsidRDefault="00F016A2" w:rsidP="003850C3">
            <w:pPr>
              <w:spacing w:before="240"/>
              <w:rPr>
                <w:rFonts w:ascii="GHEA Grapalat" w:eastAsia="GHEA Grapalat" w:hAnsi="GHEA Grapalat" w:cs="GHEA Grapalat"/>
              </w:rPr>
            </w:pPr>
          </w:p>
        </w:tc>
      </w:tr>
      <w:tr w:rsidR="00F016A2" w:rsidRPr="00437197" w14:paraId="2B813DAE" w14:textId="77777777" w:rsidTr="006D2CDF">
        <w:tc>
          <w:tcPr>
            <w:tcW w:w="2835" w:type="dxa"/>
            <w:shd w:val="clear" w:color="auto" w:fill="D9E2F3"/>
            <w:vAlign w:val="center"/>
          </w:tcPr>
          <w:p w14:paraId="677B139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77AC63E5" w14:textId="77777777" w:rsidR="00F016A2" w:rsidRPr="00437197" w:rsidRDefault="00F016A2" w:rsidP="003850C3">
            <w:pPr>
              <w:spacing w:before="240"/>
              <w:rPr>
                <w:rFonts w:ascii="GHEA Grapalat" w:eastAsia="GHEA Grapalat" w:hAnsi="GHEA Grapalat" w:cs="GHEA Grapalat"/>
              </w:rPr>
            </w:pPr>
          </w:p>
        </w:tc>
      </w:tr>
    </w:tbl>
    <w:p w14:paraId="18280EDC"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2C48BE64" w14:textId="77777777" w:rsidTr="006D2CDF">
        <w:tc>
          <w:tcPr>
            <w:tcW w:w="2835" w:type="dxa"/>
            <w:shd w:val="clear" w:color="auto" w:fill="D9E2F3"/>
            <w:vAlign w:val="center"/>
          </w:tcPr>
          <w:p w14:paraId="53CECE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3FE0C094" w14:textId="77777777" w:rsidR="00F016A2" w:rsidRPr="00437197" w:rsidRDefault="00F016A2" w:rsidP="003850C3">
            <w:pPr>
              <w:spacing w:before="240"/>
              <w:rPr>
                <w:rFonts w:ascii="GHEA Grapalat" w:eastAsia="GHEA Grapalat" w:hAnsi="GHEA Grapalat" w:cs="GHEA Grapalat"/>
              </w:rPr>
            </w:pPr>
          </w:p>
        </w:tc>
      </w:tr>
      <w:tr w:rsidR="00F016A2" w:rsidRPr="00437197" w14:paraId="42A0B0D6" w14:textId="77777777" w:rsidTr="006D2CDF">
        <w:tc>
          <w:tcPr>
            <w:tcW w:w="2835" w:type="dxa"/>
            <w:shd w:val="clear" w:color="auto" w:fill="D9E2F3"/>
            <w:vAlign w:val="center"/>
          </w:tcPr>
          <w:p w14:paraId="7DBCC6E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r w:rsidRPr="00437197">
              <w:rPr>
                <w:rFonts w:ascii="GHEA Grapalat" w:hAnsi="GHEA Grapalat"/>
              </w:rPr>
              <w:t xml:space="preserve"> </w:t>
            </w:r>
          </w:p>
        </w:tc>
        <w:tc>
          <w:tcPr>
            <w:tcW w:w="6180" w:type="dxa"/>
            <w:vAlign w:val="center"/>
          </w:tcPr>
          <w:p w14:paraId="4E26D405" w14:textId="77777777" w:rsidR="00F016A2" w:rsidRPr="00437197" w:rsidRDefault="00F016A2" w:rsidP="003850C3">
            <w:pPr>
              <w:spacing w:before="240"/>
              <w:rPr>
                <w:rFonts w:ascii="GHEA Grapalat" w:eastAsia="GHEA Grapalat" w:hAnsi="GHEA Grapalat" w:cs="GHEA Grapalat"/>
              </w:rPr>
            </w:pPr>
          </w:p>
        </w:tc>
      </w:tr>
      <w:tr w:rsidR="00F016A2" w:rsidRPr="00437197" w14:paraId="3C43C3CA" w14:textId="77777777" w:rsidTr="006D2CDF">
        <w:tc>
          <w:tcPr>
            <w:tcW w:w="2835" w:type="dxa"/>
            <w:shd w:val="clear" w:color="auto" w:fill="D9E2F3"/>
            <w:vAlign w:val="center"/>
          </w:tcPr>
          <w:p w14:paraId="29ACE69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691741CA" w14:textId="77777777" w:rsidR="00F016A2" w:rsidRPr="00437197" w:rsidRDefault="00F016A2" w:rsidP="003850C3">
            <w:pPr>
              <w:spacing w:before="240"/>
              <w:rPr>
                <w:rFonts w:ascii="GHEA Grapalat" w:eastAsia="GHEA Grapalat" w:hAnsi="GHEA Grapalat" w:cs="GHEA Grapalat"/>
              </w:rPr>
            </w:pPr>
          </w:p>
        </w:tc>
      </w:tr>
      <w:tr w:rsidR="00F016A2" w:rsidRPr="00437197" w14:paraId="0AA31532" w14:textId="77777777" w:rsidTr="006D2CDF">
        <w:tc>
          <w:tcPr>
            <w:tcW w:w="2835" w:type="dxa"/>
            <w:shd w:val="clear" w:color="auto" w:fill="D9E2F3"/>
            <w:vAlign w:val="center"/>
          </w:tcPr>
          <w:p w14:paraId="0EBAFB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36483196" w14:textId="77777777" w:rsidR="00F016A2" w:rsidRPr="00437197" w:rsidRDefault="00F016A2" w:rsidP="003850C3">
            <w:pPr>
              <w:spacing w:before="240"/>
              <w:rPr>
                <w:rFonts w:ascii="GHEA Grapalat" w:eastAsia="GHEA Grapalat" w:hAnsi="GHEA Grapalat" w:cs="GHEA Grapalat"/>
              </w:rPr>
            </w:pPr>
          </w:p>
        </w:tc>
      </w:tr>
      <w:tr w:rsidR="00F016A2" w:rsidRPr="00437197" w14:paraId="5C2B8969" w14:textId="77777777" w:rsidTr="006D2CDF">
        <w:tc>
          <w:tcPr>
            <w:tcW w:w="2835" w:type="dxa"/>
            <w:shd w:val="clear" w:color="auto" w:fill="D9E2F3"/>
            <w:vAlign w:val="center"/>
          </w:tcPr>
          <w:p w14:paraId="2D70E08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5E617753" w14:textId="77777777" w:rsidR="00F016A2" w:rsidRPr="00437197" w:rsidRDefault="00F016A2" w:rsidP="003850C3">
            <w:pPr>
              <w:spacing w:before="240"/>
              <w:rPr>
                <w:rFonts w:ascii="GHEA Grapalat" w:eastAsia="GHEA Grapalat" w:hAnsi="GHEA Grapalat" w:cs="GHEA Grapalat"/>
              </w:rPr>
            </w:pPr>
          </w:p>
        </w:tc>
      </w:tr>
      <w:tr w:rsidR="00F016A2" w:rsidRPr="00437197" w14:paraId="6ADDC086" w14:textId="77777777" w:rsidTr="006D2CDF">
        <w:trPr>
          <w:trHeight w:val="1361"/>
        </w:trPr>
        <w:tc>
          <w:tcPr>
            <w:tcW w:w="2835" w:type="dxa"/>
            <w:shd w:val="clear" w:color="auto" w:fill="D9E2F3"/>
            <w:vAlign w:val="center"/>
          </w:tcPr>
          <w:p w14:paraId="0D436E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sidRPr="00437197">
              <w:rPr>
                <w:rFonts w:ascii="GHEA Grapalat" w:eastAsia="GHEA Grapalat" w:hAnsi="GHEA Grapalat" w:cs="GHEA Grapalat"/>
                <w:color w:val="000000"/>
              </w:rPr>
              <w:t>Государтво</w:t>
            </w:r>
            <w:proofErr w:type="spellEnd"/>
            <w:r w:rsidRPr="00437197">
              <w:rPr>
                <w:rFonts w:ascii="GHEA Grapalat" w:eastAsia="GHEA Grapalat" w:hAnsi="GHEA Grapalat" w:cs="GHEA Grapalat"/>
                <w:color w:val="000000"/>
              </w:rPr>
              <w:t xml:space="preserve"> регистрации</w:t>
            </w:r>
          </w:p>
        </w:tc>
        <w:tc>
          <w:tcPr>
            <w:tcW w:w="6180" w:type="dxa"/>
            <w:vAlign w:val="center"/>
          </w:tcPr>
          <w:p w14:paraId="6EEBE5DA" w14:textId="77777777" w:rsidR="00F016A2" w:rsidRPr="00437197" w:rsidRDefault="00F016A2" w:rsidP="003850C3">
            <w:pPr>
              <w:spacing w:before="240"/>
              <w:rPr>
                <w:rFonts w:ascii="GHEA Grapalat" w:eastAsia="GHEA Grapalat" w:hAnsi="GHEA Grapalat" w:cs="GHEA Grapalat"/>
              </w:rPr>
            </w:pPr>
          </w:p>
        </w:tc>
      </w:tr>
      <w:tr w:rsidR="00F016A2" w:rsidRPr="00437197" w14:paraId="5428F7EC" w14:textId="77777777" w:rsidTr="006D2CDF">
        <w:tc>
          <w:tcPr>
            <w:tcW w:w="2835" w:type="dxa"/>
            <w:shd w:val="clear" w:color="auto" w:fill="D9E2F3"/>
            <w:vAlign w:val="center"/>
          </w:tcPr>
          <w:p w14:paraId="582FB6E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88E794" w14:textId="77777777" w:rsidR="00F016A2" w:rsidRPr="00437197" w:rsidRDefault="00F016A2" w:rsidP="003850C3">
            <w:pPr>
              <w:spacing w:before="240"/>
              <w:rPr>
                <w:rFonts w:ascii="GHEA Grapalat" w:eastAsia="GHEA Grapalat" w:hAnsi="GHEA Grapalat" w:cs="GHEA Grapalat"/>
              </w:rPr>
            </w:pPr>
          </w:p>
        </w:tc>
      </w:tr>
    </w:tbl>
    <w:p w14:paraId="42BC0CC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sidRPr="0043719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4EDA7770" w14:textId="77777777" w:rsidTr="006D2CDF">
        <w:tc>
          <w:tcPr>
            <w:tcW w:w="2836" w:type="dxa"/>
            <w:shd w:val="clear" w:color="auto" w:fill="D9E2F3"/>
            <w:vAlign w:val="center"/>
          </w:tcPr>
          <w:p w14:paraId="4343D5CF" w14:textId="77777777" w:rsidR="00F016A2" w:rsidRPr="00437197"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78" w:type="dxa"/>
            <w:vAlign w:val="center"/>
          </w:tcPr>
          <w:p w14:paraId="1C6E4F07" w14:textId="77777777" w:rsidR="00F016A2" w:rsidRPr="00437197" w:rsidRDefault="00F016A2" w:rsidP="003850C3">
            <w:pPr>
              <w:spacing w:before="240"/>
              <w:rPr>
                <w:rFonts w:ascii="GHEA Grapalat" w:eastAsia="GHEA Grapalat" w:hAnsi="GHEA Grapalat" w:cs="GHEA Grapalat"/>
              </w:rPr>
            </w:pPr>
          </w:p>
        </w:tc>
      </w:tr>
      <w:tr w:rsidR="00F016A2" w:rsidRPr="00437197" w14:paraId="4724DB8D" w14:textId="77777777" w:rsidTr="006D2CDF">
        <w:tc>
          <w:tcPr>
            <w:tcW w:w="2836" w:type="dxa"/>
            <w:shd w:val="clear" w:color="auto" w:fill="D9E2F3"/>
            <w:vAlign w:val="center"/>
          </w:tcPr>
          <w:p w14:paraId="2E24F0DC" w14:textId="77777777" w:rsidR="00F016A2" w:rsidRPr="00437197"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78" w:type="dxa"/>
            <w:vAlign w:val="center"/>
          </w:tcPr>
          <w:p w14:paraId="5A38F45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5602DEA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6C07881C"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rPr>
      </w:pPr>
      <w:r w:rsidRPr="00437197">
        <w:rPr>
          <w:rFonts w:ascii="GHEA Grapalat" w:hAnsi="GHEA Grapalat"/>
        </w:rPr>
        <w:br w:type="page"/>
      </w:r>
    </w:p>
    <w:p w14:paraId="77FD9CD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7770247"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647E2423" w14:textId="77777777" w:rsidTr="006D2CDF">
        <w:tc>
          <w:tcPr>
            <w:tcW w:w="2837" w:type="dxa"/>
            <w:shd w:val="clear" w:color="auto" w:fill="D9E2F3"/>
            <w:vAlign w:val="center"/>
          </w:tcPr>
          <w:p w14:paraId="0B9F48B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государства</w:t>
            </w:r>
          </w:p>
        </w:tc>
        <w:tc>
          <w:tcPr>
            <w:tcW w:w="6180" w:type="dxa"/>
            <w:vAlign w:val="center"/>
          </w:tcPr>
          <w:p w14:paraId="78B57609" w14:textId="77777777" w:rsidR="00F016A2" w:rsidRPr="00437197" w:rsidRDefault="00F016A2" w:rsidP="003850C3">
            <w:pPr>
              <w:spacing w:before="240"/>
              <w:rPr>
                <w:rFonts w:ascii="GHEA Grapalat" w:eastAsia="GHEA Grapalat" w:hAnsi="GHEA Grapalat" w:cs="GHEA Grapalat"/>
              </w:rPr>
            </w:pPr>
          </w:p>
        </w:tc>
      </w:tr>
      <w:tr w:rsidR="00F016A2" w:rsidRPr="00437197" w14:paraId="68136E8A" w14:textId="77777777" w:rsidTr="006D2CDF">
        <w:tc>
          <w:tcPr>
            <w:tcW w:w="2837" w:type="dxa"/>
            <w:shd w:val="clear" w:color="auto" w:fill="D9E2F3"/>
            <w:vAlign w:val="center"/>
          </w:tcPr>
          <w:p w14:paraId="563D501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муниципалитета</w:t>
            </w:r>
          </w:p>
        </w:tc>
        <w:tc>
          <w:tcPr>
            <w:tcW w:w="6180" w:type="dxa"/>
            <w:vAlign w:val="center"/>
          </w:tcPr>
          <w:p w14:paraId="093597F6" w14:textId="77777777" w:rsidR="00F016A2" w:rsidRPr="00437197" w:rsidRDefault="00F016A2" w:rsidP="003850C3">
            <w:pPr>
              <w:spacing w:before="240"/>
              <w:rPr>
                <w:rFonts w:ascii="GHEA Grapalat" w:eastAsia="GHEA Grapalat" w:hAnsi="GHEA Grapalat" w:cs="GHEA Grapalat"/>
              </w:rPr>
            </w:pPr>
          </w:p>
        </w:tc>
      </w:tr>
      <w:tr w:rsidR="00F016A2" w:rsidRPr="00437197" w14:paraId="04925E1F" w14:textId="77777777" w:rsidTr="006D2CDF">
        <w:tc>
          <w:tcPr>
            <w:tcW w:w="2837" w:type="dxa"/>
            <w:shd w:val="clear" w:color="auto" w:fill="D9E2F3"/>
            <w:vAlign w:val="center"/>
          </w:tcPr>
          <w:p w14:paraId="4C848A7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80" w:type="dxa"/>
            <w:vAlign w:val="center"/>
          </w:tcPr>
          <w:p w14:paraId="13C19589" w14:textId="77777777" w:rsidR="00F016A2" w:rsidRPr="00437197" w:rsidRDefault="00F016A2" w:rsidP="003850C3">
            <w:pPr>
              <w:spacing w:before="240"/>
              <w:rPr>
                <w:rFonts w:ascii="GHEA Grapalat" w:eastAsia="GHEA Grapalat" w:hAnsi="GHEA Grapalat" w:cs="GHEA Grapalat"/>
              </w:rPr>
            </w:pPr>
          </w:p>
        </w:tc>
      </w:tr>
      <w:tr w:rsidR="00F016A2" w:rsidRPr="00437197" w14:paraId="7409BF18" w14:textId="77777777" w:rsidTr="006D2CDF">
        <w:tc>
          <w:tcPr>
            <w:tcW w:w="2837" w:type="dxa"/>
            <w:shd w:val="clear" w:color="auto" w:fill="D9E2F3"/>
            <w:vAlign w:val="center"/>
          </w:tcPr>
          <w:p w14:paraId="7E318B5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4DBAD49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7B160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34F4FB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5EF850B1" w14:textId="77777777" w:rsidTr="006D2CDF">
        <w:tc>
          <w:tcPr>
            <w:tcW w:w="2837" w:type="dxa"/>
            <w:shd w:val="clear" w:color="auto" w:fill="D9E2F3"/>
            <w:vAlign w:val="center"/>
          </w:tcPr>
          <w:p w14:paraId="356B9EB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w:t>
            </w:r>
          </w:p>
        </w:tc>
        <w:tc>
          <w:tcPr>
            <w:tcW w:w="6180" w:type="dxa"/>
            <w:vAlign w:val="center"/>
          </w:tcPr>
          <w:p w14:paraId="7CB5A142" w14:textId="77777777" w:rsidR="00F016A2" w:rsidRPr="00437197" w:rsidRDefault="00F016A2" w:rsidP="003850C3">
            <w:pPr>
              <w:spacing w:before="240"/>
              <w:rPr>
                <w:rFonts w:ascii="GHEA Grapalat" w:eastAsia="GHEA Grapalat" w:hAnsi="GHEA Grapalat" w:cs="GHEA Grapalat"/>
              </w:rPr>
            </w:pPr>
          </w:p>
        </w:tc>
      </w:tr>
      <w:tr w:rsidR="00F016A2" w:rsidRPr="00437197" w14:paraId="168E8EEF" w14:textId="77777777" w:rsidTr="006D2CDF">
        <w:tc>
          <w:tcPr>
            <w:tcW w:w="2837" w:type="dxa"/>
            <w:shd w:val="clear" w:color="auto" w:fill="D9E2F3"/>
            <w:vAlign w:val="center"/>
          </w:tcPr>
          <w:p w14:paraId="773C8FE8"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969AFEA" w14:textId="77777777" w:rsidR="00F016A2" w:rsidRPr="00437197" w:rsidRDefault="00F016A2" w:rsidP="003850C3">
            <w:pPr>
              <w:spacing w:before="240"/>
              <w:rPr>
                <w:rFonts w:ascii="GHEA Grapalat" w:eastAsia="GHEA Grapalat" w:hAnsi="GHEA Grapalat" w:cs="GHEA Grapalat"/>
              </w:rPr>
            </w:pPr>
          </w:p>
        </w:tc>
      </w:tr>
      <w:tr w:rsidR="00F016A2" w:rsidRPr="00437197" w14:paraId="6F19A724" w14:textId="77777777" w:rsidTr="006D2CDF">
        <w:tc>
          <w:tcPr>
            <w:tcW w:w="2837" w:type="dxa"/>
            <w:shd w:val="clear" w:color="auto" w:fill="D9E2F3"/>
            <w:vAlign w:val="center"/>
          </w:tcPr>
          <w:p w14:paraId="760E220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6180" w:type="dxa"/>
            <w:vAlign w:val="center"/>
          </w:tcPr>
          <w:p w14:paraId="173BE054" w14:textId="77777777" w:rsidR="00F016A2" w:rsidRPr="00437197" w:rsidRDefault="00F016A2" w:rsidP="003850C3">
            <w:pPr>
              <w:spacing w:before="240"/>
              <w:rPr>
                <w:rFonts w:ascii="GHEA Grapalat" w:eastAsia="GHEA Grapalat" w:hAnsi="GHEA Grapalat" w:cs="GHEA Grapalat"/>
              </w:rPr>
            </w:pPr>
          </w:p>
        </w:tc>
      </w:tr>
      <w:tr w:rsidR="00F016A2" w:rsidRPr="00437197" w14:paraId="3A8D5132" w14:textId="77777777" w:rsidTr="006D2CDF">
        <w:tc>
          <w:tcPr>
            <w:tcW w:w="2837" w:type="dxa"/>
            <w:shd w:val="clear" w:color="auto" w:fill="D9E2F3"/>
            <w:vAlign w:val="center"/>
          </w:tcPr>
          <w:p w14:paraId="462E0BDC"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6F89D375"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58215DC"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5A70AE73" w14:textId="77777777" w:rsidR="00F016A2" w:rsidRPr="00437197" w:rsidRDefault="00F016A2" w:rsidP="003850C3">
      <w:pPr>
        <w:rPr>
          <w:rFonts w:ascii="GHEA Grapalat" w:eastAsia="GHEA Grapalat" w:hAnsi="GHEA Grapalat" w:cs="GHEA Grapalat"/>
          <w:b/>
        </w:rPr>
      </w:pPr>
      <w:r w:rsidRPr="00437197">
        <w:rPr>
          <w:rFonts w:ascii="GHEA Grapalat" w:hAnsi="GHEA Grapalat"/>
        </w:rPr>
        <w:br w:type="page"/>
      </w:r>
    </w:p>
    <w:p w14:paraId="2FE14FF7"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Данные реального бенефициара</w:t>
      </w:r>
    </w:p>
    <w:p w14:paraId="71C57691"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6FE347F6" w14:textId="77777777" w:rsidTr="006D2CDF">
        <w:tc>
          <w:tcPr>
            <w:tcW w:w="2836" w:type="dxa"/>
            <w:shd w:val="clear" w:color="auto" w:fill="D9E2F3"/>
            <w:vAlign w:val="center"/>
          </w:tcPr>
          <w:p w14:paraId="3F628F9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w:t>
            </w:r>
          </w:p>
        </w:tc>
        <w:tc>
          <w:tcPr>
            <w:tcW w:w="6178" w:type="dxa"/>
            <w:vAlign w:val="center"/>
          </w:tcPr>
          <w:p w14:paraId="432B5186" w14:textId="77777777" w:rsidR="00F016A2" w:rsidRPr="00437197" w:rsidRDefault="00F016A2" w:rsidP="003850C3">
            <w:pPr>
              <w:spacing w:before="240"/>
              <w:rPr>
                <w:rFonts w:ascii="GHEA Grapalat" w:eastAsia="GHEA Grapalat" w:hAnsi="GHEA Grapalat" w:cs="GHEA Grapalat"/>
              </w:rPr>
            </w:pPr>
          </w:p>
        </w:tc>
      </w:tr>
      <w:tr w:rsidR="00F016A2" w:rsidRPr="00437197" w14:paraId="72F20838" w14:textId="77777777" w:rsidTr="006D2CDF">
        <w:tc>
          <w:tcPr>
            <w:tcW w:w="2836" w:type="dxa"/>
            <w:shd w:val="clear" w:color="auto" w:fill="D9E2F3"/>
            <w:vAlign w:val="center"/>
          </w:tcPr>
          <w:p w14:paraId="7D4C90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w:t>
            </w:r>
          </w:p>
        </w:tc>
        <w:tc>
          <w:tcPr>
            <w:tcW w:w="6178" w:type="dxa"/>
            <w:vAlign w:val="center"/>
          </w:tcPr>
          <w:p w14:paraId="7D59A3E8" w14:textId="77777777" w:rsidR="00F016A2" w:rsidRPr="00437197" w:rsidRDefault="00F016A2" w:rsidP="003850C3">
            <w:pPr>
              <w:spacing w:before="240"/>
              <w:rPr>
                <w:rFonts w:ascii="GHEA Grapalat" w:eastAsia="GHEA Grapalat" w:hAnsi="GHEA Grapalat" w:cs="GHEA Grapalat"/>
              </w:rPr>
            </w:pPr>
          </w:p>
        </w:tc>
      </w:tr>
      <w:tr w:rsidR="00F016A2" w:rsidRPr="00437197" w14:paraId="578A9141" w14:textId="77777777" w:rsidTr="006D2CDF">
        <w:tc>
          <w:tcPr>
            <w:tcW w:w="2836" w:type="dxa"/>
            <w:shd w:val="clear" w:color="auto" w:fill="D9E2F3"/>
            <w:vAlign w:val="center"/>
          </w:tcPr>
          <w:p w14:paraId="4A323F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Имя(</w:t>
            </w:r>
            <w:proofErr w:type="gramEnd"/>
            <w:r w:rsidRPr="00437197">
              <w:rPr>
                <w:rFonts w:ascii="GHEA Grapalat" w:eastAsia="GHEA Grapalat" w:hAnsi="GHEA Grapalat" w:cs="GHEA Grapalat"/>
                <w:color w:val="000000"/>
              </w:rPr>
              <w:t>латинскими буквами)</w:t>
            </w:r>
          </w:p>
        </w:tc>
        <w:tc>
          <w:tcPr>
            <w:tcW w:w="6178" w:type="dxa"/>
            <w:vAlign w:val="center"/>
          </w:tcPr>
          <w:p w14:paraId="04C6BE98" w14:textId="77777777" w:rsidR="00F016A2" w:rsidRPr="00437197" w:rsidRDefault="00F016A2" w:rsidP="003850C3">
            <w:pPr>
              <w:spacing w:before="240"/>
              <w:rPr>
                <w:rFonts w:ascii="GHEA Grapalat" w:eastAsia="GHEA Grapalat" w:hAnsi="GHEA Grapalat" w:cs="GHEA Grapalat"/>
              </w:rPr>
            </w:pPr>
          </w:p>
        </w:tc>
      </w:tr>
      <w:tr w:rsidR="00F016A2" w:rsidRPr="00437197" w14:paraId="04040C0B" w14:textId="77777777" w:rsidTr="006D2CDF">
        <w:tc>
          <w:tcPr>
            <w:tcW w:w="2836" w:type="dxa"/>
            <w:shd w:val="clear" w:color="auto" w:fill="D9E2F3"/>
            <w:vAlign w:val="center"/>
          </w:tcPr>
          <w:p w14:paraId="79F341C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 (латинскими буквами)</w:t>
            </w:r>
          </w:p>
        </w:tc>
        <w:tc>
          <w:tcPr>
            <w:tcW w:w="6178" w:type="dxa"/>
            <w:vAlign w:val="center"/>
          </w:tcPr>
          <w:p w14:paraId="042E6C79" w14:textId="77777777" w:rsidR="00F016A2" w:rsidRPr="00437197" w:rsidRDefault="00F016A2" w:rsidP="003850C3">
            <w:pPr>
              <w:spacing w:before="240"/>
              <w:rPr>
                <w:rFonts w:ascii="GHEA Grapalat" w:eastAsia="GHEA Grapalat" w:hAnsi="GHEA Grapalat" w:cs="GHEA Grapalat"/>
              </w:rPr>
            </w:pPr>
          </w:p>
        </w:tc>
      </w:tr>
      <w:tr w:rsidR="00F016A2" w:rsidRPr="00437197" w14:paraId="3CE6BC2B" w14:textId="77777777" w:rsidTr="006D2CDF">
        <w:tc>
          <w:tcPr>
            <w:tcW w:w="2836" w:type="dxa"/>
            <w:shd w:val="clear" w:color="auto" w:fill="D9E2F3"/>
            <w:vAlign w:val="center"/>
          </w:tcPr>
          <w:p w14:paraId="2A4EAA4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Гражданство</w:t>
            </w:r>
          </w:p>
        </w:tc>
        <w:tc>
          <w:tcPr>
            <w:tcW w:w="6178" w:type="dxa"/>
            <w:vAlign w:val="center"/>
          </w:tcPr>
          <w:p w14:paraId="26E867E6" w14:textId="77777777" w:rsidR="00F016A2" w:rsidRPr="00437197" w:rsidRDefault="00F016A2" w:rsidP="003850C3">
            <w:pPr>
              <w:spacing w:before="240"/>
              <w:rPr>
                <w:rFonts w:ascii="GHEA Grapalat" w:eastAsia="GHEA Grapalat" w:hAnsi="GHEA Grapalat" w:cs="GHEA Grapalat"/>
              </w:rPr>
            </w:pPr>
          </w:p>
        </w:tc>
      </w:tr>
      <w:tr w:rsidR="00F016A2" w:rsidRPr="00437197" w14:paraId="4337E11D" w14:textId="77777777" w:rsidTr="006D2CDF">
        <w:tc>
          <w:tcPr>
            <w:tcW w:w="2836" w:type="dxa"/>
            <w:shd w:val="clear" w:color="auto" w:fill="D9E2F3"/>
            <w:vAlign w:val="center"/>
          </w:tcPr>
          <w:p w14:paraId="7ACDA0B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рождения</w:t>
            </w:r>
          </w:p>
        </w:tc>
        <w:tc>
          <w:tcPr>
            <w:tcW w:w="6178" w:type="dxa"/>
            <w:vAlign w:val="center"/>
          </w:tcPr>
          <w:p w14:paraId="3D9CCB81" w14:textId="77777777" w:rsidR="00F016A2" w:rsidRPr="00437197" w:rsidRDefault="00F016A2" w:rsidP="003850C3">
            <w:pPr>
              <w:spacing w:before="240"/>
              <w:rPr>
                <w:rFonts w:ascii="GHEA Grapalat" w:eastAsia="GHEA Grapalat" w:hAnsi="GHEA Grapalat" w:cs="GHEA Grapalat"/>
              </w:rPr>
            </w:pPr>
          </w:p>
        </w:tc>
      </w:tr>
    </w:tbl>
    <w:p w14:paraId="51C3F9CA"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437197" w14:paraId="189374AA" w14:textId="77777777" w:rsidTr="006D2CDF">
        <w:tc>
          <w:tcPr>
            <w:tcW w:w="2977" w:type="dxa"/>
            <w:shd w:val="clear" w:color="auto" w:fill="D9E2F3"/>
            <w:vAlign w:val="center"/>
          </w:tcPr>
          <w:p w14:paraId="6652959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Тип документа</w:t>
            </w:r>
          </w:p>
        </w:tc>
        <w:tc>
          <w:tcPr>
            <w:tcW w:w="6096" w:type="dxa"/>
            <w:vAlign w:val="center"/>
          </w:tcPr>
          <w:p w14:paraId="0940DE0E" w14:textId="77777777" w:rsidR="00F016A2" w:rsidRPr="00437197" w:rsidRDefault="00F016A2" w:rsidP="003850C3">
            <w:pPr>
              <w:spacing w:before="240"/>
              <w:rPr>
                <w:rFonts w:ascii="GHEA Grapalat" w:eastAsia="GHEA Grapalat" w:hAnsi="GHEA Grapalat" w:cs="GHEA Grapalat"/>
              </w:rPr>
            </w:pPr>
          </w:p>
        </w:tc>
      </w:tr>
      <w:tr w:rsidR="00F016A2" w:rsidRPr="00437197" w14:paraId="0B97BE2B" w14:textId="77777777" w:rsidTr="006D2CDF">
        <w:tc>
          <w:tcPr>
            <w:tcW w:w="2977" w:type="dxa"/>
            <w:shd w:val="clear" w:color="auto" w:fill="D9E2F3"/>
            <w:vAlign w:val="center"/>
          </w:tcPr>
          <w:p w14:paraId="6BEF4C5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документа</w:t>
            </w:r>
          </w:p>
        </w:tc>
        <w:tc>
          <w:tcPr>
            <w:tcW w:w="6096" w:type="dxa"/>
            <w:vAlign w:val="center"/>
          </w:tcPr>
          <w:p w14:paraId="565164E0" w14:textId="77777777" w:rsidR="00F016A2" w:rsidRPr="00437197" w:rsidRDefault="00F016A2" w:rsidP="003850C3">
            <w:pPr>
              <w:spacing w:before="240"/>
              <w:rPr>
                <w:rFonts w:ascii="GHEA Grapalat" w:eastAsia="GHEA Grapalat" w:hAnsi="GHEA Grapalat" w:cs="GHEA Grapalat"/>
              </w:rPr>
            </w:pPr>
          </w:p>
        </w:tc>
      </w:tr>
      <w:tr w:rsidR="00F016A2" w:rsidRPr="00437197" w14:paraId="1DAF8CD7" w14:textId="77777777" w:rsidTr="006D2CDF">
        <w:tc>
          <w:tcPr>
            <w:tcW w:w="2977" w:type="dxa"/>
            <w:shd w:val="clear" w:color="auto" w:fill="D9E2F3"/>
            <w:vAlign w:val="center"/>
          </w:tcPr>
          <w:p w14:paraId="57673476" w14:textId="77777777" w:rsidR="00F016A2" w:rsidRPr="00437197"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предоставления</w:t>
            </w:r>
          </w:p>
        </w:tc>
        <w:tc>
          <w:tcPr>
            <w:tcW w:w="6096" w:type="dxa"/>
            <w:vAlign w:val="center"/>
          </w:tcPr>
          <w:p w14:paraId="2D547F97" w14:textId="77777777" w:rsidR="00F016A2" w:rsidRPr="00437197" w:rsidRDefault="00F016A2" w:rsidP="003850C3">
            <w:pPr>
              <w:spacing w:before="240"/>
              <w:rPr>
                <w:rFonts w:ascii="GHEA Grapalat" w:eastAsia="GHEA Grapalat" w:hAnsi="GHEA Grapalat" w:cs="GHEA Grapalat"/>
              </w:rPr>
            </w:pPr>
          </w:p>
        </w:tc>
      </w:tr>
      <w:tr w:rsidR="00F016A2" w:rsidRPr="00437197" w14:paraId="0971E275" w14:textId="77777777" w:rsidTr="006D2CDF">
        <w:tc>
          <w:tcPr>
            <w:tcW w:w="2977" w:type="dxa"/>
            <w:shd w:val="clear" w:color="auto" w:fill="D9E2F3"/>
            <w:vAlign w:val="center"/>
          </w:tcPr>
          <w:p w14:paraId="72BAC46E" w14:textId="77777777" w:rsidR="00F016A2" w:rsidRPr="00437197"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437197">
              <w:rPr>
                <w:rFonts w:ascii="GHEA Grapalat" w:eastAsia="GHEA Grapalat" w:hAnsi="GHEA Grapalat" w:cs="GHEA Grapalat"/>
                <w:color w:val="000000"/>
              </w:rPr>
              <w:t>Предоставляющий орган</w:t>
            </w:r>
          </w:p>
        </w:tc>
        <w:tc>
          <w:tcPr>
            <w:tcW w:w="6096" w:type="dxa"/>
            <w:vAlign w:val="center"/>
          </w:tcPr>
          <w:p w14:paraId="020EB63D" w14:textId="77777777" w:rsidR="00F016A2" w:rsidRPr="00437197" w:rsidRDefault="00F016A2" w:rsidP="003850C3">
            <w:pPr>
              <w:spacing w:before="240"/>
              <w:rPr>
                <w:rFonts w:ascii="GHEA Grapalat" w:eastAsia="GHEA Grapalat" w:hAnsi="GHEA Grapalat" w:cs="GHEA Grapalat"/>
              </w:rPr>
            </w:pPr>
          </w:p>
        </w:tc>
      </w:tr>
      <w:tr w:rsidR="00F016A2" w:rsidRPr="00437197" w14:paraId="5DC9484F" w14:textId="77777777" w:rsidTr="006D2CDF">
        <w:tc>
          <w:tcPr>
            <w:tcW w:w="2977" w:type="dxa"/>
            <w:shd w:val="clear" w:color="auto" w:fill="D9E2F3"/>
            <w:vAlign w:val="center"/>
          </w:tcPr>
          <w:p w14:paraId="710960F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НЗОУ или эквивалентный номер</w:t>
            </w:r>
          </w:p>
        </w:tc>
        <w:tc>
          <w:tcPr>
            <w:tcW w:w="6096" w:type="dxa"/>
            <w:vAlign w:val="center"/>
          </w:tcPr>
          <w:p w14:paraId="0FDAF3D7" w14:textId="77777777" w:rsidR="00F016A2" w:rsidRPr="00437197" w:rsidRDefault="00F016A2" w:rsidP="003850C3">
            <w:pPr>
              <w:spacing w:before="240"/>
              <w:rPr>
                <w:rFonts w:ascii="GHEA Grapalat" w:eastAsia="GHEA Grapalat" w:hAnsi="GHEA Grapalat" w:cs="GHEA Grapalat"/>
              </w:rPr>
            </w:pPr>
          </w:p>
        </w:tc>
      </w:tr>
    </w:tbl>
    <w:p w14:paraId="0DE7EA4D"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437197" w14:paraId="3C44865A" w14:textId="77777777" w:rsidTr="006D2CDF">
        <w:tc>
          <w:tcPr>
            <w:tcW w:w="2943" w:type="dxa"/>
            <w:shd w:val="clear" w:color="auto" w:fill="D9E2F3"/>
            <w:vAlign w:val="center"/>
          </w:tcPr>
          <w:p w14:paraId="1514392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072" w:type="dxa"/>
            <w:vAlign w:val="center"/>
          </w:tcPr>
          <w:p w14:paraId="43E17B50" w14:textId="77777777" w:rsidR="00F016A2" w:rsidRPr="00437197" w:rsidRDefault="00F016A2" w:rsidP="003850C3">
            <w:pPr>
              <w:spacing w:before="240"/>
              <w:rPr>
                <w:rFonts w:ascii="GHEA Grapalat" w:eastAsia="GHEA Grapalat" w:hAnsi="GHEA Grapalat" w:cs="GHEA Grapalat"/>
              </w:rPr>
            </w:pPr>
          </w:p>
        </w:tc>
      </w:tr>
      <w:tr w:rsidR="00F016A2" w:rsidRPr="00437197" w14:paraId="514F3254" w14:textId="77777777" w:rsidTr="006D2CDF">
        <w:tc>
          <w:tcPr>
            <w:tcW w:w="2943" w:type="dxa"/>
            <w:shd w:val="clear" w:color="auto" w:fill="D9E2F3"/>
            <w:vAlign w:val="center"/>
          </w:tcPr>
          <w:p w14:paraId="2BE2FFD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072" w:type="dxa"/>
            <w:vAlign w:val="center"/>
          </w:tcPr>
          <w:p w14:paraId="3E7CB597" w14:textId="77777777" w:rsidR="00F016A2" w:rsidRPr="00437197" w:rsidRDefault="00F016A2" w:rsidP="003850C3">
            <w:pPr>
              <w:spacing w:before="240"/>
              <w:rPr>
                <w:rFonts w:ascii="GHEA Grapalat" w:eastAsia="GHEA Grapalat" w:hAnsi="GHEA Grapalat" w:cs="GHEA Grapalat"/>
              </w:rPr>
            </w:pPr>
          </w:p>
        </w:tc>
      </w:tr>
      <w:tr w:rsidR="00F016A2" w:rsidRPr="00437197" w14:paraId="42CF4CBB" w14:textId="77777777" w:rsidTr="006D2CDF">
        <w:tc>
          <w:tcPr>
            <w:tcW w:w="2943" w:type="dxa"/>
            <w:shd w:val="clear" w:color="auto" w:fill="D9E2F3"/>
            <w:vAlign w:val="center"/>
          </w:tcPr>
          <w:p w14:paraId="664A9D80"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Административно-территориальная единица</w:t>
            </w:r>
          </w:p>
        </w:tc>
        <w:tc>
          <w:tcPr>
            <w:tcW w:w="6072" w:type="dxa"/>
            <w:vAlign w:val="center"/>
          </w:tcPr>
          <w:p w14:paraId="5789214C" w14:textId="77777777" w:rsidR="00F016A2" w:rsidRPr="00437197" w:rsidRDefault="00F016A2" w:rsidP="003850C3">
            <w:pPr>
              <w:spacing w:before="240"/>
              <w:rPr>
                <w:rFonts w:ascii="GHEA Grapalat" w:eastAsia="GHEA Grapalat" w:hAnsi="GHEA Grapalat" w:cs="GHEA Grapalat"/>
              </w:rPr>
            </w:pPr>
          </w:p>
        </w:tc>
      </w:tr>
      <w:tr w:rsidR="00F016A2" w:rsidRPr="00437197" w14:paraId="3F68A952" w14:textId="77777777" w:rsidTr="006D2CDF">
        <w:tc>
          <w:tcPr>
            <w:tcW w:w="2943" w:type="dxa"/>
            <w:shd w:val="clear" w:color="auto" w:fill="D9E2F3"/>
            <w:vAlign w:val="center"/>
          </w:tcPr>
          <w:p w14:paraId="25BF7FE5" w14:textId="77777777" w:rsidR="00F016A2" w:rsidRPr="00437197"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072" w:type="dxa"/>
            <w:vAlign w:val="center"/>
          </w:tcPr>
          <w:p w14:paraId="3E9A457D" w14:textId="77777777" w:rsidR="00F016A2" w:rsidRPr="00437197" w:rsidRDefault="00F016A2" w:rsidP="003850C3">
            <w:pPr>
              <w:spacing w:before="240"/>
              <w:rPr>
                <w:rFonts w:ascii="GHEA Grapalat" w:eastAsia="GHEA Grapalat" w:hAnsi="GHEA Grapalat" w:cs="GHEA Grapalat"/>
              </w:rPr>
            </w:pPr>
          </w:p>
        </w:tc>
      </w:tr>
    </w:tbl>
    <w:p w14:paraId="2D34919F"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437197" w14:paraId="776A4713" w14:textId="77777777" w:rsidTr="006D2CDF">
        <w:tc>
          <w:tcPr>
            <w:tcW w:w="2837" w:type="dxa"/>
            <w:shd w:val="clear" w:color="auto" w:fill="D9E2F3"/>
            <w:vAlign w:val="center"/>
          </w:tcPr>
          <w:p w14:paraId="54C34AA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178" w:type="dxa"/>
            <w:vAlign w:val="center"/>
          </w:tcPr>
          <w:p w14:paraId="63135329" w14:textId="77777777" w:rsidR="00F016A2" w:rsidRPr="00437197" w:rsidRDefault="00F016A2" w:rsidP="003850C3">
            <w:pPr>
              <w:spacing w:before="240"/>
              <w:rPr>
                <w:rFonts w:ascii="GHEA Grapalat" w:eastAsia="GHEA Grapalat" w:hAnsi="GHEA Grapalat" w:cs="GHEA Grapalat"/>
              </w:rPr>
            </w:pPr>
          </w:p>
        </w:tc>
      </w:tr>
      <w:tr w:rsidR="00F016A2" w:rsidRPr="00437197" w14:paraId="3E592260" w14:textId="77777777" w:rsidTr="006D2CDF">
        <w:tc>
          <w:tcPr>
            <w:tcW w:w="2837" w:type="dxa"/>
            <w:shd w:val="clear" w:color="auto" w:fill="D9E2F3"/>
            <w:vAlign w:val="center"/>
          </w:tcPr>
          <w:p w14:paraId="4335956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178" w:type="dxa"/>
            <w:vAlign w:val="center"/>
          </w:tcPr>
          <w:p w14:paraId="79B20AE6" w14:textId="77777777" w:rsidR="00F016A2" w:rsidRPr="00437197" w:rsidRDefault="00F016A2" w:rsidP="003850C3">
            <w:pPr>
              <w:spacing w:before="240"/>
              <w:rPr>
                <w:rFonts w:ascii="GHEA Grapalat" w:eastAsia="GHEA Grapalat" w:hAnsi="GHEA Grapalat" w:cs="GHEA Grapalat"/>
              </w:rPr>
            </w:pPr>
          </w:p>
        </w:tc>
      </w:tr>
      <w:tr w:rsidR="00F016A2" w:rsidRPr="00437197" w14:paraId="54C527A3" w14:textId="77777777" w:rsidTr="006D2CDF">
        <w:tc>
          <w:tcPr>
            <w:tcW w:w="2837" w:type="dxa"/>
            <w:shd w:val="clear" w:color="auto" w:fill="D9E2F3"/>
            <w:vAlign w:val="center"/>
          </w:tcPr>
          <w:p w14:paraId="7C888A6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1D33515D" w14:textId="77777777" w:rsidR="00F016A2" w:rsidRPr="00437197" w:rsidRDefault="00F016A2" w:rsidP="003850C3">
            <w:pPr>
              <w:spacing w:before="240"/>
              <w:rPr>
                <w:rFonts w:ascii="GHEA Grapalat" w:eastAsia="GHEA Grapalat" w:hAnsi="GHEA Grapalat" w:cs="GHEA Grapalat"/>
              </w:rPr>
            </w:pPr>
          </w:p>
        </w:tc>
      </w:tr>
      <w:tr w:rsidR="00F016A2" w:rsidRPr="00437197" w14:paraId="02F5A42D" w14:textId="77777777" w:rsidTr="006D2CDF">
        <w:tc>
          <w:tcPr>
            <w:tcW w:w="2837" w:type="dxa"/>
            <w:shd w:val="clear" w:color="auto" w:fill="D9E2F3"/>
            <w:vAlign w:val="center"/>
          </w:tcPr>
          <w:p w14:paraId="2A8E83AA"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178" w:type="dxa"/>
            <w:vAlign w:val="center"/>
          </w:tcPr>
          <w:p w14:paraId="385DD65E" w14:textId="77777777" w:rsidR="00F016A2" w:rsidRPr="00437197" w:rsidRDefault="00F016A2" w:rsidP="003850C3">
            <w:pPr>
              <w:spacing w:before="240"/>
              <w:rPr>
                <w:rFonts w:ascii="GHEA Grapalat" w:eastAsia="GHEA Grapalat" w:hAnsi="GHEA Grapalat" w:cs="GHEA Grapalat"/>
              </w:rPr>
            </w:pPr>
          </w:p>
        </w:tc>
      </w:tr>
    </w:tbl>
    <w:p w14:paraId="24A8058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686155FB" w14:textId="77777777" w:rsidTr="006D2CDF">
        <w:trPr>
          <w:trHeight w:val="924"/>
        </w:trPr>
        <w:tc>
          <w:tcPr>
            <w:tcW w:w="9016" w:type="dxa"/>
            <w:gridSpan w:val="2"/>
            <w:vAlign w:val="center"/>
          </w:tcPr>
          <w:p w14:paraId="5CE8C1D8"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37197" w14:paraId="0C85701F" w14:textId="77777777" w:rsidTr="006D2CDF">
        <w:trPr>
          <w:trHeight w:val="684"/>
        </w:trPr>
        <w:tc>
          <w:tcPr>
            <w:tcW w:w="4508" w:type="dxa"/>
            <w:shd w:val="clear" w:color="auto" w:fill="D9E2F3"/>
            <w:vAlign w:val="center"/>
          </w:tcPr>
          <w:p w14:paraId="792C683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4508" w:type="dxa"/>
            <w:shd w:val="clear" w:color="auto" w:fill="FFFFFF"/>
            <w:vAlign w:val="center"/>
          </w:tcPr>
          <w:p w14:paraId="37A693EB" w14:textId="77777777" w:rsidR="00F016A2" w:rsidRPr="00437197" w:rsidRDefault="00F016A2" w:rsidP="003850C3">
            <w:pPr>
              <w:spacing w:before="240"/>
              <w:rPr>
                <w:rFonts w:ascii="GHEA Grapalat" w:eastAsia="GHEA Grapalat" w:hAnsi="GHEA Grapalat" w:cs="GHEA Grapalat"/>
              </w:rPr>
            </w:pPr>
          </w:p>
        </w:tc>
      </w:tr>
      <w:tr w:rsidR="00F016A2" w:rsidRPr="00437197" w14:paraId="729130E0" w14:textId="77777777" w:rsidTr="006D2CDF">
        <w:trPr>
          <w:trHeight w:val="1282"/>
        </w:trPr>
        <w:tc>
          <w:tcPr>
            <w:tcW w:w="4508" w:type="dxa"/>
            <w:shd w:val="clear" w:color="auto" w:fill="D9E2F3"/>
            <w:vAlign w:val="center"/>
          </w:tcPr>
          <w:p w14:paraId="762B0F4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6CF52114"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02EED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57674EEE" w14:textId="77777777" w:rsidTr="006D2CDF">
        <w:tc>
          <w:tcPr>
            <w:tcW w:w="9016" w:type="dxa"/>
            <w:gridSpan w:val="2"/>
            <w:vAlign w:val="center"/>
          </w:tcPr>
          <w:p w14:paraId="470CF6D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437197" w14:paraId="4805167F" w14:textId="77777777" w:rsidTr="006D2CDF">
        <w:tc>
          <w:tcPr>
            <w:tcW w:w="9016" w:type="dxa"/>
            <w:gridSpan w:val="2"/>
            <w:vAlign w:val="center"/>
          </w:tcPr>
          <w:p w14:paraId="314BE7B7"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437197">
              <w:rPr>
                <w:rFonts w:ascii="GHEA Grapalat" w:eastAsia="GHEA Grapalat" w:hAnsi="GHEA Grapalat" w:cs="GHEA Grapalat"/>
              </w:rPr>
              <w:t>лица, в случае, если</w:t>
            </w:r>
            <w:proofErr w:type="gramEnd"/>
            <w:r w:rsidR="00F016A2" w:rsidRPr="00437197">
              <w:rPr>
                <w:rFonts w:ascii="GHEA Grapalat" w:eastAsia="GHEA Grapalat" w:hAnsi="GHEA Grapalat" w:cs="GHEA Grapalat"/>
              </w:rPr>
              <w:t xml:space="preserve"> нет физического лица, соответствующего требованиям пунктов " а " и "</w:t>
            </w:r>
            <w:r w:rsidR="00F016A2" w:rsidRPr="00437197">
              <w:rPr>
                <w:rFonts w:ascii="GHEA Grapalat" w:eastAsia="GHEA Grapalat" w:hAnsi="GHEA Grapalat" w:cs="GHEA Grapalat"/>
                <w:lang w:val="hy-AM"/>
              </w:rPr>
              <w:t>б</w:t>
            </w:r>
            <w:r w:rsidR="00F016A2" w:rsidRPr="00437197">
              <w:rPr>
                <w:rFonts w:ascii="GHEA Grapalat" w:eastAsia="GHEA Grapalat" w:hAnsi="GHEA Grapalat" w:cs="GHEA Grapalat"/>
              </w:rPr>
              <w:t>"</w:t>
            </w:r>
          </w:p>
        </w:tc>
      </w:tr>
    </w:tbl>
    <w:p w14:paraId="063CD6C3"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2EAD199D" w14:textId="77777777" w:rsidTr="006D2CDF">
        <w:trPr>
          <w:trHeight w:val="924"/>
        </w:trPr>
        <w:tc>
          <w:tcPr>
            <w:tcW w:w="9016" w:type="dxa"/>
            <w:gridSpan w:val="2"/>
            <w:vAlign w:val="center"/>
          </w:tcPr>
          <w:p w14:paraId="6707BB66"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37197" w14:paraId="44FCC1F5" w14:textId="77777777" w:rsidTr="006D2CDF">
        <w:trPr>
          <w:trHeight w:val="684"/>
        </w:trPr>
        <w:tc>
          <w:tcPr>
            <w:tcW w:w="4508" w:type="dxa"/>
            <w:shd w:val="clear" w:color="auto" w:fill="D9E2F3"/>
            <w:vAlign w:val="center"/>
          </w:tcPr>
          <w:p w14:paraId="41BC628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4508" w:type="dxa"/>
            <w:vAlign w:val="center"/>
          </w:tcPr>
          <w:p w14:paraId="731D4569" w14:textId="77777777" w:rsidR="00F016A2" w:rsidRPr="00437197" w:rsidRDefault="00F016A2" w:rsidP="003850C3">
            <w:pPr>
              <w:spacing w:before="240"/>
              <w:rPr>
                <w:rFonts w:ascii="GHEA Grapalat" w:eastAsia="GHEA Grapalat" w:hAnsi="GHEA Grapalat" w:cs="GHEA Grapalat"/>
              </w:rPr>
            </w:pPr>
          </w:p>
        </w:tc>
      </w:tr>
      <w:tr w:rsidR="00F016A2" w:rsidRPr="00437197" w14:paraId="6CC33379" w14:textId="77777777" w:rsidTr="006D2CDF">
        <w:trPr>
          <w:trHeight w:val="1282"/>
        </w:trPr>
        <w:tc>
          <w:tcPr>
            <w:tcW w:w="4508" w:type="dxa"/>
            <w:shd w:val="clear" w:color="auto" w:fill="D9E2F3"/>
            <w:vAlign w:val="center"/>
          </w:tcPr>
          <w:p w14:paraId="2FA9B4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1C877D3F"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4DC9169"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1EAC9171" w14:textId="77777777" w:rsidTr="006D2CDF">
        <w:tc>
          <w:tcPr>
            <w:tcW w:w="9016" w:type="dxa"/>
            <w:gridSpan w:val="2"/>
            <w:vAlign w:val="center"/>
          </w:tcPr>
          <w:p w14:paraId="179A89F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имеет право назначать или </w:t>
            </w:r>
            <w:r w:rsidR="00F016A2" w:rsidRPr="00437197">
              <w:rPr>
                <w:rFonts w:ascii="GHEA Grapalat" w:eastAsia="GHEA Grapalat" w:hAnsi="GHEA Grapalat" w:cs="GHEA Grapalat"/>
                <w:lang w:eastAsia="hy-AM"/>
              </w:rPr>
              <w:t>освобождать</w:t>
            </w:r>
            <w:r w:rsidR="00F016A2" w:rsidRPr="00437197">
              <w:rPr>
                <w:rFonts w:ascii="GHEA Grapalat" w:eastAsia="GHEA Grapalat" w:hAnsi="GHEA Grapalat" w:cs="GHEA Grapalat"/>
              </w:rPr>
              <w:t xml:space="preserve"> большинство членов органов управления юридического лица</w:t>
            </w:r>
          </w:p>
        </w:tc>
      </w:tr>
      <w:tr w:rsidR="00F016A2" w:rsidRPr="00437197" w14:paraId="0B69A6F2" w14:textId="77777777" w:rsidTr="006D2CDF">
        <w:tc>
          <w:tcPr>
            <w:tcW w:w="9016" w:type="dxa"/>
            <w:gridSpan w:val="2"/>
            <w:vAlign w:val="center"/>
          </w:tcPr>
          <w:p w14:paraId="5D54706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от юридического лица безвозмездно была получена выгода в размере </w:t>
            </w:r>
            <w:r w:rsidR="00F016A2" w:rsidRPr="00437197">
              <w:rPr>
                <w:rFonts w:ascii="GHEA Grapalat" w:eastAsia="GHEA Grapalat" w:hAnsi="GHEA Grapalat" w:cs="GHEA Grapalat"/>
              </w:rPr>
              <w:lastRenderedPageBreak/>
              <w:t>не менее 15 процентов прибыли, полученной данным юридическим лицом в течение года, предшествующего отчетному году</w:t>
            </w:r>
          </w:p>
        </w:tc>
      </w:tr>
      <w:tr w:rsidR="00F016A2" w:rsidRPr="00437197" w14:paraId="0F16CA41" w14:textId="77777777" w:rsidTr="006D2CDF">
        <w:tc>
          <w:tcPr>
            <w:tcW w:w="9016" w:type="dxa"/>
            <w:gridSpan w:val="2"/>
            <w:vAlign w:val="center"/>
          </w:tcPr>
          <w:p w14:paraId="6F363ED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г</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437197" w14:paraId="2AF254C9" w14:textId="77777777" w:rsidTr="006D2CDF">
        <w:tc>
          <w:tcPr>
            <w:tcW w:w="9016" w:type="dxa"/>
            <w:gridSpan w:val="2"/>
            <w:vAlign w:val="center"/>
          </w:tcPr>
          <w:p w14:paraId="7859DFF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д</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 xml:space="preserve">Информация о статусе реального </w:t>
      </w:r>
      <w:proofErr w:type="spellStart"/>
      <w:r w:rsidRPr="00437197">
        <w:rPr>
          <w:rFonts w:ascii="GHEA Grapalat" w:eastAsia="GHEA Grapalat" w:hAnsi="GHEA Grapalat" w:cs="GHEA Grapalat"/>
          <w:i/>
          <w:color w:val="000000"/>
        </w:rPr>
        <w:t>бене</w:t>
      </w:r>
      <w:proofErr w:type="spellEnd"/>
      <w:r w:rsidRPr="00437197">
        <w:rPr>
          <w:rFonts w:ascii="GHEA Grapalat" w:eastAsia="GHEA Grapalat" w:hAnsi="GHEA Grapalat" w:cs="GHEA Grapalat"/>
          <w:i/>
          <w:color w:val="000000"/>
        </w:rPr>
        <w:t xml:space="preserve"> </w:t>
      </w:r>
      <w:proofErr w:type="spellStart"/>
      <w:r w:rsidRPr="00437197">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3B78D99D" w14:textId="77777777" w:rsidTr="006D2CDF">
        <w:tc>
          <w:tcPr>
            <w:tcW w:w="2837" w:type="dxa"/>
            <w:shd w:val="clear" w:color="auto" w:fill="D9E2F3"/>
            <w:vAlign w:val="center"/>
          </w:tcPr>
          <w:p w14:paraId="2418F5AB"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C956CB9" w14:textId="77777777" w:rsidR="00F016A2" w:rsidRPr="00437197" w:rsidRDefault="00F016A2" w:rsidP="003850C3">
            <w:pPr>
              <w:spacing w:before="240"/>
              <w:rPr>
                <w:rFonts w:ascii="GHEA Grapalat" w:eastAsia="GHEA Grapalat" w:hAnsi="GHEA Grapalat" w:cs="GHEA Grapalat"/>
              </w:rPr>
            </w:pPr>
          </w:p>
        </w:tc>
      </w:tr>
      <w:tr w:rsidR="00F016A2" w:rsidRPr="00437197" w14:paraId="7759CA85" w14:textId="77777777" w:rsidTr="006D2CDF">
        <w:tc>
          <w:tcPr>
            <w:tcW w:w="2837" w:type="dxa"/>
            <w:shd w:val="clear" w:color="auto" w:fill="D9E2F3"/>
            <w:vAlign w:val="center"/>
          </w:tcPr>
          <w:p w14:paraId="26411EC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Осуществление контроля за организацией</w:t>
            </w:r>
          </w:p>
        </w:tc>
        <w:tc>
          <w:tcPr>
            <w:tcW w:w="6180" w:type="dxa"/>
            <w:vAlign w:val="center"/>
          </w:tcPr>
          <w:p w14:paraId="2B474BE1"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Отдельно</w:t>
            </w:r>
          </w:p>
          <w:p w14:paraId="6936D36C" w14:textId="77777777" w:rsidR="00F016A2" w:rsidRPr="00437197" w:rsidRDefault="00000000" w:rsidP="003850C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Совместно с аффилированными лицами</w:t>
            </w:r>
          </w:p>
        </w:tc>
      </w:tr>
      <w:tr w:rsidR="00F016A2" w:rsidRPr="00437197" w14:paraId="0C54165C" w14:textId="77777777" w:rsidTr="006D2CDF">
        <w:tc>
          <w:tcPr>
            <w:tcW w:w="2837" w:type="dxa"/>
            <w:shd w:val="clear" w:color="auto" w:fill="D9E2F3"/>
            <w:vAlign w:val="center"/>
          </w:tcPr>
          <w:p w14:paraId="4ABB4CE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E82D64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Да</w:t>
            </w:r>
          </w:p>
          <w:p w14:paraId="4C62FB6B"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Нет</w:t>
            </w:r>
          </w:p>
        </w:tc>
      </w:tr>
    </w:tbl>
    <w:p w14:paraId="10EA7C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40CB2729" w14:textId="77777777" w:rsidTr="006D2CDF">
        <w:tc>
          <w:tcPr>
            <w:tcW w:w="2837" w:type="dxa"/>
            <w:shd w:val="clear" w:color="auto" w:fill="D9E2F3"/>
            <w:vAlign w:val="center"/>
          </w:tcPr>
          <w:p w14:paraId="0EC177F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r w:rsidRPr="00437197">
              <w:rPr>
                <w:rFonts w:ascii="Calibri" w:eastAsia="GHEA Grapalat" w:hAnsi="Calibri" w:cs="Calibri"/>
                <w:color w:val="000000"/>
              </w:rPr>
              <w:t> </w:t>
            </w:r>
            <w:r w:rsidRPr="00437197">
              <w:rPr>
                <w:rFonts w:ascii="GHEA Grapalat" w:eastAsia="GHEA Grapalat" w:hAnsi="GHEA Grapalat" w:cs="GHEA Grapalat"/>
                <w:color w:val="000000"/>
              </w:rPr>
              <w:t>электронной</w:t>
            </w:r>
            <w:proofErr w:type="gramEnd"/>
            <w:r w:rsidRPr="00437197">
              <w:rPr>
                <w:rFonts w:ascii="GHEA Grapalat" w:eastAsia="GHEA Grapalat" w:hAnsi="GHEA Grapalat" w:cs="GHEA Grapalat"/>
                <w:color w:val="000000"/>
              </w:rPr>
              <w:t xml:space="preserve"> почты</w:t>
            </w:r>
          </w:p>
        </w:tc>
        <w:tc>
          <w:tcPr>
            <w:tcW w:w="6180" w:type="dxa"/>
            <w:vAlign w:val="center"/>
          </w:tcPr>
          <w:p w14:paraId="2F2530BA" w14:textId="77777777" w:rsidR="00F016A2" w:rsidRPr="00437197" w:rsidRDefault="00F016A2" w:rsidP="003850C3">
            <w:pPr>
              <w:spacing w:before="240"/>
              <w:rPr>
                <w:rFonts w:ascii="GHEA Grapalat" w:eastAsia="GHEA Grapalat" w:hAnsi="GHEA Grapalat" w:cs="GHEA Grapalat"/>
              </w:rPr>
            </w:pPr>
          </w:p>
        </w:tc>
      </w:tr>
      <w:tr w:rsidR="00F016A2" w:rsidRPr="00437197" w14:paraId="7D18AC91" w14:textId="77777777" w:rsidTr="006D2CDF">
        <w:tc>
          <w:tcPr>
            <w:tcW w:w="2837" w:type="dxa"/>
            <w:shd w:val="clear" w:color="auto" w:fill="D9E2F3"/>
            <w:vAlign w:val="center"/>
          </w:tcPr>
          <w:p w14:paraId="4CAA36B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телефона</w:t>
            </w:r>
          </w:p>
        </w:tc>
        <w:tc>
          <w:tcPr>
            <w:tcW w:w="6180" w:type="dxa"/>
            <w:vAlign w:val="center"/>
          </w:tcPr>
          <w:p w14:paraId="39012C99" w14:textId="77777777" w:rsidR="00F016A2" w:rsidRPr="00437197" w:rsidRDefault="00F016A2" w:rsidP="003850C3">
            <w:pPr>
              <w:spacing w:before="240"/>
              <w:rPr>
                <w:rFonts w:ascii="GHEA Grapalat" w:eastAsia="GHEA Grapalat" w:hAnsi="GHEA Grapalat" w:cs="GHEA Grapalat"/>
              </w:rPr>
            </w:pPr>
          </w:p>
        </w:tc>
      </w:tr>
    </w:tbl>
    <w:p w14:paraId="36A11F5A" w14:textId="77777777" w:rsidR="00F016A2" w:rsidRPr="00437197" w:rsidRDefault="00F016A2" w:rsidP="003850C3">
      <w:pPr>
        <w:pBdr>
          <w:top w:val="nil"/>
          <w:left w:val="nil"/>
          <w:bottom w:val="nil"/>
          <w:right w:val="nil"/>
          <w:between w:val="nil"/>
        </w:pBdr>
        <w:ind w:left="792"/>
        <w:rPr>
          <w:rFonts w:ascii="GHEA Grapalat" w:eastAsia="GHEA Grapalat" w:hAnsi="GHEA Grapalat" w:cs="GHEA Grapalat"/>
          <w:i/>
          <w:color w:val="000000"/>
        </w:rPr>
      </w:pPr>
      <w:r w:rsidRPr="00437197">
        <w:rPr>
          <w:rFonts w:ascii="GHEA Grapalat" w:hAnsi="GHEA Grapalat"/>
        </w:rPr>
        <w:br w:type="page"/>
      </w:r>
    </w:p>
    <w:p w14:paraId="5E3C901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Промежуточные юридические лица</w:t>
      </w:r>
    </w:p>
    <w:p w14:paraId="5470BEB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C09C60C" w14:textId="77777777" w:rsidTr="006D2CDF">
        <w:tc>
          <w:tcPr>
            <w:tcW w:w="2835" w:type="dxa"/>
            <w:shd w:val="clear" w:color="auto" w:fill="D9E2F3"/>
            <w:vAlign w:val="center"/>
          </w:tcPr>
          <w:p w14:paraId="045220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5DAAC9BA" w14:textId="77777777" w:rsidR="00F016A2" w:rsidRPr="00437197" w:rsidRDefault="00F016A2" w:rsidP="003850C3">
            <w:pPr>
              <w:spacing w:before="240"/>
              <w:rPr>
                <w:rFonts w:ascii="GHEA Grapalat" w:eastAsia="GHEA Grapalat" w:hAnsi="GHEA Grapalat" w:cs="GHEA Grapalat"/>
              </w:rPr>
            </w:pPr>
          </w:p>
        </w:tc>
      </w:tr>
      <w:tr w:rsidR="00F016A2" w:rsidRPr="00437197" w14:paraId="0C12F056" w14:textId="77777777" w:rsidTr="006D2CDF">
        <w:tc>
          <w:tcPr>
            <w:tcW w:w="2835" w:type="dxa"/>
            <w:shd w:val="clear" w:color="auto" w:fill="D9E2F3"/>
            <w:vAlign w:val="center"/>
          </w:tcPr>
          <w:p w14:paraId="1DFFC6A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7873C329" w14:textId="77777777" w:rsidR="00F016A2" w:rsidRPr="00437197" w:rsidRDefault="00F016A2" w:rsidP="003850C3">
            <w:pPr>
              <w:spacing w:before="240"/>
              <w:rPr>
                <w:rFonts w:ascii="GHEA Grapalat" w:eastAsia="GHEA Grapalat" w:hAnsi="GHEA Grapalat" w:cs="GHEA Grapalat"/>
              </w:rPr>
            </w:pPr>
          </w:p>
        </w:tc>
      </w:tr>
      <w:tr w:rsidR="00F016A2" w:rsidRPr="00437197" w14:paraId="32DA5409" w14:textId="77777777" w:rsidTr="006D2CDF">
        <w:tc>
          <w:tcPr>
            <w:tcW w:w="2835" w:type="dxa"/>
            <w:shd w:val="clear" w:color="auto" w:fill="D9E2F3"/>
            <w:vAlign w:val="center"/>
          </w:tcPr>
          <w:p w14:paraId="4D9AD13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4758C069" w14:textId="77777777" w:rsidR="00F016A2" w:rsidRPr="00437197" w:rsidRDefault="00F016A2" w:rsidP="003850C3">
            <w:pPr>
              <w:spacing w:before="240"/>
              <w:rPr>
                <w:rFonts w:ascii="GHEA Grapalat" w:eastAsia="GHEA Grapalat" w:hAnsi="GHEA Grapalat" w:cs="GHEA Grapalat"/>
              </w:rPr>
            </w:pPr>
          </w:p>
        </w:tc>
      </w:tr>
      <w:tr w:rsidR="00F016A2" w:rsidRPr="00437197" w14:paraId="4091A453" w14:textId="77777777" w:rsidTr="006D2CDF">
        <w:tc>
          <w:tcPr>
            <w:tcW w:w="2835" w:type="dxa"/>
            <w:shd w:val="clear" w:color="auto" w:fill="D9E2F3"/>
            <w:vAlign w:val="center"/>
          </w:tcPr>
          <w:p w14:paraId="7CD6B99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549A5A93" w14:textId="77777777" w:rsidR="00F016A2" w:rsidRPr="00437197" w:rsidRDefault="00F016A2" w:rsidP="003850C3">
            <w:pPr>
              <w:spacing w:before="240"/>
              <w:rPr>
                <w:rFonts w:ascii="GHEA Grapalat" w:eastAsia="GHEA Grapalat" w:hAnsi="GHEA Grapalat" w:cs="GHEA Grapalat"/>
              </w:rPr>
            </w:pPr>
          </w:p>
        </w:tc>
      </w:tr>
      <w:tr w:rsidR="00F016A2" w:rsidRPr="00437197" w14:paraId="081EFA0C" w14:textId="77777777" w:rsidTr="006D2CDF">
        <w:tc>
          <w:tcPr>
            <w:tcW w:w="2835" w:type="dxa"/>
            <w:shd w:val="clear" w:color="auto" w:fill="D9E2F3"/>
            <w:vAlign w:val="center"/>
          </w:tcPr>
          <w:p w14:paraId="2E59E5B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49CE3DA0" w14:textId="77777777" w:rsidR="00F016A2" w:rsidRPr="00437197" w:rsidRDefault="00F016A2" w:rsidP="003850C3">
            <w:pPr>
              <w:spacing w:before="240"/>
              <w:rPr>
                <w:rFonts w:ascii="GHEA Grapalat" w:eastAsia="GHEA Grapalat" w:hAnsi="GHEA Grapalat" w:cs="GHEA Grapalat"/>
              </w:rPr>
            </w:pPr>
          </w:p>
        </w:tc>
      </w:tr>
      <w:tr w:rsidR="00F016A2" w:rsidRPr="00437197" w14:paraId="475DEC84" w14:textId="77777777" w:rsidTr="006D2CDF">
        <w:tc>
          <w:tcPr>
            <w:tcW w:w="2835" w:type="dxa"/>
            <w:shd w:val="clear" w:color="auto" w:fill="D9E2F3"/>
            <w:vAlign w:val="center"/>
          </w:tcPr>
          <w:p w14:paraId="276B467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597A6412" w14:textId="77777777" w:rsidR="00F016A2" w:rsidRPr="00437197" w:rsidRDefault="00F016A2" w:rsidP="003850C3">
            <w:pPr>
              <w:spacing w:before="240"/>
              <w:rPr>
                <w:rFonts w:ascii="GHEA Grapalat" w:eastAsia="GHEA Grapalat" w:hAnsi="GHEA Grapalat" w:cs="GHEA Grapalat"/>
              </w:rPr>
            </w:pPr>
          </w:p>
        </w:tc>
      </w:tr>
      <w:tr w:rsidR="00F016A2" w:rsidRPr="00437197" w14:paraId="248C266B" w14:textId="77777777" w:rsidTr="006D2CDF">
        <w:tc>
          <w:tcPr>
            <w:tcW w:w="2835" w:type="dxa"/>
            <w:shd w:val="clear" w:color="auto" w:fill="D9E2F3"/>
            <w:vAlign w:val="center"/>
          </w:tcPr>
          <w:p w14:paraId="794765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1F5852" w14:textId="77777777" w:rsidR="00F016A2" w:rsidRPr="00437197" w:rsidRDefault="00F016A2" w:rsidP="003850C3">
            <w:pPr>
              <w:spacing w:before="240"/>
              <w:rPr>
                <w:rFonts w:ascii="GHEA Grapalat" w:eastAsia="GHEA Grapalat" w:hAnsi="GHEA Grapalat" w:cs="GHEA Grapalat"/>
              </w:rPr>
            </w:pPr>
          </w:p>
        </w:tc>
      </w:tr>
    </w:tbl>
    <w:p w14:paraId="2FAAAE8A"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6CEDC946" w14:textId="77777777" w:rsidTr="006D2CDF">
        <w:trPr>
          <w:trHeight w:val="853"/>
        </w:trPr>
        <w:tc>
          <w:tcPr>
            <w:tcW w:w="2835" w:type="dxa"/>
            <w:vMerge w:val="restart"/>
            <w:shd w:val="clear" w:color="auto" w:fill="D9E2F3"/>
            <w:vAlign w:val="center"/>
          </w:tcPr>
          <w:p w14:paraId="41F6AB8A"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437197" w:rsidRDefault="00F016A2" w:rsidP="003850C3">
            <w:pPr>
              <w:spacing w:before="240"/>
              <w:rPr>
                <w:rFonts w:ascii="GHEA Grapalat" w:eastAsia="GHEA Grapalat" w:hAnsi="GHEA Grapalat" w:cs="GHEA Grapalat"/>
              </w:rPr>
            </w:pPr>
          </w:p>
        </w:tc>
      </w:tr>
      <w:tr w:rsidR="00F016A2" w:rsidRPr="00437197" w14:paraId="684C255B" w14:textId="77777777" w:rsidTr="006D2CDF">
        <w:trPr>
          <w:trHeight w:val="850"/>
        </w:trPr>
        <w:tc>
          <w:tcPr>
            <w:tcW w:w="2835" w:type="dxa"/>
            <w:vMerge/>
            <w:shd w:val="clear" w:color="auto" w:fill="D9E2F3"/>
            <w:vAlign w:val="center"/>
          </w:tcPr>
          <w:p w14:paraId="794F679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45A15B" w14:textId="77777777" w:rsidR="00F016A2" w:rsidRPr="00437197" w:rsidRDefault="00F016A2" w:rsidP="003850C3">
            <w:pPr>
              <w:spacing w:before="240"/>
              <w:rPr>
                <w:rFonts w:ascii="GHEA Grapalat" w:eastAsia="GHEA Grapalat" w:hAnsi="GHEA Grapalat" w:cs="GHEA Grapalat"/>
              </w:rPr>
            </w:pPr>
          </w:p>
        </w:tc>
      </w:tr>
      <w:tr w:rsidR="00F016A2" w:rsidRPr="00437197" w14:paraId="62A2EC96" w14:textId="77777777" w:rsidTr="006D2CDF">
        <w:trPr>
          <w:trHeight w:val="850"/>
        </w:trPr>
        <w:tc>
          <w:tcPr>
            <w:tcW w:w="2835" w:type="dxa"/>
            <w:vMerge/>
            <w:shd w:val="clear" w:color="auto" w:fill="D9E2F3"/>
            <w:vAlign w:val="center"/>
          </w:tcPr>
          <w:p w14:paraId="4C41F34B"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1F58EB" w14:textId="77777777" w:rsidR="00F016A2" w:rsidRPr="00437197" w:rsidRDefault="00F016A2" w:rsidP="003850C3">
            <w:pPr>
              <w:spacing w:before="240"/>
              <w:rPr>
                <w:rFonts w:ascii="GHEA Grapalat" w:eastAsia="GHEA Grapalat" w:hAnsi="GHEA Grapalat" w:cs="GHEA Grapalat"/>
              </w:rPr>
            </w:pPr>
          </w:p>
        </w:tc>
      </w:tr>
      <w:tr w:rsidR="00F016A2" w:rsidRPr="00437197" w14:paraId="5630EC32" w14:textId="77777777" w:rsidTr="006D2CDF">
        <w:trPr>
          <w:trHeight w:val="850"/>
        </w:trPr>
        <w:tc>
          <w:tcPr>
            <w:tcW w:w="2835" w:type="dxa"/>
            <w:vMerge/>
            <w:shd w:val="clear" w:color="auto" w:fill="D9E2F3"/>
            <w:vAlign w:val="center"/>
          </w:tcPr>
          <w:p w14:paraId="1F5B1FB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DBA40B" w14:textId="77777777" w:rsidR="00F016A2" w:rsidRPr="00437197" w:rsidRDefault="00F016A2" w:rsidP="003850C3">
            <w:pPr>
              <w:spacing w:before="240"/>
              <w:rPr>
                <w:rFonts w:ascii="GHEA Grapalat" w:eastAsia="GHEA Grapalat" w:hAnsi="GHEA Grapalat" w:cs="GHEA Grapalat"/>
              </w:rPr>
            </w:pPr>
          </w:p>
        </w:tc>
      </w:tr>
      <w:tr w:rsidR="00F016A2" w:rsidRPr="00437197" w14:paraId="6D521384" w14:textId="77777777" w:rsidTr="006D2CDF">
        <w:trPr>
          <w:trHeight w:val="850"/>
        </w:trPr>
        <w:tc>
          <w:tcPr>
            <w:tcW w:w="2835" w:type="dxa"/>
            <w:vMerge/>
            <w:shd w:val="clear" w:color="auto" w:fill="D9E2F3"/>
            <w:vAlign w:val="center"/>
          </w:tcPr>
          <w:p w14:paraId="2DE22ED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92B4DBC" w14:textId="77777777" w:rsidR="00F016A2" w:rsidRPr="00437197" w:rsidRDefault="00F016A2" w:rsidP="003850C3">
            <w:pPr>
              <w:spacing w:before="240"/>
              <w:rPr>
                <w:rFonts w:ascii="GHEA Grapalat" w:eastAsia="GHEA Grapalat" w:hAnsi="GHEA Grapalat" w:cs="GHEA Grapalat"/>
              </w:rPr>
            </w:pPr>
          </w:p>
        </w:tc>
      </w:tr>
    </w:tbl>
    <w:p w14:paraId="00C3903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rPr>
      </w:pPr>
      <w:r w:rsidRPr="0043719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033E62E3" w14:textId="77777777" w:rsidTr="006D2CDF">
        <w:tc>
          <w:tcPr>
            <w:tcW w:w="2835" w:type="dxa"/>
            <w:shd w:val="clear" w:color="auto" w:fill="D9E2F3"/>
            <w:vAlign w:val="center"/>
          </w:tcPr>
          <w:p w14:paraId="698038C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770E862D" w14:textId="77777777" w:rsidR="00F016A2" w:rsidRPr="00437197" w:rsidRDefault="00F016A2" w:rsidP="003850C3">
            <w:pPr>
              <w:spacing w:before="240"/>
              <w:rPr>
                <w:rFonts w:ascii="GHEA Grapalat" w:eastAsia="GHEA Grapalat" w:hAnsi="GHEA Grapalat" w:cs="GHEA Grapalat"/>
              </w:rPr>
            </w:pPr>
          </w:p>
        </w:tc>
      </w:tr>
      <w:tr w:rsidR="00F016A2" w:rsidRPr="00437197" w14:paraId="728302F8" w14:textId="77777777" w:rsidTr="006D2CDF">
        <w:tc>
          <w:tcPr>
            <w:tcW w:w="2835" w:type="dxa"/>
            <w:shd w:val="clear" w:color="auto" w:fill="D9E2F3"/>
            <w:vAlign w:val="center"/>
          </w:tcPr>
          <w:p w14:paraId="0B645FB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4B9446E" w14:textId="77777777" w:rsidR="00F016A2" w:rsidRPr="00437197" w:rsidRDefault="00F016A2" w:rsidP="003850C3">
            <w:pPr>
              <w:spacing w:before="240"/>
              <w:rPr>
                <w:rFonts w:ascii="GHEA Grapalat" w:eastAsia="GHEA Grapalat" w:hAnsi="GHEA Grapalat" w:cs="GHEA Grapalat"/>
              </w:rPr>
            </w:pPr>
          </w:p>
        </w:tc>
      </w:tr>
    </w:tbl>
    <w:p w14:paraId="2715DEF1"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i/>
        </w:rPr>
      </w:pPr>
      <w:r w:rsidRPr="00437197">
        <w:rPr>
          <w:rFonts w:ascii="GHEA Grapalat" w:eastAsia="GHEA Grapalat" w:hAnsi="GHEA Grapalat" w:cs="GHEA Grapalat"/>
          <w:i/>
        </w:rPr>
        <w:lastRenderedPageBreak/>
        <w:br w:type="page"/>
      </w:r>
    </w:p>
    <w:p w14:paraId="0D168292" w14:textId="77777777" w:rsidR="00F016A2" w:rsidRPr="00437197"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437197" w14:paraId="79ECDF87" w14:textId="77777777" w:rsidTr="006D2CDF">
        <w:tc>
          <w:tcPr>
            <w:tcW w:w="9016" w:type="dxa"/>
            <w:shd w:val="clear" w:color="auto" w:fill="DBE5F1" w:themeFill="accent1" w:themeFillTint="33"/>
          </w:tcPr>
          <w:p w14:paraId="339BC54D" w14:textId="77777777" w:rsidR="00F016A2" w:rsidRPr="00437197" w:rsidRDefault="00F016A2" w:rsidP="003850C3">
            <w:pP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37197" w14:paraId="62B0DB63" w14:textId="77777777" w:rsidTr="006D2CDF">
        <w:trPr>
          <w:trHeight w:val="10187"/>
        </w:trPr>
        <w:tc>
          <w:tcPr>
            <w:tcW w:w="9016" w:type="dxa"/>
          </w:tcPr>
          <w:p w14:paraId="0F4845F7" w14:textId="77777777" w:rsidR="00F016A2" w:rsidRPr="00437197" w:rsidRDefault="00F016A2" w:rsidP="003850C3">
            <w:pPr>
              <w:rPr>
                <w:rFonts w:ascii="GHEA Grapalat" w:eastAsia="GHEA Grapalat" w:hAnsi="GHEA Grapalat" w:cs="GHEA Grapalat"/>
                <w:b/>
                <w:color w:val="000000"/>
              </w:rPr>
            </w:pPr>
          </w:p>
        </w:tc>
      </w:tr>
    </w:tbl>
    <w:p w14:paraId="35DD49D2" w14:textId="77777777" w:rsidR="00F016A2" w:rsidRPr="00437197" w:rsidRDefault="00F016A2" w:rsidP="003850C3">
      <w:pPr>
        <w:pBdr>
          <w:top w:val="nil"/>
          <w:left w:val="nil"/>
          <w:bottom w:val="nil"/>
          <w:right w:val="nil"/>
          <w:between w:val="nil"/>
        </w:pBdr>
        <w:rPr>
          <w:rFonts w:ascii="GHEA Grapalat" w:eastAsia="GHEA Grapalat" w:hAnsi="GHEA Grapalat" w:cs="GHEA Grapalat"/>
          <w:b/>
          <w:color w:val="000000"/>
        </w:rPr>
      </w:pPr>
    </w:p>
    <w:p w14:paraId="0565C380" w14:textId="77777777" w:rsidR="00F016A2" w:rsidRPr="00437197" w:rsidRDefault="00F016A2" w:rsidP="003850C3">
      <w:pPr>
        <w:rPr>
          <w:rFonts w:ascii="GHEA Grapalat" w:hAnsi="GHEA Grapalat"/>
          <w:b/>
        </w:rPr>
      </w:pPr>
    </w:p>
    <w:p w14:paraId="2C09C08C" w14:textId="77777777" w:rsidR="00F016A2" w:rsidRPr="00437197" w:rsidRDefault="00F016A2" w:rsidP="003850C3">
      <w:pPr>
        <w:rPr>
          <w:ins w:id="12" w:author="Inesa Kocharyan" w:date="2021-09-01T11:45:00Z"/>
          <w:rFonts w:ascii="GHEA Grapalat" w:hAnsi="GHEA Grapalat"/>
          <w:b/>
        </w:rPr>
      </w:pPr>
    </w:p>
    <w:p w14:paraId="0D2C736F" w14:textId="77777777" w:rsidR="00F016A2" w:rsidRPr="00437197" w:rsidRDefault="00F016A2" w:rsidP="003850C3">
      <w:pPr>
        <w:rPr>
          <w:rFonts w:ascii="GHEA Grapalat" w:hAnsi="GHEA Grapalat"/>
          <w:b/>
        </w:rPr>
      </w:pPr>
      <w:r w:rsidRPr="00437197">
        <w:rPr>
          <w:rFonts w:ascii="GHEA Grapalat" w:hAnsi="GHEA Grapalat"/>
          <w:b/>
        </w:rPr>
        <w:br w:type="page"/>
      </w:r>
    </w:p>
    <w:p w14:paraId="7D55221E" w14:textId="77777777" w:rsidR="00F016A2" w:rsidRPr="00437197" w:rsidRDefault="00F016A2" w:rsidP="003850C3">
      <w:pPr>
        <w:spacing w:line="360" w:lineRule="auto"/>
        <w:contextualSpacing/>
        <w:jc w:val="center"/>
        <w:rPr>
          <w:rFonts w:ascii="GHEA Grapalat" w:hAnsi="GHEA Grapalat"/>
          <w:b/>
          <w:lang w:val="hy-AM"/>
        </w:rPr>
      </w:pPr>
      <w:r w:rsidRPr="00437197">
        <w:rPr>
          <w:rFonts w:ascii="GHEA Grapalat" w:hAnsi="GHEA Grapalat"/>
          <w:b/>
        </w:rPr>
        <w:lastRenderedPageBreak/>
        <w:t>Порядок заполнения декларации</w:t>
      </w:r>
    </w:p>
    <w:p w14:paraId="460ACCF6"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 xml:space="preserve">В </w:t>
      </w:r>
      <w:proofErr w:type="gramStart"/>
      <w:r w:rsidRPr="00437197">
        <w:rPr>
          <w:rFonts w:ascii="GHEA Grapalat" w:hAnsi="GHEA Grapalat"/>
        </w:rPr>
        <w:t>1-ом</w:t>
      </w:r>
      <w:proofErr w:type="gramEnd"/>
      <w:r w:rsidRPr="00437197">
        <w:rPr>
          <w:rFonts w:ascii="GHEA Grapalat" w:hAnsi="GHEA Grapalat"/>
        </w:rPr>
        <w:t xml:space="preserve">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437197" w:rsidRDefault="00F016A2" w:rsidP="003850C3">
      <w:pPr>
        <w:pStyle w:val="aff"/>
        <w:numPr>
          <w:ilvl w:val="0"/>
          <w:numId w:val="27"/>
        </w:numPr>
        <w:spacing w:line="360" w:lineRule="auto"/>
        <w:ind w:left="0" w:firstLine="142"/>
        <w:contextualSpacing/>
        <w:jc w:val="both"/>
        <w:rPr>
          <w:rFonts w:ascii="GHEA Grapalat" w:hAnsi="GHEA Grapalat"/>
        </w:rPr>
      </w:pPr>
      <w:r w:rsidRPr="00437197">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437197" w:rsidRDefault="00F016A2" w:rsidP="003850C3">
      <w:pPr>
        <w:pStyle w:val="aff"/>
        <w:numPr>
          <w:ilvl w:val="0"/>
          <w:numId w:val="27"/>
        </w:numPr>
        <w:spacing w:line="360" w:lineRule="auto"/>
        <w:contextualSpacing/>
        <w:jc w:val="both"/>
        <w:rPr>
          <w:rFonts w:ascii="GHEA Grapalat" w:hAnsi="GHEA Grapalat"/>
        </w:rPr>
      </w:pPr>
      <w:r w:rsidRPr="00437197">
        <w:rPr>
          <w:rFonts w:ascii="GHEA Grapalat" w:hAnsi="GHEA Grapalat"/>
        </w:rPr>
        <w:t xml:space="preserve">в </w:t>
      </w:r>
      <w:proofErr w:type="gramStart"/>
      <w:r w:rsidRPr="00437197">
        <w:rPr>
          <w:rFonts w:ascii="GHEA Grapalat" w:hAnsi="GHEA Grapalat"/>
        </w:rPr>
        <w:t>подразделе  "</w:t>
      </w:r>
      <w:proofErr w:type="gramEnd"/>
      <w:r w:rsidRPr="00437197">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437197" w:rsidRDefault="00F016A2" w:rsidP="003850C3">
      <w:pPr>
        <w:pStyle w:val="aff"/>
        <w:numPr>
          <w:ilvl w:val="0"/>
          <w:numId w:val="27"/>
        </w:numPr>
        <w:spacing w:line="360" w:lineRule="auto"/>
        <w:ind w:left="0" w:firstLine="0"/>
        <w:contextualSpacing/>
        <w:jc w:val="both"/>
        <w:rPr>
          <w:rFonts w:ascii="GHEA Grapalat" w:hAnsi="GHEA Grapalat"/>
        </w:rPr>
      </w:pPr>
      <w:r w:rsidRPr="00437197">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437197" w:rsidRDefault="00F016A2" w:rsidP="003850C3">
      <w:pPr>
        <w:pStyle w:val="aff"/>
        <w:numPr>
          <w:ilvl w:val="0"/>
          <w:numId w:val="26"/>
        </w:numPr>
        <w:spacing w:line="360" w:lineRule="auto"/>
        <w:ind w:left="142" w:hanging="284"/>
        <w:contextualSpacing/>
        <w:jc w:val="both"/>
        <w:rPr>
          <w:rFonts w:ascii="GHEA Grapalat" w:hAnsi="GHEA Grapalat"/>
        </w:rPr>
      </w:pPr>
      <w:r w:rsidRPr="00437197">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37197">
        <w:rPr>
          <w:rFonts w:ascii="GHEA Grapalat" w:hAnsi="GHEA Grapalat"/>
        </w:rPr>
        <w:t>листингированы</w:t>
      </w:r>
      <w:proofErr w:type="spellEnd"/>
      <w:r w:rsidRPr="00437197">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w:t>
      </w:r>
      <w:proofErr w:type="gramStart"/>
      <w:r w:rsidRPr="00437197">
        <w:rPr>
          <w:rFonts w:ascii="GHEA Grapalat" w:hAnsi="GHEA Grapalat"/>
        </w:rPr>
        <w:t>5-ого</w:t>
      </w:r>
      <w:proofErr w:type="gramEnd"/>
      <w:r w:rsidRPr="00437197">
        <w:rPr>
          <w:rFonts w:ascii="GHEA Grapalat" w:hAnsi="GHEA Grapalat"/>
        </w:rPr>
        <w:t xml:space="preserve">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437197">
        <w:rPr>
          <w:rFonts w:ascii="GHEA Grapalat" w:hAnsi="GHEA Grapalat"/>
        </w:rPr>
        <w:t>Identifier</w:t>
      </w:r>
      <w:proofErr w:type="spellEnd"/>
      <w:r w:rsidRPr="00437197">
        <w:rPr>
          <w:rFonts w:ascii="GHEA Grapalat" w:hAnsi="GHEA Grapalat"/>
        </w:rPr>
        <w:t xml:space="preserve"> Code), где </w:t>
      </w:r>
      <w:proofErr w:type="spellStart"/>
      <w:r w:rsidRPr="00437197">
        <w:rPr>
          <w:rFonts w:ascii="GHEA Grapalat" w:hAnsi="GHEA Grapalat"/>
        </w:rPr>
        <w:t>листингированы</w:t>
      </w:r>
      <w:proofErr w:type="spellEnd"/>
      <w:r w:rsidRPr="00437197">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437197">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3B0E05AB"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37197">
        <w:rPr>
          <w:rFonts w:ascii="GHEA Grapalat" w:hAnsi="GHEA Grapalat"/>
        </w:rPr>
        <w:t>организациий</w:t>
      </w:r>
      <w:proofErr w:type="spellEnd"/>
      <w:r w:rsidRPr="00437197">
        <w:rPr>
          <w:rFonts w:ascii="GHEA Grapalat" w:hAnsi="GHEA Grapalat"/>
        </w:rPr>
        <w:t>. В этом разделе подразделы заполняются следующими правилами</w:t>
      </w:r>
      <w:r w:rsidRPr="00437197">
        <w:rPr>
          <w:rFonts w:ascii="Cambria Math" w:eastAsia="MS Mincho" w:hAnsi="Cambria Math" w:cs="Cambria Math"/>
        </w:rPr>
        <w:t>․</w:t>
      </w:r>
    </w:p>
    <w:p w14:paraId="2B354727" w14:textId="77777777" w:rsidR="00F016A2" w:rsidRPr="00437197" w:rsidRDefault="00F016A2" w:rsidP="003850C3">
      <w:pPr>
        <w:pStyle w:val="aff"/>
        <w:numPr>
          <w:ilvl w:val="0"/>
          <w:numId w:val="29"/>
        </w:numPr>
        <w:spacing w:line="360" w:lineRule="auto"/>
        <w:ind w:left="0" w:hanging="426"/>
        <w:contextualSpacing/>
        <w:jc w:val="both"/>
        <w:rPr>
          <w:rFonts w:ascii="GHEA Grapalat" w:hAnsi="GHEA Grapalat"/>
        </w:rPr>
      </w:pPr>
      <w:r w:rsidRPr="00437197">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37197">
        <w:rPr>
          <w:rFonts w:ascii="GHEA Grapalat" w:hAnsi="GHEA Grapalat"/>
        </w:rPr>
        <w:t>муниципалитета.В</w:t>
      </w:r>
      <w:proofErr w:type="spellEnd"/>
      <w:proofErr w:type="gramEnd"/>
      <w:r w:rsidRPr="00437197">
        <w:rPr>
          <w:rFonts w:ascii="GHEA Grapalat" w:hAnsi="GHEA Grapalat"/>
        </w:rPr>
        <w:t xml:space="preserve"> этом подразделе заполняются также размер участия государства или муниципалитета в уставном </w:t>
      </w:r>
      <w:r w:rsidRPr="00437197">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437197" w:rsidRDefault="00F016A2" w:rsidP="003850C3">
      <w:pPr>
        <w:spacing w:line="360" w:lineRule="auto"/>
        <w:ind w:left="-360"/>
        <w:contextualSpacing/>
        <w:jc w:val="both"/>
        <w:rPr>
          <w:rFonts w:ascii="GHEA Grapalat" w:hAnsi="GHEA Grapalat"/>
        </w:rPr>
      </w:pPr>
      <w:r w:rsidRPr="00437197">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37197">
        <w:rPr>
          <w:rFonts w:ascii="Cambria Math" w:eastAsia="MS Mincho" w:hAnsi="Cambria Math" w:cs="Cambria Math"/>
        </w:rPr>
        <w:t>․</w:t>
      </w:r>
    </w:p>
    <w:p w14:paraId="54818E06" w14:textId="77777777" w:rsidR="00F016A2" w:rsidRPr="00437197" w:rsidRDefault="00F016A2" w:rsidP="003850C3">
      <w:pPr>
        <w:pStyle w:val="aff"/>
        <w:numPr>
          <w:ilvl w:val="0"/>
          <w:numId w:val="30"/>
        </w:numPr>
        <w:spacing w:line="360" w:lineRule="auto"/>
        <w:ind w:left="0"/>
        <w:contextualSpacing/>
        <w:jc w:val="both"/>
        <w:rPr>
          <w:rFonts w:ascii="GHEA Grapalat" w:hAnsi="GHEA Grapalat"/>
        </w:rPr>
      </w:pPr>
      <w:r w:rsidRPr="00437197">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3) в подразделе "Адрес учета лица" заполняется адрес места учета реального бенефициара;</w:t>
      </w:r>
    </w:p>
    <w:p w14:paraId="1662616D"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437197" w:rsidRDefault="00F016A2" w:rsidP="003850C3">
      <w:pPr>
        <w:spacing w:line="360" w:lineRule="auto"/>
        <w:ind w:left="-375"/>
        <w:contextualSpacing/>
        <w:jc w:val="both"/>
        <w:rPr>
          <w:rFonts w:ascii="GHEA Grapalat" w:hAnsi="GHEA Grapalat"/>
        </w:rPr>
      </w:pPr>
      <w:r w:rsidRPr="00437197">
        <w:rPr>
          <w:rFonts w:ascii="GHEA Grapalat" w:hAnsi="GHEA Grapalat"/>
        </w:rPr>
        <w:t xml:space="preserve">5) подраздел "Основания </w:t>
      </w:r>
      <w:r w:rsidRPr="00437197">
        <w:rPr>
          <w:rFonts w:ascii="GHEA Grapalat" w:eastAsiaTheme="minorHAnsi" w:hAnsi="GHEA Grapalat" w:cstheme="minorBidi"/>
        </w:rPr>
        <w:t>являться</w:t>
      </w:r>
      <w:r w:rsidRPr="00437197">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437197">
        <w:rPr>
          <w:rFonts w:ascii="GHEA Grapalat" w:hAnsi="GHEA Grapalat"/>
        </w:rPr>
        <w:lastRenderedPageBreak/>
        <w:t xml:space="preserve">недропользования. В этом подразделе отмечается, </w:t>
      </w:r>
      <w:proofErr w:type="gramStart"/>
      <w:r w:rsidRPr="00437197">
        <w:rPr>
          <w:rFonts w:ascii="GHEA Grapalat" w:hAnsi="GHEA Grapalat"/>
        </w:rPr>
        <w:t>на каком основании (основаниях)</w:t>
      </w:r>
      <w:proofErr w:type="gramEnd"/>
      <w:r w:rsidRPr="00437197">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437197">
        <w:rPr>
          <w:rFonts w:ascii="GHEA Grapalat" w:hAnsi="GHEA Grapalat"/>
        </w:rPr>
        <w:t>является  реальным</w:t>
      </w:r>
      <w:proofErr w:type="gramEnd"/>
      <w:r w:rsidRPr="00437197">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437197">
        <w:rPr>
          <w:rFonts w:ascii="GHEA Grapalat" w:hAnsi="GHEA Grapalat"/>
        </w:rPr>
        <w:t>реальнго</w:t>
      </w:r>
      <w:proofErr w:type="spellEnd"/>
      <w:r w:rsidRPr="00437197">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437197" w:rsidRDefault="00F016A2" w:rsidP="003850C3">
      <w:pPr>
        <w:spacing w:line="360" w:lineRule="auto"/>
        <w:contextualSpacing/>
        <w:jc w:val="both"/>
        <w:rPr>
          <w:rFonts w:ascii="GHEA Grapalat" w:eastAsia="GHEA Grapalat" w:hAnsi="GHEA Grapalat" w:cs="GHEA Grapalat"/>
        </w:rPr>
      </w:pPr>
      <w:r w:rsidRPr="00437197">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37197">
        <w:rPr>
          <w:rFonts w:ascii="GHEA Grapalat" w:hAnsi="GHEA Grapalat"/>
          <w:lang w:val="hy-AM"/>
        </w:rPr>
        <w:t>Օ</w:t>
      </w:r>
      <w:proofErr w:type="spellStart"/>
      <w:r w:rsidRPr="00437197">
        <w:rPr>
          <w:rFonts w:ascii="GHEA Grapalat" w:hAnsi="GHEA Grapalat"/>
        </w:rPr>
        <w:t>рганизации</w:t>
      </w:r>
      <w:proofErr w:type="spellEnd"/>
      <w:r w:rsidRPr="00437197">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437197">
        <w:rPr>
          <w:rFonts w:ascii="GHEA Grapalat" w:hAnsi="GHEA Grapalat"/>
          <w:lang w:val="hy-AM"/>
        </w:rPr>
        <w:t>Օ</w:t>
      </w:r>
      <w:proofErr w:type="spellStart"/>
      <w:r w:rsidRPr="00437197">
        <w:rPr>
          <w:rFonts w:ascii="GHEA Grapalat" w:hAnsi="GHEA Grapalat"/>
        </w:rPr>
        <w:t>рганизации</w:t>
      </w:r>
      <w:proofErr w:type="spellEnd"/>
      <w:r w:rsidRPr="00437197">
        <w:rPr>
          <w:rFonts w:ascii="GHEA Grapalat" w:hAnsi="GHEA Grapalat"/>
        </w:rPr>
        <w:t xml:space="preserve"> в результате прямого и косвенного участия реального бенефициара. </w:t>
      </w:r>
      <w:proofErr w:type="gramStart"/>
      <w:r w:rsidRPr="00437197">
        <w:rPr>
          <w:rFonts w:ascii="GHEA Grapalat" w:hAnsi="GHEA Grapalat"/>
        </w:rPr>
        <w:t>В случае косвенного участия,</w:t>
      </w:r>
      <w:proofErr w:type="gramEnd"/>
      <w:r w:rsidRPr="00437197">
        <w:rPr>
          <w:rFonts w:ascii="GHEA Grapalat" w:hAnsi="GHEA Grapalat"/>
        </w:rPr>
        <w:t xml:space="preserve">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37197">
        <w:rPr>
          <w:rFonts w:ascii="GHEA Grapalat" w:hAnsi="GHEA Grapalat"/>
          <w:lang w:val="hy-AM"/>
        </w:rPr>
        <w:t>Օ</w:t>
      </w:r>
      <w:proofErr w:type="spellStart"/>
      <w:r w:rsidRPr="00437197">
        <w:rPr>
          <w:rFonts w:ascii="GHEA Grapalat" w:hAnsi="GHEA Grapalat"/>
        </w:rPr>
        <w:t>рганизации</w:t>
      </w:r>
      <w:proofErr w:type="spellEnd"/>
      <w:r w:rsidRPr="00437197">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37197">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437197">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437197" w:rsidRDefault="00F016A2" w:rsidP="003850C3">
      <w:pPr>
        <w:spacing w:line="360" w:lineRule="auto"/>
        <w:contextualSpacing/>
        <w:jc w:val="both"/>
        <w:rPr>
          <w:rFonts w:ascii="GHEA Grapalat" w:hAnsi="GHEA Grapalat"/>
          <w:lang w:val="hy-AM"/>
        </w:rPr>
      </w:pPr>
      <w:r w:rsidRPr="00437197">
        <w:rPr>
          <w:rFonts w:ascii="GHEA Grapalat" w:hAnsi="GHEA Grapalat"/>
        </w:rPr>
        <w:t xml:space="preserve">б. в пункте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этого подраздела делается отметка, если лицо по смыслу пункта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не является реальным бенефициаром Организации, но контролирует </w:t>
      </w:r>
      <w:r w:rsidRPr="00437197">
        <w:rPr>
          <w:rFonts w:ascii="GHEA Grapalat" w:hAnsi="GHEA Grapalat"/>
          <w:lang w:val="hy-AM"/>
        </w:rPr>
        <w:t>Օ</w:t>
      </w:r>
      <w:proofErr w:type="spellStart"/>
      <w:r w:rsidRPr="00437197">
        <w:rPr>
          <w:rFonts w:ascii="GHEA Grapalat" w:hAnsi="GHEA Grapalat"/>
        </w:rPr>
        <w:t>рганизацию</w:t>
      </w:r>
      <w:proofErr w:type="spellEnd"/>
      <w:r w:rsidRPr="00437197">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в</w:t>
      </w:r>
      <w:r w:rsidRPr="00437197">
        <w:rPr>
          <w:rFonts w:ascii="GHEA Grapalat" w:hAnsi="GHEA Grapalat"/>
          <w:lang w:val="hy-AM"/>
        </w:rPr>
        <w:t xml:space="preserve">. </w:t>
      </w:r>
      <w:r w:rsidRPr="00437197">
        <w:rPr>
          <w:rFonts w:ascii="GHEA Grapalat" w:hAnsi="GHEA Grapalat"/>
        </w:rPr>
        <w:t>в</w:t>
      </w:r>
      <w:r w:rsidRPr="00437197">
        <w:rPr>
          <w:rFonts w:ascii="GHEA Grapalat" w:hAnsi="GHEA Grapalat"/>
          <w:lang w:val="hy-AM"/>
        </w:rPr>
        <w:t xml:space="preserve"> пункте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37197">
        <w:rPr>
          <w:rFonts w:ascii="GHEA Grapalat" w:hAnsi="GHEA Grapalat"/>
        </w:rPr>
        <w:t>О</w:t>
      </w:r>
      <w:r w:rsidRPr="00437197">
        <w:rPr>
          <w:rFonts w:ascii="GHEA Grapalat" w:hAnsi="GHEA Grapalat"/>
          <w:lang w:val="hy-AM"/>
        </w:rPr>
        <w:t xml:space="preserve">рганизации, в случае если не имеется физическое лицо, соответствующее требованиям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и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этого подраздела</w:t>
      </w:r>
      <w:r w:rsidRPr="00437197">
        <w:rPr>
          <w:rFonts w:ascii="GHEA Grapalat" w:hAnsi="GHEA Grapalat"/>
        </w:rPr>
        <w:t>.</w:t>
      </w:r>
    </w:p>
    <w:p w14:paraId="25B95596" w14:textId="77777777" w:rsidR="00F016A2" w:rsidRPr="00437197" w:rsidRDefault="00F016A2" w:rsidP="003850C3">
      <w:pPr>
        <w:spacing w:line="360" w:lineRule="auto"/>
        <w:contextualSpacing/>
        <w:jc w:val="both"/>
        <w:rPr>
          <w:rFonts w:ascii="GHEA Grapalat" w:hAnsi="GHEA Grapalat" w:cs="Cambria Math"/>
        </w:rPr>
      </w:pPr>
      <w:r w:rsidRPr="00437197">
        <w:rPr>
          <w:rFonts w:ascii="GHEA Grapalat" w:hAnsi="GHEA Grapalat"/>
          <w:lang w:val="hy-AM"/>
        </w:rPr>
        <w:t xml:space="preserve">6) </w:t>
      </w:r>
      <w:r w:rsidRPr="00437197">
        <w:rPr>
          <w:rFonts w:ascii="GHEA Grapalat" w:hAnsi="GHEA Grapalat"/>
        </w:rPr>
        <w:t>П</w:t>
      </w:r>
      <w:r w:rsidRPr="00437197">
        <w:rPr>
          <w:rFonts w:ascii="GHEA Grapalat" w:hAnsi="GHEA Grapalat"/>
          <w:lang w:val="hy-AM"/>
        </w:rPr>
        <w:t xml:space="preserve">одраздел </w:t>
      </w:r>
      <w:r w:rsidRPr="00437197">
        <w:rPr>
          <w:rFonts w:ascii="GHEA Grapalat" w:eastAsia="GHEA Grapalat" w:hAnsi="GHEA Grapalat" w:cs="GHEA Grapalat"/>
        </w:rPr>
        <w:t>"</w:t>
      </w:r>
      <w:r w:rsidRPr="00437197">
        <w:rPr>
          <w:rFonts w:ascii="GHEA Grapalat" w:hAnsi="GHEA Grapalat"/>
        </w:rPr>
        <w:t>О</w:t>
      </w:r>
      <w:r w:rsidRPr="00437197">
        <w:rPr>
          <w:rFonts w:ascii="GHEA Grapalat" w:hAnsi="GHEA Grapalat"/>
          <w:lang w:val="hy-AM"/>
        </w:rPr>
        <w:t xml:space="preserve">снования </w:t>
      </w:r>
      <w:r w:rsidRPr="00437197">
        <w:rPr>
          <w:rFonts w:ascii="GHEA Grapalat" w:hAnsi="GHEA Grapalat"/>
        </w:rPr>
        <w:t>являться</w:t>
      </w:r>
      <w:r w:rsidRPr="00437197">
        <w:rPr>
          <w:rFonts w:ascii="GHEA Grapalat" w:hAnsi="GHEA Grapalat"/>
          <w:lang w:val="hy-AM"/>
        </w:rPr>
        <w:t xml:space="preserve"> реальн</w:t>
      </w:r>
      <w:proofErr w:type="spellStart"/>
      <w:r w:rsidRPr="00437197">
        <w:rPr>
          <w:rFonts w:ascii="GHEA Grapalat" w:hAnsi="GHEA Grapalat"/>
        </w:rPr>
        <w:t>ым</w:t>
      </w:r>
      <w:proofErr w:type="spellEnd"/>
      <w:r w:rsidRPr="00437197">
        <w:rPr>
          <w:rFonts w:ascii="GHEA Grapalat" w:hAnsi="GHEA Grapalat"/>
          <w:lang w:val="hy-AM"/>
        </w:rPr>
        <w:t xml:space="preserve"> </w:t>
      </w:r>
      <w:r w:rsidRPr="00437197">
        <w:rPr>
          <w:rFonts w:ascii="GHEA Grapalat" w:hAnsi="GHEA Grapalat"/>
        </w:rPr>
        <w:t>бенефициаром</w:t>
      </w:r>
      <w:r w:rsidRPr="00437197">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37197">
        <w:rPr>
          <w:rFonts w:ascii="GHEA Grapalat" w:hAnsi="GHEA Grapalat"/>
        </w:rPr>
        <w:t xml:space="preserve"> </w:t>
      </w:r>
      <w:r w:rsidRPr="00437197">
        <w:rPr>
          <w:rFonts w:ascii="GHEA Grapalat" w:hAnsi="GHEA Grapalat"/>
          <w:lang w:val="hy-AM"/>
        </w:rPr>
        <w:t xml:space="preserve">Раскрытие реальных </w:t>
      </w:r>
      <w:r w:rsidRPr="00437197">
        <w:rPr>
          <w:rFonts w:ascii="GHEA Grapalat" w:hAnsi="GHEA Grapalat"/>
        </w:rPr>
        <w:t>бенефициаров</w:t>
      </w:r>
      <w:r w:rsidRPr="00437197">
        <w:rPr>
          <w:rFonts w:ascii="GHEA Grapalat" w:hAnsi="GHEA Grapalat"/>
          <w:lang w:val="hy-AM"/>
        </w:rPr>
        <w:t xml:space="preserve"> осуществляется по критериям, установленным Кодексом О недрах</w:t>
      </w:r>
      <w:r w:rsidRPr="00437197">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37197">
        <w:rPr>
          <w:rFonts w:ascii="GHEA Grapalat" w:hAnsi="GHEA Grapalat" w:cs="Cambria Math"/>
        </w:rPr>
        <w:t>:</w:t>
      </w:r>
    </w:p>
    <w:p w14:paraId="5215175C"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а. в пункте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подпункта 5 пункта 4 настоящего Порядка;</w:t>
      </w:r>
    </w:p>
    <w:p w14:paraId="0E2E0349" w14:textId="77777777" w:rsidR="00F016A2" w:rsidRPr="00437197" w:rsidRDefault="00F016A2" w:rsidP="003850C3">
      <w:pPr>
        <w:spacing w:line="360" w:lineRule="auto"/>
        <w:contextualSpacing/>
        <w:jc w:val="both"/>
        <w:rPr>
          <w:rFonts w:ascii="GHEA Grapalat" w:hAnsi="GHEA Grapalat"/>
          <w:lang w:val="hy-AM"/>
        </w:rPr>
      </w:pPr>
      <w:r w:rsidRPr="00437197">
        <w:rPr>
          <w:rFonts w:ascii="GHEA Grapalat" w:hAnsi="GHEA Grapalat"/>
          <w:lang w:val="hy-AM"/>
        </w:rPr>
        <w:t xml:space="preserve">б.в пункте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этого подраздела производится отметка, если лицо имеет право назначать или </w:t>
      </w:r>
      <w:r w:rsidRPr="00437197">
        <w:rPr>
          <w:rFonts w:ascii="GHEA Grapalat" w:hAnsi="GHEA Grapalat"/>
        </w:rPr>
        <w:t>отстраня</w:t>
      </w:r>
      <w:r w:rsidRPr="00437197">
        <w:rPr>
          <w:rFonts w:ascii="GHEA Grapalat" w:hAnsi="GHEA Grapalat"/>
          <w:lang w:val="hy-AM"/>
        </w:rPr>
        <w:t>ть большинство членов органов управления юридического лица;</w:t>
      </w:r>
    </w:p>
    <w:p w14:paraId="1640B95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в. В пункте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lastRenderedPageBreak/>
        <w:t xml:space="preserve">г. в пункте </w:t>
      </w:r>
      <w:r w:rsidRPr="00437197">
        <w:rPr>
          <w:rFonts w:ascii="GHEA Grapalat" w:eastAsia="GHEA Grapalat" w:hAnsi="GHEA Grapalat" w:cs="GHEA Grapalat"/>
        </w:rPr>
        <w:t>"</w:t>
      </w:r>
      <w:r w:rsidRPr="00437197">
        <w:rPr>
          <w:rFonts w:ascii="GHEA Grapalat" w:hAnsi="GHEA Grapalat"/>
        </w:rPr>
        <w:t>г</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по смыслу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eastAsia="GHEA Grapalat" w:hAnsi="GHEA Grapalat" w:cs="GHEA Grapalat"/>
          <w:lang w:val="hy-AM"/>
        </w:rPr>
        <w:t xml:space="preserve"> </w:t>
      </w:r>
      <w:r w:rsidRPr="00437197">
        <w:rPr>
          <w:rFonts w:ascii="GHEA Grapalat" w:hAnsi="GHEA Grapalat"/>
        </w:rPr>
        <w:t>-</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д. в пункте </w:t>
      </w:r>
      <w:r w:rsidRPr="00437197">
        <w:rPr>
          <w:rFonts w:ascii="GHEA Grapalat" w:eastAsia="GHEA Grapalat" w:hAnsi="GHEA Grapalat" w:cs="GHEA Grapalat"/>
        </w:rPr>
        <w:t>"</w:t>
      </w:r>
      <w:r w:rsidRPr="00437197">
        <w:rPr>
          <w:rFonts w:ascii="GHEA Grapalat" w:hAnsi="GHEA Grapalat"/>
        </w:rPr>
        <w:t>д</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 xml:space="preserve">" </w:t>
      </w:r>
      <w:r w:rsidRPr="00437197">
        <w:rPr>
          <w:rFonts w:ascii="GHEA Grapalat" w:hAnsi="GHEA Grapalat"/>
        </w:rPr>
        <w:t xml:space="preserve">- </w:t>
      </w:r>
      <w:r w:rsidRPr="00437197">
        <w:rPr>
          <w:rFonts w:ascii="GHEA Grapalat" w:eastAsia="GHEA Grapalat" w:hAnsi="GHEA Grapalat" w:cs="GHEA Grapalat"/>
        </w:rPr>
        <w:t>"</w:t>
      </w:r>
      <w:r w:rsidRPr="00437197">
        <w:rPr>
          <w:rFonts w:ascii="GHEA Grapalat" w:hAnsi="GHEA Grapalat"/>
        </w:rPr>
        <w:t>г</w:t>
      </w:r>
      <w:r w:rsidRPr="00437197">
        <w:rPr>
          <w:rFonts w:ascii="GHEA Grapalat" w:eastAsia="GHEA Grapalat" w:hAnsi="GHEA Grapalat" w:cs="GHEA Grapalat"/>
        </w:rPr>
        <w:t>"</w:t>
      </w:r>
      <w:r w:rsidRPr="00437197">
        <w:rPr>
          <w:rFonts w:ascii="GHEA Grapalat" w:hAnsi="GHEA Grapalat"/>
        </w:rPr>
        <w:t xml:space="preserve"> этого подраздела.</w:t>
      </w:r>
    </w:p>
    <w:p w14:paraId="2326361F"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37197">
        <w:rPr>
          <w:rFonts w:ascii="GHEA Grapalat" w:hAnsi="GHEA Grapalat"/>
          <w:lang w:val="hy-AM"/>
        </w:rPr>
        <w:t>Օ</w:t>
      </w:r>
      <w:proofErr w:type="spellStart"/>
      <w:r w:rsidRPr="00437197">
        <w:rPr>
          <w:rFonts w:ascii="GHEA Grapalat" w:hAnsi="GHEA Grapalat"/>
        </w:rPr>
        <w:t>рганизацию</w:t>
      </w:r>
      <w:proofErr w:type="spellEnd"/>
      <w:r w:rsidRPr="00437197">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437197" w:rsidRDefault="00F016A2" w:rsidP="003850C3">
      <w:pPr>
        <w:spacing w:line="360" w:lineRule="auto"/>
        <w:contextualSpacing/>
        <w:jc w:val="both"/>
        <w:rPr>
          <w:rFonts w:ascii="GHEA Grapalat" w:eastAsia="GHEA Grapalat" w:hAnsi="GHEA Grapalat" w:cs="GHEA Grapalat"/>
        </w:rPr>
      </w:pPr>
      <w:r w:rsidRPr="00437197">
        <w:rPr>
          <w:rFonts w:ascii="GHEA Grapalat" w:eastAsia="GHEA Grapalat" w:hAnsi="GHEA Grapalat" w:cs="GHEA Grapalat"/>
        </w:rPr>
        <w:t>8) в подразделе</w:t>
      </w:r>
      <w:r w:rsidRPr="00437197">
        <w:rPr>
          <w:rFonts w:ascii="GHEA Grapalat" w:eastAsia="GHEA Grapalat" w:hAnsi="GHEA Grapalat" w:cs="GHEA Grapalat"/>
          <w:lang w:val="hy-AM"/>
        </w:rPr>
        <w:t xml:space="preserve"> </w:t>
      </w:r>
      <w:r w:rsidRPr="00437197">
        <w:rPr>
          <w:rFonts w:ascii="GHEA Grapalat" w:eastAsia="GHEA Grapalat" w:hAnsi="GHEA Grapalat" w:cs="GHEA Grapalat"/>
        </w:rPr>
        <w:t xml:space="preserve">"Контактные данные реального </w:t>
      </w:r>
      <w:r w:rsidRPr="00437197">
        <w:rPr>
          <w:rFonts w:ascii="GHEA Grapalat" w:hAnsi="GHEA Grapalat"/>
        </w:rPr>
        <w:t>бенефициара</w:t>
      </w:r>
      <w:r w:rsidRPr="00437197">
        <w:rPr>
          <w:rFonts w:ascii="GHEA Grapalat" w:eastAsia="GHEA Grapalat" w:hAnsi="GHEA Grapalat" w:cs="GHEA Grapalat"/>
        </w:rPr>
        <w:t xml:space="preserve">" заполняются адрес электронной почты и номер телефона реального </w:t>
      </w:r>
      <w:r w:rsidRPr="00437197">
        <w:rPr>
          <w:rFonts w:ascii="GHEA Grapalat" w:hAnsi="GHEA Grapalat"/>
        </w:rPr>
        <w:t>бенефициара</w:t>
      </w:r>
      <w:r w:rsidRPr="00437197">
        <w:rPr>
          <w:rFonts w:ascii="GHEA Grapalat" w:eastAsia="GHEA Grapalat" w:hAnsi="GHEA Grapalat" w:cs="GHEA Grapalat"/>
        </w:rPr>
        <w:t>.</w:t>
      </w:r>
    </w:p>
    <w:p w14:paraId="20249724"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5. Раздел 5 декларации (Промежуточные юридические лица) заполняется, </w:t>
      </w:r>
    </w:p>
    <w:p w14:paraId="36C6F7C0"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37197">
        <w:rPr>
          <w:rFonts w:ascii="Cambria Math" w:eastAsia="MS Mincho" w:hAnsi="Cambria Math" w:cs="Cambria Math"/>
        </w:rPr>
        <w:t>․</w:t>
      </w:r>
    </w:p>
    <w:p w14:paraId="0A1B5905"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lastRenderedPageBreak/>
        <w:t>1) в подразделе</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Данные организации"</w:t>
      </w:r>
      <w:r w:rsidRPr="00437197">
        <w:rPr>
          <w:rFonts w:ascii="GHEA Grapalat" w:hAnsi="GHEA Grapalat"/>
          <w:lang w:val="hy-AM"/>
        </w:rPr>
        <w:t xml:space="preserve"> </w:t>
      </w:r>
      <w:r w:rsidRPr="00437197">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3) Подраздел</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437197">
        <w:rPr>
          <w:rFonts w:ascii="GHEA Grapalat" w:hAnsi="GHEA Grapalat"/>
        </w:rPr>
        <w:t>Identifier</w:t>
      </w:r>
      <w:proofErr w:type="spellEnd"/>
      <w:r w:rsidRPr="00437197">
        <w:rPr>
          <w:rFonts w:ascii="GHEA Grapalat" w:hAnsi="GHEA Grapalat"/>
        </w:rPr>
        <w:t xml:space="preserve"> Code), где листингуются акции юридического лица, а также ссылается на имеющиеся на бирже документы.</w:t>
      </w:r>
    </w:p>
    <w:p w14:paraId="60AE644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6. Раздел 6 декларации (Дополнительные </w:t>
      </w:r>
      <w:r w:rsidR="007F4126" w:rsidRPr="00437197">
        <w:rPr>
          <w:rFonts w:ascii="GHEA Grapalat" w:hAnsi="GHEA Grapalat"/>
        </w:rPr>
        <w:t>примечания</w:t>
      </w:r>
      <w:r w:rsidRPr="00437197">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7. Декларация заполняется и подписывается лицом, подающим заявку.</w:t>
      </w:r>
      <w:r w:rsidRPr="00437197">
        <w:rPr>
          <w:rFonts w:ascii="GHEA Grapalat" w:hAnsi="GHEA Grapalat"/>
          <w:lang w:val="hy-AM"/>
        </w:rPr>
        <w:t xml:space="preserve"> </w:t>
      </w:r>
    </w:p>
    <w:p w14:paraId="487719A2"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sz w:val="18"/>
          <w:szCs w:val="18"/>
        </w:rPr>
        <w:t xml:space="preserve">* </w:t>
      </w:r>
      <w:r w:rsidRPr="00437197">
        <w:rPr>
          <w:rFonts w:ascii="GHEA Grapalat" w:hAnsi="GHEA Grapalat"/>
          <w:i/>
          <w:sz w:val="18"/>
          <w:szCs w:val="18"/>
        </w:rPr>
        <w:t>заполняется секретарем комиссии до публикации приглашения в бюллетене:</w:t>
      </w:r>
    </w:p>
    <w:p w14:paraId="1C1F37A4"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i/>
          <w:sz w:val="18"/>
          <w:szCs w:val="18"/>
        </w:rPr>
        <w:t>** Приложение 1.2 не представляется участником</w:t>
      </w:r>
      <w:r w:rsidR="00DB39A5" w:rsidRPr="00437197">
        <w:rPr>
          <w:rFonts w:ascii="GHEA Grapalat" w:hAnsi="GHEA Grapalat"/>
          <w:i/>
          <w:sz w:val="18"/>
          <w:szCs w:val="18"/>
          <w:lang w:val="hy-AM"/>
        </w:rPr>
        <w:t xml:space="preserve">, </w:t>
      </w:r>
      <w:r w:rsidR="00302841" w:rsidRPr="00437197">
        <w:rPr>
          <w:rFonts w:ascii="GHEA Grapalat" w:hAnsi="GHEA Grapalat"/>
          <w:i/>
          <w:sz w:val="18"/>
          <w:szCs w:val="18"/>
        </w:rPr>
        <w:t>если он является резидентом РА,</w:t>
      </w:r>
      <w:r w:rsidRPr="00437197">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4A6559B" w14:textId="77777777" w:rsidR="00B2572B" w:rsidRPr="00437197" w:rsidRDefault="00AF0EF7" w:rsidP="003850C3">
      <w:pPr>
        <w:jc w:val="right"/>
        <w:rPr>
          <w:rFonts w:ascii="GHEA Grapalat" w:hAnsi="GHEA Grapalat" w:cs="Arial"/>
          <w:b/>
        </w:rPr>
      </w:pPr>
      <w:r w:rsidRPr="00437197">
        <w:rPr>
          <w:rFonts w:ascii="GHEA Grapalat" w:hAnsi="GHEA Grapalat"/>
          <w:b/>
        </w:rPr>
        <w:br w:type="page"/>
      </w:r>
      <w:r w:rsidR="00B2572B" w:rsidRPr="00437197">
        <w:rPr>
          <w:rFonts w:ascii="GHEA Grapalat" w:hAnsi="GHEA Grapalat"/>
          <w:b/>
        </w:rPr>
        <w:lastRenderedPageBreak/>
        <w:t xml:space="preserve">Приложение № </w:t>
      </w:r>
      <w:r w:rsidR="00B048B2" w:rsidRPr="00437197">
        <w:rPr>
          <w:rFonts w:ascii="GHEA Grapalat" w:hAnsi="GHEA Grapalat"/>
          <w:b/>
        </w:rPr>
        <w:t>2</w:t>
      </w:r>
    </w:p>
    <w:p w14:paraId="2C2F2301" w14:textId="2A7CD424" w:rsidR="00B2572B" w:rsidRPr="004B20CA" w:rsidRDefault="00B2572B" w:rsidP="003850C3">
      <w:pPr>
        <w:pStyle w:val="31"/>
        <w:widowControl w:val="0"/>
        <w:spacing w:line="240" w:lineRule="auto"/>
        <w:jc w:val="right"/>
        <w:rPr>
          <w:rFonts w:ascii="GHEA Grapalat" w:hAnsi="GHEA Grapalat"/>
          <w:b/>
          <w:sz w:val="24"/>
          <w:szCs w:val="24"/>
        </w:rPr>
      </w:pPr>
      <w:r w:rsidRPr="00437197">
        <w:rPr>
          <w:rFonts w:ascii="GHEA Grapalat" w:hAnsi="GHEA Grapalat"/>
          <w:b/>
          <w:sz w:val="24"/>
          <w:szCs w:val="24"/>
        </w:rPr>
        <w:t>к Приглашению на открытый конкурс</w:t>
      </w:r>
      <w:r w:rsidR="005744FC" w:rsidRPr="00437197">
        <w:rPr>
          <w:rFonts w:ascii="GHEA Grapalat" w:hAnsi="GHEA Grapalat" w:cs="Arial"/>
          <w:b/>
          <w:sz w:val="24"/>
          <w:szCs w:val="24"/>
        </w:rPr>
        <w:br/>
      </w:r>
      <w:r w:rsidRPr="00437197">
        <w:rPr>
          <w:rFonts w:ascii="GHEA Grapalat" w:hAnsi="GHEA Grapalat"/>
          <w:b/>
          <w:sz w:val="24"/>
          <w:szCs w:val="24"/>
        </w:rPr>
        <w:t xml:space="preserve">под кодом </w:t>
      </w:r>
      <w:r w:rsidR="0075358A" w:rsidRPr="004B20CA">
        <w:rPr>
          <w:rFonts w:ascii="GHEA Grapalat" w:hAnsi="GHEA Grapalat"/>
          <w:b/>
          <w:sz w:val="24"/>
          <w:szCs w:val="24"/>
        </w:rPr>
        <w:t>«</w:t>
      </w:r>
      <w:r w:rsidR="005B0B12">
        <w:rPr>
          <w:rFonts w:ascii="GHEA Grapalat" w:hAnsi="GHEA Grapalat"/>
          <w:b/>
          <w:sz w:val="24"/>
          <w:szCs w:val="24"/>
        </w:rPr>
        <w:t>ՄՍԱԿ-ԳՀԱՊՁԲ-26/03</w:t>
      </w:r>
      <w:r w:rsidR="0075358A" w:rsidRPr="004B20CA">
        <w:rPr>
          <w:rFonts w:ascii="GHEA Grapalat" w:hAnsi="GHEA Grapalat"/>
          <w:b/>
          <w:sz w:val="24"/>
          <w:szCs w:val="24"/>
        </w:rPr>
        <w:t>»</w:t>
      </w:r>
    </w:p>
    <w:p w14:paraId="275EB568" w14:textId="77777777" w:rsidR="00B2572B" w:rsidRPr="004B20CA" w:rsidRDefault="00B2572B" w:rsidP="004B20CA">
      <w:pPr>
        <w:pStyle w:val="31"/>
        <w:widowControl w:val="0"/>
        <w:spacing w:line="240" w:lineRule="auto"/>
        <w:jc w:val="right"/>
        <w:rPr>
          <w:rFonts w:ascii="GHEA Grapalat" w:hAnsi="GHEA Grapalat"/>
          <w:b/>
          <w:sz w:val="24"/>
          <w:szCs w:val="24"/>
        </w:rPr>
      </w:pPr>
    </w:p>
    <w:p w14:paraId="77621AAA" w14:textId="77777777" w:rsidR="00B2572B" w:rsidRPr="00437197" w:rsidRDefault="00B2572B" w:rsidP="003850C3">
      <w:pPr>
        <w:widowControl w:val="0"/>
        <w:ind w:left="-66"/>
        <w:jc w:val="center"/>
        <w:rPr>
          <w:rFonts w:ascii="GHEA Grapalat" w:hAnsi="GHEA Grapalat"/>
          <w:b/>
        </w:rPr>
      </w:pPr>
      <w:r w:rsidRPr="00437197">
        <w:rPr>
          <w:rFonts w:ascii="GHEA Grapalat" w:hAnsi="GHEA Grapalat"/>
          <w:b/>
        </w:rPr>
        <w:t>ЦЕНОВОЕ ПРЕДЛОЖЕНИЕ</w:t>
      </w:r>
    </w:p>
    <w:p w14:paraId="09A5DB54" w14:textId="77777777" w:rsidR="00B2572B" w:rsidRPr="00437197" w:rsidRDefault="00B2572B" w:rsidP="003850C3">
      <w:pPr>
        <w:widowControl w:val="0"/>
        <w:ind w:firstLine="567"/>
        <w:jc w:val="center"/>
        <w:rPr>
          <w:rFonts w:ascii="GHEA Grapalat" w:hAnsi="GHEA Grapalat"/>
        </w:rPr>
      </w:pPr>
    </w:p>
    <w:p w14:paraId="3ADBEAD3" w14:textId="53FBA087" w:rsidR="005646FC" w:rsidRPr="00437197" w:rsidRDefault="00B2572B" w:rsidP="003850C3">
      <w:pPr>
        <w:widowControl w:val="0"/>
        <w:ind w:firstLine="567"/>
        <w:jc w:val="both"/>
        <w:rPr>
          <w:rFonts w:ascii="GHEA Grapalat" w:hAnsi="GHEA Grapalat"/>
        </w:rPr>
      </w:pPr>
      <w:r w:rsidRPr="00437197">
        <w:rPr>
          <w:rFonts w:ascii="GHEA Grapalat" w:hAnsi="GHEA Grapalat"/>
          <w:spacing w:val="-6"/>
        </w:rPr>
        <w:t xml:space="preserve">Рассмотрев приглашение на открытый конкурс под кодом </w:t>
      </w:r>
      <w:r w:rsidR="0075358A" w:rsidRPr="00437197">
        <w:rPr>
          <w:rFonts w:ascii="GHEA Grapalat" w:hAnsi="GHEA Grapalat"/>
          <w:color w:val="000000" w:themeColor="text1"/>
          <w:lang w:val="hy-AM"/>
        </w:rPr>
        <w:t>«</w:t>
      </w:r>
      <w:r w:rsidR="005B0B12">
        <w:rPr>
          <w:rFonts w:ascii="GHEA Grapalat" w:hAnsi="GHEA Grapalat"/>
          <w:color w:val="000000" w:themeColor="text1"/>
          <w:lang w:val="hy-AM"/>
        </w:rPr>
        <w:t>ՄՍԱԿ-ԳՀԱՊՁԲ-26/03</w:t>
      </w:r>
      <w:r w:rsidR="0075358A" w:rsidRPr="00437197">
        <w:rPr>
          <w:rFonts w:ascii="GHEA Grapalat" w:hAnsi="GHEA Grapalat"/>
          <w:color w:val="000000" w:themeColor="text1"/>
          <w:lang w:val="hy-AM"/>
        </w:rPr>
        <w:t xml:space="preserve">» </w:t>
      </w:r>
      <w:r w:rsidR="005744FC" w:rsidRPr="00437197">
        <w:rPr>
          <w:rFonts w:ascii="GHEA Grapalat" w:hAnsi="GHEA Grapalat"/>
        </w:rPr>
        <w:t xml:space="preserve">в </w:t>
      </w:r>
      <w:r w:rsidRPr="00437197">
        <w:rPr>
          <w:rFonts w:ascii="GHEA Grapalat" w:hAnsi="GHEA Grapalat"/>
        </w:rPr>
        <w:t>том числе проект заключаемого договора</w:t>
      </w:r>
      <w:r w:rsidR="005744FC" w:rsidRPr="00437197">
        <w:rPr>
          <w:rFonts w:ascii="GHEA Grapalat" w:hAnsi="GHEA Grapalat"/>
        </w:rPr>
        <w:t xml:space="preserve"> </w:t>
      </w:r>
      <w:r w:rsidRPr="00437197">
        <w:rPr>
          <w:rFonts w:ascii="GHEA Grapalat" w:hAnsi="GHEA Grapalat"/>
        </w:rPr>
        <w:t>___</w:t>
      </w:r>
      <w:r w:rsidR="005744FC" w:rsidRPr="00437197">
        <w:rPr>
          <w:rFonts w:ascii="GHEA Grapalat" w:hAnsi="GHEA Grapalat"/>
        </w:rPr>
        <w:t>________________________</w:t>
      </w:r>
      <w:r w:rsidRPr="00437197">
        <w:rPr>
          <w:rFonts w:ascii="GHEA Grapalat" w:hAnsi="GHEA Grapalat"/>
        </w:rPr>
        <w:t>____</w:t>
      </w:r>
      <w:r w:rsidR="00191D27" w:rsidRPr="00437197">
        <w:rPr>
          <w:rFonts w:ascii="GHEA Grapalat" w:hAnsi="GHEA Grapalat"/>
        </w:rPr>
        <w:t>___</w:t>
      </w:r>
    </w:p>
    <w:p w14:paraId="21CC7B2B" w14:textId="77777777" w:rsidR="005646FC" w:rsidRPr="00437197" w:rsidRDefault="005646FC" w:rsidP="003850C3">
      <w:pPr>
        <w:widowControl w:val="0"/>
        <w:ind w:left="6237"/>
        <w:jc w:val="both"/>
        <w:rPr>
          <w:rFonts w:ascii="GHEA Grapalat" w:hAnsi="GHEA Grapalat"/>
          <w:vertAlign w:val="superscript"/>
        </w:rPr>
      </w:pPr>
      <w:r w:rsidRPr="00437197">
        <w:rPr>
          <w:rFonts w:ascii="GHEA Grapalat" w:hAnsi="GHEA Grapalat"/>
          <w:vertAlign w:val="superscript"/>
        </w:rPr>
        <w:t>наименование участника</w:t>
      </w:r>
    </w:p>
    <w:p w14:paraId="3C9DE448" w14:textId="77777777" w:rsidR="00B2572B" w:rsidRPr="00437197" w:rsidRDefault="00B2572B" w:rsidP="003850C3">
      <w:pPr>
        <w:widowControl w:val="0"/>
        <w:jc w:val="both"/>
        <w:rPr>
          <w:rFonts w:ascii="GHEA Grapalat" w:hAnsi="GHEA Grapalat"/>
        </w:rPr>
      </w:pPr>
      <w:r w:rsidRPr="00437197">
        <w:rPr>
          <w:rFonts w:ascii="GHEA Grapalat" w:hAnsi="GHEA Grapalat"/>
        </w:rPr>
        <w:t>предлагает</w:t>
      </w:r>
      <w:r w:rsidR="005646FC" w:rsidRPr="00437197">
        <w:rPr>
          <w:rFonts w:ascii="GHEA Grapalat" w:hAnsi="GHEA Grapalat"/>
        </w:rPr>
        <w:t xml:space="preserve"> </w:t>
      </w:r>
      <w:r w:rsidRPr="00437197">
        <w:rPr>
          <w:rFonts w:ascii="GHEA Grapalat" w:hAnsi="GHEA Grapalat"/>
        </w:rPr>
        <w:t>выполнить договор по нижеуказанным общим ценам:</w:t>
      </w:r>
    </w:p>
    <w:p w14:paraId="104B78D3" w14:textId="77777777" w:rsidR="00B2572B" w:rsidRPr="00437197" w:rsidRDefault="005646FC" w:rsidP="003850C3">
      <w:pPr>
        <w:widowControl w:val="0"/>
        <w:jc w:val="right"/>
        <w:rPr>
          <w:rFonts w:ascii="GHEA Grapalat" w:hAnsi="GHEA Grapalat"/>
        </w:rPr>
      </w:pPr>
      <w:r w:rsidRPr="00437197">
        <w:rPr>
          <w:rFonts w:ascii="GHEA Grapalat" w:hAnsi="GHEA Grapalat"/>
        </w:rPr>
        <w:t>д</w:t>
      </w:r>
      <w:r w:rsidR="00B2572B" w:rsidRPr="00437197">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437197"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437197" w:rsidRDefault="0009191C" w:rsidP="003850C3">
            <w:pPr>
              <w:widowControl w:val="0"/>
              <w:jc w:val="center"/>
              <w:rPr>
                <w:rFonts w:ascii="GHEA Grapalat" w:hAnsi="GHEA Grapalat"/>
                <w:b/>
                <w:bCs/>
                <w:sz w:val="20"/>
                <w:szCs w:val="20"/>
                <w:lang w:val="en-US"/>
              </w:rPr>
            </w:pPr>
            <w:r w:rsidRPr="0043719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r w:rsidRPr="00437197">
              <w:rPr>
                <w:rFonts w:ascii="Calibri" w:hAnsi="Calibri" w:cs="Calibri"/>
                <w:b/>
                <w:sz w:val="20"/>
                <w:szCs w:val="20"/>
              </w:rPr>
              <w:t> </w:t>
            </w:r>
            <w:r w:rsidRPr="00437197">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437197" w:rsidRDefault="0009191C" w:rsidP="003850C3">
            <w:pPr>
              <w:widowControl w:val="0"/>
              <w:jc w:val="center"/>
              <w:rPr>
                <w:rFonts w:ascii="GHEA Grapalat" w:hAnsi="GHEA Grapalat"/>
                <w:b/>
                <w:sz w:val="20"/>
                <w:szCs w:val="20"/>
              </w:rPr>
            </w:pPr>
            <w:r w:rsidRPr="00437197">
              <w:rPr>
                <w:rFonts w:ascii="GHEA Grapalat" w:hAnsi="GHEA Grapalat"/>
                <w:b/>
                <w:sz w:val="20"/>
                <w:szCs w:val="20"/>
              </w:rPr>
              <w:t>Стоимость</w:t>
            </w:r>
          </w:p>
          <w:p w14:paraId="7B821FF0" w14:textId="77777777" w:rsidR="0009191C" w:rsidRPr="00437197" w:rsidRDefault="0009191C" w:rsidP="003850C3">
            <w:pPr>
              <w:widowControl w:val="0"/>
              <w:jc w:val="center"/>
              <w:rPr>
                <w:rFonts w:ascii="GHEA Grapalat" w:hAnsi="GHEA Grapalat"/>
                <w:b/>
                <w:sz w:val="16"/>
                <w:szCs w:val="16"/>
              </w:rPr>
            </w:pPr>
            <w:r w:rsidRPr="00437197">
              <w:rPr>
                <w:rFonts w:ascii="GHEA Grapalat" w:hAnsi="GHEA Grapalat"/>
                <w:sz w:val="16"/>
                <w:szCs w:val="16"/>
              </w:rPr>
              <w:t>(совокупность себестоимости и прогнозируемой прибыли)</w:t>
            </w:r>
          </w:p>
          <w:p w14:paraId="4A10300D"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437197" w:rsidRDefault="0009191C" w:rsidP="003850C3">
            <w:pPr>
              <w:widowControl w:val="0"/>
              <w:jc w:val="center"/>
              <w:rPr>
                <w:rFonts w:ascii="GHEA Grapalat" w:hAnsi="GHEA Grapalat"/>
                <w:b/>
                <w:sz w:val="20"/>
                <w:szCs w:val="20"/>
                <w:lang w:val="en-US"/>
              </w:rPr>
            </w:pPr>
            <w:r w:rsidRPr="00437197">
              <w:rPr>
                <w:rFonts w:ascii="GHEA Grapalat" w:hAnsi="GHEA Grapalat"/>
                <w:b/>
                <w:sz w:val="20"/>
                <w:szCs w:val="20"/>
              </w:rPr>
              <w:t>НДС</w:t>
            </w:r>
            <w:r w:rsidRPr="00437197">
              <w:rPr>
                <w:rStyle w:val="af6"/>
                <w:rFonts w:ascii="GHEA Grapalat" w:hAnsi="GHEA Grapalat"/>
                <w:b/>
                <w:sz w:val="20"/>
                <w:szCs w:val="20"/>
              </w:rPr>
              <w:footnoteReference w:customMarkFollows="1" w:id="13"/>
              <w:t>**</w:t>
            </w:r>
          </w:p>
          <w:p w14:paraId="0A58045A"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Общая цена</w:t>
            </w:r>
          </w:p>
          <w:p w14:paraId="6E2A6D9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r>
      <w:tr w:rsidR="0009191C" w:rsidRPr="00437197"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437197" w:rsidRDefault="0009191C" w:rsidP="003850C3">
            <w:pPr>
              <w:widowControl w:val="0"/>
              <w:jc w:val="center"/>
              <w:rPr>
                <w:rFonts w:ascii="GHEA Grapalat" w:hAnsi="GHEA Grapalat"/>
                <w:i/>
                <w:sz w:val="20"/>
                <w:szCs w:val="20"/>
              </w:rPr>
            </w:pPr>
            <w:r w:rsidRPr="00437197">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437197" w:rsidRDefault="00E02389" w:rsidP="003850C3">
            <w:pPr>
              <w:widowControl w:val="0"/>
              <w:jc w:val="center"/>
              <w:rPr>
                <w:rFonts w:ascii="GHEA Grapalat" w:hAnsi="GHEA Grapalat"/>
                <w:i/>
                <w:sz w:val="20"/>
                <w:szCs w:val="20"/>
                <w:lang w:val="en-US"/>
              </w:rPr>
            </w:pPr>
            <w:r w:rsidRPr="00437197">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437197" w:rsidRDefault="00E02389" w:rsidP="003850C3">
            <w:pPr>
              <w:widowControl w:val="0"/>
              <w:jc w:val="center"/>
              <w:rPr>
                <w:rFonts w:ascii="GHEA Grapalat" w:hAnsi="GHEA Grapalat"/>
                <w:i/>
                <w:sz w:val="20"/>
                <w:szCs w:val="20"/>
              </w:rPr>
            </w:pPr>
            <w:r w:rsidRPr="00437197">
              <w:rPr>
                <w:rFonts w:ascii="GHEA Grapalat" w:hAnsi="GHEA Grapalat"/>
                <w:b/>
                <w:i/>
                <w:sz w:val="20"/>
                <w:szCs w:val="20"/>
                <w:lang w:val="en-US"/>
              </w:rPr>
              <w:t>5</w:t>
            </w:r>
            <w:r w:rsidR="0009191C" w:rsidRPr="00437197">
              <w:rPr>
                <w:rFonts w:ascii="GHEA Grapalat" w:hAnsi="GHEA Grapalat"/>
                <w:b/>
                <w:i/>
                <w:sz w:val="20"/>
                <w:szCs w:val="20"/>
              </w:rPr>
              <w:t>=3+4</w:t>
            </w:r>
          </w:p>
        </w:tc>
      </w:tr>
      <w:tr w:rsidR="0009191C" w:rsidRPr="00437197"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437197" w:rsidRDefault="0009191C" w:rsidP="003850C3">
            <w:pPr>
              <w:widowControl w:val="0"/>
              <w:jc w:val="center"/>
              <w:rPr>
                <w:rFonts w:ascii="GHEA Grapalat" w:hAnsi="GHEA Grapalat"/>
                <w:sz w:val="20"/>
                <w:szCs w:val="20"/>
              </w:rPr>
            </w:pPr>
          </w:p>
        </w:tc>
      </w:tr>
      <w:tr w:rsidR="0009191C" w:rsidRPr="00437197"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437197" w:rsidRDefault="0009191C" w:rsidP="003850C3">
            <w:pPr>
              <w:widowControl w:val="0"/>
              <w:rPr>
                <w:rFonts w:ascii="GHEA Grapalat" w:hAnsi="GHEA Grapalat"/>
                <w:sz w:val="20"/>
                <w:szCs w:val="20"/>
              </w:rPr>
            </w:pPr>
          </w:p>
        </w:tc>
      </w:tr>
      <w:tr w:rsidR="0009191C" w:rsidRPr="00437197"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437197" w:rsidRDefault="0009191C" w:rsidP="003850C3">
            <w:pPr>
              <w:widowControl w:val="0"/>
              <w:jc w:val="center"/>
              <w:rPr>
                <w:rFonts w:ascii="GHEA Grapalat" w:hAnsi="GHEA Grapalat"/>
                <w:sz w:val="20"/>
                <w:szCs w:val="20"/>
              </w:rPr>
            </w:pPr>
          </w:p>
        </w:tc>
      </w:tr>
      <w:tr w:rsidR="0009191C" w:rsidRPr="00437197"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437197" w:rsidRDefault="0009191C" w:rsidP="003850C3">
            <w:pPr>
              <w:widowControl w:val="0"/>
              <w:jc w:val="center"/>
              <w:rPr>
                <w:rFonts w:ascii="GHEA Grapalat" w:hAnsi="GHEA Grapalat"/>
                <w:sz w:val="20"/>
                <w:szCs w:val="20"/>
              </w:rPr>
            </w:pPr>
          </w:p>
        </w:tc>
      </w:tr>
      <w:tr w:rsidR="0009191C" w:rsidRPr="00437197"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437197" w:rsidRDefault="0009191C" w:rsidP="003850C3">
            <w:pPr>
              <w:widowControl w:val="0"/>
              <w:jc w:val="center"/>
              <w:rPr>
                <w:rFonts w:ascii="GHEA Grapalat" w:hAnsi="GHEA Grapalat"/>
                <w:sz w:val="20"/>
                <w:szCs w:val="20"/>
              </w:rPr>
            </w:pPr>
          </w:p>
        </w:tc>
      </w:tr>
    </w:tbl>
    <w:p w14:paraId="749E1BDA" w14:textId="77777777" w:rsidR="00374F4A" w:rsidRPr="00437197" w:rsidRDefault="00374F4A"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709F61AB" w14:textId="77777777" w:rsidR="00374F4A" w:rsidRPr="00437197" w:rsidRDefault="00374F4A"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00335DAA" w:rsidRPr="00437197">
        <w:rPr>
          <w:rFonts w:ascii="GHEA Grapalat" w:hAnsi="GHEA Grapalat"/>
          <w:sz w:val="16"/>
        </w:rPr>
        <w:t>)</w:t>
      </w:r>
      <w:r w:rsidRPr="00437197">
        <w:rPr>
          <w:rFonts w:ascii="GHEA Grapalat" w:hAnsi="GHEA Grapalat"/>
          <w:sz w:val="16"/>
        </w:rPr>
        <w:tab/>
        <w:t>подпись</w:t>
      </w:r>
    </w:p>
    <w:p w14:paraId="2D72D77B" w14:textId="77777777" w:rsidR="00DC619D" w:rsidRPr="0009135A" w:rsidRDefault="00DC619D" w:rsidP="003850C3">
      <w:pPr>
        <w:widowControl w:val="0"/>
        <w:jc w:val="both"/>
        <w:rPr>
          <w:rFonts w:ascii="GHEA Grapalat" w:hAnsi="GHEA Grapalat"/>
        </w:rPr>
      </w:pPr>
    </w:p>
    <w:p w14:paraId="29C154FD" w14:textId="77777777" w:rsidR="00B2572B" w:rsidRPr="00437197" w:rsidRDefault="00B2572B" w:rsidP="003850C3">
      <w:pPr>
        <w:widowControl w:val="0"/>
        <w:jc w:val="right"/>
        <w:rPr>
          <w:rFonts w:ascii="GHEA Grapalat" w:hAnsi="GHEA Grapalat"/>
        </w:rPr>
      </w:pPr>
      <w:r w:rsidRPr="00437197">
        <w:rPr>
          <w:rFonts w:ascii="GHEA Grapalat" w:hAnsi="GHEA Grapalat"/>
        </w:rPr>
        <w:t>М. П.</w:t>
      </w:r>
    </w:p>
    <w:p w14:paraId="78E63670" w14:textId="77777777" w:rsidR="00B217BB" w:rsidRPr="00437197" w:rsidRDefault="00B217BB" w:rsidP="003850C3">
      <w:pPr>
        <w:rPr>
          <w:rFonts w:ascii="GHEA Grapalat" w:hAnsi="GHEA Grapalat"/>
          <w:b/>
        </w:rPr>
      </w:pPr>
      <w:r w:rsidRPr="00437197">
        <w:rPr>
          <w:rFonts w:ascii="GHEA Grapalat" w:hAnsi="GHEA Grapalat"/>
          <w:b/>
        </w:rPr>
        <w:br w:type="page"/>
      </w:r>
    </w:p>
    <w:p w14:paraId="32C3604C" w14:textId="77777777" w:rsidR="003D2FE2" w:rsidRPr="00437197" w:rsidRDefault="003D2FE2" w:rsidP="003850C3">
      <w:pPr>
        <w:widowControl w:val="0"/>
        <w:jc w:val="right"/>
        <w:rPr>
          <w:rFonts w:ascii="GHEA Grapalat" w:hAnsi="GHEA Grapalat" w:cs="GHEA Grapalat"/>
          <w:i/>
          <w:sz w:val="22"/>
          <w:szCs w:val="22"/>
        </w:rPr>
      </w:pPr>
      <w:r w:rsidRPr="00437197">
        <w:rPr>
          <w:rFonts w:ascii="GHEA Grapalat" w:hAnsi="GHEA Grapalat"/>
          <w:i/>
          <w:sz w:val="22"/>
          <w:szCs w:val="22"/>
        </w:rPr>
        <w:lastRenderedPageBreak/>
        <w:t>Приложение № 4.</w:t>
      </w:r>
      <w:r w:rsidR="00A13428" w:rsidRPr="00437197">
        <w:rPr>
          <w:rFonts w:ascii="GHEA Grapalat" w:hAnsi="GHEA Grapalat"/>
          <w:i/>
          <w:sz w:val="22"/>
          <w:szCs w:val="22"/>
        </w:rPr>
        <w:t>2</w:t>
      </w:r>
    </w:p>
    <w:p w14:paraId="0C5215F6" w14:textId="779EB3F5" w:rsidR="009B308D" w:rsidRPr="00437197" w:rsidRDefault="009B308D" w:rsidP="003850C3">
      <w:pPr>
        <w:jc w:val="right"/>
        <w:rPr>
          <w:rFonts w:ascii="GHEA Grapalat" w:hAnsi="GHEA Grapalat"/>
          <w:b/>
        </w:rPr>
      </w:pPr>
      <w:r w:rsidRPr="00437197">
        <w:rPr>
          <w:rFonts w:ascii="GHEA Grapalat" w:hAnsi="GHEA Grapalat"/>
          <w:b/>
        </w:rPr>
        <w:t xml:space="preserve">к Приглашению на Запрос </w:t>
      </w:r>
      <w:proofErr w:type="spellStart"/>
      <w:r w:rsidRPr="00437197">
        <w:rPr>
          <w:rFonts w:ascii="GHEA Grapalat" w:hAnsi="GHEA Grapalat"/>
          <w:b/>
        </w:rPr>
        <w:t>Катировок</w:t>
      </w:r>
      <w:proofErr w:type="spellEnd"/>
      <w:r w:rsidRPr="00437197">
        <w:rPr>
          <w:rFonts w:ascii="GHEA Grapalat" w:hAnsi="GHEA Grapalat"/>
          <w:b/>
        </w:rPr>
        <w:br/>
        <w:t xml:space="preserve">под кодом </w:t>
      </w:r>
      <w:r w:rsidR="0075358A" w:rsidRPr="00437197">
        <w:rPr>
          <w:rFonts w:ascii="GHEA Grapalat" w:hAnsi="GHEA Grapalat"/>
          <w:b/>
          <w:lang w:val="hy-AM"/>
        </w:rPr>
        <w:t>«</w:t>
      </w:r>
      <w:r w:rsidR="005B0B12">
        <w:rPr>
          <w:rFonts w:ascii="GHEA Grapalat" w:hAnsi="GHEA Grapalat"/>
          <w:b/>
          <w:lang w:val="hy-AM"/>
        </w:rPr>
        <w:t>ՄՍԱԿ-ԳՀԱՊՁԲ-26/03</w:t>
      </w:r>
      <w:r w:rsidR="0075358A" w:rsidRPr="00437197">
        <w:rPr>
          <w:rFonts w:ascii="GHEA Grapalat" w:hAnsi="GHEA Grapalat"/>
          <w:b/>
          <w:lang w:val="hy-AM"/>
        </w:rPr>
        <w:t>»</w:t>
      </w:r>
    </w:p>
    <w:p w14:paraId="44212362" w14:textId="77777777" w:rsidR="003D2FE2" w:rsidRPr="00437197" w:rsidRDefault="003D2FE2" w:rsidP="003850C3">
      <w:pPr>
        <w:widowControl w:val="0"/>
        <w:jc w:val="center"/>
        <w:rPr>
          <w:rFonts w:ascii="GHEA Grapalat" w:hAnsi="GHEA Grapalat"/>
          <w:b/>
          <w:sz w:val="22"/>
          <w:szCs w:val="22"/>
        </w:rPr>
      </w:pPr>
    </w:p>
    <w:p w14:paraId="4657361A" w14:textId="77777777" w:rsidR="003D2FE2" w:rsidRPr="00437197" w:rsidRDefault="003D2FE2" w:rsidP="003850C3">
      <w:pPr>
        <w:widowControl w:val="0"/>
        <w:jc w:val="center"/>
        <w:rPr>
          <w:rFonts w:ascii="GHEA Grapalat" w:hAnsi="GHEA Grapalat" w:cs="GHEA Grapalat"/>
          <w:b/>
          <w:sz w:val="22"/>
          <w:szCs w:val="22"/>
        </w:rPr>
      </w:pPr>
      <w:r w:rsidRPr="00437197">
        <w:rPr>
          <w:rFonts w:ascii="GHEA Grapalat" w:hAnsi="GHEA Grapalat"/>
          <w:b/>
          <w:sz w:val="22"/>
          <w:szCs w:val="22"/>
        </w:rPr>
        <w:t xml:space="preserve">СОГЛАШЕНИЕ О НЕУСТОЙКЕ </w:t>
      </w:r>
    </w:p>
    <w:p w14:paraId="1AC35292" w14:textId="77777777" w:rsidR="003D2FE2" w:rsidRPr="00437197" w:rsidRDefault="003D2FE2" w:rsidP="003850C3">
      <w:pPr>
        <w:widowControl w:val="0"/>
        <w:jc w:val="center"/>
        <w:rPr>
          <w:rFonts w:ascii="GHEA Grapalat" w:hAnsi="GHEA Grapalat" w:cs="GHEA Grapalat"/>
          <w:b/>
          <w:sz w:val="22"/>
          <w:szCs w:val="22"/>
        </w:rPr>
      </w:pPr>
      <w:r w:rsidRPr="00437197">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437197" w14:paraId="74694907" w14:textId="77777777" w:rsidTr="00B932B8">
        <w:tc>
          <w:tcPr>
            <w:tcW w:w="4786" w:type="dxa"/>
          </w:tcPr>
          <w:p w14:paraId="52437DAF" w14:textId="77777777" w:rsidR="003D2FE2" w:rsidRPr="00437197" w:rsidRDefault="003D2FE2" w:rsidP="003850C3">
            <w:pPr>
              <w:widowControl w:val="0"/>
              <w:rPr>
                <w:rFonts w:ascii="GHEA Grapalat" w:hAnsi="GHEA Grapalat" w:cs="GHEA Grapalat"/>
                <w:b/>
                <w:sz w:val="22"/>
                <w:szCs w:val="22"/>
                <w:lang w:val="en-US"/>
              </w:rPr>
            </w:pPr>
            <w:r w:rsidRPr="00437197">
              <w:rPr>
                <w:rFonts w:ascii="GHEA Grapalat" w:hAnsi="GHEA Grapalat"/>
                <w:sz w:val="22"/>
                <w:szCs w:val="22"/>
              </w:rPr>
              <w:t>г. Ереван</w:t>
            </w:r>
          </w:p>
        </w:tc>
        <w:tc>
          <w:tcPr>
            <w:tcW w:w="4500" w:type="dxa"/>
          </w:tcPr>
          <w:p w14:paraId="023989D4" w14:textId="77777777" w:rsidR="003D2FE2" w:rsidRPr="00437197" w:rsidRDefault="003D2FE2" w:rsidP="003850C3">
            <w:pPr>
              <w:widowControl w:val="0"/>
              <w:jc w:val="right"/>
              <w:rPr>
                <w:rFonts w:ascii="GHEA Grapalat" w:hAnsi="GHEA Grapalat" w:cs="GHEA Grapalat"/>
                <w:b/>
                <w:sz w:val="22"/>
                <w:szCs w:val="22"/>
              </w:rPr>
            </w:pPr>
            <w:r w:rsidRPr="00437197">
              <w:rPr>
                <w:rFonts w:ascii="GHEA Grapalat" w:hAnsi="GHEA Grapalat"/>
                <w:sz w:val="22"/>
                <w:szCs w:val="22"/>
              </w:rPr>
              <w:t>"</w:t>
            </w:r>
            <w:r w:rsidRPr="00437197">
              <w:rPr>
                <w:rFonts w:ascii="GHEA Grapalat" w:hAnsi="GHEA Grapalat"/>
                <w:sz w:val="22"/>
                <w:szCs w:val="22"/>
                <w:lang w:val="en-US"/>
              </w:rPr>
              <w:tab/>
            </w:r>
            <w:r w:rsidRPr="00437197">
              <w:rPr>
                <w:rFonts w:ascii="GHEA Grapalat" w:hAnsi="GHEA Grapalat"/>
                <w:sz w:val="22"/>
                <w:szCs w:val="22"/>
              </w:rPr>
              <w:t xml:space="preserve">" </w:t>
            </w:r>
            <w:r w:rsidRPr="00437197">
              <w:rPr>
                <w:rFonts w:ascii="GHEA Grapalat" w:hAnsi="GHEA Grapalat"/>
                <w:sz w:val="22"/>
                <w:szCs w:val="22"/>
                <w:lang w:val="en-US"/>
              </w:rPr>
              <w:tab/>
            </w:r>
            <w:r w:rsidRPr="00437197">
              <w:rPr>
                <w:rFonts w:ascii="GHEA Grapalat" w:hAnsi="GHEA Grapalat"/>
                <w:sz w:val="22"/>
                <w:szCs w:val="22"/>
              </w:rPr>
              <w:t>20</w:t>
            </w:r>
            <w:r w:rsidRPr="00437197">
              <w:rPr>
                <w:rFonts w:ascii="GHEA Grapalat" w:hAnsi="GHEA Grapalat"/>
                <w:sz w:val="22"/>
                <w:szCs w:val="22"/>
                <w:lang w:val="en-US"/>
              </w:rPr>
              <w:tab/>
            </w:r>
            <w:r w:rsidRPr="00437197">
              <w:rPr>
                <w:rFonts w:ascii="GHEA Grapalat" w:hAnsi="GHEA Grapalat"/>
                <w:sz w:val="22"/>
                <w:szCs w:val="22"/>
              </w:rPr>
              <w:t>г.</w:t>
            </w:r>
            <w:r w:rsidRPr="00437197">
              <w:rPr>
                <w:rStyle w:val="af6"/>
                <w:rFonts w:ascii="GHEA Grapalat" w:hAnsi="GHEA Grapalat"/>
                <w:sz w:val="22"/>
                <w:szCs w:val="22"/>
              </w:rPr>
              <w:footnoteReference w:customMarkFollows="1" w:id="14"/>
              <w:t>**</w:t>
            </w:r>
          </w:p>
        </w:tc>
      </w:tr>
    </w:tbl>
    <w:p w14:paraId="06238889" w14:textId="77777777" w:rsidR="003D2FE2" w:rsidRPr="00437197" w:rsidRDefault="003D2FE2" w:rsidP="003850C3">
      <w:pPr>
        <w:widowControl w:val="0"/>
        <w:rPr>
          <w:rFonts w:ascii="GHEA Grapalat" w:hAnsi="GHEA Grapalat" w:cs="GHEA Grapalat"/>
          <w:b/>
          <w:sz w:val="22"/>
          <w:szCs w:val="22"/>
        </w:rPr>
      </w:pPr>
    </w:p>
    <w:p w14:paraId="1C39A50C" w14:textId="77777777" w:rsidR="003D2FE2" w:rsidRPr="00437197" w:rsidRDefault="003D2FE2" w:rsidP="003850C3">
      <w:pPr>
        <w:widowControl w:val="0"/>
        <w:jc w:val="both"/>
        <w:rPr>
          <w:rFonts w:ascii="GHEA Grapalat" w:hAnsi="GHEA Grapalat" w:cs="GHEA Grapalat"/>
          <w:sz w:val="22"/>
          <w:szCs w:val="22"/>
          <w:u w:val="single"/>
          <w:vertAlign w:val="subscript"/>
        </w:rPr>
      </w:pPr>
      <w:r w:rsidRPr="00437197">
        <w:rPr>
          <w:rFonts w:ascii="GHEA Grapalat" w:hAnsi="GHEA Grapalat"/>
          <w:sz w:val="22"/>
          <w:szCs w:val="22"/>
        </w:rPr>
        <w:t>_______________________________________________, в лице директора Компании,</w:t>
      </w:r>
    </w:p>
    <w:p w14:paraId="6A7D7674" w14:textId="77777777" w:rsidR="003D2FE2" w:rsidRPr="00437197" w:rsidRDefault="003D2FE2" w:rsidP="003850C3">
      <w:pPr>
        <w:widowControl w:val="0"/>
        <w:ind w:left="1843"/>
        <w:jc w:val="both"/>
        <w:rPr>
          <w:rFonts w:ascii="GHEA Grapalat" w:hAnsi="GHEA Grapalat"/>
          <w:sz w:val="22"/>
          <w:szCs w:val="22"/>
          <w:vertAlign w:val="superscript"/>
          <w:lang w:val="en-US"/>
        </w:rPr>
      </w:pPr>
      <w:r w:rsidRPr="00437197">
        <w:rPr>
          <w:rFonts w:ascii="GHEA Grapalat" w:hAnsi="GHEA Grapalat"/>
          <w:sz w:val="22"/>
          <w:szCs w:val="22"/>
          <w:vertAlign w:val="superscript"/>
        </w:rPr>
        <w:t>наименование Компании</w:t>
      </w:r>
    </w:p>
    <w:p w14:paraId="6A3629B6" w14:textId="77777777" w:rsidR="003D2FE2" w:rsidRPr="00437197" w:rsidRDefault="003D2FE2" w:rsidP="003850C3">
      <w:pPr>
        <w:widowControl w:val="0"/>
        <w:jc w:val="both"/>
        <w:rPr>
          <w:rFonts w:ascii="GHEA Grapalat" w:hAnsi="GHEA Grapalat"/>
          <w:sz w:val="22"/>
          <w:szCs w:val="22"/>
          <w:lang w:val="en-US"/>
        </w:rPr>
      </w:pPr>
      <w:r w:rsidRPr="00437197">
        <w:rPr>
          <w:rFonts w:ascii="GHEA Grapalat" w:hAnsi="GHEA Grapalat"/>
          <w:sz w:val="22"/>
          <w:szCs w:val="22"/>
          <w:lang w:val="en-US"/>
        </w:rPr>
        <w:t>_________________________________________________________________________</w:t>
      </w:r>
    </w:p>
    <w:p w14:paraId="3AEB28B3" w14:textId="77777777" w:rsidR="003D2FE2" w:rsidRPr="00437197" w:rsidRDefault="003D2FE2" w:rsidP="003850C3">
      <w:pPr>
        <w:widowControl w:val="0"/>
        <w:jc w:val="center"/>
        <w:rPr>
          <w:rFonts w:ascii="GHEA Grapalat" w:hAnsi="GHEA Grapalat"/>
          <w:sz w:val="22"/>
          <w:szCs w:val="22"/>
          <w:vertAlign w:val="superscript"/>
        </w:rPr>
      </w:pPr>
      <w:r w:rsidRPr="00437197">
        <w:rPr>
          <w:rFonts w:ascii="GHEA Grapalat" w:hAnsi="GHEA Grapalat"/>
          <w:sz w:val="22"/>
          <w:szCs w:val="22"/>
          <w:vertAlign w:val="superscript"/>
        </w:rPr>
        <w:t>имя, фамилия, паспортные данные директора компании</w:t>
      </w:r>
    </w:p>
    <w:p w14:paraId="6A851EFC" w14:textId="77777777" w:rsidR="003D2FE2" w:rsidRPr="00437197" w:rsidRDefault="003D2FE2" w:rsidP="003850C3">
      <w:pPr>
        <w:widowControl w:val="0"/>
        <w:jc w:val="both"/>
        <w:rPr>
          <w:rFonts w:ascii="GHEA Grapalat" w:hAnsi="GHEA Grapalat" w:cs="GHEA Grapalat"/>
          <w:sz w:val="22"/>
          <w:szCs w:val="22"/>
        </w:rPr>
      </w:pPr>
      <w:r w:rsidRPr="0043719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437197" w:rsidRDefault="003D2FE2" w:rsidP="003850C3">
      <w:pPr>
        <w:widowControl w:val="0"/>
        <w:ind w:firstLine="709"/>
        <w:jc w:val="both"/>
        <w:rPr>
          <w:rFonts w:ascii="GHEA Grapalat" w:hAnsi="GHEA Grapalat" w:cs="GHEA Grapalat"/>
          <w:sz w:val="22"/>
          <w:szCs w:val="22"/>
        </w:rPr>
      </w:pPr>
    </w:p>
    <w:p w14:paraId="4FC42D1B" w14:textId="77777777" w:rsidR="003D2FE2" w:rsidRPr="00437197" w:rsidRDefault="003D2FE2" w:rsidP="003850C3">
      <w:pPr>
        <w:widowControl w:val="0"/>
        <w:jc w:val="center"/>
        <w:rPr>
          <w:rFonts w:ascii="GHEA Grapalat" w:hAnsi="GHEA Grapalat" w:cs="GHEA Grapalat"/>
          <w:b/>
          <w:bCs/>
          <w:sz w:val="22"/>
          <w:szCs w:val="22"/>
        </w:rPr>
      </w:pPr>
      <w:r w:rsidRPr="00437197">
        <w:rPr>
          <w:rFonts w:ascii="GHEA Grapalat" w:hAnsi="GHEA Grapalat"/>
          <w:b/>
          <w:sz w:val="22"/>
          <w:szCs w:val="22"/>
        </w:rPr>
        <w:t>1. Предмет соглашения</w:t>
      </w:r>
    </w:p>
    <w:p w14:paraId="340338BB" w14:textId="77777777" w:rsidR="003D2FE2" w:rsidRPr="00437197" w:rsidRDefault="003D2FE2" w:rsidP="003850C3">
      <w:pPr>
        <w:widowControl w:val="0"/>
        <w:tabs>
          <w:tab w:val="left" w:pos="567"/>
        </w:tabs>
        <w:jc w:val="both"/>
        <w:rPr>
          <w:rFonts w:ascii="GHEA Grapalat" w:hAnsi="GHEA Grapalat" w:cs="GHEA Grapalat"/>
          <w:spacing w:val="-6"/>
          <w:sz w:val="22"/>
          <w:szCs w:val="22"/>
        </w:rPr>
      </w:pPr>
      <w:r w:rsidRPr="00437197">
        <w:rPr>
          <w:rFonts w:ascii="GHEA Grapalat" w:hAnsi="GHEA Grapalat"/>
          <w:sz w:val="22"/>
          <w:szCs w:val="22"/>
        </w:rPr>
        <w:t>1</w:t>
      </w:r>
      <w:r w:rsidRPr="00437197">
        <w:rPr>
          <w:rFonts w:ascii="GHEA Grapalat" w:hAnsi="GHEA Grapalat"/>
          <w:spacing w:val="-6"/>
          <w:sz w:val="22"/>
          <w:szCs w:val="22"/>
        </w:rPr>
        <w:t>.1.</w:t>
      </w:r>
      <w:r w:rsidRPr="00437197">
        <w:rPr>
          <w:rFonts w:ascii="GHEA Grapalat" w:hAnsi="GHEA Grapalat"/>
          <w:spacing w:val="-6"/>
          <w:sz w:val="22"/>
          <w:szCs w:val="22"/>
        </w:rPr>
        <w:tab/>
        <w:t xml:space="preserve">Компания участвует в организованной ___________________ *(далее — Заказчик) </w:t>
      </w:r>
    </w:p>
    <w:p w14:paraId="7AA42231" w14:textId="77777777" w:rsidR="003D2FE2" w:rsidRPr="00437197" w:rsidRDefault="003D2FE2" w:rsidP="003850C3">
      <w:pPr>
        <w:widowControl w:val="0"/>
        <w:tabs>
          <w:tab w:val="left" w:pos="284"/>
        </w:tabs>
        <w:ind w:left="5245"/>
        <w:jc w:val="both"/>
        <w:rPr>
          <w:rFonts w:ascii="GHEA Grapalat" w:hAnsi="GHEA Grapalat" w:cs="GHEA Grapalat"/>
          <w:sz w:val="22"/>
          <w:szCs w:val="22"/>
        </w:rPr>
      </w:pPr>
      <w:r w:rsidRPr="00437197">
        <w:rPr>
          <w:rFonts w:ascii="GHEA Grapalat" w:hAnsi="GHEA Grapalat"/>
          <w:sz w:val="22"/>
          <w:szCs w:val="22"/>
          <w:vertAlign w:val="superscript"/>
        </w:rPr>
        <w:t>наименование заказчика</w:t>
      </w:r>
    </w:p>
    <w:p w14:paraId="05C09DDA" w14:textId="77777777" w:rsidR="003D2FE2" w:rsidRPr="00437197" w:rsidRDefault="003D2FE2" w:rsidP="003850C3">
      <w:pPr>
        <w:widowControl w:val="0"/>
        <w:jc w:val="both"/>
        <w:rPr>
          <w:rFonts w:ascii="GHEA Grapalat" w:hAnsi="GHEA Grapalat" w:cs="GHEA Grapalat"/>
          <w:sz w:val="22"/>
          <w:szCs w:val="22"/>
        </w:rPr>
      </w:pPr>
      <w:r w:rsidRPr="00437197">
        <w:rPr>
          <w:rFonts w:ascii="GHEA Grapalat" w:hAnsi="GHEA Grapalat"/>
          <w:sz w:val="22"/>
          <w:szCs w:val="22"/>
        </w:rPr>
        <w:t>процедуре закупок под кодом ____________________________________________ *.</w:t>
      </w:r>
    </w:p>
    <w:p w14:paraId="497464F9" w14:textId="77777777" w:rsidR="003D2FE2" w:rsidRPr="00437197" w:rsidRDefault="003D2FE2" w:rsidP="003850C3">
      <w:pPr>
        <w:widowControl w:val="0"/>
        <w:ind w:left="5245"/>
        <w:jc w:val="both"/>
        <w:rPr>
          <w:rFonts w:ascii="GHEA Grapalat" w:hAnsi="GHEA Grapalat" w:cs="GHEA Grapalat"/>
          <w:sz w:val="22"/>
          <w:szCs w:val="22"/>
        </w:rPr>
      </w:pPr>
      <w:r w:rsidRPr="00437197">
        <w:rPr>
          <w:rFonts w:ascii="GHEA Grapalat" w:hAnsi="GHEA Grapalat"/>
          <w:sz w:val="22"/>
          <w:szCs w:val="22"/>
          <w:vertAlign w:val="superscript"/>
        </w:rPr>
        <w:t>код процедуры</w:t>
      </w:r>
    </w:p>
    <w:p w14:paraId="115287D1"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1.2.</w:t>
      </w:r>
      <w:r w:rsidRPr="00437197">
        <w:rPr>
          <w:rFonts w:ascii="GHEA Grapalat" w:hAnsi="GHEA Grapalat"/>
          <w:sz w:val="22"/>
          <w:szCs w:val="22"/>
        </w:rPr>
        <w:tab/>
      </w:r>
      <w:r w:rsidRPr="00437197">
        <w:rPr>
          <w:rFonts w:ascii="GHEA Grapalat" w:hAnsi="GHEA Grapalat" w:cs="GHEA Grapalat"/>
          <w:sz w:val="22"/>
          <w:szCs w:val="22"/>
        </w:rPr>
        <w:t xml:space="preserve">В качестве участника, </w:t>
      </w:r>
      <w:r w:rsidRPr="00437197">
        <w:rPr>
          <w:rFonts w:ascii="GHEA Grapalat" w:hAnsi="GHEA Grapalat" w:cs="GHEA Grapalat"/>
          <w:sz w:val="22"/>
          <w:szCs w:val="22"/>
          <w:lang w:val="hy-AM"/>
        </w:rPr>
        <w:t>օ</w:t>
      </w:r>
      <w:proofErr w:type="spellStart"/>
      <w:r w:rsidRPr="00437197">
        <w:rPr>
          <w:rFonts w:ascii="GHEA Grapalat" w:hAnsi="GHEA Grapalat" w:cs="GHEA Grapalat"/>
          <w:sz w:val="22"/>
          <w:szCs w:val="22"/>
        </w:rPr>
        <w:t>тобранного</w:t>
      </w:r>
      <w:proofErr w:type="spellEnd"/>
      <w:r w:rsidRPr="00437197">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37197">
        <w:rPr>
          <w:rFonts w:ascii="GHEA Grapalat" w:hAnsi="GHEA Grapalat" w:cs="GHEA Grapalat"/>
          <w:sz w:val="22"/>
          <w:szCs w:val="22"/>
          <w:lang w:val="en-US"/>
        </w:rPr>
        <w:t>K</w:t>
      </w:r>
      <w:proofErr w:type="spellStart"/>
      <w:r w:rsidRPr="00437197">
        <w:rPr>
          <w:rFonts w:ascii="GHEA Grapalat" w:hAnsi="GHEA Grapalat" w:cs="GHEA Grapalat"/>
          <w:sz w:val="22"/>
          <w:szCs w:val="22"/>
        </w:rPr>
        <w:t>омпания</w:t>
      </w:r>
      <w:proofErr w:type="spellEnd"/>
      <w:r w:rsidRPr="00437197">
        <w:rPr>
          <w:rFonts w:ascii="GHEA Grapalat" w:hAnsi="GHEA Grapalat" w:cs="GHEA Grapalat"/>
          <w:sz w:val="22"/>
          <w:szCs w:val="22"/>
        </w:rPr>
        <w:t xml:space="preserve"> </w:t>
      </w:r>
      <w:r w:rsidRPr="0043719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1.3.</w:t>
      </w:r>
      <w:r w:rsidRPr="00437197">
        <w:rPr>
          <w:rFonts w:ascii="GHEA Grapalat" w:hAnsi="GHEA Grapalat"/>
          <w:sz w:val="22"/>
          <w:szCs w:val="22"/>
        </w:rPr>
        <w:tab/>
        <w:t>Подписав платежное требование (далее — Требование), прилагаемое к</w:t>
      </w:r>
      <w:r w:rsidRPr="00437197">
        <w:rPr>
          <w:rFonts w:ascii="Calibri" w:hAnsi="Calibri" w:cs="Calibri"/>
          <w:sz w:val="22"/>
          <w:szCs w:val="22"/>
          <w:lang w:val="en-US"/>
        </w:rPr>
        <w:t> </w:t>
      </w:r>
      <w:r w:rsidRPr="00437197">
        <w:rPr>
          <w:rFonts w:ascii="GHEA Grapalat" w:hAnsi="GHEA Grapalat"/>
          <w:sz w:val="22"/>
          <w:szCs w:val="22"/>
        </w:rPr>
        <w:t xml:space="preserve">настоящему Соглашению о неустойке, Компания безотзывно соглашается, что: </w:t>
      </w:r>
    </w:p>
    <w:p w14:paraId="427A5AA9"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а)</w:t>
      </w:r>
      <w:r w:rsidRPr="0043719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б)</w:t>
      </w:r>
      <w:r w:rsidRPr="0043719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в)</w:t>
      </w:r>
      <w:r w:rsidRPr="0043719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г)</w:t>
      </w:r>
      <w:r w:rsidRPr="00437197">
        <w:rPr>
          <w:rFonts w:ascii="GHEA Grapalat" w:hAnsi="GHEA Grapalat"/>
          <w:sz w:val="22"/>
          <w:szCs w:val="22"/>
        </w:rPr>
        <w:tab/>
        <w:t>Компания подтверждает, что акцептовала Требование в полном размере суммы неустойки.</w:t>
      </w:r>
    </w:p>
    <w:p w14:paraId="204C310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д)</w:t>
      </w:r>
      <w:r w:rsidRPr="0043719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1.4.</w:t>
      </w:r>
      <w:r w:rsidRPr="0043719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37197">
        <w:rPr>
          <w:rFonts w:ascii="Calibri" w:hAnsi="Calibri" w:cs="Calibri"/>
          <w:sz w:val="22"/>
          <w:szCs w:val="22"/>
          <w:lang w:val="en-US"/>
        </w:rPr>
        <w:t> </w:t>
      </w:r>
      <w:r w:rsidRPr="00437197">
        <w:rPr>
          <w:rFonts w:ascii="GHEA Grapalat" w:hAnsi="GHEA Grapalat"/>
          <w:sz w:val="22"/>
          <w:szCs w:val="22"/>
        </w:rPr>
        <w:t>Банк-</w:t>
      </w:r>
      <w:r w:rsidRPr="00437197">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1.5.</w:t>
      </w:r>
      <w:r w:rsidRPr="00437197">
        <w:rPr>
          <w:rFonts w:ascii="GHEA Grapalat" w:hAnsi="GHEA Grapalat"/>
          <w:sz w:val="22"/>
          <w:szCs w:val="22"/>
        </w:rPr>
        <w:tab/>
        <w:t>Заказчик может представить в Банк-плательщик иные дополнительные документы.</w:t>
      </w:r>
    </w:p>
    <w:p w14:paraId="07F33EE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1.6. Банк не несет какой-либо ответственности за риски (понесенные</w:t>
      </w:r>
      <w:r w:rsidRPr="00437197">
        <w:rPr>
          <w:rFonts w:ascii="Calibri" w:hAnsi="Calibri" w:cs="Calibri"/>
          <w:sz w:val="22"/>
          <w:szCs w:val="22"/>
          <w:lang w:val="en-US"/>
        </w:rPr>
        <w:t> </w:t>
      </w:r>
      <w:r w:rsidRPr="0043719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37197">
        <w:rPr>
          <w:rFonts w:ascii="Calibri" w:hAnsi="Calibri" w:cs="Calibri"/>
          <w:sz w:val="22"/>
          <w:szCs w:val="22"/>
          <w:lang w:val="en-US"/>
        </w:rPr>
        <w:t> </w:t>
      </w:r>
      <w:r w:rsidRPr="00437197">
        <w:rPr>
          <w:rFonts w:ascii="GHEA Grapalat" w:hAnsi="GHEA Grapalat"/>
          <w:sz w:val="22"/>
          <w:szCs w:val="22"/>
        </w:rPr>
        <w:t>Требовании. Банк не обязан проверять факты нарушения Компанией условий договора.</w:t>
      </w:r>
    </w:p>
    <w:p w14:paraId="19C0E99B"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1.7.</w:t>
      </w:r>
      <w:r w:rsidRPr="0043719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1.8.</w:t>
      </w:r>
      <w:r w:rsidRPr="00437197">
        <w:rPr>
          <w:rFonts w:ascii="GHEA Grapalat" w:hAnsi="GHEA Grapalat"/>
          <w:sz w:val="22"/>
          <w:szCs w:val="22"/>
        </w:rPr>
        <w:tab/>
        <w:t>В случае если в течение десяти рабочих дней после представления в</w:t>
      </w:r>
      <w:r w:rsidRPr="00437197">
        <w:rPr>
          <w:rFonts w:ascii="Calibri" w:hAnsi="Calibri" w:cs="Calibri"/>
          <w:sz w:val="22"/>
          <w:szCs w:val="22"/>
          <w:lang w:val="en-US"/>
        </w:rPr>
        <w:t> </w:t>
      </w:r>
      <w:r w:rsidRPr="00437197">
        <w:rPr>
          <w:rFonts w:ascii="GHEA Grapalat" w:hAnsi="GHEA Grapalat"/>
          <w:sz w:val="22"/>
          <w:szCs w:val="22"/>
        </w:rPr>
        <w:t>Банк настоящего Соглашения и прилагаемого Требования по независящим от</w:t>
      </w:r>
      <w:r w:rsidRPr="00437197">
        <w:rPr>
          <w:rFonts w:ascii="Calibri" w:hAnsi="Calibri" w:cs="Calibri"/>
          <w:sz w:val="22"/>
          <w:szCs w:val="22"/>
          <w:lang w:val="en-US"/>
        </w:rPr>
        <w:t> </w:t>
      </w:r>
      <w:r w:rsidRPr="00437197">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437197">
        <w:rPr>
          <w:rFonts w:ascii="GHEA Grapalat" w:hAnsi="GHEA Grapalat"/>
          <w:sz w:val="22"/>
          <w:szCs w:val="22"/>
        </w:rPr>
        <w:t>Репортинг</w:t>
      </w:r>
      <w:proofErr w:type="spellEnd"/>
      <w:r w:rsidRPr="00437197">
        <w:rPr>
          <w:rFonts w:ascii="GHEA Grapalat" w:hAnsi="GHEA Grapalat"/>
          <w:sz w:val="22"/>
          <w:szCs w:val="22"/>
        </w:rPr>
        <w:t>" (Кредитное бюро) сведения о Компании в связи с</w:t>
      </w:r>
      <w:r w:rsidRPr="00437197">
        <w:rPr>
          <w:rFonts w:ascii="Calibri" w:hAnsi="Calibri" w:cs="Calibri"/>
          <w:sz w:val="22"/>
          <w:szCs w:val="22"/>
          <w:lang w:val="en-US"/>
        </w:rPr>
        <w:t> </w:t>
      </w:r>
      <w:r w:rsidRPr="00437197">
        <w:rPr>
          <w:rFonts w:ascii="GHEA Grapalat" w:hAnsi="GHEA Grapalat"/>
          <w:sz w:val="22"/>
          <w:szCs w:val="22"/>
        </w:rPr>
        <w:t>неуплатой.</w:t>
      </w:r>
    </w:p>
    <w:p w14:paraId="4774BF9B" w14:textId="77777777" w:rsidR="003D2FE2" w:rsidRPr="00437197" w:rsidRDefault="003D2FE2" w:rsidP="003850C3">
      <w:pPr>
        <w:widowControl w:val="0"/>
        <w:jc w:val="center"/>
        <w:rPr>
          <w:rFonts w:ascii="GHEA Grapalat" w:hAnsi="GHEA Grapalat" w:cs="GHEA Grapalat"/>
          <w:b/>
          <w:bCs/>
          <w:sz w:val="22"/>
          <w:szCs w:val="22"/>
        </w:rPr>
      </w:pPr>
      <w:r w:rsidRPr="00437197">
        <w:rPr>
          <w:rFonts w:ascii="GHEA Grapalat" w:hAnsi="GHEA Grapalat"/>
          <w:b/>
          <w:sz w:val="22"/>
          <w:szCs w:val="22"/>
        </w:rPr>
        <w:t>2. Иные условия</w:t>
      </w:r>
    </w:p>
    <w:p w14:paraId="64E779D8"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2.1.</w:t>
      </w:r>
      <w:r w:rsidRPr="0043719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37197">
        <w:rPr>
          <w:rFonts w:ascii="GHEA Grapalat" w:hAnsi="GHEA Grapalat"/>
          <w:sz w:val="22"/>
          <w:szCs w:val="22"/>
        </w:rPr>
        <w:t>двадцатого</w:t>
      </w:r>
      <w:r w:rsidRPr="00437197">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w:t>
      </w:r>
      <w:r w:rsidRPr="00437197">
        <w:rPr>
          <w:rFonts w:ascii="GHEA Grapalat" w:hAnsi="GHEA Grapalat"/>
          <w:sz w:val="22"/>
          <w:szCs w:val="22"/>
        </w:rPr>
        <w:tab/>
        <w:t xml:space="preserve">Представив настоящее Соглашение и прилагаемое Требование в Банк-плательщик: </w:t>
      </w:r>
    </w:p>
    <w:p w14:paraId="17C90BC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2.2.1.</w:t>
      </w:r>
      <w:r w:rsidRPr="00437197">
        <w:rPr>
          <w:rFonts w:ascii="GHEA Grapalat" w:hAnsi="GHEA Grapalat"/>
          <w:sz w:val="22"/>
          <w:szCs w:val="22"/>
        </w:rPr>
        <w:tab/>
        <w:t>Заказчик подтверждает, что Компания допустила нарушение договорных обязательств, а</w:t>
      </w:r>
    </w:p>
    <w:p w14:paraId="16D586A5" w14:textId="77777777" w:rsidR="003D2FE2" w:rsidRPr="00437197" w:rsidDel="00A13215"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2.2.2.</w:t>
      </w:r>
      <w:r w:rsidRPr="0043719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2.3.</w:t>
      </w:r>
      <w:r w:rsidRPr="0043719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437197" w:rsidRDefault="003D2FE2" w:rsidP="003850C3">
      <w:pPr>
        <w:widowControl w:val="0"/>
        <w:ind w:firstLine="567"/>
        <w:jc w:val="center"/>
        <w:rPr>
          <w:rFonts w:ascii="GHEA Grapalat" w:hAnsi="GHEA Grapalat"/>
          <w:b/>
          <w:sz w:val="22"/>
          <w:szCs w:val="22"/>
        </w:rPr>
      </w:pPr>
      <w:r w:rsidRPr="00437197">
        <w:rPr>
          <w:rFonts w:ascii="GHEA Grapalat" w:hAnsi="GHEA Grapalat"/>
          <w:b/>
          <w:sz w:val="22"/>
          <w:szCs w:val="22"/>
        </w:rPr>
        <w:t>3. Адрес, банковские реквизиты Компании</w:t>
      </w:r>
    </w:p>
    <w:p w14:paraId="14E59085"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45E5FEC1"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наименование компании</w:t>
      </w:r>
    </w:p>
    <w:p w14:paraId="236B140C"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5DECD358"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адрес компании</w:t>
      </w:r>
    </w:p>
    <w:p w14:paraId="6174BFA4"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56E8ED43"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наименование обслуживающего компанию банка</w:t>
      </w:r>
    </w:p>
    <w:p w14:paraId="40E318C1" w14:textId="77777777" w:rsidR="003D2FE2" w:rsidRPr="00437197" w:rsidRDefault="003D2FE2" w:rsidP="003850C3">
      <w:pPr>
        <w:widowControl w:val="0"/>
        <w:jc w:val="right"/>
        <w:rPr>
          <w:rFonts w:ascii="GHEA Grapalat" w:hAnsi="GHEA Grapalat"/>
          <w:sz w:val="22"/>
          <w:szCs w:val="22"/>
        </w:rPr>
      </w:pPr>
    </w:p>
    <w:p w14:paraId="63396FCA" w14:textId="77777777" w:rsidR="003D2FE2" w:rsidRPr="00437197" w:rsidRDefault="003D2FE2" w:rsidP="003850C3">
      <w:pPr>
        <w:widowControl w:val="0"/>
        <w:jc w:val="right"/>
        <w:rPr>
          <w:rFonts w:ascii="GHEA Grapalat" w:hAnsi="GHEA Grapalat"/>
          <w:sz w:val="22"/>
          <w:szCs w:val="22"/>
        </w:rPr>
      </w:pPr>
      <w:r w:rsidRPr="00437197">
        <w:rPr>
          <w:rFonts w:ascii="GHEA Grapalat" w:hAnsi="GHEA Grapalat"/>
          <w:sz w:val="22"/>
          <w:szCs w:val="22"/>
        </w:rPr>
        <w:t>М. П.</w:t>
      </w:r>
    </w:p>
    <w:p w14:paraId="2D8283C2"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День/месяц/год</w:t>
      </w:r>
    </w:p>
    <w:p w14:paraId="0305681F" w14:textId="77777777" w:rsidR="003D2FE2" w:rsidRPr="00437197" w:rsidRDefault="003D2FE2" w:rsidP="003850C3">
      <w:pPr>
        <w:widowControl w:val="0"/>
        <w:jc w:val="both"/>
        <w:rPr>
          <w:rFonts w:ascii="GHEA Grapalat" w:hAnsi="GHEA Grapalat"/>
          <w:sz w:val="22"/>
          <w:szCs w:val="22"/>
        </w:rPr>
      </w:pPr>
    </w:p>
    <w:p w14:paraId="01781B0C" w14:textId="77777777" w:rsidR="003D2FE2" w:rsidRPr="00437197" w:rsidRDefault="003D2FE2" w:rsidP="003850C3">
      <w:pPr>
        <w:widowControl w:val="0"/>
        <w:jc w:val="both"/>
        <w:rPr>
          <w:rFonts w:ascii="GHEA Grapalat" w:hAnsi="GHEA Grapalat"/>
          <w:sz w:val="22"/>
          <w:szCs w:val="22"/>
        </w:rPr>
      </w:pPr>
    </w:p>
    <w:p w14:paraId="77B24E29" w14:textId="77777777" w:rsidR="003D2FE2" w:rsidRPr="00437197" w:rsidRDefault="003D2FE2" w:rsidP="003850C3">
      <w:pPr>
        <w:rPr>
          <w:rFonts w:ascii="GHEA Grapalat" w:hAnsi="GHEA Grapalat"/>
          <w:sz w:val="22"/>
          <w:szCs w:val="22"/>
        </w:rPr>
      </w:pPr>
    </w:p>
    <w:p w14:paraId="0E6D7194" w14:textId="77777777" w:rsidR="001005B0" w:rsidRPr="00437197" w:rsidRDefault="001005B0" w:rsidP="003850C3">
      <w:pPr>
        <w:widowControl w:val="0"/>
        <w:ind w:left="567" w:right="565"/>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37197"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437197" w:rsidRDefault="00C3421C" w:rsidP="003850C3">
            <w:pPr>
              <w:widowControl w:val="0"/>
              <w:tabs>
                <w:tab w:val="left" w:pos="855"/>
              </w:tabs>
              <w:ind w:left="360"/>
              <w:rPr>
                <w:rFonts w:ascii="GHEA Grapalat" w:hAnsi="GHEA Grapalat" w:cs="Sylfaen"/>
              </w:rPr>
            </w:pPr>
            <w:r w:rsidRPr="00437197">
              <w:rPr>
                <w:rFonts w:ascii="GHEA Grapalat" w:hAnsi="GHEA Grapalat"/>
              </w:rPr>
              <w:t>2.</w:t>
            </w:r>
            <w:r w:rsidRPr="00437197">
              <w:rPr>
                <w:rFonts w:ascii="GHEA Grapalat" w:hAnsi="GHEA Grapalat"/>
              </w:rPr>
              <w:tab/>
              <w:t xml:space="preserve">Номер </w:t>
            </w:r>
          </w:p>
        </w:tc>
      </w:tr>
      <w:tr w:rsidR="00B138F3" w:rsidRPr="00437197"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437197" w:rsidRDefault="00C3421C" w:rsidP="003850C3">
            <w:pPr>
              <w:widowControl w:val="0"/>
              <w:tabs>
                <w:tab w:val="left" w:pos="3390"/>
              </w:tabs>
              <w:ind w:left="322"/>
              <w:rPr>
                <w:rFonts w:ascii="GHEA Grapalat" w:hAnsi="GHEA Grapalat" w:cs="Sylfaen"/>
              </w:rPr>
            </w:pPr>
            <w:r w:rsidRPr="00437197">
              <w:rPr>
                <w:rFonts w:ascii="GHEA Grapalat" w:hAnsi="GHEA Grapalat"/>
              </w:rPr>
              <w:lastRenderedPageBreak/>
              <w:t>3</w:t>
            </w:r>
            <w:r w:rsidRPr="00437197">
              <w:rPr>
                <w:rFonts w:ascii="GHEA Grapalat" w:hAnsi="GHEA Grapalat"/>
              </w:rPr>
              <w:tab/>
              <w:t>Дата представления: "___" ___ 20___г.</w:t>
            </w:r>
          </w:p>
        </w:tc>
      </w:tr>
      <w:tr w:rsidR="00B138F3" w:rsidRPr="00437197"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4.</w:t>
            </w:r>
            <w:r w:rsidRPr="00437197">
              <w:rPr>
                <w:rFonts w:ascii="GHEA Grapalat" w:hAnsi="GHEA Grapalat"/>
              </w:rPr>
              <w:tab/>
              <w:t>Наименование, или имя, фамилия плательщика (Компания:</w:t>
            </w:r>
          </w:p>
        </w:tc>
      </w:tr>
      <w:tr w:rsidR="00B138F3" w:rsidRPr="00437197"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5.</w:t>
            </w:r>
            <w:r w:rsidRPr="00437197">
              <w:rPr>
                <w:rFonts w:ascii="GHEA Grapalat" w:hAnsi="GHEA Grapalat"/>
              </w:rPr>
              <w:tab/>
              <w:t>Обслуживающая плательщика Финансовая организация (банк):</w:t>
            </w:r>
          </w:p>
        </w:tc>
      </w:tr>
      <w:tr w:rsidR="00B138F3" w:rsidRPr="00437197"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6.</w:t>
            </w:r>
            <w:r w:rsidRPr="00437197">
              <w:rPr>
                <w:rFonts w:ascii="GHEA Grapalat" w:hAnsi="GHEA Grapalat"/>
              </w:rPr>
              <w:tab/>
              <w:t>Номер счета плательщика:</w:t>
            </w:r>
          </w:p>
        </w:tc>
      </w:tr>
      <w:tr w:rsidR="00B138F3" w:rsidRPr="00437197"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437197" w:rsidRDefault="00C3421C" w:rsidP="00631FA2">
            <w:pPr>
              <w:widowControl w:val="0"/>
              <w:tabs>
                <w:tab w:val="left" w:pos="855"/>
              </w:tabs>
              <w:ind w:left="360"/>
              <w:rPr>
                <w:rFonts w:ascii="GHEA Grapalat" w:hAnsi="GHEA Grapalat"/>
              </w:rPr>
            </w:pPr>
            <w:r w:rsidRPr="00437197">
              <w:rPr>
                <w:rFonts w:ascii="GHEA Grapalat" w:hAnsi="GHEA Grapalat"/>
              </w:rPr>
              <w:t>7.</w:t>
            </w:r>
            <w:r w:rsidRPr="00437197">
              <w:rPr>
                <w:rFonts w:ascii="GHEA Grapalat" w:hAnsi="GHEA Grapalat"/>
              </w:rPr>
              <w:tab/>
              <w:t>УНН плательщика:</w:t>
            </w:r>
          </w:p>
        </w:tc>
      </w:tr>
      <w:tr w:rsidR="00B138F3" w:rsidRPr="00437197"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8.</w:t>
            </w:r>
            <w:r w:rsidRPr="00437197">
              <w:rPr>
                <w:rFonts w:ascii="GHEA Grapalat" w:hAnsi="GHEA Grapalat"/>
              </w:rPr>
              <w:tab/>
              <w:t>НЗОУ плательщика:</w:t>
            </w:r>
          </w:p>
        </w:tc>
      </w:tr>
      <w:tr w:rsidR="00B138F3" w:rsidRPr="00437197"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9.</w:t>
            </w:r>
            <w:r w:rsidRPr="00437197">
              <w:rPr>
                <w:rFonts w:ascii="GHEA Grapalat" w:hAnsi="GHEA Grapalat"/>
              </w:rPr>
              <w:tab/>
              <w:t>Наименование, или имя, фамилия бенефициара:</w:t>
            </w:r>
          </w:p>
        </w:tc>
      </w:tr>
      <w:tr w:rsidR="00B138F3" w:rsidRPr="00437197"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10.</w:t>
            </w:r>
            <w:r w:rsidRPr="00437197">
              <w:rPr>
                <w:rFonts w:ascii="GHEA Grapalat" w:hAnsi="GHEA Grapalat"/>
              </w:rPr>
              <w:tab/>
              <w:t>НЗОУ бенефициара (не заполняется)</w:t>
            </w:r>
          </w:p>
        </w:tc>
      </w:tr>
      <w:tr w:rsidR="00B138F3" w:rsidRPr="00437197"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437197" w:rsidRDefault="00C3421C" w:rsidP="004B20CA">
            <w:pPr>
              <w:widowControl w:val="0"/>
              <w:tabs>
                <w:tab w:val="left" w:pos="855"/>
              </w:tabs>
              <w:ind w:left="360"/>
              <w:rPr>
                <w:rFonts w:ascii="GHEA Grapalat" w:hAnsi="GHEA Grapalat"/>
              </w:rPr>
            </w:pPr>
            <w:r w:rsidRPr="00437197">
              <w:rPr>
                <w:rFonts w:ascii="GHEA Grapalat" w:hAnsi="GHEA Grapalat"/>
              </w:rPr>
              <w:t>11.</w:t>
            </w:r>
            <w:r w:rsidRPr="00437197">
              <w:rPr>
                <w:rFonts w:ascii="GHEA Grapalat" w:hAnsi="GHEA Grapalat"/>
              </w:rPr>
              <w:tab/>
              <w:t>УНН бенефициара:</w:t>
            </w:r>
            <w:r w:rsidR="004B20CA">
              <w:rPr>
                <w:rFonts w:ascii="GHEA Grapalat" w:hAnsi="GHEA Grapalat"/>
              </w:rPr>
              <w:t xml:space="preserve"> </w:t>
            </w:r>
            <w:r w:rsidR="00631FA2" w:rsidRPr="00490C04">
              <w:rPr>
                <w:rFonts w:ascii="GHEA Grapalat" w:hAnsi="GHEA Grapalat"/>
                <w:sz w:val="20"/>
                <w:lang w:val="hy-AM"/>
              </w:rPr>
              <w:t>01201955</w:t>
            </w:r>
          </w:p>
        </w:tc>
      </w:tr>
      <w:tr w:rsidR="00B138F3" w:rsidRPr="00437197"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12.</w:t>
            </w:r>
            <w:r w:rsidRPr="00437197">
              <w:rPr>
                <w:rFonts w:ascii="GHEA Grapalat" w:hAnsi="GHEA Grapalat"/>
              </w:rPr>
              <w:tab/>
              <w:t>Обслуживающая бенефициара Финансовая организация (банк):</w:t>
            </w:r>
            <w:r w:rsidR="004B20CA">
              <w:rPr>
                <w:rFonts w:ascii="GHEA Grapalat" w:hAnsi="GHEA Grapalat"/>
              </w:rPr>
              <w:t xml:space="preserve"> </w:t>
            </w:r>
            <w:r w:rsidR="004B20CA" w:rsidRPr="004B20CA">
              <w:rPr>
                <w:rFonts w:ascii="GHEA Grapalat" w:hAnsi="GHEA Grapalat"/>
              </w:rPr>
              <w:t>ЗАО "</w:t>
            </w:r>
            <w:proofErr w:type="spellStart"/>
            <w:r w:rsidR="004B20CA" w:rsidRPr="004B20CA">
              <w:rPr>
                <w:rFonts w:ascii="GHEA Grapalat" w:hAnsi="GHEA Grapalat"/>
              </w:rPr>
              <w:t>Армбизнесбанк</w:t>
            </w:r>
            <w:proofErr w:type="spellEnd"/>
            <w:r w:rsidR="004B20CA" w:rsidRPr="004B20CA">
              <w:rPr>
                <w:rFonts w:ascii="GHEA Grapalat" w:hAnsi="GHEA Grapalat"/>
              </w:rPr>
              <w:t>"</w:t>
            </w:r>
          </w:p>
        </w:tc>
      </w:tr>
      <w:tr w:rsidR="00B138F3" w:rsidRPr="00437197"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13.</w:t>
            </w:r>
            <w:r w:rsidRPr="00437197">
              <w:rPr>
                <w:rFonts w:ascii="GHEA Grapalat" w:hAnsi="GHEA Grapalat"/>
              </w:rPr>
              <w:tab/>
              <w:t>Номер счета бенефициара (</w:t>
            </w:r>
            <w:proofErr w:type="spellStart"/>
            <w:proofErr w:type="gramStart"/>
            <w:r w:rsidRPr="00437197">
              <w:rPr>
                <w:rFonts w:ascii="GHEA Grapalat" w:hAnsi="GHEA Grapalat"/>
              </w:rPr>
              <w:t>сч</w:t>
            </w:r>
            <w:proofErr w:type="spellEnd"/>
            <w:r w:rsidRPr="00437197">
              <w:rPr>
                <w:rFonts w:ascii="GHEA Grapalat" w:hAnsi="GHEA Grapalat"/>
              </w:rPr>
              <w:t>.№</w:t>
            </w:r>
            <w:proofErr w:type="gramEnd"/>
            <w:r w:rsidRPr="00437197">
              <w:rPr>
                <w:rFonts w:ascii="GHEA Grapalat" w:hAnsi="GHEA Grapalat"/>
              </w:rPr>
              <w:t>)</w:t>
            </w:r>
            <w:r w:rsidR="00631FA2" w:rsidRPr="00490C04">
              <w:rPr>
                <w:rFonts w:ascii="GHEA Grapalat" w:hAnsi="GHEA Grapalat" w:cs="Arial"/>
                <w:sz w:val="20"/>
                <w:szCs w:val="20"/>
              </w:rPr>
              <w:t xml:space="preserve"> </w:t>
            </w:r>
            <w:r w:rsidR="00631FA2" w:rsidRPr="00490C04">
              <w:rPr>
                <w:rFonts w:ascii="GHEA Grapalat" w:hAnsi="GHEA Grapalat"/>
                <w:sz w:val="20"/>
                <w:lang w:val="hy-AM"/>
              </w:rPr>
              <w:t>1150004808698630</w:t>
            </w:r>
          </w:p>
        </w:tc>
      </w:tr>
      <w:tr w:rsidR="00B138F3" w:rsidRPr="00437197"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14.</w:t>
            </w:r>
            <w:r w:rsidRPr="00437197">
              <w:rPr>
                <w:rFonts w:ascii="GHEA Grapalat" w:hAnsi="GHEA Grapalat"/>
              </w:rPr>
              <w:tab/>
              <w:t>Сумма (цифрами и прописью):</w:t>
            </w:r>
          </w:p>
        </w:tc>
      </w:tr>
      <w:tr w:rsidR="00B138F3" w:rsidRPr="00437197"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15.</w:t>
            </w:r>
            <w:r w:rsidRPr="0043719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437197"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16.</w:t>
            </w:r>
            <w:r w:rsidRPr="00437197">
              <w:rPr>
                <w:rFonts w:ascii="GHEA Grapalat" w:hAnsi="GHEA Grapalat"/>
              </w:rPr>
              <w:tab/>
              <w:t>Валюта (прописью и по коду):</w:t>
            </w:r>
          </w:p>
        </w:tc>
      </w:tr>
      <w:tr w:rsidR="00B138F3" w:rsidRPr="00437197"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17.</w:t>
            </w:r>
            <w:r w:rsidRPr="00437197">
              <w:rPr>
                <w:rFonts w:ascii="GHEA Grapalat" w:hAnsi="GHEA Grapalat"/>
              </w:rPr>
              <w:tab/>
              <w:t xml:space="preserve">Цель сделки (уплаты): (для обеспечения </w:t>
            </w:r>
            <w:r w:rsidR="00391852" w:rsidRPr="00437197">
              <w:rPr>
                <w:rFonts w:ascii="GHEA Grapalat" w:hAnsi="GHEA Grapalat"/>
              </w:rPr>
              <w:t>квалификации</w:t>
            </w:r>
            <w:r w:rsidRPr="00437197">
              <w:rPr>
                <w:rFonts w:ascii="GHEA Grapalat" w:hAnsi="GHEA Grapalat"/>
              </w:rPr>
              <w:t>)</w:t>
            </w:r>
          </w:p>
        </w:tc>
      </w:tr>
      <w:tr w:rsidR="00B138F3" w:rsidRPr="00437197"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18.</w:t>
            </w:r>
            <w:r w:rsidRPr="0043719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437197"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19.</w:t>
            </w:r>
            <w:r w:rsidRPr="00437197">
              <w:rPr>
                <w:rFonts w:ascii="GHEA Grapalat" w:hAnsi="GHEA Grapalat"/>
                <w:lang w:val="en-US"/>
              </w:rPr>
              <w:tab/>
            </w:r>
            <w:r w:rsidRPr="00437197">
              <w:rPr>
                <w:rFonts w:ascii="GHEA Grapalat" w:hAnsi="GHEA Grapalat"/>
              </w:rPr>
              <w:t>Условия оплаты: &lt;акцептованный платеж&gt;</w:t>
            </w:r>
          </w:p>
        </w:tc>
      </w:tr>
      <w:tr w:rsidR="00B138F3" w:rsidRPr="00437197"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437197" w:rsidRDefault="00C3421C" w:rsidP="003850C3">
            <w:pPr>
              <w:widowControl w:val="0"/>
              <w:tabs>
                <w:tab w:val="left" w:pos="855"/>
              </w:tabs>
              <w:ind w:left="360"/>
              <w:rPr>
                <w:rFonts w:ascii="GHEA Grapalat" w:hAnsi="GHEA Grapalat"/>
                <w:lang w:val="en-US"/>
              </w:rPr>
            </w:pPr>
            <w:r w:rsidRPr="00437197">
              <w:rPr>
                <w:rFonts w:ascii="GHEA Grapalat" w:hAnsi="GHEA Grapalat"/>
              </w:rPr>
              <w:t>20.</w:t>
            </w:r>
            <w:r w:rsidRPr="00437197">
              <w:rPr>
                <w:rFonts w:ascii="GHEA Grapalat" w:hAnsi="GHEA Grapalat"/>
                <w:lang w:val="en-US"/>
              </w:rPr>
              <w:tab/>
            </w:r>
            <w:r w:rsidRPr="00437197">
              <w:rPr>
                <w:rFonts w:ascii="GHEA Grapalat" w:hAnsi="GHEA Grapalat"/>
              </w:rPr>
              <w:t>Количество прилагаемых страниц: --- страниц</w:t>
            </w:r>
          </w:p>
        </w:tc>
      </w:tr>
      <w:tr w:rsidR="00B138F3" w:rsidRPr="00437197"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437197" w:rsidRDefault="00C3421C" w:rsidP="003850C3">
            <w:pPr>
              <w:widowControl w:val="0"/>
              <w:tabs>
                <w:tab w:val="left" w:pos="851"/>
              </w:tabs>
              <w:rPr>
                <w:rFonts w:ascii="GHEA Grapalat" w:hAnsi="GHEA Grapalat" w:cs="Sylfaen"/>
              </w:rPr>
            </w:pPr>
            <w:r w:rsidRPr="00437197">
              <w:rPr>
                <w:rFonts w:ascii="GHEA Grapalat" w:hAnsi="GHEA Grapalat"/>
              </w:rPr>
              <w:t>22.а.</w:t>
            </w:r>
            <w:r w:rsidRPr="00437197">
              <w:rPr>
                <w:rFonts w:ascii="GHEA Grapalat" w:hAnsi="GHEA Grapalat"/>
              </w:rPr>
              <w:tab/>
              <w:t>Подписи бенефициара</w:t>
            </w:r>
          </w:p>
          <w:p w14:paraId="2D5877AF" w14:textId="77777777" w:rsidR="00C3421C" w:rsidRPr="00437197" w:rsidRDefault="00C3421C" w:rsidP="003850C3">
            <w:pPr>
              <w:widowControl w:val="0"/>
              <w:rPr>
                <w:rFonts w:ascii="GHEA Grapalat" w:hAnsi="GHEA Grapalat" w:cs="Sylfaen"/>
              </w:rPr>
            </w:pPr>
          </w:p>
          <w:p w14:paraId="35F43829"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751B5096" w14:textId="77777777" w:rsidR="00C3421C" w:rsidRPr="00437197" w:rsidRDefault="00C3421C" w:rsidP="003850C3">
            <w:pPr>
              <w:widowControl w:val="0"/>
              <w:rPr>
                <w:rFonts w:ascii="GHEA Grapalat" w:hAnsi="GHEA Grapalat" w:cs="Sylfaen"/>
              </w:rPr>
            </w:pPr>
          </w:p>
          <w:p w14:paraId="33EF8693"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070A8774" w14:textId="77777777" w:rsidR="00C3421C" w:rsidRPr="00437197" w:rsidRDefault="00C3421C" w:rsidP="003850C3">
            <w:pPr>
              <w:widowControl w:val="0"/>
              <w:rPr>
                <w:rFonts w:ascii="GHEA Grapalat" w:hAnsi="GHEA Grapalat" w:cs="Sylfaen"/>
              </w:rPr>
            </w:pPr>
          </w:p>
          <w:p w14:paraId="39FB1CA5" w14:textId="77777777" w:rsidR="00C3421C" w:rsidRPr="00437197" w:rsidRDefault="00C3421C" w:rsidP="003850C3">
            <w:pPr>
              <w:widowControl w:val="0"/>
              <w:tabs>
                <w:tab w:val="left" w:pos="4545"/>
              </w:tabs>
              <w:rPr>
                <w:rFonts w:ascii="GHEA Grapalat" w:hAnsi="GHEA Grapalat" w:cs="Sylfaen"/>
              </w:rPr>
            </w:pPr>
            <w:r w:rsidRPr="00437197">
              <w:rPr>
                <w:rFonts w:ascii="GHEA Grapalat" w:hAnsi="GHEA Grapalat"/>
              </w:rPr>
              <w:t>22.б.</w:t>
            </w:r>
            <w:r w:rsidRPr="00437197">
              <w:rPr>
                <w:rFonts w:ascii="GHEA Grapalat" w:hAnsi="GHEA Grapalat"/>
              </w:rPr>
              <w:tab/>
              <w:t>М. П.</w:t>
            </w:r>
          </w:p>
          <w:p w14:paraId="7186C5EC" w14:textId="77777777" w:rsidR="00C3421C" w:rsidRPr="00437197" w:rsidRDefault="00C3421C" w:rsidP="003850C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A63E2B9" w14:textId="77777777" w:rsidR="00C3421C" w:rsidRPr="00437197" w:rsidRDefault="00C3421C" w:rsidP="003850C3">
            <w:pPr>
              <w:widowControl w:val="0"/>
              <w:tabs>
                <w:tab w:val="left" w:pos="905"/>
              </w:tabs>
              <w:rPr>
                <w:rFonts w:ascii="GHEA Grapalat" w:hAnsi="GHEA Grapalat" w:cs="Sylfaen"/>
              </w:rPr>
            </w:pPr>
            <w:r w:rsidRPr="00437197">
              <w:rPr>
                <w:rFonts w:ascii="GHEA Grapalat" w:hAnsi="GHEA Grapalat"/>
              </w:rPr>
              <w:t>21.а.</w:t>
            </w:r>
            <w:r w:rsidRPr="00437197">
              <w:rPr>
                <w:rFonts w:ascii="GHEA Grapalat" w:hAnsi="GHEA Grapalat"/>
              </w:rPr>
              <w:tab/>
            </w:r>
            <w:r w:rsidRPr="00437197">
              <w:rPr>
                <w:rFonts w:ascii="Calibri" w:hAnsi="Calibri" w:cs="Calibri"/>
              </w:rPr>
              <w:t> </w:t>
            </w:r>
            <w:r w:rsidRPr="00437197">
              <w:rPr>
                <w:rFonts w:ascii="GHEA Grapalat" w:hAnsi="GHEA Grapalat"/>
              </w:rPr>
              <w:t>Подписи плательщика:</w:t>
            </w:r>
          </w:p>
          <w:p w14:paraId="44FDB3F1" w14:textId="77777777" w:rsidR="00C3421C" w:rsidRPr="00437197" w:rsidRDefault="00C3421C" w:rsidP="003850C3">
            <w:pPr>
              <w:widowControl w:val="0"/>
              <w:rPr>
                <w:rFonts w:ascii="GHEA Grapalat" w:hAnsi="GHEA Grapalat" w:cs="Sylfaen"/>
              </w:rPr>
            </w:pPr>
          </w:p>
          <w:p w14:paraId="53ECEB22"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4305553D" w14:textId="77777777" w:rsidR="00C3421C" w:rsidRPr="00437197" w:rsidRDefault="00C3421C" w:rsidP="003850C3">
            <w:pPr>
              <w:widowControl w:val="0"/>
              <w:jc w:val="right"/>
              <w:rPr>
                <w:rFonts w:ascii="GHEA Grapalat" w:hAnsi="GHEA Grapalat" w:cs="Tahoma"/>
              </w:rPr>
            </w:pPr>
          </w:p>
          <w:p w14:paraId="3EA3CF7D"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2D5BCF72" w14:textId="77777777" w:rsidR="00C3421C" w:rsidRPr="00437197" w:rsidRDefault="00C3421C" w:rsidP="003850C3">
            <w:pPr>
              <w:widowControl w:val="0"/>
              <w:rPr>
                <w:rFonts w:ascii="GHEA Grapalat" w:hAnsi="GHEA Grapalat" w:cs="Sylfaen"/>
              </w:rPr>
            </w:pPr>
          </w:p>
          <w:p w14:paraId="36320482" w14:textId="77777777" w:rsidR="00C3421C" w:rsidRPr="00437197" w:rsidRDefault="00C3421C" w:rsidP="003850C3">
            <w:pPr>
              <w:widowControl w:val="0"/>
              <w:tabs>
                <w:tab w:val="left" w:pos="4539"/>
              </w:tabs>
              <w:rPr>
                <w:rFonts w:ascii="GHEA Grapalat" w:hAnsi="GHEA Grapalat" w:cs="Sylfaen"/>
              </w:rPr>
            </w:pPr>
            <w:r w:rsidRPr="00437197">
              <w:rPr>
                <w:rFonts w:ascii="GHEA Grapalat" w:hAnsi="GHEA Grapalat"/>
              </w:rPr>
              <w:t>21.б.</w:t>
            </w:r>
            <w:r w:rsidRPr="00437197">
              <w:rPr>
                <w:rFonts w:ascii="GHEA Grapalat" w:hAnsi="GHEA Grapalat"/>
              </w:rPr>
              <w:tab/>
              <w:t>М. П.</w:t>
            </w:r>
          </w:p>
        </w:tc>
      </w:tr>
      <w:tr w:rsidR="00B138F3" w:rsidRPr="00437197"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437197" w:rsidRDefault="00C3421C" w:rsidP="003850C3">
            <w:pPr>
              <w:widowControl w:val="0"/>
              <w:rPr>
                <w:rFonts w:ascii="GHEA Grapalat" w:hAnsi="GHEA Grapalat" w:cs="Tahoma"/>
              </w:rPr>
            </w:pPr>
            <w:r w:rsidRPr="00437197">
              <w:rPr>
                <w:rFonts w:ascii="GHEA Grapalat" w:hAnsi="GHEA Grapalat"/>
              </w:rPr>
              <w:t>24.а.</w:t>
            </w:r>
            <w:r w:rsidRPr="00437197">
              <w:rPr>
                <w:rFonts w:ascii="GHEA Grapalat" w:hAnsi="GHEA Grapalat"/>
              </w:rPr>
              <w:tab/>
              <w:t xml:space="preserve"> Обслуживающая бенефициара финансовая организация </w:t>
            </w:r>
          </w:p>
          <w:p w14:paraId="3A254E5F" w14:textId="77777777" w:rsidR="00C3421C" w:rsidRPr="00437197" w:rsidRDefault="00C3421C" w:rsidP="003850C3">
            <w:pPr>
              <w:widowControl w:val="0"/>
              <w:rPr>
                <w:rFonts w:ascii="GHEA Grapalat" w:hAnsi="GHEA Grapalat"/>
              </w:rPr>
            </w:pPr>
          </w:p>
          <w:p w14:paraId="443C6F46"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5D85A552" w14:textId="77777777" w:rsidR="00C3421C" w:rsidRPr="00437197" w:rsidRDefault="00C3421C" w:rsidP="003850C3">
            <w:pPr>
              <w:widowControl w:val="0"/>
              <w:ind w:left="3828" w:right="13"/>
              <w:jc w:val="both"/>
              <w:rPr>
                <w:rFonts w:ascii="GHEA Grapalat" w:hAnsi="GHEA Grapalat" w:cs="Sylfaen"/>
                <w:vertAlign w:val="superscript"/>
              </w:rPr>
            </w:pPr>
            <w:r w:rsidRPr="00437197">
              <w:rPr>
                <w:rFonts w:ascii="GHEA Grapalat" w:hAnsi="GHEA Grapalat"/>
                <w:vertAlign w:val="superscript"/>
              </w:rPr>
              <w:t>подпись/</w:t>
            </w:r>
          </w:p>
          <w:p w14:paraId="6B243345" w14:textId="77777777" w:rsidR="00C3421C" w:rsidRPr="00437197" w:rsidRDefault="00C3421C" w:rsidP="003850C3">
            <w:pPr>
              <w:widowControl w:val="0"/>
              <w:rPr>
                <w:rFonts w:ascii="GHEA Grapalat" w:hAnsi="GHEA Grapalat" w:cs="Tahoma"/>
              </w:rPr>
            </w:pPr>
          </w:p>
          <w:p w14:paraId="66CFE144" w14:textId="77777777" w:rsidR="00C3421C" w:rsidRPr="00437197" w:rsidRDefault="00C3421C" w:rsidP="003850C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001C9A4" w14:textId="77777777" w:rsidR="00C3421C" w:rsidRPr="00437197" w:rsidRDefault="00C3421C" w:rsidP="003850C3">
            <w:pPr>
              <w:widowControl w:val="0"/>
              <w:rPr>
                <w:rFonts w:ascii="GHEA Grapalat" w:hAnsi="GHEA Grapalat" w:cs="Tahoma"/>
              </w:rPr>
            </w:pPr>
            <w:r w:rsidRPr="00437197">
              <w:rPr>
                <w:rFonts w:ascii="GHEA Grapalat" w:hAnsi="GHEA Grapalat"/>
              </w:rPr>
              <w:t>23.а.</w:t>
            </w:r>
            <w:r w:rsidRPr="00437197">
              <w:rPr>
                <w:rFonts w:ascii="GHEA Grapalat" w:hAnsi="GHEA Grapalat"/>
              </w:rPr>
              <w:tab/>
              <w:t xml:space="preserve"> Обслуживающая плательщика финансовая организация </w:t>
            </w:r>
          </w:p>
          <w:p w14:paraId="6FA16D8B" w14:textId="77777777" w:rsidR="00C3421C" w:rsidRPr="00437197" w:rsidRDefault="00C3421C" w:rsidP="003850C3">
            <w:pPr>
              <w:widowControl w:val="0"/>
              <w:rPr>
                <w:rFonts w:ascii="GHEA Grapalat" w:hAnsi="GHEA Grapalat" w:cs="Tahoma"/>
              </w:rPr>
            </w:pPr>
          </w:p>
          <w:p w14:paraId="1EF46CF4"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22047F12" w14:textId="77777777" w:rsidR="00C3421C" w:rsidRPr="00437197" w:rsidRDefault="00C3421C" w:rsidP="003850C3">
            <w:pPr>
              <w:widowControl w:val="0"/>
              <w:ind w:right="983"/>
              <w:jc w:val="right"/>
              <w:rPr>
                <w:rFonts w:ascii="GHEA Grapalat" w:hAnsi="GHEA Grapalat" w:cs="Sylfaen"/>
                <w:vertAlign w:val="superscript"/>
              </w:rPr>
            </w:pPr>
            <w:r w:rsidRPr="00437197">
              <w:rPr>
                <w:rFonts w:ascii="GHEA Grapalat" w:hAnsi="GHEA Grapalat"/>
                <w:vertAlign w:val="superscript"/>
              </w:rPr>
              <w:t>/подпись/</w:t>
            </w:r>
          </w:p>
          <w:p w14:paraId="218B9262" w14:textId="77777777" w:rsidR="00C3421C" w:rsidRPr="00437197" w:rsidRDefault="00C3421C" w:rsidP="003850C3">
            <w:pPr>
              <w:widowControl w:val="0"/>
              <w:rPr>
                <w:rFonts w:ascii="GHEA Grapalat" w:hAnsi="GHEA Grapalat" w:cs="Arial"/>
              </w:rPr>
            </w:pPr>
          </w:p>
        </w:tc>
      </w:tr>
      <w:tr w:rsidR="00B138F3" w:rsidRPr="00437197"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437197" w:rsidRDefault="00C3421C" w:rsidP="003850C3">
            <w:pPr>
              <w:widowControl w:val="0"/>
              <w:tabs>
                <w:tab w:val="left" w:pos="4678"/>
              </w:tabs>
              <w:rPr>
                <w:rFonts w:ascii="GHEA Grapalat" w:hAnsi="GHEA Grapalat" w:cs="Sylfaen"/>
              </w:rPr>
            </w:pPr>
            <w:r w:rsidRPr="00437197">
              <w:rPr>
                <w:rFonts w:ascii="GHEA Grapalat" w:hAnsi="GHEA Grapalat"/>
              </w:rPr>
              <w:lastRenderedPageBreak/>
              <w:t>24.б.</w:t>
            </w:r>
            <w:r w:rsidRPr="00437197">
              <w:rPr>
                <w:rFonts w:ascii="GHEA Grapalat" w:hAnsi="GHEA Grapalat"/>
              </w:rPr>
              <w:tab/>
              <w:t>М. П.</w:t>
            </w:r>
          </w:p>
          <w:p w14:paraId="3B813207" w14:textId="77777777" w:rsidR="00C3421C" w:rsidRPr="00437197" w:rsidRDefault="00C3421C" w:rsidP="003850C3">
            <w:pPr>
              <w:widowControl w:val="0"/>
              <w:rPr>
                <w:rFonts w:ascii="GHEA Grapalat" w:hAnsi="GHEA Grapalat" w:cs="Sylfaen"/>
              </w:rPr>
            </w:pPr>
          </w:p>
          <w:p w14:paraId="66690717" w14:textId="77777777" w:rsidR="00C3421C" w:rsidRPr="00437197" w:rsidRDefault="00C3421C" w:rsidP="003850C3">
            <w:pPr>
              <w:widowControl w:val="0"/>
              <w:ind w:right="155"/>
              <w:jc w:val="right"/>
              <w:rPr>
                <w:rFonts w:ascii="GHEA Grapalat" w:hAnsi="GHEA Grapalat" w:cs="Sylfaen"/>
                <w:lang w:val="en-US"/>
              </w:rPr>
            </w:pPr>
            <w:r w:rsidRPr="0043719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437197" w:rsidRDefault="00C3421C" w:rsidP="003850C3">
            <w:pPr>
              <w:widowControl w:val="0"/>
              <w:tabs>
                <w:tab w:val="left" w:pos="4554"/>
              </w:tabs>
              <w:rPr>
                <w:rFonts w:ascii="GHEA Grapalat" w:hAnsi="GHEA Grapalat" w:cs="Sylfaen"/>
              </w:rPr>
            </w:pPr>
            <w:r w:rsidRPr="00437197">
              <w:rPr>
                <w:rFonts w:ascii="GHEA Grapalat" w:hAnsi="GHEA Grapalat"/>
              </w:rPr>
              <w:t>23.б.</w:t>
            </w:r>
            <w:r w:rsidRPr="00437197">
              <w:rPr>
                <w:rFonts w:ascii="GHEA Grapalat" w:hAnsi="GHEA Grapalat"/>
              </w:rPr>
              <w:tab/>
              <w:t>М. П.</w:t>
            </w:r>
          </w:p>
          <w:p w14:paraId="086D7961" w14:textId="77777777" w:rsidR="00C3421C" w:rsidRPr="00437197" w:rsidRDefault="00C3421C" w:rsidP="003850C3">
            <w:pPr>
              <w:widowControl w:val="0"/>
              <w:rPr>
                <w:rFonts w:ascii="GHEA Grapalat" w:hAnsi="GHEA Grapalat"/>
              </w:rPr>
            </w:pPr>
          </w:p>
          <w:p w14:paraId="6AD6445E"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23.в Дата исполнения: "___" ___ 20___г.</w:t>
            </w:r>
          </w:p>
        </w:tc>
      </w:tr>
    </w:tbl>
    <w:p w14:paraId="47BBAF68" w14:textId="77777777" w:rsidR="00C3421C" w:rsidRPr="00437197" w:rsidRDefault="00C3421C" w:rsidP="003850C3">
      <w:pPr>
        <w:widowControl w:val="0"/>
        <w:jc w:val="center"/>
        <w:rPr>
          <w:rFonts w:ascii="GHEA Grapalat" w:hAnsi="GHEA Grapalat" w:cs="Sylfaen"/>
        </w:rPr>
      </w:pPr>
    </w:p>
    <w:p w14:paraId="06450E8A" w14:textId="77777777" w:rsidR="00C3421C" w:rsidRPr="00437197" w:rsidRDefault="00C3421C" w:rsidP="003850C3">
      <w:pPr>
        <w:rPr>
          <w:rFonts w:ascii="GHEA Grapalat" w:hAnsi="GHEA Grapalat" w:cs="Sylfaen"/>
        </w:rPr>
      </w:pPr>
      <w:r w:rsidRPr="00437197">
        <w:rPr>
          <w:rFonts w:ascii="GHEA Grapalat" w:hAnsi="GHEA Grapalat" w:cs="Sylfaen"/>
        </w:rPr>
        <w:t xml:space="preserve">*  </w:t>
      </w:r>
      <w:r w:rsidRPr="0043719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437197" w:rsidRDefault="00C3421C" w:rsidP="003850C3">
      <w:pPr>
        <w:rPr>
          <w:rFonts w:ascii="GHEA Grapalat" w:hAnsi="GHEA Grapalat" w:cs="Sylfaen"/>
        </w:rPr>
      </w:pPr>
      <w:r w:rsidRPr="00437197">
        <w:rPr>
          <w:rFonts w:ascii="GHEA Grapalat" w:hAnsi="GHEA Grapalat" w:cs="Sylfaen"/>
        </w:rPr>
        <w:br w:type="page"/>
      </w:r>
    </w:p>
    <w:p w14:paraId="424FC354" w14:textId="77777777" w:rsidR="00C3421C" w:rsidRPr="00437197" w:rsidRDefault="00C3421C" w:rsidP="003850C3">
      <w:pPr>
        <w:widowControl w:val="0"/>
        <w:ind w:left="567" w:right="565"/>
        <w:jc w:val="center"/>
        <w:rPr>
          <w:rFonts w:ascii="GHEA Grapalat" w:hAnsi="GHEA Grapalat"/>
          <w:b/>
        </w:rPr>
      </w:pPr>
      <w:r w:rsidRPr="00437197">
        <w:rPr>
          <w:rFonts w:ascii="GHEA Grapalat" w:hAnsi="GHEA Grapalat"/>
          <w:b/>
        </w:rPr>
        <w:lastRenderedPageBreak/>
        <w:t xml:space="preserve">Обязательные реквизиты платежного требования </w:t>
      </w:r>
      <w:r w:rsidRPr="0043719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37197"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Наличие указанного поля/</w:t>
            </w:r>
          </w:p>
          <w:p w14:paraId="5D2FD255"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 xml:space="preserve">Требование о заполнении реквизита </w:t>
            </w:r>
          </w:p>
          <w:p w14:paraId="65A14C4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Сторона,</w:t>
            </w:r>
          </w:p>
          <w:p w14:paraId="00BA9308"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 xml:space="preserve">заполняющая реквизит </w:t>
            </w:r>
          </w:p>
          <w:p w14:paraId="10A752C8"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бенефициар или плательщик</w:t>
            </w:r>
          </w:p>
          <w:p w14:paraId="7E1F70F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r>
      <w:tr w:rsidR="00B138F3" w:rsidRPr="00437197"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5</w:t>
            </w:r>
          </w:p>
        </w:tc>
      </w:tr>
      <w:tr w:rsidR="00B138F3" w:rsidRPr="00437197"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 документе заранее заполнено "Платежное требование"</w:t>
            </w:r>
          </w:p>
        </w:tc>
      </w:tr>
      <w:tr w:rsidR="00B138F3" w:rsidRPr="00437197"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37197"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2EC329C" w14:textId="77777777" w:rsidR="00C3421C" w:rsidRPr="00437197" w:rsidRDefault="00C3421C"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37197"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63515AD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D8B0D4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162397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4662A59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или </w:t>
            </w:r>
            <w:r w:rsidRPr="00437197">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55A0685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w:t>
            </w:r>
            <w:r w:rsidRPr="00437197">
              <w:rPr>
                <w:rFonts w:ascii="GHEA Grapalat" w:hAnsi="GHEA Grapalat"/>
                <w:sz w:val="18"/>
                <w:szCs w:val="18"/>
              </w:rPr>
              <w:lastRenderedPageBreak/>
              <w:t>бенефициаром — по приглашению</w:t>
            </w:r>
          </w:p>
        </w:tc>
      </w:tr>
      <w:tr w:rsidR="00B138F3" w:rsidRPr="00437197"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5BDA48E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w:t>
            </w:r>
          </w:p>
        </w:tc>
      </w:tr>
      <w:tr w:rsidR="00B138F3" w:rsidRPr="00437197"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86F01B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D45E62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EE89E7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плательщиком </w:t>
            </w:r>
          </w:p>
        </w:tc>
      </w:tr>
      <w:tr w:rsidR="00B138F3" w:rsidRPr="00437197"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913429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 и не применяется)</w:t>
            </w:r>
          </w:p>
        </w:tc>
      </w:tr>
      <w:tr w:rsidR="00B138F3" w:rsidRPr="00437197"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В обязательном порядке заполняются слова "для обеспечения </w:t>
            </w:r>
            <w:r w:rsidR="00040F6C" w:rsidRPr="00437197">
              <w:rPr>
                <w:rFonts w:ascii="GHEA Grapalat" w:hAnsi="GHEA Grapalat"/>
                <w:sz w:val="18"/>
                <w:szCs w:val="18"/>
              </w:rPr>
              <w:t>квалификации</w:t>
            </w:r>
            <w:r w:rsidRPr="0043719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33EB1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437197">
              <w:rPr>
                <w:rFonts w:ascii="GHEA Grapalat" w:hAnsi="GHEA Grapalat"/>
                <w:sz w:val="18"/>
                <w:szCs w:val="18"/>
              </w:rPr>
              <w:t>плательщика Банк</w:t>
            </w:r>
            <w:proofErr w:type="gramEnd"/>
            <w:r w:rsidRPr="00437197">
              <w:rPr>
                <w:rFonts w:ascii="GHEA Grapalat" w:hAnsi="GHEA Grapalat"/>
                <w:sz w:val="18"/>
                <w:szCs w:val="18"/>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437197" w:rsidDel="0010680B" w:rsidRDefault="00C3421C" w:rsidP="003850C3">
            <w:pPr>
              <w:widowControl w:val="0"/>
              <w:jc w:val="center"/>
              <w:rPr>
                <w:rFonts w:ascii="GHEA Grapalat" w:hAnsi="GHEA Grapalat"/>
                <w:sz w:val="18"/>
                <w:szCs w:val="18"/>
              </w:rPr>
            </w:pPr>
            <w:r w:rsidRPr="0043719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437197" w:rsidRDefault="00C3421C" w:rsidP="003850C3">
            <w:pPr>
              <w:widowControl w:val="0"/>
              <w:jc w:val="center"/>
              <w:rPr>
                <w:rFonts w:ascii="GHEA Grapalat" w:hAnsi="GHEA Grapalat" w:cs="Sylfaen"/>
                <w:sz w:val="18"/>
                <w:szCs w:val="18"/>
              </w:rPr>
            </w:pPr>
            <w:r w:rsidRPr="00437197">
              <w:rPr>
                <w:rFonts w:ascii="GHEA Grapalat" w:hAnsi="GHEA Grapalat"/>
                <w:sz w:val="18"/>
                <w:szCs w:val="18"/>
              </w:rPr>
              <w:t xml:space="preserve">обязательно </w:t>
            </w:r>
          </w:p>
          <w:p w14:paraId="43A33319" w14:textId="77777777" w:rsidR="00C3421C" w:rsidRPr="00437197" w:rsidRDefault="00C3421C" w:rsidP="003850C3">
            <w:pPr>
              <w:widowControl w:val="0"/>
              <w:jc w:val="center"/>
              <w:rPr>
                <w:rFonts w:ascii="GHEA Grapalat" w:hAnsi="GHEA Grapalat" w:cs="Sylfaen"/>
                <w:sz w:val="18"/>
                <w:szCs w:val="18"/>
              </w:rPr>
            </w:pPr>
            <w:r w:rsidRPr="00437197">
              <w:rPr>
                <w:rFonts w:ascii="GHEA Grapalat" w:hAnsi="GHEA Grapalat"/>
                <w:sz w:val="18"/>
                <w:szCs w:val="18"/>
              </w:rPr>
              <w:t xml:space="preserve">заполняются слова "акцептованный </w:t>
            </w:r>
            <w:r w:rsidRPr="00437197">
              <w:rPr>
                <w:rFonts w:ascii="GHEA Grapalat" w:hAnsi="GHEA Grapalat"/>
                <w:sz w:val="18"/>
                <w:szCs w:val="18"/>
              </w:rPr>
              <w:lastRenderedPageBreak/>
              <w:t xml:space="preserve">платеж", </w:t>
            </w:r>
          </w:p>
          <w:p w14:paraId="66EC2F8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что означает, </w:t>
            </w:r>
            <w:proofErr w:type="gramStart"/>
            <w:r w:rsidRPr="00437197">
              <w:rPr>
                <w:rFonts w:ascii="GHEA Grapalat" w:hAnsi="GHEA Grapalat"/>
                <w:sz w:val="18"/>
                <w:szCs w:val="18"/>
              </w:rPr>
              <w:t>что</w:t>
            </w:r>
            <w:proofErr w:type="gramEnd"/>
            <w:r w:rsidRPr="00437197">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бенефициаром </w:t>
            </w:r>
          </w:p>
        </w:tc>
      </w:tr>
      <w:tr w:rsidR="00B138F3" w:rsidRPr="00437197"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67E51FD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1DCA09E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подписывается плательщиком или </w:t>
            </w:r>
          </w:p>
          <w:p w14:paraId="605472E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проставляется электронная подпись плательщика</w:t>
            </w:r>
          </w:p>
        </w:tc>
      </w:tr>
      <w:tr w:rsidR="00B138F3" w:rsidRPr="00437197"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1C561EC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 когда плательщик представляет Требование в бумажной форме</w:t>
            </w:r>
          </w:p>
          <w:p w14:paraId="2EE6C295" w14:textId="77777777" w:rsidR="00C3421C" w:rsidRPr="00437197" w:rsidRDefault="00C3421C"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плательщика </w:t>
            </w:r>
          </w:p>
          <w:p w14:paraId="1C019E6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бумажной форме</w:t>
            </w:r>
          </w:p>
        </w:tc>
      </w:tr>
      <w:tr w:rsidR="00B138F3" w:rsidRPr="00437197"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1FA0BFB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подписывается бенефициаром</w:t>
            </w:r>
          </w:p>
        </w:tc>
      </w:tr>
      <w:tr w:rsidR="00B138F3" w:rsidRPr="00437197"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1EC18A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бенефициара </w:t>
            </w:r>
          </w:p>
          <w:p w14:paraId="1E818D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банк в бумажной форме</w:t>
            </w:r>
          </w:p>
        </w:tc>
      </w:tr>
      <w:tr w:rsidR="00B138F3" w:rsidRPr="00437197"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252392F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437197" w:rsidRDefault="00C3421C" w:rsidP="003850C3">
            <w:pPr>
              <w:widowControl w:val="0"/>
              <w:jc w:val="center"/>
              <w:rPr>
                <w:rFonts w:ascii="GHEA Grapalat" w:hAnsi="GHEA Grapalat"/>
                <w:sz w:val="18"/>
                <w:szCs w:val="18"/>
              </w:rPr>
            </w:pPr>
          </w:p>
        </w:tc>
      </w:tr>
      <w:tr w:rsidR="00B138F3" w:rsidRPr="00437197"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3535C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437197" w:rsidRDefault="00C3421C" w:rsidP="003850C3">
            <w:pPr>
              <w:widowControl w:val="0"/>
              <w:jc w:val="center"/>
              <w:rPr>
                <w:rFonts w:ascii="GHEA Grapalat" w:hAnsi="GHEA Grapalat"/>
                <w:sz w:val="18"/>
                <w:szCs w:val="18"/>
              </w:rPr>
            </w:pPr>
          </w:p>
        </w:tc>
      </w:tr>
      <w:tr w:rsidR="00B138F3" w:rsidRPr="00437197"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дата, время, минута </w:t>
            </w:r>
            <w:r w:rsidRPr="00437197">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EE8671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437197" w:rsidRDefault="00C3421C" w:rsidP="003850C3">
            <w:pPr>
              <w:widowControl w:val="0"/>
              <w:jc w:val="center"/>
              <w:rPr>
                <w:rFonts w:ascii="GHEA Grapalat" w:hAnsi="GHEA Grapalat"/>
                <w:sz w:val="18"/>
                <w:szCs w:val="18"/>
              </w:rPr>
            </w:pPr>
          </w:p>
        </w:tc>
      </w:tr>
      <w:tr w:rsidR="00B138F3" w:rsidRPr="00437197"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75C7A3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437197" w:rsidRDefault="00C3421C" w:rsidP="003850C3">
            <w:pPr>
              <w:widowControl w:val="0"/>
              <w:jc w:val="center"/>
              <w:rPr>
                <w:rFonts w:ascii="GHEA Grapalat" w:hAnsi="GHEA Grapalat"/>
                <w:sz w:val="18"/>
                <w:szCs w:val="18"/>
              </w:rPr>
            </w:pPr>
          </w:p>
        </w:tc>
      </w:tr>
      <w:tr w:rsidR="00B138F3" w:rsidRPr="00437197"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B2B980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437197" w:rsidRDefault="00C3421C" w:rsidP="003850C3">
            <w:pPr>
              <w:widowControl w:val="0"/>
              <w:jc w:val="center"/>
              <w:rPr>
                <w:rFonts w:ascii="GHEA Grapalat" w:hAnsi="GHEA Grapalat"/>
                <w:sz w:val="18"/>
                <w:szCs w:val="18"/>
              </w:rPr>
            </w:pPr>
          </w:p>
        </w:tc>
      </w:tr>
      <w:tr w:rsidR="00FF3DE9" w:rsidRPr="00437197"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3249A01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437197" w:rsidRDefault="00C3421C" w:rsidP="003850C3">
            <w:pPr>
              <w:widowControl w:val="0"/>
              <w:jc w:val="center"/>
              <w:rPr>
                <w:rFonts w:ascii="GHEA Grapalat" w:hAnsi="GHEA Grapalat"/>
                <w:sz w:val="18"/>
                <w:szCs w:val="18"/>
              </w:rPr>
            </w:pPr>
          </w:p>
        </w:tc>
      </w:tr>
    </w:tbl>
    <w:p w14:paraId="0644CA64" w14:textId="77777777" w:rsidR="001005B0" w:rsidRPr="00437197" w:rsidRDefault="001005B0" w:rsidP="003850C3">
      <w:pPr>
        <w:widowControl w:val="0"/>
        <w:ind w:left="567" w:right="565"/>
        <w:jc w:val="center"/>
        <w:rPr>
          <w:rFonts w:ascii="GHEA Grapalat" w:hAnsi="GHEA Grapalat"/>
          <w:b/>
        </w:rPr>
      </w:pPr>
    </w:p>
    <w:p w14:paraId="181506DE" w14:textId="77777777" w:rsidR="001005B0" w:rsidRPr="00437197" w:rsidRDefault="001005B0" w:rsidP="003850C3">
      <w:pPr>
        <w:widowControl w:val="0"/>
        <w:ind w:left="567" w:right="565"/>
        <w:jc w:val="center"/>
        <w:rPr>
          <w:rFonts w:ascii="GHEA Grapalat" w:hAnsi="GHEA Grapalat"/>
          <w:b/>
        </w:rPr>
      </w:pPr>
    </w:p>
    <w:p w14:paraId="79B53063" w14:textId="77777777" w:rsidR="001005B0" w:rsidRPr="00437197" w:rsidRDefault="001005B0" w:rsidP="003850C3">
      <w:pPr>
        <w:widowControl w:val="0"/>
        <w:ind w:left="567" w:right="565"/>
        <w:jc w:val="center"/>
        <w:rPr>
          <w:rFonts w:ascii="GHEA Grapalat" w:hAnsi="GHEA Grapalat"/>
          <w:b/>
        </w:rPr>
      </w:pPr>
    </w:p>
    <w:p w14:paraId="370E3994" w14:textId="77777777" w:rsidR="001005B0" w:rsidRPr="00437197" w:rsidRDefault="001005B0" w:rsidP="003850C3">
      <w:pPr>
        <w:widowControl w:val="0"/>
        <w:ind w:left="567" w:right="565"/>
        <w:jc w:val="center"/>
        <w:rPr>
          <w:rFonts w:ascii="GHEA Grapalat" w:hAnsi="GHEA Grapalat"/>
          <w:b/>
        </w:rPr>
      </w:pPr>
    </w:p>
    <w:p w14:paraId="37C3C718" w14:textId="77777777" w:rsidR="001005B0" w:rsidRPr="00437197" w:rsidRDefault="001005B0" w:rsidP="003850C3">
      <w:pPr>
        <w:widowControl w:val="0"/>
        <w:ind w:left="567" w:right="565"/>
        <w:jc w:val="center"/>
        <w:rPr>
          <w:rFonts w:ascii="GHEA Grapalat" w:hAnsi="GHEA Grapalat"/>
          <w:b/>
        </w:rPr>
      </w:pPr>
    </w:p>
    <w:p w14:paraId="6CB9C5DF" w14:textId="77777777" w:rsidR="001005B0" w:rsidRPr="00437197" w:rsidRDefault="001005B0" w:rsidP="003850C3">
      <w:pPr>
        <w:widowControl w:val="0"/>
        <w:ind w:left="567" w:right="565"/>
        <w:jc w:val="center"/>
        <w:rPr>
          <w:rFonts w:ascii="GHEA Grapalat" w:hAnsi="GHEA Grapalat"/>
          <w:b/>
        </w:rPr>
      </w:pPr>
    </w:p>
    <w:p w14:paraId="2DE8FA44" w14:textId="77777777" w:rsidR="001005B0" w:rsidRPr="00437197" w:rsidRDefault="001005B0" w:rsidP="003850C3">
      <w:pPr>
        <w:widowControl w:val="0"/>
        <w:ind w:left="567" w:right="565"/>
        <w:jc w:val="center"/>
        <w:rPr>
          <w:rFonts w:ascii="GHEA Grapalat" w:hAnsi="GHEA Grapalat"/>
          <w:b/>
        </w:rPr>
      </w:pPr>
    </w:p>
    <w:p w14:paraId="5DD5DF17" w14:textId="77777777" w:rsidR="001005B0" w:rsidRPr="00437197" w:rsidRDefault="001005B0" w:rsidP="003850C3">
      <w:pPr>
        <w:widowControl w:val="0"/>
        <w:ind w:left="567" w:right="565"/>
        <w:jc w:val="center"/>
        <w:rPr>
          <w:rFonts w:ascii="GHEA Grapalat" w:hAnsi="GHEA Grapalat"/>
          <w:b/>
        </w:rPr>
      </w:pPr>
    </w:p>
    <w:p w14:paraId="70DC4DC5" w14:textId="77777777" w:rsidR="001005B0" w:rsidRPr="00437197" w:rsidRDefault="001005B0" w:rsidP="003850C3">
      <w:pPr>
        <w:widowControl w:val="0"/>
        <w:ind w:left="567" w:right="565"/>
        <w:jc w:val="center"/>
        <w:rPr>
          <w:rFonts w:ascii="GHEA Grapalat" w:hAnsi="GHEA Grapalat"/>
          <w:b/>
        </w:rPr>
      </w:pPr>
    </w:p>
    <w:p w14:paraId="4EA0654B" w14:textId="77777777" w:rsidR="001005B0" w:rsidRPr="00437197" w:rsidRDefault="001005B0" w:rsidP="003850C3">
      <w:pPr>
        <w:widowControl w:val="0"/>
        <w:ind w:left="567" w:right="565"/>
        <w:jc w:val="center"/>
        <w:rPr>
          <w:rFonts w:ascii="GHEA Grapalat" w:hAnsi="GHEA Grapalat"/>
          <w:b/>
        </w:rPr>
      </w:pPr>
    </w:p>
    <w:p w14:paraId="7A5AC948" w14:textId="77777777" w:rsidR="001005B0" w:rsidRPr="00437197" w:rsidRDefault="001005B0" w:rsidP="003850C3">
      <w:pPr>
        <w:widowControl w:val="0"/>
        <w:ind w:left="567" w:right="565"/>
        <w:jc w:val="center"/>
        <w:rPr>
          <w:rFonts w:ascii="GHEA Grapalat" w:hAnsi="GHEA Grapalat"/>
          <w:b/>
        </w:rPr>
      </w:pPr>
    </w:p>
    <w:p w14:paraId="07E8C399" w14:textId="77777777" w:rsidR="001005B0" w:rsidRPr="00437197" w:rsidRDefault="001005B0" w:rsidP="003850C3">
      <w:pPr>
        <w:widowControl w:val="0"/>
        <w:ind w:left="567" w:right="565"/>
        <w:jc w:val="center"/>
        <w:rPr>
          <w:rFonts w:ascii="GHEA Grapalat" w:hAnsi="GHEA Grapalat"/>
          <w:b/>
        </w:rPr>
      </w:pPr>
    </w:p>
    <w:p w14:paraId="07A4828D" w14:textId="77777777" w:rsidR="001005B0" w:rsidRPr="00437197" w:rsidRDefault="001005B0" w:rsidP="003850C3">
      <w:pPr>
        <w:widowControl w:val="0"/>
        <w:ind w:left="567" w:right="565"/>
        <w:jc w:val="center"/>
        <w:rPr>
          <w:rFonts w:ascii="GHEA Grapalat" w:hAnsi="GHEA Grapalat"/>
          <w:b/>
        </w:rPr>
      </w:pPr>
    </w:p>
    <w:p w14:paraId="4D311704" w14:textId="77777777" w:rsidR="001005B0" w:rsidRPr="00437197" w:rsidRDefault="001005B0" w:rsidP="003850C3">
      <w:pPr>
        <w:widowControl w:val="0"/>
        <w:ind w:left="567" w:right="565"/>
        <w:jc w:val="center"/>
        <w:rPr>
          <w:rFonts w:ascii="GHEA Grapalat" w:hAnsi="GHEA Grapalat"/>
          <w:b/>
        </w:rPr>
      </w:pPr>
    </w:p>
    <w:p w14:paraId="6F4CCC57" w14:textId="77777777" w:rsidR="001005B0" w:rsidRPr="00437197" w:rsidRDefault="001005B0" w:rsidP="003850C3">
      <w:pPr>
        <w:widowControl w:val="0"/>
        <w:ind w:left="567" w:right="565"/>
        <w:jc w:val="center"/>
        <w:rPr>
          <w:rFonts w:ascii="GHEA Grapalat" w:hAnsi="GHEA Grapalat"/>
          <w:b/>
        </w:rPr>
      </w:pPr>
    </w:p>
    <w:p w14:paraId="70482847" w14:textId="77777777" w:rsidR="001005B0" w:rsidRPr="00437197" w:rsidRDefault="001005B0" w:rsidP="003850C3">
      <w:pPr>
        <w:widowControl w:val="0"/>
        <w:ind w:left="567" w:right="565"/>
        <w:jc w:val="center"/>
        <w:rPr>
          <w:rFonts w:ascii="GHEA Grapalat" w:hAnsi="GHEA Grapalat"/>
          <w:b/>
        </w:rPr>
      </w:pPr>
    </w:p>
    <w:p w14:paraId="1B3E239B" w14:textId="77777777" w:rsidR="001005B0" w:rsidRPr="00437197" w:rsidRDefault="001005B0" w:rsidP="003850C3">
      <w:pPr>
        <w:widowControl w:val="0"/>
        <w:ind w:left="567" w:right="565"/>
        <w:jc w:val="center"/>
        <w:rPr>
          <w:rFonts w:ascii="GHEA Grapalat" w:hAnsi="GHEA Grapalat"/>
          <w:b/>
        </w:rPr>
      </w:pPr>
    </w:p>
    <w:p w14:paraId="39E8B5DE" w14:textId="77777777" w:rsidR="000A214C" w:rsidRPr="00437197" w:rsidRDefault="000A214C" w:rsidP="003850C3">
      <w:pPr>
        <w:widowControl w:val="0"/>
        <w:jc w:val="right"/>
        <w:rPr>
          <w:rFonts w:ascii="GHEA Grapalat" w:hAnsi="GHEA Grapalat" w:cs="GHEA Grapalat"/>
          <w:i/>
        </w:rPr>
      </w:pPr>
      <w:r w:rsidRPr="00437197">
        <w:rPr>
          <w:rFonts w:ascii="GHEA Grapalat" w:hAnsi="GHEA Grapalat"/>
          <w:i/>
        </w:rPr>
        <w:t>Приложение № 5.1</w:t>
      </w:r>
    </w:p>
    <w:p w14:paraId="2F95E735" w14:textId="7D8BE5F7" w:rsidR="000A214C" w:rsidRPr="00437197" w:rsidRDefault="000A214C" w:rsidP="003850C3">
      <w:pPr>
        <w:widowControl w:val="0"/>
        <w:jc w:val="right"/>
        <w:rPr>
          <w:rFonts w:ascii="GHEA Grapalat" w:hAnsi="GHEA Grapalat" w:cs="GHEA Grapalat"/>
          <w:i/>
        </w:rPr>
      </w:pPr>
      <w:r w:rsidRPr="00437197">
        <w:rPr>
          <w:rFonts w:ascii="GHEA Grapalat" w:hAnsi="GHEA Grapalat"/>
          <w:i/>
        </w:rPr>
        <w:t xml:space="preserve">к Приглашению на </w:t>
      </w:r>
      <w:r w:rsidR="008B1233" w:rsidRPr="00437197">
        <w:rPr>
          <w:rFonts w:ascii="GHEA Grapalat" w:hAnsi="GHEA Grapalat"/>
          <w:i/>
        </w:rPr>
        <w:t>открытый конкурс</w:t>
      </w:r>
      <w:r w:rsidRPr="00437197">
        <w:rPr>
          <w:rFonts w:ascii="GHEA Grapalat" w:hAnsi="GHEA Grapalat"/>
          <w:i/>
        </w:rPr>
        <w:br/>
        <w:t xml:space="preserve">под кодом </w:t>
      </w:r>
      <w:r w:rsidR="0075358A" w:rsidRPr="00437197">
        <w:rPr>
          <w:rFonts w:ascii="GHEA Grapalat" w:hAnsi="GHEA Grapalat"/>
          <w:color w:val="000000" w:themeColor="text1"/>
          <w:lang w:val="hy-AM"/>
        </w:rPr>
        <w:t>«</w:t>
      </w:r>
      <w:r w:rsidR="005B0B12">
        <w:rPr>
          <w:rFonts w:ascii="GHEA Grapalat" w:hAnsi="GHEA Grapalat"/>
          <w:color w:val="000000" w:themeColor="text1"/>
          <w:lang w:val="hy-AM"/>
        </w:rPr>
        <w:t>ՄՍԱԿ-ԳՀԱՊՁԲ-26/03</w:t>
      </w:r>
      <w:r w:rsidR="0075358A" w:rsidRPr="00437197">
        <w:rPr>
          <w:rFonts w:ascii="GHEA Grapalat" w:hAnsi="GHEA Grapalat"/>
          <w:color w:val="000000" w:themeColor="text1"/>
          <w:lang w:val="hy-AM"/>
        </w:rPr>
        <w:t>»</w:t>
      </w:r>
    </w:p>
    <w:p w14:paraId="24D3A2C3" w14:textId="77777777" w:rsidR="00AF4211" w:rsidRPr="00437197" w:rsidRDefault="00AF4211" w:rsidP="003850C3">
      <w:pPr>
        <w:widowControl w:val="0"/>
        <w:jc w:val="center"/>
        <w:rPr>
          <w:rFonts w:ascii="GHEA Grapalat" w:hAnsi="GHEA Grapalat"/>
          <w:b/>
        </w:rPr>
      </w:pPr>
    </w:p>
    <w:p w14:paraId="6617E9C1" w14:textId="77777777" w:rsidR="000A214C" w:rsidRPr="00437197" w:rsidRDefault="000A214C" w:rsidP="003850C3">
      <w:pPr>
        <w:widowControl w:val="0"/>
        <w:jc w:val="center"/>
        <w:rPr>
          <w:rFonts w:ascii="GHEA Grapalat" w:hAnsi="GHEA Grapalat" w:cs="GHEA Grapalat"/>
          <w:b/>
        </w:rPr>
      </w:pPr>
      <w:r w:rsidRPr="00437197">
        <w:rPr>
          <w:rFonts w:ascii="GHEA Grapalat" w:hAnsi="GHEA Grapalat"/>
          <w:b/>
        </w:rPr>
        <w:t xml:space="preserve">СОГЛАШЕНИЕ О НЕУСТОЙКЕ </w:t>
      </w:r>
    </w:p>
    <w:p w14:paraId="3E6F85ED" w14:textId="77777777" w:rsidR="000A214C" w:rsidRPr="00437197" w:rsidRDefault="000A214C" w:rsidP="003850C3">
      <w:pPr>
        <w:widowControl w:val="0"/>
        <w:jc w:val="center"/>
        <w:rPr>
          <w:rFonts w:ascii="GHEA Grapalat" w:hAnsi="GHEA Grapalat" w:cs="GHEA Grapalat"/>
          <w:b/>
        </w:rPr>
      </w:pPr>
      <w:r w:rsidRPr="00437197">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437197" w14:paraId="5455BB5C" w14:textId="77777777" w:rsidTr="00DE2AE3">
        <w:tc>
          <w:tcPr>
            <w:tcW w:w="4786" w:type="dxa"/>
          </w:tcPr>
          <w:p w14:paraId="5771B5C1" w14:textId="77777777" w:rsidR="000A214C" w:rsidRPr="00437197" w:rsidRDefault="000A214C" w:rsidP="003850C3">
            <w:pPr>
              <w:widowControl w:val="0"/>
              <w:rPr>
                <w:rFonts w:ascii="GHEA Grapalat" w:hAnsi="GHEA Grapalat" w:cs="GHEA Grapalat"/>
                <w:b/>
                <w:lang w:val="en-US"/>
              </w:rPr>
            </w:pPr>
            <w:r w:rsidRPr="00437197">
              <w:rPr>
                <w:rFonts w:ascii="GHEA Grapalat" w:hAnsi="GHEA Grapalat"/>
              </w:rPr>
              <w:t>г. Ереван</w:t>
            </w:r>
          </w:p>
        </w:tc>
        <w:tc>
          <w:tcPr>
            <w:tcW w:w="4500" w:type="dxa"/>
          </w:tcPr>
          <w:p w14:paraId="40569317" w14:textId="77777777" w:rsidR="000A214C" w:rsidRPr="00437197" w:rsidRDefault="000A214C" w:rsidP="003850C3">
            <w:pPr>
              <w:widowControl w:val="0"/>
              <w:jc w:val="right"/>
              <w:rPr>
                <w:rFonts w:ascii="GHEA Grapalat" w:hAnsi="GHEA Grapalat" w:cs="GHEA Grapalat"/>
                <w:b/>
              </w:rPr>
            </w:pPr>
            <w:r w:rsidRPr="00437197">
              <w:rPr>
                <w:rFonts w:ascii="GHEA Grapalat" w:hAnsi="GHEA Grapalat"/>
              </w:rPr>
              <w:t>"</w:t>
            </w:r>
            <w:r w:rsidRPr="00437197">
              <w:rPr>
                <w:rFonts w:ascii="GHEA Grapalat" w:hAnsi="GHEA Grapalat"/>
                <w:lang w:val="en-US"/>
              </w:rPr>
              <w:tab/>
            </w:r>
            <w:r w:rsidRPr="00437197">
              <w:rPr>
                <w:rFonts w:ascii="GHEA Grapalat" w:hAnsi="GHEA Grapalat"/>
              </w:rPr>
              <w:t xml:space="preserve">" </w:t>
            </w:r>
            <w:r w:rsidRPr="00437197">
              <w:rPr>
                <w:rFonts w:ascii="GHEA Grapalat" w:hAnsi="GHEA Grapalat"/>
                <w:lang w:val="en-US"/>
              </w:rPr>
              <w:tab/>
            </w:r>
            <w:r w:rsidRPr="00437197">
              <w:rPr>
                <w:rFonts w:ascii="GHEA Grapalat" w:hAnsi="GHEA Grapalat"/>
              </w:rPr>
              <w:t>20</w:t>
            </w:r>
            <w:r w:rsidRPr="00437197">
              <w:rPr>
                <w:rFonts w:ascii="GHEA Grapalat" w:hAnsi="GHEA Grapalat"/>
                <w:lang w:val="en-US"/>
              </w:rPr>
              <w:tab/>
            </w:r>
            <w:r w:rsidRPr="00437197">
              <w:rPr>
                <w:rFonts w:ascii="GHEA Grapalat" w:hAnsi="GHEA Grapalat"/>
              </w:rPr>
              <w:t>г.</w:t>
            </w:r>
            <w:r w:rsidRPr="00437197">
              <w:rPr>
                <w:rStyle w:val="af6"/>
                <w:rFonts w:ascii="GHEA Grapalat" w:hAnsi="GHEA Grapalat"/>
              </w:rPr>
              <w:footnoteReference w:customMarkFollows="1" w:id="15"/>
              <w:t>**</w:t>
            </w:r>
          </w:p>
        </w:tc>
      </w:tr>
    </w:tbl>
    <w:p w14:paraId="7801A8BC" w14:textId="77777777" w:rsidR="000A214C" w:rsidRPr="00437197" w:rsidRDefault="000A214C" w:rsidP="003850C3">
      <w:pPr>
        <w:widowControl w:val="0"/>
        <w:rPr>
          <w:rFonts w:ascii="GHEA Grapalat" w:hAnsi="GHEA Grapalat" w:cs="GHEA Grapalat"/>
          <w:b/>
        </w:rPr>
      </w:pPr>
    </w:p>
    <w:p w14:paraId="72B33F36" w14:textId="77777777" w:rsidR="000A214C" w:rsidRPr="00437197" w:rsidRDefault="000A214C" w:rsidP="003850C3">
      <w:pPr>
        <w:widowControl w:val="0"/>
        <w:jc w:val="both"/>
        <w:rPr>
          <w:rFonts w:ascii="GHEA Grapalat" w:hAnsi="GHEA Grapalat" w:cs="GHEA Grapalat"/>
          <w:u w:val="single"/>
          <w:vertAlign w:val="subscript"/>
        </w:rPr>
      </w:pPr>
      <w:r w:rsidRPr="00437197">
        <w:rPr>
          <w:rFonts w:ascii="GHEA Grapalat" w:hAnsi="GHEA Grapalat"/>
        </w:rPr>
        <w:t>_______________________________________________, в лице директора Компании,</w:t>
      </w:r>
    </w:p>
    <w:p w14:paraId="618CF1D4" w14:textId="77777777" w:rsidR="000A214C" w:rsidRPr="00437197" w:rsidRDefault="000A214C" w:rsidP="003850C3">
      <w:pPr>
        <w:widowControl w:val="0"/>
        <w:ind w:left="1843"/>
        <w:jc w:val="both"/>
        <w:rPr>
          <w:rFonts w:ascii="GHEA Grapalat" w:hAnsi="GHEA Grapalat"/>
          <w:vertAlign w:val="superscript"/>
          <w:lang w:val="en-US"/>
        </w:rPr>
      </w:pPr>
      <w:r w:rsidRPr="00437197">
        <w:rPr>
          <w:rFonts w:ascii="GHEA Grapalat" w:hAnsi="GHEA Grapalat"/>
          <w:vertAlign w:val="superscript"/>
        </w:rPr>
        <w:t>наименование Компании</w:t>
      </w:r>
    </w:p>
    <w:p w14:paraId="77262B8D" w14:textId="77777777" w:rsidR="000A214C" w:rsidRPr="00437197" w:rsidRDefault="000A214C" w:rsidP="003850C3">
      <w:pPr>
        <w:widowControl w:val="0"/>
        <w:jc w:val="both"/>
        <w:rPr>
          <w:rFonts w:ascii="GHEA Grapalat" w:hAnsi="GHEA Grapalat"/>
          <w:lang w:val="en-US"/>
        </w:rPr>
      </w:pPr>
      <w:r w:rsidRPr="00437197">
        <w:rPr>
          <w:rFonts w:ascii="GHEA Grapalat" w:hAnsi="GHEA Grapalat"/>
          <w:lang w:val="en-US"/>
        </w:rPr>
        <w:t>_________________________________________________________________________</w:t>
      </w:r>
    </w:p>
    <w:p w14:paraId="0E61C2C0" w14:textId="77777777" w:rsidR="000A214C" w:rsidRPr="00437197" w:rsidRDefault="000A214C" w:rsidP="003850C3">
      <w:pPr>
        <w:widowControl w:val="0"/>
        <w:jc w:val="center"/>
        <w:rPr>
          <w:rFonts w:ascii="GHEA Grapalat" w:hAnsi="GHEA Grapalat"/>
          <w:vertAlign w:val="superscript"/>
        </w:rPr>
      </w:pPr>
      <w:r w:rsidRPr="00437197">
        <w:rPr>
          <w:rFonts w:ascii="GHEA Grapalat" w:hAnsi="GHEA Grapalat"/>
          <w:vertAlign w:val="superscript"/>
        </w:rPr>
        <w:t>имя, фамилия, паспортные данные директора компании</w:t>
      </w:r>
    </w:p>
    <w:p w14:paraId="57790369" w14:textId="77777777" w:rsidR="000A214C" w:rsidRPr="00437197" w:rsidRDefault="000A214C" w:rsidP="003850C3">
      <w:pPr>
        <w:widowControl w:val="0"/>
        <w:jc w:val="both"/>
        <w:rPr>
          <w:rFonts w:ascii="GHEA Grapalat" w:hAnsi="GHEA Grapalat" w:cs="GHEA Grapalat"/>
        </w:rPr>
      </w:pPr>
      <w:r w:rsidRPr="00437197">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437197" w:rsidRDefault="000A214C" w:rsidP="003850C3">
      <w:pPr>
        <w:widowControl w:val="0"/>
        <w:jc w:val="center"/>
        <w:rPr>
          <w:rFonts w:ascii="GHEA Grapalat" w:hAnsi="GHEA Grapalat" w:cs="GHEA Grapalat"/>
          <w:b/>
          <w:bCs/>
        </w:rPr>
      </w:pPr>
      <w:r w:rsidRPr="00437197">
        <w:rPr>
          <w:rFonts w:ascii="GHEA Grapalat" w:hAnsi="GHEA Grapalat"/>
          <w:b/>
        </w:rPr>
        <w:t>1. Предмет соглашения</w:t>
      </w:r>
    </w:p>
    <w:p w14:paraId="750CAFCB" w14:textId="77777777" w:rsidR="000A214C" w:rsidRPr="00437197" w:rsidRDefault="000A214C" w:rsidP="003850C3">
      <w:pPr>
        <w:widowControl w:val="0"/>
        <w:tabs>
          <w:tab w:val="left" w:pos="567"/>
        </w:tabs>
        <w:jc w:val="both"/>
        <w:rPr>
          <w:rFonts w:ascii="GHEA Grapalat" w:hAnsi="GHEA Grapalat" w:cs="GHEA Grapalat"/>
          <w:spacing w:val="-6"/>
        </w:rPr>
      </w:pPr>
      <w:r w:rsidRPr="00437197">
        <w:rPr>
          <w:rFonts w:ascii="GHEA Grapalat" w:hAnsi="GHEA Grapalat"/>
        </w:rPr>
        <w:t>1</w:t>
      </w:r>
      <w:r w:rsidRPr="00437197">
        <w:rPr>
          <w:rFonts w:ascii="GHEA Grapalat" w:hAnsi="GHEA Grapalat"/>
          <w:spacing w:val="-6"/>
        </w:rPr>
        <w:t>.1.</w:t>
      </w:r>
      <w:r w:rsidRPr="00437197">
        <w:rPr>
          <w:rFonts w:ascii="GHEA Grapalat" w:hAnsi="GHEA Grapalat"/>
          <w:spacing w:val="-6"/>
        </w:rPr>
        <w:tab/>
        <w:t xml:space="preserve">Компания участвует в организованной ___________________ *(далее — Заказчик) </w:t>
      </w:r>
    </w:p>
    <w:p w14:paraId="02C0F789" w14:textId="77777777" w:rsidR="000A214C" w:rsidRPr="00437197" w:rsidRDefault="000A214C" w:rsidP="003850C3">
      <w:pPr>
        <w:widowControl w:val="0"/>
        <w:tabs>
          <w:tab w:val="left" w:pos="284"/>
        </w:tabs>
        <w:ind w:left="5245"/>
        <w:jc w:val="both"/>
        <w:rPr>
          <w:rFonts w:ascii="GHEA Grapalat" w:hAnsi="GHEA Grapalat" w:cs="GHEA Grapalat"/>
        </w:rPr>
      </w:pPr>
      <w:r w:rsidRPr="00437197">
        <w:rPr>
          <w:rFonts w:ascii="GHEA Grapalat" w:hAnsi="GHEA Grapalat"/>
          <w:vertAlign w:val="superscript"/>
        </w:rPr>
        <w:t>наименование заказчика</w:t>
      </w:r>
    </w:p>
    <w:p w14:paraId="3FE4EEC1" w14:textId="77777777" w:rsidR="000A214C" w:rsidRPr="00437197" w:rsidRDefault="000A214C" w:rsidP="003850C3">
      <w:pPr>
        <w:widowControl w:val="0"/>
        <w:jc w:val="both"/>
        <w:rPr>
          <w:rFonts w:ascii="GHEA Grapalat" w:hAnsi="GHEA Grapalat" w:cs="GHEA Grapalat"/>
        </w:rPr>
      </w:pPr>
      <w:r w:rsidRPr="00437197">
        <w:rPr>
          <w:rFonts w:ascii="GHEA Grapalat" w:hAnsi="GHEA Grapalat"/>
        </w:rPr>
        <w:t>процедуре закупок под кодом ____________________________________________ *.</w:t>
      </w:r>
    </w:p>
    <w:p w14:paraId="4CA82D7E" w14:textId="77777777" w:rsidR="000A214C" w:rsidRPr="00437197" w:rsidRDefault="000A214C" w:rsidP="003850C3">
      <w:pPr>
        <w:widowControl w:val="0"/>
        <w:ind w:left="5245"/>
        <w:jc w:val="both"/>
        <w:rPr>
          <w:rFonts w:ascii="GHEA Grapalat" w:hAnsi="GHEA Grapalat" w:cs="GHEA Grapalat"/>
        </w:rPr>
      </w:pPr>
      <w:r w:rsidRPr="00437197">
        <w:rPr>
          <w:rFonts w:ascii="GHEA Grapalat" w:hAnsi="GHEA Grapalat"/>
          <w:vertAlign w:val="superscript"/>
        </w:rPr>
        <w:t>код процедуры</w:t>
      </w:r>
    </w:p>
    <w:p w14:paraId="6AE62146" w14:textId="77777777" w:rsidR="000A214C" w:rsidRPr="00437197" w:rsidRDefault="000A214C" w:rsidP="003850C3">
      <w:pPr>
        <w:rPr>
          <w:rFonts w:ascii="GHEA Grapalat" w:hAnsi="GHEA Grapalat"/>
        </w:rPr>
      </w:pPr>
      <w:r w:rsidRPr="00437197">
        <w:rPr>
          <w:rFonts w:ascii="GHEA Grapalat" w:hAnsi="GHEA Grapalat"/>
        </w:rPr>
        <w:br w:type="page"/>
      </w:r>
    </w:p>
    <w:p w14:paraId="199766DB"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lastRenderedPageBreak/>
        <w:t>1.2.</w:t>
      </w:r>
      <w:r w:rsidRPr="00437197">
        <w:rPr>
          <w:rFonts w:ascii="GHEA Grapalat" w:hAnsi="GHEA Grapalat"/>
        </w:rPr>
        <w:tab/>
        <w:t>В качестве обеспечения исполнения договора, заключаемого в</w:t>
      </w:r>
      <w:r w:rsidRPr="00437197">
        <w:rPr>
          <w:rFonts w:ascii="Calibri" w:hAnsi="Calibri" w:cs="Calibri"/>
          <w:lang w:val="en-US"/>
        </w:rPr>
        <w:t> </w:t>
      </w:r>
      <w:r w:rsidRPr="00437197">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1.3.</w:t>
      </w:r>
      <w:r w:rsidRPr="00437197">
        <w:rPr>
          <w:rFonts w:ascii="GHEA Grapalat" w:hAnsi="GHEA Grapalat"/>
        </w:rPr>
        <w:tab/>
        <w:t>Подписав платежное требование (далее — Требование), прилагаемое к</w:t>
      </w:r>
      <w:r w:rsidRPr="00437197">
        <w:rPr>
          <w:rFonts w:ascii="Calibri" w:hAnsi="Calibri" w:cs="Calibri"/>
          <w:lang w:val="en-US"/>
        </w:rPr>
        <w:t> </w:t>
      </w:r>
      <w:r w:rsidRPr="00437197">
        <w:rPr>
          <w:rFonts w:ascii="GHEA Grapalat" w:hAnsi="GHEA Grapalat"/>
        </w:rPr>
        <w:t xml:space="preserve">настоящему Соглашению о неустойке, Компания безотзывно соглашается, что: </w:t>
      </w:r>
    </w:p>
    <w:p w14:paraId="33911CCE"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а)</w:t>
      </w:r>
      <w:r w:rsidRPr="00437197">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б)</w:t>
      </w:r>
      <w:r w:rsidRPr="00437197">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в)</w:t>
      </w:r>
      <w:r w:rsidRPr="00437197">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г)</w:t>
      </w:r>
      <w:r w:rsidRPr="00437197">
        <w:rPr>
          <w:rFonts w:ascii="GHEA Grapalat" w:hAnsi="GHEA Grapalat"/>
        </w:rPr>
        <w:tab/>
        <w:t>Компания подтверждает, что акцептовала Требование в полном размере суммы неустойки.</w:t>
      </w:r>
    </w:p>
    <w:p w14:paraId="686BBC45"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д)</w:t>
      </w:r>
      <w:r w:rsidRPr="00437197">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62921" w:rsidRPr="00437197">
        <w:rPr>
          <w:rFonts w:ascii="GHEA Grapalat" w:hAnsi="GHEA Grapalat"/>
        </w:rPr>
        <w:t>4</w:t>
      </w:r>
      <w:r w:rsidRPr="00437197">
        <w:rPr>
          <w:rFonts w:ascii="GHEA Grapalat" w:hAnsi="GHEA Grapalat"/>
        </w:rPr>
        <w:t>.</w:t>
      </w:r>
      <w:r w:rsidRPr="00437197">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37197">
        <w:rPr>
          <w:rFonts w:ascii="Calibri" w:hAnsi="Calibri" w:cs="Calibri"/>
          <w:lang w:val="en-US"/>
        </w:rPr>
        <w:t> </w:t>
      </w:r>
      <w:r w:rsidRPr="00437197">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A76F3" w:rsidRPr="00437197">
        <w:rPr>
          <w:rFonts w:ascii="GHEA Grapalat" w:hAnsi="GHEA Grapalat"/>
        </w:rPr>
        <w:t>5</w:t>
      </w:r>
      <w:r w:rsidRPr="00437197">
        <w:rPr>
          <w:rFonts w:ascii="GHEA Grapalat" w:hAnsi="GHEA Grapalat"/>
        </w:rPr>
        <w:t>.</w:t>
      </w:r>
      <w:r w:rsidRPr="00437197">
        <w:rPr>
          <w:rFonts w:ascii="GHEA Grapalat" w:hAnsi="GHEA Grapalat"/>
        </w:rPr>
        <w:tab/>
        <w:t>Заказчик может представить в Банк-плательщик иные дополнительные документы.</w:t>
      </w:r>
    </w:p>
    <w:p w14:paraId="0F59BE46"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A76F3" w:rsidRPr="00437197">
        <w:rPr>
          <w:rFonts w:ascii="GHEA Grapalat" w:hAnsi="GHEA Grapalat"/>
        </w:rPr>
        <w:t>6</w:t>
      </w:r>
      <w:r w:rsidRPr="00437197">
        <w:rPr>
          <w:rFonts w:ascii="GHEA Grapalat" w:hAnsi="GHEA Grapalat"/>
        </w:rPr>
        <w:t>. Банк не несет какой-либо ответственности за риски (понесенные</w:t>
      </w:r>
      <w:r w:rsidRPr="00437197">
        <w:rPr>
          <w:rFonts w:ascii="Calibri" w:hAnsi="Calibri" w:cs="Calibri"/>
          <w:lang w:val="en-US"/>
        </w:rPr>
        <w:t> </w:t>
      </w:r>
      <w:r w:rsidRPr="00437197">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37197">
        <w:rPr>
          <w:rFonts w:ascii="Calibri" w:hAnsi="Calibri" w:cs="Calibri"/>
          <w:lang w:val="en-US"/>
        </w:rPr>
        <w:t> </w:t>
      </w:r>
      <w:r w:rsidRPr="00437197">
        <w:rPr>
          <w:rFonts w:ascii="GHEA Grapalat" w:hAnsi="GHEA Grapalat"/>
        </w:rPr>
        <w:t>Требовании. Банк не обязан проверять факты нарушения Компанией условий договора.</w:t>
      </w:r>
    </w:p>
    <w:p w14:paraId="00E53782"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669A4" w:rsidRPr="00437197">
        <w:rPr>
          <w:rFonts w:ascii="GHEA Grapalat" w:hAnsi="GHEA Grapalat"/>
        </w:rPr>
        <w:t>7</w:t>
      </w:r>
      <w:r w:rsidRPr="00437197">
        <w:rPr>
          <w:rFonts w:ascii="GHEA Grapalat" w:hAnsi="GHEA Grapalat"/>
        </w:rPr>
        <w:t>.</w:t>
      </w:r>
      <w:r w:rsidRPr="00437197">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EF6AA2" w:rsidRPr="00437197">
        <w:rPr>
          <w:rFonts w:ascii="GHEA Grapalat" w:hAnsi="GHEA Grapalat"/>
        </w:rPr>
        <w:t>8</w:t>
      </w:r>
      <w:r w:rsidRPr="00437197">
        <w:rPr>
          <w:rFonts w:ascii="GHEA Grapalat" w:hAnsi="GHEA Grapalat"/>
        </w:rPr>
        <w:t>.</w:t>
      </w:r>
      <w:r w:rsidRPr="00437197">
        <w:rPr>
          <w:rFonts w:ascii="GHEA Grapalat" w:hAnsi="GHEA Grapalat"/>
        </w:rPr>
        <w:tab/>
        <w:t>В случае если в течение десяти рабочих дней после представления в</w:t>
      </w:r>
      <w:r w:rsidRPr="00437197">
        <w:rPr>
          <w:rFonts w:ascii="Calibri" w:hAnsi="Calibri" w:cs="Calibri"/>
          <w:lang w:val="en-US"/>
        </w:rPr>
        <w:t> </w:t>
      </w:r>
      <w:r w:rsidRPr="00437197">
        <w:rPr>
          <w:rFonts w:ascii="GHEA Grapalat" w:hAnsi="GHEA Grapalat"/>
        </w:rPr>
        <w:t>Банк настоящего Соглашения и прилагаемого Требования по независящим от</w:t>
      </w:r>
      <w:r w:rsidRPr="00437197">
        <w:rPr>
          <w:rFonts w:ascii="Calibri" w:hAnsi="Calibri" w:cs="Calibri"/>
          <w:lang w:val="en-US"/>
        </w:rPr>
        <w:t> </w:t>
      </w:r>
      <w:r w:rsidRPr="00437197">
        <w:rPr>
          <w:rFonts w:ascii="GHEA Grapalat" w:hAnsi="GHEA Grapalat"/>
        </w:rPr>
        <w:t xml:space="preserve">Банка причинам Заказчику не выплачивается сумма, Заказчик передает в ЗАО </w:t>
      </w:r>
      <w:r w:rsidRPr="00437197">
        <w:rPr>
          <w:rFonts w:ascii="GHEA Grapalat" w:hAnsi="GHEA Grapalat"/>
        </w:rPr>
        <w:lastRenderedPageBreak/>
        <w:t xml:space="preserve">"АКРА Кредит </w:t>
      </w:r>
      <w:proofErr w:type="spellStart"/>
      <w:r w:rsidRPr="00437197">
        <w:rPr>
          <w:rFonts w:ascii="GHEA Grapalat" w:hAnsi="GHEA Grapalat"/>
        </w:rPr>
        <w:t>Репортинг</w:t>
      </w:r>
      <w:proofErr w:type="spellEnd"/>
      <w:r w:rsidRPr="00437197">
        <w:rPr>
          <w:rFonts w:ascii="GHEA Grapalat" w:hAnsi="GHEA Grapalat"/>
        </w:rPr>
        <w:t>" (Кредитное бюро) сведения о Компании в связи с</w:t>
      </w:r>
      <w:r w:rsidRPr="00437197">
        <w:rPr>
          <w:rFonts w:ascii="Calibri" w:hAnsi="Calibri" w:cs="Calibri"/>
          <w:lang w:val="en-US"/>
        </w:rPr>
        <w:t> </w:t>
      </w:r>
      <w:r w:rsidRPr="00437197">
        <w:rPr>
          <w:rFonts w:ascii="GHEA Grapalat" w:hAnsi="GHEA Grapalat"/>
        </w:rPr>
        <w:t>неуплатой.</w:t>
      </w:r>
    </w:p>
    <w:p w14:paraId="34A14028" w14:textId="77777777" w:rsidR="000A214C" w:rsidRPr="00437197" w:rsidRDefault="000A214C" w:rsidP="003850C3">
      <w:pPr>
        <w:widowControl w:val="0"/>
        <w:jc w:val="center"/>
        <w:rPr>
          <w:rFonts w:ascii="GHEA Grapalat" w:hAnsi="GHEA Grapalat" w:cs="GHEA Grapalat"/>
          <w:b/>
          <w:bCs/>
        </w:rPr>
      </w:pPr>
      <w:r w:rsidRPr="00437197">
        <w:rPr>
          <w:rFonts w:ascii="GHEA Grapalat" w:hAnsi="GHEA Grapalat"/>
          <w:b/>
        </w:rPr>
        <w:t>2. Иные условия</w:t>
      </w:r>
    </w:p>
    <w:p w14:paraId="29271B5E" w14:textId="77777777" w:rsidR="00FE75E6" w:rsidRPr="00437197" w:rsidRDefault="000A214C" w:rsidP="003850C3">
      <w:pPr>
        <w:widowControl w:val="0"/>
        <w:tabs>
          <w:tab w:val="left" w:pos="1134"/>
        </w:tabs>
        <w:ind w:firstLine="567"/>
        <w:jc w:val="both"/>
        <w:rPr>
          <w:rFonts w:ascii="GHEA Grapalat" w:hAnsi="GHEA Grapalat"/>
        </w:rPr>
      </w:pPr>
      <w:r w:rsidRPr="00437197">
        <w:rPr>
          <w:rFonts w:ascii="GHEA Grapalat" w:hAnsi="GHEA Grapalat"/>
        </w:rPr>
        <w:t>2.1.</w:t>
      </w:r>
      <w:r w:rsidRPr="00437197">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37197">
        <w:rPr>
          <w:rFonts w:ascii="GHEA Grapalat" w:hAnsi="GHEA Grapalat"/>
        </w:rPr>
        <w:t xml:space="preserve">двадцатого </w:t>
      </w:r>
      <w:r w:rsidRPr="00437197">
        <w:rPr>
          <w:rFonts w:ascii="GHEA Grapalat" w:hAnsi="GHEA Grapalat"/>
        </w:rPr>
        <w:t>рабочего дня, следующего</w:t>
      </w:r>
      <w:r w:rsidR="004300C2" w:rsidRPr="00437197">
        <w:rPr>
          <w:rFonts w:ascii="GHEA Grapalat" w:hAnsi="GHEA Grapalat"/>
        </w:rPr>
        <w:t xml:space="preserve"> за</w:t>
      </w:r>
      <w:r w:rsidRPr="00437197">
        <w:rPr>
          <w:rFonts w:ascii="GHEA Grapalat" w:hAnsi="GHEA Grapalat"/>
        </w:rPr>
        <w:t xml:space="preserve"> </w:t>
      </w:r>
      <w:r w:rsidR="00FE75E6" w:rsidRPr="00437197">
        <w:rPr>
          <w:rFonts w:ascii="GHEA Grapalat" w:hAnsi="GHEA Grapalat"/>
        </w:rPr>
        <w:t>последним днем полного выполнения взятых Компанией по заключаемому договору обязательств, включительно.</w:t>
      </w:r>
    </w:p>
    <w:p w14:paraId="5C51C102"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w:t>
      </w:r>
      <w:r w:rsidRPr="00437197">
        <w:rPr>
          <w:rFonts w:ascii="GHEA Grapalat" w:hAnsi="GHEA Grapalat"/>
        </w:rPr>
        <w:tab/>
        <w:t xml:space="preserve">Представив настоящее Соглашение и прилагаемое Требование в Банк-плательщик: </w:t>
      </w:r>
    </w:p>
    <w:p w14:paraId="47665E17"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2.2.1.</w:t>
      </w:r>
      <w:r w:rsidRPr="00437197">
        <w:rPr>
          <w:rFonts w:ascii="GHEA Grapalat" w:hAnsi="GHEA Grapalat"/>
        </w:rPr>
        <w:tab/>
        <w:t>Заказчик подтверждает, что Компания допустила нарушение договорных обязательств, а</w:t>
      </w:r>
    </w:p>
    <w:p w14:paraId="3D347591" w14:textId="77777777" w:rsidR="000A214C" w:rsidRPr="00437197" w:rsidDel="00A13215"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2.2.2.</w:t>
      </w:r>
      <w:r w:rsidRPr="00437197">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437197" w:rsidRDefault="000A214C" w:rsidP="003850C3">
      <w:pPr>
        <w:widowControl w:val="0"/>
        <w:tabs>
          <w:tab w:val="left" w:pos="1134"/>
        </w:tabs>
        <w:ind w:firstLine="567"/>
        <w:jc w:val="both"/>
        <w:rPr>
          <w:rFonts w:ascii="GHEA Grapalat" w:hAnsi="GHEA Grapalat"/>
        </w:rPr>
      </w:pPr>
      <w:r w:rsidRPr="00437197">
        <w:rPr>
          <w:rFonts w:ascii="GHEA Grapalat" w:hAnsi="GHEA Grapalat"/>
        </w:rPr>
        <w:t>2.3.</w:t>
      </w:r>
      <w:r w:rsidRPr="00437197">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437197" w:rsidRDefault="000A214C" w:rsidP="003850C3">
      <w:pPr>
        <w:widowControl w:val="0"/>
        <w:ind w:firstLine="567"/>
        <w:jc w:val="center"/>
        <w:rPr>
          <w:rFonts w:ascii="GHEA Grapalat" w:hAnsi="GHEA Grapalat"/>
          <w:b/>
        </w:rPr>
      </w:pPr>
      <w:r w:rsidRPr="00437197">
        <w:rPr>
          <w:rFonts w:ascii="GHEA Grapalat" w:hAnsi="GHEA Grapalat"/>
          <w:b/>
        </w:rPr>
        <w:t>3. Адрес, банковские реквизиты Компании</w:t>
      </w:r>
    </w:p>
    <w:p w14:paraId="0D0A9FB4"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6B9D831F"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наименование компании</w:t>
      </w:r>
    </w:p>
    <w:p w14:paraId="14BC2816"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115A9628"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адрес компании</w:t>
      </w:r>
    </w:p>
    <w:p w14:paraId="5B3F3EEB"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245D94AA"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наименование обслуживающего компанию банка</w:t>
      </w:r>
    </w:p>
    <w:p w14:paraId="351D08B0"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35E313FE"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номер банковского счета компании</w:t>
      </w:r>
    </w:p>
    <w:p w14:paraId="6382B8C2"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28F6E13D"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учетный номер налогоплательщика компании</w:t>
      </w:r>
    </w:p>
    <w:p w14:paraId="222BB72E"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021F2746" w14:textId="77777777" w:rsidR="000A214C" w:rsidRPr="00437197" w:rsidRDefault="000A214C" w:rsidP="003850C3">
      <w:pPr>
        <w:widowControl w:val="0"/>
        <w:ind w:right="4250"/>
        <w:jc w:val="center"/>
        <w:rPr>
          <w:rFonts w:ascii="GHEA Grapalat" w:hAnsi="GHEA Grapalat"/>
        </w:rPr>
      </w:pPr>
      <w:r w:rsidRPr="00437197">
        <w:rPr>
          <w:rFonts w:ascii="GHEA Grapalat" w:hAnsi="GHEA Grapalat"/>
          <w:vertAlign w:val="superscript"/>
        </w:rPr>
        <w:t>имя, фамилия и подпись директора компании</w:t>
      </w:r>
    </w:p>
    <w:p w14:paraId="00324774" w14:textId="77777777" w:rsidR="000A214C" w:rsidRPr="00437197" w:rsidRDefault="00632AC2" w:rsidP="003850C3">
      <w:pPr>
        <w:widowControl w:val="0"/>
        <w:rPr>
          <w:rFonts w:ascii="GHEA Grapalat" w:hAnsi="GHEA Grapalat"/>
        </w:rPr>
      </w:pPr>
      <w:r w:rsidRPr="00437197">
        <w:rPr>
          <w:rFonts w:ascii="GHEA Grapalat" w:hAnsi="GHEA Grapalat"/>
        </w:rPr>
        <w:t xml:space="preserve">День/месяц/год                                                                                    </w:t>
      </w:r>
      <w:r w:rsidR="000A214C" w:rsidRPr="00437197">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37197"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437197" w:rsidRDefault="00BE2572" w:rsidP="003850C3">
            <w:pPr>
              <w:widowControl w:val="0"/>
              <w:tabs>
                <w:tab w:val="left" w:pos="3402"/>
              </w:tabs>
              <w:ind w:left="360"/>
              <w:rPr>
                <w:rFonts w:ascii="GHEA Grapalat" w:hAnsi="GHEA Grapalat" w:cs="Sylfaen"/>
                <w:b/>
                <w:bCs/>
                <w:lang w:val="en-US"/>
              </w:rPr>
            </w:pPr>
            <w:r w:rsidRPr="00437197">
              <w:rPr>
                <w:rFonts w:ascii="GHEA Grapalat" w:hAnsi="GHEA Grapalat"/>
                <w:b/>
                <w:lang w:val="en-US"/>
              </w:rPr>
              <w:t>1.</w:t>
            </w:r>
            <w:r w:rsidRPr="00437197">
              <w:rPr>
                <w:rFonts w:ascii="GHEA Grapalat" w:hAnsi="GHEA Grapalat"/>
                <w:b/>
                <w:lang w:val="en-US"/>
              </w:rPr>
              <w:tab/>
            </w:r>
            <w:r w:rsidRPr="00437197">
              <w:rPr>
                <w:rFonts w:ascii="GHEA Grapalat" w:hAnsi="GHEA Grapalat"/>
                <w:b/>
              </w:rPr>
              <w:t xml:space="preserve">ПЛАТЕЖНОЕ ТРЕБОВАНИЕ </w:t>
            </w:r>
            <w:r w:rsidRPr="00437197">
              <w:rPr>
                <w:rFonts w:ascii="GHEA Grapalat" w:hAnsi="GHEA Grapalat"/>
                <w:b/>
                <w:lang w:val="en-US"/>
              </w:rPr>
              <w:t>*</w:t>
            </w:r>
          </w:p>
        </w:tc>
      </w:tr>
      <w:tr w:rsidR="00B138F3" w:rsidRPr="00437197"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437197" w:rsidRDefault="00BE2572" w:rsidP="003850C3">
            <w:pPr>
              <w:widowControl w:val="0"/>
              <w:tabs>
                <w:tab w:val="left" w:pos="855"/>
              </w:tabs>
              <w:ind w:left="360"/>
              <w:rPr>
                <w:rFonts w:ascii="GHEA Grapalat" w:hAnsi="GHEA Grapalat" w:cs="Sylfaen"/>
              </w:rPr>
            </w:pPr>
            <w:r w:rsidRPr="00437197">
              <w:rPr>
                <w:rFonts w:ascii="GHEA Grapalat" w:hAnsi="GHEA Grapalat"/>
              </w:rPr>
              <w:lastRenderedPageBreak/>
              <w:t>2.</w:t>
            </w:r>
            <w:r w:rsidRPr="00437197">
              <w:rPr>
                <w:rFonts w:ascii="GHEA Grapalat" w:hAnsi="GHEA Grapalat"/>
              </w:rPr>
              <w:tab/>
              <w:t xml:space="preserve">Номер </w:t>
            </w:r>
          </w:p>
        </w:tc>
      </w:tr>
      <w:tr w:rsidR="00B138F3" w:rsidRPr="00437197"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437197" w:rsidRDefault="00BE2572" w:rsidP="003850C3">
            <w:pPr>
              <w:widowControl w:val="0"/>
              <w:tabs>
                <w:tab w:val="left" w:pos="3390"/>
              </w:tabs>
              <w:ind w:left="322"/>
              <w:rPr>
                <w:rFonts w:ascii="GHEA Grapalat" w:hAnsi="GHEA Grapalat" w:cs="Sylfaen"/>
              </w:rPr>
            </w:pPr>
            <w:r w:rsidRPr="00437197">
              <w:rPr>
                <w:rFonts w:ascii="GHEA Grapalat" w:hAnsi="GHEA Grapalat"/>
              </w:rPr>
              <w:t>3</w:t>
            </w:r>
            <w:r w:rsidRPr="00437197">
              <w:rPr>
                <w:rFonts w:ascii="GHEA Grapalat" w:hAnsi="GHEA Grapalat"/>
              </w:rPr>
              <w:tab/>
              <w:t>Дата представления: "___" ___ 20___г.</w:t>
            </w:r>
          </w:p>
        </w:tc>
      </w:tr>
      <w:tr w:rsidR="00B138F3" w:rsidRPr="00437197"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4.</w:t>
            </w:r>
            <w:r w:rsidRPr="00437197">
              <w:rPr>
                <w:rFonts w:ascii="GHEA Grapalat" w:hAnsi="GHEA Grapalat"/>
              </w:rPr>
              <w:tab/>
              <w:t>Наименование, или имя, фамилия плательщика (Компания:</w:t>
            </w:r>
          </w:p>
        </w:tc>
      </w:tr>
      <w:tr w:rsidR="00B138F3" w:rsidRPr="00437197"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5.</w:t>
            </w:r>
            <w:r w:rsidRPr="00437197">
              <w:rPr>
                <w:rFonts w:ascii="GHEA Grapalat" w:hAnsi="GHEA Grapalat"/>
              </w:rPr>
              <w:tab/>
              <w:t>Обслуживающая плательщика Финансовая организация (банк):</w:t>
            </w:r>
          </w:p>
        </w:tc>
      </w:tr>
      <w:tr w:rsidR="00B138F3" w:rsidRPr="00437197"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6.</w:t>
            </w:r>
            <w:r w:rsidRPr="00437197">
              <w:rPr>
                <w:rFonts w:ascii="GHEA Grapalat" w:hAnsi="GHEA Grapalat"/>
              </w:rPr>
              <w:tab/>
              <w:t>Номер счета плательщика:</w:t>
            </w:r>
          </w:p>
        </w:tc>
      </w:tr>
      <w:tr w:rsidR="00B138F3" w:rsidRPr="00437197"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7.</w:t>
            </w:r>
            <w:r w:rsidRPr="00437197">
              <w:rPr>
                <w:rFonts w:ascii="GHEA Grapalat" w:hAnsi="GHEA Grapalat"/>
              </w:rPr>
              <w:tab/>
              <w:t>УНН плательщика:</w:t>
            </w:r>
          </w:p>
        </w:tc>
      </w:tr>
      <w:tr w:rsidR="00B138F3" w:rsidRPr="00437197"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8.</w:t>
            </w:r>
            <w:r w:rsidRPr="00437197">
              <w:rPr>
                <w:rFonts w:ascii="GHEA Grapalat" w:hAnsi="GHEA Grapalat"/>
              </w:rPr>
              <w:tab/>
              <w:t>НЗОУ плательщика:</w:t>
            </w:r>
          </w:p>
        </w:tc>
      </w:tr>
      <w:tr w:rsidR="00B138F3" w:rsidRPr="00437197"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9.</w:t>
            </w:r>
            <w:r w:rsidRPr="00437197">
              <w:rPr>
                <w:rFonts w:ascii="GHEA Grapalat" w:hAnsi="GHEA Grapalat"/>
              </w:rPr>
              <w:tab/>
              <w:t>Наименование, или имя, фамилия бенефициара:</w:t>
            </w:r>
          </w:p>
        </w:tc>
      </w:tr>
      <w:tr w:rsidR="00B138F3" w:rsidRPr="00437197"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10.</w:t>
            </w:r>
            <w:r w:rsidRPr="00437197">
              <w:rPr>
                <w:rFonts w:ascii="GHEA Grapalat" w:hAnsi="GHEA Grapalat"/>
              </w:rPr>
              <w:tab/>
              <w:t>НЗОУ бенефициара (не заполняется)</w:t>
            </w:r>
          </w:p>
        </w:tc>
      </w:tr>
      <w:tr w:rsidR="00631FA2" w:rsidRPr="00437197"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11.</w:t>
            </w:r>
            <w:r w:rsidRPr="00437197">
              <w:rPr>
                <w:rFonts w:ascii="GHEA Grapalat" w:hAnsi="GHEA Grapalat"/>
              </w:rPr>
              <w:tab/>
              <w:t>УНН бенефициара:</w:t>
            </w:r>
            <w:r>
              <w:rPr>
                <w:rFonts w:ascii="GHEA Grapalat" w:hAnsi="GHEA Grapalat"/>
              </w:rPr>
              <w:t xml:space="preserve"> </w:t>
            </w:r>
            <w:r w:rsidRPr="00490C04">
              <w:rPr>
                <w:rFonts w:ascii="GHEA Grapalat" w:hAnsi="GHEA Grapalat"/>
                <w:sz w:val="20"/>
                <w:lang w:val="hy-AM"/>
              </w:rPr>
              <w:t>01201955</w:t>
            </w:r>
          </w:p>
        </w:tc>
      </w:tr>
      <w:tr w:rsidR="00631FA2" w:rsidRPr="00437197"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12.</w:t>
            </w:r>
            <w:r w:rsidRPr="00437197">
              <w:rPr>
                <w:rFonts w:ascii="GHEA Grapalat" w:hAnsi="GHEA Grapalat"/>
              </w:rPr>
              <w:tab/>
              <w:t>Обслуживающая бенефициара Финансовая организация (банк):</w:t>
            </w:r>
            <w:r>
              <w:rPr>
                <w:rFonts w:ascii="GHEA Grapalat" w:hAnsi="GHEA Grapalat"/>
              </w:rPr>
              <w:t xml:space="preserve"> </w:t>
            </w:r>
            <w:r w:rsidRPr="004B20CA">
              <w:rPr>
                <w:rFonts w:ascii="GHEA Grapalat" w:hAnsi="GHEA Grapalat"/>
              </w:rPr>
              <w:t>ЗАО "</w:t>
            </w:r>
            <w:proofErr w:type="spellStart"/>
            <w:r w:rsidRPr="004B20CA">
              <w:rPr>
                <w:rFonts w:ascii="GHEA Grapalat" w:hAnsi="GHEA Grapalat"/>
              </w:rPr>
              <w:t>Армбизнесбанк</w:t>
            </w:r>
            <w:proofErr w:type="spellEnd"/>
            <w:r w:rsidRPr="004B20CA">
              <w:rPr>
                <w:rFonts w:ascii="GHEA Grapalat" w:hAnsi="GHEA Grapalat"/>
              </w:rPr>
              <w:t>"</w:t>
            </w:r>
          </w:p>
        </w:tc>
      </w:tr>
      <w:tr w:rsidR="00631FA2" w:rsidRPr="00437197"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13.</w:t>
            </w:r>
            <w:r w:rsidRPr="00437197">
              <w:rPr>
                <w:rFonts w:ascii="GHEA Grapalat" w:hAnsi="GHEA Grapalat"/>
              </w:rPr>
              <w:tab/>
              <w:t>Номер счета бенефициара (</w:t>
            </w:r>
            <w:proofErr w:type="spellStart"/>
            <w:proofErr w:type="gramStart"/>
            <w:r w:rsidRPr="00437197">
              <w:rPr>
                <w:rFonts w:ascii="GHEA Grapalat" w:hAnsi="GHEA Grapalat"/>
              </w:rPr>
              <w:t>сч</w:t>
            </w:r>
            <w:proofErr w:type="spellEnd"/>
            <w:r w:rsidRPr="00437197">
              <w:rPr>
                <w:rFonts w:ascii="GHEA Grapalat" w:hAnsi="GHEA Grapalat"/>
              </w:rPr>
              <w:t>.№</w:t>
            </w:r>
            <w:proofErr w:type="gramEnd"/>
            <w:r w:rsidRPr="00437197">
              <w:rPr>
                <w:rFonts w:ascii="GHEA Grapalat" w:hAnsi="GHEA Grapalat"/>
              </w:rPr>
              <w:t>)</w:t>
            </w:r>
            <w:r w:rsidRPr="00490C04">
              <w:rPr>
                <w:rFonts w:ascii="GHEA Grapalat" w:hAnsi="GHEA Grapalat" w:cs="Arial"/>
                <w:sz w:val="20"/>
                <w:szCs w:val="20"/>
              </w:rPr>
              <w:t xml:space="preserve"> </w:t>
            </w:r>
            <w:r w:rsidRPr="00490C04">
              <w:rPr>
                <w:rFonts w:ascii="GHEA Grapalat" w:hAnsi="GHEA Grapalat"/>
                <w:sz w:val="20"/>
                <w:lang w:val="hy-AM"/>
              </w:rPr>
              <w:t>1150004808698630</w:t>
            </w:r>
          </w:p>
        </w:tc>
      </w:tr>
      <w:tr w:rsidR="00631FA2" w:rsidRPr="00437197"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14.</w:t>
            </w:r>
            <w:r w:rsidRPr="00437197">
              <w:rPr>
                <w:rFonts w:ascii="GHEA Grapalat" w:hAnsi="GHEA Grapalat"/>
              </w:rPr>
              <w:tab/>
              <w:t>Сумма (цифрами и прописью):</w:t>
            </w:r>
          </w:p>
        </w:tc>
      </w:tr>
      <w:tr w:rsidR="00631FA2" w:rsidRPr="00437197"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15.</w:t>
            </w:r>
            <w:r w:rsidRPr="0043719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31FA2" w:rsidRPr="00437197"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16.</w:t>
            </w:r>
            <w:r w:rsidRPr="00437197">
              <w:rPr>
                <w:rFonts w:ascii="GHEA Grapalat" w:hAnsi="GHEA Grapalat"/>
              </w:rPr>
              <w:tab/>
              <w:t>Валюта (прописью и по коду):</w:t>
            </w:r>
          </w:p>
        </w:tc>
      </w:tr>
      <w:tr w:rsidR="00631FA2" w:rsidRPr="00437197"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17.</w:t>
            </w:r>
            <w:r w:rsidRPr="00437197">
              <w:rPr>
                <w:rFonts w:ascii="GHEA Grapalat" w:hAnsi="GHEA Grapalat"/>
              </w:rPr>
              <w:tab/>
              <w:t>Цель сделки (уплаты): (для обеспечения исполнения договора)</w:t>
            </w:r>
          </w:p>
        </w:tc>
      </w:tr>
      <w:tr w:rsidR="00631FA2" w:rsidRPr="00437197"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18.</w:t>
            </w:r>
            <w:r w:rsidRPr="0043719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437197"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19.</w:t>
            </w:r>
            <w:r w:rsidRPr="00437197">
              <w:rPr>
                <w:rFonts w:ascii="GHEA Grapalat" w:hAnsi="GHEA Grapalat"/>
                <w:lang w:val="en-US"/>
              </w:rPr>
              <w:tab/>
            </w:r>
            <w:r w:rsidRPr="00437197">
              <w:rPr>
                <w:rFonts w:ascii="GHEA Grapalat" w:hAnsi="GHEA Grapalat"/>
              </w:rPr>
              <w:t>Условия оплаты: &lt;акцептованный платеж&gt;</w:t>
            </w:r>
          </w:p>
        </w:tc>
      </w:tr>
      <w:tr w:rsidR="00631FA2" w:rsidRPr="00437197"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437197" w:rsidRDefault="00631FA2" w:rsidP="00631FA2">
            <w:pPr>
              <w:widowControl w:val="0"/>
              <w:tabs>
                <w:tab w:val="left" w:pos="855"/>
              </w:tabs>
              <w:ind w:left="360"/>
              <w:rPr>
                <w:rFonts w:ascii="GHEA Grapalat" w:hAnsi="GHEA Grapalat"/>
                <w:lang w:val="en-US"/>
              </w:rPr>
            </w:pPr>
            <w:r w:rsidRPr="00437197">
              <w:rPr>
                <w:rFonts w:ascii="GHEA Grapalat" w:hAnsi="GHEA Grapalat"/>
              </w:rPr>
              <w:t>20.</w:t>
            </w:r>
            <w:r w:rsidRPr="00437197">
              <w:rPr>
                <w:rFonts w:ascii="GHEA Grapalat" w:hAnsi="GHEA Grapalat"/>
                <w:lang w:val="en-US"/>
              </w:rPr>
              <w:tab/>
            </w:r>
            <w:r w:rsidRPr="00437197">
              <w:rPr>
                <w:rFonts w:ascii="GHEA Grapalat" w:hAnsi="GHEA Grapalat"/>
              </w:rPr>
              <w:t>Количество прилагаемых страниц: --- страниц</w:t>
            </w:r>
          </w:p>
        </w:tc>
      </w:tr>
      <w:tr w:rsidR="00631FA2" w:rsidRPr="00437197"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437197" w:rsidRDefault="00631FA2" w:rsidP="00631FA2">
            <w:pPr>
              <w:widowControl w:val="0"/>
              <w:tabs>
                <w:tab w:val="left" w:pos="851"/>
              </w:tabs>
              <w:rPr>
                <w:rFonts w:ascii="GHEA Grapalat" w:hAnsi="GHEA Grapalat" w:cs="Sylfaen"/>
              </w:rPr>
            </w:pPr>
            <w:r w:rsidRPr="00437197">
              <w:rPr>
                <w:rFonts w:ascii="GHEA Grapalat" w:hAnsi="GHEA Grapalat"/>
              </w:rPr>
              <w:t>22.а.</w:t>
            </w:r>
            <w:r w:rsidRPr="00437197">
              <w:rPr>
                <w:rFonts w:ascii="GHEA Grapalat" w:hAnsi="GHEA Grapalat"/>
              </w:rPr>
              <w:tab/>
              <w:t>Подписи бенефициара</w:t>
            </w:r>
          </w:p>
          <w:p w14:paraId="5CC0E2BC" w14:textId="77777777" w:rsidR="00631FA2" w:rsidRPr="00437197" w:rsidRDefault="00631FA2" w:rsidP="00631FA2">
            <w:pPr>
              <w:widowControl w:val="0"/>
              <w:rPr>
                <w:rFonts w:ascii="GHEA Grapalat" w:hAnsi="GHEA Grapalat" w:cs="Sylfaen"/>
              </w:rPr>
            </w:pPr>
          </w:p>
          <w:p w14:paraId="6EC72394"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68ACEA6F" w14:textId="77777777" w:rsidR="00631FA2" w:rsidRPr="00437197" w:rsidRDefault="00631FA2" w:rsidP="00631FA2">
            <w:pPr>
              <w:widowControl w:val="0"/>
              <w:rPr>
                <w:rFonts w:ascii="GHEA Grapalat" w:hAnsi="GHEA Grapalat" w:cs="Sylfaen"/>
              </w:rPr>
            </w:pPr>
          </w:p>
          <w:p w14:paraId="4CAAA653"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49BB9D9C" w14:textId="77777777" w:rsidR="00631FA2" w:rsidRPr="00437197" w:rsidRDefault="00631FA2" w:rsidP="00631FA2">
            <w:pPr>
              <w:widowControl w:val="0"/>
              <w:rPr>
                <w:rFonts w:ascii="GHEA Grapalat" w:hAnsi="GHEA Grapalat" w:cs="Sylfaen"/>
              </w:rPr>
            </w:pPr>
          </w:p>
          <w:p w14:paraId="3D9A533F" w14:textId="77777777" w:rsidR="00631FA2" w:rsidRPr="00437197" w:rsidRDefault="00631FA2" w:rsidP="00631FA2">
            <w:pPr>
              <w:widowControl w:val="0"/>
              <w:tabs>
                <w:tab w:val="left" w:pos="4545"/>
              </w:tabs>
              <w:rPr>
                <w:rFonts w:ascii="GHEA Grapalat" w:hAnsi="GHEA Grapalat" w:cs="Sylfaen"/>
              </w:rPr>
            </w:pPr>
            <w:r w:rsidRPr="00437197">
              <w:rPr>
                <w:rFonts w:ascii="GHEA Grapalat" w:hAnsi="GHEA Grapalat"/>
              </w:rPr>
              <w:t>22.б.</w:t>
            </w:r>
            <w:r w:rsidRPr="00437197">
              <w:rPr>
                <w:rFonts w:ascii="GHEA Grapalat" w:hAnsi="GHEA Grapalat"/>
              </w:rPr>
              <w:tab/>
              <w:t>М. П.</w:t>
            </w:r>
          </w:p>
          <w:p w14:paraId="64786F1A" w14:textId="77777777" w:rsidR="00631FA2" w:rsidRPr="00437197" w:rsidRDefault="00631FA2" w:rsidP="00631FA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B4B22C4" w14:textId="77777777" w:rsidR="00631FA2" w:rsidRPr="00437197" w:rsidRDefault="00631FA2" w:rsidP="00631FA2">
            <w:pPr>
              <w:widowControl w:val="0"/>
              <w:tabs>
                <w:tab w:val="left" w:pos="905"/>
              </w:tabs>
              <w:rPr>
                <w:rFonts w:ascii="GHEA Grapalat" w:hAnsi="GHEA Grapalat" w:cs="Sylfaen"/>
              </w:rPr>
            </w:pPr>
            <w:r w:rsidRPr="00437197">
              <w:rPr>
                <w:rFonts w:ascii="GHEA Grapalat" w:hAnsi="GHEA Grapalat"/>
              </w:rPr>
              <w:t>21.а.</w:t>
            </w:r>
            <w:r w:rsidRPr="00437197">
              <w:rPr>
                <w:rFonts w:ascii="GHEA Grapalat" w:hAnsi="GHEA Grapalat"/>
              </w:rPr>
              <w:tab/>
            </w:r>
            <w:r w:rsidRPr="00437197">
              <w:rPr>
                <w:rFonts w:ascii="Calibri" w:hAnsi="Calibri" w:cs="Calibri"/>
              </w:rPr>
              <w:t> </w:t>
            </w:r>
            <w:r w:rsidRPr="00437197">
              <w:rPr>
                <w:rFonts w:ascii="GHEA Grapalat" w:hAnsi="GHEA Grapalat"/>
              </w:rPr>
              <w:t>Подписи плательщика:</w:t>
            </w:r>
          </w:p>
          <w:p w14:paraId="0C81AFBE" w14:textId="77777777" w:rsidR="00631FA2" w:rsidRPr="00437197" w:rsidRDefault="00631FA2" w:rsidP="00631FA2">
            <w:pPr>
              <w:widowControl w:val="0"/>
              <w:rPr>
                <w:rFonts w:ascii="GHEA Grapalat" w:hAnsi="GHEA Grapalat" w:cs="Sylfaen"/>
              </w:rPr>
            </w:pPr>
          </w:p>
          <w:p w14:paraId="663FCD49"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38B34B60" w14:textId="77777777" w:rsidR="00631FA2" w:rsidRPr="00437197" w:rsidRDefault="00631FA2" w:rsidP="00631FA2">
            <w:pPr>
              <w:widowControl w:val="0"/>
              <w:jc w:val="right"/>
              <w:rPr>
                <w:rFonts w:ascii="GHEA Grapalat" w:hAnsi="GHEA Grapalat" w:cs="Tahoma"/>
              </w:rPr>
            </w:pPr>
          </w:p>
          <w:p w14:paraId="515F8441"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58619E68" w14:textId="77777777" w:rsidR="00631FA2" w:rsidRPr="00437197" w:rsidRDefault="00631FA2" w:rsidP="00631FA2">
            <w:pPr>
              <w:widowControl w:val="0"/>
              <w:rPr>
                <w:rFonts w:ascii="GHEA Grapalat" w:hAnsi="GHEA Grapalat" w:cs="Sylfaen"/>
              </w:rPr>
            </w:pPr>
          </w:p>
          <w:p w14:paraId="3406F218" w14:textId="77777777" w:rsidR="00631FA2" w:rsidRPr="00437197" w:rsidRDefault="00631FA2" w:rsidP="00631FA2">
            <w:pPr>
              <w:widowControl w:val="0"/>
              <w:tabs>
                <w:tab w:val="left" w:pos="4539"/>
              </w:tabs>
              <w:rPr>
                <w:rFonts w:ascii="GHEA Grapalat" w:hAnsi="GHEA Grapalat" w:cs="Sylfaen"/>
              </w:rPr>
            </w:pPr>
            <w:r w:rsidRPr="00437197">
              <w:rPr>
                <w:rFonts w:ascii="GHEA Grapalat" w:hAnsi="GHEA Grapalat"/>
              </w:rPr>
              <w:t>21.б.</w:t>
            </w:r>
            <w:r w:rsidRPr="00437197">
              <w:rPr>
                <w:rFonts w:ascii="GHEA Grapalat" w:hAnsi="GHEA Grapalat"/>
              </w:rPr>
              <w:tab/>
              <w:t>М. П.</w:t>
            </w:r>
          </w:p>
        </w:tc>
      </w:tr>
      <w:tr w:rsidR="00631FA2" w:rsidRPr="00437197"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437197" w:rsidRDefault="00631FA2" w:rsidP="00631FA2">
            <w:pPr>
              <w:widowControl w:val="0"/>
              <w:rPr>
                <w:rFonts w:ascii="GHEA Grapalat" w:hAnsi="GHEA Grapalat" w:cs="Tahoma"/>
              </w:rPr>
            </w:pPr>
            <w:r w:rsidRPr="00437197">
              <w:rPr>
                <w:rFonts w:ascii="GHEA Grapalat" w:hAnsi="GHEA Grapalat"/>
              </w:rPr>
              <w:t>24.а.</w:t>
            </w:r>
            <w:r w:rsidRPr="00437197">
              <w:rPr>
                <w:rFonts w:ascii="GHEA Grapalat" w:hAnsi="GHEA Grapalat"/>
              </w:rPr>
              <w:tab/>
              <w:t xml:space="preserve"> Обслуживающая бенефициара финансовая организация </w:t>
            </w:r>
          </w:p>
          <w:p w14:paraId="1C87ACC2" w14:textId="77777777" w:rsidR="00631FA2" w:rsidRPr="00437197" w:rsidRDefault="00631FA2" w:rsidP="00631FA2">
            <w:pPr>
              <w:widowControl w:val="0"/>
              <w:rPr>
                <w:rFonts w:ascii="GHEA Grapalat" w:hAnsi="GHEA Grapalat"/>
              </w:rPr>
            </w:pPr>
          </w:p>
          <w:p w14:paraId="1BFB5EBA"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156DCDA7" w14:textId="77777777" w:rsidR="00631FA2" w:rsidRPr="00437197" w:rsidRDefault="00631FA2" w:rsidP="00631FA2">
            <w:pPr>
              <w:widowControl w:val="0"/>
              <w:ind w:left="3828" w:right="13"/>
              <w:jc w:val="both"/>
              <w:rPr>
                <w:rFonts w:ascii="GHEA Grapalat" w:hAnsi="GHEA Grapalat" w:cs="Sylfaen"/>
                <w:vertAlign w:val="superscript"/>
              </w:rPr>
            </w:pPr>
            <w:r w:rsidRPr="00437197">
              <w:rPr>
                <w:rFonts w:ascii="GHEA Grapalat" w:hAnsi="GHEA Grapalat"/>
                <w:vertAlign w:val="superscript"/>
              </w:rPr>
              <w:t>подпись/</w:t>
            </w:r>
          </w:p>
          <w:p w14:paraId="30774F78" w14:textId="77777777" w:rsidR="00631FA2" w:rsidRPr="00437197" w:rsidRDefault="00631FA2" w:rsidP="00631FA2">
            <w:pPr>
              <w:widowControl w:val="0"/>
              <w:rPr>
                <w:rFonts w:ascii="GHEA Grapalat" w:hAnsi="GHEA Grapalat" w:cs="Tahoma"/>
              </w:rPr>
            </w:pPr>
          </w:p>
          <w:p w14:paraId="6C30733A" w14:textId="77777777" w:rsidR="00631FA2" w:rsidRPr="00437197" w:rsidRDefault="00631FA2" w:rsidP="00631FA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9C16099" w14:textId="77777777" w:rsidR="00631FA2" w:rsidRPr="00437197" w:rsidRDefault="00631FA2" w:rsidP="00631FA2">
            <w:pPr>
              <w:widowControl w:val="0"/>
              <w:rPr>
                <w:rFonts w:ascii="GHEA Grapalat" w:hAnsi="GHEA Grapalat" w:cs="Tahoma"/>
              </w:rPr>
            </w:pPr>
            <w:r w:rsidRPr="00437197">
              <w:rPr>
                <w:rFonts w:ascii="GHEA Grapalat" w:hAnsi="GHEA Grapalat"/>
              </w:rPr>
              <w:t>23.а.</w:t>
            </w:r>
            <w:r w:rsidRPr="00437197">
              <w:rPr>
                <w:rFonts w:ascii="GHEA Grapalat" w:hAnsi="GHEA Grapalat"/>
              </w:rPr>
              <w:tab/>
              <w:t xml:space="preserve"> Обслуживающая плательщика финансовая организация </w:t>
            </w:r>
          </w:p>
          <w:p w14:paraId="2AA3900C" w14:textId="77777777" w:rsidR="00631FA2" w:rsidRPr="00437197" w:rsidRDefault="00631FA2" w:rsidP="00631FA2">
            <w:pPr>
              <w:widowControl w:val="0"/>
              <w:rPr>
                <w:rFonts w:ascii="GHEA Grapalat" w:hAnsi="GHEA Grapalat" w:cs="Tahoma"/>
              </w:rPr>
            </w:pPr>
          </w:p>
          <w:p w14:paraId="5FD9D441"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42B0AEC9" w14:textId="77777777" w:rsidR="00631FA2" w:rsidRPr="00437197" w:rsidRDefault="00631FA2" w:rsidP="00631FA2">
            <w:pPr>
              <w:widowControl w:val="0"/>
              <w:ind w:right="983"/>
              <w:jc w:val="right"/>
              <w:rPr>
                <w:rFonts w:ascii="GHEA Grapalat" w:hAnsi="GHEA Grapalat" w:cs="Sylfaen"/>
                <w:vertAlign w:val="superscript"/>
              </w:rPr>
            </w:pPr>
            <w:r w:rsidRPr="00437197">
              <w:rPr>
                <w:rFonts w:ascii="GHEA Grapalat" w:hAnsi="GHEA Grapalat"/>
                <w:vertAlign w:val="superscript"/>
              </w:rPr>
              <w:t>/подпись/</w:t>
            </w:r>
          </w:p>
          <w:p w14:paraId="0F2E2173" w14:textId="77777777" w:rsidR="00631FA2" w:rsidRPr="00437197" w:rsidRDefault="00631FA2" w:rsidP="00631FA2">
            <w:pPr>
              <w:widowControl w:val="0"/>
              <w:rPr>
                <w:rFonts w:ascii="GHEA Grapalat" w:hAnsi="GHEA Grapalat" w:cs="Arial"/>
              </w:rPr>
            </w:pPr>
          </w:p>
        </w:tc>
      </w:tr>
      <w:tr w:rsidR="00631FA2" w:rsidRPr="00437197"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437197" w:rsidRDefault="00631FA2" w:rsidP="00631FA2">
            <w:pPr>
              <w:widowControl w:val="0"/>
              <w:tabs>
                <w:tab w:val="left" w:pos="4678"/>
              </w:tabs>
              <w:rPr>
                <w:rFonts w:ascii="GHEA Grapalat" w:hAnsi="GHEA Grapalat" w:cs="Sylfaen"/>
              </w:rPr>
            </w:pPr>
            <w:r w:rsidRPr="00437197">
              <w:rPr>
                <w:rFonts w:ascii="GHEA Grapalat" w:hAnsi="GHEA Grapalat"/>
              </w:rPr>
              <w:lastRenderedPageBreak/>
              <w:t>24.б.</w:t>
            </w:r>
            <w:r w:rsidRPr="00437197">
              <w:rPr>
                <w:rFonts w:ascii="GHEA Grapalat" w:hAnsi="GHEA Grapalat"/>
              </w:rPr>
              <w:tab/>
              <w:t>М. П.</w:t>
            </w:r>
          </w:p>
          <w:p w14:paraId="57A7F1C0" w14:textId="77777777" w:rsidR="00631FA2" w:rsidRPr="00437197" w:rsidRDefault="00631FA2" w:rsidP="00631FA2">
            <w:pPr>
              <w:widowControl w:val="0"/>
              <w:rPr>
                <w:rFonts w:ascii="GHEA Grapalat" w:hAnsi="GHEA Grapalat" w:cs="Sylfaen"/>
              </w:rPr>
            </w:pPr>
          </w:p>
          <w:p w14:paraId="60F23CFF" w14:textId="77777777" w:rsidR="00631FA2" w:rsidRPr="00437197" w:rsidRDefault="00631FA2" w:rsidP="00631FA2">
            <w:pPr>
              <w:widowControl w:val="0"/>
              <w:ind w:right="155"/>
              <w:jc w:val="right"/>
              <w:rPr>
                <w:rFonts w:ascii="GHEA Grapalat" w:hAnsi="GHEA Grapalat" w:cs="Sylfaen"/>
                <w:lang w:val="en-US"/>
              </w:rPr>
            </w:pPr>
            <w:r w:rsidRPr="0043719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437197" w:rsidRDefault="00631FA2" w:rsidP="00631FA2">
            <w:pPr>
              <w:widowControl w:val="0"/>
              <w:tabs>
                <w:tab w:val="left" w:pos="4554"/>
              </w:tabs>
              <w:rPr>
                <w:rFonts w:ascii="GHEA Grapalat" w:hAnsi="GHEA Grapalat" w:cs="Sylfaen"/>
              </w:rPr>
            </w:pPr>
            <w:r w:rsidRPr="00437197">
              <w:rPr>
                <w:rFonts w:ascii="GHEA Grapalat" w:hAnsi="GHEA Grapalat"/>
              </w:rPr>
              <w:t>23.б.</w:t>
            </w:r>
            <w:r w:rsidRPr="00437197">
              <w:rPr>
                <w:rFonts w:ascii="GHEA Grapalat" w:hAnsi="GHEA Grapalat"/>
              </w:rPr>
              <w:tab/>
              <w:t>М. П.</w:t>
            </w:r>
          </w:p>
          <w:p w14:paraId="4E826CB3" w14:textId="77777777" w:rsidR="00631FA2" w:rsidRPr="00437197" w:rsidRDefault="00631FA2" w:rsidP="00631FA2">
            <w:pPr>
              <w:widowControl w:val="0"/>
              <w:rPr>
                <w:rFonts w:ascii="GHEA Grapalat" w:hAnsi="GHEA Grapalat"/>
              </w:rPr>
            </w:pPr>
          </w:p>
          <w:p w14:paraId="7C90F839"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23.в Дата исполнения: "___" ___ 20___г.</w:t>
            </w:r>
          </w:p>
        </w:tc>
      </w:tr>
    </w:tbl>
    <w:p w14:paraId="018C14D8" w14:textId="77777777" w:rsidR="00BE2572" w:rsidRPr="00437197" w:rsidRDefault="00BE2572" w:rsidP="003850C3">
      <w:pPr>
        <w:widowControl w:val="0"/>
        <w:jc w:val="center"/>
        <w:rPr>
          <w:rFonts w:ascii="GHEA Grapalat" w:hAnsi="GHEA Grapalat" w:cs="Sylfaen"/>
        </w:rPr>
      </w:pPr>
    </w:p>
    <w:p w14:paraId="7608515F" w14:textId="77777777" w:rsidR="00BE2572" w:rsidRPr="00437197" w:rsidRDefault="00BE2572" w:rsidP="003850C3">
      <w:pPr>
        <w:rPr>
          <w:rFonts w:ascii="GHEA Grapalat" w:hAnsi="GHEA Grapalat" w:cs="Sylfaen"/>
        </w:rPr>
      </w:pPr>
      <w:r w:rsidRPr="00437197">
        <w:rPr>
          <w:rFonts w:ascii="GHEA Grapalat" w:hAnsi="GHEA Grapalat" w:cs="Sylfaen"/>
        </w:rPr>
        <w:t xml:space="preserve">*  </w:t>
      </w:r>
      <w:r w:rsidRPr="0043719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437197" w:rsidRDefault="00BE2572" w:rsidP="003850C3">
      <w:pPr>
        <w:rPr>
          <w:rFonts w:ascii="GHEA Grapalat" w:hAnsi="GHEA Grapalat" w:cs="Sylfaen"/>
        </w:rPr>
      </w:pPr>
      <w:r w:rsidRPr="00437197">
        <w:rPr>
          <w:rFonts w:ascii="GHEA Grapalat" w:hAnsi="GHEA Grapalat" w:cs="Sylfaen"/>
        </w:rPr>
        <w:br w:type="page"/>
      </w:r>
    </w:p>
    <w:p w14:paraId="3C9A822A" w14:textId="77777777" w:rsidR="00BE2572" w:rsidRPr="00437197" w:rsidRDefault="00BE2572" w:rsidP="003850C3">
      <w:pPr>
        <w:widowControl w:val="0"/>
        <w:ind w:left="567" w:right="565"/>
        <w:jc w:val="center"/>
        <w:rPr>
          <w:rFonts w:ascii="GHEA Grapalat" w:hAnsi="GHEA Grapalat"/>
          <w:b/>
        </w:rPr>
      </w:pPr>
      <w:r w:rsidRPr="00437197">
        <w:rPr>
          <w:rFonts w:ascii="GHEA Grapalat" w:hAnsi="GHEA Grapalat"/>
          <w:b/>
        </w:rPr>
        <w:lastRenderedPageBreak/>
        <w:t xml:space="preserve">Обязательные реквизиты платежного требования </w:t>
      </w:r>
      <w:r w:rsidRPr="0043719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37197"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Наличие указанного поля/</w:t>
            </w:r>
          </w:p>
          <w:p w14:paraId="26A2A9A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 xml:space="preserve">Требование о заполнении реквизита </w:t>
            </w:r>
          </w:p>
          <w:p w14:paraId="185C97E5"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Сторона,</w:t>
            </w:r>
          </w:p>
          <w:p w14:paraId="1E562E63"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 xml:space="preserve">заполняющая реквизит </w:t>
            </w:r>
          </w:p>
          <w:p w14:paraId="6B3E42A9"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бенефициар или плательщик</w:t>
            </w:r>
          </w:p>
          <w:p w14:paraId="4E903E29"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r>
      <w:tr w:rsidR="00B138F3" w:rsidRPr="00437197"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5</w:t>
            </w:r>
          </w:p>
        </w:tc>
      </w:tr>
      <w:tr w:rsidR="00B138F3" w:rsidRPr="00437197"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 документе заранее заполнено "Платежное требование"</w:t>
            </w:r>
          </w:p>
        </w:tc>
      </w:tr>
      <w:tr w:rsidR="00B138F3" w:rsidRPr="00437197"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37197"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9EB75C3" w14:textId="77777777" w:rsidR="00BE2572" w:rsidRPr="00437197" w:rsidRDefault="00BE2572"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37197"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7A868B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1CCE09D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95D4EB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1FCB7B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или </w:t>
            </w:r>
            <w:r w:rsidRPr="00437197">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B0A73B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w:t>
            </w:r>
            <w:r w:rsidRPr="00437197">
              <w:rPr>
                <w:rFonts w:ascii="GHEA Grapalat" w:hAnsi="GHEA Grapalat"/>
                <w:sz w:val="18"/>
                <w:szCs w:val="18"/>
              </w:rPr>
              <w:lastRenderedPageBreak/>
              <w:t>бенефициаром — по приглашению</w:t>
            </w:r>
          </w:p>
        </w:tc>
      </w:tr>
      <w:tr w:rsidR="00B138F3" w:rsidRPr="00437197"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091280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w:t>
            </w:r>
          </w:p>
        </w:tc>
      </w:tr>
      <w:tr w:rsidR="00B138F3" w:rsidRPr="00437197"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194BC3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02AF33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B997C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плательщиком </w:t>
            </w:r>
          </w:p>
        </w:tc>
      </w:tr>
      <w:tr w:rsidR="00B138F3" w:rsidRPr="00437197"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33A9927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 и не применяется)</w:t>
            </w:r>
          </w:p>
        </w:tc>
      </w:tr>
      <w:tr w:rsidR="00B138F3" w:rsidRPr="00437197"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24FFA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437197">
              <w:rPr>
                <w:rFonts w:ascii="GHEA Grapalat" w:hAnsi="GHEA Grapalat"/>
                <w:sz w:val="18"/>
                <w:szCs w:val="18"/>
              </w:rPr>
              <w:t>плательщика Банк</w:t>
            </w:r>
            <w:proofErr w:type="gramEnd"/>
            <w:r w:rsidRPr="00437197">
              <w:rPr>
                <w:rFonts w:ascii="GHEA Grapalat" w:hAnsi="GHEA Grapalat"/>
                <w:sz w:val="18"/>
                <w:szCs w:val="18"/>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437197" w:rsidDel="0010680B" w:rsidRDefault="00BE2572" w:rsidP="003850C3">
            <w:pPr>
              <w:widowControl w:val="0"/>
              <w:jc w:val="center"/>
              <w:rPr>
                <w:rFonts w:ascii="GHEA Grapalat" w:hAnsi="GHEA Grapalat"/>
                <w:sz w:val="18"/>
                <w:szCs w:val="18"/>
              </w:rPr>
            </w:pPr>
            <w:r w:rsidRPr="0043719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437197" w:rsidRDefault="00BE2572" w:rsidP="003850C3">
            <w:pPr>
              <w:widowControl w:val="0"/>
              <w:jc w:val="center"/>
              <w:rPr>
                <w:rFonts w:ascii="GHEA Grapalat" w:hAnsi="GHEA Grapalat" w:cs="Sylfaen"/>
                <w:sz w:val="18"/>
                <w:szCs w:val="18"/>
              </w:rPr>
            </w:pPr>
            <w:r w:rsidRPr="00437197">
              <w:rPr>
                <w:rFonts w:ascii="GHEA Grapalat" w:hAnsi="GHEA Grapalat"/>
                <w:sz w:val="18"/>
                <w:szCs w:val="18"/>
              </w:rPr>
              <w:t xml:space="preserve">обязательно </w:t>
            </w:r>
          </w:p>
          <w:p w14:paraId="3D127E60" w14:textId="77777777" w:rsidR="00BE2572" w:rsidRPr="00437197" w:rsidRDefault="00BE2572" w:rsidP="003850C3">
            <w:pPr>
              <w:widowControl w:val="0"/>
              <w:jc w:val="center"/>
              <w:rPr>
                <w:rFonts w:ascii="GHEA Grapalat" w:hAnsi="GHEA Grapalat" w:cs="Sylfaen"/>
                <w:sz w:val="18"/>
                <w:szCs w:val="18"/>
              </w:rPr>
            </w:pPr>
            <w:r w:rsidRPr="00437197">
              <w:rPr>
                <w:rFonts w:ascii="GHEA Grapalat" w:hAnsi="GHEA Grapalat"/>
                <w:sz w:val="18"/>
                <w:szCs w:val="18"/>
              </w:rPr>
              <w:t xml:space="preserve">заполняются слова "акцептованный </w:t>
            </w:r>
            <w:r w:rsidRPr="00437197">
              <w:rPr>
                <w:rFonts w:ascii="GHEA Grapalat" w:hAnsi="GHEA Grapalat"/>
                <w:sz w:val="18"/>
                <w:szCs w:val="18"/>
              </w:rPr>
              <w:lastRenderedPageBreak/>
              <w:t xml:space="preserve">платеж", </w:t>
            </w:r>
          </w:p>
          <w:p w14:paraId="098700E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что означает, </w:t>
            </w:r>
            <w:proofErr w:type="gramStart"/>
            <w:r w:rsidRPr="00437197">
              <w:rPr>
                <w:rFonts w:ascii="GHEA Grapalat" w:hAnsi="GHEA Grapalat"/>
                <w:sz w:val="18"/>
                <w:szCs w:val="18"/>
              </w:rPr>
              <w:t>что</w:t>
            </w:r>
            <w:proofErr w:type="gramEnd"/>
            <w:r w:rsidRPr="00437197">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бенефициаром </w:t>
            </w:r>
          </w:p>
        </w:tc>
      </w:tr>
      <w:tr w:rsidR="00B138F3" w:rsidRPr="00437197"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6E9C55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058A0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подписывается плательщиком или </w:t>
            </w:r>
          </w:p>
          <w:p w14:paraId="11C48A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проставляется электронная подпись плательщика</w:t>
            </w:r>
          </w:p>
        </w:tc>
      </w:tr>
      <w:tr w:rsidR="00B138F3" w:rsidRPr="00437197"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0A5808E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 когда плательщик представляет Требование в бумажной форме</w:t>
            </w:r>
          </w:p>
          <w:p w14:paraId="6E5B34B3" w14:textId="77777777" w:rsidR="00BE2572" w:rsidRPr="00437197" w:rsidRDefault="00BE2572"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плательщика </w:t>
            </w:r>
          </w:p>
          <w:p w14:paraId="28ED837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бумажной форме</w:t>
            </w:r>
          </w:p>
        </w:tc>
      </w:tr>
      <w:tr w:rsidR="00B138F3" w:rsidRPr="00437197"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570AAB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подписывается бенефициаром</w:t>
            </w:r>
          </w:p>
        </w:tc>
      </w:tr>
      <w:tr w:rsidR="00B138F3" w:rsidRPr="00437197"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9F450B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бенефициара </w:t>
            </w:r>
          </w:p>
          <w:p w14:paraId="0262F12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банк в бумажной форме</w:t>
            </w:r>
          </w:p>
        </w:tc>
      </w:tr>
      <w:tr w:rsidR="00B138F3" w:rsidRPr="00437197"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103C29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437197" w:rsidRDefault="00BE2572" w:rsidP="003850C3">
            <w:pPr>
              <w:widowControl w:val="0"/>
              <w:jc w:val="center"/>
              <w:rPr>
                <w:rFonts w:ascii="GHEA Grapalat" w:hAnsi="GHEA Grapalat"/>
                <w:sz w:val="18"/>
                <w:szCs w:val="18"/>
              </w:rPr>
            </w:pPr>
          </w:p>
        </w:tc>
      </w:tr>
      <w:tr w:rsidR="00B138F3" w:rsidRPr="00437197"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22DC532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437197" w:rsidRDefault="00BE2572" w:rsidP="003850C3">
            <w:pPr>
              <w:widowControl w:val="0"/>
              <w:jc w:val="center"/>
              <w:rPr>
                <w:rFonts w:ascii="GHEA Grapalat" w:hAnsi="GHEA Grapalat"/>
                <w:sz w:val="18"/>
                <w:szCs w:val="18"/>
              </w:rPr>
            </w:pPr>
          </w:p>
        </w:tc>
      </w:tr>
      <w:tr w:rsidR="00B138F3" w:rsidRPr="00437197"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дата, время, минута </w:t>
            </w:r>
            <w:r w:rsidRPr="00437197">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E4B3AA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437197" w:rsidRDefault="00BE2572" w:rsidP="003850C3">
            <w:pPr>
              <w:widowControl w:val="0"/>
              <w:jc w:val="center"/>
              <w:rPr>
                <w:rFonts w:ascii="GHEA Grapalat" w:hAnsi="GHEA Grapalat"/>
                <w:sz w:val="18"/>
                <w:szCs w:val="18"/>
              </w:rPr>
            </w:pPr>
          </w:p>
        </w:tc>
      </w:tr>
      <w:tr w:rsidR="00B138F3" w:rsidRPr="00437197"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561AF4D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437197" w:rsidRDefault="00BE2572" w:rsidP="003850C3">
            <w:pPr>
              <w:widowControl w:val="0"/>
              <w:jc w:val="center"/>
              <w:rPr>
                <w:rFonts w:ascii="GHEA Grapalat" w:hAnsi="GHEA Grapalat"/>
                <w:sz w:val="18"/>
                <w:szCs w:val="18"/>
              </w:rPr>
            </w:pPr>
          </w:p>
        </w:tc>
      </w:tr>
      <w:tr w:rsidR="00B138F3" w:rsidRPr="00437197"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4E7103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437197" w:rsidRDefault="00BE2572" w:rsidP="003850C3">
            <w:pPr>
              <w:widowControl w:val="0"/>
              <w:jc w:val="center"/>
              <w:rPr>
                <w:rFonts w:ascii="GHEA Grapalat" w:hAnsi="GHEA Grapalat"/>
                <w:sz w:val="18"/>
                <w:szCs w:val="18"/>
              </w:rPr>
            </w:pPr>
          </w:p>
        </w:tc>
      </w:tr>
      <w:tr w:rsidR="00FF3DE9" w:rsidRPr="00437197"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6738A7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437197" w:rsidRDefault="00BE2572" w:rsidP="003850C3">
            <w:pPr>
              <w:widowControl w:val="0"/>
              <w:jc w:val="center"/>
              <w:rPr>
                <w:rFonts w:ascii="GHEA Grapalat" w:hAnsi="GHEA Grapalat"/>
                <w:sz w:val="18"/>
                <w:szCs w:val="18"/>
              </w:rPr>
            </w:pPr>
          </w:p>
        </w:tc>
      </w:tr>
    </w:tbl>
    <w:p w14:paraId="0CCC377C" w14:textId="77777777" w:rsidR="00BE2572" w:rsidRPr="00437197" w:rsidRDefault="00BE2572" w:rsidP="003850C3">
      <w:pPr>
        <w:widowControl w:val="0"/>
        <w:ind w:left="567" w:right="565"/>
        <w:jc w:val="center"/>
        <w:rPr>
          <w:rFonts w:ascii="GHEA Grapalat" w:hAnsi="GHEA Grapalat"/>
          <w:b/>
        </w:rPr>
      </w:pPr>
    </w:p>
    <w:p w14:paraId="1179579B" w14:textId="77777777" w:rsidR="00BE2572" w:rsidRPr="00437197" w:rsidRDefault="00BE2572" w:rsidP="003850C3">
      <w:pPr>
        <w:widowControl w:val="0"/>
        <w:ind w:left="567" w:right="565"/>
        <w:jc w:val="center"/>
        <w:rPr>
          <w:rFonts w:ascii="GHEA Grapalat" w:hAnsi="GHEA Grapalat"/>
          <w:b/>
        </w:rPr>
      </w:pPr>
    </w:p>
    <w:p w14:paraId="77229AB0" w14:textId="77777777" w:rsidR="00BE2572" w:rsidRPr="00437197" w:rsidRDefault="00BE2572" w:rsidP="003850C3">
      <w:pPr>
        <w:widowControl w:val="0"/>
        <w:ind w:left="567" w:right="565"/>
        <w:jc w:val="center"/>
        <w:rPr>
          <w:rFonts w:ascii="GHEA Grapalat" w:hAnsi="GHEA Grapalat"/>
          <w:b/>
        </w:rPr>
      </w:pPr>
    </w:p>
    <w:p w14:paraId="059559C9" w14:textId="77777777" w:rsidR="00BE2572" w:rsidRPr="00437197" w:rsidRDefault="00BE2572" w:rsidP="003850C3">
      <w:pPr>
        <w:widowControl w:val="0"/>
        <w:ind w:left="567" w:right="565"/>
        <w:jc w:val="center"/>
        <w:rPr>
          <w:rFonts w:ascii="GHEA Grapalat" w:hAnsi="GHEA Grapalat"/>
          <w:b/>
        </w:rPr>
      </w:pPr>
    </w:p>
    <w:p w14:paraId="4DA233A2" w14:textId="77777777" w:rsidR="00BE2572" w:rsidRPr="00437197" w:rsidRDefault="00BE2572" w:rsidP="003850C3">
      <w:pPr>
        <w:widowControl w:val="0"/>
        <w:ind w:left="567" w:right="565"/>
        <w:jc w:val="center"/>
        <w:rPr>
          <w:rFonts w:ascii="GHEA Grapalat" w:hAnsi="GHEA Grapalat"/>
          <w:b/>
        </w:rPr>
      </w:pPr>
    </w:p>
    <w:p w14:paraId="62A3AFDB" w14:textId="77777777" w:rsidR="00BE2572" w:rsidRPr="00437197" w:rsidRDefault="00BE2572" w:rsidP="003850C3">
      <w:pPr>
        <w:widowControl w:val="0"/>
        <w:ind w:left="567" w:right="565"/>
        <w:jc w:val="center"/>
        <w:rPr>
          <w:rFonts w:ascii="GHEA Grapalat" w:hAnsi="GHEA Grapalat"/>
          <w:b/>
        </w:rPr>
      </w:pPr>
    </w:p>
    <w:p w14:paraId="3C9E54E0" w14:textId="77777777" w:rsidR="00BE2572" w:rsidRPr="00437197" w:rsidRDefault="00BE2572" w:rsidP="003850C3">
      <w:pPr>
        <w:widowControl w:val="0"/>
        <w:ind w:left="567" w:right="565"/>
        <w:jc w:val="center"/>
        <w:rPr>
          <w:rFonts w:ascii="GHEA Grapalat" w:hAnsi="GHEA Grapalat"/>
          <w:b/>
        </w:rPr>
      </w:pPr>
    </w:p>
    <w:p w14:paraId="212AF9EE" w14:textId="77777777" w:rsidR="00BE2572" w:rsidRPr="00437197" w:rsidRDefault="00BE2572" w:rsidP="003850C3">
      <w:pPr>
        <w:widowControl w:val="0"/>
        <w:ind w:left="567" w:right="565"/>
        <w:jc w:val="center"/>
        <w:rPr>
          <w:rFonts w:ascii="GHEA Grapalat" w:hAnsi="GHEA Grapalat"/>
          <w:b/>
        </w:rPr>
      </w:pPr>
    </w:p>
    <w:p w14:paraId="08C2F02A" w14:textId="77777777" w:rsidR="00BE2572" w:rsidRPr="00437197" w:rsidRDefault="00BE2572" w:rsidP="003850C3">
      <w:pPr>
        <w:widowControl w:val="0"/>
        <w:ind w:left="567" w:right="565"/>
        <w:jc w:val="center"/>
        <w:rPr>
          <w:rFonts w:ascii="GHEA Grapalat" w:hAnsi="GHEA Grapalat"/>
          <w:b/>
        </w:rPr>
      </w:pPr>
    </w:p>
    <w:p w14:paraId="3984206C" w14:textId="77777777" w:rsidR="00BE2572" w:rsidRPr="00437197" w:rsidRDefault="00BE2572" w:rsidP="003850C3">
      <w:pPr>
        <w:widowControl w:val="0"/>
        <w:ind w:left="567" w:right="565"/>
        <w:jc w:val="center"/>
        <w:rPr>
          <w:rFonts w:ascii="GHEA Grapalat" w:hAnsi="GHEA Grapalat"/>
          <w:b/>
        </w:rPr>
      </w:pPr>
    </w:p>
    <w:p w14:paraId="1CDCACAC" w14:textId="77777777" w:rsidR="000A214C" w:rsidRPr="00437197" w:rsidRDefault="000A214C" w:rsidP="003850C3">
      <w:pPr>
        <w:widowControl w:val="0"/>
        <w:jc w:val="both"/>
        <w:rPr>
          <w:rFonts w:ascii="GHEA Grapalat" w:hAnsi="GHEA Grapalat"/>
        </w:rPr>
      </w:pPr>
      <w:r w:rsidRPr="00437197">
        <w:rPr>
          <w:rFonts w:ascii="GHEA Grapalat" w:hAnsi="GHEA Grapalat"/>
        </w:rPr>
        <w:br w:type="page"/>
      </w:r>
    </w:p>
    <w:p w14:paraId="58D9095E" w14:textId="77777777" w:rsidR="00071D1C" w:rsidRPr="00437197" w:rsidRDefault="00B2572B" w:rsidP="003850C3">
      <w:pPr>
        <w:pStyle w:val="31"/>
        <w:widowControl w:val="0"/>
        <w:spacing w:line="240" w:lineRule="auto"/>
        <w:jc w:val="right"/>
        <w:rPr>
          <w:rFonts w:ascii="GHEA Grapalat" w:hAnsi="GHEA Grapalat" w:cs="Sylfaen"/>
          <w:b/>
          <w:sz w:val="24"/>
          <w:szCs w:val="24"/>
        </w:rPr>
      </w:pPr>
      <w:r w:rsidRPr="00437197">
        <w:rPr>
          <w:rFonts w:ascii="GHEA Grapalat" w:hAnsi="GHEA Grapalat"/>
          <w:b/>
          <w:sz w:val="24"/>
          <w:szCs w:val="24"/>
        </w:rPr>
        <w:lastRenderedPageBreak/>
        <w:t xml:space="preserve">Приложение № </w:t>
      </w:r>
      <w:r w:rsidR="004A51CE" w:rsidRPr="00437197">
        <w:rPr>
          <w:rFonts w:ascii="GHEA Grapalat" w:hAnsi="GHEA Grapalat"/>
          <w:b/>
          <w:sz w:val="24"/>
          <w:szCs w:val="24"/>
        </w:rPr>
        <w:t>6</w:t>
      </w:r>
    </w:p>
    <w:p w14:paraId="19492E8C" w14:textId="200B9742" w:rsidR="009B308D" w:rsidRPr="00437197" w:rsidRDefault="009B308D" w:rsidP="003850C3">
      <w:pPr>
        <w:jc w:val="right"/>
        <w:rPr>
          <w:rFonts w:ascii="GHEA Grapalat" w:hAnsi="GHEA Grapalat"/>
          <w:b/>
        </w:rPr>
      </w:pPr>
      <w:r w:rsidRPr="00437197">
        <w:rPr>
          <w:rFonts w:ascii="GHEA Grapalat" w:hAnsi="GHEA Grapalat"/>
          <w:b/>
        </w:rPr>
        <w:t xml:space="preserve">к Приглашению на Запрос </w:t>
      </w:r>
      <w:proofErr w:type="spellStart"/>
      <w:r w:rsidRPr="00437197">
        <w:rPr>
          <w:rFonts w:ascii="GHEA Grapalat" w:hAnsi="GHEA Grapalat"/>
          <w:b/>
        </w:rPr>
        <w:t>Катировок</w:t>
      </w:r>
      <w:proofErr w:type="spellEnd"/>
      <w:r w:rsidRPr="00437197">
        <w:rPr>
          <w:rFonts w:ascii="GHEA Grapalat" w:hAnsi="GHEA Grapalat"/>
          <w:b/>
        </w:rPr>
        <w:br/>
        <w:t xml:space="preserve">под кодом " </w:t>
      </w:r>
      <w:r w:rsidR="0075358A" w:rsidRPr="00437197">
        <w:rPr>
          <w:rFonts w:ascii="GHEA Grapalat" w:hAnsi="GHEA Grapalat"/>
          <w:color w:val="000000" w:themeColor="text1"/>
          <w:lang w:val="hy-AM"/>
        </w:rPr>
        <w:t>«</w:t>
      </w:r>
      <w:r w:rsidR="005B0B12">
        <w:rPr>
          <w:rFonts w:ascii="GHEA Grapalat" w:hAnsi="GHEA Grapalat"/>
          <w:color w:val="000000" w:themeColor="text1"/>
          <w:lang w:val="hy-AM"/>
        </w:rPr>
        <w:t>ՄՍԱԿ-ԳՀԱՊՁԲ-26/03</w:t>
      </w:r>
      <w:r w:rsidR="0075358A" w:rsidRPr="00437197">
        <w:rPr>
          <w:rFonts w:ascii="GHEA Grapalat" w:hAnsi="GHEA Grapalat"/>
          <w:color w:val="000000" w:themeColor="text1"/>
          <w:lang w:val="hy-AM"/>
        </w:rPr>
        <w:t>»</w:t>
      </w:r>
    </w:p>
    <w:p w14:paraId="278B6AB5" w14:textId="77777777" w:rsidR="008D352C" w:rsidRPr="00437197" w:rsidRDefault="008D352C" w:rsidP="003850C3">
      <w:pPr>
        <w:widowControl w:val="0"/>
        <w:ind w:left="-142" w:firstLine="142"/>
        <w:jc w:val="center"/>
        <w:rPr>
          <w:rFonts w:ascii="GHEA Grapalat" w:hAnsi="GHEA Grapalat"/>
          <w:i/>
        </w:rPr>
      </w:pPr>
    </w:p>
    <w:p w14:paraId="2A895DEC" w14:textId="77777777" w:rsidR="00071D1C" w:rsidRPr="00437197" w:rsidRDefault="00071D1C" w:rsidP="003850C3">
      <w:pPr>
        <w:widowControl w:val="0"/>
        <w:ind w:left="-142" w:firstLine="142"/>
        <w:jc w:val="center"/>
        <w:rPr>
          <w:rFonts w:ascii="GHEA Grapalat" w:hAnsi="GHEA Grapalat"/>
          <w:b/>
        </w:rPr>
      </w:pPr>
      <w:r w:rsidRPr="00437197">
        <w:rPr>
          <w:rFonts w:ascii="GHEA Grapalat" w:hAnsi="GHEA Grapalat"/>
          <w:b/>
        </w:rPr>
        <w:t xml:space="preserve">ДОГОВОР </w:t>
      </w:r>
    </w:p>
    <w:p w14:paraId="72E4FB1A" w14:textId="77777777" w:rsidR="00071D1C" w:rsidRPr="00437197" w:rsidRDefault="00071D1C" w:rsidP="003850C3">
      <w:pPr>
        <w:widowControl w:val="0"/>
        <w:ind w:left="-142" w:firstLine="142"/>
        <w:jc w:val="center"/>
        <w:rPr>
          <w:rFonts w:ascii="GHEA Grapalat" w:hAnsi="GHEA Grapalat" w:cs="Times Armenian"/>
          <w:b/>
        </w:rPr>
      </w:pPr>
      <w:r w:rsidRPr="00437197">
        <w:rPr>
          <w:rFonts w:ascii="GHEA Grapalat" w:hAnsi="GHEA Grapalat"/>
          <w:b/>
        </w:rPr>
        <w:t>ПОСТАВК</w:t>
      </w:r>
      <w:r w:rsidR="00F15CED" w:rsidRPr="00437197">
        <w:rPr>
          <w:rFonts w:ascii="GHEA Grapalat" w:hAnsi="GHEA Grapalat"/>
          <w:b/>
        </w:rPr>
        <w:t>И ТОВАРА ДЛЯ НУЖД ГОСУДАРСТВА</w:t>
      </w:r>
    </w:p>
    <w:p w14:paraId="55820284" w14:textId="77777777" w:rsidR="00071D1C" w:rsidRPr="00437197" w:rsidRDefault="00071D1C" w:rsidP="003850C3">
      <w:pPr>
        <w:widowControl w:val="0"/>
        <w:ind w:left="-142" w:firstLine="142"/>
        <w:jc w:val="center"/>
        <w:rPr>
          <w:rFonts w:ascii="GHEA Grapalat" w:hAnsi="GHEA Grapalat"/>
          <w:b/>
          <w:u w:val="single"/>
        </w:rPr>
      </w:pPr>
      <w:r w:rsidRPr="00437197">
        <w:rPr>
          <w:rFonts w:ascii="GHEA Grapalat" w:hAnsi="GHEA Grapalat"/>
          <w:b/>
        </w:rPr>
        <w:t>№ ____________________</w:t>
      </w:r>
    </w:p>
    <w:p w14:paraId="77A75558" w14:textId="77777777" w:rsidR="00071D1C" w:rsidRPr="00437197" w:rsidRDefault="00071D1C" w:rsidP="003850C3">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437197" w14:paraId="7CD6AD20" w14:textId="77777777" w:rsidTr="00F15CED">
        <w:tc>
          <w:tcPr>
            <w:tcW w:w="4643" w:type="dxa"/>
          </w:tcPr>
          <w:p w14:paraId="6982178A" w14:textId="77777777" w:rsidR="00F15CED" w:rsidRPr="00437197" w:rsidRDefault="00F83E0A" w:rsidP="003850C3">
            <w:pPr>
              <w:widowControl w:val="0"/>
              <w:rPr>
                <w:rFonts w:ascii="GHEA Grapalat" w:hAnsi="GHEA Grapalat" w:cs="Sylfaen"/>
                <w:lang w:val="en-US"/>
              </w:rPr>
            </w:pPr>
            <w:r w:rsidRPr="00437197">
              <w:rPr>
                <w:rFonts w:ascii="GHEA Grapalat" w:hAnsi="GHEA Grapalat"/>
                <w:lang w:val="en-US"/>
              </w:rPr>
              <w:tab/>
            </w:r>
            <w:r w:rsidR="00F15CED" w:rsidRPr="00437197">
              <w:rPr>
                <w:rFonts w:ascii="GHEA Grapalat" w:hAnsi="GHEA Grapalat"/>
              </w:rPr>
              <w:t>г</w:t>
            </w:r>
          </w:p>
        </w:tc>
        <w:tc>
          <w:tcPr>
            <w:tcW w:w="4643" w:type="dxa"/>
          </w:tcPr>
          <w:p w14:paraId="3ECDEBAA" w14:textId="77777777" w:rsidR="00F15CED" w:rsidRPr="00437197" w:rsidRDefault="00F15CED" w:rsidP="003850C3">
            <w:pPr>
              <w:widowControl w:val="0"/>
              <w:jc w:val="right"/>
              <w:rPr>
                <w:rFonts w:ascii="GHEA Grapalat" w:hAnsi="GHEA Grapalat" w:cs="Sylfaen"/>
                <w:lang w:val="en-US"/>
              </w:rPr>
            </w:pPr>
            <w:r w:rsidRPr="00437197">
              <w:rPr>
                <w:rFonts w:ascii="GHEA Grapalat" w:hAnsi="GHEA Grapalat"/>
              </w:rPr>
              <w:t>"</w:t>
            </w:r>
            <w:r w:rsidR="00F83E0A" w:rsidRPr="00437197">
              <w:rPr>
                <w:rFonts w:ascii="GHEA Grapalat" w:hAnsi="GHEA Grapalat"/>
                <w:lang w:val="en-US"/>
              </w:rPr>
              <w:tab/>
            </w:r>
            <w:r w:rsidRPr="00437197">
              <w:rPr>
                <w:rFonts w:ascii="GHEA Grapalat" w:hAnsi="GHEA Grapalat"/>
              </w:rPr>
              <w:t xml:space="preserve">" </w:t>
            </w:r>
            <w:r w:rsidR="00F83E0A" w:rsidRPr="00437197">
              <w:rPr>
                <w:rFonts w:ascii="GHEA Grapalat" w:hAnsi="GHEA Grapalat"/>
                <w:lang w:val="en-US"/>
              </w:rPr>
              <w:tab/>
            </w:r>
            <w:r w:rsidRPr="00437197">
              <w:rPr>
                <w:rFonts w:ascii="GHEA Grapalat" w:hAnsi="GHEA Grapalat"/>
                <w:lang w:val="en-US"/>
              </w:rPr>
              <w:t xml:space="preserve"> </w:t>
            </w:r>
            <w:r w:rsidRPr="00437197">
              <w:rPr>
                <w:rFonts w:ascii="GHEA Grapalat" w:hAnsi="GHEA Grapalat"/>
              </w:rPr>
              <w:t>20</w:t>
            </w:r>
            <w:r w:rsidR="00F83E0A" w:rsidRPr="00437197">
              <w:rPr>
                <w:rFonts w:ascii="GHEA Grapalat" w:hAnsi="GHEA Grapalat"/>
                <w:lang w:val="en-US"/>
              </w:rPr>
              <w:tab/>
            </w:r>
            <w:r w:rsidRPr="00437197">
              <w:rPr>
                <w:rFonts w:ascii="GHEA Grapalat" w:hAnsi="GHEA Grapalat"/>
              </w:rPr>
              <w:t>г.</w:t>
            </w:r>
          </w:p>
        </w:tc>
      </w:tr>
    </w:tbl>
    <w:p w14:paraId="52BC92B2" w14:textId="77777777" w:rsidR="00071D1C" w:rsidRPr="00437197" w:rsidRDefault="00071D1C" w:rsidP="003850C3">
      <w:pPr>
        <w:widowControl w:val="0"/>
        <w:tabs>
          <w:tab w:val="left" w:pos="720"/>
          <w:tab w:val="left" w:pos="1440"/>
          <w:tab w:val="left" w:pos="8865"/>
        </w:tabs>
        <w:jc w:val="center"/>
        <w:rPr>
          <w:rFonts w:ascii="GHEA Grapalat" w:hAnsi="GHEA Grapalat" w:cs="Sylfaen"/>
        </w:rPr>
      </w:pPr>
    </w:p>
    <w:p w14:paraId="27548A10" w14:textId="77777777" w:rsidR="00071D1C" w:rsidRPr="00437197" w:rsidRDefault="006B3AE3" w:rsidP="003850C3">
      <w:pPr>
        <w:widowControl w:val="0"/>
        <w:jc w:val="both"/>
        <w:rPr>
          <w:rFonts w:ascii="GHEA Grapalat" w:hAnsi="GHEA Grapalat"/>
        </w:rPr>
      </w:pPr>
      <w:r w:rsidRPr="00437197">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437197">
        <w:rPr>
          <w:rFonts w:ascii="GHEA Grapalat" w:hAnsi="GHEA Grapalat"/>
        </w:rPr>
        <w:t xml:space="preserve"> </w:t>
      </w:r>
      <w:r w:rsidRPr="00437197">
        <w:rPr>
          <w:rFonts w:ascii="GHEA Grapalat" w:hAnsi="GHEA Grapalat"/>
        </w:rPr>
        <w:t>__________________, в лице директора</w:t>
      </w:r>
      <w:r w:rsidR="00D5443D" w:rsidRPr="00437197">
        <w:rPr>
          <w:rFonts w:ascii="GHEA Grapalat" w:hAnsi="GHEA Grapalat"/>
        </w:rPr>
        <w:t xml:space="preserve"> </w:t>
      </w:r>
      <w:r w:rsidRPr="00437197">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437197" w:rsidRDefault="00071D1C" w:rsidP="003850C3">
      <w:pPr>
        <w:widowControl w:val="0"/>
        <w:ind w:firstLine="709"/>
        <w:jc w:val="both"/>
        <w:rPr>
          <w:rFonts w:ascii="GHEA Grapalat" w:hAnsi="GHEA Grapalat"/>
          <w:b/>
        </w:rPr>
      </w:pPr>
    </w:p>
    <w:p w14:paraId="6F80AC8F" w14:textId="77777777" w:rsidR="00071D1C" w:rsidRPr="00437197" w:rsidRDefault="00071D1C" w:rsidP="003850C3">
      <w:pPr>
        <w:widowControl w:val="0"/>
        <w:jc w:val="center"/>
        <w:rPr>
          <w:rFonts w:ascii="GHEA Grapalat" w:hAnsi="GHEA Grapalat" w:cs="Times Armenian"/>
          <w:b/>
        </w:rPr>
      </w:pPr>
      <w:r w:rsidRPr="00437197">
        <w:rPr>
          <w:rFonts w:ascii="GHEA Grapalat" w:hAnsi="GHEA Grapalat"/>
          <w:b/>
        </w:rPr>
        <w:t>1. ПРЕДМЕТ ДОГОВОРА</w:t>
      </w:r>
    </w:p>
    <w:p w14:paraId="3668E4C2" w14:textId="77777777" w:rsidR="00071D1C" w:rsidRPr="00437197" w:rsidRDefault="00071D1C" w:rsidP="003850C3">
      <w:pPr>
        <w:widowControl w:val="0"/>
        <w:tabs>
          <w:tab w:val="left" w:pos="1134"/>
        </w:tabs>
        <w:ind w:firstLine="567"/>
        <w:jc w:val="both"/>
        <w:rPr>
          <w:rFonts w:ascii="GHEA Grapalat" w:hAnsi="GHEA Grapalat" w:cs="Times Armenian"/>
        </w:rPr>
      </w:pPr>
      <w:r w:rsidRPr="00437197">
        <w:rPr>
          <w:rFonts w:ascii="GHEA Grapalat" w:hAnsi="GHEA Grapalat"/>
        </w:rPr>
        <w:t>1.1.</w:t>
      </w:r>
      <w:r w:rsidR="00F15CED" w:rsidRPr="00437197">
        <w:rPr>
          <w:rFonts w:ascii="GHEA Grapalat" w:hAnsi="GHEA Grapalat"/>
        </w:rPr>
        <w:tab/>
      </w:r>
      <w:r w:rsidRPr="00437197">
        <w:rPr>
          <w:rFonts w:ascii="GHEA Grapalat" w:hAnsi="GHEA Grapalat"/>
          <w:spacing w:val="6"/>
        </w:rPr>
        <w:t>Продавец обязуется в установленном настоящим Договором (далее</w:t>
      </w:r>
      <w:r w:rsidR="00F15CED" w:rsidRPr="00437197">
        <w:rPr>
          <w:rFonts w:ascii="Calibri" w:hAnsi="Calibri" w:cs="Calibri"/>
          <w:spacing w:val="6"/>
          <w:lang w:val="en-US"/>
        </w:rPr>
        <w:t> </w:t>
      </w:r>
      <w:r w:rsidRPr="00437197">
        <w:rPr>
          <w:rFonts w:ascii="GHEA Grapalat" w:hAnsi="GHEA Grapalat"/>
          <w:spacing w:val="6"/>
        </w:rPr>
        <w:t xml:space="preserve">— договор) </w:t>
      </w:r>
      <w:r w:rsidRPr="00437197">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437197" w:rsidRDefault="00071D1C" w:rsidP="003850C3">
      <w:pPr>
        <w:widowControl w:val="0"/>
        <w:ind w:firstLine="709"/>
        <w:jc w:val="both"/>
        <w:rPr>
          <w:rFonts w:ascii="GHEA Grapalat" w:hAnsi="GHEA Grapalat" w:cs="Times Armenian"/>
        </w:rPr>
      </w:pPr>
    </w:p>
    <w:p w14:paraId="7561483C" w14:textId="77777777" w:rsidR="00071D1C" w:rsidRPr="00437197" w:rsidRDefault="00071D1C" w:rsidP="003850C3">
      <w:pPr>
        <w:widowControl w:val="0"/>
        <w:jc w:val="center"/>
        <w:rPr>
          <w:rFonts w:ascii="GHEA Grapalat" w:hAnsi="GHEA Grapalat"/>
          <w:b/>
        </w:rPr>
      </w:pPr>
      <w:r w:rsidRPr="00437197">
        <w:rPr>
          <w:rFonts w:ascii="GHEA Grapalat" w:hAnsi="GHEA Grapalat"/>
          <w:b/>
        </w:rPr>
        <w:t>2.ПРАВА И ОБЯЗАННОСТИ СТОРОН</w:t>
      </w:r>
    </w:p>
    <w:p w14:paraId="301D21CE"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9D71F8" w:rsidRPr="00437197">
        <w:rPr>
          <w:rFonts w:ascii="GHEA Grapalat" w:hAnsi="GHEA Grapalat"/>
          <w:b/>
        </w:rPr>
        <w:t>1.</w:t>
      </w:r>
      <w:r w:rsidR="009D71F8" w:rsidRPr="00437197">
        <w:rPr>
          <w:rFonts w:ascii="GHEA Grapalat" w:hAnsi="GHEA Grapalat"/>
          <w:b/>
        </w:rPr>
        <w:tab/>
      </w:r>
      <w:r w:rsidRPr="00437197">
        <w:rPr>
          <w:rFonts w:ascii="GHEA Grapalat" w:hAnsi="GHEA Grapalat"/>
          <w:b/>
        </w:rPr>
        <w:t>Покупатель имеет право:</w:t>
      </w:r>
    </w:p>
    <w:p w14:paraId="68A6A6F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Отказываться от товара в случае непоставки товара Продавцом в</w:t>
      </w:r>
      <w:r w:rsidR="005250C2" w:rsidRPr="00437197">
        <w:rPr>
          <w:rFonts w:ascii="Calibri" w:hAnsi="Calibri" w:cs="Calibri"/>
          <w:lang w:val="en-US"/>
        </w:rPr>
        <w:t> </w:t>
      </w:r>
      <w:r w:rsidRPr="00437197">
        <w:rPr>
          <w:rFonts w:ascii="GHEA Grapalat" w:hAnsi="GHEA Grapalat"/>
        </w:rPr>
        <w:t>установленный договором срок, если сроки поставки были нарушены более чем на ______</w:t>
      </w:r>
      <w:r w:rsidR="00F15CED" w:rsidRPr="00437197">
        <w:rPr>
          <w:rFonts w:ascii="GHEA Grapalat" w:hAnsi="GHEA Grapalat"/>
        </w:rPr>
        <w:t>__________</w:t>
      </w:r>
      <w:r w:rsidR="00EC165E" w:rsidRPr="00437197">
        <w:rPr>
          <w:rFonts w:ascii="GHEA Grapalat" w:hAnsi="GHEA Grapalat"/>
        </w:rPr>
        <w:t>__</w:t>
      </w:r>
      <w:r w:rsidR="00F15CED" w:rsidRPr="00437197">
        <w:rPr>
          <w:rFonts w:ascii="GHEA Grapalat" w:hAnsi="GHEA Grapalat"/>
        </w:rPr>
        <w:t>__</w:t>
      </w:r>
      <w:r w:rsidRPr="00437197">
        <w:rPr>
          <w:rFonts w:ascii="GHEA Grapalat" w:hAnsi="GHEA Grapalat"/>
        </w:rPr>
        <w:t>__ дней.</w:t>
      </w:r>
    </w:p>
    <w:p w14:paraId="5C6118D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требовать возмещения расходов, произведенных им по причине ненадлежащего качества товара;</w:t>
      </w:r>
    </w:p>
    <w:p w14:paraId="7287883C"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в)</w:t>
      </w:r>
      <w:r w:rsidR="005250C2" w:rsidRPr="00437197">
        <w:rPr>
          <w:rFonts w:ascii="GHEA Grapalat" w:hAnsi="GHEA Grapalat"/>
        </w:rPr>
        <w:tab/>
      </w:r>
      <w:r w:rsidRPr="00437197">
        <w:rPr>
          <w:rFonts w:ascii="GHEA Grapalat" w:hAnsi="GHEA Grapalat"/>
        </w:rPr>
        <w:t>отказываться от исполнения договора и требовать возврата уплаченной за товар суммы.</w:t>
      </w:r>
    </w:p>
    <w:p w14:paraId="2767F89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 xml:space="preserve">Если передан товар в количестве меньше оговоренного в договоре, то: </w:t>
      </w:r>
    </w:p>
    <w:p w14:paraId="5AB817BC"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 xml:space="preserve">требовать восполнения </w:t>
      </w:r>
      <w:proofErr w:type="spellStart"/>
      <w:r w:rsidRPr="00437197">
        <w:rPr>
          <w:rFonts w:ascii="GHEA Grapalat" w:hAnsi="GHEA Grapalat"/>
        </w:rPr>
        <w:t>недопереданного</w:t>
      </w:r>
      <w:proofErr w:type="spellEnd"/>
      <w:r w:rsidRPr="00437197">
        <w:rPr>
          <w:rFonts w:ascii="GHEA Grapalat" w:hAnsi="GHEA Grapalat"/>
        </w:rPr>
        <w:t xml:space="preserve"> количества</w:t>
      </w:r>
      <w:r w:rsidR="00AA7117" w:rsidRPr="00437197">
        <w:rPr>
          <w:rFonts w:ascii="GHEA Grapalat" w:hAnsi="GHEA Grapalat"/>
        </w:rPr>
        <w:t xml:space="preserve"> </w:t>
      </w:r>
      <w:r w:rsidRPr="00437197">
        <w:rPr>
          <w:rFonts w:ascii="GHEA Grapalat" w:hAnsi="GHEA Grapalat"/>
        </w:rPr>
        <w:t>товара;</w:t>
      </w:r>
    </w:p>
    <w:p w14:paraId="63737C8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2.1.4</w:t>
      </w:r>
      <w:r w:rsidR="005250C2" w:rsidRPr="00437197">
        <w:rPr>
          <w:rFonts w:ascii="GHEA Grapalat" w:hAnsi="GHEA Grapalat"/>
        </w:rPr>
        <w:t>.</w:t>
      </w:r>
      <w:r w:rsidR="005250C2" w:rsidRPr="00437197">
        <w:rPr>
          <w:rFonts w:ascii="GHEA Grapalat" w:hAnsi="GHEA Grapalat"/>
        </w:rPr>
        <w:tab/>
      </w:r>
      <w:r w:rsidRPr="00437197">
        <w:rPr>
          <w:rFonts w:ascii="GHEA Grapalat" w:hAnsi="GHEA Grapalat"/>
        </w:rPr>
        <w:t xml:space="preserve">Если передан товар с нарушением условия его вида, по своему </w:t>
      </w:r>
      <w:r w:rsidRPr="00437197">
        <w:rPr>
          <w:rFonts w:ascii="GHEA Grapalat" w:hAnsi="GHEA Grapalat"/>
        </w:rPr>
        <w:lastRenderedPageBreak/>
        <w:t>усмотрению:</w:t>
      </w:r>
    </w:p>
    <w:p w14:paraId="6AEB0C56"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принимать товар, соответствующий условию относительно его вида, и отказываться от остальных товаров;</w:t>
      </w:r>
    </w:p>
    <w:p w14:paraId="5645237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в)</w:t>
      </w:r>
      <w:r w:rsidR="005250C2" w:rsidRPr="00437197">
        <w:rPr>
          <w:rFonts w:ascii="GHEA Grapalat" w:hAnsi="GHEA Grapalat"/>
        </w:rPr>
        <w:tab/>
      </w:r>
      <w:r w:rsidRPr="00437197">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37197">
        <w:rPr>
          <w:rFonts w:ascii="Calibri" w:hAnsi="Calibri" w:cs="Calibri"/>
          <w:lang w:val="en-US"/>
        </w:rPr>
        <w:t> </w:t>
      </w:r>
      <w:r w:rsidRPr="00437197">
        <w:rPr>
          <w:rFonts w:ascii="GHEA Grapalat" w:hAnsi="GHEA Grapalat"/>
        </w:rPr>
        <w:t>виду.</w:t>
      </w:r>
    </w:p>
    <w:p w14:paraId="1585FDE9" w14:textId="77777777" w:rsidR="009E45F3"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Требовать у Продавца возмещения убытков, если Покупатель в</w:t>
      </w:r>
      <w:r w:rsidR="005250C2" w:rsidRPr="00437197">
        <w:rPr>
          <w:rFonts w:ascii="Calibri" w:hAnsi="Calibri" w:cs="Calibri"/>
          <w:lang w:val="en-US"/>
        </w:rPr>
        <w:t> </w:t>
      </w:r>
      <w:r w:rsidRPr="00437197">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2.1.7.</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Нарушение договора Продавцом считается существенным, если:</w:t>
      </w:r>
    </w:p>
    <w:p w14:paraId="65ED669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был поставлен товар ненадлежащего качества, который не может быть заменен в приемлемый для Покупателя срок;</w:t>
      </w:r>
    </w:p>
    <w:p w14:paraId="5F851BB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сроки поставки товара нарушены более чем на ____</w:t>
      </w:r>
      <w:r w:rsidR="00786A78" w:rsidRPr="00437197">
        <w:rPr>
          <w:rFonts w:ascii="GHEA Grapalat" w:hAnsi="GHEA Grapalat"/>
        </w:rPr>
        <w:t>_________</w:t>
      </w:r>
      <w:r w:rsidRPr="00437197">
        <w:rPr>
          <w:rFonts w:ascii="GHEA Grapalat" w:hAnsi="GHEA Grapalat"/>
        </w:rPr>
        <w:t>___ дней;</w:t>
      </w:r>
    </w:p>
    <w:p w14:paraId="1086626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6E15CD" w:rsidRPr="00437197">
        <w:rPr>
          <w:rFonts w:ascii="GHEA Grapalat" w:hAnsi="GHEA Grapalat"/>
        </w:rPr>
        <w:t>8.</w:t>
      </w:r>
      <w:r w:rsidR="006E15CD" w:rsidRPr="00437197">
        <w:rPr>
          <w:rFonts w:ascii="GHEA Grapalat" w:hAnsi="GHEA Grapalat"/>
        </w:rPr>
        <w:tab/>
      </w:r>
      <w:r w:rsidRPr="00437197">
        <w:rPr>
          <w:rFonts w:ascii="GHEA Grapalat" w:hAnsi="GHEA Grapalat"/>
        </w:rPr>
        <w:t>Осматривать товар и незамедлительно уведомлять Продавца о</w:t>
      </w:r>
      <w:r w:rsidR="005250C2" w:rsidRPr="00437197">
        <w:rPr>
          <w:rFonts w:ascii="Calibri" w:hAnsi="Calibri" w:cs="Calibri"/>
          <w:lang w:val="en-US"/>
        </w:rPr>
        <w:t> </w:t>
      </w:r>
      <w:r w:rsidRPr="00437197">
        <w:rPr>
          <w:rFonts w:ascii="GHEA Grapalat" w:hAnsi="GHEA Grapalat"/>
        </w:rPr>
        <w:t>выявленных дефектах.</w:t>
      </w:r>
    </w:p>
    <w:p w14:paraId="0E78DD9C"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9D71F8" w:rsidRPr="00437197">
        <w:rPr>
          <w:rFonts w:ascii="GHEA Grapalat" w:hAnsi="GHEA Grapalat"/>
          <w:b/>
        </w:rPr>
        <w:t>2.</w:t>
      </w:r>
      <w:r w:rsidR="009D71F8" w:rsidRPr="00437197">
        <w:rPr>
          <w:rFonts w:ascii="GHEA Grapalat" w:hAnsi="GHEA Grapalat"/>
          <w:b/>
        </w:rPr>
        <w:tab/>
      </w:r>
      <w:r w:rsidRPr="00437197">
        <w:rPr>
          <w:rFonts w:ascii="GHEA Grapalat" w:hAnsi="GHEA Grapalat"/>
          <w:b/>
        </w:rPr>
        <w:t>Покупатель обязан:</w:t>
      </w:r>
    </w:p>
    <w:p w14:paraId="4DDA704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Выполнять все необходимые действия, обеспечивающие прием товара, поставленного в соответствии с договором.</w:t>
      </w:r>
    </w:p>
    <w:p w14:paraId="50114B7F"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437197" w:rsidRDefault="00071D1C" w:rsidP="003850C3">
      <w:pPr>
        <w:widowControl w:val="0"/>
        <w:tabs>
          <w:tab w:val="left" w:pos="1276"/>
        </w:tabs>
        <w:ind w:firstLine="567"/>
        <w:jc w:val="both"/>
        <w:rPr>
          <w:rFonts w:ascii="GHEA Grapalat" w:hAnsi="GHEA Grapalat"/>
          <w:b/>
        </w:rPr>
      </w:pPr>
      <w:r w:rsidRPr="00437197">
        <w:rPr>
          <w:rFonts w:ascii="GHEA Grapalat" w:hAnsi="GHEA Grapalat"/>
          <w:b/>
        </w:rPr>
        <w:t>2.</w:t>
      </w:r>
      <w:r w:rsidR="005B2A24" w:rsidRPr="00437197">
        <w:rPr>
          <w:rFonts w:ascii="GHEA Grapalat" w:hAnsi="GHEA Grapalat"/>
          <w:b/>
        </w:rPr>
        <w:t>3.</w:t>
      </w:r>
      <w:r w:rsidR="005B2A24" w:rsidRPr="00437197">
        <w:rPr>
          <w:rFonts w:ascii="GHEA Grapalat" w:hAnsi="GHEA Grapalat"/>
          <w:b/>
        </w:rPr>
        <w:tab/>
      </w:r>
      <w:r w:rsidRPr="00437197">
        <w:rPr>
          <w:rFonts w:ascii="GHEA Grapalat" w:hAnsi="GHEA Grapalat"/>
          <w:b/>
        </w:rPr>
        <w:t>Продавец имеет право:</w:t>
      </w:r>
    </w:p>
    <w:p w14:paraId="783E686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 xml:space="preserve">Требовать у Покупателя принимать товар, поставленный в </w:t>
      </w:r>
      <w:r w:rsidRPr="00437197">
        <w:rPr>
          <w:rFonts w:ascii="GHEA Grapalat" w:hAnsi="GHEA Grapalat"/>
        </w:rPr>
        <w:lastRenderedPageBreak/>
        <w:t xml:space="preserve">предусмотренные договором порядке, объемах, сроки и по адресу. </w:t>
      </w:r>
    </w:p>
    <w:p w14:paraId="0D38AAC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437197" w:rsidRDefault="00071D1C" w:rsidP="003850C3">
      <w:pPr>
        <w:widowControl w:val="0"/>
        <w:tabs>
          <w:tab w:val="left" w:pos="1560"/>
        </w:tabs>
        <w:ind w:firstLine="567"/>
        <w:jc w:val="both"/>
        <w:rPr>
          <w:rFonts w:ascii="GHEA Grapalat" w:hAnsi="GHEA Grapalat"/>
        </w:rPr>
      </w:pPr>
      <w:r w:rsidRPr="00437197">
        <w:rPr>
          <w:rFonts w:ascii="GHEA Grapalat" w:hAnsi="GHEA Grapalat"/>
        </w:rPr>
        <w:t>2.3.3.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Нарушение договора Покупателем считается существенным, если сроки оплаты товара нарушены неоднократно.</w:t>
      </w:r>
    </w:p>
    <w:p w14:paraId="1CF5115C"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Досрочно поставля</w:t>
      </w:r>
      <w:r w:rsidR="00C45B20" w:rsidRPr="00437197">
        <w:rPr>
          <w:rFonts w:ascii="GHEA Grapalat" w:hAnsi="GHEA Grapalat"/>
        </w:rPr>
        <w:t>ть товар с согласия Покупателя.</w:t>
      </w:r>
    </w:p>
    <w:p w14:paraId="00A7BEA8"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552934" w:rsidRPr="00437197">
        <w:rPr>
          <w:rFonts w:ascii="GHEA Grapalat" w:hAnsi="GHEA Grapalat"/>
          <w:b/>
        </w:rPr>
        <w:t>4.</w:t>
      </w:r>
      <w:r w:rsidR="00552934" w:rsidRPr="00437197">
        <w:rPr>
          <w:rFonts w:ascii="GHEA Grapalat" w:hAnsi="GHEA Grapalat"/>
          <w:b/>
        </w:rPr>
        <w:tab/>
      </w:r>
      <w:r w:rsidRPr="00437197">
        <w:rPr>
          <w:rFonts w:ascii="GHEA Grapalat" w:hAnsi="GHEA Grapalat"/>
          <w:b/>
        </w:rPr>
        <w:t>Продавец обязан:</w:t>
      </w:r>
    </w:p>
    <w:p w14:paraId="3E49EA67"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Передавать товар Покупателю в порядке, объемах, сроки и по адресу, предусмотренные договором.</w:t>
      </w:r>
    </w:p>
    <w:p w14:paraId="34B2542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Обеспечивать поставку товара в соответствии с подпунктом б) пункта 2.1.2 и (или) пунктом 2.1.5 договора в ус</w:t>
      </w:r>
      <w:r w:rsidR="00C45B20" w:rsidRPr="00437197">
        <w:rPr>
          <w:rFonts w:ascii="GHEA Grapalat" w:hAnsi="GHEA Grapalat"/>
        </w:rPr>
        <w:t>тановленные Покупателем сроки.</w:t>
      </w:r>
    </w:p>
    <w:p w14:paraId="385410B9"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Передавать Покупателю товар, свободный от прав третьих лиц.</w:t>
      </w:r>
    </w:p>
    <w:p w14:paraId="0C1262E6"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Передавать Покупателю товар предусмотренного</w:t>
      </w:r>
      <w:r w:rsidR="00AA7117" w:rsidRPr="00437197">
        <w:rPr>
          <w:rFonts w:ascii="GHEA Grapalat" w:hAnsi="GHEA Grapalat"/>
        </w:rPr>
        <w:t xml:space="preserve"> </w:t>
      </w:r>
      <w:r w:rsidRPr="00437197">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В случае допущения недопоставки, в установленном договором порядке восполнять недопоставку.</w:t>
      </w:r>
    </w:p>
    <w:p w14:paraId="28CB598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6E15CD" w:rsidRPr="00437197">
        <w:rPr>
          <w:rFonts w:ascii="GHEA Grapalat" w:hAnsi="GHEA Grapalat"/>
        </w:rPr>
        <w:t>8.</w:t>
      </w:r>
      <w:r w:rsidR="006E15CD" w:rsidRPr="00437197">
        <w:rPr>
          <w:rFonts w:ascii="GHEA Grapalat" w:hAnsi="GHEA Grapalat"/>
        </w:rPr>
        <w:tab/>
      </w:r>
      <w:r w:rsidRPr="00437197">
        <w:rPr>
          <w:rFonts w:ascii="GHEA Grapalat" w:hAnsi="GHEA Grapalat"/>
        </w:rPr>
        <w:t>В предусмотренных договором случаях уплачивать предусмотренные пунктами 6.2 и 6.3 договора пеню и штраф.</w:t>
      </w:r>
    </w:p>
    <w:p w14:paraId="5B6F50C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6E15CD" w:rsidRPr="00437197">
        <w:rPr>
          <w:rFonts w:ascii="GHEA Grapalat" w:hAnsi="GHEA Grapalat"/>
        </w:rPr>
        <w:t>9.</w:t>
      </w:r>
      <w:r w:rsidR="006E15CD" w:rsidRPr="00437197">
        <w:rPr>
          <w:rFonts w:ascii="GHEA Grapalat" w:hAnsi="GHEA Grapalat"/>
        </w:rPr>
        <w:tab/>
      </w:r>
      <w:r w:rsidRPr="00437197">
        <w:rPr>
          <w:rFonts w:ascii="GHEA Grapalat" w:hAnsi="GHEA Grapalat"/>
        </w:rPr>
        <w:t>Передавать Покупателю принадлежности товара и соответствующие документы.</w:t>
      </w:r>
    </w:p>
    <w:p w14:paraId="5879F14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2.4.1</w:t>
      </w:r>
      <w:r w:rsidR="006E15CD" w:rsidRPr="00437197">
        <w:rPr>
          <w:rFonts w:ascii="GHEA Grapalat" w:hAnsi="GHEA Grapalat"/>
        </w:rPr>
        <w:t>0.</w:t>
      </w:r>
      <w:r w:rsidR="006E15CD" w:rsidRPr="00437197">
        <w:rPr>
          <w:rFonts w:ascii="GHEA Grapalat" w:hAnsi="GHEA Grapalat"/>
        </w:rPr>
        <w:tab/>
      </w:r>
      <w:r w:rsidRPr="00437197">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437197" w:rsidRDefault="00071D1C" w:rsidP="003850C3">
      <w:pPr>
        <w:widowControl w:val="0"/>
        <w:tabs>
          <w:tab w:val="left" w:pos="1418"/>
        </w:tabs>
        <w:ind w:firstLine="567"/>
        <w:jc w:val="both"/>
        <w:rPr>
          <w:rFonts w:ascii="GHEA Grapalat" w:hAnsi="GHEA Grapalat"/>
        </w:rPr>
      </w:pPr>
      <w:r w:rsidRPr="00437197">
        <w:rPr>
          <w:rFonts w:ascii="GHEA Grapalat" w:hAnsi="GHEA Grapalat"/>
        </w:rPr>
        <w:t>2.4.1</w:t>
      </w:r>
      <w:r w:rsidR="009D71F8" w:rsidRPr="00437197">
        <w:rPr>
          <w:rFonts w:ascii="GHEA Grapalat" w:hAnsi="GHEA Grapalat"/>
        </w:rPr>
        <w:t>1.</w:t>
      </w:r>
      <w:r w:rsidR="009D71F8" w:rsidRPr="00437197">
        <w:rPr>
          <w:rFonts w:ascii="GHEA Grapalat" w:hAnsi="GHEA Grapalat"/>
        </w:rPr>
        <w:tab/>
      </w:r>
      <w:r w:rsidR="00011CB9" w:rsidRPr="00437197">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437197" w:rsidRDefault="00071D1C" w:rsidP="003850C3">
      <w:pPr>
        <w:widowControl w:val="0"/>
        <w:jc w:val="center"/>
        <w:rPr>
          <w:rFonts w:ascii="GHEA Grapalat" w:hAnsi="GHEA Grapalat"/>
          <w:b/>
        </w:rPr>
      </w:pPr>
      <w:r w:rsidRPr="00437197">
        <w:rPr>
          <w:rFonts w:ascii="GHEA Grapalat" w:hAnsi="GHEA Grapalat"/>
          <w:b/>
        </w:rPr>
        <w:t>3. ЦЕНА ДОГОВОРА И ПОРЯДОК ОПЛАТЫ</w:t>
      </w:r>
    </w:p>
    <w:p w14:paraId="3B9F6360"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Цена договора составляет ________</w:t>
      </w:r>
      <w:r w:rsidR="00C45B20" w:rsidRPr="00437197">
        <w:rPr>
          <w:rFonts w:ascii="GHEA Grapalat" w:hAnsi="GHEA Grapalat"/>
        </w:rPr>
        <w:t>_____</w:t>
      </w:r>
      <w:r w:rsidRPr="00437197">
        <w:rPr>
          <w:rFonts w:ascii="GHEA Grapalat" w:hAnsi="GHEA Grapalat"/>
        </w:rPr>
        <w:t>________ драмов Республики Армения, включая НДС</w:t>
      </w:r>
      <w:r w:rsidR="00D043FA" w:rsidRPr="00437197">
        <w:rPr>
          <w:rStyle w:val="af6"/>
          <w:rFonts w:ascii="GHEA Grapalat" w:hAnsi="GHEA Grapalat"/>
        </w:rPr>
        <w:footnoteReference w:customMarkFollows="1" w:id="16"/>
        <w:t>17</w:t>
      </w:r>
      <w:r w:rsidRPr="00437197">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w:t>
      </w:r>
      <w:r w:rsidRPr="00437197">
        <w:rPr>
          <w:rFonts w:ascii="GHEA Grapalat" w:hAnsi="GHEA Grapalat"/>
        </w:rPr>
        <w:lastRenderedPageBreak/>
        <w:t>ожидаемую прибыль.</w:t>
      </w:r>
    </w:p>
    <w:p w14:paraId="6CB43895"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Цена поставки товара стабильна, и Продавец не вправе требовать увеличения, а Покупатель — снижения этой цены.</w:t>
      </w:r>
    </w:p>
    <w:p w14:paraId="58EB9CB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3.</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Покупатель перечи</w:t>
      </w:r>
      <w:r w:rsidR="00C45B20" w:rsidRPr="00437197">
        <w:rPr>
          <w:rFonts w:ascii="GHEA Grapalat" w:hAnsi="GHEA Grapalat"/>
        </w:rPr>
        <w:t>сляет сумму в размере до ______</w:t>
      </w:r>
      <w:r w:rsidRPr="00437197">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437197">
        <w:rPr>
          <w:rFonts w:ascii="GHEA Grapalat" w:hAnsi="GHEA Grapalat"/>
        </w:rPr>
        <w:t xml:space="preserve">При этом до полного погашения предоплаты платежи </w:t>
      </w:r>
      <w:r w:rsidR="00EC00EF" w:rsidRPr="00437197">
        <w:rPr>
          <w:rFonts w:ascii="GHEA Grapalat" w:hAnsi="GHEA Grapalat"/>
        </w:rPr>
        <w:t>Продавцу</w:t>
      </w:r>
      <w:r w:rsidR="0072587C" w:rsidRPr="00437197">
        <w:rPr>
          <w:rFonts w:ascii="GHEA Grapalat" w:hAnsi="GHEA Grapalat"/>
        </w:rPr>
        <w:t xml:space="preserve"> не производятся.</w:t>
      </w:r>
      <w:r w:rsidR="003C61D5" w:rsidRPr="00437197">
        <w:rPr>
          <w:rStyle w:val="af6"/>
          <w:rFonts w:ascii="GHEA Grapalat" w:hAnsi="GHEA Grapalat"/>
        </w:rPr>
        <w:footnoteReference w:customMarkFollows="1" w:id="17"/>
        <w:t>18</w:t>
      </w:r>
      <w:r w:rsidR="00C45B20" w:rsidRPr="00437197">
        <w:rPr>
          <w:rFonts w:ascii="GHEA Grapalat" w:hAnsi="GHEA Grapalat"/>
        </w:rPr>
        <w:t>.</w:t>
      </w:r>
    </w:p>
    <w:p w14:paraId="61E92586" w14:textId="77777777" w:rsidR="00071D1C" w:rsidRPr="00437197" w:rsidRDefault="00071D1C" w:rsidP="003850C3">
      <w:pPr>
        <w:widowControl w:val="0"/>
        <w:tabs>
          <w:tab w:val="left" w:pos="1134"/>
        </w:tabs>
        <w:ind w:firstLine="567"/>
        <w:jc w:val="both"/>
        <w:rPr>
          <w:rFonts w:ascii="GHEA Grapalat" w:hAnsi="GHEA Grapalat"/>
          <w:lang w:val="hy-AM"/>
        </w:rPr>
      </w:pPr>
      <w:r w:rsidRPr="00437197">
        <w:rPr>
          <w:rFonts w:ascii="GHEA Grapalat" w:hAnsi="GHEA Grapalat"/>
        </w:rPr>
        <w:t>3.</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437197">
        <w:rPr>
          <w:rFonts w:ascii="Calibri" w:hAnsi="Calibri" w:cs="Calibri"/>
          <w:lang w:val="en-US"/>
        </w:rPr>
        <w:t> </w:t>
      </w:r>
      <w:r w:rsidRPr="00437197">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437197">
        <w:rPr>
          <w:rFonts w:ascii="GHEA Grapalat" w:hAnsi="GHEA Grapalat"/>
        </w:rPr>
        <w:t>в течение месяцев, предусмотренных</w:t>
      </w:r>
      <w:r w:rsidR="0044370A" w:rsidRPr="00437197" w:rsidDel="0044370A">
        <w:rPr>
          <w:rFonts w:ascii="GHEA Grapalat" w:hAnsi="GHEA Grapalat"/>
        </w:rPr>
        <w:t xml:space="preserve"> </w:t>
      </w:r>
      <w:r w:rsidRPr="00437197">
        <w:rPr>
          <w:rFonts w:ascii="GHEA Grapalat" w:hAnsi="GHEA Grapalat"/>
        </w:rPr>
        <w:t>графиком оплаты договора (Приложение № 2, но</w:t>
      </w:r>
      <w:r w:rsidR="00C45B20" w:rsidRPr="00437197">
        <w:rPr>
          <w:rFonts w:ascii="Calibri" w:hAnsi="Calibri" w:cs="Calibri"/>
          <w:lang w:val="en-US"/>
        </w:rPr>
        <w:t> </w:t>
      </w:r>
      <w:r w:rsidRPr="00437197">
        <w:rPr>
          <w:rFonts w:ascii="GHEA Grapalat" w:hAnsi="GHEA Grapalat"/>
        </w:rPr>
        <w:t xml:space="preserve">не позднее чем </w:t>
      </w:r>
      <w:proofErr w:type="gramStart"/>
      <w:r w:rsidRPr="00437197">
        <w:rPr>
          <w:rFonts w:ascii="GHEA Grapalat" w:hAnsi="GHEA Grapalat"/>
        </w:rPr>
        <w:t xml:space="preserve">до </w:t>
      </w:r>
      <w:r w:rsidR="001762F4" w:rsidRPr="00437197">
        <w:rPr>
          <w:rFonts w:ascii="GHEA Grapalat" w:hAnsi="GHEA Grapalat"/>
        </w:rPr>
        <w:t xml:space="preserve"> ---</w:t>
      </w:r>
      <w:proofErr w:type="gramEnd"/>
      <w:r w:rsidR="0044370A" w:rsidRPr="00437197">
        <w:rPr>
          <w:rFonts w:ascii="GHEA Grapalat" w:hAnsi="GHEA Grapalat"/>
        </w:rPr>
        <w:t>ого</w:t>
      </w:r>
      <w:r w:rsidR="0044370A" w:rsidRPr="00437197">
        <w:rPr>
          <w:rFonts w:ascii="GHEA Grapalat" w:hAnsi="GHEA Grapalat"/>
          <w:lang w:val="hy-AM"/>
        </w:rPr>
        <w:t xml:space="preserve"> </w:t>
      </w:r>
      <w:r w:rsidRPr="00437197">
        <w:rPr>
          <w:rFonts w:ascii="GHEA Grapalat" w:hAnsi="GHEA Grapalat"/>
        </w:rPr>
        <w:t xml:space="preserve">декабря данного года. </w:t>
      </w:r>
    </w:p>
    <w:p w14:paraId="4851733A" w14:textId="77777777" w:rsidR="00232E31" w:rsidRPr="00437197" w:rsidRDefault="00232E31" w:rsidP="003850C3">
      <w:pPr>
        <w:widowControl w:val="0"/>
        <w:tabs>
          <w:tab w:val="left" w:pos="1134"/>
        </w:tabs>
        <w:ind w:firstLine="567"/>
        <w:jc w:val="both"/>
        <w:rPr>
          <w:rFonts w:ascii="GHEA Grapalat" w:hAnsi="GHEA Grapalat"/>
          <w:lang w:val="hy-AM"/>
        </w:rPr>
      </w:pPr>
      <w:r w:rsidRPr="00437197">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37197">
        <w:rPr>
          <w:rFonts w:ascii="GHEA Grapalat" w:hAnsi="GHEA Grapalat"/>
          <w:vertAlign w:val="superscript"/>
          <w:lang w:val="hy-AM"/>
        </w:rPr>
        <w:t>17,1</w:t>
      </w:r>
      <w:r w:rsidRPr="00437197">
        <w:rPr>
          <w:rFonts w:ascii="GHEA Grapalat" w:hAnsi="GHEA Grapalat"/>
          <w:lang w:val="hy-AM"/>
        </w:rPr>
        <w:t>.</w:t>
      </w:r>
    </w:p>
    <w:p w14:paraId="77BE40F9" w14:textId="77777777" w:rsidR="00071D1C" w:rsidRPr="00437197" w:rsidRDefault="00071D1C" w:rsidP="003850C3">
      <w:pPr>
        <w:widowControl w:val="0"/>
        <w:ind w:firstLine="720"/>
        <w:jc w:val="both"/>
        <w:rPr>
          <w:rFonts w:ascii="GHEA Grapalat" w:hAnsi="GHEA Grapalat" w:cs="Sylfaen"/>
          <w:i/>
          <w:u w:val="single"/>
          <w:lang w:val="hy-AM"/>
        </w:rPr>
      </w:pPr>
    </w:p>
    <w:p w14:paraId="58CF868B" w14:textId="77777777" w:rsidR="00071D1C" w:rsidRPr="00437197" w:rsidRDefault="00071D1C" w:rsidP="003850C3">
      <w:pPr>
        <w:widowControl w:val="0"/>
        <w:jc w:val="center"/>
        <w:rPr>
          <w:rFonts w:ascii="GHEA Grapalat" w:hAnsi="GHEA Grapalat"/>
          <w:b/>
        </w:rPr>
      </w:pPr>
      <w:r w:rsidRPr="00437197">
        <w:rPr>
          <w:rFonts w:ascii="GHEA Grapalat" w:hAnsi="GHEA Grapalat"/>
          <w:b/>
        </w:rPr>
        <w:t>4. КАЧЕСТВО И ГАРАНТИЯ ТОВАРА</w:t>
      </w:r>
    </w:p>
    <w:p w14:paraId="2C696687"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4.</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Продавец гарантирует соответствие качества поставленного товара требованиям государственного стандарта.</w:t>
      </w:r>
    </w:p>
    <w:p w14:paraId="628F0F53" w14:textId="5EB97F38" w:rsidR="009E45F3"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4.</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 xml:space="preserve">Для товаров, являющихся основным средством, гарантийным сроком устанавливается </w:t>
      </w:r>
      <w:r w:rsidR="00C062A9">
        <w:rPr>
          <w:rFonts w:ascii="GHEA Grapalat" w:hAnsi="GHEA Grapalat"/>
          <w:lang w:val="hy-AM"/>
        </w:rPr>
        <w:t xml:space="preserve">365 </w:t>
      </w:r>
      <w:r w:rsidRPr="00437197">
        <w:rPr>
          <w:rFonts w:ascii="GHEA Grapalat" w:hAnsi="GHEA Grapalat"/>
        </w:rPr>
        <w:t>календарных дней со дня, следующего за днем принятия товара Покупателем.</w:t>
      </w:r>
      <w:r w:rsidR="00AA7117" w:rsidRPr="00437197">
        <w:rPr>
          <w:rFonts w:ascii="GHEA Grapalat" w:hAnsi="GHEA Grapalat"/>
        </w:rPr>
        <w:t xml:space="preserve"> </w:t>
      </w:r>
      <w:r w:rsidRPr="00437197">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437197">
        <w:rPr>
          <w:rStyle w:val="af6"/>
          <w:rFonts w:ascii="GHEA Grapalat" w:hAnsi="GHEA Grapalat"/>
        </w:rPr>
        <w:footnoteReference w:customMarkFollows="1" w:id="18"/>
        <w:t>19</w:t>
      </w:r>
      <w:r w:rsidRPr="00437197">
        <w:rPr>
          <w:rFonts w:ascii="GHEA Grapalat" w:hAnsi="GHEA Grapalat"/>
        </w:rPr>
        <w:t>.</w:t>
      </w:r>
    </w:p>
    <w:p w14:paraId="254BCB88" w14:textId="77777777" w:rsidR="009E45F3" w:rsidRPr="00437197" w:rsidRDefault="009E45F3" w:rsidP="003850C3">
      <w:pPr>
        <w:widowControl w:val="0"/>
        <w:jc w:val="center"/>
        <w:rPr>
          <w:rFonts w:ascii="GHEA Grapalat" w:hAnsi="GHEA Grapalat"/>
          <w:b/>
        </w:rPr>
      </w:pPr>
      <w:r w:rsidRPr="00437197">
        <w:rPr>
          <w:rFonts w:ascii="GHEA Grapalat" w:hAnsi="GHEA Grapalat"/>
          <w:b/>
        </w:rPr>
        <w:lastRenderedPageBreak/>
        <w:t>5. ПЕРЕДАЧА И ПРИЕМ ТОВАРА</w:t>
      </w:r>
    </w:p>
    <w:p w14:paraId="67CBD4DB" w14:textId="77777777" w:rsidR="009E45F3" w:rsidRPr="00437197" w:rsidRDefault="009E45F3" w:rsidP="003850C3">
      <w:pPr>
        <w:widowControl w:val="0"/>
        <w:tabs>
          <w:tab w:val="left" w:pos="1134"/>
        </w:tabs>
        <w:ind w:firstLine="567"/>
        <w:jc w:val="both"/>
        <w:rPr>
          <w:rFonts w:ascii="GHEA Grapalat" w:hAnsi="GHEA Grapalat"/>
        </w:rPr>
      </w:pPr>
      <w:r w:rsidRPr="00437197">
        <w:rPr>
          <w:rFonts w:ascii="GHEA Grapalat" w:hAnsi="GHEA Grapalat"/>
        </w:rPr>
        <w:t>5.</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437197">
        <w:rPr>
          <w:rFonts w:ascii="GHEA Grapalat" w:hAnsi="GHEA Grapalat"/>
        </w:rPr>
        <w:t>ием даты составления документа.</w:t>
      </w:r>
    </w:p>
    <w:p w14:paraId="11B1B518" w14:textId="77777777" w:rsidR="00CE1E11" w:rsidRPr="00437197" w:rsidRDefault="00CE1E11" w:rsidP="003850C3">
      <w:pPr>
        <w:widowControl w:val="0"/>
        <w:ind w:firstLine="567"/>
        <w:jc w:val="both"/>
        <w:rPr>
          <w:rFonts w:ascii="GHEA Grapalat" w:hAnsi="GHEA Grapalat" w:cs="Sylfaen"/>
        </w:rPr>
      </w:pPr>
      <w:r w:rsidRPr="00437197">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5.2.</w:t>
      </w:r>
      <w:r w:rsidRPr="00437197">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а)</w:t>
      </w:r>
      <w:r w:rsidRPr="00437197">
        <w:rPr>
          <w:rFonts w:ascii="GHEA Grapalat" w:hAnsi="GHEA Grapalat"/>
        </w:rPr>
        <w:tab/>
        <w:t>для урегулирования вопроса предпринимает меры, предусмотренные договором для подобной ситуации;</w:t>
      </w:r>
    </w:p>
    <w:p w14:paraId="53672800"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б)</w:t>
      </w:r>
      <w:r w:rsidRPr="00437197">
        <w:rPr>
          <w:rFonts w:ascii="GHEA Grapalat" w:hAnsi="GHEA Grapalat"/>
        </w:rPr>
        <w:tab/>
        <w:t>в отношении Продавца применяет меры ответственности, предусмотренные договором.</w:t>
      </w:r>
    </w:p>
    <w:p w14:paraId="37767B04" w14:textId="77777777" w:rsidR="00371CF8" w:rsidRPr="00437197" w:rsidRDefault="00CB1211" w:rsidP="003850C3">
      <w:pPr>
        <w:widowControl w:val="0"/>
        <w:tabs>
          <w:tab w:val="left" w:pos="1134"/>
        </w:tabs>
        <w:ind w:firstLine="567"/>
        <w:jc w:val="both"/>
        <w:rPr>
          <w:rFonts w:ascii="GHEA Grapalat" w:hAnsi="GHEA Grapalat"/>
        </w:rPr>
      </w:pPr>
      <w:r w:rsidRPr="00437197">
        <w:rPr>
          <w:rFonts w:ascii="GHEA Grapalat" w:hAnsi="GHEA Grapalat"/>
        </w:rPr>
        <w:t>5</w:t>
      </w:r>
      <w:r w:rsidR="009123CA" w:rsidRPr="00437197">
        <w:rPr>
          <w:rFonts w:ascii="GHEA Grapalat" w:hAnsi="GHEA Grapalat"/>
        </w:rPr>
        <w:t>.</w:t>
      </w:r>
      <w:r w:rsidR="005B2A24" w:rsidRPr="00437197">
        <w:rPr>
          <w:rFonts w:ascii="GHEA Grapalat" w:hAnsi="GHEA Grapalat"/>
        </w:rPr>
        <w:t>3.</w:t>
      </w:r>
      <w:r w:rsidR="005B2A24" w:rsidRPr="00437197">
        <w:rPr>
          <w:rFonts w:ascii="GHEA Grapalat" w:hAnsi="GHEA Grapalat"/>
        </w:rPr>
        <w:tab/>
      </w:r>
      <w:r w:rsidR="00371CF8" w:rsidRPr="00437197">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437197" w:rsidRDefault="00371CF8" w:rsidP="003850C3">
      <w:pPr>
        <w:widowControl w:val="0"/>
        <w:tabs>
          <w:tab w:val="left" w:pos="1134"/>
        </w:tabs>
        <w:ind w:firstLine="567"/>
        <w:jc w:val="both"/>
        <w:rPr>
          <w:rFonts w:ascii="GHEA Grapalat" w:hAnsi="GHEA Grapalat" w:cs="Sylfaen"/>
        </w:rPr>
      </w:pPr>
      <w:r w:rsidRPr="00437197">
        <w:rPr>
          <w:rFonts w:ascii="GHEA Grapalat" w:hAnsi="GHEA Grapalat"/>
        </w:rPr>
        <w:t>5.4.</w:t>
      </w:r>
      <w:r w:rsidRPr="00437197">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437197" w:rsidRDefault="00BE5F44" w:rsidP="003850C3">
      <w:pPr>
        <w:widowControl w:val="0"/>
        <w:tabs>
          <w:tab w:val="left" w:pos="1134"/>
        </w:tabs>
        <w:ind w:firstLine="567"/>
        <w:jc w:val="both"/>
        <w:rPr>
          <w:rFonts w:ascii="GHEA Grapalat" w:hAnsi="GHEA Grapalat"/>
        </w:rPr>
      </w:pPr>
    </w:p>
    <w:p w14:paraId="5C60AA33" w14:textId="77777777" w:rsidR="009123CA" w:rsidRPr="00437197" w:rsidRDefault="009123CA" w:rsidP="003850C3">
      <w:pPr>
        <w:widowControl w:val="0"/>
        <w:jc w:val="center"/>
        <w:rPr>
          <w:rFonts w:ascii="GHEA Grapalat" w:hAnsi="GHEA Grapalat"/>
          <w:b/>
        </w:rPr>
      </w:pPr>
      <w:r w:rsidRPr="00437197">
        <w:rPr>
          <w:rFonts w:ascii="GHEA Grapalat" w:hAnsi="GHEA Grapalat"/>
          <w:b/>
        </w:rPr>
        <w:t>6. ОТВЕТСТВЕННОСТЬ СТОРОН</w:t>
      </w:r>
    </w:p>
    <w:p w14:paraId="036E4B3C"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437197">
        <w:rPr>
          <w:rFonts w:ascii="GHEA Grapalat" w:hAnsi="GHEA Grapalat"/>
        </w:rPr>
        <w:t xml:space="preserve"> рабочий</w:t>
      </w:r>
      <w:r w:rsidRPr="00437197">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каждом случае поставки товара, не соответствующего указанной в</w:t>
      </w:r>
      <w:r w:rsidR="00D52566" w:rsidRPr="00437197">
        <w:rPr>
          <w:rFonts w:ascii="Calibri" w:hAnsi="Calibri" w:cs="Calibri"/>
          <w:lang w:val="en-US"/>
        </w:rPr>
        <w:t> </w:t>
      </w:r>
      <w:r w:rsidRPr="00437197">
        <w:rPr>
          <w:rFonts w:ascii="GHEA Grapalat" w:hAnsi="GHEA Grapalat"/>
        </w:rPr>
        <w:t>пункте 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437197">
        <w:rPr>
          <w:rStyle w:val="af6"/>
          <w:rFonts w:ascii="GHEA Grapalat" w:hAnsi="GHEA Grapalat"/>
        </w:rPr>
        <w:footnoteReference w:customMarkFollows="1" w:id="19"/>
        <w:t>20</w:t>
      </w:r>
      <w:r w:rsidRPr="00437197">
        <w:rPr>
          <w:rFonts w:ascii="GHEA Grapalat" w:hAnsi="GHEA Grapalat"/>
        </w:rPr>
        <w:t>.</w:t>
      </w:r>
      <w:r w:rsidR="00DF0BD2" w:rsidRPr="00437197">
        <w:rPr>
          <w:rFonts w:ascii="GHEA Grapalat" w:hAnsi="GHEA Grapalat"/>
        </w:rPr>
        <w:t xml:space="preserve"> </w:t>
      </w:r>
      <w:proofErr w:type="gramStart"/>
      <w:r w:rsidR="00DF0BD2" w:rsidRPr="00437197">
        <w:rPr>
          <w:rFonts w:ascii="GHEA Grapalat" w:hAnsi="GHEA Grapalat"/>
        </w:rPr>
        <w:t>При этом</w:t>
      </w:r>
      <w:r w:rsidR="00DF0BD2" w:rsidRPr="00437197">
        <w:rPr>
          <w:rFonts w:ascii="GHEA Grapalat" w:hAnsi="GHEA Grapalat"/>
          <w:lang w:val="hy-AM"/>
        </w:rPr>
        <w:t>,</w:t>
      </w:r>
      <w:proofErr w:type="gramEnd"/>
      <w:r w:rsidR="00DF0BD2" w:rsidRPr="00437197">
        <w:rPr>
          <w:rFonts w:ascii="GHEA Grapalat" w:hAnsi="GHEA Grapalat"/>
        </w:rPr>
        <w:t xml:space="preserve"> штраф рассчитывается также при выполнении поставки товара в срок, </w:t>
      </w:r>
      <w:r w:rsidR="00DF0BD2" w:rsidRPr="00437197">
        <w:rPr>
          <w:rFonts w:ascii="GHEA Grapalat" w:hAnsi="GHEA Grapalat"/>
        </w:rPr>
        <w:lastRenderedPageBreak/>
        <w:t>установленный настоящим договором, но в случае его непринятия заказчиком</w:t>
      </w:r>
    </w:p>
    <w:p w14:paraId="5D515AD6"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437197">
        <w:rPr>
          <w:rFonts w:ascii="GHEA Grapalat" w:hAnsi="GHEA Grapalat"/>
        </w:rPr>
        <w:t xml:space="preserve">рабочий </w:t>
      </w:r>
      <w:r w:rsidRPr="00437197">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437197" w:rsidRDefault="00BE5525" w:rsidP="003850C3">
      <w:pPr>
        <w:widowControl w:val="0"/>
        <w:tabs>
          <w:tab w:val="left" w:pos="1134"/>
        </w:tabs>
        <w:ind w:firstLine="567"/>
        <w:jc w:val="both"/>
        <w:rPr>
          <w:rFonts w:ascii="GHEA Grapalat" w:hAnsi="GHEA Grapalat"/>
        </w:rPr>
      </w:pPr>
      <w:r w:rsidRPr="00437197">
        <w:rPr>
          <w:rFonts w:ascii="GHEA Grapalat" w:hAnsi="GHEA Grapalat"/>
        </w:rPr>
        <w:t>6</w:t>
      </w:r>
      <w:r w:rsidR="0094684E" w:rsidRPr="00437197">
        <w:rPr>
          <w:rFonts w:ascii="GHEA Grapalat" w:hAnsi="GHEA Grapalat"/>
        </w:rPr>
        <w:t>.</w:t>
      </w:r>
      <w:r w:rsidR="00AC30D5" w:rsidRPr="00437197">
        <w:rPr>
          <w:rFonts w:ascii="GHEA Grapalat" w:hAnsi="GHEA Grapalat"/>
        </w:rPr>
        <w:t>7.</w:t>
      </w:r>
      <w:r w:rsidR="00AC30D5" w:rsidRPr="00437197">
        <w:rPr>
          <w:rFonts w:ascii="GHEA Grapalat" w:hAnsi="GHEA Grapalat"/>
        </w:rPr>
        <w:tab/>
      </w:r>
      <w:r w:rsidR="0094684E" w:rsidRPr="00437197">
        <w:rPr>
          <w:rFonts w:ascii="GHEA Grapalat" w:hAnsi="GHEA Grapalat"/>
        </w:rPr>
        <w:t>Уплата пеней и (или) штрафов не освобождает стороны от полного исполнения своих договорных обязательств.</w:t>
      </w:r>
    </w:p>
    <w:p w14:paraId="68B968F7" w14:textId="77777777" w:rsidR="00D52566" w:rsidRPr="00437197" w:rsidRDefault="00D52566" w:rsidP="003850C3">
      <w:pPr>
        <w:rPr>
          <w:rFonts w:ascii="GHEA Grapalat" w:hAnsi="GHEA Grapalat"/>
          <w:lang w:val="hy-AM"/>
        </w:rPr>
      </w:pPr>
    </w:p>
    <w:p w14:paraId="2BFCB83A" w14:textId="77777777" w:rsidR="009F337A" w:rsidRPr="00437197" w:rsidRDefault="009F337A" w:rsidP="003850C3">
      <w:pPr>
        <w:widowControl w:val="0"/>
        <w:jc w:val="center"/>
        <w:rPr>
          <w:rFonts w:ascii="GHEA Grapalat" w:hAnsi="GHEA Grapalat"/>
          <w:b/>
        </w:rPr>
      </w:pPr>
      <w:r w:rsidRPr="00437197">
        <w:rPr>
          <w:rFonts w:ascii="GHEA Grapalat" w:hAnsi="GHEA Grapalat"/>
          <w:b/>
        </w:rPr>
        <w:t>7. ДЕЙСТВИЕ НЕПРЕОДОЛИМОЙ СИЛЫ (ФОРС-МАЖОР)</w:t>
      </w:r>
    </w:p>
    <w:p w14:paraId="19346383" w14:textId="77777777" w:rsidR="009F337A" w:rsidRPr="00437197" w:rsidRDefault="009F337A" w:rsidP="003850C3">
      <w:pPr>
        <w:widowControl w:val="0"/>
        <w:ind w:firstLine="567"/>
        <w:jc w:val="both"/>
        <w:rPr>
          <w:rFonts w:ascii="GHEA Grapalat" w:hAnsi="GHEA Grapalat"/>
        </w:rPr>
      </w:pPr>
      <w:r w:rsidRPr="00437197">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437197" w:rsidRDefault="0094684E" w:rsidP="003850C3">
      <w:pPr>
        <w:widowControl w:val="0"/>
        <w:jc w:val="center"/>
        <w:rPr>
          <w:rFonts w:ascii="GHEA Grapalat" w:hAnsi="GHEA Grapalat"/>
          <w:lang w:val="hy-AM"/>
        </w:rPr>
      </w:pPr>
    </w:p>
    <w:p w14:paraId="180689F1" w14:textId="77777777" w:rsidR="00071D1C" w:rsidRPr="00437197" w:rsidRDefault="00071D1C" w:rsidP="003850C3">
      <w:pPr>
        <w:widowControl w:val="0"/>
        <w:jc w:val="center"/>
        <w:rPr>
          <w:rFonts w:ascii="GHEA Grapalat" w:hAnsi="GHEA Grapalat"/>
          <w:b/>
        </w:rPr>
      </w:pPr>
      <w:r w:rsidRPr="00437197">
        <w:rPr>
          <w:rFonts w:ascii="GHEA Grapalat" w:hAnsi="GHEA Grapalat"/>
          <w:b/>
        </w:rPr>
        <w:t>8. ИНЫЕ УСЛОВИЯ</w:t>
      </w:r>
    </w:p>
    <w:p w14:paraId="4DE6B3C6" w14:textId="77777777" w:rsidR="00071D1C" w:rsidRPr="00437197" w:rsidRDefault="00071D1C" w:rsidP="003850C3">
      <w:pPr>
        <w:widowControl w:val="0"/>
        <w:tabs>
          <w:tab w:val="left" w:pos="1134"/>
        </w:tabs>
        <w:ind w:firstLine="567"/>
        <w:jc w:val="both"/>
        <w:rPr>
          <w:rFonts w:ascii="GHEA Grapalat" w:hAnsi="GHEA Grapalat" w:cs="Times Armenian"/>
        </w:rPr>
      </w:pPr>
      <w:r w:rsidRPr="00437197">
        <w:rPr>
          <w:rFonts w:ascii="GHEA Grapalat" w:hAnsi="GHEA Grapalat"/>
        </w:rPr>
        <w:t>8.</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437197">
        <w:rPr>
          <w:rStyle w:val="af6"/>
          <w:rFonts w:ascii="GHEA Grapalat" w:hAnsi="GHEA Grapalat"/>
        </w:rPr>
        <w:footnoteReference w:customMarkFollows="1" w:id="20"/>
        <w:t>21</w:t>
      </w:r>
      <w:r w:rsidRPr="00437197">
        <w:rPr>
          <w:rFonts w:ascii="GHEA Grapalat" w:hAnsi="GHEA Grapalat"/>
        </w:rPr>
        <w:t>.</w:t>
      </w:r>
    </w:p>
    <w:p w14:paraId="520EB9F6"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37197">
        <w:rPr>
          <w:rFonts w:ascii="Calibri" w:hAnsi="Calibri" w:cs="Calibri"/>
          <w:lang w:val="en-US"/>
        </w:rPr>
        <w:t> </w:t>
      </w:r>
      <w:r w:rsidRPr="00437197">
        <w:rPr>
          <w:rFonts w:ascii="GHEA Grapalat" w:hAnsi="GHEA Grapalat"/>
        </w:rPr>
        <w:t>тре</w:t>
      </w:r>
      <w:r w:rsidR="00D52566" w:rsidRPr="00437197">
        <w:rPr>
          <w:rFonts w:ascii="GHEA Grapalat" w:hAnsi="GHEA Grapalat"/>
        </w:rPr>
        <w:t>бования, вытекающее из договора</w:t>
      </w:r>
      <w:r w:rsidRPr="00437197">
        <w:rPr>
          <w:rFonts w:ascii="GHEA Grapalat" w:hAnsi="GHEA Grapalat"/>
        </w:rPr>
        <w:t xml:space="preserve">, не может быть передано другому лицу без письменного согласия стороны должника. </w:t>
      </w:r>
    </w:p>
    <w:p w14:paraId="1A01023D"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w:t>
      </w:r>
      <w:r w:rsidRPr="00437197">
        <w:rPr>
          <w:rFonts w:ascii="GHEA Grapalat" w:hAnsi="GHEA Grapalat"/>
        </w:rPr>
        <w:lastRenderedPageBreak/>
        <w:t>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437197">
        <w:rPr>
          <w:rFonts w:ascii="GHEA Grapalat" w:hAnsi="GHEA Grapalat"/>
          <w:lang w:val="hy-AM"/>
        </w:rPr>
        <w:t xml:space="preserve"> расторгает договор</w:t>
      </w:r>
      <w:r w:rsidRPr="00437197">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proofErr w:type="gramStart"/>
      <w:r w:rsidRPr="00437197">
        <w:rPr>
          <w:rFonts w:ascii="GHEA Grapalat" w:hAnsi="GHEA Grapalat"/>
        </w:rPr>
        <w:t>При этом,</w:t>
      </w:r>
      <w:proofErr w:type="gramEnd"/>
      <w:r w:rsidRPr="00437197">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Споры в связи с договором подлежат рассмотрению в судах Республики Армения.</w:t>
      </w:r>
    </w:p>
    <w:p w14:paraId="5859BF57"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8.5</w:t>
      </w:r>
      <w:r w:rsidRPr="00437197">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437197">
        <w:rPr>
          <w:rFonts w:ascii="GHEA Grapalat" w:hAnsi="GHEA Grapalat"/>
        </w:rPr>
        <w:t>—</w:t>
      </w:r>
      <w:r w:rsidRPr="00437197">
        <w:rPr>
          <w:rFonts w:ascii="GHEA Grapalat" w:hAnsi="GHEA Grapalat"/>
        </w:rPr>
        <w:t xml:space="preserve"> посредством заключения соглашения, которое будет являться неотъемлемой частью договора. </w:t>
      </w:r>
    </w:p>
    <w:p w14:paraId="060E5C41" w14:textId="77777777" w:rsidR="00071D1C" w:rsidRPr="00437197" w:rsidRDefault="00071D1C" w:rsidP="003850C3">
      <w:pPr>
        <w:widowControl w:val="0"/>
        <w:tabs>
          <w:tab w:val="left" w:pos="1134"/>
        </w:tabs>
        <w:ind w:firstLine="567"/>
        <w:jc w:val="both"/>
        <w:rPr>
          <w:rFonts w:ascii="GHEA Grapalat" w:hAnsi="GHEA Grapalat" w:cs="Sylfaen"/>
          <w:spacing w:val="-6"/>
        </w:rPr>
      </w:pPr>
      <w:r w:rsidRPr="00437197">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437197" w:rsidRDefault="00071D1C" w:rsidP="003850C3">
      <w:pPr>
        <w:widowControl w:val="0"/>
        <w:ind w:firstLine="567"/>
        <w:jc w:val="both"/>
        <w:rPr>
          <w:rFonts w:ascii="GHEA Grapalat" w:hAnsi="GHEA Grapalat"/>
        </w:rPr>
      </w:pPr>
      <w:r w:rsidRPr="0043719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Если договор осуществляется посредством заключения агентского договора:</w:t>
      </w:r>
    </w:p>
    <w:p w14:paraId="4332D6D5"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1)</w:t>
      </w:r>
      <w:r w:rsidR="00E95CE6" w:rsidRPr="00437197">
        <w:rPr>
          <w:rFonts w:ascii="GHEA Grapalat" w:hAnsi="GHEA Grapalat"/>
        </w:rPr>
        <w:tab/>
      </w:r>
      <w:r w:rsidRPr="00437197">
        <w:rPr>
          <w:rFonts w:ascii="GHEA Grapalat" w:hAnsi="GHEA Grapalat"/>
        </w:rPr>
        <w:t>Продавец несет ответственность за неисполнение или ненадлежащее исполнение обязательств агента;</w:t>
      </w:r>
    </w:p>
    <w:p w14:paraId="10688026"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2)</w:t>
      </w:r>
      <w:r w:rsidR="00E95CE6" w:rsidRPr="00437197">
        <w:rPr>
          <w:rFonts w:ascii="GHEA Grapalat" w:hAnsi="GHEA Grapalat"/>
        </w:rPr>
        <w:tab/>
      </w:r>
      <w:r w:rsidRPr="00437197">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37197">
        <w:rPr>
          <w:rStyle w:val="af6"/>
          <w:rFonts w:ascii="GHEA Grapalat" w:hAnsi="GHEA Grapalat"/>
        </w:rPr>
        <w:footnoteReference w:customMarkFollows="1" w:id="21"/>
        <w:t>22</w:t>
      </w:r>
      <w:r w:rsidRPr="00437197">
        <w:rPr>
          <w:rFonts w:ascii="GHEA Grapalat" w:hAnsi="GHEA Grapalat"/>
        </w:rPr>
        <w:t>.</w:t>
      </w:r>
    </w:p>
    <w:p w14:paraId="1408F252"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437197">
        <w:rPr>
          <w:rStyle w:val="af6"/>
          <w:rFonts w:ascii="GHEA Grapalat" w:hAnsi="GHEA Grapalat"/>
        </w:rPr>
        <w:footnoteReference w:customMarkFollows="1" w:id="22"/>
        <w:t>23</w:t>
      </w:r>
      <w:r w:rsidRPr="00437197">
        <w:rPr>
          <w:rFonts w:ascii="GHEA Grapalat" w:hAnsi="GHEA Grapalat"/>
        </w:rPr>
        <w:t>.</w:t>
      </w:r>
    </w:p>
    <w:p w14:paraId="3644F65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6E15CD" w:rsidRPr="00437197">
        <w:rPr>
          <w:rFonts w:ascii="GHEA Grapalat" w:hAnsi="GHEA Grapalat"/>
        </w:rPr>
        <w:t>8.</w:t>
      </w:r>
      <w:r w:rsidR="006E15CD" w:rsidRPr="00437197">
        <w:rPr>
          <w:rFonts w:ascii="GHEA Grapalat" w:hAnsi="GHEA Grapalat"/>
        </w:rPr>
        <w:tab/>
      </w:r>
      <w:proofErr w:type="gramStart"/>
      <w:r w:rsidRPr="00437197">
        <w:rPr>
          <w:rFonts w:ascii="GHEA Grapalat" w:hAnsi="GHEA Grapalat"/>
        </w:rPr>
        <w:t>При наличии предложения от Продавца,</w:t>
      </w:r>
      <w:proofErr w:type="gramEnd"/>
      <w:r w:rsidRPr="00437197">
        <w:rPr>
          <w:rFonts w:ascii="GHEA Grapalat" w:hAnsi="GHEA Grapalat"/>
        </w:rPr>
        <w:t xml:space="preserve"> срок поставки товара может быть продлен до истечения данного срока по договору, при условии, что у </w:t>
      </w:r>
      <w:r w:rsidRPr="00437197">
        <w:rPr>
          <w:rFonts w:ascii="GHEA Grapalat" w:hAnsi="GHEA Grapalat"/>
        </w:rPr>
        <w:lastRenderedPageBreak/>
        <w:t xml:space="preserve">Покупателя все еще имеется потребность в использовании </w:t>
      </w:r>
      <w:proofErr w:type="spellStart"/>
      <w:proofErr w:type="gramStart"/>
      <w:r w:rsidRPr="00437197">
        <w:rPr>
          <w:rFonts w:ascii="GHEA Grapalat" w:hAnsi="GHEA Grapalat"/>
        </w:rPr>
        <w:t>товара</w:t>
      </w:r>
      <w:r w:rsidR="005A3009" w:rsidRPr="00437197">
        <w:rPr>
          <w:rFonts w:ascii="GHEA Grapalat" w:hAnsi="GHEA Grapalat"/>
        </w:rPr>
        <w:t>,а</w:t>
      </w:r>
      <w:proofErr w:type="spellEnd"/>
      <w:proofErr w:type="gramEnd"/>
      <w:r w:rsidR="005A3009" w:rsidRPr="00437197">
        <w:rPr>
          <w:rFonts w:ascii="GHEA Grapalat" w:hAnsi="GHEA Grapalat"/>
        </w:rPr>
        <w:t xml:space="preserve"> предложение продавца было представлено не позднее </w:t>
      </w:r>
      <w:r w:rsidR="006F01FB" w:rsidRPr="00437197">
        <w:rPr>
          <w:rFonts w:ascii="GHEA Grapalat" w:hAnsi="GHEA Grapalat"/>
        </w:rPr>
        <w:t>7-и</w:t>
      </w:r>
      <w:r w:rsidR="005A3009" w:rsidRPr="00437197">
        <w:rPr>
          <w:rFonts w:ascii="GHEA Grapalat" w:hAnsi="GHEA Grapalat"/>
        </w:rPr>
        <w:t xml:space="preserve"> календарных дней до истечения срока, изначально установленного договором для поставки</w:t>
      </w:r>
      <w:r w:rsidR="002554A3" w:rsidRPr="00437197">
        <w:rPr>
          <w:rFonts w:ascii="GHEA Grapalat" w:hAnsi="GHEA Grapalat"/>
          <w:lang w:val="hy-AM"/>
        </w:rPr>
        <w:t xml:space="preserve">. </w:t>
      </w:r>
      <w:r w:rsidRPr="00437197">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6E15CD" w:rsidRPr="00437197">
        <w:rPr>
          <w:rFonts w:ascii="GHEA Grapalat" w:hAnsi="GHEA Grapalat"/>
        </w:rPr>
        <w:t>9.</w:t>
      </w:r>
      <w:r w:rsidR="006E15CD" w:rsidRPr="00437197">
        <w:rPr>
          <w:rFonts w:ascii="GHEA Grapalat" w:hAnsi="GHEA Grapalat"/>
        </w:rPr>
        <w:tab/>
      </w:r>
      <w:r w:rsidRPr="00437197">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437197">
        <w:rPr>
          <w:rFonts w:ascii="GHEA Grapalat" w:hAnsi="GHEA Grapalat"/>
        </w:rPr>
        <w:t>—</w:t>
      </w:r>
      <w:r w:rsidRPr="00437197">
        <w:rPr>
          <w:rFonts w:ascii="GHEA Grapalat" w:hAnsi="GHEA Grapalat"/>
        </w:rPr>
        <w:t xml:space="preserve"> это выгода или убытки, понесенные данной стороной.</w:t>
      </w:r>
      <w:r w:rsidR="003A39AC" w:rsidRPr="00437197" w:rsidDel="003A39AC">
        <w:rPr>
          <w:rFonts w:ascii="GHEA Grapalat" w:hAnsi="GHEA Grapalat"/>
        </w:rPr>
        <w:t xml:space="preserve"> </w:t>
      </w:r>
      <w:r w:rsidRPr="00437197">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8.1</w:t>
      </w:r>
      <w:r w:rsidR="00E3606B" w:rsidRPr="00437197">
        <w:rPr>
          <w:rFonts w:ascii="GHEA Grapalat" w:hAnsi="GHEA Grapalat"/>
        </w:rPr>
        <w:t>0.</w:t>
      </w:r>
      <w:r w:rsidR="00E3606B" w:rsidRPr="00437197">
        <w:rPr>
          <w:rFonts w:ascii="GHEA Grapalat" w:hAnsi="GHEA Grapalat"/>
        </w:rPr>
        <w:tab/>
      </w:r>
      <w:r w:rsidRPr="0043719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w:t>
      </w:r>
      <w:proofErr w:type="gramStart"/>
      <w:r w:rsidRPr="00437197">
        <w:rPr>
          <w:rFonts w:ascii="GHEA Grapalat" w:hAnsi="GHEA Grapalat"/>
        </w:rPr>
        <w:t>При этом,</w:t>
      </w:r>
      <w:proofErr w:type="gramEnd"/>
      <w:r w:rsidRPr="00437197">
        <w:rPr>
          <w:rFonts w:ascii="GHEA Grapalat" w:hAnsi="GHEA Grapalat"/>
        </w:rPr>
        <w:t xml:space="preserve">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437197">
        <w:rPr>
          <w:rFonts w:ascii="Calibri" w:hAnsi="Calibri" w:cs="Calibri"/>
          <w:lang w:val="en-US"/>
        </w:rPr>
        <w:t> </w:t>
      </w:r>
      <w:r w:rsidRPr="00437197">
        <w:rPr>
          <w:rFonts w:ascii="GHEA Grapalat" w:hAnsi="GHEA Grapalat"/>
        </w:rPr>
        <w:t xml:space="preserve">Армения. </w:t>
      </w:r>
    </w:p>
    <w:p w14:paraId="1E29D8B0" w14:textId="77777777" w:rsidR="00071D1C" w:rsidRPr="00437197" w:rsidRDefault="00071D1C" w:rsidP="003850C3">
      <w:pPr>
        <w:widowControl w:val="0"/>
        <w:tabs>
          <w:tab w:val="left" w:pos="1276"/>
        </w:tabs>
        <w:ind w:firstLine="567"/>
        <w:jc w:val="both"/>
        <w:rPr>
          <w:rFonts w:ascii="GHEA Grapalat" w:hAnsi="GHEA Grapalat"/>
          <w:spacing w:val="-6"/>
        </w:rPr>
      </w:pPr>
      <w:r w:rsidRPr="00437197">
        <w:rPr>
          <w:rFonts w:ascii="GHEA Grapalat" w:hAnsi="GHEA Grapalat"/>
        </w:rPr>
        <w:t>8.1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437197">
        <w:rPr>
          <w:rFonts w:ascii="Calibri" w:hAnsi="Calibri" w:cs="Calibri"/>
          <w:spacing w:val="-6"/>
          <w:lang w:val="en-US"/>
        </w:rPr>
        <w:t> </w:t>
      </w:r>
      <w:r w:rsidRPr="00437197">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437197">
        <w:rPr>
          <w:rFonts w:ascii="Calibri" w:hAnsi="Calibri" w:cs="Calibri"/>
          <w:spacing w:val="-6"/>
          <w:lang w:val="en-US"/>
        </w:rPr>
        <w:t> </w:t>
      </w:r>
      <w:r w:rsidRPr="00437197">
        <w:rPr>
          <w:rFonts w:ascii="GHEA Grapalat" w:hAnsi="GHEA Grapalat"/>
          <w:spacing w:val="-6"/>
        </w:rPr>
        <w:t>следующего за опубликованием уведомления дня, установленного настоящим пунктом.</w:t>
      </w:r>
      <w:r w:rsidR="00DD41E4" w:rsidRPr="00437197">
        <w:rPr>
          <w:rFonts w:ascii="GHEA Grapalat" w:hAnsi="GHEA Grapalat"/>
        </w:rPr>
        <w:t xml:space="preserve"> </w:t>
      </w:r>
      <w:r w:rsidR="00DD41E4" w:rsidRPr="00437197">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437197">
        <w:rPr>
          <w:rFonts w:ascii="GHEA Grapalat" w:hAnsi="GHEA Grapalat"/>
          <w:spacing w:val="-6"/>
        </w:rPr>
        <w:t xml:space="preserve">высылает </w:t>
      </w:r>
      <w:r w:rsidR="00DD41E4" w:rsidRPr="00437197">
        <w:rPr>
          <w:rFonts w:ascii="GHEA Grapalat" w:hAnsi="GHEA Grapalat"/>
          <w:spacing w:val="-6"/>
        </w:rPr>
        <w:t>его также на электронную почту Продавца.</w:t>
      </w:r>
    </w:p>
    <w:p w14:paraId="7E0D1C4C" w14:textId="77777777" w:rsidR="00C062A9" w:rsidRPr="00FB29E1" w:rsidRDefault="00C062A9" w:rsidP="00C062A9">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w:t>
      </w:r>
      <w:r w:rsidRPr="006F0A20">
        <w:rPr>
          <w:rFonts w:ascii="GHEA Grapalat" w:eastAsiaTheme="minorHAnsi" w:hAnsi="GHEA Grapalat" w:cstheme="minorBidi"/>
          <w:sz w:val="22"/>
          <w:szCs w:val="22"/>
          <w:lang w:eastAsia="en-US" w:bidi="ar-SA"/>
        </w:rPr>
        <w:lastRenderedPageBreak/>
        <w:t>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58038013" w14:textId="77777777" w:rsidR="00C062A9" w:rsidRPr="00B138F3" w:rsidRDefault="00C062A9" w:rsidP="00C062A9">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9554B78" w14:textId="77777777" w:rsidR="00C062A9" w:rsidRPr="00B138F3" w:rsidRDefault="00C062A9" w:rsidP="00C062A9">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83D0A04" w14:textId="77777777" w:rsidR="00C062A9" w:rsidRPr="00B138F3" w:rsidRDefault="00C062A9" w:rsidP="00C062A9">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58B629F9" w14:textId="77777777" w:rsidR="00C062A9" w:rsidRDefault="00C062A9" w:rsidP="00C062A9">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5F750C4C" w14:textId="77777777" w:rsidR="00C062A9" w:rsidRDefault="00C062A9" w:rsidP="00C062A9">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14:paraId="2865AD75" w14:textId="03A641E7" w:rsidR="00C062A9" w:rsidRPr="0058169B" w:rsidRDefault="00C062A9" w:rsidP="00C062A9">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77777777" w:rsidR="00071D1C" w:rsidRPr="00437197" w:rsidRDefault="0075358A" w:rsidP="003850C3">
      <w:pPr>
        <w:widowControl w:val="0"/>
        <w:jc w:val="center"/>
        <w:rPr>
          <w:rFonts w:ascii="GHEA Grapalat" w:hAnsi="GHEA Grapalat"/>
          <w:b/>
        </w:rPr>
      </w:pPr>
      <w:r w:rsidRPr="00437197">
        <w:rPr>
          <w:rFonts w:ascii="GHEA Grapalat" w:hAnsi="GHEA Grapalat"/>
          <w:b/>
        </w:rPr>
        <w:t>9</w:t>
      </w:r>
      <w:r w:rsidR="00071D1C" w:rsidRPr="00437197">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437197" w14:paraId="55F14098" w14:textId="77777777" w:rsidTr="0016519F">
        <w:tc>
          <w:tcPr>
            <w:tcW w:w="4536" w:type="dxa"/>
          </w:tcPr>
          <w:p w14:paraId="4750B864"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b/>
              </w:rPr>
              <w:t>ПОКУПАТЕЛЬ</w:t>
            </w:r>
          </w:p>
          <w:p w14:paraId="7EBEB129" w14:textId="77777777" w:rsidR="00071D1C" w:rsidRPr="00437197" w:rsidRDefault="00F83E0A" w:rsidP="003850C3">
            <w:pPr>
              <w:widowControl w:val="0"/>
              <w:jc w:val="center"/>
              <w:rPr>
                <w:rFonts w:ascii="GHEA Grapalat" w:hAnsi="GHEA Grapalat"/>
                <w:lang w:val="en-US"/>
              </w:rPr>
            </w:pPr>
            <w:r w:rsidRPr="00437197">
              <w:rPr>
                <w:rFonts w:ascii="GHEA Grapalat" w:hAnsi="GHEA Grapalat"/>
                <w:lang w:val="en-US"/>
              </w:rPr>
              <w:t>_______________________</w:t>
            </w:r>
          </w:p>
          <w:p w14:paraId="749F741E" w14:textId="77777777" w:rsidR="00071D1C" w:rsidRPr="00437197" w:rsidRDefault="00071D1C" w:rsidP="003850C3">
            <w:pPr>
              <w:widowControl w:val="0"/>
              <w:jc w:val="center"/>
              <w:rPr>
                <w:rFonts w:ascii="GHEA Grapalat" w:hAnsi="GHEA Grapalat"/>
                <w:sz w:val="16"/>
                <w:szCs w:val="16"/>
              </w:rPr>
            </w:pPr>
            <w:r w:rsidRPr="00437197">
              <w:rPr>
                <w:rFonts w:ascii="GHEA Grapalat" w:hAnsi="GHEA Grapalat"/>
                <w:sz w:val="16"/>
                <w:szCs w:val="16"/>
              </w:rPr>
              <w:t>/подпись/</w:t>
            </w:r>
          </w:p>
          <w:p w14:paraId="2436976A" w14:textId="77777777" w:rsidR="00071D1C" w:rsidRPr="00437197" w:rsidRDefault="00071D1C" w:rsidP="003850C3">
            <w:pPr>
              <w:widowControl w:val="0"/>
              <w:jc w:val="center"/>
              <w:rPr>
                <w:rFonts w:ascii="GHEA Grapalat" w:hAnsi="GHEA Grapalat"/>
              </w:rPr>
            </w:pPr>
            <w:r w:rsidRPr="00437197">
              <w:rPr>
                <w:rFonts w:ascii="GHEA Grapalat" w:hAnsi="GHEA Grapalat"/>
              </w:rPr>
              <w:t>М. П.</w:t>
            </w:r>
          </w:p>
        </w:tc>
        <w:tc>
          <w:tcPr>
            <w:tcW w:w="760" w:type="dxa"/>
          </w:tcPr>
          <w:p w14:paraId="5D5B825E" w14:textId="77777777" w:rsidR="00071D1C" w:rsidRPr="00437197" w:rsidRDefault="00071D1C" w:rsidP="003850C3">
            <w:pPr>
              <w:widowControl w:val="0"/>
              <w:jc w:val="center"/>
              <w:rPr>
                <w:rFonts w:ascii="GHEA Grapalat" w:hAnsi="GHEA Grapalat"/>
              </w:rPr>
            </w:pPr>
          </w:p>
        </w:tc>
        <w:tc>
          <w:tcPr>
            <w:tcW w:w="4343" w:type="dxa"/>
          </w:tcPr>
          <w:p w14:paraId="1AA52738"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b/>
              </w:rPr>
              <w:t>ПРОДАВЕЦ</w:t>
            </w:r>
          </w:p>
          <w:p w14:paraId="4CDE455E" w14:textId="77777777" w:rsidR="00071D1C" w:rsidRPr="00437197" w:rsidRDefault="00F83E0A" w:rsidP="003850C3">
            <w:pPr>
              <w:widowControl w:val="0"/>
              <w:jc w:val="center"/>
              <w:rPr>
                <w:rFonts w:ascii="GHEA Grapalat" w:hAnsi="GHEA Grapalat"/>
                <w:lang w:val="en-US"/>
              </w:rPr>
            </w:pPr>
            <w:r w:rsidRPr="00437197">
              <w:rPr>
                <w:rFonts w:ascii="GHEA Grapalat" w:hAnsi="GHEA Grapalat"/>
                <w:lang w:val="en-US"/>
              </w:rPr>
              <w:t>______________________</w:t>
            </w:r>
          </w:p>
          <w:p w14:paraId="0617FF91" w14:textId="77777777" w:rsidR="00071D1C" w:rsidRPr="00437197" w:rsidRDefault="00071D1C" w:rsidP="003850C3">
            <w:pPr>
              <w:widowControl w:val="0"/>
              <w:jc w:val="center"/>
              <w:rPr>
                <w:rFonts w:ascii="GHEA Grapalat" w:hAnsi="GHEA Grapalat"/>
                <w:sz w:val="16"/>
                <w:szCs w:val="16"/>
              </w:rPr>
            </w:pPr>
            <w:r w:rsidRPr="00437197">
              <w:rPr>
                <w:rFonts w:ascii="GHEA Grapalat" w:hAnsi="GHEA Grapalat"/>
                <w:sz w:val="16"/>
                <w:szCs w:val="16"/>
              </w:rPr>
              <w:t>/подпись/</w:t>
            </w:r>
          </w:p>
          <w:p w14:paraId="61B41E0A" w14:textId="77777777" w:rsidR="00071D1C" w:rsidRPr="00437197" w:rsidRDefault="00071D1C" w:rsidP="003850C3">
            <w:pPr>
              <w:widowControl w:val="0"/>
              <w:jc w:val="center"/>
              <w:rPr>
                <w:rFonts w:ascii="GHEA Grapalat" w:hAnsi="GHEA Grapalat"/>
              </w:rPr>
            </w:pPr>
            <w:r w:rsidRPr="00437197">
              <w:rPr>
                <w:rFonts w:ascii="GHEA Grapalat" w:hAnsi="GHEA Grapalat"/>
              </w:rPr>
              <w:t>М. П.</w:t>
            </w:r>
          </w:p>
        </w:tc>
      </w:tr>
    </w:tbl>
    <w:p w14:paraId="2347F4B1" w14:textId="77777777" w:rsidR="00382B60" w:rsidRPr="00437197" w:rsidRDefault="00382B60" w:rsidP="003850C3">
      <w:pPr>
        <w:widowControl w:val="0"/>
        <w:ind w:firstLine="567"/>
        <w:jc w:val="both"/>
        <w:rPr>
          <w:rFonts w:ascii="GHEA Grapalat" w:hAnsi="GHEA Grapalat"/>
          <w:i/>
          <w:lang w:val="hy-AM"/>
        </w:rPr>
      </w:pPr>
    </w:p>
    <w:p w14:paraId="1A82EC3E" w14:textId="77777777" w:rsidR="00071D1C" w:rsidRPr="00437197" w:rsidRDefault="00071D1C" w:rsidP="003850C3">
      <w:pPr>
        <w:widowControl w:val="0"/>
        <w:ind w:firstLine="567"/>
        <w:jc w:val="both"/>
        <w:rPr>
          <w:rFonts w:ascii="GHEA Grapalat" w:hAnsi="GHEA Grapalat"/>
        </w:rPr>
      </w:pPr>
      <w:r w:rsidRPr="00437197">
        <w:rPr>
          <w:rFonts w:ascii="GHEA Grapalat" w:hAnsi="GHEA Grapalat"/>
          <w:i/>
        </w:rPr>
        <w:t>В случае необходимости в договор могут быть включены не</w:t>
      </w:r>
      <w:r w:rsidR="001D0249" w:rsidRPr="00437197">
        <w:rPr>
          <w:rFonts w:ascii="Calibri" w:hAnsi="Calibri" w:cs="Calibri"/>
          <w:i/>
          <w:lang w:val="en-US"/>
        </w:rPr>
        <w:t> </w:t>
      </w:r>
      <w:r w:rsidRPr="00437197">
        <w:rPr>
          <w:rFonts w:ascii="GHEA Grapalat" w:hAnsi="GHEA Grapalat"/>
          <w:i/>
        </w:rPr>
        <w:t>противоречащие законодательству Республики Армения положения.</w:t>
      </w:r>
    </w:p>
    <w:p w14:paraId="2BADB402" w14:textId="77777777" w:rsidR="00071D1C" w:rsidRPr="00437197" w:rsidRDefault="00071D1C" w:rsidP="003850C3">
      <w:pPr>
        <w:widowControl w:val="0"/>
        <w:rPr>
          <w:rFonts w:ascii="GHEA Grapalat" w:hAnsi="GHEA Grapalat"/>
        </w:rPr>
      </w:pPr>
    </w:p>
    <w:p w14:paraId="41DF6E05" w14:textId="77777777" w:rsidR="00071D1C" w:rsidRPr="00437197" w:rsidRDefault="00071D1C" w:rsidP="003850C3">
      <w:pPr>
        <w:widowControl w:val="0"/>
        <w:jc w:val="right"/>
        <w:rPr>
          <w:rFonts w:ascii="GHEA Grapalat" w:hAnsi="GHEA Grapalat"/>
        </w:rPr>
        <w:sectPr w:rsidR="00071D1C" w:rsidRPr="00437197" w:rsidSect="000811C1">
          <w:footerReference w:type="default" r:id="rId8"/>
          <w:footnotePr>
            <w:pos w:val="beneathText"/>
          </w:footnotePr>
          <w:pgSz w:w="11906" w:h="16838" w:code="9"/>
          <w:pgMar w:top="993" w:right="1418" w:bottom="1418" w:left="1418" w:header="561" w:footer="561" w:gutter="0"/>
          <w:cols w:space="720"/>
          <w:docGrid w:linePitch="326"/>
        </w:sectPr>
      </w:pPr>
    </w:p>
    <w:p w14:paraId="338C7F9F"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1</w:t>
      </w:r>
    </w:p>
    <w:p w14:paraId="3008CD61"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1D0249"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5CBBDB2D" w14:textId="77777777" w:rsidR="00071D1C" w:rsidRDefault="00071D1C" w:rsidP="003850C3">
      <w:pPr>
        <w:widowControl w:val="0"/>
        <w:jc w:val="center"/>
        <w:rPr>
          <w:rFonts w:ascii="GHEA Grapalat" w:hAnsi="GHEA Grapalat"/>
        </w:rPr>
      </w:pPr>
      <w:r w:rsidRPr="00437197">
        <w:rPr>
          <w:rFonts w:ascii="GHEA Grapalat" w:hAnsi="GHEA Grapalat"/>
        </w:rPr>
        <w:t>ТЕХНИЧЕСКА</w:t>
      </w:r>
      <w:r w:rsidR="001D0249" w:rsidRPr="00437197">
        <w:rPr>
          <w:rFonts w:ascii="GHEA Grapalat" w:hAnsi="GHEA Grapalat"/>
        </w:rPr>
        <w:t>Я ХАРАКТЕРИСТИКА-ГРАФИК ЗАКУПКИ</w:t>
      </w:r>
    </w:p>
    <w:p w14:paraId="2DD43E7E" w14:textId="77777777" w:rsidR="008E2B5D" w:rsidRDefault="008E2B5D" w:rsidP="008E2B5D">
      <w:pPr>
        <w:widowControl w:val="0"/>
        <w:jc w:val="center"/>
        <w:rPr>
          <w:rFonts w:ascii="GHEA Grapalat" w:hAnsi="GHEA Grapalat" w:cs="Courier New"/>
          <w:color w:val="202124"/>
          <w:sz w:val="28"/>
          <w:szCs w:val="28"/>
          <w:lang w:eastAsia="en-US" w:bidi="ar-SA"/>
        </w:rPr>
      </w:pPr>
    </w:p>
    <w:p w14:paraId="426E25E4" w14:textId="77777777" w:rsidR="008E2B5D" w:rsidRDefault="008E2B5D" w:rsidP="008E2B5D">
      <w:pPr>
        <w:widowControl w:val="0"/>
        <w:jc w:val="center"/>
        <w:rPr>
          <w:rFonts w:ascii="GHEA Grapalat" w:hAnsi="GHEA Grapalat" w:cs="Courier New"/>
          <w:color w:val="202124"/>
          <w:sz w:val="28"/>
          <w:szCs w:val="28"/>
          <w:lang w:eastAsia="en-US" w:bidi="ar-SA"/>
        </w:rPr>
      </w:pPr>
    </w:p>
    <w:p w14:paraId="16B0658F" w14:textId="77777777" w:rsidR="008E2B5D" w:rsidRPr="00437197" w:rsidRDefault="008E2B5D" w:rsidP="008E2B5D">
      <w:pPr>
        <w:widowControl w:val="0"/>
        <w:jc w:val="center"/>
        <w:rPr>
          <w:rFonts w:ascii="GHEA Grapalat" w:hAnsi="GHEA Grapalat"/>
        </w:rPr>
      </w:pPr>
      <w:r w:rsidRPr="0062138C">
        <w:rPr>
          <w:rFonts w:ascii="GHEA Grapalat" w:hAnsi="GHEA Grapalat" w:cs="Courier New"/>
          <w:color w:val="202124"/>
          <w:sz w:val="28"/>
          <w:szCs w:val="28"/>
          <w:lang w:eastAsia="en-US" w:bidi="ar-SA"/>
        </w:rPr>
        <w:t>Представлено прикрепленным файлом</w:t>
      </w:r>
    </w:p>
    <w:p w14:paraId="0834EE9A" w14:textId="77777777" w:rsidR="008E2B5D" w:rsidRDefault="008E2B5D">
      <w:pPr>
        <w:rPr>
          <w:rFonts w:ascii="GHEA Grapalat" w:hAnsi="GHEA Grapalat"/>
          <w:i/>
        </w:rPr>
      </w:pPr>
      <w:r>
        <w:rPr>
          <w:rFonts w:ascii="GHEA Grapalat" w:hAnsi="GHEA Grapalat"/>
          <w:i/>
        </w:rPr>
        <w:br w:type="page"/>
      </w:r>
    </w:p>
    <w:p w14:paraId="71B240A4"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2</w:t>
      </w:r>
    </w:p>
    <w:p w14:paraId="5E66C458"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5A57B8"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27874C0C" w14:textId="77777777" w:rsidR="008E2B5D" w:rsidRDefault="008E2B5D" w:rsidP="008E2B5D">
      <w:pPr>
        <w:widowControl w:val="0"/>
        <w:jc w:val="center"/>
        <w:rPr>
          <w:rFonts w:ascii="GHEA Grapalat" w:hAnsi="GHEA Grapalat"/>
        </w:rPr>
      </w:pPr>
    </w:p>
    <w:p w14:paraId="0C7D274D" w14:textId="77777777" w:rsidR="008E2B5D" w:rsidRDefault="008E2B5D" w:rsidP="008E2B5D">
      <w:pPr>
        <w:widowControl w:val="0"/>
        <w:jc w:val="center"/>
        <w:rPr>
          <w:rFonts w:ascii="GHEA Grapalat" w:hAnsi="GHEA Grapalat"/>
        </w:rPr>
      </w:pPr>
    </w:p>
    <w:p w14:paraId="38597EA1" w14:textId="77777777" w:rsidR="008E2B5D" w:rsidRDefault="008E2B5D" w:rsidP="008E2B5D">
      <w:pPr>
        <w:widowControl w:val="0"/>
        <w:jc w:val="center"/>
        <w:rPr>
          <w:rFonts w:ascii="GHEA Grapalat" w:hAnsi="GHEA Grapalat"/>
        </w:rPr>
      </w:pPr>
    </w:p>
    <w:p w14:paraId="5C5BAF2B" w14:textId="77777777" w:rsidR="008E2B5D" w:rsidRDefault="00071D1C" w:rsidP="008E2B5D">
      <w:pPr>
        <w:widowControl w:val="0"/>
        <w:jc w:val="center"/>
        <w:rPr>
          <w:rFonts w:ascii="GHEA Grapalat" w:hAnsi="GHEA Grapalat"/>
        </w:rPr>
      </w:pPr>
      <w:r w:rsidRPr="00437197">
        <w:rPr>
          <w:rFonts w:ascii="GHEA Grapalat" w:hAnsi="GHEA Grapalat"/>
        </w:rPr>
        <w:t>ГРАФИК ОПЛАТЫ</w:t>
      </w:r>
    </w:p>
    <w:p w14:paraId="445BE5CE" w14:textId="77777777" w:rsidR="008E2B5D" w:rsidRPr="008E2B5D" w:rsidRDefault="008E2B5D" w:rsidP="008E2B5D">
      <w:pPr>
        <w:rPr>
          <w:rFonts w:ascii="GHEA Grapalat" w:hAnsi="GHEA Grapalat"/>
        </w:rPr>
      </w:pPr>
    </w:p>
    <w:p w14:paraId="148BD9DE" w14:textId="77777777" w:rsidR="008E2B5D" w:rsidRDefault="008E2B5D" w:rsidP="008E2B5D">
      <w:pPr>
        <w:rPr>
          <w:rFonts w:ascii="GHEA Grapalat" w:hAnsi="GHEA Grapalat"/>
        </w:rPr>
      </w:pPr>
    </w:p>
    <w:p w14:paraId="5431DECE" w14:textId="77777777" w:rsidR="008E2B5D" w:rsidRDefault="008E2B5D" w:rsidP="008E2B5D">
      <w:pPr>
        <w:tabs>
          <w:tab w:val="left" w:pos="6463"/>
        </w:tabs>
        <w:ind w:right="1582"/>
        <w:rPr>
          <w:rFonts w:ascii="GHEA Grapalat" w:hAnsi="GHEA Grapalat"/>
        </w:rPr>
      </w:pPr>
      <w:r>
        <w:rPr>
          <w:rFonts w:ascii="GHEA Grapalat" w:hAnsi="GHEA Grapalat"/>
        </w:rPr>
        <w:t xml:space="preserve">                                                             </w:t>
      </w:r>
      <w:r w:rsidRPr="0062138C">
        <w:rPr>
          <w:rFonts w:ascii="GHEA Grapalat" w:hAnsi="GHEA Grapalat" w:cs="Courier New"/>
          <w:color w:val="202124"/>
          <w:sz w:val="28"/>
          <w:szCs w:val="28"/>
          <w:lang w:eastAsia="en-US" w:bidi="ar-SA"/>
        </w:rPr>
        <w:t>Представлено прикрепленным файлом</w:t>
      </w:r>
    </w:p>
    <w:p w14:paraId="183D77C7" w14:textId="77777777" w:rsidR="00071D1C" w:rsidRPr="008E2B5D" w:rsidRDefault="008E2B5D" w:rsidP="008E2B5D">
      <w:pPr>
        <w:tabs>
          <w:tab w:val="left" w:pos="6463"/>
        </w:tabs>
        <w:rPr>
          <w:rFonts w:ascii="GHEA Grapalat" w:hAnsi="GHEA Grapalat"/>
        </w:rPr>
        <w:sectPr w:rsidR="00071D1C" w:rsidRPr="008E2B5D" w:rsidSect="00E6288F">
          <w:footnotePr>
            <w:pos w:val="beneathText"/>
          </w:footnotePr>
          <w:pgSz w:w="16838" w:h="11906" w:orient="landscape" w:code="9"/>
          <w:pgMar w:top="1418" w:right="1418" w:bottom="1418" w:left="1418" w:header="561" w:footer="561" w:gutter="0"/>
          <w:cols w:space="720"/>
        </w:sectPr>
      </w:pPr>
      <w:r>
        <w:rPr>
          <w:rFonts w:ascii="GHEA Grapalat" w:hAnsi="GHEA Grapalat"/>
        </w:rPr>
        <w:tab/>
      </w:r>
    </w:p>
    <w:p w14:paraId="0928D933"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3</w:t>
      </w:r>
    </w:p>
    <w:p w14:paraId="7F212D13"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E67FD5"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36CB30E8" w14:textId="77777777" w:rsidR="00071D1C" w:rsidRPr="00437197" w:rsidRDefault="00071D1C" w:rsidP="003850C3">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437197" w14:paraId="6A8AD8D6" w14:textId="77777777" w:rsidTr="007A2020">
        <w:trPr>
          <w:tblCellSpacing w:w="7" w:type="dxa"/>
          <w:jc w:val="center"/>
        </w:trPr>
        <w:tc>
          <w:tcPr>
            <w:tcW w:w="0" w:type="auto"/>
            <w:vAlign w:val="center"/>
          </w:tcPr>
          <w:p w14:paraId="2C2009A0" w14:textId="77777777" w:rsidR="0038400D" w:rsidRPr="00437197" w:rsidRDefault="00EB713D" w:rsidP="003850C3">
            <w:pPr>
              <w:widowControl w:val="0"/>
              <w:jc w:val="center"/>
              <w:rPr>
                <w:rFonts w:ascii="GHEA Grapalat" w:hAnsi="GHEA Grapalat"/>
                <w:iCs/>
              </w:rPr>
            </w:pPr>
            <w:r w:rsidRPr="00437197">
              <w:rPr>
                <w:rFonts w:ascii="GHEA Grapalat" w:hAnsi="GHEA Grapalat"/>
              </w:rPr>
              <w:t xml:space="preserve">Сторона договора </w:t>
            </w:r>
          </w:p>
          <w:p w14:paraId="641E14B1"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______________________</w:t>
            </w:r>
            <w:r w:rsidR="00E67FD5" w:rsidRPr="00437197">
              <w:rPr>
                <w:rFonts w:ascii="GHEA Grapalat" w:hAnsi="GHEA Grapalat"/>
              </w:rPr>
              <w:t>___</w:t>
            </w:r>
            <w:r w:rsidRPr="00437197">
              <w:rPr>
                <w:rFonts w:ascii="GHEA Grapalat" w:hAnsi="GHEA Grapalat"/>
              </w:rPr>
              <w:t>_</w:t>
            </w:r>
            <w:r w:rsidR="00E67FD5" w:rsidRPr="00437197">
              <w:rPr>
                <w:rFonts w:ascii="GHEA Grapalat" w:hAnsi="GHEA Grapalat"/>
              </w:rPr>
              <w:t>_</w:t>
            </w:r>
            <w:r w:rsidRPr="00437197">
              <w:rPr>
                <w:rFonts w:ascii="GHEA Grapalat" w:hAnsi="GHEA Grapalat"/>
              </w:rPr>
              <w:t>____</w:t>
            </w:r>
          </w:p>
          <w:p w14:paraId="710CB4C5"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w:t>
            </w:r>
            <w:r w:rsidR="00E67FD5" w:rsidRPr="00437197">
              <w:rPr>
                <w:rFonts w:ascii="GHEA Grapalat" w:hAnsi="GHEA Grapalat"/>
              </w:rPr>
              <w:t>__</w:t>
            </w:r>
            <w:r w:rsidRPr="00437197">
              <w:rPr>
                <w:rFonts w:ascii="GHEA Grapalat" w:hAnsi="GHEA Grapalat"/>
              </w:rPr>
              <w:t>_______</w:t>
            </w:r>
            <w:r w:rsidR="00E67FD5" w:rsidRPr="00437197">
              <w:rPr>
                <w:rFonts w:ascii="GHEA Grapalat" w:hAnsi="GHEA Grapalat"/>
              </w:rPr>
              <w:t>_</w:t>
            </w:r>
            <w:r w:rsidRPr="00437197">
              <w:rPr>
                <w:rFonts w:ascii="GHEA Grapalat" w:hAnsi="GHEA Grapalat"/>
              </w:rPr>
              <w:t>___</w:t>
            </w:r>
            <w:r w:rsidR="00E67FD5" w:rsidRPr="00437197">
              <w:rPr>
                <w:rFonts w:ascii="GHEA Grapalat" w:hAnsi="GHEA Grapalat"/>
              </w:rPr>
              <w:t>_</w:t>
            </w:r>
            <w:r w:rsidRPr="00437197">
              <w:rPr>
                <w:rFonts w:ascii="GHEA Grapalat" w:hAnsi="GHEA Grapalat"/>
              </w:rPr>
              <w:t>__</w:t>
            </w:r>
          </w:p>
          <w:p w14:paraId="0F7FEE0B" w14:textId="77777777" w:rsidR="0038400D" w:rsidRPr="00437197" w:rsidRDefault="0038400D" w:rsidP="003850C3">
            <w:pPr>
              <w:widowControl w:val="0"/>
              <w:jc w:val="center"/>
              <w:rPr>
                <w:rFonts w:ascii="GHEA Grapalat" w:hAnsi="GHEA Grapalat"/>
                <w:iCs/>
              </w:rPr>
            </w:pPr>
            <w:r w:rsidRPr="00437197">
              <w:rPr>
                <w:rFonts w:ascii="GHEA Grapalat" w:hAnsi="GHEA Grapalat"/>
              </w:rPr>
              <w:t>место нахождения ____________</w:t>
            </w:r>
            <w:r w:rsidR="00E67FD5" w:rsidRPr="00437197">
              <w:rPr>
                <w:rFonts w:ascii="GHEA Grapalat" w:hAnsi="GHEA Grapalat"/>
              </w:rPr>
              <w:t>_</w:t>
            </w:r>
            <w:r w:rsidRPr="00437197">
              <w:rPr>
                <w:rFonts w:ascii="GHEA Grapalat" w:hAnsi="GHEA Grapalat"/>
              </w:rPr>
              <w:t>__</w:t>
            </w:r>
          </w:p>
          <w:p w14:paraId="39DBD4DE" w14:textId="77777777" w:rsidR="0038400D" w:rsidRPr="00437197" w:rsidRDefault="00E67FD5" w:rsidP="003850C3">
            <w:pPr>
              <w:widowControl w:val="0"/>
              <w:jc w:val="center"/>
              <w:rPr>
                <w:rFonts w:ascii="GHEA Grapalat" w:hAnsi="GHEA Grapalat"/>
                <w:iCs/>
              </w:rPr>
            </w:pPr>
            <w:r w:rsidRPr="00437197">
              <w:rPr>
                <w:rFonts w:ascii="GHEA Grapalat" w:hAnsi="GHEA Grapalat"/>
              </w:rPr>
              <w:t>Р/С____________________________</w:t>
            </w:r>
          </w:p>
          <w:p w14:paraId="41821D51"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____</w:t>
            </w:r>
            <w:r w:rsidRPr="00437197">
              <w:rPr>
                <w:rFonts w:ascii="GHEA Grapalat" w:hAnsi="GHEA Grapalat"/>
              </w:rPr>
              <w:t>_</w:t>
            </w:r>
          </w:p>
        </w:tc>
        <w:tc>
          <w:tcPr>
            <w:tcW w:w="0" w:type="auto"/>
            <w:vAlign w:val="center"/>
          </w:tcPr>
          <w:p w14:paraId="37AB9002"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Заказчик </w:t>
            </w:r>
          </w:p>
          <w:p w14:paraId="4BC05F90"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2E1EF20D"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7438B549"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место нахождения </w:t>
            </w:r>
            <w:r w:rsidR="0038400D" w:rsidRPr="00437197">
              <w:rPr>
                <w:rFonts w:ascii="GHEA Grapalat" w:hAnsi="GHEA Grapalat"/>
              </w:rPr>
              <w:t>_________________</w:t>
            </w:r>
          </w:p>
          <w:p w14:paraId="3E8FA62F" w14:textId="77777777" w:rsidR="0038400D" w:rsidRPr="00437197" w:rsidRDefault="0038400D" w:rsidP="003850C3">
            <w:pPr>
              <w:widowControl w:val="0"/>
              <w:jc w:val="center"/>
              <w:rPr>
                <w:rFonts w:ascii="GHEA Grapalat" w:hAnsi="GHEA Grapalat"/>
                <w:iCs/>
              </w:rPr>
            </w:pPr>
            <w:r w:rsidRPr="00437197">
              <w:rPr>
                <w:rFonts w:ascii="GHEA Grapalat" w:hAnsi="GHEA Grapalat"/>
              </w:rPr>
              <w:t>Р/С________________________</w:t>
            </w:r>
            <w:r w:rsidR="00E67FD5" w:rsidRPr="00437197">
              <w:rPr>
                <w:rFonts w:ascii="GHEA Grapalat" w:hAnsi="GHEA Grapalat"/>
              </w:rPr>
              <w:t>___</w:t>
            </w:r>
            <w:r w:rsidRPr="00437197">
              <w:rPr>
                <w:rFonts w:ascii="GHEA Grapalat" w:hAnsi="GHEA Grapalat"/>
              </w:rPr>
              <w:t>____</w:t>
            </w:r>
          </w:p>
          <w:p w14:paraId="27E72BDF"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w:t>
            </w:r>
            <w:r w:rsidRPr="00437197">
              <w:rPr>
                <w:rFonts w:ascii="GHEA Grapalat" w:hAnsi="GHEA Grapalat"/>
              </w:rPr>
              <w:t>_____</w:t>
            </w:r>
          </w:p>
        </w:tc>
      </w:tr>
    </w:tbl>
    <w:p w14:paraId="6BAD66E0" w14:textId="77777777" w:rsidR="0038400D" w:rsidRPr="00437197" w:rsidRDefault="0038400D" w:rsidP="003850C3">
      <w:pPr>
        <w:widowControl w:val="0"/>
        <w:ind w:firstLine="375"/>
        <w:rPr>
          <w:rFonts w:ascii="GHEA Grapalat" w:hAnsi="GHEA Grapalat"/>
          <w:iCs/>
        </w:rPr>
      </w:pPr>
    </w:p>
    <w:p w14:paraId="7650971C" w14:textId="77777777" w:rsidR="0038400D" w:rsidRPr="00437197" w:rsidRDefault="0038400D" w:rsidP="003850C3">
      <w:pPr>
        <w:widowControl w:val="0"/>
        <w:ind w:left="567" w:right="467"/>
        <w:jc w:val="center"/>
        <w:rPr>
          <w:rFonts w:ascii="GHEA Grapalat" w:hAnsi="GHEA Grapalat"/>
          <w:iCs/>
        </w:rPr>
      </w:pPr>
      <w:r w:rsidRPr="00437197">
        <w:rPr>
          <w:rFonts w:ascii="GHEA Grapalat" w:hAnsi="GHEA Grapalat"/>
          <w:b/>
        </w:rPr>
        <w:t>АКТ №</w:t>
      </w:r>
    </w:p>
    <w:p w14:paraId="0CC1F134" w14:textId="77777777" w:rsidR="0038400D" w:rsidRPr="00437197" w:rsidRDefault="0038400D" w:rsidP="003850C3">
      <w:pPr>
        <w:widowControl w:val="0"/>
        <w:ind w:left="567" w:right="467"/>
        <w:jc w:val="center"/>
        <w:rPr>
          <w:rFonts w:ascii="GHEA Grapalat" w:hAnsi="GHEA Grapalat"/>
          <w:b/>
          <w:bCs/>
          <w:iCs/>
        </w:rPr>
      </w:pPr>
      <w:r w:rsidRPr="00437197">
        <w:rPr>
          <w:rFonts w:ascii="GHEA Grapalat" w:hAnsi="GHEA Grapalat"/>
          <w:b/>
        </w:rPr>
        <w:t xml:space="preserve">ПРИЕМА-ПЕРЕДАЧИ РЕЗУЛЬТАТОВ </w:t>
      </w:r>
      <w:r w:rsidR="00AB4EAB" w:rsidRPr="00437197">
        <w:rPr>
          <w:rFonts w:ascii="GHEA Grapalat" w:hAnsi="GHEA Grapalat"/>
          <w:b/>
        </w:rPr>
        <w:br/>
      </w:r>
      <w:r w:rsidRPr="00437197">
        <w:rPr>
          <w:rFonts w:ascii="GHEA Grapalat" w:hAnsi="GHEA Grapalat"/>
          <w:b/>
        </w:rPr>
        <w:t>ИСПОЛНЕНИЯ ДОГОВОРАИЛИ ЕГО ЧАСТИ</w:t>
      </w:r>
    </w:p>
    <w:p w14:paraId="074F1E41" w14:textId="77777777" w:rsidR="0038400D" w:rsidRPr="00437197" w:rsidRDefault="0038400D" w:rsidP="003850C3">
      <w:pPr>
        <w:pStyle w:val="a3"/>
        <w:widowControl w:val="0"/>
        <w:spacing w:line="240" w:lineRule="auto"/>
        <w:ind w:firstLine="0"/>
        <w:jc w:val="center"/>
        <w:rPr>
          <w:rFonts w:ascii="GHEA Grapalat" w:hAnsi="GHEA Grapalat"/>
          <w:b/>
          <w:bCs/>
          <w:iCs/>
          <w:sz w:val="24"/>
          <w:szCs w:val="24"/>
        </w:rPr>
      </w:pPr>
    </w:p>
    <w:p w14:paraId="0148463C" w14:textId="77777777" w:rsidR="0038400D" w:rsidRPr="00437197" w:rsidRDefault="0038400D" w:rsidP="003850C3">
      <w:pPr>
        <w:pStyle w:val="a3"/>
        <w:widowControl w:val="0"/>
        <w:tabs>
          <w:tab w:val="left" w:pos="1134"/>
          <w:tab w:val="left" w:pos="1843"/>
        </w:tabs>
        <w:spacing w:line="240" w:lineRule="auto"/>
        <w:ind w:firstLine="540"/>
        <w:rPr>
          <w:rFonts w:ascii="GHEA Grapalat" w:hAnsi="GHEA Grapalat"/>
          <w:iCs/>
          <w:sz w:val="24"/>
          <w:szCs w:val="24"/>
        </w:rPr>
      </w:pPr>
      <w:r w:rsidRPr="00437197">
        <w:rPr>
          <w:rFonts w:ascii="GHEA Grapalat" w:hAnsi="GHEA Grapalat"/>
          <w:sz w:val="24"/>
          <w:szCs w:val="24"/>
        </w:rPr>
        <w:t>"</w:t>
      </w:r>
      <w:r w:rsidR="00D52566" w:rsidRPr="00437197">
        <w:rPr>
          <w:rFonts w:ascii="GHEA Grapalat" w:hAnsi="GHEA Grapalat"/>
          <w:sz w:val="24"/>
          <w:szCs w:val="24"/>
        </w:rPr>
        <w:tab/>
      </w:r>
      <w:r w:rsidRPr="00437197">
        <w:rPr>
          <w:rFonts w:ascii="GHEA Grapalat" w:hAnsi="GHEA Grapalat"/>
          <w:sz w:val="24"/>
          <w:szCs w:val="24"/>
        </w:rPr>
        <w:t>" "</w:t>
      </w:r>
      <w:r w:rsidR="00D52566" w:rsidRPr="00437197">
        <w:rPr>
          <w:rFonts w:ascii="GHEA Grapalat" w:hAnsi="GHEA Grapalat"/>
          <w:sz w:val="24"/>
          <w:szCs w:val="24"/>
        </w:rPr>
        <w:tab/>
      </w:r>
      <w:r w:rsidRPr="00437197">
        <w:rPr>
          <w:rFonts w:ascii="GHEA Grapalat" w:hAnsi="GHEA Grapalat"/>
          <w:sz w:val="24"/>
          <w:szCs w:val="24"/>
        </w:rPr>
        <w:t>"</w:t>
      </w:r>
      <w:r w:rsidR="00AA7117" w:rsidRPr="00437197">
        <w:rPr>
          <w:rFonts w:ascii="GHEA Grapalat" w:hAnsi="GHEA Grapalat"/>
          <w:sz w:val="24"/>
          <w:szCs w:val="24"/>
        </w:rPr>
        <w:t xml:space="preserve"> </w:t>
      </w:r>
      <w:r w:rsidRPr="00437197">
        <w:rPr>
          <w:rFonts w:ascii="GHEA Grapalat" w:hAnsi="GHEA Grapalat"/>
          <w:sz w:val="24"/>
          <w:szCs w:val="24"/>
        </w:rPr>
        <w:t>20</w:t>
      </w:r>
      <w:r w:rsidR="00D52566" w:rsidRPr="00437197">
        <w:rPr>
          <w:rFonts w:ascii="GHEA Grapalat" w:hAnsi="GHEA Grapalat"/>
          <w:sz w:val="24"/>
          <w:szCs w:val="24"/>
        </w:rPr>
        <w:tab/>
      </w:r>
      <w:r w:rsidRPr="00437197">
        <w:rPr>
          <w:rFonts w:ascii="GHEA Grapalat" w:hAnsi="GHEA Grapalat"/>
          <w:sz w:val="24"/>
          <w:szCs w:val="24"/>
        </w:rPr>
        <w:t>г.</w:t>
      </w:r>
    </w:p>
    <w:p w14:paraId="4CBB1C20"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Наименование договора (далее — Договор)</w:t>
      </w:r>
      <w:r w:rsidR="00F71F29" w:rsidRPr="00437197">
        <w:rPr>
          <w:rFonts w:ascii="GHEA Grapalat" w:hAnsi="GHEA Grapalat"/>
        </w:rPr>
        <w:t xml:space="preserve"> </w:t>
      </w:r>
      <w:r w:rsidR="00196F14" w:rsidRPr="00437197">
        <w:rPr>
          <w:rFonts w:ascii="GHEA Grapalat" w:hAnsi="GHEA Grapalat"/>
        </w:rPr>
        <w:t>_</w:t>
      </w:r>
      <w:r w:rsidR="00F71F29" w:rsidRPr="00437197">
        <w:rPr>
          <w:rFonts w:ascii="GHEA Grapalat" w:hAnsi="GHEA Grapalat"/>
        </w:rPr>
        <w:t>_______</w:t>
      </w:r>
      <w:r w:rsidR="00196F14" w:rsidRPr="00437197">
        <w:rPr>
          <w:rFonts w:ascii="GHEA Grapalat" w:hAnsi="GHEA Grapalat"/>
        </w:rPr>
        <w:t>_</w:t>
      </w:r>
      <w:r w:rsidR="00F71F29" w:rsidRPr="00437197">
        <w:rPr>
          <w:rFonts w:ascii="GHEA Grapalat" w:hAnsi="GHEA Grapalat"/>
        </w:rPr>
        <w:t>__</w:t>
      </w:r>
      <w:r w:rsidR="00196F14" w:rsidRPr="00437197">
        <w:rPr>
          <w:rFonts w:ascii="GHEA Grapalat" w:hAnsi="GHEA Grapalat"/>
        </w:rPr>
        <w:t>_____</w:t>
      </w:r>
      <w:r w:rsidRPr="00437197">
        <w:rPr>
          <w:rFonts w:ascii="GHEA Grapalat" w:hAnsi="GHEA Grapalat"/>
        </w:rPr>
        <w:t>__________________</w:t>
      </w:r>
    </w:p>
    <w:p w14:paraId="4132D789"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Дата заключения Договора "___</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_" "______</w:t>
      </w:r>
      <w:r w:rsidR="00196F14" w:rsidRPr="00437197">
        <w:rPr>
          <w:rFonts w:ascii="GHEA Grapalat" w:hAnsi="GHEA Grapalat"/>
        </w:rPr>
        <w:t>_______</w:t>
      </w:r>
      <w:r w:rsidRPr="00437197">
        <w:rPr>
          <w:rFonts w:ascii="GHEA Grapalat" w:hAnsi="GHEA Grapalat"/>
        </w:rPr>
        <w:t xml:space="preserve">__________" 20 </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 xml:space="preserve"> г.</w:t>
      </w:r>
    </w:p>
    <w:p w14:paraId="568374E4"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Номер Договора ____</w:t>
      </w:r>
      <w:r w:rsidR="00196F14" w:rsidRPr="00437197">
        <w:rPr>
          <w:rFonts w:ascii="GHEA Grapalat" w:hAnsi="GHEA Grapalat"/>
        </w:rPr>
        <w:t>_____________</w:t>
      </w:r>
      <w:r w:rsidR="00F71F29" w:rsidRPr="00437197">
        <w:rPr>
          <w:rFonts w:ascii="GHEA Grapalat" w:hAnsi="GHEA Grapalat"/>
        </w:rPr>
        <w:t>___________________________________</w:t>
      </w:r>
      <w:r w:rsidRPr="00437197">
        <w:rPr>
          <w:rFonts w:ascii="GHEA Grapalat" w:hAnsi="GHEA Grapalat"/>
        </w:rPr>
        <w:t>______</w:t>
      </w:r>
    </w:p>
    <w:p w14:paraId="0C282BAB" w14:textId="77777777" w:rsidR="00AB4EAB" w:rsidRPr="00437197" w:rsidRDefault="0038400D" w:rsidP="003850C3">
      <w:pPr>
        <w:widowControl w:val="0"/>
        <w:tabs>
          <w:tab w:val="left" w:pos="5954"/>
          <w:tab w:val="left" w:pos="6663"/>
          <w:tab w:val="left" w:pos="7513"/>
        </w:tabs>
        <w:jc w:val="both"/>
        <w:rPr>
          <w:rFonts w:ascii="GHEA Grapalat" w:hAnsi="GHEA Grapalat"/>
        </w:rPr>
      </w:pPr>
      <w:r w:rsidRPr="00437197">
        <w:rPr>
          <w:rFonts w:ascii="GHEA Grapalat" w:hAnsi="GHEA Grapalat"/>
        </w:rPr>
        <w:t>Заказчик и сторона Договора, принимая за основание относящийся к исполнению договора счет-фактуру N __</w:t>
      </w:r>
      <w:r w:rsidR="00F71F29" w:rsidRPr="00437197">
        <w:rPr>
          <w:rFonts w:ascii="GHEA Grapalat" w:hAnsi="GHEA Grapalat"/>
        </w:rPr>
        <w:t>_____</w:t>
      </w:r>
      <w:proofErr w:type="gramStart"/>
      <w:r w:rsidRPr="00437197">
        <w:rPr>
          <w:rFonts w:ascii="GHEA Grapalat" w:hAnsi="GHEA Grapalat"/>
        </w:rPr>
        <w:t>_ ,</w:t>
      </w:r>
      <w:proofErr w:type="gramEnd"/>
      <w:r w:rsidRPr="00437197">
        <w:rPr>
          <w:rFonts w:ascii="GHEA Grapalat" w:hAnsi="GHEA Grapalat"/>
        </w:rPr>
        <w:t xml:space="preserve"> выписанный "</w:t>
      </w:r>
      <w:r w:rsidR="00D52566" w:rsidRPr="00437197">
        <w:rPr>
          <w:rFonts w:ascii="GHEA Grapalat" w:hAnsi="GHEA Grapalat"/>
        </w:rPr>
        <w:tab/>
      </w:r>
      <w:r w:rsidRPr="00437197">
        <w:rPr>
          <w:rFonts w:ascii="GHEA Grapalat" w:hAnsi="GHEA Grapalat"/>
        </w:rPr>
        <w:t>"</w:t>
      </w:r>
      <w:r w:rsidR="00AA7117" w:rsidRPr="00437197">
        <w:rPr>
          <w:rFonts w:ascii="GHEA Grapalat" w:hAnsi="GHEA Grapalat"/>
        </w:rPr>
        <w:t xml:space="preserve"> </w:t>
      </w:r>
      <w:r w:rsidRPr="00437197">
        <w:rPr>
          <w:rFonts w:ascii="GHEA Grapalat" w:hAnsi="GHEA Grapalat"/>
        </w:rPr>
        <w:t>"</w:t>
      </w:r>
      <w:r w:rsidR="00D52566" w:rsidRPr="00437197">
        <w:rPr>
          <w:rFonts w:ascii="GHEA Grapalat" w:hAnsi="GHEA Grapalat"/>
        </w:rPr>
        <w:tab/>
      </w:r>
      <w:r w:rsidR="00AB4EAB" w:rsidRPr="00437197">
        <w:rPr>
          <w:rFonts w:ascii="GHEA Grapalat" w:hAnsi="GHEA Grapalat"/>
        </w:rPr>
        <w:t>"</w:t>
      </w:r>
      <w:r w:rsidRPr="00437197">
        <w:rPr>
          <w:rFonts w:ascii="GHEA Grapalat" w:hAnsi="GHEA Grapalat"/>
        </w:rPr>
        <w:t xml:space="preserve"> 20</w:t>
      </w:r>
      <w:r w:rsidR="00D52566" w:rsidRPr="00437197">
        <w:rPr>
          <w:rFonts w:ascii="GHEA Grapalat" w:hAnsi="GHEA Grapalat"/>
        </w:rPr>
        <w:tab/>
      </w:r>
      <w:r w:rsidRPr="00437197">
        <w:rPr>
          <w:rFonts w:ascii="GHEA Grapalat" w:hAnsi="GHEA Grapalat"/>
        </w:rPr>
        <w:t>г., составили настоящий акт о следующем:</w:t>
      </w:r>
      <w:r w:rsidR="00AB4EAB" w:rsidRPr="00437197">
        <w:rPr>
          <w:rFonts w:ascii="GHEA Grapalat" w:hAnsi="GHEA Grapalat"/>
        </w:rPr>
        <w:br w:type="page"/>
      </w:r>
    </w:p>
    <w:p w14:paraId="7C1FF49E" w14:textId="77777777" w:rsidR="0038400D" w:rsidRPr="00437197" w:rsidRDefault="0038400D" w:rsidP="003850C3">
      <w:pPr>
        <w:widowControl w:val="0"/>
        <w:ind w:firstLine="567"/>
        <w:jc w:val="both"/>
        <w:rPr>
          <w:rFonts w:ascii="GHEA Grapalat" w:hAnsi="GHEA Grapalat"/>
          <w:iCs/>
        </w:rPr>
      </w:pPr>
      <w:r w:rsidRPr="00437197">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37197" w14:paraId="317ED603" w14:textId="77777777" w:rsidTr="00AB4EAB">
        <w:trPr>
          <w:jc w:val="center"/>
        </w:trPr>
        <w:tc>
          <w:tcPr>
            <w:tcW w:w="442" w:type="dxa"/>
            <w:vMerge w:val="restart"/>
            <w:vAlign w:val="center"/>
          </w:tcPr>
          <w:p w14:paraId="70F845C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w:t>
            </w:r>
          </w:p>
        </w:tc>
        <w:tc>
          <w:tcPr>
            <w:tcW w:w="10263" w:type="dxa"/>
            <w:gridSpan w:val="8"/>
            <w:vAlign w:val="center"/>
          </w:tcPr>
          <w:p w14:paraId="7F99271F" w14:textId="77777777" w:rsidR="0038400D" w:rsidRPr="00437197"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437197">
              <w:rPr>
                <w:rFonts w:ascii="GHEA Grapalat" w:hAnsi="GHEA Grapalat"/>
                <w:sz w:val="16"/>
                <w:szCs w:val="16"/>
              </w:rPr>
              <w:t>Поставленные товары</w:t>
            </w:r>
          </w:p>
        </w:tc>
      </w:tr>
      <w:tr w:rsidR="00B138F3" w:rsidRPr="00437197" w14:paraId="353FCB1E" w14:textId="77777777" w:rsidTr="00AB4EAB">
        <w:trPr>
          <w:jc w:val="center"/>
        </w:trPr>
        <w:tc>
          <w:tcPr>
            <w:tcW w:w="442" w:type="dxa"/>
            <w:vMerge/>
          </w:tcPr>
          <w:p w14:paraId="69E4ED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val="restart"/>
            <w:vAlign w:val="center"/>
          </w:tcPr>
          <w:p w14:paraId="0E74911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наименование</w:t>
            </w:r>
          </w:p>
        </w:tc>
        <w:tc>
          <w:tcPr>
            <w:tcW w:w="1440" w:type="dxa"/>
            <w:vMerge w:val="restart"/>
            <w:vAlign w:val="center"/>
          </w:tcPr>
          <w:p w14:paraId="28EEDED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краткое изложение технической характеристики</w:t>
            </w:r>
          </w:p>
        </w:tc>
        <w:tc>
          <w:tcPr>
            <w:tcW w:w="2575" w:type="dxa"/>
            <w:gridSpan w:val="2"/>
            <w:vAlign w:val="center"/>
          </w:tcPr>
          <w:p w14:paraId="6EE6F25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количественный показатель</w:t>
            </w:r>
          </w:p>
        </w:tc>
        <w:tc>
          <w:tcPr>
            <w:tcW w:w="2693" w:type="dxa"/>
            <w:gridSpan w:val="2"/>
            <w:vAlign w:val="center"/>
          </w:tcPr>
          <w:p w14:paraId="2CEC859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срок исполнения</w:t>
            </w:r>
          </w:p>
        </w:tc>
        <w:tc>
          <w:tcPr>
            <w:tcW w:w="1134" w:type="dxa"/>
            <w:vMerge w:val="restart"/>
            <w:vAlign w:val="center"/>
          </w:tcPr>
          <w:p w14:paraId="08CEE248"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умма, подлежащая уплате (тыс. драмов)</w:t>
            </w:r>
          </w:p>
        </w:tc>
        <w:tc>
          <w:tcPr>
            <w:tcW w:w="1333" w:type="dxa"/>
            <w:vMerge w:val="restart"/>
            <w:vAlign w:val="center"/>
          </w:tcPr>
          <w:p w14:paraId="03CB9C82"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рок оплаты (по графику оплаты)</w:t>
            </w:r>
          </w:p>
        </w:tc>
      </w:tr>
      <w:tr w:rsidR="00B138F3" w:rsidRPr="00437197" w14:paraId="4F450DAE" w14:textId="77777777" w:rsidTr="00AB4EAB">
        <w:trPr>
          <w:trHeight w:val="1105"/>
          <w:jc w:val="center"/>
        </w:trPr>
        <w:tc>
          <w:tcPr>
            <w:tcW w:w="442" w:type="dxa"/>
            <w:vMerge/>
            <w:tcBorders>
              <w:bottom w:val="single" w:sz="4" w:space="0" w:color="auto"/>
            </w:tcBorders>
          </w:tcPr>
          <w:p w14:paraId="6B6017F6"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vAlign w:val="center"/>
          </w:tcPr>
          <w:p w14:paraId="60841EF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vAlign w:val="center"/>
          </w:tcPr>
          <w:p w14:paraId="47A3F7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vAlign w:val="center"/>
          </w:tcPr>
          <w:p w14:paraId="78482A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418" w:type="dxa"/>
            <w:tcBorders>
              <w:bottom w:val="single" w:sz="4" w:space="0" w:color="auto"/>
            </w:tcBorders>
            <w:vAlign w:val="center"/>
          </w:tcPr>
          <w:p w14:paraId="52B5D3F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134" w:type="dxa"/>
            <w:vMerge/>
            <w:tcBorders>
              <w:bottom w:val="single" w:sz="4" w:space="0" w:color="auto"/>
            </w:tcBorders>
            <w:vAlign w:val="center"/>
          </w:tcPr>
          <w:p w14:paraId="0B81267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vAlign w:val="center"/>
          </w:tcPr>
          <w:p w14:paraId="74ADEC0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B138F3" w:rsidRPr="00437197" w14:paraId="6932984D" w14:textId="77777777" w:rsidTr="00AB4EAB">
        <w:trPr>
          <w:jc w:val="center"/>
        </w:trPr>
        <w:tc>
          <w:tcPr>
            <w:tcW w:w="442" w:type="dxa"/>
            <w:vAlign w:val="center"/>
          </w:tcPr>
          <w:p w14:paraId="272AA22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Align w:val="center"/>
          </w:tcPr>
          <w:p w14:paraId="299B99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Align w:val="center"/>
          </w:tcPr>
          <w:p w14:paraId="514E03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vAlign w:val="center"/>
          </w:tcPr>
          <w:p w14:paraId="38F3575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vAlign w:val="center"/>
          </w:tcPr>
          <w:p w14:paraId="6A695B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vAlign w:val="center"/>
          </w:tcPr>
          <w:p w14:paraId="66D9A3E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vAlign w:val="center"/>
          </w:tcPr>
          <w:p w14:paraId="4671C77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vAlign w:val="center"/>
          </w:tcPr>
          <w:p w14:paraId="15FEAF7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Align w:val="center"/>
          </w:tcPr>
          <w:p w14:paraId="669E7D1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38400D" w:rsidRPr="00437197" w14:paraId="717CFA93" w14:textId="77777777" w:rsidTr="00AB4EAB">
        <w:trPr>
          <w:jc w:val="center"/>
        </w:trPr>
        <w:tc>
          <w:tcPr>
            <w:tcW w:w="442" w:type="dxa"/>
          </w:tcPr>
          <w:p w14:paraId="5509A8D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tcPr>
          <w:p w14:paraId="6E9F75B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tcPr>
          <w:p w14:paraId="76746C2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Pr>
          <w:p w14:paraId="6B664A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tcPr>
          <w:p w14:paraId="4E3275A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tcPr>
          <w:p w14:paraId="00D8B82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tcPr>
          <w:p w14:paraId="151C746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tcPr>
          <w:p w14:paraId="7FAA3F8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tcPr>
          <w:p w14:paraId="4154E90A"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bl>
    <w:p w14:paraId="62A5C05A" w14:textId="77777777" w:rsidR="0038400D" w:rsidRPr="00437197" w:rsidRDefault="0038400D" w:rsidP="003850C3">
      <w:pPr>
        <w:widowControl w:val="0"/>
        <w:ind w:firstLine="375"/>
        <w:jc w:val="both"/>
        <w:rPr>
          <w:rFonts w:ascii="GHEA Grapalat" w:hAnsi="GHEA Grapalat" w:cs="Arial"/>
          <w:iCs/>
          <w:lang w:val="en-US"/>
        </w:rPr>
      </w:pPr>
    </w:p>
    <w:p w14:paraId="0BD12CB7" w14:textId="77777777" w:rsidR="0038400D" w:rsidRPr="00437197" w:rsidRDefault="0038400D" w:rsidP="003850C3">
      <w:pPr>
        <w:widowControl w:val="0"/>
        <w:ind w:firstLine="567"/>
        <w:jc w:val="both"/>
        <w:rPr>
          <w:rFonts w:ascii="GHEA Grapalat" w:hAnsi="GHEA Grapalat"/>
          <w:iCs/>
          <w:snapToGrid w:val="0"/>
        </w:rPr>
      </w:pPr>
      <w:r w:rsidRPr="00437197">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437197">
        <w:rPr>
          <w:rFonts w:ascii="GHEA Grapalat" w:hAnsi="GHEA Grapalat"/>
          <w:snapToGrid w:val="0"/>
        </w:rPr>
        <w:t>Акта,</w:t>
      </w:r>
      <w:r w:rsidRPr="00437197">
        <w:rPr>
          <w:rFonts w:ascii="GHEA Grapalat" w:hAnsi="GHEA Grapalat"/>
        </w:rPr>
        <w:t>являются</w:t>
      </w:r>
      <w:proofErr w:type="spellEnd"/>
      <w:proofErr w:type="gramEnd"/>
      <w:r w:rsidRPr="00437197">
        <w:rPr>
          <w:rFonts w:ascii="GHEA Grapalat" w:hAnsi="GHEA Grapalat"/>
        </w:rPr>
        <w:t xml:space="preserve"> составляющей частью настоящего Акта и прилагаются.</w:t>
      </w:r>
    </w:p>
    <w:p w14:paraId="72AD3128" w14:textId="77777777" w:rsidR="0038400D" w:rsidRPr="00437197" w:rsidRDefault="0038400D" w:rsidP="003850C3">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37197" w14:paraId="7DB4B8B6" w14:textId="77777777" w:rsidTr="007A2020">
        <w:trPr>
          <w:trHeight w:val="266"/>
          <w:tblCellSpacing w:w="7" w:type="dxa"/>
          <w:jc w:val="center"/>
        </w:trPr>
        <w:tc>
          <w:tcPr>
            <w:tcW w:w="0" w:type="auto"/>
            <w:vAlign w:val="center"/>
          </w:tcPr>
          <w:p w14:paraId="7943D313" w14:textId="77777777" w:rsidR="0038400D" w:rsidRPr="00437197" w:rsidRDefault="0038400D" w:rsidP="003850C3">
            <w:pPr>
              <w:widowControl w:val="0"/>
              <w:jc w:val="center"/>
              <w:rPr>
                <w:rFonts w:ascii="GHEA Grapalat" w:hAnsi="GHEA Grapalat"/>
                <w:iCs/>
              </w:rPr>
            </w:pPr>
            <w:r w:rsidRPr="00437197">
              <w:rPr>
                <w:rFonts w:ascii="GHEA Grapalat" w:hAnsi="GHEA Grapalat"/>
              </w:rPr>
              <w:t xml:space="preserve">Товар передал </w:t>
            </w:r>
          </w:p>
        </w:tc>
        <w:tc>
          <w:tcPr>
            <w:tcW w:w="0" w:type="auto"/>
            <w:vAlign w:val="center"/>
          </w:tcPr>
          <w:p w14:paraId="3A05705F" w14:textId="77777777" w:rsidR="0038400D" w:rsidRPr="00437197" w:rsidRDefault="0038400D" w:rsidP="003850C3">
            <w:pPr>
              <w:widowControl w:val="0"/>
              <w:jc w:val="center"/>
              <w:rPr>
                <w:rFonts w:ascii="GHEA Grapalat" w:hAnsi="GHEA Grapalat"/>
                <w:iCs/>
              </w:rPr>
            </w:pPr>
            <w:r w:rsidRPr="00437197">
              <w:rPr>
                <w:rFonts w:ascii="GHEA Grapalat" w:hAnsi="GHEA Grapalat"/>
              </w:rPr>
              <w:t>Товар принят</w:t>
            </w:r>
          </w:p>
        </w:tc>
      </w:tr>
      <w:tr w:rsidR="00B138F3" w:rsidRPr="00437197" w14:paraId="31DA1D5B" w14:textId="77777777" w:rsidTr="007A2020">
        <w:trPr>
          <w:trHeight w:val="473"/>
          <w:tblCellSpacing w:w="7" w:type="dxa"/>
          <w:jc w:val="center"/>
        </w:trPr>
        <w:tc>
          <w:tcPr>
            <w:tcW w:w="0" w:type="auto"/>
            <w:vAlign w:val="center"/>
          </w:tcPr>
          <w:p w14:paraId="191F13E8"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w:t>
            </w:r>
            <w:r w:rsidR="00196F14" w:rsidRPr="00437197">
              <w:rPr>
                <w:rFonts w:ascii="GHEA Grapalat" w:hAnsi="GHEA Grapalat"/>
              </w:rPr>
              <w:t>________</w:t>
            </w:r>
            <w:r w:rsidRPr="00437197">
              <w:rPr>
                <w:rFonts w:ascii="GHEA Grapalat" w:hAnsi="GHEA Grapalat"/>
              </w:rPr>
              <w:t xml:space="preserve">___ </w:t>
            </w:r>
          </w:p>
          <w:p w14:paraId="584B7370"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 xml:space="preserve">подпись </w:t>
            </w:r>
          </w:p>
        </w:tc>
        <w:tc>
          <w:tcPr>
            <w:tcW w:w="0" w:type="auto"/>
            <w:vAlign w:val="center"/>
          </w:tcPr>
          <w:p w14:paraId="61986674"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w:t>
            </w:r>
            <w:r w:rsidR="0038400D" w:rsidRPr="00437197">
              <w:rPr>
                <w:rFonts w:ascii="GHEA Grapalat" w:hAnsi="GHEA Grapalat"/>
              </w:rPr>
              <w:t>__________________</w:t>
            </w:r>
          </w:p>
          <w:p w14:paraId="2E9F5705"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 xml:space="preserve">подпись </w:t>
            </w:r>
          </w:p>
        </w:tc>
      </w:tr>
      <w:tr w:rsidR="00B138F3" w:rsidRPr="00437197" w14:paraId="40FECCA2" w14:textId="77777777" w:rsidTr="007A2020">
        <w:trPr>
          <w:trHeight w:val="503"/>
          <w:tblCellSpacing w:w="7" w:type="dxa"/>
          <w:jc w:val="center"/>
        </w:trPr>
        <w:tc>
          <w:tcPr>
            <w:tcW w:w="0" w:type="auto"/>
            <w:vAlign w:val="center"/>
          </w:tcPr>
          <w:p w14:paraId="17A4EAED"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_____________________</w:t>
            </w:r>
            <w:r w:rsidR="0038400D" w:rsidRPr="00437197">
              <w:rPr>
                <w:rFonts w:ascii="GHEA Grapalat" w:hAnsi="GHEA Grapalat"/>
              </w:rPr>
              <w:t xml:space="preserve">_ </w:t>
            </w:r>
          </w:p>
          <w:p w14:paraId="2CD548C9"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фамилия, имя</w:t>
            </w:r>
          </w:p>
        </w:tc>
        <w:tc>
          <w:tcPr>
            <w:tcW w:w="0" w:type="auto"/>
            <w:vAlign w:val="center"/>
          </w:tcPr>
          <w:p w14:paraId="0D5613D3"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w:t>
            </w:r>
            <w:r w:rsidR="0038400D" w:rsidRPr="00437197">
              <w:rPr>
                <w:rFonts w:ascii="GHEA Grapalat" w:hAnsi="GHEA Grapalat"/>
              </w:rPr>
              <w:t>___________________</w:t>
            </w:r>
          </w:p>
          <w:p w14:paraId="3A434019"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фамилия, имя</w:t>
            </w:r>
          </w:p>
        </w:tc>
      </w:tr>
      <w:tr w:rsidR="00B138F3" w:rsidRPr="00437197" w14:paraId="724076F4" w14:textId="77777777" w:rsidTr="007A2020">
        <w:trPr>
          <w:trHeight w:val="281"/>
          <w:tblCellSpacing w:w="7" w:type="dxa"/>
          <w:jc w:val="center"/>
        </w:trPr>
        <w:tc>
          <w:tcPr>
            <w:tcW w:w="0" w:type="auto"/>
            <w:vAlign w:val="center"/>
          </w:tcPr>
          <w:p w14:paraId="09FD3C9F"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c>
          <w:tcPr>
            <w:tcW w:w="0" w:type="auto"/>
            <w:vAlign w:val="center"/>
          </w:tcPr>
          <w:p w14:paraId="530B441A"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r>
    </w:tbl>
    <w:p w14:paraId="2E2062DB" w14:textId="77777777" w:rsidR="00196F14" w:rsidRPr="00437197" w:rsidRDefault="00196F14" w:rsidP="003850C3">
      <w:pPr>
        <w:widowControl w:val="0"/>
        <w:jc w:val="right"/>
        <w:rPr>
          <w:rFonts w:ascii="GHEA Grapalat" w:hAnsi="GHEA Grapalat" w:cs="Sylfaen"/>
          <w:b/>
        </w:rPr>
      </w:pPr>
    </w:p>
    <w:p w14:paraId="2B7D3AE9" w14:textId="77777777" w:rsidR="00196F14" w:rsidRPr="00437197" w:rsidRDefault="00196F14" w:rsidP="003850C3">
      <w:pPr>
        <w:rPr>
          <w:rFonts w:ascii="GHEA Grapalat" w:hAnsi="GHEA Grapalat" w:cs="Sylfaen"/>
          <w:b/>
        </w:rPr>
      </w:pPr>
      <w:r w:rsidRPr="00437197">
        <w:rPr>
          <w:rFonts w:ascii="GHEA Grapalat" w:hAnsi="GHEA Grapalat" w:cs="Sylfaen"/>
          <w:b/>
        </w:rPr>
        <w:br w:type="page"/>
      </w:r>
    </w:p>
    <w:p w14:paraId="7E49BDD4" w14:textId="77777777" w:rsidR="00071D1C" w:rsidRPr="00437197" w:rsidRDefault="00071D1C" w:rsidP="003850C3">
      <w:pPr>
        <w:widowControl w:val="0"/>
        <w:jc w:val="right"/>
        <w:rPr>
          <w:rFonts w:ascii="GHEA Grapalat" w:hAnsi="GHEA Grapalat" w:cs="Sylfaen"/>
          <w:i/>
        </w:rPr>
      </w:pPr>
      <w:r w:rsidRPr="00437197">
        <w:rPr>
          <w:rFonts w:ascii="GHEA Grapalat" w:hAnsi="GHEA Grapalat"/>
          <w:i/>
        </w:rPr>
        <w:lastRenderedPageBreak/>
        <w:t>Приложение № 3.1</w:t>
      </w:r>
    </w:p>
    <w:p w14:paraId="6E046F44" w14:textId="77777777" w:rsidR="00341A74" w:rsidRPr="00437197" w:rsidRDefault="00341A74" w:rsidP="003850C3">
      <w:pPr>
        <w:widowControl w:val="0"/>
        <w:jc w:val="right"/>
        <w:rPr>
          <w:rFonts w:ascii="GHEA Grapalat" w:hAnsi="GHEA Grapalat" w:cs="Sylfaen"/>
          <w:i/>
        </w:rPr>
      </w:pPr>
      <w:r w:rsidRPr="00437197">
        <w:rPr>
          <w:rFonts w:ascii="GHEA Grapalat" w:hAnsi="GHEA Grapalat"/>
          <w:i/>
        </w:rPr>
        <w:t xml:space="preserve">к Договору под кодом </w:t>
      </w:r>
      <w:r w:rsidR="00196F14" w:rsidRPr="00437197">
        <w:rPr>
          <w:rFonts w:ascii="GHEA Grapalat" w:hAnsi="GHEA Grapalat" w:cs="Sylfaen"/>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20</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г.</w:t>
      </w:r>
    </w:p>
    <w:p w14:paraId="3B2D6A48" w14:textId="77777777" w:rsidR="00071D1C" w:rsidRPr="00437197" w:rsidRDefault="00071D1C" w:rsidP="003850C3">
      <w:pPr>
        <w:widowControl w:val="0"/>
        <w:tabs>
          <w:tab w:val="left" w:pos="360"/>
          <w:tab w:val="left" w:pos="540"/>
        </w:tabs>
        <w:jc w:val="center"/>
        <w:rPr>
          <w:rFonts w:ascii="GHEA Grapalat" w:hAnsi="GHEA Grapalat" w:cs="Sylfaen"/>
          <w:b/>
          <w:bCs/>
        </w:rPr>
      </w:pPr>
    </w:p>
    <w:p w14:paraId="58531942" w14:textId="77777777" w:rsidR="00071D1C" w:rsidRPr="00437197" w:rsidRDefault="00196F14" w:rsidP="003850C3">
      <w:pPr>
        <w:widowControl w:val="0"/>
        <w:jc w:val="center"/>
        <w:rPr>
          <w:rFonts w:ascii="GHEA Grapalat" w:hAnsi="GHEA Grapalat" w:cs="Sylfaen"/>
          <w:bCs/>
        </w:rPr>
      </w:pPr>
      <w:r w:rsidRPr="00437197">
        <w:rPr>
          <w:rFonts w:ascii="GHEA Grapalat" w:hAnsi="GHEA Grapalat"/>
        </w:rPr>
        <w:t>АКТ №———</w:t>
      </w:r>
    </w:p>
    <w:p w14:paraId="06FCCF4C"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rPr>
        <w:t xml:space="preserve">относительно фиксирования факта передачи Покупателю результата договора </w:t>
      </w:r>
    </w:p>
    <w:p w14:paraId="2BA953AD" w14:textId="77777777" w:rsidR="00071D1C" w:rsidRPr="00437197" w:rsidRDefault="00071D1C" w:rsidP="003850C3">
      <w:pPr>
        <w:widowControl w:val="0"/>
        <w:tabs>
          <w:tab w:val="left" w:pos="360"/>
          <w:tab w:val="left" w:pos="540"/>
        </w:tabs>
        <w:jc w:val="center"/>
        <w:rPr>
          <w:rFonts w:ascii="GHEA Grapalat" w:hAnsi="GHEA Grapalat" w:cs="Sylfaen"/>
        </w:rPr>
      </w:pPr>
    </w:p>
    <w:p w14:paraId="19FBEF1D" w14:textId="77777777" w:rsidR="006B3AE3" w:rsidRPr="00437197" w:rsidRDefault="006B3AE3" w:rsidP="003850C3">
      <w:pPr>
        <w:widowControl w:val="0"/>
        <w:ind w:firstLine="567"/>
        <w:jc w:val="both"/>
        <w:rPr>
          <w:rFonts w:ascii="GHEA Grapalat" w:hAnsi="GHEA Grapalat"/>
        </w:rPr>
      </w:pPr>
      <w:r w:rsidRPr="00437197">
        <w:rPr>
          <w:rFonts w:ascii="GHEA Grapalat" w:hAnsi="GHEA Grapalat"/>
        </w:rPr>
        <w:t>Настоящим фиксируется, что в рамках договора закупки № ______________,</w:t>
      </w:r>
    </w:p>
    <w:p w14:paraId="7110E826" w14:textId="77777777" w:rsidR="006B3AE3" w:rsidRPr="00437197" w:rsidRDefault="006B3AE3" w:rsidP="003850C3">
      <w:pPr>
        <w:widowControl w:val="0"/>
        <w:ind w:left="7371" w:hanging="141"/>
        <w:jc w:val="both"/>
        <w:rPr>
          <w:rFonts w:ascii="GHEA Grapalat" w:hAnsi="GHEA Grapalat"/>
          <w:sz w:val="16"/>
        </w:rPr>
      </w:pPr>
      <w:r w:rsidRPr="00437197">
        <w:rPr>
          <w:rFonts w:ascii="GHEA Grapalat" w:hAnsi="GHEA Grapalat"/>
          <w:sz w:val="16"/>
        </w:rPr>
        <w:t>номер договора</w:t>
      </w:r>
    </w:p>
    <w:p w14:paraId="30A6F7FC" w14:textId="77777777" w:rsidR="006B3AE3" w:rsidRPr="00437197" w:rsidRDefault="006B3AE3" w:rsidP="003850C3">
      <w:pPr>
        <w:widowControl w:val="0"/>
        <w:tabs>
          <w:tab w:val="left" w:pos="4480"/>
        </w:tabs>
        <w:jc w:val="both"/>
        <w:rPr>
          <w:rFonts w:ascii="GHEA Grapalat" w:hAnsi="GHEA Grapalat" w:cs="Sylfaen"/>
        </w:rPr>
      </w:pPr>
      <w:r w:rsidRPr="00437197">
        <w:rPr>
          <w:rFonts w:ascii="GHEA Grapalat" w:hAnsi="GHEA Grapalat"/>
        </w:rPr>
        <w:t>заключенного __________________ 20</w:t>
      </w:r>
      <w:r w:rsidRPr="00437197">
        <w:rPr>
          <w:rFonts w:ascii="GHEA Grapalat" w:hAnsi="GHEA Grapalat"/>
        </w:rPr>
        <w:tab/>
        <w:t>г. между _____________________________</w:t>
      </w:r>
    </w:p>
    <w:p w14:paraId="108453E5" w14:textId="77777777" w:rsidR="006B3AE3" w:rsidRPr="00437197" w:rsidRDefault="006B3AE3" w:rsidP="003850C3">
      <w:pPr>
        <w:widowControl w:val="0"/>
        <w:tabs>
          <w:tab w:val="left" w:pos="6379"/>
        </w:tabs>
        <w:ind w:left="1701" w:right="-360"/>
        <w:jc w:val="both"/>
        <w:rPr>
          <w:rFonts w:ascii="GHEA Grapalat" w:hAnsi="GHEA Grapalat" w:cs="Sylfaen"/>
          <w:sz w:val="8"/>
        </w:rPr>
      </w:pPr>
      <w:r w:rsidRPr="00437197">
        <w:rPr>
          <w:rFonts w:ascii="GHEA Grapalat" w:hAnsi="GHEA Grapalat"/>
          <w:sz w:val="16"/>
        </w:rPr>
        <w:t xml:space="preserve">дата заключения договора </w:t>
      </w:r>
      <w:r w:rsidRPr="00437197">
        <w:rPr>
          <w:rFonts w:ascii="GHEA Grapalat" w:hAnsi="GHEA Grapalat"/>
          <w:sz w:val="16"/>
        </w:rPr>
        <w:tab/>
        <w:t>наименование Покупателя</w:t>
      </w:r>
    </w:p>
    <w:p w14:paraId="3F932766" w14:textId="77777777" w:rsidR="006B3AE3" w:rsidRPr="00437197" w:rsidRDefault="006B3AE3" w:rsidP="003850C3">
      <w:pPr>
        <w:widowControl w:val="0"/>
        <w:tabs>
          <w:tab w:val="left" w:pos="360"/>
          <w:tab w:val="left" w:pos="540"/>
        </w:tabs>
        <w:ind w:right="-2"/>
        <w:jc w:val="both"/>
        <w:rPr>
          <w:rFonts w:ascii="GHEA Grapalat" w:hAnsi="GHEA Grapalat"/>
        </w:rPr>
      </w:pPr>
      <w:r w:rsidRPr="00437197">
        <w:rPr>
          <w:rFonts w:ascii="GHEA Grapalat" w:hAnsi="GHEA Grapalat"/>
        </w:rPr>
        <w:t xml:space="preserve">(далее — Покупатель) и ________________________________ (далее — Продавец), </w:t>
      </w:r>
    </w:p>
    <w:p w14:paraId="0B5B382B" w14:textId="77777777" w:rsidR="006B3AE3" w:rsidRPr="00437197" w:rsidRDefault="006B3AE3" w:rsidP="003850C3">
      <w:pPr>
        <w:widowControl w:val="0"/>
        <w:ind w:left="3544" w:right="-360"/>
        <w:jc w:val="both"/>
        <w:rPr>
          <w:rFonts w:ascii="GHEA Grapalat" w:hAnsi="GHEA Grapalat"/>
          <w:sz w:val="16"/>
        </w:rPr>
      </w:pPr>
      <w:r w:rsidRPr="00437197">
        <w:rPr>
          <w:rFonts w:ascii="GHEA Grapalat" w:hAnsi="GHEA Grapalat"/>
          <w:sz w:val="16"/>
        </w:rPr>
        <w:t>наименование Продавца</w:t>
      </w:r>
    </w:p>
    <w:p w14:paraId="4586815E" w14:textId="77777777" w:rsidR="00071D1C" w:rsidRPr="00437197" w:rsidRDefault="006B3AE3" w:rsidP="003850C3">
      <w:pPr>
        <w:widowControl w:val="0"/>
        <w:tabs>
          <w:tab w:val="left" w:pos="360"/>
          <w:tab w:val="left" w:pos="540"/>
        </w:tabs>
        <w:jc w:val="both"/>
        <w:rPr>
          <w:rFonts w:ascii="GHEA Grapalat" w:hAnsi="GHEA Grapalat" w:cs="Sylfaen"/>
        </w:rPr>
      </w:pPr>
      <w:r w:rsidRPr="00437197">
        <w:rPr>
          <w:rFonts w:ascii="GHEA Grapalat" w:hAnsi="GHEA Grapalat"/>
        </w:rPr>
        <w:t>Продавец _______ 20</w:t>
      </w:r>
      <w:r w:rsidRPr="00437197">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37197"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437197" w:rsidRDefault="00071D1C" w:rsidP="003850C3">
            <w:pPr>
              <w:widowControl w:val="0"/>
              <w:jc w:val="center"/>
              <w:rPr>
                <w:rFonts w:ascii="GHEA Grapalat" w:hAnsi="GHEA Grapalat" w:cs="Sylfaen"/>
                <w:bCs/>
                <w:sz w:val="20"/>
                <w:szCs w:val="20"/>
              </w:rPr>
            </w:pPr>
            <w:r w:rsidRPr="00437197">
              <w:rPr>
                <w:rFonts w:ascii="GHEA Grapalat" w:hAnsi="GHEA Grapalat"/>
                <w:sz w:val="20"/>
                <w:szCs w:val="20"/>
              </w:rPr>
              <w:t>Товар</w:t>
            </w:r>
          </w:p>
        </w:tc>
      </w:tr>
      <w:tr w:rsidR="00B138F3" w:rsidRPr="00437197"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437197" w:rsidRDefault="0016519F" w:rsidP="003850C3">
            <w:pPr>
              <w:widowControl w:val="0"/>
              <w:jc w:val="center"/>
              <w:rPr>
                <w:rFonts w:ascii="GHEA Grapalat" w:hAnsi="GHEA Grapalat"/>
                <w:sz w:val="20"/>
                <w:szCs w:val="20"/>
              </w:rPr>
            </w:pPr>
            <w:r w:rsidRPr="0043719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объем (фактический)</w:t>
            </w:r>
          </w:p>
        </w:tc>
      </w:tr>
      <w:tr w:rsidR="00B138F3" w:rsidRPr="00437197"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437197" w:rsidRDefault="00071D1C" w:rsidP="003850C3">
            <w:pPr>
              <w:widowControl w:val="0"/>
              <w:jc w:val="center"/>
              <w:rPr>
                <w:rFonts w:ascii="GHEA Grapalat" w:hAnsi="GHEA Grapalat" w:cs="Sylfaen"/>
                <w:sz w:val="20"/>
                <w:szCs w:val="20"/>
              </w:rPr>
            </w:pPr>
          </w:p>
        </w:tc>
      </w:tr>
      <w:tr w:rsidR="00071D1C" w:rsidRPr="00437197"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437197" w:rsidRDefault="00071D1C" w:rsidP="003850C3">
            <w:pPr>
              <w:widowControl w:val="0"/>
              <w:jc w:val="center"/>
              <w:rPr>
                <w:rFonts w:ascii="GHEA Grapalat" w:hAnsi="GHEA Grapalat" w:cs="Sylfaen"/>
                <w:sz w:val="20"/>
                <w:szCs w:val="20"/>
              </w:rPr>
            </w:pPr>
          </w:p>
        </w:tc>
      </w:tr>
    </w:tbl>
    <w:p w14:paraId="672D492A" w14:textId="77777777" w:rsidR="00071D1C" w:rsidRPr="00437197" w:rsidRDefault="00071D1C" w:rsidP="003850C3">
      <w:pPr>
        <w:widowControl w:val="0"/>
        <w:tabs>
          <w:tab w:val="left" w:pos="360"/>
          <w:tab w:val="left" w:pos="540"/>
        </w:tabs>
        <w:jc w:val="both"/>
        <w:rPr>
          <w:rFonts w:ascii="GHEA Grapalat" w:hAnsi="GHEA Grapalat" w:cs="Sylfaen"/>
        </w:rPr>
      </w:pPr>
    </w:p>
    <w:p w14:paraId="4F5CB8A2"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Настоящий акт составлен в 2 экземплярах, каждой из сторон предоставляется по одному экземпляру.</w:t>
      </w:r>
    </w:p>
    <w:p w14:paraId="3323F9AA" w14:textId="77777777" w:rsidR="00B138F3" w:rsidRPr="00437197" w:rsidRDefault="00B138F3" w:rsidP="003850C3">
      <w:pPr>
        <w:rPr>
          <w:rFonts w:ascii="GHEA Grapalat" w:hAnsi="GHEA Grapalat"/>
        </w:rPr>
      </w:pPr>
      <w:r w:rsidRPr="00437197">
        <w:rPr>
          <w:rFonts w:ascii="GHEA Grapalat" w:hAnsi="GHEA Grapalat"/>
        </w:rPr>
        <w:t xml:space="preserve">                                                       </w:t>
      </w:r>
    </w:p>
    <w:p w14:paraId="062DCE4C" w14:textId="77777777" w:rsidR="00071D1C" w:rsidRPr="00437197" w:rsidRDefault="00B138F3" w:rsidP="003850C3">
      <w:pPr>
        <w:rPr>
          <w:rFonts w:ascii="GHEA Grapalat" w:hAnsi="GHEA Grapalat"/>
          <w:lang w:val="en-US"/>
        </w:rPr>
      </w:pPr>
      <w:r w:rsidRPr="00437197">
        <w:rPr>
          <w:rFonts w:ascii="GHEA Grapalat" w:hAnsi="GHEA Grapalat"/>
        </w:rPr>
        <w:t xml:space="preserve">                                                          </w:t>
      </w:r>
      <w:r w:rsidR="00071D1C" w:rsidRPr="00437197">
        <w:rPr>
          <w:rFonts w:ascii="GHEA Grapalat" w:hAnsi="GHEA Grapalat"/>
        </w:rPr>
        <w:t>СТОРОНЫ</w:t>
      </w:r>
    </w:p>
    <w:p w14:paraId="264FDD6D" w14:textId="77777777" w:rsidR="007072C5" w:rsidRPr="00437197" w:rsidRDefault="007072C5" w:rsidP="003850C3">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437197" w14:paraId="46CA92A7" w14:textId="77777777" w:rsidTr="007072C5">
        <w:tc>
          <w:tcPr>
            <w:tcW w:w="4450" w:type="dxa"/>
          </w:tcPr>
          <w:p w14:paraId="60EE71B1"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Передал</w:t>
            </w:r>
          </w:p>
        </w:tc>
        <w:tc>
          <w:tcPr>
            <w:tcW w:w="4836" w:type="dxa"/>
          </w:tcPr>
          <w:p w14:paraId="368C7E00"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Принял</w:t>
            </w:r>
          </w:p>
        </w:tc>
      </w:tr>
    </w:tbl>
    <w:p w14:paraId="6468E389" w14:textId="77777777" w:rsidR="00071D1C" w:rsidRPr="00437197" w:rsidRDefault="00071D1C" w:rsidP="003850C3">
      <w:pPr>
        <w:widowControl w:val="0"/>
        <w:tabs>
          <w:tab w:val="left" w:pos="360"/>
          <w:tab w:val="left" w:pos="540"/>
        </w:tabs>
        <w:jc w:val="right"/>
        <w:rPr>
          <w:rFonts w:ascii="GHEA Grapalat" w:hAnsi="GHEA Grapalat" w:cs="Sylfaen"/>
        </w:rPr>
      </w:pPr>
      <w:r w:rsidRPr="00437197">
        <w:rPr>
          <w:rFonts w:ascii="GHEA Grapalat" w:hAnsi="GHEA Grapalat"/>
        </w:rPr>
        <w:t>представитель, спроектировавший заявку:</w:t>
      </w:r>
    </w:p>
    <w:p w14:paraId="26EDFAED" w14:textId="77777777" w:rsidR="00071D1C" w:rsidRPr="00437197" w:rsidRDefault="00071D1C" w:rsidP="003850C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37197" w14:paraId="6FA18051" w14:textId="77777777" w:rsidTr="00E22E51">
        <w:trPr>
          <w:tblCellSpacing w:w="7" w:type="dxa"/>
          <w:jc w:val="center"/>
        </w:trPr>
        <w:tc>
          <w:tcPr>
            <w:tcW w:w="0" w:type="auto"/>
            <w:vAlign w:val="center"/>
          </w:tcPr>
          <w:p w14:paraId="12C02F1E"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71DC3D47"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c>
          <w:tcPr>
            <w:tcW w:w="0" w:type="auto"/>
            <w:vAlign w:val="center"/>
          </w:tcPr>
          <w:p w14:paraId="2927D38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77EA3934"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r>
      <w:tr w:rsidR="00B138F3" w:rsidRPr="00437197" w14:paraId="6201F2E2" w14:textId="77777777" w:rsidTr="00E22E51">
        <w:trPr>
          <w:tblCellSpacing w:w="7" w:type="dxa"/>
          <w:jc w:val="center"/>
        </w:trPr>
        <w:tc>
          <w:tcPr>
            <w:tcW w:w="0" w:type="auto"/>
            <w:vAlign w:val="center"/>
          </w:tcPr>
          <w:p w14:paraId="21C48A28"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0BF4D536"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c>
          <w:tcPr>
            <w:tcW w:w="0" w:type="auto"/>
            <w:vAlign w:val="center"/>
          </w:tcPr>
          <w:p w14:paraId="4AA4205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15791AB3"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r>
    </w:tbl>
    <w:p w14:paraId="7FCFA83B" w14:textId="74D12862" w:rsidR="00380BF2" w:rsidRDefault="00380BF2" w:rsidP="003850C3">
      <w:pPr>
        <w:widowControl w:val="0"/>
        <w:ind w:left="-142" w:firstLine="142"/>
        <w:jc w:val="center"/>
        <w:rPr>
          <w:rFonts w:ascii="GHEA Grapalat" w:hAnsi="GHEA Grapalat" w:cs="Sylfaen"/>
          <w:b/>
        </w:rPr>
      </w:pPr>
    </w:p>
    <w:p w14:paraId="170740B9" w14:textId="77777777" w:rsidR="00380BF2" w:rsidRDefault="00380BF2">
      <w:pPr>
        <w:rPr>
          <w:rFonts w:ascii="GHEA Grapalat" w:hAnsi="GHEA Grapalat" w:cs="Sylfaen"/>
          <w:b/>
        </w:rPr>
      </w:pPr>
      <w:r>
        <w:rPr>
          <w:rFonts w:ascii="GHEA Grapalat" w:hAnsi="GHEA Grapalat" w:cs="Sylfaen"/>
          <w:b/>
        </w:rPr>
        <w:br w:type="page"/>
      </w:r>
    </w:p>
    <w:p w14:paraId="0C4ABC45" w14:textId="1A41141E" w:rsidR="00380BF2" w:rsidRPr="00BA20A0" w:rsidRDefault="00380BF2" w:rsidP="00380BF2">
      <w:pPr>
        <w:widowControl w:val="0"/>
        <w:jc w:val="right"/>
        <w:rPr>
          <w:rFonts w:ascii="GHEA Grapalat" w:hAnsi="GHEA Grapalat" w:cs="Sylfaen"/>
          <w:i/>
        </w:rPr>
      </w:pPr>
      <w:r>
        <w:rPr>
          <w:rFonts w:ascii="GHEA Grapalat" w:hAnsi="GHEA Grapalat"/>
          <w:i/>
        </w:rPr>
        <w:lastRenderedPageBreak/>
        <w:t>Пр</w:t>
      </w:r>
      <w:r w:rsidRPr="00BA20A0">
        <w:rPr>
          <w:rFonts w:ascii="GHEA Grapalat" w:hAnsi="GHEA Grapalat"/>
          <w:i/>
        </w:rPr>
        <w:t>иложение № 4</w:t>
      </w:r>
    </w:p>
    <w:p w14:paraId="2A256C59" w14:textId="77777777" w:rsidR="00380BF2" w:rsidRPr="00BA20A0" w:rsidRDefault="00380BF2" w:rsidP="00380BF2">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78BA5E88" w14:textId="77777777" w:rsidR="00380BF2" w:rsidRPr="00BA20A0" w:rsidRDefault="00380BF2" w:rsidP="00380BF2">
      <w:pPr>
        <w:jc w:val="center"/>
        <w:rPr>
          <w:rFonts w:ascii="GHEA Grapalat" w:hAnsi="GHEA Grapalat" w:cs="GHEA Grapalat"/>
        </w:rPr>
      </w:pPr>
    </w:p>
    <w:p w14:paraId="20C97D32" w14:textId="77777777" w:rsidR="00380BF2" w:rsidRPr="00BA20A0" w:rsidRDefault="00380BF2" w:rsidP="00380BF2">
      <w:pPr>
        <w:jc w:val="center"/>
        <w:rPr>
          <w:rFonts w:ascii="GHEA Grapalat" w:hAnsi="GHEA Grapalat" w:cs="GHEA Grapalat"/>
        </w:rPr>
      </w:pPr>
      <w:r w:rsidRPr="00BA20A0">
        <w:rPr>
          <w:rFonts w:ascii="GHEA Grapalat" w:hAnsi="GHEA Grapalat" w:cs="GHEA Grapalat"/>
        </w:rPr>
        <w:t>УВЕДОМЛЕНИЕ</w:t>
      </w:r>
    </w:p>
    <w:p w14:paraId="6CD4AF51" w14:textId="77777777" w:rsidR="00380BF2" w:rsidRPr="00BA20A0" w:rsidRDefault="00380BF2" w:rsidP="00380BF2">
      <w:pPr>
        <w:jc w:val="center"/>
        <w:rPr>
          <w:rFonts w:ascii="GHEA Grapalat" w:hAnsi="GHEA Grapalat" w:cs="GHEA Grapalat"/>
          <w:lang w:val="hy-AM"/>
        </w:rPr>
      </w:pPr>
    </w:p>
    <w:p w14:paraId="3656B38F" w14:textId="77777777" w:rsidR="00380BF2" w:rsidRPr="00774685" w:rsidRDefault="00380BF2" w:rsidP="00380BF2">
      <w:pPr>
        <w:rPr>
          <w:rFonts w:ascii="GHEA Grapalat" w:hAnsi="GHEA Grapalat" w:cs="Arial"/>
          <w:sz w:val="20"/>
          <w:szCs w:val="20"/>
        </w:rPr>
      </w:pPr>
      <w:r w:rsidRPr="00774685">
        <w:rPr>
          <w:rFonts w:ascii="GHEA Grapalat" w:hAnsi="GHEA Grapalat"/>
          <w:u w:val="single"/>
        </w:rPr>
        <w:t xml:space="preserve">                                                             </w:t>
      </w:r>
      <w:r w:rsidRPr="00774685">
        <w:rPr>
          <w:rFonts w:ascii="GHEA Grapalat" w:hAnsi="GHEA Grapalat"/>
          <w:u w:val="single"/>
        </w:rPr>
        <w:tab/>
      </w:r>
      <w:r w:rsidRPr="00774685">
        <w:rPr>
          <w:rFonts w:ascii="GHEA Grapalat" w:hAnsi="GHEA Grapalat"/>
          <w:u w:val="single"/>
        </w:rPr>
        <w:tab/>
        <w:t xml:space="preserve">       </w:t>
      </w:r>
      <w:r w:rsidRPr="00774685">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774685">
        <w:rPr>
          <w:rFonts w:ascii="GHEA Grapalat" w:hAnsi="GHEA Grapalat" w:cs="Arial"/>
          <w:sz w:val="20"/>
          <w:szCs w:val="20"/>
        </w:rPr>
        <w:t xml:space="preserve">  </w:t>
      </w:r>
    </w:p>
    <w:p w14:paraId="3733359D" w14:textId="77777777" w:rsidR="00380BF2" w:rsidRPr="00774685" w:rsidRDefault="00380BF2" w:rsidP="00380BF2">
      <w:pPr>
        <w:rPr>
          <w:rFonts w:ascii="GHEA Grapalat" w:hAnsi="GHEA Grapalat" w:cs="Arial"/>
          <w:vertAlign w:val="superscript"/>
        </w:rPr>
      </w:pPr>
      <w:r w:rsidRPr="00774685">
        <w:rPr>
          <w:rFonts w:ascii="GHEA Grapalat" w:hAnsi="GHEA Grapalat"/>
          <w:vertAlign w:val="superscript"/>
        </w:rPr>
        <w:t xml:space="preserve">               </w:t>
      </w:r>
      <w:r w:rsidRPr="00774685">
        <w:rPr>
          <w:rFonts w:ascii="GHEA Grapalat" w:hAnsi="GHEA Grapalat"/>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финансового агента</w:t>
      </w:r>
    </w:p>
    <w:p w14:paraId="429C9882" w14:textId="77777777" w:rsidR="00380BF2" w:rsidRPr="00774685" w:rsidRDefault="00380BF2" w:rsidP="00380BF2">
      <w:pPr>
        <w:rPr>
          <w:rFonts w:ascii="GHEA Grapalat" w:hAnsi="GHEA Grapalat"/>
          <w:vertAlign w:val="superscript"/>
        </w:rPr>
      </w:pPr>
    </w:p>
    <w:p w14:paraId="0C939037" w14:textId="77777777" w:rsidR="00380BF2" w:rsidRPr="00774685" w:rsidRDefault="00380BF2" w:rsidP="00380BF2">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410516B" w14:textId="77777777" w:rsidR="00380BF2" w:rsidRPr="00BA20A0" w:rsidRDefault="00380BF2" w:rsidP="00380BF2">
      <w:pPr>
        <w:rPr>
          <w:rFonts w:ascii="GHEA Grapalat" w:hAnsi="GHEA Grapalat" w:cs="Sylfaen"/>
          <w:vertAlign w:val="superscript"/>
        </w:rPr>
      </w:pP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продавца</w:t>
      </w:r>
    </w:p>
    <w:p w14:paraId="51103BA1" w14:textId="77777777" w:rsidR="00380BF2" w:rsidRPr="00BA20A0" w:rsidRDefault="00380BF2" w:rsidP="00380BF2">
      <w:pPr>
        <w:rPr>
          <w:rFonts w:ascii="GHEA Grapalat" w:hAnsi="GHEA Grapalat" w:cs="Sylfaen"/>
          <w:vertAlign w:val="superscript"/>
        </w:rPr>
      </w:pPr>
      <w:r w:rsidRPr="00774685">
        <w:rPr>
          <w:rFonts w:ascii="GHEA Grapalat" w:hAnsi="GHEA Grapalat" w:cs="Sylfaen"/>
          <w:sz w:val="20"/>
          <w:szCs w:val="20"/>
        </w:rPr>
        <w:t xml:space="preserve">   «--»</w:t>
      </w:r>
      <w:r w:rsidRPr="00BA20A0">
        <w:rPr>
          <w:rFonts w:ascii="GHEA Grapalat" w:hAnsi="GHEA Grapalat" w:cs="Sylfaen"/>
          <w:sz w:val="20"/>
          <w:szCs w:val="20"/>
        </w:rPr>
        <w:t xml:space="preserve"> </w:t>
      </w:r>
      <w:r w:rsidRPr="00774685">
        <w:rPr>
          <w:rFonts w:ascii="GHEA Grapalat" w:hAnsi="GHEA Grapalat" w:cs="Sylfaen"/>
          <w:sz w:val="20"/>
          <w:szCs w:val="20"/>
        </w:rPr>
        <w:t>20</w:t>
      </w:r>
      <w:r w:rsidRPr="00BA20A0">
        <w:rPr>
          <w:rFonts w:ascii="GHEA Grapalat" w:hAnsi="GHEA Grapalat" w:cs="Sylfaen"/>
          <w:sz w:val="20"/>
          <w:szCs w:val="20"/>
        </w:rPr>
        <w:t>г</w:t>
      </w:r>
      <w:r w:rsidRPr="00774685">
        <w:rPr>
          <w:rFonts w:ascii="GHEA Grapalat" w:hAnsi="GHEA Grapalat" w:cs="Sylfaen"/>
          <w:sz w:val="20"/>
          <w:szCs w:val="20"/>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774685">
        <w:rPr>
          <w:rFonts w:ascii="GHEA Grapalat" w:hAnsi="GHEA Grapalat" w:cs="Sylfaen"/>
          <w:sz w:val="20"/>
          <w:szCs w:val="20"/>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774685">
        <w:rPr>
          <w:rFonts w:ascii="GHEA Grapalat" w:hAnsi="GHEA Grapalat" w:cs="Sylfaen"/>
          <w:sz w:val="20"/>
          <w:szCs w:val="20"/>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76CC6D72" w14:textId="77777777" w:rsidR="00380BF2" w:rsidRPr="00BA20A0" w:rsidRDefault="00380BF2" w:rsidP="00380BF2">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B8FA614" w14:textId="77777777" w:rsidR="00380BF2" w:rsidRPr="00BA20A0" w:rsidRDefault="00380BF2" w:rsidP="00380BF2">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70E303E3" w14:textId="77777777" w:rsidR="00380BF2" w:rsidRPr="00BA20A0" w:rsidRDefault="00380BF2" w:rsidP="00380BF2">
      <w:pPr>
        <w:rPr>
          <w:rFonts w:ascii="GHEA Grapalat" w:hAnsi="GHEA Grapalat" w:cs="Sylfaen"/>
          <w:sz w:val="20"/>
          <w:szCs w:val="20"/>
          <w:lang w:val="es-ES"/>
        </w:rPr>
      </w:pPr>
    </w:p>
    <w:p w14:paraId="50190543" w14:textId="77777777" w:rsidR="00380BF2" w:rsidRPr="00BA20A0" w:rsidRDefault="00380BF2" w:rsidP="00380BF2">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6AEBC776" w14:textId="77777777" w:rsidR="00380BF2" w:rsidRPr="00774685" w:rsidRDefault="00380BF2" w:rsidP="00380BF2">
      <w:pPr>
        <w:jc w:val="center"/>
        <w:rPr>
          <w:rFonts w:ascii="GHEA Grapalat" w:hAnsi="GHEA Grapalat" w:cs="GHEA Grapalat"/>
        </w:rPr>
      </w:pPr>
    </w:p>
    <w:p w14:paraId="724FD7D3" w14:textId="77777777" w:rsidR="00380BF2" w:rsidRPr="00774685" w:rsidRDefault="00380BF2" w:rsidP="00380BF2">
      <w:pPr>
        <w:jc w:val="center"/>
        <w:rPr>
          <w:rFonts w:ascii="GHEA Grapalat" w:hAnsi="GHEA Grapalat" w:cs="Sylfaen"/>
          <w:b/>
        </w:rPr>
      </w:pPr>
    </w:p>
    <w:p w14:paraId="7C17B176" w14:textId="77777777" w:rsidR="00380BF2" w:rsidRPr="00BA20A0" w:rsidRDefault="00380BF2" w:rsidP="00380BF2">
      <w:pPr>
        <w:ind w:left="720" w:firstLine="720"/>
        <w:rPr>
          <w:rFonts w:ascii="GHEA Grapalat" w:hAnsi="GHEA Grapalat"/>
          <w:sz w:val="20"/>
          <w:lang w:val="hy-AM"/>
        </w:rPr>
      </w:pPr>
      <w:r w:rsidRPr="00774685">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774685">
        <w:rPr>
          <w:rFonts w:ascii="GHEA Grapalat" w:hAnsi="GHEA Grapalat"/>
          <w:sz w:val="20"/>
        </w:rPr>
        <w:t xml:space="preserve">      </w:t>
      </w:r>
      <w:r w:rsidRPr="00BA20A0">
        <w:rPr>
          <w:rFonts w:ascii="GHEA Grapalat" w:hAnsi="GHEA Grapalat"/>
          <w:sz w:val="20"/>
          <w:lang w:val="hy-AM"/>
        </w:rPr>
        <w:t xml:space="preserve">_____________ </w:t>
      </w:r>
    </w:p>
    <w:p w14:paraId="33FFE6CA" w14:textId="77777777" w:rsidR="00380BF2" w:rsidRPr="00BA20A0" w:rsidRDefault="00380BF2" w:rsidP="00380BF2">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45B503" w14:textId="77777777" w:rsidR="00380BF2" w:rsidRPr="00BA20A0" w:rsidRDefault="00380BF2" w:rsidP="00380BF2">
      <w:pPr>
        <w:jc w:val="right"/>
        <w:rPr>
          <w:rFonts w:ascii="GHEA Grapalat" w:hAnsi="GHEA Grapalat"/>
          <w:sz w:val="20"/>
          <w:lang w:val="hy-AM"/>
        </w:rPr>
      </w:pPr>
      <w:r w:rsidRPr="00BA20A0">
        <w:rPr>
          <w:rFonts w:ascii="GHEA Grapalat" w:hAnsi="GHEA Grapalat"/>
          <w:sz w:val="20"/>
          <w:lang w:val="hy-AM"/>
        </w:rPr>
        <w:t xml:space="preserve">    </w:t>
      </w:r>
    </w:p>
    <w:p w14:paraId="3C3E27EE"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378EA868"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6DF7A8A" w14:textId="77777777" w:rsidR="00380BF2" w:rsidRPr="00BA20A0" w:rsidRDefault="00380BF2" w:rsidP="00380BF2">
      <w:pPr>
        <w:jc w:val="center"/>
        <w:rPr>
          <w:rFonts w:ascii="GHEA Grapalat" w:hAnsi="GHEA Grapalat" w:cs="Sylfaen"/>
          <w:sz w:val="16"/>
          <w:szCs w:val="16"/>
          <w:lang w:val="es-ES"/>
        </w:rPr>
      </w:pPr>
    </w:p>
    <w:p w14:paraId="766CFB63" w14:textId="77777777" w:rsidR="00380BF2" w:rsidRPr="00BA20A0" w:rsidRDefault="00380BF2" w:rsidP="00380BF2">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4DF4FD86" w14:textId="77777777" w:rsidR="00380BF2" w:rsidRPr="00C60645" w:rsidRDefault="00380BF2" w:rsidP="00380BF2">
      <w:pPr>
        <w:jc w:val="center"/>
        <w:rPr>
          <w:ins w:id="17" w:author="Inesa Kocharyan" w:date="2025-02-19T10:39:00Z"/>
          <w:rFonts w:ascii="GHEA Grapalat" w:hAnsi="GHEA Grapalat" w:cs="Sylfaen"/>
          <w:b/>
          <w:lang w:val="es-ES"/>
        </w:rPr>
      </w:pPr>
    </w:p>
    <w:p w14:paraId="4AAEE18F" w14:textId="77777777" w:rsidR="00380BF2" w:rsidRPr="00B138F3" w:rsidRDefault="00380BF2" w:rsidP="00380BF2">
      <w:pPr>
        <w:widowControl w:val="0"/>
        <w:spacing w:after="160"/>
        <w:ind w:left="-142" w:firstLine="142"/>
        <w:jc w:val="center"/>
        <w:rPr>
          <w:rFonts w:ascii="GHEA Grapalat" w:hAnsi="GHEA Grapalat" w:cs="Sylfaen"/>
          <w:b/>
        </w:rPr>
      </w:pPr>
    </w:p>
    <w:p w14:paraId="1F149CD4" w14:textId="77777777" w:rsidR="00071D1C" w:rsidRPr="00437197" w:rsidRDefault="00071D1C" w:rsidP="003850C3">
      <w:pPr>
        <w:widowControl w:val="0"/>
        <w:ind w:left="-142" w:firstLine="142"/>
        <w:jc w:val="center"/>
        <w:rPr>
          <w:rFonts w:ascii="GHEA Grapalat" w:hAnsi="GHEA Grapalat" w:cs="Sylfaen"/>
          <w:b/>
        </w:rPr>
      </w:pPr>
    </w:p>
    <w:sectPr w:rsidR="00071D1C" w:rsidRPr="0043719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CB42A" w14:textId="77777777" w:rsidR="00333E46" w:rsidRDefault="00333E46">
      <w:r>
        <w:separator/>
      </w:r>
    </w:p>
  </w:endnote>
  <w:endnote w:type="continuationSeparator" w:id="0">
    <w:p w14:paraId="6CD84D79" w14:textId="77777777" w:rsidR="00333E46" w:rsidRDefault="00333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18C92BA4"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9191B">
          <w:rPr>
            <w:rFonts w:ascii="GHEA Grapalat" w:hAnsi="GHEA Grapalat"/>
            <w:noProof/>
            <w:sz w:val="24"/>
            <w:szCs w:val="24"/>
          </w:rPr>
          <w:t>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92FC3" w14:textId="77777777" w:rsidR="00333E46" w:rsidRDefault="00333E46">
      <w:r>
        <w:separator/>
      </w:r>
    </w:p>
  </w:footnote>
  <w:footnote w:type="continuationSeparator" w:id="0">
    <w:p w14:paraId="2A30CE20" w14:textId="77777777" w:rsidR="00333E46" w:rsidRDefault="00333E46">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r w:rsidRPr="0034222E">
        <w:rPr>
          <w:rFonts w:ascii="GHEA Grapalat" w:hAnsi="GHEA Grapalat"/>
          <w:i/>
        </w:rPr>
        <w:t xml:space="preserve">,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r w:rsidRPr="008416BA">
        <w:rPr>
          <w:rFonts w:ascii="GHEA Grapalat" w:hAnsi="GHEA Grapalat"/>
          <w:i/>
        </w:rPr>
        <w:t>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 xml:space="preserve">Продавец может отказаться от предложенной предоплаты или ее части. </w:t>
      </w:r>
      <w:r w:rsidRPr="008842CE">
        <w:rPr>
          <w:rFonts w:ascii="GHEA Grapalat" w:hAnsi="GHEA Grapalat"/>
          <w:i/>
        </w:rPr>
        <w:t>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12676166">
    <w:abstractNumId w:val="20"/>
  </w:num>
  <w:num w:numId="2" w16cid:durableId="1816020266">
    <w:abstractNumId w:val="10"/>
  </w:num>
  <w:num w:numId="3" w16cid:durableId="118257876">
    <w:abstractNumId w:val="19"/>
  </w:num>
  <w:num w:numId="4" w16cid:durableId="822115814">
    <w:abstractNumId w:val="15"/>
  </w:num>
  <w:num w:numId="5" w16cid:durableId="684865548">
    <w:abstractNumId w:val="24"/>
  </w:num>
  <w:num w:numId="6" w16cid:durableId="464928916">
    <w:abstractNumId w:val="20"/>
    <w:lvlOverride w:ilvl="0">
      <w:startOverride w:val="1"/>
    </w:lvlOverride>
    <w:lvlOverride w:ilvl="1"/>
    <w:lvlOverride w:ilvl="2"/>
    <w:lvlOverride w:ilvl="3"/>
    <w:lvlOverride w:ilvl="4"/>
    <w:lvlOverride w:ilvl="5"/>
    <w:lvlOverride w:ilvl="6"/>
    <w:lvlOverride w:ilvl="7"/>
    <w:lvlOverride w:ilvl="8"/>
  </w:num>
  <w:num w:numId="7" w16cid:durableId="12765992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55916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0894767">
    <w:abstractNumId w:val="17"/>
  </w:num>
  <w:num w:numId="10" w16cid:durableId="991133290">
    <w:abstractNumId w:val="5"/>
  </w:num>
  <w:num w:numId="11" w16cid:durableId="710035529">
    <w:abstractNumId w:val="8"/>
  </w:num>
  <w:num w:numId="12" w16cid:durableId="94450801">
    <w:abstractNumId w:val="29"/>
  </w:num>
  <w:num w:numId="13" w16cid:durableId="672146230">
    <w:abstractNumId w:val="26"/>
  </w:num>
  <w:num w:numId="14" w16cid:durableId="555551243">
    <w:abstractNumId w:val="12"/>
  </w:num>
  <w:num w:numId="15" w16cid:durableId="307173591">
    <w:abstractNumId w:val="28"/>
  </w:num>
  <w:num w:numId="16" w16cid:durableId="1370573807">
    <w:abstractNumId w:val="14"/>
  </w:num>
  <w:num w:numId="17" w16cid:durableId="1794591237">
    <w:abstractNumId w:val="6"/>
  </w:num>
  <w:num w:numId="18" w16cid:durableId="1529026155">
    <w:abstractNumId w:val="1"/>
  </w:num>
  <w:num w:numId="19" w16cid:durableId="850877947">
    <w:abstractNumId w:val="16"/>
  </w:num>
  <w:num w:numId="20" w16cid:durableId="1293367344">
    <w:abstractNumId w:val="16"/>
  </w:num>
  <w:num w:numId="21" w16cid:durableId="2687819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4754280">
    <w:abstractNumId w:val="21"/>
  </w:num>
  <w:num w:numId="23" w16cid:durableId="754087088">
    <w:abstractNumId w:val="7"/>
  </w:num>
  <w:num w:numId="24" w16cid:durableId="294338550">
    <w:abstractNumId w:val="18"/>
  </w:num>
  <w:num w:numId="25" w16cid:durableId="862716125">
    <w:abstractNumId w:val="11"/>
  </w:num>
  <w:num w:numId="26" w16cid:durableId="434792448">
    <w:abstractNumId w:val="4"/>
  </w:num>
  <w:num w:numId="27" w16cid:durableId="539778261">
    <w:abstractNumId w:val="3"/>
  </w:num>
  <w:num w:numId="28" w16cid:durableId="1084302862">
    <w:abstractNumId w:val="0"/>
  </w:num>
  <w:num w:numId="29" w16cid:durableId="101846234">
    <w:abstractNumId w:val="9"/>
  </w:num>
  <w:num w:numId="30" w16cid:durableId="194268484">
    <w:abstractNumId w:val="25"/>
  </w:num>
  <w:num w:numId="31" w16cid:durableId="1741370681">
    <w:abstractNumId w:val="22"/>
  </w:num>
  <w:num w:numId="32" w16cid:durableId="1400320995">
    <w:abstractNumId w:val="23"/>
  </w:num>
  <w:num w:numId="33" w16cid:durableId="2093894419">
    <w:abstractNumId w:val="13"/>
  </w:num>
  <w:num w:numId="34" w16cid:durableId="789085257">
    <w:abstractNumId w:val="27"/>
  </w:num>
  <w:num w:numId="35" w16cid:durableId="364600508">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52C"/>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A7B26"/>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07DE7"/>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91B"/>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30CF"/>
    <w:rsid w:val="001D49E4"/>
    <w:rsid w:val="001D5785"/>
    <w:rsid w:val="001D5FF7"/>
    <w:rsid w:val="001D6531"/>
    <w:rsid w:val="001D7228"/>
    <w:rsid w:val="001D74FA"/>
    <w:rsid w:val="001D78C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2B0"/>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28B"/>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3E46"/>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2BB"/>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09B"/>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BF2"/>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3A68"/>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9FA"/>
    <w:rsid w:val="003E31E5"/>
    <w:rsid w:val="003E32C8"/>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7D3"/>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4DD"/>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0B1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6939"/>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17E2"/>
    <w:rsid w:val="00712311"/>
    <w:rsid w:val="00712CB4"/>
    <w:rsid w:val="00712DB8"/>
    <w:rsid w:val="007131F4"/>
    <w:rsid w:val="00713746"/>
    <w:rsid w:val="0071687B"/>
    <w:rsid w:val="0071689A"/>
    <w:rsid w:val="00716F47"/>
    <w:rsid w:val="007204FD"/>
    <w:rsid w:val="00720542"/>
    <w:rsid w:val="007210AC"/>
    <w:rsid w:val="00721677"/>
    <w:rsid w:val="00721C76"/>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1CF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A2A"/>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966"/>
    <w:rsid w:val="007F5A5F"/>
    <w:rsid w:val="007F6588"/>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A62"/>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8A5"/>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435"/>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155"/>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603"/>
    <w:rsid w:val="009A796C"/>
    <w:rsid w:val="009A7BBD"/>
    <w:rsid w:val="009B0273"/>
    <w:rsid w:val="009B0824"/>
    <w:rsid w:val="009B0DA1"/>
    <w:rsid w:val="009B110C"/>
    <w:rsid w:val="009B127B"/>
    <w:rsid w:val="009B13C3"/>
    <w:rsid w:val="009B18AF"/>
    <w:rsid w:val="009B308D"/>
    <w:rsid w:val="009B3CA3"/>
    <w:rsid w:val="009B55C1"/>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5FF0"/>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074"/>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079"/>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A9"/>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022"/>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55F8"/>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BBE"/>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5E5C"/>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342"/>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59B"/>
    <w:rsid w:val="00D64A0E"/>
    <w:rsid w:val="00D655D8"/>
    <w:rsid w:val="00D659B3"/>
    <w:rsid w:val="00D65BF2"/>
    <w:rsid w:val="00D65E4E"/>
    <w:rsid w:val="00D65EBA"/>
    <w:rsid w:val="00D66198"/>
    <w:rsid w:val="00D667DA"/>
    <w:rsid w:val="00D67B92"/>
    <w:rsid w:val="00D710BC"/>
    <w:rsid w:val="00D71259"/>
    <w:rsid w:val="00D72741"/>
    <w:rsid w:val="00D7354F"/>
    <w:rsid w:val="00D73991"/>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2705"/>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78F"/>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DAE"/>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58"/>
    <w:rsid w:val="00F9448B"/>
    <w:rsid w:val="00F954E8"/>
    <w:rsid w:val="00F95BB0"/>
    <w:rsid w:val="00F95E94"/>
    <w:rsid w:val="00F9606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CC3"/>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618"/>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C0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53319-779E-4C07-8FD6-B96FECE32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2185</TotalTime>
  <Pages>84</Pages>
  <Words>16952</Words>
  <Characters>122231</Characters>
  <Application>Microsoft Office Word</Application>
  <DocSecurity>0</DocSecurity>
  <Lines>3595</Lines>
  <Paragraphs>1546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137637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1274</cp:revision>
  <cp:lastPrinted>2018-02-16T07:12:00Z</cp:lastPrinted>
  <dcterms:created xsi:type="dcterms:W3CDTF">2019-10-28T07:04:00Z</dcterms:created>
  <dcterms:modified xsi:type="dcterms:W3CDTF">2025-12-06T12:46:00Z</dcterms:modified>
</cp:coreProperties>
</file>