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6E1653" w:rsidRDefault="00E26FEE" w:rsidP="00A92057">
      <w:pPr>
        <w:widowControl w:val="0"/>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A92057">
      <w:pPr>
        <w:widowControl w:val="0"/>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A92057" w:rsidRDefault="00A92057"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A92057"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 ЗАПРОСЕ КОТИРОВОК </w:t>
      </w:r>
      <w:r w:rsidR="00BA7128">
        <w:rPr>
          <w:rStyle w:val="FootnoteReference"/>
          <w:rFonts w:ascii="GHEA Grapalat" w:hAnsi="GHEA Grapalat"/>
          <w:i w:val="0"/>
          <w:sz w:val="24"/>
          <w:szCs w:val="24"/>
        </w:rPr>
        <w:footnoteReference w:customMarkFollows="1" w:id="1"/>
        <w:t>*</w:t>
      </w:r>
    </w:p>
    <w:p w:rsidR="00A92057"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91042F"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w:t>
      </w:r>
      <w:r w:rsidR="00CE7748">
        <w:rPr>
          <w:rFonts w:ascii="GHEA Grapalat" w:hAnsi="GHEA Grapalat"/>
          <w:i w:val="0"/>
          <w:sz w:val="24"/>
          <w:szCs w:val="24"/>
          <w:lang w:val="hy-AM"/>
        </w:rPr>
        <w:t>05</w:t>
      </w:r>
      <w:r w:rsidRPr="009044F1">
        <w:rPr>
          <w:rFonts w:ascii="GHEA Grapalat" w:hAnsi="GHEA Grapalat"/>
          <w:i w:val="0"/>
          <w:sz w:val="24"/>
          <w:szCs w:val="24"/>
        </w:rPr>
        <w:t>" "</w:t>
      </w:r>
      <w:r w:rsidR="00A92057">
        <w:rPr>
          <w:rFonts w:ascii="GHEA Grapalat" w:hAnsi="GHEA Grapalat"/>
          <w:i w:val="0"/>
          <w:sz w:val="24"/>
          <w:szCs w:val="24"/>
          <w:lang w:val="hy-AM"/>
        </w:rPr>
        <w:t>0</w:t>
      </w:r>
      <w:r w:rsidR="00CE7748">
        <w:rPr>
          <w:rFonts w:ascii="GHEA Grapalat" w:hAnsi="GHEA Grapalat"/>
          <w:i w:val="0"/>
          <w:sz w:val="24"/>
          <w:szCs w:val="24"/>
          <w:lang w:val="hy-AM"/>
        </w:rPr>
        <w:t>2</w:t>
      </w:r>
      <w:r w:rsidRPr="009044F1">
        <w:rPr>
          <w:rFonts w:ascii="GHEA Grapalat" w:hAnsi="GHEA Grapalat"/>
          <w:i w:val="0"/>
          <w:sz w:val="24"/>
          <w:szCs w:val="24"/>
        </w:rPr>
        <w:t>" 20</w:t>
      </w:r>
      <w:r w:rsidR="00A92057">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A92057">
        <w:rPr>
          <w:rFonts w:ascii="GHEA Grapalat" w:hAnsi="GHEA Grapalat"/>
          <w:i w:val="0"/>
          <w:sz w:val="24"/>
          <w:szCs w:val="24"/>
          <w:lang w:val="hy-AM"/>
        </w:rPr>
        <w:t>01</w:t>
      </w:r>
      <w:r w:rsidRPr="009044F1">
        <w:rPr>
          <w:rFonts w:ascii="GHEA Grapalat" w:hAnsi="GHEA Grapalat"/>
          <w:i w:val="0"/>
          <w:sz w:val="24"/>
          <w:szCs w:val="24"/>
        </w:rPr>
        <w:t xml:space="preserve">" </w:t>
      </w:r>
    </w:p>
    <w:p w:rsidR="00A92057" w:rsidRPr="006764D2" w:rsidRDefault="00A92057" w:rsidP="00A92057">
      <w:pPr>
        <w:widowControl w:val="0"/>
        <w:spacing w:after="160"/>
        <w:jc w:val="center"/>
        <w:rPr>
          <w:rFonts w:ascii="GHEA Grapalat" w:hAnsi="GHEA Grapalat"/>
        </w:rPr>
      </w:pPr>
      <w:r w:rsidRPr="002D054B">
        <w:rPr>
          <w:rFonts w:ascii="GHEA Grapalat" w:hAnsi="GHEA Grapalat"/>
        </w:rPr>
        <w:t>На основании статьи 15 части 6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92057">
        <w:rPr>
          <w:rFonts w:ascii="GHEA Grapalat" w:hAnsi="GHEA Grapalat"/>
          <w:i w:val="0"/>
          <w:sz w:val="24"/>
          <w:szCs w:val="24"/>
        </w:rPr>
        <w:t>ԷՋՕԸ-ԳՀԱՊՁԲ–</w:t>
      </w:r>
      <w:r w:rsidR="00CE7748">
        <w:rPr>
          <w:rFonts w:ascii="GHEA Grapalat" w:hAnsi="GHEA Grapalat"/>
          <w:i w:val="0"/>
          <w:sz w:val="24"/>
          <w:szCs w:val="24"/>
        </w:rPr>
        <w:t>2026/07</w:t>
      </w:r>
      <w:r w:rsidR="00A92057">
        <w:rPr>
          <w:rFonts w:ascii="GHEA Grapalat" w:hAnsi="GHEA Grapalat"/>
          <w:i w:val="0"/>
          <w:sz w:val="24"/>
          <w:szCs w:val="24"/>
        </w:rPr>
        <w:t xml:space="preserve"> </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A92057">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A92057" w:rsidRPr="00A92057">
        <w:rPr>
          <w:rFonts w:ascii="GHEA Grapalat" w:hAnsi="GHEA Grapalat"/>
          <w:i w:val="0"/>
          <w:sz w:val="24"/>
          <w:szCs w:val="24"/>
        </w:rPr>
        <w:t>«Эчмиадзин» ОВП</w:t>
      </w:r>
      <w:r w:rsidRPr="009044F1">
        <w:rPr>
          <w:rFonts w:ascii="GHEA Grapalat" w:hAnsi="GHEA Grapalat"/>
          <w:i w:val="0"/>
          <w:sz w:val="24"/>
          <w:szCs w:val="24"/>
        </w:rPr>
        <w:t>, находящийся по адресу:</w:t>
      </w:r>
      <w:r w:rsidR="00A92057">
        <w:rPr>
          <w:rFonts w:ascii="GHEA Grapalat" w:hAnsi="GHEA Grapalat"/>
          <w:i w:val="0"/>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42699B">
        <w:rPr>
          <w:rFonts w:ascii="GHEA Grapalat" w:hAnsi="GHEA Grapalat"/>
          <w:i w:val="0"/>
          <w:sz w:val="24"/>
          <w:szCs w:val="24"/>
        </w:rPr>
        <w:t xml:space="preserve">запрос котировок </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A92057">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3A1EBB" w:rsidRDefault="00CE7748" w:rsidP="00A92057">
      <w:pPr>
        <w:pStyle w:val="BodyTextIndent"/>
        <w:widowControl w:val="0"/>
        <w:spacing w:line="240" w:lineRule="auto"/>
        <w:ind w:firstLine="0"/>
        <w:rPr>
          <w:rFonts w:ascii="GHEA Grapalat" w:hAnsi="GHEA Grapalat"/>
          <w:i w:val="0"/>
          <w:sz w:val="16"/>
          <w:szCs w:val="16"/>
        </w:rPr>
      </w:pPr>
      <w:r w:rsidRPr="00CE7748">
        <w:rPr>
          <w:rFonts w:ascii="GHEA Grapalat" w:hAnsi="GHEA Grapalat"/>
          <w:b/>
          <w:i w:val="0"/>
          <w:sz w:val="24"/>
          <w:szCs w:val="24"/>
        </w:rPr>
        <w:t xml:space="preserve">шин и аккумуляторов </w:t>
      </w:r>
      <w:r w:rsidR="00782D60">
        <w:rPr>
          <w:rFonts w:ascii="GHEA Grapalat" w:hAnsi="GHEA Grapalat"/>
          <w:i w:val="0"/>
          <w:sz w:val="24"/>
          <w:szCs w:val="24"/>
        </w:rPr>
        <w:t>(далее — договор).</w:t>
      </w:r>
    </w:p>
    <w:p w:rsidR="00357D48" w:rsidRPr="009044F1" w:rsidRDefault="00A20B69"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A920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A92057">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A920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42699B">
        <w:rPr>
          <w:rFonts w:ascii="GHEA Grapalat" w:hAnsi="GHEA Grapalat"/>
          <w:i w:val="0"/>
          <w:sz w:val="24"/>
          <w:szCs w:val="24"/>
        </w:rPr>
        <w:t xml:space="preserve">запрос котировок </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A92057">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A92057">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A92057" w:rsidRPr="00A92057">
        <w:rPr>
          <w:rFonts w:ascii="GHEA Grapalat" w:hAnsi="GHEA Grapalat"/>
          <w:i w:val="0"/>
          <w:sz w:val="24"/>
          <w:szCs w:val="24"/>
        </w:rPr>
        <w:t>Эчмиадзин Звартноц аван</w:t>
      </w:r>
      <w:r w:rsidRPr="000F0CA8">
        <w:rPr>
          <w:rFonts w:ascii="GHEA Grapalat" w:hAnsi="GHEA Grapalat"/>
          <w:i w:val="0"/>
          <w:sz w:val="24"/>
          <w:szCs w:val="24"/>
        </w:rPr>
        <w:t xml:space="preserve">, в </w:t>
      </w:r>
      <w:r w:rsidR="00A92057">
        <w:rPr>
          <w:rFonts w:ascii="GHEA Grapalat" w:hAnsi="GHEA Grapalat"/>
          <w:i w:val="0"/>
          <w:sz w:val="24"/>
          <w:szCs w:val="24"/>
        </w:rPr>
        <w:t>12:00</w:t>
      </w:r>
      <w:r>
        <w:rPr>
          <w:rFonts w:ascii="GHEA Grapalat" w:hAnsi="GHEA Grapalat"/>
          <w:i w:val="0"/>
          <w:sz w:val="24"/>
          <w:szCs w:val="24"/>
        </w:rPr>
        <w:t xml:space="preserve"> часов "</w:t>
      </w:r>
      <w:r w:rsidR="00CE7748">
        <w:rPr>
          <w:rFonts w:ascii="GHEA Grapalat" w:hAnsi="GHEA Grapalat"/>
          <w:i w:val="0"/>
          <w:sz w:val="24"/>
          <w:szCs w:val="24"/>
          <w:lang w:val="hy-AM"/>
        </w:rPr>
        <w:t>13</w:t>
      </w:r>
      <w:r>
        <w:rPr>
          <w:rFonts w:ascii="GHEA Grapalat" w:hAnsi="GHEA Grapalat"/>
          <w:i w:val="0"/>
          <w:sz w:val="24"/>
          <w:szCs w:val="24"/>
        </w:rPr>
        <w:t>" "</w:t>
      </w:r>
      <w:r w:rsidR="00A92057">
        <w:rPr>
          <w:rFonts w:ascii="GHEA Grapalat" w:hAnsi="GHEA Grapalat"/>
          <w:i w:val="0"/>
          <w:sz w:val="24"/>
          <w:szCs w:val="24"/>
        </w:rPr>
        <w:t>0</w:t>
      </w:r>
      <w:r w:rsidR="00CE7748">
        <w:rPr>
          <w:rFonts w:ascii="GHEA Grapalat" w:hAnsi="GHEA Grapalat"/>
          <w:i w:val="0"/>
          <w:sz w:val="24"/>
          <w:szCs w:val="24"/>
          <w:lang w:val="hy-AM"/>
        </w:rPr>
        <w:t>2</w:t>
      </w:r>
      <w:r>
        <w:rPr>
          <w:rFonts w:ascii="GHEA Grapalat" w:hAnsi="GHEA Grapalat"/>
          <w:i w:val="0"/>
          <w:sz w:val="24"/>
          <w:szCs w:val="24"/>
        </w:rPr>
        <w:t>" "</w:t>
      </w:r>
      <w:r w:rsidR="00A92057">
        <w:rPr>
          <w:rFonts w:ascii="GHEA Grapalat" w:hAnsi="GHEA Grapalat"/>
          <w:i w:val="0"/>
          <w:sz w:val="24"/>
          <w:szCs w:val="24"/>
        </w:rPr>
        <w:t>2026</w:t>
      </w:r>
      <w:r>
        <w:rPr>
          <w:rFonts w:ascii="GHEA Grapalat" w:hAnsi="GHEA Grapalat"/>
          <w:i w:val="0"/>
          <w:sz w:val="24"/>
          <w:szCs w:val="24"/>
        </w:rPr>
        <w:t>".</w:t>
      </w:r>
    </w:p>
    <w:p w:rsidR="002C09AA" w:rsidRPr="001B32D9" w:rsidRDefault="002C09AA" w:rsidP="00A920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lastRenderedPageBreak/>
        <w:t>Анжелой Искендарян.</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Телефон: 093 20 92 82</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 xml:space="preserve">Электронная почта почта </w:t>
      </w:r>
      <w:hyperlink r:id="rId8" w:history="1">
        <w:r w:rsidRPr="00A92057">
          <w:rPr>
            <w:rFonts w:ascii="GHEA Grapalat" w:hAnsi="GHEA Grapalat"/>
          </w:rPr>
          <w:t>echmiadzin-wua@mail.ru</w:t>
        </w:r>
      </w:hyperlink>
      <w:r w:rsidRPr="00A92057">
        <w:rPr>
          <w:rFonts w:ascii="GHEA Grapalat" w:hAnsi="GHEA Grapalat"/>
        </w:rPr>
        <w:t>:</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Клиент: «Эчмиадзин» ОВП</w:t>
      </w:r>
    </w:p>
    <w:p w:rsidR="00096865" w:rsidRPr="009044F1" w:rsidRDefault="00A92057" w:rsidP="00A92057">
      <w:pPr>
        <w:pStyle w:val="BodyText"/>
        <w:widowControl w:val="0"/>
        <w:spacing w:after="160"/>
        <w:ind w:firstLine="567"/>
        <w:jc w:val="right"/>
        <w:rPr>
          <w:rFonts w:ascii="GHEA Grapalat" w:hAnsi="GHEA Grapalat" w:cs="Sylfaen"/>
          <w:i/>
        </w:rPr>
      </w:pPr>
      <w:r w:rsidRPr="00A92057">
        <w:rPr>
          <w:rFonts w:ascii="GHEA Grapalat" w:hAnsi="GHEA Grapalat"/>
        </w:rPr>
        <w:br w:type="page"/>
      </w:r>
      <w:r w:rsidR="00096865"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92057">
        <w:rPr>
          <w:rFonts w:ascii="GHEA Grapalat" w:hAnsi="GHEA Grapalat"/>
          <w:i/>
        </w:rPr>
        <w:t>ԷՋՕԸ-ԳՀԱՊՁԲ–</w:t>
      </w:r>
      <w:r w:rsidR="00CE7748">
        <w:rPr>
          <w:rFonts w:ascii="GHEA Grapalat" w:hAnsi="GHEA Grapalat"/>
          <w:i/>
        </w:rPr>
        <w:t>2026/07</w:t>
      </w:r>
      <w:r w:rsidR="00A92057">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A92057">
        <w:rPr>
          <w:rFonts w:ascii="GHEA Grapalat" w:hAnsi="GHEA Grapalat"/>
          <w:i/>
        </w:rPr>
        <w:t>1</w:t>
      </w:r>
      <w:r w:rsidR="00096865" w:rsidRPr="009044F1">
        <w:rPr>
          <w:rFonts w:ascii="GHEA Grapalat" w:hAnsi="GHEA Grapalat"/>
          <w:i/>
        </w:rPr>
        <w:t xml:space="preserve"> от </w:t>
      </w:r>
      <w:r w:rsidR="00CE7748">
        <w:rPr>
          <w:rFonts w:ascii="GHEA Grapalat" w:hAnsi="GHEA Grapalat"/>
          <w:i/>
          <w:lang w:val="hy-AM"/>
        </w:rPr>
        <w:t>05</w:t>
      </w:r>
      <w:r w:rsidR="00A92057">
        <w:rPr>
          <w:rFonts w:ascii="GHEA Grapalat" w:hAnsi="GHEA Grapalat"/>
          <w:i/>
        </w:rPr>
        <w:t>.0</w:t>
      </w:r>
      <w:r w:rsidR="00CE7748">
        <w:rPr>
          <w:rFonts w:ascii="GHEA Grapalat" w:hAnsi="GHEA Grapalat"/>
          <w:i/>
          <w:lang w:val="hy-AM"/>
        </w:rPr>
        <w:t>2</w:t>
      </w:r>
      <w:r w:rsidR="00A92057">
        <w:rPr>
          <w:rFonts w:ascii="GHEA Grapalat" w:hAnsi="GHEA Grapalat"/>
          <w:i/>
        </w:rPr>
        <w:t>.</w:t>
      </w:r>
      <w:r w:rsidR="00096865" w:rsidRPr="009044F1">
        <w:rPr>
          <w:rFonts w:ascii="GHEA Grapalat" w:hAnsi="GHEA Grapalat"/>
          <w:i/>
        </w:rPr>
        <w:t>20</w:t>
      </w:r>
      <w:r w:rsidR="00A92057">
        <w:rPr>
          <w:rFonts w:ascii="GHEA Grapalat" w:hAnsi="GHEA Grapalat"/>
          <w:i/>
        </w:rPr>
        <w:t>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A92057" w:rsidRPr="0006283E"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ОБЪЯВЛЕННЫЙ С ЦЕЛЬЮ ПРИОБРЕТЕНИЯ</w:t>
      </w:r>
      <w:r w:rsidR="00CE7748" w:rsidRPr="009044F1">
        <w:rPr>
          <w:rFonts w:ascii="GHEA Grapalat" w:hAnsi="GHEA Grapalat"/>
        </w:rPr>
        <w:t xml:space="preserve"> "</w:t>
      </w:r>
      <w:r w:rsidR="00CE7748" w:rsidRPr="00CE7748">
        <w:rPr>
          <w:rFonts w:ascii="GHEA Grapalat" w:hAnsi="GHEA Grapalat"/>
        </w:rPr>
        <w:t xml:space="preserve"> </w:t>
      </w:r>
      <w:r w:rsidR="00CE7748" w:rsidRPr="00CE7748">
        <w:rPr>
          <w:rFonts w:ascii="GHEA Grapalat" w:hAnsi="GHEA Grapalat" w:hint="eastAsia"/>
        </w:rPr>
        <w:t>ШИН</w:t>
      </w:r>
      <w:r w:rsidR="00CE7748" w:rsidRPr="00CE7748">
        <w:rPr>
          <w:rFonts w:ascii="GHEA Grapalat" w:hAnsi="GHEA Grapalat"/>
        </w:rPr>
        <w:t xml:space="preserve"> </w:t>
      </w:r>
      <w:r w:rsidR="00CE7748" w:rsidRPr="00CE7748">
        <w:rPr>
          <w:rFonts w:ascii="GHEA Grapalat" w:hAnsi="GHEA Grapalat" w:hint="eastAsia"/>
        </w:rPr>
        <w:t>И</w:t>
      </w:r>
      <w:r w:rsidR="00CE7748" w:rsidRPr="00CE7748">
        <w:rPr>
          <w:rFonts w:ascii="GHEA Grapalat" w:hAnsi="GHEA Grapalat"/>
        </w:rPr>
        <w:t xml:space="preserve"> </w:t>
      </w:r>
      <w:r w:rsidR="00CE7748" w:rsidRPr="00CE7748">
        <w:rPr>
          <w:rFonts w:ascii="GHEA Grapalat" w:hAnsi="GHEA Grapalat" w:hint="eastAsia"/>
        </w:rPr>
        <w:t>АККУМУЛЯТОРОВ</w:t>
      </w:r>
      <w:r w:rsidR="00CE7748" w:rsidRPr="006764D2">
        <w:rPr>
          <w:rFonts w:ascii="GHEA Grapalat" w:hAnsi="GHEA Grapalat"/>
        </w:rPr>
        <w:t xml:space="preserve"> </w:t>
      </w:r>
      <w:r w:rsidR="00CE7748">
        <w:rPr>
          <w:rFonts w:ascii="GHEA Grapalat" w:hAnsi="GHEA Grapalat"/>
          <w:lang w:val="hy-AM"/>
        </w:rPr>
        <w:t xml:space="preserve"> </w:t>
      </w:r>
      <w:r w:rsidRPr="009044F1">
        <w:rPr>
          <w:rFonts w:ascii="GHEA Grapalat" w:hAnsi="GHEA Grapalat"/>
        </w:rPr>
        <w:t xml:space="preserve">" ДЛЯ НУЖД </w:t>
      </w:r>
      <w:r w:rsidRPr="00CE7748">
        <w:rPr>
          <w:rFonts w:ascii="GHEA Grapalat" w:hAnsi="GHEA Grapalat" w:hint="eastAsia"/>
        </w:rPr>
        <w:t>«ЭЧМИАДЗИН</w:t>
      </w:r>
      <w:r w:rsidRPr="0006283E">
        <w:rPr>
          <w:rFonts w:ascii="inherit" w:hAnsi="inherit" w:cs="Courier New" w:hint="eastAsia"/>
          <w:color w:val="202124"/>
        </w:rPr>
        <w:t>»</w:t>
      </w:r>
      <w:r w:rsidRPr="0006283E">
        <w:rPr>
          <w:rFonts w:ascii="inherit" w:hAnsi="inherit" w:cs="Courier New"/>
          <w:color w:val="202124"/>
        </w:rPr>
        <w:t xml:space="preserve"> </w:t>
      </w:r>
      <w:r>
        <w:rPr>
          <w:rFonts w:ascii="GHEA Grapalat" w:hAnsi="GHEA Grapalat"/>
          <w:i/>
        </w:rPr>
        <w:t>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92057" w:rsidRPr="00CE7748"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GHEA Grapalat" w:hAnsi="GHEA Grapalat"/>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ОБ</w:t>
      </w:r>
      <w:r w:rsidR="00CE7748" w:rsidRPr="009044F1">
        <w:rPr>
          <w:rFonts w:ascii="GHEA Grapalat" w:hAnsi="GHEA Grapalat"/>
        </w:rPr>
        <w:t>ЪЯВЛЕННЫЙ С ЦЕЛЬЮ ПРИОБРЕТЕНИЯ "</w:t>
      </w:r>
      <w:r w:rsidR="00CE7748" w:rsidRPr="00CE7748">
        <w:rPr>
          <w:rFonts w:ascii="GHEA Grapalat" w:hAnsi="GHEA Grapalat"/>
        </w:rPr>
        <w:t xml:space="preserve"> </w:t>
      </w:r>
      <w:r w:rsidR="00CE7748" w:rsidRPr="00CE7748">
        <w:rPr>
          <w:rFonts w:ascii="GHEA Grapalat" w:hAnsi="GHEA Grapalat" w:hint="eastAsia"/>
        </w:rPr>
        <w:t>ШИН</w:t>
      </w:r>
      <w:r w:rsidR="00CE7748" w:rsidRPr="00CE7748">
        <w:rPr>
          <w:rFonts w:ascii="GHEA Grapalat" w:hAnsi="GHEA Grapalat"/>
        </w:rPr>
        <w:t xml:space="preserve"> </w:t>
      </w:r>
      <w:r w:rsidR="00CE7748" w:rsidRPr="00CE7748">
        <w:rPr>
          <w:rFonts w:ascii="GHEA Grapalat" w:hAnsi="GHEA Grapalat" w:hint="eastAsia"/>
        </w:rPr>
        <w:t>И</w:t>
      </w:r>
      <w:r w:rsidR="00CE7748" w:rsidRPr="00CE7748">
        <w:rPr>
          <w:rFonts w:ascii="GHEA Grapalat" w:hAnsi="GHEA Grapalat"/>
        </w:rPr>
        <w:t xml:space="preserve"> </w:t>
      </w:r>
      <w:r w:rsidR="00CE7748" w:rsidRPr="00CE7748">
        <w:rPr>
          <w:rFonts w:ascii="GHEA Grapalat" w:hAnsi="GHEA Grapalat" w:hint="eastAsia"/>
        </w:rPr>
        <w:t>АККУМУЛЯТОРОВ</w:t>
      </w:r>
      <w:r w:rsidR="00CE7748" w:rsidRPr="006764D2">
        <w:rPr>
          <w:rFonts w:ascii="GHEA Grapalat" w:hAnsi="GHEA Grapalat"/>
        </w:rPr>
        <w:t xml:space="preserve"> </w:t>
      </w:r>
      <w:r w:rsidRPr="009044F1">
        <w:rPr>
          <w:rFonts w:ascii="GHEA Grapalat" w:hAnsi="GHEA Grapalat"/>
        </w:rPr>
        <w:t xml:space="preserve">" ДЛЯ НУЖД </w:t>
      </w:r>
      <w:r w:rsidRPr="00CE7748">
        <w:rPr>
          <w:rFonts w:ascii="GHEA Grapalat" w:hAnsi="GHEA Grapalat"/>
        </w:rPr>
        <w:t>«</w:t>
      </w:r>
      <w:r w:rsidRPr="00CE7748">
        <w:rPr>
          <w:rFonts w:ascii="GHEA Grapalat" w:hAnsi="GHEA Grapalat" w:hint="eastAsia"/>
        </w:rPr>
        <w:t>ЭЧМИАДЗИН»</w:t>
      </w:r>
      <w:r w:rsidRPr="00CE7748">
        <w:rPr>
          <w:rFonts w:ascii="GHEA Grapalat" w:hAnsi="GHEA Grapalat"/>
        </w:rPr>
        <w:t xml:space="preserve"> ОВП</w:t>
      </w:r>
    </w:p>
    <w:p w:rsidR="00E8667C" w:rsidRDefault="00E8667C" w:rsidP="00A92057">
      <w:pPr>
        <w:widowControl w:val="0"/>
        <w:spacing w:after="160"/>
        <w:jc w:val="center"/>
        <w:rPr>
          <w:rFonts w:ascii="GHEA Grapalat" w:hAnsi="GHEA Grapalat"/>
          <w:b/>
        </w:rPr>
      </w:pPr>
    </w:p>
    <w:p w:rsidR="00A92057" w:rsidRPr="009044F1" w:rsidRDefault="00A92057" w:rsidP="00A92057">
      <w:pPr>
        <w:widowControl w:val="0"/>
        <w:spacing w:after="160"/>
        <w:jc w:val="center"/>
        <w:rPr>
          <w:rFonts w:ascii="GHEA Grapalat" w:hAnsi="GHEA Grapalat"/>
          <w:i/>
        </w:rPr>
      </w:pPr>
      <w:r w:rsidRPr="009044F1">
        <w:rPr>
          <w:rFonts w:ascii="GHEA Grapalat" w:hAnsi="GHEA Grapalat"/>
          <w:b/>
        </w:rPr>
        <w:t xml:space="preserve">ПРИГЛАШЕНИЯ НА </w:t>
      </w:r>
      <w:r w:rsidRPr="000E647C">
        <w:rPr>
          <w:rFonts w:ascii="GHEA Grapalat" w:hAnsi="GHEA Grapalat"/>
          <w:sz w:val="40"/>
          <w:szCs w:val="40"/>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F92C0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99B">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E8667C">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A92057">
        <w:rPr>
          <w:rFonts w:ascii="GHEA Grapalat" w:hAnsi="GHEA Grapalat"/>
          <w:spacing w:val="-6"/>
        </w:rPr>
        <w:t xml:space="preserve">О запросе котировок </w:t>
      </w:r>
      <w:r w:rsidR="00096865" w:rsidRPr="006D2DF7">
        <w:rPr>
          <w:rFonts w:ascii="GHEA Grapalat" w:hAnsi="GHEA Grapalat"/>
          <w:spacing w:val="-6"/>
        </w:rPr>
        <w:t xml:space="preserve">, проводимом под кодом </w:t>
      </w:r>
      <w:r w:rsidR="00A92057">
        <w:rPr>
          <w:rFonts w:ascii="GHEA Grapalat" w:hAnsi="GHEA Grapalat"/>
          <w:spacing w:val="-6"/>
        </w:rPr>
        <w:t>ԷՋՕԸ-ԳՀԱՊՁԲ–</w:t>
      </w:r>
      <w:r w:rsidR="00CE7748">
        <w:rPr>
          <w:rFonts w:ascii="GHEA Grapalat" w:hAnsi="GHEA Grapalat"/>
          <w:spacing w:val="-6"/>
        </w:rPr>
        <w:t>2026/07</w:t>
      </w:r>
      <w:r w:rsidR="00A9205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96C63" w:rsidRPr="00096C63">
        <w:rPr>
          <w:rFonts w:ascii="GHEA Grapalat" w:hAnsi="GHEA Grapalat"/>
          <w:i w:val="0"/>
          <w:sz w:val="24"/>
          <w:szCs w:val="24"/>
        </w:rPr>
        <w:t>" сжатый природный газ" (далее — также товар) для нужд «Эчмиадзин» ОВП , которые сгруппированы в лоты "4"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50456E" w:rsidRPr="009044F1" w:rsidTr="00CE7748">
        <w:trPr>
          <w:trHeight w:val="289"/>
          <w:jc w:val="center"/>
        </w:trPr>
        <w:tc>
          <w:tcPr>
            <w:tcW w:w="1530" w:type="dxa"/>
            <w:vAlign w:val="center"/>
          </w:tcPr>
          <w:p w:rsidR="0050456E" w:rsidRPr="009044F1" w:rsidRDefault="0050456E" w:rsidP="0050456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50456E" w:rsidRPr="00AA70D7" w:rsidRDefault="0050456E" w:rsidP="0050456E">
            <w:pPr>
              <w:pStyle w:val="BodyTextIndent2"/>
              <w:spacing w:line="240" w:lineRule="auto"/>
              <w:ind w:firstLine="0"/>
              <w:jc w:val="center"/>
              <w:rPr>
                <w:rFonts w:ascii="GHEA Grapalat" w:hAnsi="GHEA Grapalat"/>
                <w:lang w:val="hy-AM"/>
              </w:rPr>
            </w:pPr>
            <w:r w:rsidRPr="00AA70D7">
              <w:rPr>
                <w:rFonts w:ascii="GHEA Grapalat" w:hAnsi="GHEA Grapalat"/>
                <w:lang w:val="hy-AM"/>
              </w:rPr>
              <w:t>630</w:t>
            </w:r>
            <w:r>
              <w:rPr>
                <w:rFonts w:ascii="GHEA Grapalat" w:hAnsi="GHEA Grapalat"/>
                <w:lang w:val="hy-AM"/>
              </w:rPr>
              <w:t xml:space="preserve"> </w:t>
            </w:r>
            <w:r w:rsidRPr="00AA70D7">
              <w:rPr>
                <w:rFonts w:ascii="GHEA Grapalat" w:hAnsi="GHEA Grapalat"/>
                <w:lang w:val="hy-AM"/>
              </w:rPr>
              <w:t>000</w:t>
            </w:r>
          </w:p>
        </w:tc>
        <w:tc>
          <w:tcPr>
            <w:tcW w:w="6458" w:type="dxa"/>
            <w:vAlign w:val="center"/>
          </w:tcPr>
          <w:p w:rsidR="0050456E" w:rsidRPr="00CE7748" w:rsidRDefault="0050456E" w:rsidP="0050456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Style w:val="y2iqfc"/>
                <w:rFonts w:ascii="inherit" w:hAnsi="inherit"/>
                <w:color w:val="202124"/>
                <w:sz w:val="28"/>
                <w:szCs w:val="28"/>
              </w:rPr>
            </w:pPr>
            <w:r w:rsidRPr="00CE7748">
              <w:rPr>
                <w:rStyle w:val="y2iqfc"/>
                <w:rFonts w:ascii="inherit" w:hAnsi="inherit"/>
                <w:color w:val="202124"/>
                <w:sz w:val="28"/>
                <w:szCs w:val="28"/>
              </w:rPr>
              <w:t>Экскаватор JCB 3CX с мал. шина</w:t>
            </w:r>
          </w:p>
        </w:tc>
      </w:tr>
      <w:tr w:rsidR="0050456E" w:rsidRPr="009044F1" w:rsidTr="001946D5">
        <w:trPr>
          <w:jc w:val="center"/>
        </w:trPr>
        <w:tc>
          <w:tcPr>
            <w:tcW w:w="1530" w:type="dxa"/>
            <w:vAlign w:val="center"/>
          </w:tcPr>
          <w:p w:rsidR="0050456E" w:rsidRPr="009044F1" w:rsidRDefault="0050456E" w:rsidP="0050456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50456E" w:rsidRPr="00AA70D7" w:rsidRDefault="0050456E" w:rsidP="0050456E">
            <w:pPr>
              <w:pStyle w:val="BodyTextIndent2"/>
              <w:spacing w:line="240" w:lineRule="auto"/>
              <w:ind w:firstLine="0"/>
              <w:jc w:val="center"/>
              <w:rPr>
                <w:rFonts w:ascii="GHEA Grapalat" w:hAnsi="GHEA Grapalat"/>
                <w:lang w:val="hy-AM"/>
              </w:rPr>
            </w:pPr>
            <w:r w:rsidRPr="00AA70D7">
              <w:rPr>
                <w:rFonts w:ascii="GHEA Grapalat" w:hAnsi="GHEA Grapalat"/>
                <w:lang w:val="hy-AM"/>
              </w:rPr>
              <w:t>1</w:t>
            </w:r>
            <w:r>
              <w:rPr>
                <w:rFonts w:ascii="Calibri" w:hAnsi="Calibri" w:cs="Calibri"/>
                <w:lang w:val="hy-AM"/>
              </w:rPr>
              <w:t> </w:t>
            </w:r>
            <w:r w:rsidRPr="00AA70D7">
              <w:rPr>
                <w:rFonts w:ascii="GHEA Grapalat" w:hAnsi="GHEA Grapalat"/>
                <w:lang w:val="hy-AM"/>
              </w:rPr>
              <w:t>440</w:t>
            </w:r>
            <w:r>
              <w:rPr>
                <w:rFonts w:ascii="GHEA Grapalat" w:hAnsi="GHEA Grapalat"/>
                <w:lang w:val="hy-AM"/>
              </w:rPr>
              <w:t xml:space="preserve"> </w:t>
            </w:r>
            <w:r w:rsidRPr="00AA70D7">
              <w:rPr>
                <w:rFonts w:ascii="GHEA Grapalat" w:hAnsi="GHEA Grapalat"/>
                <w:lang w:val="hy-AM"/>
              </w:rPr>
              <w:t>000</w:t>
            </w:r>
          </w:p>
        </w:tc>
        <w:tc>
          <w:tcPr>
            <w:tcW w:w="6458" w:type="dxa"/>
            <w:vAlign w:val="center"/>
          </w:tcPr>
          <w:p w:rsidR="0050456E" w:rsidRPr="00CE7748" w:rsidRDefault="0050456E" w:rsidP="0050456E">
            <w:pPr>
              <w:pStyle w:val="BodyTextIndent2"/>
              <w:spacing w:line="240" w:lineRule="auto"/>
              <w:ind w:firstLine="0"/>
              <w:rPr>
                <w:rStyle w:val="y2iqfc"/>
                <w:rFonts w:ascii="inherit" w:hAnsi="inherit"/>
                <w:color w:val="202124"/>
                <w:sz w:val="28"/>
                <w:szCs w:val="28"/>
              </w:rPr>
            </w:pPr>
            <w:r w:rsidRPr="00CE7748">
              <w:rPr>
                <w:rStyle w:val="y2iqfc"/>
                <w:rFonts w:ascii="inherit" w:hAnsi="inherit"/>
                <w:color w:val="202124"/>
                <w:sz w:val="28"/>
                <w:szCs w:val="28"/>
              </w:rPr>
              <w:t>Большая шина для экскаватора JCB 3CX</w:t>
            </w:r>
          </w:p>
        </w:tc>
      </w:tr>
      <w:tr w:rsidR="0050456E" w:rsidRPr="009044F1" w:rsidTr="001946D5">
        <w:trPr>
          <w:jc w:val="center"/>
        </w:trPr>
        <w:tc>
          <w:tcPr>
            <w:tcW w:w="1530" w:type="dxa"/>
            <w:vAlign w:val="center"/>
          </w:tcPr>
          <w:p w:rsidR="0050456E" w:rsidRPr="009044F1" w:rsidRDefault="0050456E" w:rsidP="0050456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246" w:type="dxa"/>
            <w:vAlign w:val="center"/>
          </w:tcPr>
          <w:p w:rsidR="0050456E" w:rsidRPr="00AA70D7" w:rsidRDefault="0050456E" w:rsidP="0050456E">
            <w:pPr>
              <w:pStyle w:val="BodyTextIndent2"/>
              <w:spacing w:line="240" w:lineRule="auto"/>
              <w:ind w:firstLine="0"/>
              <w:jc w:val="center"/>
              <w:rPr>
                <w:rFonts w:ascii="GHEA Grapalat" w:hAnsi="GHEA Grapalat"/>
                <w:lang w:val="hy-AM"/>
              </w:rPr>
            </w:pPr>
            <w:r w:rsidRPr="00AA70D7">
              <w:rPr>
                <w:rFonts w:ascii="GHEA Grapalat" w:hAnsi="GHEA Grapalat"/>
                <w:lang w:val="hy-AM"/>
              </w:rPr>
              <w:t>204</w:t>
            </w:r>
            <w:r>
              <w:rPr>
                <w:rFonts w:ascii="GHEA Grapalat" w:hAnsi="GHEA Grapalat"/>
                <w:lang w:val="hy-AM"/>
              </w:rPr>
              <w:t xml:space="preserve"> </w:t>
            </w:r>
            <w:r w:rsidRPr="00AA70D7">
              <w:rPr>
                <w:rFonts w:ascii="GHEA Grapalat" w:hAnsi="GHEA Grapalat"/>
                <w:lang w:val="hy-AM"/>
              </w:rPr>
              <w:t>000</w:t>
            </w:r>
          </w:p>
        </w:tc>
        <w:tc>
          <w:tcPr>
            <w:tcW w:w="6458" w:type="dxa"/>
            <w:vAlign w:val="center"/>
          </w:tcPr>
          <w:p w:rsidR="0050456E" w:rsidRPr="00A71D81" w:rsidRDefault="0050456E" w:rsidP="0050456E">
            <w:pPr>
              <w:pStyle w:val="BodyTextIndent2"/>
              <w:spacing w:line="240" w:lineRule="auto"/>
              <w:ind w:firstLine="34"/>
              <w:rPr>
                <w:rFonts w:ascii="GHEA Grapalat" w:hAnsi="GHEA Grapalat"/>
              </w:rPr>
            </w:pPr>
            <w:r w:rsidRPr="008F2E59">
              <w:rPr>
                <w:rStyle w:val="y2iqfc"/>
                <w:rFonts w:ascii="inherit" w:hAnsi="inherit"/>
                <w:color w:val="202124"/>
                <w:sz w:val="28"/>
                <w:szCs w:val="28"/>
              </w:rPr>
              <w:t>ши</w:t>
            </w:r>
            <w:r>
              <w:rPr>
                <w:rStyle w:val="y2iqfc"/>
                <w:rFonts w:ascii="inherit" w:hAnsi="inherit"/>
                <w:color w:val="202124"/>
                <w:sz w:val="28"/>
                <w:szCs w:val="28"/>
              </w:rPr>
              <w:t xml:space="preserve">на </w:t>
            </w:r>
            <w:r>
              <w:rPr>
                <w:rFonts w:ascii="Arial" w:hAnsi="Arial"/>
              </w:rPr>
              <w:t>205/70 R 16</w:t>
            </w:r>
          </w:p>
        </w:tc>
      </w:tr>
      <w:tr w:rsidR="0050456E" w:rsidRPr="009044F1" w:rsidTr="001946D5">
        <w:trPr>
          <w:jc w:val="center"/>
        </w:trPr>
        <w:tc>
          <w:tcPr>
            <w:tcW w:w="1530" w:type="dxa"/>
            <w:vAlign w:val="center"/>
          </w:tcPr>
          <w:p w:rsidR="0050456E" w:rsidRPr="009044F1" w:rsidRDefault="0050456E" w:rsidP="0050456E">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246" w:type="dxa"/>
            <w:vAlign w:val="center"/>
          </w:tcPr>
          <w:p w:rsidR="0050456E" w:rsidRPr="00AA70D7" w:rsidRDefault="0050456E" w:rsidP="0050456E">
            <w:pPr>
              <w:pStyle w:val="BodyTextIndent2"/>
              <w:spacing w:line="240" w:lineRule="auto"/>
              <w:ind w:firstLine="0"/>
              <w:jc w:val="center"/>
              <w:rPr>
                <w:rFonts w:ascii="GHEA Grapalat" w:hAnsi="GHEA Grapalat"/>
                <w:lang w:val="hy-AM"/>
              </w:rPr>
            </w:pPr>
            <w:r w:rsidRPr="00AA70D7">
              <w:rPr>
                <w:rFonts w:ascii="GHEA Grapalat" w:hAnsi="GHEA Grapalat"/>
                <w:lang w:val="hy-AM"/>
              </w:rPr>
              <w:t>120</w:t>
            </w:r>
            <w:r>
              <w:rPr>
                <w:rFonts w:ascii="GHEA Grapalat" w:hAnsi="GHEA Grapalat"/>
                <w:lang w:val="hy-AM"/>
              </w:rPr>
              <w:t xml:space="preserve"> </w:t>
            </w:r>
            <w:r w:rsidRPr="00AA70D7">
              <w:rPr>
                <w:rFonts w:ascii="GHEA Grapalat" w:hAnsi="GHEA Grapalat"/>
                <w:lang w:val="hy-AM"/>
              </w:rPr>
              <w:t>000</w:t>
            </w:r>
          </w:p>
        </w:tc>
        <w:tc>
          <w:tcPr>
            <w:tcW w:w="6458" w:type="dxa"/>
            <w:vAlign w:val="center"/>
          </w:tcPr>
          <w:p w:rsidR="0050456E" w:rsidRPr="00A71D81" w:rsidRDefault="0050456E" w:rsidP="0050456E">
            <w:pPr>
              <w:pStyle w:val="BodyTextIndent2"/>
              <w:spacing w:line="240" w:lineRule="auto"/>
              <w:ind w:firstLine="34"/>
              <w:rPr>
                <w:rFonts w:ascii="GHEA Grapalat" w:hAnsi="GHEA Grapalat"/>
              </w:rPr>
            </w:pPr>
            <w:r w:rsidRPr="008F2E59">
              <w:rPr>
                <w:rStyle w:val="y2iqfc"/>
                <w:rFonts w:ascii="inherit" w:hAnsi="inherit"/>
                <w:color w:val="202124"/>
                <w:sz w:val="28"/>
                <w:szCs w:val="28"/>
              </w:rPr>
              <w:t>ши</w:t>
            </w:r>
            <w:r>
              <w:rPr>
                <w:rStyle w:val="y2iqfc"/>
                <w:rFonts w:ascii="inherit" w:hAnsi="inherit"/>
                <w:color w:val="202124"/>
                <w:sz w:val="28"/>
                <w:szCs w:val="28"/>
              </w:rPr>
              <w:t xml:space="preserve">на </w:t>
            </w:r>
            <w:r>
              <w:rPr>
                <w:rFonts w:ascii="Arial" w:hAnsi="Arial"/>
              </w:rPr>
              <w:t>175/70  R 13</w:t>
            </w:r>
          </w:p>
        </w:tc>
      </w:tr>
      <w:tr w:rsidR="0050456E" w:rsidRPr="009044F1" w:rsidTr="00AD432A">
        <w:trPr>
          <w:jc w:val="center"/>
        </w:trPr>
        <w:tc>
          <w:tcPr>
            <w:tcW w:w="1530" w:type="dxa"/>
            <w:vAlign w:val="center"/>
          </w:tcPr>
          <w:p w:rsidR="0050456E" w:rsidRPr="00CE7748" w:rsidRDefault="0050456E" w:rsidP="0050456E">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1246" w:type="dxa"/>
            <w:vAlign w:val="center"/>
          </w:tcPr>
          <w:p w:rsidR="0050456E" w:rsidRPr="00172537" w:rsidRDefault="0050456E" w:rsidP="0050456E">
            <w:pPr>
              <w:pStyle w:val="BodyTextIndent2"/>
              <w:spacing w:line="240" w:lineRule="auto"/>
              <w:ind w:firstLine="0"/>
              <w:jc w:val="center"/>
              <w:rPr>
                <w:rFonts w:ascii="GHEA Grapalat" w:hAnsi="GHEA Grapalat"/>
                <w:lang w:val="hy-AM"/>
              </w:rPr>
            </w:pPr>
            <w:r>
              <w:rPr>
                <w:rFonts w:ascii="GHEA Grapalat" w:hAnsi="GHEA Grapalat"/>
                <w:lang w:val="hy-AM"/>
              </w:rPr>
              <w:t>412 000</w:t>
            </w:r>
          </w:p>
        </w:tc>
        <w:tc>
          <w:tcPr>
            <w:tcW w:w="6458" w:type="dxa"/>
            <w:vAlign w:val="center"/>
          </w:tcPr>
          <w:p w:rsidR="0050456E" w:rsidRPr="00A71D81" w:rsidRDefault="0050456E" w:rsidP="0050456E">
            <w:pPr>
              <w:pStyle w:val="BodyTextIndent2"/>
              <w:spacing w:line="240" w:lineRule="auto"/>
              <w:ind w:firstLine="34"/>
              <w:rPr>
                <w:rFonts w:ascii="GHEA Grapalat" w:hAnsi="GHEA Grapalat"/>
              </w:rPr>
            </w:pPr>
            <w:r w:rsidRPr="008F2E59">
              <w:rPr>
                <w:rStyle w:val="y2iqfc"/>
                <w:rFonts w:ascii="inherit" w:hAnsi="inherit"/>
                <w:color w:val="202124"/>
                <w:sz w:val="28"/>
                <w:szCs w:val="28"/>
              </w:rPr>
              <w:t>ши</w:t>
            </w:r>
            <w:r>
              <w:rPr>
                <w:rStyle w:val="y2iqfc"/>
                <w:rFonts w:ascii="inherit" w:hAnsi="inherit"/>
                <w:color w:val="202124"/>
                <w:sz w:val="28"/>
                <w:szCs w:val="28"/>
              </w:rPr>
              <w:t xml:space="preserve">на </w:t>
            </w:r>
            <w:r>
              <w:rPr>
                <w:rFonts w:ascii="Sylfaen" w:hAnsi="Sylfaen" w:cs="Sylfaen"/>
              </w:rPr>
              <w:t>МАЗ</w:t>
            </w:r>
            <w:r>
              <w:rPr>
                <w:rFonts w:ascii="Arial" w:hAnsi="Arial"/>
              </w:rPr>
              <w:t xml:space="preserve"> 12,00  R20</w:t>
            </w:r>
          </w:p>
        </w:tc>
      </w:tr>
      <w:tr w:rsidR="0050456E" w:rsidRPr="009044F1" w:rsidTr="00AD432A">
        <w:trPr>
          <w:jc w:val="center"/>
        </w:trPr>
        <w:tc>
          <w:tcPr>
            <w:tcW w:w="1530" w:type="dxa"/>
            <w:vAlign w:val="center"/>
          </w:tcPr>
          <w:p w:rsidR="0050456E" w:rsidRPr="00CE7748" w:rsidRDefault="0050456E" w:rsidP="0050456E">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6</w:t>
            </w:r>
          </w:p>
        </w:tc>
        <w:tc>
          <w:tcPr>
            <w:tcW w:w="1246" w:type="dxa"/>
            <w:vAlign w:val="center"/>
          </w:tcPr>
          <w:p w:rsidR="0050456E" w:rsidRPr="00172537" w:rsidRDefault="0050456E" w:rsidP="0050456E">
            <w:pPr>
              <w:pStyle w:val="BodyTextIndent2"/>
              <w:spacing w:line="240" w:lineRule="auto"/>
              <w:ind w:firstLine="0"/>
              <w:jc w:val="center"/>
              <w:rPr>
                <w:rFonts w:ascii="GHEA Grapalat" w:hAnsi="GHEA Grapalat"/>
                <w:lang w:val="hy-AM"/>
              </w:rPr>
            </w:pPr>
            <w:r>
              <w:rPr>
                <w:rFonts w:ascii="GHEA Grapalat" w:hAnsi="GHEA Grapalat"/>
                <w:lang w:val="hy-AM"/>
              </w:rPr>
              <w:t>215 400</w:t>
            </w:r>
          </w:p>
        </w:tc>
        <w:tc>
          <w:tcPr>
            <w:tcW w:w="6458" w:type="dxa"/>
            <w:vAlign w:val="center"/>
          </w:tcPr>
          <w:p w:rsidR="0050456E" w:rsidRPr="00A71D81" w:rsidRDefault="0050456E" w:rsidP="0050456E">
            <w:pPr>
              <w:pStyle w:val="BodyTextIndent2"/>
              <w:spacing w:line="240" w:lineRule="auto"/>
              <w:ind w:firstLine="34"/>
              <w:rPr>
                <w:rFonts w:ascii="GHEA Grapalat" w:hAnsi="GHEA Grapalat"/>
              </w:rPr>
            </w:pPr>
            <w:r w:rsidRPr="008F2E59">
              <w:rPr>
                <w:rStyle w:val="y2iqfc"/>
                <w:rFonts w:ascii="inherit" w:hAnsi="inherit"/>
                <w:color w:val="202124"/>
                <w:sz w:val="28"/>
                <w:szCs w:val="28"/>
              </w:rPr>
              <w:t>аккумулятор</w:t>
            </w:r>
            <w:r>
              <w:rPr>
                <w:rFonts w:ascii="Arial" w:hAnsi="Arial"/>
              </w:rPr>
              <w:t xml:space="preserve">` </w:t>
            </w:r>
            <w:r>
              <w:rPr>
                <w:rFonts w:ascii="Sylfaen" w:hAnsi="Sylfaen" w:cs="Sylfaen"/>
              </w:rPr>
              <w:t>КМ</w:t>
            </w:r>
            <w:r>
              <w:rPr>
                <w:rFonts w:ascii="Arial" w:hAnsi="Arial"/>
              </w:rPr>
              <w:t xml:space="preserve"> 6</w:t>
            </w:r>
            <w:r>
              <w:rPr>
                <w:rFonts w:ascii="Sylfaen" w:hAnsi="Sylfaen" w:cs="Sylfaen"/>
              </w:rPr>
              <w:t>ՍՏ</w:t>
            </w:r>
            <w:r>
              <w:rPr>
                <w:rFonts w:ascii="Arial" w:hAnsi="Arial"/>
              </w:rPr>
              <w:t>-90</w:t>
            </w:r>
          </w:p>
        </w:tc>
      </w:tr>
      <w:tr w:rsidR="0050456E" w:rsidRPr="009044F1" w:rsidTr="00AD432A">
        <w:trPr>
          <w:jc w:val="center"/>
        </w:trPr>
        <w:tc>
          <w:tcPr>
            <w:tcW w:w="1530" w:type="dxa"/>
            <w:vAlign w:val="center"/>
          </w:tcPr>
          <w:p w:rsidR="0050456E" w:rsidRPr="00CE7748" w:rsidRDefault="0050456E" w:rsidP="0050456E">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7</w:t>
            </w:r>
          </w:p>
        </w:tc>
        <w:tc>
          <w:tcPr>
            <w:tcW w:w="1246" w:type="dxa"/>
            <w:vAlign w:val="center"/>
          </w:tcPr>
          <w:p w:rsidR="0050456E" w:rsidRPr="00172537" w:rsidRDefault="0050456E" w:rsidP="0050456E">
            <w:pPr>
              <w:pStyle w:val="BodyTextIndent2"/>
              <w:spacing w:line="240" w:lineRule="auto"/>
              <w:ind w:firstLine="0"/>
              <w:jc w:val="center"/>
              <w:rPr>
                <w:rFonts w:ascii="GHEA Grapalat" w:hAnsi="GHEA Grapalat"/>
                <w:lang w:val="hy-AM"/>
              </w:rPr>
            </w:pPr>
            <w:r>
              <w:rPr>
                <w:rFonts w:ascii="GHEA Grapalat" w:hAnsi="GHEA Grapalat"/>
                <w:lang w:val="hy-AM"/>
              </w:rPr>
              <w:t>198 900</w:t>
            </w:r>
          </w:p>
        </w:tc>
        <w:tc>
          <w:tcPr>
            <w:tcW w:w="6458" w:type="dxa"/>
            <w:vAlign w:val="center"/>
          </w:tcPr>
          <w:p w:rsidR="0050456E" w:rsidRPr="00A71D81" w:rsidRDefault="0050456E" w:rsidP="0050456E">
            <w:pPr>
              <w:pStyle w:val="BodyTextIndent2"/>
              <w:spacing w:line="240" w:lineRule="auto"/>
              <w:ind w:firstLine="34"/>
              <w:rPr>
                <w:rFonts w:ascii="GHEA Grapalat" w:hAnsi="GHEA Grapalat"/>
              </w:rPr>
            </w:pPr>
            <w:r w:rsidRPr="008F2E59">
              <w:rPr>
                <w:rStyle w:val="y2iqfc"/>
                <w:rFonts w:ascii="inherit" w:hAnsi="inherit"/>
                <w:color w:val="202124"/>
                <w:sz w:val="28"/>
                <w:szCs w:val="28"/>
              </w:rPr>
              <w:t>аккумулятор</w:t>
            </w:r>
            <w:r>
              <w:rPr>
                <w:rFonts w:ascii="Arial" w:hAnsi="Arial"/>
              </w:rPr>
              <w:t xml:space="preserve">` </w:t>
            </w:r>
            <w:r>
              <w:rPr>
                <w:rFonts w:ascii="Sylfaen" w:hAnsi="Sylfaen" w:cs="Sylfaen"/>
              </w:rPr>
              <w:t>КМ</w:t>
            </w:r>
            <w:r>
              <w:rPr>
                <w:rFonts w:ascii="Arial" w:hAnsi="Arial"/>
              </w:rPr>
              <w:t xml:space="preserve"> 6</w:t>
            </w:r>
            <w:r>
              <w:rPr>
                <w:rFonts w:ascii="Sylfaen" w:hAnsi="Sylfaen" w:cs="Sylfaen"/>
              </w:rPr>
              <w:t>ՍՏ</w:t>
            </w:r>
            <w:r>
              <w:rPr>
                <w:rFonts w:ascii="Arial" w:hAnsi="Arial"/>
              </w:rPr>
              <w:t>-60</w:t>
            </w:r>
          </w:p>
        </w:tc>
      </w:tr>
      <w:tr w:rsidR="0050456E" w:rsidRPr="009044F1" w:rsidTr="00AD432A">
        <w:trPr>
          <w:jc w:val="center"/>
        </w:trPr>
        <w:tc>
          <w:tcPr>
            <w:tcW w:w="1530" w:type="dxa"/>
            <w:vAlign w:val="center"/>
          </w:tcPr>
          <w:p w:rsidR="0050456E" w:rsidRPr="00CE7748" w:rsidRDefault="0050456E" w:rsidP="0050456E">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8</w:t>
            </w:r>
          </w:p>
        </w:tc>
        <w:tc>
          <w:tcPr>
            <w:tcW w:w="1246" w:type="dxa"/>
            <w:vAlign w:val="center"/>
          </w:tcPr>
          <w:p w:rsidR="0050456E" w:rsidRPr="00172537" w:rsidRDefault="0050456E" w:rsidP="0050456E">
            <w:pPr>
              <w:pStyle w:val="BodyTextIndent2"/>
              <w:spacing w:line="240" w:lineRule="auto"/>
              <w:ind w:firstLine="0"/>
              <w:jc w:val="center"/>
              <w:rPr>
                <w:rFonts w:ascii="GHEA Grapalat" w:hAnsi="GHEA Grapalat"/>
                <w:lang w:val="hy-AM"/>
              </w:rPr>
            </w:pPr>
            <w:r>
              <w:rPr>
                <w:rFonts w:ascii="GHEA Grapalat" w:hAnsi="GHEA Grapalat"/>
                <w:lang w:val="hy-AM"/>
              </w:rPr>
              <w:t>145 800</w:t>
            </w:r>
          </w:p>
        </w:tc>
        <w:tc>
          <w:tcPr>
            <w:tcW w:w="6458" w:type="dxa"/>
            <w:vAlign w:val="center"/>
          </w:tcPr>
          <w:p w:rsidR="0050456E" w:rsidRPr="00A71D81" w:rsidRDefault="0050456E" w:rsidP="0050456E">
            <w:pPr>
              <w:pStyle w:val="BodyTextIndent2"/>
              <w:spacing w:line="240" w:lineRule="auto"/>
              <w:ind w:firstLine="34"/>
              <w:rPr>
                <w:rFonts w:ascii="GHEA Grapalat" w:hAnsi="GHEA Grapalat"/>
              </w:rPr>
            </w:pPr>
            <w:r w:rsidRPr="008F2E59">
              <w:rPr>
                <w:rStyle w:val="y2iqfc"/>
                <w:rFonts w:ascii="inherit" w:hAnsi="inherit"/>
                <w:color w:val="202124"/>
                <w:sz w:val="28"/>
                <w:szCs w:val="28"/>
              </w:rPr>
              <w:t>аккумулятор</w:t>
            </w:r>
            <w:r>
              <w:rPr>
                <w:rFonts w:ascii="Arial" w:hAnsi="Arial"/>
              </w:rPr>
              <w:t xml:space="preserve">` </w:t>
            </w:r>
            <w:r>
              <w:rPr>
                <w:rFonts w:ascii="Sylfaen" w:hAnsi="Sylfaen" w:cs="Sylfaen"/>
              </w:rPr>
              <w:t>КМ</w:t>
            </w:r>
            <w:r>
              <w:rPr>
                <w:rFonts w:ascii="Arial" w:hAnsi="Arial"/>
              </w:rPr>
              <w:t xml:space="preserve"> 6</w:t>
            </w:r>
            <w:r>
              <w:rPr>
                <w:rFonts w:ascii="Sylfaen" w:hAnsi="Sylfaen" w:cs="Sylfaen"/>
              </w:rPr>
              <w:t>ՍՏ</w:t>
            </w:r>
            <w:r>
              <w:rPr>
                <w:rFonts w:ascii="GHEA Grapalat" w:hAnsi="GHEA Grapalat" w:cs="Arial"/>
              </w:rPr>
              <w:t>-190</w:t>
            </w:r>
          </w:p>
        </w:tc>
      </w:tr>
      <w:tr w:rsidR="0050456E" w:rsidRPr="009044F1" w:rsidTr="00AD432A">
        <w:trPr>
          <w:jc w:val="center"/>
        </w:trPr>
        <w:tc>
          <w:tcPr>
            <w:tcW w:w="1530" w:type="dxa"/>
            <w:vAlign w:val="center"/>
          </w:tcPr>
          <w:p w:rsidR="0050456E" w:rsidRPr="00CE7748" w:rsidRDefault="0050456E" w:rsidP="0050456E">
            <w:pPr>
              <w:pStyle w:val="BodyTextIndent2"/>
              <w:widowControl w:val="0"/>
              <w:spacing w:after="120" w:line="240" w:lineRule="auto"/>
              <w:ind w:firstLine="0"/>
              <w:jc w:val="center"/>
              <w:rPr>
                <w:rFonts w:ascii="GHEA Grapalat" w:hAnsi="GHEA Grapalat"/>
                <w:sz w:val="24"/>
                <w:szCs w:val="24"/>
                <w:lang w:val="hy-AM"/>
              </w:rPr>
            </w:pPr>
          </w:p>
        </w:tc>
        <w:tc>
          <w:tcPr>
            <w:tcW w:w="1246" w:type="dxa"/>
            <w:vAlign w:val="center"/>
          </w:tcPr>
          <w:p w:rsidR="0050456E" w:rsidRPr="009044F1" w:rsidRDefault="0050456E" w:rsidP="0050456E">
            <w:pPr>
              <w:pStyle w:val="BodyTextIndent2"/>
              <w:widowControl w:val="0"/>
              <w:spacing w:after="120" w:line="240" w:lineRule="auto"/>
              <w:ind w:firstLine="0"/>
              <w:jc w:val="center"/>
              <w:rPr>
                <w:rFonts w:ascii="GHEA Grapalat" w:hAnsi="GHEA Grapalat"/>
                <w:sz w:val="24"/>
                <w:szCs w:val="24"/>
              </w:rPr>
            </w:pPr>
          </w:p>
        </w:tc>
        <w:tc>
          <w:tcPr>
            <w:tcW w:w="6458" w:type="dxa"/>
            <w:vAlign w:val="center"/>
          </w:tcPr>
          <w:p w:rsidR="0050456E" w:rsidRPr="00A71D81" w:rsidRDefault="0050456E" w:rsidP="0050456E">
            <w:pPr>
              <w:pStyle w:val="BodyTextIndent2"/>
              <w:spacing w:line="240" w:lineRule="auto"/>
              <w:ind w:firstLine="34"/>
              <w:rPr>
                <w:rFonts w:ascii="GHEA Grapalat" w:hAnsi="GHEA Grapalat"/>
              </w:rPr>
            </w:pP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D54A25"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lastRenderedPageBreak/>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участнику в течение двух календарных дней, следующих за днем </w:t>
      </w:r>
      <w:r w:rsidRPr="009044F1">
        <w:rPr>
          <w:rFonts w:ascii="GHEA Grapalat" w:hAnsi="GHEA Grapalat"/>
        </w:rPr>
        <w:lastRenderedPageBreak/>
        <w:t>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2699B">
        <w:rPr>
          <w:rFonts w:ascii="GHEA Grapalat" w:hAnsi="GHEA Grapalat"/>
          <w:sz w:val="24"/>
          <w:szCs w:val="24"/>
        </w:rPr>
        <w:t xml:space="preserve">запрос котировок </w:t>
      </w:r>
      <w:r w:rsidRPr="009044F1">
        <w:rPr>
          <w:rFonts w:ascii="GHEA Grapalat" w:hAnsi="GHEA Grapalat"/>
          <w:sz w:val="24"/>
          <w:szCs w:val="24"/>
        </w:rPr>
        <w:t>.</w:t>
      </w:r>
    </w:p>
    <w:p w:rsidR="00096C63" w:rsidRDefault="00A80ECD" w:rsidP="00096C6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096C63" w:rsidRPr="009044F1">
        <w:rPr>
          <w:rFonts w:ascii="GHEA Grapalat" w:hAnsi="GHEA Grapalat"/>
          <w:sz w:val="24"/>
          <w:szCs w:val="24"/>
        </w:rPr>
        <w:t>4.2</w:t>
      </w:r>
      <w:r w:rsidR="00096C63" w:rsidRPr="00444026">
        <w:rPr>
          <w:rFonts w:ascii="GHEA Grapalat" w:hAnsi="GHEA Grapalat"/>
          <w:sz w:val="24"/>
          <w:szCs w:val="24"/>
        </w:rPr>
        <w:t>.</w:t>
      </w:r>
      <w:r w:rsidR="00096C63" w:rsidRPr="00444026">
        <w:rPr>
          <w:rFonts w:ascii="GHEA Grapalat" w:hAnsi="GHEA Grapalat"/>
          <w:sz w:val="24"/>
          <w:szCs w:val="24"/>
        </w:rPr>
        <w:tab/>
      </w:r>
      <w:r w:rsidR="00096C63" w:rsidRPr="009044F1">
        <w:rPr>
          <w:rFonts w:ascii="GHEA Grapalat" w:hAnsi="GHEA Grapalat"/>
          <w:sz w:val="24"/>
          <w:szCs w:val="24"/>
        </w:rPr>
        <w:t xml:space="preserve">Заявки на процедуру необходимо подать </w:t>
      </w:r>
      <w:r w:rsidR="00096C63" w:rsidRPr="00CE71AA">
        <w:rPr>
          <w:rFonts w:ascii="GHEA Grapalat" w:hAnsi="GHEA Grapalat"/>
          <w:sz w:val="24"/>
          <w:szCs w:val="24"/>
        </w:rPr>
        <w:t>в Комиссию</w:t>
      </w:r>
      <w:r w:rsidR="00096C63" w:rsidRPr="009044F1">
        <w:rPr>
          <w:rFonts w:ascii="GHEA Grapalat" w:hAnsi="GHEA Grapalat"/>
          <w:sz w:val="24"/>
          <w:szCs w:val="24"/>
        </w:rPr>
        <w:t>не позднее, чем "</w:t>
      </w:r>
      <w:r w:rsidR="00096C63">
        <w:rPr>
          <w:rFonts w:ascii="GHEA Grapalat" w:hAnsi="GHEA Grapalat"/>
          <w:sz w:val="24"/>
          <w:szCs w:val="24"/>
        </w:rPr>
        <w:t>12</w:t>
      </w:r>
      <w:r w:rsidR="00096C63" w:rsidRPr="00273C10">
        <w:rPr>
          <w:rFonts w:ascii="GHEA Grapalat" w:hAnsi="GHEA Grapalat"/>
          <w:sz w:val="24"/>
          <w:szCs w:val="24"/>
        </w:rPr>
        <w:t>:00</w:t>
      </w:r>
      <w:r w:rsidR="00096C63" w:rsidRPr="009044F1">
        <w:rPr>
          <w:rFonts w:ascii="GHEA Grapalat" w:hAnsi="GHEA Grapalat"/>
          <w:sz w:val="24"/>
          <w:szCs w:val="24"/>
        </w:rPr>
        <w:t>"</w:t>
      </w:r>
      <w:r w:rsidR="00096C63">
        <w:rPr>
          <w:rFonts w:ascii="GHEA Grapalat" w:hAnsi="GHEA Grapalat"/>
          <w:sz w:val="24"/>
          <w:szCs w:val="24"/>
        </w:rPr>
        <w:t xml:space="preserve"> часов </w:t>
      </w:r>
      <w:r w:rsidR="00096C63" w:rsidRPr="00273C10">
        <w:rPr>
          <w:rFonts w:ascii="GHEA Grapalat" w:hAnsi="GHEA Grapalat"/>
          <w:sz w:val="24"/>
          <w:szCs w:val="24"/>
        </w:rPr>
        <w:t>7</w:t>
      </w:r>
      <w:r w:rsidR="00096C63" w:rsidRPr="009044F1">
        <w:rPr>
          <w:rFonts w:ascii="GHEA Grapalat" w:hAnsi="GHEA Grapalat"/>
          <w:sz w:val="24"/>
          <w:szCs w:val="24"/>
        </w:rPr>
        <w:t xml:space="preserve">"-го дня опубликования в </w:t>
      </w:r>
      <w:r w:rsidR="00096C63">
        <w:rPr>
          <w:rFonts w:ascii="GHEA Grapalat" w:hAnsi="GHEA Grapalat"/>
          <w:sz w:val="24"/>
          <w:szCs w:val="24"/>
        </w:rPr>
        <w:t xml:space="preserve">бюллетене </w:t>
      </w:r>
      <w:r w:rsidR="00096C63" w:rsidRPr="009044F1">
        <w:rPr>
          <w:rFonts w:ascii="GHEA Grapalat" w:hAnsi="GHEA Grapalat"/>
          <w:sz w:val="24"/>
          <w:szCs w:val="24"/>
        </w:rPr>
        <w:t>объявления и приглашения на настоящую процедуру.</w:t>
      </w:r>
    </w:p>
    <w:p w:rsidR="00A80ECD" w:rsidRDefault="00A80ECD" w:rsidP="00096C63">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096C63" w:rsidRPr="00096C63">
        <w:rPr>
          <w:rFonts w:ascii="GHEA Grapalat" w:hAnsi="GHEA Grapalat"/>
        </w:rPr>
        <w:t xml:space="preserve"> </w:t>
      </w:r>
      <w:r w:rsidR="00096C63" w:rsidRPr="00096C63">
        <w:rPr>
          <w:rFonts w:ascii="GHEA Grapalat" w:hAnsi="GHEA Grapalat"/>
          <w:sz w:val="24"/>
          <w:szCs w:val="24"/>
        </w:rPr>
        <w:t>Анжела Искендарян</w:t>
      </w:r>
      <w:r w:rsidR="00096C63">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w:t>
      </w:r>
      <w:r w:rsidRPr="00650DCD">
        <w:rPr>
          <w:rFonts w:ascii="GHEA Grapalat" w:hAnsi="GHEA Grapalat"/>
          <w:sz w:val="24"/>
          <w:szCs w:val="24"/>
        </w:rPr>
        <w:lastRenderedPageBreak/>
        <w:t xml:space="preserve">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 xml:space="preserve">совокупность себестоимости и прогнозируемой </w:t>
      </w:r>
      <w:r w:rsidR="00F677F1" w:rsidRPr="00864470">
        <w:rPr>
          <w:rFonts w:ascii="GHEA Grapalat" w:hAnsi="GHEA Grapalat"/>
          <w:sz w:val="24"/>
          <w:szCs w:val="24"/>
        </w:rPr>
        <w:lastRenderedPageBreak/>
        <w:t>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или </w:t>
      </w:r>
      <w:r w:rsidRPr="009044F1">
        <w:rPr>
          <w:rFonts w:ascii="GHEA Grapalat" w:hAnsi="GHEA Grapalat"/>
          <w:i w:val="0"/>
          <w:sz w:val="24"/>
          <w:szCs w:val="24"/>
        </w:rPr>
        <w:lastRenderedPageBreak/>
        <w:t>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C0350C" w:rsidDel="00C0350C" w:rsidRDefault="00C0350C" w:rsidP="00B46D58">
      <w:pPr>
        <w:widowControl w:val="0"/>
        <w:tabs>
          <w:tab w:val="left" w:pos="1134"/>
        </w:tabs>
        <w:spacing w:after="160"/>
        <w:ind w:firstLine="567"/>
        <w:jc w:val="both"/>
        <w:rPr>
          <w:del w:id="3" w:author="Inesa Kocharyan" w:date="2023-07-07T16:35: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lastRenderedPageBreak/>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5"/>
        <w:t>9</w:t>
      </w:r>
    </w:p>
    <w:p w:rsidR="00FA0EEA" w:rsidRPr="00996C18" w:rsidRDefault="00FA0EEA" w:rsidP="00096C63">
      <w:pPr>
        <w:widowControl w:val="0"/>
        <w:tabs>
          <w:tab w:val="left" w:pos="1134"/>
        </w:tabs>
        <w:spacing w:after="160"/>
        <w:jc w:val="both"/>
        <w:rPr>
          <w:rFonts w:ascii="GHEA Grapalat" w:hAnsi="GHEA Grapalat" w:cs="Sylfaen"/>
        </w:rPr>
      </w:pP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2699B">
        <w:rPr>
          <w:rFonts w:ascii="GHEA Grapalat" w:hAnsi="GHEA Grapalat"/>
          <w:sz w:val="24"/>
          <w:szCs w:val="24"/>
        </w:rPr>
        <w:t>7</w:t>
      </w:r>
      <w:r w:rsidRPr="009044F1">
        <w:rPr>
          <w:rFonts w:ascii="GHEA Grapalat" w:hAnsi="GHEA Grapalat"/>
          <w:sz w:val="24"/>
          <w:szCs w:val="24"/>
        </w:rPr>
        <w:t>"-ый день в "</w:t>
      </w:r>
      <w:r w:rsidR="0042699B">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lastRenderedPageBreak/>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w:t>
      </w:r>
      <w:r w:rsidRPr="009775E8">
        <w:rPr>
          <w:rFonts w:ascii="GHEA Grapalat" w:hAnsi="GHEA Grapalat"/>
          <w:sz w:val="24"/>
          <w:szCs w:val="24"/>
        </w:rPr>
        <w:lastRenderedPageBreak/>
        <w:t xml:space="preserve">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w:t>
      </w:r>
      <w:r w:rsidR="006A649A" w:rsidRPr="00B6749E">
        <w:rPr>
          <w:rFonts w:ascii="GHEA Grapalat" w:hAnsi="GHEA Grapalat"/>
          <w:sz w:val="24"/>
          <w:szCs w:val="24"/>
        </w:rPr>
        <w:lastRenderedPageBreak/>
        <w:t>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w:t>
      </w:r>
      <w:r w:rsidRPr="00B24E4B">
        <w:rPr>
          <w:rFonts w:ascii="GHEA Grapalat" w:hAnsi="GHEA Grapalat"/>
        </w:rPr>
        <w:lastRenderedPageBreak/>
        <w:t>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отправляет </w:t>
      </w:r>
      <w:r w:rsidRPr="00BF1CBD">
        <w:rPr>
          <w:rFonts w:ascii="GHEA Grapalat" w:hAnsi="GHEA Grapalat"/>
          <w:spacing w:val="-4"/>
        </w:rPr>
        <w:lastRenderedPageBreak/>
        <w:t>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42699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w:t>
      </w:r>
      <w:r w:rsidRPr="00747338">
        <w:rPr>
          <w:rFonts w:ascii="GHEA Grapalat" w:hAnsi="GHEA Grapalat"/>
          <w:sz w:val="24"/>
          <w:szCs w:val="24"/>
        </w:rPr>
        <w:lastRenderedPageBreak/>
        <w:t>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Pr="0052513C">
        <w:rPr>
          <w:rFonts w:asciiTheme="minorHAnsi" w:hAnsiTheme="minorHAnsi"/>
          <w:i/>
        </w:rPr>
        <w:t xml:space="preserve"> </w:t>
      </w:r>
      <w:r w:rsidR="008E419D">
        <w:rPr>
          <w:rFonts w:ascii="Cambria" w:hAnsi="Cambria"/>
          <w:i/>
          <w:sz w:val="18"/>
          <w:szCs w:val="18"/>
        </w:rPr>
        <w:t>а</w:t>
      </w:r>
      <w:r w:rsidR="008E419D" w:rsidRPr="008D5170">
        <w:rPr>
          <w:rFonts w:ascii="Times Armenian" w:hAnsi="Times Armenian"/>
          <w:i/>
          <w:sz w:val="18"/>
          <w:szCs w:val="18"/>
        </w:rPr>
        <w:t xml:space="preserve"> </w:t>
      </w:r>
      <w:r w:rsidR="008E419D" w:rsidRPr="000C4C7C">
        <w:rPr>
          <w:rFonts w:ascii="GHEA Grapalat" w:hAnsi="GHEA Grapalat" w:cs="Sylfaen"/>
          <w:lang w:val="hy-AM"/>
        </w:rPr>
        <w:t>)</w:t>
      </w:r>
      <w:r w:rsidR="008E419D">
        <w:rPr>
          <w:rFonts w:ascii="GHEA Grapalat" w:hAnsi="GHEA Grapalat" w:cs="Sylfaen"/>
        </w:rPr>
        <w:t xml:space="preserve"> </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FootnoteText"/>
        <w:jc w:val="both"/>
        <w:rPr>
          <w:rFonts w:asciiTheme="minorHAnsi" w:hAnsiTheme="minorHAnsi"/>
          <w:i/>
        </w:rPr>
      </w:pPr>
      <w:r>
        <w:rPr>
          <w:rFonts w:asciiTheme="minorHAnsi" w:hAnsiTheme="minorHAnsi"/>
          <w:i/>
          <w:lang w:val="hy-AM"/>
        </w:rPr>
        <w:t xml:space="preserve">    </w:t>
      </w: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1723D6" w:rsidRPr="001647D2">
        <w:rPr>
          <w:rFonts w:ascii="GHEA Grapalat" w:hAnsi="GHEA Grapalat"/>
        </w:rPr>
        <w:lastRenderedPageBreak/>
        <w:t xml:space="preserve">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8"/>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8"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w:t>
      </w:r>
      <w:r w:rsidRPr="00C87B61">
        <w:rPr>
          <w:rFonts w:ascii="GHEA Grapalat" w:hAnsi="GHEA Grapalat"/>
        </w:rPr>
        <w:lastRenderedPageBreak/>
        <w:t xml:space="preserve">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w:t>
      </w:r>
      <w:r w:rsidRPr="00570BBD">
        <w:rPr>
          <w:rFonts w:ascii="GHEA Grapalat" w:hAnsi="GHEA Grapalat"/>
        </w:rPr>
        <w:lastRenderedPageBreak/>
        <w:t>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2699B" w:rsidRPr="000E647C">
        <w:rPr>
          <w:rFonts w:ascii="GHEA Grapalat" w:hAnsi="GHEA Grapalat"/>
          <w:sz w:val="36"/>
          <w:szCs w:val="36"/>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Pr="00F677F1" w:rsidRDefault="0042699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2057">
        <w:rPr>
          <w:rFonts w:ascii="GHEA Grapalat" w:hAnsi="GHEA Grapalat"/>
          <w:sz w:val="24"/>
          <w:szCs w:val="24"/>
        </w:rPr>
        <w:t>ԷՋՕԸ-ԳՀԱՊՁԲ–</w:t>
      </w:r>
      <w:r w:rsidR="00CE7748">
        <w:rPr>
          <w:rFonts w:ascii="GHEA Grapalat" w:hAnsi="GHEA Grapalat"/>
          <w:sz w:val="24"/>
          <w:szCs w:val="24"/>
        </w:rPr>
        <w:t>2026/07</w:t>
      </w:r>
      <w:r w:rsidR="00A92057">
        <w:rPr>
          <w:rFonts w:ascii="GHEA Grapalat" w:hAnsi="GHEA Grapalat"/>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2699B">
        <w:rPr>
          <w:rFonts w:ascii="GHEA Grapalat" w:hAnsi="GHEA Grapalat"/>
          <w:color w:val="auto"/>
          <w:sz w:val="24"/>
          <w:szCs w:val="24"/>
        </w:rPr>
        <w:t xml:space="preserve">запрос котировок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92057">
        <w:rPr>
          <w:rFonts w:ascii="GHEA Grapalat" w:hAnsi="GHEA Grapalat"/>
        </w:rPr>
        <w:t>ԷՋՕԸ-ԳՀԱՊՁԲ–</w:t>
      </w:r>
      <w:r w:rsidR="00CE7748">
        <w:rPr>
          <w:rFonts w:ascii="GHEA Grapalat" w:hAnsi="GHEA Grapalat"/>
        </w:rPr>
        <w:t>2026/07</w:t>
      </w:r>
      <w:r w:rsidR="00A92057">
        <w:rPr>
          <w:rFonts w:ascii="GHEA Grapalat" w:hAnsi="GHEA Grapalat"/>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42699B">
        <w:rPr>
          <w:rFonts w:ascii="GHEA Grapalat" w:hAnsi="GHEA Grapalat"/>
        </w:rPr>
        <w:t xml:space="preserve">запрос котировок </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A92057">
        <w:rPr>
          <w:rFonts w:ascii="GHEA Grapalat" w:hAnsi="GHEA Grapalat"/>
        </w:rPr>
        <w:t>ԷՋՕԸ-ԳՀԱՊՁԲ–</w:t>
      </w:r>
      <w:r w:rsidR="00CE7748">
        <w:rPr>
          <w:rFonts w:ascii="GHEA Grapalat" w:hAnsi="GHEA Grapalat"/>
        </w:rPr>
        <w:t>2026/07</w:t>
      </w:r>
      <w:r w:rsidR="00A92057">
        <w:rPr>
          <w:rFonts w:ascii="GHEA Grapalat" w:hAnsi="GHEA Grapalat"/>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в </w:t>
      </w:r>
      <w:r w:rsidR="0042699B">
        <w:rPr>
          <w:rFonts w:ascii="GHEA Grapalat" w:hAnsi="GHEA Grapalat"/>
        </w:rPr>
        <w:t xml:space="preserve">запрос котировок </w:t>
      </w:r>
      <w:r w:rsidRPr="00AF791F">
        <w:rPr>
          <w:rFonts w:ascii="GHEA Grapalat" w:hAnsi="GHEA Grapalat"/>
        </w:rPr>
        <w:t xml:space="preserve">под кодом </w:t>
      </w:r>
      <w:r w:rsidR="00A92057">
        <w:rPr>
          <w:rFonts w:ascii="GHEA Grapalat" w:hAnsi="GHEA Grapalat"/>
        </w:rPr>
        <w:t>ԷՋՕԸ-ԳՀԱՊՁԲ–</w:t>
      </w:r>
      <w:r w:rsidR="00CE7748">
        <w:rPr>
          <w:rFonts w:ascii="GHEA Grapalat" w:hAnsi="GHEA Grapalat"/>
        </w:rPr>
        <w:t>2026/07</w:t>
      </w:r>
      <w:r w:rsidR="00A92057">
        <w:rPr>
          <w:rFonts w:ascii="GHEA Grapalat" w:hAnsi="GHEA Grapalat"/>
        </w:rPr>
        <w:t xml:space="preserve"> </w:t>
      </w:r>
      <w:r w:rsidRPr="00AF791F">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2699B">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CE7748">
        <w:rPr>
          <w:rFonts w:ascii="GHEA Grapalat" w:hAnsi="GHEA Grapalat"/>
          <w:b/>
          <w:sz w:val="24"/>
          <w:szCs w:val="24"/>
        </w:rPr>
        <w:t>2026/07</w:t>
      </w:r>
      <w:r w:rsidR="00A92057">
        <w:rPr>
          <w:rFonts w:ascii="GHEA Grapalat" w:hAnsi="GHEA Grapalat"/>
          <w:b/>
          <w:sz w:val="24"/>
          <w:szCs w:val="24"/>
        </w:rPr>
        <w:t xml:space="preserve"> </w:t>
      </w:r>
      <w:r>
        <w:rPr>
          <w:rStyle w:val="FootnoteReference"/>
          <w:rFonts w:ascii="GHEA Grapalat" w:hAnsi="GHEA Grapalat"/>
          <w:b/>
          <w:sz w:val="24"/>
          <w:szCs w:val="24"/>
        </w:rPr>
        <w:footnoteReference w:customMarkFollows="1" w:id="13"/>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A92057">
        <w:rPr>
          <w:rFonts w:ascii="GHEA Grapalat" w:hAnsi="GHEA Grapalat"/>
        </w:rPr>
        <w:t>ԷՋՕԸ-ԳՀԱՊՁԲ–</w:t>
      </w:r>
      <w:r w:rsidR="00CE7748">
        <w:rPr>
          <w:rFonts w:ascii="GHEA Grapalat" w:hAnsi="GHEA Grapalat"/>
        </w:rPr>
        <w:t>2026/07</w:t>
      </w:r>
      <w:r w:rsidR="00A92057">
        <w:rPr>
          <w:rFonts w:ascii="GHEA Grapalat" w:hAnsi="GHEA Grapalat"/>
        </w:rPr>
        <w:t xml:space="preserve"> </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42699B">
        <w:rPr>
          <w:rFonts w:ascii="GHEA Grapalat" w:hAnsi="GHEA Grapalat"/>
          <w:b/>
        </w:rPr>
        <w:t xml:space="preserve">запрос котировок </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CE7748">
        <w:rPr>
          <w:rFonts w:ascii="GHEA Grapalat" w:hAnsi="GHEA Grapalat"/>
          <w:b/>
          <w:sz w:val="24"/>
          <w:szCs w:val="24"/>
        </w:rPr>
        <w:t>2026/07</w:t>
      </w:r>
      <w:r w:rsidR="00A92057">
        <w:rPr>
          <w:rFonts w:ascii="GHEA Grapalat" w:hAnsi="GHEA Grapalat"/>
          <w:b/>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71520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7152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7152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71520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71520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7152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7152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715206"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7152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715206"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7152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7152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w:t>
      </w:r>
      <w:r w:rsidRPr="000306ED">
        <w:rPr>
          <w:rFonts w:ascii="GHEA Grapalat" w:hAnsi="GHEA Grapalat"/>
        </w:rPr>
        <w:lastRenderedPageBreak/>
        <w:t>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w:t>
      </w:r>
      <w:r w:rsidRPr="000306ED">
        <w:rPr>
          <w:rFonts w:ascii="GHEA Grapalat" w:hAnsi="GHEA Grapalat"/>
        </w:rPr>
        <w:lastRenderedPageBreak/>
        <w:t xml:space="preserve">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правил, </w:t>
      </w:r>
      <w:r w:rsidRPr="000306ED">
        <w:rPr>
          <w:rFonts w:ascii="GHEA Grapalat" w:hAnsi="GHEA Grapalat"/>
        </w:rPr>
        <w:lastRenderedPageBreak/>
        <w:t>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CE7748">
        <w:rPr>
          <w:rFonts w:ascii="GHEA Grapalat" w:hAnsi="GHEA Grapalat"/>
          <w:b/>
          <w:sz w:val="24"/>
          <w:szCs w:val="24"/>
        </w:rPr>
        <w:t>2026/07</w:t>
      </w:r>
      <w:r w:rsidR="00A92057">
        <w:rPr>
          <w:rFonts w:ascii="GHEA Grapalat" w:hAnsi="GHEA Grapalat"/>
          <w:b/>
          <w:sz w:val="24"/>
          <w:szCs w:val="24"/>
        </w:rPr>
        <w:t xml:space="preserve"> </w:t>
      </w:r>
      <w:r w:rsidR="00DC619D">
        <w:rPr>
          <w:rStyle w:val="FootnoteReference"/>
          <w:rFonts w:ascii="GHEA Grapalat" w:hAnsi="GHEA Grapalat"/>
          <w:b/>
          <w:sz w:val="24"/>
          <w:szCs w:val="24"/>
        </w:rPr>
        <w:footnoteReference w:customMarkFollows="1" w:id="1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2699B">
        <w:rPr>
          <w:rFonts w:ascii="GHEA Grapalat" w:hAnsi="GHEA Grapalat"/>
          <w:spacing w:val="-6"/>
        </w:rPr>
        <w:t xml:space="preserve">запрос котировок </w:t>
      </w:r>
      <w:r w:rsidRPr="005744FC">
        <w:rPr>
          <w:rFonts w:ascii="GHEA Grapalat" w:hAnsi="GHEA Grapalat"/>
          <w:spacing w:val="-6"/>
        </w:rPr>
        <w:t xml:space="preserve"> под кодом </w:t>
      </w:r>
      <w:r w:rsidR="00A92057">
        <w:rPr>
          <w:rFonts w:ascii="GHEA Grapalat" w:hAnsi="GHEA Grapalat"/>
          <w:spacing w:val="-6"/>
        </w:rPr>
        <w:t>ԷՋՕԸ-ԳՀԱՊՁԲ–</w:t>
      </w:r>
      <w:r w:rsidR="00CE7748">
        <w:rPr>
          <w:rFonts w:ascii="GHEA Grapalat" w:hAnsi="GHEA Grapalat"/>
          <w:spacing w:val="-6"/>
        </w:rPr>
        <w:t>2026/07</w:t>
      </w:r>
      <w:r w:rsidR="00A92057">
        <w:rPr>
          <w:rFonts w:ascii="GHEA Grapalat" w:hAnsi="GHEA Grapalat"/>
          <w:spacing w:val="-6"/>
        </w:rPr>
        <w:t xml:space="preserve"> </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2699B">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92057">
        <w:rPr>
          <w:rFonts w:ascii="GHEA Grapalat" w:hAnsi="GHEA Grapalat"/>
          <w:i/>
          <w:sz w:val="22"/>
          <w:szCs w:val="22"/>
        </w:rPr>
        <w:t>ԷՋՕԸ-ԳՀԱՊՁԲ–</w:t>
      </w:r>
      <w:r w:rsidR="00CE7748">
        <w:rPr>
          <w:rFonts w:ascii="GHEA Grapalat" w:hAnsi="GHEA Grapalat"/>
          <w:i/>
          <w:sz w:val="22"/>
          <w:szCs w:val="22"/>
        </w:rPr>
        <w:t>2026/07</w:t>
      </w:r>
      <w:r w:rsidR="00A92057">
        <w:rPr>
          <w:rFonts w:ascii="GHEA Grapalat" w:hAnsi="GHEA Grapalat"/>
          <w:i/>
          <w:sz w:val="22"/>
          <w:szCs w:val="22"/>
        </w:rPr>
        <w:t xml:space="preserve"> </w:t>
      </w:r>
      <w:r w:rsidRPr="00B138F3">
        <w:rPr>
          <w:rStyle w:val="FootnoteReference"/>
          <w:rFonts w:ascii="GHEA Grapalat" w:hAnsi="GHEA Grapalat"/>
          <w:i/>
          <w:sz w:val="22"/>
          <w:szCs w:val="22"/>
        </w:rPr>
        <w:footnoteReference w:customMarkFollows="1" w:id="1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lastRenderedPageBreak/>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D9178B">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D9178B">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D9178B">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42699B">
        <w:rPr>
          <w:rFonts w:ascii="GHEA Grapalat" w:hAnsi="GHEA Grapalat"/>
          <w:i/>
        </w:rPr>
        <w:t xml:space="preserve">запрос котировок </w:t>
      </w:r>
      <w:r w:rsidRPr="00B138F3">
        <w:rPr>
          <w:rFonts w:ascii="GHEA Grapalat" w:hAnsi="GHEA Grapalat"/>
          <w:i/>
        </w:rPr>
        <w:br/>
        <w:t xml:space="preserve">под кодом </w:t>
      </w:r>
      <w:r w:rsidR="00A92057">
        <w:rPr>
          <w:rFonts w:ascii="GHEA Grapalat" w:hAnsi="GHEA Grapalat"/>
          <w:i/>
        </w:rPr>
        <w:t>ԷՋՕԸ-ԳՀԱՊՁԲ–</w:t>
      </w:r>
      <w:r w:rsidR="00CE7748">
        <w:rPr>
          <w:rFonts w:ascii="GHEA Grapalat" w:hAnsi="GHEA Grapalat"/>
          <w:i/>
        </w:rPr>
        <w:t>2026/07</w:t>
      </w:r>
      <w:r w:rsidR="00A92057">
        <w:rPr>
          <w:rFonts w:ascii="GHEA Grapalat" w:hAnsi="GHEA Grapalat"/>
          <w:i/>
        </w:rPr>
        <w:t xml:space="preserve"> </w:t>
      </w:r>
      <w:r w:rsidRPr="00B138F3">
        <w:rPr>
          <w:rStyle w:val="FootnoteReference"/>
          <w:rFonts w:ascii="GHEA Grapalat" w:hAnsi="GHEA Grapalat"/>
          <w:i/>
        </w:rPr>
        <w:footnoteReference w:customMarkFollows="1" w:id="18"/>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345D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345D7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345D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92057">
        <w:rPr>
          <w:rFonts w:ascii="GHEA Grapalat" w:hAnsi="GHEA Grapalat"/>
          <w:b/>
          <w:sz w:val="24"/>
          <w:szCs w:val="24"/>
        </w:rPr>
        <w:t>ԷՋՕԸ-ԳՀԱՊՁԲ–</w:t>
      </w:r>
      <w:r w:rsidR="00CE7748">
        <w:rPr>
          <w:rFonts w:ascii="GHEA Grapalat" w:hAnsi="GHEA Grapalat"/>
          <w:b/>
          <w:sz w:val="24"/>
          <w:szCs w:val="24"/>
        </w:rPr>
        <w:t>2026/07</w:t>
      </w:r>
      <w:r w:rsidR="00A92057">
        <w:rPr>
          <w:rFonts w:ascii="GHEA Grapalat" w:hAnsi="GHEA Grapalat"/>
          <w:b/>
          <w:sz w:val="24"/>
          <w:szCs w:val="24"/>
        </w:rPr>
        <w:t xml:space="preserve"> </w:t>
      </w:r>
      <w:r w:rsidR="005250C2" w:rsidRPr="00B138F3">
        <w:rPr>
          <w:rStyle w:val="FootnoteReference"/>
          <w:rFonts w:ascii="GHEA Grapalat" w:hAnsi="GHEA Grapalat"/>
          <w:b/>
          <w:sz w:val="24"/>
          <w:szCs w:val="24"/>
        </w:rPr>
        <w:footnoteReference w:customMarkFollows="1" w:id="20"/>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порядке </w:t>
      </w:r>
      <w:r w:rsidRPr="00B138F3">
        <w:rPr>
          <w:rFonts w:ascii="GHEA Grapalat" w:hAnsi="GHEA Grapalat"/>
        </w:rPr>
        <w:lastRenderedPageBreak/>
        <w:t>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2"/>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3"/>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w:t>
      </w:r>
      <w:r w:rsidRPr="00B138F3">
        <w:rPr>
          <w:rFonts w:ascii="GHEA Grapalat" w:hAnsi="GHEA Grapalat"/>
        </w:rPr>
        <w:lastRenderedPageBreak/>
        <w:t xml:space="preserve">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5"/>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 xml:space="preserve">При этом в случае применения настоящего подпункта агентом не может выступать </w:t>
      </w:r>
      <w:r w:rsidR="003822FA" w:rsidRPr="0080548C">
        <w:rPr>
          <w:rFonts w:ascii="GHEA Grapalat" w:hAnsi="GHEA Grapalat"/>
        </w:rPr>
        <w:lastRenderedPageBreak/>
        <w:t>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26"/>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3"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lastRenderedPageBreak/>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7" w:author="Inesa Kocharyan" w:date="2025-02-19T10:34:00Z">
            <w:rPr>
              <w:rFonts w:ascii="GHEA Grapalat" w:hAnsi="GHEA Grapalat"/>
            </w:rPr>
          </w:rPrChange>
        </w:rPr>
        <w:sectPr w:rsidR="00071D1C" w:rsidRPr="00FB29E1" w:rsidSect="0042699B">
          <w:footerReference w:type="default" r:id="rId9"/>
          <w:footnotePr>
            <w:pos w:val="beneathText"/>
          </w:footnotePr>
          <w:pgSz w:w="11906" w:h="16838" w:code="9"/>
          <w:pgMar w:top="426" w:right="849" w:bottom="851" w:left="993" w:header="561" w:footer="561" w:gutter="0"/>
          <w:cols w:space="720"/>
          <w:docGrid w:linePitch="326"/>
        </w:sectPr>
      </w:pPr>
    </w:p>
    <w:p w:rsidR="00071D1C" w:rsidRPr="00B138F3" w:rsidRDefault="00071D1C" w:rsidP="00AC5AF6">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AC5AF6">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311"/>
        <w:gridCol w:w="1361"/>
        <w:gridCol w:w="1039"/>
        <w:gridCol w:w="3369"/>
        <w:gridCol w:w="1085"/>
        <w:gridCol w:w="1559"/>
        <w:gridCol w:w="806"/>
        <w:gridCol w:w="850"/>
        <w:gridCol w:w="1112"/>
        <w:gridCol w:w="910"/>
        <w:gridCol w:w="1755"/>
        <w:gridCol w:w="10"/>
      </w:tblGrid>
      <w:tr w:rsidR="00064F5F" w:rsidRPr="0091496A" w:rsidTr="007D1FB3">
        <w:trPr>
          <w:jc w:val="center"/>
        </w:trPr>
        <w:tc>
          <w:tcPr>
            <w:tcW w:w="15874" w:type="dxa"/>
            <w:gridSpan w:val="13"/>
          </w:tcPr>
          <w:p w:rsidR="00064F5F" w:rsidRPr="0091496A" w:rsidRDefault="00064F5F" w:rsidP="00C3389A">
            <w:pPr>
              <w:widowControl w:val="0"/>
              <w:jc w:val="center"/>
              <w:rPr>
                <w:rFonts w:ascii="GHEA Grapalat" w:hAnsi="GHEA Grapalat"/>
                <w:sz w:val="16"/>
                <w:szCs w:val="20"/>
              </w:rPr>
            </w:pPr>
            <w:r w:rsidRPr="0091496A">
              <w:rPr>
                <w:rFonts w:ascii="GHEA Grapalat" w:hAnsi="GHEA Grapalat"/>
                <w:sz w:val="16"/>
                <w:szCs w:val="20"/>
              </w:rPr>
              <w:t>Товар</w:t>
            </w:r>
          </w:p>
        </w:tc>
      </w:tr>
      <w:tr w:rsidR="00064F5F" w:rsidRPr="0091496A" w:rsidTr="007D1FB3">
        <w:trPr>
          <w:gridAfter w:val="1"/>
          <w:wAfter w:w="10" w:type="dxa"/>
          <w:trHeight w:val="219"/>
          <w:jc w:val="center"/>
        </w:trPr>
        <w:tc>
          <w:tcPr>
            <w:tcW w:w="707" w:type="dxa"/>
            <w:vMerge w:val="restart"/>
            <w:vAlign w:val="center"/>
          </w:tcPr>
          <w:p w:rsidR="00064F5F" w:rsidRPr="0091496A" w:rsidRDefault="00064F5F" w:rsidP="00C3389A">
            <w:pPr>
              <w:widowControl w:val="0"/>
              <w:jc w:val="center"/>
              <w:rPr>
                <w:rFonts w:ascii="GHEA Grapalat" w:hAnsi="GHEA Grapalat"/>
                <w:sz w:val="16"/>
                <w:szCs w:val="20"/>
              </w:rPr>
            </w:pPr>
            <w:r w:rsidRPr="0091496A">
              <w:rPr>
                <w:rFonts w:ascii="GHEA Grapalat" w:hAnsi="GHEA Grapalat"/>
                <w:sz w:val="16"/>
                <w:szCs w:val="20"/>
              </w:rPr>
              <w:t xml:space="preserve">номер предусмотренного </w:t>
            </w:r>
            <w:r w:rsidRPr="0091496A">
              <w:rPr>
                <w:rFonts w:ascii="GHEA Grapalat" w:hAnsi="GHEA Grapalat"/>
                <w:spacing w:val="-6"/>
                <w:sz w:val="16"/>
                <w:szCs w:val="20"/>
              </w:rPr>
              <w:t>приглашением</w:t>
            </w:r>
            <w:r w:rsidRPr="0091496A">
              <w:rPr>
                <w:rFonts w:ascii="GHEA Grapalat" w:hAnsi="GHEA Grapalat"/>
                <w:sz w:val="16"/>
                <w:szCs w:val="20"/>
              </w:rPr>
              <w:t xml:space="preserve"> лота</w:t>
            </w:r>
          </w:p>
        </w:tc>
        <w:tc>
          <w:tcPr>
            <w:tcW w:w="1311" w:type="dxa"/>
            <w:vMerge w:val="restart"/>
            <w:vAlign w:val="center"/>
          </w:tcPr>
          <w:p w:rsidR="00064F5F" w:rsidRPr="0091496A" w:rsidRDefault="00064F5F" w:rsidP="00C3389A">
            <w:pPr>
              <w:widowControl w:val="0"/>
              <w:jc w:val="center"/>
              <w:rPr>
                <w:rFonts w:ascii="GHEA Grapalat" w:hAnsi="GHEA Grapalat"/>
                <w:sz w:val="16"/>
                <w:szCs w:val="20"/>
              </w:rPr>
            </w:pPr>
            <w:r w:rsidRPr="0091496A">
              <w:rPr>
                <w:rFonts w:ascii="GHEA Grapalat" w:hAnsi="GHEA Grapalat"/>
                <w:sz w:val="16"/>
                <w:szCs w:val="20"/>
              </w:rPr>
              <w:t>промежуточный код, предусмотренный планом закупок по классификации ЕЗК (CPV)</w:t>
            </w:r>
          </w:p>
        </w:tc>
        <w:tc>
          <w:tcPr>
            <w:tcW w:w="1361" w:type="dxa"/>
            <w:vMerge w:val="restart"/>
            <w:vAlign w:val="center"/>
          </w:tcPr>
          <w:p w:rsidR="00064F5F" w:rsidRPr="0091496A" w:rsidRDefault="00064F5F" w:rsidP="00C3389A">
            <w:pPr>
              <w:widowControl w:val="0"/>
              <w:jc w:val="center"/>
              <w:rPr>
                <w:rFonts w:ascii="GHEA Grapalat" w:hAnsi="GHEA Grapalat"/>
                <w:sz w:val="16"/>
                <w:szCs w:val="20"/>
                <w:lang w:val="en-US"/>
              </w:rPr>
            </w:pPr>
            <w:r w:rsidRPr="0091496A">
              <w:rPr>
                <w:rFonts w:ascii="GHEA Grapalat" w:hAnsi="GHEA Grapalat"/>
                <w:sz w:val="16"/>
                <w:szCs w:val="20"/>
              </w:rPr>
              <w:t xml:space="preserve">наименование </w:t>
            </w:r>
          </w:p>
        </w:tc>
        <w:tc>
          <w:tcPr>
            <w:tcW w:w="1039" w:type="dxa"/>
            <w:vMerge w:val="restart"/>
            <w:vAlign w:val="center"/>
          </w:tcPr>
          <w:p w:rsidR="00064F5F" w:rsidRPr="0091496A" w:rsidRDefault="00064F5F" w:rsidP="00C3389A">
            <w:pPr>
              <w:widowControl w:val="0"/>
              <w:ind w:left="-96" w:right="-108"/>
              <w:jc w:val="center"/>
              <w:rPr>
                <w:rFonts w:ascii="GHEA Grapalat" w:hAnsi="GHEA Grapalat"/>
                <w:sz w:val="16"/>
                <w:szCs w:val="20"/>
              </w:rPr>
            </w:pPr>
            <w:r w:rsidRPr="0091496A">
              <w:rPr>
                <w:rFonts w:ascii="GHEA Grapalat" w:hAnsi="GHEA Grapalat"/>
                <w:sz w:val="16"/>
                <w:szCs w:val="20"/>
              </w:rPr>
              <w:t>товарный знак,</w:t>
            </w:r>
            <w:r w:rsidRPr="0091496A">
              <w:rPr>
                <w:rFonts w:ascii="GHEA Grapalat" w:hAnsi="GHEA Grapalat"/>
                <w:sz w:val="16"/>
                <w:szCs w:val="20"/>
                <w:lang w:val="hy-AM"/>
              </w:rPr>
              <w:t xml:space="preserve"> </w:t>
            </w:r>
            <w:r w:rsidRPr="0091496A">
              <w:rPr>
                <w:rFonts w:ascii="GHEA Grapalat" w:hAnsi="GHEA Grapalat"/>
                <w:sz w:val="16"/>
                <w:szCs w:val="20"/>
              </w:rPr>
              <w:t>фирменное наименование, модель</w:t>
            </w:r>
            <w:r w:rsidRPr="0091496A">
              <w:rPr>
                <w:rFonts w:ascii="GHEA Grapalat" w:hAnsi="GHEA Grapalat"/>
                <w:sz w:val="16"/>
                <w:szCs w:val="20"/>
                <w:lang w:val="hy-AM"/>
              </w:rPr>
              <w:t xml:space="preserve"> </w:t>
            </w:r>
            <w:r w:rsidRPr="0091496A">
              <w:rPr>
                <w:rFonts w:ascii="GHEA Grapalat" w:hAnsi="GHEA Grapalat"/>
                <w:sz w:val="16"/>
                <w:szCs w:val="20"/>
              </w:rPr>
              <w:t xml:space="preserve">и наименование производителя </w:t>
            </w:r>
            <w:r w:rsidRPr="0091496A">
              <w:rPr>
                <w:rFonts w:ascii="GHEA Grapalat" w:hAnsi="GHEA Grapalat"/>
                <w:sz w:val="16"/>
                <w:szCs w:val="20"/>
                <w:vertAlign w:val="superscript"/>
              </w:rPr>
              <w:footnoteReference w:customMarkFollows="1" w:id="29"/>
              <w:t>**</w:t>
            </w:r>
          </w:p>
        </w:tc>
        <w:tc>
          <w:tcPr>
            <w:tcW w:w="3369" w:type="dxa"/>
            <w:vMerge w:val="restart"/>
            <w:vAlign w:val="center"/>
          </w:tcPr>
          <w:p w:rsidR="00064F5F" w:rsidRPr="0091496A" w:rsidRDefault="00064F5F" w:rsidP="00C3389A">
            <w:pPr>
              <w:widowControl w:val="0"/>
              <w:ind w:left="-108" w:right="-59"/>
              <w:jc w:val="center"/>
              <w:rPr>
                <w:rFonts w:ascii="GHEA Grapalat" w:hAnsi="GHEA Grapalat"/>
                <w:sz w:val="16"/>
                <w:szCs w:val="20"/>
              </w:rPr>
            </w:pPr>
            <w:r w:rsidRPr="0091496A">
              <w:rPr>
                <w:rFonts w:ascii="GHEA Grapalat" w:hAnsi="GHEA Grapalat"/>
                <w:sz w:val="16"/>
                <w:szCs w:val="20"/>
              </w:rPr>
              <w:t>техническая характеристика</w:t>
            </w:r>
          </w:p>
        </w:tc>
        <w:tc>
          <w:tcPr>
            <w:tcW w:w="1085" w:type="dxa"/>
            <w:vMerge w:val="restart"/>
            <w:vAlign w:val="center"/>
          </w:tcPr>
          <w:p w:rsidR="00064F5F" w:rsidRPr="0091496A" w:rsidRDefault="00064F5F" w:rsidP="00C3389A">
            <w:pPr>
              <w:widowControl w:val="0"/>
              <w:ind w:left="-48" w:right="-108"/>
              <w:jc w:val="center"/>
              <w:rPr>
                <w:rFonts w:ascii="GHEA Grapalat" w:hAnsi="GHEA Grapalat"/>
                <w:sz w:val="16"/>
                <w:szCs w:val="20"/>
              </w:rPr>
            </w:pPr>
            <w:r w:rsidRPr="0091496A">
              <w:rPr>
                <w:rFonts w:ascii="GHEA Grapalat" w:hAnsi="GHEA Grapalat"/>
                <w:sz w:val="16"/>
                <w:szCs w:val="20"/>
              </w:rPr>
              <w:t>единица измерения</w:t>
            </w:r>
          </w:p>
        </w:tc>
        <w:tc>
          <w:tcPr>
            <w:tcW w:w="1559" w:type="dxa"/>
            <w:vMerge w:val="restart"/>
            <w:vAlign w:val="center"/>
          </w:tcPr>
          <w:p w:rsidR="00064F5F" w:rsidRPr="0091496A" w:rsidRDefault="00064F5F" w:rsidP="00C3389A">
            <w:pPr>
              <w:widowControl w:val="0"/>
              <w:ind w:left="-108" w:right="-108"/>
              <w:jc w:val="center"/>
              <w:rPr>
                <w:rFonts w:ascii="GHEA Grapalat" w:hAnsi="GHEA Grapalat"/>
                <w:sz w:val="16"/>
                <w:szCs w:val="20"/>
              </w:rPr>
            </w:pPr>
            <w:r w:rsidRPr="0091496A">
              <w:rPr>
                <w:rFonts w:ascii="GHEA Grapalat" w:hAnsi="GHEA Grapalat"/>
                <w:sz w:val="16"/>
                <w:szCs w:val="20"/>
              </w:rPr>
              <w:t>цена единицы/драмов РА</w:t>
            </w:r>
          </w:p>
        </w:tc>
        <w:tc>
          <w:tcPr>
            <w:tcW w:w="806" w:type="dxa"/>
            <w:vMerge w:val="restart"/>
            <w:vAlign w:val="center"/>
          </w:tcPr>
          <w:p w:rsidR="00064F5F" w:rsidRPr="0091496A" w:rsidRDefault="00064F5F" w:rsidP="00C3389A">
            <w:pPr>
              <w:widowControl w:val="0"/>
              <w:ind w:left="-108" w:right="-108"/>
              <w:jc w:val="center"/>
              <w:rPr>
                <w:rFonts w:ascii="GHEA Grapalat" w:hAnsi="GHEA Grapalat"/>
                <w:sz w:val="16"/>
                <w:szCs w:val="20"/>
              </w:rPr>
            </w:pPr>
            <w:r w:rsidRPr="0091496A">
              <w:rPr>
                <w:rFonts w:ascii="GHEA Grapalat" w:hAnsi="GHEA Grapalat"/>
                <w:sz w:val="16"/>
                <w:szCs w:val="20"/>
              </w:rPr>
              <w:t>общая цена/драмов РА</w:t>
            </w:r>
          </w:p>
        </w:tc>
        <w:tc>
          <w:tcPr>
            <w:tcW w:w="850" w:type="dxa"/>
            <w:vMerge w:val="restart"/>
            <w:vAlign w:val="center"/>
          </w:tcPr>
          <w:p w:rsidR="00064F5F" w:rsidRPr="0091496A" w:rsidRDefault="00064F5F" w:rsidP="00C3389A">
            <w:pPr>
              <w:widowControl w:val="0"/>
              <w:ind w:left="-126" w:right="-108"/>
              <w:jc w:val="center"/>
              <w:rPr>
                <w:rFonts w:ascii="GHEA Grapalat" w:hAnsi="GHEA Grapalat"/>
                <w:sz w:val="16"/>
                <w:szCs w:val="20"/>
              </w:rPr>
            </w:pPr>
            <w:r w:rsidRPr="0091496A">
              <w:rPr>
                <w:rFonts w:ascii="GHEA Grapalat" w:hAnsi="GHEA Grapalat"/>
                <w:sz w:val="16"/>
                <w:szCs w:val="20"/>
              </w:rPr>
              <w:t>общий объем</w:t>
            </w:r>
          </w:p>
        </w:tc>
        <w:tc>
          <w:tcPr>
            <w:tcW w:w="3777" w:type="dxa"/>
            <w:gridSpan w:val="3"/>
            <w:vAlign w:val="center"/>
          </w:tcPr>
          <w:p w:rsidR="00064F5F" w:rsidRPr="0091496A" w:rsidRDefault="00064F5F" w:rsidP="00C3389A">
            <w:pPr>
              <w:widowControl w:val="0"/>
              <w:jc w:val="center"/>
              <w:rPr>
                <w:rFonts w:ascii="GHEA Grapalat" w:hAnsi="GHEA Grapalat"/>
                <w:sz w:val="16"/>
                <w:szCs w:val="20"/>
              </w:rPr>
            </w:pPr>
            <w:r w:rsidRPr="0091496A">
              <w:rPr>
                <w:rFonts w:ascii="GHEA Grapalat" w:hAnsi="GHEA Grapalat"/>
                <w:sz w:val="16"/>
                <w:szCs w:val="20"/>
              </w:rPr>
              <w:t>поставки</w:t>
            </w:r>
          </w:p>
        </w:tc>
      </w:tr>
      <w:tr w:rsidR="00064F5F" w:rsidRPr="0091496A" w:rsidTr="007D1FB3">
        <w:trPr>
          <w:gridAfter w:val="1"/>
          <w:wAfter w:w="10" w:type="dxa"/>
          <w:trHeight w:val="445"/>
          <w:jc w:val="center"/>
        </w:trPr>
        <w:tc>
          <w:tcPr>
            <w:tcW w:w="707" w:type="dxa"/>
            <w:vMerge/>
            <w:vAlign w:val="center"/>
          </w:tcPr>
          <w:p w:rsidR="00064F5F" w:rsidRPr="0091496A" w:rsidRDefault="00064F5F" w:rsidP="00C3389A">
            <w:pPr>
              <w:widowControl w:val="0"/>
              <w:jc w:val="center"/>
              <w:rPr>
                <w:rFonts w:ascii="GHEA Grapalat" w:hAnsi="GHEA Grapalat"/>
                <w:sz w:val="16"/>
                <w:szCs w:val="20"/>
              </w:rPr>
            </w:pPr>
          </w:p>
        </w:tc>
        <w:tc>
          <w:tcPr>
            <w:tcW w:w="1311" w:type="dxa"/>
            <w:vMerge/>
            <w:vAlign w:val="center"/>
          </w:tcPr>
          <w:p w:rsidR="00064F5F" w:rsidRPr="0091496A" w:rsidRDefault="00064F5F" w:rsidP="00C3389A">
            <w:pPr>
              <w:widowControl w:val="0"/>
              <w:jc w:val="center"/>
              <w:rPr>
                <w:rFonts w:ascii="GHEA Grapalat" w:hAnsi="GHEA Grapalat"/>
                <w:sz w:val="16"/>
                <w:szCs w:val="20"/>
              </w:rPr>
            </w:pPr>
          </w:p>
        </w:tc>
        <w:tc>
          <w:tcPr>
            <w:tcW w:w="1361" w:type="dxa"/>
            <w:vMerge/>
            <w:vAlign w:val="center"/>
          </w:tcPr>
          <w:p w:rsidR="00064F5F" w:rsidRPr="0091496A" w:rsidRDefault="00064F5F" w:rsidP="00C3389A">
            <w:pPr>
              <w:widowControl w:val="0"/>
              <w:jc w:val="center"/>
              <w:rPr>
                <w:rFonts w:ascii="GHEA Grapalat" w:hAnsi="GHEA Grapalat"/>
                <w:sz w:val="16"/>
                <w:szCs w:val="20"/>
              </w:rPr>
            </w:pPr>
          </w:p>
        </w:tc>
        <w:tc>
          <w:tcPr>
            <w:tcW w:w="1039" w:type="dxa"/>
            <w:vMerge/>
            <w:vAlign w:val="center"/>
          </w:tcPr>
          <w:p w:rsidR="00064F5F" w:rsidRPr="0091496A" w:rsidRDefault="00064F5F" w:rsidP="00C3389A">
            <w:pPr>
              <w:widowControl w:val="0"/>
              <w:jc w:val="center"/>
              <w:rPr>
                <w:rFonts w:ascii="GHEA Grapalat" w:hAnsi="GHEA Grapalat"/>
                <w:sz w:val="16"/>
                <w:szCs w:val="20"/>
              </w:rPr>
            </w:pPr>
          </w:p>
        </w:tc>
        <w:tc>
          <w:tcPr>
            <w:tcW w:w="3369" w:type="dxa"/>
            <w:vMerge/>
            <w:vAlign w:val="center"/>
          </w:tcPr>
          <w:p w:rsidR="00064F5F" w:rsidRPr="0091496A" w:rsidRDefault="00064F5F" w:rsidP="00C3389A">
            <w:pPr>
              <w:widowControl w:val="0"/>
              <w:jc w:val="center"/>
              <w:rPr>
                <w:rFonts w:ascii="GHEA Grapalat" w:hAnsi="GHEA Grapalat"/>
                <w:sz w:val="16"/>
                <w:szCs w:val="20"/>
              </w:rPr>
            </w:pPr>
          </w:p>
        </w:tc>
        <w:tc>
          <w:tcPr>
            <w:tcW w:w="1085" w:type="dxa"/>
            <w:vMerge/>
            <w:vAlign w:val="center"/>
          </w:tcPr>
          <w:p w:rsidR="00064F5F" w:rsidRPr="0091496A" w:rsidRDefault="00064F5F" w:rsidP="00C3389A">
            <w:pPr>
              <w:widowControl w:val="0"/>
              <w:jc w:val="center"/>
              <w:rPr>
                <w:rFonts w:ascii="GHEA Grapalat" w:hAnsi="GHEA Grapalat"/>
                <w:sz w:val="16"/>
                <w:szCs w:val="20"/>
              </w:rPr>
            </w:pPr>
          </w:p>
        </w:tc>
        <w:tc>
          <w:tcPr>
            <w:tcW w:w="1559" w:type="dxa"/>
            <w:vMerge/>
            <w:vAlign w:val="center"/>
          </w:tcPr>
          <w:p w:rsidR="00064F5F" w:rsidRPr="0091496A" w:rsidRDefault="00064F5F" w:rsidP="00C3389A">
            <w:pPr>
              <w:widowControl w:val="0"/>
              <w:jc w:val="center"/>
              <w:rPr>
                <w:rFonts w:ascii="GHEA Grapalat" w:hAnsi="GHEA Grapalat"/>
                <w:sz w:val="16"/>
                <w:szCs w:val="20"/>
              </w:rPr>
            </w:pPr>
          </w:p>
        </w:tc>
        <w:tc>
          <w:tcPr>
            <w:tcW w:w="806" w:type="dxa"/>
            <w:vMerge/>
            <w:vAlign w:val="center"/>
          </w:tcPr>
          <w:p w:rsidR="00064F5F" w:rsidRPr="0091496A" w:rsidRDefault="00064F5F" w:rsidP="00C3389A">
            <w:pPr>
              <w:widowControl w:val="0"/>
              <w:jc w:val="center"/>
              <w:rPr>
                <w:rFonts w:ascii="GHEA Grapalat" w:hAnsi="GHEA Grapalat"/>
                <w:sz w:val="16"/>
                <w:szCs w:val="20"/>
              </w:rPr>
            </w:pPr>
          </w:p>
        </w:tc>
        <w:tc>
          <w:tcPr>
            <w:tcW w:w="850" w:type="dxa"/>
            <w:vMerge/>
            <w:vAlign w:val="center"/>
          </w:tcPr>
          <w:p w:rsidR="00064F5F" w:rsidRPr="0091496A" w:rsidRDefault="00064F5F" w:rsidP="00C3389A">
            <w:pPr>
              <w:widowControl w:val="0"/>
              <w:jc w:val="center"/>
              <w:rPr>
                <w:rFonts w:ascii="GHEA Grapalat" w:hAnsi="GHEA Grapalat"/>
                <w:sz w:val="16"/>
                <w:szCs w:val="20"/>
              </w:rPr>
            </w:pPr>
          </w:p>
        </w:tc>
        <w:tc>
          <w:tcPr>
            <w:tcW w:w="1112" w:type="dxa"/>
            <w:vAlign w:val="center"/>
          </w:tcPr>
          <w:p w:rsidR="00064F5F" w:rsidRPr="0091496A" w:rsidRDefault="00064F5F" w:rsidP="00C3389A">
            <w:pPr>
              <w:widowControl w:val="0"/>
              <w:ind w:left="-108" w:right="-108"/>
              <w:jc w:val="center"/>
              <w:rPr>
                <w:rFonts w:ascii="GHEA Grapalat" w:hAnsi="GHEA Grapalat"/>
                <w:sz w:val="16"/>
                <w:szCs w:val="20"/>
              </w:rPr>
            </w:pPr>
            <w:r w:rsidRPr="0091496A">
              <w:rPr>
                <w:rFonts w:ascii="GHEA Grapalat" w:hAnsi="GHEA Grapalat"/>
                <w:sz w:val="16"/>
                <w:szCs w:val="20"/>
              </w:rPr>
              <w:t>адрес</w:t>
            </w:r>
          </w:p>
        </w:tc>
        <w:tc>
          <w:tcPr>
            <w:tcW w:w="910" w:type="dxa"/>
            <w:vAlign w:val="center"/>
          </w:tcPr>
          <w:p w:rsidR="00064F5F" w:rsidRPr="0091496A" w:rsidRDefault="00064F5F" w:rsidP="00C3389A">
            <w:pPr>
              <w:widowControl w:val="0"/>
              <w:ind w:left="-46" w:right="-84"/>
              <w:jc w:val="center"/>
              <w:rPr>
                <w:rFonts w:ascii="GHEA Grapalat" w:hAnsi="GHEA Grapalat"/>
                <w:sz w:val="16"/>
                <w:szCs w:val="20"/>
              </w:rPr>
            </w:pPr>
            <w:r w:rsidRPr="0091496A">
              <w:rPr>
                <w:rFonts w:ascii="GHEA Grapalat" w:hAnsi="GHEA Grapalat"/>
                <w:sz w:val="16"/>
                <w:szCs w:val="20"/>
              </w:rPr>
              <w:t>подлежащее поставке количество товара</w:t>
            </w:r>
          </w:p>
        </w:tc>
        <w:tc>
          <w:tcPr>
            <w:tcW w:w="1755" w:type="dxa"/>
            <w:vAlign w:val="center"/>
          </w:tcPr>
          <w:p w:rsidR="00064F5F" w:rsidRPr="0091496A" w:rsidRDefault="00064F5F" w:rsidP="00C3389A">
            <w:pPr>
              <w:widowControl w:val="0"/>
              <w:ind w:left="-132" w:right="-129"/>
              <w:jc w:val="center"/>
              <w:rPr>
                <w:rFonts w:ascii="GHEA Grapalat" w:hAnsi="GHEA Grapalat"/>
                <w:sz w:val="16"/>
                <w:szCs w:val="20"/>
                <w:lang w:val="en-US"/>
              </w:rPr>
            </w:pPr>
            <w:r w:rsidRPr="0091496A">
              <w:rPr>
                <w:rFonts w:ascii="GHEA Grapalat" w:hAnsi="GHEA Grapalat"/>
                <w:sz w:val="16"/>
                <w:szCs w:val="20"/>
              </w:rPr>
              <w:t>срок</w:t>
            </w:r>
            <w:r w:rsidRPr="0091496A">
              <w:rPr>
                <w:rFonts w:ascii="GHEA Grapalat" w:hAnsi="GHEA Grapalat"/>
                <w:sz w:val="16"/>
                <w:szCs w:val="20"/>
                <w:vertAlign w:val="superscript"/>
              </w:rPr>
              <w:footnoteReference w:customMarkFollows="1" w:id="30"/>
              <w:t>***</w:t>
            </w:r>
          </w:p>
        </w:tc>
      </w:tr>
      <w:tr w:rsidR="00064F5F" w:rsidRPr="0091496A" w:rsidTr="007D1FB3">
        <w:trPr>
          <w:gridAfter w:val="1"/>
          <w:wAfter w:w="10" w:type="dxa"/>
          <w:trHeight w:val="234"/>
          <w:jc w:val="center"/>
        </w:trPr>
        <w:tc>
          <w:tcPr>
            <w:tcW w:w="707" w:type="dxa"/>
          </w:tcPr>
          <w:p w:rsidR="00064F5F" w:rsidRPr="0091496A" w:rsidRDefault="00064F5F" w:rsidP="00C3389A">
            <w:pPr>
              <w:rPr>
                <w:sz w:val="20"/>
                <w:szCs w:val="20"/>
              </w:rPr>
            </w:pPr>
            <w:r w:rsidRPr="0091496A">
              <w:rPr>
                <w:sz w:val="20"/>
                <w:szCs w:val="20"/>
              </w:rPr>
              <w:t>1</w:t>
            </w:r>
          </w:p>
        </w:tc>
        <w:tc>
          <w:tcPr>
            <w:tcW w:w="1311" w:type="dxa"/>
          </w:tcPr>
          <w:p w:rsidR="00064F5F" w:rsidRPr="0091496A" w:rsidRDefault="00064F5F" w:rsidP="00C3389A">
            <w:pPr>
              <w:rPr>
                <w:sz w:val="20"/>
                <w:szCs w:val="20"/>
              </w:rPr>
            </w:pPr>
            <w:r w:rsidRPr="0091496A">
              <w:rPr>
                <w:sz w:val="20"/>
                <w:szCs w:val="20"/>
              </w:rPr>
              <w:t>34631140/1</w:t>
            </w:r>
          </w:p>
        </w:tc>
        <w:tc>
          <w:tcPr>
            <w:tcW w:w="1361" w:type="dxa"/>
          </w:tcPr>
          <w:p w:rsidR="00064F5F" w:rsidRPr="0091496A" w:rsidRDefault="00064F5F" w:rsidP="00C3389A">
            <w:pPr>
              <w:rPr>
                <w:sz w:val="20"/>
                <w:szCs w:val="20"/>
              </w:rPr>
            </w:pPr>
            <w:r w:rsidRPr="0091496A">
              <w:rPr>
                <w:sz w:val="20"/>
                <w:szCs w:val="20"/>
              </w:rPr>
              <w:t>Экскаватор JCB 3CX с мал. шина</w:t>
            </w:r>
          </w:p>
        </w:tc>
        <w:tc>
          <w:tcPr>
            <w:tcW w:w="1039" w:type="dxa"/>
          </w:tcPr>
          <w:p w:rsidR="00064F5F" w:rsidRPr="0091496A" w:rsidRDefault="00064F5F" w:rsidP="00C3389A">
            <w:pPr>
              <w:widowControl w:val="0"/>
              <w:jc w:val="center"/>
              <w:rPr>
                <w:rFonts w:ascii="GHEA Grapalat" w:hAnsi="GHEA Grapalat"/>
                <w:sz w:val="20"/>
                <w:szCs w:val="20"/>
              </w:rPr>
            </w:pPr>
          </w:p>
        </w:tc>
        <w:tc>
          <w:tcPr>
            <w:tcW w:w="3369" w:type="dxa"/>
          </w:tcPr>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Бескамерные шины для трактора JCB 3CX.</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Размер 12,5/80-18.</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Тип защитного слоя ПР.</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Индекс нагрузки не менее 138 (2360) кг.</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Индекс скорости А8 (40км/ч),</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отводков не менее 12,</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 xml:space="preserve">максимальное давление 3,7 </w:t>
            </w:r>
            <w:r w:rsidRPr="0091496A">
              <w:rPr>
                <w:rFonts w:ascii="GHEA Grapalat" w:hAnsi="GHEA Grapalat"/>
                <w:sz w:val="20"/>
                <w:szCs w:val="20"/>
              </w:rPr>
              <w:lastRenderedPageBreak/>
              <w:t>кг/см2.</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на производство 202</w:t>
            </w:r>
            <w:r w:rsidR="00AC5AF6" w:rsidRPr="0091496A">
              <w:rPr>
                <w:rFonts w:ascii="GHEA Grapalat" w:hAnsi="GHEA Grapalat"/>
                <w:sz w:val="20"/>
                <w:szCs w:val="20"/>
                <w:lang w:val="hy-AM"/>
              </w:rPr>
              <w:t>5</w:t>
            </w:r>
            <w:r w:rsidRPr="0091496A">
              <w:rPr>
                <w:rFonts w:ascii="GHEA Grapalat" w:hAnsi="GHEA Grapalat"/>
                <w:sz w:val="20"/>
                <w:szCs w:val="20"/>
              </w:rPr>
              <w:t>-202</w:t>
            </w:r>
            <w:r w:rsidR="00AC5AF6" w:rsidRPr="0091496A">
              <w:rPr>
                <w:rFonts w:ascii="GHEA Grapalat" w:hAnsi="GHEA Grapalat"/>
                <w:sz w:val="20"/>
                <w:szCs w:val="20"/>
                <w:lang w:val="hy-AM"/>
              </w:rPr>
              <w:t>6</w:t>
            </w:r>
            <w:r w:rsidRPr="0091496A">
              <w:rPr>
                <w:rFonts w:ascii="GHEA Grapalat" w:hAnsi="GHEA Grapalat"/>
                <w:sz w:val="20"/>
                <w:szCs w:val="20"/>
              </w:rPr>
              <w:t xml:space="preserve"> гг.</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Обязательное состояние: не использовался.</w:t>
            </w:r>
          </w:p>
        </w:tc>
        <w:tc>
          <w:tcPr>
            <w:tcW w:w="1085" w:type="dxa"/>
          </w:tcPr>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lastRenderedPageBreak/>
              <w:t>шт</w:t>
            </w:r>
          </w:p>
        </w:tc>
        <w:tc>
          <w:tcPr>
            <w:tcW w:w="1559" w:type="dxa"/>
          </w:tcPr>
          <w:p w:rsidR="00064F5F" w:rsidRPr="0091496A" w:rsidRDefault="00064F5F" w:rsidP="00C3389A">
            <w:pPr>
              <w:widowControl w:val="0"/>
              <w:jc w:val="center"/>
              <w:rPr>
                <w:rFonts w:ascii="GHEA Grapalat" w:hAnsi="GHEA Grapalat"/>
                <w:sz w:val="20"/>
                <w:szCs w:val="20"/>
              </w:rPr>
            </w:pPr>
          </w:p>
        </w:tc>
        <w:tc>
          <w:tcPr>
            <w:tcW w:w="806" w:type="dxa"/>
          </w:tcPr>
          <w:p w:rsidR="00064F5F" w:rsidRPr="0091496A" w:rsidRDefault="00064F5F" w:rsidP="00C3389A">
            <w:pPr>
              <w:widowControl w:val="0"/>
              <w:jc w:val="center"/>
              <w:rPr>
                <w:rFonts w:ascii="GHEA Grapalat" w:hAnsi="GHEA Grapalat"/>
                <w:sz w:val="20"/>
                <w:szCs w:val="20"/>
                <w:lang w:val="en-US"/>
              </w:rPr>
            </w:pPr>
            <w:r w:rsidRPr="0091496A">
              <w:rPr>
                <w:rFonts w:ascii="GHEA Grapalat" w:hAnsi="GHEA Grapalat"/>
                <w:sz w:val="20"/>
                <w:szCs w:val="20"/>
                <w:lang w:val="en-US"/>
              </w:rPr>
              <w:t>6</w:t>
            </w:r>
          </w:p>
        </w:tc>
        <w:tc>
          <w:tcPr>
            <w:tcW w:w="850" w:type="dxa"/>
          </w:tcPr>
          <w:p w:rsidR="00064F5F" w:rsidRPr="0091496A" w:rsidRDefault="00064F5F" w:rsidP="00C3389A">
            <w:pPr>
              <w:widowControl w:val="0"/>
              <w:jc w:val="center"/>
              <w:rPr>
                <w:rFonts w:ascii="GHEA Grapalat" w:hAnsi="GHEA Grapalat"/>
                <w:sz w:val="20"/>
                <w:szCs w:val="20"/>
              </w:rPr>
            </w:pPr>
          </w:p>
        </w:tc>
        <w:tc>
          <w:tcPr>
            <w:tcW w:w="1112" w:type="dxa"/>
          </w:tcPr>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в. Эчмиадзин, поселок Звартноц</w:t>
            </w:r>
          </w:p>
        </w:tc>
        <w:tc>
          <w:tcPr>
            <w:tcW w:w="910" w:type="dxa"/>
          </w:tcPr>
          <w:p w:rsidR="00064F5F" w:rsidRPr="0091496A" w:rsidRDefault="00064F5F" w:rsidP="00C3389A">
            <w:pPr>
              <w:widowControl w:val="0"/>
              <w:jc w:val="center"/>
              <w:rPr>
                <w:rFonts w:ascii="GHEA Grapalat" w:hAnsi="GHEA Grapalat"/>
                <w:sz w:val="20"/>
                <w:szCs w:val="20"/>
                <w:lang w:val="en-US"/>
              </w:rPr>
            </w:pPr>
            <w:r w:rsidRPr="0091496A">
              <w:rPr>
                <w:rFonts w:ascii="GHEA Grapalat" w:hAnsi="GHEA Grapalat"/>
                <w:sz w:val="20"/>
                <w:szCs w:val="20"/>
                <w:lang w:val="en-US"/>
              </w:rPr>
              <w:t>6</w:t>
            </w:r>
          </w:p>
        </w:tc>
        <w:tc>
          <w:tcPr>
            <w:tcW w:w="1755" w:type="dxa"/>
          </w:tcPr>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доставка компанией-победителем по желанию клиента,</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 xml:space="preserve">в случае финансовых средств, с даты вступления в </w:t>
            </w:r>
            <w:r w:rsidRPr="0091496A">
              <w:rPr>
                <w:rFonts w:ascii="GHEA Grapalat" w:hAnsi="GHEA Grapalat"/>
                <w:sz w:val="20"/>
                <w:szCs w:val="20"/>
              </w:rPr>
              <w:lastRenderedPageBreak/>
              <w:t>силу соглашения между сторонами</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в течение 20 дней</w:t>
            </w:r>
          </w:p>
        </w:tc>
      </w:tr>
      <w:tr w:rsidR="00064F5F" w:rsidRPr="0091496A" w:rsidTr="007D1FB3">
        <w:trPr>
          <w:gridAfter w:val="1"/>
          <w:wAfter w:w="10" w:type="dxa"/>
          <w:trHeight w:val="178"/>
          <w:jc w:val="center"/>
        </w:trPr>
        <w:tc>
          <w:tcPr>
            <w:tcW w:w="707" w:type="dxa"/>
          </w:tcPr>
          <w:p w:rsidR="00064F5F" w:rsidRPr="0091496A" w:rsidRDefault="00064F5F" w:rsidP="00C3389A">
            <w:pPr>
              <w:rPr>
                <w:sz w:val="20"/>
                <w:szCs w:val="20"/>
              </w:rPr>
            </w:pPr>
            <w:r w:rsidRPr="0091496A">
              <w:rPr>
                <w:sz w:val="20"/>
                <w:szCs w:val="20"/>
              </w:rPr>
              <w:lastRenderedPageBreak/>
              <w:t>2</w:t>
            </w:r>
          </w:p>
        </w:tc>
        <w:tc>
          <w:tcPr>
            <w:tcW w:w="1311" w:type="dxa"/>
          </w:tcPr>
          <w:p w:rsidR="00064F5F" w:rsidRPr="0091496A" w:rsidRDefault="00064F5F" w:rsidP="00C3389A">
            <w:pPr>
              <w:rPr>
                <w:sz w:val="20"/>
                <w:szCs w:val="20"/>
              </w:rPr>
            </w:pPr>
            <w:r w:rsidRPr="0091496A">
              <w:rPr>
                <w:sz w:val="20"/>
                <w:szCs w:val="20"/>
              </w:rPr>
              <w:t>34631140/2</w:t>
            </w:r>
          </w:p>
        </w:tc>
        <w:tc>
          <w:tcPr>
            <w:tcW w:w="1361" w:type="dxa"/>
          </w:tcPr>
          <w:p w:rsidR="00064F5F" w:rsidRPr="0091496A" w:rsidRDefault="00064F5F" w:rsidP="00C3389A">
            <w:pPr>
              <w:rPr>
                <w:sz w:val="20"/>
                <w:szCs w:val="20"/>
              </w:rPr>
            </w:pPr>
            <w:r w:rsidRPr="0091496A">
              <w:rPr>
                <w:sz w:val="20"/>
                <w:szCs w:val="20"/>
              </w:rPr>
              <w:t>Большая шина для экскаватора JCB 3CX</w:t>
            </w:r>
          </w:p>
        </w:tc>
        <w:tc>
          <w:tcPr>
            <w:tcW w:w="1039" w:type="dxa"/>
          </w:tcPr>
          <w:p w:rsidR="00064F5F" w:rsidRPr="0091496A" w:rsidRDefault="00064F5F" w:rsidP="00C3389A">
            <w:pPr>
              <w:widowControl w:val="0"/>
              <w:jc w:val="center"/>
              <w:rPr>
                <w:rFonts w:ascii="GHEA Grapalat" w:hAnsi="GHEA Grapalat"/>
                <w:sz w:val="20"/>
                <w:szCs w:val="20"/>
              </w:rPr>
            </w:pPr>
          </w:p>
        </w:tc>
        <w:tc>
          <w:tcPr>
            <w:tcW w:w="3369" w:type="dxa"/>
          </w:tcPr>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Бескамерные шины для трактора JCB 3CX.</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Размер 18,4-26.</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Тип защитного слоя ПР.</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Индекс нагрузки не менее 156 (3750) кг.</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Индекс скорости А8 (40км/ч),</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отводок не менее 14,</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максимальное давление 3,7 кг/см2.</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на производство 202</w:t>
            </w:r>
            <w:r w:rsidR="00AC5AF6" w:rsidRPr="0091496A">
              <w:rPr>
                <w:rFonts w:ascii="GHEA Grapalat" w:hAnsi="GHEA Grapalat"/>
                <w:sz w:val="20"/>
                <w:szCs w:val="20"/>
                <w:lang w:val="hy-AM"/>
              </w:rPr>
              <w:t>5</w:t>
            </w:r>
            <w:r w:rsidRPr="0091496A">
              <w:rPr>
                <w:rFonts w:ascii="GHEA Grapalat" w:hAnsi="GHEA Grapalat"/>
                <w:sz w:val="20"/>
                <w:szCs w:val="20"/>
              </w:rPr>
              <w:t>-202</w:t>
            </w:r>
            <w:r w:rsidR="00AC5AF6" w:rsidRPr="0091496A">
              <w:rPr>
                <w:rFonts w:ascii="GHEA Grapalat" w:hAnsi="GHEA Grapalat"/>
                <w:sz w:val="20"/>
                <w:szCs w:val="20"/>
                <w:lang w:val="hy-AM"/>
              </w:rPr>
              <w:t>6</w:t>
            </w:r>
            <w:r w:rsidRPr="0091496A">
              <w:rPr>
                <w:rFonts w:ascii="GHEA Grapalat" w:hAnsi="GHEA Grapalat"/>
                <w:sz w:val="20"/>
                <w:szCs w:val="20"/>
              </w:rPr>
              <w:t xml:space="preserve"> гг.</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Обязательное состояние: не использовался.</w:t>
            </w:r>
          </w:p>
        </w:tc>
        <w:tc>
          <w:tcPr>
            <w:tcW w:w="1085" w:type="dxa"/>
          </w:tcPr>
          <w:p w:rsidR="00064F5F" w:rsidRPr="0091496A" w:rsidRDefault="00064F5F" w:rsidP="00C3389A">
            <w:pPr>
              <w:rPr>
                <w:sz w:val="20"/>
                <w:szCs w:val="20"/>
              </w:rPr>
            </w:pPr>
            <w:r w:rsidRPr="0091496A">
              <w:rPr>
                <w:sz w:val="20"/>
                <w:szCs w:val="20"/>
              </w:rPr>
              <w:t>шт</w:t>
            </w:r>
          </w:p>
        </w:tc>
        <w:tc>
          <w:tcPr>
            <w:tcW w:w="1559" w:type="dxa"/>
          </w:tcPr>
          <w:p w:rsidR="00064F5F" w:rsidRPr="0091496A" w:rsidRDefault="00064F5F" w:rsidP="00C3389A">
            <w:pPr>
              <w:widowControl w:val="0"/>
              <w:jc w:val="center"/>
              <w:rPr>
                <w:rFonts w:ascii="GHEA Grapalat" w:hAnsi="GHEA Grapalat"/>
                <w:sz w:val="20"/>
                <w:szCs w:val="20"/>
              </w:rPr>
            </w:pPr>
          </w:p>
        </w:tc>
        <w:tc>
          <w:tcPr>
            <w:tcW w:w="806" w:type="dxa"/>
          </w:tcPr>
          <w:p w:rsidR="00064F5F" w:rsidRPr="0091496A" w:rsidRDefault="00064F5F" w:rsidP="00C3389A">
            <w:pPr>
              <w:rPr>
                <w:sz w:val="20"/>
                <w:szCs w:val="20"/>
                <w:lang w:val="hy-AM"/>
              </w:rPr>
            </w:pPr>
            <w:r w:rsidRPr="0091496A">
              <w:rPr>
                <w:sz w:val="20"/>
                <w:szCs w:val="20"/>
                <w:lang w:val="hy-AM"/>
              </w:rPr>
              <w:t>6</w:t>
            </w:r>
          </w:p>
        </w:tc>
        <w:tc>
          <w:tcPr>
            <w:tcW w:w="850" w:type="dxa"/>
          </w:tcPr>
          <w:p w:rsidR="00064F5F" w:rsidRPr="0091496A" w:rsidRDefault="00064F5F" w:rsidP="00C3389A">
            <w:pPr>
              <w:widowControl w:val="0"/>
              <w:jc w:val="center"/>
              <w:rPr>
                <w:rFonts w:ascii="GHEA Grapalat" w:hAnsi="GHEA Grapalat"/>
                <w:sz w:val="20"/>
                <w:szCs w:val="20"/>
              </w:rPr>
            </w:pPr>
          </w:p>
        </w:tc>
        <w:tc>
          <w:tcPr>
            <w:tcW w:w="1112" w:type="dxa"/>
          </w:tcPr>
          <w:p w:rsidR="00064F5F" w:rsidRPr="0091496A" w:rsidRDefault="00064F5F" w:rsidP="00C3389A">
            <w:pPr>
              <w:rPr>
                <w:sz w:val="20"/>
                <w:szCs w:val="20"/>
              </w:rPr>
            </w:pPr>
            <w:r w:rsidRPr="0091496A">
              <w:rPr>
                <w:sz w:val="20"/>
                <w:szCs w:val="20"/>
              </w:rPr>
              <w:t>в. Эчмиадзин, поселок Звартноц</w:t>
            </w:r>
          </w:p>
        </w:tc>
        <w:tc>
          <w:tcPr>
            <w:tcW w:w="910" w:type="dxa"/>
          </w:tcPr>
          <w:p w:rsidR="00064F5F" w:rsidRPr="0091496A" w:rsidRDefault="00064F5F" w:rsidP="00C3389A">
            <w:pPr>
              <w:rPr>
                <w:sz w:val="20"/>
                <w:szCs w:val="20"/>
                <w:lang w:val="hy-AM"/>
              </w:rPr>
            </w:pPr>
            <w:r w:rsidRPr="0091496A">
              <w:rPr>
                <w:sz w:val="20"/>
                <w:szCs w:val="20"/>
                <w:lang w:val="hy-AM"/>
              </w:rPr>
              <w:t>6</w:t>
            </w:r>
          </w:p>
        </w:tc>
        <w:tc>
          <w:tcPr>
            <w:tcW w:w="1755" w:type="dxa"/>
          </w:tcPr>
          <w:p w:rsidR="00064F5F" w:rsidRPr="0091496A" w:rsidRDefault="00064F5F" w:rsidP="00C3389A">
            <w:pPr>
              <w:rPr>
                <w:sz w:val="20"/>
                <w:szCs w:val="20"/>
              </w:rPr>
            </w:pPr>
            <w:r w:rsidRPr="0091496A">
              <w:rPr>
                <w:sz w:val="20"/>
                <w:szCs w:val="20"/>
              </w:rPr>
              <w:t>доставка компанией-победителем по желанию клиента,</w:t>
            </w:r>
          </w:p>
        </w:tc>
      </w:tr>
      <w:tr w:rsidR="00064F5F" w:rsidRPr="0091496A" w:rsidTr="007D1FB3">
        <w:trPr>
          <w:gridAfter w:val="1"/>
          <w:wAfter w:w="10" w:type="dxa"/>
          <w:trHeight w:val="128"/>
          <w:jc w:val="center"/>
        </w:trPr>
        <w:tc>
          <w:tcPr>
            <w:tcW w:w="707" w:type="dxa"/>
          </w:tcPr>
          <w:p w:rsidR="00064F5F" w:rsidRPr="0091496A" w:rsidRDefault="00064F5F" w:rsidP="00C3389A">
            <w:pPr>
              <w:rPr>
                <w:sz w:val="20"/>
                <w:szCs w:val="20"/>
              </w:rPr>
            </w:pPr>
            <w:r w:rsidRPr="0091496A">
              <w:rPr>
                <w:sz w:val="20"/>
                <w:szCs w:val="20"/>
              </w:rPr>
              <w:t>3</w:t>
            </w:r>
          </w:p>
        </w:tc>
        <w:tc>
          <w:tcPr>
            <w:tcW w:w="1311" w:type="dxa"/>
          </w:tcPr>
          <w:p w:rsidR="00064F5F" w:rsidRPr="0091496A" w:rsidRDefault="00064F5F" w:rsidP="00C3389A">
            <w:pPr>
              <w:rPr>
                <w:sz w:val="20"/>
                <w:szCs w:val="20"/>
              </w:rPr>
            </w:pPr>
            <w:r w:rsidRPr="0091496A">
              <w:rPr>
                <w:sz w:val="20"/>
                <w:szCs w:val="20"/>
              </w:rPr>
              <w:t>34351200/1</w:t>
            </w:r>
          </w:p>
        </w:tc>
        <w:tc>
          <w:tcPr>
            <w:tcW w:w="1361" w:type="dxa"/>
          </w:tcPr>
          <w:p w:rsidR="00064F5F" w:rsidRPr="0091496A" w:rsidRDefault="00064F5F" w:rsidP="00C3389A">
            <w:pPr>
              <w:rPr>
                <w:sz w:val="20"/>
                <w:szCs w:val="20"/>
              </w:rPr>
            </w:pPr>
            <w:r w:rsidRPr="0091496A">
              <w:rPr>
                <w:sz w:val="20"/>
                <w:szCs w:val="20"/>
              </w:rPr>
              <w:t>шина 205/70 R 16</w:t>
            </w:r>
          </w:p>
        </w:tc>
        <w:tc>
          <w:tcPr>
            <w:tcW w:w="1039" w:type="dxa"/>
          </w:tcPr>
          <w:p w:rsidR="00064F5F" w:rsidRPr="0091496A" w:rsidRDefault="00064F5F" w:rsidP="00C3389A">
            <w:pPr>
              <w:widowControl w:val="0"/>
              <w:jc w:val="center"/>
              <w:rPr>
                <w:rFonts w:ascii="GHEA Grapalat" w:hAnsi="GHEA Grapalat"/>
                <w:sz w:val="20"/>
                <w:szCs w:val="20"/>
              </w:rPr>
            </w:pPr>
          </w:p>
        </w:tc>
        <w:tc>
          <w:tcPr>
            <w:tcW w:w="3369" w:type="dxa"/>
          </w:tcPr>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Бескамерные шины.</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Размер 205/70 р 16.</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на производство 202</w:t>
            </w:r>
            <w:r w:rsidR="00AC5AF6" w:rsidRPr="0091496A">
              <w:rPr>
                <w:rFonts w:ascii="GHEA Grapalat" w:hAnsi="GHEA Grapalat"/>
                <w:sz w:val="20"/>
                <w:szCs w:val="20"/>
                <w:lang w:val="hy-AM"/>
              </w:rPr>
              <w:t>5</w:t>
            </w:r>
            <w:r w:rsidRPr="0091496A">
              <w:rPr>
                <w:rFonts w:ascii="GHEA Grapalat" w:hAnsi="GHEA Grapalat"/>
                <w:sz w:val="20"/>
                <w:szCs w:val="20"/>
              </w:rPr>
              <w:t>-202</w:t>
            </w:r>
            <w:r w:rsidR="00AC5AF6" w:rsidRPr="0091496A">
              <w:rPr>
                <w:rFonts w:ascii="GHEA Grapalat" w:hAnsi="GHEA Grapalat"/>
                <w:sz w:val="20"/>
                <w:szCs w:val="20"/>
                <w:lang w:val="hy-AM"/>
              </w:rPr>
              <w:t>6</w:t>
            </w:r>
            <w:r w:rsidRPr="0091496A">
              <w:rPr>
                <w:rFonts w:ascii="GHEA Grapalat" w:hAnsi="GHEA Grapalat"/>
                <w:sz w:val="20"/>
                <w:szCs w:val="20"/>
              </w:rPr>
              <w:t xml:space="preserve"> гг.</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Обязательное состояние: не использовался.</w:t>
            </w:r>
          </w:p>
        </w:tc>
        <w:tc>
          <w:tcPr>
            <w:tcW w:w="1085" w:type="dxa"/>
          </w:tcPr>
          <w:p w:rsidR="00064F5F" w:rsidRPr="0091496A" w:rsidRDefault="00064F5F" w:rsidP="00C3389A">
            <w:pPr>
              <w:rPr>
                <w:sz w:val="20"/>
                <w:szCs w:val="20"/>
              </w:rPr>
            </w:pPr>
            <w:r w:rsidRPr="0091496A">
              <w:rPr>
                <w:sz w:val="20"/>
                <w:szCs w:val="20"/>
              </w:rPr>
              <w:t>шт</w:t>
            </w:r>
          </w:p>
        </w:tc>
        <w:tc>
          <w:tcPr>
            <w:tcW w:w="1559" w:type="dxa"/>
          </w:tcPr>
          <w:p w:rsidR="00064F5F" w:rsidRPr="0091496A" w:rsidRDefault="00064F5F" w:rsidP="00C3389A">
            <w:pPr>
              <w:widowControl w:val="0"/>
              <w:jc w:val="center"/>
              <w:rPr>
                <w:rFonts w:ascii="GHEA Grapalat" w:hAnsi="GHEA Grapalat"/>
                <w:sz w:val="20"/>
                <w:szCs w:val="20"/>
              </w:rPr>
            </w:pPr>
          </w:p>
        </w:tc>
        <w:tc>
          <w:tcPr>
            <w:tcW w:w="806" w:type="dxa"/>
          </w:tcPr>
          <w:p w:rsidR="00064F5F" w:rsidRPr="0091496A" w:rsidRDefault="00064F5F" w:rsidP="00C3389A">
            <w:pPr>
              <w:rPr>
                <w:sz w:val="20"/>
                <w:szCs w:val="20"/>
                <w:lang w:val="en-US"/>
              </w:rPr>
            </w:pPr>
            <w:r w:rsidRPr="0091496A">
              <w:rPr>
                <w:sz w:val="20"/>
                <w:szCs w:val="20"/>
              </w:rPr>
              <w:t>1</w:t>
            </w:r>
            <w:r w:rsidRPr="0091496A">
              <w:rPr>
                <w:sz w:val="20"/>
                <w:szCs w:val="20"/>
                <w:lang w:val="en-US"/>
              </w:rPr>
              <w:t>2</w:t>
            </w:r>
          </w:p>
        </w:tc>
        <w:tc>
          <w:tcPr>
            <w:tcW w:w="850" w:type="dxa"/>
          </w:tcPr>
          <w:p w:rsidR="00064F5F" w:rsidRPr="0091496A" w:rsidRDefault="00064F5F" w:rsidP="00C3389A">
            <w:pPr>
              <w:widowControl w:val="0"/>
              <w:jc w:val="center"/>
              <w:rPr>
                <w:rFonts w:ascii="GHEA Grapalat" w:hAnsi="GHEA Grapalat"/>
                <w:sz w:val="20"/>
                <w:szCs w:val="20"/>
              </w:rPr>
            </w:pPr>
          </w:p>
        </w:tc>
        <w:tc>
          <w:tcPr>
            <w:tcW w:w="1112" w:type="dxa"/>
          </w:tcPr>
          <w:p w:rsidR="00064F5F" w:rsidRPr="0091496A" w:rsidRDefault="00064F5F" w:rsidP="00C3389A">
            <w:pPr>
              <w:rPr>
                <w:sz w:val="20"/>
                <w:szCs w:val="20"/>
              </w:rPr>
            </w:pPr>
            <w:r w:rsidRPr="0091496A">
              <w:rPr>
                <w:sz w:val="20"/>
                <w:szCs w:val="20"/>
              </w:rPr>
              <w:t>в. Эчмиадзин, поселок Звартноц</w:t>
            </w:r>
          </w:p>
        </w:tc>
        <w:tc>
          <w:tcPr>
            <w:tcW w:w="910" w:type="dxa"/>
          </w:tcPr>
          <w:p w:rsidR="00064F5F" w:rsidRPr="0091496A" w:rsidRDefault="00064F5F" w:rsidP="00C3389A">
            <w:pPr>
              <w:rPr>
                <w:sz w:val="20"/>
                <w:szCs w:val="20"/>
                <w:lang w:val="en-US"/>
              </w:rPr>
            </w:pPr>
            <w:r w:rsidRPr="0091496A">
              <w:rPr>
                <w:sz w:val="20"/>
                <w:szCs w:val="20"/>
              </w:rPr>
              <w:t>1</w:t>
            </w:r>
            <w:r w:rsidRPr="0091496A">
              <w:rPr>
                <w:sz w:val="20"/>
                <w:szCs w:val="20"/>
                <w:lang w:val="en-US"/>
              </w:rPr>
              <w:t>2</w:t>
            </w:r>
          </w:p>
        </w:tc>
        <w:tc>
          <w:tcPr>
            <w:tcW w:w="1755" w:type="dxa"/>
          </w:tcPr>
          <w:p w:rsidR="00064F5F" w:rsidRPr="0091496A" w:rsidRDefault="00064F5F" w:rsidP="00C3389A">
            <w:pPr>
              <w:rPr>
                <w:sz w:val="20"/>
                <w:szCs w:val="20"/>
              </w:rPr>
            </w:pPr>
            <w:r w:rsidRPr="0091496A">
              <w:rPr>
                <w:sz w:val="20"/>
                <w:szCs w:val="20"/>
              </w:rPr>
              <w:t>доставка компанией-победителем по желанию клиента,</w:t>
            </w:r>
          </w:p>
        </w:tc>
      </w:tr>
      <w:tr w:rsidR="00064F5F" w:rsidRPr="0091496A" w:rsidTr="007D1FB3">
        <w:trPr>
          <w:gridAfter w:val="1"/>
          <w:wAfter w:w="10" w:type="dxa"/>
          <w:trHeight w:val="209"/>
          <w:jc w:val="center"/>
        </w:trPr>
        <w:tc>
          <w:tcPr>
            <w:tcW w:w="707" w:type="dxa"/>
          </w:tcPr>
          <w:p w:rsidR="00064F5F" w:rsidRPr="0091496A" w:rsidRDefault="00064F5F" w:rsidP="00C3389A">
            <w:pPr>
              <w:rPr>
                <w:sz w:val="20"/>
                <w:szCs w:val="20"/>
              </w:rPr>
            </w:pPr>
            <w:r w:rsidRPr="0091496A">
              <w:rPr>
                <w:sz w:val="20"/>
                <w:szCs w:val="20"/>
              </w:rPr>
              <w:t>4</w:t>
            </w:r>
          </w:p>
        </w:tc>
        <w:tc>
          <w:tcPr>
            <w:tcW w:w="1311" w:type="dxa"/>
          </w:tcPr>
          <w:p w:rsidR="00064F5F" w:rsidRPr="0091496A" w:rsidRDefault="00064F5F" w:rsidP="00C3389A">
            <w:pPr>
              <w:rPr>
                <w:sz w:val="20"/>
                <w:szCs w:val="20"/>
              </w:rPr>
            </w:pPr>
            <w:r w:rsidRPr="0091496A">
              <w:rPr>
                <w:sz w:val="20"/>
                <w:szCs w:val="20"/>
              </w:rPr>
              <w:t>34351200/2</w:t>
            </w:r>
          </w:p>
        </w:tc>
        <w:tc>
          <w:tcPr>
            <w:tcW w:w="1361" w:type="dxa"/>
          </w:tcPr>
          <w:p w:rsidR="00064F5F" w:rsidRPr="0091496A" w:rsidRDefault="00064F5F" w:rsidP="00C3389A">
            <w:pPr>
              <w:rPr>
                <w:sz w:val="20"/>
                <w:szCs w:val="20"/>
              </w:rPr>
            </w:pPr>
            <w:r w:rsidRPr="0091496A">
              <w:rPr>
                <w:sz w:val="20"/>
                <w:szCs w:val="20"/>
              </w:rPr>
              <w:t>шина 175/70  R 13</w:t>
            </w:r>
          </w:p>
        </w:tc>
        <w:tc>
          <w:tcPr>
            <w:tcW w:w="1039" w:type="dxa"/>
          </w:tcPr>
          <w:p w:rsidR="00064F5F" w:rsidRPr="0091496A" w:rsidRDefault="00064F5F" w:rsidP="00C3389A">
            <w:pPr>
              <w:widowControl w:val="0"/>
              <w:jc w:val="center"/>
              <w:rPr>
                <w:rFonts w:ascii="GHEA Grapalat" w:hAnsi="GHEA Grapalat"/>
                <w:sz w:val="20"/>
                <w:szCs w:val="20"/>
              </w:rPr>
            </w:pPr>
          </w:p>
        </w:tc>
        <w:tc>
          <w:tcPr>
            <w:tcW w:w="3369" w:type="dxa"/>
          </w:tcPr>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Бескамерные шины.</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Размер 175/70 р 13.</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на производство 202</w:t>
            </w:r>
            <w:r w:rsidR="00AC5AF6" w:rsidRPr="0091496A">
              <w:rPr>
                <w:rFonts w:ascii="GHEA Grapalat" w:hAnsi="GHEA Grapalat"/>
                <w:sz w:val="20"/>
                <w:szCs w:val="20"/>
                <w:lang w:val="hy-AM"/>
              </w:rPr>
              <w:t>5</w:t>
            </w:r>
            <w:r w:rsidRPr="0091496A">
              <w:rPr>
                <w:rFonts w:ascii="GHEA Grapalat" w:hAnsi="GHEA Grapalat"/>
                <w:sz w:val="20"/>
                <w:szCs w:val="20"/>
              </w:rPr>
              <w:t>-202</w:t>
            </w:r>
            <w:r w:rsidR="00AC5AF6" w:rsidRPr="0091496A">
              <w:rPr>
                <w:rFonts w:ascii="GHEA Grapalat" w:hAnsi="GHEA Grapalat"/>
                <w:sz w:val="20"/>
                <w:szCs w:val="20"/>
                <w:lang w:val="hy-AM"/>
              </w:rPr>
              <w:t>6</w:t>
            </w:r>
            <w:r w:rsidRPr="0091496A">
              <w:rPr>
                <w:rFonts w:ascii="GHEA Grapalat" w:hAnsi="GHEA Grapalat"/>
                <w:sz w:val="20"/>
                <w:szCs w:val="20"/>
              </w:rPr>
              <w:t xml:space="preserve"> гг.</w:t>
            </w:r>
          </w:p>
          <w:p w:rsidR="00064F5F" w:rsidRPr="0091496A" w:rsidRDefault="00064F5F" w:rsidP="00C3389A">
            <w:pPr>
              <w:widowControl w:val="0"/>
              <w:jc w:val="center"/>
              <w:rPr>
                <w:rFonts w:ascii="GHEA Grapalat" w:hAnsi="GHEA Grapalat"/>
                <w:sz w:val="20"/>
                <w:szCs w:val="20"/>
              </w:rPr>
            </w:pPr>
            <w:r w:rsidRPr="0091496A">
              <w:rPr>
                <w:rFonts w:ascii="GHEA Grapalat" w:hAnsi="GHEA Grapalat"/>
                <w:sz w:val="20"/>
                <w:szCs w:val="20"/>
              </w:rPr>
              <w:t>Обязательное состояние: не использовался.</w:t>
            </w:r>
          </w:p>
        </w:tc>
        <w:tc>
          <w:tcPr>
            <w:tcW w:w="1085" w:type="dxa"/>
          </w:tcPr>
          <w:p w:rsidR="00064F5F" w:rsidRPr="0091496A" w:rsidRDefault="00064F5F" w:rsidP="00C3389A">
            <w:pPr>
              <w:rPr>
                <w:sz w:val="20"/>
                <w:szCs w:val="20"/>
              </w:rPr>
            </w:pPr>
            <w:r w:rsidRPr="0091496A">
              <w:rPr>
                <w:sz w:val="20"/>
                <w:szCs w:val="20"/>
              </w:rPr>
              <w:t>шт</w:t>
            </w:r>
          </w:p>
        </w:tc>
        <w:tc>
          <w:tcPr>
            <w:tcW w:w="1559" w:type="dxa"/>
          </w:tcPr>
          <w:p w:rsidR="00064F5F" w:rsidRPr="0091496A" w:rsidRDefault="00064F5F" w:rsidP="00C3389A">
            <w:pPr>
              <w:widowControl w:val="0"/>
              <w:jc w:val="center"/>
              <w:rPr>
                <w:rFonts w:ascii="GHEA Grapalat" w:hAnsi="GHEA Grapalat"/>
                <w:sz w:val="20"/>
                <w:szCs w:val="20"/>
              </w:rPr>
            </w:pPr>
          </w:p>
        </w:tc>
        <w:tc>
          <w:tcPr>
            <w:tcW w:w="806" w:type="dxa"/>
          </w:tcPr>
          <w:p w:rsidR="00064F5F" w:rsidRPr="0091496A" w:rsidRDefault="00064F5F" w:rsidP="00C3389A">
            <w:pPr>
              <w:rPr>
                <w:sz w:val="20"/>
                <w:szCs w:val="20"/>
              </w:rPr>
            </w:pPr>
            <w:r w:rsidRPr="0091496A">
              <w:rPr>
                <w:sz w:val="20"/>
                <w:szCs w:val="20"/>
              </w:rPr>
              <w:t>12</w:t>
            </w:r>
          </w:p>
        </w:tc>
        <w:tc>
          <w:tcPr>
            <w:tcW w:w="850" w:type="dxa"/>
          </w:tcPr>
          <w:p w:rsidR="00064F5F" w:rsidRPr="0091496A" w:rsidRDefault="00064F5F" w:rsidP="00C3389A">
            <w:pPr>
              <w:widowControl w:val="0"/>
              <w:jc w:val="center"/>
              <w:rPr>
                <w:rFonts w:ascii="GHEA Grapalat" w:hAnsi="GHEA Grapalat"/>
                <w:sz w:val="20"/>
                <w:szCs w:val="20"/>
              </w:rPr>
            </w:pPr>
          </w:p>
        </w:tc>
        <w:tc>
          <w:tcPr>
            <w:tcW w:w="1112" w:type="dxa"/>
          </w:tcPr>
          <w:p w:rsidR="00064F5F" w:rsidRPr="0091496A" w:rsidRDefault="00064F5F" w:rsidP="00C3389A">
            <w:pPr>
              <w:rPr>
                <w:sz w:val="20"/>
                <w:szCs w:val="20"/>
              </w:rPr>
            </w:pPr>
            <w:r w:rsidRPr="0091496A">
              <w:rPr>
                <w:sz w:val="20"/>
                <w:szCs w:val="20"/>
              </w:rPr>
              <w:t>в. Эчмиадзин, поселок Звартноц</w:t>
            </w:r>
          </w:p>
        </w:tc>
        <w:tc>
          <w:tcPr>
            <w:tcW w:w="910" w:type="dxa"/>
          </w:tcPr>
          <w:p w:rsidR="00064F5F" w:rsidRPr="0091496A" w:rsidRDefault="00064F5F" w:rsidP="00C3389A">
            <w:pPr>
              <w:rPr>
                <w:sz w:val="20"/>
                <w:szCs w:val="20"/>
              </w:rPr>
            </w:pPr>
            <w:r w:rsidRPr="0091496A">
              <w:rPr>
                <w:sz w:val="20"/>
                <w:szCs w:val="20"/>
              </w:rPr>
              <w:t>12</w:t>
            </w:r>
          </w:p>
        </w:tc>
        <w:tc>
          <w:tcPr>
            <w:tcW w:w="1755" w:type="dxa"/>
          </w:tcPr>
          <w:p w:rsidR="00064F5F" w:rsidRPr="0091496A" w:rsidRDefault="00064F5F" w:rsidP="00C3389A">
            <w:pPr>
              <w:rPr>
                <w:sz w:val="20"/>
                <w:szCs w:val="20"/>
              </w:rPr>
            </w:pPr>
            <w:r w:rsidRPr="0091496A">
              <w:rPr>
                <w:sz w:val="20"/>
                <w:szCs w:val="20"/>
              </w:rPr>
              <w:t>в случае финансовых средств, с даты вступления в силу соглашения между сторонами</w:t>
            </w:r>
          </w:p>
        </w:tc>
      </w:tr>
      <w:tr w:rsidR="00064F5F" w:rsidRPr="0091496A" w:rsidTr="007D1FB3">
        <w:trPr>
          <w:gridAfter w:val="1"/>
          <w:wAfter w:w="10" w:type="dxa"/>
          <w:trHeight w:val="125"/>
          <w:jc w:val="center"/>
        </w:trPr>
        <w:tc>
          <w:tcPr>
            <w:tcW w:w="707" w:type="dxa"/>
          </w:tcPr>
          <w:p w:rsidR="00064F5F" w:rsidRPr="0091496A" w:rsidRDefault="00064F5F" w:rsidP="00064F5F">
            <w:pPr>
              <w:rPr>
                <w:sz w:val="20"/>
                <w:szCs w:val="20"/>
              </w:rPr>
            </w:pPr>
            <w:r w:rsidRPr="0091496A">
              <w:rPr>
                <w:sz w:val="20"/>
                <w:szCs w:val="20"/>
              </w:rPr>
              <w:t>5</w:t>
            </w:r>
          </w:p>
        </w:tc>
        <w:tc>
          <w:tcPr>
            <w:tcW w:w="1311" w:type="dxa"/>
          </w:tcPr>
          <w:p w:rsidR="00064F5F" w:rsidRPr="0091496A" w:rsidRDefault="00064F5F" w:rsidP="00064F5F">
            <w:pPr>
              <w:rPr>
                <w:sz w:val="20"/>
                <w:szCs w:val="20"/>
              </w:rPr>
            </w:pPr>
            <w:r w:rsidRPr="0091496A">
              <w:rPr>
                <w:sz w:val="20"/>
                <w:szCs w:val="20"/>
              </w:rPr>
              <w:t>34351400</w:t>
            </w:r>
          </w:p>
        </w:tc>
        <w:tc>
          <w:tcPr>
            <w:tcW w:w="1361" w:type="dxa"/>
          </w:tcPr>
          <w:p w:rsidR="00064F5F" w:rsidRPr="0091496A" w:rsidRDefault="00064F5F" w:rsidP="00064F5F">
            <w:pPr>
              <w:rPr>
                <w:sz w:val="20"/>
                <w:szCs w:val="20"/>
              </w:rPr>
            </w:pPr>
            <w:r w:rsidRPr="0091496A">
              <w:rPr>
                <w:sz w:val="20"/>
                <w:szCs w:val="20"/>
              </w:rPr>
              <w:t>шина МАЗ 12,00  R20</w:t>
            </w:r>
          </w:p>
        </w:tc>
        <w:tc>
          <w:tcPr>
            <w:tcW w:w="1039" w:type="dxa"/>
          </w:tcPr>
          <w:p w:rsidR="00064F5F" w:rsidRPr="0091496A" w:rsidRDefault="00064F5F" w:rsidP="00064F5F">
            <w:pPr>
              <w:widowControl w:val="0"/>
              <w:jc w:val="center"/>
              <w:rPr>
                <w:rFonts w:ascii="GHEA Grapalat" w:hAnsi="GHEA Grapalat"/>
                <w:sz w:val="20"/>
                <w:szCs w:val="20"/>
              </w:rPr>
            </w:pPr>
          </w:p>
        </w:tc>
        <w:tc>
          <w:tcPr>
            <w:tcW w:w="3369" w:type="dxa"/>
          </w:tcPr>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Комплект шин с камерой и флиппером.</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Размер 12,00 р20.</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на производство 202</w:t>
            </w:r>
            <w:r w:rsidR="00AC5AF6" w:rsidRPr="0091496A">
              <w:rPr>
                <w:rFonts w:ascii="GHEA Grapalat" w:hAnsi="GHEA Grapalat"/>
                <w:sz w:val="20"/>
                <w:szCs w:val="20"/>
                <w:lang w:val="hy-AM"/>
              </w:rPr>
              <w:t>5</w:t>
            </w:r>
            <w:r w:rsidRPr="0091496A">
              <w:rPr>
                <w:rFonts w:ascii="GHEA Grapalat" w:hAnsi="GHEA Grapalat"/>
                <w:sz w:val="20"/>
                <w:szCs w:val="20"/>
              </w:rPr>
              <w:t>-202</w:t>
            </w:r>
            <w:r w:rsidR="00AC5AF6" w:rsidRPr="0091496A">
              <w:rPr>
                <w:rFonts w:ascii="GHEA Grapalat" w:hAnsi="GHEA Grapalat"/>
                <w:sz w:val="20"/>
                <w:szCs w:val="20"/>
                <w:lang w:val="hy-AM"/>
              </w:rPr>
              <w:t>6</w:t>
            </w:r>
            <w:r w:rsidRPr="0091496A">
              <w:rPr>
                <w:rFonts w:ascii="GHEA Grapalat" w:hAnsi="GHEA Grapalat"/>
                <w:sz w:val="20"/>
                <w:szCs w:val="20"/>
              </w:rPr>
              <w:t xml:space="preserve"> гг.</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Толщина не менее 16.</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Обязательное состояние: не использовался.</w:t>
            </w:r>
          </w:p>
        </w:tc>
        <w:tc>
          <w:tcPr>
            <w:tcW w:w="1085" w:type="dxa"/>
          </w:tcPr>
          <w:p w:rsidR="00064F5F" w:rsidRPr="0091496A" w:rsidRDefault="00064F5F" w:rsidP="00064F5F">
            <w:pPr>
              <w:rPr>
                <w:sz w:val="20"/>
                <w:szCs w:val="20"/>
              </w:rPr>
            </w:pPr>
            <w:r w:rsidRPr="0091496A">
              <w:rPr>
                <w:sz w:val="20"/>
                <w:szCs w:val="20"/>
              </w:rPr>
              <w:t>шт</w:t>
            </w:r>
          </w:p>
        </w:tc>
        <w:tc>
          <w:tcPr>
            <w:tcW w:w="1559" w:type="dxa"/>
          </w:tcPr>
          <w:p w:rsidR="00064F5F" w:rsidRPr="0091496A" w:rsidRDefault="00064F5F" w:rsidP="00064F5F">
            <w:pPr>
              <w:widowControl w:val="0"/>
              <w:jc w:val="center"/>
              <w:rPr>
                <w:rFonts w:ascii="GHEA Grapalat" w:hAnsi="GHEA Grapalat"/>
                <w:sz w:val="20"/>
                <w:szCs w:val="20"/>
              </w:rPr>
            </w:pPr>
          </w:p>
        </w:tc>
        <w:tc>
          <w:tcPr>
            <w:tcW w:w="806" w:type="dxa"/>
          </w:tcPr>
          <w:p w:rsidR="00064F5F" w:rsidRPr="0091496A" w:rsidRDefault="00064F5F" w:rsidP="00064F5F">
            <w:pPr>
              <w:rPr>
                <w:sz w:val="20"/>
                <w:szCs w:val="20"/>
              </w:rPr>
            </w:pPr>
            <w:r w:rsidRPr="0091496A">
              <w:rPr>
                <w:sz w:val="20"/>
                <w:szCs w:val="20"/>
              </w:rPr>
              <w:t>4</w:t>
            </w:r>
          </w:p>
        </w:tc>
        <w:tc>
          <w:tcPr>
            <w:tcW w:w="850" w:type="dxa"/>
          </w:tcPr>
          <w:p w:rsidR="00064F5F" w:rsidRPr="0091496A" w:rsidRDefault="00064F5F" w:rsidP="00064F5F">
            <w:pPr>
              <w:widowControl w:val="0"/>
              <w:jc w:val="center"/>
              <w:rPr>
                <w:rFonts w:ascii="GHEA Grapalat" w:hAnsi="GHEA Grapalat"/>
                <w:sz w:val="20"/>
                <w:szCs w:val="20"/>
              </w:rPr>
            </w:pPr>
          </w:p>
        </w:tc>
        <w:tc>
          <w:tcPr>
            <w:tcW w:w="1112" w:type="dxa"/>
          </w:tcPr>
          <w:p w:rsidR="00064F5F" w:rsidRPr="0091496A" w:rsidRDefault="00064F5F" w:rsidP="00064F5F">
            <w:pPr>
              <w:rPr>
                <w:sz w:val="20"/>
                <w:szCs w:val="20"/>
              </w:rPr>
            </w:pPr>
            <w:r w:rsidRPr="0091496A">
              <w:rPr>
                <w:sz w:val="20"/>
                <w:szCs w:val="20"/>
              </w:rPr>
              <w:t>в. Эчмиадзин, поселок Звартноц</w:t>
            </w:r>
          </w:p>
        </w:tc>
        <w:tc>
          <w:tcPr>
            <w:tcW w:w="910" w:type="dxa"/>
          </w:tcPr>
          <w:p w:rsidR="00064F5F" w:rsidRPr="0091496A" w:rsidRDefault="00064F5F" w:rsidP="00064F5F">
            <w:pPr>
              <w:rPr>
                <w:sz w:val="20"/>
                <w:szCs w:val="20"/>
              </w:rPr>
            </w:pPr>
            <w:r w:rsidRPr="0091496A">
              <w:rPr>
                <w:sz w:val="20"/>
                <w:szCs w:val="20"/>
              </w:rPr>
              <w:t>4</w:t>
            </w:r>
          </w:p>
        </w:tc>
        <w:tc>
          <w:tcPr>
            <w:tcW w:w="1755" w:type="dxa"/>
          </w:tcPr>
          <w:p w:rsidR="00064F5F" w:rsidRPr="0091496A" w:rsidRDefault="00064F5F" w:rsidP="00064F5F">
            <w:pPr>
              <w:rPr>
                <w:sz w:val="20"/>
                <w:szCs w:val="20"/>
              </w:rPr>
            </w:pPr>
            <w:r w:rsidRPr="0091496A">
              <w:rPr>
                <w:sz w:val="20"/>
                <w:szCs w:val="20"/>
              </w:rPr>
              <w:t>доставка компанией-победителем по желанию клиента,</w:t>
            </w:r>
          </w:p>
        </w:tc>
      </w:tr>
      <w:tr w:rsidR="00064F5F" w:rsidRPr="0091496A" w:rsidTr="007D1FB3">
        <w:trPr>
          <w:gridAfter w:val="1"/>
          <w:wAfter w:w="10" w:type="dxa"/>
          <w:trHeight w:val="134"/>
          <w:jc w:val="center"/>
        </w:trPr>
        <w:tc>
          <w:tcPr>
            <w:tcW w:w="707" w:type="dxa"/>
          </w:tcPr>
          <w:p w:rsidR="00064F5F" w:rsidRPr="0091496A" w:rsidRDefault="00064F5F" w:rsidP="00064F5F">
            <w:pPr>
              <w:rPr>
                <w:sz w:val="20"/>
                <w:szCs w:val="20"/>
              </w:rPr>
            </w:pPr>
            <w:r w:rsidRPr="0091496A">
              <w:rPr>
                <w:sz w:val="20"/>
                <w:szCs w:val="20"/>
              </w:rPr>
              <w:t>6</w:t>
            </w:r>
          </w:p>
        </w:tc>
        <w:tc>
          <w:tcPr>
            <w:tcW w:w="1311" w:type="dxa"/>
          </w:tcPr>
          <w:p w:rsidR="00064F5F" w:rsidRPr="0091496A" w:rsidRDefault="00064F5F" w:rsidP="00064F5F">
            <w:pPr>
              <w:rPr>
                <w:sz w:val="20"/>
                <w:szCs w:val="20"/>
              </w:rPr>
            </w:pPr>
            <w:r w:rsidRPr="0091496A">
              <w:rPr>
                <w:sz w:val="20"/>
                <w:szCs w:val="20"/>
              </w:rPr>
              <w:t>31442200</w:t>
            </w:r>
          </w:p>
        </w:tc>
        <w:tc>
          <w:tcPr>
            <w:tcW w:w="1361" w:type="dxa"/>
          </w:tcPr>
          <w:p w:rsidR="00064F5F" w:rsidRPr="0091496A" w:rsidRDefault="00064F5F" w:rsidP="00064F5F">
            <w:pPr>
              <w:rPr>
                <w:sz w:val="20"/>
                <w:szCs w:val="20"/>
              </w:rPr>
            </w:pPr>
            <w:r w:rsidRPr="0091496A">
              <w:rPr>
                <w:sz w:val="20"/>
                <w:szCs w:val="20"/>
              </w:rPr>
              <w:t>аккумулятор</w:t>
            </w:r>
            <w:r w:rsidRPr="0091496A">
              <w:rPr>
                <w:sz w:val="20"/>
                <w:szCs w:val="20"/>
              </w:rPr>
              <w:lastRenderedPageBreak/>
              <w:t>` КМ 6</w:t>
            </w:r>
            <w:r w:rsidRPr="0091496A">
              <w:rPr>
                <w:rFonts w:ascii="Sylfaen" w:hAnsi="Sylfaen" w:cs="Sylfaen"/>
                <w:sz w:val="20"/>
                <w:szCs w:val="20"/>
              </w:rPr>
              <w:t>ՍՏ</w:t>
            </w:r>
            <w:r w:rsidRPr="0091496A">
              <w:rPr>
                <w:sz w:val="20"/>
                <w:szCs w:val="20"/>
              </w:rPr>
              <w:t>-</w:t>
            </w:r>
            <w:r w:rsidRPr="0091496A">
              <w:rPr>
                <w:sz w:val="20"/>
                <w:szCs w:val="20"/>
                <w:lang w:val="en-US"/>
              </w:rPr>
              <w:t>10</w:t>
            </w:r>
            <w:r w:rsidRPr="0091496A">
              <w:rPr>
                <w:sz w:val="20"/>
                <w:szCs w:val="20"/>
              </w:rPr>
              <w:t>0</w:t>
            </w:r>
          </w:p>
        </w:tc>
        <w:tc>
          <w:tcPr>
            <w:tcW w:w="1039" w:type="dxa"/>
          </w:tcPr>
          <w:p w:rsidR="00064F5F" w:rsidRPr="0091496A" w:rsidRDefault="00064F5F" w:rsidP="00064F5F">
            <w:pPr>
              <w:widowControl w:val="0"/>
              <w:jc w:val="center"/>
              <w:rPr>
                <w:rFonts w:ascii="GHEA Grapalat" w:hAnsi="GHEA Grapalat"/>
                <w:sz w:val="20"/>
                <w:szCs w:val="20"/>
              </w:rPr>
            </w:pPr>
          </w:p>
        </w:tc>
        <w:tc>
          <w:tcPr>
            <w:tcW w:w="3369" w:type="dxa"/>
          </w:tcPr>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Напряжение: 12 В</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lastRenderedPageBreak/>
              <w:t>емкость: 100А/ч</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сила тока. не менее 850А</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полярность. обеспечить регресс</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Кузов в разобранном виде, не использовался, на гарантии.</w:t>
            </w:r>
          </w:p>
        </w:tc>
        <w:tc>
          <w:tcPr>
            <w:tcW w:w="1085" w:type="dxa"/>
          </w:tcPr>
          <w:p w:rsidR="00064F5F" w:rsidRPr="0091496A" w:rsidRDefault="00064F5F" w:rsidP="00064F5F">
            <w:pPr>
              <w:rPr>
                <w:sz w:val="20"/>
                <w:szCs w:val="20"/>
              </w:rPr>
            </w:pPr>
            <w:r w:rsidRPr="0091496A">
              <w:rPr>
                <w:sz w:val="20"/>
                <w:szCs w:val="20"/>
              </w:rPr>
              <w:lastRenderedPageBreak/>
              <w:t>шт</w:t>
            </w:r>
          </w:p>
        </w:tc>
        <w:tc>
          <w:tcPr>
            <w:tcW w:w="1559" w:type="dxa"/>
          </w:tcPr>
          <w:p w:rsidR="00064F5F" w:rsidRPr="0091496A" w:rsidRDefault="00064F5F" w:rsidP="00064F5F">
            <w:pPr>
              <w:widowControl w:val="0"/>
              <w:jc w:val="center"/>
              <w:rPr>
                <w:rFonts w:ascii="GHEA Grapalat" w:hAnsi="GHEA Grapalat"/>
                <w:sz w:val="20"/>
                <w:szCs w:val="20"/>
              </w:rPr>
            </w:pPr>
          </w:p>
        </w:tc>
        <w:tc>
          <w:tcPr>
            <w:tcW w:w="806" w:type="dxa"/>
          </w:tcPr>
          <w:p w:rsidR="00064F5F" w:rsidRPr="0091496A" w:rsidRDefault="00064F5F" w:rsidP="00064F5F">
            <w:pPr>
              <w:rPr>
                <w:sz w:val="20"/>
                <w:szCs w:val="20"/>
                <w:lang w:val="en-US"/>
              </w:rPr>
            </w:pPr>
            <w:r w:rsidRPr="0091496A">
              <w:rPr>
                <w:sz w:val="20"/>
                <w:szCs w:val="20"/>
              </w:rPr>
              <w:t>6</w:t>
            </w:r>
          </w:p>
        </w:tc>
        <w:tc>
          <w:tcPr>
            <w:tcW w:w="850" w:type="dxa"/>
          </w:tcPr>
          <w:p w:rsidR="00064F5F" w:rsidRPr="0091496A" w:rsidRDefault="00064F5F" w:rsidP="00064F5F">
            <w:pPr>
              <w:widowControl w:val="0"/>
              <w:jc w:val="center"/>
              <w:rPr>
                <w:rFonts w:ascii="GHEA Grapalat" w:hAnsi="GHEA Grapalat"/>
                <w:sz w:val="20"/>
                <w:szCs w:val="20"/>
              </w:rPr>
            </w:pPr>
          </w:p>
        </w:tc>
        <w:tc>
          <w:tcPr>
            <w:tcW w:w="1112" w:type="dxa"/>
          </w:tcPr>
          <w:p w:rsidR="00064F5F" w:rsidRPr="0091496A" w:rsidRDefault="00064F5F" w:rsidP="00064F5F">
            <w:pPr>
              <w:rPr>
                <w:sz w:val="20"/>
                <w:szCs w:val="20"/>
              </w:rPr>
            </w:pPr>
            <w:r w:rsidRPr="0091496A">
              <w:rPr>
                <w:sz w:val="20"/>
                <w:szCs w:val="20"/>
              </w:rPr>
              <w:t>в. Эчмиадзи</w:t>
            </w:r>
            <w:r w:rsidRPr="0091496A">
              <w:rPr>
                <w:sz w:val="20"/>
                <w:szCs w:val="20"/>
              </w:rPr>
              <w:lastRenderedPageBreak/>
              <w:t>н, поселок Звартноц</w:t>
            </w:r>
          </w:p>
        </w:tc>
        <w:tc>
          <w:tcPr>
            <w:tcW w:w="910" w:type="dxa"/>
          </w:tcPr>
          <w:p w:rsidR="00064F5F" w:rsidRPr="0091496A" w:rsidRDefault="00064F5F" w:rsidP="00064F5F">
            <w:pPr>
              <w:rPr>
                <w:sz w:val="20"/>
                <w:szCs w:val="20"/>
                <w:lang w:val="en-US"/>
              </w:rPr>
            </w:pPr>
            <w:r w:rsidRPr="0091496A">
              <w:rPr>
                <w:sz w:val="20"/>
                <w:szCs w:val="20"/>
              </w:rPr>
              <w:lastRenderedPageBreak/>
              <w:t>6</w:t>
            </w:r>
          </w:p>
        </w:tc>
        <w:tc>
          <w:tcPr>
            <w:tcW w:w="1755" w:type="dxa"/>
          </w:tcPr>
          <w:p w:rsidR="00064F5F" w:rsidRPr="0091496A" w:rsidRDefault="00064F5F" w:rsidP="00064F5F">
            <w:pPr>
              <w:rPr>
                <w:sz w:val="20"/>
                <w:szCs w:val="20"/>
              </w:rPr>
            </w:pPr>
            <w:r w:rsidRPr="0091496A">
              <w:rPr>
                <w:sz w:val="20"/>
                <w:szCs w:val="20"/>
              </w:rPr>
              <w:t xml:space="preserve">в случае финансовых </w:t>
            </w:r>
            <w:r w:rsidRPr="0091496A">
              <w:rPr>
                <w:sz w:val="20"/>
                <w:szCs w:val="20"/>
              </w:rPr>
              <w:lastRenderedPageBreak/>
              <w:t>средств, с даты вступления в силу соглашения между сторонами</w:t>
            </w:r>
          </w:p>
        </w:tc>
      </w:tr>
      <w:tr w:rsidR="00064F5F" w:rsidRPr="0091496A" w:rsidTr="007D1FB3">
        <w:trPr>
          <w:gridAfter w:val="1"/>
          <w:wAfter w:w="10" w:type="dxa"/>
          <w:trHeight w:val="161"/>
          <w:jc w:val="center"/>
        </w:trPr>
        <w:tc>
          <w:tcPr>
            <w:tcW w:w="707" w:type="dxa"/>
          </w:tcPr>
          <w:p w:rsidR="00064F5F" w:rsidRPr="0091496A" w:rsidRDefault="00064F5F" w:rsidP="00064F5F">
            <w:pPr>
              <w:rPr>
                <w:sz w:val="20"/>
                <w:szCs w:val="20"/>
              </w:rPr>
            </w:pPr>
            <w:r w:rsidRPr="0091496A">
              <w:rPr>
                <w:sz w:val="20"/>
                <w:szCs w:val="20"/>
              </w:rPr>
              <w:lastRenderedPageBreak/>
              <w:t>7</w:t>
            </w:r>
          </w:p>
        </w:tc>
        <w:tc>
          <w:tcPr>
            <w:tcW w:w="1311" w:type="dxa"/>
          </w:tcPr>
          <w:p w:rsidR="00064F5F" w:rsidRPr="0091496A" w:rsidRDefault="00064F5F" w:rsidP="00064F5F">
            <w:pPr>
              <w:rPr>
                <w:sz w:val="20"/>
                <w:szCs w:val="20"/>
              </w:rPr>
            </w:pPr>
            <w:r w:rsidRPr="0091496A">
              <w:rPr>
                <w:sz w:val="20"/>
                <w:szCs w:val="20"/>
              </w:rPr>
              <w:t>31442160</w:t>
            </w:r>
          </w:p>
        </w:tc>
        <w:tc>
          <w:tcPr>
            <w:tcW w:w="1361" w:type="dxa"/>
          </w:tcPr>
          <w:p w:rsidR="00064F5F" w:rsidRPr="0091496A" w:rsidRDefault="00064F5F" w:rsidP="00064F5F">
            <w:pPr>
              <w:rPr>
                <w:sz w:val="20"/>
                <w:szCs w:val="20"/>
                <w:lang w:val="en-US"/>
              </w:rPr>
            </w:pPr>
            <w:r w:rsidRPr="0091496A">
              <w:rPr>
                <w:sz w:val="20"/>
                <w:szCs w:val="20"/>
              </w:rPr>
              <w:t>аккумулятор` КМ 6</w:t>
            </w:r>
            <w:r w:rsidRPr="0091496A">
              <w:rPr>
                <w:rFonts w:ascii="Sylfaen" w:hAnsi="Sylfaen" w:cs="Sylfaen"/>
                <w:sz w:val="20"/>
                <w:szCs w:val="20"/>
              </w:rPr>
              <w:t>ՍՏ</w:t>
            </w:r>
            <w:r w:rsidRPr="0091496A">
              <w:rPr>
                <w:sz w:val="20"/>
                <w:szCs w:val="20"/>
              </w:rPr>
              <w:t>-6</w:t>
            </w:r>
            <w:r w:rsidRPr="0091496A">
              <w:rPr>
                <w:sz w:val="20"/>
                <w:szCs w:val="20"/>
                <w:lang w:val="en-US"/>
              </w:rPr>
              <w:t>5</w:t>
            </w:r>
          </w:p>
        </w:tc>
        <w:tc>
          <w:tcPr>
            <w:tcW w:w="1039" w:type="dxa"/>
          </w:tcPr>
          <w:p w:rsidR="00064F5F" w:rsidRPr="0091496A" w:rsidRDefault="00064F5F" w:rsidP="00064F5F">
            <w:pPr>
              <w:widowControl w:val="0"/>
              <w:jc w:val="center"/>
              <w:rPr>
                <w:rFonts w:ascii="GHEA Grapalat" w:hAnsi="GHEA Grapalat"/>
                <w:sz w:val="20"/>
                <w:szCs w:val="20"/>
              </w:rPr>
            </w:pPr>
          </w:p>
        </w:tc>
        <w:tc>
          <w:tcPr>
            <w:tcW w:w="3369" w:type="dxa"/>
          </w:tcPr>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Напряжение: 12 В</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емкость: 65А/ч</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сила тока. не менее 580А</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полярность. обеспечить регресс</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Кузов в разобранном виде, не использовался, на гарантии.</w:t>
            </w:r>
          </w:p>
        </w:tc>
        <w:tc>
          <w:tcPr>
            <w:tcW w:w="1085" w:type="dxa"/>
          </w:tcPr>
          <w:p w:rsidR="00064F5F" w:rsidRPr="0091496A" w:rsidRDefault="00064F5F" w:rsidP="00064F5F">
            <w:pPr>
              <w:rPr>
                <w:sz w:val="20"/>
                <w:szCs w:val="20"/>
              </w:rPr>
            </w:pPr>
            <w:r w:rsidRPr="0091496A">
              <w:rPr>
                <w:sz w:val="20"/>
                <w:szCs w:val="20"/>
              </w:rPr>
              <w:t>шт</w:t>
            </w:r>
          </w:p>
        </w:tc>
        <w:tc>
          <w:tcPr>
            <w:tcW w:w="1559" w:type="dxa"/>
          </w:tcPr>
          <w:p w:rsidR="00064F5F" w:rsidRPr="0091496A" w:rsidRDefault="00064F5F" w:rsidP="00064F5F">
            <w:pPr>
              <w:widowControl w:val="0"/>
              <w:jc w:val="center"/>
              <w:rPr>
                <w:rFonts w:ascii="GHEA Grapalat" w:hAnsi="GHEA Grapalat"/>
                <w:sz w:val="20"/>
                <w:szCs w:val="20"/>
              </w:rPr>
            </w:pPr>
          </w:p>
        </w:tc>
        <w:tc>
          <w:tcPr>
            <w:tcW w:w="806" w:type="dxa"/>
          </w:tcPr>
          <w:p w:rsidR="00064F5F" w:rsidRPr="0091496A" w:rsidRDefault="00064F5F" w:rsidP="00064F5F">
            <w:pPr>
              <w:rPr>
                <w:sz w:val="20"/>
                <w:szCs w:val="20"/>
              </w:rPr>
            </w:pPr>
            <w:r w:rsidRPr="0091496A">
              <w:rPr>
                <w:sz w:val="20"/>
                <w:szCs w:val="20"/>
              </w:rPr>
              <w:t>10</w:t>
            </w:r>
          </w:p>
        </w:tc>
        <w:tc>
          <w:tcPr>
            <w:tcW w:w="850" w:type="dxa"/>
          </w:tcPr>
          <w:p w:rsidR="00064F5F" w:rsidRPr="0091496A" w:rsidRDefault="00064F5F" w:rsidP="00064F5F">
            <w:pPr>
              <w:widowControl w:val="0"/>
              <w:jc w:val="center"/>
              <w:rPr>
                <w:rFonts w:ascii="GHEA Grapalat" w:hAnsi="GHEA Grapalat"/>
                <w:sz w:val="20"/>
                <w:szCs w:val="20"/>
              </w:rPr>
            </w:pPr>
          </w:p>
        </w:tc>
        <w:tc>
          <w:tcPr>
            <w:tcW w:w="1112" w:type="dxa"/>
          </w:tcPr>
          <w:p w:rsidR="00064F5F" w:rsidRPr="0091496A" w:rsidRDefault="00064F5F" w:rsidP="00064F5F">
            <w:pPr>
              <w:rPr>
                <w:sz w:val="20"/>
                <w:szCs w:val="20"/>
              </w:rPr>
            </w:pPr>
            <w:r w:rsidRPr="0091496A">
              <w:rPr>
                <w:sz w:val="20"/>
                <w:szCs w:val="20"/>
              </w:rPr>
              <w:t>в. Эчмиадзин, поселок Звартноц</w:t>
            </w:r>
          </w:p>
        </w:tc>
        <w:tc>
          <w:tcPr>
            <w:tcW w:w="910" w:type="dxa"/>
          </w:tcPr>
          <w:p w:rsidR="00064F5F" w:rsidRPr="0091496A" w:rsidRDefault="00064F5F" w:rsidP="00064F5F">
            <w:pPr>
              <w:rPr>
                <w:sz w:val="20"/>
                <w:szCs w:val="20"/>
              </w:rPr>
            </w:pPr>
            <w:r w:rsidRPr="0091496A">
              <w:rPr>
                <w:sz w:val="20"/>
                <w:szCs w:val="20"/>
              </w:rPr>
              <w:t>10</w:t>
            </w:r>
          </w:p>
        </w:tc>
        <w:tc>
          <w:tcPr>
            <w:tcW w:w="1755" w:type="dxa"/>
          </w:tcPr>
          <w:p w:rsidR="00064F5F" w:rsidRPr="0091496A" w:rsidRDefault="00064F5F" w:rsidP="00064F5F">
            <w:pPr>
              <w:rPr>
                <w:sz w:val="20"/>
                <w:szCs w:val="20"/>
              </w:rPr>
            </w:pPr>
            <w:r w:rsidRPr="0091496A">
              <w:rPr>
                <w:sz w:val="20"/>
                <w:szCs w:val="20"/>
              </w:rPr>
              <w:t>в течение 20 дней</w:t>
            </w:r>
          </w:p>
        </w:tc>
      </w:tr>
      <w:tr w:rsidR="00064F5F" w:rsidRPr="0091496A" w:rsidTr="007D1FB3">
        <w:trPr>
          <w:gridAfter w:val="1"/>
          <w:wAfter w:w="10" w:type="dxa"/>
          <w:trHeight w:val="235"/>
          <w:jc w:val="center"/>
        </w:trPr>
        <w:tc>
          <w:tcPr>
            <w:tcW w:w="707" w:type="dxa"/>
          </w:tcPr>
          <w:p w:rsidR="00064F5F" w:rsidRPr="0091496A" w:rsidRDefault="00064F5F" w:rsidP="00064F5F">
            <w:pPr>
              <w:rPr>
                <w:sz w:val="20"/>
                <w:szCs w:val="20"/>
              </w:rPr>
            </w:pPr>
            <w:r w:rsidRPr="0091496A">
              <w:rPr>
                <w:sz w:val="20"/>
                <w:szCs w:val="20"/>
              </w:rPr>
              <w:t>8</w:t>
            </w:r>
          </w:p>
        </w:tc>
        <w:tc>
          <w:tcPr>
            <w:tcW w:w="1311" w:type="dxa"/>
          </w:tcPr>
          <w:p w:rsidR="00064F5F" w:rsidRPr="0091496A" w:rsidRDefault="00064F5F" w:rsidP="00064F5F">
            <w:pPr>
              <w:rPr>
                <w:sz w:val="20"/>
                <w:szCs w:val="20"/>
              </w:rPr>
            </w:pPr>
            <w:r w:rsidRPr="0091496A">
              <w:rPr>
                <w:sz w:val="20"/>
                <w:szCs w:val="20"/>
              </w:rPr>
              <w:t>31442230</w:t>
            </w:r>
          </w:p>
        </w:tc>
        <w:tc>
          <w:tcPr>
            <w:tcW w:w="1361" w:type="dxa"/>
          </w:tcPr>
          <w:p w:rsidR="00064F5F" w:rsidRPr="0091496A" w:rsidRDefault="00064F5F" w:rsidP="00064F5F">
            <w:pPr>
              <w:rPr>
                <w:sz w:val="20"/>
                <w:szCs w:val="20"/>
              </w:rPr>
            </w:pPr>
            <w:r w:rsidRPr="0091496A">
              <w:rPr>
                <w:sz w:val="20"/>
                <w:szCs w:val="20"/>
              </w:rPr>
              <w:t>аккумулятор` КМ 6</w:t>
            </w:r>
            <w:r w:rsidRPr="0091496A">
              <w:rPr>
                <w:rFonts w:ascii="Sylfaen" w:hAnsi="Sylfaen" w:cs="Sylfaen"/>
                <w:sz w:val="20"/>
                <w:szCs w:val="20"/>
              </w:rPr>
              <w:t>ՍՏ</w:t>
            </w:r>
            <w:r w:rsidRPr="0091496A">
              <w:rPr>
                <w:sz w:val="20"/>
                <w:szCs w:val="20"/>
              </w:rPr>
              <w:t>-190</w:t>
            </w:r>
          </w:p>
        </w:tc>
        <w:tc>
          <w:tcPr>
            <w:tcW w:w="1039" w:type="dxa"/>
          </w:tcPr>
          <w:p w:rsidR="00064F5F" w:rsidRPr="0091496A" w:rsidRDefault="00064F5F" w:rsidP="00064F5F">
            <w:pPr>
              <w:widowControl w:val="0"/>
              <w:jc w:val="center"/>
              <w:rPr>
                <w:rFonts w:ascii="GHEA Grapalat" w:hAnsi="GHEA Grapalat"/>
                <w:sz w:val="20"/>
                <w:szCs w:val="20"/>
              </w:rPr>
            </w:pPr>
          </w:p>
        </w:tc>
        <w:tc>
          <w:tcPr>
            <w:tcW w:w="3369" w:type="dxa"/>
          </w:tcPr>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Напряжение: 12 В</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емкость: 190А/ч</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сила тока. не менее 1300А</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полярность. обеспечить регресс</w:t>
            </w:r>
          </w:p>
          <w:p w:rsidR="00064F5F" w:rsidRPr="0091496A" w:rsidRDefault="00064F5F" w:rsidP="00064F5F">
            <w:pPr>
              <w:widowControl w:val="0"/>
              <w:jc w:val="center"/>
              <w:rPr>
                <w:rFonts w:ascii="GHEA Grapalat" w:hAnsi="GHEA Grapalat"/>
                <w:sz w:val="20"/>
                <w:szCs w:val="20"/>
              </w:rPr>
            </w:pPr>
            <w:r w:rsidRPr="0091496A">
              <w:rPr>
                <w:rFonts w:ascii="GHEA Grapalat" w:hAnsi="GHEA Grapalat"/>
                <w:sz w:val="20"/>
                <w:szCs w:val="20"/>
              </w:rPr>
              <w:t>Кузов в разобранном виде, не использовался, на гарантии.</w:t>
            </w:r>
          </w:p>
        </w:tc>
        <w:tc>
          <w:tcPr>
            <w:tcW w:w="1085" w:type="dxa"/>
          </w:tcPr>
          <w:p w:rsidR="00064F5F" w:rsidRPr="0091496A" w:rsidRDefault="00064F5F" w:rsidP="00064F5F">
            <w:pPr>
              <w:rPr>
                <w:sz w:val="20"/>
                <w:szCs w:val="20"/>
              </w:rPr>
            </w:pPr>
            <w:r w:rsidRPr="0091496A">
              <w:rPr>
                <w:sz w:val="20"/>
                <w:szCs w:val="20"/>
              </w:rPr>
              <w:t>шт</w:t>
            </w:r>
          </w:p>
        </w:tc>
        <w:tc>
          <w:tcPr>
            <w:tcW w:w="1559" w:type="dxa"/>
          </w:tcPr>
          <w:p w:rsidR="00064F5F" w:rsidRPr="0091496A" w:rsidRDefault="00064F5F" w:rsidP="00064F5F">
            <w:pPr>
              <w:widowControl w:val="0"/>
              <w:jc w:val="center"/>
              <w:rPr>
                <w:rFonts w:ascii="GHEA Grapalat" w:hAnsi="GHEA Grapalat"/>
                <w:sz w:val="20"/>
                <w:szCs w:val="20"/>
              </w:rPr>
            </w:pPr>
          </w:p>
        </w:tc>
        <w:tc>
          <w:tcPr>
            <w:tcW w:w="806" w:type="dxa"/>
          </w:tcPr>
          <w:p w:rsidR="00064F5F" w:rsidRPr="0091496A" w:rsidRDefault="00064F5F" w:rsidP="00064F5F">
            <w:pPr>
              <w:rPr>
                <w:sz w:val="20"/>
                <w:szCs w:val="20"/>
              </w:rPr>
            </w:pPr>
            <w:r w:rsidRPr="0091496A">
              <w:rPr>
                <w:sz w:val="20"/>
                <w:szCs w:val="20"/>
              </w:rPr>
              <w:t>2</w:t>
            </w:r>
          </w:p>
        </w:tc>
        <w:tc>
          <w:tcPr>
            <w:tcW w:w="850" w:type="dxa"/>
          </w:tcPr>
          <w:p w:rsidR="00064F5F" w:rsidRPr="0091496A" w:rsidRDefault="00064F5F" w:rsidP="00064F5F">
            <w:pPr>
              <w:widowControl w:val="0"/>
              <w:jc w:val="center"/>
              <w:rPr>
                <w:rFonts w:ascii="GHEA Grapalat" w:hAnsi="GHEA Grapalat"/>
                <w:sz w:val="20"/>
                <w:szCs w:val="20"/>
              </w:rPr>
            </w:pPr>
          </w:p>
        </w:tc>
        <w:tc>
          <w:tcPr>
            <w:tcW w:w="1112" w:type="dxa"/>
          </w:tcPr>
          <w:p w:rsidR="00064F5F" w:rsidRPr="0091496A" w:rsidRDefault="00064F5F" w:rsidP="00064F5F">
            <w:pPr>
              <w:rPr>
                <w:sz w:val="20"/>
                <w:szCs w:val="20"/>
              </w:rPr>
            </w:pPr>
            <w:r w:rsidRPr="0091496A">
              <w:rPr>
                <w:sz w:val="20"/>
                <w:szCs w:val="20"/>
              </w:rPr>
              <w:t>в. Эчмиадзин, поселок Звартноц</w:t>
            </w:r>
          </w:p>
        </w:tc>
        <w:tc>
          <w:tcPr>
            <w:tcW w:w="910" w:type="dxa"/>
          </w:tcPr>
          <w:p w:rsidR="00064F5F" w:rsidRPr="0091496A" w:rsidRDefault="00064F5F" w:rsidP="00064F5F">
            <w:pPr>
              <w:rPr>
                <w:sz w:val="20"/>
                <w:szCs w:val="20"/>
              </w:rPr>
            </w:pPr>
            <w:r w:rsidRPr="0091496A">
              <w:rPr>
                <w:sz w:val="20"/>
                <w:szCs w:val="20"/>
              </w:rPr>
              <w:t>2</w:t>
            </w:r>
          </w:p>
        </w:tc>
        <w:tc>
          <w:tcPr>
            <w:tcW w:w="1755" w:type="dxa"/>
          </w:tcPr>
          <w:p w:rsidR="00064F5F" w:rsidRPr="0091496A" w:rsidRDefault="00064F5F" w:rsidP="00064F5F">
            <w:pPr>
              <w:rPr>
                <w:sz w:val="20"/>
                <w:szCs w:val="20"/>
              </w:rPr>
            </w:pPr>
            <w:r w:rsidRPr="0091496A">
              <w:rPr>
                <w:sz w:val="20"/>
                <w:szCs w:val="20"/>
              </w:rPr>
              <w:t>доставка компанией-победителем по желанию клиента,</w:t>
            </w:r>
          </w:p>
        </w:tc>
      </w:tr>
      <w:tr w:rsidR="00064F5F" w:rsidRPr="0091496A" w:rsidTr="007D1FB3">
        <w:trPr>
          <w:gridAfter w:val="1"/>
          <w:wAfter w:w="10" w:type="dxa"/>
          <w:trHeight w:val="172"/>
          <w:jc w:val="center"/>
        </w:trPr>
        <w:tc>
          <w:tcPr>
            <w:tcW w:w="707" w:type="dxa"/>
          </w:tcPr>
          <w:p w:rsidR="00064F5F" w:rsidRPr="0091496A" w:rsidRDefault="00064F5F" w:rsidP="00064F5F">
            <w:pPr>
              <w:rPr>
                <w:sz w:val="20"/>
                <w:szCs w:val="20"/>
              </w:rPr>
            </w:pPr>
          </w:p>
        </w:tc>
        <w:tc>
          <w:tcPr>
            <w:tcW w:w="1311" w:type="dxa"/>
          </w:tcPr>
          <w:p w:rsidR="00064F5F" w:rsidRPr="0091496A" w:rsidRDefault="00064F5F" w:rsidP="00064F5F">
            <w:pPr>
              <w:rPr>
                <w:sz w:val="20"/>
                <w:szCs w:val="20"/>
              </w:rPr>
            </w:pPr>
          </w:p>
        </w:tc>
        <w:tc>
          <w:tcPr>
            <w:tcW w:w="1361" w:type="dxa"/>
          </w:tcPr>
          <w:p w:rsidR="00064F5F" w:rsidRPr="0091496A" w:rsidRDefault="00064F5F" w:rsidP="00064F5F">
            <w:pPr>
              <w:rPr>
                <w:sz w:val="20"/>
                <w:szCs w:val="20"/>
              </w:rPr>
            </w:pPr>
          </w:p>
        </w:tc>
        <w:tc>
          <w:tcPr>
            <w:tcW w:w="1039" w:type="dxa"/>
          </w:tcPr>
          <w:p w:rsidR="00064F5F" w:rsidRPr="0091496A" w:rsidRDefault="00064F5F" w:rsidP="00064F5F">
            <w:pPr>
              <w:widowControl w:val="0"/>
              <w:jc w:val="center"/>
              <w:rPr>
                <w:rFonts w:ascii="GHEA Grapalat" w:hAnsi="GHEA Grapalat"/>
                <w:sz w:val="20"/>
                <w:szCs w:val="20"/>
              </w:rPr>
            </w:pPr>
          </w:p>
        </w:tc>
        <w:tc>
          <w:tcPr>
            <w:tcW w:w="3369" w:type="dxa"/>
          </w:tcPr>
          <w:p w:rsidR="00064F5F" w:rsidRPr="0091496A" w:rsidRDefault="00064F5F" w:rsidP="00064F5F">
            <w:pPr>
              <w:widowControl w:val="0"/>
              <w:jc w:val="center"/>
              <w:rPr>
                <w:rFonts w:ascii="GHEA Grapalat" w:hAnsi="GHEA Grapalat"/>
                <w:sz w:val="20"/>
                <w:szCs w:val="20"/>
              </w:rPr>
            </w:pPr>
          </w:p>
        </w:tc>
        <w:tc>
          <w:tcPr>
            <w:tcW w:w="1085" w:type="dxa"/>
          </w:tcPr>
          <w:p w:rsidR="00064F5F" w:rsidRPr="0091496A" w:rsidRDefault="00064F5F" w:rsidP="00064F5F">
            <w:pPr>
              <w:rPr>
                <w:sz w:val="20"/>
                <w:szCs w:val="20"/>
              </w:rPr>
            </w:pPr>
          </w:p>
        </w:tc>
        <w:tc>
          <w:tcPr>
            <w:tcW w:w="1559" w:type="dxa"/>
          </w:tcPr>
          <w:p w:rsidR="00064F5F" w:rsidRPr="0091496A" w:rsidRDefault="00064F5F" w:rsidP="00064F5F">
            <w:pPr>
              <w:widowControl w:val="0"/>
              <w:jc w:val="center"/>
              <w:rPr>
                <w:rFonts w:ascii="GHEA Grapalat" w:hAnsi="GHEA Grapalat"/>
                <w:sz w:val="20"/>
                <w:szCs w:val="20"/>
              </w:rPr>
            </w:pPr>
          </w:p>
        </w:tc>
        <w:tc>
          <w:tcPr>
            <w:tcW w:w="806" w:type="dxa"/>
          </w:tcPr>
          <w:p w:rsidR="00064F5F" w:rsidRPr="0091496A" w:rsidRDefault="00064F5F" w:rsidP="00064F5F">
            <w:pPr>
              <w:rPr>
                <w:sz w:val="20"/>
                <w:szCs w:val="20"/>
              </w:rPr>
            </w:pPr>
          </w:p>
        </w:tc>
        <w:tc>
          <w:tcPr>
            <w:tcW w:w="850" w:type="dxa"/>
          </w:tcPr>
          <w:p w:rsidR="00064F5F" w:rsidRPr="0091496A" w:rsidRDefault="00064F5F" w:rsidP="00064F5F">
            <w:pPr>
              <w:widowControl w:val="0"/>
              <w:jc w:val="center"/>
              <w:rPr>
                <w:rFonts w:ascii="GHEA Grapalat" w:hAnsi="GHEA Grapalat"/>
                <w:sz w:val="20"/>
                <w:szCs w:val="20"/>
              </w:rPr>
            </w:pPr>
          </w:p>
        </w:tc>
        <w:tc>
          <w:tcPr>
            <w:tcW w:w="1112" w:type="dxa"/>
          </w:tcPr>
          <w:p w:rsidR="00064F5F" w:rsidRPr="0091496A" w:rsidRDefault="00064F5F" w:rsidP="00064F5F">
            <w:pPr>
              <w:rPr>
                <w:sz w:val="20"/>
                <w:szCs w:val="20"/>
              </w:rPr>
            </w:pPr>
          </w:p>
        </w:tc>
        <w:tc>
          <w:tcPr>
            <w:tcW w:w="910" w:type="dxa"/>
          </w:tcPr>
          <w:p w:rsidR="00064F5F" w:rsidRPr="0091496A" w:rsidRDefault="00064F5F" w:rsidP="00064F5F">
            <w:pPr>
              <w:rPr>
                <w:sz w:val="20"/>
                <w:szCs w:val="20"/>
              </w:rPr>
            </w:pPr>
          </w:p>
        </w:tc>
        <w:tc>
          <w:tcPr>
            <w:tcW w:w="1755" w:type="dxa"/>
          </w:tcPr>
          <w:p w:rsidR="00064F5F" w:rsidRPr="0091496A" w:rsidRDefault="00064F5F" w:rsidP="00064F5F">
            <w:pPr>
              <w:rPr>
                <w:sz w:val="20"/>
                <w:szCs w:val="20"/>
              </w:rPr>
            </w:pPr>
          </w:p>
        </w:tc>
      </w:tr>
    </w:tbl>
    <w:p w:rsidR="00F954E8" w:rsidRDefault="00F954E8" w:rsidP="00B46D58">
      <w:pPr>
        <w:widowControl w:val="0"/>
        <w:jc w:val="both"/>
        <w:rPr>
          <w:rFonts w:ascii="GHEA Grapalat" w:hAnsi="GHEA Grapalat"/>
        </w:rPr>
      </w:pPr>
    </w:p>
    <w:p w:rsidR="0042699B" w:rsidRDefault="0042699B" w:rsidP="00B46D58">
      <w:pPr>
        <w:widowControl w:val="0"/>
        <w:jc w:val="both"/>
        <w:rPr>
          <w:rFonts w:ascii="GHEA Grapalat" w:hAnsi="GHEA Grapalat"/>
        </w:rPr>
      </w:pPr>
    </w:p>
    <w:p w:rsidR="0042699B" w:rsidRPr="00B138F3" w:rsidRDefault="0042699B"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7D1FB3">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7D1FB3">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2136"/>
        <w:gridCol w:w="1372"/>
        <w:gridCol w:w="998"/>
        <w:gridCol w:w="1001"/>
        <w:gridCol w:w="713"/>
        <w:gridCol w:w="856"/>
        <w:gridCol w:w="543"/>
        <w:gridCol w:w="606"/>
        <w:gridCol w:w="714"/>
        <w:gridCol w:w="848"/>
        <w:gridCol w:w="868"/>
        <w:gridCol w:w="859"/>
        <w:gridCol w:w="998"/>
        <w:gridCol w:w="859"/>
        <w:gridCol w:w="815"/>
      </w:tblGrid>
      <w:tr w:rsidR="00B138F3" w:rsidRPr="00B138F3" w:rsidTr="0042699B">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91496A">
        <w:trPr>
          <w:trHeight w:val="747"/>
          <w:jc w:val="center"/>
        </w:trPr>
        <w:tc>
          <w:tcPr>
            <w:tcW w:w="171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3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7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78"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5E2A91">
              <w:rPr>
                <w:rFonts w:ascii="GHEA Grapalat" w:hAnsi="GHEA Grapalat"/>
                <w:sz w:val="16"/>
                <w:szCs w:val="16"/>
                <w:lang w:val="hy-AM"/>
              </w:rPr>
              <w:t>26</w:t>
            </w:r>
            <w:bookmarkStart w:id="18" w:name="_GoBack"/>
            <w:bookmarkEnd w:id="18"/>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2"/>
              <w:t>**</w:t>
            </w:r>
          </w:p>
        </w:tc>
      </w:tr>
      <w:tr w:rsidR="00B138F3" w:rsidRPr="00B138F3" w:rsidTr="0091496A">
        <w:trPr>
          <w:trHeight w:val="594"/>
          <w:jc w:val="center"/>
        </w:trPr>
        <w:tc>
          <w:tcPr>
            <w:tcW w:w="1719" w:type="dxa"/>
          </w:tcPr>
          <w:p w:rsidR="00071D1C" w:rsidRPr="00B138F3" w:rsidRDefault="00071D1C" w:rsidP="00B46D58">
            <w:pPr>
              <w:widowControl w:val="0"/>
              <w:jc w:val="center"/>
              <w:rPr>
                <w:rFonts w:ascii="GHEA Grapalat" w:hAnsi="GHEA Grapalat"/>
                <w:sz w:val="16"/>
                <w:szCs w:val="16"/>
              </w:rPr>
            </w:pPr>
          </w:p>
        </w:tc>
        <w:tc>
          <w:tcPr>
            <w:tcW w:w="2136" w:type="dxa"/>
          </w:tcPr>
          <w:p w:rsidR="00071D1C" w:rsidRPr="00B138F3" w:rsidRDefault="00071D1C" w:rsidP="00B46D58">
            <w:pPr>
              <w:widowControl w:val="0"/>
              <w:jc w:val="center"/>
              <w:rPr>
                <w:rFonts w:ascii="GHEA Grapalat" w:hAnsi="GHEA Grapalat"/>
                <w:sz w:val="16"/>
                <w:szCs w:val="16"/>
              </w:rPr>
            </w:pPr>
          </w:p>
        </w:tc>
        <w:tc>
          <w:tcPr>
            <w:tcW w:w="1372" w:type="dxa"/>
          </w:tcPr>
          <w:p w:rsidR="00071D1C" w:rsidRPr="00B138F3" w:rsidRDefault="00071D1C" w:rsidP="00B46D58">
            <w:pPr>
              <w:widowControl w:val="0"/>
              <w:jc w:val="center"/>
              <w:rPr>
                <w:rFonts w:ascii="GHEA Grapalat" w:hAnsi="GHEA Grapalat"/>
                <w:sz w:val="16"/>
                <w:szCs w:val="16"/>
              </w:rPr>
            </w:pPr>
          </w:p>
        </w:tc>
        <w:tc>
          <w:tcPr>
            <w:tcW w:w="99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5"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91496A" w:rsidRPr="00B138F3" w:rsidTr="0091496A">
        <w:trPr>
          <w:trHeight w:val="404"/>
          <w:jc w:val="center"/>
        </w:trPr>
        <w:tc>
          <w:tcPr>
            <w:tcW w:w="1719" w:type="dxa"/>
          </w:tcPr>
          <w:p w:rsidR="0091496A" w:rsidRPr="00A71D81" w:rsidRDefault="0091496A" w:rsidP="0091496A">
            <w:pPr>
              <w:jc w:val="center"/>
              <w:rPr>
                <w:rFonts w:ascii="GHEA Grapalat" w:hAnsi="GHEA Grapalat"/>
                <w:sz w:val="20"/>
                <w:lang w:val="es-ES"/>
              </w:rPr>
            </w:pPr>
            <w:r>
              <w:rPr>
                <w:rFonts w:ascii="Sylfaen" w:hAnsi="Sylfaen"/>
                <w:sz w:val="20"/>
              </w:rPr>
              <w:t>1</w:t>
            </w:r>
          </w:p>
        </w:tc>
        <w:tc>
          <w:tcPr>
            <w:tcW w:w="2136" w:type="dxa"/>
          </w:tcPr>
          <w:p w:rsidR="0091496A" w:rsidRPr="0091496A" w:rsidRDefault="0091496A" w:rsidP="0091496A">
            <w:pPr>
              <w:rPr>
                <w:sz w:val="20"/>
                <w:szCs w:val="20"/>
              </w:rPr>
            </w:pPr>
            <w:r w:rsidRPr="0091496A">
              <w:rPr>
                <w:sz w:val="20"/>
                <w:szCs w:val="20"/>
              </w:rPr>
              <w:t>34631140/1</w:t>
            </w:r>
          </w:p>
        </w:tc>
        <w:tc>
          <w:tcPr>
            <w:tcW w:w="1372" w:type="dxa"/>
          </w:tcPr>
          <w:p w:rsidR="0091496A" w:rsidRPr="0091496A" w:rsidRDefault="0091496A" w:rsidP="0091496A">
            <w:pPr>
              <w:rPr>
                <w:sz w:val="20"/>
                <w:szCs w:val="20"/>
              </w:rPr>
            </w:pPr>
            <w:r w:rsidRPr="0091496A">
              <w:rPr>
                <w:sz w:val="20"/>
                <w:szCs w:val="20"/>
              </w:rPr>
              <w:t>Экскаватор JCB 3CX с мал. шина</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lang w:val="pt-BR"/>
              </w:rPr>
            </w:pPr>
            <w:r w:rsidRPr="00A71D81">
              <w:rPr>
                <w:rFonts w:ascii="GHEA Grapalat" w:hAnsi="GHEA Grapalat"/>
                <w:sz w:val="20"/>
                <w:lang w:val="pt-BR"/>
              </w:rPr>
              <w:t>... %</w:t>
            </w:r>
          </w:p>
        </w:tc>
        <w:tc>
          <w:tcPr>
            <w:tcW w:w="1001"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lang w:val="pt-BR"/>
              </w:rPr>
            </w:pPr>
            <w:r w:rsidRPr="00A71D81">
              <w:rPr>
                <w:rFonts w:ascii="GHEA Grapalat" w:hAnsi="GHEA Grapalat"/>
                <w:sz w:val="20"/>
                <w:lang w:val="pt-BR"/>
              </w:rPr>
              <w:t>... %</w:t>
            </w:r>
          </w:p>
        </w:tc>
        <w:tc>
          <w:tcPr>
            <w:tcW w:w="71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85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54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60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714"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84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86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cs="Arial"/>
                <w:sz w:val="18"/>
                <w:szCs w:val="18"/>
                <w:lang w:val="pt-BR"/>
              </w:rPr>
            </w:pPr>
            <w:r w:rsidRPr="00A71D81">
              <w:rPr>
                <w:rFonts w:ascii="GHEA Grapalat" w:hAnsi="GHEA Grapalat"/>
                <w:sz w:val="20"/>
                <w:lang w:val="pt-BR"/>
              </w:rPr>
              <w:t>... %</w:t>
            </w:r>
          </w:p>
        </w:tc>
        <w:tc>
          <w:tcPr>
            <w:tcW w:w="815"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b/>
                <w:lang w:val="pt-BR"/>
              </w:rPr>
            </w:pPr>
            <w:r w:rsidRPr="00A71D81">
              <w:rPr>
                <w:rFonts w:ascii="GHEA Grapalat" w:hAnsi="GHEA Grapalat"/>
                <w:sz w:val="20"/>
                <w:lang w:val="pt-BR"/>
              </w:rPr>
              <w:t>... %</w:t>
            </w:r>
          </w:p>
        </w:tc>
      </w:tr>
      <w:tr w:rsidR="0091496A" w:rsidRPr="00B138F3" w:rsidTr="0091496A">
        <w:trPr>
          <w:trHeight w:val="404"/>
          <w:jc w:val="center"/>
        </w:trPr>
        <w:tc>
          <w:tcPr>
            <w:tcW w:w="1719" w:type="dxa"/>
          </w:tcPr>
          <w:p w:rsidR="0091496A" w:rsidRDefault="0091496A" w:rsidP="0091496A">
            <w:pPr>
              <w:jc w:val="center"/>
              <w:rPr>
                <w:rFonts w:ascii="Sylfaen" w:hAnsi="Sylfaen"/>
                <w:sz w:val="20"/>
              </w:rPr>
            </w:pPr>
            <w:r>
              <w:rPr>
                <w:rFonts w:ascii="Sylfaen" w:hAnsi="Sylfaen"/>
                <w:sz w:val="20"/>
              </w:rPr>
              <w:t>2</w:t>
            </w:r>
          </w:p>
        </w:tc>
        <w:tc>
          <w:tcPr>
            <w:tcW w:w="2136" w:type="dxa"/>
          </w:tcPr>
          <w:p w:rsidR="0091496A" w:rsidRPr="0091496A" w:rsidRDefault="0091496A" w:rsidP="0091496A">
            <w:pPr>
              <w:rPr>
                <w:sz w:val="20"/>
                <w:szCs w:val="20"/>
              </w:rPr>
            </w:pPr>
            <w:r w:rsidRPr="0091496A">
              <w:rPr>
                <w:sz w:val="20"/>
                <w:szCs w:val="20"/>
              </w:rPr>
              <w:t>34631140/2</w:t>
            </w:r>
          </w:p>
        </w:tc>
        <w:tc>
          <w:tcPr>
            <w:tcW w:w="1372" w:type="dxa"/>
          </w:tcPr>
          <w:p w:rsidR="0091496A" w:rsidRPr="0091496A" w:rsidRDefault="0091496A" w:rsidP="0091496A">
            <w:pPr>
              <w:rPr>
                <w:sz w:val="20"/>
                <w:szCs w:val="20"/>
              </w:rPr>
            </w:pPr>
            <w:r w:rsidRPr="0091496A">
              <w:rPr>
                <w:sz w:val="20"/>
                <w:szCs w:val="20"/>
              </w:rPr>
              <w:t>Большая шина для экскаватора JCB 3CX</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1001"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54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60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4"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4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6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15"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r>
      <w:tr w:rsidR="0091496A" w:rsidRPr="00B138F3" w:rsidTr="0091496A">
        <w:trPr>
          <w:trHeight w:val="404"/>
          <w:jc w:val="center"/>
        </w:trPr>
        <w:tc>
          <w:tcPr>
            <w:tcW w:w="1719" w:type="dxa"/>
          </w:tcPr>
          <w:p w:rsidR="0091496A" w:rsidRDefault="0091496A" w:rsidP="0091496A">
            <w:pPr>
              <w:jc w:val="center"/>
              <w:rPr>
                <w:rFonts w:ascii="Sylfaen" w:hAnsi="Sylfaen"/>
                <w:sz w:val="20"/>
              </w:rPr>
            </w:pPr>
            <w:r>
              <w:rPr>
                <w:rFonts w:ascii="Sylfaen" w:hAnsi="Sylfaen"/>
                <w:sz w:val="20"/>
              </w:rPr>
              <w:t>3</w:t>
            </w:r>
          </w:p>
        </w:tc>
        <w:tc>
          <w:tcPr>
            <w:tcW w:w="2136" w:type="dxa"/>
          </w:tcPr>
          <w:p w:rsidR="0091496A" w:rsidRPr="0091496A" w:rsidRDefault="0091496A" w:rsidP="0091496A">
            <w:pPr>
              <w:rPr>
                <w:sz w:val="20"/>
                <w:szCs w:val="20"/>
              </w:rPr>
            </w:pPr>
            <w:r w:rsidRPr="0091496A">
              <w:rPr>
                <w:sz w:val="20"/>
                <w:szCs w:val="20"/>
              </w:rPr>
              <w:t>34351200/1</w:t>
            </w:r>
          </w:p>
        </w:tc>
        <w:tc>
          <w:tcPr>
            <w:tcW w:w="1372" w:type="dxa"/>
          </w:tcPr>
          <w:p w:rsidR="0091496A" w:rsidRPr="0091496A" w:rsidRDefault="0091496A" w:rsidP="0091496A">
            <w:pPr>
              <w:rPr>
                <w:sz w:val="20"/>
                <w:szCs w:val="20"/>
              </w:rPr>
            </w:pPr>
            <w:r w:rsidRPr="0091496A">
              <w:rPr>
                <w:sz w:val="20"/>
                <w:szCs w:val="20"/>
              </w:rPr>
              <w:t>шина 205/70 R 16</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1001"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54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60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4"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4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6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15"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r>
      <w:tr w:rsidR="0091496A" w:rsidRPr="00B138F3" w:rsidTr="0091496A">
        <w:trPr>
          <w:trHeight w:val="404"/>
          <w:jc w:val="center"/>
        </w:trPr>
        <w:tc>
          <w:tcPr>
            <w:tcW w:w="1719" w:type="dxa"/>
          </w:tcPr>
          <w:p w:rsidR="0091496A" w:rsidRDefault="0091496A" w:rsidP="0091496A">
            <w:pPr>
              <w:jc w:val="center"/>
              <w:rPr>
                <w:rFonts w:ascii="Sylfaen" w:hAnsi="Sylfaen"/>
                <w:sz w:val="20"/>
              </w:rPr>
            </w:pPr>
            <w:r>
              <w:rPr>
                <w:rFonts w:ascii="Sylfaen" w:hAnsi="Sylfaen"/>
                <w:sz w:val="20"/>
              </w:rPr>
              <w:t>4</w:t>
            </w:r>
          </w:p>
        </w:tc>
        <w:tc>
          <w:tcPr>
            <w:tcW w:w="2136" w:type="dxa"/>
          </w:tcPr>
          <w:p w:rsidR="0091496A" w:rsidRPr="0091496A" w:rsidRDefault="0091496A" w:rsidP="0091496A">
            <w:pPr>
              <w:rPr>
                <w:sz w:val="20"/>
                <w:szCs w:val="20"/>
              </w:rPr>
            </w:pPr>
            <w:r w:rsidRPr="0091496A">
              <w:rPr>
                <w:sz w:val="20"/>
                <w:szCs w:val="20"/>
              </w:rPr>
              <w:t>34351200/2</w:t>
            </w:r>
          </w:p>
        </w:tc>
        <w:tc>
          <w:tcPr>
            <w:tcW w:w="1372" w:type="dxa"/>
          </w:tcPr>
          <w:p w:rsidR="0091496A" w:rsidRPr="0091496A" w:rsidRDefault="0091496A" w:rsidP="0091496A">
            <w:pPr>
              <w:rPr>
                <w:sz w:val="20"/>
                <w:szCs w:val="20"/>
              </w:rPr>
            </w:pPr>
            <w:r w:rsidRPr="0091496A">
              <w:rPr>
                <w:sz w:val="20"/>
                <w:szCs w:val="20"/>
              </w:rPr>
              <w:t>шина 175/70  R 13</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1001"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54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60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4"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4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6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15"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r>
      <w:tr w:rsidR="0091496A" w:rsidRPr="00B138F3" w:rsidTr="0091496A">
        <w:trPr>
          <w:trHeight w:val="404"/>
          <w:jc w:val="center"/>
        </w:trPr>
        <w:tc>
          <w:tcPr>
            <w:tcW w:w="1719" w:type="dxa"/>
          </w:tcPr>
          <w:p w:rsidR="0091496A" w:rsidRPr="0091496A" w:rsidRDefault="0091496A" w:rsidP="0091496A">
            <w:pPr>
              <w:jc w:val="center"/>
              <w:rPr>
                <w:rFonts w:ascii="Sylfaen" w:hAnsi="Sylfaen"/>
                <w:sz w:val="20"/>
                <w:lang w:val="hy-AM"/>
              </w:rPr>
            </w:pPr>
            <w:r>
              <w:rPr>
                <w:rFonts w:ascii="Sylfaen" w:hAnsi="Sylfaen"/>
                <w:sz w:val="20"/>
                <w:lang w:val="hy-AM"/>
              </w:rPr>
              <w:t>5</w:t>
            </w:r>
          </w:p>
        </w:tc>
        <w:tc>
          <w:tcPr>
            <w:tcW w:w="2136" w:type="dxa"/>
          </w:tcPr>
          <w:p w:rsidR="0091496A" w:rsidRPr="0091496A" w:rsidRDefault="0091496A" w:rsidP="0091496A">
            <w:pPr>
              <w:rPr>
                <w:sz w:val="20"/>
                <w:szCs w:val="20"/>
              </w:rPr>
            </w:pPr>
            <w:r w:rsidRPr="0091496A">
              <w:rPr>
                <w:sz w:val="20"/>
                <w:szCs w:val="20"/>
              </w:rPr>
              <w:t>34351400</w:t>
            </w:r>
          </w:p>
        </w:tc>
        <w:tc>
          <w:tcPr>
            <w:tcW w:w="1372" w:type="dxa"/>
          </w:tcPr>
          <w:p w:rsidR="0091496A" w:rsidRPr="0091496A" w:rsidRDefault="0091496A" w:rsidP="0091496A">
            <w:pPr>
              <w:rPr>
                <w:sz w:val="20"/>
                <w:szCs w:val="20"/>
              </w:rPr>
            </w:pPr>
            <w:r w:rsidRPr="0091496A">
              <w:rPr>
                <w:sz w:val="20"/>
                <w:szCs w:val="20"/>
              </w:rPr>
              <w:t>шина МАЗ 12,00  R20</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1001"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54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60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4"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4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6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15"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r>
      <w:tr w:rsidR="0091496A" w:rsidRPr="00B138F3" w:rsidTr="0091496A">
        <w:trPr>
          <w:trHeight w:val="404"/>
          <w:jc w:val="center"/>
        </w:trPr>
        <w:tc>
          <w:tcPr>
            <w:tcW w:w="1719" w:type="dxa"/>
          </w:tcPr>
          <w:p w:rsidR="0091496A" w:rsidRPr="0091496A" w:rsidRDefault="0091496A" w:rsidP="0091496A">
            <w:pPr>
              <w:jc w:val="center"/>
              <w:rPr>
                <w:rFonts w:ascii="Sylfaen" w:hAnsi="Sylfaen"/>
                <w:sz w:val="20"/>
                <w:lang w:val="hy-AM"/>
              </w:rPr>
            </w:pPr>
            <w:r>
              <w:rPr>
                <w:rFonts w:ascii="Sylfaen" w:hAnsi="Sylfaen"/>
                <w:sz w:val="20"/>
                <w:lang w:val="hy-AM"/>
              </w:rPr>
              <w:lastRenderedPageBreak/>
              <w:t>6</w:t>
            </w:r>
          </w:p>
        </w:tc>
        <w:tc>
          <w:tcPr>
            <w:tcW w:w="2136" w:type="dxa"/>
          </w:tcPr>
          <w:p w:rsidR="0091496A" w:rsidRPr="0091496A" w:rsidRDefault="0091496A" w:rsidP="0091496A">
            <w:pPr>
              <w:rPr>
                <w:sz w:val="20"/>
                <w:szCs w:val="20"/>
              </w:rPr>
            </w:pPr>
            <w:r w:rsidRPr="0091496A">
              <w:rPr>
                <w:sz w:val="20"/>
                <w:szCs w:val="20"/>
              </w:rPr>
              <w:t>31442200</w:t>
            </w:r>
          </w:p>
        </w:tc>
        <w:tc>
          <w:tcPr>
            <w:tcW w:w="1372" w:type="dxa"/>
          </w:tcPr>
          <w:p w:rsidR="0091496A" w:rsidRPr="0091496A" w:rsidRDefault="0091496A" w:rsidP="0091496A">
            <w:pPr>
              <w:rPr>
                <w:sz w:val="20"/>
                <w:szCs w:val="20"/>
              </w:rPr>
            </w:pPr>
            <w:r w:rsidRPr="0091496A">
              <w:rPr>
                <w:sz w:val="20"/>
                <w:szCs w:val="20"/>
              </w:rPr>
              <w:t>аккумулятор` КМ 6</w:t>
            </w:r>
            <w:r w:rsidRPr="0091496A">
              <w:rPr>
                <w:rFonts w:ascii="Sylfaen" w:hAnsi="Sylfaen" w:cs="Sylfaen"/>
                <w:sz w:val="20"/>
                <w:szCs w:val="20"/>
              </w:rPr>
              <w:t>ՍՏ</w:t>
            </w:r>
            <w:r w:rsidRPr="0091496A">
              <w:rPr>
                <w:sz w:val="20"/>
                <w:szCs w:val="20"/>
              </w:rPr>
              <w:t>-</w:t>
            </w:r>
            <w:r w:rsidRPr="0091496A">
              <w:rPr>
                <w:sz w:val="20"/>
                <w:szCs w:val="20"/>
                <w:lang w:val="en-US"/>
              </w:rPr>
              <w:t>10</w:t>
            </w:r>
            <w:r w:rsidRPr="0091496A">
              <w:rPr>
                <w:sz w:val="20"/>
                <w:szCs w:val="20"/>
              </w:rPr>
              <w:t>0</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1001"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54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60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4"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4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6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15"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r>
      <w:tr w:rsidR="0091496A" w:rsidRPr="00B138F3" w:rsidTr="0091496A">
        <w:trPr>
          <w:trHeight w:val="404"/>
          <w:jc w:val="center"/>
        </w:trPr>
        <w:tc>
          <w:tcPr>
            <w:tcW w:w="1719" w:type="dxa"/>
          </w:tcPr>
          <w:p w:rsidR="0091496A" w:rsidRPr="0091496A" w:rsidRDefault="0091496A" w:rsidP="0091496A">
            <w:pPr>
              <w:jc w:val="center"/>
              <w:rPr>
                <w:rFonts w:ascii="Sylfaen" w:hAnsi="Sylfaen"/>
                <w:sz w:val="20"/>
                <w:lang w:val="hy-AM"/>
              </w:rPr>
            </w:pPr>
            <w:r>
              <w:rPr>
                <w:rFonts w:ascii="Sylfaen" w:hAnsi="Sylfaen"/>
                <w:sz w:val="20"/>
                <w:lang w:val="hy-AM"/>
              </w:rPr>
              <w:t>7</w:t>
            </w:r>
          </w:p>
        </w:tc>
        <w:tc>
          <w:tcPr>
            <w:tcW w:w="2136" w:type="dxa"/>
          </w:tcPr>
          <w:p w:rsidR="0091496A" w:rsidRPr="0091496A" w:rsidRDefault="0091496A" w:rsidP="0091496A">
            <w:pPr>
              <w:rPr>
                <w:sz w:val="20"/>
                <w:szCs w:val="20"/>
              </w:rPr>
            </w:pPr>
            <w:r w:rsidRPr="0091496A">
              <w:rPr>
                <w:sz w:val="20"/>
                <w:szCs w:val="20"/>
              </w:rPr>
              <w:t>31442160</w:t>
            </w:r>
          </w:p>
        </w:tc>
        <w:tc>
          <w:tcPr>
            <w:tcW w:w="1372" w:type="dxa"/>
          </w:tcPr>
          <w:p w:rsidR="0091496A" w:rsidRPr="0091496A" w:rsidRDefault="0091496A" w:rsidP="0091496A">
            <w:pPr>
              <w:rPr>
                <w:sz w:val="20"/>
                <w:szCs w:val="20"/>
                <w:lang w:val="en-US"/>
              </w:rPr>
            </w:pPr>
            <w:r w:rsidRPr="0091496A">
              <w:rPr>
                <w:sz w:val="20"/>
                <w:szCs w:val="20"/>
              </w:rPr>
              <w:t>аккумулятор` КМ 6</w:t>
            </w:r>
            <w:r w:rsidRPr="0091496A">
              <w:rPr>
                <w:rFonts w:ascii="Sylfaen" w:hAnsi="Sylfaen" w:cs="Sylfaen"/>
                <w:sz w:val="20"/>
                <w:szCs w:val="20"/>
              </w:rPr>
              <w:t>ՍՏ</w:t>
            </w:r>
            <w:r w:rsidRPr="0091496A">
              <w:rPr>
                <w:sz w:val="20"/>
                <w:szCs w:val="20"/>
              </w:rPr>
              <w:t>-6</w:t>
            </w:r>
            <w:r w:rsidRPr="0091496A">
              <w:rPr>
                <w:sz w:val="20"/>
                <w:szCs w:val="20"/>
                <w:lang w:val="en-US"/>
              </w:rPr>
              <w:t>5</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1001"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54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60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4"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4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6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15"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r>
      <w:tr w:rsidR="0091496A" w:rsidRPr="00B138F3" w:rsidTr="0091496A">
        <w:trPr>
          <w:trHeight w:val="404"/>
          <w:jc w:val="center"/>
        </w:trPr>
        <w:tc>
          <w:tcPr>
            <w:tcW w:w="1719" w:type="dxa"/>
          </w:tcPr>
          <w:p w:rsidR="0091496A" w:rsidRPr="0091496A" w:rsidRDefault="0091496A" w:rsidP="0091496A">
            <w:pPr>
              <w:jc w:val="center"/>
              <w:rPr>
                <w:rFonts w:ascii="Sylfaen" w:hAnsi="Sylfaen"/>
                <w:sz w:val="20"/>
                <w:lang w:val="hy-AM"/>
              </w:rPr>
            </w:pPr>
            <w:r>
              <w:rPr>
                <w:rFonts w:ascii="Sylfaen" w:hAnsi="Sylfaen"/>
                <w:sz w:val="20"/>
                <w:lang w:val="hy-AM"/>
              </w:rPr>
              <w:t>8</w:t>
            </w:r>
          </w:p>
        </w:tc>
        <w:tc>
          <w:tcPr>
            <w:tcW w:w="2136" w:type="dxa"/>
          </w:tcPr>
          <w:p w:rsidR="0091496A" w:rsidRPr="0091496A" w:rsidRDefault="0091496A" w:rsidP="0091496A">
            <w:pPr>
              <w:rPr>
                <w:sz w:val="20"/>
                <w:szCs w:val="20"/>
              </w:rPr>
            </w:pPr>
            <w:r w:rsidRPr="0091496A">
              <w:rPr>
                <w:sz w:val="20"/>
                <w:szCs w:val="20"/>
              </w:rPr>
              <w:t>31442230</w:t>
            </w:r>
          </w:p>
        </w:tc>
        <w:tc>
          <w:tcPr>
            <w:tcW w:w="1372" w:type="dxa"/>
          </w:tcPr>
          <w:p w:rsidR="0091496A" w:rsidRPr="0091496A" w:rsidRDefault="0091496A" w:rsidP="0091496A">
            <w:pPr>
              <w:rPr>
                <w:sz w:val="20"/>
                <w:szCs w:val="20"/>
              </w:rPr>
            </w:pPr>
            <w:r w:rsidRPr="0091496A">
              <w:rPr>
                <w:sz w:val="20"/>
                <w:szCs w:val="20"/>
              </w:rPr>
              <w:t>аккумулятор` КМ 6</w:t>
            </w:r>
            <w:r w:rsidRPr="0091496A">
              <w:rPr>
                <w:rFonts w:ascii="Sylfaen" w:hAnsi="Sylfaen" w:cs="Sylfaen"/>
                <w:sz w:val="20"/>
                <w:szCs w:val="20"/>
              </w:rPr>
              <w:t>ՍՏ</w:t>
            </w:r>
            <w:r w:rsidRPr="0091496A">
              <w:rPr>
                <w:sz w:val="20"/>
                <w:szCs w:val="20"/>
              </w:rPr>
              <w:t>-190</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1001"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543"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606"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714"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4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6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998"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59"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c>
          <w:tcPr>
            <w:tcW w:w="815" w:type="dxa"/>
          </w:tcPr>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p>
          <w:p w:rsidR="0091496A" w:rsidRPr="00A71D81" w:rsidRDefault="0091496A" w:rsidP="0091496A">
            <w:pPr>
              <w:jc w:val="center"/>
              <w:rPr>
                <w:rFonts w:ascii="GHEA Grapalat" w:hAnsi="GHEA Grapalat"/>
                <w:sz w:val="20"/>
                <w:lang w:val="pt-BR"/>
              </w:rPr>
            </w:pPr>
            <w:r w:rsidRPr="00A71D81">
              <w:rPr>
                <w:rFonts w:ascii="GHEA Grapalat" w:hAnsi="GHEA Grapalat"/>
                <w:sz w:val="20"/>
                <w:lang w:val="pt-BR"/>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42699B">
          <w:footnotePr>
            <w:pos w:val="beneathText"/>
          </w:footnotePr>
          <w:pgSz w:w="16838" w:h="11906" w:orient="landscape" w:code="9"/>
          <w:pgMar w:top="851" w:right="1418" w:bottom="709"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9"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206" w:rsidRDefault="00715206">
      <w:r>
        <w:separator/>
      </w:r>
    </w:p>
  </w:endnote>
  <w:endnote w:type="continuationSeparator" w:id="0">
    <w:p w:rsidR="00715206" w:rsidRDefault="00715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346143"/>
      <w:docPartObj>
        <w:docPartGallery w:val="Page Numbers (Bottom of Page)"/>
        <w:docPartUnique/>
      </w:docPartObj>
    </w:sdtPr>
    <w:sdtEndPr>
      <w:rPr>
        <w:rFonts w:ascii="GHEA Grapalat" w:hAnsi="GHEA Grapalat"/>
        <w:sz w:val="24"/>
        <w:szCs w:val="24"/>
      </w:rPr>
    </w:sdtEndPr>
    <w:sdtContent>
      <w:p w:rsidR="00096C63" w:rsidRPr="00C861E9" w:rsidRDefault="00096C63">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E2A91">
          <w:rPr>
            <w:rFonts w:ascii="GHEA Grapalat" w:hAnsi="GHEA Grapalat"/>
            <w:noProof/>
            <w:sz w:val="24"/>
            <w:szCs w:val="24"/>
          </w:rPr>
          <w:t>90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206" w:rsidRDefault="00715206">
      <w:r>
        <w:separator/>
      </w:r>
    </w:p>
  </w:footnote>
  <w:footnote w:type="continuationSeparator" w:id="0">
    <w:p w:rsidR="00715206" w:rsidRDefault="00715206">
      <w:r>
        <w:continuationSeparator/>
      </w:r>
    </w:p>
  </w:footnote>
  <w:footnote w:id="1">
    <w:p w:rsidR="00096C63" w:rsidRPr="00ED3BA4" w:rsidRDefault="00096C63"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96C63" w:rsidRPr="00CD6B60" w:rsidRDefault="00096C6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96C63" w:rsidRPr="00CD6B60" w:rsidRDefault="00096C63"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96C63" w:rsidRPr="00CA2B01" w:rsidRDefault="00096C63"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96C63" w:rsidRPr="00CA2B01" w:rsidRDefault="00096C63"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96C63" w:rsidRPr="00CA2B01" w:rsidRDefault="00096C63"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096C63" w:rsidRPr="005D5092" w:rsidRDefault="00096C63"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96C63" w:rsidRPr="0034222E" w:rsidDel="00932115" w:rsidRDefault="00096C63"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096C63" w:rsidRDefault="00096C63" w:rsidP="00AA4D5E">
      <w:pPr>
        <w:pStyle w:val="FootnoteText"/>
        <w:jc w:val="both"/>
        <w:rPr>
          <w:ins w:id="4"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96C63" w:rsidRDefault="00096C63"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096C63" w:rsidRPr="00EE76ED" w:rsidRDefault="00096C63"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096C63" w:rsidRPr="002C2499" w:rsidRDefault="00096C63" w:rsidP="00AA4D5E">
      <w:pPr>
        <w:pStyle w:val="FootnoteText"/>
        <w:jc w:val="both"/>
      </w:pPr>
    </w:p>
    <w:p w:rsidR="00096C63" w:rsidRPr="000811C1" w:rsidRDefault="00096C63">
      <w:pPr>
        <w:pStyle w:val="FootnoteText"/>
        <w:rPr>
          <w:rFonts w:asciiTheme="minorHAnsi" w:hAnsiTheme="minorHAnsi"/>
        </w:rPr>
      </w:pPr>
    </w:p>
  </w:footnote>
  <w:footnote w:id="6">
    <w:p w:rsidR="00096C63" w:rsidRPr="00FE2AA4" w:rsidRDefault="00096C6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096C63" w:rsidRPr="008842CE" w:rsidRDefault="00096C6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96C63" w:rsidRPr="000811C1" w:rsidRDefault="00096C63">
      <w:pPr>
        <w:pStyle w:val="FootnoteText"/>
        <w:rPr>
          <w:lang w:val="af-ZA"/>
        </w:rPr>
      </w:pPr>
    </w:p>
  </w:footnote>
  <w:footnote w:id="8">
    <w:p w:rsidR="00096C63" w:rsidRPr="004A4643" w:rsidRDefault="00096C63"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rsidR="00096C63" w:rsidRPr="008E4439" w:rsidRDefault="00096C63"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96C63" w:rsidRPr="000811C1" w:rsidRDefault="00096C63" w:rsidP="0027573B">
      <w:pPr>
        <w:pStyle w:val="FootnoteText"/>
        <w:rPr>
          <w:rFonts w:ascii="Sylfaen" w:hAnsi="Sylfaen"/>
          <w:sz w:val="18"/>
          <w:szCs w:val="18"/>
        </w:rPr>
      </w:pPr>
    </w:p>
  </w:footnote>
  <w:footnote w:id="10">
    <w:p w:rsidR="00096C63" w:rsidRPr="00A31673" w:rsidRDefault="00096C6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096C63" w:rsidRPr="00DE7706" w:rsidRDefault="00096C6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096C63" w:rsidRPr="008416BA" w:rsidRDefault="00096C63"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96C63" w:rsidRDefault="00096C63" w:rsidP="006B3E56">
      <w:pPr>
        <w:jc w:val="both"/>
      </w:pP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96C63" w:rsidRDefault="00096C63" w:rsidP="00637230">
      <w:pPr>
        <w:jc w:val="both"/>
        <w:rPr>
          <w:rFonts w:asciiTheme="minorHAnsi" w:hAnsiTheme="minorHAnsi"/>
          <w:lang w:val="af-ZA"/>
        </w:rPr>
      </w:pPr>
    </w:p>
  </w:footnote>
  <w:footnote w:id="13">
    <w:p w:rsidR="00096C63" w:rsidRPr="00A25D1B" w:rsidRDefault="00096C63"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096C63" w:rsidRPr="00DC619D" w:rsidRDefault="00096C63"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096C63" w:rsidRPr="00D3436F" w:rsidRDefault="00096C6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96C63" w:rsidRPr="00D3436F" w:rsidRDefault="00096C63">
      <w:pPr>
        <w:pStyle w:val="FootnoteText"/>
        <w:rPr>
          <w:lang w:val="es-ES"/>
        </w:rPr>
      </w:pPr>
    </w:p>
  </w:footnote>
  <w:footnote w:id="16">
    <w:p w:rsidR="00096C63" w:rsidRPr="008842CE" w:rsidRDefault="00096C6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3D2FE2">
      <w:pPr>
        <w:pStyle w:val="FootnoteText"/>
        <w:jc w:val="both"/>
        <w:rPr>
          <w:rFonts w:ascii="GHEA Grapalat" w:hAnsi="GHEA Grapalat"/>
        </w:rPr>
      </w:pPr>
    </w:p>
  </w:footnote>
  <w:footnote w:id="17">
    <w:p w:rsidR="00096C63" w:rsidRPr="008842CE" w:rsidRDefault="00096C63" w:rsidP="003D2FE2">
      <w:pPr>
        <w:pStyle w:val="FootnoteText"/>
        <w:jc w:val="both"/>
      </w:pPr>
    </w:p>
  </w:footnote>
  <w:footnote w:id="18">
    <w:p w:rsidR="00096C63" w:rsidRPr="008842CE" w:rsidRDefault="00096C6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0A214C">
      <w:pPr>
        <w:pStyle w:val="FootnoteText"/>
        <w:jc w:val="both"/>
        <w:rPr>
          <w:rFonts w:ascii="GHEA Grapalat" w:hAnsi="GHEA Grapalat"/>
        </w:rPr>
      </w:pPr>
    </w:p>
  </w:footnote>
  <w:footnote w:id="19">
    <w:p w:rsidR="00096C63" w:rsidRPr="008842CE" w:rsidRDefault="00096C63" w:rsidP="000A214C">
      <w:pPr>
        <w:pStyle w:val="FootnoteText"/>
        <w:jc w:val="both"/>
      </w:pPr>
    </w:p>
  </w:footnote>
  <w:footnote w:id="20">
    <w:p w:rsidR="00096C63" w:rsidRPr="008842CE" w:rsidRDefault="00096C63"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096C63" w:rsidRDefault="00096C63" w:rsidP="00D3436F">
      <w:pPr>
        <w:pStyle w:val="FootnoteText"/>
        <w:widowControl w:val="0"/>
        <w:jc w:val="both"/>
        <w:rPr>
          <w:ins w:id="12"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96C63" w:rsidRPr="00F21C0D" w:rsidRDefault="00096C63" w:rsidP="00D3436F">
      <w:pPr>
        <w:pStyle w:val="FootnoteText"/>
        <w:widowControl w:val="0"/>
        <w:jc w:val="both"/>
        <w:rPr>
          <w:lang w:val="hy-AM"/>
        </w:rPr>
      </w:pPr>
    </w:p>
  </w:footnote>
  <w:footnote w:id="22">
    <w:p w:rsidR="00096C63" w:rsidRDefault="00096C63"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96C63" w:rsidRDefault="00096C63" w:rsidP="005E52ED">
      <w:pPr>
        <w:pStyle w:val="FootnoteText"/>
        <w:widowControl w:val="0"/>
        <w:jc w:val="both"/>
        <w:rPr>
          <w:rFonts w:ascii="GHEA Grapalat" w:hAnsi="GHEA Grapalat"/>
          <w:i/>
        </w:rPr>
      </w:pPr>
    </w:p>
    <w:p w:rsidR="00096C63" w:rsidRDefault="00096C63" w:rsidP="005E52ED">
      <w:pPr>
        <w:pStyle w:val="FootnoteText"/>
        <w:widowControl w:val="0"/>
        <w:jc w:val="both"/>
        <w:rPr>
          <w:rFonts w:ascii="GHEA Grapalat" w:hAnsi="GHEA Grapalat"/>
          <w:i/>
        </w:rPr>
      </w:pPr>
    </w:p>
    <w:p w:rsidR="00096C63" w:rsidRPr="00EB336B" w:rsidRDefault="00096C63"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96C63" w:rsidRPr="00D3436F" w:rsidRDefault="00096C63">
      <w:pPr>
        <w:pStyle w:val="FootnoteText"/>
        <w:rPr>
          <w:lang w:val="hy-AM"/>
        </w:rPr>
      </w:pPr>
    </w:p>
  </w:footnote>
  <w:footnote w:id="23">
    <w:p w:rsidR="00096C63" w:rsidRPr="008842CE" w:rsidRDefault="00096C63"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96C63" w:rsidRPr="00E85250" w:rsidRDefault="00096C63" w:rsidP="00D90640">
      <w:pPr>
        <w:widowControl w:val="0"/>
        <w:spacing w:after="160" w:line="360" w:lineRule="auto"/>
        <w:ind w:firstLine="709"/>
        <w:jc w:val="both"/>
        <w:rPr>
          <w:rFonts w:ascii="GHEA Grapalat" w:hAnsi="GHEA Grapalat"/>
          <w:lang w:val="hy-AM"/>
        </w:rPr>
      </w:pPr>
    </w:p>
    <w:p w:rsidR="00096C63" w:rsidRPr="00D3436F" w:rsidRDefault="00096C63">
      <w:pPr>
        <w:pStyle w:val="FootnoteText"/>
        <w:rPr>
          <w:lang w:val="hy-AM"/>
        </w:rPr>
      </w:pPr>
    </w:p>
  </w:footnote>
  <w:footnote w:id="24">
    <w:p w:rsidR="00096C63" w:rsidRPr="00402BC3" w:rsidRDefault="00096C63"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96C63" w:rsidRPr="00552088" w:rsidRDefault="00096C63"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96C63" w:rsidRPr="00D3436F" w:rsidRDefault="00096C63">
      <w:pPr>
        <w:pStyle w:val="FootnoteText"/>
        <w:rPr>
          <w:lang w:val="hy-AM"/>
        </w:rPr>
      </w:pPr>
    </w:p>
  </w:footnote>
  <w:footnote w:id="25">
    <w:p w:rsidR="00096C63" w:rsidRPr="008842CE" w:rsidRDefault="00096C63"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96C63" w:rsidRPr="00D3436F" w:rsidRDefault="00096C63">
      <w:pPr>
        <w:pStyle w:val="FootnoteText"/>
        <w:rPr>
          <w:lang w:val="hy-AM"/>
        </w:rPr>
      </w:pPr>
    </w:p>
  </w:footnote>
  <w:footnote w:id="26">
    <w:p w:rsidR="00096C63" w:rsidRPr="00D3436F" w:rsidRDefault="00096C63"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096C63" w:rsidRPr="008842CE" w:rsidRDefault="00096C63"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96C63" w:rsidRPr="00D3436F" w:rsidRDefault="00096C63">
      <w:pPr>
        <w:pStyle w:val="FootnoteText"/>
        <w:rPr>
          <w:lang w:val="hy-AM"/>
        </w:rPr>
      </w:pPr>
    </w:p>
  </w:footnote>
  <w:footnote w:id="28">
    <w:p w:rsidR="00096C63" w:rsidRPr="00E861BF" w:rsidRDefault="00096C6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9">
    <w:p w:rsidR="00064F5F" w:rsidRPr="00C84B20" w:rsidRDefault="00064F5F" w:rsidP="00064F5F">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064F5F" w:rsidRDefault="00064F5F" w:rsidP="00064F5F">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064F5F" w:rsidRPr="00E861BF" w:rsidRDefault="00064F5F" w:rsidP="00064F5F">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rsidR="00064F5F" w:rsidRPr="00E861BF" w:rsidRDefault="00064F5F" w:rsidP="00064F5F">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1">
    <w:p w:rsidR="00096C63" w:rsidRPr="008842CE" w:rsidRDefault="00096C63"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096C63" w:rsidRPr="008842CE" w:rsidRDefault="00096C63"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4F5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6C63"/>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7C"/>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699B"/>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456E"/>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A91"/>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520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FB3"/>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468"/>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5CAB"/>
    <w:rsid w:val="00906204"/>
    <w:rsid w:val="0090690D"/>
    <w:rsid w:val="00906D65"/>
    <w:rsid w:val="009079EE"/>
    <w:rsid w:val="0091042F"/>
    <w:rsid w:val="0091064F"/>
    <w:rsid w:val="00910938"/>
    <w:rsid w:val="00910A15"/>
    <w:rsid w:val="00910F01"/>
    <w:rsid w:val="00910F71"/>
    <w:rsid w:val="009114A5"/>
    <w:rsid w:val="00911F57"/>
    <w:rsid w:val="009123CA"/>
    <w:rsid w:val="0091496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057"/>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5AF6"/>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2939"/>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748"/>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07A"/>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8667C"/>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633"/>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2C0B"/>
    <w:rsid w:val="00F930CD"/>
    <w:rsid w:val="00F932ED"/>
    <w:rsid w:val="00F934C1"/>
    <w:rsid w:val="00F9448B"/>
    <w:rsid w:val="00F951A3"/>
    <w:rsid w:val="00F954E8"/>
    <w:rsid w:val="00F95BB0"/>
    <w:rsid w:val="00F95E94"/>
    <w:rsid w:val="00F96993"/>
    <w:rsid w:val="00F97595"/>
    <w:rsid w:val="00F9791A"/>
    <w:rsid w:val="00F97C74"/>
    <w:rsid w:val="00F97D3E"/>
    <w:rsid w:val="00FA0498"/>
    <w:rsid w:val="00FA0E41"/>
    <w:rsid w:val="00FA0EEA"/>
    <w:rsid w:val="00FA2308"/>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A771FA"/>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y2iqfc">
    <w:name w:val="y2iqfc"/>
    <w:basedOn w:val="DefaultParagraphFont"/>
    <w:rsid w:val="00CE7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B5295-159E-49F9-94D2-E34641BB6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2193</TotalTime>
  <Pages>94</Pages>
  <Words>22016</Words>
  <Characters>125496</Characters>
  <Application>Microsoft Office Word</Application>
  <DocSecurity>0</DocSecurity>
  <Lines>1045</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147218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1330</cp:revision>
  <cp:lastPrinted>2018-02-16T07:12:00Z</cp:lastPrinted>
  <dcterms:created xsi:type="dcterms:W3CDTF">2019-10-28T07:04:00Z</dcterms:created>
  <dcterms:modified xsi:type="dcterms:W3CDTF">2026-02-05T11:33:00Z</dcterms:modified>
</cp:coreProperties>
</file>