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6D4" w:rsidRPr="00AA5BD2" w:rsidRDefault="00CC66D4" w:rsidP="00CC66D4">
      <w:pPr>
        <w:pStyle w:val="aa"/>
        <w:widowControl w:val="0"/>
        <w:spacing w:after="0"/>
        <w:ind w:firstLine="567"/>
        <w:jc w:val="right"/>
        <w:rPr>
          <w:rFonts w:ascii="GHEA Grapalat" w:hAnsi="GHEA Grapalat" w:cs="Sylfaen"/>
          <w:i/>
        </w:rPr>
      </w:pPr>
      <w:r w:rsidRPr="00AA5BD2">
        <w:rPr>
          <w:rFonts w:ascii="GHEA Grapalat" w:hAnsi="GHEA Grapalat"/>
          <w:i/>
        </w:rPr>
        <w:t xml:space="preserve">Приложение № </w:t>
      </w:r>
      <w:r>
        <w:rPr>
          <w:rFonts w:ascii="GHEA Grapalat" w:hAnsi="GHEA Grapalat"/>
          <w:i/>
        </w:rPr>
        <w:t>7</w:t>
      </w:r>
    </w:p>
    <w:p w:rsidR="00CC66D4" w:rsidRPr="00A90587" w:rsidRDefault="00CC66D4" w:rsidP="00CC66D4">
      <w:pPr>
        <w:pStyle w:val="aa"/>
        <w:widowControl w:val="0"/>
        <w:spacing w:after="0"/>
        <w:ind w:firstLine="567"/>
        <w:jc w:val="right"/>
        <w:rPr>
          <w:rFonts w:ascii="GHEA Grapalat" w:hAnsi="GHEA Grapalat" w:cs="Sylfaen"/>
          <w:i/>
        </w:rPr>
      </w:pPr>
      <w:r w:rsidRPr="00AA5BD2">
        <w:rPr>
          <w:rFonts w:ascii="GHEA Grapalat" w:hAnsi="GHEA Grapalat"/>
          <w:i/>
        </w:rPr>
        <w:t xml:space="preserve">к приказу Министра финансов Республики Армения </w:t>
      </w:r>
      <w:r w:rsidRPr="00AA5BD2">
        <w:rPr>
          <w:rFonts w:ascii="GHEA Grapalat" w:hAnsi="GHEA Grapalat" w:cs="Sylfaen"/>
          <w:i/>
        </w:rPr>
        <w:br/>
      </w:r>
      <w:r w:rsidRPr="00AA5BD2">
        <w:rPr>
          <w:rFonts w:ascii="GHEA Grapalat" w:hAnsi="GHEA Grapalat"/>
          <w:i/>
        </w:rPr>
        <w:t xml:space="preserve">от </w:t>
      </w:r>
      <w:r>
        <w:rPr>
          <w:rFonts w:ascii="GHEA Grapalat" w:hAnsi="GHEA Grapalat"/>
          <w:i/>
        </w:rPr>
        <w:t xml:space="preserve">7-го июня </w:t>
      </w:r>
      <w:r w:rsidRPr="00AA5BD2">
        <w:rPr>
          <w:rFonts w:ascii="GHEA Grapalat" w:hAnsi="GHEA Grapalat"/>
          <w:i/>
        </w:rPr>
        <w:t xml:space="preserve">2019 года № </w:t>
      </w:r>
      <w:r>
        <w:rPr>
          <w:rFonts w:ascii="GHEA Grapalat" w:hAnsi="GHEA Grapalat"/>
          <w:i/>
        </w:rPr>
        <w:t>376</w:t>
      </w:r>
      <w:r w:rsidRPr="00AA5BD2">
        <w:rPr>
          <w:rFonts w:ascii="GHEA Grapalat" w:hAnsi="GHEA Grapalat"/>
          <w:i/>
        </w:rPr>
        <w:t>-A</w:t>
      </w:r>
    </w:p>
    <w:p w:rsidR="00CC66D4" w:rsidRPr="001C6F50" w:rsidRDefault="00CC66D4" w:rsidP="00CC66D4">
      <w:pPr>
        <w:pStyle w:val="a3"/>
        <w:widowControl w:val="0"/>
        <w:ind w:firstLine="0"/>
        <w:jc w:val="center"/>
        <w:rPr>
          <w:rFonts w:ascii="GHEA Grapalat" w:hAnsi="GHEA Grapalat"/>
          <w:i w:val="0"/>
          <w:sz w:val="24"/>
          <w:szCs w:val="24"/>
        </w:rPr>
      </w:pPr>
    </w:p>
    <w:p w:rsidR="00CC66D4" w:rsidRPr="00AA5BD2" w:rsidRDefault="00CC66D4" w:rsidP="00CC66D4">
      <w:pPr>
        <w:pStyle w:val="a3"/>
        <w:widowControl w:val="0"/>
        <w:ind w:firstLine="0"/>
        <w:jc w:val="center"/>
        <w:rPr>
          <w:rFonts w:ascii="GHEA Grapalat" w:hAnsi="GHEA Grapalat"/>
          <w:i w:val="0"/>
          <w:sz w:val="24"/>
          <w:szCs w:val="24"/>
        </w:rPr>
      </w:pPr>
      <w:r w:rsidRPr="00AA5BD2">
        <w:rPr>
          <w:rFonts w:ascii="GHEA Grapalat" w:hAnsi="GHEA Grapalat"/>
          <w:i w:val="0"/>
          <w:sz w:val="24"/>
          <w:szCs w:val="24"/>
        </w:rPr>
        <w:t>ОБЪЯВЛЕНИЕ</w:t>
      </w:r>
    </w:p>
    <w:p w:rsidR="00CC66D4" w:rsidRPr="00A90587" w:rsidRDefault="00CC66D4" w:rsidP="00CC66D4">
      <w:pPr>
        <w:pStyle w:val="a3"/>
        <w:widowControl w:val="0"/>
        <w:ind w:firstLine="0"/>
        <w:jc w:val="center"/>
        <w:rPr>
          <w:rFonts w:ascii="GHEA Grapalat" w:hAnsi="GHEA Grapalat"/>
          <w:i w:val="0"/>
          <w:sz w:val="24"/>
          <w:szCs w:val="24"/>
        </w:rPr>
      </w:pPr>
      <w:r w:rsidRPr="00AA5BD2">
        <w:rPr>
          <w:rFonts w:ascii="GHEA Grapalat" w:hAnsi="GHEA Grapalat"/>
          <w:i w:val="0"/>
          <w:sz w:val="24"/>
          <w:szCs w:val="24"/>
        </w:rPr>
        <w:t>О ЗАПРОСЕ КОТИРОВОК</w:t>
      </w:r>
    </w:p>
    <w:p w:rsidR="00CC66D4" w:rsidRPr="00A90587" w:rsidRDefault="00CC66D4" w:rsidP="00CC66D4">
      <w:pPr>
        <w:pStyle w:val="a3"/>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 xml:space="preserve">Настоящий текст объявления утвержден решением Комиссии по запросу котировокот </w:t>
      </w:r>
      <w:r w:rsidRPr="001C6F50">
        <w:rPr>
          <w:rFonts w:ascii="GHEA Grapalat" w:hAnsi="GHEA Grapalat"/>
          <w:i w:val="0"/>
          <w:sz w:val="24"/>
          <w:szCs w:val="24"/>
        </w:rPr>
        <w:t>12</w:t>
      </w:r>
      <w:r>
        <w:rPr>
          <w:rFonts w:ascii="GHEA Grapalat" w:hAnsi="GHEA Grapalat"/>
          <w:i w:val="0"/>
          <w:sz w:val="24"/>
          <w:szCs w:val="24"/>
        </w:rPr>
        <w:t xml:space="preserve"> </w:t>
      </w:r>
      <w:r w:rsidRPr="00E75A0C">
        <w:rPr>
          <w:rFonts w:ascii="GHEA Grapalat" w:hAnsi="GHEA Grapalat"/>
          <w:i w:val="0"/>
          <w:sz w:val="24"/>
          <w:szCs w:val="24"/>
        </w:rPr>
        <w:t>феврал</w:t>
      </w:r>
      <w:r>
        <w:rPr>
          <w:rFonts w:ascii="GHEA Grapalat" w:hAnsi="GHEA Grapalat"/>
          <w:i w:val="0"/>
          <w:sz w:val="24"/>
          <w:szCs w:val="24"/>
        </w:rPr>
        <w:t xml:space="preserve">я </w:t>
      </w:r>
      <w:r w:rsidRPr="00AA5BD2">
        <w:rPr>
          <w:rFonts w:ascii="GHEA Grapalat" w:hAnsi="GHEA Grapalat"/>
          <w:i w:val="0"/>
          <w:sz w:val="24"/>
          <w:szCs w:val="24"/>
        </w:rPr>
        <w:t>20</w:t>
      </w:r>
      <w:r>
        <w:rPr>
          <w:rFonts w:ascii="GHEA Grapalat" w:hAnsi="GHEA Grapalat"/>
          <w:i w:val="0"/>
          <w:sz w:val="24"/>
          <w:szCs w:val="24"/>
        </w:rPr>
        <w:t>20</w:t>
      </w:r>
      <w:r w:rsidRPr="00AA5BD2">
        <w:rPr>
          <w:rFonts w:ascii="GHEA Grapalat" w:hAnsi="GHEA Grapalat"/>
          <w:i w:val="0"/>
          <w:sz w:val="24"/>
          <w:szCs w:val="24"/>
        </w:rPr>
        <w:t xml:space="preserve"> года номер решения</w:t>
      </w:r>
      <w:r>
        <w:rPr>
          <w:rFonts w:ascii="GHEA Grapalat" w:hAnsi="GHEA Grapalat"/>
          <w:i w:val="0"/>
          <w:sz w:val="24"/>
          <w:szCs w:val="24"/>
        </w:rPr>
        <w:t xml:space="preserve"> 1 </w:t>
      </w:r>
      <w:r w:rsidRPr="00AA5BD2">
        <w:rPr>
          <w:rFonts w:ascii="GHEA Grapalat" w:hAnsi="GHEA Grapalat"/>
          <w:i w:val="0"/>
          <w:sz w:val="24"/>
          <w:szCs w:val="24"/>
        </w:rPr>
        <w:t>и опубликовывается</w:t>
      </w:r>
      <w:r w:rsidRPr="001C6F50">
        <w:rPr>
          <w:rFonts w:ascii="GHEA Grapalat" w:hAnsi="GHEA Grapalat"/>
          <w:i w:val="0"/>
          <w:sz w:val="24"/>
          <w:szCs w:val="24"/>
        </w:rPr>
        <w:t xml:space="preserve">  </w:t>
      </w:r>
      <w:r w:rsidRPr="00AA5BD2">
        <w:rPr>
          <w:rFonts w:ascii="GHEA Grapalat" w:hAnsi="GHEA Grapalat"/>
          <w:i w:val="0"/>
          <w:sz w:val="24"/>
          <w:szCs w:val="24"/>
        </w:rPr>
        <w:t>согласно статье 27 Закона Республики Армения "О закупках"</w:t>
      </w:r>
    </w:p>
    <w:p w:rsidR="00CC66D4" w:rsidRPr="00A90587"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i w:val="0"/>
          <w:sz w:val="24"/>
          <w:szCs w:val="24"/>
        </w:rPr>
        <w:t xml:space="preserve">Код запроса котировок </w:t>
      </w:r>
      <w:bookmarkStart w:id="0" w:name="_Hlk31135224"/>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bookmarkEnd w:id="0"/>
    </w:p>
    <w:p w:rsidR="00CC66D4" w:rsidRPr="00AA5BD2" w:rsidRDefault="00CC66D4" w:rsidP="00CC66D4">
      <w:pPr>
        <w:pStyle w:val="a3"/>
        <w:widowControl w:val="0"/>
        <w:spacing w:line="240" w:lineRule="auto"/>
        <w:ind w:firstLine="567"/>
        <w:jc w:val="left"/>
        <w:rPr>
          <w:rFonts w:ascii="GHEA Grapalat" w:hAnsi="GHEA Grapalat"/>
          <w:i w:val="0"/>
          <w:sz w:val="24"/>
          <w:szCs w:val="24"/>
        </w:rPr>
      </w:pPr>
      <w:r w:rsidRPr="00AA5BD2">
        <w:rPr>
          <w:rFonts w:ascii="GHEA Grapalat" w:hAnsi="GHEA Grapalat"/>
          <w:i w:val="0"/>
          <w:sz w:val="24"/>
          <w:szCs w:val="24"/>
        </w:rPr>
        <w:t xml:space="preserve">Заказчик </w:t>
      </w:r>
      <w:r>
        <w:rPr>
          <w:rFonts w:ascii="GHEA Grapalat" w:hAnsi="GHEA Grapalat"/>
          <w:i w:val="0"/>
          <w:sz w:val="24"/>
          <w:szCs w:val="24"/>
        </w:rPr>
        <w:t>Муниципалитет Лори Берда</w:t>
      </w:r>
      <w:r w:rsidRPr="00AA5BD2">
        <w:rPr>
          <w:rFonts w:ascii="GHEA Grapalat" w:hAnsi="GHEA Grapalat"/>
          <w:i w:val="0"/>
          <w:sz w:val="24"/>
          <w:szCs w:val="24"/>
        </w:rPr>
        <w:t>, находящийся по адресу:</w:t>
      </w:r>
      <w:bookmarkStart w:id="1" w:name="_Hlk16679512"/>
      <w:r w:rsidRPr="00DD743A">
        <w:rPr>
          <w:rFonts w:ascii="GHEA Grapalat" w:hAnsi="GHEA Grapalat"/>
          <w:i w:val="0"/>
          <w:sz w:val="24"/>
          <w:szCs w:val="24"/>
        </w:rPr>
        <w:t>ул. Ашота Ерката 7, с. Лори Берд, Лорийская область, Армения</w:t>
      </w:r>
      <w:bookmarkEnd w:id="1"/>
      <w:r>
        <w:rPr>
          <w:rFonts w:ascii="GHEA Grapalat" w:hAnsi="GHEA Grapalat"/>
          <w:i w:val="0"/>
          <w:sz w:val="24"/>
          <w:szCs w:val="24"/>
        </w:rPr>
        <w:t>.</w:t>
      </w:r>
      <w:r w:rsidRPr="00A90587">
        <w:rPr>
          <w:rFonts w:ascii="GHEA Grapalat" w:hAnsi="GHEA Grapalat"/>
          <w:i w:val="0"/>
          <w:sz w:val="24"/>
          <w:szCs w:val="24"/>
        </w:rPr>
        <w:t xml:space="preserve"> </w:t>
      </w:r>
      <w:r w:rsidRPr="00AA5BD2">
        <w:rPr>
          <w:rFonts w:ascii="GHEA Grapalat" w:hAnsi="GHEA Grapalat"/>
          <w:i w:val="0"/>
          <w:sz w:val="24"/>
          <w:szCs w:val="24"/>
        </w:rPr>
        <w:t>объявляет запрос котировок, который проводится одним этапом</w:t>
      </w:r>
      <w:r>
        <w:rPr>
          <w:rFonts w:ascii="GHEA Grapalat" w:hAnsi="GHEA Grapalat"/>
          <w:sz w:val="24"/>
          <w:szCs w:val="24"/>
          <w:lang w:val="hy-AM"/>
        </w:rPr>
        <w:t>.</w:t>
      </w:r>
    </w:p>
    <w:p w:rsidR="00CC66D4" w:rsidRPr="00A90587" w:rsidRDefault="00CC66D4" w:rsidP="00CC66D4">
      <w:pPr>
        <w:pStyle w:val="a3"/>
        <w:widowControl w:val="0"/>
        <w:spacing w:after="160"/>
        <w:ind w:firstLine="567"/>
        <w:rPr>
          <w:rFonts w:ascii="GHEA Grapalat" w:hAnsi="GHEA Grapalat"/>
          <w:i w:val="0"/>
          <w:spacing w:val="6"/>
          <w:sz w:val="24"/>
          <w:szCs w:val="24"/>
        </w:rPr>
      </w:pPr>
      <w:r w:rsidRPr="00AA5BD2">
        <w:rPr>
          <w:rFonts w:ascii="GHEA Grapalat" w:hAnsi="GHEA Grapalat"/>
          <w:i w:val="0"/>
          <w:sz w:val="24"/>
          <w:szCs w:val="24"/>
        </w:rPr>
        <w:t>Участнику, отобранному по итогам запроса котировок, в</w:t>
      </w:r>
      <w:r w:rsidRPr="00AA5BD2">
        <w:rPr>
          <w:rFonts w:ascii="Courier New" w:hAnsi="Courier New" w:cs="Courier New"/>
          <w:i w:val="0"/>
          <w:sz w:val="24"/>
          <w:szCs w:val="24"/>
          <w:lang w:val="en-US"/>
        </w:rPr>
        <w:t> </w:t>
      </w:r>
      <w:r w:rsidRPr="00AA5BD2">
        <w:rPr>
          <w:rFonts w:ascii="GHEA Grapalat" w:hAnsi="GHEA Grapalat"/>
          <w:i w:val="0"/>
          <w:spacing w:val="6"/>
          <w:sz w:val="24"/>
          <w:szCs w:val="24"/>
        </w:rPr>
        <w:t>установленном</w:t>
      </w:r>
      <w:r w:rsidRPr="00AA5BD2">
        <w:rPr>
          <w:rFonts w:ascii="Courier New" w:hAnsi="Courier New" w:cs="Courier New"/>
          <w:i w:val="0"/>
          <w:spacing w:val="6"/>
          <w:sz w:val="24"/>
          <w:szCs w:val="24"/>
          <w:lang w:val="en-US"/>
        </w:rPr>
        <w:t> </w:t>
      </w:r>
      <w:r w:rsidRPr="00AA5BD2">
        <w:rPr>
          <w:rFonts w:ascii="GHEA Grapalat" w:hAnsi="GHEA Grapalat"/>
          <w:i w:val="0"/>
          <w:spacing w:val="6"/>
          <w:sz w:val="24"/>
          <w:szCs w:val="24"/>
        </w:rPr>
        <w:t>порядке будет предложено заключить договор на поставку</w:t>
      </w:r>
      <w:r>
        <w:rPr>
          <w:rFonts w:ascii="GHEA Grapalat" w:hAnsi="GHEA Grapalat"/>
          <w:i w:val="0"/>
          <w:spacing w:val="6"/>
          <w:sz w:val="24"/>
          <w:szCs w:val="24"/>
        </w:rPr>
        <w:t xml:space="preserve"> мебели</w:t>
      </w:r>
      <w:r w:rsidRPr="00AA5BD2">
        <w:rPr>
          <w:rFonts w:ascii="GHEA Grapalat" w:hAnsi="GHEA Grapalat"/>
          <w:i w:val="0"/>
          <w:sz w:val="24"/>
          <w:szCs w:val="24"/>
        </w:rPr>
        <w:t xml:space="preserve"> (далее — догово</w:t>
      </w:r>
      <w:r>
        <w:rPr>
          <w:rFonts w:ascii="GHEA Grapalat" w:hAnsi="GHEA Grapalat"/>
          <w:i w:val="0"/>
          <w:sz w:val="24"/>
          <w:szCs w:val="24"/>
        </w:rPr>
        <w:t>вор).</w:t>
      </w:r>
    </w:p>
    <w:p w:rsidR="00CC66D4" w:rsidRPr="00A90587" w:rsidRDefault="00CC66D4" w:rsidP="00CC66D4">
      <w:pPr>
        <w:pStyle w:val="a3"/>
        <w:widowControl w:val="0"/>
        <w:spacing w:after="160"/>
        <w:ind w:firstLine="567"/>
        <w:rPr>
          <w:rFonts w:ascii="GHEA Grapalat" w:hAnsi="GHEA Grapalat"/>
          <w:i w:val="0"/>
          <w:spacing w:val="6"/>
          <w:sz w:val="24"/>
          <w:szCs w:val="24"/>
          <w:lang w:val="hy-AM"/>
        </w:rPr>
      </w:pPr>
      <w:r w:rsidRPr="00AA5BD2">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CC66D4" w:rsidRPr="00CC66D4" w:rsidRDefault="00CC66D4" w:rsidP="00CC66D4">
      <w:pPr>
        <w:widowControl w:val="0"/>
        <w:spacing w:after="160" w:line="360" w:lineRule="auto"/>
        <w:ind w:firstLine="567"/>
        <w:jc w:val="both"/>
        <w:rPr>
          <w:rFonts w:ascii="GHEA Grapalat" w:hAnsi="GHEA Grapalat"/>
          <w:lang w:val="ru-RU"/>
        </w:rPr>
      </w:pPr>
      <w:r w:rsidRPr="00CC66D4">
        <w:rPr>
          <w:rFonts w:ascii="GHEA Grapalat" w:hAnsi="GHEA Grapalat"/>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CC66D4" w:rsidRPr="00AA5BD2" w:rsidRDefault="00CC66D4" w:rsidP="00CC66D4">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rsidR="00CC66D4" w:rsidRPr="00AA5BD2" w:rsidRDefault="00CC66D4" w:rsidP="00CC66D4">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Pr>
          <w:rFonts w:ascii="GHEA Grapalat" w:hAnsi="GHEA Grapalat"/>
          <w:i w:val="0"/>
          <w:sz w:val="24"/>
          <w:szCs w:val="24"/>
        </w:rPr>
        <w:t>1</w:t>
      </w:r>
      <w:r w:rsidRPr="001C6F50">
        <w:rPr>
          <w:rFonts w:ascii="GHEA Grapalat" w:hAnsi="GHEA Grapalat"/>
          <w:i w:val="0"/>
          <w:sz w:val="24"/>
          <w:szCs w:val="24"/>
        </w:rPr>
        <w:t>2</w:t>
      </w:r>
      <w:r>
        <w:rPr>
          <w:rFonts w:ascii="GHEA Grapalat" w:hAnsi="GHEA Grapalat"/>
          <w:i w:val="0"/>
          <w:sz w:val="24"/>
          <w:szCs w:val="24"/>
        </w:rPr>
        <w:t xml:space="preserve">:00 </w:t>
      </w:r>
      <w:r w:rsidRPr="00AA5BD2">
        <w:rPr>
          <w:rFonts w:ascii="GHEA Grapalat" w:hAnsi="GHEA Grapalat"/>
          <w:i w:val="0"/>
          <w:sz w:val="24"/>
          <w:szCs w:val="24"/>
        </w:rPr>
        <w:t xml:space="preserve">часов </w:t>
      </w:r>
      <w:r w:rsidRPr="001C6F50">
        <w:rPr>
          <w:rFonts w:ascii="GHEA Grapalat" w:hAnsi="GHEA Grapalat"/>
          <w:i w:val="0"/>
          <w:sz w:val="24"/>
          <w:szCs w:val="24"/>
        </w:rPr>
        <w:t>6</w:t>
      </w:r>
      <w:r w:rsidRPr="00AA5BD2">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w:t>
      </w:r>
      <w:r w:rsidRPr="00AA5BD2">
        <w:rPr>
          <w:rFonts w:ascii="GHEA Grapalat" w:hAnsi="GHEA Grapalat"/>
          <w:i w:val="0"/>
          <w:sz w:val="24"/>
          <w:szCs w:val="24"/>
        </w:rPr>
        <w:lastRenderedPageBreak/>
        <w:t>обеспечивает бесплатное предоставление приглашения в бумажной форме в первый рабочий день, следующий за получением такого требования. 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w:t>
      </w:r>
    </w:p>
    <w:p w:rsidR="00CC66D4" w:rsidRPr="00AA5BD2" w:rsidRDefault="00CC66D4" w:rsidP="00CC66D4">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Неполучение приглашения не ограничивает права участника на участие в запросе котировок.</w:t>
      </w:r>
    </w:p>
    <w:p w:rsidR="00CC66D4" w:rsidRPr="000F11E5" w:rsidRDefault="00CC66D4" w:rsidP="00CC66D4">
      <w:pPr>
        <w:pStyle w:val="a3"/>
        <w:widowControl w:val="0"/>
        <w:spacing w:line="240" w:lineRule="auto"/>
        <w:ind w:firstLine="567"/>
        <w:jc w:val="left"/>
        <w:rPr>
          <w:rFonts w:ascii="GHEA Grapalat" w:hAnsi="GHEA Grapalat"/>
          <w:i w:val="0"/>
          <w:sz w:val="24"/>
          <w:szCs w:val="24"/>
        </w:rPr>
      </w:pPr>
      <w:r w:rsidRPr="000F11E5">
        <w:rPr>
          <w:rFonts w:ascii="GHEA Grapalat" w:hAnsi="GHEA Grapalat"/>
          <w:i w:val="0"/>
          <w:sz w:val="24"/>
          <w:szCs w:val="24"/>
        </w:rPr>
        <w:t>Заявки на запрос котировок необходимо подавать по адресу</w:t>
      </w:r>
      <w:r w:rsidRPr="00DD743A">
        <w:rPr>
          <w:rFonts w:ascii="GHEA Grapalat" w:hAnsi="GHEA Grapalat"/>
          <w:i w:val="0"/>
          <w:sz w:val="24"/>
          <w:szCs w:val="24"/>
        </w:rPr>
        <w:t>ул. Ашота Ерката 7, с. Лори Берд, Лорийская область, Армения</w:t>
      </w:r>
      <w:r w:rsidRPr="000F0CA8">
        <w:rPr>
          <w:rFonts w:ascii="GHEA Grapalat" w:hAnsi="GHEA Grapalat"/>
          <w:i w:val="0"/>
          <w:sz w:val="24"/>
          <w:szCs w:val="24"/>
        </w:rPr>
        <w:t xml:space="preserve">в документарной форме, до </w:t>
      </w:r>
      <w:r>
        <w:rPr>
          <w:rFonts w:ascii="GHEA Grapalat" w:hAnsi="GHEA Grapalat"/>
          <w:i w:val="0"/>
          <w:sz w:val="24"/>
          <w:szCs w:val="24"/>
        </w:rPr>
        <w:t>1</w:t>
      </w:r>
      <w:r w:rsidRPr="001C6F50">
        <w:rPr>
          <w:rFonts w:ascii="GHEA Grapalat" w:hAnsi="GHEA Grapalat"/>
          <w:i w:val="0"/>
          <w:sz w:val="24"/>
          <w:szCs w:val="24"/>
        </w:rPr>
        <w:t>2</w:t>
      </w:r>
      <w:r>
        <w:rPr>
          <w:rFonts w:ascii="GHEA Grapalat" w:hAnsi="GHEA Grapalat"/>
          <w:i w:val="0"/>
          <w:sz w:val="24"/>
          <w:szCs w:val="24"/>
        </w:rPr>
        <w:t xml:space="preserve">:00 </w:t>
      </w:r>
      <w:r w:rsidRPr="000F0CA8">
        <w:rPr>
          <w:rFonts w:ascii="GHEA Grapalat" w:hAnsi="GHEA Grapalat"/>
          <w:i w:val="0"/>
          <w:sz w:val="24"/>
          <w:szCs w:val="24"/>
        </w:rPr>
        <w:t xml:space="preserve">часов </w:t>
      </w:r>
      <w:r>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C66D4" w:rsidRPr="000F11E5" w:rsidRDefault="00CC66D4" w:rsidP="00CC66D4">
      <w:pPr>
        <w:pStyle w:val="a3"/>
        <w:widowControl w:val="0"/>
        <w:spacing w:line="240" w:lineRule="auto"/>
        <w:ind w:firstLine="567"/>
        <w:jc w:val="left"/>
        <w:rPr>
          <w:rFonts w:ascii="GHEA Grapalat" w:hAnsi="GHEA Grapalat"/>
          <w:i w:val="0"/>
          <w:sz w:val="24"/>
          <w:szCs w:val="24"/>
        </w:rPr>
      </w:pPr>
      <w:r w:rsidRPr="000F0CA8">
        <w:rPr>
          <w:rFonts w:ascii="GHEA Grapalat" w:hAnsi="GHEA Grapalat"/>
          <w:i w:val="0"/>
          <w:sz w:val="24"/>
          <w:szCs w:val="24"/>
        </w:rPr>
        <w:t>Вскрытие заявок будет проводиться по адресу</w:t>
      </w:r>
      <w:r w:rsidRPr="00DD743A">
        <w:rPr>
          <w:rFonts w:ascii="GHEA Grapalat" w:hAnsi="GHEA Grapalat"/>
          <w:i w:val="0"/>
          <w:sz w:val="24"/>
          <w:szCs w:val="24"/>
        </w:rPr>
        <w:t>ул. Ашота Ерката 7, с. Лори Берд, Лорийская область, Армения</w:t>
      </w:r>
      <w:r w:rsidRPr="000F0CA8">
        <w:rPr>
          <w:rFonts w:ascii="GHEA Grapalat" w:hAnsi="GHEA Grapalat"/>
          <w:i w:val="0"/>
          <w:sz w:val="24"/>
          <w:szCs w:val="24"/>
        </w:rPr>
        <w:t xml:space="preserve">в </w:t>
      </w:r>
      <w:r>
        <w:rPr>
          <w:rFonts w:ascii="GHEA Grapalat" w:hAnsi="GHEA Grapalat"/>
          <w:i w:val="0"/>
          <w:sz w:val="24"/>
          <w:szCs w:val="24"/>
        </w:rPr>
        <w:t>1</w:t>
      </w:r>
      <w:r w:rsidRPr="00AF553F">
        <w:rPr>
          <w:rFonts w:ascii="GHEA Grapalat" w:hAnsi="GHEA Grapalat"/>
          <w:i w:val="0"/>
          <w:sz w:val="24"/>
          <w:szCs w:val="24"/>
        </w:rPr>
        <w:t>2</w:t>
      </w:r>
      <w:r>
        <w:rPr>
          <w:rFonts w:ascii="GHEA Grapalat" w:hAnsi="GHEA Grapalat"/>
          <w:i w:val="0"/>
          <w:sz w:val="24"/>
          <w:szCs w:val="24"/>
        </w:rPr>
        <w:t xml:space="preserve">:00 часов </w:t>
      </w:r>
      <w:r w:rsidRPr="00AF553F">
        <w:rPr>
          <w:rFonts w:ascii="GHEA Grapalat" w:hAnsi="GHEA Grapalat"/>
          <w:i w:val="0"/>
          <w:sz w:val="24"/>
          <w:szCs w:val="24"/>
        </w:rPr>
        <w:t>19</w:t>
      </w:r>
      <w:r w:rsidRPr="00E75A0C">
        <w:rPr>
          <w:rFonts w:ascii="GHEA Grapalat" w:hAnsi="GHEA Grapalat"/>
          <w:i w:val="0"/>
          <w:sz w:val="24"/>
          <w:szCs w:val="24"/>
        </w:rPr>
        <w:t>феврал</w:t>
      </w:r>
      <w:r>
        <w:rPr>
          <w:rFonts w:ascii="GHEA Grapalat" w:hAnsi="GHEA Grapalat"/>
          <w:i w:val="0"/>
          <w:sz w:val="24"/>
          <w:szCs w:val="24"/>
        </w:rPr>
        <w:t>я 2020 года.</w:t>
      </w:r>
    </w:p>
    <w:p w:rsidR="00CC66D4" w:rsidRPr="00AA5BD2" w:rsidRDefault="00CC66D4" w:rsidP="00CC66D4">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w:t>
      </w:r>
    </w:p>
    <w:p w:rsidR="00CC66D4" w:rsidRPr="00FF196C" w:rsidRDefault="00CC66D4" w:rsidP="00CC66D4">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Для получения дополнительной информации, связанной с настоящим объявлением, можете обратиться к секретарю Оценочной комисси</w:t>
      </w:r>
      <w:r>
        <w:rPr>
          <w:rFonts w:ascii="GHEA Grapalat" w:hAnsi="GHEA Grapalat"/>
          <w:i w:val="0"/>
          <w:sz w:val="24"/>
          <w:szCs w:val="24"/>
        </w:rPr>
        <w:t>и Ара Чобаняну.</w:t>
      </w:r>
    </w:p>
    <w:p w:rsidR="00CC66D4" w:rsidRPr="00AA5BD2" w:rsidRDefault="00CC66D4" w:rsidP="00CC66D4">
      <w:pPr>
        <w:pStyle w:val="a3"/>
        <w:widowControl w:val="0"/>
        <w:spacing w:after="160"/>
        <w:ind w:firstLine="567"/>
        <w:rPr>
          <w:rFonts w:ascii="GHEA Grapalat" w:hAnsi="GHEA Grapalat"/>
          <w:i w:val="0"/>
          <w:sz w:val="24"/>
          <w:szCs w:val="24"/>
        </w:rPr>
      </w:pPr>
    </w:p>
    <w:p w:rsidR="00CC66D4" w:rsidRPr="00AA5BD2" w:rsidRDefault="00CC66D4" w:rsidP="00CC66D4">
      <w:pPr>
        <w:pStyle w:val="a3"/>
        <w:widowControl w:val="0"/>
        <w:spacing w:after="160"/>
        <w:ind w:left="2268" w:firstLine="11"/>
        <w:rPr>
          <w:rFonts w:ascii="GHEA Grapalat" w:hAnsi="GHEA Grapalat"/>
          <w:i w:val="0"/>
          <w:sz w:val="24"/>
          <w:szCs w:val="24"/>
        </w:rPr>
      </w:pPr>
      <w:r w:rsidRPr="00AA5BD2">
        <w:rPr>
          <w:rFonts w:ascii="GHEA Grapalat" w:hAnsi="GHEA Grapalat"/>
          <w:i w:val="0"/>
          <w:sz w:val="24"/>
          <w:szCs w:val="24"/>
        </w:rPr>
        <w:t>Телефон</w:t>
      </w:r>
      <w:r>
        <w:rPr>
          <w:rFonts w:ascii="GHEA Grapalat" w:hAnsi="GHEA Grapalat"/>
          <w:i w:val="0"/>
          <w:sz w:val="24"/>
          <w:szCs w:val="24"/>
        </w:rPr>
        <w:t xml:space="preserve">: </w:t>
      </w:r>
      <w:r>
        <w:rPr>
          <w:rFonts w:ascii="GHEA Grapalat" w:hAnsi="GHEA Grapalat"/>
          <w:i w:val="0"/>
          <w:lang w:val="af-ZA"/>
        </w:rPr>
        <w:t>094909233</w:t>
      </w:r>
    </w:p>
    <w:p w:rsidR="00CC66D4" w:rsidRPr="00AA5BD2" w:rsidRDefault="00CC66D4" w:rsidP="00CC66D4">
      <w:pPr>
        <w:pStyle w:val="a3"/>
        <w:widowControl w:val="0"/>
        <w:spacing w:after="160"/>
        <w:ind w:left="2268" w:firstLine="11"/>
        <w:rPr>
          <w:rFonts w:ascii="GHEA Grapalat" w:hAnsi="GHEA Grapalat"/>
          <w:i w:val="0"/>
          <w:sz w:val="24"/>
          <w:szCs w:val="24"/>
        </w:rPr>
      </w:pPr>
      <w:r w:rsidRPr="00AA5BD2">
        <w:rPr>
          <w:rFonts w:ascii="GHEA Grapalat" w:hAnsi="GHEA Grapalat"/>
          <w:i w:val="0"/>
          <w:sz w:val="24"/>
          <w:szCs w:val="24"/>
        </w:rPr>
        <w:t>Электронная почта</w:t>
      </w:r>
      <w:r>
        <w:rPr>
          <w:rFonts w:ascii="GHEA Grapalat" w:hAnsi="GHEA Grapalat"/>
          <w:i w:val="0"/>
          <w:sz w:val="24"/>
          <w:szCs w:val="24"/>
        </w:rPr>
        <w:t xml:space="preserve">: </w:t>
      </w:r>
      <w:r w:rsidRPr="00D825D0">
        <w:rPr>
          <w:rFonts w:ascii="GHEA Grapalat" w:hAnsi="GHEA Grapalat"/>
          <w:i w:val="0"/>
          <w:sz w:val="24"/>
          <w:szCs w:val="24"/>
          <w:u w:val="single"/>
          <w:lang w:val="af-ZA"/>
        </w:rPr>
        <w:t>aaa-cccc@rambler.ru</w:t>
      </w:r>
    </w:p>
    <w:p w:rsidR="00CC66D4" w:rsidRPr="00AA5BD2" w:rsidRDefault="00CC66D4" w:rsidP="00CC66D4">
      <w:pPr>
        <w:pStyle w:val="a3"/>
        <w:widowControl w:val="0"/>
        <w:spacing w:after="160"/>
        <w:ind w:left="3828" w:firstLine="11"/>
        <w:rPr>
          <w:rFonts w:ascii="GHEA Grapalat" w:hAnsi="GHEA Grapalat"/>
          <w:i w:val="0"/>
          <w:sz w:val="24"/>
          <w:szCs w:val="24"/>
        </w:rPr>
      </w:pPr>
    </w:p>
    <w:p w:rsidR="00CC66D4" w:rsidRPr="00AA5BD2" w:rsidRDefault="00CC66D4" w:rsidP="00CC66D4">
      <w:pPr>
        <w:pStyle w:val="a3"/>
        <w:widowControl w:val="0"/>
        <w:spacing w:line="240" w:lineRule="auto"/>
        <w:ind w:firstLine="0"/>
        <w:jc w:val="left"/>
        <w:rPr>
          <w:rFonts w:ascii="GHEA Grapalat" w:hAnsi="GHEA Grapalat"/>
          <w:i w:val="0"/>
          <w:sz w:val="24"/>
          <w:szCs w:val="24"/>
        </w:rPr>
      </w:pPr>
      <w:r w:rsidRPr="00AA5BD2">
        <w:rPr>
          <w:rFonts w:ascii="GHEA Grapalat" w:hAnsi="GHEA Grapalat"/>
          <w:i w:val="0"/>
          <w:sz w:val="24"/>
          <w:szCs w:val="24"/>
        </w:rPr>
        <w:t xml:space="preserve">Заказчик </w:t>
      </w:r>
      <w:r>
        <w:rPr>
          <w:rFonts w:ascii="GHEA Grapalat" w:hAnsi="GHEA Grapalat"/>
          <w:i w:val="0"/>
          <w:sz w:val="24"/>
          <w:szCs w:val="24"/>
        </w:rPr>
        <w:t>Муниципалитет Лори Берда.</w:t>
      </w:r>
    </w:p>
    <w:p w:rsidR="00CC66D4" w:rsidRDefault="00CC66D4" w:rsidP="00CC66D4">
      <w:pPr>
        <w:pStyle w:val="aa"/>
        <w:widowControl w:val="0"/>
        <w:spacing w:after="160" w:line="360" w:lineRule="auto"/>
        <w:rPr>
          <w:rFonts w:ascii="GHEA Grapalat" w:hAnsi="GHEA Grapalat"/>
          <w:i/>
        </w:rPr>
      </w:pPr>
    </w:p>
    <w:p w:rsidR="00CC66D4" w:rsidRDefault="00CC66D4" w:rsidP="00CC66D4">
      <w:pPr>
        <w:pStyle w:val="aa"/>
        <w:widowControl w:val="0"/>
        <w:spacing w:after="160" w:line="360" w:lineRule="auto"/>
        <w:rPr>
          <w:rFonts w:ascii="GHEA Grapalat" w:hAnsi="GHEA Grapalat"/>
          <w:i/>
        </w:rPr>
      </w:pPr>
    </w:p>
    <w:p w:rsidR="00CC66D4" w:rsidRDefault="00CC66D4" w:rsidP="00CC66D4">
      <w:pPr>
        <w:pStyle w:val="aa"/>
        <w:widowControl w:val="0"/>
        <w:spacing w:after="160" w:line="360" w:lineRule="auto"/>
        <w:rPr>
          <w:rFonts w:ascii="GHEA Grapalat" w:hAnsi="GHEA Grapalat"/>
          <w:i/>
        </w:rPr>
      </w:pPr>
    </w:p>
    <w:p w:rsidR="00CC66D4" w:rsidRPr="001C6F50" w:rsidRDefault="00CC66D4" w:rsidP="00CC66D4">
      <w:pPr>
        <w:pStyle w:val="aa"/>
        <w:widowControl w:val="0"/>
        <w:spacing w:after="160" w:line="360" w:lineRule="auto"/>
        <w:jc w:val="right"/>
        <w:rPr>
          <w:rFonts w:ascii="GHEA Grapalat" w:hAnsi="GHEA Grapalat"/>
          <w:i/>
        </w:rPr>
      </w:pPr>
    </w:p>
    <w:p w:rsidR="00CC66D4" w:rsidRPr="001C6F50" w:rsidRDefault="00CC66D4" w:rsidP="00CC66D4">
      <w:pPr>
        <w:pStyle w:val="aa"/>
        <w:widowControl w:val="0"/>
        <w:spacing w:after="160" w:line="360" w:lineRule="auto"/>
        <w:jc w:val="right"/>
        <w:rPr>
          <w:rFonts w:ascii="GHEA Grapalat" w:hAnsi="GHEA Grapalat"/>
          <w:i/>
        </w:rPr>
      </w:pPr>
    </w:p>
    <w:p w:rsidR="00CC66D4" w:rsidRPr="001C6F50" w:rsidRDefault="00CC66D4" w:rsidP="00CC66D4">
      <w:pPr>
        <w:pStyle w:val="aa"/>
        <w:widowControl w:val="0"/>
        <w:spacing w:after="160" w:line="360" w:lineRule="auto"/>
        <w:jc w:val="right"/>
        <w:rPr>
          <w:rFonts w:ascii="GHEA Grapalat" w:hAnsi="GHEA Grapalat"/>
          <w:i/>
        </w:rPr>
      </w:pPr>
    </w:p>
    <w:p w:rsidR="00CC66D4" w:rsidRDefault="00CC66D4" w:rsidP="00CC66D4">
      <w:pPr>
        <w:pStyle w:val="aa"/>
        <w:widowControl w:val="0"/>
        <w:spacing w:after="160" w:line="360" w:lineRule="auto"/>
        <w:jc w:val="right"/>
        <w:rPr>
          <w:rFonts w:ascii="GHEA Grapalat" w:hAnsi="GHEA Grapalat"/>
          <w:i/>
        </w:rPr>
      </w:pPr>
      <w:r w:rsidRPr="00AA5BD2">
        <w:rPr>
          <w:rFonts w:ascii="GHEA Grapalat" w:hAnsi="GHEA Grapalat"/>
          <w:i/>
        </w:rPr>
        <w:t>Утверждено</w:t>
      </w:r>
    </w:p>
    <w:p w:rsidR="00CC66D4" w:rsidRPr="003E069C" w:rsidRDefault="00CC66D4" w:rsidP="00CC66D4">
      <w:pPr>
        <w:pStyle w:val="aa"/>
        <w:widowControl w:val="0"/>
        <w:spacing w:after="160" w:line="360" w:lineRule="auto"/>
        <w:jc w:val="right"/>
        <w:rPr>
          <w:rFonts w:ascii="GHEA Grapalat" w:hAnsi="GHEA Grapalat" w:cs="Sylfaen"/>
          <w:i/>
        </w:rPr>
      </w:pPr>
      <w:r w:rsidRPr="00AA5BD2">
        <w:rPr>
          <w:rFonts w:ascii="GHEA Grapalat" w:hAnsi="GHEA Grapalat"/>
        </w:rPr>
        <w:t xml:space="preserve">Решением Оценочной комиссии запроса котировок </w:t>
      </w:r>
      <w:r w:rsidRPr="00AA5BD2">
        <w:rPr>
          <w:rFonts w:ascii="GHEA Grapalat" w:hAnsi="GHEA Grapalat" w:cs="Sylfaen"/>
        </w:rPr>
        <w:br/>
      </w:r>
      <w:r w:rsidRPr="00AA5BD2">
        <w:rPr>
          <w:rFonts w:ascii="GHEA Grapalat" w:hAnsi="GHEA Grapalat"/>
        </w:rPr>
        <w:t>№</w:t>
      </w:r>
      <w:r>
        <w:rPr>
          <w:rFonts w:ascii="GHEA Grapalat" w:hAnsi="GHEA Grapalat"/>
        </w:rPr>
        <w:t xml:space="preserve">1 24-го января </w:t>
      </w:r>
      <w:r w:rsidRPr="00AA5BD2">
        <w:rPr>
          <w:rFonts w:ascii="GHEA Grapalat" w:hAnsi="GHEA Grapalat"/>
        </w:rPr>
        <w:tab/>
        <w:t>20</w:t>
      </w:r>
      <w:r>
        <w:rPr>
          <w:rFonts w:ascii="GHEA Grapalat" w:hAnsi="GHEA Grapalat"/>
        </w:rPr>
        <w:t>20</w:t>
      </w:r>
      <w:r w:rsidRPr="00AA5BD2">
        <w:rPr>
          <w:rFonts w:ascii="GHEA Grapalat" w:hAnsi="GHEA Grapalat"/>
        </w:rPr>
        <w:t>г.</w:t>
      </w:r>
      <w:r w:rsidRPr="00AA5BD2">
        <w:rPr>
          <w:rFonts w:ascii="GHEA Grapalat" w:hAnsi="GHEA Grapalat" w:cs="Times Armenian"/>
        </w:rPr>
        <w:br/>
      </w:r>
      <w:r w:rsidRPr="00AA5BD2">
        <w:rPr>
          <w:rFonts w:ascii="GHEA Grapalat" w:hAnsi="GHEA Grapalat"/>
        </w:rPr>
        <w:t xml:space="preserve">под кодом </w:t>
      </w:r>
      <w:r>
        <w:rPr>
          <w:rFonts w:ascii="GHEA Grapalat" w:hAnsi="GHEA Grapalat"/>
          <w:i/>
          <w:lang w:val="en-US"/>
        </w:rPr>
        <w:t>LMLBH</w:t>
      </w:r>
      <w:r w:rsidRPr="00E71F9B">
        <w:rPr>
          <w:rFonts w:ascii="GHEA Grapalat" w:hAnsi="GHEA Grapalat"/>
          <w:i/>
        </w:rPr>
        <w:t>-</w:t>
      </w:r>
      <w:r w:rsidRPr="00AA5BD2">
        <w:rPr>
          <w:rFonts w:ascii="GHEA Grapalat" w:hAnsi="GHEA Grapalat"/>
          <w:i/>
        </w:rPr>
        <w:t>GHAPDzB</w:t>
      </w:r>
      <w:r>
        <w:rPr>
          <w:rFonts w:ascii="GHEA Grapalat" w:hAnsi="GHEA Grapalat"/>
          <w:i/>
        </w:rPr>
        <w:t xml:space="preserve"> 20</w:t>
      </w:r>
      <w:r w:rsidRPr="00AA5BD2">
        <w:rPr>
          <w:rFonts w:ascii="GHEA Grapalat" w:hAnsi="GHEA Grapalat"/>
          <w:i/>
          <w:u w:val="single"/>
        </w:rPr>
        <w:t>/</w:t>
      </w:r>
      <w:r>
        <w:rPr>
          <w:rFonts w:ascii="GHEA Grapalat" w:hAnsi="GHEA Grapalat"/>
          <w:i/>
        </w:rPr>
        <w:t>01</w:t>
      </w:r>
    </w:p>
    <w:p w:rsidR="00CC66D4" w:rsidRPr="00AA5BD2" w:rsidRDefault="00CC66D4" w:rsidP="00CC66D4">
      <w:pPr>
        <w:pStyle w:val="aa"/>
        <w:widowControl w:val="0"/>
        <w:spacing w:after="160" w:line="360" w:lineRule="auto"/>
        <w:ind w:firstLine="567"/>
        <w:jc w:val="right"/>
        <w:rPr>
          <w:rFonts w:ascii="GHEA Grapalat" w:hAnsi="GHEA Grapalat"/>
          <w:i/>
        </w:rPr>
      </w:pPr>
    </w:p>
    <w:p w:rsidR="00CC66D4" w:rsidRPr="00AA5BD2" w:rsidRDefault="00CC66D4" w:rsidP="00CC66D4">
      <w:pPr>
        <w:pStyle w:val="aa"/>
        <w:widowControl w:val="0"/>
        <w:spacing w:after="160" w:line="360" w:lineRule="auto"/>
        <w:ind w:right="-7"/>
        <w:jc w:val="center"/>
        <w:rPr>
          <w:rFonts w:ascii="GHEA Grapalat" w:hAnsi="GHEA Grapalat"/>
        </w:rPr>
      </w:pPr>
    </w:p>
    <w:p w:rsidR="00CC66D4" w:rsidRPr="00AA5BD2" w:rsidRDefault="00CC66D4" w:rsidP="00CC66D4">
      <w:pPr>
        <w:pStyle w:val="aa"/>
        <w:widowControl w:val="0"/>
        <w:spacing w:after="160" w:line="360" w:lineRule="auto"/>
        <w:ind w:right="-7"/>
        <w:jc w:val="center"/>
        <w:rPr>
          <w:rFonts w:ascii="GHEA Grapalat" w:hAnsi="GHEA Grapalat"/>
        </w:rPr>
      </w:pPr>
    </w:p>
    <w:p w:rsidR="00CC66D4" w:rsidRPr="003E069C" w:rsidRDefault="00CC66D4" w:rsidP="00CC66D4">
      <w:pPr>
        <w:pStyle w:val="aa"/>
        <w:widowControl w:val="0"/>
        <w:spacing w:after="160" w:line="360" w:lineRule="auto"/>
        <w:ind w:right="-7"/>
        <w:jc w:val="center"/>
        <w:rPr>
          <w:rFonts w:ascii="GHEA Grapalat" w:hAnsi="GHEA Grapalat"/>
        </w:rPr>
      </w:pPr>
      <w:r w:rsidRPr="003E069C">
        <w:rPr>
          <w:rFonts w:ascii="GHEA Grapalat" w:hAnsi="GHEA Grapalat"/>
          <w:i/>
        </w:rPr>
        <w:t>Муниципалитет Лори Берда</w:t>
      </w:r>
    </w:p>
    <w:p w:rsidR="00CC66D4" w:rsidRPr="00AA5BD2" w:rsidRDefault="00CC66D4" w:rsidP="00CC66D4">
      <w:pPr>
        <w:pStyle w:val="aa"/>
        <w:widowControl w:val="0"/>
        <w:spacing w:after="160" w:line="360" w:lineRule="auto"/>
        <w:ind w:right="-7"/>
        <w:jc w:val="center"/>
        <w:rPr>
          <w:rFonts w:ascii="GHEA Grapalat" w:hAnsi="GHEA Grapalat"/>
        </w:rPr>
      </w:pPr>
    </w:p>
    <w:p w:rsidR="00CC66D4" w:rsidRPr="00AA5BD2" w:rsidRDefault="00CC66D4" w:rsidP="00CC66D4">
      <w:pPr>
        <w:pStyle w:val="aa"/>
        <w:widowControl w:val="0"/>
        <w:spacing w:after="160" w:line="360" w:lineRule="auto"/>
        <w:ind w:right="-7"/>
        <w:jc w:val="center"/>
        <w:rPr>
          <w:rFonts w:ascii="GHEA Grapalat" w:hAnsi="GHEA Grapalat"/>
        </w:rPr>
      </w:pPr>
    </w:p>
    <w:p w:rsidR="00CC66D4" w:rsidRPr="00AA5BD2" w:rsidRDefault="00CC66D4" w:rsidP="00CC66D4">
      <w:pPr>
        <w:pStyle w:val="aa"/>
        <w:widowControl w:val="0"/>
        <w:spacing w:after="160" w:line="360" w:lineRule="auto"/>
        <w:ind w:right="-7"/>
        <w:jc w:val="center"/>
        <w:rPr>
          <w:rFonts w:ascii="GHEA Grapalat" w:hAnsi="GHEA Grapalat" w:cs="Sylfaen"/>
        </w:rPr>
      </w:pPr>
      <w:r w:rsidRPr="00AA5BD2">
        <w:rPr>
          <w:rFonts w:ascii="GHEA Grapalat" w:hAnsi="GHEA Grapalat"/>
        </w:rPr>
        <w:t>ПРИГЛАШЕНИЕ</w:t>
      </w:r>
    </w:p>
    <w:p w:rsidR="00CC66D4" w:rsidRPr="00AA5BD2" w:rsidRDefault="00CC66D4" w:rsidP="00CC66D4">
      <w:pPr>
        <w:pStyle w:val="aa"/>
        <w:widowControl w:val="0"/>
        <w:spacing w:after="160" w:line="360" w:lineRule="auto"/>
        <w:ind w:right="-7"/>
        <w:jc w:val="center"/>
        <w:rPr>
          <w:rFonts w:ascii="GHEA Grapalat" w:hAnsi="GHEA Grapalat" w:cs="Sylfaen"/>
        </w:rPr>
      </w:pPr>
    </w:p>
    <w:p w:rsidR="00CC66D4" w:rsidRPr="00AA5BD2" w:rsidRDefault="00CC66D4" w:rsidP="00CC66D4">
      <w:pPr>
        <w:pStyle w:val="aa"/>
        <w:widowControl w:val="0"/>
        <w:spacing w:after="160" w:line="360" w:lineRule="auto"/>
        <w:ind w:right="-7"/>
        <w:jc w:val="center"/>
        <w:rPr>
          <w:rFonts w:ascii="GHEA Grapalat" w:hAnsi="GHEA Grapalat" w:cs="Sylfaen"/>
        </w:rPr>
      </w:pPr>
    </w:p>
    <w:p w:rsidR="00CC66D4" w:rsidRPr="003E069C" w:rsidRDefault="00CC66D4" w:rsidP="00CC66D4">
      <w:pPr>
        <w:pStyle w:val="aa"/>
        <w:widowControl w:val="0"/>
        <w:spacing w:after="160" w:line="360" w:lineRule="auto"/>
        <w:ind w:right="-7"/>
        <w:jc w:val="center"/>
        <w:rPr>
          <w:rFonts w:ascii="GHEA Grapalat" w:hAnsi="GHEA Grapalat"/>
        </w:rPr>
      </w:pPr>
      <w:r w:rsidRPr="003E069C">
        <w:rPr>
          <w:rFonts w:ascii="GHEA Grapalat" w:hAnsi="GHEA Grapalat"/>
        </w:rPr>
        <w:t xml:space="preserve">НА ЗАПРОС КОТИРОВОК, ОБЪЯВЛЕННЫЙ С ЦЕЛЬЮ </w:t>
      </w:r>
      <w:bookmarkStart w:id="2" w:name="_Hlk31136390"/>
      <w:r w:rsidRPr="003E069C">
        <w:rPr>
          <w:rFonts w:ascii="GHEA Grapalat" w:hAnsi="GHEA Grapalat"/>
        </w:rPr>
        <w:t>ПОСТАВКИ МЕБЕЛИ ДЛЯ НУЖД МУНИЦИПАЛИТЕТА ЛОРИ БЕРДА</w:t>
      </w:r>
    </w:p>
    <w:bookmarkEnd w:id="2"/>
    <w:p w:rsidR="00CC66D4" w:rsidRPr="00AA5BD2" w:rsidRDefault="00CC66D4" w:rsidP="00CC66D4">
      <w:pPr>
        <w:pStyle w:val="aa"/>
        <w:widowControl w:val="0"/>
        <w:spacing w:after="160" w:line="360" w:lineRule="auto"/>
        <w:ind w:right="-7"/>
        <w:jc w:val="center"/>
        <w:rPr>
          <w:rFonts w:ascii="GHEA Grapalat" w:hAnsi="GHEA Grapalat"/>
        </w:rPr>
      </w:pPr>
    </w:p>
    <w:p w:rsidR="00CC66D4" w:rsidRPr="00AA5BD2" w:rsidRDefault="00CC66D4" w:rsidP="00CC66D4">
      <w:pPr>
        <w:pStyle w:val="aa"/>
        <w:widowControl w:val="0"/>
        <w:spacing w:after="160" w:line="360" w:lineRule="auto"/>
        <w:ind w:right="-7"/>
        <w:jc w:val="center"/>
        <w:rPr>
          <w:rFonts w:ascii="GHEA Grapalat" w:hAnsi="GHEA Grapalat"/>
        </w:rPr>
      </w:pPr>
    </w:p>
    <w:p w:rsidR="00CC66D4" w:rsidRPr="00CC66D4" w:rsidRDefault="00CC66D4" w:rsidP="00CC66D4">
      <w:pPr>
        <w:rPr>
          <w:rFonts w:ascii="GHEA Grapalat" w:hAnsi="GHEA Grapalat"/>
          <w:lang w:val="ru-RU"/>
        </w:rPr>
      </w:pPr>
      <w:r w:rsidRPr="00CC66D4">
        <w:rPr>
          <w:rFonts w:ascii="GHEA Grapalat" w:hAnsi="GHEA Grapalat"/>
          <w:lang w:val="ru-RU"/>
        </w:rPr>
        <w:br w:type="page"/>
      </w:r>
    </w:p>
    <w:p w:rsidR="00CC66D4" w:rsidRPr="00CC66D4" w:rsidRDefault="00CC66D4" w:rsidP="00CC66D4">
      <w:pPr>
        <w:widowControl w:val="0"/>
        <w:spacing w:after="160" w:line="360" w:lineRule="auto"/>
        <w:ind w:firstLine="567"/>
        <w:jc w:val="both"/>
        <w:rPr>
          <w:rFonts w:ascii="GHEA Grapalat" w:hAnsi="GHEA Grapalat"/>
          <w:i/>
          <w:lang w:val="ru-RU"/>
        </w:rPr>
      </w:pPr>
      <w:r w:rsidRPr="00CC66D4">
        <w:rPr>
          <w:rFonts w:ascii="GHEA Grapalat" w:hAnsi="GHEA Grapalat"/>
          <w:i/>
          <w:lang w:val="ru-RU"/>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w:t>
      </w:r>
    </w:p>
    <w:p w:rsidR="00CC66D4" w:rsidRPr="00CC66D4" w:rsidRDefault="00CC66D4" w:rsidP="00CC66D4">
      <w:pPr>
        <w:widowControl w:val="0"/>
        <w:spacing w:after="160" w:line="360" w:lineRule="auto"/>
        <w:ind w:firstLine="567"/>
        <w:jc w:val="right"/>
        <w:rPr>
          <w:rFonts w:ascii="GHEA Grapalat" w:hAnsi="GHEA Grapalat"/>
          <w:i/>
          <w:lang w:val="ru-RU"/>
        </w:rPr>
      </w:pPr>
    </w:p>
    <w:p w:rsidR="00CC66D4" w:rsidRPr="00CC66D4" w:rsidRDefault="00CC66D4" w:rsidP="00CC66D4">
      <w:pPr>
        <w:widowControl w:val="0"/>
        <w:spacing w:after="160" w:line="360" w:lineRule="auto"/>
        <w:ind w:firstLine="567"/>
        <w:jc w:val="right"/>
        <w:rPr>
          <w:rFonts w:ascii="GHEA Grapalat" w:hAnsi="GHEA Grapalat"/>
          <w:b/>
          <w:lang w:val="ru-RU"/>
        </w:rPr>
      </w:pPr>
    </w:p>
    <w:p w:rsidR="00CC66D4" w:rsidRPr="00CC66D4" w:rsidRDefault="00CC66D4" w:rsidP="00CC66D4">
      <w:pPr>
        <w:rPr>
          <w:rFonts w:ascii="GHEA Grapalat" w:hAnsi="GHEA Grapalat"/>
          <w:b/>
          <w:lang w:val="ru-RU"/>
        </w:rPr>
      </w:pPr>
      <w:r w:rsidRPr="00CC66D4">
        <w:rPr>
          <w:rFonts w:ascii="GHEA Grapalat" w:hAnsi="GHEA Grapalat"/>
          <w:b/>
          <w:lang w:val="ru-RU"/>
        </w:rPr>
        <w:br w:type="page"/>
      </w:r>
    </w:p>
    <w:p w:rsidR="00CC66D4" w:rsidRPr="00CC66D4" w:rsidRDefault="00CC66D4" w:rsidP="00CC66D4">
      <w:pPr>
        <w:widowControl w:val="0"/>
        <w:spacing w:after="160" w:line="360" w:lineRule="auto"/>
        <w:ind w:firstLine="567"/>
        <w:jc w:val="center"/>
        <w:rPr>
          <w:rFonts w:ascii="GHEA Grapalat" w:hAnsi="GHEA Grapalat"/>
          <w:b/>
          <w:lang w:val="ru-RU"/>
        </w:rPr>
      </w:pPr>
      <w:r w:rsidRPr="00CC66D4">
        <w:rPr>
          <w:rFonts w:ascii="GHEA Grapalat" w:hAnsi="GHEA Grapalat"/>
          <w:b/>
          <w:lang w:val="ru-RU"/>
        </w:rPr>
        <w:lastRenderedPageBreak/>
        <w:t>СОДЕРЖАНИЕ</w:t>
      </w:r>
    </w:p>
    <w:p w:rsidR="00CC66D4" w:rsidRPr="00CC66D4" w:rsidRDefault="00CC66D4" w:rsidP="00CC66D4">
      <w:pPr>
        <w:widowControl w:val="0"/>
        <w:spacing w:after="160" w:line="360" w:lineRule="auto"/>
        <w:jc w:val="center"/>
        <w:rPr>
          <w:rFonts w:ascii="GHEA Grapalat" w:hAnsi="GHEA Grapalat"/>
          <w:i/>
          <w:lang w:val="ru-RU"/>
        </w:rPr>
      </w:pPr>
    </w:p>
    <w:p w:rsidR="00CC66D4" w:rsidRPr="003E069C" w:rsidRDefault="00CC66D4" w:rsidP="00CC66D4">
      <w:pPr>
        <w:pStyle w:val="aa"/>
        <w:widowControl w:val="0"/>
        <w:spacing w:after="160" w:line="360" w:lineRule="auto"/>
        <w:ind w:right="-7"/>
        <w:jc w:val="center"/>
        <w:rPr>
          <w:rFonts w:ascii="GHEA Grapalat" w:hAnsi="GHEA Grapalat"/>
        </w:rPr>
      </w:pPr>
      <w:r w:rsidRPr="003E069C">
        <w:rPr>
          <w:rFonts w:ascii="GHEA Grapalat" w:hAnsi="GHEA Grapalat"/>
        </w:rPr>
        <w:t>ПОСТАВК</w:t>
      </w:r>
      <w:r>
        <w:rPr>
          <w:rFonts w:ascii="GHEA Grapalat" w:hAnsi="GHEA Grapalat"/>
        </w:rPr>
        <w:t>а</w:t>
      </w:r>
      <w:r w:rsidRPr="003E069C">
        <w:rPr>
          <w:rFonts w:ascii="GHEA Grapalat" w:hAnsi="GHEA Grapalat"/>
        </w:rPr>
        <w:t xml:space="preserve"> МЕБЕЛИ ДЛЯ НУЖД МУНИЦИПАЛИТЕТА ЛОРИ БЕРДА</w:t>
      </w:r>
    </w:p>
    <w:p w:rsidR="00CC66D4" w:rsidRPr="00CC66D4" w:rsidRDefault="00CC66D4" w:rsidP="00CC66D4">
      <w:pPr>
        <w:widowControl w:val="0"/>
        <w:tabs>
          <w:tab w:val="left" w:pos="6096"/>
        </w:tabs>
        <w:spacing w:after="160" w:line="360" w:lineRule="auto"/>
        <w:ind w:left="1418"/>
        <w:rPr>
          <w:rFonts w:ascii="GHEA Grapalat" w:hAnsi="GHEA Grapalat"/>
          <w:lang w:val="ru-RU"/>
        </w:rPr>
      </w:pPr>
    </w:p>
    <w:p w:rsidR="00CC66D4" w:rsidRPr="00CC66D4" w:rsidRDefault="00CC66D4" w:rsidP="00CC66D4">
      <w:pPr>
        <w:widowControl w:val="0"/>
        <w:spacing w:after="160" w:line="360" w:lineRule="auto"/>
        <w:jc w:val="center"/>
        <w:rPr>
          <w:rFonts w:ascii="GHEA Grapalat" w:hAnsi="GHEA Grapalat"/>
          <w:i/>
          <w:lang w:val="ru-RU"/>
        </w:rPr>
      </w:pPr>
    </w:p>
    <w:p w:rsidR="00CC66D4" w:rsidRPr="00CC66D4" w:rsidRDefault="00CC66D4" w:rsidP="00CC66D4">
      <w:pPr>
        <w:widowControl w:val="0"/>
        <w:spacing w:after="160" w:line="360" w:lineRule="auto"/>
        <w:jc w:val="center"/>
        <w:rPr>
          <w:rFonts w:ascii="GHEA Grapalat" w:hAnsi="GHEA Grapalat" w:cs="Sylfaen"/>
          <w:b/>
          <w:lang w:val="ru-RU"/>
        </w:rPr>
      </w:pPr>
      <w:r w:rsidRPr="00CC66D4">
        <w:rPr>
          <w:rFonts w:ascii="GHEA Grapalat" w:hAnsi="GHEA Grapalat"/>
          <w:b/>
          <w:lang w:val="ru-RU"/>
        </w:rPr>
        <w:t xml:space="preserve">ПРИГЛАШЕНИЯ НА ЗАПРОС КОТИРОВОК, </w:t>
      </w:r>
      <w:r w:rsidRPr="00CC66D4">
        <w:rPr>
          <w:rFonts w:ascii="GHEA Grapalat" w:hAnsi="GHEA Grapalat"/>
          <w:b/>
          <w:lang w:val="ru-RU"/>
        </w:rPr>
        <w:br/>
        <w:t>ОБЪЯВЛЕННЫЙ С ЦЕЛЬЮ ПРИОБРЕТЕНИЯ</w:t>
      </w:r>
    </w:p>
    <w:p w:rsidR="00CC66D4" w:rsidRPr="00CC66D4" w:rsidRDefault="00CC66D4" w:rsidP="00CC66D4">
      <w:pPr>
        <w:widowControl w:val="0"/>
        <w:spacing w:after="160" w:line="360" w:lineRule="auto"/>
        <w:jc w:val="center"/>
        <w:rPr>
          <w:rFonts w:ascii="GHEA Grapalat" w:hAnsi="GHEA Grapalat"/>
          <w:b/>
          <w:lang w:val="ru-RU"/>
        </w:rPr>
      </w:pPr>
    </w:p>
    <w:p w:rsidR="00CC66D4" w:rsidRPr="00CC66D4" w:rsidRDefault="00CC66D4" w:rsidP="00CC66D4">
      <w:pPr>
        <w:widowControl w:val="0"/>
        <w:spacing w:after="160" w:line="360" w:lineRule="auto"/>
        <w:jc w:val="center"/>
        <w:rPr>
          <w:rFonts w:ascii="GHEA Grapalat" w:hAnsi="GHEA Grapalat"/>
          <w:lang w:val="ru-RU"/>
        </w:rPr>
      </w:pPr>
      <w:r w:rsidRPr="00CC66D4">
        <w:rPr>
          <w:rFonts w:ascii="GHEA Grapalat" w:hAnsi="GHEA Grapalat"/>
          <w:b/>
          <w:lang w:val="ru-RU"/>
        </w:rPr>
        <w:t xml:space="preserve">ЧАСТЬ </w:t>
      </w:r>
      <w:r w:rsidRPr="00AA5BD2">
        <w:rPr>
          <w:rFonts w:ascii="GHEA Grapalat" w:hAnsi="GHEA Grapalat"/>
          <w:b/>
        </w:rPr>
        <w:t>I</w:t>
      </w:r>
      <w:r w:rsidRPr="00CC66D4">
        <w:rPr>
          <w:rFonts w:ascii="GHEA Grapalat" w:hAnsi="GHEA Grapalat"/>
          <w:b/>
          <w:lang w:val="ru-RU"/>
        </w:rPr>
        <w:t>.</w:t>
      </w:r>
    </w:p>
    <w:p w:rsidR="00CC66D4" w:rsidRPr="00CC66D4" w:rsidRDefault="00CC66D4" w:rsidP="00CC66D4">
      <w:pPr>
        <w:widowControl w:val="0"/>
        <w:spacing w:after="160" w:line="360" w:lineRule="auto"/>
        <w:ind w:firstLine="567"/>
        <w:jc w:val="both"/>
        <w:rPr>
          <w:rFonts w:ascii="GHEA Grapalat" w:hAnsi="GHEA Grapalat"/>
          <w:lang w:val="ru-RU"/>
        </w:rPr>
      </w:pP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1.</w:t>
      </w:r>
      <w:r w:rsidRPr="00CC66D4">
        <w:rPr>
          <w:rFonts w:ascii="GHEA Grapalat" w:hAnsi="GHEA Grapalat"/>
          <w:lang w:val="ru-RU"/>
        </w:rPr>
        <w:tab/>
        <w:t>Характеристика предмета закупки</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2.</w:t>
      </w:r>
      <w:r w:rsidRPr="00CC66D4">
        <w:rPr>
          <w:rFonts w:ascii="GHEA Grapalat" w:hAnsi="GHEA Grapalat"/>
          <w:lang w:val="ru-RU"/>
        </w:rPr>
        <w:tab/>
        <w:t>Требования к праву участника на участие, квалификационные критерии и порядок их оценки</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3.</w:t>
      </w:r>
      <w:r w:rsidRPr="00CC66D4">
        <w:rPr>
          <w:rFonts w:ascii="GHEA Grapalat" w:hAnsi="GHEA Grapalat"/>
          <w:lang w:val="ru-RU"/>
        </w:rPr>
        <w:tab/>
        <w:t>Разъяснение приглашения и порядок внесения изменения в приглашение</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4.</w:t>
      </w:r>
      <w:r w:rsidRPr="00CC66D4">
        <w:rPr>
          <w:rFonts w:ascii="GHEA Grapalat" w:hAnsi="GHEA Grapalat"/>
          <w:lang w:val="ru-RU"/>
        </w:rPr>
        <w:tab/>
        <w:t>Порядок подачи заявки</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5.</w:t>
      </w:r>
      <w:r w:rsidRPr="00CC66D4">
        <w:rPr>
          <w:rFonts w:ascii="GHEA Grapalat" w:hAnsi="GHEA Grapalat"/>
          <w:lang w:val="ru-RU"/>
        </w:rPr>
        <w:tab/>
        <w:t>Ценовое предложение заявки</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spacing w:val="-6"/>
          <w:lang w:val="ru-RU"/>
        </w:rPr>
        <w:t>6.</w:t>
      </w:r>
      <w:r w:rsidRPr="00CC66D4">
        <w:rPr>
          <w:rFonts w:ascii="GHEA Grapalat" w:hAnsi="GHEA Grapalat"/>
          <w:spacing w:val="-6"/>
          <w:lang w:val="ru-RU"/>
        </w:rPr>
        <w:tab/>
        <w:t>Срок действия заявки, порядок внесения изменений в заявки и их</w:t>
      </w:r>
      <w:r w:rsidRPr="00CC66D4">
        <w:rPr>
          <w:rFonts w:ascii="GHEA Grapalat" w:hAnsi="GHEA Grapalat"/>
          <w:lang w:val="ru-RU"/>
        </w:rPr>
        <w:t xml:space="preserve"> отзыва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7.</w:t>
      </w:r>
      <w:r w:rsidRPr="00CC66D4">
        <w:rPr>
          <w:rFonts w:ascii="GHEA Grapalat" w:hAnsi="GHEA Grapalat"/>
          <w:lang w:val="ru-RU"/>
        </w:rPr>
        <w:tab/>
        <w:t>Вскрытие, оценка заявок и подведение итогов</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8.</w:t>
      </w:r>
      <w:r w:rsidRPr="00CC66D4">
        <w:rPr>
          <w:rFonts w:ascii="GHEA Grapalat" w:hAnsi="GHEA Grapalat"/>
          <w:lang w:val="ru-RU"/>
        </w:rPr>
        <w:tab/>
        <w:t>Заключение договора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9.</w:t>
      </w:r>
      <w:r w:rsidRPr="00CC66D4">
        <w:rPr>
          <w:rFonts w:ascii="GHEA Grapalat" w:hAnsi="GHEA Grapalat"/>
          <w:lang w:val="ru-RU"/>
        </w:rPr>
        <w:tab/>
        <w:t>Обеспечение договора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10.</w:t>
      </w:r>
      <w:r w:rsidRPr="00CC66D4">
        <w:rPr>
          <w:rFonts w:ascii="GHEA Grapalat" w:hAnsi="GHEA Grapalat"/>
          <w:lang w:val="ru-RU"/>
        </w:rPr>
        <w:tab/>
        <w:t>Объявление процедуры несостоявшейся</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11.</w:t>
      </w:r>
      <w:r w:rsidRPr="00CC66D4">
        <w:rPr>
          <w:rFonts w:ascii="GHEA Grapalat" w:hAnsi="GHEA Grapalat"/>
          <w:lang w:val="ru-RU"/>
        </w:rPr>
        <w:tab/>
        <w:t>Право участника и порядок обжалования им действий и (или) принятых решений, связанных с процессом закупки</w:t>
      </w: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 xml:space="preserve">ЧАСТЬ </w:t>
      </w:r>
      <w:r w:rsidRPr="00AA5BD2">
        <w:rPr>
          <w:rFonts w:ascii="GHEA Grapalat" w:hAnsi="GHEA Grapalat"/>
          <w:b/>
        </w:rPr>
        <w:t>II</w:t>
      </w:r>
      <w:r w:rsidRPr="00CC66D4">
        <w:rPr>
          <w:rFonts w:ascii="GHEA Grapalat" w:hAnsi="GHEA Grapalat"/>
          <w:b/>
          <w:lang w:val="ru-RU"/>
        </w:rPr>
        <w:t>.</w:t>
      </w:r>
    </w:p>
    <w:p w:rsidR="00CC66D4" w:rsidRPr="00CC66D4" w:rsidRDefault="00CC66D4" w:rsidP="00CC66D4">
      <w:pPr>
        <w:widowControl w:val="0"/>
        <w:spacing w:after="160" w:line="360" w:lineRule="auto"/>
        <w:jc w:val="center"/>
        <w:rPr>
          <w:rFonts w:ascii="GHEA Grapalat" w:hAnsi="GHEA Grapalat"/>
          <w:b/>
          <w:lang w:val="ru-RU"/>
        </w:rPr>
      </w:pP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lastRenderedPageBreak/>
        <w:t xml:space="preserve">ИНСТРУКЦИЯ ПО ПОДГОТОВКЕ ЗАЯВКИ </w:t>
      </w:r>
      <w:r w:rsidRPr="00CC66D4">
        <w:rPr>
          <w:rFonts w:ascii="GHEA Grapalat" w:hAnsi="GHEA Grapalat"/>
          <w:b/>
          <w:lang w:val="ru-RU"/>
        </w:rPr>
        <w:br/>
        <w:t>НА ЗАПРОС КОТИРОВОК</w:t>
      </w:r>
    </w:p>
    <w:p w:rsidR="00CC66D4" w:rsidRPr="00CC66D4" w:rsidRDefault="00CC66D4" w:rsidP="00CC66D4">
      <w:pPr>
        <w:widowControl w:val="0"/>
        <w:spacing w:after="160" w:line="360" w:lineRule="auto"/>
        <w:jc w:val="center"/>
        <w:rPr>
          <w:rFonts w:ascii="GHEA Grapalat" w:hAnsi="GHEA Grapalat"/>
          <w:b/>
          <w:lang w:val="ru-RU"/>
        </w:rPr>
      </w:pP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1.</w:t>
      </w:r>
      <w:r w:rsidRPr="00CC66D4">
        <w:rPr>
          <w:rFonts w:ascii="GHEA Grapalat" w:hAnsi="GHEA Grapalat"/>
          <w:lang w:val="ru-RU"/>
        </w:rPr>
        <w:tab/>
        <w:t>Общие положения</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2.</w:t>
      </w:r>
      <w:r w:rsidRPr="00CC66D4">
        <w:rPr>
          <w:rFonts w:ascii="GHEA Grapalat" w:hAnsi="GHEA Grapalat"/>
          <w:lang w:val="ru-RU"/>
        </w:rPr>
        <w:tab/>
        <w:t>Заявка на процедуру</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3.</w:t>
      </w:r>
      <w:r w:rsidRPr="00CC66D4">
        <w:rPr>
          <w:rFonts w:ascii="GHEA Grapalat" w:hAnsi="GHEA Grapalat"/>
          <w:lang w:val="ru-RU"/>
        </w:rPr>
        <w:tab/>
        <w:t>Документы, представляемые занявшим первое место участником</w:t>
      </w:r>
    </w:p>
    <w:p w:rsidR="00CC66D4" w:rsidRPr="00CC66D4" w:rsidRDefault="00CC66D4" w:rsidP="00CC66D4">
      <w:pPr>
        <w:widowControl w:val="0"/>
        <w:tabs>
          <w:tab w:val="left" w:pos="1134"/>
        </w:tabs>
        <w:spacing w:after="160" w:line="360" w:lineRule="auto"/>
        <w:ind w:firstLine="567"/>
        <w:jc w:val="both"/>
        <w:rPr>
          <w:rFonts w:ascii="GHEA Grapalat" w:hAnsi="GHEA Grapalat" w:cs="Times Armenian"/>
          <w:lang w:val="ru-RU"/>
        </w:rPr>
      </w:pPr>
      <w:r w:rsidRPr="00CC66D4">
        <w:rPr>
          <w:rFonts w:ascii="GHEA Grapalat" w:hAnsi="GHEA Grapalat"/>
          <w:lang w:val="ru-RU"/>
        </w:rPr>
        <w:t>4.</w:t>
      </w:r>
      <w:r w:rsidRPr="00CC66D4">
        <w:rPr>
          <w:rFonts w:ascii="GHEA Grapalat" w:hAnsi="GHEA Grapalat"/>
          <w:lang w:val="ru-RU"/>
        </w:rPr>
        <w:tab/>
        <w:t>Приложения № 1-7</w:t>
      </w:r>
    </w:p>
    <w:p w:rsidR="00CC66D4" w:rsidRPr="00CC66D4" w:rsidRDefault="00CC66D4" w:rsidP="00CC66D4">
      <w:pPr>
        <w:rPr>
          <w:rFonts w:ascii="GHEA Grapalat" w:hAnsi="GHEA Grapalat"/>
          <w:spacing w:val="-6"/>
          <w:lang w:val="ru-RU"/>
        </w:rPr>
      </w:pPr>
      <w:r w:rsidRPr="00CC66D4">
        <w:rPr>
          <w:rFonts w:ascii="GHEA Grapalat" w:hAnsi="GHEA Grapalat"/>
          <w:spacing w:val="-6"/>
          <w:lang w:val="ru-RU"/>
        </w:rPr>
        <w:br w:type="page"/>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spacing w:val="-6"/>
        </w:rPr>
        <w:lastRenderedPageBreak/>
        <w:t xml:space="preserve">Настоящее Приглашение предоставляется в дополнение к объявлению о запросе котировок, проводимом 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CC66D4" w:rsidRDefault="00CC66D4" w:rsidP="00CC66D4">
      <w:pPr>
        <w:widowControl w:val="0"/>
        <w:spacing w:after="160" w:line="360" w:lineRule="auto"/>
        <w:ind w:firstLine="567"/>
        <w:jc w:val="both"/>
        <w:rPr>
          <w:rFonts w:ascii="GHEA Grapalat" w:hAnsi="GHEA Grapalat"/>
          <w:lang w:val="ru-RU"/>
        </w:rPr>
      </w:pPr>
      <w:r w:rsidRPr="00CC66D4">
        <w:rPr>
          <w:rFonts w:ascii="GHEA Grapalat" w:hAnsi="GHEA Grapalat"/>
          <w:lang w:val="ru-RU"/>
        </w:rPr>
        <w:t>(далее — процедура).</w:t>
      </w:r>
    </w:p>
    <w:p w:rsidR="00CC66D4" w:rsidRPr="00CC66D4" w:rsidRDefault="00CC66D4" w:rsidP="00CC66D4">
      <w:pPr>
        <w:widowControl w:val="0"/>
        <w:spacing w:after="160" w:line="360" w:lineRule="auto"/>
        <w:ind w:firstLine="567"/>
        <w:jc w:val="both"/>
        <w:rPr>
          <w:rFonts w:ascii="GHEA Grapalat" w:hAnsi="GHEA Grapalat"/>
          <w:lang w:val="ru-RU"/>
        </w:rPr>
      </w:pPr>
      <w:r w:rsidRPr="00CC66D4">
        <w:rPr>
          <w:rFonts w:ascii="GHEA Grapalat" w:hAnsi="GHEA Grapalat"/>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A5BD2">
        <w:rPr>
          <w:rFonts w:ascii="GHEA Grapalat" w:hAnsi="GHEA Grapalat"/>
        </w:rPr>
        <w:t>N</w:t>
      </w:r>
      <w:r w:rsidRPr="00CC66D4">
        <w:rPr>
          <w:rFonts w:ascii="GHEA Grapalat" w:hAnsi="GHEA Grapalat"/>
          <w:lang w:val="ru-RU"/>
        </w:rPr>
        <w:t xml:space="preserve"> от 4 мая 2017 года (далее — Порядок) и иных правовых актов, и имеет цель информировать лиц (далее — участник), намеренных участвовать в объявленной Муниципалитет Лори Берда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66D4" w:rsidRPr="00CC66D4" w:rsidRDefault="00CC66D4" w:rsidP="00CC66D4">
      <w:pPr>
        <w:widowControl w:val="0"/>
        <w:spacing w:after="160" w:line="360" w:lineRule="auto"/>
        <w:ind w:firstLine="567"/>
        <w:jc w:val="both"/>
        <w:rPr>
          <w:rFonts w:ascii="GHEA Grapalat" w:hAnsi="GHEA Grapalat"/>
          <w:lang w:val="ru-RU"/>
        </w:rPr>
      </w:pPr>
      <w:r w:rsidRPr="00CC66D4">
        <w:rPr>
          <w:rFonts w:ascii="GHEA Grapalat" w:hAnsi="GHEA Grapalat"/>
          <w:lang w:val="ru-RU"/>
        </w:rPr>
        <w:t>Заявки могут подавать все лица, независимо от того, являются ли они иностранным физическим лицом, организацией или лицом без гражданства.</w:t>
      </w:r>
    </w:p>
    <w:p w:rsidR="00CC66D4" w:rsidRPr="00CC66D4" w:rsidRDefault="00CC66D4" w:rsidP="00CC66D4">
      <w:pPr>
        <w:widowControl w:val="0"/>
        <w:spacing w:after="160" w:line="360" w:lineRule="auto"/>
        <w:ind w:firstLine="567"/>
        <w:jc w:val="both"/>
        <w:rPr>
          <w:rFonts w:ascii="GHEA Grapalat" w:hAnsi="GHEA Grapalat" w:cs="Times Armenian"/>
          <w:lang w:val="ru-RU"/>
        </w:rPr>
      </w:pPr>
      <w:r w:rsidRPr="00CC66D4">
        <w:rPr>
          <w:rFonts w:ascii="GHEA Grapalat" w:hAnsi="GHEA Grapalat"/>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CC66D4" w:rsidRPr="003E069C" w:rsidRDefault="00CC66D4" w:rsidP="00CC66D4">
      <w:pPr>
        <w:pStyle w:val="23"/>
        <w:widowControl w:val="0"/>
        <w:spacing w:after="160"/>
        <w:ind w:firstLine="567"/>
        <w:rPr>
          <w:rFonts w:ascii="GHEA Grapalat" w:hAnsi="GHEA Grapalat"/>
          <w:sz w:val="24"/>
          <w:szCs w:val="24"/>
          <w:lang w:val="hy-AM"/>
        </w:rPr>
      </w:pPr>
      <w:r w:rsidRPr="00AA5BD2">
        <w:rPr>
          <w:rFonts w:ascii="GHEA Grapalat" w:hAnsi="GHEA Grapalat"/>
          <w:sz w:val="24"/>
          <w:szCs w:val="24"/>
        </w:rPr>
        <w:t xml:space="preserve">Адрес электронной почты секретаря оценочной комиссии </w:t>
      </w:r>
      <w:r>
        <w:rPr>
          <w:rFonts w:ascii="GHEA Grapalat" w:hAnsi="GHEA Grapalat"/>
          <w:i/>
          <w:u w:val="single"/>
          <w:lang w:val="af-ZA"/>
        </w:rPr>
        <w:t>aaa-cccc@rambler.ru</w:t>
      </w:r>
      <w:r w:rsidRPr="00AA5BD2">
        <w:rPr>
          <w:rFonts w:ascii="GHEA Grapalat" w:hAnsi="GHEA Grapalat"/>
          <w:sz w:val="16"/>
          <w:szCs w:val="24"/>
        </w:rPr>
        <w:t>".</w:t>
      </w:r>
    </w:p>
    <w:p w:rsidR="00CC66D4" w:rsidRPr="00AA5BD2" w:rsidRDefault="00CC66D4" w:rsidP="00CC66D4">
      <w:pPr>
        <w:widowControl w:val="0"/>
        <w:spacing w:after="160" w:line="360" w:lineRule="auto"/>
        <w:jc w:val="center"/>
        <w:rPr>
          <w:rFonts w:ascii="GHEA Grapalat" w:hAnsi="GHEA Grapalat"/>
          <w:lang w:val="hy-AM"/>
        </w:rPr>
      </w:pPr>
    </w:p>
    <w:p w:rsidR="00CC66D4" w:rsidRPr="00CC66D4" w:rsidRDefault="00CC66D4" w:rsidP="00CC66D4">
      <w:pPr>
        <w:widowControl w:val="0"/>
        <w:spacing w:after="160" w:line="360" w:lineRule="auto"/>
        <w:jc w:val="center"/>
        <w:rPr>
          <w:rFonts w:ascii="GHEA Grapalat" w:hAnsi="GHEA Grapalat"/>
          <w:lang w:val="ru-RU"/>
        </w:rPr>
      </w:pPr>
      <w:r w:rsidRPr="00CC66D4">
        <w:rPr>
          <w:rFonts w:ascii="GHEA Grapalat" w:hAnsi="GHEA Grapalat"/>
          <w:lang w:val="ru-RU"/>
        </w:rPr>
        <w:br w:type="page"/>
      </w:r>
      <w:r w:rsidRPr="00CC66D4">
        <w:rPr>
          <w:rFonts w:ascii="GHEA Grapalat" w:hAnsi="GHEA Grapalat"/>
          <w:lang w:val="ru-RU"/>
        </w:rPr>
        <w:lastRenderedPageBreak/>
        <w:t xml:space="preserve">ЧАСТЬ </w:t>
      </w:r>
      <w:r w:rsidRPr="00AA5BD2">
        <w:rPr>
          <w:rFonts w:ascii="GHEA Grapalat" w:hAnsi="GHEA Grapalat"/>
        </w:rPr>
        <w:t>I</w:t>
      </w:r>
    </w:p>
    <w:p w:rsidR="00CC66D4" w:rsidRPr="00AA5BD2" w:rsidRDefault="00CC66D4" w:rsidP="00CC66D4">
      <w:pPr>
        <w:pStyle w:val="3"/>
        <w:keepNext w:val="0"/>
        <w:widowControl w:val="0"/>
        <w:spacing w:after="160"/>
        <w:rPr>
          <w:rFonts w:ascii="GHEA Grapalat" w:hAnsi="GHEA Grapalat"/>
          <w:sz w:val="24"/>
          <w:szCs w:val="24"/>
        </w:rPr>
      </w:pPr>
    </w:p>
    <w:p w:rsidR="00CC66D4" w:rsidRPr="00CC66D4" w:rsidRDefault="00CC66D4" w:rsidP="00CC66D4">
      <w:pPr>
        <w:widowControl w:val="0"/>
        <w:spacing w:after="160" w:line="360" w:lineRule="auto"/>
        <w:jc w:val="center"/>
        <w:rPr>
          <w:rFonts w:ascii="GHEA Grapalat" w:hAnsi="GHEA Grapalat" w:cs="Sylfaen"/>
          <w:b/>
          <w:lang w:val="ru-RU"/>
        </w:rPr>
      </w:pPr>
      <w:r w:rsidRPr="00AA5BD2">
        <w:rPr>
          <w:rFonts w:ascii="GHEA Grapalat" w:hAnsi="GHEA Grapalat"/>
          <w:b/>
          <w:lang w:val="hy-AM"/>
        </w:rPr>
        <w:t xml:space="preserve">1. </w:t>
      </w:r>
      <w:r w:rsidRPr="00CC66D4">
        <w:rPr>
          <w:rFonts w:ascii="GHEA Grapalat" w:hAnsi="GHEA Grapalat"/>
          <w:b/>
          <w:lang w:val="ru-RU"/>
        </w:rPr>
        <w:t>ХАРАКТЕРИСТИКА ПРЕДМЕТА ЗАКУПКИ</w:t>
      </w:r>
    </w:p>
    <w:p w:rsidR="00CC66D4" w:rsidRPr="00AA5BD2" w:rsidRDefault="00CC66D4" w:rsidP="00CC66D4">
      <w:pPr>
        <w:pStyle w:val="3"/>
        <w:keepNext w:val="0"/>
        <w:widowControl w:val="0"/>
        <w:tabs>
          <w:tab w:val="left" w:pos="1134"/>
        </w:tabs>
        <w:spacing w:after="160"/>
        <w:ind w:firstLine="567"/>
        <w:jc w:val="both"/>
        <w:rPr>
          <w:rFonts w:ascii="GHEA Grapalat" w:hAnsi="GHEA Grapalat"/>
          <w:i w:val="0"/>
          <w:sz w:val="24"/>
          <w:szCs w:val="24"/>
        </w:rPr>
      </w:pPr>
      <w:r w:rsidRPr="00AA5BD2">
        <w:rPr>
          <w:rFonts w:ascii="GHEA Grapalat" w:hAnsi="GHEA Grapalat"/>
          <w:i w:val="0"/>
          <w:sz w:val="24"/>
          <w:szCs w:val="24"/>
        </w:rPr>
        <w:t>1.1</w:t>
      </w:r>
      <w:r w:rsidRPr="00AA5BD2">
        <w:rPr>
          <w:rFonts w:ascii="GHEA Grapalat" w:hAnsi="GHEA Grapalat"/>
          <w:i w:val="0"/>
          <w:sz w:val="24"/>
          <w:szCs w:val="24"/>
          <w:lang w:val="hy-AM"/>
        </w:rPr>
        <w:t>.</w:t>
      </w:r>
      <w:r w:rsidRPr="00AA5BD2">
        <w:rPr>
          <w:rFonts w:ascii="GHEA Grapalat" w:hAnsi="GHEA Grapalat"/>
          <w:i w:val="0"/>
          <w:sz w:val="24"/>
          <w:szCs w:val="24"/>
          <w:lang w:val="hy-AM"/>
        </w:rPr>
        <w:tab/>
      </w:r>
      <w:r w:rsidRPr="00AA5BD2">
        <w:rPr>
          <w:rFonts w:ascii="GHEA Grapalat" w:hAnsi="GHEA Grapalat"/>
          <w:i w:val="0"/>
          <w:sz w:val="24"/>
          <w:szCs w:val="24"/>
        </w:rPr>
        <w:t xml:space="preserve">Предметом закупки является приобретение "Наименование предмета закупки" (далее — также товар) для нужд "Наименование заказчика", которые сгруппированы в </w:t>
      </w:r>
      <w:r w:rsidRPr="00DE4BB7">
        <w:rPr>
          <w:rFonts w:ascii="GHEA Grapalat" w:hAnsi="GHEA Grapalat"/>
          <w:i w:val="0"/>
          <w:sz w:val="24"/>
          <w:szCs w:val="24"/>
        </w:rPr>
        <w:t xml:space="preserve">4 </w:t>
      </w:r>
      <w:r>
        <w:rPr>
          <w:rFonts w:ascii="GHEA Grapalat" w:hAnsi="GHEA Grapalat"/>
          <w:i w:val="0"/>
          <w:sz w:val="24"/>
          <w:szCs w:val="24"/>
        </w:rPr>
        <w:t>лота</w:t>
      </w:r>
      <w:r w:rsidRPr="00AA5BD2">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CC66D4" w:rsidRPr="00AA5BD2" w:rsidTr="004D63EA">
        <w:trPr>
          <w:trHeight w:val="702"/>
          <w:jc w:val="center"/>
        </w:trPr>
        <w:tc>
          <w:tcPr>
            <w:tcW w:w="1530" w:type="dxa"/>
            <w:vAlign w:val="center"/>
          </w:tcPr>
          <w:p w:rsidR="00CC66D4" w:rsidRPr="00AA5BD2" w:rsidRDefault="00CC66D4" w:rsidP="004D63EA">
            <w:pPr>
              <w:pStyle w:val="23"/>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CC66D4" w:rsidRPr="00AA5BD2" w:rsidRDefault="00CC66D4" w:rsidP="004D63EA">
            <w:pPr>
              <w:pStyle w:val="23"/>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Наименование лота</w:t>
            </w:r>
          </w:p>
        </w:tc>
      </w:tr>
      <w:tr w:rsidR="00CC66D4" w:rsidRPr="00AA5BD2" w:rsidTr="004D63EA">
        <w:trPr>
          <w:jc w:val="center"/>
        </w:trPr>
        <w:tc>
          <w:tcPr>
            <w:tcW w:w="1530" w:type="dxa"/>
            <w:vAlign w:val="center"/>
          </w:tcPr>
          <w:p w:rsidR="00CC66D4" w:rsidRPr="00AA5BD2" w:rsidRDefault="00CC66D4" w:rsidP="004D63EA">
            <w:pPr>
              <w:pStyle w:val="23"/>
              <w:widowControl w:val="0"/>
              <w:spacing w:after="120" w:line="240" w:lineRule="auto"/>
              <w:ind w:firstLine="0"/>
              <w:jc w:val="center"/>
              <w:rPr>
                <w:rFonts w:ascii="GHEA Grapalat" w:hAnsi="GHEA Grapalat"/>
                <w:szCs w:val="24"/>
              </w:rPr>
            </w:pPr>
            <w:r w:rsidRPr="00C6146A">
              <w:rPr>
                <w:rFonts w:ascii="GHEA Grapalat" w:hAnsi="GHEA Grapalat"/>
                <w:szCs w:val="24"/>
              </w:rPr>
              <w:t>1</w:t>
            </w:r>
          </w:p>
        </w:tc>
        <w:tc>
          <w:tcPr>
            <w:tcW w:w="8820" w:type="dxa"/>
            <w:vAlign w:val="center"/>
          </w:tcPr>
          <w:p w:rsidR="00CC66D4" w:rsidRPr="00C87162" w:rsidRDefault="00CC66D4" w:rsidP="004D63EA">
            <w:pPr>
              <w:pStyle w:val="23"/>
              <w:widowControl w:val="0"/>
              <w:autoSpaceDE w:val="0"/>
              <w:autoSpaceDN w:val="0"/>
              <w:adjustRightInd w:val="0"/>
              <w:spacing w:after="120" w:line="240" w:lineRule="auto"/>
              <w:ind w:firstLine="0"/>
              <w:rPr>
                <w:rFonts w:ascii="GHEA Grapalat" w:hAnsi="GHEA Grapalat"/>
                <w:sz w:val="24"/>
                <w:szCs w:val="24"/>
                <w:u w:val="single"/>
              </w:rPr>
            </w:pPr>
            <w:r w:rsidRPr="00C87162">
              <w:rPr>
                <w:rFonts w:ascii="GHEA Grapalat" w:hAnsi="GHEA Grapalat"/>
                <w:sz w:val="24"/>
                <w:szCs w:val="24"/>
                <w:u w:val="single"/>
              </w:rPr>
              <w:t>Столы для зала мероприятий</w:t>
            </w:r>
          </w:p>
        </w:tc>
      </w:tr>
      <w:tr w:rsidR="00CC66D4" w:rsidRPr="00AA5BD2" w:rsidTr="004D63EA">
        <w:trPr>
          <w:jc w:val="center"/>
        </w:trPr>
        <w:tc>
          <w:tcPr>
            <w:tcW w:w="1530" w:type="dxa"/>
            <w:vAlign w:val="center"/>
          </w:tcPr>
          <w:p w:rsidR="00CC66D4" w:rsidRPr="00B54F64" w:rsidRDefault="00CC66D4" w:rsidP="004D63EA">
            <w:pPr>
              <w:pStyle w:val="23"/>
              <w:widowControl w:val="0"/>
              <w:spacing w:after="120" w:line="240" w:lineRule="auto"/>
              <w:ind w:firstLine="0"/>
              <w:jc w:val="center"/>
              <w:rPr>
                <w:rFonts w:ascii="GHEA Grapalat" w:hAnsi="GHEA Grapalat"/>
                <w:szCs w:val="24"/>
                <w:lang w:val="en-US"/>
              </w:rPr>
            </w:pPr>
            <w:r>
              <w:rPr>
                <w:rFonts w:ascii="GHEA Grapalat" w:hAnsi="GHEA Grapalat"/>
                <w:szCs w:val="24"/>
                <w:lang w:val="en-US"/>
              </w:rPr>
              <w:t>2</w:t>
            </w:r>
          </w:p>
        </w:tc>
        <w:tc>
          <w:tcPr>
            <w:tcW w:w="8820" w:type="dxa"/>
            <w:vAlign w:val="center"/>
          </w:tcPr>
          <w:p w:rsidR="00CC66D4" w:rsidRPr="00D55819" w:rsidRDefault="00CC66D4" w:rsidP="004D63EA">
            <w:pPr>
              <w:pStyle w:val="23"/>
              <w:widowControl w:val="0"/>
              <w:autoSpaceDE w:val="0"/>
              <w:autoSpaceDN w:val="0"/>
              <w:adjustRightInd w:val="0"/>
              <w:spacing w:after="120" w:line="240" w:lineRule="auto"/>
              <w:ind w:firstLine="0"/>
              <w:rPr>
                <w:rFonts w:ascii="GHEA Grapalat" w:hAnsi="GHEA Grapalat"/>
                <w:sz w:val="24"/>
                <w:szCs w:val="24"/>
                <w:u w:val="single"/>
                <w:lang w:val="en-US"/>
              </w:rPr>
            </w:pPr>
            <w:r>
              <w:rPr>
                <w:rFonts w:ascii="GHEA Grapalat" w:hAnsi="GHEA Grapalat"/>
                <w:sz w:val="24"/>
                <w:szCs w:val="24"/>
                <w:u w:val="single"/>
                <w:lang w:val="en-US"/>
              </w:rPr>
              <w:t>Столы для игрового зала</w:t>
            </w:r>
          </w:p>
        </w:tc>
      </w:tr>
      <w:tr w:rsidR="00CC66D4" w:rsidRPr="00AA5BD2" w:rsidTr="004D63EA">
        <w:trPr>
          <w:jc w:val="center"/>
        </w:trPr>
        <w:tc>
          <w:tcPr>
            <w:tcW w:w="1530" w:type="dxa"/>
            <w:vAlign w:val="center"/>
          </w:tcPr>
          <w:p w:rsidR="00CC66D4" w:rsidRPr="00B54F64" w:rsidRDefault="00CC66D4" w:rsidP="004D63EA">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3</w:t>
            </w:r>
          </w:p>
        </w:tc>
        <w:tc>
          <w:tcPr>
            <w:tcW w:w="8820" w:type="dxa"/>
            <w:vAlign w:val="center"/>
          </w:tcPr>
          <w:p w:rsidR="00CC66D4" w:rsidRPr="00C87162" w:rsidRDefault="00CC66D4" w:rsidP="004D63EA">
            <w:pPr>
              <w:pStyle w:val="23"/>
              <w:widowControl w:val="0"/>
              <w:autoSpaceDE w:val="0"/>
              <w:autoSpaceDN w:val="0"/>
              <w:adjustRightInd w:val="0"/>
              <w:spacing w:after="120" w:line="240" w:lineRule="auto"/>
              <w:ind w:firstLine="0"/>
              <w:rPr>
                <w:rFonts w:ascii="GHEA Grapalat" w:hAnsi="GHEA Grapalat"/>
                <w:sz w:val="24"/>
                <w:szCs w:val="24"/>
              </w:rPr>
            </w:pPr>
            <w:r w:rsidRPr="00C87162">
              <w:rPr>
                <w:rFonts w:ascii="GHEA Grapalat" w:hAnsi="GHEA Grapalat"/>
                <w:sz w:val="24"/>
                <w:szCs w:val="24"/>
                <w:u w:val="single"/>
              </w:rPr>
              <w:t>Стулья для зала мероприятий</w:t>
            </w:r>
          </w:p>
        </w:tc>
      </w:tr>
      <w:tr w:rsidR="00CC66D4" w:rsidRPr="00AA5BD2" w:rsidTr="004D63EA">
        <w:trPr>
          <w:jc w:val="center"/>
        </w:trPr>
        <w:tc>
          <w:tcPr>
            <w:tcW w:w="1530" w:type="dxa"/>
            <w:vAlign w:val="center"/>
          </w:tcPr>
          <w:p w:rsidR="00CC66D4" w:rsidRDefault="00CC66D4" w:rsidP="004D63EA">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4</w:t>
            </w:r>
          </w:p>
        </w:tc>
        <w:tc>
          <w:tcPr>
            <w:tcW w:w="8820" w:type="dxa"/>
            <w:vAlign w:val="center"/>
          </w:tcPr>
          <w:p w:rsidR="00CC66D4" w:rsidRPr="00D55819" w:rsidRDefault="00CC66D4" w:rsidP="004D63EA">
            <w:pPr>
              <w:pStyle w:val="23"/>
              <w:widowControl w:val="0"/>
              <w:autoSpaceDE w:val="0"/>
              <w:autoSpaceDN w:val="0"/>
              <w:adjustRightInd w:val="0"/>
              <w:spacing w:after="120" w:line="240" w:lineRule="auto"/>
              <w:ind w:firstLine="0"/>
              <w:rPr>
                <w:rFonts w:ascii="GHEA Grapalat" w:hAnsi="GHEA Grapalat"/>
                <w:sz w:val="24"/>
                <w:szCs w:val="24"/>
                <w:u w:val="single"/>
                <w:lang w:val="en-US"/>
              </w:rPr>
            </w:pPr>
            <w:r>
              <w:rPr>
                <w:rFonts w:ascii="GHEA Grapalat" w:hAnsi="GHEA Grapalat"/>
                <w:sz w:val="24"/>
                <w:szCs w:val="24"/>
                <w:u w:val="single"/>
                <w:lang w:val="en-US"/>
              </w:rPr>
              <w:t>Полки офисные</w:t>
            </w:r>
          </w:p>
        </w:tc>
      </w:tr>
    </w:tbl>
    <w:p w:rsidR="00CC66D4" w:rsidRPr="00AA5BD2" w:rsidRDefault="00CC66D4" w:rsidP="00CC66D4">
      <w:pPr>
        <w:pStyle w:val="23"/>
        <w:widowControl w:val="0"/>
        <w:spacing w:after="160"/>
        <w:ind w:firstLine="567"/>
        <w:rPr>
          <w:rFonts w:ascii="GHEA Grapalat" w:hAnsi="GHEA Grapalat"/>
          <w:sz w:val="24"/>
          <w:szCs w:val="24"/>
        </w:rPr>
      </w:pPr>
    </w:p>
    <w:p w:rsidR="00CC66D4" w:rsidRPr="00AA5BD2" w:rsidRDefault="00CC66D4" w:rsidP="00CC66D4">
      <w:pPr>
        <w:pStyle w:val="23"/>
        <w:widowControl w:val="0"/>
        <w:spacing w:after="160"/>
        <w:ind w:firstLine="567"/>
        <w:rPr>
          <w:rFonts w:ascii="GHEA Grapalat" w:hAnsi="GHEA Grapalat"/>
          <w:sz w:val="24"/>
          <w:szCs w:val="24"/>
        </w:rPr>
      </w:pPr>
      <w:r w:rsidRPr="00AA5BD2">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4 к настоящему Приглашению.</w:t>
      </w:r>
    </w:p>
    <w:p w:rsidR="00CC66D4" w:rsidRPr="00CC66D4" w:rsidRDefault="00CC66D4" w:rsidP="00CC66D4">
      <w:pPr>
        <w:widowControl w:val="0"/>
        <w:spacing w:after="160" w:line="360" w:lineRule="auto"/>
        <w:rPr>
          <w:rFonts w:ascii="GHEA Grapalat" w:hAnsi="GHEA Grapalat" w:cs="Sylfaen"/>
          <w:i/>
          <w:lang w:val="ru-RU"/>
        </w:rPr>
      </w:pP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 xml:space="preserve">2. ТРЕБОВАНИЯ К ПРАВУ УЧАСТНИКА НА УЧАСТИЕ, КВАЛИФИКАЦИОННЫЕ КРИТЕРИИ И ПОРЯДОК ИХ ОЦЕНКИ </w:t>
      </w:r>
    </w:p>
    <w:p w:rsidR="00CC66D4" w:rsidRPr="00CC66D4" w:rsidRDefault="00CC66D4" w:rsidP="00CC66D4">
      <w:pPr>
        <w:widowControl w:val="0"/>
        <w:tabs>
          <w:tab w:val="left" w:pos="1134"/>
        </w:tabs>
        <w:spacing w:after="160" w:line="360" w:lineRule="auto"/>
        <w:ind w:firstLine="567"/>
        <w:jc w:val="both"/>
        <w:rPr>
          <w:rFonts w:ascii="GHEA Grapalat" w:hAnsi="GHEA Grapalat" w:cs="Arial Armenian"/>
          <w:lang w:val="ru-RU"/>
        </w:rPr>
      </w:pPr>
      <w:r w:rsidRPr="00CC66D4">
        <w:rPr>
          <w:rFonts w:ascii="GHEA Grapalat" w:hAnsi="GHEA Grapalat"/>
          <w:lang w:val="ru-RU"/>
        </w:rPr>
        <w:t>2.1</w:t>
      </w:r>
      <w:r w:rsidRPr="00AA5BD2">
        <w:rPr>
          <w:rFonts w:ascii="GHEA Grapalat" w:hAnsi="GHEA Grapalat"/>
          <w:lang w:val="hy-AM"/>
        </w:rPr>
        <w:t>.</w:t>
      </w:r>
      <w:r w:rsidRPr="00AA5BD2">
        <w:rPr>
          <w:rFonts w:ascii="GHEA Grapalat" w:hAnsi="GHEA Grapalat"/>
          <w:lang w:val="hy-AM"/>
        </w:rPr>
        <w:tab/>
      </w:r>
      <w:r w:rsidRPr="00CC66D4">
        <w:rPr>
          <w:rFonts w:ascii="GHEA Grapalat" w:hAnsi="GHEA Grapalat"/>
          <w:lang w:val="ru-RU"/>
        </w:rPr>
        <w:t>В настоящей процедуре не имеют права участвовать лица:</w:t>
      </w:r>
    </w:p>
    <w:p w:rsidR="00CC66D4" w:rsidRPr="00AA5BD2" w:rsidRDefault="00CC66D4" w:rsidP="00CC66D4">
      <w:pPr>
        <w:widowControl w:val="0"/>
        <w:tabs>
          <w:tab w:val="left" w:pos="1134"/>
        </w:tabs>
        <w:spacing w:after="160" w:line="360" w:lineRule="auto"/>
        <w:ind w:firstLine="567"/>
        <w:jc w:val="both"/>
        <w:rPr>
          <w:rFonts w:ascii="GHEA Grapalat" w:hAnsi="GHEA Grapalat"/>
          <w:lang w:val="hy-AM"/>
        </w:rPr>
      </w:pPr>
      <w:r w:rsidRPr="00CC66D4">
        <w:rPr>
          <w:rFonts w:ascii="GHEA Grapalat" w:hAnsi="GHEA Grapalat"/>
          <w:lang w:val="ru-RU"/>
        </w:rPr>
        <w:t>1)</w:t>
      </w:r>
      <w:r w:rsidRPr="00AA5BD2">
        <w:rPr>
          <w:rFonts w:ascii="GHEA Grapalat" w:hAnsi="GHEA Grapalat"/>
          <w:lang w:val="hy-AM"/>
        </w:rPr>
        <w:tab/>
      </w:r>
      <w:r w:rsidRPr="00CC66D4">
        <w:rPr>
          <w:rFonts w:ascii="GHEA Grapalat" w:hAnsi="GHEA Grapalat"/>
          <w:lang w:val="ru-RU"/>
        </w:rPr>
        <w:t>которые на день подачи заявки в судебном порядке признаны банкротом;</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2)</w:t>
      </w:r>
      <w:r w:rsidRPr="00AA5BD2">
        <w:rPr>
          <w:rFonts w:ascii="GHEA Grapalat" w:hAnsi="GHEA Grapalat"/>
          <w:lang w:val="hy-AM"/>
        </w:rPr>
        <w:tab/>
      </w:r>
      <w:r w:rsidRPr="00CC66D4">
        <w:rPr>
          <w:rFonts w:ascii="GHEA Grapalat" w:hAnsi="GHEA Grapalat"/>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3)</w:t>
      </w:r>
      <w:r w:rsidRPr="00AA5BD2">
        <w:rPr>
          <w:rFonts w:ascii="GHEA Grapalat" w:hAnsi="GHEA Grapalat"/>
          <w:lang w:val="hy-AM"/>
        </w:rPr>
        <w:tab/>
      </w:r>
      <w:r w:rsidRPr="00CC66D4">
        <w:rPr>
          <w:rFonts w:ascii="GHEA Grapalat" w:hAnsi="GHEA Grapalat"/>
          <w:lang w:val="ru-RU"/>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w:t>
      </w:r>
      <w:r w:rsidRPr="00CC66D4">
        <w:rPr>
          <w:rFonts w:ascii="GHEA Grapalat" w:hAnsi="GHEA Grapalat"/>
          <w:lang w:val="ru-RU"/>
        </w:rPr>
        <w:lastRenderedPageBreak/>
        <w:t>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4)</w:t>
      </w:r>
      <w:r w:rsidRPr="00AA5BD2">
        <w:rPr>
          <w:rFonts w:ascii="GHEA Grapalat" w:hAnsi="GHEA Grapalat"/>
          <w:lang w:val="hy-AM"/>
        </w:rPr>
        <w:tab/>
      </w:r>
      <w:r w:rsidRPr="00CC66D4">
        <w:rPr>
          <w:rFonts w:ascii="GHEA Grapalat" w:hAnsi="GHEA Grapalat"/>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5)</w:t>
      </w:r>
      <w:r w:rsidRPr="00AA5BD2">
        <w:rPr>
          <w:rFonts w:ascii="GHEA Grapalat" w:hAnsi="GHEA Grapalat"/>
          <w:lang w:val="hy-AM"/>
        </w:rPr>
        <w:tab/>
      </w:r>
      <w:r w:rsidRPr="00CC66D4">
        <w:rPr>
          <w:rFonts w:ascii="GHEA Grapalat" w:hAnsi="GHEA Grapalat"/>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6)</w:t>
      </w:r>
      <w:r w:rsidRPr="00AA5BD2">
        <w:rPr>
          <w:rFonts w:ascii="GHEA Grapalat" w:hAnsi="GHEA Grapalat"/>
          <w:lang w:val="hy-AM"/>
        </w:rPr>
        <w:tab/>
      </w:r>
      <w:r w:rsidRPr="00CC66D4">
        <w:rPr>
          <w:rFonts w:ascii="GHEA Grapalat" w:hAnsi="GHEA Grapalat"/>
          <w:lang w:val="ru-RU"/>
        </w:rPr>
        <w:t>которые по состоянию на день подачи заявки включены в список участников, не имеющих права на участие в процессе закупок.</w:t>
      </w:r>
    </w:p>
    <w:p w:rsidR="00CC66D4" w:rsidRPr="00CC66D4" w:rsidRDefault="00CC66D4" w:rsidP="00CC66D4">
      <w:pPr>
        <w:widowControl w:val="0"/>
        <w:spacing w:after="160" w:line="360" w:lineRule="auto"/>
        <w:ind w:firstLine="567"/>
        <w:jc w:val="both"/>
        <w:rPr>
          <w:rFonts w:ascii="GHEA Grapalat" w:hAnsi="GHEA Grapalat" w:cs="Sylfaen"/>
          <w:lang w:val="ru-RU"/>
        </w:rPr>
      </w:pPr>
      <w:r w:rsidRPr="00CC66D4">
        <w:rPr>
          <w:rFonts w:ascii="GHEA Grapalat" w:hAnsi="GHEA Grapalat"/>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2.2.</w:t>
      </w:r>
      <w:r w:rsidRPr="00AA5BD2">
        <w:rPr>
          <w:rFonts w:ascii="GHEA Grapalat" w:hAnsi="GHEA Grapalat"/>
          <w:lang w:val="hy-AM"/>
        </w:rPr>
        <w:tab/>
      </w:r>
      <w:r w:rsidRPr="00CC66D4">
        <w:rPr>
          <w:rFonts w:ascii="GHEA Grapalat" w:hAnsi="GHEA Grapalat"/>
          <w:lang w:val="ru-RU"/>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2.3.</w:t>
      </w:r>
      <w:r w:rsidRPr="00AA5BD2">
        <w:rPr>
          <w:rFonts w:ascii="GHEA Grapalat" w:hAnsi="GHEA Grapalat"/>
          <w:lang w:val="hy-AM"/>
        </w:rPr>
        <w:tab/>
      </w:r>
      <w:r w:rsidRPr="00CC66D4">
        <w:rPr>
          <w:rFonts w:ascii="GHEA Grapalat" w:hAnsi="GHEA Grapalat"/>
          <w:lang w:val="ru-RU"/>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66D4" w:rsidRPr="00AA5BD2" w:rsidRDefault="00CC66D4" w:rsidP="00CC66D4">
      <w:pPr>
        <w:pStyle w:val="af4"/>
        <w:widowControl w:val="0"/>
        <w:spacing w:before="0" w:beforeAutospacing="0" w:after="160" w:afterAutospacing="0" w:line="360" w:lineRule="auto"/>
        <w:ind w:firstLine="567"/>
        <w:jc w:val="both"/>
        <w:rPr>
          <w:rFonts w:ascii="GHEA Grapalat" w:hAnsi="GHEA Grapalat"/>
        </w:rPr>
      </w:pPr>
      <w:r w:rsidRPr="00AA5BD2">
        <w:rPr>
          <w:rFonts w:ascii="GHEA Grapalat" w:hAnsi="GHEA Grapalat"/>
        </w:rPr>
        <w:t>По смыслу пункта 119 Порядка:</w:t>
      </w: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rPr>
        <w:lastRenderedPageBreak/>
        <w:t>1)</w:t>
      </w:r>
      <w:r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2)</w:t>
      </w:r>
      <w:r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а.</w:t>
      </w:r>
      <w:r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б.</w:t>
      </w:r>
      <w:r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в.</w:t>
      </w:r>
      <w:r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color w:val="000000"/>
          <w:lang w:val="hy-AM"/>
        </w:rPr>
      </w:pPr>
      <w:r w:rsidRPr="00AA5BD2">
        <w:rPr>
          <w:rFonts w:ascii="GHEA Grapalat" w:hAnsi="GHEA Grapalat"/>
          <w:color w:val="000000"/>
        </w:rPr>
        <w:t>г.</w:t>
      </w:r>
      <w:r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color w:val="000000"/>
          <w:lang w:val="hy-AM"/>
        </w:rPr>
      </w:pP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rPr>
        <w:t>3)</w:t>
      </w:r>
      <w:r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а.</w:t>
      </w:r>
      <w:r w:rsidRPr="00AA5BD2">
        <w:rPr>
          <w:rFonts w:ascii="GHEA Grapalat" w:hAnsi="GHEA Grapalat"/>
          <w:color w:val="000000"/>
          <w:lang w:val="hy-AM"/>
        </w:rPr>
        <w:tab/>
      </w:r>
      <w:r w:rsidRPr="00AA5BD2">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б.</w:t>
      </w:r>
      <w:r w:rsidRPr="00AA5BD2">
        <w:rPr>
          <w:rFonts w:ascii="GHEA Grapalat" w:hAnsi="GHEA Grapalat"/>
          <w:color w:val="000000"/>
          <w:lang w:val="hy-AM"/>
        </w:rPr>
        <w:tab/>
      </w:r>
      <w:r w:rsidRPr="00AA5BD2">
        <w:rPr>
          <w:rFonts w:ascii="GHEA Grapalat" w:hAnsi="GHEA Grapalat"/>
          <w:color w:val="000000"/>
        </w:rPr>
        <w:t xml:space="preserve">участник (акционер) и (или) участники (акционеры) либо члены их </w:t>
      </w:r>
      <w:r w:rsidRPr="00AA5BD2">
        <w:rPr>
          <w:rFonts w:ascii="GHEA Grapalat" w:hAnsi="GHEA Grapalat"/>
          <w:color w:val="000000"/>
        </w:rPr>
        <w:lastRenderedPageBreak/>
        <w:t>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rPr>
      </w:pPr>
      <w:r w:rsidRPr="00AA5BD2">
        <w:rPr>
          <w:rFonts w:ascii="GHEA Grapalat" w:hAnsi="GHEA Grapalat"/>
          <w:color w:val="000000"/>
        </w:rPr>
        <w:t>в.</w:t>
      </w:r>
      <w:r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66D4" w:rsidRPr="00AA5BD2" w:rsidRDefault="00CC66D4" w:rsidP="00CC66D4">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г.</w:t>
      </w:r>
      <w:r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CC66D4" w:rsidRPr="00AA5BD2" w:rsidRDefault="00CC66D4" w:rsidP="00CC66D4">
      <w:pPr>
        <w:widowControl w:val="0"/>
        <w:spacing w:after="160" w:line="360" w:lineRule="auto"/>
        <w:ind w:firstLine="567"/>
        <w:jc w:val="both"/>
        <w:rPr>
          <w:rFonts w:ascii="GHEA Grapalat" w:hAnsi="GHEA Grapalat"/>
          <w:color w:val="000000"/>
          <w:lang w:val="hy-AM"/>
        </w:rPr>
      </w:pPr>
      <w:r w:rsidRPr="00CC66D4">
        <w:rPr>
          <w:rFonts w:ascii="GHEA Grapalat" w:hAnsi="GHEA Grapalat"/>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CC66D4" w:rsidRPr="00AA5BD2" w:rsidRDefault="00CC66D4" w:rsidP="00CC66D4">
      <w:pPr>
        <w:widowControl w:val="0"/>
        <w:spacing w:after="160" w:line="360" w:lineRule="auto"/>
        <w:ind w:firstLine="567"/>
        <w:jc w:val="both"/>
        <w:rPr>
          <w:rFonts w:ascii="GHEA Grapalat" w:hAnsi="GHEA Grapalat"/>
          <w:color w:val="000000"/>
          <w:lang w:val="hy-AM"/>
        </w:rPr>
      </w:pPr>
    </w:p>
    <w:p w:rsidR="00CC66D4" w:rsidRPr="00CC66D4" w:rsidRDefault="00CC66D4" w:rsidP="00CC66D4">
      <w:pPr>
        <w:widowControl w:val="0"/>
        <w:tabs>
          <w:tab w:val="left" w:pos="1134"/>
        </w:tabs>
        <w:spacing w:after="160" w:line="360" w:lineRule="auto"/>
        <w:ind w:firstLine="567"/>
        <w:jc w:val="both"/>
        <w:rPr>
          <w:rFonts w:ascii="GHEA Grapalat" w:hAnsi="GHEA Grapalat" w:cs="Arial"/>
          <w:lang w:val="ru-RU"/>
        </w:rPr>
      </w:pPr>
      <w:r w:rsidRPr="00CC66D4">
        <w:rPr>
          <w:rFonts w:ascii="GHEA Grapalat" w:hAnsi="GHEA Grapalat"/>
          <w:lang w:val="ru-RU"/>
        </w:rPr>
        <w:t>2.4.</w:t>
      </w:r>
      <w:r w:rsidRPr="00AA5BD2">
        <w:rPr>
          <w:rFonts w:ascii="GHEA Grapalat" w:hAnsi="GHEA Grapalat"/>
          <w:lang w:val="hy-AM"/>
        </w:rPr>
        <w:tab/>
      </w:r>
      <w:r w:rsidRPr="00CC66D4">
        <w:rPr>
          <w:rFonts w:ascii="GHEA Grapalat" w:hAnsi="GHEA Grapalat"/>
          <w:lang w:val="ru-RU"/>
        </w:rPr>
        <w:t>Участник должен иметь требуемые для исполнения предусмотренных заключаемым договором обязательств:</w:t>
      </w:r>
    </w:p>
    <w:p w:rsidR="00CC66D4" w:rsidRPr="00CC66D4" w:rsidRDefault="00CC66D4" w:rsidP="00CC66D4">
      <w:pPr>
        <w:widowControl w:val="0"/>
        <w:tabs>
          <w:tab w:val="left" w:pos="1134"/>
        </w:tabs>
        <w:spacing w:after="160" w:line="360" w:lineRule="auto"/>
        <w:ind w:firstLine="567"/>
        <w:jc w:val="both"/>
        <w:rPr>
          <w:rFonts w:ascii="GHEA Grapalat" w:hAnsi="GHEA Grapalat" w:cs="Arial"/>
          <w:lang w:val="ru-RU"/>
        </w:rPr>
      </w:pPr>
      <w:r w:rsidRPr="00CC66D4">
        <w:rPr>
          <w:rFonts w:ascii="GHEA Grapalat" w:hAnsi="GHEA Grapalat"/>
          <w:lang w:val="ru-RU"/>
        </w:rPr>
        <w:t>1)</w:t>
      </w:r>
      <w:r w:rsidRPr="00AA5BD2">
        <w:rPr>
          <w:rFonts w:ascii="GHEA Grapalat" w:hAnsi="GHEA Grapalat"/>
          <w:lang w:val="hy-AM"/>
        </w:rPr>
        <w:tab/>
      </w:r>
      <w:r w:rsidRPr="00CC66D4">
        <w:rPr>
          <w:rFonts w:ascii="GHEA Grapalat" w:hAnsi="GHEA Grapalat"/>
          <w:lang w:val="ru-RU"/>
        </w:rPr>
        <w:t>профессиональный опыт,</w:t>
      </w:r>
    </w:p>
    <w:p w:rsidR="00CC66D4" w:rsidRPr="00CC66D4" w:rsidRDefault="00CC66D4" w:rsidP="00CC66D4">
      <w:pPr>
        <w:widowControl w:val="0"/>
        <w:tabs>
          <w:tab w:val="left" w:pos="1134"/>
        </w:tabs>
        <w:spacing w:after="160" w:line="360" w:lineRule="auto"/>
        <w:ind w:firstLine="567"/>
        <w:jc w:val="both"/>
        <w:rPr>
          <w:rFonts w:ascii="GHEA Grapalat" w:hAnsi="GHEA Grapalat" w:cs="Arial"/>
          <w:lang w:val="ru-RU"/>
        </w:rPr>
      </w:pPr>
      <w:r w:rsidRPr="00CC66D4">
        <w:rPr>
          <w:rFonts w:ascii="GHEA Grapalat" w:hAnsi="GHEA Grapalat"/>
          <w:lang w:val="ru-RU"/>
        </w:rPr>
        <w:t>2)</w:t>
      </w:r>
      <w:r w:rsidRPr="00AA5BD2">
        <w:rPr>
          <w:rFonts w:ascii="GHEA Grapalat" w:hAnsi="GHEA Grapalat"/>
          <w:lang w:val="hy-AM"/>
        </w:rPr>
        <w:tab/>
      </w:r>
      <w:r w:rsidRPr="00CC66D4">
        <w:rPr>
          <w:rFonts w:ascii="GHEA Grapalat" w:hAnsi="GHEA Grapalat"/>
          <w:lang w:val="ru-RU"/>
        </w:rPr>
        <w:t>технические средства,</w:t>
      </w:r>
    </w:p>
    <w:p w:rsidR="00CC66D4" w:rsidRPr="00CC66D4" w:rsidRDefault="00CC66D4" w:rsidP="00CC66D4">
      <w:pPr>
        <w:widowControl w:val="0"/>
        <w:tabs>
          <w:tab w:val="left" w:pos="1134"/>
        </w:tabs>
        <w:spacing w:after="160" w:line="360" w:lineRule="auto"/>
        <w:ind w:firstLine="567"/>
        <w:jc w:val="both"/>
        <w:rPr>
          <w:rFonts w:ascii="GHEA Grapalat" w:hAnsi="GHEA Grapalat" w:cs="Arial"/>
          <w:lang w:val="ru-RU"/>
        </w:rPr>
      </w:pPr>
      <w:r w:rsidRPr="00CC66D4">
        <w:rPr>
          <w:rFonts w:ascii="GHEA Grapalat" w:hAnsi="GHEA Grapalat"/>
          <w:lang w:val="ru-RU"/>
        </w:rPr>
        <w:t>3)</w:t>
      </w:r>
      <w:r w:rsidRPr="00AA5BD2">
        <w:rPr>
          <w:rFonts w:ascii="GHEA Grapalat" w:hAnsi="GHEA Grapalat"/>
          <w:lang w:val="hy-AM"/>
        </w:rPr>
        <w:tab/>
      </w:r>
      <w:r w:rsidRPr="00CC66D4">
        <w:rPr>
          <w:rFonts w:ascii="GHEA Grapalat" w:hAnsi="GHEA Grapalat"/>
          <w:lang w:val="ru-RU"/>
        </w:rPr>
        <w:t>финансовые средства,</w:t>
      </w:r>
    </w:p>
    <w:p w:rsidR="00CC66D4" w:rsidRPr="00CC66D4" w:rsidRDefault="00CC66D4" w:rsidP="00CC66D4">
      <w:pPr>
        <w:widowControl w:val="0"/>
        <w:tabs>
          <w:tab w:val="left" w:pos="1134"/>
        </w:tabs>
        <w:spacing w:after="160" w:line="360" w:lineRule="auto"/>
        <w:ind w:firstLine="567"/>
        <w:jc w:val="both"/>
        <w:rPr>
          <w:rFonts w:ascii="GHEA Grapalat" w:hAnsi="GHEA Grapalat" w:cs="Arial Armenian"/>
          <w:lang w:val="ru-RU"/>
        </w:rPr>
      </w:pPr>
      <w:r w:rsidRPr="00CC66D4">
        <w:rPr>
          <w:rFonts w:ascii="GHEA Grapalat" w:hAnsi="GHEA Grapalat"/>
          <w:lang w:val="ru-RU"/>
        </w:rPr>
        <w:t>4)</w:t>
      </w:r>
      <w:r w:rsidRPr="00AA5BD2">
        <w:rPr>
          <w:rFonts w:ascii="GHEA Grapalat" w:hAnsi="GHEA Grapalat"/>
          <w:lang w:val="hy-AM"/>
        </w:rPr>
        <w:tab/>
      </w:r>
      <w:r w:rsidRPr="00CC66D4">
        <w:rPr>
          <w:rFonts w:ascii="GHEA Grapalat" w:hAnsi="GHEA Grapalat"/>
          <w:lang w:val="ru-RU"/>
        </w:rPr>
        <w:t>трудовые ресурсы.</w:t>
      </w:r>
    </w:p>
    <w:p w:rsidR="00CC66D4" w:rsidRPr="00CC66D4" w:rsidRDefault="00CC66D4" w:rsidP="00CC66D4">
      <w:pPr>
        <w:widowControl w:val="0"/>
        <w:tabs>
          <w:tab w:val="left" w:pos="1134"/>
        </w:tabs>
        <w:spacing w:after="160" w:line="360" w:lineRule="auto"/>
        <w:ind w:firstLine="567"/>
        <w:jc w:val="both"/>
        <w:rPr>
          <w:rFonts w:ascii="GHEA Grapalat" w:hAnsi="GHEA Grapalat" w:cs="Arial"/>
          <w:lang w:val="ru-RU"/>
        </w:rPr>
      </w:pPr>
      <w:r w:rsidRPr="00CC66D4">
        <w:rPr>
          <w:rFonts w:ascii="GHEA Grapalat" w:hAnsi="GHEA Grapalat"/>
          <w:lang w:val="ru-RU"/>
        </w:rPr>
        <w:t>2.5</w:t>
      </w:r>
      <w:r w:rsidRPr="00AA5BD2">
        <w:rPr>
          <w:rFonts w:ascii="GHEA Grapalat" w:hAnsi="GHEA Grapalat"/>
          <w:lang w:val="hy-AM"/>
        </w:rPr>
        <w:t>.</w:t>
      </w:r>
      <w:r w:rsidRPr="00AA5BD2">
        <w:rPr>
          <w:rFonts w:ascii="GHEA Grapalat" w:hAnsi="GHEA Grapalat"/>
          <w:lang w:val="hy-AM"/>
        </w:rPr>
        <w:tab/>
      </w:r>
      <w:r w:rsidRPr="00CC66D4">
        <w:rPr>
          <w:rFonts w:ascii="GHEA Grapalat" w:hAnsi="GHEA Grapalat"/>
          <w:lang w:val="ru-RU"/>
        </w:rPr>
        <w:t>Предъявляемые к участнику:</w:t>
      </w:r>
    </w:p>
    <w:p w:rsidR="00CC66D4" w:rsidRPr="00CC66D4" w:rsidRDefault="00CC66D4" w:rsidP="00CC66D4">
      <w:pPr>
        <w:widowControl w:val="0"/>
        <w:tabs>
          <w:tab w:val="left" w:pos="1134"/>
        </w:tabs>
        <w:spacing w:after="160" w:line="360" w:lineRule="auto"/>
        <w:ind w:firstLine="567"/>
        <w:jc w:val="both"/>
        <w:rPr>
          <w:rFonts w:ascii="GHEA Grapalat" w:hAnsi="GHEA Grapalat" w:cs="Arial Armenian"/>
          <w:lang w:val="ru-RU"/>
        </w:rPr>
      </w:pPr>
      <w:r w:rsidRPr="00CC66D4">
        <w:rPr>
          <w:rFonts w:ascii="GHEA Grapalat" w:hAnsi="GHEA Grapalat"/>
          <w:lang w:val="ru-RU"/>
        </w:rPr>
        <w:t>1)</w:t>
      </w:r>
      <w:r w:rsidRPr="00AA5BD2">
        <w:rPr>
          <w:rFonts w:ascii="GHEA Grapalat" w:hAnsi="GHEA Grapalat"/>
          <w:lang w:val="hy-AM"/>
        </w:rPr>
        <w:tab/>
      </w:r>
      <w:r w:rsidRPr="00CC66D4">
        <w:rPr>
          <w:rFonts w:ascii="GHEA Grapalat" w:hAnsi="GHEA Grapalat"/>
          <w:lang w:val="ru-RU"/>
        </w:rPr>
        <w:t>квалификационный критерий "Профессиональный опыт" устанавливается и оценивается в следующем порядке:</w:t>
      </w:r>
    </w:p>
    <w:p w:rsidR="00CC66D4" w:rsidRPr="00CC66D4" w:rsidRDefault="00CC66D4" w:rsidP="00CC66D4">
      <w:pPr>
        <w:widowControl w:val="0"/>
        <w:tabs>
          <w:tab w:val="left" w:pos="1134"/>
        </w:tabs>
        <w:spacing w:after="160" w:line="360" w:lineRule="auto"/>
        <w:ind w:firstLine="567"/>
        <w:jc w:val="both"/>
        <w:rPr>
          <w:rFonts w:ascii="GHEA Grapalat" w:hAnsi="GHEA Grapalat" w:cs="Arial Armenian"/>
          <w:lang w:val="ru-RU"/>
        </w:rPr>
      </w:pPr>
      <w:r w:rsidRPr="00CC66D4">
        <w:rPr>
          <w:rFonts w:ascii="GHEA Grapalat" w:hAnsi="GHEA Grapalat"/>
          <w:lang w:val="ru-RU"/>
        </w:rPr>
        <w:lastRenderedPageBreak/>
        <w:t>а.</w:t>
      </w:r>
      <w:r w:rsidRPr="00AA5BD2">
        <w:rPr>
          <w:rFonts w:ascii="GHEA Grapalat" w:hAnsi="GHEA Grapalat"/>
          <w:lang w:val="hy-AM"/>
        </w:rPr>
        <w:tab/>
      </w:r>
      <w:r w:rsidRPr="00CC66D4">
        <w:rPr>
          <w:rFonts w:ascii="GHEA Grapalat" w:hAnsi="GHEA Grapalat"/>
          <w:lang w:val="ru-RU"/>
        </w:rPr>
        <w:t xml:space="preserve">участник по заявке представляет утвержденное им объявление о наличии опыта исполнения аналогичного (однотипного) договора. </w:t>
      </w:r>
    </w:p>
    <w:p w:rsidR="00CC66D4" w:rsidRPr="00CC66D4" w:rsidRDefault="00CC66D4" w:rsidP="00CC66D4">
      <w:pPr>
        <w:widowControl w:val="0"/>
        <w:spacing w:after="160" w:line="360" w:lineRule="auto"/>
        <w:ind w:firstLine="567"/>
        <w:jc w:val="both"/>
        <w:rPr>
          <w:rFonts w:ascii="GHEA Grapalat" w:hAnsi="GHEA Grapalat" w:cs="Arial Armenian"/>
          <w:lang w:val="ru-RU"/>
        </w:rPr>
      </w:pPr>
      <w:r w:rsidRPr="00CC66D4">
        <w:rPr>
          <w:rFonts w:ascii="GHEA Grapalat" w:hAnsi="GHEA Grapalat"/>
          <w:lang w:val="ru-RU"/>
        </w:rPr>
        <w:t>По смыслу настоящей процедуры аналогичным является факт поставки _________________________________________________________________ товаров.</w:t>
      </w:r>
    </w:p>
    <w:p w:rsidR="00CC66D4" w:rsidRPr="00CC66D4" w:rsidRDefault="00CC66D4" w:rsidP="00CC66D4">
      <w:pPr>
        <w:widowControl w:val="0"/>
        <w:tabs>
          <w:tab w:val="left" w:pos="1134"/>
        </w:tabs>
        <w:spacing w:after="160" w:line="360" w:lineRule="auto"/>
        <w:ind w:firstLine="567"/>
        <w:jc w:val="both"/>
        <w:rPr>
          <w:rFonts w:ascii="GHEA Grapalat" w:hAnsi="GHEA Grapalat" w:cs="Tahoma"/>
          <w:lang w:val="ru-RU"/>
        </w:rPr>
      </w:pPr>
      <w:r w:rsidRPr="00CC66D4">
        <w:rPr>
          <w:rFonts w:ascii="GHEA Grapalat" w:hAnsi="GHEA Grapalat"/>
          <w:lang w:val="ru-RU"/>
        </w:rPr>
        <w:t>б.</w:t>
      </w:r>
      <w:r w:rsidRPr="00CC66D4">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2)</w:t>
      </w:r>
      <w:r w:rsidRPr="00CC66D4">
        <w:rPr>
          <w:rFonts w:ascii="GHEA Grapalat" w:hAnsi="GHEA Grapalat"/>
          <w:lang w:val="ru-RU"/>
        </w:rPr>
        <w:tab/>
        <w:t>квалификационный критерий "Технические средства" устанавливается и оценивается в следующем порядке:</w:t>
      </w:r>
    </w:p>
    <w:p w:rsidR="00CC66D4" w:rsidRPr="00CC66D4" w:rsidRDefault="00CC66D4" w:rsidP="00CC66D4">
      <w:pPr>
        <w:widowControl w:val="0"/>
        <w:tabs>
          <w:tab w:val="left" w:pos="1134"/>
        </w:tabs>
        <w:spacing w:after="160" w:line="360" w:lineRule="auto"/>
        <w:ind w:firstLine="567"/>
        <w:jc w:val="both"/>
        <w:rPr>
          <w:rFonts w:ascii="GHEA Grapalat" w:hAnsi="GHEA Grapalat" w:cs="Arial Armenian"/>
          <w:lang w:val="ru-RU"/>
        </w:rPr>
      </w:pPr>
      <w:r w:rsidRPr="00CC66D4">
        <w:rPr>
          <w:rFonts w:ascii="GHEA Grapalat" w:hAnsi="GHEA Grapalat"/>
          <w:lang w:val="ru-RU"/>
        </w:rPr>
        <w:t>а.</w:t>
      </w:r>
      <w:r w:rsidRPr="00CC66D4">
        <w:rPr>
          <w:rFonts w:ascii="GHEA Grapalat" w:hAnsi="GHEA Grapalat"/>
          <w:lang w:val="ru-RU"/>
        </w:rPr>
        <w:tab/>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CC66D4" w:rsidRPr="00CC66D4" w:rsidRDefault="00CC66D4" w:rsidP="00CC66D4">
      <w:pPr>
        <w:widowControl w:val="0"/>
        <w:tabs>
          <w:tab w:val="left" w:pos="1134"/>
        </w:tabs>
        <w:spacing w:after="160" w:line="360" w:lineRule="auto"/>
        <w:ind w:firstLine="567"/>
        <w:jc w:val="both"/>
        <w:rPr>
          <w:rFonts w:ascii="GHEA Grapalat" w:hAnsi="GHEA Grapalat" w:cs="Arial Armenian"/>
          <w:lang w:val="ru-RU"/>
        </w:rPr>
      </w:pPr>
      <w:r w:rsidRPr="00CC66D4">
        <w:rPr>
          <w:rFonts w:ascii="GHEA Grapalat" w:hAnsi="GHEA Grapalat"/>
          <w:lang w:val="ru-RU"/>
        </w:rPr>
        <w:t>б.</w:t>
      </w:r>
      <w:r w:rsidRPr="00CC66D4">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C66D4" w:rsidRPr="00CC66D4" w:rsidRDefault="00CC66D4" w:rsidP="00CC66D4">
      <w:pPr>
        <w:widowControl w:val="0"/>
        <w:tabs>
          <w:tab w:val="left" w:pos="1134"/>
        </w:tabs>
        <w:spacing w:after="160" w:line="360" w:lineRule="auto"/>
        <w:ind w:firstLine="567"/>
        <w:jc w:val="both"/>
        <w:rPr>
          <w:rFonts w:ascii="GHEA Grapalat" w:hAnsi="GHEA Grapalat" w:cs="Arial"/>
          <w:lang w:val="ru-RU"/>
        </w:rPr>
      </w:pPr>
      <w:r w:rsidRPr="00CC66D4">
        <w:rPr>
          <w:rFonts w:ascii="GHEA Grapalat" w:hAnsi="GHEA Grapalat"/>
          <w:lang w:val="ru-RU"/>
        </w:rPr>
        <w:t>3)</w:t>
      </w:r>
      <w:r w:rsidRPr="00CC66D4">
        <w:rPr>
          <w:rFonts w:ascii="GHEA Grapalat" w:hAnsi="GHEA Grapalat"/>
          <w:lang w:val="ru-RU"/>
        </w:rPr>
        <w:tab/>
        <w:t>квалификационный критерий "Финансовые средства" устанавливается и оценивается в следующем порядке:</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а.</w:t>
      </w:r>
      <w:r w:rsidRPr="00AA5BD2">
        <w:rPr>
          <w:rFonts w:ascii="GHEA Grapalat" w:hAnsi="GHEA Grapalat"/>
          <w:sz w:val="24"/>
          <w:szCs w:val="24"/>
        </w:rPr>
        <w:tab/>
        <w:t>участник представляет в заявке утвержденное им объявление о наличии финансовых средств, необходимых для исполнения заключаемого договора;</w:t>
      </w:r>
    </w:p>
    <w:p w:rsidR="00CC66D4" w:rsidRPr="00AA5BD2" w:rsidDel="006A0D8B"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б.</w:t>
      </w:r>
      <w:r w:rsidRPr="00AA5BD2">
        <w:rPr>
          <w:rFonts w:ascii="GHEA Grapalat" w:hAnsi="GHEA Grapalat"/>
          <w:sz w:val="24"/>
          <w:szCs w:val="24"/>
        </w:rPr>
        <w:tab/>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C66D4" w:rsidRPr="00CC66D4" w:rsidRDefault="00CC66D4" w:rsidP="00CC66D4">
      <w:pPr>
        <w:widowControl w:val="0"/>
        <w:tabs>
          <w:tab w:val="left" w:pos="1134"/>
        </w:tabs>
        <w:spacing w:after="160" w:line="360" w:lineRule="auto"/>
        <w:ind w:firstLine="567"/>
        <w:jc w:val="both"/>
        <w:rPr>
          <w:rFonts w:ascii="GHEA Grapalat" w:hAnsi="GHEA Grapalat" w:cs="Arial"/>
          <w:lang w:val="ru-RU"/>
        </w:rPr>
      </w:pPr>
      <w:r w:rsidRPr="00CC66D4">
        <w:rPr>
          <w:rFonts w:ascii="GHEA Grapalat" w:hAnsi="GHEA Grapalat"/>
          <w:lang w:val="ru-RU"/>
        </w:rPr>
        <w:t>4)</w:t>
      </w:r>
      <w:r w:rsidRPr="00CC66D4">
        <w:rPr>
          <w:rFonts w:ascii="GHEA Grapalat" w:hAnsi="GHEA Grapalat"/>
          <w:lang w:val="ru-RU"/>
        </w:rPr>
        <w:tab/>
        <w:t>квалификационный критерий "Трудовые ресурсы" устанавливается и оценивается в следующем порядке:</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а.</w:t>
      </w:r>
      <w:r w:rsidRPr="00CC66D4">
        <w:rPr>
          <w:rFonts w:ascii="GHEA Grapalat" w:hAnsi="GHEA Grapalat"/>
          <w:lang w:val="ru-RU"/>
        </w:rPr>
        <w:tab/>
        <w:t>участник представляет в заявке утвержденное им объявление о наличии трудовых ресурсов, необходимых для исполнения заключаемого договора, указавколичество сотрудников, посредством которых участник должен обеспечить выполнение контракта;</w:t>
      </w:r>
    </w:p>
    <w:p w:rsidR="00CC66D4" w:rsidRPr="00CC66D4" w:rsidRDefault="00CC66D4" w:rsidP="00CC66D4">
      <w:pPr>
        <w:widowControl w:val="0"/>
        <w:tabs>
          <w:tab w:val="left" w:pos="1134"/>
        </w:tabs>
        <w:spacing w:after="160" w:line="360" w:lineRule="auto"/>
        <w:ind w:firstLine="567"/>
        <w:jc w:val="both"/>
        <w:rPr>
          <w:rFonts w:ascii="GHEA Grapalat" w:hAnsi="GHEA Grapalat" w:cs="Arial Armenian"/>
          <w:lang w:val="ru-RU"/>
        </w:rPr>
      </w:pPr>
      <w:r w:rsidRPr="00CC66D4">
        <w:rPr>
          <w:rFonts w:ascii="GHEA Grapalat" w:hAnsi="GHEA Grapalat"/>
          <w:lang w:val="ru-RU"/>
        </w:rPr>
        <w:t>б.</w:t>
      </w:r>
      <w:r w:rsidRPr="00CC66D4">
        <w:rPr>
          <w:rFonts w:ascii="GHEA Grapalat" w:hAnsi="GHEA Grapalat"/>
          <w:lang w:val="ru-RU"/>
        </w:rPr>
        <w:tab/>
        <w:t xml:space="preserve">квалификация участника по части этого критерия оценивается удовлетворительно, если последний обеспечивает требование, предусмотренное </w:t>
      </w:r>
      <w:r w:rsidRPr="00CC66D4">
        <w:rPr>
          <w:rFonts w:ascii="GHEA Grapalat" w:hAnsi="GHEA Grapalat"/>
          <w:lang w:val="ru-RU"/>
        </w:rPr>
        <w:lastRenderedPageBreak/>
        <w:t>настоящим подпунктом.</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2.6.</w:t>
      </w:r>
      <w:r w:rsidRPr="00AA5BD2">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CC66D4" w:rsidRPr="00AA5BD2" w:rsidRDefault="00CC66D4" w:rsidP="00CC66D4">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2.7.</w:t>
      </w:r>
      <w:r w:rsidRPr="00AA5BD2">
        <w:rPr>
          <w:rFonts w:ascii="GHEA Grapalat" w:hAnsi="GHEA Grapalat"/>
          <w:sz w:val="24"/>
          <w:szCs w:val="24"/>
        </w:rPr>
        <w:tab/>
        <w:t>Участники могут участвовать в настоящей процедуре в порядке совместной деятельности (консорциумом). В подобном случае:</w:t>
      </w:r>
    </w:p>
    <w:p w:rsidR="00CC66D4" w:rsidRPr="00AA5BD2" w:rsidRDefault="00CC66D4" w:rsidP="00CC66D4">
      <w:pPr>
        <w:pStyle w:val="23"/>
        <w:widowControl w:val="0"/>
        <w:tabs>
          <w:tab w:val="left" w:pos="1134"/>
        </w:tabs>
        <w:spacing w:after="160" w:line="336" w:lineRule="auto"/>
        <w:ind w:firstLine="567"/>
        <w:rPr>
          <w:rFonts w:ascii="GHEA Grapalat" w:hAnsi="GHEA Grapalat" w:cs="Sylfaen"/>
          <w:sz w:val="24"/>
          <w:szCs w:val="24"/>
        </w:rPr>
      </w:pPr>
      <w:r w:rsidRPr="00AA5BD2">
        <w:rPr>
          <w:rFonts w:ascii="GHEA Grapalat" w:hAnsi="GHEA Grapalat"/>
          <w:sz w:val="24"/>
          <w:szCs w:val="24"/>
        </w:rPr>
        <w:t>1)</w:t>
      </w:r>
      <w:r w:rsidRPr="00AA5BD2">
        <w:rPr>
          <w:rFonts w:ascii="GHEA Grapalat" w:hAnsi="GHEA Grapalat"/>
          <w:sz w:val="24"/>
          <w:szCs w:val="24"/>
        </w:rPr>
        <w:tab/>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CC66D4" w:rsidRPr="00AA5BD2" w:rsidRDefault="00CC66D4" w:rsidP="00CC66D4">
      <w:pPr>
        <w:pStyle w:val="23"/>
        <w:widowControl w:val="0"/>
        <w:tabs>
          <w:tab w:val="left" w:pos="1134"/>
        </w:tabs>
        <w:spacing w:after="160" w:line="336" w:lineRule="auto"/>
        <w:ind w:firstLine="567"/>
        <w:rPr>
          <w:rFonts w:ascii="GHEA Grapalat" w:hAnsi="GHEA Grapalat" w:cs="Sylfaen"/>
          <w:sz w:val="24"/>
          <w:szCs w:val="24"/>
        </w:rPr>
      </w:pPr>
      <w:r w:rsidRPr="00AA5BD2">
        <w:rPr>
          <w:rFonts w:ascii="GHEA Grapalat" w:hAnsi="GHEA Grapalat"/>
          <w:sz w:val="24"/>
          <w:szCs w:val="24"/>
        </w:rPr>
        <w:t>2)</w:t>
      </w:r>
      <w:r w:rsidRPr="00AA5BD2">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66D4" w:rsidRPr="00AA5BD2" w:rsidRDefault="00CC66D4" w:rsidP="00CC66D4">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3)</w:t>
      </w:r>
      <w:r w:rsidRPr="00AA5BD2">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66D4" w:rsidRPr="00CC66D4" w:rsidRDefault="00CC66D4" w:rsidP="00CC66D4">
      <w:pPr>
        <w:widowControl w:val="0"/>
        <w:spacing w:after="160" w:line="360" w:lineRule="auto"/>
        <w:ind w:firstLine="567"/>
        <w:jc w:val="both"/>
        <w:rPr>
          <w:rFonts w:ascii="GHEA Grapalat" w:hAnsi="GHEA Grapalat"/>
          <w:b/>
          <w:lang w:val="ru-RU"/>
        </w:rPr>
      </w:pPr>
    </w:p>
    <w:p w:rsidR="00CC66D4" w:rsidRPr="00CC66D4" w:rsidRDefault="00CC66D4" w:rsidP="00CC66D4">
      <w:pPr>
        <w:widowControl w:val="0"/>
        <w:spacing w:after="160" w:line="360" w:lineRule="auto"/>
        <w:jc w:val="center"/>
        <w:rPr>
          <w:rFonts w:ascii="GHEA Grapalat" w:hAnsi="GHEA Grapalat" w:cs="Arial"/>
          <w:b/>
          <w:lang w:val="ru-RU"/>
        </w:rPr>
      </w:pPr>
      <w:r w:rsidRPr="00CC66D4">
        <w:rPr>
          <w:rFonts w:ascii="GHEA Grapalat" w:hAnsi="GHEA Grapalat"/>
          <w:b/>
          <w:lang w:val="ru-RU"/>
        </w:rPr>
        <w:t xml:space="preserve">3. РАЗЪЯСНЕНИЕ ПРИГЛАШЕНИЯ И </w:t>
      </w:r>
      <w:r w:rsidRPr="00CC66D4">
        <w:rPr>
          <w:rFonts w:ascii="GHEA Grapalat" w:hAnsi="GHEA Grapalat"/>
          <w:b/>
          <w:lang w:val="ru-RU"/>
        </w:rPr>
        <w:br/>
        <w:t xml:space="preserve">ПОРЯДОК ВНЕСЕНИЯ ИЗМЕНЕНИЯ В ПРИГЛАШЕНИЕ </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3.1.</w:t>
      </w:r>
      <w:r w:rsidRPr="00CC66D4">
        <w:rPr>
          <w:rFonts w:ascii="GHEA Grapalat" w:hAnsi="GHEA Grapalat"/>
          <w:lang w:val="ru-RU"/>
        </w:rPr>
        <w:tab/>
        <w:t>Согласно статье 29 Закона участник вправе требовать от заказчика разъяснения приглашения.</w:t>
      </w:r>
    </w:p>
    <w:p w:rsidR="00CC66D4" w:rsidRPr="00CC66D4" w:rsidRDefault="00CC66D4" w:rsidP="00CC66D4">
      <w:pPr>
        <w:widowControl w:val="0"/>
        <w:autoSpaceDE w:val="0"/>
        <w:autoSpaceDN w:val="0"/>
        <w:adjustRightInd w:val="0"/>
        <w:spacing w:after="160" w:line="360" w:lineRule="auto"/>
        <w:ind w:firstLine="567"/>
        <w:jc w:val="both"/>
        <w:rPr>
          <w:rFonts w:ascii="GHEA Grapalat" w:hAnsi="GHEA Grapalat"/>
          <w:lang w:val="ru-RU"/>
        </w:rPr>
      </w:pPr>
      <w:r w:rsidRPr="00CC66D4">
        <w:rPr>
          <w:rFonts w:ascii="GHEA Grapalat" w:hAnsi="GHEA Grapalat"/>
          <w:lang w:val="ru-RU"/>
        </w:rPr>
        <w:t xml:space="preserve">Участник имеет право письменно требовать от комиссии разъяснения приглашения как минимум за пять календарных дня до истечения окончательного срока подачи заявок. Комиссия письменнопредоставляет разъяснение представившему запрос участнику в </w:t>
      </w:r>
      <w:r w:rsidRPr="00CC66D4">
        <w:rPr>
          <w:rFonts w:ascii="GHEA Grapalat" w:hAnsi="GHEA Grapalat"/>
          <w:lang w:val="ru-RU"/>
        </w:rPr>
        <w:lastRenderedPageBreak/>
        <w:t>течение двух календарных дней, следующих за днем получения запроса.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3.2.</w:t>
      </w:r>
      <w:r w:rsidRPr="00CC66D4">
        <w:rPr>
          <w:rFonts w:ascii="GHEA Grapalat" w:hAnsi="GHEA Grapalat"/>
          <w:lang w:val="ru-RU"/>
        </w:rPr>
        <w:tab/>
        <w:t xml:space="preserve">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t>
      </w:r>
      <w:r w:rsidRPr="00AA5BD2">
        <w:rPr>
          <w:rFonts w:ascii="GHEA Grapalat" w:hAnsi="GHEA Grapalat"/>
        </w:rPr>
        <w:t>www</w:t>
      </w:r>
      <w:r w:rsidRPr="00CC66D4">
        <w:rPr>
          <w:rFonts w:ascii="GHEA Grapalat" w:hAnsi="GHEA Grapalat"/>
          <w:lang w:val="ru-RU"/>
        </w:rPr>
        <w:t>.</w:t>
      </w:r>
      <w:r w:rsidRPr="00AA5BD2">
        <w:rPr>
          <w:rFonts w:ascii="GHEA Grapalat" w:hAnsi="GHEA Grapalat"/>
        </w:rPr>
        <w:t>procurement</w:t>
      </w:r>
      <w:r w:rsidRPr="00CC66D4">
        <w:rPr>
          <w:rFonts w:ascii="GHEA Grapalat" w:hAnsi="GHEA Grapalat"/>
          <w:lang w:val="ru-RU"/>
        </w:rPr>
        <w:t>.</w:t>
      </w:r>
      <w:r w:rsidRPr="00AA5BD2">
        <w:rPr>
          <w:rFonts w:ascii="GHEA Grapalat" w:hAnsi="GHEA Grapalat"/>
        </w:rPr>
        <w:t>am</w:t>
      </w:r>
      <w:r w:rsidRPr="00CC66D4">
        <w:rPr>
          <w:rFonts w:ascii="GHEA Grapalat" w:hAnsi="GHEA Grapalat"/>
          <w:lang w:val="ru-RU"/>
        </w:rPr>
        <w:t xml:space="preserve"> (далее — бюллетень) без указания данных участника, совершившего запрос.</w:t>
      </w:r>
    </w:p>
    <w:p w:rsidR="00CC66D4" w:rsidRPr="00CC66D4" w:rsidRDefault="00CC66D4" w:rsidP="00CC66D4">
      <w:pPr>
        <w:widowControl w:val="0"/>
        <w:tabs>
          <w:tab w:val="left" w:pos="1134"/>
        </w:tabs>
        <w:autoSpaceDE w:val="0"/>
        <w:autoSpaceDN w:val="0"/>
        <w:adjustRightInd w:val="0"/>
        <w:spacing w:after="160" w:line="360" w:lineRule="auto"/>
        <w:ind w:firstLine="567"/>
        <w:jc w:val="both"/>
        <w:rPr>
          <w:rFonts w:ascii="GHEA Grapalat" w:hAnsi="GHEA Grapalat"/>
          <w:lang w:val="ru-RU"/>
        </w:rPr>
      </w:pPr>
      <w:r w:rsidRPr="00CC66D4">
        <w:rPr>
          <w:rFonts w:ascii="GHEA Grapalat" w:hAnsi="GHEA Grapalat"/>
          <w:lang w:val="ru-RU"/>
        </w:rPr>
        <w:t>3.3.</w:t>
      </w:r>
      <w:r w:rsidRPr="00CC66D4">
        <w:rPr>
          <w:rFonts w:ascii="GHEA Grapalat" w:hAnsi="GHEA Grapalat"/>
          <w:lang w:val="ru-RU"/>
        </w:rPr>
        <w:tab/>
        <w:t>Разъяснения не предоставляется, если запрос представлен с</w:t>
      </w:r>
      <w:r w:rsidRPr="00AA5BD2">
        <w:rPr>
          <w:rFonts w:ascii="GHEA Grapalat" w:hAnsi="GHEA Grapalat"/>
        </w:rPr>
        <w:t> </w:t>
      </w:r>
      <w:r w:rsidRPr="00CC66D4">
        <w:rPr>
          <w:rFonts w:ascii="GHEA Grapalat" w:hAnsi="GHEA Grapalat"/>
          <w:lang w:val="ru-RU"/>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CC66D4" w:rsidRPr="00CC66D4" w:rsidRDefault="00CC66D4" w:rsidP="00CC66D4">
      <w:pPr>
        <w:widowControl w:val="0"/>
        <w:tabs>
          <w:tab w:val="left" w:pos="1134"/>
        </w:tabs>
        <w:autoSpaceDE w:val="0"/>
        <w:autoSpaceDN w:val="0"/>
        <w:adjustRightInd w:val="0"/>
        <w:spacing w:after="160" w:line="360" w:lineRule="auto"/>
        <w:ind w:firstLine="567"/>
        <w:jc w:val="both"/>
        <w:rPr>
          <w:rFonts w:ascii="GHEA Grapalat" w:hAnsi="GHEA Grapalat" w:cs="Arial Unicode"/>
          <w:lang w:val="ru-RU"/>
        </w:rPr>
      </w:pPr>
      <w:r w:rsidRPr="00CC66D4">
        <w:rPr>
          <w:rFonts w:ascii="GHEA Grapalat" w:hAnsi="GHEA Grapalat"/>
          <w:lang w:val="ru-RU"/>
        </w:rPr>
        <w:t>3.4.</w:t>
      </w:r>
      <w:r w:rsidRPr="00CC66D4">
        <w:rPr>
          <w:rFonts w:ascii="GHEA Grapalat" w:hAnsi="GHEA Grapalat"/>
          <w:lang w:val="ru-RU"/>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CC66D4" w:rsidRPr="00CC66D4" w:rsidRDefault="00CC66D4" w:rsidP="00CC66D4">
      <w:pPr>
        <w:widowControl w:val="0"/>
        <w:tabs>
          <w:tab w:val="left" w:pos="1134"/>
        </w:tabs>
        <w:autoSpaceDE w:val="0"/>
        <w:autoSpaceDN w:val="0"/>
        <w:adjustRightInd w:val="0"/>
        <w:spacing w:after="160" w:line="360" w:lineRule="auto"/>
        <w:ind w:firstLine="567"/>
        <w:jc w:val="both"/>
        <w:rPr>
          <w:rFonts w:ascii="GHEA Grapalat" w:hAnsi="GHEA Grapalat" w:cs="Arial Unicode"/>
          <w:lang w:val="ru-RU"/>
        </w:rPr>
      </w:pPr>
      <w:r w:rsidRPr="00CC66D4">
        <w:rPr>
          <w:rFonts w:ascii="GHEA Grapalat" w:hAnsi="GHEA Grapalat"/>
          <w:lang w:val="ru-RU"/>
        </w:rPr>
        <w:t>3.5.</w:t>
      </w:r>
      <w:r w:rsidRPr="00CC66D4">
        <w:rPr>
          <w:rFonts w:ascii="GHEA Grapalat" w:hAnsi="GHEA Grapalat"/>
          <w:lang w:val="ru-RU"/>
        </w:rPr>
        <w:tab/>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CC66D4" w:rsidRPr="00CC66D4" w:rsidRDefault="00CC66D4" w:rsidP="00CC66D4">
      <w:pPr>
        <w:widowControl w:val="0"/>
        <w:spacing w:after="160" w:line="360" w:lineRule="auto"/>
        <w:jc w:val="center"/>
        <w:rPr>
          <w:rFonts w:ascii="GHEA Grapalat" w:hAnsi="GHEA Grapalat" w:cs="Arial Unicode"/>
          <w:lang w:val="ru-RU"/>
        </w:rPr>
      </w:pPr>
    </w:p>
    <w:p w:rsidR="00CC66D4" w:rsidRPr="00CC66D4" w:rsidRDefault="00CC66D4" w:rsidP="00CC66D4">
      <w:pPr>
        <w:widowControl w:val="0"/>
        <w:spacing w:after="160" w:line="360" w:lineRule="auto"/>
        <w:jc w:val="center"/>
        <w:rPr>
          <w:rFonts w:ascii="GHEA Grapalat" w:hAnsi="GHEA Grapalat" w:cs="Arial"/>
          <w:b/>
          <w:lang w:val="ru-RU"/>
        </w:rPr>
      </w:pPr>
      <w:r w:rsidRPr="00CC66D4">
        <w:rPr>
          <w:rFonts w:ascii="GHEA Grapalat" w:hAnsi="GHEA Grapalat"/>
          <w:b/>
          <w:lang w:val="ru-RU"/>
        </w:rPr>
        <w:t>4. ПОРЯДОК ПОДАЧИ ЗАЯВКИ</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4.1.</w:t>
      </w:r>
      <w:r w:rsidRPr="00CC66D4">
        <w:rPr>
          <w:rFonts w:ascii="GHEA Grapalat" w:hAnsi="GHEA Grapalat"/>
          <w:lang w:val="ru-RU"/>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CC66D4" w:rsidRPr="00AA5BD2" w:rsidRDefault="00CC66D4" w:rsidP="00CC66D4">
      <w:pPr>
        <w:pStyle w:val="23"/>
        <w:widowControl w:val="0"/>
        <w:spacing w:after="160"/>
        <w:ind w:firstLine="567"/>
        <w:rPr>
          <w:rFonts w:ascii="GHEA Grapalat" w:hAnsi="GHEA Grapalat" w:cs="Sylfaen"/>
          <w:sz w:val="24"/>
          <w:szCs w:val="24"/>
        </w:rPr>
      </w:pPr>
      <w:r w:rsidRPr="00AA5BD2">
        <w:rPr>
          <w:rFonts w:ascii="GHEA Grapalat" w:hAnsi="GHEA Grapalat"/>
          <w:sz w:val="24"/>
          <w:szCs w:val="24"/>
        </w:rPr>
        <w:t>Участник может подать заявку как для каждого лота, так и для нескольких или всех лотов</w:t>
      </w:r>
      <w:r w:rsidRPr="00AA5BD2">
        <w:rPr>
          <w:rStyle w:val="af6"/>
          <w:rFonts w:ascii="GHEA Grapalat" w:hAnsi="GHEA Grapalat"/>
          <w:sz w:val="24"/>
          <w:szCs w:val="24"/>
        </w:rPr>
        <w:footnoteReference w:id="2"/>
      </w:r>
      <w:r w:rsidRPr="00AA5BD2">
        <w:rPr>
          <w:rFonts w:ascii="GHEA Grapalat" w:hAnsi="GHEA Grapalat"/>
          <w:sz w:val="24"/>
          <w:szCs w:val="24"/>
        </w:rPr>
        <w:t>.</w:t>
      </w:r>
    </w:p>
    <w:p w:rsidR="00CC66D4" w:rsidRPr="00AA5BD2" w:rsidRDefault="00CC66D4" w:rsidP="00CC66D4">
      <w:pPr>
        <w:pStyle w:val="23"/>
        <w:widowControl w:val="0"/>
        <w:spacing w:after="160"/>
        <w:ind w:firstLine="567"/>
        <w:rPr>
          <w:rFonts w:ascii="GHEA Grapalat" w:hAnsi="GHEA Grapalat" w:cs="Sylfaen"/>
          <w:sz w:val="24"/>
          <w:szCs w:val="24"/>
        </w:rPr>
      </w:pPr>
      <w:r w:rsidRPr="00AA5BD2">
        <w:rPr>
          <w:rFonts w:ascii="GHEA Grapalat" w:hAnsi="GHEA Grapalat"/>
          <w:sz w:val="24"/>
          <w:szCs w:val="24"/>
        </w:rPr>
        <w:t>Заявка подается до истечения срока, установленного для этого настоящим Приглашением.</w:t>
      </w:r>
    </w:p>
    <w:p w:rsidR="00CC66D4" w:rsidRPr="00AA5BD2" w:rsidRDefault="00CC66D4" w:rsidP="00CC66D4">
      <w:pPr>
        <w:pStyle w:val="23"/>
        <w:widowControl w:val="0"/>
        <w:spacing w:after="160"/>
        <w:ind w:firstLine="567"/>
        <w:rPr>
          <w:rFonts w:ascii="GHEA Grapalat" w:hAnsi="GHEA Grapalat" w:cs="Sylfaen"/>
          <w:sz w:val="24"/>
          <w:szCs w:val="24"/>
        </w:rPr>
      </w:pPr>
      <w:r w:rsidRPr="00AA5BD2">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запрос котировок.</w:t>
      </w:r>
    </w:p>
    <w:p w:rsidR="00CC66D4" w:rsidRDefault="00CC66D4" w:rsidP="00CC66D4">
      <w:pPr>
        <w:pStyle w:val="23"/>
        <w:widowControl w:val="0"/>
        <w:tabs>
          <w:tab w:val="left" w:pos="1134"/>
        </w:tabs>
        <w:spacing w:after="160"/>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w:t>
      </w:r>
      <w:r w:rsidRPr="00DD743A">
        <w:rPr>
          <w:rFonts w:ascii="GHEA Grapalat" w:hAnsi="GHEA Grapalat"/>
          <w:sz w:val="24"/>
          <w:szCs w:val="24"/>
        </w:rPr>
        <w:t>ул. Ашота Ерката 7, с. Лори Берд, Лорийская область, Армения</w:t>
      </w:r>
      <w:r>
        <w:rPr>
          <w:rFonts w:ascii="GHEA Grapalat" w:hAnsi="GHEA Grapalat"/>
          <w:sz w:val="24"/>
          <w:szCs w:val="24"/>
        </w:rPr>
        <w:t xml:space="preserve">не позднее, чем 12:00 часов 7-го дня с даты опубликования в бюллетене объявления и приглашения на настоящую процедуру. </w:t>
      </w:r>
    </w:p>
    <w:p w:rsidR="00CC66D4" w:rsidRDefault="00CC66D4" w:rsidP="00CC66D4">
      <w:pPr>
        <w:pStyle w:val="23"/>
        <w:widowControl w:val="0"/>
        <w:spacing w:after="160" w:line="3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Ара Чобанян.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CC66D4" w:rsidRPr="00AA5BD2" w:rsidRDefault="00CC66D4" w:rsidP="00CC66D4">
      <w:pPr>
        <w:pStyle w:val="23"/>
        <w:widowControl w:val="0"/>
        <w:tabs>
          <w:tab w:val="left" w:pos="1134"/>
        </w:tabs>
        <w:spacing w:after="160"/>
        <w:ind w:firstLine="567"/>
        <w:rPr>
          <w:rFonts w:ascii="GHEA Grapalat" w:hAnsi="GHEA Grapalat"/>
          <w:sz w:val="24"/>
          <w:szCs w:val="24"/>
        </w:rPr>
      </w:pPr>
      <w:r w:rsidRPr="00AA5BD2">
        <w:rPr>
          <w:rFonts w:ascii="GHEA Grapalat" w:hAnsi="GHEA Grapalat"/>
          <w:sz w:val="24"/>
          <w:szCs w:val="24"/>
        </w:rPr>
        <w:t>4.3.</w:t>
      </w:r>
      <w:r w:rsidRPr="00AA5BD2">
        <w:rPr>
          <w:rFonts w:ascii="GHEA Grapalat" w:hAnsi="GHEA Grapalat"/>
          <w:sz w:val="24"/>
          <w:szCs w:val="24"/>
        </w:rPr>
        <w:tab/>
        <w:t>В заявке участник представляет:</w:t>
      </w:r>
    </w:p>
    <w:p w:rsidR="00CC66D4" w:rsidRPr="00CC66D4" w:rsidRDefault="00CC66D4" w:rsidP="00CC66D4">
      <w:pPr>
        <w:spacing w:line="360" w:lineRule="auto"/>
        <w:jc w:val="both"/>
        <w:rPr>
          <w:rFonts w:ascii="GHEA Grapalat" w:hAnsi="GHEA Grapalat"/>
          <w:lang w:val="ru-RU"/>
        </w:rPr>
      </w:pPr>
      <w:r w:rsidRPr="00CC66D4">
        <w:rPr>
          <w:rFonts w:ascii="GHEA Grapalat" w:hAnsi="GHEA Grapalat"/>
          <w:lang w:val="ru-RU"/>
        </w:rPr>
        <w:t>1) утвержденное им заявление-объявление, предусмотренное пунктом 2.1 части 2 настоящего приглашения, которое включает:</w:t>
      </w:r>
    </w:p>
    <w:p w:rsidR="00CC66D4" w:rsidRPr="00CC66D4" w:rsidRDefault="00CC66D4" w:rsidP="00CC66D4">
      <w:pPr>
        <w:spacing w:line="360" w:lineRule="auto"/>
        <w:jc w:val="both"/>
        <w:rPr>
          <w:rFonts w:ascii="GHEA Grapalat" w:hAnsi="GHEA Grapalat"/>
          <w:lang w:val="ru-RU"/>
        </w:rPr>
      </w:pPr>
      <w:r w:rsidRPr="00CC66D4">
        <w:rPr>
          <w:rFonts w:ascii="GHEA Grapalat" w:hAnsi="GHEA Grapalat"/>
          <w:lang w:val="ru-RU"/>
        </w:rPr>
        <w:t>а) объявление о соответствии своих данных требованиям права на участие, установленным настоящим приглашением;</w:t>
      </w:r>
    </w:p>
    <w:p w:rsidR="00CC66D4" w:rsidRPr="00CC66D4" w:rsidRDefault="00CC66D4" w:rsidP="00CC66D4">
      <w:pPr>
        <w:spacing w:line="360" w:lineRule="auto"/>
        <w:jc w:val="both"/>
        <w:rPr>
          <w:rFonts w:ascii="GHEA Grapalat" w:hAnsi="GHEA Grapalat"/>
          <w:lang w:val="ru-RU"/>
        </w:rPr>
      </w:pPr>
      <w:r w:rsidRPr="00CC66D4">
        <w:rPr>
          <w:rFonts w:ascii="GHEA Grapalat" w:hAnsi="GHEA Grapalat"/>
          <w:lang w:val="ru-RU"/>
        </w:rPr>
        <w:t>б) объявление о  соответствии своих данных квалификационным критериям, установленным настоящим приглашением</w:t>
      </w:r>
    </w:p>
    <w:p w:rsidR="00CC66D4" w:rsidRPr="00CC66D4" w:rsidRDefault="00CC66D4" w:rsidP="00CC66D4">
      <w:pPr>
        <w:spacing w:line="360" w:lineRule="auto"/>
        <w:jc w:val="both"/>
        <w:rPr>
          <w:rFonts w:ascii="GHEA Grapalat" w:hAnsi="GHEA Grapalat"/>
          <w:lang w:val="ru-RU"/>
        </w:rPr>
      </w:pPr>
      <w:r w:rsidRPr="00CC66D4">
        <w:rPr>
          <w:rFonts w:ascii="GHEA Grapalat" w:hAnsi="GHEA Grapalat"/>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CC66D4" w:rsidRPr="00CC66D4" w:rsidRDefault="00CC66D4" w:rsidP="00CC66D4">
      <w:pPr>
        <w:spacing w:line="360" w:lineRule="auto"/>
        <w:jc w:val="both"/>
        <w:rPr>
          <w:rFonts w:ascii="GHEA Grapalat" w:hAnsi="GHEA Grapalat"/>
          <w:lang w:val="ru-RU"/>
        </w:rPr>
      </w:pPr>
      <w:r w:rsidRPr="00CC66D4">
        <w:rPr>
          <w:rFonts w:ascii="GHEA Grapalat" w:hAnsi="GHEA Grapalat"/>
          <w:lang w:val="ru-RU"/>
        </w:rPr>
        <w:t>г) объявление об отсутствии в рамках настоящей процедуры одновременного участия взаимосвязянных с ним лиц и (или) учрежденных им организаций либоорганизаций, имеющих принадлежащую ему долю (пай)  в размере более пятидесяти процентов;</w:t>
      </w:r>
    </w:p>
    <w:p w:rsidR="00CC66D4" w:rsidRPr="00CC66D4" w:rsidRDefault="00CC66D4" w:rsidP="00CC66D4">
      <w:pPr>
        <w:spacing w:line="360" w:lineRule="auto"/>
        <w:jc w:val="both"/>
        <w:rPr>
          <w:rFonts w:ascii="GHEA Grapalat" w:hAnsi="GHEA Grapalat"/>
          <w:lang w:val="ru-RU"/>
        </w:rPr>
      </w:pPr>
      <w:r w:rsidRPr="00CC66D4">
        <w:rPr>
          <w:rFonts w:ascii="GHEA Grapalat" w:hAnsi="GHEA Grapalat"/>
          <w:lang w:val="ru-RU"/>
        </w:rPr>
        <w:t xml:space="preserve">д) объявлениеотносительно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 а также наименование </w:t>
      </w:r>
      <w:r w:rsidRPr="00CC66D4">
        <w:rPr>
          <w:rFonts w:ascii="GHEA Grapalat" w:hAnsi="GHEA Grapalat"/>
          <w:lang w:val="ru-RU"/>
        </w:rPr>
        <w:lastRenderedPageBreak/>
        <w:t>предлагаемого товара, товарный знак, наименование производителя, страну происхождения (далее</w:t>
      </w:r>
      <w:r w:rsidRPr="00C6146A">
        <w:rPr>
          <w:rFonts w:ascii="GHEA Grapalat" w:hAnsi="GHEA Grapalat"/>
        </w:rPr>
        <w:t> </w:t>
      </w:r>
      <w:r w:rsidRPr="00CC66D4">
        <w:rPr>
          <w:rFonts w:ascii="GHEA Grapalat" w:hAnsi="GHEA Grapalat"/>
          <w:lang w:val="ru-RU"/>
        </w:rPr>
        <w:t>— полное описание товара)</w:t>
      </w:r>
      <w:r w:rsidRPr="008A38EF">
        <w:rPr>
          <w:vertAlign w:val="superscript"/>
        </w:rPr>
        <w:footnoteReference w:id="3"/>
      </w:r>
      <w:r w:rsidRPr="00CC66D4">
        <w:rPr>
          <w:rFonts w:ascii="GHEA Grapalat" w:hAnsi="GHEA Grapalat"/>
          <w:vertAlign w:val="superscript"/>
          <w:lang w:val="ru-RU"/>
        </w:rPr>
        <w:t>,</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C6146A">
        <w:rPr>
          <w:rFonts w:ascii="GHEA Grapalat" w:hAnsi="GHEA Grapalat"/>
        </w:rPr>
        <w:t xml:space="preserve">е) </w:t>
      </w:r>
      <w:r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A5BD2">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Pr="00AA5BD2">
        <w:rPr>
          <w:rFonts w:ascii="GHEA Grapalat" w:hAnsi="GHEA Grapalat"/>
          <w:sz w:val="24"/>
          <w:szCs w:val="24"/>
        </w:rPr>
        <w:t xml:space="preserve"> решении заключить договор;</w:t>
      </w:r>
    </w:p>
    <w:p w:rsidR="00CC66D4" w:rsidRDefault="00CC66D4" w:rsidP="00CC66D4">
      <w:pPr>
        <w:pStyle w:val="norm"/>
        <w:widowControl w:val="0"/>
        <w:tabs>
          <w:tab w:val="left" w:pos="1134"/>
        </w:tabs>
        <w:spacing w:after="160" w:line="360" w:lineRule="auto"/>
        <w:ind w:firstLine="567"/>
        <w:rPr>
          <w:rFonts w:ascii="GHEA Grapalat" w:hAnsi="GHEA Grapalat"/>
          <w:spacing w:val="-6"/>
          <w:sz w:val="24"/>
          <w:szCs w:val="24"/>
        </w:rPr>
      </w:pPr>
      <w:r w:rsidRPr="00F83103">
        <w:rPr>
          <w:rFonts w:ascii="GHEA Grapalat" w:hAnsi="GHEA Grapalat"/>
          <w:spacing w:val="-6"/>
          <w:sz w:val="24"/>
          <w:szCs w:val="24"/>
        </w:rPr>
        <w:t>ж) учетный номер налогоплательщика и адрес электронной почты участника;</w:t>
      </w:r>
    </w:p>
    <w:p w:rsidR="00CC66D4" w:rsidRPr="00F83103" w:rsidRDefault="00CC66D4" w:rsidP="00CC66D4">
      <w:pPr>
        <w:pStyle w:val="norm"/>
        <w:widowControl w:val="0"/>
        <w:tabs>
          <w:tab w:val="left" w:pos="1134"/>
        </w:tabs>
        <w:spacing w:after="160" w:line="360" w:lineRule="auto"/>
        <w:ind w:firstLine="567"/>
        <w:rPr>
          <w:rFonts w:ascii="GHEA Grapalat" w:hAnsi="GHEA Grapalat"/>
          <w:spacing w:val="-6"/>
          <w:sz w:val="24"/>
          <w:szCs w:val="24"/>
        </w:rPr>
      </w:pPr>
      <w:r w:rsidRPr="00F83103">
        <w:rPr>
          <w:rFonts w:ascii="GHEA Grapalat" w:hAnsi="GHEA Grapalat"/>
          <w:spacing w:val="-6"/>
          <w:sz w:val="24"/>
          <w:szCs w:val="24"/>
        </w:rPr>
        <w:t>2)</w:t>
      </w:r>
      <w:r w:rsidRPr="00F83103">
        <w:rPr>
          <w:rFonts w:ascii="GHEA Grapalat" w:hAnsi="GHEA Grapalat"/>
          <w:spacing w:val="-6"/>
          <w:sz w:val="24"/>
          <w:szCs w:val="24"/>
        </w:rPr>
        <w:tab/>
        <w:t>утвержденное им ценовое предложение;</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3)</w:t>
      </w:r>
      <w:r w:rsidRPr="00AA5BD2">
        <w:rPr>
          <w:rFonts w:ascii="GHEA Grapalat" w:hAnsi="GHEA Grapalat"/>
          <w:sz w:val="24"/>
          <w:szCs w:val="24"/>
        </w:rPr>
        <w:tab/>
        <w:t>копия предусмотренной настоящим Приглашением лицензии (вкладыша)</w:t>
      </w:r>
      <w:r w:rsidRPr="00AA5BD2">
        <w:rPr>
          <w:rStyle w:val="af6"/>
          <w:rFonts w:ascii="GHEA Grapalat" w:hAnsi="GHEA Grapalat"/>
          <w:sz w:val="24"/>
          <w:szCs w:val="24"/>
        </w:rPr>
        <w:footnoteReference w:id="4"/>
      </w:r>
      <w:r w:rsidRPr="00AA5BD2">
        <w:rPr>
          <w:rFonts w:ascii="GHEA Grapalat" w:hAnsi="GHEA Grapalat"/>
          <w:sz w:val="24"/>
          <w:szCs w:val="24"/>
        </w:rPr>
        <w:t>.</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4)</w:t>
      </w:r>
      <w:r w:rsidRPr="00AA5BD2">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CC66D4" w:rsidRPr="00AA5BD2" w:rsidRDefault="00CC66D4" w:rsidP="00CC66D4">
      <w:pPr>
        <w:pStyle w:val="norm"/>
        <w:widowControl w:val="0"/>
        <w:tabs>
          <w:tab w:val="left" w:pos="1134"/>
        </w:tabs>
        <w:spacing w:after="160" w:line="360" w:lineRule="auto"/>
        <w:ind w:firstLine="567"/>
        <w:rPr>
          <w:rFonts w:ascii="GHEA Grapalat" w:hAnsi="GHEA Grapalat"/>
          <w:sz w:val="24"/>
          <w:szCs w:val="24"/>
        </w:rPr>
      </w:pPr>
      <w:r w:rsidRPr="00AA5BD2">
        <w:rPr>
          <w:rFonts w:ascii="GHEA Grapalat" w:hAnsi="GHEA Grapalat"/>
          <w:sz w:val="24"/>
          <w:szCs w:val="24"/>
        </w:rPr>
        <w:t>5)</w:t>
      </w:r>
      <w:r w:rsidRPr="00AA5BD2">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CC66D4" w:rsidRPr="00CC66D4" w:rsidRDefault="00CC66D4" w:rsidP="00CC66D4">
      <w:pPr>
        <w:spacing w:line="360" w:lineRule="auto"/>
        <w:ind w:firstLine="567"/>
        <w:jc w:val="both"/>
        <w:rPr>
          <w:rFonts w:ascii="GHEA Grapalat" w:hAnsi="GHEA Grapalat"/>
          <w:lang w:val="ru-RU"/>
        </w:rPr>
      </w:pPr>
      <w:r w:rsidRPr="00CC66D4">
        <w:rPr>
          <w:rFonts w:ascii="GHEA Grapalat" w:hAnsi="GHEA Grapalat"/>
          <w:lang w:val="ru-RU"/>
        </w:rPr>
        <w:lastRenderedPageBreak/>
        <w:t xml:space="preserve">При этомв случае участия в настоящей процедуре в порядке совместной деятельности (консорциумом) </w:t>
      </w:r>
    </w:p>
    <w:p w:rsidR="00CC66D4" w:rsidRPr="00CC66D4" w:rsidRDefault="00CC66D4" w:rsidP="00CC66D4">
      <w:pPr>
        <w:spacing w:line="360" w:lineRule="auto"/>
        <w:ind w:firstLine="567"/>
        <w:jc w:val="both"/>
        <w:rPr>
          <w:rFonts w:ascii="GHEA Grapalat" w:hAnsi="GHEA Grapalat"/>
          <w:lang w:val="ru-RU"/>
        </w:rPr>
      </w:pPr>
      <w:r w:rsidRPr="00CC66D4">
        <w:rPr>
          <w:rFonts w:ascii="GHEA Grapalat" w:hAnsi="GHEA Grapalat"/>
          <w:lang w:val="ru-RU"/>
        </w:rPr>
        <w:t>•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w:t>
      </w:r>
    </w:p>
    <w:p w:rsidR="00CC66D4" w:rsidRPr="00CC66D4" w:rsidRDefault="00CC66D4" w:rsidP="00CC66D4">
      <w:pPr>
        <w:spacing w:line="360" w:lineRule="auto"/>
        <w:jc w:val="both"/>
        <w:rPr>
          <w:rFonts w:ascii="GHEA Grapalat" w:hAnsi="GHEA Grapalat" w:cs="Sylfaen"/>
          <w:lang w:val="ru-RU"/>
        </w:rPr>
      </w:pPr>
      <w:r w:rsidRPr="00CC66D4">
        <w:rPr>
          <w:rFonts w:ascii="GHEA Grapalat" w:hAnsi="GHEA Grapalat"/>
          <w:lang w:val="ru-RU"/>
        </w:rPr>
        <w:tab/>
        <w:t>•</w:t>
      </w:r>
      <w:r w:rsidRPr="00CC66D4">
        <w:rPr>
          <w:rFonts w:ascii="GHEA Grapalat" w:hAnsi="GHEA Grapalat" w:hint="eastAsia"/>
          <w:lang w:val="ru-RU"/>
        </w:rPr>
        <w:t>ниоднаизсторондоговораосовместнойдеятельностинеможетподаватьотдельнуюзаявкунаданнуюпроцедуру</w:t>
      </w:r>
      <w:r w:rsidRPr="00CC66D4">
        <w:rPr>
          <w:rFonts w:ascii="GHEA Grapalat" w:hAnsi="GHEA Grapalat"/>
          <w:lang w:val="ru-RU"/>
        </w:rPr>
        <w:t>. В случае несоблюдения</w:t>
      </w:r>
      <w:r w:rsidRPr="00CC66D4">
        <w:rPr>
          <w:rFonts w:ascii="GHEA Grapalat" w:hAnsi="GHEA Grapalat" w:cs="Sylfaen"/>
          <w:lang w:val="ru-RU"/>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CC66D4" w:rsidRPr="00CC66D4" w:rsidRDefault="00CC66D4" w:rsidP="00CC66D4">
      <w:pPr>
        <w:widowControl w:val="0"/>
        <w:spacing w:after="160" w:line="360" w:lineRule="auto"/>
        <w:jc w:val="both"/>
        <w:rPr>
          <w:rFonts w:ascii="GHEA Grapalat" w:hAnsi="GHEA Grapalat" w:cs="Sylfaen"/>
          <w:lang w:val="ru-RU"/>
        </w:rPr>
      </w:pPr>
      <w:r w:rsidRPr="00CC66D4">
        <w:rPr>
          <w:rFonts w:ascii="GHEA Grapalat" w:hAnsi="GHEA Grapalat" w:cs="Sylfaen"/>
          <w:lang w:val="ru-RU"/>
        </w:rPr>
        <w:tab/>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C66D4" w:rsidRPr="00CC66D4" w:rsidRDefault="00CC66D4" w:rsidP="00CC66D4">
      <w:pPr>
        <w:widowControl w:val="0"/>
        <w:spacing w:after="160" w:line="360" w:lineRule="auto"/>
        <w:jc w:val="center"/>
        <w:rPr>
          <w:rFonts w:ascii="GHEA Grapalat" w:hAnsi="GHEA Grapalat" w:cs="Arial"/>
          <w:b/>
          <w:lang w:val="ru-RU"/>
        </w:rPr>
      </w:pPr>
      <w:r w:rsidRPr="00CC66D4">
        <w:rPr>
          <w:rFonts w:ascii="GHEA Grapalat" w:hAnsi="GHEA Grapalat"/>
          <w:b/>
          <w:lang w:val="ru-RU"/>
        </w:rPr>
        <w:t xml:space="preserve">5. ЦЕНОВОЕ ПРЕДЛОЖЕНИЕ ЗАЯВКИ </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5.1.</w:t>
      </w:r>
      <w:r w:rsidRPr="00CC66D4">
        <w:rPr>
          <w:rFonts w:ascii="GHEA Grapalat" w:hAnsi="GHEA Grapalat"/>
          <w:lang w:val="ru-RU"/>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5.2.</w:t>
      </w:r>
      <w:r w:rsidRPr="00AA5BD2">
        <w:rPr>
          <w:rFonts w:ascii="GHEA Grapalat" w:hAnsi="GHEA Grapalat"/>
          <w:sz w:val="24"/>
          <w:szCs w:val="24"/>
        </w:rPr>
        <w:tab/>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p>
    <w:p w:rsidR="00CC66D4" w:rsidRPr="00AA5BD2" w:rsidRDefault="00CC66D4" w:rsidP="00CC66D4">
      <w:pPr>
        <w:pStyle w:val="norm"/>
        <w:widowControl w:val="0"/>
        <w:spacing w:after="160" w:line="360" w:lineRule="auto"/>
        <w:ind w:firstLine="567"/>
        <w:rPr>
          <w:rFonts w:ascii="GHEA Grapalat" w:hAnsi="GHEA Grapalat" w:cs="Sylfaen"/>
          <w:sz w:val="24"/>
          <w:szCs w:val="24"/>
        </w:rPr>
      </w:pPr>
      <w:r w:rsidRPr="00AA5BD2">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а.</w:t>
      </w:r>
      <w:r w:rsidRPr="00AA5BD2">
        <w:rPr>
          <w:rFonts w:ascii="GHEA Grapalat" w:hAnsi="GHEA Grapalat"/>
          <w:sz w:val="24"/>
          <w:szCs w:val="24"/>
        </w:rPr>
        <w:tab/>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б.</w:t>
      </w:r>
      <w:r w:rsidRPr="00AA5BD2">
        <w:rPr>
          <w:rFonts w:ascii="GHEA Grapalat" w:hAnsi="GHEA Grapalat"/>
          <w:sz w:val="24"/>
          <w:szCs w:val="24"/>
        </w:rPr>
        <w:tab/>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в.</w:t>
      </w:r>
      <w:r w:rsidRPr="00AA5BD2">
        <w:rPr>
          <w:rFonts w:ascii="GHEA Grapalat" w:hAnsi="GHEA Grapalat"/>
          <w:sz w:val="24"/>
          <w:szCs w:val="24"/>
        </w:rPr>
        <w:tab/>
        <w:t>номер лота в ценовом предложении участника указан неверно, однако наименование предмета закупки заполнено правильно.</w:t>
      </w:r>
    </w:p>
    <w:p w:rsidR="00CC66D4" w:rsidRPr="00AA5BD2" w:rsidRDefault="00CC66D4" w:rsidP="00CC66D4">
      <w:pPr>
        <w:pStyle w:val="norm"/>
        <w:widowControl w:val="0"/>
        <w:tabs>
          <w:tab w:val="left" w:pos="1134"/>
        </w:tabs>
        <w:spacing w:after="160" w:line="360" w:lineRule="auto"/>
        <w:ind w:firstLine="567"/>
        <w:rPr>
          <w:rFonts w:ascii="GHEA Grapalat" w:hAnsi="GHEA Grapalat"/>
          <w:sz w:val="24"/>
          <w:szCs w:val="24"/>
        </w:rPr>
      </w:pPr>
      <w:r w:rsidRPr="00AA5BD2">
        <w:rPr>
          <w:rFonts w:ascii="GHEA Grapalat" w:hAnsi="GHEA Grapalat"/>
          <w:sz w:val="24"/>
          <w:szCs w:val="24"/>
        </w:rPr>
        <w:t>5.3.</w:t>
      </w:r>
      <w:r w:rsidRPr="00AA5BD2">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Pr>
          <w:rFonts w:ascii="GHEA Grapalat" w:hAnsi="GHEA Grapalat"/>
          <w:sz w:val="24"/>
          <w:szCs w:val="24"/>
        </w:rPr>
        <w:t>.</w:t>
      </w:r>
      <w:r w:rsidRPr="00AA5BD2">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CC66D4" w:rsidRPr="00CC66D4" w:rsidRDefault="00CC66D4" w:rsidP="00CC66D4">
      <w:pPr>
        <w:rPr>
          <w:rFonts w:ascii="GHEA Grapalat" w:hAnsi="GHEA Grapalat"/>
          <w:lang w:val="ru-RU"/>
        </w:rPr>
      </w:pPr>
      <w:r w:rsidRPr="00CC66D4">
        <w:rPr>
          <w:rFonts w:ascii="GHEA Grapalat" w:hAnsi="GHEA Grapalat"/>
          <w:lang w:val="ru-RU"/>
        </w:rPr>
        <w:br w:type="page"/>
      </w: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lastRenderedPageBreak/>
        <w:t>6. СРОК ДЕЙСТВИЯ ЗАЯВКИ, ПОРЯДОК ВНЕСЕНИЯ ИЗМЕНЕНИЙ В ЗАЯВКИ</w:t>
      </w:r>
      <w:r w:rsidRPr="00CC66D4">
        <w:rPr>
          <w:rFonts w:ascii="GHEA Grapalat" w:hAnsi="GHEA Grapalat"/>
          <w:b/>
          <w:lang w:val="ru-RU"/>
        </w:rPr>
        <w:br/>
        <w:t>И ИХ ОТЗЫВА</w:t>
      </w:r>
    </w:p>
    <w:p w:rsidR="00CC66D4" w:rsidRPr="00AA5BD2" w:rsidRDefault="00CC66D4" w:rsidP="00CC66D4">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6.1.</w:t>
      </w:r>
      <w:r w:rsidRPr="00AA5BD2">
        <w:rPr>
          <w:rFonts w:ascii="GHEA Grapalat" w:hAnsi="GHEA Grapalat"/>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C66D4" w:rsidRPr="00AA5BD2" w:rsidRDefault="00CC66D4" w:rsidP="00CC66D4">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6.2.</w:t>
      </w:r>
      <w:r w:rsidRPr="00AA5BD2">
        <w:rPr>
          <w:rFonts w:ascii="GHEA Grapalat" w:hAnsi="GHEA Grapalat"/>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C66D4" w:rsidRPr="00CC66D4" w:rsidRDefault="00CC66D4" w:rsidP="00CC66D4">
      <w:pPr>
        <w:widowControl w:val="0"/>
        <w:spacing w:after="160" w:line="360" w:lineRule="auto"/>
        <w:ind w:firstLine="567"/>
        <w:jc w:val="center"/>
        <w:rPr>
          <w:rFonts w:ascii="GHEA Grapalat" w:hAnsi="GHEA Grapalat"/>
          <w:b/>
          <w:lang w:val="ru-RU"/>
        </w:rPr>
      </w:pP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7. ВСКРЫТИЕ, ОЦЕНКА ЗАЯВОК И</w:t>
      </w:r>
      <w:r w:rsidRPr="00CC66D4">
        <w:rPr>
          <w:rFonts w:ascii="GHEA Grapalat" w:hAnsi="GHEA Grapalat"/>
          <w:b/>
          <w:lang w:val="ru-RU"/>
        </w:rPr>
        <w:br/>
        <w:t xml:space="preserve">ПОДВЕДЕНИЕ ИТОГОВ </w:t>
      </w:r>
    </w:p>
    <w:p w:rsidR="00CC66D4" w:rsidRPr="00CC66D4" w:rsidRDefault="00CC66D4" w:rsidP="00CC66D4">
      <w:pPr>
        <w:widowControl w:val="0"/>
        <w:tabs>
          <w:tab w:val="left" w:pos="1134"/>
        </w:tabs>
        <w:spacing w:after="160" w:line="340" w:lineRule="auto"/>
        <w:ind w:firstLine="567"/>
        <w:jc w:val="both"/>
        <w:rPr>
          <w:rFonts w:ascii="GHEA Grapalat" w:hAnsi="GHEA Grapalat"/>
          <w:lang w:val="ru-RU"/>
        </w:rPr>
      </w:pPr>
      <w:r w:rsidRPr="00CC66D4">
        <w:rPr>
          <w:rFonts w:ascii="GHEA Grapalat" w:hAnsi="GHEA Grapalat"/>
          <w:lang w:val="ru-RU"/>
        </w:rPr>
        <w:t>7.1.</w:t>
      </w:r>
      <w:r w:rsidRPr="00CC66D4">
        <w:rPr>
          <w:rFonts w:ascii="GHEA Grapalat" w:hAnsi="GHEA Grapalat"/>
          <w:lang w:val="ru-RU"/>
        </w:rPr>
        <w:tab/>
        <w:t xml:space="preserve">Вскрытие заявок произойдет на открытом заседании комиссии по адресу:ул. Ашота Ерката 7, с. Лори Берд, Лорийская область, Армения </w:t>
      </w:r>
      <w:r w:rsidRPr="00CC66D4">
        <w:rPr>
          <w:rFonts w:ascii="GHEA Grapalat" w:hAnsi="GHEA Grapalat"/>
          <w:highlight w:val="yellow"/>
          <w:lang w:val="ru-RU"/>
        </w:rPr>
        <w:t xml:space="preserve">19-го </w:t>
      </w:r>
      <w:r w:rsidRPr="00CC66D4">
        <w:rPr>
          <w:rFonts w:ascii="GHEA Grapalat" w:hAnsi="GHEA Grapalat"/>
          <w:lang w:val="ru-RU"/>
        </w:rPr>
        <w:t>февраля</w:t>
      </w:r>
      <w:r w:rsidRPr="00CC66D4">
        <w:rPr>
          <w:rFonts w:ascii="GHEA Grapalat" w:hAnsi="GHEA Grapalat"/>
          <w:highlight w:val="yellow"/>
          <w:lang w:val="ru-RU"/>
        </w:rPr>
        <w:t xml:space="preserve"> в 12:00</w:t>
      </w:r>
      <w:r w:rsidRPr="00CC66D4">
        <w:rPr>
          <w:rFonts w:ascii="GHEA Grapalat" w:hAnsi="GHEA Grapalat"/>
          <w:lang w:val="ru-RU"/>
        </w:rPr>
        <w:t>со дня опубликования в бюллетене объявления и приглашения на настоящую процедуру.</w:t>
      </w:r>
    </w:p>
    <w:p w:rsidR="00CC66D4" w:rsidRPr="00CC66D4" w:rsidRDefault="00CC66D4" w:rsidP="00CC66D4">
      <w:pPr>
        <w:widowControl w:val="0"/>
        <w:spacing w:after="160" w:line="340" w:lineRule="auto"/>
        <w:ind w:firstLine="567"/>
        <w:jc w:val="both"/>
        <w:rPr>
          <w:rFonts w:ascii="GHEA Grapalat" w:hAnsi="GHEA Grapalat" w:cs="Sylfaen"/>
          <w:lang w:val="ru-RU"/>
        </w:rPr>
      </w:pPr>
      <w:r w:rsidRPr="00CC66D4">
        <w:rPr>
          <w:rFonts w:ascii="GHEA Grapalat" w:hAnsi="GHEA Grapalat"/>
          <w:lang w:val="ru-RU"/>
        </w:rPr>
        <w:t>На заседании по вскрытию заявок:</w:t>
      </w:r>
    </w:p>
    <w:p w:rsidR="00CC66D4" w:rsidRPr="00CC66D4" w:rsidRDefault="00CC66D4" w:rsidP="00CC66D4">
      <w:pPr>
        <w:widowControl w:val="0"/>
        <w:tabs>
          <w:tab w:val="left" w:pos="1134"/>
        </w:tabs>
        <w:spacing w:after="160" w:line="372" w:lineRule="auto"/>
        <w:ind w:firstLine="567"/>
        <w:jc w:val="both"/>
        <w:rPr>
          <w:rFonts w:ascii="GHEA Grapalat" w:hAnsi="GHEA Grapalat"/>
          <w:lang w:val="ru-RU"/>
        </w:rPr>
      </w:pPr>
      <w:r w:rsidRPr="00CC66D4">
        <w:rPr>
          <w:rFonts w:ascii="GHEA Grapalat" w:hAnsi="GHEA Grapalat"/>
          <w:lang w:val="ru-RU"/>
        </w:rPr>
        <w:t>1)</w:t>
      </w:r>
      <w:r w:rsidRPr="00CC66D4">
        <w:rPr>
          <w:rFonts w:ascii="GHEA Grapalat" w:hAnsi="GHEA Grapalat"/>
          <w:lang w:val="ru-RU"/>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CC66D4" w:rsidRPr="00CC66D4" w:rsidRDefault="00CC66D4" w:rsidP="00CC66D4">
      <w:pPr>
        <w:widowControl w:val="0"/>
        <w:tabs>
          <w:tab w:val="left" w:pos="1134"/>
        </w:tabs>
        <w:spacing w:after="160" w:line="340" w:lineRule="auto"/>
        <w:ind w:firstLine="567"/>
        <w:jc w:val="both"/>
        <w:rPr>
          <w:rFonts w:ascii="GHEA Grapalat" w:hAnsi="GHEA Grapalat"/>
          <w:lang w:val="ru-RU"/>
        </w:rPr>
      </w:pPr>
      <w:r w:rsidRPr="00CC66D4">
        <w:rPr>
          <w:rFonts w:ascii="GHEA Grapalat" w:hAnsi="GHEA Grapalat"/>
          <w:lang w:val="ru-RU"/>
        </w:rPr>
        <w:t>2)</w:t>
      </w:r>
      <w:r w:rsidRPr="00CC66D4">
        <w:rPr>
          <w:rFonts w:ascii="GHEA Grapalat" w:hAnsi="GHEA Grapalat"/>
          <w:lang w:val="ru-RU"/>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CC66D4" w:rsidRPr="00CC66D4" w:rsidRDefault="00CC66D4" w:rsidP="00CC66D4">
      <w:pPr>
        <w:widowControl w:val="0"/>
        <w:tabs>
          <w:tab w:val="left" w:pos="1134"/>
        </w:tabs>
        <w:spacing w:after="160" w:line="340" w:lineRule="auto"/>
        <w:ind w:firstLine="567"/>
        <w:jc w:val="both"/>
        <w:rPr>
          <w:rFonts w:ascii="GHEA Grapalat" w:hAnsi="GHEA Grapalat"/>
          <w:lang w:val="ru-RU"/>
        </w:rPr>
      </w:pPr>
      <w:r w:rsidRPr="00CC66D4">
        <w:rPr>
          <w:rFonts w:ascii="GHEA Grapalat" w:hAnsi="GHEA Grapalat"/>
          <w:lang w:val="ru-RU"/>
        </w:rPr>
        <w:t>а.</w:t>
      </w:r>
      <w:r w:rsidRPr="00CC66D4">
        <w:rPr>
          <w:rFonts w:ascii="GHEA Grapalat" w:hAnsi="GHEA Grapalat"/>
          <w:lang w:val="ru-RU"/>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CC66D4" w:rsidRPr="00CC66D4" w:rsidRDefault="00CC66D4" w:rsidP="00CC66D4">
      <w:pPr>
        <w:widowControl w:val="0"/>
        <w:tabs>
          <w:tab w:val="left" w:pos="1134"/>
        </w:tabs>
        <w:spacing w:after="160" w:line="340" w:lineRule="auto"/>
        <w:ind w:firstLine="567"/>
        <w:jc w:val="both"/>
        <w:rPr>
          <w:rFonts w:ascii="GHEA Grapalat" w:hAnsi="GHEA Grapalat"/>
          <w:lang w:val="ru-RU"/>
        </w:rPr>
      </w:pPr>
      <w:r w:rsidRPr="00CC66D4">
        <w:rPr>
          <w:rFonts w:ascii="GHEA Grapalat" w:hAnsi="GHEA Grapalat"/>
          <w:lang w:val="ru-RU"/>
        </w:rPr>
        <w:t>б.</w:t>
      </w:r>
      <w:r w:rsidRPr="00CC66D4">
        <w:rPr>
          <w:rFonts w:ascii="GHEA Grapalat" w:hAnsi="GHEA Grapalat"/>
          <w:lang w:val="ru-RU"/>
        </w:rPr>
        <w:tab/>
      </w:r>
      <w:r w:rsidRPr="00CC66D4">
        <w:rPr>
          <w:rFonts w:ascii="GHEA Grapalat" w:hAnsi="GHEA Grapalat"/>
          <w:spacing w:val="-6"/>
          <w:lang w:val="ru-RU"/>
        </w:rPr>
        <w:t>наличие требуемых (предусмотренных) документов в каждом вскрытом конверте и соответствие их составления установленным приглашением</w:t>
      </w:r>
      <w:r w:rsidRPr="00CC66D4">
        <w:rPr>
          <w:rFonts w:ascii="GHEA Grapalat" w:hAnsi="GHEA Grapalat"/>
          <w:lang w:val="ru-RU"/>
        </w:rPr>
        <w:t xml:space="preserve"> реквизитам;</w:t>
      </w:r>
    </w:p>
    <w:p w:rsidR="00CC66D4" w:rsidRPr="00CC66D4" w:rsidRDefault="00CC66D4" w:rsidP="00CC66D4">
      <w:pPr>
        <w:widowControl w:val="0"/>
        <w:tabs>
          <w:tab w:val="left" w:pos="1134"/>
        </w:tabs>
        <w:spacing w:after="160" w:line="336" w:lineRule="auto"/>
        <w:ind w:firstLine="567"/>
        <w:jc w:val="both"/>
        <w:rPr>
          <w:rFonts w:ascii="GHEA Grapalat" w:hAnsi="GHEA Grapalat" w:cs="Sylfaen"/>
          <w:lang w:val="ru-RU"/>
        </w:rPr>
      </w:pPr>
      <w:r w:rsidRPr="00CC66D4">
        <w:rPr>
          <w:rFonts w:ascii="GHEA Grapalat" w:hAnsi="GHEA Grapalat"/>
          <w:lang w:val="ru-RU"/>
        </w:rPr>
        <w:t>3)</w:t>
      </w:r>
      <w:r w:rsidRPr="00CC66D4">
        <w:rPr>
          <w:rFonts w:ascii="GHEA Grapalat" w:hAnsi="GHEA Grapalat"/>
          <w:lang w:val="ru-RU"/>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C66D4" w:rsidRPr="00CC66D4" w:rsidRDefault="00CC66D4" w:rsidP="00CC66D4">
      <w:pPr>
        <w:widowControl w:val="0"/>
        <w:tabs>
          <w:tab w:val="left" w:pos="1134"/>
        </w:tabs>
        <w:spacing w:after="160" w:line="336" w:lineRule="auto"/>
        <w:ind w:firstLine="567"/>
        <w:jc w:val="both"/>
        <w:rPr>
          <w:rFonts w:ascii="GHEA Grapalat" w:hAnsi="GHEA Grapalat" w:cs="Sylfaen"/>
          <w:lang w:val="ru-RU"/>
        </w:rPr>
      </w:pPr>
      <w:r w:rsidRPr="00CC66D4">
        <w:rPr>
          <w:rFonts w:ascii="GHEA Grapalat" w:hAnsi="GHEA Grapalat"/>
          <w:lang w:val="ru-RU"/>
        </w:rPr>
        <w:t>7.2.</w:t>
      </w:r>
      <w:r w:rsidRPr="00CC66D4">
        <w:rPr>
          <w:rFonts w:ascii="GHEA Grapalat" w:hAnsi="GHEA Grapalat"/>
          <w:lang w:val="ru-RU"/>
        </w:rPr>
        <w:tab/>
        <w:t xml:space="preserve">Заявки оцениваются в порядке, установленном настоящим приглашением. </w:t>
      </w:r>
    </w:p>
    <w:p w:rsidR="00CC66D4" w:rsidRPr="00CC66D4" w:rsidRDefault="00CC66D4" w:rsidP="00CC66D4">
      <w:pPr>
        <w:widowControl w:val="0"/>
        <w:spacing w:after="160" w:line="360" w:lineRule="auto"/>
        <w:ind w:firstLine="567"/>
        <w:jc w:val="both"/>
        <w:rPr>
          <w:rFonts w:ascii="GHEA Grapalat" w:hAnsi="GHEA Grapalat" w:cs="Sylfaen"/>
          <w:lang w:val="ru-RU"/>
        </w:rPr>
      </w:pPr>
      <w:r w:rsidRPr="00CC66D4">
        <w:rPr>
          <w:rFonts w:ascii="GHEA Grapalat" w:hAnsi="GHEA Grapalat"/>
          <w:lang w:val="ru-RU"/>
        </w:rPr>
        <w:lastRenderedPageBreak/>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CC66D4">
        <w:rPr>
          <w:rStyle w:val="af6"/>
          <w:rFonts w:ascii="GHEA Grapalat" w:hAnsi="GHEA Grapalat"/>
          <w:lang w:val="ru-RU"/>
        </w:rPr>
        <w:footnoteReference w:customMarkFollows="1" w:id="5"/>
        <w:t>7</w:t>
      </w:r>
    </w:p>
    <w:p w:rsidR="00CC66D4" w:rsidRPr="00CC66D4" w:rsidRDefault="00CC66D4" w:rsidP="00CC66D4">
      <w:pPr>
        <w:widowControl w:val="0"/>
        <w:spacing w:after="160" w:line="360" w:lineRule="auto"/>
        <w:ind w:firstLine="567"/>
        <w:jc w:val="both"/>
        <w:rPr>
          <w:rFonts w:ascii="GHEA Grapalat" w:hAnsi="GHEA Grapalat" w:cs="Sylfaen"/>
          <w:lang w:val="ru-RU"/>
        </w:rPr>
      </w:pPr>
      <w:r w:rsidRPr="00CC66D4">
        <w:rPr>
          <w:rFonts w:ascii="GHEA Grapalat" w:hAnsi="GHEA Grapalat"/>
          <w:lang w:val="ru-RU"/>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CC66D4">
        <w:rPr>
          <w:rStyle w:val="af6"/>
          <w:rFonts w:ascii="GHEA Grapalat" w:hAnsi="GHEA Grapalat"/>
          <w:lang w:val="ru-RU"/>
        </w:rPr>
        <w:footnoteReference w:customMarkFollows="1" w:id="6"/>
        <w:t>8</w:t>
      </w:r>
    </w:p>
    <w:p w:rsidR="00CC66D4" w:rsidRPr="00CC66D4" w:rsidRDefault="00CC66D4" w:rsidP="00CC66D4">
      <w:pPr>
        <w:widowControl w:val="0"/>
        <w:spacing w:after="160" w:line="360" w:lineRule="auto"/>
        <w:ind w:firstLine="567"/>
        <w:jc w:val="both"/>
        <w:rPr>
          <w:rFonts w:ascii="GHEA Grapalat" w:hAnsi="GHEA Grapalat" w:cs="Sylfaen"/>
          <w:lang w:val="ru-RU"/>
        </w:rPr>
      </w:pPr>
      <w:r w:rsidRPr="00CC66D4">
        <w:rPr>
          <w:rFonts w:ascii="GHEA Grapalat" w:hAnsi="GHEA Grapalat"/>
          <w:lang w:val="ru-RU"/>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CC66D4" w:rsidRPr="00AA5BD2" w:rsidRDefault="00CC66D4" w:rsidP="00CC66D4">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7.</w:t>
      </w:r>
      <w:r>
        <w:rPr>
          <w:rFonts w:ascii="GHEA Grapalat" w:hAnsi="GHEA Grapalat"/>
          <w:sz w:val="24"/>
          <w:szCs w:val="24"/>
        </w:rPr>
        <w:t>3</w:t>
      </w:r>
      <w:r w:rsidRPr="00AA5BD2">
        <w:rPr>
          <w:rFonts w:ascii="GHEA Grapalat" w:hAnsi="GHEA Grapalat"/>
          <w:sz w:val="24"/>
          <w:szCs w:val="24"/>
        </w:rPr>
        <w:t>.</w:t>
      </w:r>
      <w:r w:rsidRPr="00AA5BD2">
        <w:rPr>
          <w:rFonts w:ascii="GHEA Grapalat" w:hAnsi="GHEA Grapalat"/>
          <w:sz w:val="24"/>
          <w:szCs w:val="24"/>
        </w:rPr>
        <w:tab/>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CC66D4" w:rsidRPr="00AA5BD2" w:rsidRDefault="00CC66D4" w:rsidP="00CC66D4">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7.</w:t>
      </w:r>
      <w:r>
        <w:rPr>
          <w:rFonts w:ascii="GHEA Grapalat" w:hAnsi="GHEA Grapalat"/>
          <w:i w:val="0"/>
          <w:sz w:val="24"/>
          <w:szCs w:val="24"/>
        </w:rPr>
        <w:t>4</w:t>
      </w:r>
      <w:r w:rsidRPr="00AA5BD2">
        <w:rPr>
          <w:rFonts w:ascii="GHEA Grapalat" w:hAnsi="GHEA Grapalat"/>
          <w:i w:val="0"/>
          <w:sz w:val="24"/>
          <w:szCs w:val="24"/>
        </w:rPr>
        <w:t>.</w:t>
      </w:r>
      <w:r w:rsidRPr="00AA5BD2">
        <w:rPr>
          <w:rFonts w:ascii="GHEA Grapalat" w:hAnsi="GHEA Grapalat"/>
          <w:i w:val="0"/>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Pr>
          <w:rFonts w:ascii="GHEA Grapalat" w:hAnsi="GHEA Grapalat"/>
          <w:i w:val="0"/>
          <w:sz w:val="24"/>
          <w:szCs w:val="24"/>
        </w:rPr>
        <w:t>475 драм</w:t>
      </w:r>
      <w:r w:rsidRPr="00AA5BD2">
        <w:rPr>
          <w:rStyle w:val="af6"/>
          <w:rFonts w:ascii="GHEA Grapalat" w:hAnsi="GHEA Grapalat"/>
          <w:i w:val="0"/>
          <w:sz w:val="24"/>
          <w:szCs w:val="24"/>
        </w:rPr>
        <w:footnoteReference w:customMarkFollows="1" w:id="7"/>
        <w:t>9</w:t>
      </w:r>
      <w:r w:rsidRPr="00AA5BD2">
        <w:rPr>
          <w:rFonts w:ascii="GHEA Grapalat" w:hAnsi="GHEA Grapalat"/>
          <w:i w:val="0"/>
          <w:sz w:val="24"/>
          <w:szCs w:val="24"/>
        </w:rPr>
        <w:t>.</w:t>
      </w:r>
    </w:p>
    <w:p w:rsidR="00CC66D4" w:rsidRPr="00AA5BD2" w:rsidRDefault="00CC66D4" w:rsidP="00CC66D4">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7.</w:t>
      </w:r>
      <w:r>
        <w:rPr>
          <w:rFonts w:ascii="GHEA Grapalat" w:hAnsi="GHEA Grapalat"/>
          <w:i w:val="0"/>
          <w:sz w:val="24"/>
          <w:szCs w:val="24"/>
        </w:rPr>
        <w:t>5</w:t>
      </w:r>
      <w:r w:rsidRPr="00AA5BD2">
        <w:rPr>
          <w:rFonts w:ascii="GHEA Grapalat" w:hAnsi="GHEA Grapalat"/>
          <w:i w:val="0"/>
          <w:sz w:val="24"/>
          <w:szCs w:val="24"/>
        </w:rPr>
        <w:t>.</w:t>
      </w:r>
      <w:r w:rsidRPr="00AA5BD2">
        <w:rPr>
          <w:rFonts w:ascii="GHEA Grapalat" w:hAnsi="GHEA Grapalat"/>
          <w:i w:val="0"/>
          <w:sz w:val="24"/>
          <w:szCs w:val="24"/>
        </w:rPr>
        <w:tab/>
        <w:t>Переговоры между комиссией, заказчиком и участниками запрещаются, за исключением случаев:</w:t>
      </w:r>
    </w:p>
    <w:p w:rsidR="00CC66D4" w:rsidRPr="00AA5BD2" w:rsidRDefault="00CC66D4" w:rsidP="00CC66D4">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1)</w:t>
      </w:r>
      <w:r w:rsidRPr="00AA5BD2">
        <w:rPr>
          <w:rFonts w:ascii="GHEA Grapalat" w:hAnsi="GHEA Grapalat"/>
          <w:i w:val="0"/>
          <w:sz w:val="24"/>
          <w:szCs w:val="24"/>
        </w:rPr>
        <w:tab/>
        <w:t xml:space="preserve">когда в процедуре принял участие один участник, поданная заявка </w:t>
      </w:r>
      <w:r w:rsidRPr="00AA5BD2">
        <w:rPr>
          <w:rFonts w:ascii="GHEA Grapalat" w:hAnsi="GHEA Grapalat"/>
          <w:i w:val="0"/>
          <w:sz w:val="24"/>
          <w:szCs w:val="24"/>
        </w:rPr>
        <w:lastRenderedPageBreak/>
        <w:t>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CC66D4" w:rsidRPr="00AA5BD2" w:rsidDel="00992C40" w:rsidRDefault="00CC66D4" w:rsidP="00CC66D4">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2)</w:t>
      </w:r>
      <w:r w:rsidRPr="00AA5BD2">
        <w:rPr>
          <w:rFonts w:ascii="GHEA Grapalat" w:hAnsi="GHEA Grapalat"/>
          <w:sz w:val="24"/>
          <w:szCs w:val="24"/>
        </w:rPr>
        <w:tab/>
        <w:t>иных случаев, предусмотренных Законом.</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7.</w:t>
      </w:r>
      <w:r>
        <w:rPr>
          <w:rFonts w:ascii="GHEA Grapalat" w:hAnsi="GHEA Grapalat"/>
          <w:sz w:val="24"/>
          <w:szCs w:val="24"/>
        </w:rPr>
        <w:t>6</w:t>
      </w:r>
      <w:r w:rsidRPr="00AA5BD2">
        <w:rPr>
          <w:rFonts w:ascii="GHEA Grapalat" w:hAnsi="GHEA Grapalat"/>
          <w:sz w:val="24"/>
          <w:szCs w:val="24"/>
        </w:rPr>
        <w:t>.</w:t>
      </w:r>
      <w:r w:rsidRPr="00AA5BD2">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а.</w:t>
      </w:r>
      <w:r w:rsidRPr="00AA5BD2">
        <w:rPr>
          <w:rFonts w:ascii="GHEA Grapalat" w:hAnsi="GHEA Grapalat"/>
          <w:sz w:val="24"/>
          <w:szCs w:val="24"/>
        </w:rPr>
        <w:tab/>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б.</w:t>
      </w:r>
      <w:r w:rsidRPr="00AA5BD2">
        <w:rPr>
          <w:rFonts w:ascii="GHEA Grapalat" w:hAnsi="GHEA Grapalat"/>
          <w:sz w:val="24"/>
          <w:szCs w:val="24"/>
        </w:rPr>
        <w:tab/>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AA5BD2">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lastRenderedPageBreak/>
        <w:t>в.</w:t>
      </w:r>
      <w:r w:rsidRPr="00AA5BD2">
        <w:rPr>
          <w:rFonts w:ascii="GHEA Grapalat" w:hAnsi="GHEA Grapalat"/>
          <w:sz w:val="24"/>
          <w:szCs w:val="24"/>
        </w:rPr>
        <w:tab/>
        <w:t>переговоры проводятся не раннее чем на второй и не позднее чем на десятый рабочий день со дня отправки извещения,</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г.</w:t>
      </w:r>
      <w:r w:rsidRPr="00AA5BD2">
        <w:rPr>
          <w:rFonts w:ascii="GHEA Grapalat" w:hAnsi="GHEA Grapalat"/>
          <w:sz w:val="24"/>
          <w:szCs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д.</w:t>
      </w:r>
      <w:r w:rsidRPr="00AA5BD2">
        <w:rPr>
          <w:rFonts w:ascii="GHEA Grapalat" w:hAnsi="GHEA Grapalat"/>
          <w:sz w:val="24"/>
          <w:szCs w:val="24"/>
        </w:rPr>
        <w:tab/>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е.</w:t>
      </w:r>
      <w:r w:rsidRPr="00AA5BD2">
        <w:rPr>
          <w:rFonts w:ascii="GHEA Grapalat" w:hAnsi="GHEA Grapalat"/>
          <w:sz w:val="24"/>
          <w:szCs w:val="24"/>
        </w:rPr>
        <w:tab/>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7.7.</w:t>
      </w:r>
      <w:r w:rsidRPr="00CC66D4">
        <w:rPr>
          <w:rFonts w:ascii="GHEA Grapalat" w:hAnsi="GHEA Grapalat"/>
          <w:lang w:val="ru-RU"/>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CC66D4" w:rsidRPr="00AA5BD2" w:rsidRDefault="00CC66D4" w:rsidP="00CC66D4">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7.</w:t>
      </w:r>
      <w:r>
        <w:rPr>
          <w:rFonts w:ascii="GHEA Grapalat" w:hAnsi="GHEA Grapalat"/>
          <w:sz w:val="24"/>
          <w:szCs w:val="24"/>
        </w:rPr>
        <w:t>8</w:t>
      </w:r>
      <w:r w:rsidRPr="00AA5BD2">
        <w:rPr>
          <w:rFonts w:ascii="GHEA Grapalat" w:hAnsi="GHEA Grapalat"/>
          <w:sz w:val="24"/>
          <w:szCs w:val="24"/>
        </w:rPr>
        <w:t>.</w:t>
      </w:r>
      <w:r w:rsidRPr="00AA5BD2">
        <w:rPr>
          <w:rFonts w:ascii="GHEA Grapalat" w:hAnsi="GHEA Grapalat"/>
          <w:sz w:val="24"/>
          <w:szCs w:val="24"/>
        </w:rPr>
        <w:tab/>
        <w:t xml:space="preserve">Если в результате оценки, проведенной в ходе заседания по вскрытию заявок, в заявке участника фиксируются несоответствия требованиям приглашения,за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Pr>
          <w:rFonts w:ascii="GHEA Grapalat" w:hAnsi="GHEA Grapalat"/>
          <w:sz w:val="24"/>
          <w:szCs w:val="24"/>
        </w:rPr>
        <w:t>в электронной форме</w:t>
      </w:r>
      <w:r w:rsidRPr="00AA5BD2">
        <w:rPr>
          <w:rFonts w:ascii="GHEA Grapalat" w:hAnsi="GHEA Grapalat"/>
          <w:sz w:val="24"/>
          <w:szCs w:val="24"/>
        </w:rPr>
        <w:t xml:space="preserve"> </w:t>
      </w:r>
      <w:r w:rsidRPr="00AA5BD2">
        <w:rPr>
          <w:rFonts w:ascii="GHEA Grapalat" w:hAnsi="GHEA Grapalat"/>
          <w:sz w:val="24"/>
          <w:szCs w:val="24"/>
        </w:rPr>
        <w:lastRenderedPageBreak/>
        <w:t>информирует об этом участника, предлагая последнему исправить несоответствия до окончания срока приостановления.</w:t>
      </w:r>
    </w:p>
    <w:p w:rsidR="00CC66D4" w:rsidRPr="00AA5BD2" w:rsidRDefault="00CC66D4" w:rsidP="00CC66D4">
      <w:pPr>
        <w:pStyle w:val="norm"/>
        <w:widowControl w:val="0"/>
        <w:tabs>
          <w:tab w:val="left" w:pos="1276"/>
        </w:tabs>
        <w:spacing w:after="160" w:line="360" w:lineRule="auto"/>
        <w:ind w:firstLine="567"/>
        <w:rPr>
          <w:rFonts w:ascii="GHEA Grapalat" w:hAnsi="GHEA Grapalat" w:cs="Sylfaen"/>
          <w:sz w:val="24"/>
          <w:szCs w:val="24"/>
        </w:rPr>
      </w:pPr>
      <w:r w:rsidRPr="00AA5BD2">
        <w:rPr>
          <w:rFonts w:ascii="GHEA Grapalat" w:hAnsi="GHEA Grapalat"/>
          <w:sz w:val="24"/>
          <w:szCs w:val="24"/>
        </w:rPr>
        <w:t>7.</w:t>
      </w:r>
      <w:r>
        <w:rPr>
          <w:rFonts w:ascii="GHEA Grapalat" w:hAnsi="GHEA Grapalat"/>
          <w:sz w:val="24"/>
          <w:szCs w:val="24"/>
        </w:rPr>
        <w:t>9</w:t>
      </w:r>
      <w:r w:rsidRPr="00AA5BD2">
        <w:rPr>
          <w:rFonts w:ascii="GHEA Grapalat" w:hAnsi="GHEA Grapalat"/>
          <w:sz w:val="24"/>
          <w:szCs w:val="24"/>
        </w:rPr>
        <w:t>.</w:t>
      </w:r>
      <w:r w:rsidRPr="00AA5BD2">
        <w:rPr>
          <w:rFonts w:ascii="GHEA Grapalat" w:hAnsi="GHEA Grapalat"/>
          <w:sz w:val="24"/>
          <w:szCs w:val="24"/>
        </w:rPr>
        <w:tab/>
        <w:t>Если участник исправляет зафиксированное несоответствие в срок, установленный пунктом 7.</w:t>
      </w:r>
      <w:r>
        <w:rPr>
          <w:rFonts w:ascii="GHEA Grapalat" w:hAnsi="GHEA Grapalat"/>
          <w:sz w:val="24"/>
          <w:szCs w:val="24"/>
        </w:rPr>
        <w:t>8</w:t>
      </w:r>
      <w:r w:rsidRPr="00AA5BD2">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неудовлетворительно и отклоняется.</w:t>
      </w:r>
    </w:p>
    <w:p w:rsidR="00CC66D4" w:rsidRPr="00AA5BD2" w:rsidRDefault="00CC66D4" w:rsidP="00CC66D4">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w:t>
      </w:r>
      <w:r>
        <w:rPr>
          <w:rFonts w:ascii="GHEA Grapalat" w:hAnsi="GHEA Grapalat"/>
          <w:sz w:val="24"/>
          <w:szCs w:val="24"/>
        </w:rPr>
        <w:t>10</w:t>
      </w:r>
      <w:r w:rsidRPr="00AA5BD2">
        <w:rPr>
          <w:rFonts w:ascii="GHEA Grapalat" w:hAnsi="GHEA Grapalat"/>
          <w:sz w:val="24"/>
          <w:szCs w:val="24"/>
        </w:rPr>
        <w:t>.</w:t>
      </w:r>
      <w:r w:rsidRPr="00AA5BD2">
        <w:rPr>
          <w:rFonts w:ascii="GHEA Grapalat" w:hAnsi="GHEA Grapalat"/>
          <w:sz w:val="24"/>
          <w:szCs w:val="24"/>
        </w:rPr>
        <w:tab/>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w:t>
      </w:r>
    </w:p>
    <w:p w:rsidR="00CC66D4" w:rsidRPr="00AA5BD2" w:rsidRDefault="00CC66D4" w:rsidP="00CC66D4">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7.1</w:t>
      </w:r>
      <w:r>
        <w:rPr>
          <w:rFonts w:ascii="GHEA Grapalat" w:hAnsi="GHEA Grapalat"/>
          <w:sz w:val="24"/>
          <w:szCs w:val="24"/>
        </w:rPr>
        <w:t>1</w:t>
      </w:r>
      <w:r w:rsidRPr="00AA5BD2">
        <w:rPr>
          <w:rFonts w:ascii="GHEA Grapalat" w:hAnsi="GHEA Grapalat"/>
          <w:sz w:val="24"/>
          <w:szCs w:val="24"/>
        </w:rPr>
        <w:t>.</w:t>
      </w:r>
      <w:r w:rsidRPr="00AA5BD2">
        <w:rPr>
          <w:rFonts w:ascii="GHEA Grapalat" w:hAnsi="GHEA Grapalat"/>
          <w:sz w:val="24"/>
          <w:szCs w:val="24"/>
        </w:rPr>
        <w:tab/>
        <w:t>После вскрытия заявок составляется протокол в порядке, установленном законодательством Республики Армения о закупках.</w:t>
      </w:r>
    </w:p>
    <w:p w:rsidR="00CC66D4" w:rsidRPr="00AA5BD2" w:rsidRDefault="00CC66D4" w:rsidP="00CC66D4">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w:t>
      </w:r>
      <w:r>
        <w:rPr>
          <w:rFonts w:ascii="GHEA Grapalat" w:hAnsi="GHEA Grapalat"/>
          <w:sz w:val="24"/>
          <w:szCs w:val="24"/>
        </w:rPr>
        <w:t>12</w:t>
      </w:r>
      <w:r w:rsidRPr="00AA5BD2">
        <w:rPr>
          <w:rFonts w:ascii="GHEA Grapalat" w:hAnsi="GHEA Grapalat"/>
          <w:sz w:val="24"/>
          <w:szCs w:val="24"/>
        </w:rPr>
        <w:t>.</w:t>
      </w:r>
      <w:r w:rsidRPr="00AA5BD2">
        <w:rPr>
          <w:rFonts w:ascii="GHEA Grapalat" w:hAnsi="GHEA Grapalat"/>
          <w:sz w:val="24"/>
          <w:szCs w:val="24"/>
        </w:rPr>
        <w:tab/>
        <w:t xml:space="preserve">Не позднее, чем на следующий рабочий день после завершения заседания по вскрытию заявок секретарь комиссии: </w:t>
      </w:r>
    </w:p>
    <w:p w:rsidR="00CC66D4" w:rsidRPr="00AA5BD2" w:rsidRDefault="00CC66D4" w:rsidP="00CC66D4">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1)</w:t>
      </w:r>
      <w:r w:rsidRPr="00AA5BD2">
        <w:rPr>
          <w:rFonts w:ascii="GHEA Grapalat" w:hAnsi="GHEA Grapalat"/>
          <w:sz w:val="24"/>
          <w:szCs w:val="24"/>
        </w:rPr>
        <w:tab/>
        <w:t>опубликовывает в бюллетене воспроизведенный (отсканированный) с оригинала вариант протокола заседания по вскрытию заявок;</w:t>
      </w:r>
    </w:p>
    <w:p w:rsidR="00CC66D4" w:rsidRPr="00AA5BD2" w:rsidRDefault="00CC66D4" w:rsidP="00CC66D4">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2)</w:t>
      </w:r>
      <w:r w:rsidRPr="00AA5BD2">
        <w:rPr>
          <w:rFonts w:ascii="GHEA Grapalat" w:hAnsi="GHEA Grapalat"/>
          <w:sz w:val="24"/>
          <w:szCs w:val="24"/>
        </w:rPr>
        <w:tab/>
        <w:t xml:space="preserve">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w:t>
      </w:r>
      <w:r w:rsidRPr="00AA5BD2">
        <w:rPr>
          <w:rFonts w:ascii="GHEA Grapalat" w:hAnsi="GHEA Grapalat"/>
          <w:sz w:val="24"/>
          <w:szCs w:val="24"/>
        </w:rPr>
        <w:lastRenderedPageBreak/>
        <w:t>подписания;</w:t>
      </w:r>
    </w:p>
    <w:p w:rsidR="00CC66D4" w:rsidRPr="00AA5BD2" w:rsidRDefault="00CC66D4" w:rsidP="00CC66D4">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3)</w:t>
      </w:r>
      <w:r w:rsidRPr="00AA5BD2">
        <w:rPr>
          <w:rFonts w:ascii="GHEA Grapalat" w:hAnsi="GHEA Grapalat"/>
          <w:sz w:val="24"/>
          <w:szCs w:val="24"/>
        </w:rPr>
        <w:tab/>
        <w:t xml:space="preserve">посредством своей электронной почты указанной в настоящем Приглашении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5 к настоящему Приглашению, с одновременным направлением копий электронного письма на электронные почты по адресам: </w:t>
      </w:r>
      <w:hyperlink r:id="rId9">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0">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1">
        <w:r w:rsidRPr="00AA5BD2">
          <w:rPr>
            <w:rFonts w:ascii="GHEA Grapalat" w:hAnsi="GHEA Grapalat"/>
            <w:sz w:val="24"/>
            <w:szCs w:val="24"/>
          </w:rPr>
          <w:t>procurement@minfin.am</w:t>
        </w:r>
      </w:hyperlink>
      <w:r w:rsidRPr="00AA5BD2">
        <w:rPr>
          <w:rFonts w:ascii="GHEA Grapalat" w:hAnsi="GHEA Grapalat"/>
          <w:sz w:val="24"/>
          <w:szCs w:val="24"/>
        </w:rPr>
        <w:t>:</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4)</w:t>
      </w:r>
      <w:r w:rsidRPr="00CC66D4">
        <w:rPr>
          <w:rFonts w:ascii="GHEA Grapalat" w:hAnsi="GHEA Grapalat"/>
          <w:lang w:val="ru-RU"/>
        </w:rPr>
        <w:tab/>
        <w:t xml:space="preserve">посредством электронной почты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CC66D4" w:rsidRPr="00AA5BD2" w:rsidRDefault="00CC66D4" w:rsidP="00CC66D4">
      <w:pPr>
        <w:pStyle w:val="norm"/>
        <w:widowControl w:val="0"/>
        <w:tabs>
          <w:tab w:val="left" w:pos="1276"/>
        </w:tabs>
        <w:spacing w:after="160" w:line="360" w:lineRule="auto"/>
        <w:ind w:firstLine="567"/>
        <w:rPr>
          <w:rFonts w:ascii="GHEA Grapalat" w:hAnsi="GHEA Grapalat" w:cs="Sylfaen"/>
          <w:sz w:val="24"/>
          <w:szCs w:val="24"/>
        </w:rPr>
      </w:pPr>
      <w:r w:rsidRPr="00AA5BD2">
        <w:rPr>
          <w:rFonts w:ascii="GHEA Grapalat" w:hAnsi="GHEA Grapalat"/>
          <w:sz w:val="24"/>
          <w:szCs w:val="24"/>
        </w:rPr>
        <w:t>7.1</w:t>
      </w:r>
      <w:r>
        <w:rPr>
          <w:rFonts w:ascii="GHEA Grapalat" w:hAnsi="GHEA Grapalat"/>
          <w:sz w:val="24"/>
          <w:szCs w:val="24"/>
        </w:rPr>
        <w:t>3</w:t>
      </w:r>
      <w:r w:rsidRPr="00AA5BD2">
        <w:rPr>
          <w:rFonts w:ascii="GHEA Grapalat" w:hAnsi="GHEA Grapalat"/>
          <w:sz w:val="24"/>
          <w:szCs w:val="24"/>
        </w:rPr>
        <w:t>.</w:t>
      </w:r>
      <w:r w:rsidRPr="00AA5BD2">
        <w:rPr>
          <w:rFonts w:ascii="GHEA Grapalat" w:hAnsi="GHEA Grapalat"/>
          <w:sz w:val="24"/>
          <w:szCs w:val="24"/>
        </w:rPr>
        <w:tab/>
        <w:t>Занявший первое место участник отправляет установленные подпунктом 4 пункта 7.1</w:t>
      </w:r>
      <w:r>
        <w:rPr>
          <w:rFonts w:ascii="GHEA Grapalat" w:hAnsi="GHEA Grapalat"/>
          <w:sz w:val="24"/>
          <w:szCs w:val="24"/>
        </w:rPr>
        <w:t>2</w:t>
      </w:r>
      <w:r w:rsidRPr="00AA5BD2">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7.14.</w:t>
      </w:r>
      <w:r w:rsidRPr="00CC66D4">
        <w:rPr>
          <w:rFonts w:ascii="GHEA Grapalat" w:hAnsi="GHEA Grapalat"/>
          <w:lang w:val="ru-RU"/>
        </w:rPr>
        <w:tab/>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6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w:t>
      </w:r>
      <w:r w:rsidRPr="00CC66D4">
        <w:rPr>
          <w:rFonts w:ascii="GHEA Grapalat" w:hAnsi="GHEA Grapalat"/>
          <w:lang w:val="ru-RU"/>
        </w:rPr>
        <w:lastRenderedPageBreak/>
        <w:t>действительности.</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7.15.</w:t>
      </w:r>
      <w:r w:rsidRPr="00CC66D4">
        <w:rPr>
          <w:rFonts w:ascii="GHEA Grapalat" w:hAnsi="GHEA Grapalat"/>
          <w:lang w:val="ru-RU"/>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полученияинициирует процедуру включения данного участника в список участников, не имеющих права участвовать в процессе закупок .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Настоящим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CC66D4" w:rsidRPr="00AA5BD2" w:rsidRDefault="00CC66D4" w:rsidP="00CC66D4">
      <w:pPr>
        <w:pStyle w:val="23"/>
        <w:widowControl w:val="0"/>
        <w:tabs>
          <w:tab w:val="left" w:pos="1276"/>
        </w:tabs>
        <w:spacing w:after="160"/>
        <w:ind w:firstLine="567"/>
        <w:rPr>
          <w:rFonts w:ascii="GHEA Grapalat" w:hAnsi="GHEA Grapalat"/>
          <w:sz w:val="24"/>
          <w:szCs w:val="24"/>
        </w:rPr>
      </w:pPr>
      <w:r w:rsidRPr="00AA5BD2">
        <w:rPr>
          <w:rFonts w:ascii="GHEA Grapalat" w:hAnsi="GHEA Grapalat"/>
          <w:sz w:val="24"/>
          <w:szCs w:val="24"/>
        </w:rPr>
        <w:t>7.1</w:t>
      </w:r>
      <w:r>
        <w:rPr>
          <w:rFonts w:ascii="GHEA Grapalat" w:hAnsi="GHEA Grapalat"/>
          <w:sz w:val="24"/>
          <w:szCs w:val="24"/>
        </w:rPr>
        <w:t>6</w:t>
      </w:r>
      <w:r w:rsidRPr="00AA5BD2">
        <w:rPr>
          <w:rFonts w:ascii="GHEA Grapalat" w:hAnsi="GHEA Grapalat"/>
          <w:sz w:val="24"/>
          <w:szCs w:val="24"/>
        </w:rPr>
        <w:t>.</w:t>
      </w:r>
      <w:r w:rsidRPr="00AA5BD2">
        <w:rPr>
          <w:rFonts w:ascii="GHEA Grapalat" w:hAnsi="GHEA Grapalat"/>
          <w:sz w:val="24"/>
          <w:szCs w:val="24"/>
        </w:rPr>
        <w:tab/>
        <w:t>В рабочий день, следующий за истечением предусмотренного пунктом 7.1</w:t>
      </w:r>
      <w:r>
        <w:rPr>
          <w:rFonts w:ascii="GHEA Grapalat" w:hAnsi="GHEA Grapalat"/>
          <w:sz w:val="24"/>
          <w:szCs w:val="24"/>
        </w:rPr>
        <w:t>4</w:t>
      </w:r>
      <w:r w:rsidRPr="00AA5BD2">
        <w:rPr>
          <w:rFonts w:ascii="GHEA Grapalat" w:hAnsi="GHEA Grapalat"/>
          <w:sz w:val="24"/>
          <w:szCs w:val="24"/>
        </w:rPr>
        <w:t xml:space="preserve"> части 1 настоящего приглашения срока  получения 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в сроки, установленные пунктом 7.2 части 1 настоящего приглашения.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CC66D4" w:rsidRPr="00CC66D4" w:rsidRDefault="00CC66D4" w:rsidP="00CC66D4">
      <w:pPr>
        <w:spacing w:line="360" w:lineRule="auto"/>
        <w:ind w:firstLine="567"/>
        <w:jc w:val="both"/>
        <w:rPr>
          <w:rFonts w:ascii="GHEA Grapalat" w:hAnsi="GHEA Grapalat"/>
          <w:lang w:val="ru-RU"/>
        </w:rPr>
      </w:pPr>
      <w:r w:rsidRPr="00CC66D4">
        <w:rPr>
          <w:rFonts w:ascii="GHEA Grapalat" w:hAnsi="GHEA Grapalat"/>
          <w:lang w:val="ru-RU"/>
        </w:rPr>
        <w:t>7.17.В случае фиксирования несоответствий требованиям приглашения в результате оценки предоставленной Комитетом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в электронной формеизвещает участника, занявшего первое место, предлагая исправить несоответствие в течение трех рабочих дней.</w:t>
      </w:r>
    </w:p>
    <w:p w:rsidR="00CC66D4" w:rsidRPr="00CC66D4" w:rsidRDefault="00CC66D4" w:rsidP="00CC66D4">
      <w:pPr>
        <w:spacing w:line="360" w:lineRule="auto"/>
        <w:ind w:firstLine="567"/>
        <w:jc w:val="both"/>
        <w:rPr>
          <w:rFonts w:ascii="GHEA Grapalat" w:hAnsi="GHEA Grapalat"/>
          <w:lang w:val="ru-RU"/>
        </w:rPr>
      </w:pPr>
      <w:r w:rsidRPr="00CC66D4">
        <w:rPr>
          <w:rFonts w:ascii="GHEA Grapalat" w:hAnsi="GHEA Grapalat"/>
          <w:lang w:val="ru-RU"/>
        </w:rPr>
        <w:lastRenderedPageBreak/>
        <w:t>При этом, если несоответствие было зафиксировано</w:t>
      </w:r>
    </w:p>
    <w:p w:rsidR="00CC66D4" w:rsidRPr="00CC66D4" w:rsidRDefault="00CC66D4" w:rsidP="00CC66D4">
      <w:pPr>
        <w:spacing w:line="360" w:lineRule="auto"/>
        <w:ind w:firstLine="567"/>
        <w:jc w:val="both"/>
        <w:rPr>
          <w:rFonts w:ascii="GHEA Grapalat" w:hAnsi="GHEA Grapalat"/>
          <w:lang w:val="ru-RU"/>
        </w:rPr>
      </w:pPr>
      <w:r w:rsidRPr="00CC66D4">
        <w:rPr>
          <w:rFonts w:ascii="GHEA Grapalat" w:hAnsi="GHEA Grapalat"/>
          <w:lang w:val="ru-RU"/>
        </w:rPr>
        <w:t>• в результате информации, полученной от Комитета,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rsidR="00CC66D4" w:rsidRPr="00CC66D4" w:rsidRDefault="00CC66D4" w:rsidP="00CC66D4">
      <w:pPr>
        <w:spacing w:line="360" w:lineRule="auto"/>
        <w:ind w:firstLine="567"/>
        <w:jc w:val="both"/>
        <w:rPr>
          <w:rFonts w:ascii="GHEA Grapalat" w:hAnsi="GHEA Grapalat"/>
          <w:lang w:val="ru-RU"/>
        </w:rPr>
      </w:pPr>
      <w:r w:rsidRPr="00CC66D4">
        <w:rPr>
          <w:rFonts w:ascii="GHEA Grapalat" w:hAnsi="GHEA Grapalat"/>
          <w:lang w:val="ru-RU"/>
        </w:rPr>
        <w:t>• в результате оценки полного описания представленного товара, к указанному в настоящем пункте извещнию прилагается также воспроизведенный (отсканированный) с оригинала вариант протокола заседания комиссии.</w:t>
      </w:r>
    </w:p>
    <w:p w:rsidR="00CC66D4" w:rsidRPr="00CC66D4" w:rsidRDefault="00CC66D4" w:rsidP="00CC66D4">
      <w:pPr>
        <w:jc w:val="both"/>
        <w:rPr>
          <w:rFonts w:ascii="GHEA Grapalat" w:hAnsi="GHEA Grapalat"/>
          <w:lang w:val="ru-RU"/>
        </w:rPr>
      </w:pPr>
    </w:p>
    <w:p w:rsidR="00CC66D4" w:rsidRPr="00CC66D4" w:rsidRDefault="00CC66D4" w:rsidP="00CC66D4">
      <w:pPr>
        <w:spacing w:line="360" w:lineRule="auto"/>
        <w:ind w:firstLine="567"/>
        <w:jc w:val="both"/>
        <w:rPr>
          <w:rFonts w:ascii="GHEA Grapalat" w:hAnsi="GHEA Grapalat"/>
          <w:lang w:val="ru-RU"/>
        </w:rPr>
      </w:pPr>
      <w:r w:rsidRPr="00CC66D4">
        <w:rPr>
          <w:rFonts w:ascii="GHEA Grapalat" w:hAnsi="GHEA Grapalat"/>
          <w:lang w:val="ru-RU"/>
        </w:rPr>
        <w:t>7.18Если занявший первое место участник в установленный пунктом 7.17 части 1 настоящего приглашениясрок:</w:t>
      </w:r>
    </w:p>
    <w:p w:rsidR="00CC66D4" w:rsidRPr="00CC66D4" w:rsidRDefault="00CC66D4" w:rsidP="00CC66D4">
      <w:pPr>
        <w:spacing w:line="360" w:lineRule="auto"/>
        <w:ind w:firstLine="567"/>
        <w:jc w:val="both"/>
        <w:rPr>
          <w:rFonts w:ascii="GHEA Grapalat" w:hAnsi="GHEA Grapalat"/>
          <w:lang w:val="ru-RU"/>
        </w:rPr>
      </w:pPr>
      <w:r w:rsidRPr="00CC66D4">
        <w:rPr>
          <w:rFonts w:ascii="GHEA Grapalat" w:hAnsi="GHEA Grapalat"/>
          <w:lang w:val="ru-RU"/>
        </w:rPr>
        <w:t>1) исправляет зафиксированное несоответствие-заявка оценивается удовлетворительно и участник, занявший первое место, объявляется отобранным участником.Если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CC66D4" w:rsidRPr="00CC66D4" w:rsidRDefault="00CC66D4" w:rsidP="00CC66D4">
      <w:pPr>
        <w:spacing w:line="360" w:lineRule="auto"/>
        <w:ind w:firstLine="567"/>
        <w:jc w:val="both"/>
        <w:rPr>
          <w:rFonts w:ascii="GHEA Grapalat" w:hAnsi="GHEA Grapalat"/>
          <w:lang w:val="ru-RU"/>
        </w:rPr>
      </w:pPr>
      <w:r w:rsidRPr="00CC66D4">
        <w:rPr>
          <w:rFonts w:ascii="GHEA Grapalat" w:hAnsi="GHEA Grapalat"/>
          <w:lang w:val="ru-RU"/>
        </w:rPr>
        <w:t>2) не исправляетзафиксированное несоответствие, то,заявка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занялпоследующееместо, с применением условии, установленных пунктами 7.12-7.19 части 1 настоящего приглашения:</w:t>
      </w:r>
    </w:p>
    <w:p w:rsidR="00CC66D4" w:rsidRPr="00AA5BD2" w:rsidRDefault="00CC66D4" w:rsidP="00CC66D4">
      <w:pPr>
        <w:pStyle w:val="norm"/>
        <w:widowControl w:val="0"/>
        <w:tabs>
          <w:tab w:val="left" w:pos="1276"/>
        </w:tabs>
        <w:spacing w:after="160" w:line="360" w:lineRule="auto"/>
        <w:ind w:firstLine="567"/>
        <w:rPr>
          <w:rFonts w:ascii="GHEA Grapalat" w:hAnsi="GHEA Grapalat" w:cs="Sylfaen"/>
          <w:sz w:val="24"/>
          <w:szCs w:val="24"/>
        </w:rPr>
      </w:pPr>
      <w:r w:rsidRPr="00C6146A">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w:t>
      </w:r>
      <w:r>
        <w:rPr>
          <w:rFonts w:ascii="GHEA Grapalat" w:hAnsi="GHEA Grapalat"/>
          <w:sz w:val="24"/>
          <w:szCs w:val="24"/>
        </w:rPr>
        <w:t>3</w:t>
      </w:r>
      <w:r w:rsidRPr="00C6146A">
        <w:rPr>
          <w:rFonts w:ascii="GHEA Grapalat" w:hAnsi="GHEA Grapalat"/>
          <w:sz w:val="24"/>
          <w:szCs w:val="24"/>
        </w:rPr>
        <w:t xml:space="preserve"> части 1 настоящего приглашения.</w:t>
      </w:r>
      <w:r w:rsidRPr="00DB4E0F">
        <w:rPr>
          <w:rFonts w:ascii="GHEA Grapalat" w:hAnsi="GHEA Grapalat"/>
          <w:sz w:val="24"/>
          <w:szCs w:val="24"/>
        </w:rPr>
        <w:t xml:space="preserve">Секретарь обязан в день получения </w:t>
      </w:r>
      <w:r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CC66D4" w:rsidRPr="00AA5BD2" w:rsidRDefault="00CC66D4" w:rsidP="00CC66D4">
      <w:pPr>
        <w:pStyle w:val="23"/>
        <w:widowControl w:val="0"/>
        <w:tabs>
          <w:tab w:val="left" w:pos="1276"/>
        </w:tabs>
        <w:spacing w:after="160"/>
        <w:ind w:firstLine="567"/>
        <w:rPr>
          <w:rFonts w:ascii="GHEA Grapalat" w:hAnsi="GHEA Grapalat"/>
          <w:sz w:val="24"/>
          <w:szCs w:val="24"/>
        </w:rPr>
      </w:pPr>
      <w:r w:rsidRPr="00C6146A">
        <w:rPr>
          <w:rFonts w:ascii="GHEA Grapalat" w:hAnsi="GHEA Grapalat"/>
          <w:sz w:val="24"/>
          <w:szCs w:val="24"/>
        </w:rPr>
        <w:t>7.</w:t>
      </w:r>
      <w:r>
        <w:rPr>
          <w:rFonts w:ascii="GHEA Grapalat" w:hAnsi="GHEA Grapalat"/>
          <w:sz w:val="24"/>
          <w:szCs w:val="24"/>
        </w:rPr>
        <w:t>19</w:t>
      </w:r>
      <w:r w:rsidRPr="00AA5BD2">
        <w:rPr>
          <w:rFonts w:ascii="GHEA Grapalat" w:hAnsi="GHEA Grapalat"/>
          <w:sz w:val="24"/>
          <w:szCs w:val="24"/>
        </w:rPr>
        <w:t>В</w:t>
      </w:r>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Pr>
          <w:rFonts w:ascii="GHEA Grapalat" w:hAnsi="GHEA Grapalat"/>
          <w:sz w:val="24"/>
          <w:szCs w:val="24"/>
        </w:rPr>
        <w:t>6</w:t>
      </w:r>
      <w:r w:rsidRPr="00C6146A">
        <w:rPr>
          <w:rFonts w:ascii="GHEA Grapalat" w:hAnsi="GHEA Grapalat"/>
          <w:sz w:val="24"/>
          <w:szCs w:val="24"/>
        </w:rPr>
        <w:t>-7.1</w:t>
      </w:r>
      <w:r>
        <w:rPr>
          <w:rFonts w:ascii="GHEA Grapalat" w:hAnsi="GHEA Grapalat"/>
          <w:sz w:val="24"/>
          <w:szCs w:val="24"/>
        </w:rPr>
        <w:t>8</w:t>
      </w:r>
      <w:r w:rsidRPr="00C6146A">
        <w:rPr>
          <w:rFonts w:ascii="GHEA Grapalat" w:hAnsi="GHEA Grapalat"/>
          <w:sz w:val="24"/>
          <w:szCs w:val="24"/>
        </w:rPr>
        <w:t xml:space="preserve"> части 1 </w:t>
      </w:r>
      <w:r w:rsidRPr="00C6146A">
        <w:rPr>
          <w:rFonts w:ascii="GHEA Grapalat" w:hAnsi="GHEA Grapalat"/>
          <w:sz w:val="24"/>
          <w:szCs w:val="24"/>
        </w:rPr>
        <w:lastRenderedPageBreak/>
        <w:t>настоящего приглашения:</w:t>
      </w:r>
    </w:p>
    <w:p w:rsidR="00CC66D4" w:rsidRPr="00AA5BD2" w:rsidRDefault="00CC66D4" w:rsidP="00CC66D4">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w:t>
      </w:r>
      <w:r>
        <w:rPr>
          <w:rFonts w:ascii="GHEA Grapalat" w:hAnsi="GHEA Grapalat"/>
          <w:sz w:val="24"/>
          <w:szCs w:val="24"/>
        </w:rPr>
        <w:t>20</w:t>
      </w:r>
      <w:r w:rsidRPr="00AA5BD2">
        <w:rPr>
          <w:rFonts w:ascii="GHEA Grapalat" w:hAnsi="GHEA Grapalat"/>
          <w:sz w:val="24"/>
          <w:szCs w:val="24"/>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7.21.</w:t>
      </w:r>
      <w:r w:rsidRPr="00CC66D4">
        <w:rPr>
          <w:rFonts w:ascii="GHEA Grapalat" w:hAnsi="GHEA Grapalat"/>
          <w:lang w:val="ru-RU"/>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CC66D4" w:rsidRPr="00CC66D4" w:rsidRDefault="00CC66D4" w:rsidP="00CC66D4">
      <w:pPr>
        <w:widowControl w:val="0"/>
        <w:spacing w:after="160" w:line="360" w:lineRule="auto"/>
        <w:ind w:firstLine="567"/>
        <w:jc w:val="both"/>
        <w:rPr>
          <w:rFonts w:ascii="GHEA Grapalat" w:hAnsi="GHEA Grapalat"/>
          <w:lang w:val="ru-RU"/>
        </w:rPr>
      </w:pPr>
      <w:r w:rsidRPr="00CC66D4">
        <w:rPr>
          <w:rFonts w:ascii="GHEA Grapalat" w:hAnsi="GHEA Grapalat"/>
          <w:lang w:val="ru-RU"/>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CC66D4" w:rsidRPr="00AA5BD2" w:rsidRDefault="00CC66D4" w:rsidP="00CC66D4">
      <w:pPr>
        <w:pStyle w:val="23"/>
        <w:widowControl w:val="0"/>
        <w:tabs>
          <w:tab w:val="left" w:pos="1276"/>
        </w:tabs>
        <w:spacing w:after="160"/>
        <w:ind w:firstLine="567"/>
        <w:rPr>
          <w:rFonts w:ascii="GHEA Grapalat" w:hAnsi="GHEA Grapalat"/>
          <w:sz w:val="24"/>
          <w:szCs w:val="24"/>
        </w:rPr>
      </w:pPr>
      <w:r w:rsidRPr="00AA5BD2">
        <w:rPr>
          <w:rFonts w:ascii="GHEA Grapalat" w:hAnsi="GHEA Grapalat"/>
          <w:sz w:val="24"/>
          <w:szCs w:val="24"/>
        </w:rPr>
        <w:t>7.2</w:t>
      </w:r>
      <w:r>
        <w:rPr>
          <w:rFonts w:ascii="GHEA Grapalat" w:hAnsi="GHEA Grapalat"/>
          <w:sz w:val="24"/>
          <w:szCs w:val="24"/>
        </w:rPr>
        <w:t>2</w:t>
      </w:r>
      <w:r w:rsidRPr="00AA5BD2">
        <w:rPr>
          <w:rFonts w:ascii="GHEA Grapalat" w:hAnsi="GHEA Grapalat"/>
          <w:sz w:val="24"/>
          <w:szCs w:val="24"/>
        </w:rPr>
        <w:t>.</w:t>
      </w:r>
      <w:r w:rsidRPr="00AA5BD2">
        <w:rPr>
          <w:rFonts w:ascii="GHEA Grapalat" w:hAnsi="GHEA Grapalat"/>
          <w:sz w:val="24"/>
          <w:szCs w:val="24"/>
        </w:rPr>
        <w:tab/>
        <w:t>Занявший первое место и отобранный участник определяется по отдельным лотам</w:t>
      </w:r>
      <w:r>
        <w:rPr>
          <w:rFonts w:ascii="GHEA Grapalat" w:hAnsi="GHEA Grapalat"/>
          <w:sz w:val="24"/>
          <w:szCs w:val="24"/>
        </w:rPr>
        <w:t>.</w:t>
      </w:r>
      <w:r w:rsidRPr="00AA5BD2">
        <w:rPr>
          <w:rStyle w:val="af6"/>
          <w:rFonts w:ascii="GHEA Grapalat" w:hAnsi="GHEA Grapalat"/>
          <w:sz w:val="24"/>
          <w:szCs w:val="24"/>
        </w:rPr>
        <w:footnoteReference w:customMarkFollows="1" w:id="8"/>
        <w:t>10</w:t>
      </w:r>
    </w:p>
    <w:p w:rsidR="00CC66D4" w:rsidRPr="00CC66D4" w:rsidRDefault="00CC66D4" w:rsidP="00CC66D4">
      <w:pPr>
        <w:widowControl w:val="0"/>
        <w:tabs>
          <w:tab w:val="left" w:pos="1276"/>
        </w:tabs>
        <w:spacing w:after="160" w:line="336" w:lineRule="auto"/>
        <w:ind w:firstLine="567"/>
        <w:jc w:val="both"/>
        <w:rPr>
          <w:rFonts w:ascii="GHEA Grapalat" w:hAnsi="GHEA Grapalat"/>
          <w:lang w:val="ru-RU"/>
        </w:rPr>
      </w:pPr>
      <w:r w:rsidRPr="00CC66D4">
        <w:rPr>
          <w:rFonts w:ascii="GHEA Grapalat" w:hAnsi="GHEA Grapalat"/>
          <w:lang w:val="ru-RU"/>
        </w:rPr>
        <w:t>7.23.</w:t>
      </w:r>
      <w:r w:rsidRPr="00CC66D4">
        <w:rPr>
          <w:rFonts w:ascii="GHEA Grapalat" w:hAnsi="GHEA Grapalat"/>
          <w:lang w:val="ru-RU"/>
        </w:rPr>
        <w:tab/>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7.12-7.22 части 1 настоящего Приглашения.</w:t>
      </w:r>
    </w:p>
    <w:p w:rsidR="00CC66D4" w:rsidRPr="00AA5BD2" w:rsidRDefault="00CC66D4" w:rsidP="00CC66D4">
      <w:pPr>
        <w:pStyle w:val="23"/>
        <w:widowControl w:val="0"/>
        <w:tabs>
          <w:tab w:val="left" w:pos="1276"/>
        </w:tabs>
        <w:spacing w:after="160" w:line="336" w:lineRule="auto"/>
        <w:ind w:firstLine="567"/>
        <w:rPr>
          <w:rFonts w:ascii="GHEA Grapalat" w:hAnsi="GHEA Grapalat" w:cs="Sylfaen"/>
          <w:sz w:val="24"/>
          <w:szCs w:val="24"/>
        </w:rPr>
      </w:pPr>
      <w:r w:rsidRPr="00AA5BD2">
        <w:rPr>
          <w:rFonts w:ascii="GHEA Grapalat" w:hAnsi="GHEA Grapalat"/>
          <w:sz w:val="24"/>
          <w:szCs w:val="24"/>
        </w:rPr>
        <w:t>7.2</w:t>
      </w:r>
      <w:r>
        <w:rPr>
          <w:rFonts w:ascii="GHEA Grapalat" w:hAnsi="GHEA Grapalat"/>
          <w:sz w:val="24"/>
          <w:szCs w:val="24"/>
        </w:rPr>
        <w:t>4</w:t>
      </w:r>
      <w:r w:rsidRPr="00AA5BD2">
        <w:rPr>
          <w:rFonts w:ascii="GHEA Grapalat" w:hAnsi="GHEA Grapalat"/>
          <w:sz w:val="24"/>
          <w:szCs w:val="24"/>
        </w:rPr>
        <w:t>.</w:t>
      </w:r>
      <w:r w:rsidRPr="00AA5BD2">
        <w:rPr>
          <w:rFonts w:ascii="GHEA Grapalat" w:hAnsi="GHEA Grapalat"/>
          <w:sz w:val="24"/>
          <w:szCs w:val="24"/>
        </w:rPr>
        <w:tab/>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CC66D4" w:rsidRPr="00AA5BD2" w:rsidRDefault="00CC66D4" w:rsidP="00CC66D4">
      <w:pPr>
        <w:pStyle w:val="23"/>
        <w:widowControl w:val="0"/>
        <w:spacing w:after="160" w:line="336" w:lineRule="auto"/>
        <w:ind w:firstLine="567"/>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CC66D4" w:rsidRPr="00AA5BD2" w:rsidRDefault="00CC66D4" w:rsidP="00CC66D4">
      <w:pPr>
        <w:pStyle w:val="23"/>
        <w:widowControl w:val="0"/>
        <w:tabs>
          <w:tab w:val="left" w:pos="1276"/>
        </w:tabs>
        <w:spacing w:after="160" w:line="336" w:lineRule="auto"/>
        <w:ind w:firstLine="567"/>
        <w:rPr>
          <w:rFonts w:ascii="GHEA Grapalat" w:hAnsi="GHEA Grapalat" w:cs="Sylfaen"/>
          <w:sz w:val="24"/>
          <w:szCs w:val="24"/>
        </w:rPr>
      </w:pPr>
      <w:r w:rsidRPr="00AA5BD2">
        <w:rPr>
          <w:rFonts w:ascii="GHEA Grapalat" w:hAnsi="GHEA Grapalat"/>
          <w:sz w:val="24"/>
          <w:szCs w:val="24"/>
        </w:rPr>
        <w:t>7.2</w:t>
      </w:r>
      <w:r>
        <w:rPr>
          <w:rFonts w:ascii="GHEA Grapalat" w:hAnsi="GHEA Grapalat"/>
          <w:sz w:val="24"/>
          <w:szCs w:val="24"/>
        </w:rPr>
        <w:t>5</w:t>
      </w:r>
      <w:r w:rsidRPr="00AA5BD2">
        <w:rPr>
          <w:rFonts w:ascii="GHEA Grapalat" w:hAnsi="GHEA Grapalat"/>
          <w:sz w:val="24"/>
          <w:szCs w:val="24"/>
        </w:rPr>
        <w:t>.</w:t>
      </w:r>
      <w:r w:rsidRPr="00AA5BD2">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C66D4" w:rsidRPr="00AA5BD2" w:rsidRDefault="00CC66D4" w:rsidP="00CC66D4">
      <w:pPr>
        <w:pStyle w:val="23"/>
        <w:widowControl w:val="0"/>
        <w:spacing w:after="160"/>
        <w:ind w:firstLine="567"/>
        <w:rPr>
          <w:rFonts w:ascii="GHEA Grapalat" w:hAnsi="GHEA Grapalat" w:cs="Sylfaen"/>
          <w:sz w:val="24"/>
          <w:szCs w:val="24"/>
        </w:rPr>
      </w:pPr>
      <w:r w:rsidRPr="00AA5BD2">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w:t>
      </w:r>
      <w:r w:rsidRPr="00AA5BD2">
        <w:rPr>
          <w:rFonts w:ascii="GHEA Grapalat" w:hAnsi="GHEA Grapalat"/>
          <w:sz w:val="24"/>
          <w:szCs w:val="24"/>
        </w:rPr>
        <w:lastRenderedPageBreak/>
        <w:t>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CC66D4" w:rsidRPr="00AA5BD2" w:rsidRDefault="00CC66D4" w:rsidP="00CC66D4">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7.2</w:t>
      </w:r>
      <w:r>
        <w:rPr>
          <w:rFonts w:ascii="GHEA Grapalat" w:hAnsi="GHEA Grapalat"/>
          <w:sz w:val="24"/>
          <w:szCs w:val="24"/>
        </w:rPr>
        <w:t>6</w:t>
      </w:r>
      <w:r w:rsidRPr="00AA5BD2">
        <w:rPr>
          <w:rFonts w:ascii="GHEA Grapalat" w:hAnsi="GHEA Grapalat"/>
          <w:sz w:val="24"/>
          <w:szCs w:val="24"/>
        </w:rPr>
        <w:t>.</w:t>
      </w:r>
      <w:r w:rsidRPr="00AA5BD2">
        <w:rPr>
          <w:rFonts w:ascii="GHEA Grapalat" w:hAnsi="GHEA Grapalat"/>
          <w:sz w:val="24"/>
          <w:szCs w:val="24"/>
        </w:rPr>
        <w:tab/>
        <w:t>С целью применения пункта 7.2</w:t>
      </w:r>
      <w:r>
        <w:rPr>
          <w:rFonts w:ascii="GHEA Grapalat" w:hAnsi="GHEA Grapalat"/>
          <w:sz w:val="24"/>
          <w:szCs w:val="24"/>
        </w:rPr>
        <w:t>5</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CC66D4" w:rsidRPr="00AA5BD2" w:rsidRDefault="00CC66D4" w:rsidP="00CC66D4">
      <w:pPr>
        <w:pStyle w:val="norm"/>
        <w:widowControl w:val="0"/>
        <w:tabs>
          <w:tab w:val="left" w:pos="1276"/>
        </w:tabs>
        <w:spacing w:after="160" w:line="360" w:lineRule="auto"/>
        <w:ind w:firstLine="567"/>
        <w:rPr>
          <w:rFonts w:ascii="GHEA Grapalat" w:hAnsi="GHEA Grapalat" w:cs="Tahoma"/>
          <w:sz w:val="24"/>
          <w:szCs w:val="24"/>
        </w:rPr>
      </w:pPr>
      <w:r w:rsidRPr="00AA5BD2">
        <w:rPr>
          <w:rFonts w:ascii="GHEA Grapalat" w:hAnsi="GHEA Grapalat"/>
          <w:sz w:val="24"/>
          <w:szCs w:val="24"/>
        </w:rPr>
        <w:t>7.2</w:t>
      </w:r>
      <w:r>
        <w:rPr>
          <w:rFonts w:ascii="GHEA Grapalat" w:hAnsi="GHEA Grapalat"/>
          <w:sz w:val="24"/>
          <w:szCs w:val="24"/>
        </w:rPr>
        <w:t>7</w:t>
      </w:r>
      <w:r w:rsidRPr="00AA5BD2">
        <w:rPr>
          <w:rFonts w:ascii="GHEA Grapalat" w:hAnsi="GHEA Grapalat"/>
          <w:sz w:val="24"/>
          <w:szCs w:val="24"/>
        </w:rPr>
        <w:t>.</w:t>
      </w:r>
      <w:r w:rsidRPr="00AA5BD2">
        <w:rPr>
          <w:rFonts w:ascii="GHEA Grapalat" w:hAnsi="GHEA Grapalat"/>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CC66D4" w:rsidRPr="00AA5BD2" w:rsidRDefault="00CC66D4" w:rsidP="00CC66D4">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w:t>
      </w:r>
      <w:r>
        <w:rPr>
          <w:rFonts w:ascii="GHEA Grapalat" w:hAnsi="GHEA Grapalat"/>
          <w:sz w:val="24"/>
          <w:szCs w:val="24"/>
        </w:rPr>
        <w:t>28</w:t>
      </w:r>
      <w:r w:rsidRPr="00AA5BD2">
        <w:rPr>
          <w:rFonts w:ascii="GHEA Grapalat" w:hAnsi="GHEA Grapalat"/>
          <w:sz w:val="24"/>
          <w:szCs w:val="24"/>
        </w:rPr>
        <w:t>.</w:t>
      </w:r>
      <w:r w:rsidRPr="00AA5BD2">
        <w:rPr>
          <w:rFonts w:ascii="GHEA Grapalat" w:hAnsi="GHEA Grapalat"/>
          <w:sz w:val="24"/>
          <w:szCs w:val="24"/>
        </w:rPr>
        <w:tab/>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C66D4" w:rsidRPr="00AA5BD2" w:rsidRDefault="00CC66D4" w:rsidP="00CC66D4">
      <w:pPr>
        <w:pStyle w:val="23"/>
        <w:widowControl w:val="0"/>
        <w:spacing w:after="160"/>
        <w:ind w:firstLine="567"/>
        <w:rPr>
          <w:rFonts w:ascii="GHEA Grapalat" w:hAnsi="GHEA Grapalat"/>
          <w:i/>
          <w:sz w:val="24"/>
          <w:szCs w:val="24"/>
        </w:rPr>
      </w:pPr>
      <w:r w:rsidRPr="00AA5BD2">
        <w:rPr>
          <w:rFonts w:ascii="GHEA Grapalat" w:hAnsi="GHEA Grapalat"/>
          <w:sz w:val="24"/>
          <w:szCs w:val="24"/>
        </w:rPr>
        <w:t>Период ожидания в случае настоящей процедуры составляет</w:t>
      </w:r>
      <w:r>
        <w:rPr>
          <w:rFonts w:ascii="GHEA Grapalat" w:hAnsi="GHEA Grapalat"/>
          <w:sz w:val="24"/>
          <w:szCs w:val="24"/>
        </w:rPr>
        <w:t xml:space="preserve"> 5 (пять)</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CC66D4" w:rsidRPr="00AA5BD2" w:rsidRDefault="00CC66D4" w:rsidP="00CC66D4">
      <w:pPr>
        <w:pStyle w:val="23"/>
        <w:widowControl w:val="0"/>
        <w:spacing w:after="160" w:line="336" w:lineRule="auto"/>
        <w:ind w:firstLine="567"/>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C66D4" w:rsidRPr="00CC66D4" w:rsidRDefault="00CC66D4" w:rsidP="00CC66D4">
      <w:pPr>
        <w:widowControl w:val="0"/>
        <w:spacing w:after="160" w:line="336" w:lineRule="auto"/>
        <w:ind w:firstLine="567"/>
        <w:jc w:val="center"/>
        <w:rPr>
          <w:rFonts w:ascii="GHEA Grapalat" w:hAnsi="GHEA Grapalat"/>
          <w:b/>
          <w:lang w:val="ru-RU"/>
        </w:rPr>
      </w:pPr>
    </w:p>
    <w:p w:rsidR="00CC66D4" w:rsidRPr="00CC66D4" w:rsidRDefault="00CC66D4" w:rsidP="00CC66D4">
      <w:pPr>
        <w:widowControl w:val="0"/>
        <w:spacing w:after="160" w:line="336" w:lineRule="auto"/>
        <w:jc w:val="center"/>
        <w:rPr>
          <w:rFonts w:ascii="GHEA Grapalat" w:hAnsi="GHEA Grapalat" w:cs="Arial"/>
          <w:b/>
          <w:iCs/>
          <w:lang w:val="ru-RU"/>
        </w:rPr>
      </w:pPr>
      <w:r w:rsidRPr="00CC66D4">
        <w:rPr>
          <w:rFonts w:ascii="GHEA Grapalat" w:hAnsi="GHEA Grapalat"/>
          <w:b/>
          <w:lang w:val="ru-RU"/>
        </w:rPr>
        <w:t xml:space="preserve">8. ЗАКЛЮЧЕНИЕ ДОГОВОРА </w:t>
      </w:r>
    </w:p>
    <w:p w:rsidR="00CC66D4" w:rsidRPr="00CC66D4" w:rsidRDefault="00CC66D4" w:rsidP="00CC66D4">
      <w:pPr>
        <w:widowControl w:val="0"/>
        <w:tabs>
          <w:tab w:val="left" w:pos="1134"/>
        </w:tabs>
        <w:spacing w:after="160" w:line="336" w:lineRule="auto"/>
        <w:ind w:firstLine="567"/>
        <w:jc w:val="both"/>
        <w:rPr>
          <w:rFonts w:ascii="GHEA Grapalat" w:hAnsi="GHEA Grapalat" w:cs="Sylfaen"/>
          <w:lang w:val="ru-RU"/>
        </w:rPr>
      </w:pPr>
      <w:r w:rsidRPr="00CC66D4">
        <w:rPr>
          <w:rFonts w:ascii="GHEA Grapalat" w:hAnsi="GHEA Grapalat"/>
          <w:lang w:val="ru-RU"/>
        </w:rPr>
        <w:t>8.1.</w:t>
      </w:r>
      <w:r w:rsidRPr="00CC66D4">
        <w:rPr>
          <w:rFonts w:ascii="GHEA Grapalat" w:hAnsi="GHEA Grapalat"/>
          <w:lang w:val="ru-RU"/>
        </w:rPr>
        <w:tab/>
        <w:t xml:space="preserve">Договор заключается заказчиком на основании решения Комиссии. Договор </w:t>
      </w:r>
      <w:r w:rsidRPr="00CC66D4">
        <w:rPr>
          <w:rFonts w:ascii="GHEA Grapalat" w:hAnsi="GHEA Grapalat"/>
          <w:lang w:val="ru-RU"/>
        </w:rPr>
        <w:lastRenderedPageBreak/>
        <w:t>заключается в письменной форме, посредством составления одного документа.</w:t>
      </w:r>
    </w:p>
    <w:p w:rsidR="00CC66D4" w:rsidRPr="00CC66D4" w:rsidRDefault="00CC66D4" w:rsidP="00CC66D4">
      <w:pPr>
        <w:widowControl w:val="0"/>
        <w:tabs>
          <w:tab w:val="left" w:pos="1134"/>
        </w:tabs>
        <w:spacing w:after="160" w:line="336" w:lineRule="auto"/>
        <w:ind w:firstLine="567"/>
        <w:jc w:val="both"/>
        <w:rPr>
          <w:rFonts w:ascii="GHEA Grapalat" w:hAnsi="GHEA Grapalat" w:cs="Sylfaen"/>
          <w:lang w:val="ru-RU"/>
        </w:rPr>
      </w:pPr>
      <w:r w:rsidRPr="00CC66D4">
        <w:rPr>
          <w:rFonts w:ascii="GHEA Grapalat" w:hAnsi="GHEA Grapalat"/>
          <w:lang w:val="ru-RU"/>
        </w:rPr>
        <w:t>8.2.</w:t>
      </w:r>
      <w:r w:rsidRPr="00CC66D4">
        <w:rPr>
          <w:rFonts w:ascii="GHEA Grapalat" w:hAnsi="GHEA Grapalat"/>
          <w:lang w:val="ru-RU"/>
        </w:rPr>
        <w:tab/>
        <w:t>В течение четырех рабочих дней, следующих за окончанием периода ожидания, установленного пунктом 7.28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7.28 части 1 настоящего Приглашения.</w:t>
      </w:r>
    </w:p>
    <w:p w:rsidR="00CC66D4" w:rsidRPr="00CC66D4" w:rsidRDefault="00CC66D4" w:rsidP="00CC66D4">
      <w:pPr>
        <w:widowControl w:val="0"/>
        <w:tabs>
          <w:tab w:val="left" w:pos="1134"/>
        </w:tabs>
        <w:spacing w:after="160" w:line="336" w:lineRule="auto"/>
        <w:ind w:firstLine="567"/>
        <w:jc w:val="both"/>
        <w:rPr>
          <w:rFonts w:ascii="GHEA Grapalat" w:hAnsi="GHEA Grapalat" w:cs="Sylfaen"/>
          <w:lang w:val="ru-RU"/>
        </w:rPr>
      </w:pPr>
      <w:r w:rsidRPr="00CC66D4">
        <w:rPr>
          <w:rFonts w:ascii="GHEA Grapalat" w:hAnsi="GHEA Grapalat"/>
          <w:lang w:val="ru-RU"/>
        </w:rPr>
        <w:t>8.3.</w:t>
      </w:r>
      <w:r w:rsidRPr="00CC66D4">
        <w:rPr>
          <w:rFonts w:ascii="GHEA Grapalat" w:hAnsi="GHEA Grapalat"/>
          <w:lang w:val="ru-RU"/>
        </w:rPr>
        <w:tab/>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8.4.</w:t>
      </w:r>
      <w:r w:rsidRPr="00CC66D4">
        <w:rPr>
          <w:rFonts w:ascii="GHEA Grapalat" w:hAnsi="GHEA Grapalat"/>
          <w:lang w:val="ru-RU"/>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C66D4" w:rsidRPr="00CC66D4" w:rsidRDefault="00CC66D4" w:rsidP="00CC66D4">
      <w:pPr>
        <w:widowControl w:val="0"/>
        <w:spacing w:after="160" w:line="360" w:lineRule="auto"/>
        <w:ind w:firstLine="567"/>
        <w:jc w:val="both"/>
        <w:rPr>
          <w:rFonts w:ascii="GHEA Grapalat" w:hAnsi="GHEA Grapalat" w:cs="Sylfaen"/>
          <w:lang w:val="ru-RU"/>
        </w:rPr>
      </w:pPr>
      <w:r w:rsidRPr="00CC66D4">
        <w:rPr>
          <w:rFonts w:ascii="GHEA Grapalat" w:hAnsi="GHEA Grapalat"/>
          <w:lang w:val="ru-RU"/>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CC66D4" w:rsidRPr="00AA5BD2" w:rsidRDefault="00CC66D4" w:rsidP="00CC66D4">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8.</w:t>
      </w:r>
      <w:r>
        <w:rPr>
          <w:rFonts w:ascii="GHEA Grapalat" w:hAnsi="GHEA Grapalat"/>
          <w:i w:val="0"/>
          <w:sz w:val="24"/>
          <w:szCs w:val="24"/>
        </w:rPr>
        <w:t>5</w:t>
      </w:r>
      <w:r w:rsidRPr="00AA5BD2">
        <w:rPr>
          <w:rFonts w:ascii="GHEA Grapalat" w:hAnsi="GHEA Grapalat"/>
          <w:i w:val="0"/>
          <w:sz w:val="24"/>
          <w:szCs w:val="24"/>
        </w:rPr>
        <w:t>.</w:t>
      </w:r>
      <w:r w:rsidRPr="00AA5BD2">
        <w:rPr>
          <w:rFonts w:ascii="GHEA Grapalat" w:hAnsi="GHEA Grapalat"/>
          <w:i w:val="0"/>
          <w:sz w:val="24"/>
          <w:szCs w:val="24"/>
        </w:rPr>
        <w:tab/>
        <w:t>До истечения срока, предусмотренного пунктом 8.</w:t>
      </w:r>
      <w:r>
        <w:rPr>
          <w:rFonts w:ascii="GHEA Grapalat" w:hAnsi="GHEA Grapalat"/>
          <w:i w:val="0"/>
          <w:sz w:val="24"/>
          <w:szCs w:val="24"/>
        </w:rPr>
        <w:t>4</w:t>
      </w:r>
      <w:r w:rsidRPr="00AA5BD2">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CC66D4" w:rsidRPr="00CC66D4" w:rsidRDefault="00CC66D4" w:rsidP="00CC66D4">
      <w:pPr>
        <w:widowControl w:val="0"/>
        <w:spacing w:after="160" w:line="360" w:lineRule="auto"/>
        <w:jc w:val="center"/>
        <w:rPr>
          <w:rFonts w:ascii="GHEA Grapalat" w:hAnsi="GHEA Grapalat"/>
          <w:b/>
          <w:iCs/>
          <w:lang w:val="ru-RU"/>
        </w:rPr>
      </w:pPr>
    </w:p>
    <w:p w:rsidR="00CC66D4" w:rsidRPr="00CC66D4" w:rsidRDefault="00CC66D4" w:rsidP="00CC66D4">
      <w:pPr>
        <w:widowControl w:val="0"/>
        <w:spacing w:after="160" w:line="360" w:lineRule="auto"/>
        <w:jc w:val="center"/>
        <w:rPr>
          <w:rFonts w:ascii="GHEA Grapalat" w:hAnsi="GHEA Grapalat" w:cs="Arial"/>
          <w:b/>
          <w:iCs/>
          <w:lang w:val="ru-RU"/>
        </w:rPr>
      </w:pPr>
      <w:r w:rsidRPr="00CC66D4">
        <w:rPr>
          <w:rFonts w:ascii="GHEA Grapalat" w:hAnsi="GHEA Grapalat"/>
          <w:b/>
          <w:lang w:val="ru-RU"/>
        </w:rPr>
        <w:t xml:space="preserve">9. ОБЕСПЕЧЕНИЕ ДОГОВОРА </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9.1.</w:t>
      </w:r>
      <w:r w:rsidRPr="00CC66D4">
        <w:rPr>
          <w:rFonts w:ascii="GHEA Grapalat" w:hAnsi="GHEA Grapalat"/>
          <w:lang w:val="ru-RU"/>
        </w:rPr>
        <w:tab/>
        <w:t xml:space="preserve">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w:t>
      </w:r>
      <w:r w:rsidRPr="00CC66D4">
        <w:rPr>
          <w:rFonts w:ascii="GHEA Grapalat" w:hAnsi="GHEA Grapalat"/>
          <w:lang w:val="ru-RU"/>
        </w:rPr>
        <w:lastRenderedPageBreak/>
        <w:t>он представляет обеспечение договора.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9.2.</w:t>
      </w:r>
      <w:r w:rsidRPr="00CC66D4">
        <w:rPr>
          <w:rFonts w:ascii="GHEA Grapalat" w:hAnsi="GHEA Grapalat"/>
          <w:lang w:val="ru-RU"/>
        </w:rPr>
        <w:tab/>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w:t>
      </w:r>
    </w:p>
    <w:p w:rsidR="00CC66D4" w:rsidRPr="00CC66D4" w:rsidRDefault="00CC66D4" w:rsidP="00CC66D4">
      <w:pPr>
        <w:widowControl w:val="0"/>
        <w:spacing w:after="160" w:line="360" w:lineRule="auto"/>
        <w:ind w:firstLine="567"/>
        <w:jc w:val="both"/>
        <w:rPr>
          <w:rFonts w:ascii="GHEA Grapalat" w:hAnsi="GHEA Grapalat" w:cs="Sylfaen"/>
          <w:lang w:val="ru-RU"/>
        </w:rPr>
      </w:pPr>
      <w:r w:rsidRPr="00CC66D4">
        <w:rPr>
          <w:rFonts w:ascii="GHEA Grapalat" w:hAnsi="GHEA Grapalat"/>
          <w:lang w:val="ru-RU"/>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7 формой.</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9.3.</w:t>
      </w:r>
      <w:r w:rsidRPr="00CC66D4">
        <w:rPr>
          <w:rFonts w:ascii="GHEA Grapalat" w:hAnsi="GHEA Grapalat"/>
          <w:lang w:val="ru-RU"/>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гарантии.Порядок погашения предоплаты установлен проектом договора.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9.4.</w:t>
      </w:r>
      <w:r w:rsidRPr="00CC66D4">
        <w:rPr>
          <w:rFonts w:ascii="GHEA Grapalat" w:hAnsi="GHEA Grapalat"/>
          <w:lang w:val="ru-RU"/>
        </w:rPr>
        <w:tab/>
        <w:t>Если в рамках процедуры закупки, организованной по лотам:</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1)</w:t>
      </w:r>
      <w:r w:rsidRPr="00CC66D4">
        <w:rPr>
          <w:rFonts w:ascii="GHEA Grapalat" w:hAnsi="GHEA Grapalat"/>
          <w:lang w:val="ru-RU"/>
        </w:rPr>
        <w:tab/>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2)</w:t>
      </w:r>
      <w:r w:rsidRPr="00CC66D4">
        <w:rPr>
          <w:rFonts w:ascii="GHEA Grapalat" w:hAnsi="GHEA Grapalat"/>
          <w:lang w:val="ru-RU"/>
        </w:rPr>
        <w:tab/>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CC66D4">
        <w:rPr>
          <w:rStyle w:val="af6"/>
          <w:rFonts w:ascii="GHEA Grapalat" w:hAnsi="GHEA Grapalat"/>
          <w:lang w:val="ru-RU"/>
        </w:rPr>
        <w:footnoteReference w:customMarkFollows="1" w:id="9"/>
        <w:t>11</w:t>
      </w:r>
    </w:p>
    <w:p w:rsidR="00CC66D4" w:rsidRPr="00CC66D4" w:rsidRDefault="00CC66D4" w:rsidP="00CC66D4">
      <w:pPr>
        <w:widowControl w:val="0"/>
        <w:spacing w:after="160" w:line="360" w:lineRule="auto"/>
        <w:jc w:val="center"/>
        <w:rPr>
          <w:rFonts w:ascii="GHEA Grapalat" w:hAnsi="GHEA Grapalat"/>
          <w:b/>
          <w:lang w:val="ru-RU"/>
        </w:rPr>
      </w:pPr>
    </w:p>
    <w:p w:rsidR="00CC66D4" w:rsidRPr="00CC66D4" w:rsidRDefault="00CC66D4" w:rsidP="00CC66D4">
      <w:pPr>
        <w:widowControl w:val="0"/>
        <w:spacing w:after="160" w:line="360" w:lineRule="auto"/>
        <w:jc w:val="center"/>
        <w:rPr>
          <w:rFonts w:ascii="GHEA Grapalat" w:hAnsi="GHEA Grapalat" w:cs="Arial"/>
          <w:b/>
          <w:lang w:val="ru-RU"/>
        </w:rPr>
      </w:pPr>
      <w:r w:rsidRPr="00CC66D4">
        <w:rPr>
          <w:rFonts w:ascii="GHEA Grapalat" w:hAnsi="GHEA Grapalat"/>
          <w:b/>
          <w:lang w:val="ru-RU"/>
        </w:rPr>
        <w:lastRenderedPageBreak/>
        <w:t>10. ОБЪЯВЛЕНИЕ ПРОЦЕДУРЫ НЕСОСТОЯВШЕЙСЯ</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10.1.</w:t>
      </w:r>
      <w:r w:rsidRPr="00CC66D4">
        <w:rPr>
          <w:rFonts w:ascii="GHEA Grapalat" w:hAnsi="GHEA Grapalat"/>
          <w:lang w:val="ru-RU"/>
        </w:rPr>
        <w:tab/>
        <w:t>Согласно статье 37 Закона, Комиссия объявляет настоящую процедуру несостоявшейся, если:</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1)</w:t>
      </w:r>
      <w:r w:rsidRPr="00CC66D4">
        <w:rPr>
          <w:rFonts w:ascii="GHEA Grapalat" w:hAnsi="GHEA Grapalat"/>
          <w:lang w:val="ru-RU"/>
        </w:rPr>
        <w:tab/>
        <w:t>ни одна из заявок не соответствует условиям приглашения;</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2)</w:t>
      </w:r>
      <w:r w:rsidRPr="00CC66D4">
        <w:rPr>
          <w:rFonts w:ascii="GHEA Grapalat" w:hAnsi="GHEA Grapalat"/>
          <w:lang w:val="ru-RU"/>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AA5BD2">
        <w:rPr>
          <w:rFonts w:ascii="Courier New" w:hAnsi="Courier New" w:cs="Courier New"/>
        </w:rPr>
        <w:t> </w:t>
      </w:r>
      <w:r w:rsidRPr="00CC66D4">
        <w:rPr>
          <w:rFonts w:ascii="GHEA Grapalat" w:hAnsi="GHEA Grapalat"/>
          <w:lang w:val="ru-RU"/>
        </w:rPr>
        <w:t>— Совета попечителей</w:t>
      </w:r>
      <w:r w:rsidRPr="00CC66D4">
        <w:rPr>
          <w:rStyle w:val="af6"/>
          <w:rFonts w:ascii="GHEA Grapalat" w:hAnsi="GHEA Grapalat"/>
          <w:lang w:val="ru-RU"/>
        </w:rPr>
        <w:footnoteReference w:customMarkFollows="1" w:id="10"/>
        <w:t>12</w:t>
      </w:r>
      <w:r w:rsidRPr="00CC66D4">
        <w:rPr>
          <w:rFonts w:ascii="GHEA Grapalat" w:hAnsi="GHEA Grapalat"/>
          <w:lang w:val="ru-RU"/>
        </w:rPr>
        <w:t>.</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3)</w:t>
      </w:r>
      <w:r w:rsidRPr="00CC66D4">
        <w:rPr>
          <w:rFonts w:ascii="GHEA Grapalat" w:hAnsi="GHEA Grapalat"/>
          <w:lang w:val="ru-RU"/>
        </w:rPr>
        <w:tab/>
        <w:t>не подано ни одной заявки;</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4)</w:t>
      </w:r>
      <w:r w:rsidRPr="00CC66D4">
        <w:rPr>
          <w:rFonts w:ascii="GHEA Grapalat" w:hAnsi="GHEA Grapalat"/>
          <w:lang w:val="ru-RU"/>
        </w:rPr>
        <w:tab/>
        <w:t>договор не заключается.</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10.2.</w:t>
      </w:r>
      <w:r w:rsidRPr="00CC66D4">
        <w:rPr>
          <w:rFonts w:ascii="GHEA Grapalat" w:hAnsi="GHEA Grapalat"/>
          <w:lang w:val="ru-RU"/>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 xml:space="preserve">11. ПРАВО УЧАСТНИКА И ПОРЯДОК ОБЖАЛОВАНИЯ ИМ ДЕЙСТВИЙ </w:t>
      </w:r>
      <w:r w:rsidRPr="00CC66D4">
        <w:rPr>
          <w:rFonts w:ascii="GHEA Grapalat" w:hAnsi="GHEA Grapalat"/>
          <w:b/>
          <w:lang w:val="ru-RU"/>
        </w:rPr>
        <w:br/>
        <w:t xml:space="preserve">И (ИЛИ) ПРИНЯТЫХ РЕШЕНИЙ, </w:t>
      </w:r>
      <w:r w:rsidRPr="00CC66D4">
        <w:rPr>
          <w:rFonts w:ascii="GHEA Grapalat" w:hAnsi="GHEA Grapalat"/>
          <w:b/>
          <w:lang w:val="ru-RU"/>
        </w:rPr>
        <w:br/>
        <w:t>СВЯЗАННЫХ С ПРОЦЕССОМ ЗАКУПКИ</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11.1.</w:t>
      </w:r>
      <w:r w:rsidRPr="00CC66D4">
        <w:rPr>
          <w:rFonts w:ascii="GHEA Grapalat" w:hAnsi="GHEA Grapalat"/>
          <w:lang w:val="ru-RU"/>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11.2.</w:t>
      </w:r>
      <w:r w:rsidRPr="00CC66D4">
        <w:rPr>
          <w:rFonts w:ascii="GHEA Grapalat" w:hAnsi="GHEA Grapalat"/>
          <w:lang w:val="ru-RU"/>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11.3.</w:t>
      </w:r>
      <w:r w:rsidRPr="00CC66D4">
        <w:rPr>
          <w:rFonts w:ascii="GHEA Grapalat" w:hAnsi="GHEA Grapalat"/>
          <w:lang w:val="ru-RU"/>
        </w:rPr>
        <w:tab/>
        <w:t>Каждое лицо согласно Закону имеет право:</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1)</w:t>
      </w:r>
      <w:r w:rsidRPr="00CC66D4">
        <w:rPr>
          <w:rFonts w:ascii="GHEA Grapalat" w:hAnsi="GHEA Grapalat"/>
          <w:lang w:val="ru-RU"/>
        </w:rPr>
        <w:tab/>
        <w:t xml:space="preserve">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закупкамижалобы,, утвержден приказом министра финансов РА </w:t>
      </w:r>
      <w:r w:rsidRPr="00C6146A">
        <w:rPr>
          <w:rFonts w:ascii="GHEA Grapalat" w:hAnsi="GHEA Grapalat"/>
        </w:rPr>
        <w:t>N</w:t>
      </w:r>
      <w:r w:rsidRPr="00CC66D4">
        <w:rPr>
          <w:rFonts w:ascii="GHEA Grapalat" w:hAnsi="GHEA Grapalat"/>
          <w:lang w:val="ru-RU"/>
        </w:rPr>
        <w:t xml:space="preserve"> 600-Н от 6 декабря 2018 года.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lastRenderedPageBreak/>
        <w:t>2)</w:t>
      </w:r>
      <w:r w:rsidRPr="00CC66D4">
        <w:rPr>
          <w:rFonts w:ascii="GHEA Grapalat" w:hAnsi="GHEA Grapalat"/>
          <w:lang w:val="ru-RU"/>
        </w:rPr>
        <w:tab/>
        <w:t>на обжалование в судебном порядке действий (бездействия) и решений лица, рассматривающего жалобы в связи с закупками, заказчика и Комиссии.</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11.4.</w:t>
      </w:r>
      <w:r w:rsidRPr="00CC66D4">
        <w:rPr>
          <w:rFonts w:ascii="GHEA Grapalat" w:hAnsi="GHEA Grapalat"/>
          <w:lang w:val="ru-RU"/>
        </w:rPr>
        <w:tab/>
        <w:t>Если подавшее жалобу лицо обжалует:</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1)</w:t>
      </w:r>
      <w:r w:rsidRPr="00CC66D4">
        <w:rPr>
          <w:rFonts w:ascii="GHEA Grapalat" w:hAnsi="GHEA Grapalat"/>
          <w:lang w:val="ru-RU"/>
        </w:rPr>
        <w:tab/>
        <w:t>решение о заключении договора, то жалоба подается в период ожидания, предусмотренный пунктом 7.28 части 1 настоящего Приглашения;</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2)</w:t>
      </w:r>
      <w:r w:rsidRPr="00CC66D4">
        <w:rPr>
          <w:rFonts w:ascii="GHEA Grapalat" w:hAnsi="GHEA Grapalat"/>
          <w:lang w:val="ru-RU"/>
        </w:rPr>
        <w:tab/>
        <w:t>характеристики предмета закупки или требования приглашения, то жалоба подается до истечения окончательного срока подачи заявок.</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11.5.</w:t>
      </w:r>
      <w:r w:rsidRPr="00CC66D4">
        <w:rPr>
          <w:rFonts w:ascii="GHEA Grapalat" w:hAnsi="GHEA Grapalat"/>
          <w:lang w:val="ru-RU"/>
        </w:rPr>
        <w:tab/>
        <w:t>Жалоба подается лицу, рассматривающему жалобы в связи с закупками, в письменной форме, подписанной, с включением в нее:</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1)</w:t>
      </w:r>
      <w:r w:rsidRPr="00CC66D4">
        <w:rPr>
          <w:rFonts w:ascii="GHEA Grapalat" w:hAnsi="GHEA Grapalat"/>
          <w:lang w:val="ru-RU"/>
        </w:rPr>
        <w:tab/>
        <w:t>наименования (имени, фамилии, копии документа, удостоверяющего личность) и адреса подавшего жалобу лица;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2)</w:t>
      </w:r>
      <w:r w:rsidRPr="00CC66D4">
        <w:rPr>
          <w:rFonts w:ascii="GHEA Grapalat" w:hAnsi="GHEA Grapalat"/>
          <w:lang w:val="ru-RU"/>
        </w:rPr>
        <w:tab/>
        <w:t>наименования и адреса заказчика;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3)</w:t>
      </w:r>
      <w:r w:rsidRPr="00CC66D4">
        <w:rPr>
          <w:rFonts w:ascii="GHEA Grapalat" w:hAnsi="GHEA Grapalat"/>
          <w:lang w:val="ru-RU"/>
        </w:rPr>
        <w:tab/>
        <w:t>кода и предмета обжалуемой процедуры закупки;</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4)</w:t>
      </w:r>
      <w:r w:rsidRPr="00CC66D4">
        <w:rPr>
          <w:rFonts w:ascii="GHEA Grapalat" w:hAnsi="GHEA Grapalat"/>
          <w:lang w:val="ru-RU"/>
        </w:rPr>
        <w:tab/>
        <w:t>предмета спора и требования подавшего жалобу лица;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5)</w:t>
      </w:r>
      <w:r w:rsidRPr="00CC66D4">
        <w:rPr>
          <w:rFonts w:ascii="GHEA Grapalat" w:hAnsi="GHEA Grapalat"/>
          <w:lang w:val="ru-RU"/>
        </w:rPr>
        <w:tab/>
        <w:t>фактических и правовых оснований жалобы, доказательств по ней;</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6)</w:t>
      </w:r>
      <w:r w:rsidRPr="00CC66D4">
        <w:rPr>
          <w:rFonts w:ascii="GHEA Grapalat" w:hAnsi="GHEA Grapalat"/>
          <w:lang w:val="ru-RU"/>
        </w:rPr>
        <w:tab/>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7)</w:t>
      </w:r>
      <w:r w:rsidRPr="00CC66D4">
        <w:rPr>
          <w:rFonts w:ascii="GHEA Grapalat" w:hAnsi="GHEA Grapalat"/>
          <w:lang w:val="ru-RU"/>
        </w:rPr>
        <w:tab/>
        <w:t>наименования и номера счета того банка, которому в случае удовлетворения жалобы должна быть обратно перечислена плата;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8)</w:t>
      </w:r>
      <w:r w:rsidRPr="00CC66D4">
        <w:rPr>
          <w:rFonts w:ascii="GHEA Grapalat" w:hAnsi="GHEA Grapalat"/>
          <w:lang w:val="ru-RU"/>
        </w:rPr>
        <w:tab/>
        <w:t>иных необходимых сведений.</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11.6 Жалоба лицу, рассматривающему связанные с закупкамижалобы,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w:t>
      </w:r>
      <w:hyperlink r:id="rId12" w:history="1">
        <w:r w:rsidRPr="00C6146A">
          <w:rPr>
            <w:rFonts w:ascii="GHEA Grapalat" w:hAnsi="GHEA Grapalat"/>
          </w:rPr>
          <w:t>secretariat</w:t>
        </w:r>
        <w:r w:rsidRPr="00CC66D4">
          <w:rPr>
            <w:rFonts w:ascii="GHEA Grapalat" w:hAnsi="GHEA Grapalat"/>
            <w:lang w:val="ru-RU"/>
          </w:rPr>
          <w:t>@</w:t>
        </w:r>
        <w:r w:rsidRPr="00C6146A">
          <w:rPr>
            <w:rFonts w:ascii="GHEA Grapalat" w:hAnsi="GHEA Grapalat"/>
          </w:rPr>
          <w:t>minfin</w:t>
        </w:r>
        <w:r w:rsidRPr="00CC66D4">
          <w:rPr>
            <w:rFonts w:ascii="GHEA Grapalat" w:hAnsi="GHEA Grapalat"/>
            <w:lang w:val="ru-RU"/>
          </w:rPr>
          <w:t>.</w:t>
        </w:r>
        <w:r w:rsidRPr="00C6146A">
          <w:rPr>
            <w:rFonts w:ascii="GHEA Grapalat" w:hAnsi="GHEA Grapalat"/>
          </w:rPr>
          <w:t>am</w:t>
        </w:r>
      </w:hyperlink>
      <w:r w:rsidRPr="00CC66D4">
        <w:rPr>
          <w:rFonts w:ascii="GHEA Grapalat" w:hAnsi="GHEA Grapalat"/>
          <w:lang w:val="ru-RU"/>
        </w:rPr>
        <w:t xml:space="preserve">. </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11.7.</w:t>
      </w:r>
      <w:r w:rsidRPr="00CC66D4">
        <w:rPr>
          <w:rFonts w:ascii="GHEA Grapalat" w:hAnsi="GHEA Grapalat"/>
          <w:lang w:val="ru-RU"/>
        </w:rPr>
        <w:tab/>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w:t>
      </w:r>
      <w:r w:rsidRPr="00CC66D4">
        <w:rPr>
          <w:rFonts w:ascii="GHEA Grapalat" w:hAnsi="GHEA Grapalat"/>
          <w:lang w:val="ru-RU"/>
        </w:rPr>
        <w:lastRenderedPageBreak/>
        <w:t>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11.8.</w:t>
      </w:r>
      <w:r w:rsidRPr="00CC66D4">
        <w:rPr>
          <w:rFonts w:ascii="GHEA Grapalat" w:hAnsi="GHEA Grapalat"/>
          <w:lang w:val="ru-RU"/>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w:t>
      </w:r>
      <w:r w:rsidRPr="00CC66D4">
        <w:rPr>
          <w:rFonts w:ascii="GHEA Grapalat" w:hAnsi="GHEA Grapalat" w:hint="eastAsia"/>
          <w:lang w:val="ru-RU"/>
        </w:rPr>
        <w:t>Вденьотправкиписьмалицо</w:t>
      </w:r>
      <w:r w:rsidRPr="00CC66D4">
        <w:rPr>
          <w:rFonts w:ascii="GHEA Grapalat" w:hAnsi="GHEA Grapalat"/>
          <w:lang w:val="ru-RU"/>
        </w:rPr>
        <w:t xml:space="preserve">, </w:t>
      </w:r>
      <w:r w:rsidRPr="00CC66D4">
        <w:rPr>
          <w:rFonts w:ascii="GHEA Grapalat" w:hAnsi="GHEA Grapalat" w:hint="eastAsia"/>
          <w:lang w:val="ru-RU"/>
        </w:rPr>
        <w:t>рассматривающеесвязанныесзакупками</w:t>
      </w:r>
      <w:r w:rsidRPr="00CC66D4">
        <w:rPr>
          <w:rFonts w:ascii="GHEA Grapalat" w:hAnsi="GHEA Grapalat"/>
          <w:lang w:val="ru-RU"/>
        </w:rPr>
        <w:t xml:space="preserve">жалобы, </w:t>
      </w:r>
      <w:r w:rsidRPr="00CC66D4">
        <w:rPr>
          <w:rFonts w:ascii="GHEA Grapalat" w:hAnsi="GHEA Grapalat" w:hint="eastAsia"/>
          <w:lang w:val="ru-RU"/>
        </w:rPr>
        <w:t>отправляет</w:t>
      </w:r>
      <w:r w:rsidRPr="00CC66D4">
        <w:rPr>
          <w:rFonts w:ascii="GHEA Grapalat" w:hAnsi="GHEA Grapalat"/>
          <w:lang w:val="ru-RU"/>
        </w:rPr>
        <w:t>воспроизведенный (</w:t>
      </w:r>
      <w:r w:rsidRPr="00CC66D4">
        <w:rPr>
          <w:rFonts w:ascii="GHEA Grapalat" w:hAnsi="GHEA Grapalat" w:hint="eastAsia"/>
          <w:lang w:val="ru-RU"/>
        </w:rPr>
        <w:t>отсканированн</w:t>
      </w:r>
      <w:r w:rsidRPr="00CC66D4">
        <w:rPr>
          <w:rFonts w:ascii="GHEA Grapalat" w:hAnsi="GHEA Grapalat"/>
          <w:lang w:val="ru-RU"/>
        </w:rPr>
        <w:t>ый) вариант</w:t>
      </w:r>
      <w:r w:rsidRPr="00CC66D4">
        <w:rPr>
          <w:rFonts w:ascii="GHEA Grapalat" w:hAnsi="GHEA Grapalat" w:hint="eastAsia"/>
          <w:lang w:val="ru-RU"/>
        </w:rPr>
        <w:t>сегооригинала</w:t>
      </w:r>
      <w:r w:rsidRPr="00CC66D4">
        <w:rPr>
          <w:rFonts w:ascii="GHEA Grapalat" w:hAnsi="GHEA Grapalat"/>
          <w:lang w:val="ru-RU"/>
        </w:rPr>
        <w:t>также</w:t>
      </w:r>
      <w:r w:rsidRPr="00CC66D4">
        <w:rPr>
          <w:rFonts w:ascii="GHEA Grapalat" w:hAnsi="GHEA Grapalat" w:hint="eastAsia"/>
          <w:lang w:val="ru-RU"/>
        </w:rPr>
        <w:t>наадресэлектроннойпочты</w:t>
      </w:r>
      <w:r w:rsidRPr="00CC66D4">
        <w:rPr>
          <w:rFonts w:ascii="GHEA Grapalat" w:hAnsi="GHEA Grapalat"/>
          <w:lang w:val="ru-RU"/>
        </w:rPr>
        <w:t xml:space="preserve">, </w:t>
      </w:r>
      <w:r w:rsidRPr="00CC66D4">
        <w:rPr>
          <w:rFonts w:ascii="GHEA Grapalat" w:hAnsi="GHEA Grapalat" w:hint="eastAsia"/>
          <w:lang w:val="ru-RU"/>
        </w:rPr>
        <w:t>указанн</w:t>
      </w:r>
      <w:r w:rsidRPr="00C6146A">
        <w:rPr>
          <w:rFonts w:ascii="GHEA Grapalat" w:hAnsi="GHEA Grapalat"/>
        </w:rPr>
        <w:t>օ</w:t>
      </w:r>
      <w:r w:rsidRPr="00CC66D4">
        <w:rPr>
          <w:rFonts w:ascii="GHEA Grapalat" w:hAnsi="GHEA Grapalat" w:hint="eastAsia"/>
          <w:lang w:val="ru-RU"/>
        </w:rPr>
        <w:t>йвжалобе</w:t>
      </w:r>
      <w:r w:rsidRPr="00CC66D4">
        <w:rPr>
          <w:rFonts w:ascii="GHEA Grapalat" w:hAnsi="GHEA Grapalat"/>
          <w:lang w:val="ru-RU"/>
        </w:rPr>
        <w:t>.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связанные с закупками, считается представленной в установленный срок.</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11.</w:t>
      </w:r>
      <w:r w:rsidRPr="00AA5BD2">
        <w:rPr>
          <w:rFonts w:ascii="GHEA Grapalat" w:hAnsi="GHEA Grapalat"/>
          <w:lang w:val="hy-AM"/>
        </w:rPr>
        <w:t>8</w:t>
      </w:r>
      <w:r w:rsidRPr="00CC66D4">
        <w:rPr>
          <w:rFonts w:ascii="GHEA Grapalat" w:hAnsi="GHEA Grapalat"/>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cs="Sylfaen"/>
          <w:lang w:val="ru-RU"/>
        </w:rPr>
        <w:t>11.10</w:t>
      </w:r>
      <w:r w:rsidRPr="00CC66D4">
        <w:rPr>
          <w:rFonts w:ascii="GHEA Grapalat" w:hAnsi="GHEA Grapalat" w:cs="Sylfaen" w:hint="eastAsia"/>
          <w:lang w:val="ru-RU"/>
        </w:rPr>
        <w:t>Втечениедвухрабочихднейсодняпринятияжалобыкпроизводствулицо</w:t>
      </w:r>
      <w:r w:rsidRPr="00CC66D4">
        <w:rPr>
          <w:rFonts w:ascii="GHEA Grapalat" w:hAnsi="GHEA Grapalat" w:cs="Sylfaen"/>
          <w:lang w:val="ru-RU"/>
        </w:rPr>
        <w:t xml:space="preserve">, </w:t>
      </w:r>
      <w:r w:rsidRPr="00CC66D4">
        <w:rPr>
          <w:rFonts w:ascii="GHEA Grapalat" w:hAnsi="GHEA Grapalat" w:cs="Sylfaen" w:hint="eastAsia"/>
          <w:lang w:val="ru-RU"/>
        </w:rPr>
        <w:t>рассматривающее</w:t>
      </w:r>
      <w:r w:rsidRPr="00CC66D4">
        <w:rPr>
          <w:rFonts w:ascii="GHEA Grapalat" w:hAnsi="GHEA Grapalat" w:cs="Sylfaen"/>
          <w:lang w:val="ru-RU"/>
        </w:rPr>
        <w:t>связанные с закупками</w:t>
      </w:r>
      <w:r w:rsidRPr="00CC66D4">
        <w:rPr>
          <w:rFonts w:ascii="GHEA Grapalat" w:hAnsi="GHEA Grapalat" w:cs="Sylfaen" w:hint="eastAsia"/>
          <w:lang w:val="ru-RU"/>
        </w:rPr>
        <w:t>жалобы</w:t>
      </w:r>
      <w:r w:rsidRPr="00CC66D4">
        <w:rPr>
          <w:rFonts w:ascii="GHEA Grapalat" w:hAnsi="GHEA Grapalat" w:cs="Sylfaen"/>
          <w:lang w:val="ru-RU"/>
        </w:rPr>
        <w:t xml:space="preserve">, </w:t>
      </w:r>
      <w:r w:rsidRPr="00CC66D4">
        <w:rPr>
          <w:rFonts w:ascii="GHEA Grapalat" w:hAnsi="GHEA Grapalat" w:cs="Sylfaen" w:hint="eastAsia"/>
          <w:lang w:val="ru-RU"/>
        </w:rPr>
        <w:t>обращаетсясписьмомкзаказчикустребованиемпредставитьвписьменномвид</w:t>
      </w:r>
      <w:r w:rsidRPr="00CC66D4">
        <w:rPr>
          <w:rFonts w:ascii="GHEA Grapalat" w:hAnsi="GHEA Grapalat" w:cs="Sylfaen" w:hint="eastAsia"/>
          <w:lang w:val="ru-RU"/>
        </w:rPr>
        <w:lastRenderedPageBreak/>
        <w:t>епозицию</w:t>
      </w:r>
      <w:r w:rsidRPr="00CC66D4">
        <w:rPr>
          <w:rFonts w:ascii="GHEA Grapalat" w:hAnsi="GHEA Grapalat" w:cs="Sylfaen"/>
          <w:lang w:val="ru-RU"/>
        </w:rPr>
        <w:t>по</w:t>
      </w:r>
      <w:r w:rsidRPr="00CC66D4">
        <w:rPr>
          <w:rFonts w:ascii="GHEA Grapalat" w:hAnsi="GHEA Grapalat" w:cs="Sylfaen" w:hint="eastAsia"/>
          <w:lang w:val="ru-RU"/>
        </w:rPr>
        <w:t>жалоб</w:t>
      </w:r>
      <w:r w:rsidRPr="00CC66D4">
        <w:rPr>
          <w:rFonts w:ascii="GHEA Grapalat" w:hAnsi="GHEA Grapalat" w:cs="Sylfaen"/>
          <w:lang w:val="ru-RU"/>
        </w:rPr>
        <w:t xml:space="preserve">е, </w:t>
      </w:r>
      <w:r w:rsidRPr="00CC66D4">
        <w:rPr>
          <w:rFonts w:ascii="GHEA Grapalat" w:hAnsi="GHEA Grapalat" w:cs="Sylfaen" w:hint="eastAsia"/>
          <w:lang w:val="ru-RU"/>
        </w:rPr>
        <w:t>атакжестребованиемпредставитьуказанныевписьмеинеобходимыедлярассмотренияжалобыипринятиярешениядокументы</w:t>
      </w:r>
      <w:r w:rsidRPr="00CC66D4">
        <w:rPr>
          <w:rFonts w:ascii="GHEA Grapalat" w:hAnsi="GHEA Grapalat" w:cs="Sylfaen"/>
          <w:lang w:val="ru-RU"/>
        </w:rPr>
        <w:t xml:space="preserve">, </w:t>
      </w:r>
      <w:r w:rsidRPr="00CC66D4">
        <w:rPr>
          <w:rFonts w:ascii="GHEA Grapalat" w:hAnsi="GHEA Grapalat" w:cs="Sylfaen" w:hint="eastAsia"/>
          <w:lang w:val="ru-RU"/>
        </w:rPr>
        <w:t>прилагаякопиижалобыиприложенныхдокументов</w:t>
      </w:r>
      <w:r w:rsidRPr="00CC66D4">
        <w:rPr>
          <w:rFonts w:ascii="GHEA Grapalat" w:hAnsi="GHEA Grapalat" w:cs="Sylfaen"/>
          <w:lang w:val="ru-RU"/>
        </w:rPr>
        <w:t xml:space="preserve">, </w:t>
      </w:r>
      <w:r w:rsidRPr="00CC66D4">
        <w:rPr>
          <w:rFonts w:ascii="GHEA Grapalat" w:hAnsi="GHEA Grapalat" w:cs="Sylfaen" w:hint="eastAsia"/>
          <w:lang w:val="ru-RU"/>
        </w:rPr>
        <w:t>приналичии</w:t>
      </w:r>
      <w:r w:rsidRPr="00CC66D4">
        <w:rPr>
          <w:rFonts w:ascii="GHEA Grapalat" w:hAnsi="GHEA Grapalat" w:cs="Sylfaen"/>
          <w:lang w:val="ru-RU"/>
        </w:rPr>
        <w:t>.</w:t>
      </w:r>
      <w:r w:rsidRPr="00CC66D4">
        <w:rPr>
          <w:rFonts w:ascii="GHEA Grapalat" w:hAnsi="GHEA Grapalat" w:cs="Sylfaen" w:hint="eastAsia"/>
          <w:lang w:val="ru-RU"/>
        </w:rPr>
        <w:t>Позициязаказчикапожалобеизапрошенныедокументыпредставляютсялицу</w:t>
      </w:r>
      <w:r w:rsidRPr="00CC66D4">
        <w:rPr>
          <w:rFonts w:ascii="GHEA Grapalat" w:hAnsi="GHEA Grapalat" w:cs="Sylfaen"/>
          <w:lang w:val="ru-RU"/>
        </w:rPr>
        <w:t xml:space="preserve">, </w:t>
      </w:r>
      <w:r w:rsidRPr="00CC66D4">
        <w:rPr>
          <w:rFonts w:ascii="GHEA Grapalat" w:hAnsi="GHEA Grapalat" w:cs="Sylfaen" w:hint="eastAsia"/>
          <w:lang w:val="ru-RU"/>
        </w:rPr>
        <w:t>рассматривающему</w:t>
      </w:r>
      <w:r w:rsidRPr="00CC66D4">
        <w:rPr>
          <w:rFonts w:ascii="GHEA Grapalat" w:hAnsi="GHEA Grapalat" w:cs="Sylfaen"/>
          <w:lang w:val="ru-RU"/>
        </w:rPr>
        <w:t>связанные с закупками</w:t>
      </w:r>
      <w:r w:rsidRPr="00CC66D4">
        <w:rPr>
          <w:rFonts w:ascii="GHEA Grapalat" w:hAnsi="GHEA Grapalat" w:cs="Sylfaen" w:hint="eastAsia"/>
          <w:lang w:val="ru-RU"/>
        </w:rPr>
        <w:t>жалобы</w:t>
      </w:r>
      <w:r w:rsidRPr="00CC66D4">
        <w:rPr>
          <w:rFonts w:ascii="GHEA Grapalat" w:hAnsi="GHEA Grapalat" w:cs="Sylfaen"/>
          <w:lang w:val="ru-RU"/>
        </w:rPr>
        <w:t xml:space="preserve">, </w:t>
      </w:r>
      <w:r w:rsidRPr="00CC66D4">
        <w:rPr>
          <w:rFonts w:ascii="GHEA Grapalat" w:hAnsi="GHEA Grapalat" w:cs="Sylfaen" w:hint="eastAsia"/>
          <w:lang w:val="ru-RU"/>
        </w:rPr>
        <w:t>вписьменнойформеили</w:t>
      </w:r>
      <w:r w:rsidRPr="00CC66D4">
        <w:rPr>
          <w:rFonts w:ascii="GHEA Grapalat" w:hAnsi="GHEA Grapalat" w:cs="Sylfaen"/>
          <w:lang w:val="ru-RU"/>
        </w:rPr>
        <w:t>в</w:t>
      </w:r>
      <w:r w:rsidRPr="00CC66D4">
        <w:rPr>
          <w:rFonts w:ascii="GHEA Grapalat" w:hAnsi="GHEA Grapalat" w:cs="Sylfaen" w:hint="eastAsia"/>
          <w:lang w:val="ru-RU"/>
        </w:rPr>
        <w:t>воспроизведенн</w:t>
      </w:r>
      <w:r w:rsidRPr="00CC66D4">
        <w:rPr>
          <w:rFonts w:ascii="GHEA Grapalat" w:hAnsi="GHEA Grapalat" w:cs="Sylfaen"/>
          <w:lang w:val="ru-RU"/>
        </w:rPr>
        <w:t>о</w:t>
      </w:r>
      <w:r w:rsidRPr="00CC66D4">
        <w:rPr>
          <w:rFonts w:ascii="GHEA Grapalat" w:hAnsi="GHEA Grapalat" w:cs="Sylfaen" w:hint="eastAsia"/>
          <w:lang w:val="ru-RU"/>
        </w:rPr>
        <w:t>м</w:t>
      </w:r>
      <w:r w:rsidRPr="00CC66D4">
        <w:rPr>
          <w:rFonts w:ascii="GHEA Grapalat" w:hAnsi="GHEA Grapalat" w:cs="Sylfaen"/>
          <w:lang w:val="ru-RU"/>
        </w:rPr>
        <w:t xml:space="preserve"> (</w:t>
      </w:r>
      <w:r w:rsidRPr="00CC66D4">
        <w:rPr>
          <w:rFonts w:ascii="GHEA Grapalat" w:hAnsi="GHEA Grapalat" w:cs="Sylfaen" w:hint="eastAsia"/>
          <w:lang w:val="ru-RU"/>
        </w:rPr>
        <w:t>отсканированн</w:t>
      </w:r>
      <w:r w:rsidRPr="00CC66D4">
        <w:rPr>
          <w:rFonts w:ascii="GHEA Grapalat" w:hAnsi="GHEA Grapalat" w:cs="Sylfaen"/>
          <w:lang w:val="ru-RU"/>
        </w:rPr>
        <w:t>о</w:t>
      </w:r>
      <w:r w:rsidRPr="00CC66D4">
        <w:rPr>
          <w:rFonts w:ascii="GHEA Grapalat" w:hAnsi="GHEA Grapalat" w:cs="Sylfaen" w:hint="eastAsia"/>
          <w:lang w:val="ru-RU"/>
        </w:rPr>
        <w:t>м</w:t>
      </w:r>
      <w:r w:rsidRPr="00CC66D4">
        <w:rPr>
          <w:rFonts w:ascii="GHEA Grapalat" w:hAnsi="GHEA Grapalat" w:cs="Sylfaen"/>
          <w:lang w:val="ru-RU"/>
        </w:rPr>
        <w:t xml:space="preserve">) </w:t>
      </w:r>
      <w:r w:rsidRPr="00CC66D4">
        <w:rPr>
          <w:rFonts w:ascii="GHEA Grapalat" w:hAnsi="GHEA Grapalat" w:cs="Sylfaen" w:hint="eastAsia"/>
          <w:lang w:val="ru-RU"/>
        </w:rPr>
        <w:t>сихоригиналаварианте</w:t>
      </w:r>
      <w:r w:rsidRPr="00CC66D4">
        <w:rPr>
          <w:rFonts w:ascii="GHEA Grapalat" w:hAnsi="GHEA Grapalat" w:cs="Sylfaen"/>
          <w:lang w:val="ru-RU"/>
        </w:rPr>
        <w:t xml:space="preserve">, </w:t>
      </w:r>
      <w:r w:rsidRPr="00CC66D4">
        <w:rPr>
          <w:rFonts w:ascii="GHEA Grapalat" w:hAnsi="GHEA Grapalat" w:cs="Sylfaen" w:hint="eastAsia"/>
          <w:lang w:val="ru-RU"/>
        </w:rPr>
        <w:t>путемнаправлениянаэлектроннуюпочту</w:t>
      </w:r>
      <w:r w:rsidRPr="00CC66D4">
        <w:rPr>
          <w:rFonts w:ascii="GHEA Grapalat" w:hAnsi="GHEA Grapalat" w:cs="Sylfaen"/>
          <w:lang w:val="ru-RU"/>
        </w:rPr>
        <w:t xml:space="preserve">, </w:t>
      </w:r>
      <w:r w:rsidRPr="00CC66D4">
        <w:rPr>
          <w:rFonts w:ascii="GHEA Grapalat" w:hAnsi="GHEA Grapalat" w:cs="Sylfaen" w:hint="eastAsia"/>
          <w:lang w:val="ru-RU"/>
        </w:rPr>
        <w:t>указаннуювпункте</w:t>
      </w:r>
      <w:r w:rsidRPr="00CC66D4">
        <w:rPr>
          <w:rFonts w:ascii="GHEA Grapalat" w:hAnsi="GHEA Grapalat" w:cs="Sylfaen"/>
          <w:lang w:val="ru-RU"/>
        </w:rPr>
        <w:t xml:space="preserve"> 11.5 </w:t>
      </w:r>
      <w:r w:rsidRPr="00CC66D4">
        <w:rPr>
          <w:rFonts w:ascii="GHEA Grapalat" w:hAnsi="GHEA Grapalat" w:cs="Sylfaen" w:hint="eastAsia"/>
          <w:lang w:val="ru-RU"/>
        </w:rPr>
        <w:t>части</w:t>
      </w:r>
      <w:r w:rsidRPr="00CC66D4">
        <w:rPr>
          <w:rFonts w:ascii="GHEA Grapalat" w:hAnsi="GHEA Grapalat" w:cs="Sylfaen"/>
          <w:lang w:val="ru-RU"/>
        </w:rPr>
        <w:t xml:space="preserve"> 1 </w:t>
      </w:r>
      <w:r w:rsidRPr="00CC66D4">
        <w:rPr>
          <w:rFonts w:ascii="GHEA Grapalat" w:hAnsi="GHEA Grapalat" w:cs="Sylfaen" w:hint="eastAsia"/>
          <w:lang w:val="ru-RU"/>
        </w:rPr>
        <w:t>настоящегоприглашения</w:t>
      </w:r>
      <w:r w:rsidRPr="00CC66D4">
        <w:rPr>
          <w:rFonts w:ascii="GHEA Grapalat" w:hAnsi="GHEA Grapalat" w:cs="Sylfaen"/>
          <w:lang w:val="ru-RU"/>
        </w:rPr>
        <w:t>.:</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cs="Sylfaen"/>
          <w:lang w:val="ru-RU"/>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11.11.</w:t>
      </w:r>
      <w:r w:rsidRPr="00CC66D4">
        <w:rPr>
          <w:rFonts w:ascii="GHEA Grapalat" w:hAnsi="GHEA Grapalat"/>
          <w:lang w:val="ru-RU"/>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11.12.</w:t>
      </w:r>
      <w:r w:rsidRPr="00CC66D4">
        <w:rPr>
          <w:rFonts w:ascii="GHEA Grapalat" w:hAnsi="GHEA Grapalat"/>
          <w:lang w:val="ru-RU"/>
        </w:rPr>
        <w:tab/>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бюллетене.Решение лица, рассматривающего связанные с закупками жалобы, является юридически обязывающим, и может быть изменено или отменено, в том числе частично, только судом.</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11.13.</w:t>
      </w:r>
      <w:r w:rsidRPr="00CC66D4">
        <w:rPr>
          <w:rFonts w:ascii="GHEA Grapalat" w:hAnsi="GHEA Grapalat"/>
          <w:lang w:val="ru-RU"/>
        </w:rPr>
        <w:tab/>
        <w:t>Лицо, рассматривающее жалобы связанные с закупками:</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1)</w:t>
      </w:r>
      <w:r w:rsidRPr="00CC66D4">
        <w:rPr>
          <w:rFonts w:ascii="GHEA Grapalat" w:hAnsi="GHEA Grapalat"/>
          <w:lang w:val="ru-RU"/>
        </w:rPr>
        <w:tab/>
        <w:t>вправе принимать следующие решения относительно действий или бездействия заказчика и Комиссии:</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а.</w:t>
      </w:r>
      <w:r w:rsidRPr="00CC66D4">
        <w:rPr>
          <w:rFonts w:ascii="GHEA Grapalat" w:hAnsi="GHEA Grapalat"/>
          <w:lang w:val="ru-RU"/>
        </w:rPr>
        <w:tab/>
        <w:t>запретить выполнение определенных действий и принятие решений;</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б.</w:t>
      </w:r>
      <w:r w:rsidRPr="00CC66D4">
        <w:rPr>
          <w:rFonts w:ascii="GHEA Grapalat" w:hAnsi="GHEA Grapalat"/>
          <w:lang w:val="ru-RU"/>
        </w:rPr>
        <w:tab/>
        <w:t xml:space="preserve">обязать принимать соответствующие решения, включая объявление </w:t>
      </w:r>
      <w:r w:rsidRPr="00CC66D4">
        <w:rPr>
          <w:rFonts w:ascii="GHEA Grapalat" w:hAnsi="GHEA Grapalat"/>
          <w:lang w:val="ru-RU"/>
        </w:rPr>
        <w:lastRenderedPageBreak/>
        <w:t>процедуры закупки несостоявшейся, за исключением решения о признании договора недействительным;</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2)</w:t>
      </w:r>
      <w:r w:rsidRPr="00CC66D4">
        <w:rPr>
          <w:rFonts w:ascii="GHEA Grapalat" w:hAnsi="GHEA Grapalat"/>
          <w:lang w:val="ru-RU"/>
        </w:rPr>
        <w:tab/>
        <w:t>принимает решение о включении участника в список участников, не имеющих права на участие в процессе закупок;</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3)</w:t>
      </w:r>
      <w:r w:rsidRPr="00CC66D4">
        <w:rPr>
          <w:rFonts w:ascii="GHEA Grapalat" w:hAnsi="GHEA Grapalat"/>
          <w:lang w:val="ru-RU"/>
        </w:rPr>
        <w:tab/>
        <w:t>ведет учет решений, принятых лицом, рассматривающим жалобы в связи с закупками, и осуществляет контроль над их исполнением.</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11.14.</w:t>
      </w:r>
      <w:r w:rsidRPr="00CC66D4">
        <w:rPr>
          <w:rFonts w:ascii="GHEA Grapalat" w:hAnsi="GHEA Grapalat"/>
          <w:lang w:val="ru-RU"/>
        </w:rPr>
        <w:tab/>
        <w:t>В случае удовлетворения жалобы лицом, рассматривающим связанные с закупками жалобы, , заказчик несет ответственность за возмещение ущерба, нанесенного подавшему жалобу лицу и обоснованного в установленном порядке.</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11.15.</w:t>
      </w:r>
      <w:r w:rsidRPr="00CC66D4">
        <w:rPr>
          <w:rFonts w:ascii="GHEA Grapalat" w:hAnsi="GHEA Grapalat"/>
          <w:lang w:val="ru-RU"/>
        </w:rPr>
        <w:tab/>
        <w:t>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AA5BD2">
        <w:rPr>
          <w:rFonts w:ascii="GHEA Grapalat" w:hAnsi="GHEA Grapalat"/>
          <w:lang w:val="hy-AM"/>
        </w:rPr>
        <w:t>.</w:t>
      </w:r>
      <w:r w:rsidRPr="00CC66D4">
        <w:rPr>
          <w:rFonts w:ascii="GHEA Grapalat" w:hAnsi="GHEA Grapalat"/>
          <w:lang w:val="ru-RU"/>
        </w:rPr>
        <w:t>Заседания онлайн транслируются также в интернете11.1</w:t>
      </w:r>
      <w:r w:rsidRPr="00AA5BD2">
        <w:rPr>
          <w:rFonts w:ascii="GHEA Grapalat" w:hAnsi="GHEA Grapalat"/>
          <w:lang w:val="hy-AM"/>
        </w:rPr>
        <w:t>6</w:t>
      </w:r>
      <w:r w:rsidRPr="00CC66D4">
        <w:rPr>
          <w:rFonts w:ascii="GHEA Grapalat" w:hAnsi="GHEA Grapalat"/>
          <w:lang w:val="ru-RU"/>
        </w:rPr>
        <w:t>.</w:t>
      </w:r>
      <w:r w:rsidRPr="00CC66D4">
        <w:rPr>
          <w:rFonts w:ascii="GHEA Grapalat" w:hAnsi="GHEA Grapalat"/>
          <w:lang w:val="ru-RU"/>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11.1</w:t>
      </w:r>
      <w:r w:rsidRPr="00AA5BD2">
        <w:rPr>
          <w:rFonts w:ascii="GHEA Grapalat" w:hAnsi="GHEA Grapalat"/>
          <w:lang w:val="hy-AM"/>
        </w:rPr>
        <w:t>7</w:t>
      </w:r>
      <w:r w:rsidRPr="00CC66D4">
        <w:rPr>
          <w:rFonts w:ascii="GHEA Grapalat" w:hAnsi="GHEA Grapalat"/>
          <w:lang w:val="ru-RU"/>
        </w:rPr>
        <w:t>.</w:t>
      </w:r>
      <w:r w:rsidRPr="00CC66D4">
        <w:rPr>
          <w:rFonts w:ascii="GHEA Grapalat" w:hAnsi="GHEA Grapalat"/>
          <w:lang w:val="ru-RU"/>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11.1</w:t>
      </w:r>
      <w:r w:rsidRPr="00AA5BD2">
        <w:rPr>
          <w:rFonts w:ascii="GHEA Grapalat" w:hAnsi="GHEA Grapalat"/>
          <w:lang w:val="hy-AM"/>
        </w:rPr>
        <w:t>8</w:t>
      </w:r>
      <w:r w:rsidRPr="00CC66D4">
        <w:rPr>
          <w:rFonts w:ascii="GHEA Grapalat" w:hAnsi="GHEA Grapalat"/>
          <w:lang w:val="ru-RU"/>
        </w:rPr>
        <w:t>.</w:t>
      </w:r>
      <w:r w:rsidRPr="00CC66D4">
        <w:rPr>
          <w:rFonts w:ascii="GHEA Grapalat" w:hAnsi="GHEA Grapalat"/>
          <w:lang w:val="ru-RU"/>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11.1</w:t>
      </w:r>
      <w:r w:rsidRPr="00AA5BD2">
        <w:rPr>
          <w:rFonts w:ascii="GHEA Grapalat" w:hAnsi="GHEA Grapalat"/>
          <w:lang w:val="hy-AM"/>
        </w:rPr>
        <w:t>9</w:t>
      </w:r>
      <w:r w:rsidRPr="00CC66D4">
        <w:rPr>
          <w:rFonts w:ascii="GHEA Grapalat" w:hAnsi="GHEA Grapalat"/>
          <w:lang w:val="ru-RU"/>
        </w:rPr>
        <w:t>.</w:t>
      </w:r>
      <w:r w:rsidRPr="00CC66D4">
        <w:rPr>
          <w:rFonts w:ascii="GHEA Grapalat" w:hAnsi="GHEA Grapalat"/>
          <w:lang w:val="ru-RU"/>
        </w:rPr>
        <w:tab/>
        <w:t xml:space="preserve">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w:t>
      </w:r>
      <w:r w:rsidRPr="00CC66D4">
        <w:rPr>
          <w:rFonts w:ascii="GHEA Grapalat" w:hAnsi="GHEA Grapalat"/>
          <w:lang w:val="ru-RU"/>
        </w:rPr>
        <w:lastRenderedPageBreak/>
        <w:t>решения, принятого по результатам рассмотрения жалобы.</w:t>
      </w:r>
    </w:p>
    <w:p w:rsidR="00CC66D4" w:rsidRPr="00CC66D4" w:rsidRDefault="00CC66D4" w:rsidP="00CC66D4">
      <w:pPr>
        <w:widowControl w:val="0"/>
        <w:spacing w:after="160" w:line="360" w:lineRule="auto"/>
        <w:ind w:firstLine="567"/>
        <w:jc w:val="both"/>
        <w:rPr>
          <w:rFonts w:ascii="GHEA Grapalat" w:hAnsi="GHEA Grapalat" w:cs="Sylfaen"/>
          <w:b/>
          <w:lang w:val="ru-RU"/>
        </w:rPr>
      </w:pPr>
      <w:r w:rsidRPr="00CC66D4">
        <w:rPr>
          <w:rFonts w:ascii="GHEA Grapalat" w:hAnsi="GHEA Grapalat"/>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интересов обороны и национальной безопасности, необходимо продолжить процесс закупки. Лицо, рассматривающее связанные с закупками жалобы , опубликовывает в бюллетене предусмотренное настоящим пунктом решение в течение рабочего дня, следующего за днем его принятия.</w:t>
      </w:r>
    </w:p>
    <w:p w:rsidR="00CC66D4" w:rsidRPr="00CC66D4" w:rsidRDefault="00CC66D4" w:rsidP="00CC66D4">
      <w:pPr>
        <w:widowControl w:val="0"/>
        <w:spacing w:after="160" w:line="360" w:lineRule="auto"/>
        <w:ind w:firstLine="567"/>
        <w:jc w:val="center"/>
        <w:rPr>
          <w:rFonts w:ascii="GHEA Grapalat" w:hAnsi="GHEA Grapalat" w:cs="Sylfaen"/>
          <w:b/>
          <w:lang w:val="ru-RU"/>
        </w:rPr>
      </w:pPr>
    </w:p>
    <w:p w:rsidR="00CC66D4" w:rsidRPr="00CC66D4" w:rsidRDefault="00CC66D4" w:rsidP="00CC66D4">
      <w:pPr>
        <w:rPr>
          <w:rFonts w:ascii="GHEA Grapalat" w:hAnsi="GHEA Grapalat" w:cs="Sylfaen"/>
          <w:b/>
          <w:lang w:val="ru-RU"/>
        </w:rPr>
      </w:pPr>
      <w:r w:rsidRPr="00CC66D4">
        <w:rPr>
          <w:rFonts w:ascii="GHEA Grapalat" w:hAnsi="GHEA Grapalat" w:cs="Sylfaen"/>
          <w:b/>
          <w:lang w:val="ru-RU"/>
        </w:rPr>
        <w:br w:type="page"/>
      </w: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lastRenderedPageBreak/>
        <w:t xml:space="preserve">ЧАСТЬ </w:t>
      </w:r>
      <w:r w:rsidRPr="00AA5BD2">
        <w:rPr>
          <w:rFonts w:ascii="GHEA Grapalat" w:hAnsi="GHEA Grapalat"/>
          <w:b/>
        </w:rPr>
        <w:t>II</w:t>
      </w:r>
    </w:p>
    <w:p w:rsidR="00CC66D4" w:rsidRPr="00CC66D4" w:rsidRDefault="00CC66D4" w:rsidP="00CC66D4">
      <w:pPr>
        <w:widowControl w:val="0"/>
        <w:spacing w:after="160" w:line="360" w:lineRule="auto"/>
        <w:jc w:val="center"/>
        <w:rPr>
          <w:rFonts w:ascii="GHEA Grapalat" w:hAnsi="GHEA Grapalat"/>
          <w:b/>
          <w:lang w:val="ru-RU"/>
        </w:rPr>
      </w:pPr>
    </w:p>
    <w:p w:rsidR="00CC66D4" w:rsidRPr="00AA5BD2" w:rsidRDefault="00CC66D4" w:rsidP="00CC66D4">
      <w:pPr>
        <w:pStyle w:val="aa"/>
        <w:widowControl w:val="0"/>
        <w:spacing w:after="160" w:line="360" w:lineRule="auto"/>
        <w:jc w:val="center"/>
        <w:rPr>
          <w:rFonts w:ascii="GHEA Grapalat" w:hAnsi="GHEA Grapalat"/>
          <w:b/>
        </w:rPr>
      </w:pPr>
      <w:r w:rsidRPr="00AA5BD2">
        <w:rPr>
          <w:rFonts w:ascii="GHEA Grapalat" w:hAnsi="GHEA Grapalat"/>
          <w:b/>
        </w:rPr>
        <w:t>ИНСТРУКЦИЯ</w:t>
      </w:r>
    </w:p>
    <w:p w:rsidR="00CC66D4" w:rsidRPr="00AA5BD2" w:rsidRDefault="00CC66D4" w:rsidP="00CC66D4">
      <w:pPr>
        <w:pStyle w:val="aa"/>
        <w:widowControl w:val="0"/>
        <w:spacing w:after="160" w:line="360" w:lineRule="auto"/>
        <w:jc w:val="center"/>
        <w:rPr>
          <w:rFonts w:ascii="GHEA Grapalat" w:hAnsi="GHEA Grapalat"/>
          <w:b/>
        </w:rPr>
      </w:pPr>
      <w:r w:rsidRPr="00AA5BD2">
        <w:rPr>
          <w:rFonts w:ascii="GHEA Grapalat" w:hAnsi="GHEA Grapalat"/>
          <w:b/>
        </w:rPr>
        <w:t>ПО ПОДГОТОВКЕ ЗАЯВКИ НА ЗАПРОС КОТИРОВОК</w:t>
      </w:r>
    </w:p>
    <w:p w:rsidR="00CC66D4" w:rsidRPr="00CC66D4" w:rsidRDefault="00CC66D4" w:rsidP="00CC66D4">
      <w:pPr>
        <w:widowControl w:val="0"/>
        <w:spacing w:after="160" w:line="360" w:lineRule="auto"/>
        <w:jc w:val="center"/>
        <w:rPr>
          <w:rFonts w:ascii="GHEA Grapalat" w:hAnsi="GHEA Grapalat"/>
          <w:lang w:val="ru-RU"/>
        </w:rPr>
      </w:pP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1. ОБЩИЕ ПОЛОЖЕНИЯ</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1.1.</w:t>
      </w:r>
      <w:r w:rsidRPr="00CC66D4">
        <w:rPr>
          <w:rFonts w:ascii="GHEA Grapalat" w:hAnsi="GHEA Grapalat"/>
          <w:lang w:val="ru-RU"/>
        </w:rPr>
        <w:tab/>
        <w:t>Целью настоящей Инструкции является содействие участникам при подготовке заявки.</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1.2.</w:t>
      </w:r>
      <w:r w:rsidRPr="00CC66D4">
        <w:rPr>
          <w:rFonts w:ascii="GHEA Grapalat" w:hAnsi="GHEA Grapalat"/>
          <w:lang w:val="ru-RU"/>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1.3.</w:t>
      </w:r>
      <w:r w:rsidRPr="00CC66D4">
        <w:rPr>
          <w:rFonts w:ascii="GHEA Grapalat" w:hAnsi="GHEA Grapalat"/>
          <w:lang w:val="ru-RU"/>
        </w:rPr>
        <w:tab/>
        <w:t>Кроме армянского языка, заявки могут быть поданы также на английском или русском языке.</w:t>
      </w:r>
    </w:p>
    <w:p w:rsidR="00CC66D4" w:rsidRPr="00CC66D4" w:rsidRDefault="00CC66D4" w:rsidP="00CC66D4">
      <w:pPr>
        <w:widowControl w:val="0"/>
        <w:spacing w:after="160" w:line="360" w:lineRule="auto"/>
        <w:jc w:val="center"/>
        <w:rPr>
          <w:rFonts w:ascii="GHEA Grapalat" w:hAnsi="GHEA Grapalat"/>
          <w:b/>
          <w:lang w:val="ru-RU"/>
        </w:rPr>
      </w:pP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2. ЗАЯВКА НА ПРОЦЕДУРУ</w:t>
      </w:r>
    </w:p>
    <w:p w:rsidR="00CC66D4" w:rsidRPr="00CC66D4" w:rsidRDefault="00CC66D4" w:rsidP="00CC66D4">
      <w:pPr>
        <w:widowControl w:val="0"/>
        <w:spacing w:after="160" w:line="360" w:lineRule="auto"/>
        <w:ind w:firstLine="567"/>
        <w:jc w:val="both"/>
        <w:rPr>
          <w:rFonts w:ascii="GHEA Grapalat" w:hAnsi="GHEA Grapalat"/>
          <w:lang w:val="ru-RU"/>
        </w:rPr>
      </w:pPr>
      <w:r w:rsidRPr="00CC66D4">
        <w:rPr>
          <w:rFonts w:ascii="GHEA Grapalat" w:hAnsi="GHEA Grapalat"/>
          <w:lang w:val="ru-RU"/>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CC66D4" w:rsidRPr="00CC66D4" w:rsidRDefault="00CC66D4" w:rsidP="00CC66D4">
      <w:pPr>
        <w:widowControl w:val="0"/>
        <w:spacing w:after="160" w:line="360" w:lineRule="auto"/>
        <w:ind w:firstLine="567"/>
        <w:jc w:val="both"/>
        <w:rPr>
          <w:rFonts w:ascii="GHEA Grapalat" w:hAnsi="GHEA Grapalat" w:cs="Sylfaen"/>
          <w:lang w:val="ru-RU"/>
        </w:rPr>
      </w:pPr>
      <w:r w:rsidRPr="00CC66D4">
        <w:rPr>
          <w:rFonts w:ascii="GHEA Grapalat" w:hAnsi="GHEA Grapalat"/>
          <w:lang w:val="ru-RU"/>
        </w:rPr>
        <w:t>Участник заявкой представляет утвержденные им:</w:t>
      </w:r>
    </w:p>
    <w:p w:rsidR="00CC66D4" w:rsidRPr="00AA5BD2" w:rsidRDefault="00CC66D4" w:rsidP="00CC66D4">
      <w:pPr>
        <w:widowControl w:val="0"/>
        <w:tabs>
          <w:tab w:val="left" w:pos="1134"/>
        </w:tabs>
        <w:spacing w:after="160" w:line="360" w:lineRule="auto"/>
        <w:ind w:firstLine="567"/>
        <w:jc w:val="both"/>
        <w:rPr>
          <w:rFonts w:ascii="GHEA Grapalat" w:hAnsi="GHEA Grapalat"/>
          <w:lang w:val="hy-AM"/>
        </w:rPr>
      </w:pPr>
      <w:r w:rsidRPr="00CC66D4">
        <w:rPr>
          <w:rFonts w:ascii="GHEA Grapalat" w:hAnsi="GHEA Grapalat"/>
          <w:lang w:val="ru-RU"/>
        </w:rPr>
        <w:t>2.1.</w:t>
      </w:r>
      <w:r w:rsidRPr="00CC66D4">
        <w:rPr>
          <w:rFonts w:ascii="GHEA Grapalat" w:hAnsi="GHEA Grapalat"/>
          <w:lang w:val="ru-RU"/>
        </w:rPr>
        <w:tab/>
        <w:t>заявление-объявлени</w:t>
      </w:r>
      <w:r w:rsidRPr="00DB4E0F">
        <w:rPr>
          <w:rFonts w:ascii="GHEA Grapalat" w:hAnsi="GHEA Grapalat"/>
        </w:rPr>
        <w:t>e</w:t>
      </w:r>
      <w:r w:rsidRPr="00CC66D4">
        <w:rPr>
          <w:rFonts w:ascii="GHEA Grapalat" w:hAnsi="GHEA Grapalat"/>
          <w:lang w:val="ru-RU"/>
        </w:rPr>
        <w:t xml:space="preserve"> на участие в процедуре согласно Приложению №1;</w:t>
      </w:r>
    </w:p>
    <w:p w:rsidR="00CC66D4" w:rsidRPr="00AA5BD2" w:rsidRDefault="00CC66D4" w:rsidP="00CC66D4">
      <w:pPr>
        <w:widowControl w:val="0"/>
        <w:tabs>
          <w:tab w:val="left" w:pos="1134"/>
        </w:tabs>
        <w:spacing w:after="160" w:line="360" w:lineRule="auto"/>
        <w:ind w:firstLine="567"/>
        <w:jc w:val="both"/>
        <w:rPr>
          <w:rFonts w:ascii="GHEA Grapalat" w:hAnsi="GHEA Grapalat"/>
          <w:lang w:val="hy-AM"/>
        </w:rPr>
      </w:pPr>
      <w:r w:rsidRPr="00AA5BD2">
        <w:rPr>
          <w:rFonts w:ascii="GHEA Grapalat" w:hAnsi="GHEA Grapalat"/>
          <w:lang w:val="hy-AM"/>
        </w:rPr>
        <w:t xml:space="preserve">2.2. </w:t>
      </w:r>
      <w:r w:rsidRPr="00CC66D4">
        <w:rPr>
          <w:rFonts w:ascii="GHEA Grapalat" w:hAnsi="GHEA Grapalat"/>
          <w:lang w:val="ru-RU"/>
        </w:rPr>
        <w:t>копию агентского договора и данные лица, являющегося стороной этого договора, если Договор будет выполняться через агентство;</w:t>
      </w:r>
    </w:p>
    <w:p w:rsidR="00CC66D4" w:rsidRPr="00C6146A" w:rsidRDefault="00CC66D4" w:rsidP="00CC66D4">
      <w:pPr>
        <w:pStyle w:val="norm"/>
        <w:widowControl w:val="0"/>
        <w:tabs>
          <w:tab w:val="left" w:pos="1134"/>
        </w:tabs>
        <w:spacing w:after="160" w:line="360" w:lineRule="auto"/>
        <w:ind w:firstLine="567"/>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Pr="00AA5BD2">
        <w:rPr>
          <w:rStyle w:val="af6"/>
          <w:rFonts w:ascii="GHEA Grapalat" w:hAnsi="GHEA Grapalat"/>
          <w:sz w:val="24"/>
          <w:szCs w:val="24"/>
        </w:rPr>
        <w:footnoteReference w:customMarkFollows="1" w:id="11"/>
        <w:t>13</w:t>
      </w:r>
      <w:r w:rsidRPr="00AA5BD2">
        <w:rPr>
          <w:rFonts w:ascii="GHEA Grapalat" w:hAnsi="GHEA Grapalat"/>
          <w:sz w:val="24"/>
          <w:szCs w:val="24"/>
          <w:lang w:val="hy-AM"/>
        </w:rPr>
        <w:t>;</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cs="Sylfaen"/>
          <w:lang w:val="ru-RU"/>
        </w:rPr>
        <w:lastRenderedPageBreak/>
        <w:t>2.</w:t>
      </w:r>
      <w:r w:rsidRPr="00DB4E0F">
        <w:rPr>
          <w:rFonts w:ascii="GHEA Grapalat" w:hAnsi="GHEA Grapalat" w:cs="Sylfaen"/>
          <w:lang w:val="hy-AM"/>
        </w:rPr>
        <w:t>4</w:t>
      </w:r>
      <w:r w:rsidRPr="00CC66D4">
        <w:rPr>
          <w:rFonts w:ascii="GHEA Grapalat" w:hAnsi="GHEA Grapalat"/>
          <w:lang w:val="ru-RU"/>
        </w:rPr>
        <w:t>копию предусмотренной настоящим Приглашением лицензии (вкладыша).</w:t>
      </w:r>
      <w:r w:rsidRPr="00CC66D4">
        <w:rPr>
          <w:rStyle w:val="af6"/>
          <w:rFonts w:ascii="GHEA Grapalat" w:hAnsi="GHEA Grapalat"/>
          <w:lang w:val="ru-RU"/>
        </w:rPr>
        <w:footnoteReference w:customMarkFollows="1" w:id="12"/>
        <w:t>14</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2.</w:t>
      </w:r>
      <w:r w:rsidRPr="00AA5BD2">
        <w:rPr>
          <w:rFonts w:ascii="GHEA Grapalat" w:hAnsi="GHEA Grapalat"/>
          <w:lang w:val="hy-AM"/>
        </w:rPr>
        <w:t>5</w:t>
      </w:r>
      <w:r w:rsidRPr="00CC66D4">
        <w:rPr>
          <w:rFonts w:ascii="GHEA Grapalat" w:hAnsi="GHEA Grapalat"/>
          <w:lang w:val="ru-RU"/>
        </w:rPr>
        <w:tab/>
        <w:t>ценовое предложение согласно Приложению № 2.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CC66D4" w:rsidRPr="00CC66D4" w:rsidRDefault="00CC66D4" w:rsidP="00CC66D4">
      <w:pPr>
        <w:widowControl w:val="0"/>
        <w:spacing w:after="160" w:line="360" w:lineRule="auto"/>
        <w:ind w:firstLine="567"/>
        <w:jc w:val="both"/>
        <w:rPr>
          <w:rFonts w:ascii="GHEA Grapalat" w:hAnsi="GHEA Grapalat"/>
          <w:b/>
          <w:lang w:val="ru-RU"/>
        </w:rPr>
      </w:pPr>
    </w:p>
    <w:p w:rsidR="00CC66D4" w:rsidRPr="00CC66D4" w:rsidRDefault="00CC66D4" w:rsidP="00CC66D4">
      <w:pPr>
        <w:widowControl w:val="0"/>
        <w:spacing w:after="160" w:line="360" w:lineRule="auto"/>
        <w:jc w:val="center"/>
        <w:rPr>
          <w:rFonts w:ascii="GHEA Grapalat" w:hAnsi="GHEA Grapalat" w:cs="Sylfaen"/>
          <w:b/>
          <w:lang w:val="ru-RU"/>
        </w:rPr>
      </w:pPr>
      <w:r w:rsidRPr="00CC66D4">
        <w:rPr>
          <w:rFonts w:ascii="GHEA Grapalat" w:hAnsi="GHEA Grapalat"/>
          <w:b/>
          <w:lang w:val="ru-RU"/>
        </w:rPr>
        <w:t xml:space="preserve">3. ДОКУМЕНТЫ, ПРЕДСТАВЛЯЕМЫЕ ЗАНЯВШИМ </w:t>
      </w:r>
      <w:r w:rsidRPr="00CC66D4">
        <w:rPr>
          <w:rFonts w:ascii="GHEA Grapalat" w:hAnsi="GHEA Grapalat"/>
          <w:b/>
          <w:lang w:val="ru-RU"/>
        </w:rPr>
        <w:br/>
        <w:t>ПЕРВОЕ МЕСТО УЧАСТНИКОМ</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3.1.</w:t>
      </w:r>
      <w:r w:rsidRPr="00CC66D4">
        <w:rPr>
          <w:rFonts w:ascii="GHEA Grapalat" w:hAnsi="GHEA Grapalat"/>
          <w:lang w:val="ru-RU"/>
        </w:rPr>
        <w:tab/>
        <w:t>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3 к настоящему Приглашению, к которому прилагается полное описание утвержденного им предлагаемого товара согласно Приложению №3.1;</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3.2.</w:t>
      </w:r>
      <w:r w:rsidRPr="00CC66D4">
        <w:rPr>
          <w:rFonts w:ascii="GHEA Grapalat" w:hAnsi="GHEA Grapalat"/>
          <w:lang w:val="ru-RU"/>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3.3.</w:t>
      </w:r>
      <w:r w:rsidRPr="00CC66D4">
        <w:rPr>
          <w:rFonts w:ascii="GHEA Grapalat" w:hAnsi="GHEA Grapalat"/>
          <w:lang w:val="ru-RU"/>
        </w:rPr>
        <w:tab/>
        <w:t>Вместо оригиналов документов, включенных в заявку, могут быть представлены нотариально заверенные копии этих документов.</w:t>
      </w:r>
    </w:p>
    <w:p w:rsidR="00CC66D4" w:rsidRPr="00CC66D4" w:rsidRDefault="00CC66D4" w:rsidP="00CC66D4">
      <w:pPr>
        <w:widowControl w:val="0"/>
        <w:spacing w:after="160" w:line="360" w:lineRule="auto"/>
        <w:jc w:val="center"/>
        <w:rPr>
          <w:rFonts w:ascii="GHEA Grapalat" w:hAnsi="GHEA Grapalat"/>
          <w:b/>
          <w:lang w:val="ru-RU"/>
        </w:rPr>
      </w:pPr>
    </w:p>
    <w:p w:rsidR="00CC66D4" w:rsidRPr="00CC66D4" w:rsidRDefault="00CC66D4" w:rsidP="00CC66D4">
      <w:pPr>
        <w:widowControl w:val="0"/>
        <w:spacing w:after="160" w:line="360" w:lineRule="auto"/>
        <w:jc w:val="center"/>
        <w:rPr>
          <w:rFonts w:ascii="GHEA Grapalat" w:hAnsi="GHEA Grapalat" w:cs="Sylfaen"/>
          <w:b/>
          <w:lang w:val="ru-RU"/>
        </w:rPr>
      </w:pPr>
      <w:r w:rsidRPr="00CC66D4">
        <w:rPr>
          <w:rFonts w:ascii="GHEA Grapalat" w:hAnsi="GHEA Grapalat"/>
          <w:b/>
          <w:lang w:val="ru-RU"/>
        </w:rPr>
        <w:t>4. ПОРЯДОК ПОДГОТОВКИ ЗАЯВКИ</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4.1.</w:t>
      </w:r>
      <w:r w:rsidRPr="00CC66D4">
        <w:rPr>
          <w:rFonts w:ascii="GHEA Grapalat" w:hAnsi="GHEA Grapalat"/>
          <w:lang w:val="ru-RU"/>
        </w:rPr>
        <w:tab/>
        <w:t xml:space="preserve">Участник подает заявку в порядке, установленном настоящим приглашением. </w:t>
      </w:r>
    </w:p>
    <w:p w:rsidR="00CC66D4" w:rsidRPr="00CC66D4" w:rsidRDefault="00CC66D4" w:rsidP="00CC66D4">
      <w:pPr>
        <w:widowControl w:val="0"/>
        <w:spacing w:after="160" w:line="360" w:lineRule="auto"/>
        <w:ind w:firstLine="567"/>
        <w:jc w:val="both"/>
        <w:rPr>
          <w:rFonts w:ascii="GHEA Grapalat" w:hAnsi="GHEA Grapalat" w:cs="Sylfaen"/>
          <w:lang w:val="ru-RU"/>
        </w:rPr>
      </w:pPr>
      <w:r w:rsidRPr="00CC66D4">
        <w:rPr>
          <w:rFonts w:ascii="GHEA Grapalat" w:hAnsi="GHEA Grapalat"/>
          <w:lang w:val="ru-RU"/>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CC66D4">
        <w:rPr>
          <w:rFonts w:ascii="GHEA Grapalat" w:hAnsi="GHEA Grapalat"/>
          <w:lang w:val="ru-RU"/>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CC66D4">
        <w:rPr>
          <w:rFonts w:ascii="GHEA Grapalat" w:hAnsi="GHEA Grapalat"/>
          <w:lang w:val="ru-RU"/>
        </w:rPr>
        <w:t xml:space="preserve">оригинала) и копий в _____________ экземплярах. На пакетах </w:t>
      </w:r>
      <w:r w:rsidRPr="00CC66D4">
        <w:rPr>
          <w:rFonts w:ascii="GHEA Grapalat" w:hAnsi="GHEA Grapalat"/>
          <w:lang w:val="ru-RU"/>
        </w:rPr>
        <w:lastRenderedPageBreak/>
        <w:t>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C66D4" w:rsidRPr="00CC66D4" w:rsidRDefault="00CC66D4" w:rsidP="00CC66D4">
      <w:pPr>
        <w:widowControl w:val="0"/>
        <w:spacing w:after="160" w:line="360" w:lineRule="auto"/>
        <w:ind w:firstLine="567"/>
        <w:jc w:val="both"/>
        <w:rPr>
          <w:rFonts w:ascii="GHEA Grapalat" w:hAnsi="GHEA Grapalat"/>
          <w:lang w:val="ru-RU"/>
        </w:rPr>
      </w:pPr>
      <w:r w:rsidRPr="00CC66D4">
        <w:rPr>
          <w:rFonts w:ascii="GHEA Grapalat" w:hAnsi="GHEA Grapalat"/>
          <w:lang w:val="ru-RU"/>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4.2.</w:t>
      </w:r>
      <w:r w:rsidRPr="00CC66D4">
        <w:rPr>
          <w:rFonts w:ascii="GHEA Grapalat" w:hAnsi="GHEA Grapalat"/>
          <w:lang w:val="ru-RU"/>
        </w:rPr>
        <w:tab/>
        <w:t xml:space="preserve">На конверте, указанном в пункте 4.1 настоящей инструкции, на языке составления заявки указываются: </w:t>
      </w:r>
    </w:p>
    <w:p w:rsidR="00CC66D4" w:rsidRPr="00CC66D4" w:rsidRDefault="00CC66D4" w:rsidP="00CC66D4">
      <w:pPr>
        <w:widowControl w:val="0"/>
        <w:tabs>
          <w:tab w:val="left" w:pos="1134"/>
        </w:tabs>
        <w:spacing w:after="160" w:line="360" w:lineRule="auto"/>
        <w:ind w:firstLine="567"/>
        <w:rPr>
          <w:rFonts w:ascii="GHEA Grapalat" w:hAnsi="GHEA Grapalat"/>
          <w:lang w:val="ru-RU"/>
        </w:rPr>
      </w:pPr>
      <w:r w:rsidRPr="00CC66D4">
        <w:rPr>
          <w:rFonts w:ascii="GHEA Grapalat" w:hAnsi="GHEA Grapalat"/>
          <w:lang w:val="ru-RU"/>
        </w:rPr>
        <w:t>1)</w:t>
      </w:r>
      <w:r w:rsidRPr="00CC66D4">
        <w:rPr>
          <w:rFonts w:ascii="GHEA Grapalat" w:hAnsi="GHEA Grapalat"/>
          <w:lang w:val="ru-RU"/>
        </w:rPr>
        <w:tab/>
        <w:t>наименование заказчика и место (адрес) подачи заявки;</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2)</w:t>
      </w:r>
      <w:r w:rsidRPr="00CC66D4">
        <w:rPr>
          <w:rFonts w:ascii="GHEA Grapalat" w:hAnsi="GHEA Grapalat"/>
          <w:lang w:val="ru-RU"/>
        </w:rPr>
        <w:tab/>
        <w:t>код запроса котировок;</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3)</w:t>
      </w:r>
      <w:r w:rsidRPr="00CC66D4">
        <w:rPr>
          <w:rFonts w:ascii="GHEA Grapalat" w:hAnsi="GHEA Grapalat"/>
          <w:lang w:val="ru-RU"/>
        </w:rPr>
        <w:tab/>
        <w:t>слова “не вскрывать до заседания по вскрытию заявок”;</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4)</w:t>
      </w:r>
      <w:r w:rsidRPr="00CC66D4">
        <w:rPr>
          <w:rFonts w:ascii="GHEA Grapalat" w:hAnsi="GHEA Grapalat"/>
          <w:lang w:val="ru-RU"/>
        </w:rPr>
        <w:tab/>
        <w:t>наименование (имя), место нахождения и номер телефона участника.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4.3.</w:t>
      </w:r>
      <w:r w:rsidRPr="00CC66D4">
        <w:rPr>
          <w:rFonts w:ascii="GHEA Grapalat" w:hAnsi="GHEA Grapalat"/>
          <w:lang w:val="ru-RU"/>
        </w:rPr>
        <w:tab/>
        <w:t>На заседании по вскрытию заявок комиссия отклоняет заявки, не</w:t>
      </w:r>
      <w:r w:rsidRPr="002658C9">
        <w:rPr>
          <w:rFonts w:ascii="Courier New" w:hAnsi="Courier New" w:cs="Courier New"/>
        </w:rPr>
        <w:t> </w:t>
      </w:r>
      <w:r w:rsidRPr="00CC66D4">
        <w:rPr>
          <w:rFonts w:ascii="GHEA Grapalat" w:hAnsi="GHEA Grapalat"/>
          <w:lang w:val="ru-RU"/>
        </w:rPr>
        <w:t>соответствующие требованиям пунктов 4.1 и 4.2 настоящей инструкции, и в том же виде возвращает подающему их лицу.</w:t>
      </w:r>
    </w:p>
    <w:p w:rsidR="00CC66D4" w:rsidRPr="00AA5BD2" w:rsidRDefault="00CC66D4" w:rsidP="00CC66D4">
      <w:pPr>
        <w:pStyle w:val="norm"/>
        <w:widowControl w:val="0"/>
        <w:spacing w:after="160" w:line="360" w:lineRule="auto"/>
        <w:ind w:firstLine="0"/>
        <w:jc w:val="left"/>
        <w:rPr>
          <w:rFonts w:ascii="GHEA Grapalat" w:hAnsi="GHEA Grapalat" w:cs="Sylfaen"/>
          <w:b/>
          <w:sz w:val="24"/>
          <w:szCs w:val="24"/>
        </w:rPr>
      </w:pPr>
    </w:p>
    <w:p w:rsidR="00CC66D4" w:rsidRPr="00AA5BD2" w:rsidRDefault="00CC66D4" w:rsidP="00CC66D4">
      <w:pPr>
        <w:pStyle w:val="norm"/>
        <w:widowControl w:val="0"/>
        <w:spacing w:after="160" w:line="360" w:lineRule="auto"/>
        <w:ind w:firstLine="284"/>
        <w:jc w:val="right"/>
        <w:rPr>
          <w:rFonts w:ascii="GHEA Grapalat" w:hAnsi="GHEA Grapalat" w:cs="Arial"/>
          <w:b/>
          <w:sz w:val="24"/>
          <w:szCs w:val="24"/>
        </w:rPr>
      </w:pPr>
      <w:r w:rsidRPr="00AA5BD2">
        <w:rPr>
          <w:rFonts w:ascii="GHEA Grapalat" w:hAnsi="GHEA Grapalat"/>
          <w:b/>
          <w:sz w:val="24"/>
          <w:szCs w:val="24"/>
        </w:rPr>
        <w:t>Приложение № 1</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AA5BD2" w:rsidRDefault="00CC66D4" w:rsidP="00CC66D4">
      <w:pPr>
        <w:pStyle w:val="31"/>
        <w:widowControl w:val="0"/>
        <w:spacing w:after="160"/>
        <w:jc w:val="right"/>
        <w:rPr>
          <w:rFonts w:ascii="GHEA Grapalat" w:hAnsi="GHEA Grapalat" w:cs="Arial"/>
          <w:b/>
          <w:sz w:val="24"/>
          <w:szCs w:val="24"/>
        </w:rPr>
      </w:pPr>
    </w:p>
    <w:p w:rsidR="00CC66D4" w:rsidRPr="00CC66D4" w:rsidRDefault="00CC66D4" w:rsidP="00CC66D4">
      <w:pPr>
        <w:widowControl w:val="0"/>
        <w:spacing w:after="120"/>
        <w:jc w:val="center"/>
        <w:rPr>
          <w:rFonts w:ascii="GHEA Grapalat" w:hAnsi="GHEA Grapalat" w:cs="Sylfaen"/>
          <w:b/>
          <w:lang w:val="ru-RU"/>
        </w:rPr>
      </w:pPr>
    </w:p>
    <w:p w:rsidR="00CC66D4" w:rsidRPr="00CC66D4" w:rsidRDefault="00CC66D4" w:rsidP="00CC66D4">
      <w:pPr>
        <w:widowControl w:val="0"/>
        <w:spacing w:after="160" w:line="360" w:lineRule="auto"/>
        <w:jc w:val="center"/>
        <w:rPr>
          <w:rFonts w:ascii="GHEA Grapalat" w:hAnsi="GHEA Grapalat" w:cs="Arial"/>
          <w:b/>
          <w:lang w:val="ru-RU"/>
        </w:rPr>
      </w:pPr>
      <w:r w:rsidRPr="00CC66D4">
        <w:rPr>
          <w:rFonts w:ascii="GHEA Grapalat" w:hAnsi="GHEA Grapalat"/>
          <w:b/>
          <w:lang w:val="ru-RU"/>
        </w:rPr>
        <w:t>ЗАЯВЛЕНИЕ-ОБЪЯВЛЕНИЕ</w:t>
      </w:r>
    </w:p>
    <w:p w:rsidR="00CC66D4" w:rsidRPr="00AA5BD2" w:rsidRDefault="00CC66D4" w:rsidP="00CC66D4">
      <w:pPr>
        <w:pStyle w:val="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Pr="00C6146A">
        <w:rPr>
          <w:rFonts w:ascii="GHEA Grapalat" w:hAnsi="GHEA Grapalat"/>
          <w:color w:val="auto"/>
          <w:sz w:val="24"/>
          <w:szCs w:val="24"/>
        </w:rPr>
        <w:t>запросе котировок</w:t>
      </w:r>
    </w:p>
    <w:p w:rsidR="00CC66D4" w:rsidRPr="00CC66D4" w:rsidRDefault="00CC66D4" w:rsidP="00CC66D4">
      <w:pPr>
        <w:widowControl w:val="0"/>
        <w:spacing w:after="120"/>
        <w:rPr>
          <w:rFonts w:ascii="GHEA Grapalat" w:hAnsi="GHEA Grapalat"/>
          <w:lang w:val="ru-RU"/>
        </w:rPr>
      </w:pPr>
    </w:p>
    <w:p w:rsidR="00CC66D4" w:rsidRPr="00CC66D4" w:rsidRDefault="00CC66D4" w:rsidP="00CC66D4">
      <w:pPr>
        <w:jc w:val="both"/>
        <w:rPr>
          <w:rFonts w:ascii="GHEA Grapalat" w:hAnsi="GHEA Grapalat"/>
          <w:lang w:val="ru-RU"/>
        </w:rPr>
      </w:pPr>
      <w:r w:rsidRPr="00CC66D4">
        <w:rPr>
          <w:rFonts w:ascii="GHEA Grapalat" w:hAnsi="GHEA Grapalat"/>
          <w:lang w:val="ru-RU"/>
        </w:rPr>
        <w:t xml:space="preserve">______________________________________________________________заявляет, что </w:t>
      </w:r>
    </w:p>
    <w:p w:rsidR="00CC66D4" w:rsidRPr="00CC66D4" w:rsidRDefault="00CC66D4" w:rsidP="00CC66D4">
      <w:pPr>
        <w:spacing w:after="160" w:line="360" w:lineRule="auto"/>
        <w:ind w:left="2694"/>
        <w:jc w:val="both"/>
        <w:rPr>
          <w:rFonts w:ascii="GHEA Grapalat" w:hAnsi="GHEA Grapalat"/>
          <w:sz w:val="16"/>
          <w:lang w:val="ru-RU"/>
        </w:rPr>
      </w:pPr>
      <w:r w:rsidRPr="00CC66D4">
        <w:rPr>
          <w:rFonts w:ascii="GHEA Grapalat" w:hAnsi="GHEA Grapalat"/>
          <w:sz w:val="16"/>
          <w:lang w:val="ru-RU"/>
        </w:rPr>
        <w:t xml:space="preserve">наименование участника </w:t>
      </w:r>
    </w:p>
    <w:p w:rsidR="00CC66D4" w:rsidRPr="00CC66D4" w:rsidRDefault="00CC66D4" w:rsidP="00CC66D4">
      <w:pPr>
        <w:jc w:val="both"/>
        <w:rPr>
          <w:rFonts w:ascii="GHEA Grapalat" w:hAnsi="GHEA Grapalat"/>
          <w:u w:val="single"/>
          <w:lang w:val="ru-RU"/>
        </w:rPr>
      </w:pPr>
      <w:r w:rsidRPr="00CC66D4">
        <w:rPr>
          <w:rFonts w:ascii="GHEA Grapalat" w:hAnsi="GHEA Grapalat"/>
          <w:lang w:val="ru-RU"/>
        </w:rPr>
        <w:lastRenderedPageBreak/>
        <w:t>желает участвовать в лоте (лотах)_______________________________ объявленного</w:t>
      </w:r>
    </w:p>
    <w:p w:rsidR="00CC66D4" w:rsidRPr="00CC66D4" w:rsidRDefault="00CC66D4" w:rsidP="00CC66D4">
      <w:pPr>
        <w:spacing w:after="160" w:line="360" w:lineRule="auto"/>
        <w:ind w:left="4678"/>
        <w:jc w:val="both"/>
        <w:rPr>
          <w:rFonts w:ascii="GHEA Grapalat" w:hAnsi="GHEA Grapalat" w:cs="Sylfaen"/>
          <w:sz w:val="16"/>
          <w:lang w:val="ru-RU"/>
        </w:rPr>
      </w:pPr>
      <w:r w:rsidRPr="00CC66D4">
        <w:rPr>
          <w:rFonts w:ascii="GHEA Grapalat" w:hAnsi="GHEA Grapalat"/>
          <w:sz w:val="16"/>
          <w:lang w:val="ru-RU"/>
        </w:rPr>
        <w:t>номер лота (лотов)</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rPr>
        <w:t xml:space="preserve">______________________________________________ 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CC66D4" w:rsidRDefault="00CC66D4" w:rsidP="00CC66D4">
      <w:pPr>
        <w:jc w:val="both"/>
        <w:rPr>
          <w:rFonts w:ascii="GHEA Grapalat" w:hAnsi="GHEA Grapalat" w:cs="Sylfaen"/>
          <w:lang w:val="ru-RU"/>
        </w:rPr>
      </w:pPr>
    </w:p>
    <w:p w:rsidR="00CC66D4" w:rsidRPr="00CC66D4" w:rsidRDefault="00CC66D4" w:rsidP="00CC66D4">
      <w:pPr>
        <w:spacing w:after="160" w:line="360" w:lineRule="auto"/>
        <w:ind w:left="1560"/>
        <w:jc w:val="both"/>
        <w:rPr>
          <w:rFonts w:ascii="GHEA Grapalat" w:hAnsi="GHEA Grapalat"/>
          <w:sz w:val="20"/>
          <w:lang w:val="ru-RU"/>
        </w:rPr>
      </w:pPr>
      <w:r w:rsidRPr="00CC66D4">
        <w:rPr>
          <w:rFonts w:ascii="GHEA Grapalat" w:hAnsi="GHEA Grapalat"/>
          <w:sz w:val="16"/>
          <w:lang w:val="ru-RU"/>
        </w:rPr>
        <w:t>наименование заказчика</w:t>
      </w:r>
    </w:p>
    <w:p w:rsidR="00CC66D4" w:rsidRPr="00CC66D4" w:rsidRDefault="00CC66D4" w:rsidP="00CC66D4">
      <w:pPr>
        <w:spacing w:after="160" w:line="360" w:lineRule="auto"/>
        <w:jc w:val="both"/>
        <w:rPr>
          <w:rFonts w:ascii="GHEA Grapalat" w:hAnsi="GHEA Grapalat"/>
          <w:lang w:val="ru-RU"/>
        </w:rPr>
      </w:pPr>
      <w:r w:rsidRPr="00CC66D4">
        <w:rPr>
          <w:rFonts w:ascii="GHEA Grapalat" w:hAnsi="GHEA Grapalat"/>
          <w:lang w:val="ru-RU"/>
        </w:rPr>
        <w:t>запроса котировок и в соответствии с требованиями приглашения подает заявку.</w:t>
      </w:r>
    </w:p>
    <w:p w:rsidR="00CC66D4" w:rsidRPr="00CC66D4" w:rsidRDefault="00CC66D4" w:rsidP="00CC66D4">
      <w:pPr>
        <w:jc w:val="both"/>
        <w:rPr>
          <w:rFonts w:ascii="GHEA Grapalat" w:hAnsi="GHEA Grapalat"/>
          <w:lang w:val="ru-RU"/>
        </w:rPr>
      </w:pPr>
      <w:r w:rsidRPr="00CC66D4">
        <w:rPr>
          <w:rFonts w:ascii="GHEA Grapalat" w:hAnsi="GHEA Grapalat"/>
          <w:lang w:val="ru-RU"/>
        </w:rPr>
        <w:t>__________________________________________________ заявляет и заверяет, что</w:t>
      </w:r>
    </w:p>
    <w:p w:rsidR="00CC66D4" w:rsidRPr="00CC66D4" w:rsidRDefault="00CC66D4" w:rsidP="00CC66D4">
      <w:pPr>
        <w:spacing w:after="160" w:line="360" w:lineRule="auto"/>
        <w:ind w:left="1843"/>
        <w:jc w:val="both"/>
        <w:rPr>
          <w:rFonts w:ascii="GHEA Grapalat" w:hAnsi="GHEA Grapalat" w:cs="Sylfaen"/>
          <w:sz w:val="16"/>
          <w:lang w:val="ru-RU"/>
        </w:rPr>
      </w:pPr>
      <w:r w:rsidRPr="00CC66D4">
        <w:rPr>
          <w:rFonts w:ascii="GHEA Grapalat" w:hAnsi="GHEA Grapalat"/>
          <w:sz w:val="16"/>
          <w:lang w:val="ru-RU"/>
        </w:rPr>
        <w:t>наименование участника</w:t>
      </w:r>
    </w:p>
    <w:p w:rsidR="00CC66D4" w:rsidRPr="00CC66D4" w:rsidRDefault="00CC66D4" w:rsidP="00CC66D4">
      <w:pPr>
        <w:jc w:val="both"/>
        <w:rPr>
          <w:rFonts w:ascii="GHEA Grapalat" w:hAnsi="GHEA Grapalat" w:cs="Sylfaen"/>
          <w:lang w:val="ru-RU"/>
        </w:rPr>
      </w:pPr>
      <w:r w:rsidRPr="00CC66D4">
        <w:rPr>
          <w:rFonts w:ascii="GHEA Grapalat" w:hAnsi="GHEA Grapalat"/>
          <w:lang w:val="ru-RU"/>
        </w:rPr>
        <w:t>является резидентом ______________________________________________________</w:t>
      </w:r>
    </w:p>
    <w:p w:rsidR="00CC66D4" w:rsidRPr="00CC66D4" w:rsidRDefault="00CC66D4" w:rsidP="00CC66D4">
      <w:pPr>
        <w:spacing w:after="160" w:line="360" w:lineRule="auto"/>
        <w:ind w:left="4111"/>
        <w:jc w:val="both"/>
        <w:rPr>
          <w:rFonts w:ascii="GHEA Grapalat" w:hAnsi="GHEA Grapalat" w:cs="Arial"/>
          <w:sz w:val="16"/>
          <w:lang w:val="ru-RU"/>
        </w:rPr>
      </w:pPr>
      <w:r w:rsidRPr="00CC66D4">
        <w:rPr>
          <w:rFonts w:ascii="GHEA Grapalat" w:hAnsi="GHEA Grapalat"/>
          <w:sz w:val="16"/>
          <w:lang w:val="ru-RU"/>
        </w:rPr>
        <w:t>наименование страны</w:t>
      </w:r>
    </w:p>
    <w:p w:rsidR="00CC66D4" w:rsidRPr="00CC66D4" w:rsidRDefault="00CC66D4" w:rsidP="00CC66D4">
      <w:pPr>
        <w:jc w:val="both"/>
        <w:rPr>
          <w:rFonts w:ascii="GHEA Grapalat" w:hAnsi="GHEA Grapalat"/>
          <w:lang w:val="ru-RU"/>
        </w:rPr>
      </w:pPr>
      <w:r w:rsidRPr="00CC66D4">
        <w:rPr>
          <w:rFonts w:ascii="GHEA Grapalat" w:hAnsi="GHEA Grapalat"/>
          <w:lang w:val="ru-RU"/>
        </w:rPr>
        <w:t>Учетный номер налогоплательщика _____________ следующий: ________________</w:t>
      </w:r>
    </w:p>
    <w:p w:rsidR="00CC66D4" w:rsidRPr="00CC66D4" w:rsidRDefault="00CC66D4" w:rsidP="00CC66D4">
      <w:pPr>
        <w:tabs>
          <w:tab w:val="left" w:pos="7371"/>
        </w:tabs>
        <w:ind w:left="4111"/>
        <w:jc w:val="both"/>
        <w:rPr>
          <w:rFonts w:ascii="GHEA Grapalat" w:hAnsi="GHEA Grapalat"/>
          <w:sz w:val="16"/>
          <w:lang w:val="ru-RU"/>
        </w:rPr>
      </w:pPr>
      <w:r w:rsidRPr="00CC66D4">
        <w:rPr>
          <w:rFonts w:ascii="GHEA Grapalat" w:hAnsi="GHEA Grapalat"/>
          <w:sz w:val="16"/>
          <w:lang w:val="ru-RU"/>
        </w:rPr>
        <w:t>Наименование</w:t>
      </w:r>
      <w:r w:rsidRPr="00CC66D4">
        <w:rPr>
          <w:rFonts w:ascii="GHEA Grapalat" w:hAnsi="GHEA Grapalat"/>
          <w:sz w:val="16"/>
          <w:lang w:val="ru-RU"/>
        </w:rPr>
        <w:tab/>
        <w:t>учетный номер</w:t>
      </w:r>
    </w:p>
    <w:p w:rsidR="00CC66D4" w:rsidRPr="00CC66D4" w:rsidRDefault="00CC66D4" w:rsidP="00CC66D4">
      <w:pPr>
        <w:tabs>
          <w:tab w:val="left" w:pos="7230"/>
        </w:tabs>
        <w:spacing w:after="160" w:line="360" w:lineRule="auto"/>
        <w:ind w:left="4253"/>
        <w:jc w:val="both"/>
        <w:rPr>
          <w:rFonts w:ascii="GHEA Grapalat" w:hAnsi="GHEA Grapalat" w:cs="Arial"/>
          <w:sz w:val="16"/>
          <w:lang w:val="ru-RU"/>
        </w:rPr>
      </w:pPr>
      <w:r w:rsidRPr="00CC66D4">
        <w:rPr>
          <w:rFonts w:ascii="GHEA Grapalat" w:hAnsi="GHEA Grapalat"/>
          <w:sz w:val="16"/>
          <w:lang w:val="ru-RU"/>
        </w:rPr>
        <w:t>участника</w:t>
      </w:r>
      <w:r w:rsidRPr="00CC66D4">
        <w:rPr>
          <w:rFonts w:ascii="GHEA Grapalat" w:hAnsi="GHEA Grapalat"/>
          <w:sz w:val="20"/>
          <w:vertAlign w:val="superscript"/>
          <w:lang w:val="ru-RU"/>
        </w:rPr>
        <w:tab/>
      </w:r>
      <w:r w:rsidRPr="00CC66D4">
        <w:rPr>
          <w:rFonts w:ascii="GHEA Grapalat" w:hAnsi="GHEA Grapalat"/>
          <w:sz w:val="16"/>
          <w:lang w:val="ru-RU"/>
        </w:rPr>
        <w:t>налогоплательщика</w:t>
      </w:r>
    </w:p>
    <w:p w:rsidR="00CC66D4" w:rsidRPr="00CC66D4" w:rsidRDefault="00CC66D4" w:rsidP="00CC66D4">
      <w:pPr>
        <w:jc w:val="both"/>
        <w:rPr>
          <w:rFonts w:ascii="GHEA Grapalat" w:hAnsi="GHEA Grapalat"/>
          <w:lang w:val="ru-RU"/>
        </w:rPr>
      </w:pPr>
      <w:r w:rsidRPr="00CC66D4">
        <w:rPr>
          <w:rFonts w:ascii="GHEA Grapalat" w:hAnsi="GHEA Grapalat"/>
          <w:lang w:val="ru-RU"/>
        </w:rPr>
        <w:t>Адрес электронной почты____________________ следующий: __________________</w:t>
      </w:r>
    </w:p>
    <w:p w:rsidR="00CC66D4" w:rsidRPr="00CC66D4" w:rsidRDefault="00CC66D4" w:rsidP="00CC66D4">
      <w:pPr>
        <w:tabs>
          <w:tab w:val="left" w:pos="6946"/>
        </w:tabs>
        <w:ind w:left="3402" w:firstLine="6"/>
        <w:jc w:val="both"/>
        <w:rPr>
          <w:rFonts w:ascii="GHEA Grapalat" w:hAnsi="GHEA Grapalat"/>
          <w:sz w:val="16"/>
          <w:lang w:val="ru-RU"/>
        </w:rPr>
      </w:pPr>
      <w:r w:rsidRPr="00CC66D4">
        <w:rPr>
          <w:rFonts w:ascii="GHEA Grapalat" w:hAnsi="GHEA Grapalat"/>
          <w:sz w:val="16"/>
          <w:lang w:val="ru-RU"/>
        </w:rPr>
        <w:t>наименование</w:t>
      </w:r>
      <w:r w:rsidRPr="00CC66D4">
        <w:rPr>
          <w:rFonts w:ascii="GHEA Grapalat" w:hAnsi="GHEA Grapalat"/>
          <w:sz w:val="16"/>
          <w:lang w:val="ru-RU"/>
        </w:rPr>
        <w:tab/>
        <w:t>адрес электронной</w:t>
      </w:r>
    </w:p>
    <w:p w:rsidR="00CC66D4" w:rsidRPr="00CC66D4" w:rsidRDefault="00CC66D4" w:rsidP="00CC66D4">
      <w:pPr>
        <w:tabs>
          <w:tab w:val="left" w:pos="7371"/>
        </w:tabs>
        <w:spacing w:after="160" w:line="360" w:lineRule="auto"/>
        <w:ind w:left="3544" w:firstLine="3"/>
        <w:jc w:val="both"/>
        <w:rPr>
          <w:rFonts w:ascii="GHEA Grapalat" w:hAnsi="GHEA Grapalat"/>
          <w:sz w:val="16"/>
          <w:lang w:val="ru-RU"/>
        </w:rPr>
      </w:pPr>
      <w:r w:rsidRPr="00CC66D4">
        <w:rPr>
          <w:rFonts w:ascii="GHEA Grapalat" w:hAnsi="GHEA Grapalat"/>
          <w:sz w:val="16"/>
          <w:lang w:val="ru-RU"/>
        </w:rPr>
        <w:t>участника</w:t>
      </w:r>
      <w:r w:rsidRPr="00CC66D4">
        <w:rPr>
          <w:rFonts w:ascii="GHEA Grapalat" w:hAnsi="GHEA Grapalat"/>
          <w:sz w:val="16"/>
          <w:lang w:val="ru-RU"/>
        </w:rPr>
        <w:tab/>
        <w:t>почты</w:t>
      </w:r>
    </w:p>
    <w:p w:rsidR="00CC66D4" w:rsidRPr="00CC66D4" w:rsidRDefault="00CC66D4" w:rsidP="00CC66D4">
      <w:pPr>
        <w:widowControl w:val="0"/>
        <w:jc w:val="both"/>
        <w:rPr>
          <w:rFonts w:ascii="GHEA Grapalat" w:hAnsi="GHEA Grapalat"/>
          <w:lang w:val="ru-RU"/>
        </w:rPr>
      </w:pPr>
    </w:p>
    <w:p w:rsidR="00CC66D4" w:rsidRPr="00CC66D4" w:rsidRDefault="00CC66D4" w:rsidP="00CC66D4">
      <w:pPr>
        <w:widowControl w:val="0"/>
        <w:jc w:val="both"/>
        <w:rPr>
          <w:rFonts w:ascii="GHEA Grapalat" w:hAnsi="GHEA Grapalat"/>
          <w:lang w:val="ru-RU"/>
        </w:rPr>
      </w:pPr>
      <w:r w:rsidRPr="00CC66D4">
        <w:rPr>
          <w:rFonts w:ascii="GHEA Grapalat" w:hAnsi="GHEA Grapalat"/>
          <w:lang w:val="ru-RU"/>
        </w:rPr>
        <w:t>Настоящим _________________________________объявляет и подтверждает,что:</w:t>
      </w:r>
    </w:p>
    <w:p w:rsidR="00CC66D4" w:rsidRPr="00CC66D4" w:rsidRDefault="00CC66D4" w:rsidP="00CC66D4">
      <w:pPr>
        <w:widowControl w:val="0"/>
        <w:spacing w:after="120"/>
        <w:ind w:left="2835"/>
        <w:jc w:val="both"/>
        <w:rPr>
          <w:rFonts w:ascii="GHEA Grapalat" w:hAnsi="GHEA Grapalat"/>
          <w:sz w:val="16"/>
          <w:lang w:val="ru-RU"/>
        </w:rPr>
      </w:pPr>
      <w:r w:rsidRPr="00CC66D4">
        <w:rPr>
          <w:rFonts w:ascii="GHEA Grapalat" w:hAnsi="GHEA Grapalat"/>
          <w:sz w:val="16"/>
          <w:lang w:val="ru-RU"/>
        </w:rPr>
        <w:t>наименование участника</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Pr="00AA5BD2">
        <w:rPr>
          <w:rFonts w:ascii="GHEA Grapalat" w:hAnsi="GHEA Grapalat"/>
          <w:spacing w:val="-4"/>
        </w:rPr>
        <w:t xml:space="preserve"> и квалификационным </w:t>
      </w:r>
      <w:r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 xml:space="preserve">запрос котировок 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C6146A" w:rsidRDefault="00CC66D4" w:rsidP="00CC66D4">
      <w:pPr>
        <w:pStyle w:val="aff3"/>
        <w:widowControl w:val="0"/>
        <w:numPr>
          <w:ilvl w:val="0"/>
          <w:numId w:val="18"/>
        </w:numPr>
        <w:spacing w:after="160" w:line="360" w:lineRule="auto"/>
        <w:jc w:val="both"/>
        <w:rPr>
          <w:rFonts w:ascii="GHEA Grapalat" w:hAnsi="GHEA Grapalat" w:cs="Arial"/>
        </w:rPr>
      </w:pP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rPr>
        <w:t xml:space="preserve">указанные в поданном им в целях участия в запросе котировок 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AA5BD2" w:rsidRDefault="00CC66D4" w:rsidP="00CC66D4">
      <w:pPr>
        <w:pStyle w:val="aff3"/>
        <w:widowControl w:val="0"/>
        <w:numPr>
          <w:ilvl w:val="0"/>
          <w:numId w:val="18"/>
        </w:numPr>
        <w:tabs>
          <w:tab w:val="left" w:pos="7371"/>
        </w:tabs>
        <w:spacing w:after="160" w:line="360" w:lineRule="auto"/>
        <w:jc w:val="both"/>
        <w:rPr>
          <w:rFonts w:ascii="GHEA Grapalat" w:hAnsi="GHEA Grapalat"/>
          <w:sz w:val="16"/>
        </w:rPr>
      </w:pPr>
      <w:r w:rsidRPr="00AA5BD2">
        <w:rPr>
          <w:rFonts w:ascii="GHEA Grapalat" w:hAnsi="GHEA Grapalat"/>
        </w:rPr>
        <w:t xml:space="preserve"> заявлении-</w:t>
      </w:r>
      <w:r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 и обязуется в случае признания занявшим первое место участником, в порядке и сроки, </w:t>
      </w:r>
      <w:r w:rsidRPr="00AA5BD2">
        <w:rPr>
          <w:rFonts w:ascii="GHEA Grapalat" w:hAnsi="GHEA Grapalat"/>
        </w:rPr>
        <w:lastRenderedPageBreak/>
        <w:t>установленные приглашением представить полное описание предлагаемого им товара,</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E71F9B">
        <w:rPr>
          <w:rFonts w:ascii="GHEA Grapalat" w:hAnsi="GHEA Grapalat"/>
        </w:rPr>
        <w:t xml:space="preserve">в рамках участия в запросе котировок 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E71F9B" w:rsidRDefault="00CC66D4" w:rsidP="00CC66D4">
      <w:pPr>
        <w:pStyle w:val="aff3"/>
        <w:widowControl w:val="0"/>
        <w:numPr>
          <w:ilvl w:val="0"/>
          <w:numId w:val="20"/>
        </w:numPr>
        <w:tabs>
          <w:tab w:val="left" w:pos="567"/>
        </w:tabs>
        <w:spacing w:after="160" w:line="360" w:lineRule="auto"/>
        <w:jc w:val="both"/>
        <w:rPr>
          <w:rFonts w:ascii="GHEA Grapalat" w:hAnsi="GHEA Grapalat"/>
        </w:rPr>
      </w:pPr>
      <w:r w:rsidRPr="00E71F9B">
        <w:rPr>
          <w:rFonts w:ascii="GHEA Grapalat" w:hAnsi="GHEA Grapalat" w:hint="eastAsia"/>
        </w:rPr>
        <w:t>недопускали</w:t>
      </w:r>
      <w:r w:rsidRPr="00E71F9B">
        <w:rPr>
          <w:rFonts w:ascii="GHEA Grapalat" w:hAnsi="GHEA Grapalat"/>
        </w:rPr>
        <w:t xml:space="preserve"> (</w:t>
      </w:r>
      <w:r w:rsidRPr="00E71F9B">
        <w:rPr>
          <w:rFonts w:ascii="GHEA Grapalat" w:hAnsi="GHEA Grapalat" w:hint="eastAsia"/>
        </w:rPr>
        <w:t>или</w:t>
      </w:r>
      <w:r w:rsidRPr="00E71F9B">
        <w:rPr>
          <w:rFonts w:ascii="GHEA Grapalat" w:hAnsi="GHEA Grapalat"/>
        </w:rPr>
        <w:t xml:space="preserve">) </w:t>
      </w:r>
      <w:r w:rsidRPr="00E71F9B">
        <w:rPr>
          <w:rFonts w:ascii="GHEA Grapalat" w:hAnsi="GHEA Grapalat" w:hint="eastAsia"/>
        </w:rPr>
        <w:t>недопуститзлоупотреблениядоминирующимположениемиантиконкурентногосоглашения</w:t>
      </w:r>
      <w:r w:rsidRPr="00E71F9B">
        <w:rPr>
          <w:rFonts w:ascii="GHEA Grapalat" w:hAnsi="GHEA Grapalat"/>
        </w:rPr>
        <w:t>,</w:t>
      </w:r>
    </w:p>
    <w:p w:rsidR="00CC66D4" w:rsidRPr="00C6146A" w:rsidRDefault="00CC66D4" w:rsidP="00CC66D4">
      <w:pPr>
        <w:pStyle w:val="aff3"/>
        <w:widowControl w:val="0"/>
        <w:numPr>
          <w:ilvl w:val="0"/>
          <w:numId w:val="20"/>
        </w:numPr>
        <w:tabs>
          <w:tab w:val="left" w:pos="567"/>
        </w:tabs>
        <w:spacing w:after="160" w:line="360" w:lineRule="auto"/>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CC66D4" w:rsidRPr="00AA5BD2" w:rsidRDefault="00CC66D4" w:rsidP="00CC66D4">
      <w:pPr>
        <w:pStyle w:val="a3"/>
        <w:widowControl w:val="0"/>
        <w:spacing w:line="240" w:lineRule="auto"/>
        <w:ind w:firstLine="0"/>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Pr="00C6146A">
        <w:rPr>
          <w:rFonts w:ascii="GHEA Grapalat" w:hAnsi="GHEA Grapalat"/>
          <w:i w:val="0"/>
          <w:sz w:val="24"/>
        </w:rPr>
        <w:t>_____ лиц и (или) учрежденных__________</w:t>
      </w:r>
    </w:p>
    <w:p w:rsidR="00CC66D4" w:rsidRPr="00CC66D4" w:rsidRDefault="00CC66D4" w:rsidP="00CC66D4">
      <w:pPr>
        <w:widowControl w:val="0"/>
        <w:tabs>
          <w:tab w:val="left" w:pos="7938"/>
        </w:tabs>
        <w:ind w:left="3119"/>
        <w:jc w:val="both"/>
        <w:rPr>
          <w:rFonts w:ascii="GHEA Grapalat" w:hAnsi="GHEA Grapalat"/>
          <w:sz w:val="16"/>
          <w:lang w:val="ru-RU"/>
        </w:rPr>
      </w:pPr>
      <w:r w:rsidRPr="00CC66D4">
        <w:rPr>
          <w:rFonts w:ascii="GHEA Grapalat" w:hAnsi="GHEA Grapalat"/>
          <w:sz w:val="16"/>
          <w:lang w:val="ru-RU"/>
        </w:rPr>
        <w:t>наименование участника</w:t>
      </w:r>
      <w:r w:rsidRPr="00CC66D4">
        <w:rPr>
          <w:rFonts w:ascii="GHEA Grapalat" w:hAnsi="GHEA Grapalat"/>
          <w:sz w:val="16"/>
          <w:lang w:val="ru-RU"/>
        </w:rPr>
        <w:tab/>
        <w:t>наименование</w:t>
      </w:r>
    </w:p>
    <w:p w:rsidR="00CC66D4" w:rsidRPr="00CC66D4" w:rsidRDefault="00CC66D4" w:rsidP="00CC66D4">
      <w:pPr>
        <w:widowControl w:val="0"/>
        <w:tabs>
          <w:tab w:val="left" w:pos="7938"/>
        </w:tabs>
        <w:spacing w:after="160" w:line="360" w:lineRule="auto"/>
        <w:ind w:left="8080"/>
        <w:jc w:val="both"/>
        <w:rPr>
          <w:rFonts w:ascii="GHEA Grapalat" w:hAnsi="GHEA Grapalat" w:cs="Arial"/>
          <w:sz w:val="16"/>
          <w:lang w:val="ru-RU"/>
        </w:rPr>
      </w:pPr>
      <w:r w:rsidRPr="00CC66D4">
        <w:rPr>
          <w:rFonts w:ascii="GHEA Grapalat" w:hAnsi="GHEA Grapalat"/>
          <w:sz w:val="16"/>
          <w:lang w:val="ru-RU"/>
        </w:rPr>
        <w:t>участника</w:t>
      </w:r>
    </w:p>
    <w:p w:rsidR="00CC66D4" w:rsidRPr="00CC66D4" w:rsidRDefault="00CC66D4" w:rsidP="00CC66D4">
      <w:pPr>
        <w:widowControl w:val="0"/>
        <w:jc w:val="both"/>
        <w:rPr>
          <w:rFonts w:ascii="GHEA Grapalat" w:hAnsi="GHEA Grapalat"/>
          <w:u w:val="single"/>
          <w:lang w:val="ru-RU"/>
        </w:rPr>
      </w:pPr>
      <w:r w:rsidRPr="00CC66D4">
        <w:rPr>
          <w:rFonts w:ascii="GHEA Grapalat" w:hAnsi="GHEA Grapalat"/>
          <w:lang w:val="ru-RU"/>
        </w:rPr>
        <w:t>организаций, либо организаций, имеющих принадлежащую ____________________</w:t>
      </w:r>
    </w:p>
    <w:p w:rsidR="00CC66D4" w:rsidRPr="00CC66D4" w:rsidRDefault="00CC66D4" w:rsidP="00CC66D4">
      <w:pPr>
        <w:widowControl w:val="0"/>
        <w:spacing w:after="160" w:line="360" w:lineRule="auto"/>
        <w:ind w:left="7088"/>
        <w:jc w:val="both"/>
        <w:rPr>
          <w:rFonts w:ascii="GHEA Grapalat" w:hAnsi="GHEA Grapalat"/>
          <w:lang w:val="ru-RU"/>
        </w:rPr>
      </w:pPr>
      <w:r w:rsidRPr="00CC66D4">
        <w:rPr>
          <w:rFonts w:ascii="GHEA Grapalat" w:hAnsi="GHEA Grapalat"/>
          <w:vertAlign w:val="superscript"/>
          <w:lang w:val="ru-RU"/>
        </w:rPr>
        <w:t>наименование участника</w:t>
      </w:r>
    </w:p>
    <w:p w:rsidR="00CC66D4" w:rsidRPr="00CC66D4" w:rsidRDefault="00CC66D4" w:rsidP="00CC66D4">
      <w:pPr>
        <w:widowControl w:val="0"/>
        <w:spacing w:after="160" w:line="360" w:lineRule="auto"/>
        <w:jc w:val="both"/>
        <w:rPr>
          <w:rFonts w:ascii="GHEA Grapalat" w:hAnsi="GHEA Grapalat"/>
          <w:lang w:val="ru-RU"/>
        </w:rPr>
      </w:pPr>
      <w:r w:rsidRPr="00CC66D4">
        <w:rPr>
          <w:rFonts w:ascii="GHEA Grapalat" w:hAnsi="GHEA Grapalat"/>
          <w:lang w:val="ru-RU"/>
        </w:rPr>
        <w:t>долю (пай) в размере более пятидесяти процентов,</w:t>
      </w:r>
    </w:p>
    <w:p w:rsidR="00CC66D4" w:rsidRPr="00C6146A" w:rsidRDefault="00CC66D4" w:rsidP="00CC66D4">
      <w:pPr>
        <w:pStyle w:val="aff3"/>
        <w:widowControl w:val="0"/>
        <w:numPr>
          <w:ilvl w:val="0"/>
          <w:numId w:val="21"/>
        </w:numPr>
        <w:tabs>
          <w:tab w:val="left" w:pos="1134"/>
        </w:tabs>
        <w:spacing w:after="160" w:line="360" w:lineRule="auto"/>
        <w:jc w:val="both"/>
        <w:rPr>
          <w:rFonts w:ascii="GHEA Grapalat" w:hAnsi="GHEA Grapalat" w:cs="Sylfaen"/>
        </w:rPr>
      </w:pPr>
      <w:r w:rsidRPr="00C6146A">
        <w:rPr>
          <w:rFonts w:ascii="GHEA Grapalat" w:hAnsi="GHEA Grapalat"/>
        </w:rPr>
        <w:tab/>
      </w:r>
      <w:r>
        <w:rPr>
          <w:rFonts w:ascii="GHEA Grapalat" w:hAnsi="GHEA Grapalat"/>
        </w:rPr>
        <w:t>ниже представляет</w:t>
      </w:r>
      <w:r w:rsidRPr="00C6146A">
        <w:rPr>
          <w:rFonts w:ascii="GHEA Grapalat" w:hAnsi="GHEA Grapalat" w:hint="eastAsia"/>
        </w:rPr>
        <w:t>данныетогофизическоголица</w:t>
      </w:r>
      <w:r w:rsidRPr="00C6146A">
        <w:rPr>
          <w:rFonts w:ascii="GHEA Grapalat" w:hAnsi="GHEA Grapalat"/>
        </w:rPr>
        <w:t xml:space="preserve"> (</w:t>
      </w:r>
      <w:r w:rsidRPr="00C6146A">
        <w:rPr>
          <w:rFonts w:ascii="GHEA Grapalat" w:hAnsi="GHEA Grapalat" w:hint="eastAsia"/>
        </w:rPr>
        <w:t>физическихлиц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наденьподачизаявкипрямоиликосвенновладеет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болеечемдесятьюпроцентамиголосующихакций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вуставномкапиталеучастника</w:t>
      </w:r>
      <w:r w:rsidRPr="00C6146A">
        <w:rPr>
          <w:rFonts w:ascii="GHEA Grapalat" w:hAnsi="GHEA Grapalat"/>
        </w:rPr>
        <w:t xml:space="preserve">, </w:t>
      </w:r>
      <w:r w:rsidRPr="00C6146A">
        <w:rPr>
          <w:rFonts w:ascii="GHEA Grapalat" w:hAnsi="GHEA Grapalat" w:hint="eastAsia"/>
        </w:rPr>
        <w:t>включаяакциинапредъявителя</w:t>
      </w:r>
      <w:r w:rsidRPr="00C6146A">
        <w:rPr>
          <w:rFonts w:ascii="GHEA Grapalat" w:hAnsi="GHEA Grapalat"/>
        </w:rPr>
        <w:t xml:space="preserve">, </w:t>
      </w:r>
      <w:r w:rsidRPr="00C6146A">
        <w:rPr>
          <w:rFonts w:ascii="GHEA Grapalat" w:hAnsi="GHEA Grapalat" w:hint="eastAsia"/>
        </w:rPr>
        <w:t>илиданныелица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правомназначатьилиосвобождатьотдолжностичленовисполнительногоорганаучастника</w:t>
      </w:r>
      <w:r w:rsidRPr="00C6146A">
        <w:rPr>
          <w:rFonts w:ascii="GHEA Grapalat" w:hAnsi="GHEA Grapalat"/>
        </w:rPr>
        <w:t xml:space="preserve">, </w:t>
      </w:r>
      <w:r w:rsidRPr="00C6146A">
        <w:rPr>
          <w:rFonts w:ascii="GHEA Grapalat" w:hAnsi="GHEA Grapalat" w:hint="eastAsia"/>
        </w:rPr>
        <w:t>либополучающего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болеепятнадцатипроцентовотприбыли</w:t>
      </w:r>
      <w:r w:rsidRPr="00C6146A">
        <w:rPr>
          <w:rFonts w:ascii="GHEA Grapalat" w:hAnsi="GHEA Grapalat"/>
        </w:rPr>
        <w:t xml:space="preserve">, </w:t>
      </w:r>
      <w:r w:rsidRPr="00C6146A">
        <w:rPr>
          <w:rFonts w:ascii="GHEA Grapalat" w:hAnsi="GHEA Grapalat" w:hint="eastAsia"/>
        </w:rPr>
        <w:t>полученнойврезультатеосуществленияучастникомпредпринимательскойилиинойдеятельности</w:t>
      </w:r>
      <w:r w:rsidRPr="00C6146A">
        <w:rPr>
          <w:rFonts w:ascii="GHEA Grapalat" w:hAnsi="GHEA Grapalat"/>
        </w:rPr>
        <w:t xml:space="preserve"> (</w:t>
      </w:r>
      <w:r w:rsidRPr="00C6146A">
        <w:rPr>
          <w:rFonts w:ascii="GHEA Grapalat" w:hAnsi="GHEA Grapalat" w:hint="eastAsia"/>
        </w:rPr>
        <w:t>реальныебенефициары</w:t>
      </w:r>
      <w:r w:rsidRPr="00C6146A">
        <w:rPr>
          <w:rFonts w:ascii="GHEA Grapalat" w:hAnsi="GHEA Grapalat"/>
        </w:rPr>
        <w:t>)**</w:t>
      </w:r>
      <w:r w:rsidRPr="00AA5BD2">
        <w:rPr>
          <w:rFonts w:ascii="GHEA Grapalat" w:hAnsi="GHEA Grapalat"/>
        </w:rPr>
        <w:t xml:space="preserve"> и подтверждает, чтоинформация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CC66D4" w:rsidRPr="00FC0AA3" w:rsidTr="004D63EA">
        <w:tc>
          <w:tcPr>
            <w:tcW w:w="236" w:type="dxa"/>
            <w:vAlign w:val="center"/>
          </w:tcPr>
          <w:p w:rsidR="00CC66D4" w:rsidRPr="00DB4E0F" w:rsidRDefault="00CC66D4" w:rsidP="004D63EA">
            <w:pPr>
              <w:pStyle w:val="31"/>
              <w:widowControl w:val="0"/>
              <w:spacing w:after="120" w:line="240" w:lineRule="auto"/>
              <w:ind w:firstLine="0"/>
              <w:jc w:val="center"/>
              <w:rPr>
                <w:rFonts w:ascii="GHEA Grapalat" w:hAnsi="GHEA Grapalat"/>
                <w:szCs w:val="24"/>
              </w:rPr>
            </w:pPr>
            <w:r w:rsidRPr="00AA5BD2">
              <w:rPr>
                <w:rFonts w:ascii="GHEA Grapalat" w:hAnsi="GHEA Grapalat"/>
                <w:szCs w:val="24"/>
              </w:rPr>
              <w:t>п/н</w:t>
            </w:r>
          </w:p>
        </w:tc>
        <w:tc>
          <w:tcPr>
            <w:tcW w:w="2343" w:type="dxa"/>
            <w:vAlign w:val="center"/>
          </w:tcPr>
          <w:p w:rsidR="00CC66D4" w:rsidRPr="00AA5BD2" w:rsidRDefault="00CC66D4" w:rsidP="004D63EA">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CC66D4" w:rsidRPr="00AA5BD2" w:rsidRDefault="00CC66D4" w:rsidP="004D63EA">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w:t>
            </w:r>
            <w:r w:rsidRPr="00C6146A">
              <w:rPr>
                <w:rFonts w:ascii="GHEA Grapalat" w:hAnsi="GHEA Grapalat"/>
                <w:szCs w:val="24"/>
              </w:rPr>
              <w:lastRenderedPageBreak/>
              <w:t xml:space="preserve">Армения документа, удостоверяющего личность </w:t>
            </w:r>
          </w:p>
        </w:tc>
        <w:tc>
          <w:tcPr>
            <w:tcW w:w="2728" w:type="dxa"/>
          </w:tcPr>
          <w:p w:rsidR="00CC66D4" w:rsidRPr="00AA5BD2" w:rsidRDefault="00CC66D4" w:rsidP="004D63EA">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lastRenderedPageBreak/>
              <w:t xml:space="preserve">Для иностранных граждан — тип и номер предусмотренного законодательством соответствующей страны </w:t>
            </w:r>
            <w:r w:rsidRPr="00C6146A">
              <w:rPr>
                <w:rFonts w:ascii="GHEA Grapalat" w:hAnsi="GHEA Grapalat"/>
                <w:szCs w:val="24"/>
              </w:rPr>
              <w:lastRenderedPageBreak/>
              <w:t xml:space="preserve">документа, удостоверяющего личность </w:t>
            </w:r>
          </w:p>
        </w:tc>
      </w:tr>
      <w:tr w:rsidR="00CC66D4" w:rsidRPr="00FC0AA3" w:rsidTr="004D63EA">
        <w:tc>
          <w:tcPr>
            <w:tcW w:w="236" w:type="dxa"/>
            <w:vAlign w:val="center"/>
          </w:tcPr>
          <w:p w:rsidR="00CC66D4" w:rsidRPr="00AA5BD2" w:rsidRDefault="00CC66D4" w:rsidP="004D63EA">
            <w:pPr>
              <w:pStyle w:val="31"/>
              <w:widowControl w:val="0"/>
              <w:spacing w:after="120" w:line="240" w:lineRule="auto"/>
              <w:ind w:firstLine="0"/>
              <w:jc w:val="center"/>
              <w:rPr>
                <w:rFonts w:ascii="GHEA Grapalat" w:hAnsi="GHEA Grapalat"/>
                <w:szCs w:val="24"/>
              </w:rPr>
            </w:pPr>
          </w:p>
        </w:tc>
        <w:tc>
          <w:tcPr>
            <w:tcW w:w="2343" w:type="dxa"/>
            <w:vAlign w:val="center"/>
          </w:tcPr>
          <w:p w:rsidR="00CC66D4" w:rsidRPr="00AA5BD2" w:rsidRDefault="00CC66D4" w:rsidP="004D63EA">
            <w:pPr>
              <w:pStyle w:val="31"/>
              <w:widowControl w:val="0"/>
              <w:spacing w:after="120" w:line="240" w:lineRule="auto"/>
              <w:ind w:firstLine="0"/>
              <w:jc w:val="center"/>
              <w:rPr>
                <w:rFonts w:ascii="GHEA Grapalat" w:hAnsi="GHEA Grapalat"/>
                <w:szCs w:val="24"/>
              </w:rPr>
            </w:pPr>
          </w:p>
        </w:tc>
        <w:tc>
          <w:tcPr>
            <w:tcW w:w="3644" w:type="dxa"/>
            <w:vAlign w:val="center"/>
          </w:tcPr>
          <w:p w:rsidR="00CC66D4" w:rsidRPr="00AA5BD2" w:rsidRDefault="00CC66D4" w:rsidP="004D63EA">
            <w:pPr>
              <w:pStyle w:val="31"/>
              <w:widowControl w:val="0"/>
              <w:spacing w:after="120" w:line="240" w:lineRule="auto"/>
              <w:ind w:firstLine="0"/>
              <w:jc w:val="center"/>
              <w:rPr>
                <w:rFonts w:ascii="GHEA Grapalat" w:hAnsi="GHEA Grapalat"/>
                <w:szCs w:val="24"/>
              </w:rPr>
            </w:pPr>
          </w:p>
        </w:tc>
        <w:tc>
          <w:tcPr>
            <w:tcW w:w="2728" w:type="dxa"/>
          </w:tcPr>
          <w:p w:rsidR="00CC66D4" w:rsidRPr="00AA5BD2" w:rsidRDefault="00CC66D4" w:rsidP="004D63EA">
            <w:pPr>
              <w:pStyle w:val="31"/>
              <w:widowControl w:val="0"/>
              <w:spacing w:after="120" w:line="240" w:lineRule="auto"/>
              <w:ind w:firstLine="0"/>
              <w:jc w:val="center"/>
              <w:rPr>
                <w:rFonts w:ascii="GHEA Grapalat" w:hAnsi="GHEA Grapalat"/>
                <w:szCs w:val="24"/>
              </w:rPr>
            </w:pPr>
          </w:p>
        </w:tc>
      </w:tr>
      <w:tr w:rsidR="00CC66D4" w:rsidRPr="00FC0AA3" w:rsidTr="004D63EA">
        <w:tc>
          <w:tcPr>
            <w:tcW w:w="236" w:type="dxa"/>
            <w:vAlign w:val="center"/>
          </w:tcPr>
          <w:p w:rsidR="00CC66D4" w:rsidRPr="00AA5BD2" w:rsidRDefault="00CC66D4" w:rsidP="004D63EA">
            <w:pPr>
              <w:pStyle w:val="31"/>
              <w:widowControl w:val="0"/>
              <w:spacing w:after="120" w:line="240" w:lineRule="auto"/>
              <w:ind w:firstLine="0"/>
              <w:jc w:val="center"/>
              <w:rPr>
                <w:rFonts w:ascii="GHEA Grapalat" w:hAnsi="GHEA Grapalat"/>
                <w:szCs w:val="24"/>
              </w:rPr>
            </w:pPr>
          </w:p>
        </w:tc>
        <w:tc>
          <w:tcPr>
            <w:tcW w:w="2343" w:type="dxa"/>
            <w:vAlign w:val="center"/>
          </w:tcPr>
          <w:p w:rsidR="00CC66D4" w:rsidRPr="00AA5BD2" w:rsidRDefault="00CC66D4" w:rsidP="004D63EA">
            <w:pPr>
              <w:pStyle w:val="31"/>
              <w:widowControl w:val="0"/>
              <w:spacing w:after="120" w:line="240" w:lineRule="auto"/>
              <w:ind w:firstLine="0"/>
              <w:jc w:val="center"/>
              <w:rPr>
                <w:rFonts w:ascii="GHEA Grapalat" w:hAnsi="GHEA Grapalat"/>
                <w:szCs w:val="24"/>
              </w:rPr>
            </w:pPr>
          </w:p>
        </w:tc>
        <w:tc>
          <w:tcPr>
            <w:tcW w:w="3644" w:type="dxa"/>
            <w:vAlign w:val="center"/>
          </w:tcPr>
          <w:p w:rsidR="00CC66D4" w:rsidRPr="00AA5BD2" w:rsidRDefault="00CC66D4" w:rsidP="004D63EA">
            <w:pPr>
              <w:pStyle w:val="31"/>
              <w:widowControl w:val="0"/>
              <w:spacing w:after="120" w:line="240" w:lineRule="auto"/>
              <w:ind w:firstLine="0"/>
              <w:jc w:val="center"/>
              <w:rPr>
                <w:rFonts w:ascii="GHEA Grapalat" w:hAnsi="GHEA Grapalat"/>
                <w:szCs w:val="24"/>
              </w:rPr>
            </w:pPr>
          </w:p>
        </w:tc>
        <w:tc>
          <w:tcPr>
            <w:tcW w:w="2728" w:type="dxa"/>
          </w:tcPr>
          <w:p w:rsidR="00CC66D4" w:rsidRPr="00AA5BD2" w:rsidRDefault="00CC66D4" w:rsidP="004D63EA">
            <w:pPr>
              <w:pStyle w:val="31"/>
              <w:widowControl w:val="0"/>
              <w:spacing w:after="120" w:line="240" w:lineRule="auto"/>
              <w:ind w:firstLine="0"/>
              <w:jc w:val="center"/>
              <w:rPr>
                <w:rFonts w:ascii="GHEA Grapalat" w:hAnsi="GHEA Grapalat"/>
                <w:szCs w:val="24"/>
              </w:rPr>
            </w:pPr>
          </w:p>
        </w:tc>
      </w:tr>
      <w:tr w:rsidR="00CC66D4" w:rsidRPr="00FC0AA3" w:rsidTr="004D63EA">
        <w:tc>
          <w:tcPr>
            <w:tcW w:w="236" w:type="dxa"/>
            <w:vAlign w:val="center"/>
          </w:tcPr>
          <w:p w:rsidR="00CC66D4" w:rsidRPr="00AA5BD2" w:rsidRDefault="00CC66D4" w:rsidP="004D63EA">
            <w:pPr>
              <w:pStyle w:val="31"/>
              <w:widowControl w:val="0"/>
              <w:spacing w:after="120" w:line="240" w:lineRule="auto"/>
              <w:ind w:firstLine="0"/>
              <w:jc w:val="center"/>
              <w:rPr>
                <w:rFonts w:ascii="GHEA Grapalat" w:hAnsi="GHEA Grapalat"/>
                <w:szCs w:val="24"/>
              </w:rPr>
            </w:pPr>
          </w:p>
        </w:tc>
        <w:tc>
          <w:tcPr>
            <w:tcW w:w="2343" w:type="dxa"/>
            <w:vAlign w:val="center"/>
          </w:tcPr>
          <w:p w:rsidR="00CC66D4" w:rsidRPr="00AA5BD2" w:rsidRDefault="00CC66D4" w:rsidP="004D63EA">
            <w:pPr>
              <w:pStyle w:val="31"/>
              <w:widowControl w:val="0"/>
              <w:spacing w:after="120" w:line="240" w:lineRule="auto"/>
              <w:ind w:firstLine="0"/>
              <w:jc w:val="center"/>
              <w:rPr>
                <w:rFonts w:ascii="GHEA Grapalat" w:hAnsi="GHEA Grapalat"/>
                <w:szCs w:val="24"/>
              </w:rPr>
            </w:pPr>
          </w:p>
        </w:tc>
        <w:tc>
          <w:tcPr>
            <w:tcW w:w="3644" w:type="dxa"/>
            <w:vAlign w:val="center"/>
          </w:tcPr>
          <w:p w:rsidR="00CC66D4" w:rsidRPr="00AA5BD2" w:rsidRDefault="00CC66D4" w:rsidP="004D63EA">
            <w:pPr>
              <w:pStyle w:val="31"/>
              <w:widowControl w:val="0"/>
              <w:spacing w:after="120" w:line="240" w:lineRule="auto"/>
              <w:ind w:firstLine="0"/>
              <w:jc w:val="center"/>
              <w:rPr>
                <w:rFonts w:ascii="GHEA Grapalat" w:hAnsi="GHEA Grapalat"/>
                <w:szCs w:val="24"/>
              </w:rPr>
            </w:pPr>
          </w:p>
        </w:tc>
        <w:tc>
          <w:tcPr>
            <w:tcW w:w="2728" w:type="dxa"/>
          </w:tcPr>
          <w:p w:rsidR="00CC66D4" w:rsidRPr="00AA5BD2" w:rsidRDefault="00CC66D4" w:rsidP="004D63EA">
            <w:pPr>
              <w:pStyle w:val="31"/>
              <w:widowControl w:val="0"/>
              <w:spacing w:after="120" w:line="240" w:lineRule="auto"/>
              <w:ind w:firstLine="0"/>
              <w:jc w:val="center"/>
              <w:rPr>
                <w:rFonts w:ascii="GHEA Grapalat" w:hAnsi="GHEA Grapalat"/>
                <w:szCs w:val="24"/>
              </w:rPr>
            </w:pPr>
          </w:p>
        </w:tc>
      </w:tr>
    </w:tbl>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lang w:val="hy-AM"/>
        </w:rPr>
        <w:t>4</w:t>
      </w:r>
      <w:r w:rsidRPr="00C6146A">
        <w:rPr>
          <w:rFonts w:ascii="GHEA Grapalat" w:hAnsi="GHEA Grapalat"/>
        </w:rPr>
        <w:t xml:space="preserve">) В случае признания отобранным участником запроса котировок 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CC66D4" w:rsidRDefault="00CC66D4" w:rsidP="00CC66D4">
      <w:pPr>
        <w:rPr>
          <w:rFonts w:ascii="GHEA Grapalat" w:hAnsi="GHEA Grapalat"/>
          <w:lang w:val="ru-RU"/>
        </w:rPr>
      </w:pPr>
      <w:r w:rsidRPr="00CC66D4">
        <w:rPr>
          <w:rFonts w:ascii="GHEA Grapalat" w:hAnsi="GHEA Grapalat"/>
          <w:lang w:val="ru-RU"/>
        </w:rPr>
        <w:t xml:space="preserve">и заключения договора, выполнение договора будет осуществляться посредством </w:t>
      </w:r>
      <w:r w:rsidRPr="00CC66D4">
        <w:rPr>
          <w:vertAlign w:val="subscript"/>
          <w:lang w:val="ru-RU"/>
        </w:rPr>
        <w:t>--------------------------------------------------------------------</w:t>
      </w:r>
      <w:r w:rsidRPr="00CC66D4">
        <w:rPr>
          <w:rFonts w:ascii="GHEA Grapalat" w:hAnsi="GHEA Grapalat"/>
          <w:lang w:val="ru-RU"/>
        </w:rPr>
        <w:t>сотрудников.</w:t>
      </w:r>
    </w:p>
    <w:p w:rsidR="00CC66D4" w:rsidRPr="00CC66D4" w:rsidRDefault="00CC66D4" w:rsidP="00CC66D4">
      <w:pPr>
        <w:jc w:val="both"/>
        <w:rPr>
          <w:rFonts w:ascii="GHEA Grapalat" w:hAnsi="GHEA Grapalat"/>
          <w:sz w:val="18"/>
          <w:szCs w:val="18"/>
          <w:lang w:val="ru-RU"/>
        </w:rPr>
      </w:pPr>
      <w:r w:rsidRPr="00CC66D4">
        <w:rPr>
          <w:rFonts w:ascii="GHEA Grapalat" w:hAnsi="GHEA Grapalat"/>
          <w:sz w:val="18"/>
          <w:szCs w:val="18"/>
          <w:lang w:val="ru-RU"/>
        </w:rPr>
        <w:t>количество сотрудников</w:t>
      </w:r>
    </w:p>
    <w:p w:rsidR="00CC66D4" w:rsidRPr="00CC66D4" w:rsidRDefault="00CC66D4" w:rsidP="00CC66D4">
      <w:pPr>
        <w:jc w:val="both"/>
        <w:rPr>
          <w:rFonts w:ascii="GHEA Grapalat" w:hAnsi="GHEA Grapalat"/>
          <w:lang w:val="ru-RU"/>
        </w:rPr>
      </w:pPr>
    </w:p>
    <w:p w:rsidR="00CC66D4" w:rsidRPr="00CC66D4" w:rsidRDefault="00CC66D4" w:rsidP="00CC66D4">
      <w:pPr>
        <w:jc w:val="both"/>
        <w:rPr>
          <w:rFonts w:ascii="GHEA Grapalat" w:hAnsi="GHEA Grapalat"/>
          <w:lang w:val="ru-RU"/>
        </w:rPr>
      </w:pPr>
    </w:p>
    <w:p w:rsidR="00CC66D4" w:rsidRPr="00CC66D4" w:rsidRDefault="00CC66D4" w:rsidP="00CC66D4">
      <w:pPr>
        <w:jc w:val="both"/>
        <w:rPr>
          <w:rFonts w:ascii="GHEA Grapalat" w:hAnsi="GHEA Grapalat"/>
          <w:lang w:val="ru-RU"/>
        </w:rPr>
      </w:pPr>
    </w:p>
    <w:p w:rsidR="00CC66D4" w:rsidRPr="00CC66D4" w:rsidRDefault="00CC66D4" w:rsidP="00CC66D4">
      <w:pPr>
        <w:jc w:val="both"/>
        <w:rPr>
          <w:rFonts w:ascii="GHEA Grapalat" w:hAnsi="GHEA Grapalat"/>
          <w:lang w:val="ru-RU"/>
        </w:rPr>
      </w:pPr>
      <w:r w:rsidRPr="00CC66D4">
        <w:rPr>
          <w:rFonts w:ascii="GHEA Grapalat" w:hAnsi="GHEA Grapalat"/>
          <w:lang w:val="ru-RU"/>
        </w:rPr>
        <w:t>_______________________________________________</w:t>
      </w:r>
      <w:r w:rsidRPr="00CC66D4">
        <w:rPr>
          <w:rFonts w:ascii="GHEA Grapalat" w:hAnsi="GHEA Grapalat"/>
          <w:lang w:val="ru-RU"/>
        </w:rPr>
        <w:tab/>
        <w:t>_____________________</w:t>
      </w:r>
    </w:p>
    <w:p w:rsidR="00CC66D4" w:rsidRPr="00CC66D4" w:rsidRDefault="00CC66D4" w:rsidP="00CC66D4">
      <w:pPr>
        <w:tabs>
          <w:tab w:val="left" w:pos="7230"/>
        </w:tabs>
        <w:ind w:left="851"/>
        <w:jc w:val="both"/>
        <w:rPr>
          <w:rFonts w:ascii="GHEA Grapalat" w:hAnsi="GHEA Grapalat"/>
          <w:sz w:val="16"/>
          <w:lang w:val="ru-RU"/>
        </w:rPr>
      </w:pPr>
      <w:r w:rsidRPr="00CC66D4">
        <w:rPr>
          <w:rFonts w:ascii="GHEA Grapalat" w:hAnsi="GHEA Grapalat"/>
          <w:sz w:val="16"/>
          <w:lang w:val="ru-RU"/>
        </w:rPr>
        <w:t>наименование участника (должность,</w:t>
      </w:r>
      <w:r w:rsidRPr="00CC66D4">
        <w:rPr>
          <w:rFonts w:ascii="GHEA Grapalat" w:hAnsi="GHEA Grapalat"/>
          <w:sz w:val="16"/>
          <w:lang w:val="ru-RU"/>
        </w:rPr>
        <w:tab/>
        <w:t>подпись)</w:t>
      </w:r>
    </w:p>
    <w:p w:rsidR="00CC66D4" w:rsidRPr="00CC66D4" w:rsidRDefault="00CC66D4" w:rsidP="00CC66D4">
      <w:pPr>
        <w:spacing w:after="160" w:line="360" w:lineRule="auto"/>
        <w:ind w:left="1134"/>
        <w:jc w:val="both"/>
        <w:rPr>
          <w:rFonts w:ascii="GHEA Grapalat" w:hAnsi="GHEA Grapalat"/>
          <w:sz w:val="16"/>
          <w:lang w:val="ru-RU"/>
        </w:rPr>
      </w:pPr>
      <w:r w:rsidRPr="00CC66D4">
        <w:rPr>
          <w:rFonts w:ascii="GHEA Grapalat" w:hAnsi="GHEA Grapalat"/>
          <w:sz w:val="16"/>
          <w:lang w:val="ru-RU"/>
        </w:rPr>
        <w:t>имя, фамилия руководителя)</w:t>
      </w:r>
    </w:p>
    <w:p w:rsidR="00CC66D4" w:rsidRPr="00CC66D4" w:rsidRDefault="00CC66D4" w:rsidP="00CC66D4">
      <w:pPr>
        <w:widowControl w:val="0"/>
        <w:spacing w:after="160" w:line="360" w:lineRule="auto"/>
        <w:jc w:val="both"/>
        <w:rPr>
          <w:rFonts w:ascii="GHEA Grapalat" w:hAnsi="GHEA Grapalat"/>
          <w:lang w:val="ru-RU"/>
        </w:rPr>
      </w:pPr>
    </w:p>
    <w:p w:rsidR="00CC66D4" w:rsidRPr="00CC66D4" w:rsidRDefault="00CC66D4" w:rsidP="00CC66D4">
      <w:pPr>
        <w:widowControl w:val="0"/>
        <w:spacing w:after="160" w:line="360" w:lineRule="auto"/>
        <w:jc w:val="right"/>
        <w:rPr>
          <w:rFonts w:ascii="GHEA Grapalat" w:hAnsi="GHEA Grapalat"/>
          <w:lang w:val="ru-RU"/>
        </w:rPr>
      </w:pPr>
      <w:r w:rsidRPr="00CC66D4">
        <w:rPr>
          <w:rFonts w:ascii="GHEA Grapalat" w:hAnsi="GHEA Grapalat"/>
          <w:lang w:val="ru-RU"/>
        </w:rPr>
        <w:t>М.П.</w:t>
      </w:r>
    </w:p>
    <w:p w:rsidR="00CC66D4" w:rsidRPr="00CC66D4" w:rsidRDefault="00CC66D4" w:rsidP="00CC66D4">
      <w:pPr>
        <w:widowControl w:val="0"/>
        <w:spacing w:after="160" w:line="360" w:lineRule="auto"/>
        <w:jc w:val="both"/>
        <w:rPr>
          <w:rFonts w:ascii="GHEA Grapalat" w:hAnsi="GHEA Grapalat"/>
          <w:lang w:val="ru-RU"/>
        </w:rPr>
      </w:pPr>
    </w:p>
    <w:p w:rsidR="00CC66D4" w:rsidRPr="00CC66D4" w:rsidRDefault="00CC66D4" w:rsidP="00CC66D4">
      <w:pPr>
        <w:widowControl w:val="0"/>
        <w:spacing w:after="160" w:line="360" w:lineRule="auto"/>
        <w:jc w:val="both"/>
        <w:rPr>
          <w:rFonts w:ascii="GHEA Grapalat" w:hAnsi="GHEA Grapalat"/>
          <w:lang w:val="ru-RU"/>
        </w:rPr>
      </w:pPr>
    </w:p>
    <w:p w:rsidR="00CC66D4" w:rsidRPr="00CC66D4" w:rsidRDefault="00CC66D4" w:rsidP="00CC66D4">
      <w:pPr>
        <w:widowControl w:val="0"/>
        <w:spacing w:after="160" w:line="360" w:lineRule="auto"/>
        <w:jc w:val="both"/>
        <w:rPr>
          <w:rFonts w:ascii="GHEA Grapalat" w:hAnsi="GHEA Grapalat"/>
          <w:lang w:val="ru-RU"/>
        </w:rPr>
      </w:pPr>
    </w:p>
    <w:p w:rsidR="00CC66D4" w:rsidRPr="00CC66D4" w:rsidRDefault="00CC66D4" w:rsidP="00CC66D4">
      <w:pPr>
        <w:widowControl w:val="0"/>
        <w:spacing w:after="160" w:line="360" w:lineRule="auto"/>
        <w:jc w:val="both"/>
        <w:rPr>
          <w:rFonts w:ascii="GHEA Grapalat" w:hAnsi="GHEA Grapalat"/>
          <w:lang w:val="ru-RU"/>
        </w:rPr>
      </w:pPr>
      <w:r w:rsidRPr="00CC66D4">
        <w:rPr>
          <w:rFonts w:ascii="GHEA Grapalat" w:hAnsi="GHEA Grapalat"/>
          <w:lang w:val="ru-RU"/>
        </w:rPr>
        <w:t>--------------------------------------------------------------------------------</w:t>
      </w:r>
    </w:p>
    <w:p w:rsidR="00CC66D4" w:rsidRPr="00AA5BD2" w:rsidRDefault="00CC66D4" w:rsidP="00CC66D4">
      <w:pPr>
        <w:jc w:val="both"/>
        <w:rPr>
          <w:rFonts w:ascii="GHEA Grapalat" w:hAnsi="GHEA Grapalat" w:cs="Sylfaen"/>
          <w:i/>
          <w:sz w:val="20"/>
          <w:szCs w:val="20"/>
          <w:lang w:val="af-ZA"/>
        </w:rPr>
      </w:pPr>
      <w:r w:rsidRPr="00CC66D4">
        <w:rPr>
          <w:rFonts w:ascii="GHEA Grapalat" w:hAnsi="GHEA Grapalat"/>
          <w:i/>
          <w:sz w:val="20"/>
          <w:szCs w:val="20"/>
          <w:lang w:val="ru-RU"/>
        </w:rPr>
        <w:t>* Заполняется секретарем Комиссии до опубликования приглашения в бюллетене.</w:t>
      </w:r>
    </w:p>
    <w:p w:rsidR="00CC66D4" w:rsidRPr="00AA5BD2" w:rsidRDefault="00CC66D4" w:rsidP="00CC66D4">
      <w:pPr>
        <w:jc w:val="both"/>
        <w:rPr>
          <w:rFonts w:ascii="GHEA Grapalat" w:hAnsi="GHEA Grapalat"/>
          <w:sz w:val="20"/>
          <w:szCs w:val="20"/>
          <w:lang w:val="af-ZA"/>
        </w:rPr>
      </w:pPr>
      <w:r w:rsidRPr="00CC66D4">
        <w:rPr>
          <w:rFonts w:ascii="GHEA Grapalat" w:hAnsi="GHEA Grapalat"/>
          <w:i/>
          <w:sz w:val="20"/>
          <w:szCs w:val="20"/>
          <w:lang w:val="ru-RU"/>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C66D4" w:rsidRPr="00CC66D4" w:rsidRDefault="00CC66D4" w:rsidP="00CC66D4">
      <w:pPr>
        <w:rPr>
          <w:rFonts w:ascii="GHEA Grapalat" w:hAnsi="GHEA Grapalat"/>
          <w:lang w:val="ru-RU"/>
        </w:rPr>
      </w:pPr>
      <w:r w:rsidRPr="00CC66D4">
        <w:rPr>
          <w:rFonts w:ascii="GHEA Grapalat" w:hAnsi="GHEA Grapalat"/>
          <w:lang w:val="ru-RU"/>
        </w:rPr>
        <w:br w:type="page"/>
      </w:r>
    </w:p>
    <w:p w:rsidR="00CC66D4" w:rsidRPr="00CC66D4" w:rsidRDefault="00CC66D4" w:rsidP="00CC66D4">
      <w:pPr>
        <w:widowControl w:val="0"/>
        <w:jc w:val="both"/>
        <w:rPr>
          <w:rFonts w:ascii="GHEA Grapalat" w:hAnsi="GHEA Grapalat"/>
          <w:u w:val="single"/>
          <w:lang w:val="ru-RU"/>
        </w:rPr>
      </w:pPr>
    </w:p>
    <w:p w:rsidR="00CC66D4" w:rsidRPr="00CC66D4" w:rsidRDefault="00CC66D4" w:rsidP="00CC66D4">
      <w:pPr>
        <w:widowControl w:val="0"/>
        <w:spacing w:after="160" w:line="360" w:lineRule="auto"/>
        <w:ind w:left="720" w:firstLine="720"/>
        <w:jc w:val="both"/>
        <w:rPr>
          <w:rFonts w:ascii="GHEA Grapalat" w:hAnsi="GHEA Grapalat"/>
          <w:lang w:val="ru-RU"/>
        </w:rPr>
      </w:pPr>
    </w:p>
    <w:p w:rsidR="00CC66D4" w:rsidRPr="00AA5BD2" w:rsidRDefault="00CC66D4" w:rsidP="00CC66D4">
      <w:pPr>
        <w:pStyle w:val="31"/>
        <w:widowControl w:val="0"/>
        <w:spacing w:after="160"/>
        <w:ind w:firstLine="0"/>
        <w:jc w:val="right"/>
        <w:rPr>
          <w:rFonts w:ascii="GHEA Grapalat" w:hAnsi="GHEA Grapalat" w:cs="Arial"/>
          <w:b/>
          <w:sz w:val="24"/>
          <w:szCs w:val="24"/>
        </w:rPr>
      </w:pPr>
      <w:r w:rsidRPr="00DB4E0F">
        <w:rPr>
          <w:rFonts w:ascii="GHEA Grapalat" w:hAnsi="GHEA Grapalat"/>
          <w:b/>
          <w:sz w:val="24"/>
          <w:szCs w:val="24"/>
        </w:rPr>
        <w:t xml:space="preserve">Приложение № </w:t>
      </w:r>
      <w:r w:rsidRPr="00AA5BD2">
        <w:rPr>
          <w:rFonts w:ascii="GHEA Grapalat" w:hAnsi="GHEA Grapalat"/>
          <w:b/>
          <w:sz w:val="24"/>
          <w:szCs w:val="24"/>
        </w:rPr>
        <w:t>2</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AA5BD2" w:rsidRDefault="00CC66D4" w:rsidP="00CC66D4">
      <w:pPr>
        <w:pStyle w:val="31"/>
        <w:widowControl w:val="0"/>
        <w:spacing w:after="160"/>
        <w:jc w:val="right"/>
        <w:rPr>
          <w:rFonts w:ascii="GHEA Grapalat" w:hAnsi="GHEA Grapalat" w:cs="Arial"/>
          <w:b/>
          <w:sz w:val="24"/>
          <w:szCs w:val="24"/>
        </w:rPr>
      </w:pPr>
    </w:p>
    <w:p w:rsidR="00CC66D4" w:rsidRPr="00CC66D4" w:rsidRDefault="00CC66D4" w:rsidP="00CC66D4">
      <w:pPr>
        <w:widowControl w:val="0"/>
        <w:spacing w:after="160" w:line="360" w:lineRule="auto"/>
        <w:ind w:firstLine="567"/>
        <w:jc w:val="center"/>
        <w:rPr>
          <w:rFonts w:ascii="GHEA Grapalat" w:hAnsi="GHEA Grapalat"/>
          <w:lang w:val="ru-RU"/>
        </w:rPr>
      </w:pPr>
    </w:p>
    <w:p w:rsidR="00CC66D4" w:rsidRPr="00CC66D4" w:rsidRDefault="00CC66D4" w:rsidP="00CC66D4">
      <w:pPr>
        <w:widowControl w:val="0"/>
        <w:spacing w:after="160" w:line="360" w:lineRule="auto"/>
        <w:ind w:left="-66"/>
        <w:jc w:val="center"/>
        <w:rPr>
          <w:rFonts w:ascii="GHEA Grapalat" w:hAnsi="GHEA Grapalat"/>
          <w:b/>
          <w:lang w:val="ru-RU"/>
        </w:rPr>
      </w:pPr>
      <w:r w:rsidRPr="00CC66D4">
        <w:rPr>
          <w:rFonts w:ascii="GHEA Grapalat" w:hAnsi="GHEA Grapalat"/>
          <w:b/>
          <w:lang w:val="ru-RU"/>
        </w:rPr>
        <w:t>ЦЕНОВОЕ ПРЕДЛОЖЕНИЕ</w:t>
      </w:r>
    </w:p>
    <w:p w:rsidR="00CC66D4" w:rsidRPr="00CC66D4" w:rsidRDefault="00CC66D4" w:rsidP="00CC66D4">
      <w:pPr>
        <w:widowControl w:val="0"/>
        <w:spacing w:after="160" w:line="360" w:lineRule="auto"/>
        <w:ind w:firstLine="567"/>
        <w:rPr>
          <w:rFonts w:ascii="GHEA Grapalat" w:hAnsi="GHEA Grapalat"/>
          <w:lang w:val="ru-RU"/>
        </w:rPr>
      </w:pP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rPr>
        <w:t xml:space="preserve">Рассмотрев приглашение на запрос котировок 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CC66D4" w:rsidRDefault="00CC66D4" w:rsidP="00CC66D4">
      <w:pPr>
        <w:widowControl w:val="0"/>
        <w:spacing w:after="160" w:line="360" w:lineRule="auto"/>
        <w:jc w:val="both"/>
        <w:rPr>
          <w:rFonts w:ascii="GHEA Grapalat" w:hAnsi="GHEA Grapalat"/>
          <w:lang w:val="ru-RU"/>
        </w:rPr>
      </w:pPr>
      <w:r w:rsidRPr="00CC66D4">
        <w:rPr>
          <w:rFonts w:ascii="GHEA Grapalat" w:hAnsi="GHEA Grapalat"/>
          <w:lang w:val="ru-RU"/>
        </w:rPr>
        <w:t>Втом числе проект заключаемого договора___________________________________</w:t>
      </w:r>
    </w:p>
    <w:p w:rsidR="00CC66D4" w:rsidRPr="00CC66D4" w:rsidRDefault="00CC66D4" w:rsidP="00CC66D4">
      <w:pPr>
        <w:widowControl w:val="0"/>
        <w:spacing w:after="120"/>
        <w:ind w:left="5529" w:hanging="6"/>
        <w:jc w:val="both"/>
        <w:rPr>
          <w:rFonts w:ascii="GHEA Grapalat" w:hAnsi="GHEA Grapalat"/>
          <w:vertAlign w:val="superscript"/>
          <w:lang w:val="ru-RU"/>
        </w:rPr>
      </w:pPr>
      <w:r w:rsidRPr="00CC66D4">
        <w:rPr>
          <w:rFonts w:ascii="GHEA Grapalat" w:hAnsi="GHEA Grapalat"/>
          <w:vertAlign w:val="superscript"/>
          <w:lang w:val="ru-RU"/>
        </w:rPr>
        <w:t>наименование участника</w:t>
      </w:r>
    </w:p>
    <w:p w:rsidR="00CC66D4" w:rsidRPr="00CC66D4" w:rsidRDefault="00CC66D4" w:rsidP="00CC66D4">
      <w:pPr>
        <w:widowControl w:val="0"/>
        <w:spacing w:after="160" w:line="360" w:lineRule="auto"/>
        <w:jc w:val="both"/>
        <w:rPr>
          <w:rFonts w:ascii="GHEA Grapalat" w:hAnsi="GHEA Grapalat" w:cs="Arial"/>
          <w:lang w:val="ru-RU"/>
        </w:rPr>
      </w:pPr>
      <w:r w:rsidRPr="00CC66D4">
        <w:rPr>
          <w:rFonts w:ascii="GHEA Grapalat" w:hAnsi="GHEA Grapalat"/>
          <w:lang w:val="ru-RU"/>
        </w:rPr>
        <w:t>предлагает выполнить договор по нижеуказанным общим ценам:</w:t>
      </w:r>
    </w:p>
    <w:p w:rsidR="00CC66D4" w:rsidRPr="00AA5BD2" w:rsidRDefault="00CC66D4" w:rsidP="00CC66D4">
      <w:pPr>
        <w:widowControl w:val="0"/>
        <w:spacing w:after="160" w:line="360" w:lineRule="auto"/>
        <w:jc w:val="right"/>
        <w:rPr>
          <w:rFonts w:ascii="GHEA Grapalat" w:hAnsi="GHEA Grapalat"/>
        </w:rPr>
      </w:pPr>
      <w:r w:rsidRPr="00AA5BD2">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CC66D4" w:rsidRPr="00FC0AA3" w:rsidTr="004D63EA">
        <w:trPr>
          <w:cantSplit/>
          <w:trHeight w:val="916"/>
          <w:jc w:val="center"/>
        </w:trPr>
        <w:tc>
          <w:tcPr>
            <w:tcW w:w="1136" w:type="dxa"/>
            <w:tcBorders>
              <w:top w:val="single" w:sz="4" w:space="0" w:color="auto"/>
              <w:left w:val="single" w:sz="4" w:space="0" w:color="auto"/>
              <w:right w:val="single" w:sz="4" w:space="0" w:color="auto"/>
            </w:tcBorders>
            <w:vAlign w:val="center"/>
          </w:tcPr>
          <w:p w:rsidR="00CC66D4" w:rsidRPr="00AA5BD2" w:rsidRDefault="00CC66D4" w:rsidP="004D63EA">
            <w:pPr>
              <w:widowControl w:val="0"/>
              <w:spacing w:after="120"/>
              <w:jc w:val="center"/>
              <w:rPr>
                <w:rFonts w:ascii="GHEA Grapalat" w:hAnsi="GHEA Grapalat"/>
                <w:b/>
                <w:bCs/>
                <w:sz w:val="20"/>
                <w:szCs w:val="20"/>
              </w:rPr>
            </w:pPr>
            <w:r w:rsidRPr="00AA5BD2">
              <w:rPr>
                <w:rFonts w:ascii="GHEA Grapalat" w:hAnsi="GHEA Grapalat"/>
                <w:b/>
                <w:sz w:val="20"/>
                <w:szCs w:val="20"/>
              </w:rPr>
              <w:t>Номера</w:t>
            </w:r>
          </w:p>
          <w:p w:rsidR="00CC66D4" w:rsidRPr="00AA5BD2" w:rsidRDefault="00CC66D4" w:rsidP="004D63EA">
            <w:pPr>
              <w:widowControl w:val="0"/>
              <w:spacing w:after="120"/>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CC66D4" w:rsidRPr="00AA5BD2" w:rsidRDefault="00CC66D4" w:rsidP="004D63EA">
            <w:pPr>
              <w:widowControl w:val="0"/>
              <w:spacing w:after="120"/>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CC66D4" w:rsidRPr="00CC66D4" w:rsidRDefault="00CC66D4" w:rsidP="004D63EA">
            <w:pPr>
              <w:widowControl w:val="0"/>
              <w:spacing w:after="120"/>
              <w:jc w:val="center"/>
              <w:rPr>
                <w:rFonts w:ascii="GHEA Grapalat" w:hAnsi="GHEA Grapalat"/>
                <w:b/>
                <w:bCs/>
                <w:sz w:val="20"/>
                <w:szCs w:val="20"/>
                <w:lang w:val="ru-RU"/>
              </w:rPr>
            </w:pPr>
            <w:r w:rsidRPr="00CC66D4">
              <w:rPr>
                <w:rFonts w:ascii="GHEA Grapalat" w:hAnsi="GHEA Grapalat"/>
                <w:b/>
                <w:sz w:val="20"/>
                <w:szCs w:val="20"/>
                <w:lang w:val="ru-RU"/>
              </w:rPr>
              <w:t>Стоимость (сумма себестоимости и прогнозируемой прибыли)</w:t>
            </w:r>
            <w:r w:rsidRPr="00CC66D4">
              <w:rPr>
                <w:rFonts w:ascii="GHEA Grapalat" w:hAnsi="GHEA Grapalat"/>
                <w:b/>
                <w:bCs/>
                <w:sz w:val="20"/>
                <w:szCs w:val="20"/>
                <w:lang w:val="ru-RU"/>
              </w:rPr>
              <w:br/>
            </w:r>
            <w:r w:rsidRPr="00CC66D4">
              <w:rPr>
                <w:rFonts w:ascii="GHEA Grapalat" w:hAnsi="GHEA Grapalat"/>
                <w:b/>
                <w:sz w:val="20"/>
                <w:szCs w:val="20"/>
                <w:lang w:val="ru-RU"/>
              </w:rPr>
              <w:t>/прописью и цифрами/</w:t>
            </w:r>
          </w:p>
        </w:tc>
        <w:tc>
          <w:tcPr>
            <w:tcW w:w="1284" w:type="dxa"/>
            <w:tcBorders>
              <w:top w:val="single" w:sz="4" w:space="0" w:color="auto"/>
              <w:left w:val="single" w:sz="4" w:space="0" w:color="auto"/>
              <w:right w:val="single" w:sz="4" w:space="0" w:color="auto"/>
            </w:tcBorders>
            <w:vAlign w:val="center"/>
          </w:tcPr>
          <w:p w:rsidR="00CC66D4" w:rsidRPr="00AA5BD2" w:rsidRDefault="00CC66D4" w:rsidP="004D63EA">
            <w:pPr>
              <w:widowControl w:val="0"/>
              <w:spacing w:after="120"/>
              <w:jc w:val="center"/>
              <w:rPr>
                <w:rFonts w:ascii="GHEA Grapalat" w:hAnsi="GHEA Grapalat"/>
                <w:b/>
                <w:bCs/>
                <w:sz w:val="20"/>
                <w:szCs w:val="20"/>
              </w:rPr>
            </w:pPr>
            <w:r w:rsidRPr="00AA5BD2">
              <w:rPr>
                <w:rFonts w:ascii="GHEA Grapalat" w:hAnsi="GHEA Grapalat"/>
                <w:b/>
                <w:sz w:val="20"/>
                <w:szCs w:val="20"/>
              </w:rPr>
              <w:t>НДС</w:t>
            </w:r>
            <w:r w:rsidRPr="00AA5BD2">
              <w:rPr>
                <w:rStyle w:val="af6"/>
                <w:rFonts w:ascii="GHEA Grapalat" w:hAnsi="GHEA Grapalat"/>
                <w:b/>
                <w:sz w:val="20"/>
                <w:szCs w:val="20"/>
              </w:rPr>
              <w:footnoteReference w:customMarkFollows="1" w:id="13"/>
              <w:t>**</w:t>
            </w:r>
          </w:p>
          <w:p w:rsidR="00CC66D4" w:rsidRPr="00AA5BD2" w:rsidRDefault="00CC66D4" w:rsidP="004D63EA">
            <w:pPr>
              <w:widowControl w:val="0"/>
              <w:spacing w:after="120"/>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CC66D4" w:rsidRPr="00CC66D4" w:rsidRDefault="00CC66D4" w:rsidP="004D63EA">
            <w:pPr>
              <w:widowControl w:val="0"/>
              <w:spacing w:after="120"/>
              <w:jc w:val="center"/>
              <w:rPr>
                <w:rFonts w:ascii="GHEA Grapalat" w:hAnsi="GHEA Grapalat"/>
                <w:b/>
                <w:bCs/>
                <w:sz w:val="20"/>
                <w:szCs w:val="20"/>
                <w:lang w:val="ru-RU"/>
              </w:rPr>
            </w:pPr>
            <w:r w:rsidRPr="00CC66D4">
              <w:rPr>
                <w:rFonts w:ascii="GHEA Grapalat" w:hAnsi="GHEA Grapalat"/>
                <w:b/>
                <w:sz w:val="20"/>
                <w:szCs w:val="20"/>
                <w:lang w:val="ru-RU"/>
              </w:rPr>
              <w:t>Общая цена</w:t>
            </w:r>
            <w:r w:rsidRPr="00CC66D4">
              <w:rPr>
                <w:rFonts w:ascii="GHEA Grapalat" w:hAnsi="GHEA Grapalat"/>
                <w:b/>
                <w:bCs/>
                <w:sz w:val="20"/>
                <w:szCs w:val="20"/>
                <w:lang w:val="ru-RU"/>
              </w:rPr>
              <w:br/>
            </w:r>
            <w:r w:rsidRPr="00CC66D4">
              <w:rPr>
                <w:rFonts w:ascii="GHEA Grapalat" w:hAnsi="GHEA Grapalat"/>
                <w:b/>
                <w:sz w:val="20"/>
                <w:szCs w:val="20"/>
                <w:lang w:val="ru-RU"/>
              </w:rPr>
              <w:t>/прописью и цифрами/</w:t>
            </w:r>
          </w:p>
        </w:tc>
      </w:tr>
      <w:tr w:rsidR="00CC66D4" w:rsidRPr="00AA5BD2" w:rsidTr="004D63EA">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CC66D4" w:rsidRPr="00AA5BD2" w:rsidRDefault="00CC66D4" w:rsidP="004D63EA">
            <w:pPr>
              <w:widowControl w:val="0"/>
              <w:spacing w:after="120"/>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CC66D4" w:rsidRPr="00AA5BD2" w:rsidRDefault="00CC66D4" w:rsidP="004D63EA">
            <w:pPr>
              <w:widowControl w:val="0"/>
              <w:autoSpaceDE w:val="0"/>
              <w:autoSpaceDN w:val="0"/>
              <w:adjustRightInd w:val="0"/>
              <w:spacing w:after="120"/>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CC66D4" w:rsidRPr="00AA5BD2" w:rsidRDefault="00CC66D4" w:rsidP="004D63EA">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CC66D4" w:rsidRPr="00AA5BD2" w:rsidRDefault="00CC66D4" w:rsidP="004D63EA">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CC66D4" w:rsidRPr="00AA5BD2" w:rsidRDefault="00CC66D4" w:rsidP="004D63EA">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5=3+4</w:t>
            </w:r>
          </w:p>
        </w:tc>
      </w:tr>
      <w:tr w:rsidR="00CC66D4" w:rsidRPr="00AA5BD2" w:rsidTr="004D63EA">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C66D4" w:rsidRPr="00AA5BD2" w:rsidRDefault="00CC66D4" w:rsidP="004D63EA">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CC66D4" w:rsidRPr="00AA5BD2" w:rsidRDefault="00CC66D4" w:rsidP="004D63EA">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r>
      <w:tr w:rsidR="00CC66D4" w:rsidRPr="00AA5BD2" w:rsidTr="004D63EA">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CC66D4" w:rsidRPr="00AA5BD2" w:rsidRDefault="00CC66D4" w:rsidP="004D63EA">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CC66D4" w:rsidRPr="00AA5BD2" w:rsidRDefault="00CC66D4" w:rsidP="004D63EA">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r>
      <w:tr w:rsidR="00CC66D4" w:rsidRPr="00AA5BD2" w:rsidTr="004D63EA">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C66D4" w:rsidRPr="00AA5BD2" w:rsidRDefault="00CC66D4" w:rsidP="004D63EA">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CC66D4" w:rsidRPr="00AA5BD2" w:rsidRDefault="00CC66D4" w:rsidP="004D63EA">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r>
      <w:tr w:rsidR="00CC66D4" w:rsidRPr="00AA5BD2" w:rsidTr="004D63EA">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C66D4" w:rsidRPr="00AA5BD2" w:rsidRDefault="00CC66D4" w:rsidP="004D63EA">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CC66D4" w:rsidRPr="00AA5BD2" w:rsidRDefault="00CC66D4" w:rsidP="004D63EA">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CC66D4" w:rsidRPr="00AA5BD2" w:rsidRDefault="00CC66D4" w:rsidP="004D63EA">
            <w:pPr>
              <w:widowControl w:val="0"/>
              <w:spacing w:after="120"/>
              <w:jc w:val="center"/>
              <w:rPr>
                <w:rFonts w:ascii="GHEA Grapalat" w:hAnsi="GHEA Grapalat"/>
                <w:sz w:val="20"/>
                <w:szCs w:val="20"/>
              </w:rPr>
            </w:pPr>
          </w:p>
        </w:tc>
      </w:tr>
      <w:tr w:rsidR="00CC66D4" w:rsidRPr="00AA5BD2" w:rsidTr="004D63EA">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CC66D4" w:rsidRPr="00AA5BD2" w:rsidRDefault="00CC66D4" w:rsidP="004D63EA">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lastRenderedPageBreak/>
              <w:t>…</w:t>
            </w:r>
          </w:p>
        </w:tc>
        <w:tc>
          <w:tcPr>
            <w:tcW w:w="3551" w:type="dxa"/>
            <w:tcBorders>
              <w:top w:val="single" w:sz="4" w:space="0" w:color="auto"/>
              <w:left w:val="single" w:sz="4" w:space="0" w:color="auto"/>
              <w:bottom w:val="single" w:sz="4" w:space="0" w:color="auto"/>
              <w:right w:val="single" w:sz="4" w:space="0" w:color="auto"/>
            </w:tcBorders>
            <w:vAlign w:val="center"/>
          </w:tcPr>
          <w:p w:rsidR="00CC66D4" w:rsidRPr="00AA5BD2" w:rsidRDefault="00CC66D4" w:rsidP="004D63EA">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CC66D4" w:rsidRPr="00AA5BD2" w:rsidRDefault="00CC66D4" w:rsidP="004D63EA">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CC66D4" w:rsidRPr="00AA5BD2" w:rsidRDefault="00CC66D4" w:rsidP="004D63EA">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CC66D4" w:rsidRPr="00AA5BD2" w:rsidRDefault="00CC66D4" w:rsidP="004D63EA">
            <w:pPr>
              <w:widowControl w:val="0"/>
              <w:spacing w:after="120"/>
              <w:jc w:val="center"/>
              <w:rPr>
                <w:rFonts w:ascii="GHEA Grapalat" w:hAnsi="GHEA Grapalat"/>
                <w:sz w:val="20"/>
                <w:szCs w:val="20"/>
              </w:rPr>
            </w:pPr>
          </w:p>
        </w:tc>
      </w:tr>
    </w:tbl>
    <w:p w:rsidR="00CC66D4" w:rsidRPr="00AA5BD2" w:rsidRDefault="00CC66D4" w:rsidP="00CC66D4">
      <w:pPr>
        <w:widowControl w:val="0"/>
        <w:tabs>
          <w:tab w:val="left" w:pos="6804"/>
        </w:tabs>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CC66D4" w:rsidRPr="00CC66D4" w:rsidRDefault="00CC66D4" w:rsidP="00CC66D4">
      <w:pPr>
        <w:widowControl w:val="0"/>
        <w:tabs>
          <w:tab w:val="left" w:pos="7513"/>
        </w:tabs>
        <w:spacing w:after="160" w:line="360" w:lineRule="auto"/>
        <w:ind w:left="709"/>
        <w:jc w:val="both"/>
        <w:rPr>
          <w:rFonts w:ascii="GHEA Grapalat" w:hAnsi="GHEA Grapalat" w:cs="Arial"/>
          <w:sz w:val="16"/>
          <w:lang w:val="ru-RU"/>
        </w:rPr>
      </w:pPr>
      <w:r w:rsidRPr="00CC66D4">
        <w:rPr>
          <w:rFonts w:ascii="GHEA Grapalat" w:hAnsi="GHEA Grapalat"/>
          <w:sz w:val="16"/>
          <w:lang w:val="ru-RU"/>
        </w:rPr>
        <w:t>наименование участника (должность, имя, фамилия руководителя</w:t>
      </w:r>
      <w:r w:rsidRPr="00CC66D4">
        <w:rPr>
          <w:rFonts w:ascii="GHEA Grapalat" w:hAnsi="GHEA Grapalat"/>
          <w:sz w:val="16"/>
          <w:lang w:val="ru-RU"/>
        </w:rPr>
        <w:tab/>
        <w:t>подпись</w:t>
      </w:r>
    </w:p>
    <w:p w:rsidR="00CC66D4" w:rsidRPr="00CC66D4" w:rsidRDefault="00CC66D4" w:rsidP="00CC66D4">
      <w:pPr>
        <w:jc w:val="right"/>
        <w:rPr>
          <w:rFonts w:ascii="GHEA Grapalat" w:hAnsi="GHEA Grapalat" w:cs="Arial"/>
          <w:b/>
          <w:lang w:val="ru-RU"/>
        </w:rPr>
      </w:pPr>
      <w:ins w:id="3" w:author="Vardan" w:date="2019-06-13T07:44:00Z">
        <w:r w:rsidRPr="00CC66D4">
          <w:rPr>
            <w:rFonts w:ascii="GHEA Grapalat" w:hAnsi="GHEA Grapalat"/>
            <w:b/>
            <w:lang w:val="ru-RU"/>
          </w:rPr>
          <w:br w:type="page"/>
        </w:r>
      </w:ins>
      <w:r w:rsidRPr="00CC66D4">
        <w:rPr>
          <w:rFonts w:ascii="GHEA Grapalat" w:hAnsi="GHEA Grapalat"/>
          <w:b/>
          <w:lang w:val="ru-RU"/>
        </w:rPr>
        <w:lastRenderedPageBreak/>
        <w:t>Приложение № 3</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AA5BD2" w:rsidRDefault="00CC66D4" w:rsidP="00CC66D4">
      <w:pPr>
        <w:pStyle w:val="31"/>
        <w:widowControl w:val="0"/>
        <w:spacing w:after="160"/>
        <w:jc w:val="right"/>
        <w:rPr>
          <w:rFonts w:ascii="GHEA Grapalat" w:hAnsi="GHEA Grapalat"/>
          <w:sz w:val="24"/>
          <w:szCs w:val="24"/>
        </w:rPr>
      </w:pPr>
    </w:p>
    <w:p w:rsidR="00CC66D4" w:rsidRPr="00CC66D4" w:rsidRDefault="00CC66D4" w:rsidP="00CC66D4">
      <w:pPr>
        <w:widowControl w:val="0"/>
        <w:spacing w:after="160" w:line="360" w:lineRule="auto"/>
        <w:ind w:left="-66"/>
        <w:jc w:val="center"/>
        <w:rPr>
          <w:rFonts w:ascii="GHEA Grapalat" w:hAnsi="GHEA Grapalat"/>
          <w:b/>
          <w:lang w:val="ru-RU"/>
        </w:rPr>
      </w:pPr>
      <w:r w:rsidRPr="00CC66D4">
        <w:rPr>
          <w:rFonts w:ascii="GHEA Grapalat" w:hAnsi="GHEA Grapalat"/>
          <w:b/>
          <w:lang w:val="ru-RU"/>
        </w:rPr>
        <w:t>ЗАЯВЛЕНИЕ</w:t>
      </w:r>
    </w:p>
    <w:p w:rsidR="00CC66D4" w:rsidRPr="00CC66D4" w:rsidRDefault="00CC66D4" w:rsidP="00CC66D4">
      <w:pPr>
        <w:widowControl w:val="0"/>
        <w:spacing w:after="160" w:line="360" w:lineRule="auto"/>
        <w:ind w:left="-66"/>
        <w:jc w:val="center"/>
        <w:rPr>
          <w:rFonts w:ascii="GHEA Grapalat" w:hAnsi="GHEA Grapalat"/>
          <w:b/>
          <w:lang w:val="ru-RU"/>
        </w:rPr>
      </w:pPr>
      <w:r w:rsidRPr="00CC66D4">
        <w:rPr>
          <w:rFonts w:ascii="GHEA Grapalat" w:hAnsi="GHEA Grapalat"/>
          <w:b/>
          <w:lang w:val="ru-RU"/>
        </w:rPr>
        <w:t xml:space="preserve">на представление занявшим первое место участником документов, требуемых приглашением </w:t>
      </w:r>
    </w:p>
    <w:p w:rsidR="00CC66D4" w:rsidRPr="00CC66D4" w:rsidRDefault="00CC66D4" w:rsidP="00CC66D4">
      <w:pPr>
        <w:widowControl w:val="0"/>
        <w:jc w:val="both"/>
        <w:rPr>
          <w:rFonts w:ascii="GHEA Grapalat" w:hAnsi="GHEA Grapalat"/>
          <w:lang w:val="ru-RU"/>
        </w:rPr>
      </w:pPr>
    </w:p>
    <w:p w:rsidR="00CC66D4" w:rsidRPr="00CC66D4" w:rsidRDefault="00CC66D4" w:rsidP="00CC66D4">
      <w:pPr>
        <w:widowControl w:val="0"/>
        <w:jc w:val="both"/>
        <w:rPr>
          <w:rFonts w:ascii="GHEA Grapalat" w:hAnsi="GHEA Grapalat" w:cs="Arial"/>
          <w:lang w:val="ru-RU"/>
        </w:rPr>
      </w:pPr>
      <w:r w:rsidRPr="00CC66D4">
        <w:rPr>
          <w:rFonts w:ascii="GHEA Grapalat" w:hAnsi="GHEA Grapalat"/>
          <w:lang w:val="ru-RU"/>
        </w:rPr>
        <w:t xml:space="preserve">_______________________________, в качестве занявшего первое место участника </w:t>
      </w:r>
    </w:p>
    <w:p w:rsidR="00CC66D4" w:rsidRPr="00CC66D4" w:rsidRDefault="00CC66D4" w:rsidP="00CC66D4">
      <w:pPr>
        <w:widowControl w:val="0"/>
        <w:spacing w:after="120"/>
        <w:jc w:val="both"/>
        <w:rPr>
          <w:rFonts w:ascii="GHEA Grapalat" w:hAnsi="GHEA Grapalat" w:cs="Arial"/>
          <w:sz w:val="16"/>
          <w:u w:val="single"/>
          <w:lang w:val="ru-RU"/>
        </w:rPr>
      </w:pPr>
      <w:r w:rsidRPr="00CC66D4">
        <w:rPr>
          <w:rFonts w:ascii="GHEA Grapalat" w:hAnsi="GHEA Grapalat"/>
          <w:sz w:val="16"/>
          <w:lang w:val="ru-RU"/>
        </w:rPr>
        <w:t>наименование занявшего первое место участника</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rPr>
        <w:t xml:space="preserve">в рамках запроса котировок 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CC66D4" w:rsidRDefault="00CC66D4" w:rsidP="00CC66D4">
      <w:pPr>
        <w:widowControl w:val="0"/>
        <w:spacing w:after="160" w:line="360" w:lineRule="auto"/>
        <w:jc w:val="both"/>
        <w:rPr>
          <w:rFonts w:ascii="GHEA Grapalat" w:hAnsi="GHEA Grapalat"/>
          <w:lang w:val="ru-RU"/>
        </w:rPr>
      </w:pPr>
      <w:r w:rsidRPr="00CC66D4">
        <w:rPr>
          <w:rFonts w:ascii="GHEA Grapalat" w:hAnsi="GHEA Grapalat"/>
          <w:lang w:val="ru-RU"/>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r w:rsidRPr="00CC66D4">
        <w:rPr>
          <w:rStyle w:val="af6"/>
          <w:rFonts w:ascii="GHEA Grapalat" w:hAnsi="GHEA Grapalat"/>
          <w:lang w:val="ru-RU"/>
        </w:rPr>
        <w:footnoteReference w:customMarkFollows="1" w:id="14"/>
        <w:t>15</w:t>
      </w:r>
    </w:p>
    <w:p w:rsidR="00CC66D4" w:rsidRPr="00CC66D4" w:rsidRDefault="00CC66D4" w:rsidP="00CC66D4">
      <w:pPr>
        <w:widowControl w:val="0"/>
        <w:spacing w:after="160" w:line="360" w:lineRule="auto"/>
        <w:rPr>
          <w:rFonts w:ascii="GHEA Grapalat" w:hAnsi="GHEA Grapalat"/>
          <w:lang w:val="ru-RU"/>
        </w:rPr>
      </w:pPr>
    </w:p>
    <w:p w:rsidR="00CC66D4" w:rsidRPr="00CC66D4" w:rsidRDefault="00CC66D4" w:rsidP="00CC66D4">
      <w:pPr>
        <w:widowControl w:val="0"/>
        <w:tabs>
          <w:tab w:val="left" w:pos="7371"/>
        </w:tabs>
        <w:jc w:val="center"/>
        <w:rPr>
          <w:rFonts w:ascii="GHEA Grapalat" w:hAnsi="GHEA Grapalat"/>
          <w:lang w:val="ru-RU"/>
        </w:rPr>
      </w:pPr>
      <w:r w:rsidRPr="00CC66D4">
        <w:rPr>
          <w:rFonts w:ascii="GHEA Grapalat" w:hAnsi="GHEA Grapalat"/>
          <w:lang w:val="ru-RU"/>
        </w:rPr>
        <w:t>_________________________________________________________</w:t>
      </w:r>
      <w:r w:rsidRPr="00CC66D4">
        <w:rPr>
          <w:rFonts w:ascii="GHEA Grapalat" w:hAnsi="GHEA Grapalat"/>
          <w:lang w:val="ru-RU"/>
        </w:rPr>
        <w:tab/>
        <w:t>____________</w:t>
      </w:r>
    </w:p>
    <w:p w:rsidR="00CC66D4" w:rsidRPr="00CC66D4" w:rsidRDefault="00CC66D4" w:rsidP="00CC66D4">
      <w:pPr>
        <w:widowControl w:val="0"/>
        <w:tabs>
          <w:tab w:val="left" w:pos="7938"/>
        </w:tabs>
        <w:spacing w:after="160" w:line="360" w:lineRule="auto"/>
        <w:ind w:left="284"/>
        <w:jc w:val="both"/>
        <w:rPr>
          <w:rFonts w:ascii="GHEA Grapalat" w:hAnsi="GHEA Grapalat" w:cs="Sylfaen"/>
          <w:lang w:val="ru-RU"/>
        </w:rPr>
      </w:pPr>
      <w:r w:rsidRPr="00CC66D4">
        <w:rPr>
          <w:rFonts w:ascii="GHEA Grapalat" w:hAnsi="GHEA Grapalat"/>
          <w:sz w:val="16"/>
          <w:lang w:val="ru-RU"/>
        </w:rPr>
        <w:t>наименование занявшего первое место участника (должность, имя, фамилия руководителя)</w:t>
      </w:r>
      <w:r w:rsidRPr="00CC66D4">
        <w:rPr>
          <w:rFonts w:ascii="GHEA Grapalat" w:hAnsi="GHEA Grapalat"/>
          <w:sz w:val="16"/>
          <w:lang w:val="ru-RU"/>
        </w:rPr>
        <w:tab/>
        <w:t>подпись</w:t>
      </w:r>
    </w:p>
    <w:p w:rsidR="00CC66D4" w:rsidRPr="00CC66D4" w:rsidRDefault="00CC66D4" w:rsidP="00CC66D4">
      <w:pPr>
        <w:widowControl w:val="0"/>
        <w:spacing w:after="160" w:line="360" w:lineRule="auto"/>
        <w:jc w:val="right"/>
        <w:rPr>
          <w:rFonts w:ascii="GHEA Grapalat" w:hAnsi="GHEA Grapalat"/>
          <w:lang w:val="ru-RU"/>
        </w:rPr>
      </w:pPr>
      <w:r w:rsidRPr="00CC66D4">
        <w:rPr>
          <w:rFonts w:ascii="GHEA Grapalat" w:hAnsi="GHEA Grapalat"/>
          <w:lang w:val="ru-RU"/>
        </w:rPr>
        <w:t>М.П.</w:t>
      </w:r>
    </w:p>
    <w:p w:rsidR="00CC66D4" w:rsidRPr="00CC66D4" w:rsidRDefault="00CC66D4" w:rsidP="00CC66D4">
      <w:pPr>
        <w:rPr>
          <w:rFonts w:ascii="GHEA Grapalat" w:hAnsi="GHEA Grapalat"/>
          <w:b/>
          <w:lang w:val="ru-RU"/>
        </w:rPr>
      </w:pPr>
      <w:r w:rsidRPr="00CC66D4">
        <w:rPr>
          <w:rFonts w:ascii="GHEA Grapalat" w:hAnsi="GHEA Grapalat"/>
          <w:b/>
          <w:i/>
          <w:lang w:val="ru-RU"/>
        </w:rPr>
        <w:br w:type="page"/>
      </w:r>
    </w:p>
    <w:p w:rsidR="00CC66D4" w:rsidRPr="00AA5BD2" w:rsidRDefault="00CC66D4" w:rsidP="00CC66D4">
      <w:pPr>
        <w:pStyle w:val="3"/>
        <w:keepNext w:val="0"/>
        <w:widowControl w:val="0"/>
        <w:spacing w:after="160"/>
        <w:ind w:firstLine="567"/>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№3.1</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AA5BD2" w:rsidRDefault="00CC66D4" w:rsidP="00CC66D4">
      <w:pPr>
        <w:pStyle w:val="31"/>
        <w:widowControl w:val="0"/>
        <w:spacing w:after="160"/>
        <w:jc w:val="right"/>
        <w:rPr>
          <w:rFonts w:ascii="GHEA Grapalat" w:hAnsi="GHEA Grapalat" w:cs="Arial"/>
          <w:b/>
          <w:sz w:val="24"/>
          <w:szCs w:val="24"/>
        </w:rPr>
      </w:pPr>
    </w:p>
    <w:p w:rsidR="00CC66D4" w:rsidRPr="00AA5BD2" w:rsidRDefault="00CC66D4" w:rsidP="00CC66D4">
      <w:pPr>
        <w:pStyle w:val="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ПОЛНОЕ ОПИСАНИЕ</w:t>
      </w:r>
    </w:p>
    <w:p w:rsidR="00CC66D4" w:rsidRPr="00AA5BD2" w:rsidRDefault="00CC66D4" w:rsidP="00CC66D4">
      <w:pPr>
        <w:pStyle w:val="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CC66D4" w:rsidRPr="00AA5BD2" w:rsidRDefault="00CC66D4" w:rsidP="00CC66D4">
      <w:pPr>
        <w:pStyle w:val="3"/>
        <w:keepNext w:val="0"/>
        <w:widowControl w:val="0"/>
        <w:spacing w:after="160"/>
        <w:ind w:firstLine="567"/>
        <w:rPr>
          <w:rFonts w:ascii="GHEA Grapalat" w:hAnsi="GHEA Grapalat" w:cs="Arial"/>
          <w:sz w:val="24"/>
          <w:szCs w:val="24"/>
        </w:rPr>
      </w:pPr>
    </w:p>
    <w:p w:rsidR="00CC66D4" w:rsidRPr="00CC66D4" w:rsidRDefault="00CC66D4" w:rsidP="00CC66D4">
      <w:pPr>
        <w:widowControl w:val="0"/>
        <w:jc w:val="both"/>
        <w:rPr>
          <w:rFonts w:ascii="GHEA Grapalat" w:hAnsi="GHEA Grapalat"/>
          <w:lang w:val="ru-RU"/>
        </w:rPr>
      </w:pPr>
      <w:r w:rsidRPr="00CC66D4">
        <w:rPr>
          <w:rFonts w:ascii="GHEA Grapalat" w:hAnsi="GHEA Grapalat"/>
          <w:lang w:val="ru-RU"/>
        </w:rPr>
        <w:t>_____________________________, в качестве участника, занявшего первое место в</w:t>
      </w:r>
    </w:p>
    <w:p w:rsidR="00CC66D4" w:rsidRPr="00CC66D4" w:rsidRDefault="00CC66D4" w:rsidP="00CC66D4">
      <w:pPr>
        <w:widowControl w:val="0"/>
        <w:spacing w:after="120"/>
        <w:jc w:val="both"/>
        <w:rPr>
          <w:rFonts w:ascii="GHEA Grapalat" w:hAnsi="GHEA Grapalat" w:cs="Arial"/>
          <w:sz w:val="16"/>
          <w:u w:val="single"/>
          <w:lang w:val="ru-RU"/>
        </w:rPr>
      </w:pPr>
      <w:r w:rsidRPr="00CC66D4">
        <w:rPr>
          <w:rFonts w:ascii="GHEA Grapalat" w:hAnsi="GHEA Grapalat"/>
          <w:sz w:val="16"/>
          <w:lang w:val="ru-RU"/>
        </w:rPr>
        <w:t>наименование занявшего первое место участника</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rPr>
        <w:t xml:space="preserve">рамках запроса котировок 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CC66D4" w:rsidRDefault="00CC66D4" w:rsidP="00CC66D4">
      <w:pPr>
        <w:widowControl w:val="0"/>
        <w:spacing w:after="160" w:line="360" w:lineRule="auto"/>
        <w:jc w:val="both"/>
        <w:rPr>
          <w:rFonts w:ascii="GHEA Grapalat" w:hAnsi="GHEA Grapalat"/>
          <w:lang w:val="ru-RU"/>
        </w:rPr>
      </w:pPr>
      <w:r w:rsidRPr="00CC66D4">
        <w:rPr>
          <w:rFonts w:ascii="GHEA Grapalat" w:hAnsi="GHEA Grapalat"/>
          <w:lang w:val="ru-RU"/>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Pr="00CC66D4">
        <w:rPr>
          <w:rStyle w:val="af6"/>
          <w:rFonts w:ascii="GHEA Grapalat" w:hAnsi="GHEA Grapalat"/>
          <w:lang w:val="ru-RU"/>
        </w:rPr>
        <w:footnoteReference w:customMarkFollows="1" w:id="15"/>
        <w:t>16</w:t>
      </w:r>
    </w:p>
    <w:p w:rsidR="00CC66D4" w:rsidRPr="00AA5BD2" w:rsidRDefault="00CC66D4" w:rsidP="00CC66D4">
      <w:pPr>
        <w:pStyle w:val="3"/>
        <w:keepNext w:val="0"/>
        <w:widowControl w:val="0"/>
        <w:spacing w:after="160"/>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C66D4" w:rsidRPr="00AA5BD2" w:rsidTr="004D63EA">
        <w:tc>
          <w:tcPr>
            <w:tcW w:w="1042" w:type="dxa"/>
            <w:vMerge w:val="restart"/>
            <w:vAlign w:val="center"/>
          </w:tcPr>
          <w:p w:rsidR="00CC66D4" w:rsidRPr="00AA5BD2" w:rsidRDefault="00CC66D4" w:rsidP="004D63EA">
            <w:pPr>
              <w:widowControl w:val="0"/>
              <w:spacing w:after="120"/>
              <w:jc w:val="center"/>
              <w:rPr>
                <w:rFonts w:ascii="GHEA Grapalat" w:hAnsi="GHEA Grapalat"/>
                <w:b/>
                <w:bCs/>
                <w:sz w:val="20"/>
              </w:rPr>
            </w:pPr>
            <w:r w:rsidRPr="00AA5BD2">
              <w:rPr>
                <w:rFonts w:ascii="GHEA Grapalat" w:hAnsi="GHEA Grapalat"/>
                <w:b/>
                <w:sz w:val="20"/>
              </w:rPr>
              <w:t>Номер лота</w:t>
            </w:r>
          </w:p>
        </w:tc>
        <w:tc>
          <w:tcPr>
            <w:tcW w:w="8244" w:type="dxa"/>
            <w:gridSpan w:val="5"/>
            <w:vAlign w:val="center"/>
          </w:tcPr>
          <w:p w:rsidR="00CC66D4" w:rsidRPr="00AA5BD2" w:rsidRDefault="00CC66D4" w:rsidP="004D63EA">
            <w:pPr>
              <w:widowControl w:val="0"/>
              <w:spacing w:after="120"/>
              <w:jc w:val="center"/>
              <w:rPr>
                <w:rFonts w:ascii="GHEA Grapalat" w:hAnsi="GHEA Grapalat"/>
                <w:b/>
                <w:bCs/>
                <w:sz w:val="20"/>
              </w:rPr>
            </w:pPr>
            <w:r w:rsidRPr="00AA5BD2">
              <w:rPr>
                <w:rFonts w:ascii="GHEA Grapalat" w:hAnsi="GHEA Grapalat"/>
                <w:b/>
                <w:sz w:val="20"/>
              </w:rPr>
              <w:t>Предлагаемый товар</w:t>
            </w:r>
          </w:p>
        </w:tc>
      </w:tr>
      <w:tr w:rsidR="00CC66D4" w:rsidRPr="00AA5BD2" w:rsidTr="004D63EA">
        <w:tc>
          <w:tcPr>
            <w:tcW w:w="1042" w:type="dxa"/>
            <w:vMerge/>
            <w:vAlign w:val="center"/>
          </w:tcPr>
          <w:p w:rsidR="00CC66D4" w:rsidRPr="00AA5BD2" w:rsidRDefault="00CC66D4" w:rsidP="004D63EA">
            <w:pPr>
              <w:widowControl w:val="0"/>
              <w:spacing w:after="120"/>
              <w:jc w:val="center"/>
              <w:rPr>
                <w:rFonts w:ascii="GHEA Grapalat" w:hAnsi="GHEA Grapalat"/>
                <w:b/>
                <w:bCs/>
                <w:sz w:val="20"/>
              </w:rPr>
            </w:pPr>
          </w:p>
        </w:tc>
        <w:tc>
          <w:tcPr>
            <w:tcW w:w="1605"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b/>
                <w:bCs/>
                <w:sz w:val="20"/>
              </w:rPr>
            </w:pPr>
            <w:r w:rsidRPr="00AA5BD2">
              <w:rPr>
                <w:rFonts w:ascii="GHEA Grapalat" w:hAnsi="GHEA Grapalat"/>
                <w:b/>
                <w:sz w:val="20"/>
              </w:rPr>
              <w:t>наименование</w:t>
            </w:r>
          </w:p>
        </w:tc>
        <w:tc>
          <w:tcPr>
            <w:tcW w:w="1463"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b/>
                <w:bCs/>
                <w:sz w:val="20"/>
              </w:rPr>
            </w:pPr>
            <w:r w:rsidRPr="00AA5BD2">
              <w:rPr>
                <w:rFonts w:ascii="GHEA Grapalat" w:hAnsi="GHEA Grapalat"/>
                <w:b/>
                <w:sz w:val="20"/>
              </w:rPr>
              <w:t>товарный знак</w:t>
            </w:r>
          </w:p>
        </w:tc>
        <w:tc>
          <w:tcPr>
            <w:tcW w:w="1699" w:type="dxa"/>
            <w:vAlign w:val="center"/>
          </w:tcPr>
          <w:p w:rsidR="00CC66D4" w:rsidRPr="00AA5BD2" w:rsidRDefault="00CC66D4" w:rsidP="004D63EA">
            <w:pPr>
              <w:widowControl w:val="0"/>
              <w:spacing w:after="120"/>
              <w:jc w:val="center"/>
              <w:rPr>
                <w:rFonts w:ascii="GHEA Grapalat" w:hAnsi="GHEA Grapalat"/>
                <w:b/>
                <w:bCs/>
                <w:sz w:val="20"/>
              </w:rPr>
            </w:pPr>
            <w:r w:rsidRPr="00AA5BD2">
              <w:rPr>
                <w:rFonts w:ascii="GHEA Grapalat" w:hAnsi="GHEA Grapalat"/>
                <w:b/>
                <w:sz w:val="20"/>
              </w:rPr>
              <w:t>наименование производителя</w:t>
            </w:r>
          </w:p>
        </w:tc>
        <w:tc>
          <w:tcPr>
            <w:tcW w:w="1727" w:type="dxa"/>
            <w:vAlign w:val="center"/>
          </w:tcPr>
          <w:p w:rsidR="00CC66D4" w:rsidRPr="00AA5BD2" w:rsidRDefault="00CC66D4" w:rsidP="004D63EA">
            <w:pPr>
              <w:widowControl w:val="0"/>
              <w:spacing w:after="120"/>
              <w:jc w:val="center"/>
              <w:rPr>
                <w:rFonts w:ascii="GHEA Grapalat" w:hAnsi="GHEA Grapalat"/>
                <w:b/>
                <w:bCs/>
                <w:sz w:val="20"/>
              </w:rPr>
            </w:pPr>
            <w:r w:rsidRPr="00AA5BD2">
              <w:rPr>
                <w:rFonts w:ascii="GHEA Grapalat" w:hAnsi="GHEA Grapalat"/>
                <w:b/>
                <w:sz w:val="20"/>
              </w:rPr>
              <w:t>страна происхождения</w:t>
            </w:r>
          </w:p>
        </w:tc>
        <w:tc>
          <w:tcPr>
            <w:tcW w:w="1750" w:type="dxa"/>
            <w:vAlign w:val="center"/>
          </w:tcPr>
          <w:p w:rsidR="00CC66D4" w:rsidRPr="00AA5BD2" w:rsidRDefault="00CC66D4" w:rsidP="004D63EA">
            <w:pPr>
              <w:widowControl w:val="0"/>
              <w:spacing w:after="120"/>
              <w:jc w:val="center"/>
              <w:rPr>
                <w:rFonts w:ascii="GHEA Grapalat" w:hAnsi="GHEA Grapalat"/>
                <w:b/>
                <w:bCs/>
                <w:sz w:val="20"/>
              </w:rPr>
            </w:pPr>
            <w:r w:rsidRPr="00AA5BD2">
              <w:rPr>
                <w:rFonts w:ascii="GHEA Grapalat" w:hAnsi="GHEA Grapalat"/>
                <w:b/>
                <w:sz w:val="20"/>
              </w:rPr>
              <w:t>технические характеристики</w:t>
            </w:r>
          </w:p>
        </w:tc>
      </w:tr>
      <w:tr w:rsidR="00CC66D4" w:rsidRPr="00AA5BD2" w:rsidTr="004D63EA">
        <w:tc>
          <w:tcPr>
            <w:tcW w:w="1042"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605"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463"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699"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727"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750"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r>
      <w:tr w:rsidR="00CC66D4" w:rsidRPr="00AA5BD2" w:rsidTr="004D63EA">
        <w:tc>
          <w:tcPr>
            <w:tcW w:w="1042"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605"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463"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699"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727"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750"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r>
      <w:tr w:rsidR="00CC66D4" w:rsidRPr="00AA5BD2" w:rsidTr="004D63EA">
        <w:tc>
          <w:tcPr>
            <w:tcW w:w="1042"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605"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463"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699"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727"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c>
          <w:tcPr>
            <w:tcW w:w="1750" w:type="dxa"/>
          </w:tcPr>
          <w:p w:rsidR="00CC66D4" w:rsidRPr="00AA5BD2" w:rsidRDefault="00CC66D4" w:rsidP="004D63EA">
            <w:pPr>
              <w:pStyle w:val="3"/>
              <w:keepNext w:val="0"/>
              <w:widowControl w:val="0"/>
              <w:spacing w:after="120" w:line="240" w:lineRule="auto"/>
              <w:jc w:val="left"/>
              <w:rPr>
                <w:rFonts w:ascii="GHEA Grapalat" w:hAnsi="GHEA Grapalat"/>
                <w:b/>
                <w:szCs w:val="24"/>
              </w:rPr>
            </w:pPr>
          </w:p>
        </w:tc>
      </w:tr>
    </w:tbl>
    <w:p w:rsidR="00CC66D4" w:rsidRPr="00AA5BD2" w:rsidRDefault="00CC66D4" w:rsidP="00CC66D4">
      <w:pPr>
        <w:widowControl w:val="0"/>
        <w:tabs>
          <w:tab w:val="left" w:pos="7371"/>
        </w:tabs>
        <w:jc w:val="center"/>
        <w:rPr>
          <w:rFonts w:ascii="GHEA Grapalat" w:hAnsi="GHEA Grapalat"/>
        </w:rPr>
      </w:pPr>
    </w:p>
    <w:p w:rsidR="00CC66D4" w:rsidRPr="00AA5BD2" w:rsidRDefault="00CC66D4" w:rsidP="00CC66D4">
      <w:pPr>
        <w:widowControl w:val="0"/>
        <w:tabs>
          <w:tab w:val="left" w:pos="7371"/>
        </w:tabs>
        <w:jc w:val="center"/>
        <w:rPr>
          <w:rFonts w:ascii="GHEA Grapalat" w:hAnsi="GHEA Grapalat"/>
        </w:rPr>
      </w:pPr>
      <w:r w:rsidRPr="00AA5BD2">
        <w:rPr>
          <w:rFonts w:ascii="GHEA Grapalat" w:hAnsi="GHEA Grapalat"/>
        </w:rPr>
        <w:t>_________________________________________________________</w:t>
      </w:r>
      <w:r w:rsidRPr="00AA5BD2">
        <w:rPr>
          <w:rFonts w:ascii="GHEA Grapalat" w:hAnsi="GHEA Grapalat"/>
        </w:rPr>
        <w:tab/>
        <w:t>____________</w:t>
      </w:r>
    </w:p>
    <w:p w:rsidR="00CC66D4" w:rsidRPr="00CC66D4" w:rsidRDefault="00CC66D4" w:rsidP="00CC66D4">
      <w:pPr>
        <w:widowControl w:val="0"/>
        <w:tabs>
          <w:tab w:val="left" w:pos="7938"/>
        </w:tabs>
        <w:spacing w:after="160" w:line="360" w:lineRule="auto"/>
        <w:ind w:left="284"/>
        <w:jc w:val="both"/>
        <w:rPr>
          <w:rFonts w:ascii="GHEA Grapalat" w:hAnsi="GHEA Grapalat" w:cs="Sylfaen"/>
          <w:lang w:val="ru-RU"/>
        </w:rPr>
      </w:pPr>
      <w:r w:rsidRPr="00CC66D4">
        <w:rPr>
          <w:rFonts w:ascii="GHEA Grapalat" w:hAnsi="GHEA Grapalat"/>
          <w:sz w:val="16"/>
          <w:lang w:val="ru-RU"/>
        </w:rPr>
        <w:t>наименование занявшего первое место участника (должность, имя, фамилия руководителя)</w:t>
      </w:r>
      <w:r w:rsidRPr="00CC66D4">
        <w:rPr>
          <w:rFonts w:ascii="GHEA Grapalat" w:hAnsi="GHEA Grapalat"/>
          <w:sz w:val="16"/>
          <w:lang w:val="ru-RU"/>
        </w:rPr>
        <w:tab/>
        <w:t>подпись</w:t>
      </w:r>
    </w:p>
    <w:p w:rsidR="00CC66D4" w:rsidRPr="00CC66D4" w:rsidRDefault="00CC66D4" w:rsidP="00CC66D4">
      <w:pPr>
        <w:jc w:val="right"/>
        <w:rPr>
          <w:rFonts w:ascii="GHEA Grapalat" w:hAnsi="GHEA Grapalat"/>
          <w:lang w:val="ru-RU"/>
        </w:rPr>
      </w:pPr>
      <w:r w:rsidRPr="00CC66D4">
        <w:rPr>
          <w:rFonts w:ascii="GHEA Grapalat" w:hAnsi="GHEA Grapalat"/>
          <w:lang w:val="ru-RU"/>
        </w:rPr>
        <w:t>М.П</w:t>
      </w:r>
    </w:p>
    <w:p w:rsidR="00CC66D4" w:rsidRPr="00CC66D4" w:rsidRDefault="00CC66D4" w:rsidP="00CC66D4">
      <w:pPr>
        <w:jc w:val="right"/>
        <w:rPr>
          <w:rFonts w:ascii="GHEA Grapalat" w:hAnsi="GHEA Grapalat"/>
          <w:lang w:val="ru-RU"/>
        </w:rPr>
      </w:pPr>
    </w:p>
    <w:p w:rsidR="00CC66D4" w:rsidRPr="00CC66D4" w:rsidRDefault="00CC66D4" w:rsidP="00CC66D4">
      <w:pPr>
        <w:rPr>
          <w:ins w:id="4" w:author="Vardan" w:date="2019-06-13T07:44:00Z"/>
          <w:rFonts w:ascii="GHEA Grapalat" w:hAnsi="GHEA Grapalat"/>
          <w:b/>
          <w:lang w:val="ru-RU"/>
        </w:rPr>
      </w:pPr>
      <w:ins w:id="5" w:author="Vardan" w:date="2019-06-13T07:44:00Z">
        <w:r w:rsidRPr="00CC66D4">
          <w:rPr>
            <w:rFonts w:ascii="GHEA Grapalat" w:hAnsi="GHEA Grapalat"/>
            <w:b/>
            <w:lang w:val="ru-RU"/>
          </w:rPr>
          <w:lastRenderedPageBreak/>
          <w:br w:type="page"/>
        </w:r>
      </w:ins>
    </w:p>
    <w:p w:rsidR="00CC66D4" w:rsidRPr="00AA5BD2" w:rsidRDefault="00CC66D4" w:rsidP="00CC66D4">
      <w:pPr>
        <w:pStyle w:val="31"/>
        <w:widowControl w:val="0"/>
        <w:spacing w:after="160"/>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Pr="00C6146A">
        <w:rPr>
          <w:rFonts w:ascii="GHEA Grapalat" w:hAnsi="GHEA Grapalat"/>
          <w:b/>
          <w:sz w:val="24"/>
          <w:szCs w:val="24"/>
        </w:rPr>
        <w:t>4</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b/>
          <w:sz w:val="24"/>
          <w:szCs w:val="24"/>
        </w:rPr>
        <w:t>к Приглашению на запрос котировок</w:t>
      </w:r>
      <w:r w:rsidRPr="00AA5BD2">
        <w:rPr>
          <w:rFonts w:ascii="GHEA Grapalat" w:hAnsi="GHEA Grapalat" w:cs="Sylfaen"/>
          <w:b/>
          <w:sz w:val="24"/>
          <w:szCs w:val="24"/>
        </w:rPr>
        <w:br/>
      </w:r>
      <w:r w:rsidRPr="00AA5BD2">
        <w:rPr>
          <w:rFonts w:ascii="GHEA Grapalat" w:hAnsi="GHEA Grapalat"/>
          <w:b/>
          <w:sz w:val="24"/>
          <w:szCs w:val="24"/>
        </w:rPr>
        <w:t xml:space="preserve">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AA5BD2" w:rsidRDefault="00CC66D4" w:rsidP="00CC66D4">
      <w:pPr>
        <w:pStyle w:val="31"/>
        <w:widowControl w:val="0"/>
        <w:spacing w:after="160"/>
        <w:jc w:val="right"/>
        <w:rPr>
          <w:rFonts w:ascii="GHEA Grapalat" w:hAnsi="GHEA Grapalat" w:cs="Sylfaen"/>
          <w:b/>
          <w:sz w:val="24"/>
          <w:szCs w:val="24"/>
        </w:rPr>
      </w:pPr>
    </w:p>
    <w:p w:rsidR="00CC66D4" w:rsidRPr="00CC66D4" w:rsidRDefault="00CC66D4" w:rsidP="00CC66D4">
      <w:pPr>
        <w:widowControl w:val="0"/>
        <w:spacing w:after="160" w:line="360" w:lineRule="auto"/>
        <w:jc w:val="center"/>
        <w:rPr>
          <w:rFonts w:ascii="GHEA Grapalat" w:hAnsi="GHEA Grapalat"/>
          <w:i/>
          <w:lang w:val="ru-RU"/>
        </w:rPr>
      </w:pPr>
    </w:p>
    <w:p w:rsidR="00CC66D4" w:rsidRPr="00CC66D4" w:rsidRDefault="00CC66D4" w:rsidP="00CC66D4">
      <w:pPr>
        <w:widowControl w:val="0"/>
        <w:spacing w:after="160" w:line="360" w:lineRule="auto"/>
        <w:jc w:val="center"/>
        <w:rPr>
          <w:rFonts w:ascii="GHEA Grapalat" w:hAnsi="GHEA Grapalat" w:cs="Times Armenian"/>
          <w:b/>
          <w:lang w:val="ru-RU"/>
        </w:rPr>
      </w:pPr>
      <w:r w:rsidRPr="00CC66D4">
        <w:rPr>
          <w:rFonts w:ascii="GHEA Grapalat" w:hAnsi="GHEA Grapalat"/>
          <w:b/>
          <w:lang w:val="ru-RU"/>
        </w:rPr>
        <w:t xml:space="preserve">ДОГОВОР НА ПОСТАВКУ ТОВАРАДЛЯ НУЖД ГОСУДАРСТВА </w:t>
      </w:r>
    </w:p>
    <w:p w:rsidR="00CC66D4" w:rsidRPr="00AA5BD2" w:rsidRDefault="00CC66D4" w:rsidP="00CC66D4">
      <w:pPr>
        <w:widowControl w:val="0"/>
        <w:spacing w:after="160" w:line="360" w:lineRule="auto"/>
        <w:jc w:val="center"/>
        <w:rPr>
          <w:rFonts w:ascii="GHEA Grapalat" w:hAnsi="GHEA Grapalat"/>
          <w:b/>
          <w:u w:val="single"/>
        </w:rPr>
      </w:pPr>
      <w:r w:rsidRPr="00AA5BD2">
        <w:rPr>
          <w:rFonts w:ascii="GHEA Grapalat" w:hAnsi="GHEA Grapalat"/>
          <w:b/>
        </w:rPr>
        <w:t>№ ____________________</w:t>
      </w:r>
    </w:p>
    <w:p w:rsidR="00CC66D4" w:rsidRPr="00AA5BD2" w:rsidRDefault="00CC66D4" w:rsidP="00CC66D4">
      <w:pPr>
        <w:widowControl w:val="0"/>
        <w:spacing w:after="160" w:line="360" w:lineRule="auto"/>
        <w:jc w:val="center"/>
        <w:rPr>
          <w:rFonts w:ascii="GHEA Grapalat" w:hAnsi="GHEA Grapalat" w:cs="Sylfaen"/>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10"/>
        <w:gridCol w:w="5776"/>
      </w:tblGrid>
      <w:tr w:rsidR="00CC66D4" w:rsidRPr="00AA5BD2" w:rsidTr="004D63EA">
        <w:trPr>
          <w:jc w:val="center"/>
        </w:trPr>
        <w:tc>
          <w:tcPr>
            <w:tcW w:w="3510" w:type="dxa"/>
          </w:tcPr>
          <w:p w:rsidR="00CC66D4" w:rsidRPr="00AA5BD2" w:rsidRDefault="00CC66D4" w:rsidP="004D63EA">
            <w:pPr>
              <w:widowControl w:val="0"/>
              <w:spacing w:after="160" w:line="360" w:lineRule="auto"/>
              <w:ind w:left="284"/>
              <w:rPr>
                <w:rFonts w:ascii="GHEA Grapalat" w:hAnsi="GHEA Grapalat" w:cs="Sylfaen"/>
              </w:rPr>
            </w:pPr>
            <w:r w:rsidRPr="00AA5BD2">
              <w:rPr>
                <w:rFonts w:ascii="GHEA Grapalat" w:hAnsi="GHEA Grapalat"/>
              </w:rPr>
              <w:t>г.</w:t>
            </w:r>
          </w:p>
        </w:tc>
        <w:tc>
          <w:tcPr>
            <w:tcW w:w="5776" w:type="dxa"/>
          </w:tcPr>
          <w:p w:rsidR="00CC66D4" w:rsidRPr="00AA5BD2" w:rsidRDefault="00CC66D4" w:rsidP="004D63EA">
            <w:pPr>
              <w:widowControl w:val="0"/>
              <w:tabs>
                <w:tab w:val="left" w:pos="885"/>
                <w:tab w:val="left" w:pos="1877"/>
                <w:tab w:val="left" w:pos="2869"/>
                <w:tab w:val="left" w:pos="8865"/>
              </w:tabs>
              <w:spacing w:after="160" w:line="360" w:lineRule="auto"/>
              <w:jc w:val="right"/>
              <w:rPr>
                <w:rFonts w:ascii="GHEA Grapalat" w:hAnsi="GHEA Grapalat" w:cs="Sylfaen"/>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p>
        </w:tc>
      </w:tr>
    </w:tbl>
    <w:p w:rsidR="00CC66D4" w:rsidRPr="00AA5BD2" w:rsidRDefault="00CC66D4" w:rsidP="00CC66D4">
      <w:pPr>
        <w:widowControl w:val="0"/>
        <w:spacing w:after="160" w:line="360" w:lineRule="auto"/>
        <w:jc w:val="center"/>
        <w:rPr>
          <w:rFonts w:ascii="GHEA Grapalat" w:hAnsi="GHEA Grapalat" w:cs="Sylfaen"/>
        </w:rPr>
      </w:pPr>
    </w:p>
    <w:p w:rsidR="00CC66D4" w:rsidRPr="00CC66D4" w:rsidRDefault="00CC66D4" w:rsidP="00CC66D4">
      <w:pPr>
        <w:widowControl w:val="0"/>
        <w:spacing w:after="160" w:line="360" w:lineRule="auto"/>
        <w:ind w:firstLine="567"/>
        <w:jc w:val="both"/>
        <w:rPr>
          <w:rFonts w:ascii="GHEA Grapalat" w:hAnsi="GHEA Grapalat"/>
          <w:lang w:val="ru-RU"/>
        </w:rPr>
      </w:pPr>
      <w:r w:rsidRPr="00CC66D4">
        <w:rPr>
          <w:rFonts w:ascii="GHEA Grapalat" w:hAnsi="GHEA Grapalat"/>
          <w:lang w:val="ru-RU"/>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CC66D4" w:rsidRPr="00CC66D4" w:rsidRDefault="00CC66D4" w:rsidP="00CC66D4">
      <w:pPr>
        <w:widowControl w:val="0"/>
        <w:spacing w:after="160" w:line="360" w:lineRule="auto"/>
        <w:ind w:firstLine="709"/>
        <w:jc w:val="center"/>
        <w:rPr>
          <w:rFonts w:ascii="GHEA Grapalat" w:hAnsi="GHEA Grapalat"/>
          <w:b/>
          <w:lang w:val="ru-RU"/>
        </w:rPr>
      </w:pPr>
    </w:p>
    <w:p w:rsidR="00CC66D4" w:rsidRPr="00CC66D4" w:rsidRDefault="00CC66D4" w:rsidP="00CC66D4">
      <w:pPr>
        <w:widowControl w:val="0"/>
        <w:spacing w:after="160" w:line="360" w:lineRule="auto"/>
        <w:jc w:val="center"/>
        <w:rPr>
          <w:rFonts w:ascii="GHEA Grapalat" w:hAnsi="GHEA Grapalat" w:cs="Times Armenian"/>
          <w:b/>
          <w:lang w:val="ru-RU"/>
        </w:rPr>
      </w:pPr>
      <w:r w:rsidRPr="00CC66D4">
        <w:rPr>
          <w:rFonts w:ascii="GHEA Grapalat" w:hAnsi="GHEA Grapalat"/>
          <w:b/>
          <w:lang w:val="ru-RU"/>
        </w:rPr>
        <w:t>1. ПРЕДМЕТ ДОГОВОРА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1.1.</w:t>
      </w:r>
      <w:r w:rsidRPr="00CC66D4">
        <w:rPr>
          <w:rFonts w:ascii="GHEA Grapalat" w:hAnsi="GHEA Grapalat"/>
          <w:lang w:val="ru-RU"/>
        </w:rPr>
        <w:tab/>
        <w:t>Продавец обязуется в установленном настоящим Договором (далее — договор) порядке, объемах, сроки и по адресу поставить Покупателю товар (далее</w:t>
      </w:r>
      <w:r w:rsidRPr="00AA5BD2">
        <w:rPr>
          <w:rFonts w:ascii="Courier New" w:hAnsi="Courier New" w:cs="Courier New"/>
        </w:rPr>
        <w:t> </w:t>
      </w:r>
      <w:r w:rsidRPr="00CC66D4">
        <w:rPr>
          <w:rFonts w:ascii="GHEA Grapalat" w:hAnsi="GHEA Grapalat"/>
          <w:lang w:val="ru-RU"/>
        </w:rPr>
        <w:t>—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w:t>
      </w:r>
    </w:p>
    <w:p w:rsidR="00CC66D4" w:rsidRPr="00CC66D4" w:rsidRDefault="00CC66D4" w:rsidP="00CC66D4">
      <w:pPr>
        <w:rPr>
          <w:rFonts w:ascii="GHEA Grapalat" w:hAnsi="GHEA Grapalat" w:cs="Times Armenian"/>
          <w:lang w:val="ru-RU"/>
        </w:rPr>
      </w:pPr>
      <w:r w:rsidRPr="00CC66D4">
        <w:rPr>
          <w:rFonts w:ascii="GHEA Grapalat" w:hAnsi="GHEA Grapalat" w:cs="Times Armenian"/>
          <w:lang w:val="ru-RU"/>
        </w:rPr>
        <w:br w:type="page"/>
      </w: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lastRenderedPageBreak/>
        <w:t>2. ПРАВА И ОБЯЗАННОСТИ СТОРОН</w:t>
      </w:r>
    </w:p>
    <w:p w:rsidR="00CC66D4" w:rsidRPr="00CC66D4" w:rsidRDefault="00CC66D4" w:rsidP="00CC66D4">
      <w:pPr>
        <w:widowControl w:val="0"/>
        <w:tabs>
          <w:tab w:val="left" w:pos="1134"/>
        </w:tabs>
        <w:spacing w:after="160" w:line="360" w:lineRule="auto"/>
        <w:ind w:firstLine="567"/>
        <w:jc w:val="both"/>
        <w:rPr>
          <w:rFonts w:ascii="GHEA Grapalat" w:hAnsi="GHEA Grapalat"/>
          <w:b/>
          <w:lang w:val="ru-RU"/>
        </w:rPr>
      </w:pPr>
      <w:r w:rsidRPr="00CC66D4">
        <w:rPr>
          <w:rFonts w:ascii="GHEA Grapalat" w:hAnsi="GHEA Grapalat"/>
          <w:b/>
          <w:lang w:val="ru-RU"/>
        </w:rPr>
        <w:t>2.1.</w:t>
      </w:r>
      <w:r w:rsidRPr="00CC66D4">
        <w:rPr>
          <w:rFonts w:ascii="GHEA Grapalat" w:hAnsi="GHEA Grapalat"/>
          <w:b/>
          <w:lang w:val="ru-RU"/>
        </w:rPr>
        <w:tab/>
        <w:t>Покупатель имеет право:</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2.1.1.</w:t>
      </w:r>
      <w:r w:rsidRPr="00CC66D4">
        <w:rPr>
          <w:rFonts w:ascii="GHEA Grapalat" w:hAnsi="GHEA Grapalat"/>
          <w:lang w:val="ru-RU"/>
        </w:rPr>
        <w:tab/>
        <w:t>Отказываться от товара в случае непоставки товара Продавцом в установленный договором срок, если сроки поставки были нарушены более чем на ________ дней.</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2.1.2.</w:t>
      </w:r>
      <w:r w:rsidRPr="00CC66D4">
        <w:rPr>
          <w:rFonts w:ascii="GHEA Grapalat" w:hAnsi="GHEA Grapalat"/>
          <w:lang w:val="ru-RU"/>
        </w:rPr>
        <w:tab/>
        <w:t>Если передан товар ненадлежащего качества, не соответствующий предусмотренной договором технической характеристике:</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а)</w:t>
      </w:r>
      <w:r w:rsidRPr="00CC66D4">
        <w:rPr>
          <w:rFonts w:ascii="GHEA Grapalat" w:hAnsi="GHEA Grapalat"/>
          <w:lang w:val="ru-RU"/>
        </w:rPr>
        <w:tab/>
        <w:t>требовать возмещения расходов, произведенных им по причине ненадлежащего качества товара;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б)</w:t>
      </w:r>
      <w:r w:rsidRPr="00CC66D4">
        <w:rPr>
          <w:rFonts w:ascii="GHEA Grapalat" w:hAnsi="GHEA Grapalat"/>
          <w:lang w:val="ru-RU"/>
        </w:rPr>
        <w:tab/>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в)</w:t>
      </w:r>
      <w:r w:rsidRPr="00CC66D4">
        <w:rPr>
          <w:rFonts w:ascii="GHEA Grapalat" w:hAnsi="GHEA Grapalat"/>
          <w:lang w:val="ru-RU"/>
        </w:rPr>
        <w:tab/>
        <w:t>отказываться от исполнения договора и требовать возврата уплаченной за товар суммы.</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2.1.3.</w:t>
      </w:r>
      <w:r w:rsidRPr="00CC66D4">
        <w:rPr>
          <w:rFonts w:ascii="GHEA Grapalat" w:hAnsi="GHEA Grapalat"/>
          <w:lang w:val="ru-RU"/>
        </w:rPr>
        <w:tab/>
        <w:t xml:space="preserve">Если передан товар в количестве меньше оговоренного в договоре, то: </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а)</w:t>
      </w:r>
      <w:r w:rsidRPr="00CC66D4">
        <w:rPr>
          <w:rFonts w:ascii="GHEA Grapalat" w:hAnsi="GHEA Grapalat"/>
          <w:lang w:val="ru-RU"/>
        </w:rPr>
        <w:tab/>
        <w:t>требовать восполнения недопереданного количества  товара;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б)</w:t>
      </w:r>
      <w:r w:rsidRPr="00CC66D4">
        <w:rPr>
          <w:rFonts w:ascii="GHEA Grapalat" w:hAnsi="GHEA Grapalat"/>
          <w:lang w:val="ru-RU"/>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2.1.4.</w:t>
      </w:r>
      <w:r w:rsidRPr="00CC66D4">
        <w:rPr>
          <w:rFonts w:ascii="GHEA Grapalat" w:hAnsi="GHEA Grapalat"/>
          <w:lang w:val="ru-RU"/>
        </w:rPr>
        <w:tab/>
        <w:t>Если передан товар с нарушением условия его вида, по своему усмотрению:</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а)</w:t>
      </w:r>
      <w:r w:rsidRPr="00CC66D4">
        <w:rPr>
          <w:rFonts w:ascii="GHEA Grapalat" w:hAnsi="GHEA Grapalat"/>
          <w:lang w:val="ru-RU"/>
        </w:rPr>
        <w:tab/>
        <w:t>принимать товар, соответствующий условию относительно его вида, и отказываться от остальных товаров;</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б)</w:t>
      </w:r>
      <w:r w:rsidRPr="00CC66D4">
        <w:rPr>
          <w:rFonts w:ascii="GHEA Grapalat" w:hAnsi="GHEA Grapalat"/>
          <w:lang w:val="ru-RU"/>
        </w:rPr>
        <w:tab/>
        <w:t>отказываться от всех переданных товаров и требовать уплаты пени, предусмотренной пунктом 6.2 договора;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в)</w:t>
      </w:r>
      <w:r w:rsidRPr="00CC66D4">
        <w:rPr>
          <w:rFonts w:ascii="GHEA Grapalat" w:hAnsi="GHEA Grapalat"/>
          <w:lang w:val="ru-RU"/>
        </w:rPr>
        <w:tab/>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lastRenderedPageBreak/>
        <w:t>2.1.5.</w:t>
      </w:r>
      <w:r w:rsidRPr="00CC66D4">
        <w:rPr>
          <w:rFonts w:ascii="GHEA Grapalat" w:hAnsi="GHEA Grapalat"/>
          <w:lang w:val="ru-RU"/>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2.1.6.</w:t>
      </w:r>
      <w:r w:rsidRPr="00CC66D4">
        <w:rPr>
          <w:rFonts w:ascii="GHEA Grapalat" w:hAnsi="GHEA Grapalat"/>
          <w:lang w:val="ru-RU"/>
        </w:rPr>
        <w:tab/>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2.1.7.</w:t>
      </w:r>
      <w:r w:rsidRPr="00CC66D4">
        <w:rPr>
          <w:rFonts w:ascii="GHEA Grapalat" w:hAnsi="GHEA Grapalat"/>
          <w:lang w:val="ru-RU"/>
        </w:rPr>
        <w:tab/>
        <w:t>В одностороннем порядке расторгать договор (полностью или частично), если Продавец существенным образом нарушил договор;</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2.1.7.1.</w:t>
      </w:r>
      <w:r w:rsidRPr="00CC66D4">
        <w:rPr>
          <w:rFonts w:ascii="GHEA Grapalat" w:hAnsi="GHEA Grapalat"/>
          <w:lang w:val="ru-RU"/>
        </w:rPr>
        <w:tab/>
        <w:t>Нарушение договора Продавцом считается существенным, если:</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а)</w:t>
      </w:r>
      <w:r w:rsidRPr="00CC66D4">
        <w:rPr>
          <w:rFonts w:ascii="GHEA Grapalat" w:hAnsi="GHEA Grapalat"/>
          <w:lang w:val="ru-RU"/>
        </w:rPr>
        <w:tab/>
        <w:t>был поставлен товар ненадлежащего качества, который не может быть заменен в приемлемый для Покупателя срок;</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б)</w:t>
      </w:r>
      <w:r w:rsidRPr="00CC66D4">
        <w:rPr>
          <w:rFonts w:ascii="GHEA Grapalat" w:hAnsi="GHEA Grapalat"/>
          <w:lang w:val="ru-RU"/>
        </w:rPr>
        <w:tab/>
        <w:t>сроки поставки товара нарушены более чем на 10 (десять) дней;</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2.1.8.</w:t>
      </w:r>
      <w:r w:rsidRPr="00CC66D4">
        <w:rPr>
          <w:rFonts w:ascii="GHEA Grapalat" w:hAnsi="GHEA Grapalat"/>
          <w:lang w:val="ru-RU"/>
        </w:rPr>
        <w:tab/>
        <w:t>Осматривать товар и незамедлительно уведомлять Продавца о выявленных дефектах.</w:t>
      </w:r>
    </w:p>
    <w:p w:rsidR="00CC66D4" w:rsidRPr="00CC66D4" w:rsidRDefault="00CC66D4" w:rsidP="00CC66D4">
      <w:pPr>
        <w:widowControl w:val="0"/>
        <w:tabs>
          <w:tab w:val="left" w:pos="1134"/>
        </w:tabs>
        <w:spacing w:after="160" w:line="360" w:lineRule="auto"/>
        <w:ind w:firstLine="567"/>
        <w:jc w:val="both"/>
        <w:rPr>
          <w:rFonts w:ascii="GHEA Grapalat" w:hAnsi="GHEA Grapalat"/>
          <w:b/>
          <w:lang w:val="ru-RU"/>
        </w:rPr>
      </w:pPr>
      <w:r w:rsidRPr="00CC66D4">
        <w:rPr>
          <w:rFonts w:ascii="GHEA Grapalat" w:hAnsi="GHEA Grapalat"/>
          <w:b/>
          <w:lang w:val="ru-RU"/>
        </w:rPr>
        <w:t>2.2.</w:t>
      </w:r>
      <w:r w:rsidRPr="00CC66D4">
        <w:rPr>
          <w:rFonts w:ascii="GHEA Grapalat" w:hAnsi="GHEA Grapalat"/>
          <w:b/>
          <w:lang w:val="ru-RU"/>
        </w:rPr>
        <w:tab/>
        <w:t>Покупатель обязан:</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2.2.1.</w:t>
      </w:r>
      <w:r w:rsidRPr="00CC66D4">
        <w:rPr>
          <w:rFonts w:ascii="GHEA Grapalat" w:hAnsi="GHEA Grapalat"/>
          <w:lang w:val="ru-RU"/>
        </w:rPr>
        <w:tab/>
        <w:t>Выполнять все необходимые действия, обеспечивающие прием товара, поставленного в соответствии с договором.</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2.2.2.</w:t>
      </w:r>
      <w:r w:rsidRPr="00CC66D4">
        <w:rPr>
          <w:rFonts w:ascii="GHEA Grapalat" w:hAnsi="GHEA Grapalat"/>
          <w:lang w:val="ru-RU"/>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2.2.3.</w:t>
      </w:r>
      <w:r w:rsidRPr="00CC66D4">
        <w:rPr>
          <w:rFonts w:ascii="GHEA Grapalat" w:hAnsi="GHEA Grapalat"/>
          <w:lang w:val="ru-RU"/>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2.2.4.</w:t>
      </w:r>
      <w:r w:rsidRPr="00CC66D4">
        <w:rPr>
          <w:rFonts w:ascii="GHEA Grapalat" w:hAnsi="GHEA Grapalat"/>
          <w:lang w:val="ru-RU"/>
        </w:rPr>
        <w:tab/>
        <w:t xml:space="preserve">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w:t>
      </w:r>
      <w:r w:rsidRPr="00CC66D4">
        <w:rPr>
          <w:rFonts w:ascii="GHEA Grapalat" w:hAnsi="GHEA Grapalat"/>
          <w:lang w:val="ru-RU"/>
        </w:rPr>
        <w:lastRenderedPageBreak/>
        <w:t>должно было быть выявлено, исходя из характера и значения товара.</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2.2.5.</w:t>
      </w:r>
      <w:r w:rsidRPr="00CC66D4">
        <w:rPr>
          <w:rFonts w:ascii="GHEA Grapalat" w:hAnsi="GHEA Grapalat"/>
          <w:lang w:val="ru-RU"/>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CC66D4" w:rsidRPr="00CC66D4" w:rsidRDefault="00CC66D4" w:rsidP="00CC66D4">
      <w:pPr>
        <w:widowControl w:val="0"/>
        <w:tabs>
          <w:tab w:val="left" w:pos="1134"/>
        </w:tabs>
        <w:spacing w:after="160" w:line="360" w:lineRule="auto"/>
        <w:ind w:firstLine="567"/>
        <w:jc w:val="both"/>
        <w:rPr>
          <w:rFonts w:ascii="GHEA Grapalat" w:hAnsi="GHEA Grapalat"/>
          <w:b/>
          <w:lang w:val="ru-RU"/>
        </w:rPr>
      </w:pPr>
      <w:r w:rsidRPr="00CC66D4">
        <w:rPr>
          <w:rFonts w:ascii="GHEA Grapalat" w:hAnsi="GHEA Grapalat"/>
          <w:b/>
          <w:lang w:val="ru-RU"/>
        </w:rPr>
        <w:t>2.3.</w:t>
      </w:r>
      <w:r w:rsidRPr="00CC66D4">
        <w:rPr>
          <w:rFonts w:ascii="GHEA Grapalat" w:hAnsi="GHEA Grapalat"/>
          <w:b/>
          <w:lang w:val="ru-RU"/>
        </w:rPr>
        <w:tab/>
        <w:t>Продавец имеет право:</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2.3.1.</w:t>
      </w:r>
      <w:r w:rsidRPr="00CC66D4">
        <w:rPr>
          <w:rFonts w:ascii="GHEA Grapalat" w:hAnsi="GHEA Grapalat"/>
          <w:lang w:val="ru-RU"/>
        </w:rPr>
        <w:tab/>
        <w:t>Требовать у Покупателя принимать товар, поставленный в предусмотренные договором порядке, объемах, сроки и по адресу.</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2.3.2.</w:t>
      </w:r>
      <w:r w:rsidRPr="00CC66D4">
        <w:rPr>
          <w:rFonts w:ascii="GHEA Grapalat" w:hAnsi="GHEA Grapalat"/>
          <w:lang w:val="ru-RU"/>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2.3.3.</w:t>
      </w:r>
      <w:r w:rsidRPr="00CC66D4">
        <w:rPr>
          <w:rFonts w:ascii="GHEA Grapalat" w:hAnsi="GHEA Grapalat"/>
          <w:lang w:val="ru-RU"/>
        </w:rPr>
        <w:tab/>
        <w:t>В одностороннем порядке расторгать договор (полностью или частично), если Покупатель существенным образом нарушил договор.</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2.3.3.1.</w:t>
      </w:r>
      <w:r w:rsidRPr="00CC66D4">
        <w:rPr>
          <w:rFonts w:ascii="GHEA Grapalat" w:hAnsi="GHEA Grapalat"/>
          <w:lang w:val="ru-RU"/>
        </w:rPr>
        <w:tab/>
        <w:t>Нарушение договора Покупателем считается существенным, если сроки оплаты товара нарушены неоднократно.</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2.3.4.</w:t>
      </w:r>
      <w:r w:rsidRPr="00CC66D4">
        <w:rPr>
          <w:rFonts w:ascii="GHEA Grapalat" w:hAnsi="GHEA Grapalat"/>
          <w:lang w:val="ru-RU"/>
        </w:rPr>
        <w:tab/>
        <w:t>Досрочно поставлять товар с согласия Покупателя.</w:t>
      </w:r>
    </w:p>
    <w:p w:rsidR="00CC66D4" w:rsidRPr="00CC66D4" w:rsidRDefault="00CC66D4" w:rsidP="00CC66D4">
      <w:pPr>
        <w:widowControl w:val="0"/>
        <w:spacing w:after="160" w:line="360" w:lineRule="auto"/>
        <w:ind w:firstLine="567"/>
        <w:jc w:val="both"/>
        <w:rPr>
          <w:rFonts w:ascii="GHEA Grapalat" w:hAnsi="GHEA Grapalat"/>
          <w:lang w:val="ru-RU"/>
        </w:rPr>
      </w:pPr>
    </w:p>
    <w:p w:rsidR="00CC66D4" w:rsidRPr="00CC66D4" w:rsidRDefault="00CC66D4" w:rsidP="00CC66D4">
      <w:pPr>
        <w:widowControl w:val="0"/>
        <w:tabs>
          <w:tab w:val="left" w:pos="1134"/>
        </w:tabs>
        <w:spacing w:after="160" w:line="336" w:lineRule="auto"/>
        <w:ind w:firstLine="567"/>
        <w:jc w:val="both"/>
        <w:rPr>
          <w:rFonts w:ascii="GHEA Grapalat" w:hAnsi="GHEA Grapalat"/>
          <w:b/>
          <w:lang w:val="ru-RU"/>
        </w:rPr>
      </w:pPr>
      <w:r w:rsidRPr="00CC66D4">
        <w:rPr>
          <w:rFonts w:ascii="GHEA Grapalat" w:hAnsi="GHEA Grapalat"/>
          <w:b/>
          <w:lang w:val="ru-RU"/>
        </w:rPr>
        <w:t>2.4.</w:t>
      </w:r>
      <w:r w:rsidRPr="00CC66D4">
        <w:rPr>
          <w:rFonts w:ascii="GHEA Grapalat" w:hAnsi="GHEA Grapalat"/>
          <w:b/>
          <w:lang w:val="ru-RU"/>
        </w:rPr>
        <w:tab/>
        <w:t>Продавец обязан:</w:t>
      </w:r>
    </w:p>
    <w:p w:rsidR="00CC66D4" w:rsidRPr="00CC66D4" w:rsidRDefault="00CC66D4" w:rsidP="00CC66D4">
      <w:pPr>
        <w:widowControl w:val="0"/>
        <w:tabs>
          <w:tab w:val="left" w:pos="1276"/>
        </w:tabs>
        <w:spacing w:after="160" w:line="336" w:lineRule="auto"/>
        <w:ind w:firstLine="567"/>
        <w:jc w:val="both"/>
        <w:rPr>
          <w:rFonts w:ascii="GHEA Grapalat" w:hAnsi="GHEA Grapalat"/>
          <w:lang w:val="ru-RU"/>
        </w:rPr>
      </w:pPr>
      <w:r w:rsidRPr="00CC66D4">
        <w:rPr>
          <w:rFonts w:ascii="GHEA Grapalat" w:hAnsi="GHEA Grapalat"/>
          <w:lang w:val="ru-RU"/>
        </w:rPr>
        <w:t>2.4.1.</w:t>
      </w:r>
      <w:r w:rsidRPr="00CC66D4">
        <w:rPr>
          <w:rFonts w:ascii="GHEA Grapalat" w:hAnsi="GHEA Grapalat"/>
          <w:lang w:val="ru-RU"/>
        </w:rPr>
        <w:tab/>
        <w:t>Передавать товар Покупателю в порядке, объемах, сроки и по адресу, предусмотренные договором.</w:t>
      </w:r>
    </w:p>
    <w:p w:rsidR="00CC66D4" w:rsidRPr="00CC66D4" w:rsidRDefault="00CC66D4" w:rsidP="00CC66D4">
      <w:pPr>
        <w:widowControl w:val="0"/>
        <w:tabs>
          <w:tab w:val="left" w:pos="1276"/>
        </w:tabs>
        <w:spacing w:after="160" w:line="336" w:lineRule="auto"/>
        <w:ind w:firstLine="567"/>
        <w:jc w:val="both"/>
        <w:rPr>
          <w:rFonts w:ascii="GHEA Grapalat" w:hAnsi="GHEA Grapalat"/>
          <w:lang w:val="ru-RU"/>
        </w:rPr>
      </w:pPr>
      <w:r w:rsidRPr="00CC66D4">
        <w:rPr>
          <w:rFonts w:ascii="GHEA Grapalat" w:hAnsi="GHEA Grapalat"/>
          <w:lang w:val="ru-RU"/>
        </w:rPr>
        <w:t>2.4.2.</w:t>
      </w:r>
      <w:r w:rsidRPr="00CC66D4">
        <w:rPr>
          <w:rFonts w:ascii="GHEA Grapalat" w:hAnsi="GHEA Grapalat"/>
          <w:lang w:val="ru-RU"/>
        </w:rPr>
        <w:tab/>
        <w:t>Обеспечивать поставку товара в соответствии с подпунктом б) пункта 2.1.2 и (или) пунктом 2.1.5 договора в установленные Покупателем сроки.</w:t>
      </w:r>
    </w:p>
    <w:p w:rsidR="00CC66D4" w:rsidRPr="00CC66D4" w:rsidRDefault="00CC66D4" w:rsidP="00CC66D4">
      <w:pPr>
        <w:widowControl w:val="0"/>
        <w:tabs>
          <w:tab w:val="left" w:pos="1276"/>
        </w:tabs>
        <w:spacing w:after="160" w:line="336" w:lineRule="auto"/>
        <w:ind w:firstLine="567"/>
        <w:jc w:val="both"/>
        <w:rPr>
          <w:rFonts w:ascii="GHEA Grapalat" w:hAnsi="GHEA Grapalat"/>
          <w:lang w:val="ru-RU"/>
        </w:rPr>
      </w:pPr>
      <w:r w:rsidRPr="00CC66D4">
        <w:rPr>
          <w:rFonts w:ascii="GHEA Grapalat" w:hAnsi="GHEA Grapalat"/>
          <w:lang w:val="ru-RU"/>
        </w:rPr>
        <w:t>2.4.3.</w:t>
      </w:r>
      <w:r w:rsidRPr="00CC66D4">
        <w:rPr>
          <w:rFonts w:ascii="GHEA Grapalat" w:hAnsi="GHEA Grapalat"/>
          <w:lang w:val="ru-RU"/>
        </w:rPr>
        <w:tab/>
        <w:t>Передавать Покупателю товар, свободный от прав третьих лиц.</w:t>
      </w:r>
    </w:p>
    <w:p w:rsidR="00CC66D4" w:rsidRPr="00CC66D4" w:rsidRDefault="00CC66D4" w:rsidP="00CC66D4">
      <w:pPr>
        <w:widowControl w:val="0"/>
        <w:tabs>
          <w:tab w:val="left" w:pos="1276"/>
        </w:tabs>
        <w:spacing w:after="160" w:line="336" w:lineRule="auto"/>
        <w:ind w:firstLine="567"/>
        <w:jc w:val="both"/>
        <w:rPr>
          <w:rFonts w:ascii="GHEA Grapalat" w:hAnsi="GHEA Grapalat"/>
          <w:lang w:val="ru-RU"/>
        </w:rPr>
      </w:pPr>
      <w:r w:rsidRPr="00CC66D4">
        <w:rPr>
          <w:rFonts w:ascii="GHEA Grapalat" w:hAnsi="GHEA Grapalat"/>
          <w:lang w:val="ru-RU"/>
        </w:rPr>
        <w:t>2.4.5.</w:t>
      </w:r>
      <w:r w:rsidRPr="00CC66D4">
        <w:rPr>
          <w:rFonts w:ascii="GHEA Grapalat" w:hAnsi="GHEA Grapalat"/>
          <w:lang w:val="ru-RU"/>
        </w:rPr>
        <w:tab/>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w:t>
      </w:r>
    </w:p>
    <w:p w:rsidR="00CC66D4" w:rsidRPr="00CC66D4" w:rsidRDefault="00CC66D4" w:rsidP="00CC66D4">
      <w:pPr>
        <w:widowControl w:val="0"/>
        <w:tabs>
          <w:tab w:val="left" w:pos="1276"/>
        </w:tabs>
        <w:spacing w:after="160" w:line="336" w:lineRule="auto"/>
        <w:ind w:firstLine="567"/>
        <w:jc w:val="both"/>
        <w:rPr>
          <w:rFonts w:ascii="GHEA Grapalat" w:hAnsi="GHEA Grapalat"/>
          <w:lang w:val="ru-RU"/>
        </w:rPr>
      </w:pPr>
      <w:r w:rsidRPr="00CC66D4">
        <w:rPr>
          <w:rFonts w:ascii="GHEA Grapalat" w:hAnsi="GHEA Grapalat"/>
          <w:lang w:val="ru-RU"/>
        </w:rPr>
        <w:t>2.4.6.</w:t>
      </w:r>
      <w:r w:rsidRPr="00CC66D4">
        <w:rPr>
          <w:rFonts w:ascii="GHEA Grapalat" w:hAnsi="GHEA Grapalat"/>
          <w:lang w:val="ru-RU"/>
        </w:rPr>
        <w:tab/>
        <w:t>В случае допущения недопоставки, в установленном договором порядке восполнять недопоставку.</w:t>
      </w:r>
    </w:p>
    <w:p w:rsidR="00CC66D4" w:rsidRPr="00CC66D4" w:rsidRDefault="00CC66D4" w:rsidP="00CC66D4">
      <w:pPr>
        <w:widowControl w:val="0"/>
        <w:tabs>
          <w:tab w:val="left" w:pos="1276"/>
        </w:tabs>
        <w:spacing w:after="160" w:line="336" w:lineRule="auto"/>
        <w:ind w:firstLine="567"/>
        <w:jc w:val="both"/>
        <w:rPr>
          <w:rFonts w:ascii="GHEA Grapalat" w:hAnsi="GHEA Grapalat"/>
          <w:lang w:val="ru-RU"/>
        </w:rPr>
      </w:pPr>
      <w:r w:rsidRPr="00CC66D4">
        <w:rPr>
          <w:rFonts w:ascii="GHEA Grapalat" w:hAnsi="GHEA Grapalat"/>
          <w:lang w:val="ru-RU"/>
        </w:rPr>
        <w:t>2.4.7.</w:t>
      </w:r>
      <w:r w:rsidRPr="00CC66D4">
        <w:rPr>
          <w:rFonts w:ascii="GHEA Grapalat" w:hAnsi="GHEA Grapalat"/>
          <w:lang w:val="ru-RU"/>
        </w:rPr>
        <w:tab/>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w:t>
      </w:r>
      <w:r w:rsidRPr="00CC66D4">
        <w:rPr>
          <w:rFonts w:ascii="GHEA Grapalat" w:hAnsi="GHEA Grapalat"/>
          <w:lang w:val="ru-RU"/>
        </w:rPr>
        <w:lastRenderedPageBreak/>
        <w:t>также возмещать необходимые расходы, связанные с принятием товара на ответственное хранение, его реализацией или возвратом Продавцу.</w:t>
      </w:r>
    </w:p>
    <w:p w:rsidR="00CC66D4" w:rsidRPr="00CC66D4" w:rsidRDefault="00CC66D4" w:rsidP="00CC66D4">
      <w:pPr>
        <w:widowControl w:val="0"/>
        <w:tabs>
          <w:tab w:val="left" w:pos="1276"/>
        </w:tabs>
        <w:spacing w:after="160" w:line="336" w:lineRule="auto"/>
        <w:ind w:firstLine="567"/>
        <w:jc w:val="both"/>
        <w:rPr>
          <w:rFonts w:ascii="GHEA Grapalat" w:hAnsi="GHEA Grapalat"/>
          <w:lang w:val="ru-RU"/>
        </w:rPr>
      </w:pPr>
      <w:r w:rsidRPr="00CC66D4">
        <w:rPr>
          <w:rFonts w:ascii="GHEA Grapalat" w:hAnsi="GHEA Grapalat"/>
          <w:lang w:val="ru-RU"/>
        </w:rPr>
        <w:t>2.4.8.</w:t>
      </w:r>
      <w:r w:rsidRPr="00CC66D4">
        <w:rPr>
          <w:rFonts w:ascii="GHEA Grapalat" w:hAnsi="GHEA Grapalat"/>
          <w:lang w:val="ru-RU"/>
        </w:rPr>
        <w:tab/>
        <w:t>В предусмотренных договором случаях уплачивать предусмотренные пунктами 6.2 и 6.3 договора пеню и штраф.</w:t>
      </w:r>
    </w:p>
    <w:p w:rsidR="00CC66D4" w:rsidRPr="00CC66D4" w:rsidRDefault="00CC66D4" w:rsidP="00CC66D4">
      <w:pPr>
        <w:widowControl w:val="0"/>
        <w:tabs>
          <w:tab w:val="left" w:pos="1276"/>
        </w:tabs>
        <w:spacing w:after="160" w:line="336" w:lineRule="auto"/>
        <w:ind w:firstLine="567"/>
        <w:jc w:val="both"/>
        <w:rPr>
          <w:rFonts w:ascii="GHEA Grapalat" w:hAnsi="GHEA Grapalat"/>
          <w:lang w:val="ru-RU"/>
        </w:rPr>
      </w:pPr>
      <w:r w:rsidRPr="00CC66D4">
        <w:rPr>
          <w:rFonts w:ascii="GHEA Grapalat" w:hAnsi="GHEA Grapalat"/>
          <w:lang w:val="ru-RU"/>
        </w:rPr>
        <w:t>2.4.9.</w:t>
      </w:r>
      <w:r w:rsidRPr="00CC66D4">
        <w:rPr>
          <w:rFonts w:ascii="GHEA Grapalat" w:hAnsi="GHEA Grapalat"/>
          <w:lang w:val="ru-RU"/>
        </w:rPr>
        <w:tab/>
        <w:t>Передавать Покупателю принадлежности товара и соответствующие документы.</w:t>
      </w:r>
    </w:p>
    <w:p w:rsidR="00CC66D4" w:rsidRPr="00CC66D4" w:rsidRDefault="00CC66D4" w:rsidP="00CC66D4">
      <w:pPr>
        <w:widowControl w:val="0"/>
        <w:tabs>
          <w:tab w:val="left" w:pos="1276"/>
        </w:tabs>
        <w:spacing w:after="160" w:line="336" w:lineRule="auto"/>
        <w:ind w:firstLine="567"/>
        <w:jc w:val="both"/>
        <w:rPr>
          <w:rFonts w:ascii="GHEA Grapalat" w:hAnsi="GHEA Grapalat"/>
          <w:lang w:val="ru-RU"/>
        </w:rPr>
      </w:pPr>
      <w:r w:rsidRPr="00CC66D4">
        <w:rPr>
          <w:rFonts w:ascii="GHEA Grapalat" w:hAnsi="GHEA Grapalat"/>
          <w:lang w:val="ru-RU"/>
        </w:rPr>
        <w:t>2.4.10.</w:t>
      </w:r>
      <w:r w:rsidRPr="00CC66D4">
        <w:rPr>
          <w:rFonts w:ascii="GHEA Grapalat" w:hAnsi="GHEA Grapalat"/>
          <w:lang w:val="ru-RU"/>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C66D4" w:rsidRPr="00CC66D4" w:rsidRDefault="00CC66D4" w:rsidP="00CC66D4">
      <w:pPr>
        <w:widowControl w:val="0"/>
        <w:tabs>
          <w:tab w:val="left" w:pos="1276"/>
        </w:tabs>
        <w:spacing w:after="160" w:line="336" w:lineRule="auto"/>
        <w:ind w:firstLine="567"/>
        <w:jc w:val="both"/>
        <w:rPr>
          <w:rFonts w:ascii="GHEA Grapalat" w:hAnsi="GHEA Grapalat"/>
          <w:lang w:val="ru-RU"/>
        </w:rPr>
      </w:pPr>
      <w:r w:rsidRPr="00CC66D4">
        <w:rPr>
          <w:rFonts w:ascii="GHEA Grapalat" w:hAnsi="GHEA Grapalat"/>
          <w:lang w:val="ru-RU"/>
        </w:rPr>
        <w:t>2.4.11.</w:t>
      </w:r>
      <w:r w:rsidRPr="00CC66D4">
        <w:rPr>
          <w:rFonts w:ascii="GHEA Grapalat" w:hAnsi="GHEA Grapalat"/>
          <w:lang w:val="ru-RU"/>
        </w:rPr>
        <w:tab/>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3. ЦЕНА ДОГОВОРА И ПОРЯДОК ОПЛАТЫ</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3.1.</w:t>
      </w:r>
      <w:r w:rsidRPr="00CC66D4">
        <w:rPr>
          <w:rFonts w:ascii="GHEA Grapalat" w:hAnsi="GHEA Grapalat"/>
          <w:lang w:val="ru-RU"/>
        </w:rPr>
        <w:tab/>
        <w:t>Цена договора составляет ________________ драмов Республики Армения, включая НДС</w:t>
      </w:r>
      <w:r w:rsidRPr="00CC66D4">
        <w:rPr>
          <w:rStyle w:val="af6"/>
          <w:rFonts w:ascii="GHEA Grapalat" w:hAnsi="GHEA Grapalat"/>
          <w:lang w:val="ru-RU"/>
        </w:rPr>
        <w:footnoteReference w:customMarkFollows="1" w:id="16"/>
        <w:t>17</w:t>
      </w:r>
      <w:r w:rsidRPr="00CC66D4">
        <w:rPr>
          <w:rFonts w:ascii="GHEA Grapalat" w:hAnsi="GHEA Grapalat"/>
          <w:lang w:val="ru-RU"/>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CC66D4" w:rsidRPr="00CC66D4" w:rsidRDefault="00CC66D4" w:rsidP="00CC66D4">
      <w:pPr>
        <w:widowControl w:val="0"/>
        <w:spacing w:after="160" w:line="360" w:lineRule="auto"/>
        <w:ind w:firstLine="567"/>
        <w:jc w:val="both"/>
        <w:rPr>
          <w:rFonts w:ascii="GHEA Grapalat" w:hAnsi="GHEA Grapalat" w:cs="Sylfaen"/>
          <w:lang w:val="ru-RU"/>
        </w:rPr>
      </w:pPr>
      <w:r w:rsidRPr="00CC66D4">
        <w:rPr>
          <w:rFonts w:ascii="GHEA Grapalat" w:hAnsi="GHEA Grapalat"/>
          <w:lang w:val="ru-RU"/>
        </w:rPr>
        <w:t>Цена поставки товара стабильна, и Продавец не вправе требовать увеличения, а Покупатель — снижения этой цены.</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3.2.</w:t>
      </w:r>
      <w:r w:rsidRPr="00CC66D4">
        <w:rPr>
          <w:rFonts w:ascii="GHEA Grapalat" w:hAnsi="GHEA Grapalat"/>
          <w:lang w:val="ru-RU"/>
        </w:rPr>
        <w:tab/>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Pr="00CC66D4">
        <w:rPr>
          <w:rStyle w:val="af6"/>
          <w:rFonts w:ascii="GHEA Grapalat" w:hAnsi="GHEA Grapalat"/>
          <w:lang w:val="ru-RU"/>
        </w:rPr>
        <w:footnoteReference w:customMarkFollows="1" w:id="17"/>
        <w:t>18</w:t>
      </w:r>
      <w:r w:rsidRPr="00CC66D4">
        <w:rPr>
          <w:rFonts w:ascii="GHEA Grapalat" w:hAnsi="GHEA Grapalat"/>
          <w:lang w:val="ru-RU"/>
        </w:rPr>
        <w:t>.</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3.3.</w:t>
      </w:r>
      <w:r w:rsidRPr="00CC66D4">
        <w:rPr>
          <w:rFonts w:ascii="GHEA Grapalat" w:hAnsi="GHEA Grapalat"/>
          <w:lang w:val="ru-RU"/>
        </w:rPr>
        <w:tab/>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w:t>
      </w:r>
      <w:r w:rsidRPr="00CC66D4">
        <w:rPr>
          <w:rFonts w:ascii="GHEA Grapalat" w:hAnsi="GHEA Grapalat"/>
          <w:lang w:val="ru-RU"/>
        </w:rPr>
        <w:lastRenderedPageBreak/>
        <w:t>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w:t>
      </w: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4. КАЧЕСТВО И ГАРАНТИЯ ТОВАРА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4.1.</w:t>
      </w:r>
      <w:r w:rsidRPr="00CC66D4">
        <w:rPr>
          <w:rFonts w:ascii="GHEA Grapalat" w:hAnsi="GHEA Grapalat"/>
          <w:lang w:val="ru-RU"/>
        </w:rPr>
        <w:tab/>
        <w:t>Продавец гарантирует соответствие качества поставленного товара требованиям государственного стандарта.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4.2.</w:t>
      </w:r>
      <w:r w:rsidRPr="00CC66D4">
        <w:rPr>
          <w:rFonts w:ascii="GHEA Grapalat" w:hAnsi="GHEA Grapalat"/>
          <w:lang w:val="ru-RU"/>
        </w:rPr>
        <w:tab/>
        <w:t>Для товаров, являющихся основным средством, гарантийным сроком устанавливается 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C66D4">
        <w:rPr>
          <w:rStyle w:val="af6"/>
          <w:rFonts w:ascii="GHEA Grapalat" w:hAnsi="GHEA Grapalat"/>
          <w:lang w:val="ru-RU"/>
        </w:rPr>
        <w:footnoteReference w:customMarkFollows="1" w:id="18"/>
        <w:t>19</w:t>
      </w: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5. ПЕРЕДАЧА И ПРИЕМ ТОВАРА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5.1.</w:t>
      </w:r>
      <w:r w:rsidRPr="00CC66D4">
        <w:rPr>
          <w:rFonts w:ascii="GHEA Grapalat" w:hAnsi="GHEA Grapalat"/>
          <w:lang w:val="ru-RU"/>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CC66D4" w:rsidRPr="00CC66D4" w:rsidRDefault="00CC66D4" w:rsidP="00CC66D4">
      <w:pPr>
        <w:widowControl w:val="0"/>
        <w:spacing w:after="160" w:line="360" w:lineRule="auto"/>
        <w:ind w:firstLine="567"/>
        <w:jc w:val="both"/>
        <w:rPr>
          <w:rFonts w:ascii="GHEA Grapalat" w:hAnsi="GHEA Grapalat" w:cs="Sylfaen"/>
          <w:lang w:val="ru-RU"/>
        </w:rPr>
      </w:pPr>
      <w:r w:rsidRPr="00CC66D4">
        <w:rPr>
          <w:rFonts w:ascii="GHEA Grapalat" w:hAnsi="GHEA Grapalat"/>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5.2.</w:t>
      </w:r>
      <w:r w:rsidRPr="00CC66D4">
        <w:rPr>
          <w:rFonts w:ascii="GHEA Grapalat" w:hAnsi="GHEA Grapalat"/>
          <w:lang w:val="ru-RU"/>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а)</w:t>
      </w:r>
      <w:r w:rsidRPr="00CC66D4">
        <w:rPr>
          <w:rFonts w:ascii="GHEA Grapalat" w:hAnsi="GHEA Grapalat"/>
          <w:lang w:val="ru-RU"/>
        </w:rPr>
        <w:tab/>
        <w:t>для урегулирования вопроса предпринимает меры, предусмотренные договором для подобной ситуации;</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б)</w:t>
      </w:r>
      <w:r w:rsidRPr="00CC66D4">
        <w:rPr>
          <w:rFonts w:ascii="GHEA Grapalat" w:hAnsi="GHEA Grapalat"/>
          <w:lang w:val="ru-RU"/>
        </w:rPr>
        <w:tab/>
        <w:t xml:space="preserve">в отношении Продавца применяет меры ответственности, предусмотренные </w:t>
      </w:r>
      <w:r w:rsidRPr="00CC66D4">
        <w:rPr>
          <w:rFonts w:ascii="GHEA Grapalat" w:hAnsi="GHEA Grapalat"/>
          <w:lang w:val="ru-RU"/>
        </w:rPr>
        <w:lastRenderedPageBreak/>
        <w:t>договором.</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5.3.</w:t>
      </w:r>
      <w:r w:rsidRPr="00CC66D4">
        <w:rPr>
          <w:rFonts w:ascii="GHEA Grapalat" w:hAnsi="GHEA Grapalat"/>
          <w:lang w:val="ru-RU"/>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5.4.</w:t>
      </w:r>
      <w:r w:rsidRPr="00CC66D4">
        <w:rPr>
          <w:rFonts w:ascii="GHEA Grapalat" w:hAnsi="GHEA Grapalat"/>
          <w:lang w:val="ru-RU"/>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CC66D4" w:rsidRPr="00CC66D4" w:rsidRDefault="00CC66D4" w:rsidP="00CC66D4">
      <w:pPr>
        <w:widowControl w:val="0"/>
        <w:spacing w:after="160" w:line="360" w:lineRule="auto"/>
        <w:ind w:firstLine="720"/>
        <w:jc w:val="both"/>
        <w:rPr>
          <w:rFonts w:ascii="GHEA Grapalat" w:hAnsi="GHEA Grapalat" w:cs="Sylfaen"/>
          <w:lang w:val="ru-RU"/>
        </w:rPr>
      </w:pP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6. ОТВЕТСТВЕННОСТЬ СТОРОН</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6.1.</w:t>
      </w:r>
      <w:r w:rsidRPr="00CC66D4">
        <w:rPr>
          <w:rFonts w:ascii="GHEA Grapalat" w:hAnsi="GHEA Grapalat"/>
          <w:lang w:val="ru-RU"/>
        </w:rPr>
        <w:tab/>
        <w:t>Продавец несет ответственность за качество переданного товара и соблюдение предусмотренных договором сроков поставки.</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6.2.</w:t>
      </w:r>
      <w:r w:rsidRPr="00CC66D4">
        <w:rPr>
          <w:rFonts w:ascii="GHEA Grapalat" w:hAnsi="GHEA Grapalat"/>
          <w:lang w:val="ru-RU"/>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CC66D4" w:rsidRPr="00C6146A" w:rsidRDefault="00CC66D4" w:rsidP="00CC66D4">
      <w:pPr>
        <w:widowControl w:val="0"/>
        <w:tabs>
          <w:tab w:val="left" w:pos="1134"/>
        </w:tabs>
        <w:spacing w:after="160" w:line="360" w:lineRule="auto"/>
        <w:ind w:firstLine="567"/>
        <w:jc w:val="both"/>
        <w:rPr>
          <w:rFonts w:ascii="GHEA Grapalat" w:hAnsi="GHEA Grapalat"/>
          <w:lang w:val="hy-AM"/>
        </w:rPr>
      </w:pPr>
      <w:r w:rsidRPr="00CC66D4">
        <w:rPr>
          <w:rFonts w:ascii="GHEA Grapalat" w:hAnsi="GHEA Grapalat"/>
          <w:lang w:val="ru-RU"/>
        </w:rPr>
        <w:t>6.3.</w:t>
      </w:r>
      <w:r w:rsidRPr="00CC66D4">
        <w:rPr>
          <w:rFonts w:ascii="GHEA Grapalat" w:hAnsi="GHEA Grapalat"/>
          <w:lang w:val="ru-RU"/>
        </w:rPr>
        <w:tab/>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CC66D4">
        <w:rPr>
          <w:rStyle w:val="af6"/>
          <w:rFonts w:ascii="GHEA Grapalat" w:hAnsi="GHEA Grapalat"/>
          <w:lang w:val="ru-RU"/>
        </w:rPr>
        <w:footnoteReference w:customMarkFollows="1" w:id="19"/>
        <w:t>20</w:t>
      </w:r>
      <w:r w:rsidRPr="00CC66D4">
        <w:rPr>
          <w:rFonts w:ascii="GHEA Grapalat" w:hAnsi="GHEA Grapalat"/>
          <w:lang w:val="ru-RU"/>
        </w:rPr>
        <w:t>.При этом</w:t>
      </w:r>
      <w:r w:rsidRPr="00AA5BD2">
        <w:rPr>
          <w:rFonts w:ascii="GHEA Grapalat" w:hAnsi="GHEA Grapalat"/>
          <w:lang w:val="hy-AM"/>
        </w:rPr>
        <w:t>,</w:t>
      </w:r>
      <w:r w:rsidRPr="00CC66D4">
        <w:rPr>
          <w:rFonts w:ascii="GHEA Grapalat" w:hAnsi="GHEA Grapalat"/>
          <w:lang w:val="ru-RU"/>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6.4.</w:t>
      </w:r>
      <w:r w:rsidRPr="00CC66D4">
        <w:rPr>
          <w:rFonts w:ascii="GHEA Grapalat" w:hAnsi="GHEA Grapalat"/>
          <w:lang w:val="ru-RU"/>
        </w:rPr>
        <w:tab/>
        <w:t>Предусмотренные пунктами 6.2 и 6.3 договора пеня и штраф исчисляются и зачитываются вместе с суммами, подлежащими уплате Продавцу.</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lastRenderedPageBreak/>
        <w:t>6.5.</w:t>
      </w:r>
      <w:r w:rsidRPr="00CC66D4">
        <w:rPr>
          <w:rFonts w:ascii="GHEA Grapalat" w:hAnsi="GHEA Grapalat"/>
          <w:lang w:val="ru-RU"/>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6.6.</w:t>
      </w:r>
      <w:r w:rsidRPr="00CC66D4">
        <w:rPr>
          <w:rFonts w:ascii="GHEA Grapalat" w:hAnsi="GHEA Grapalat"/>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6.7.</w:t>
      </w:r>
      <w:r w:rsidRPr="00CC66D4">
        <w:rPr>
          <w:rFonts w:ascii="GHEA Grapalat" w:hAnsi="GHEA Grapalat"/>
          <w:lang w:val="ru-RU"/>
        </w:rPr>
        <w:tab/>
        <w:t>Уплата пеней и (или) штрафов не освобождает стороны от полного исполнения своих договорных обязательств.</w:t>
      </w:r>
    </w:p>
    <w:p w:rsidR="00CC66D4" w:rsidRPr="00CC66D4" w:rsidRDefault="00CC66D4" w:rsidP="00CC66D4">
      <w:pPr>
        <w:widowControl w:val="0"/>
        <w:spacing w:after="160" w:line="360" w:lineRule="auto"/>
        <w:ind w:firstLine="709"/>
        <w:jc w:val="both"/>
        <w:rPr>
          <w:rFonts w:ascii="GHEA Grapalat" w:hAnsi="GHEA Grapalat"/>
          <w:lang w:val="ru-RU"/>
        </w:rPr>
      </w:pP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7. ДЕЙСТВИЕ НЕПРЕОДОЛИМОЙ СИЛЫ (ФОРС-МАЖОР)</w:t>
      </w:r>
    </w:p>
    <w:p w:rsidR="00CC66D4" w:rsidRPr="00CC66D4" w:rsidRDefault="00CC66D4" w:rsidP="00CC66D4">
      <w:pPr>
        <w:widowControl w:val="0"/>
        <w:spacing w:after="160" w:line="360" w:lineRule="auto"/>
        <w:ind w:firstLine="567"/>
        <w:jc w:val="both"/>
        <w:rPr>
          <w:rFonts w:ascii="GHEA Grapalat" w:hAnsi="GHEA Grapalat"/>
          <w:lang w:val="ru-RU"/>
        </w:rPr>
      </w:pPr>
      <w:r w:rsidRPr="00CC66D4">
        <w:rPr>
          <w:rFonts w:ascii="GHEA Grapalat" w:hAnsi="GHEA Grapalat"/>
          <w:lang w:val="ru-RU"/>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C66D4" w:rsidRPr="00CC66D4" w:rsidRDefault="00CC66D4" w:rsidP="00CC66D4">
      <w:pPr>
        <w:widowControl w:val="0"/>
        <w:spacing w:after="160" w:line="360" w:lineRule="auto"/>
        <w:ind w:firstLine="709"/>
        <w:jc w:val="both"/>
        <w:rPr>
          <w:rFonts w:ascii="GHEA Grapalat" w:hAnsi="GHEA Grapalat"/>
          <w:lang w:val="ru-RU"/>
        </w:rPr>
      </w:pP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8. ИНЫЕ УСЛОВИЯ</w:t>
      </w:r>
    </w:p>
    <w:p w:rsidR="00CC66D4" w:rsidRPr="00CC66D4" w:rsidRDefault="00CC66D4" w:rsidP="00CC66D4">
      <w:pPr>
        <w:widowControl w:val="0"/>
        <w:tabs>
          <w:tab w:val="left" w:pos="1134"/>
        </w:tabs>
        <w:spacing w:after="160" w:line="360" w:lineRule="auto"/>
        <w:ind w:firstLine="567"/>
        <w:jc w:val="both"/>
        <w:rPr>
          <w:rFonts w:ascii="GHEA Grapalat" w:hAnsi="GHEA Grapalat" w:cs="Times Armenian"/>
          <w:lang w:val="ru-RU"/>
        </w:rPr>
      </w:pPr>
      <w:r w:rsidRPr="00CC66D4">
        <w:rPr>
          <w:rFonts w:ascii="GHEA Grapalat" w:hAnsi="GHEA Grapalat"/>
          <w:lang w:val="ru-RU"/>
        </w:rPr>
        <w:t>8.1.</w:t>
      </w:r>
      <w:r w:rsidRPr="00CC66D4">
        <w:rPr>
          <w:rFonts w:ascii="GHEA Grapalat" w:hAnsi="GHEA Grapalat"/>
          <w:lang w:val="ru-RU"/>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CC66D4" w:rsidRPr="00CC66D4" w:rsidRDefault="00CC66D4" w:rsidP="00CC66D4">
      <w:pPr>
        <w:widowControl w:val="0"/>
        <w:tabs>
          <w:tab w:val="left" w:pos="1276"/>
        </w:tabs>
        <w:spacing w:after="160" w:line="360" w:lineRule="auto"/>
        <w:ind w:firstLine="567"/>
        <w:jc w:val="both"/>
        <w:rPr>
          <w:rFonts w:ascii="GHEA Grapalat" w:hAnsi="GHEA Grapalat" w:cs="Sylfaen"/>
          <w:lang w:val="ru-RU"/>
        </w:rPr>
      </w:pPr>
      <w:r w:rsidRPr="00CC66D4">
        <w:rPr>
          <w:rFonts w:ascii="GHEA Grapalat" w:hAnsi="GHEA Grapalat"/>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C66D4">
        <w:rPr>
          <w:rStyle w:val="af6"/>
          <w:rFonts w:ascii="GHEA Grapalat" w:hAnsi="GHEA Grapalat"/>
          <w:lang w:val="ru-RU"/>
        </w:rPr>
        <w:footnoteReference w:customMarkFollows="1" w:id="20"/>
        <w:t>21</w:t>
      </w:r>
      <w:r w:rsidRPr="00CC66D4">
        <w:rPr>
          <w:rFonts w:ascii="GHEA Grapalat" w:hAnsi="GHEA Grapalat"/>
          <w:lang w:val="ru-RU"/>
        </w:rPr>
        <w:t>.</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lastRenderedPageBreak/>
        <w:t>8.2.</w:t>
      </w:r>
      <w:r w:rsidRPr="00CC66D4">
        <w:rPr>
          <w:rFonts w:ascii="GHEA Grapalat" w:hAnsi="GHEA Grapalat"/>
          <w:lang w:val="ru-RU"/>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8.3.</w:t>
      </w:r>
      <w:r w:rsidRPr="00CC66D4">
        <w:rPr>
          <w:rFonts w:ascii="GHEA Grapalat" w:hAnsi="GHEA Grapalat"/>
          <w:lang w:val="ru-RU"/>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CC66D4" w:rsidRPr="00CC66D4" w:rsidRDefault="00CC66D4" w:rsidP="00CC66D4">
      <w:pPr>
        <w:widowControl w:val="0"/>
        <w:tabs>
          <w:tab w:val="left" w:pos="1134"/>
        </w:tabs>
        <w:spacing w:after="160" w:line="360" w:lineRule="auto"/>
        <w:ind w:firstLine="567"/>
        <w:jc w:val="both"/>
        <w:rPr>
          <w:rFonts w:ascii="GHEA Grapalat" w:hAnsi="GHEA Grapalat" w:cs="Sylfaen"/>
          <w:lang w:val="ru-RU"/>
        </w:rPr>
      </w:pPr>
      <w:r w:rsidRPr="00CC66D4">
        <w:rPr>
          <w:rFonts w:ascii="GHEA Grapalat" w:hAnsi="GHEA Grapalat"/>
          <w:lang w:val="ru-RU"/>
        </w:rPr>
        <w:t>8.4.</w:t>
      </w:r>
      <w:r w:rsidRPr="00CC66D4">
        <w:rPr>
          <w:rFonts w:ascii="GHEA Grapalat" w:hAnsi="GHEA Grapalat"/>
          <w:lang w:val="ru-RU"/>
        </w:rPr>
        <w:tab/>
        <w:t>Споры в связи с договором подлежат рассмотрению в судах Республики Армения.</w:t>
      </w:r>
    </w:p>
    <w:p w:rsidR="00CC66D4" w:rsidRPr="00CC66D4" w:rsidRDefault="00CC66D4" w:rsidP="00CC66D4">
      <w:pPr>
        <w:widowControl w:val="0"/>
        <w:tabs>
          <w:tab w:val="left" w:pos="1134"/>
        </w:tabs>
        <w:spacing w:after="160" w:line="336" w:lineRule="auto"/>
        <w:ind w:firstLine="567"/>
        <w:jc w:val="both"/>
        <w:rPr>
          <w:rFonts w:ascii="GHEA Grapalat" w:hAnsi="GHEA Grapalat" w:cs="Sylfaen"/>
          <w:lang w:val="ru-RU"/>
        </w:rPr>
      </w:pPr>
      <w:r w:rsidRPr="00CC66D4">
        <w:rPr>
          <w:rFonts w:ascii="GHEA Grapalat" w:hAnsi="GHEA Grapalat"/>
          <w:lang w:val="ru-RU"/>
        </w:rPr>
        <w:t>8.5.</w:t>
      </w:r>
      <w:r w:rsidRPr="00CC66D4">
        <w:rPr>
          <w:rFonts w:ascii="GHEA Grapalat" w:hAnsi="GHEA Grapalat"/>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CC66D4" w:rsidRPr="00CC66D4" w:rsidRDefault="00CC66D4" w:rsidP="00CC66D4">
      <w:pPr>
        <w:widowControl w:val="0"/>
        <w:spacing w:after="160" w:line="336" w:lineRule="auto"/>
        <w:ind w:firstLine="567"/>
        <w:jc w:val="both"/>
        <w:rPr>
          <w:rFonts w:ascii="GHEA Grapalat" w:hAnsi="GHEA Grapalat" w:cs="Sylfaen"/>
          <w:lang w:val="ru-RU"/>
        </w:rPr>
      </w:pPr>
      <w:r w:rsidRPr="00CC66D4">
        <w:rPr>
          <w:rFonts w:ascii="GHEA Grapalat" w:hAnsi="GHEA Grapalat"/>
          <w:spacing w:val="-6"/>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CC66D4">
        <w:rPr>
          <w:rFonts w:ascii="GHEA Grapalat" w:hAnsi="GHEA Grapalat"/>
          <w:lang w:val="ru-RU"/>
        </w:rPr>
        <w:t xml:space="preserve"> или цены договора.</w:t>
      </w:r>
    </w:p>
    <w:p w:rsidR="00CC66D4" w:rsidRPr="00CC66D4" w:rsidRDefault="00CC66D4" w:rsidP="00CC66D4">
      <w:pPr>
        <w:widowControl w:val="0"/>
        <w:spacing w:after="160" w:line="336" w:lineRule="auto"/>
        <w:ind w:firstLine="567"/>
        <w:jc w:val="both"/>
        <w:rPr>
          <w:rFonts w:ascii="GHEA Grapalat" w:hAnsi="GHEA Grapalat" w:cs="Times Armenian"/>
          <w:lang w:val="ru-RU"/>
        </w:rPr>
      </w:pPr>
      <w:r w:rsidRPr="00CC66D4">
        <w:rPr>
          <w:rFonts w:ascii="GHEA Grapalat" w:hAnsi="GHEA Grapalat"/>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CC66D4" w:rsidRPr="00CC66D4" w:rsidRDefault="00CC66D4" w:rsidP="00CC66D4">
      <w:pPr>
        <w:widowControl w:val="0"/>
        <w:tabs>
          <w:tab w:val="left" w:pos="1134"/>
        </w:tabs>
        <w:spacing w:after="160" w:line="336" w:lineRule="auto"/>
        <w:ind w:firstLine="567"/>
        <w:jc w:val="both"/>
        <w:rPr>
          <w:rFonts w:ascii="GHEA Grapalat" w:hAnsi="GHEA Grapalat"/>
          <w:lang w:val="ru-RU"/>
        </w:rPr>
      </w:pPr>
      <w:r w:rsidRPr="00CC66D4">
        <w:rPr>
          <w:rFonts w:ascii="GHEA Grapalat" w:hAnsi="GHEA Grapalat"/>
          <w:lang w:val="ru-RU"/>
        </w:rPr>
        <w:t>8.6.</w:t>
      </w:r>
      <w:r w:rsidRPr="00CC66D4">
        <w:rPr>
          <w:rFonts w:ascii="GHEA Grapalat" w:hAnsi="GHEA Grapalat"/>
          <w:lang w:val="ru-RU"/>
        </w:rPr>
        <w:tab/>
        <w:t>Если договор осуществляется посредством заключения агентского договора:</w:t>
      </w:r>
    </w:p>
    <w:p w:rsidR="00CC66D4" w:rsidRPr="00CC66D4" w:rsidRDefault="00CC66D4" w:rsidP="00CC66D4">
      <w:pPr>
        <w:widowControl w:val="0"/>
        <w:tabs>
          <w:tab w:val="left" w:pos="1134"/>
        </w:tabs>
        <w:spacing w:after="160" w:line="336" w:lineRule="auto"/>
        <w:ind w:firstLine="567"/>
        <w:jc w:val="both"/>
        <w:rPr>
          <w:rFonts w:ascii="GHEA Grapalat" w:hAnsi="GHEA Grapalat"/>
          <w:lang w:val="ru-RU"/>
        </w:rPr>
      </w:pPr>
      <w:r w:rsidRPr="00CC66D4">
        <w:rPr>
          <w:rFonts w:ascii="GHEA Grapalat" w:hAnsi="GHEA Grapalat"/>
          <w:lang w:val="ru-RU"/>
        </w:rPr>
        <w:t>1)</w:t>
      </w:r>
      <w:r w:rsidRPr="00CC66D4">
        <w:rPr>
          <w:rFonts w:ascii="GHEA Grapalat" w:hAnsi="GHEA Grapalat"/>
          <w:lang w:val="ru-RU"/>
        </w:rPr>
        <w:tab/>
        <w:t xml:space="preserve">Продавец несет ответственность за неисполнение или ненадлежащее </w:t>
      </w:r>
      <w:r w:rsidRPr="00CC66D4">
        <w:rPr>
          <w:rFonts w:ascii="GHEA Grapalat" w:hAnsi="GHEA Grapalat"/>
          <w:lang w:val="ru-RU"/>
        </w:rPr>
        <w:lastRenderedPageBreak/>
        <w:t>исполнение обязательств агента;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2)</w:t>
      </w:r>
      <w:r w:rsidRPr="00CC66D4">
        <w:rPr>
          <w:rFonts w:ascii="GHEA Grapalat" w:hAnsi="GHEA Grapalat"/>
          <w:lang w:val="ru-RU"/>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C66D4">
        <w:rPr>
          <w:rStyle w:val="af6"/>
          <w:rFonts w:ascii="GHEA Grapalat" w:hAnsi="GHEA Grapalat"/>
          <w:lang w:val="ru-RU"/>
        </w:rPr>
        <w:footnoteReference w:customMarkFollows="1" w:id="21"/>
        <w:t>22</w:t>
      </w:r>
      <w:r w:rsidRPr="00CC66D4">
        <w:rPr>
          <w:rFonts w:ascii="GHEA Grapalat" w:hAnsi="GHEA Grapalat"/>
          <w:lang w:val="ru-RU"/>
        </w:rPr>
        <w:t>.</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8.7.</w:t>
      </w:r>
      <w:r w:rsidRPr="00CC66D4">
        <w:rPr>
          <w:rFonts w:ascii="GHEA Grapalat" w:hAnsi="GHEA Grapalat"/>
          <w:lang w:val="ru-RU"/>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C66D4">
        <w:rPr>
          <w:rStyle w:val="af6"/>
          <w:rFonts w:ascii="GHEA Grapalat" w:hAnsi="GHEA Grapalat"/>
          <w:lang w:val="ru-RU"/>
        </w:rPr>
        <w:footnoteReference w:customMarkFollows="1" w:id="22"/>
        <w:t>23</w:t>
      </w:r>
      <w:r w:rsidRPr="00CC66D4">
        <w:rPr>
          <w:rFonts w:ascii="GHEA Grapalat" w:hAnsi="GHEA Grapalat"/>
          <w:lang w:val="ru-RU"/>
        </w:rPr>
        <w:t>.</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8.8.</w:t>
      </w:r>
      <w:r w:rsidRPr="00CC66D4">
        <w:rPr>
          <w:rFonts w:ascii="GHEA Grapalat" w:hAnsi="GHEA Grapalat"/>
          <w:lang w:val="ru-RU"/>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а предложение продавца было представлено не позднее пяти календарных дней до истечения срока, изначально установленного договором для поставки.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8.9.</w:t>
      </w:r>
      <w:r w:rsidRPr="00CC66D4">
        <w:rPr>
          <w:rFonts w:ascii="GHEA Grapalat" w:hAnsi="GHEA Grapalat"/>
          <w:lang w:val="ru-RU"/>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CC66D4" w:rsidRPr="00CC66D4" w:rsidRDefault="00CC66D4" w:rsidP="00CC66D4">
      <w:pPr>
        <w:widowControl w:val="0"/>
        <w:spacing w:after="160" w:line="360" w:lineRule="auto"/>
        <w:ind w:firstLine="567"/>
        <w:jc w:val="both"/>
        <w:rPr>
          <w:rFonts w:ascii="GHEA Grapalat" w:hAnsi="GHEA Grapalat"/>
          <w:lang w:val="ru-RU"/>
        </w:rPr>
      </w:pPr>
      <w:r w:rsidRPr="00CC66D4">
        <w:rPr>
          <w:rFonts w:ascii="GHEA Grapalat" w:hAnsi="GHEA Grapalat"/>
          <w:lang w:val="ru-RU"/>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8.10.</w:t>
      </w:r>
      <w:r w:rsidRPr="00CC66D4">
        <w:rPr>
          <w:rFonts w:ascii="GHEA Grapalat" w:hAnsi="GHEA Grapalat"/>
          <w:lang w:val="ru-RU"/>
        </w:rPr>
        <w:tab/>
        <w:t xml:space="preserve">Договор не может быть изменен вследствие частичного неисполнения </w:t>
      </w:r>
      <w:r w:rsidRPr="00CC66D4">
        <w:rPr>
          <w:rFonts w:ascii="GHEA Grapalat" w:hAnsi="GHEA Grapalat"/>
          <w:lang w:val="ru-RU"/>
        </w:rPr>
        <w:lastRenderedPageBreak/>
        <w:t>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8.11.</w:t>
      </w:r>
      <w:r w:rsidRPr="00CC66D4">
        <w:rPr>
          <w:rFonts w:ascii="GHEA Grapalat" w:hAnsi="GHEA Grapalat"/>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r w:rsidRPr="00AA5BD2">
        <w:rPr>
          <w:rFonts w:ascii="GHEA Grapalat" w:hAnsi="GHEA Grapalat"/>
        </w:rPr>
        <w:t>www</w:t>
      </w:r>
      <w:r w:rsidRPr="00CC66D4">
        <w:rPr>
          <w:rFonts w:ascii="GHEA Grapalat" w:hAnsi="GHEA Grapalat"/>
          <w:lang w:val="ru-RU"/>
        </w:rPr>
        <w:t>.</w:t>
      </w:r>
      <w:r w:rsidRPr="00AA5BD2">
        <w:rPr>
          <w:rFonts w:ascii="GHEA Grapalat" w:hAnsi="GHEA Grapalat"/>
        </w:rPr>
        <w:t>procurement</w:t>
      </w:r>
      <w:r w:rsidRPr="00CC66D4">
        <w:rPr>
          <w:rFonts w:ascii="GHEA Grapalat" w:hAnsi="GHEA Grapalat"/>
          <w:lang w:val="ru-RU"/>
        </w:rPr>
        <w:t>.</w:t>
      </w:r>
      <w:r w:rsidRPr="00AA5BD2">
        <w:rPr>
          <w:rFonts w:ascii="GHEA Grapalat" w:hAnsi="GHEA Grapalat"/>
        </w:rPr>
        <w:t>am</w:t>
      </w:r>
      <w:r w:rsidRPr="00CC66D4">
        <w:rPr>
          <w:rFonts w:ascii="GHEA Grapalat" w:hAnsi="GHEA Grapalat"/>
          <w:lang w:val="ru-RU"/>
        </w:rPr>
        <w:t>,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8.12.</w:t>
      </w:r>
      <w:r w:rsidRPr="00CC66D4">
        <w:rPr>
          <w:rFonts w:ascii="GHEA Grapalat" w:hAnsi="GHEA Grapalat"/>
          <w:lang w:val="ru-RU"/>
        </w:rPr>
        <w:tab/>
        <w:t>Споры, возникшие в связи с договором, разрешаются путем переговоров. В случае недостижения согласия споры разрешаются в судебном порядке.</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8.13.</w:t>
      </w:r>
      <w:r w:rsidRPr="00CC66D4">
        <w:rPr>
          <w:rFonts w:ascii="GHEA Grapalat" w:hAnsi="GHEA Grapalat"/>
          <w:lang w:val="ru-RU"/>
        </w:rPr>
        <w:tab/>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8.14.</w:t>
      </w:r>
      <w:r w:rsidRPr="00CC66D4">
        <w:rPr>
          <w:rFonts w:ascii="GHEA Grapalat" w:hAnsi="GHEA Grapalat"/>
          <w:lang w:val="ru-RU"/>
        </w:rPr>
        <w:tab/>
        <w:t>К отношениям, связанным с договором, применяется право Республики Армения.</w:t>
      </w: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8.15.</w:t>
      </w:r>
      <w:r w:rsidRPr="00CC66D4">
        <w:rPr>
          <w:rFonts w:ascii="GHEA Grapalat" w:hAnsi="GHEA Grapalat"/>
          <w:lang w:val="ru-RU"/>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w:t>
      </w:r>
      <w:r w:rsidRPr="00CC66D4">
        <w:rPr>
          <w:rFonts w:ascii="GHEA Grapalat" w:hAnsi="GHEA Grapalat"/>
          <w:lang w:val="ru-RU"/>
        </w:rPr>
        <w:lastRenderedPageBreak/>
        <w:t>расторгается Покупателем в одностороннем порядке.</w:t>
      </w:r>
      <w:r w:rsidRPr="00CC66D4">
        <w:rPr>
          <w:rStyle w:val="af6"/>
          <w:rFonts w:ascii="GHEA Grapalat" w:hAnsi="GHEA Grapalat"/>
          <w:lang w:val="ru-RU"/>
        </w:rPr>
        <w:footnoteReference w:customMarkFollows="1" w:id="23"/>
        <w:t>24</w:t>
      </w:r>
    </w:p>
    <w:p w:rsidR="00CC66D4" w:rsidRPr="00CC66D4" w:rsidRDefault="00CC66D4" w:rsidP="00CC66D4">
      <w:pPr>
        <w:widowControl w:val="0"/>
        <w:spacing w:after="160" w:line="360" w:lineRule="auto"/>
        <w:ind w:firstLine="567"/>
        <w:jc w:val="both"/>
        <w:rPr>
          <w:rFonts w:ascii="GHEA Grapalat" w:hAnsi="GHEA Grapalat"/>
          <w:lang w:val="ru-RU"/>
        </w:rPr>
      </w:pPr>
    </w:p>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10. Адреса, банковские реквизиты и подписи Сторон</w:t>
      </w:r>
    </w:p>
    <w:tbl>
      <w:tblPr>
        <w:tblW w:w="9639" w:type="dxa"/>
        <w:jc w:val="center"/>
        <w:tblLayout w:type="fixed"/>
        <w:tblLook w:val="0000"/>
      </w:tblPr>
      <w:tblGrid>
        <w:gridCol w:w="4536"/>
        <w:gridCol w:w="760"/>
        <w:gridCol w:w="4343"/>
      </w:tblGrid>
      <w:tr w:rsidR="00CC66D4" w:rsidRPr="00AA5BD2" w:rsidTr="004D63EA">
        <w:trPr>
          <w:jc w:val="center"/>
        </w:trPr>
        <w:tc>
          <w:tcPr>
            <w:tcW w:w="4536" w:type="dxa"/>
          </w:tcPr>
          <w:p w:rsidR="00CC66D4" w:rsidRPr="00AA5BD2" w:rsidRDefault="00CC66D4" w:rsidP="004D63EA">
            <w:pPr>
              <w:widowControl w:val="0"/>
              <w:spacing w:after="160" w:line="360" w:lineRule="auto"/>
              <w:jc w:val="center"/>
              <w:rPr>
                <w:rFonts w:ascii="GHEA Grapalat" w:hAnsi="GHEA Grapalat" w:cs="Sylfaen"/>
                <w:b/>
                <w:bCs/>
              </w:rPr>
            </w:pPr>
            <w:r w:rsidRPr="00AA5BD2">
              <w:rPr>
                <w:rFonts w:ascii="GHEA Grapalat" w:hAnsi="GHEA Grapalat"/>
                <w:b/>
              </w:rPr>
              <w:t>ПОКУПАТЕЛЬ</w:t>
            </w:r>
          </w:p>
          <w:p w:rsidR="00CC66D4" w:rsidRPr="00AA5BD2" w:rsidRDefault="00CC66D4" w:rsidP="004D63EA">
            <w:pPr>
              <w:widowControl w:val="0"/>
              <w:jc w:val="center"/>
              <w:rPr>
                <w:rFonts w:ascii="GHEA Grapalat" w:hAnsi="GHEA Grapalat"/>
              </w:rPr>
            </w:pPr>
            <w:r w:rsidRPr="00AA5BD2">
              <w:rPr>
                <w:rFonts w:ascii="GHEA Grapalat" w:hAnsi="GHEA Grapalat"/>
              </w:rPr>
              <w:t>__________________________</w:t>
            </w:r>
          </w:p>
          <w:p w:rsidR="00CC66D4" w:rsidRPr="00AA5BD2" w:rsidRDefault="00CC66D4" w:rsidP="004D63EA">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CC66D4" w:rsidRPr="00AA5BD2" w:rsidRDefault="00CC66D4" w:rsidP="004D63EA">
            <w:pPr>
              <w:widowControl w:val="0"/>
              <w:spacing w:after="160" w:line="360" w:lineRule="auto"/>
              <w:jc w:val="center"/>
              <w:rPr>
                <w:rFonts w:ascii="GHEA Grapalat" w:hAnsi="GHEA Grapalat"/>
              </w:rPr>
            </w:pPr>
            <w:r w:rsidRPr="00AA5BD2">
              <w:rPr>
                <w:rFonts w:ascii="GHEA Grapalat" w:hAnsi="GHEA Grapalat"/>
              </w:rPr>
              <w:t>М. П.</w:t>
            </w:r>
          </w:p>
        </w:tc>
        <w:tc>
          <w:tcPr>
            <w:tcW w:w="760" w:type="dxa"/>
          </w:tcPr>
          <w:p w:rsidR="00CC66D4" w:rsidRPr="00AA5BD2" w:rsidRDefault="00CC66D4" w:rsidP="004D63EA">
            <w:pPr>
              <w:widowControl w:val="0"/>
              <w:spacing w:after="160" w:line="360" w:lineRule="auto"/>
              <w:jc w:val="center"/>
              <w:rPr>
                <w:rFonts w:ascii="GHEA Grapalat" w:hAnsi="GHEA Grapalat"/>
              </w:rPr>
            </w:pPr>
          </w:p>
        </w:tc>
        <w:tc>
          <w:tcPr>
            <w:tcW w:w="4343" w:type="dxa"/>
          </w:tcPr>
          <w:p w:rsidR="00CC66D4" w:rsidRPr="00AA5BD2" w:rsidRDefault="00CC66D4" w:rsidP="004D63EA">
            <w:pPr>
              <w:widowControl w:val="0"/>
              <w:spacing w:after="160" w:line="360" w:lineRule="auto"/>
              <w:jc w:val="center"/>
              <w:rPr>
                <w:rFonts w:ascii="GHEA Grapalat" w:hAnsi="GHEA Grapalat" w:cs="Sylfaen"/>
                <w:b/>
                <w:bCs/>
              </w:rPr>
            </w:pPr>
            <w:r w:rsidRPr="00AA5BD2">
              <w:rPr>
                <w:rFonts w:ascii="GHEA Grapalat" w:hAnsi="GHEA Grapalat"/>
                <w:b/>
              </w:rPr>
              <w:t>ПРОДАВЕЦ</w:t>
            </w:r>
          </w:p>
          <w:p w:rsidR="00CC66D4" w:rsidRPr="00AA5BD2" w:rsidRDefault="00CC66D4" w:rsidP="004D63EA">
            <w:pPr>
              <w:widowControl w:val="0"/>
              <w:jc w:val="center"/>
              <w:rPr>
                <w:rFonts w:ascii="GHEA Grapalat" w:hAnsi="GHEA Grapalat"/>
              </w:rPr>
            </w:pPr>
            <w:r w:rsidRPr="00AA5BD2">
              <w:rPr>
                <w:rFonts w:ascii="GHEA Grapalat" w:hAnsi="GHEA Grapalat"/>
              </w:rPr>
              <w:t>__________________________</w:t>
            </w:r>
          </w:p>
          <w:p w:rsidR="00CC66D4" w:rsidRPr="00AA5BD2" w:rsidRDefault="00CC66D4" w:rsidP="004D63EA">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CC66D4" w:rsidRPr="00AA5BD2" w:rsidRDefault="00CC66D4" w:rsidP="004D63EA">
            <w:pPr>
              <w:widowControl w:val="0"/>
              <w:spacing w:after="160" w:line="360" w:lineRule="auto"/>
              <w:jc w:val="center"/>
              <w:rPr>
                <w:rFonts w:ascii="GHEA Grapalat" w:hAnsi="GHEA Grapalat"/>
              </w:rPr>
            </w:pPr>
            <w:r w:rsidRPr="00AA5BD2">
              <w:rPr>
                <w:rFonts w:ascii="GHEA Grapalat" w:hAnsi="GHEA Grapalat"/>
              </w:rPr>
              <w:t>М. П.</w:t>
            </w:r>
          </w:p>
        </w:tc>
      </w:tr>
    </w:tbl>
    <w:p w:rsidR="00CC66D4" w:rsidRPr="00AA5BD2" w:rsidRDefault="00CC66D4" w:rsidP="00CC66D4">
      <w:pPr>
        <w:widowControl w:val="0"/>
        <w:spacing w:after="160" w:line="360" w:lineRule="auto"/>
        <w:ind w:firstLine="709"/>
        <w:jc w:val="both"/>
        <w:rPr>
          <w:rFonts w:ascii="GHEA Grapalat" w:hAnsi="GHEA Grapalat"/>
        </w:rPr>
      </w:pPr>
    </w:p>
    <w:p w:rsidR="00CC66D4" w:rsidRPr="00CC66D4" w:rsidRDefault="00CC66D4" w:rsidP="00CC66D4">
      <w:pPr>
        <w:widowControl w:val="0"/>
        <w:spacing w:after="160" w:line="360" w:lineRule="auto"/>
        <w:ind w:firstLine="720"/>
        <w:jc w:val="both"/>
        <w:rPr>
          <w:rFonts w:ascii="GHEA Grapalat" w:hAnsi="GHEA Grapalat"/>
          <w:lang w:val="ru-RU"/>
        </w:rPr>
      </w:pPr>
      <w:r w:rsidRPr="00CC66D4">
        <w:rPr>
          <w:rFonts w:ascii="GHEA Grapalat" w:hAnsi="GHEA Grapalat"/>
          <w:i/>
          <w:lang w:val="ru-RU"/>
        </w:rPr>
        <w:t>В случае необходимости в договор могут быть включены не противоречащие законодательству Республики Армения положения.</w:t>
      </w:r>
    </w:p>
    <w:p w:rsidR="00CC66D4" w:rsidRPr="00CC66D4" w:rsidRDefault="00CC66D4" w:rsidP="00CC66D4">
      <w:pPr>
        <w:widowControl w:val="0"/>
        <w:spacing w:after="160" w:line="360" w:lineRule="auto"/>
        <w:rPr>
          <w:rFonts w:ascii="GHEA Grapalat" w:hAnsi="GHEA Grapalat"/>
          <w:lang w:val="ru-RU"/>
        </w:rPr>
      </w:pPr>
    </w:p>
    <w:p w:rsidR="00CC66D4" w:rsidRPr="00CC66D4" w:rsidRDefault="00CC66D4" w:rsidP="00CC66D4">
      <w:pPr>
        <w:widowControl w:val="0"/>
        <w:spacing w:after="160" w:line="360" w:lineRule="auto"/>
        <w:rPr>
          <w:rFonts w:ascii="GHEA Grapalat" w:hAnsi="GHEA Grapalat"/>
          <w:lang w:val="ru-RU"/>
        </w:rPr>
      </w:pPr>
    </w:p>
    <w:p w:rsidR="00CC66D4" w:rsidRPr="00CC66D4" w:rsidRDefault="00CC66D4" w:rsidP="00CC66D4">
      <w:pPr>
        <w:widowControl w:val="0"/>
        <w:spacing w:after="160" w:line="360" w:lineRule="auto"/>
        <w:jc w:val="right"/>
        <w:rPr>
          <w:rFonts w:ascii="GHEA Grapalat" w:hAnsi="GHEA Grapalat"/>
          <w:lang w:val="ru-RU"/>
        </w:rPr>
        <w:sectPr w:rsidR="00CC66D4" w:rsidRPr="00CC66D4" w:rsidSect="00A90587">
          <w:footerReference w:type="default" r:id="rId13"/>
          <w:pgSz w:w="11906" w:h="16838" w:code="9"/>
          <w:pgMar w:top="567" w:right="1418" w:bottom="1418" w:left="1418" w:header="562" w:footer="562" w:gutter="0"/>
          <w:cols w:space="720"/>
          <w:titlePg/>
          <w:docGrid w:linePitch="326"/>
        </w:sectPr>
      </w:pPr>
    </w:p>
    <w:p w:rsidR="00CC66D4" w:rsidRPr="00CC66D4" w:rsidRDefault="00CC66D4" w:rsidP="00CC66D4">
      <w:pPr>
        <w:widowControl w:val="0"/>
        <w:spacing w:after="160" w:line="360" w:lineRule="auto"/>
        <w:jc w:val="right"/>
        <w:rPr>
          <w:rFonts w:ascii="GHEA Grapalat" w:hAnsi="GHEA Grapalat"/>
          <w:i/>
          <w:lang w:val="ru-RU"/>
        </w:rPr>
      </w:pPr>
      <w:r w:rsidRPr="00CC66D4">
        <w:rPr>
          <w:rFonts w:ascii="GHEA Grapalat" w:hAnsi="GHEA Grapalat"/>
          <w:i/>
          <w:lang w:val="ru-RU"/>
        </w:rPr>
        <w:lastRenderedPageBreak/>
        <w:t>Приложение № 1</w:t>
      </w:r>
    </w:p>
    <w:p w:rsidR="00CC66D4" w:rsidRPr="00CC66D4" w:rsidRDefault="00CC66D4" w:rsidP="00CC66D4">
      <w:pPr>
        <w:widowControl w:val="0"/>
        <w:spacing w:after="160" w:line="360" w:lineRule="auto"/>
        <w:jc w:val="right"/>
        <w:rPr>
          <w:rFonts w:ascii="GHEA Grapalat" w:hAnsi="GHEA Grapalat"/>
          <w:i/>
          <w:lang w:val="ru-RU"/>
        </w:rPr>
      </w:pPr>
      <w:r w:rsidRPr="00CC66D4">
        <w:rPr>
          <w:rFonts w:ascii="GHEA Grapalat" w:hAnsi="GHEA Grapalat"/>
          <w:i/>
          <w:lang w:val="ru-RU"/>
        </w:rPr>
        <w:t xml:space="preserve">к Договору под кодом </w:t>
      </w:r>
      <w:r w:rsidRPr="00CC66D4">
        <w:rPr>
          <w:rFonts w:ascii="GHEA Grapalat" w:hAnsi="GHEA Grapalat"/>
          <w:i/>
          <w:lang w:val="ru-RU"/>
        </w:rPr>
        <w:br/>
        <w:t>заключенному "</w:t>
      </w:r>
      <w:r w:rsidRPr="00CC66D4">
        <w:rPr>
          <w:rFonts w:ascii="GHEA Grapalat" w:hAnsi="GHEA Grapalat"/>
          <w:i/>
          <w:lang w:val="ru-RU"/>
        </w:rPr>
        <w:tab/>
        <w:t>"</w:t>
      </w:r>
      <w:r w:rsidRPr="00CC66D4">
        <w:rPr>
          <w:rFonts w:ascii="GHEA Grapalat" w:hAnsi="GHEA Grapalat"/>
          <w:i/>
          <w:lang w:val="ru-RU"/>
        </w:rPr>
        <w:tab/>
        <w:t>20</w:t>
      </w:r>
      <w:r w:rsidRPr="00CC66D4">
        <w:rPr>
          <w:rFonts w:ascii="GHEA Grapalat" w:hAnsi="GHEA Grapalat"/>
          <w:i/>
          <w:lang w:val="ru-RU"/>
        </w:rPr>
        <w:tab/>
        <w:t>г.</w:t>
      </w:r>
    </w:p>
    <w:p w:rsidR="00CC66D4" w:rsidRPr="00CC66D4" w:rsidRDefault="00CC66D4" w:rsidP="00CC66D4">
      <w:pPr>
        <w:widowControl w:val="0"/>
        <w:spacing w:after="160" w:line="360" w:lineRule="auto"/>
        <w:jc w:val="center"/>
        <w:rPr>
          <w:rFonts w:ascii="GHEA Grapalat" w:hAnsi="GHEA Grapalat"/>
          <w:lang w:val="ru-RU"/>
        </w:rPr>
      </w:pPr>
    </w:p>
    <w:p w:rsidR="00CC66D4" w:rsidRPr="00CC66D4" w:rsidRDefault="00CC66D4" w:rsidP="00CC66D4">
      <w:pPr>
        <w:widowControl w:val="0"/>
        <w:spacing w:after="160" w:line="360" w:lineRule="auto"/>
        <w:jc w:val="center"/>
        <w:rPr>
          <w:rFonts w:ascii="GHEA Grapalat" w:hAnsi="GHEA Grapalat"/>
          <w:lang w:val="ru-RU"/>
        </w:rPr>
      </w:pPr>
      <w:r w:rsidRPr="00CC66D4">
        <w:rPr>
          <w:rFonts w:ascii="GHEA Grapalat" w:hAnsi="GHEA Grapalat"/>
          <w:lang w:val="ru-RU"/>
        </w:rPr>
        <w:t>ТЕХНИЧЕСКАЯ ХАРАКТЕРИСТИКА-ГРАФИК ЗАКУПКИ</w:t>
      </w:r>
      <w:r w:rsidRPr="00AA5BD2">
        <w:rPr>
          <w:rStyle w:val="af6"/>
          <w:rFonts w:ascii="GHEA Grapalat" w:hAnsi="GHEA Grapalat"/>
        </w:rPr>
        <w:footnoteReference w:customMarkFollows="1" w:id="24"/>
        <w:sym w:font="Symbol" w:char="F02A"/>
      </w:r>
    </w:p>
    <w:p w:rsidR="00CC66D4" w:rsidRPr="00CC66D4" w:rsidRDefault="00CC66D4" w:rsidP="00CC66D4">
      <w:pPr>
        <w:widowControl w:val="0"/>
        <w:spacing w:after="160" w:line="360" w:lineRule="auto"/>
        <w:jc w:val="right"/>
        <w:rPr>
          <w:rFonts w:ascii="GHEA Grapalat" w:hAnsi="GHEA Grapalat"/>
          <w:lang w:val="ru-RU"/>
        </w:rPr>
      </w:pPr>
      <w:r w:rsidRPr="00CC66D4">
        <w:rPr>
          <w:rFonts w:ascii="GHEA Grapalat" w:hAnsi="GHEA Grapalat"/>
          <w:lang w:val="ru-RU"/>
        </w:rPr>
        <w:t>драмов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7"/>
        <w:gridCol w:w="1422"/>
        <w:gridCol w:w="1560"/>
        <w:gridCol w:w="1381"/>
        <w:gridCol w:w="1389"/>
        <w:gridCol w:w="924"/>
        <w:gridCol w:w="1348"/>
        <w:gridCol w:w="1022"/>
        <w:gridCol w:w="52"/>
        <w:gridCol w:w="963"/>
        <w:gridCol w:w="662"/>
        <w:gridCol w:w="1048"/>
        <w:gridCol w:w="1000"/>
      </w:tblGrid>
      <w:tr w:rsidR="00CC66D4" w:rsidRPr="00AA5BD2" w:rsidTr="00CC66D4">
        <w:trPr>
          <w:jc w:val="center"/>
        </w:trPr>
        <w:tc>
          <w:tcPr>
            <w:tcW w:w="14218" w:type="dxa"/>
            <w:gridSpan w:val="13"/>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CC66D4" w:rsidRPr="00AA5BD2" w:rsidTr="00CC66D4">
        <w:trPr>
          <w:trHeight w:val="219"/>
          <w:jc w:val="center"/>
        </w:trPr>
        <w:tc>
          <w:tcPr>
            <w:tcW w:w="1449" w:type="dxa"/>
            <w:vMerge w:val="restart"/>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424" w:type="dxa"/>
            <w:vMerge w:val="restart"/>
            <w:vAlign w:val="center"/>
          </w:tcPr>
          <w:p w:rsidR="00CC66D4" w:rsidRPr="00CC66D4" w:rsidRDefault="00CC66D4" w:rsidP="004D63EA">
            <w:pPr>
              <w:widowControl w:val="0"/>
              <w:autoSpaceDE w:val="0"/>
              <w:autoSpaceDN w:val="0"/>
              <w:adjustRightInd w:val="0"/>
              <w:spacing w:after="120"/>
              <w:jc w:val="center"/>
              <w:rPr>
                <w:rFonts w:ascii="GHEA Grapalat" w:hAnsi="GHEA Grapalat"/>
                <w:sz w:val="16"/>
                <w:szCs w:val="16"/>
                <w:lang w:val="ru-RU"/>
              </w:rPr>
            </w:pPr>
            <w:r w:rsidRPr="00CC66D4">
              <w:rPr>
                <w:rFonts w:ascii="GHEA Grapalat" w:hAnsi="GHEA Grapalat"/>
                <w:sz w:val="16"/>
                <w:szCs w:val="16"/>
                <w:lang w:val="ru-RU"/>
              </w:rPr>
              <w:t>промежуточный код, предусмотренный планом закупок по классификации ЕЗК (</w:t>
            </w:r>
            <w:r w:rsidRPr="00AA5BD2">
              <w:rPr>
                <w:rFonts w:ascii="GHEA Grapalat" w:hAnsi="GHEA Grapalat"/>
                <w:sz w:val="16"/>
                <w:szCs w:val="16"/>
              </w:rPr>
              <w:t>CPV</w:t>
            </w:r>
            <w:r w:rsidRPr="00CC66D4">
              <w:rPr>
                <w:rFonts w:ascii="GHEA Grapalat" w:hAnsi="GHEA Grapalat"/>
                <w:sz w:val="16"/>
                <w:szCs w:val="16"/>
                <w:lang w:val="ru-RU"/>
              </w:rPr>
              <w:t>)</w:t>
            </w:r>
          </w:p>
        </w:tc>
        <w:tc>
          <w:tcPr>
            <w:tcW w:w="1562" w:type="dxa"/>
            <w:vMerge w:val="restart"/>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наименование и товарный знак</w:t>
            </w:r>
            <w:r w:rsidRPr="00AA5BD2">
              <w:rPr>
                <w:rStyle w:val="af6"/>
                <w:rFonts w:ascii="GHEA Grapalat" w:hAnsi="GHEA Grapalat"/>
                <w:sz w:val="16"/>
                <w:szCs w:val="16"/>
              </w:rPr>
              <w:footnoteReference w:customMarkFollows="1" w:id="25"/>
              <w:sym w:font="Symbol" w:char="F02A"/>
            </w:r>
            <w:r w:rsidRPr="00AA5BD2">
              <w:rPr>
                <w:rStyle w:val="af6"/>
                <w:rFonts w:ascii="GHEA Grapalat" w:hAnsi="GHEA Grapalat"/>
                <w:sz w:val="16"/>
                <w:szCs w:val="16"/>
              </w:rPr>
              <w:sym w:font="Symbol" w:char="F02A"/>
            </w:r>
          </w:p>
        </w:tc>
        <w:tc>
          <w:tcPr>
            <w:tcW w:w="1383" w:type="dxa"/>
            <w:vMerge w:val="restart"/>
            <w:vAlign w:val="center"/>
          </w:tcPr>
          <w:p w:rsidR="00CC66D4" w:rsidRPr="00CC66D4" w:rsidRDefault="00CC66D4" w:rsidP="004D63EA">
            <w:pPr>
              <w:widowControl w:val="0"/>
              <w:spacing w:after="120"/>
              <w:jc w:val="center"/>
              <w:rPr>
                <w:rFonts w:ascii="GHEA Grapalat" w:hAnsi="GHEA Grapalat"/>
                <w:sz w:val="16"/>
                <w:szCs w:val="16"/>
                <w:lang w:val="ru-RU"/>
              </w:rPr>
            </w:pPr>
            <w:r w:rsidRPr="00CC66D4">
              <w:rPr>
                <w:rFonts w:ascii="GHEA Grapalat" w:hAnsi="GHEA Grapalat"/>
                <w:sz w:val="16"/>
                <w:szCs w:val="16"/>
                <w:lang w:val="ru-RU"/>
              </w:rPr>
              <w:t>наименование производителя и страна происхождения**</w:t>
            </w:r>
          </w:p>
        </w:tc>
        <w:tc>
          <w:tcPr>
            <w:tcW w:w="1391" w:type="dxa"/>
            <w:vMerge w:val="restart"/>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техническая характеристика</w:t>
            </w:r>
          </w:p>
        </w:tc>
        <w:tc>
          <w:tcPr>
            <w:tcW w:w="925" w:type="dxa"/>
            <w:vMerge w:val="restart"/>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единица измерения</w:t>
            </w:r>
          </w:p>
        </w:tc>
        <w:tc>
          <w:tcPr>
            <w:tcW w:w="1349" w:type="dxa"/>
            <w:vMerge w:val="restart"/>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цена единицы/драмов РА</w:t>
            </w:r>
          </w:p>
        </w:tc>
        <w:tc>
          <w:tcPr>
            <w:tcW w:w="1059" w:type="dxa"/>
            <w:gridSpan w:val="2"/>
            <w:vMerge w:val="restart"/>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общая цена/драмов РА</w:t>
            </w:r>
          </w:p>
        </w:tc>
        <w:tc>
          <w:tcPr>
            <w:tcW w:w="964" w:type="dxa"/>
            <w:vMerge w:val="restart"/>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общее количество</w:t>
            </w:r>
          </w:p>
        </w:tc>
        <w:tc>
          <w:tcPr>
            <w:tcW w:w="2712" w:type="dxa"/>
            <w:gridSpan w:val="3"/>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поставка</w:t>
            </w:r>
          </w:p>
        </w:tc>
      </w:tr>
      <w:tr w:rsidR="00CC66D4" w:rsidRPr="00AA5BD2" w:rsidTr="00CC66D4">
        <w:trPr>
          <w:trHeight w:val="445"/>
          <w:jc w:val="center"/>
        </w:trPr>
        <w:tc>
          <w:tcPr>
            <w:tcW w:w="1449" w:type="dxa"/>
            <w:vMerge/>
            <w:vAlign w:val="center"/>
          </w:tcPr>
          <w:p w:rsidR="00CC66D4" w:rsidRPr="00AA5BD2" w:rsidRDefault="00CC66D4" w:rsidP="004D63EA">
            <w:pPr>
              <w:widowControl w:val="0"/>
              <w:spacing w:after="120"/>
              <w:jc w:val="center"/>
              <w:rPr>
                <w:rFonts w:ascii="GHEA Grapalat" w:hAnsi="GHEA Grapalat"/>
                <w:sz w:val="16"/>
                <w:szCs w:val="16"/>
              </w:rPr>
            </w:pPr>
          </w:p>
        </w:tc>
        <w:tc>
          <w:tcPr>
            <w:tcW w:w="1424" w:type="dxa"/>
            <w:vMerge/>
            <w:vAlign w:val="center"/>
          </w:tcPr>
          <w:p w:rsidR="00CC66D4" w:rsidRPr="00AA5BD2" w:rsidRDefault="00CC66D4" w:rsidP="004D63EA">
            <w:pPr>
              <w:widowControl w:val="0"/>
              <w:spacing w:after="120"/>
              <w:jc w:val="center"/>
              <w:rPr>
                <w:rFonts w:ascii="GHEA Grapalat" w:hAnsi="GHEA Grapalat"/>
                <w:sz w:val="16"/>
                <w:szCs w:val="16"/>
              </w:rPr>
            </w:pPr>
          </w:p>
        </w:tc>
        <w:tc>
          <w:tcPr>
            <w:tcW w:w="1562" w:type="dxa"/>
            <w:vMerge/>
            <w:vAlign w:val="center"/>
          </w:tcPr>
          <w:p w:rsidR="00CC66D4" w:rsidRPr="00AA5BD2" w:rsidRDefault="00CC66D4" w:rsidP="004D63EA">
            <w:pPr>
              <w:widowControl w:val="0"/>
              <w:spacing w:after="120"/>
              <w:jc w:val="center"/>
              <w:rPr>
                <w:rFonts w:ascii="GHEA Grapalat" w:hAnsi="GHEA Grapalat"/>
                <w:sz w:val="16"/>
                <w:szCs w:val="16"/>
              </w:rPr>
            </w:pPr>
          </w:p>
        </w:tc>
        <w:tc>
          <w:tcPr>
            <w:tcW w:w="1383" w:type="dxa"/>
            <w:vMerge/>
            <w:vAlign w:val="center"/>
          </w:tcPr>
          <w:p w:rsidR="00CC66D4" w:rsidRPr="00AA5BD2" w:rsidRDefault="00CC66D4" w:rsidP="004D63EA">
            <w:pPr>
              <w:widowControl w:val="0"/>
              <w:spacing w:after="120"/>
              <w:jc w:val="center"/>
              <w:rPr>
                <w:rFonts w:ascii="GHEA Grapalat" w:hAnsi="GHEA Grapalat"/>
                <w:sz w:val="16"/>
                <w:szCs w:val="16"/>
              </w:rPr>
            </w:pPr>
          </w:p>
        </w:tc>
        <w:tc>
          <w:tcPr>
            <w:tcW w:w="1391" w:type="dxa"/>
            <w:vMerge/>
            <w:vAlign w:val="center"/>
          </w:tcPr>
          <w:p w:rsidR="00CC66D4" w:rsidRPr="00AA5BD2" w:rsidRDefault="00CC66D4" w:rsidP="004D63EA">
            <w:pPr>
              <w:widowControl w:val="0"/>
              <w:spacing w:after="120"/>
              <w:jc w:val="center"/>
              <w:rPr>
                <w:rFonts w:ascii="GHEA Grapalat" w:hAnsi="GHEA Grapalat"/>
                <w:sz w:val="16"/>
                <w:szCs w:val="16"/>
              </w:rPr>
            </w:pPr>
          </w:p>
        </w:tc>
        <w:tc>
          <w:tcPr>
            <w:tcW w:w="925" w:type="dxa"/>
            <w:vMerge/>
            <w:vAlign w:val="center"/>
          </w:tcPr>
          <w:p w:rsidR="00CC66D4" w:rsidRPr="00AA5BD2" w:rsidRDefault="00CC66D4" w:rsidP="004D63EA">
            <w:pPr>
              <w:widowControl w:val="0"/>
              <w:spacing w:after="120"/>
              <w:jc w:val="center"/>
              <w:rPr>
                <w:rFonts w:ascii="GHEA Grapalat" w:hAnsi="GHEA Grapalat"/>
                <w:sz w:val="16"/>
                <w:szCs w:val="16"/>
              </w:rPr>
            </w:pPr>
          </w:p>
        </w:tc>
        <w:tc>
          <w:tcPr>
            <w:tcW w:w="1349" w:type="dxa"/>
            <w:vMerge/>
            <w:vAlign w:val="center"/>
          </w:tcPr>
          <w:p w:rsidR="00CC66D4" w:rsidRPr="00AA5BD2" w:rsidRDefault="00CC66D4" w:rsidP="004D63EA">
            <w:pPr>
              <w:widowControl w:val="0"/>
              <w:spacing w:after="120"/>
              <w:jc w:val="center"/>
              <w:rPr>
                <w:rFonts w:ascii="GHEA Grapalat" w:hAnsi="GHEA Grapalat"/>
                <w:sz w:val="16"/>
                <w:szCs w:val="16"/>
              </w:rPr>
            </w:pPr>
          </w:p>
        </w:tc>
        <w:tc>
          <w:tcPr>
            <w:tcW w:w="1059" w:type="dxa"/>
            <w:gridSpan w:val="2"/>
            <w:vMerge/>
            <w:vAlign w:val="center"/>
          </w:tcPr>
          <w:p w:rsidR="00CC66D4" w:rsidRPr="00AA5BD2" w:rsidRDefault="00CC66D4" w:rsidP="004D63EA">
            <w:pPr>
              <w:widowControl w:val="0"/>
              <w:spacing w:after="120"/>
              <w:jc w:val="center"/>
              <w:rPr>
                <w:rFonts w:ascii="GHEA Grapalat" w:hAnsi="GHEA Grapalat"/>
                <w:sz w:val="16"/>
                <w:szCs w:val="16"/>
              </w:rPr>
            </w:pPr>
          </w:p>
        </w:tc>
        <w:tc>
          <w:tcPr>
            <w:tcW w:w="964" w:type="dxa"/>
            <w:vMerge/>
            <w:vAlign w:val="center"/>
          </w:tcPr>
          <w:p w:rsidR="00CC66D4" w:rsidRPr="00AA5BD2" w:rsidRDefault="00CC66D4" w:rsidP="004D63EA">
            <w:pPr>
              <w:widowControl w:val="0"/>
              <w:spacing w:after="120"/>
              <w:jc w:val="center"/>
              <w:rPr>
                <w:rFonts w:ascii="GHEA Grapalat" w:hAnsi="GHEA Grapalat"/>
                <w:sz w:val="16"/>
                <w:szCs w:val="16"/>
              </w:rPr>
            </w:pPr>
          </w:p>
        </w:tc>
        <w:tc>
          <w:tcPr>
            <w:tcW w:w="662"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адрес</w:t>
            </w:r>
          </w:p>
        </w:tc>
        <w:tc>
          <w:tcPr>
            <w:tcW w:w="1049"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подлежащее поставке количество товара</w:t>
            </w:r>
          </w:p>
        </w:tc>
        <w:tc>
          <w:tcPr>
            <w:tcW w:w="1001" w:type="dxa"/>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Срок</w:t>
            </w:r>
            <w:r w:rsidRPr="00AA5BD2">
              <w:rPr>
                <w:rStyle w:val="af6"/>
                <w:rFonts w:ascii="GHEA Grapalat" w:hAnsi="GHEA Grapalat"/>
                <w:sz w:val="16"/>
                <w:szCs w:val="16"/>
              </w:rPr>
              <w:footnoteReference w:customMarkFollows="1" w:id="26"/>
              <w:sym w:font="Symbol" w:char="F02A"/>
            </w:r>
            <w:r w:rsidRPr="00AA5BD2">
              <w:rPr>
                <w:rStyle w:val="af6"/>
                <w:rFonts w:ascii="GHEA Grapalat" w:hAnsi="GHEA Grapalat"/>
                <w:sz w:val="16"/>
                <w:szCs w:val="16"/>
              </w:rPr>
              <w:sym w:font="Symbol" w:char="F02A"/>
            </w:r>
            <w:r w:rsidRPr="00AA5BD2">
              <w:rPr>
                <w:rStyle w:val="af6"/>
                <w:rFonts w:ascii="GHEA Grapalat" w:hAnsi="GHEA Grapalat"/>
                <w:sz w:val="16"/>
                <w:szCs w:val="16"/>
              </w:rPr>
              <w:sym w:font="Symbol" w:char="F02A"/>
            </w:r>
          </w:p>
        </w:tc>
      </w:tr>
      <w:tr w:rsidR="00CC66D4" w:rsidRPr="00AA5BD2" w:rsidTr="00CC66D4">
        <w:trPr>
          <w:trHeight w:val="246"/>
          <w:jc w:val="center"/>
        </w:trPr>
        <w:tc>
          <w:tcPr>
            <w:tcW w:w="1449" w:type="dxa"/>
          </w:tcPr>
          <w:p w:rsidR="00CC66D4" w:rsidRPr="00AA5BD2" w:rsidRDefault="00CC66D4" w:rsidP="004D63EA">
            <w:pPr>
              <w:widowControl w:val="0"/>
              <w:spacing w:after="120"/>
              <w:jc w:val="center"/>
              <w:rPr>
                <w:rFonts w:ascii="GHEA Grapalat" w:hAnsi="GHEA Grapalat"/>
                <w:sz w:val="16"/>
                <w:szCs w:val="16"/>
              </w:rPr>
            </w:pPr>
            <w:r>
              <w:rPr>
                <w:rFonts w:ascii="GHEA Grapalat" w:hAnsi="GHEA Grapalat"/>
                <w:sz w:val="16"/>
                <w:szCs w:val="16"/>
              </w:rPr>
              <w:t>1</w:t>
            </w:r>
          </w:p>
        </w:tc>
        <w:tc>
          <w:tcPr>
            <w:tcW w:w="1424" w:type="dxa"/>
          </w:tcPr>
          <w:p w:rsidR="00CC66D4" w:rsidRPr="00AA5BD2" w:rsidRDefault="00CC66D4" w:rsidP="004D63EA">
            <w:pPr>
              <w:widowControl w:val="0"/>
              <w:spacing w:after="120"/>
              <w:jc w:val="center"/>
              <w:rPr>
                <w:rFonts w:ascii="GHEA Grapalat" w:hAnsi="GHEA Grapalat"/>
                <w:sz w:val="16"/>
                <w:szCs w:val="16"/>
              </w:rPr>
            </w:pPr>
            <w:r>
              <w:rPr>
                <w:rFonts w:ascii="GHEA Grapalat" w:hAnsi="GHEA Grapalat"/>
                <w:sz w:val="20"/>
              </w:rPr>
              <w:t>39141330</w:t>
            </w:r>
          </w:p>
        </w:tc>
        <w:tc>
          <w:tcPr>
            <w:tcW w:w="1562" w:type="dxa"/>
          </w:tcPr>
          <w:p w:rsidR="00CC66D4" w:rsidRPr="00F70ED2" w:rsidRDefault="00CC66D4" w:rsidP="004D63EA">
            <w:pPr>
              <w:widowControl w:val="0"/>
              <w:spacing w:after="120"/>
              <w:rPr>
                <w:rFonts w:ascii="GHEA Grapalat" w:hAnsi="GHEA Grapalat"/>
              </w:rPr>
            </w:pPr>
            <w:r w:rsidRPr="00F70ED2">
              <w:rPr>
                <w:rFonts w:ascii="GHEA Grapalat" w:hAnsi="GHEA Grapalat"/>
              </w:rPr>
              <w:t xml:space="preserve">Столы для </w:t>
            </w:r>
            <w:r w:rsidRPr="00F70ED2">
              <w:rPr>
                <w:rFonts w:ascii="GHEA Grapalat" w:hAnsi="GHEA Grapalat"/>
              </w:rPr>
              <w:lastRenderedPageBreak/>
              <w:t>зала мероприятий</w:t>
            </w:r>
          </w:p>
        </w:tc>
        <w:tc>
          <w:tcPr>
            <w:tcW w:w="1383" w:type="dxa"/>
          </w:tcPr>
          <w:p w:rsidR="00CC66D4" w:rsidRPr="00AA5BD2" w:rsidRDefault="00CC66D4" w:rsidP="004D63EA">
            <w:pPr>
              <w:widowControl w:val="0"/>
              <w:spacing w:after="120"/>
              <w:jc w:val="center"/>
              <w:rPr>
                <w:rFonts w:ascii="GHEA Grapalat" w:hAnsi="GHEA Grapalat"/>
                <w:sz w:val="16"/>
                <w:szCs w:val="16"/>
              </w:rPr>
            </w:pPr>
          </w:p>
        </w:tc>
        <w:tc>
          <w:tcPr>
            <w:tcW w:w="1391" w:type="dxa"/>
          </w:tcPr>
          <w:p w:rsidR="00CC66D4" w:rsidRPr="00CC66D4" w:rsidRDefault="00CC66D4" w:rsidP="004D63EA">
            <w:pPr>
              <w:widowControl w:val="0"/>
              <w:spacing w:after="120"/>
              <w:jc w:val="center"/>
              <w:rPr>
                <w:rFonts w:ascii="GHEA Grapalat" w:hAnsi="GHEA Grapalat"/>
                <w:sz w:val="16"/>
                <w:szCs w:val="16"/>
                <w:lang w:val="ru-RU"/>
              </w:rPr>
            </w:pPr>
            <w:r w:rsidRPr="00CC66D4">
              <w:rPr>
                <w:rFonts w:ascii="GHEA Grapalat" w:hAnsi="GHEA Grapalat"/>
                <w:sz w:val="16"/>
                <w:szCs w:val="16"/>
                <w:lang w:val="ru-RU"/>
              </w:rPr>
              <w:t xml:space="preserve">Изготовленныеиз ламината, с </w:t>
            </w:r>
            <w:r w:rsidRPr="00CC66D4">
              <w:rPr>
                <w:rFonts w:ascii="GHEA Grapalat" w:hAnsi="GHEA Grapalat"/>
                <w:sz w:val="16"/>
                <w:szCs w:val="16"/>
                <w:lang w:val="ru-RU"/>
              </w:rPr>
              <w:lastRenderedPageBreak/>
              <w:t>темно-коричневой, наклонной частью, которая должна быть с механизмом складывания и металлической проволокой.</w:t>
            </w:r>
          </w:p>
          <w:p w:rsidR="00CC66D4" w:rsidRPr="00AA5BD2" w:rsidRDefault="00CC66D4" w:rsidP="004D63EA">
            <w:pPr>
              <w:widowControl w:val="0"/>
              <w:spacing w:after="120"/>
              <w:jc w:val="center"/>
              <w:rPr>
                <w:rFonts w:ascii="GHEA Grapalat" w:hAnsi="GHEA Grapalat"/>
                <w:sz w:val="16"/>
                <w:szCs w:val="16"/>
              </w:rPr>
            </w:pPr>
            <w:r w:rsidRPr="00CC66D4">
              <w:rPr>
                <w:rFonts w:ascii="GHEA Grapalat" w:hAnsi="GHEA Grapalat"/>
                <w:sz w:val="16"/>
                <w:szCs w:val="16"/>
                <w:lang w:val="ru-RU"/>
              </w:rPr>
              <w:t xml:space="preserve">Длина стола в закрытомвиде-180 см, в открытом виде- 240 см, ширина 90 см, высота 75 см, длина складывающейся части- 60 см. </w:t>
            </w:r>
            <w:r w:rsidRPr="00F70ED2">
              <w:rPr>
                <w:rFonts w:ascii="GHEA Grapalat" w:hAnsi="GHEA Grapalat"/>
                <w:sz w:val="16"/>
                <w:szCs w:val="16"/>
              </w:rPr>
              <w:t>Толщина поверхности стола 2 см.</w:t>
            </w:r>
          </w:p>
        </w:tc>
        <w:tc>
          <w:tcPr>
            <w:tcW w:w="925" w:type="dxa"/>
          </w:tcPr>
          <w:p w:rsidR="00CC66D4" w:rsidRPr="00AA5BD2" w:rsidRDefault="00CC66D4" w:rsidP="004D63EA">
            <w:pPr>
              <w:widowControl w:val="0"/>
              <w:spacing w:after="120"/>
              <w:jc w:val="center"/>
              <w:rPr>
                <w:rFonts w:ascii="GHEA Grapalat" w:hAnsi="GHEA Grapalat"/>
                <w:sz w:val="16"/>
                <w:szCs w:val="16"/>
              </w:rPr>
            </w:pPr>
            <w:r>
              <w:rPr>
                <w:rFonts w:ascii="GHEA Grapalat" w:hAnsi="GHEA Grapalat"/>
                <w:sz w:val="16"/>
                <w:szCs w:val="16"/>
              </w:rPr>
              <w:lastRenderedPageBreak/>
              <w:t>Шт.</w:t>
            </w:r>
          </w:p>
        </w:tc>
        <w:tc>
          <w:tcPr>
            <w:tcW w:w="1349" w:type="dxa"/>
          </w:tcPr>
          <w:p w:rsidR="00CC66D4" w:rsidRPr="00AA5BD2" w:rsidRDefault="00CC66D4" w:rsidP="004D63EA">
            <w:pPr>
              <w:widowControl w:val="0"/>
              <w:spacing w:after="120"/>
              <w:jc w:val="center"/>
              <w:rPr>
                <w:rFonts w:ascii="GHEA Grapalat" w:hAnsi="GHEA Grapalat"/>
                <w:sz w:val="16"/>
                <w:szCs w:val="16"/>
              </w:rPr>
            </w:pPr>
          </w:p>
        </w:tc>
        <w:tc>
          <w:tcPr>
            <w:tcW w:w="1059" w:type="dxa"/>
            <w:gridSpan w:val="2"/>
          </w:tcPr>
          <w:p w:rsidR="00CC66D4" w:rsidRPr="00AA5BD2" w:rsidRDefault="00CC66D4" w:rsidP="004D63EA">
            <w:pPr>
              <w:widowControl w:val="0"/>
              <w:spacing w:after="120"/>
              <w:jc w:val="center"/>
              <w:rPr>
                <w:rFonts w:ascii="GHEA Grapalat" w:hAnsi="GHEA Grapalat"/>
                <w:sz w:val="16"/>
                <w:szCs w:val="16"/>
              </w:rPr>
            </w:pPr>
          </w:p>
        </w:tc>
        <w:tc>
          <w:tcPr>
            <w:tcW w:w="964" w:type="dxa"/>
          </w:tcPr>
          <w:p w:rsidR="00CC66D4" w:rsidRPr="00AA5BD2" w:rsidRDefault="00CC66D4" w:rsidP="004D63EA">
            <w:pPr>
              <w:widowControl w:val="0"/>
              <w:spacing w:after="120"/>
              <w:jc w:val="center"/>
              <w:rPr>
                <w:rFonts w:ascii="GHEA Grapalat" w:hAnsi="GHEA Grapalat"/>
                <w:sz w:val="16"/>
                <w:szCs w:val="16"/>
              </w:rPr>
            </w:pPr>
            <w:r>
              <w:rPr>
                <w:rFonts w:ascii="GHEA Grapalat" w:hAnsi="GHEA Grapalat"/>
                <w:sz w:val="16"/>
                <w:szCs w:val="16"/>
              </w:rPr>
              <w:t>15</w:t>
            </w:r>
          </w:p>
        </w:tc>
        <w:tc>
          <w:tcPr>
            <w:tcW w:w="662" w:type="dxa"/>
          </w:tcPr>
          <w:p w:rsidR="00CC66D4" w:rsidRPr="00CC66D4" w:rsidRDefault="00CC66D4" w:rsidP="004D63EA">
            <w:pPr>
              <w:widowControl w:val="0"/>
              <w:spacing w:after="120"/>
              <w:jc w:val="center"/>
              <w:rPr>
                <w:rFonts w:ascii="GHEA Grapalat" w:hAnsi="GHEA Grapalat"/>
                <w:sz w:val="16"/>
                <w:szCs w:val="16"/>
                <w:lang w:val="ru-RU"/>
              </w:rPr>
            </w:pPr>
            <w:r w:rsidRPr="00CC66D4">
              <w:rPr>
                <w:rFonts w:ascii="GHEA Grapalat" w:hAnsi="GHEA Grapalat"/>
                <w:sz w:val="16"/>
                <w:szCs w:val="16"/>
                <w:lang w:val="ru-RU"/>
              </w:rPr>
              <w:t xml:space="preserve">С. Лори </w:t>
            </w:r>
            <w:r w:rsidRPr="00CC66D4">
              <w:rPr>
                <w:rFonts w:ascii="GHEA Grapalat" w:hAnsi="GHEA Grapalat"/>
                <w:sz w:val="16"/>
                <w:szCs w:val="16"/>
                <w:lang w:val="ru-RU"/>
              </w:rPr>
              <w:lastRenderedPageBreak/>
              <w:t>Берд, ул. Ашота Ерката 7</w:t>
            </w:r>
          </w:p>
        </w:tc>
        <w:tc>
          <w:tcPr>
            <w:tcW w:w="1049" w:type="dxa"/>
          </w:tcPr>
          <w:p w:rsidR="00CC66D4" w:rsidRPr="00AA5BD2" w:rsidRDefault="00CC66D4" w:rsidP="004D63EA">
            <w:pPr>
              <w:widowControl w:val="0"/>
              <w:spacing w:after="120"/>
              <w:jc w:val="center"/>
              <w:rPr>
                <w:rFonts w:ascii="GHEA Grapalat" w:hAnsi="GHEA Grapalat"/>
                <w:sz w:val="16"/>
                <w:szCs w:val="16"/>
              </w:rPr>
            </w:pPr>
            <w:r>
              <w:rPr>
                <w:rFonts w:ascii="GHEA Grapalat" w:hAnsi="GHEA Grapalat"/>
                <w:sz w:val="16"/>
                <w:szCs w:val="16"/>
              </w:rPr>
              <w:lastRenderedPageBreak/>
              <w:t>15</w:t>
            </w:r>
          </w:p>
        </w:tc>
        <w:tc>
          <w:tcPr>
            <w:tcW w:w="1001" w:type="dxa"/>
          </w:tcPr>
          <w:p w:rsidR="00CC66D4" w:rsidRPr="0004575A" w:rsidRDefault="00CC66D4" w:rsidP="004D63EA">
            <w:pPr>
              <w:widowControl w:val="0"/>
              <w:spacing w:after="120"/>
              <w:jc w:val="center"/>
              <w:rPr>
                <w:rFonts w:ascii="GHEA Grapalat" w:hAnsi="GHEA Grapalat"/>
                <w:sz w:val="16"/>
                <w:szCs w:val="16"/>
              </w:rPr>
            </w:pPr>
            <w:r w:rsidRPr="0004575A">
              <w:rPr>
                <w:rFonts w:ascii="GHEA Grapalat" w:hAnsi="GHEA Grapalat"/>
                <w:sz w:val="16"/>
                <w:szCs w:val="16"/>
              </w:rPr>
              <w:t>30.03.2020</w:t>
            </w:r>
          </w:p>
        </w:tc>
      </w:tr>
      <w:tr w:rsidR="00CC66D4" w:rsidRPr="00CC66D4" w:rsidTr="00CC66D4">
        <w:trPr>
          <w:jc w:val="center"/>
        </w:trPr>
        <w:tc>
          <w:tcPr>
            <w:tcW w:w="1449" w:type="dxa"/>
          </w:tcPr>
          <w:p w:rsidR="00CC66D4" w:rsidRPr="00D55819" w:rsidRDefault="00CC66D4" w:rsidP="004D63EA">
            <w:pPr>
              <w:widowControl w:val="0"/>
              <w:spacing w:after="120"/>
              <w:jc w:val="center"/>
              <w:rPr>
                <w:rFonts w:ascii="GHEA Grapalat" w:hAnsi="GHEA Grapalat"/>
                <w:sz w:val="16"/>
                <w:szCs w:val="16"/>
              </w:rPr>
            </w:pPr>
            <w:r>
              <w:rPr>
                <w:rFonts w:ascii="GHEA Grapalat" w:hAnsi="GHEA Grapalat"/>
                <w:sz w:val="16"/>
                <w:szCs w:val="16"/>
              </w:rPr>
              <w:lastRenderedPageBreak/>
              <w:t>2</w:t>
            </w:r>
          </w:p>
        </w:tc>
        <w:tc>
          <w:tcPr>
            <w:tcW w:w="1424" w:type="dxa"/>
          </w:tcPr>
          <w:p w:rsidR="00CC66D4" w:rsidRPr="00D55819" w:rsidRDefault="00CC66D4" w:rsidP="004D63EA">
            <w:pPr>
              <w:widowControl w:val="0"/>
              <w:spacing w:after="120"/>
              <w:jc w:val="center"/>
              <w:rPr>
                <w:rFonts w:ascii="GHEA Grapalat" w:hAnsi="GHEA Grapalat"/>
                <w:sz w:val="20"/>
              </w:rPr>
            </w:pPr>
            <w:r>
              <w:rPr>
                <w:rFonts w:ascii="GHEA Grapalat" w:hAnsi="GHEA Grapalat"/>
                <w:sz w:val="20"/>
              </w:rPr>
              <w:t>39141330</w:t>
            </w:r>
          </w:p>
        </w:tc>
        <w:tc>
          <w:tcPr>
            <w:tcW w:w="1562" w:type="dxa"/>
          </w:tcPr>
          <w:p w:rsidR="00CC66D4" w:rsidRPr="00D55819" w:rsidRDefault="00CC66D4" w:rsidP="004D63EA">
            <w:pPr>
              <w:widowControl w:val="0"/>
              <w:spacing w:after="120"/>
              <w:rPr>
                <w:rFonts w:ascii="GHEA Grapalat" w:hAnsi="GHEA Grapalat"/>
              </w:rPr>
            </w:pPr>
            <w:r>
              <w:rPr>
                <w:rFonts w:ascii="GHEA Grapalat" w:hAnsi="GHEA Grapalat"/>
              </w:rPr>
              <w:t>Столы для игрового зала</w:t>
            </w:r>
          </w:p>
        </w:tc>
        <w:tc>
          <w:tcPr>
            <w:tcW w:w="1383" w:type="dxa"/>
          </w:tcPr>
          <w:p w:rsidR="00CC66D4" w:rsidRPr="00AA5BD2" w:rsidRDefault="00CC66D4" w:rsidP="004D63EA">
            <w:pPr>
              <w:widowControl w:val="0"/>
              <w:spacing w:after="120"/>
              <w:jc w:val="center"/>
              <w:rPr>
                <w:rFonts w:ascii="GHEA Grapalat" w:hAnsi="GHEA Grapalat"/>
                <w:sz w:val="16"/>
                <w:szCs w:val="16"/>
              </w:rPr>
            </w:pPr>
          </w:p>
        </w:tc>
        <w:tc>
          <w:tcPr>
            <w:tcW w:w="1391" w:type="dxa"/>
          </w:tcPr>
          <w:p w:rsidR="00CC66D4" w:rsidRPr="00CC66D4" w:rsidRDefault="00CC66D4" w:rsidP="004D63EA">
            <w:pPr>
              <w:widowControl w:val="0"/>
              <w:spacing w:after="120"/>
              <w:jc w:val="center"/>
              <w:rPr>
                <w:rFonts w:ascii="GHEA Grapalat" w:hAnsi="GHEA Grapalat"/>
                <w:sz w:val="16"/>
                <w:szCs w:val="16"/>
                <w:lang w:val="ru-RU"/>
              </w:rPr>
            </w:pPr>
            <w:r w:rsidRPr="00CC66D4">
              <w:rPr>
                <w:rFonts w:ascii="GHEA Grapalat" w:hAnsi="GHEA Grapalat"/>
                <w:sz w:val="16"/>
                <w:szCs w:val="16"/>
                <w:lang w:val="ru-RU"/>
              </w:rPr>
              <w:t>Изготовленный из ламината,  темно-коричневый</w:t>
            </w:r>
          </w:p>
          <w:p w:rsidR="00CC66D4" w:rsidRPr="00CC66D4" w:rsidRDefault="00CC66D4" w:rsidP="004D63EA">
            <w:pPr>
              <w:widowControl w:val="0"/>
              <w:spacing w:after="120"/>
              <w:jc w:val="center"/>
              <w:rPr>
                <w:rFonts w:ascii="GHEA Grapalat" w:hAnsi="GHEA Grapalat"/>
                <w:sz w:val="16"/>
                <w:szCs w:val="16"/>
                <w:lang w:val="ru-RU"/>
              </w:rPr>
            </w:pPr>
            <w:r w:rsidRPr="00CC66D4">
              <w:rPr>
                <w:rFonts w:ascii="GHEA Grapalat" w:hAnsi="GHEA Grapalat"/>
                <w:sz w:val="16"/>
                <w:szCs w:val="16"/>
                <w:lang w:val="ru-RU"/>
              </w:rPr>
              <w:t>Размер стола -120*70 см, в высота от пола 75 см, Толщина поверхности стола 2 см.</w:t>
            </w:r>
          </w:p>
        </w:tc>
        <w:tc>
          <w:tcPr>
            <w:tcW w:w="925" w:type="dxa"/>
          </w:tcPr>
          <w:p w:rsidR="00CC66D4" w:rsidRPr="00CC66D4" w:rsidRDefault="00CC66D4" w:rsidP="004D63EA">
            <w:pPr>
              <w:widowControl w:val="0"/>
              <w:spacing w:after="120"/>
              <w:jc w:val="center"/>
              <w:rPr>
                <w:rFonts w:ascii="GHEA Grapalat" w:hAnsi="GHEA Grapalat"/>
                <w:sz w:val="16"/>
                <w:szCs w:val="16"/>
                <w:lang w:val="ru-RU"/>
              </w:rPr>
            </w:pPr>
            <w:r>
              <w:rPr>
                <w:rFonts w:ascii="GHEA Grapalat" w:hAnsi="GHEA Grapalat"/>
                <w:sz w:val="16"/>
                <w:szCs w:val="16"/>
              </w:rPr>
              <w:t>Шт.</w:t>
            </w:r>
          </w:p>
        </w:tc>
        <w:tc>
          <w:tcPr>
            <w:tcW w:w="1349" w:type="dxa"/>
          </w:tcPr>
          <w:p w:rsidR="00CC66D4" w:rsidRPr="00CC66D4" w:rsidRDefault="00CC66D4" w:rsidP="004D63EA">
            <w:pPr>
              <w:widowControl w:val="0"/>
              <w:spacing w:after="120"/>
              <w:jc w:val="center"/>
              <w:rPr>
                <w:rFonts w:ascii="GHEA Grapalat" w:hAnsi="GHEA Grapalat"/>
                <w:sz w:val="16"/>
                <w:szCs w:val="16"/>
                <w:lang w:val="ru-RU"/>
              </w:rPr>
            </w:pPr>
          </w:p>
        </w:tc>
        <w:tc>
          <w:tcPr>
            <w:tcW w:w="1020" w:type="dxa"/>
          </w:tcPr>
          <w:p w:rsidR="00CC66D4" w:rsidRPr="00CC66D4" w:rsidRDefault="00CC66D4" w:rsidP="004D63EA">
            <w:pPr>
              <w:widowControl w:val="0"/>
              <w:spacing w:after="120"/>
              <w:jc w:val="center"/>
              <w:rPr>
                <w:rFonts w:ascii="GHEA Grapalat" w:hAnsi="GHEA Grapalat"/>
                <w:sz w:val="16"/>
                <w:szCs w:val="16"/>
                <w:lang w:val="ru-RU"/>
              </w:rPr>
            </w:pPr>
          </w:p>
        </w:tc>
        <w:tc>
          <w:tcPr>
            <w:tcW w:w="1003" w:type="dxa"/>
            <w:gridSpan w:val="2"/>
          </w:tcPr>
          <w:p w:rsidR="00CC66D4" w:rsidRPr="00CC66D4" w:rsidRDefault="00CC66D4" w:rsidP="004D63EA">
            <w:pPr>
              <w:widowControl w:val="0"/>
              <w:spacing w:after="120"/>
              <w:jc w:val="center"/>
              <w:rPr>
                <w:rFonts w:ascii="GHEA Grapalat" w:hAnsi="GHEA Grapalat"/>
                <w:sz w:val="16"/>
                <w:szCs w:val="16"/>
              </w:rPr>
            </w:pPr>
            <w:r>
              <w:rPr>
                <w:rFonts w:ascii="GHEA Grapalat" w:hAnsi="GHEA Grapalat"/>
                <w:sz w:val="16"/>
                <w:szCs w:val="16"/>
              </w:rPr>
              <w:t>2</w:t>
            </w:r>
          </w:p>
        </w:tc>
        <w:tc>
          <w:tcPr>
            <w:tcW w:w="662" w:type="dxa"/>
          </w:tcPr>
          <w:p w:rsidR="00CC66D4" w:rsidRPr="00CC66D4" w:rsidRDefault="00CC66D4" w:rsidP="004D63EA">
            <w:pPr>
              <w:widowControl w:val="0"/>
              <w:spacing w:after="120"/>
              <w:jc w:val="center"/>
              <w:rPr>
                <w:rFonts w:ascii="GHEA Grapalat" w:hAnsi="GHEA Grapalat"/>
                <w:sz w:val="16"/>
                <w:szCs w:val="16"/>
                <w:lang w:val="ru-RU"/>
              </w:rPr>
            </w:pPr>
            <w:r w:rsidRPr="00CC66D4">
              <w:rPr>
                <w:rFonts w:ascii="GHEA Grapalat" w:hAnsi="GHEA Grapalat"/>
                <w:sz w:val="16"/>
                <w:szCs w:val="16"/>
                <w:lang w:val="ru-RU"/>
              </w:rPr>
              <w:t>С. Лори Берд, ул. Ашота Ерката 7</w:t>
            </w:r>
          </w:p>
        </w:tc>
        <w:tc>
          <w:tcPr>
            <w:tcW w:w="1049" w:type="dxa"/>
          </w:tcPr>
          <w:p w:rsidR="00CC66D4" w:rsidRPr="00CC66D4" w:rsidRDefault="00CC66D4" w:rsidP="004D63EA">
            <w:pPr>
              <w:widowControl w:val="0"/>
              <w:spacing w:after="120"/>
              <w:jc w:val="center"/>
              <w:rPr>
                <w:rFonts w:ascii="GHEA Grapalat" w:hAnsi="GHEA Grapalat"/>
                <w:sz w:val="16"/>
                <w:szCs w:val="16"/>
                <w:lang w:val="ru-RU"/>
              </w:rPr>
            </w:pPr>
          </w:p>
        </w:tc>
        <w:tc>
          <w:tcPr>
            <w:tcW w:w="1001" w:type="dxa"/>
          </w:tcPr>
          <w:p w:rsidR="00CC66D4" w:rsidRPr="00CC66D4" w:rsidRDefault="00CC66D4" w:rsidP="004D63EA">
            <w:pPr>
              <w:widowControl w:val="0"/>
              <w:spacing w:after="120"/>
              <w:jc w:val="center"/>
              <w:rPr>
                <w:rFonts w:ascii="GHEA Grapalat" w:hAnsi="GHEA Grapalat"/>
                <w:sz w:val="16"/>
                <w:szCs w:val="16"/>
                <w:lang w:val="ru-RU"/>
              </w:rPr>
            </w:pPr>
            <w:r w:rsidRPr="0004575A">
              <w:rPr>
                <w:rFonts w:ascii="GHEA Grapalat" w:hAnsi="GHEA Grapalat"/>
                <w:sz w:val="16"/>
                <w:szCs w:val="16"/>
              </w:rPr>
              <w:t>30.03.2020</w:t>
            </w:r>
          </w:p>
        </w:tc>
      </w:tr>
      <w:tr w:rsidR="00CC66D4" w:rsidRPr="00CC66D4" w:rsidTr="00CC66D4">
        <w:trPr>
          <w:jc w:val="center"/>
        </w:trPr>
        <w:tc>
          <w:tcPr>
            <w:tcW w:w="1449" w:type="dxa"/>
          </w:tcPr>
          <w:p w:rsidR="00CC66D4" w:rsidRPr="00D55819" w:rsidRDefault="00CC66D4" w:rsidP="004D63EA">
            <w:pPr>
              <w:widowControl w:val="0"/>
              <w:spacing w:after="120"/>
              <w:jc w:val="center"/>
              <w:rPr>
                <w:rFonts w:ascii="GHEA Grapalat" w:hAnsi="GHEA Grapalat"/>
                <w:sz w:val="16"/>
                <w:szCs w:val="16"/>
              </w:rPr>
            </w:pPr>
            <w:r>
              <w:rPr>
                <w:rFonts w:ascii="GHEA Grapalat" w:hAnsi="GHEA Grapalat"/>
                <w:sz w:val="16"/>
                <w:szCs w:val="16"/>
              </w:rPr>
              <w:t>3</w:t>
            </w:r>
          </w:p>
        </w:tc>
        <w:tc>
          <w:tcPr>
            <w:tcW w:w="1424" w:type="dxa"/>
          </w:tcPr>
          <w:p w:rsidR="00CC66D4" w:rsidRPr="00AA5BD2" w:rsidRDefault="00CC66D4" w:rsidP="004D63EA">
            <w:pPr>
              <w:widowControl w:val="0"/>
              <w:spacing w:after="120"/>
              <w:jc w:val="center"/>
              <w:rPr>
                <w:rFonts w:ascii="GHEA Grapalat" w:hAnsi="GHEA Grapalat"/>
                <w:sz w:val="16"/>
                <w:szCs w:val="16"/>
              </w:rPr>
            </w:pPr>
            <w:r>
              <w:rPr>
                <w:rFonts w:ascii="GHEA Grapalat" w:hAnsi="GHEA Grapalat"/>
                <w:sz w:val="20"/>
              </w:rPr>
              <w:t>39138110</w:t>
            </w:r>
          </w:p>
        </w:tc>
        <w:tc>
          <w:tcPr>
            <w:tcW w:w="1562" w:type="dxa"/>
          </w:tcPr>
          <w:p w:rsidR="00CC66D4" w:rsidRPr="00F70ED2" w:rsidRDefault="00CC66D4" w:rsidP="004D63EA">
            <w:pPr>
              <w:widowControl w:val="0"/>
              <w:spacing w:after="120"/>
              <w:rPr>
                <w:rFonts w:ascii="GHEA Grapalat" w:hAnsi="GHEA Grapalat"/>
              </w:rPr>
            </w:pPr>
            <w:r w:rsidRPr="00F70ED2">
              <w:rPr>
                <w:rFonts w:ascii="GHEA Grapalat" w:hAnsi="GHEA Grapalat"/>
              </w:rPr>
              <w:t xml:space="preserve">Стулья </w:t>
            </w:r>
            <w:r w:rsidRPr="00F70ED2">
              <w:rPr>
                <w:rFonts w:ascii="GHEA Grapalat" w:hAnsi="GHEA Grapalat"/>
              </w:rPr>
              <w:lastRenderedPageBreak/>
              <w:t>металлические</w:t>
            </w:r>
          </w:p>
        </w:tc>
        <w:tc>
          <w:tcPr>
            <w:tcW w:w="1383" w:type="dxa"/>
          </w:tcPr>
          <w:p w:rsidR="00CC66D4" w:rsidRPr="00AA5BD2" w:rsidRDefault="00CC66D4" w:rsidP="004D63EA">
            <w:pPr>
              <w:widowControl w:val="0"/>
              <w:spacing w:after="120"/>
              <w:jc w:val="center"/>
              <w:rPr>
                <w:rFonts w:ascii="GHEA Grapalat" w:hAnsi="GHEA Grapalat"/>
                <w:sz w:val="16"/>
                <w:szCs w:val="16"/>
              </w:rPr>
            </w:pPr>
          </w:p>
        </w:tc>
        <w:tc>
          <w:tcPr>
            <w:tcW w:w="1391" w:type="dxa"/>
          </w:tcPr>
          <w:p w:rsidR="00FC0AA3" w:rsidRPr="00FC0AA3" w:rsidRDefault="00FC0AA3" w:rsidP="00FC0AA3">
            <w:pPr>
              <w:widowControl w:val="0"/>
              <w:spacing w:after="120"/>
              <w:jc w:val="center"/>
              <w:rPr>
                <w:rFonts w:ascii="GHEA Grapalat" w:hAnsi="GHEA Grapalat"/>
                <w:sz w:val="16"/>
                <w:szCs w:val="16"/>
                <w:lang w:val="ru-RU"/>
              </w:rPr>
            </w:pPr>
            <w:r w:rsidRPr="00FC0AA3">
              <w:rPr>
                <w:rFonts w:ascii="GHEA Grapalat" w:hAnsi="GHEA Grapalat"/>
                <w:sz w:val="16"/>
                <w:szCs w:val="16"/>
                <w:lang w:val="ru-RU"/>
              </w:rPr>
              <w:t xml:space="preserve">Стул на металлической </w:t>
            </w:r>
            <w:r w:rsidRPr="00FC0AA3">
              <w:rPr>
                <w:rFonts w:ascii="GHEA Grapalat" w:hAnsi="GHEA Grapalat"/>
                <w:sz w:val="16"/>
                <w:szCs w:val="16"/>
                <w:lang w:val="ru-RU"/>
              </w:rPr>
              <w:lastRenderedPageBreak/>
              <w:t>основе, на четырех ножках с прямоугольной трубкой, с порошковы</w:t>
            </w:r>
            <w:r w:rsidR="00475216">
              <w:rPr>
                <w:rFonts w:ascii="GHEA Grapalat" w:hAnsi="GHEA Grapalat"/>
                <w:sz w:val="16"/>
                <w:szCs w:val="16"/>
                <w:lang w:val="ru-RU"/>
              </w:rPr>
              <w:t>м покрытием. Толщина металла: 1</w:t>
            </w:r>
            <w:r w:rsidR="00475216">
              <w:rPr>
                <w:rFonts w:ascii="GHEA Grapalat" w:hAnsi="GHEA Grapalat"/>
                <w:sz w:val="16"/>
                <w:szCs w:val="16"/>
              </w:rPr>
              <w:t>.</w:t>
            </w:r>
            <w:r w:rsidRPr="00FC0AA3">
              <w:rPr>
                <w:rFonts w:ascii="GHEA Grapalat" w:hAnsi="GHEA Grapalat"/>
                <w:sz w:val="16"/>
                <w:szCs w:val="16"/>
                <w:lang w:val="ru-RU"/>
              </w:rPr>
              <w:t>2мм.</w:t>
            </w:r>
          </w:p>
          <w:p w:rsidR="00CC66D4" w:rsidRPr="00AA5BD2" w:rsidRDefault="00FC0AA3" w:rsidP="00170D62">
            <w:pPr>
              <w:widowControl w:val="0"/>
              <w:spacing w:after="120"/>
              <w:jc w:val="center"/>
              <w:rPr>
                <w:rFonts w:ascii="GHEA Grapalat" w:hAnsi="GHEA Grapalat"/>
                <w:sz w:val="16"/>
                <w:szCs w:val="16"/>
              </w:rPr>
            </w:pPr>
            <w:r w:rsidRPr="00FC0AA3">
              <w:rPr>
                <w:rFonts w:ascii="GHEA Grapalat" w:hAnsi="GHEA Grapalat"/>
                <w:sz w:val="16"/>
                <w:szCs w:val="16"/>
                <w:lang w:val="ru-RU"/>
              </w:rPr>
              <w:t xml:space="preserve">Спинка и сиденье покрыты покрытым губкой генератором переменного тока: шириной 40 см, высотой 44 см и глубиной 44 см до верха 80 см. </w:t>
            </w:r>
          </w:p>
        </w:tc>
        <w:tc>
          <w:tcPr>
            <w:tcW w:w="925" w:type="dxa"/>
          </w:tcPr>
          <w:p w:rsidR="00CC66D4" w:rsidRPr="00AA5BD2" w:rsidRDefault="00CC66D4" w:rsidP="004D63EA">
            <w:pPr>
              <w:widowControl w:val="0"/>
              <w:spacing w:after="120"/>
              <w:jc w:val="center"/>
              <w:rPr>
                <w:rFonts w:ascii="GHEA Grapalat" w:hAnsi="GHEA Grapalat"/>
                <w:sz w:val="16"/>
                <w:szCs w:val="16"/>
              </w:rPr>
            </w:pPr>
            <w:r>
              <w:rPr>
                <w:rFonts w:ascii="GHEA Grapalat" w:hAnsi="GHEA Grapalat"/>
                <w:sz w:val="16"/>
                <w:szCs w:val="16"/>
              </w:rPr>
              <w:lastRenderedPageBreak/>
              <w:t>Шт.</w:t>
            </w:r>
          </w:p>
        </w:tc>
        <w:tc>
          <w:tcPr>
            <w:tcW w:w="1349" w:type="dxa"/>
          </w:tcPr>
          <w:p w:rsidR="00CC66D4" w:rsidRPr="00AA5BD2" w:rsidRDefault="00CC66D4" w:rsidP="004D63EA">
            <w:pPr>
              <w:widowControl w:val="0"/>
              <w:spacing w:after="120"/>
              <w:jc w:val="center"/>
              <w:rPr>
                <w:rFonts w:ascii="GHEA Grapalat" w:hAnsi="GHEA Grapalat"/>
                <w:sz w:val="16"/>
                <w:szCs w:val="16"/>
              </w:rPr>
            </w:pPr>
          </w:p>
        </w:tc>
        <w:tc>
          <w:tcPr>
            <w:tcW w:w="1020" w:type="dxa"/>
          </w:tcPr>
          <w:p w:rsidR="00CC66D4" w:rsidRPr="00AA5BD2" w:rsidRDefault="00CC66D4" w:rsidP="004D63EA">
            <w:pPr>
              <w:widowControl w:val="0"/>
              <w:spacing w:after="120"/>
              <w:jc w:val="center"/>
              <w:rPr>
                <w:rFonts w:ascii="GHEA Grapalat" w:hAnsi="GHEA Grapalat"/>
                <w:sz w:val="16"/>
                <w:szCs w:val="16"/>
              </w:rPr>
            </w:pPr>
          </w:p>
        </w:tc>
        <w:tc>
          <w:tcPr>
            <w:tcW w:w="1003" w:type="dxa"/>
            <w:gridSpan w:val="2"/>
          </w:tcPr>
          <w:p w:rsidR="00CC66D4" w:rsidRPr="00AA5BD2" w:rsidRDefault="00CC66D4" w:rsidP="004D63EA">
            <w:pPr>
              <w:widowControl w:val="0"/>
              <w:spacing w:after="120"/>
              <w:jc w:val="center"/>
              <w:rPr>
                <w:rFonts w:ascii="GHEA Grapalat" w:hAnsi="GHEA Grapalat"/>
                <w:sz w:val="16"/>
                <w:szCs w:val="16"/>
              </w:rPr>
            </w:pPr>
            <w:r>
              <w:rPr>
                <w:rFonts w:ascii="GHEA Grapalat" w:hAnsi="GHEA Grapalat"/>
                <w:sz w:val="16"/>
                <w:szCs w:val="16"/>
              </w:rPr>
              <w:t>265</w:t>
            </w:r>
          </w:p>
        </w:tc>
        <w:tc>
          <w:tcPr>
            <w:tcW w:w="662" w:type="dxa"/>
          </w:tcPr>
          <w:p w:rsidR="00CC66D4" w:rsidRPr="00CC66D4" w:rsidRDefault="00CC66D4" w:rsidP="004D63EA">
            <w:pPr>
              <w:widowControl w:val="0"/>
              <w:spacing w:after="120"/>
              <w:jc w:val="center"/>
              <w:rPr>
                <w:rFonts w:ascii="GHEA Grapalat" w:hAnsi="GHEA Grapalat"/>
                <w:sz w:val="16"/>
                <w:szCs w:val="16"/>
                <w:lang w:val="ru-RU"/>
              </w:rPr>
            </w:pPr>
            <w:r w:rsidRPr="00CC66D4">
              <w:rPr>
                <w:rFonts w:ascii="GHEA Grapalat" w:hAnsi="GHEA Grapalat"/>
                <w:sz w:val="16"/>
                <w:szCs w:val="16"/>
                <w:lang w:val="ru-RU"/>
              </w:rPr>
              <w:t xml:space="preserve">С. Лори </w:t>
            </w:r>
            <w:r w:rsidRPr="00CC66D4">
              <w:rPr>
                <w:rFonts w:ascii="GHEA Grapalat" w:hAnsi="GHEA Grapalat"/>
                <w:sz w:val="16"/>
                <w:szCs w:val="16"/>
                <w:lang w:val="ru-RU"/>
              </w:rPr>
              <w:lastRenderedPageBreak/>
              <w:t>Берд, ул. Ашота Ерката 7</w:t>
            </w:r>
          </w:p>
        </w:tc>
        <w:tc>
          <w:tcPr>
            <w:tcW w:w="1049" w:type="dxa"/>
          </w:tcPr>
          <w:p w:rsidR="00CC66D4" w:rsidRPr="00CC66D4" w:rsidRDefault="00CC66D4" w:rsidP="004D63EA">
            <w:pPr>
              <w:widowControl w:val="0"/>
              <w:spacing w:after="120"/>
              <w:jc w:val="center"/>
              <w:rPr>
                <w:rFonts w:ascii="GHEA Grapalat" w:hAnsi="GHEA Grapalat"/>
                <w:sz w:val="16"/>
                <w:szCs w:val="16"/>
                <w:lang w:val="ru-RU"/>
              </w:rPr>
            </w:pPr>
          </w:p>
        </w:tc>
        <w:tc>
          <w:tcPr>
            <w:tcW w:w="1001" w:type="dxa"/>
          </w:tcPr>
          <w:p w:rsidR="00CC66D4" w:rsidRPr="00CC66D4" w:rsidRDefault="00CC66D4" w:rsidP="004D63EA">
            <w:pPr>
              <w:widowControl w:val="0"/>
              <w:spacing w:after="120"/>
              <w:jc w:val="center"/>
              <w:rPr>
                <w:rFonts w:ascii="GHEA Grapalat" w:hAnsi="GHEA Grapalat"/>
                <w:sz w:val="16"/>
                <w:szCs w:val="16"/>
                <w:lang w:val="ru-RU"/>
              </w:rPr>
            </w:pPr>
            <w:r w:rsidRPr="0004575A">
              <w:rPr>
                <w:rFonts w:ascii="GHEA Grapalat" w:hAnsi="GHEA Grapalat"/>
                <w:sz w:val="16"/>
                <w:szCs w:val="16"/>
              </w:rPr>
              <w:t>30.03.2020</w:t>
            </w:r>
          </w:p>
        </w:tc>
      </w:tr>
      <w:tr w:rsidR="00CC66D4" w:rsidRPr="00CC66D4" w:rsidTr="00CC66D4">
        <w:trPr>
          <w:jc w:val="center"/>
        </w:trPr>
        <w:tc>
          <w:tcPr>
            <w:tcW w:w="1449" w:type="dxa"/>
          </w:tcPr>
          <w:p w:rsidR="00CC66D4" w:rsidRDefault="00CC66D4" w:rsidP="004D63EA">
            <w:pPr>
              <w:widowControl w:val="0"/>
              <w:spacing w:after="120"/>
              <w:jc w:val="center"/>
              <w:rPr>
                <w:rFonts w:ascii="GHEA Grapalat" w:hAnsi="GHEA Grapalat"/>
                <w:sz w:val="16"/>
                <w:szCs w:val="16"/>
              </w:rPr>
            </w:pPr>
            <w:r>
              <w:rPr>
                <w:rFonts w:ascii="GHEA Grapalat" w:hAnsi="GHEA Grapalat"/>
                <w:sz w:val="16"/>
                <w:szCs w:val="16"/>
              </w:rPr>
              <w:lastRenderedPageBreak/>
              <w:t>4</w:t>
            </w:r>
          </w:p>
        </w:tc>
        <w:tc>
          <w:tcPr>
            <w:tcW w:w="1424" w:type="dxa"/>
          </w:tcPr>
          <w:p w:rsidR="00CC66D4" w:rsidRDefault="00CC66D4" w:rsidP="004D63EA">
            <w:pPr>
              <w:widowControl w:val="0"/>
              <w:spacing w:after="120"/>
              <w:jc w:val="center"/>
              <w:rPr>
                <w:rFonts w:ascii="GHEA Grapalat" w:hAnsi="GHEA Grapalat"/>
                <w:sz w:val="20"/>
              </w:rPr>
            </w:pPr>
            <w:r>
              <w:rPr>
                <w:rFonts w:ascii="GHEA Grapalat" w:hAnsi="GHEA Grapalat"/>
                <w:sz w:val="20"/>
              </w:rPr>
              <w:t>39131100</w:t>
            </w:r>
          </w:p>
        </w:tc>
        <w:tc>
          <w:tcPr>
            <w:tcW w:w="1562" w:type="dxa"/>
          </w:tcPr>
          <w:p w:rsidR="00CC66D4" w:rsidRPr="00F70ED2" w:rsidRDefault="00CC66D4" w:rsidP="004D63EA">
            <w:pPr>
              <w:widowControl w:val="0"/>
              <w:spacing w:after="120"/>
              <w:rPr>
                <w:rFonts w:ascii="GHEA Grapalat" w:hAnsi="GHEA Grapalat"/>
              </w:rPr>
            </w:pPr>
            <w:r>
              <w:rPr>
                <w:rFonts w:ascii="GHEA Grapalat" w:hAnsi="GHEA Grapalat"/>
              </w:rPr>
              <w:t>Полки офисные</w:t>
            </w:r>
          </w:p>
        </w:tc>
        <w:tc>
          <w:tcPr>
            <w:tcW w:w="1383" w:type="dxa"/>
          </w:tcPr>
          <w:p w:rsidR="00CC66D4" w:rsidRPr="00AA5BD2" w:rsidRDefault="00CC66D4" w:rsidP="004D63EA">
            <w:pPr>
              <w:widowControl w:val="0"/>
              <w:spacing w:after="120"/>
              <w:jc w:val="center"/>
              <w:rPr>
                <w:rFonts w:ascii="GHEA Grapalat" w:hAnsi="GHEA Grapalat"/>
                <w:sz w:val="16"/>
                <w:szCs w:val="16"/>
              </w:rPr>
            </w:pPr>
          </w:p>
        </w:tc>
        <w:tc>
          <w:tcPr>
            <w:tcW w:w="1391" w:type="dxa"/>
          </w:tcPr>
          <w:p w:rsidR="00CC66D4" w:rsidRPr="00BF03C1" w:rsidRDefault="00CC66D4" w:rsidP="00CC66D4">
            <w:pPr>
              <w:widowControl w:val="0"/>
              <w:spacing w:after="120"/>
              <w:jc w:val="center"/>
              <w:rPr>
                <w:rFonts w:ascii="GHEA Grapalat" w:hAnsi="GHEA Grapalat"/>
                <w:sz w:val="16"/>
                <w:szCs w:val="16"/>
                <w:lang w:val="ru-RU"/>
              </w:rPr>
            </w:pPr>
            <w:r>
              <w:rPr>
                <w:rFonts w:ascii="GHEA Grapalat" w:hAnsi="GHEA Grapalat"/>
                <w:sz w:val="16"/>
                <w:szCs w:val="16"/>
                <w:lang w:val="ru-RU"/>
              </w:rPr>
              <w:t>Изготовленны</w:t>
            </w:r>
            <w:r w:rsidRPr="00CC66D4">
              <w:rPr>
                <w:rFonts w:ascii="GHEA Grapalat" w:hAnsi="GHEA Grapalat"/>
                <w:sz w:val="16"/>
                <w:szCs w:val="16"/>
                <w:lang w:val="ru-RU"/>
              </w:rPr>
              <w:t>е</w:t>
            </w:r>
            <w:r>
              <w:rPr>
                <w:rFonts w:ascii="GHEA Grapalat" w:hAnsi="GHEA Grapalat"/>
                <w:sz w:val="16"/>
                <w:szCs w:val="16"/>
                <w:lang w:val="ru-RU"/>
              </w:rPr>
              <w:t xml:space="preserve"> из ламината,  темно-коричневы</w:t>
            </w:r>
            <w:r w:rsidRPr="00BF03C1">
              <w:rPr>
                <w:rFonts w:ascii="GHEA Grapalat" w:hAnsi="GHEA Grapalat"/>
                <w:sz w:val="16"/>
                <w:szCs w:val="16"/>
                <w:lang w:val="ru-RU"/>
              </w:rPr>
              <w:t>е</w:t>
            </w:r>
          </w:p>
          <w:p w:rsidR="00CC66D4" w:rsidRPr="00CC66D4" w:rsidRDefault="00BF03C1" w:rsidP="00BF03C1">
            <w:pPr>
              <w:widowControl w:val="0"/>
              <w:spacing w:after="120"/>
              <w:jc w:val="center"/>
              <w:rPr>
                <w:rFonts w:ascii="GHEA Grapalat" w:hAnsi="GHEA Grapalat"/>
                <w:sz w:val="16"/>
                <w:szCs w:val="16"/>
                <w:lang w:val="ru-RU"/>
              </w:rPr>
            </w:pPr>
            <w:r w:rsidRPr="00BF03C1">
              <w:rPr>
                <w:rFonts w:ascii="GHEA Grapalat" w:hAnsi="GHEA Grapalat"/>
                <w:sz w:val="16"/>
                <w:szCs w:val="16"/>
                <w:lang w:val="ru-RU"/>
              </w:rPr>
              <w:t>65</w:t>
            </w:r>
            <w:r>
              <w:rPr>
                <w:rFonts w:ascii="GHEA Grapalat" w:hAnsi="GHEA Grapalat"/>
                <w:sz w:val="16"/>
                <w:szCs w:val="16"/>
                <w:lang w:val="ru-RU"/>
              </w:rPr>
              <w:t>*</w:t>
            </w:r>
            <w:r w:rsidRPr="00BF03C1">
              <w:rPr>
                <w:rFonts w:ascii="GHEA Grapalat" w:hAnsi="GHEA Grapalat"/>
                <w:sz w:val="16"/>
                <w:szCs w:val="16"/>
                <w:lang w:val="ru-RU"/>
              </w:rPr>
              <w:t>4</w:t>
            </w:r>
            <w:r>
              <w:rPr>
                <w:rFonts w:ascii="GHEA Grapalat" w:hAnsi="GHEA Grapalat"/>
                <w:sz w:val="16"/>
                <w:szCs w:val="16"/>
                <w:lang w:val="ru-RU"/>
              </w:rPr>
              <w:t>0 см, высота 5</w:t>
            </w:r>
            <w:r w:rsidRPr="00BF03C1">
              <w:rPr>
                <w:rFonts w:ascii="GHEA Grapalat" w:hAnsi="GHEA Grapalat"/>
                <w:sz w:val="16"/>
                <w:szCs w:val="16"/>
                <w:lang w:val="ru-RU"/>
              </w:rPr>
              <w:t>0</w:t>
            </w:r>
            <w:r>
              <w:rPr>
                <w:rFonts w:ascii="GHEA Grapalat" w:hAnsi="GHEA Grapalat"/>
                <w:sz w:val="16"/>
                <w:szCs w:val="16"/>
                <w:lang w:val="ru-RU"/>
              </w:rPr>
              <w:t>см</w:t>
            </w:r>
            <w:r w:rsidRPr="00BF03C1">
              <w:rPr>
                <w:rFonts w:ascii="GHEA Grapalat" w:hAnsi="GHEA Grapalat"/>
                <w:sz w:val="16"/>
                <w:szCs w:val="16"/>
                <w:lang w:val="ru-RU"/>
              </w:rPr>
              <w:t>, рзделенный  на 35 и 15</w:t>
            </w:r>
            <w:r>
              <w:rPr>
                <w:rFonts w:ascii="GHEA Grapalat" w:hAnsi="GHEA Grapalat"/>
                <w:sz w:val="16"/>
                <w:szCs w:val="16"/>
                <w:lang w:val="ru-RU"/>
              </w:rPr>
              <w:t xml:space="preserve"> </w:t>
            </w:r>
            <w:r w:rsidR="00CC66D4" w:rsidRPr="00CC66D4">
              <w:rPr>
                <w:rFonts w:ascii="GHEA Grapalat" w:hAnsi="GHEA Grapalat"/>
                <w:sz w:val="16"/>
                <w:szCs w:val="16"/>
                <w:lang w:val="ru-RU"/>
              </w:rPr>
              <w:t>см.</w:t>
            </w:r>
          </w:p>
        </w:tc>
        <w:tc>
          <w:tcPr>
            <w:tcW w:w="925" w:type="dxa"/>
          </w:tcPr>
          <w:p w:rsidR="00CC66D4" w:rsidRPr="00CC66D4" w:rsidRDefault="00CC66D4" w:rsidP="004D63EA">
            <w:pPr>
              <w:widowControl w:val="0"/>
              <w:spacing w:after="120"/>
              <w:jc w:val="center"/>
              <w:rPr>
                <w:rFonts w:ascii="GHEA Grapalat" w:hAnsi="GHEA Grapalat"/>
                <w:sz w:val="16"/>
                <w:szCs w:val="16"/>
                <w:lang w:val="ru-RU"/>
              </w:rPr>
            </w:pPr>
            <w:r>
              <w:rPr>
                <w:rFonts w:ascii="GHEA Grapalat" w:hAnsi="GHEA Grapalat"/>
                <w:sz w:val="16"/>
                <w:szCs w:val="16"/>
              </w:rPr>
              <w:t>Шт.</w:t>
            </w:r>
          </w:p>
        </w:tc>
        <w:tc>
          <w:tcPr>
            <w:tcW w:w="1349" w:type="dxa"/>
          </w:tcPr>
          <w:p w:rsidR="00CC66D4" w:rsidRPr="00CC66D4" w:rsidRDefault="00CC66D4" w:rsidP="004D63EA">
            <w:pPr>
              <w:widowControl w:val="0"/>
              <w:spacing w:after="120"/>
              <w:jc w:val="center"/>
              <w:rPr>
                <w:rFonts w:ascii="GHEA Grapalat" w:hAnsi="GHEA Grapalat"/>
                <w:sz w:val="16"/>
                <w:szCs w:val="16"/>
                <w:lang w:val="ru-RU"/>
              </w:rPr>
            </w:pPr>
          </w:p>
        </w:tc>
        <w:tc>
          <w:tcPr>
            <w:tcW w:w="1020" w:type="dxa"/>
          </w:tcPr>
          <w:p w:rsidR="00CC66D4" w:rsidRPr="00CC66D4" w:rsidRDefault="00CC66D4" w:rsidP="004D63EA">
            <w:pPr>
              <w:widowControl w:val="0"/>
              <w:spacing w:after="120"/>
              <w:jc w:val="center"/>
              <w:rPr>
                <w:rFonts w:ascii="GHEA Grapalat" w:hAnsi="GHEA Grapalat"/>
                <w:sz w:val="16"/>
                <w:szCs w:val="16"/>
                <w:lang w:val="ru-RU"/>
              </w:rPr>
            </w:pPr>
          </w:p>
        </w:tc>
        <w:tc>
          <w:tcPr>
            <w:tcW w:w="1003" w:type="dxa"/>
            <w:gridSpan w:val="2"/>
          </w:tcPr>
          <w:p w:rsidR="00CC66D4" w:rsidRPr="00CC66D4" w:rsidRDefault="00CC66D4" w:rsidP="004D63EA">
            <w:pPr>
              <w:widowControl w:val="0"/>
              <w:spacing w:after="120"/>
              <w:jc w:val="center"/>
              <w:rPr>
                <w:rFonts w:ascii="GHEA Grapalat" w:hAnsi="GHEA Grapalat"/>
                <w:sz w:val="16"/>
                <w:szCs w:val="16"/>
              </w:rPr>
            </w:pPr>
            <w:r>
              <w:rPr>
                <w:rFonts w:ascii="GHEA Grapalat" w:hAnsi="GHEA Grapalat"/>
                <w:sz w:val="16"/>
                <w:szCs w:val="16"/>
              </w:rPr>
              <w:t>2</w:t>
            </w:r>
          </w:p>
        </w:tc>
        <w:tc>
          <w:tcPr>
            <w:tcW w:w="662" w:type="dxa"/>
          </w:tcPr>
          <w:p w:rsidR="00CC66D4" w:rsidRPr="00CC66D4" w:rsidRDefault="00CC66D4" w:rsidP="004D63EA">
            <w:pPr>
              <w:widowControl w:val="0"/>
              <w:spacing w:after="120"/>
              <w:jc w:val="center"/>
              <w:rPr>
                <w:rFonts w:ascii="GHEA Grapalat" w:hAnsi="GHEA Grapalat"/>
                <w:sz w:val="16"/>
                <w:szCs w:val="16"/>
                <w:lang w:val="ru-RU"/>
              </w:rPr>
            </w:pPr>
            <w:r w:rsidRPr="00CC66D4">
              <w:rPr>
                <w:rFonts w:ascii="GHEA Grapalat" w:hAnsi="GHEA Grapalat"/>
                <w:sz w:val="16"/>
                <w:szCs w:val="16"/>
                <w:lang w:val="ru-RU"/>
              </w:rPr>
              <w:t>С. Лори Берд, ул. Ашота Ерката 7</w:t>
            </w:r>
          </w:p>
        </w:tc>
        <w:tc>
          <w:tcPr>
            <w:tcW w:w="1049" w:type="dxa"/>
          </w:tcPr>
          <w:p w:rsidR="00CC66D4" w:rsidRPr="00CC66D4" w:rsidRDefault="00CC66D4" w:rsidP="004D63EA">
            <w:pPr>
              <w:widowControl w:val="0"/>
              <w:spacing w:after="120"/>
              <w:jc w:val="center"/>
              <w:rPr>
                <w:rFonts w:ascii="GHEA Grapalat" w:hAnsi="GHEA Grapalat"/>
                <w:sz w:val="16"/>
                <w:szCs w:val="16"/>
                <w:lang w:val="ru-RU"/>
              </w:rPr>
            </w:pPr>
          </w:p>
        </w:tc>
        <w:tc>
          <w:tcPr>
            <w:tcW w:w="1001" w:type="dxa"/>
          </w:tcPr>
          <w:p w:rsidR="00CC66D4" w:rsidRPr="00CC66D4" w:rsidRDefault="00CC66D4" w:rsidP="004D63EA">
            <w:pPr>
              <w:widowControl w:val="0"/>
              <w:spacing w:after="120"/>
              <w:jc w:val="center"/>
              <w:rPr>
                <w:rFonts w:ascii="GHEA Grapalat" w:hAnsi="GHEA Grapalat"/>
                <w:sz w:val="16"/>
                <w:szCs w:val="16"/>
                <w:lang w:val="ru-RU"/>
              </w:rPr>
            </w:pPr>
            <w:r w:rsidRPr="0004575A">
              <w:rPr>
                <w:rFonts w:ascii="GHEA Grapalat" w:hAnsi="GHEA Grapalat"/>
                <w:sz w:val="16"/>
                <w:szCs w:val="16"/>
              </w:rPr>
              <w:t>30.03.2020</w:t>
            </w:r>
          </w:p>
        </w:tc>
      </w:tr>
    </w:tbl>
    <w:p w:rsidR="00CC66D4" w:rsidRPr="00CC66D4" w:rsidRDefault="00CC66D4" w:rsidP="00CC66D4">
      <w:pPr>
        <w:rPr>
          <w:lang w:val="ru-RU"/>
        </w:rPr>
      </w:pPr>
    </w:p>
    <w:tbl>
      <w:tblPr>
        <w:tblW w:w="0" w:type="auto"/>
        <w:jc w:val="center"/>
        <w:tblLook w:val="0000"/>
      </w:tblPr>
      <w:tblGrid>
        <w:gridCol w:w="4536"/>
        <w:gridCol w:w="760"/>
        <w:gridCol w:w="4343"/>
      </w:tblGrid>
      <w:tr w:rsidR="00CC66D4" w:rsidRPr="00AA5BD2" w:rsidTr="004D63EA">
        <w:trPr>
          <w:jc w:val="center"/>
        </w:trPr>
        <w:tc>
          <w:tcPr>
            <w:tcW w:w="4536" w:type="dxa"/>
          </w:tcPr>
          <w:p w:rsidR="00CC66D4" w:rsidRPr="00AA5BD2" w:rsidRDefault="00CC66D4" w:rsidP="004D63EA">
            <w:pPr>
              <w:widowControl w:val="0"/>
              <w:spacing w:after="160" w:line="360" w:lineRule="auto"/>
              <w:jc w:val="center"/>
              <w:rPr>
                <w:rFonts w:ascii="GHEA Grapalat" w:hAnsi="GHEA Grapalat" w:cs="Sylfaen"/>
                <w:b/>
                <w:bCs/>
              </w:rPr>
            </w:pPr>
            <w:r w:rsidRPr="00AA5BD2">
              <w:rPr>
                <w:rFonts w:ascii="GHEA Grapalat" w:hAnsi="GHEA Grapalat"/>
                <w:b/>
              </w:rPr>
              <w:t>ПОКУПАТЕЛЬ</w:t>
            </w:r>
          </w:p>
          <w:p w:rsidR="00CC66D4" w:rsidRPr="00AA5BD2" w:rsidRDefault="00CC66D4" w:rsidP="004D63EA">
            <w:pPr>
              <w:widowControl w:val="0"/>
              <w:jc w:val="center"/>
              <w:rPr>
                <w:rFonts w:ascii="GHEA Grapalat" w:hAnsi="GHEA Grapalat"/>
              </w:rPr>
            </w:pPr>
            <w:r w:rsidRPr="00AA5BD2">
              <w:rPr>
                <w:rFonts w:ascii="GHEA Grapalat" w:hAnsi="GHEA Grapalat"/>
              </w:rPr>
              <w:lastRenderedPageBreak/>
              <w:t>________________________________</w:t>
            </w:r>
          </w:p>
          <w:p w:rsidR="00CC66D4" w:rsidRPr="00AA5BD2" w:rsidRDefault="00CC66D4" w:rsidP="004D63EA">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CC66D4" w:rsidRPr="00AA5BD2" w:rsidRDefault="00CC66D4" w:rsidP="004D63EA">
            <w:pPr>
              <w:widowControl w:val="0"/>
              <w:spacing w:after="160" w:line="360" w:lineRule="auto"/>
              <w:jc w:val="center"/>
              <w:rPr>
                <w:rFonts w:ascii="GHEA Grapalat" w:hAnsi="GHEA Grapalat"/>
              </w:rPr>
            </w:pPr>
            <w:r w:rsidRPr="00AA5BD2">
              <w:rPr>
                <w:rFonts w:ascii="GHEA Grapalat" w:hAnsi="GHEA Grapalat"/>
              </w:rPr>
              <w:t>М. П.</w:t>
            </w:r>
          </w:p>
        </w:tc>
        <w:tc>
          <w:tcPr>
            <w:tcW w:w="760" w:type="dxa"/>
          </w:tcPr>
          <w:p w:rsidR="00CC66D4" w:rsidRPr="00AA5BD2" w:rsidRDefault="00CC66D4" w:rsidP="004D63EA">
            <w:pPr>
              <w:widowControl w:val="0"/>
              <w:spacing w:after="160" w:line="360" w:lineRule="auto"/>
              <w:jc w:val="center"/>
              <w:rPr>
                <w:rFonts w:ascii="GHEA Grapalat" w:hAnsi="GHEA Grapalat"/>
              </w:rPr>
            </w:pPr>
          </w:p>
        </w:tc>
        <w:tc>
          <w:tcPr>
            <w:tcW w:w="4343" w:type="dxa"/>
          </w:tcPr>
          <w:p w:rsidR="00CC66D4" w:rsidRPr="00AA5BD2" w:rsidRDefault="00CC66D4" w:rsidP="004D63EA">
            <w:pPr>
              <w:widowControl w:val="0"/>
              <w:spacing w:after="160" w:line="360" w:lineRule="auto"/>
              <w:jc w:val="center"/>
              <w:rPr>
                <w:rFonts w:ascii="GHEA Grapalat" w:hAnsi="GHEA Grapalat" w:cs="Sylfaen"/>
                <w:b/>
                <w:bCs/>
              </w:rPr>
            </w:pPr>
            <w:r w:rsidRPr="00AA5BD2">
              <w:rPr>
                <w:rFonts w:ascii="GHEA Grapalat" w:hAnsi="GHEA Grapalat"/>
                <w:b/>
              </w:rPr>
              <w:t>ПРОДАВЕЦ</w:t>
            </w:r>
          </w:p>
          <w:p w:rsidR="00CC66D4" w:rsidRPr="00AA5BD2" w:rsidRDefault="00CC66D4" w:rsidP="004D63EA">
            <w:pPr>
              <w:widowControl w:val="0"/>
              <w:jc w:val="center"/>
              <w:rPr>
                <w:rFonts w:ascii="GHEA Grapalat" w:hAnsi="GHEA Grapalat"/>
              </w:rPr>
            </w:pPr>
            <w:r w:rsidRPr="00AA5BD2">
              <w:rPr>
                <w:rFonts w:ascii="GHEA Grapalat" w:hAnsi="GHEA Grapalat"/>
              </w:rPr>
              <w:lastRenderedPageBreak/>
              <w:t>__________________________</w:t>
            </w:r>
          </w:p>
          <w:p w:rsidR="00CC66D4" w:rsidRPr="00AA5BD2" w:rsidRDefault="00CC66D4" w:rsidP="004D63EA">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CC66D4" w:rsidRPr="00AA5BD2" w:rsidRDefault="00CC66D4" w:rsidP="004D63EA">
            <w:pPr>
              <w:widowControl w:val="0"/>
              <w:spacing w:after="160" w:line="360" w:lineRule="auto"/>
              <w:jc w:val="center"/>
              <w:rPr>
                <w:rFonts w:ascii="GHEA Grapalat" w:hAnsi="GHEA Grapalat"/>
              </w:rPr>
            </w:pPr>
            <w:r w:rsidRPr="00AA5BD2">
              <w:rPr>
                <w:rFonts w:ascii="GHEA Grapalat" w:hAnsi="GHEA Grapalat"/>
              </w:rPr>
              <w:t>М. П.</w:t>
            </w:r>
          </w:p>
        </w:tc>
      </w:tr>
    </w:tbl>
    <w:p w:rsidR="00CC66D4" w:rsidRPr="00AA5BD2" w:rsidRDefault="00CC66D4" w:rsidP="00CC66D4">
      <w:pPr>
        <w:widowControl w:val="0"/>
        <w:spacing w:after="160" w:line="360" w:lineRule="auto"/>
        <w:jc w:val="center"/>
        <w:rPr>
          <w:rFonts w:ascii="GHEA Grapalat" w:hAnsi="GHEA Grapalat"/>
        </w:rPr>
      </w:pPr>
    </w:p>
    <w:p w:rsidR="00CC66D4" w:rsidRPr="00AA5BD2" w:rsidRDefault="00CC66D4" w:rsidP="00CC66D4">
      <w:pPr>
        <w:widowControl w:val="0"/>
        <w:spacing w:after="160" w:line="360" w:lineRule="auto"/>
        <w:jc w:val="center"/>
        <w:rPr>
          <w:rFonts w:ascii="GHEA Grapalat" w:hAnsi="GHEA Grapalat"/>
        </w:rPr>
      </w:pPr>
    </w:p>
    <w:p w:rsidR="00CC66D4" w:rsidRPr="00AA5BD2" w:rsidRDefault="00CC66D4" w:rsidP="00CC66D4">
      <w:pPr>
        <w:widowControl w:val="0"/>
        <w:spacing w:after="160" w:line="360" w:lineRule="auto"/>
        <w:jc w:val="center"/>
        <w:rPr>
          <w:rFonts w:ascii="GHEA Grapalat" w:hAnsi="GHEA Grapalat"/>
        </w:rPr>
      </w:pPr>
      <w:r w:rsidRPr="00AA5BD2">
        <w:rPr>
          <w:rFonts w:ascii="GHEA Grapalat" w:hAnsi="GHEA Grapalat"/>
        </w:rPr>
        <w:br w:type="page"/>
      </w:r>
    </w:p>
    <w:p w:rsidR="00CC66D4" w:rsidRPr="00AA5BD2" w:rsidRDefault="00CC66D4" w:rsidP="00CC66D4">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CC66D4" w:rsidRPr="00CC66D4" w:rsidRDefault="00CC66D4" w:rsidP="00CC66D4">
      <w:pPr>
        <w:widowControl w:val="0"/>
        <w:spacing w:after="160" w:line="360" w:lineRule="auto"/>
        <w:jc w:val="right"/>
        <w:rPr>
          <w:rFonts w:ascii="GHEA Grapalat" w:hAnsi="GHEA Grapalat"/>
          <w:i/>
          <w:lang w:val="ru-RU"/>
        </w:rPr>
      </w:pPr>
      <w:r w:rsidRPr="00CC66D4">
        <w:rPr>
          <w:rFonts w:ascii="GHEA Grapalat" w:hAnsi="GHEA Grapalat"/>
          <w:i/>
          <w:lang w:val="ru-RU"/>
        </w:rPr>
        <w:t xml:space="preserve">к Договору под кодом </w:t>
      </w:r>
      <w:r w:rsidRPr="00CC66D4">
        <w:rPr>
          <w:rFonts w:ascii="GHEA Grapalat" w:hAnsi="GHEA Grapalat"/>
          <w:i/>
          <w:lang w:val="ru-RU"/>
        </w:rPr>
        <w:br/>
        <w:t>заключенному "</w:t>
      </w:r>
      <w:r w:rsidRPr="00CC66D4">
        <w:rPr>
          <w:rFonts w:ascii="GHEA Grapalat" w:hAnsi="GHEA Grapalat"/>
          <w:i/>
          <w:lang w:val="ru-RU"/>
        </w:rPr>
        <w:tab/>
        <w:t>"</w:t>
      </w:r>
      <w:r w:rsidRPr="00CC66D4">
        <w:rPr>
          <w:rFonts w:ascii="GHEA Grapalat" w:hAnsi="GHEA Grapalat"/>
          <w:i/>
          <w:lang w:val="ru-RU"/>
        </w:rPr>
        <w:tab/>
        <w:t>20</w:t>
      </w:r>
      <w:r w:rsidRPr="00CC66D4">
        <w:rPr>
          <w:rFonts w:ascii="GHEA Grapalat" w:hAnsi="GHEA Grapalat"/>
          <w:i/>
          <w:lang w:val="ru-RU"/>
        </w:rPr>
        <w:tab/>
        <w:t>г.</w:t>
      </w:r>
    </w:p>
    <w:p w:rsidR="00CC66D4" w:rsidRPr="00CC66D4" w:rsidRDefault="00CC66D4" w:rsidP="00CC66D4">
      <w:pPr>
        <w:widowControl w:val="0"/>
        <w:tabs>
          <w:tab w:val="left" w:pos="9540"/>
        </w:tabs>
        <w:spacing w:after="160" w:line="360" w:lineRule="auto"/>
        <w:rPr>
          <w:rFonts w:ascii="GHEA Grapalat" w:hAnsi="GHEA Grapalat"/>
          <w:lang w:val="ru-RU"/>
        </w:rPr>
      </w:pPr>
    </w:p>
    <w:p w:rsidR="00CC66D4" w:rsidRPr="00AA5BD2" w:rsidRDefault="00CC66D4" w:rsidP="00CC66D4">
      <w:pPr>
        <w:widowControl w:val="0"/>
        <w:spacing w:after="160" w:line="360" w:lineRule="auto"/>
        <w:jc w:val="center"/>
        <w:rPr>
          <w:rFonts w:ascii="GHEA Grapalat" w:hAnsi="GHEA Grapalat"/>
        </w:rPr>
      </w:pPr>
      <w:r w:rsidRPr="00AA5BD2">
        <w:rPr>
          <w:rFonts w:ascii="GHEA Grapalat" w:hAnsi="GHEA Grapalat"/>
        </w:rPr>
        <w:t>ГРАФИК ОПЛАТЫ</w:t>
      </w:r>
      <w:r w:rsidRPr="00AA5BD2">
        <w:rPr>
          <w:rStyle w:val="af6"/>
          <w:rFonts w:ascii="GHEA Grapalat" w:hAnsi="GHEA Grapalat"/>
        </w:rPr>
        <w:footnoteReference w:customMarkFollows="1" w:id="27"/>
        <w:sym w:font="Symbol" w:char="F02A"/>
      </w:r>
    </w:p>
    <w:p w:rsidR="00CC66D4" w:rsidRPr="00AA5BD2" w:rsidRDefault="00CC66D4" w:rsidP="00CC66D4">
      <w:pPr>
        <w:widowControl w:val="0"/>
        <w:spacing w:after="160" w:line="360" w:lineRule="auto"/>
        <w:jc w:val="right"/>
        <w:rPr>
          <w:rFonts w:ascii="GHEA Grapalat" w:hAnsi="GHEA Grapalat"/>
        </w:rPr>
      </w:pPr>
      <w:r w:rsidRPr="00AA5BD2">
        <w:rPr>
          <w:rFonts w:ascii="GHEA Grapalat" w:hAnsi="GHEA Grapalat"/>
        </w:rPr>
        <w:t>драмов РА</w:t>
      </w: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6"/>
        <w:gridCol w:w="1735"/>
        <w:gridCol w:w="1670"/>
        <w:gridCol w:w="712"/>
        <w:gridCol w:w="830"/>
        <w:gridCol w:w="548"/>
        <w:gridCol w:w="706"/>
        <w:gridCol w:w="661"/>
        <w:gridCol w:w="597"/>
        <w:gridCol w:w="587"/>
        <w:gridCol w:w="654"/>
        <w:gridCol w:w="857"/>
        <w:gridCol w:w="781"/>
        <w:gridCol w:w="720"/>
        <w:gridCol w:w="792"/>
        <w:gridCol w:w="1233"/>
      </w:tblGrid>
      <w:tr w:rsidR="00CC66D4" w:rsidRPr="00AA5BD2" w:rsidTr="004D63EA">
        <w:trPr>
          <w:jc w:val="center"/>
        </w:trPr>
        <w:tc>
          <w:tcPr>
            <w:tcW w:w="14709" w:type="dxa"/>
            <w:gridSpan w:val="16"/>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CC66D4" w:rsidRPr="00FC0AA3" w:rsidTr="004D63EA">
        <w:trPr>
          <w:jc w:val="center"/>
        </w:trPr>
        <w:tc>
          <w:tcPr>
            <w:tcW w:w="1652" w:type="dxa"/>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807" w:type="dxa"/>
            <w:vAlign w:val="center"/>
          </w:tcPr>
          <w:p w:rsidR="00CC66D4" w:rsidRPr="00CC66D4" w:rsidRDefault="00CC66D4" w:rsidP="004D63EA">
            <w:pPr>
              <w:widowControl w:val="0"/>
              <w:autoSpaceDE w:val="0"/>
              <w:autoSpaceDN w:val="0"/>
              <w:adjustRightInd w:val="0"/>
              <w:spacing w:after="120"/>
              <w:jc w:val="center"/>
              <w:rPr>
                <w:rFonts w:ascii="GHEA Grapalat" w:hAnsi="GHEA Grapalat"/>
                <w:sz w:val="16"/>
                <w:szCs w:val="16"/>
                <w:lang w:val="ru-RU"/>
              </w:rPr>
            </w:pPr>
            <w:r w:rsidRPr="00CC66D4">
              <w:rPr>
                <w:rFonts w:ascii="GHEA Grapalat" w:hAnsi="GHEA Grapalat"/>
                <w:sz w:val="16"/>
                <w:szCs w:val="16"/>
                <w:lang w:val="ru-RU"/>
              </w:rPr>
              <w:t>промежуточный код, предусмотренный планом закупок по классификации ЕЗК (</w:t>
            </w:r>
            <w:r w:rsidRPr="00AA5BD2">
              <w:rPr>
                <w:rFonts w:ascii="GHEA Grapalat" w:hAnsi="GHEA Grapalat"/>
                <w:sz w:val="16"/>
                <w:szCs w:val="16"/>
              </w:rPr>
              <w:t>CPV</w:t>
            </w:r>
            <w:r w:rsidRPr="00CC66D4">
              <w:rPr>
                <w:rFonts w:ascii="GHEA Grapalat" w:hAnsi="GHEA Grapalat"/>
                <w:sz w:val="16"/>
                <w:szCs w:val="16"/>
                <w:lang w:val="ru-RU"/>
              </w:rPr>
              <w:t>)</w:t>
            </w:r>
          </w:p>
        </w:tc>
        <w:tc>
          <w:tcPr>
            <w:tcW w:w="1551" w:type="dxa"/>
            <w:vAlign w:val="center"/>
          </w:tcPr>
          <w:p w:rsidR="00CC66D4" w:rsidRPr="00AA5BD2" w:rsidRDefault="00CC66D4" w:rsidP="004D63EA">
            <w:pPr>
              <w:widowControl w:val="0"/>
              <w:spacing w:after="120"/>
              <w:jc w:val="center"/>
              <w:rPr>
                <w:rFonts w:ascii="GHEA Grapalat" w:hAnsi="GHEA Grapalat"/>
                <w:sz w:val="16"/>
                <w:szCs w:val="16"/>
              </w:rPr>
            </w:pPr>
            <w:r w:rsidRPr="00AA5BD2">
              <w:rPr>
                <w:rFonts w:ascii="GHEA Grapalat" w:hAnsi="GHEA Grapalat"/>
                <w:sz w:val="16"/>
                <w:szCs w:val="16"/>
              </w:rPr>
              <w:t>наименование</w:t>
            </w:r>
          </w:p>
        </w:tc>
        <w:tc>
          <w:tcPr>
            <w:tcW w:w="9699" w:type="dxa"/>
            <w:gridSpan w:val="13"/>
            <w:vAlign w:val="center"/>
          </w:tcPr>
          <w:p w:rsidR="00CC66D4" w:rsidRPr="00CC66D4" w:rsidRDefault="00CC66D4" w:rsidP="004D63EA">
            <w:pPr>
              <w:widowControl w:val="0"/>
              <w:spacing w:after="120"/>
              <w:jc w:val="center"/>
              <w:rPr>
                <w:rFonts w:ascii="GHEA Grapalat" w:hAnsi="GHEA Grapalat"/>
                <w:sz w:val="16"/>
                <w:szCs w:val="16"/>
                <w:lang w:val="ru-RU"/>
              </w:rPr>
            </w:pPr>
            <w:r w:rsidRPr="00CC66D4">
              <w:rPr>
                <w:rFonts w:ascii="GHEA Grapalat" w:hAnsi="GHEA Grapalat"/>
                <w:sz w:val="16"/>
                <w:szCs w:val="16"/>
                <w:lang w:val="ru-RU"/>
              </w:rPr>
              <w:t>Оплату товара предусматривается произвести в 20  г., по месяцам, в том числе</w:t>
            </w:r>
            <w:r w:rsidRPr="00AA5BD2">
              <w:rPr>
                <w:rStyle w:val="af6"/>
                <w:rFonts w:ascii="GHEA Grapalat" w:hAnsi="GHEA Grapalat"/>
                <w:sz w:val="16"/>
                <w:szCs w:val="16"/>
              </w:rPr>
              <w:footnoteReference w:customMarkFollows="1" w:id="28"/>
              <w:sym w:font="Symbol" w:char="F02A"/>
            </w:r>
            <w:r w:rsidRPr="00AA5BD2">
              <w:rPr>
                <w:rStyle w:val="af6"/>
                <w:rFonts w:ascii="GHEA Grapalat" w:hAnsi="GHEA Grapalat"/>
                <w:sz w:val="16"/>
                <w:szCs w:val="16"/>
              </w:rPr>
              <w:sym w:font="Symbol" w:char="F02A"/>
            </w:r>
          </w:p>
        </w:tc>
      </w:tr>
      <w:tr w:rsidR="00CC66D4" w:rsidRPr="00AA5BD2" w:rsidTr="004D63EA">
        <w:trPr>
          <w:trHeight w:val="1538"/>
          <w:jc w:val="center"/>
        </w:trPr>
        <w:tc>
          <w:tcPr>
            <w:tcW w:w="1652" w:type="dxa"/>
            <w:vAlign w:val="center"/>
          </w:tcPr>
          <w:p w:rsidR="00CC66D4" w:rsidRPr="00CC66D4" w:rsidRDefault="00CC66D4" w:rsidP="004D63EA">
            <w:pPr>
              <w:widowControl w:val="0"/>
              <w:spacing w:after="120"/>
              <w:jc w:val="center"/>
              <w:rPr>
                <w:rFonts w:ascii="GHEA Grapalat" w:hAnsi="GHEA Grapalat"/>
                <w:sz w:val="16"/>
                <w:szCs w:val="16"/>
                <w:lang w:val="ru-RU"/>
              </w:rPr>
            </w:pPr>
          </w:p>
        </w:tc>
        <w:tc>
          <w:tcPr>
            <w:tcW w:w="1807" w:type="dxa"/>
            <w:vAlign w:val="center"/>
          </w:tcPr>
          <w:p w:rsidR="00CC66D4" w:rsidRPr="00CC66D4" w:rsidRDefault="00CC66D4" w:rsidP="004D63EA">
            <w:pPr>
              <w:widowControl w:val="0"/>
              <w:spacing w:after="120"/>
              <w:jc w:val="center"/>
              <w:rPr>
                <w:rFonts w:ascii="GHEA Grapalat" w:hAnsi="GHEA Grapalat"/>
                <w:sz w:val="16"/>
                <w:szCs w:val="16"/>
                <w:lang w:val="ru-RU"/>
              </w:rPr>
            </w:pPr>
          </w:p>
        </w:tc>
        <w:tc>
          <w:tcPr>
            <w:tcW w:w="1551" w:type="dxa"/>
            <w:vAlign w:val="center"/>
          </w:tcPr>
          <w:p w:rsidR="00CC66D4" w:rsidRPr="00CC66D4" w:rsidRDefault="00CC66D4" w:rsidP="004D63EA">
            <w:pPr>
              <w:widowControl w:val="0"/>
              <w:spacing w:after="120"/>
              <w:jc w:val="center"/>
              <w:rPr>
                <w:rFonts w:ascii="GHEA Grapalat" w:hAnsi="GHEA Grapalat"/>
                <w:sz w:val="16"/>
                <w:szCs w:val="16"/>
                <w:lang w:val="ru-RU"/>
              </w:rPr>
            </w:pPr>
          </w:p>
        </w:tc>
        <w:tc>
          <w:tcPr>
            <w:tcW w:w="712" w:type="dxa"/>
            <w:vAlign w:val="center"/>
          </w:tcPr>
          <w:p w:rsidR="00CC66D4" w:rsidRPr="00AA5BD2" w:rsidRDefault="00CC66D4" w:rsidP="004D63EA">
            <w:pPr>
              <w:widowControl w:val="0"/>
              <w:autoSpaceDE w:val="0"/>
              <w:autoSpaceDN w:val="0"/>
              <w:adjustRightInd w:val="0"/>
              <w:spacing w:after="120"/>
              <w:ind w:right="-7"/>
              <w:jc w:val="center"/>
              <w:rPr>
                <w:rFonts w:ascii="GHEA Grapalat" w:hAnsi="GHEA Grapalat"/>
                <w:sz w:val="16"/>
                <w:szCs w:val="16"/>
              </w:rPr>
            </w:pPr>
            <w:r w:rsidRPr="00AA5BD2">
              <w:rPr>
                <w:rFonts w:ascii="GHEA Grapalat" w:hAnsi="GHEA Grapalat"/>
                <w:sz w:val="16"/>
                <w:szCs w:val="16"/>
              </w:rPr>
              <w:t>январь</w:t>
            </w:r>
          </w:p>
        </w:tc>
        <w:tc>
          <w:tcPr>
            <w:tcW w:w="830" w:type="dxa"/>
            <w:vAlign w:val="center"/>
          </w:tcPr>
          <w:p w:rsidR="00CC66D4" w:rsidRPr="00AA5BD2" w:rsidRDefault="00CC66D4" w:rsidP="004D63EA">
            <w:pPr>
              <w:widowControl w:val="0"/>
              <w:autoSpaceDE w:val="0"/>
              <w:autoSpaceDN w:val="0"/>
              <w:adjustRightInd w:val="0"/>
              <w:spacing w:after="120"/>
              <w:ind w:right="-7"/>
              <w:jc w:val="center"/>
              <w:rPr>
                <w:rFonts w:ascii="GHEA Grapalat" w:hAnsi="GHEA Grapalat" w:cs="Sylfaen"/>
                <w:sz w:val="16"/>
                <w:szCs w:val="16"/>
              </w:rPr>
            </w:pPr>
            <w:r w:rsidRPr="00AA5BD2">
              <w:rPr>
                <w:rFonts w:ascii="GHEA Grapalat" w:hAnsi="GHEA Grapalat"/>
                <w:sz w:val="16"/>
                <w:szCs w:val="16"/>
              </w:rPr>
              <w:t>февраль</w:t>
            </w:r>
          </w:p>
        </w:tc>
        <w:tc>
          <w:tcPr>
            <w:tcW w:w="548" w:type="dxa"/>
            <w:vAlign w:val="center"/>
          </w:tcPr>
          <w:p w:rsidR="00CC66D4" w:rsidRPr="00AA5BD2" w:rsidRDefault="00CC66D4" w:rsidP="004D63EA">
            <w:pPr>
              <w:widowControl w:val="0"/>
              <w:spacing w:after="120"/>
              <w:ind w:right="-7"/>
              <w:jc w:val="center"/>
              <w:rPr>
                <w:rFonts w:ascii="GHEA Grapalat" w:hAnsi="GHEA Grapalat"/>
                <w:sz w:val="16"/>
                <w:szCs w:val="16"/>
              </w:rPr>
            </w:pPr>
            <w:r w:rsidRPr="00AA5BD2">
              <w:rPr>
                <w:rFonts w:ascii="GHEA Grapalat" w:hAnsi="GHEA Grapalat"/>
                <w:sz w:val="16"/>
                <w:szCs w:val="16"/>
              </w:rPr>
              <w:t>март</w:t>
            </w:r>
          </w:p>
        </w:tc>
        <w:tc>
          <w:tcPr>
            <w:tcW w:w="706" w:type="dxa"/>
            <w:vAlign w:val="center"/>
          </w:tcPr>
          <w:p w:rsidR="00CC66D4" w:rsidRPr="00AA5BD2" w:rsidRDefault="00CC66D4" w:rsidP="004D63EA">
            <w:pPr>
              <w:widowControl w:val="0"/>
              <w:spacing w:after="120"/>
              <w:ind w:right="-7"/>
              <w:jc w:val="center"/>
              <w:rPr>
                <w:rFonts w:ascii="GHEA Grapalat" w:hAnsi="GHEA Grapalat" w:cs="Sylfaen"/>
                <w:sz w:val="16"/>
                <w:szCs w:val="16"/>
              </w:rPr>
            </w:pPr>
            <w:r w:rsidRPr="00AA5BD2">
              <w:rPr>
                <w:rFonts w:ascii="GHEA Grapalat" w:hAnsi="GHEA Grapalat"/>
                <w:sz w:val="16"/>
                <w:szCs w:val="16"/>
              </w:rPr>
              <w:t>апрель</w:t>
            </w:r>
          </w:p>
        </w:tc>
        <w:tc>
          <w:tcPr>
            <w:tcW w:w="723" w:type="dxa"/>
            <w:vAlign w:val="center"/>
          </w:tcPr>
          <w:p w:rsidR="00CC66D4" w:rsidRPr="00AA5BD2" w:rsidRDefault="00CC66D4" w:rsidP="004D63EA">
            <w:pPr>
              <w:widowControl w:val="0"/>
              <w:spacing w:after="120"/>
              <w:ind w:right="-7"/>
              <w:jc w:val="center"/>
              <w:rPr>
                <w:rFonts w:ascii="GHEA Grapalat" w:hAnsi="GHEA Grapalat"/>
                <w:sz w:val="16"/>
                <w:szCs w:val="16"/>
              </w:rPr>
            </w:pPr>
            <w:r w:rsidRPr="00AA5BD2">
              <w:rPr>
                <w:rFonts w:ascii="GHEA Grapalat" w:hAnsi="GHEA Grapalat"/>
                <w:sz w:val="16"/>
                <w:szCs w:val="16"/>
              </w:rPr>
              <w:t>май</w:t>
            </w:r>
          </w:p>
        </w:tc>
        <w:tc>
          <w:tcPr>
            <w:tcW w:w="351" w:type="dxa"/>
            <w:vAlign w:val="center"/>
          </w:tcPr>
          <w:p w:rsidR="00CC66D4" w:rsidRPr="00AA5BD2" w:rsidRDefault="00CC66D4" w:rsidP="004D63EA">
            <w:pPr>
              <w:widowControl w:val="0"/>
              <w:spacing w:after="120"/>
              <w:ind w:right="-7"/>
              <w:jc w:val="center"/>
              <w:rPr>
                <w:rFonts w:ascii="GHEA Grapalat" w:hAnsi="GHEA Grapalat"/>
                <w:sz w:val="16"/>
                <w:szCs w:val="16"/>
              </w:rPr>
            </w:pPr>
            <w:r w:rsidRPr="00AA5BD2">
              <w:rPr>
                <w:rFonts w:ascii="GHEA Grapalat" w:hAnsi="GHEA Grapalat"/>
                <w:sz w:val="16"/>
                <w:szCs w:val="16"/>
              </w:rPr>
              <w:t>июнь</w:t>
            </w:r>
          </w:p>
        </w:tc>
        <w:tc>
          <w:tcPr>
            <w:tcW w:w="587" w:type="dxa"/>
            <w:vAlign w:val="center"/>
          </w:tcPr>
          <w:p w:rsidR="00CC66D4" w:rsidRPr="00AA5BD2" w:rsidRDefault="00CC66D4" w:rsidP="004D63EA">
            <w:pPr>
              <w:widowControl w:val="0"/>
              <w:spacing w:after="120"/>
              <w:ind w:right="-7"/>
              <w:jc w:val="center"/>
              <w:rPr>
                <w:rFonts w:ascii="GHEA Grapalat" w:hAnsi="GHEA Grapalat"/>
                <w:sz w:val="16"/>
                <w:szCs w:val="16"/>
              </w:rPr>
            </w:pPr>
            <w:r w:rsidRPr="00AA5BD2">
              <w:rPr>
                <w:rFonts w:ascii="GHEA Grapalat" w:hAnsi="GHEA Grapalat"/>
                <w:sz w:val="16"/>
                <w:szCs w:val="16"/>
              </w:rPr>
              <w:t>июль</w:t>
            </w:r>
          </w:p>
        </w:tc>
        <w:tc>
          <w:tcPr>
            <w:tcW w:w="654" w:type="dxa"/>
            <w:vAlign w:val="center"/>
          </w:tcPr>
          <w:p w:rsidR="00CC66D4" w:rsidRPr="00AA5BD2" w:rsidRDefault="00CC66D4" w:rsidP="004D63EA">
            <w:pPr>
              <w:widowControl w:val="0"/>
              <w:spacing w:after="120"/>
              <w:ind w:right="-7"/>
              <w:jc w:val="center"/>
              <w:rPr>
                <w:rFonts w:ascii="GHEA Grapalat" w:hAnsi="GHEA Grapalat"/>
                <w:sz w:val="16"/>
                <w:szCs w:val="16"/>
              </w:rPr>
            </w:pPr>
            <w:r w:rsidRPr="00AA5BD2">
              <w:rPr>
                <w:rFonts w:ascii="GHEA Grapalat" w:hAnsi="GHEA Grapalat"/>
                <w:sz w:val="16"/>
                <w:szCs w:val="16"/>
              </w:rPr>
              <w:t>август</w:t>
            </w:r>
          </w:p>
        </w:tc>
        <w:tc>
          <w:tcPr>
            <w:tcW w:w="857" w:type="dxa"/>
            <w:vAlign w:val="center"/>
          </w:tcPr>
          <w:p w:rsidR="00CC66D4" w:rsidRPr="00AA5BD2" w:rsidRDefault="00CC66D4" w:rsidP="004D63EA">
            <w:pPr>
              <w:widowControl w:val="0"/>
              <w:spacing w:after="120"/>
              <w:ind w:right="-7"/>
              <w:jc w:val="center"/>
              <w:rPr>
                <w:rFonts w:ascii="GHEA Grapalat" w:hAnsi="GHEA Grapalat"/>
                <w:sz w:val="16"/>
                <w:szCs w:val="16"/>
              </w:rPr>
            </w:pPr>
            <w:r w:rsidRPr="00AA5BD2">
              <w:rPr>
                <w:rFonts w:ascii="GHEA Grapalat" w:hAnsi="GHEA Grapalat"/>
                <w:sz w:val="16"/>
                <w:szCs w:val="16"/>
              </w:rPr>
              <w:t>сентябрь</w:t>
            </w:r>
          </w:p>
        </w:tc>
        <w:tc>
          <w:tcPr>
            <w:tcW w:w="781" w:type="dxa"/>
            <w:vAlign w:val="center"/>
          </w:tcPr>
          <w:p w:rsidR="00CC66D4" w:rsidRPr="00AA5BD2" w:rsidRDefault="00CC66D4" w:rsidP="004D63EA">
            <w:pPr>
              <w:widowControl w:val="0"/>
              <w:spacing w:after="120"/>
              <w:ind w:right="-7"/>
              <w:jc w:val="center"/>
              <w:rPr>
                <w:rFonts w:ascii="GHEA Grapalat" w:hAnsi="GHEA Grapalat"/>
                <w:sz w:val="16"/>
                <w:szCs w:val="16"/>
              </w:rPr>
            </w:pPr>
            <w:r w:rsidRPr="00AA5BD2">
              <w:rPr>
                <w:rFonts w:ascii="GHEA Grapalat" w:hAnsi="GHEA Grapalat"/>
                <w:sz w:val="16"/>
                <w:szCs w:val="16"/>
              </w:rPr>
              <w:t>октябрь</w:t>
            </w:r>
          </w:p>
        </w:tc>
        <w:tc>
          <w:tcPr>
            <w:tcW w:w="720" w:type="dxa"/>
            <w:vAlign w:val="center"/>
          </w:tcPr>
          <w:p w:rsidR="00CC66D4" w:rsidRPr="00AA5BD2" w:rsidRDefault="00CC66D4" w:rsidP="004D63EA">
            <w:pPr>
              <w:widowControl w:val="0"/>
              <w:spacing w:after="120"/>
              <w:ind w:right="-7"/>
              <w:jc w:val="center"/>
              <w:rPr>
                <w:rFonts w:ascii="GHEA Grapalat" w:hAnsi="GHEA Grapalat"/>
                <w:sz w:val="16"/>
                <w:szCs w:val="16"/>
              </w:rPr>
            </w:pPr>
            <w:r w:rsidRPr="00AA5BD2">
              <w:rPr>
                <w:rFonts w:ascii="GHEA Grapalat" w:hAnsi="GHEA Grapalat"/>
                <w:sz w:val="16"/>
                <w:szCs w:val="16"/>
              </w:rPr>
              <w:t>ноябрь</w:t>
            </w:r>
          </w:p>
        </w:tc>
        <w:tc>
          <w:tcPr>
            <w:tcW w:w="792" w:type="dxa"/>
            <w:vAlign w:val="center"/>
          </w:tcPr>
          <w:p w:rsidR="00CC66D4" w:rsidRPr="00AA5BD2" w:rsidRDefault="00CC66D4" w:rsidP="004D63EA">
            <w:pPr>
              <w:widowControl w:val="0"/>
              <w:spacing w:after="120"/>
              <w:ind w:right="-7"/>
              <w:jc w:val="center"/>
              <w:rPr>
                <w:rFonts w:ascii="GHEA Grapalat" w:hAnsi="GHEA Grapalat"/>
                <w:sz w:val="16"/>
                <w:szCs w:val="16"/>
              </w:rPr>
            </w:pPr>
            <w:r w:rsidRPr="00AA5BD2">
              <w:rPr>
                <w:rFonts w:ascii="GHEA Grapalat" w:hAnsi="GHEA Grapalat"/>
                <w:sz w:val="16"/>
                <w:szCs w:val="16"/>
              </w:rPr>
              <w:t>декабрь</w:t>
            </w:r>
          </w:p>
        </w:tc>
        <w:tc>
          <w:tcPr>
            <w:tcW w:w="1438" w:type="dxa"/>
            <w:vAlign w:val="center"/>
          </w:tcPr>
          <w:p w:rsidR="00CC66D4" w:rsidRPr="00AA5BD2" w:rsidRDefault="00CC66D4" w:rsidP="004D63EA">
            <w:pPr>
              <w:widowControl w:val="0"/>
              <w:spacing w:after="120"/>
              <w:ind w:right="-1"/>
              <w:jc w:val="center"/>
              <w:rPr>
                <w:rFonts w:ascii="GHEA Grapalat" w:hAnsi="GHEA Grapalat"/>
                <w:sz w:val="16"/>
                <w:szCs w:val="16"/>
              </w:rPr>
            </w:pPr>
            <w:r w:rsidRPr="00AA5BD2">
              <w:rPr>
                <w:rFonts w:ascii="GHEA Grapalat" w:hAnsi="GHEA Grapalat"/>
                <w:sz w:val="16"/>
                <w:szCs w:val="16"/>
              </w:rPr>
              <w:t>Всего</w:t>
            </w:r>
          </w:p>
        </w:tc>
      </w:tr>
      <w:tr w:rsidR="00CC66D4" w:rsidRPr="00AA5BD2" w:rsidTr="004D63EA">
        <w:trPr>
          <w:trHeight w:val="1538"/>
          <w:jc w:val="center"/>
        </w:trPr>
        <w:tc>
          <w:tcPr>
            <w:tcW w:w="1652" w:type="dxa"/>
            <w:vAlign w:val="center"/>
          </w:tcPr>
          <w:p w:rsidR="00CC66D4" w:rsidRPr="00AA5BD2" w:rsidRDefault="00CC66D4" w:rsidP="004D63EA">
            <w:pPr>
              <w:widowControl w:val="0"/>
              <w:spacing w:after="120"/>
              <w:jc w:val="center"/>
              <w:rPr>
                <w:rFonts w:ascii="GHEA Grapalat" w:hAnsi="GHEA Grapalat"/>
                <w:sz w:val="16"/>
                <w:szCs w:val="16"/>
              </w:rPr>
            </w:pPr>
            <w:r>
              <w:rPr>
                <w:rFonts w:ascii="GHEA Grapalat" w:hAnsi="GHEA Grapalat"/>
                <w:sz w:val="16"/>
                <w:szCs w:val="16"/>
              </w:rPr>
              <w:lastRenderedPageBreak/>
              <w:t>1</w:t>
            </w:r>
          </w:p>
        </w:tc>
        <w:tc>
          <w:tcPr>
            <w:tcW w:w="1807" w:type="dxa"/>
            <w:vAlign w:val="center"/>
          </w:tcPr>
          <w:p w:rsidR="00CC66D4" w:rsidRPr="00AA5BD2" w:rsidRDefault="00CC66D4" w:rsidP="004D63EA">
            <w:pPr>
              <w:widowControl w:val="0"/>
              <w:spacing w:after="120"/>
              <w:jc w:val="center"/>
              <w:rPr>
                <w:rFonts w:ascii="GHEA Grapalat" w:hAnsi="GHEA Grapalat"/>
                <w:sz w:val="16"/>
                <w:szCs w:val="16"/>
              </w:rPr>
            </w:pPr>
            <w:r>
              <w:rPr>
                <w:rFonts w:ascii="GHEA Grapalat" w:hAnsi="GHEA Grapalat"/>
                <w:sz w:val="20"/>
              </w:rPr>
              <w:t>39141330</w:t>
            </w:r>
          </w:p>
        </w:tc>
        <w:tc>
          <w:tcPr>
            <w:tcW w:w="1551" w:type="dxa"/>
            <w:vAlign w:val="center"/>
          </w:tcPr>
          <w:p w:rsidR="00CC66D4" w:rsidRPr="00AA5BD2" w:rsidRDefault="00CC66D4" w:rsidP="004D63EA">
            <w:pPr>
              <w:widowControl w:val="0"/>
              <w:spacing w:after="120"/>
              <w:jc w:val="center"/>
              <w:rPr>
                <w:rFonts w:ascii="GHEA Grapalat" w:hAnsi="GHEA Grapalat"/>
                <w:sz w:val="16"/>
                <w:szCs w:val="16"/>
              </w:rPr>
            </w:pPr>
            <w:r w:rsidRPr="00F70ED2">
              <w:rPr>
                <w:rFonts w:ascii="GHEA Grapalat" w:hAnsi="GHEA Grapalat"/>
              </w:rPr>
              <w:t>Столы для зала мероприятий</w:t>
            </w:r>
          </w:p>
        </w:tc>
        <w:tc>
          <w:tcPr>
            <w:tcW w:w="712"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w:t>
            </w:r>
            <w:r w:rsidRPr="00AA5BD2">
              <w:rPr>
                <w:rFonts w:ascii="GHEA Grapalat" w:hAnsi="GHEA Grapalat"/>
                <w:sz w:val="16"/>
                <w:szCs w:val="16"/>
              </w:rPr>
              <w:t>%</w:t>
            </w:r>
          </w:p>
        </w:tc>
        <w:tc>
          <w:tcPr>
            <w:tcW w:w="830"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w:t>
            </w:r>
            <w:r w:rsidRPr="00AA5BD2">
              <w:rPr>
                <w:rFonts w:ascii="GHEA Grapalat" w:hAnsi="GHEA Grapalat"/>
                <w:sz w:val="16"/>
                <w:szCs w:val="16"/>
              </w:rPr>
              <w:t xml:space="preserve"> %</w:t>
            </w:r>
          </w:p>
        </w:tc>
        <w:tc>
          <w:tcPr>
            <w:tcW w:w="548"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06"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23"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351"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587"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654"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857"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81"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20" w:type="dxa"/>
            <w:vAlign w:val="center"/>
          </w:tcPr>
          <w:p w:rsidR="00CC66D4" w:rsidRPr="00AA5BD2" w:rsidRDefault="00CC66D4" w:rsidP="004D63EA">
            <w:pPr>
              <w:widowControl w:val="0"/>
              <w:autoSpaceDE w:val="0"/>
              <w:autoSpaceDN w:val="0"/>
              <w:adjustRightInd w:val="0"/>
              <w:spacing w:after="120"/>
              <w:rPr>
                <w:rFonts w:ascii="GHEA Grapalat" w:hAnsi="GHEA Grapalat" w:cs="Arial"/>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92"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1438"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b/>
                <w:sz w:val="16"/>
                <w:szCs w:val="16"/>
              </w:rPr>
            </w:pPr>
            <w:r>
              <w:rPr>
                <w:rFonts w:ascii="GHEA Grapalat" w:hAnsi="GHEA Grapalat"/>
                <w:sz w:val="16"/>
                <w:szCs w:val="16"/>
              </w:rPr>
              <w:t>100</w:t>
            </w:r>
            <w:r w:rsidRPr="00AA5BD2">
              <w:rPr>
                <w:rFonts w:ascii="GHEA Grapalat" w:hAnsi="GHEA Grapalat"/>
                <w:sz w:val="16"/>
                <w:szCs w:val="16"/>
              </w:rPr>
              <w:t xml:space="preserve"> %</w:t>
            </w:r>
          </w:p>
        </w:tc>
      </w:tr>
      <w:tr w:rsidR="00BF03C1" w:rsidRPr="00AA5BD2" w:rsidTr="004D63EA">
        <w:trPr>
          <w:trHeight w:val="1538"/>
          <w:jc w:val="center"/>
        </w:trPr>
        <w:tc>
          <w:tcPr>
            <w:tcW w:w="1652" w:type="dxa"/>
            <w:vAlign w:val="center"/>
          </w:tcPr>
          <w:p w:rsidR="00BF03C1" w:rsidRDefault="00BF03C1" w:rsidP="004D63EA">
            <w:pPr>
              <w:widowControl w:val="0"/>
              <w:spacing w:after="120"/>
              <w:jc w:val="center"/>
              <w:rPr>
                <w:rFonts w:ascii="GHEA Grapalat" w:hAnsi="GHEA Grapalat"/>
                <w:sz w:val="16"/>
                <w:szCs w:val="16"/>
              </w:rPr>
            </w:pPr>
            <w:r>
              <w:rPr>
                <w:rFonts w:ascii="GHEA Grapalat" w:hAnsi="GHEA Grapalat"/>
                <w:sz w:val="16"/>
                <w:szCs w:val="16"/>
              </w:rPr>
              <w:t>2</w:t>
            </w:r>
          </w:p>
        </w:tc>
        <w:tc>
          <w:tcPr>
            <w:tcW w:w="1807" w:type="dxa"/>
            <w:vAlign w:val="center"/>
          </w:tcPr>
          <w:p w:rsidR="00BF03C1" w:rsidRDefault="00BF03C1" w:rsidP="004D63EA">
            <w:pPr>
              <w:widowControl w:val="0"/>
              <w:spacing w:after="120"/>
              <w:jc w:val="center"/>
              <w:rPr>
                <w:rFonts w:ascii="GHEA Grapalat" w:hAnsi="GHEA Grapalat"/>
                <w:sz w:val="20"/>
              </w:rPr>
            </w:pPr>
            <w:r>
              <w:rPr>
                <w:rFonts w:ascii="GHEA Grapalat" w:hAnsi="GHEA Grapalat"/>
                <w:sz w:val="20"/>
              </w:rPr>
              <w:t>39141330</w:t>
            </w:r>
          </w:p>
        </w:tc>
        <w:tc>
          <w:tcPr>
            <w:tcW w:w="1551" w:type="dxa"/>
            <w:vAlign w:val="center"/>
          </w:tcPr>
          <w:p w:rsidR="00BF03C1" w:rsidRPr="00F70ED2" w:rsidRDefault="00BF03C1" w:rsidP="004D63EA">
            <w:pPr>
              <w:widowControl w:val="0"/>
              <w:spacing w:after="120"/>
              <w:jc w:val="center"/>
              <w:rPr>
                <w:rFonts w:ascii="GHEA Grapalat" w:hAnsi="GHEA Grapalat"/>
              </w:rPr>
            </w:pPr>
            <w:r>
              <w:rPr>
                <w:rFonts w:ascii="GHEA Grapalat" w:hAnsi="GHEA Grapalat"/>
              </w:rPr>
              <w:t>Столы для игрового зала</w:t>
            </w:r>
          </w:p>
        </w:tc>
        <w:tc>
          <w:tcPr>
            <w:tcW w:w="712" w:type="dxa"/>
            <w:vAlign w:val="center"/>
          </w:tcPr>
          <w:p w:rsidR="00BF03C1" w:rsidRPr="00DE1E5A" w:rsidRDefault="00BF03C1" w:rsidP="004D63EA">
            <w:pPr>
              <w:widowControl w:val="0"/>
              <w:autoSpaceDE w:val="0"/>
              <w:autoSpaceDN w:val="0"/>
              <w:adjustRightInd w:val="0"/>
              <w:spacing w:after="120"/>
              <w:jc w:val="center"/>
              <w:rPr>
                <w:rFonts w:ascii="GHEA Grapalat" w:hAnsi="GHEA Grapalat"/>
                <w:sz w:val="20"/>
                <w:lang w:val="pt-BR"/>
              </w:rPr>
            </w:pPr>
            <w:r>
              <w:rPr>
                <w:rFonts w:ascii="GHEA Grapalat" w:hAnsi="GHEA Grapalat"/>
                <w:sz w:val="16"/>
                <w:szCs w:val="16"/>
              </w:rPr>
              <w:t>…</w:t>
            </w:r>
            <w:r w:rsidRPr="00AA5BD2">
              <w:rPr>
                <w:rFonts w:ascii="GHEA Grapalat" w:hAnsi="GHEA Grapalat"/>
                <w:sz w:val="16"/>
                <w:szCs w:val="16"/>
              </w:rPr>
              <w:t>%</w:t>
            </w:r>
          </w:p>
        </w:tc>
        <w:tc>
          <w:tcPr>
            <w:tcW w:w="830"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w:t>
            </w:r>
            <w:r w:rsidRPr="00AA5BD2">
              <w:rPr>
                <w:rFonts w:ascii="GHEA Grapalat" w:hAnsi="GHEA Grapalat"/>
                <w:sz w:val="16"/>
                <w:szCs w:val="16"/>
              </w:rPr>
              <w:t>%</w:t>
            </w:r>
          </w:p>
        </w:tc>
        <w:tc>
          <w:tcPr>
            <w:tcW w:w="548"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06"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23"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351"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587"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654"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857"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81"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20"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92"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1438"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r>
      <w:tr w:rsidR="00CC66D4" w:rsidRPr="00AA5BD2" w:rsidTr="004D63EA">
        <w:trPr>
          <w:trHeight w:val="1538"/>
          <w:jc w:val="center"/>
        </w:trPr>
        <w:tc>
          <w:tcPr>
            <w:tcW w:w="1652" w:type="dxa"/>
            <w:vAlign w:val="center"/>
          </w:tcPr>
          <w:p w:rsidR="00CC66D4" w:rsidRPr="00AA5BD2" w:rsidRDefault="00BF03C1" w:rsidP="004D63EA">
            <w:pPr>
              <w:widowControl w:val="0"/>
              <w:spacing w:after="120"/>
              <w:jc w:val="center"/>
              <w:rPr>
                <w:rFonts w:ascii="GHEA Grapalat" w:hAnsi="GHEA Grapalat"/>
                <w:sz w:val="16"/>
                <w:szCs w:val="16"/>
              </w:rPr>
            </w:pPr>
            <w:r>
              <w:rPr>
                <w:rFonts w:ascii="GHEA Grapalat" w:hAnsi="GHEA Grapalat"/>
                <w:sz w:val="16"/>
                <w:szCs w:val="16"/>
              </w:rPr>
              <w:t>3</w:t>
            </w:r>
          </w:p>
        </w:tc>
        <w:tc>
          <w:tcPr>
            <w:tcW w:w="1807" w:type="dxa"/>
            <w:vAlign w:val="center"/>
          </w:tcPr>
          <w:p w:rsidR="00CC66D4" w:rsidRPr="00AA5BD2" w:rsidRDefault="00CC66D4" w:rsidP="004D63EA">
            <w:pPr>
              <w:widowControl w:val="0"/>
              <w:spacing w:after="120"/>
              <w:jc w:val="center"/>
              <w:rPr>
                <w:rFonts w:ascii="GHEA Grapalat" w:hAnsi="GHEA Grapalat"/>
                <w:sz w:val="16"/>
                <w:szCs w:val="16"/>
              </w:rPr>
            </w:pPr>
            <w:r>
              <w:rPr>
                <w:rFonts w:ascii="GHEA Grapalat" w:hAnsi="GHEA Grapalat"/>
                <w:sz w:val="20"/>
              </w:rPr>
              <w:t>39138110</w:t>
            </w:r>
          </w:p>
        </w:tc>
        <w:tc>
          <w:tcPr>
            <w:tcW w:w="1551" w:type="dxa"/>
            <w:vAlign w:val="center"/>
          </w:tcPr>
          <w:p w:rsidR="00CC66D4" w:rsidRPr="00AA5BD2" w:rsidRDefault="00CC66D4" w:rsidP="004D63EA">
            <w:pPr>
              <w:widowControl w:val="0"/>
              <w:spacing w:after="120"/>
              <w:jc w:val="center"/>
              <w:rPr>
                <w:rFonts w:ascii="GHEA Grapalat" w:hAnsi="GHEA Grapalat"/>
                <w:sz w:val="16"/>
                <w:szCs w:val="16"/>
              </w:rPr>
            </w:pPr>
            <w:r w:rsidRPr="00F70ED2">
              <w:rPr>
                <w:rFonts w:ascii="GHEA Grapalat" w:hAnsi="GHEA Grapalat"/>
              </w:rPr>
              <w:t>Стулья металлические</w:t>
            </w:r>
          </w:p>
        </w:tc>
        <w:tc>
          <w:tcPr>
            <w:tcW w:w="712"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sidRPr="00DE1E5A">
              <w:rPr>
                <w:rFonts w:ascii="GHEA Grapalat" w:hAnsi="GHEA Grapalat"/>
                <w:sz w:val="20"/>
                <w:lang w:val="pt-BR"/>
              </w:rPr>
              <w:t>... %</w:t>
            </w:r>
          </w:p>
        </w:tc>
        <w:tc>
          <w:tcPr>
            <w:tcW w:w="830"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w:t>
            </w:r>
            <w:r w:rsidRPr="00AA5BD2">
              <w:rPr>
                <w:rFonts w:ascii="GHEA Grapalat" w:hAnsi="GHEA Grapalat"/>
                <w:sz w:val="16"/>
                <w:szCs w:val="16"/>
              </w:rPr>
              <w:t xml:space="preserve"> %</w:t>
            </w:r>
          </w:p>
        </w:tc>
        <w:tc>
          <w:tcPr>
            <w:tcW w:w="548"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06"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23"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351"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587"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654"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857"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81"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20"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92"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1438" w:type="dxa"/>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r>
      <w:tr w:rsidR="00BF03C1" w:rsidRPr="00AA5BD2" w:rsidTr="004D63EA">
        <w:trPr>
          <w:trHeight w:val="1538"/>
          <w:jc w:val="center"/>
        </w:trPr>
        <w:tc>
          <w:tcPr>
            <w:tcW w:w="1652" w:type="dxa"/>
            <w:vAlign w:val="center"/>
          </w:tcPr>
          <w:p w:rsidR="00BF03C1" w:rsidRDefault="00BF03C1" w:rsidP="004D63EA">
            <w:pPr>
              <w:widowControl w:val="0"/>
              <w:spacing w:after="120"/>
              <w:jc w:val="center"/>
              <w:rPr>
                <w:rFonts w:ascii="GHEA Grapalat" w:hAnsi="GHEA Grapalat"/>
                <w:sz w:val="16"/>
                <w:szCs w:val="16"/>
              </w:rPr>
            </w:pPr>
            <w:r>
              <w:rPr>
                <w:rFonts w:ascii="GHEA Grapalat" w:hAnsi="GHEA Grapalat"/>
                <w:sz w:val="16"/>
                <w:szCs w:val="16"/>
              </w:rPr>
              <w:t>4</w:t>
            </w:r>
          </w:p>
        </w:tc>
        <w:tc>
          <w:tcPr>
            <w:tcW w:w="1807" w:type="dxa"/>
            <w:vAlign w:val="center"/>
          </w:tcPr>
          <w:p w:rsidR="00BF03C1" w:rsidRDefault="00BF03C1" w:rsidP="004D63EA">
            <w:pPr>
              <w:widowControl w:val="0"/>
              <w:spacing w:after="120"/>
              <w:jc w:val="center"/>
              <w:rPr>
                <w:rFonts w:ascii="GHEA Grapalat" w:hAnsi="GHEA Grapalat"/>
                <w:sz w:val="20"/>
              </w:rPr>
            </w:pPr>
            <w:r>
              <w:rPr>
                <w:rFonts w:ascii="GHEA Grapalat" w:hAnsi="GHEA Grapalat"/>
                <w:sz w:val="20"/>
              </w:rPr>
              <w:t>39131100</w:t>
            </w:r>
          </w:p>
        </w:tc>
        <w:tc>
          <w:tcPr>
            <w:tcW w:w="1551" w:type="dxa"/>
            <w:vAlign w:val="center"/>
          </w:tcPr>
          <w:p w:rsidR="00BF03C1" w:rsidRPr="00F70ED2" w:rsidRDefault="00BF03C1" w:rsidP="004D63EA">
            <w:pPr>
              <w:widowControl w:val="0"/>
              <w:spacing w:after="120"/>
              <w:jc w:val="center"/>
              <w:rPr>
                <w:rFonts w:ascii="GHEA Grapalat" w:hAnsi="GHEA Grapalat"/>
              </w:rPr>
            </w:pPr>
            <w:r>
              <w:rPr>
                <w:rFonts w:ascii="GHEA Grapalat" w:hAnsi="GHEA Grapalat"/>
              </w:rPr>
              <w:t>Полки офисные</w:t>
            </w:r>
          </w:p>
        </w:tc>
        <w:tc>
          <w:tcPr>
            <w:tcW w:w="712" w:type="dxa"/>
            <w:vAlign w:val="center"/>
          </w:tcPr>
          <w:p w:rsidR="00BF03C1" w:rsidRPr="00DE1E5A" w:rsidRDefault="00BF03C1" w:rsidP="004D63EA">
            <w:pPr>
              <w:widowControl w:val="0"/>
              <w:autoSpaceDE w:val="0"/>
              <w:autoSpaceDN w:val="0"/>
              <w:adjustRightInd w:val="0"/>
              <w:spacing w:after="120"/>
              <w:jc w:val="center"/>
              <w:rPr>
                <w:rFonts w:ascii="GHEA Grapalat" w:hAnsi="GHEA Grapalat"/>
                <w:sz w:val="20"/>
                <w:lang w:val="pt-BR"/>
              </w:rPr>
            </w:pPr>
            <w:r>
              <w:rPr>
                <w:rFonts w:ascii="GHEA Grapalat" w:hAnsi="GHEA Grapalat"/>
                <w:sz w:val="16"/>
                <w:szCs w:val="16"/>
              </w:rPr>
              <w:t>…</w:t>
            </w:r>
            <w:r w:rsidRPr="00AA5BD2">
              <w:rPr>
                <w:rFonts w:ascii="GHEA Grapalat" w:hAnsi="GHEA Grapalat"/>
                <w:sz w:val="16"/>
                <w:szCs w:val="16"/>
              </w:rPr>
              <w:t>%</w:t>
            </w:r>
          </w:p>
        </w:tc>
        <w:tc>
          <w:tcPr>
            <w:tcW w:w="830"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w:t>
            </w:r>
            <w:r w:rsidRPr="00AA5BD2">
              <w:rPr>
                <w:rFonts w:ascii="GHEA Grapalat" w:hAnsi="GHEA Grapalat"/>
                <w:sz w:val="16"/>
                <w:szCs w:val="16"/>
              </w:rPr>
              <w:t>%</w:t>
            </w:r>
          </w:p>
        </w:tc>
        <w:tc>
          <w:tcPr>
            <w:tcW w:w="548"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06"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23"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351"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587"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654"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857"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81"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20"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792"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c>
          <w:tcPr>
            <w:tcW w:w="1438" w:type="dxa"/>
            <w:vAlign w:val="center"/>
          </w:tcPr>
          <w:p w:rsidR="00BF03C1" w:rsidRDefault="00BF03C1" w:rsidP="004D63EA">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100</w:t>
            </w:r>
            <w:r w:rsidRPr="00AA5BD2">
              <w:rPr>
                <w:rFonts w:ascii="GHEA Grapalat" w:hAnsi="GHEA Grapalat"/>
                <w:sz w:val="16"/>
                <w:szCs w:val="16"/>
              </w:rPr>
              <w:t xml:space="preserve"> %</w:t>
            </w:r>
          </w:p>
        </w:tc>
      </w:tr>
    </w:tbl>
    <w:p w:rsidR="00CC66D4" w:rsidRPr="00AA5BD2" w:rsidRDefault="00CC66D4" w:rsidP="00CC66D4">
      <w:pPr>
        <w:widowControl w:val="0"/>
        <w:spacing w:after="160" w:line="360" w:lineRule="auto"/>
        <w:rPr>
          <w:rFonts w:ascii="GHEA Grapalat" w:hAnsi="GHEA Grapalat"/>
          <w:i/>
        </w:rPr>
      </w:pPr>
    </w:p>
    <w:p w:rsidR="00CC66D4" w:rsidRPr="00AA5BD2" w:rsidRDefault="00CC66D4" w:rsidP="00CC66D4">
      <w:pPr>
        <w:widowControl w:val="0"/>
        <w:spacing w:after="160" w:line="360" w:lineRule="auto"/>
        <w:jc w:val="right"/>
        <w:rPr>
          <w:rFonts w:ascii="GHEA Grapalat" w:hAnsi="GHEA Grapalat"/>
        </w:rPr>
      </w:pPr>
    </w:p>
    <w:tbl>
      <w:tblPr>
        <w:tblW w:w="9639" w:type="dxa"/>
        <w:jc w:val="center"/>
        <w:tblLayout w:type="fixed"/>
        <w:tblLook w:val="0000"/>
      </w:tblPr>
      <w:tblGrid>
        <w:gridCol w:w="4536"/>
        <w:gridCol w:w="760"/>
        <w:gridCol w:w="4343"/>
      </w:tblGrid>
      <w:tr w:rsidR="00CC66D4" w:rsidRPr="00AA5BD2" w:rsidTr="004D63EA">
        <w:trPr>
          <w:jc w:val="center"/>
        </w:trPr>
        <w:tc>
          <w:tcPr>
            <w:tcW w:w="4536" w:type="dxa"/>
          </w:tcPr>
          <w:p w:rsidR="00CC66D4" w:rsidRPr="00AA5BD2" w:rsidRDefault="00CC66D4" w:rsidP="004D63EA">
            <w:pPr>
              <w:widowControl w:val="0"/>
              <w:spacing w:after="160" w:line="360" w:lineRule="auto"/>
              <w:jc w:val="center"/>
              <w:rPr>
                <w:rFonts w:ascii="GHEA Grapalat" w:hAnsi="GHEA Grapalat" w:cs="Sylfaen"/>
                <w:b/>
                <w:bCs/>
              </w:rPr>
            </w:pPr>
            <w:r w:rsidRPr="00AA5BD2">
              <w:rPr>
                <w:rFonts w:ascii="GHEA Grapalat" w:hAnsi="GHEA Grapalat"/>
                <w:b/>
              </w:rPr>
              <w:t>ПОКУПАТЕЛЬ</w:t>
            </w:r>
          </w:p>
          <w:p w:rsidR="00CC66D4" w:rsidRPr="00AA5BD2" w:rsidRDefault="00CC66D4" w:rsidP="004D63EA">
            <w:pPr>
              <w:widowControl w:val="0"/>
              <w:jc w:val="center"/>
              <w:rPr>
                <w:rFonts w:ascii="GHEA Grapalat" w:hAnsi="GHEA Grapalat"/>
              </w:rPr>
            </w:pPr>
            <w:r w:rsidRPr="00AA5BD2">
              <w:rPr>
                <w:rFonts w:ascii="GHEA Grapalat" w:hAnsi="GHEA Grapalat"/>
              </w:rPr>
              <w:t>__________________________</w:t>
            </w:r>
          </w:p>
          <w:p w:rsidR="00CC66D4" w:rsidRPr="00AA5BD2" w:rsidRDefault="00CC66D4" w:rsidP="004D63EA">
            <w:pPr>
              <w:widowControl w:val="0"/>
              <w:spacing w:after="160" w:line="360" w:lineRule="auto"/>
              <w:jc w:val="center"/>
              <w:rPr>
                <w:rFonts w:ascii="GHEA Grapalat" w:hAnsi="GHEA Grapalat"/>
                <w:sz w:val="16"/>
                <w:szCs w:val="16"/>
              </w:rPr>
            </w:pPr>
            <w:r w:rsidRPr="00AA5BD2">
              <w:rPr>
                <w:rFonts w:ascii="GHEA Grapalat" w:hAnsi="GHEA Grapalat"/>
                <w:sz w:val="16"/>
                <w:szCs w:val="16"/>
              </w:rPr>
              <w:t>/подпись/</w:t>
            </w:r>
          </w:p>
          <w:p w:rsidR="00CC66D4" w:rsidRPr="00AA5BD2" w:rsidRDefault="00CC66D4" w:rsidP="004D63EA">
            <w:pPr>
              <w:widowControl w:val="0"/>
              <w:spacing w:after="160" w:line="360" w:lineRule="auto"/>
              <w:jc w:val="center"/>
              <w:rPr>
                <w:rFonts w:ascii="GHEA Grapalat" w:hAnsi="GHEA Grapalat"/>
              </w:rPr>
            </w:pPr>
            <w:r w:rsidRPr="00AA5BD2">
              <w:rPr>
                <w:rFonts w:ascii="GHEA Grapalat" w:hAnsi="GHEA Grapalat"/>
              </w:rPr>
              <w:lastRenderedPageBreak/>
              <w:t>М. П.</w:t>
            </w:r>
          </w:p>
        </w:tc>
        <w:tc>
          <w:tcPr>
            <w:tcW w:w="760" w:type="dxa"/>
          </w:tcPr>
          <w:p w:rsidR="00CC66D4" w:rsidRPr="00AA5BD2" w:rsidRDefault="00CC66D4" w:rsidP="004D63EA">
            <w:pPr>
              <w:widowControl w:val="0"/>
              <w:spacing w:after="160" w:line="360" w:lineRule="auto"/>
              <w:jc w:val="center"/>
              <w:rPr>
                <w:rFonts w:ascii="GHEA Grapalat" w:hAnsi="GHEA Grapalat"/>
              </w:rPr>
            </w:pPr>
          </w:p>
        </w:tc>
        <w:tc>
          <w:tcPr>
            <w:tcW w:w="4343" w:type="dxa"/>
          </w:tcPr>
          <w:p w:rsidR="00CC66D4" w:rsidRPr="00AA5BD2" w:rsidRDefault="00CC66D4" w:rsidP="004D63EA">
            <w:pPr>
              <w:widowControl w:val="0"/>
              <w:spacing w:after="160" w:line="360" w:lineRule="auto"/>
              <w:jc w:val="center"/>
              <w:rPr>
                <w:rFonts w:ascii="GHEA Grapalat" w:hAnsi="GHEA Grapalat" w:cs="Sylfaen"/>
                <w:b/>
                <w:bCs/>
              </w:rPr>
            </w:pPr>
            <w:r w:rsidRPr="00AA5BD2">
              <w:rPr>
                <w:rFonts w:ascii="GHEA Grapalat" w:hAnsi="GHEA Grapalat"/>
                <w:b/>
              </w:rPr>
              <w:t>ПРОДАВЕЦ</w:t>
            </w:r>
          </w:p>
          <w:p w:rsidR="00CC66D4" w:rsidRPr="00AA5BD2" w:rsidRDefault="00CC66D4" w:rsidP="004D63EA">
            <w:pPr>
              <w:widowControl w:val="0"/>
              <w:jc w:val="center"/>
              <w:rPr>
                <w:rFonts w:ascii="GHEA Grapalat" w:hAnsi="GHEA Grapalat"/>
              </w:rPr>
            </w:pPr>
            <w:r w:rsidRPr="00AA5BD2">
              <w:rPr>
                <w:rFonts w:ascii="GHEA Grapalat" w:hAnsi="GHEA Grapalat"/>
              </w:rPr>
              <w:t>___________________________</w:t>
            </w:r>
          </w:p>
          <w:p w:rsidR="00CC66D4" w:rsidRPr="00AA5BD2" w:rsidRDefault="00CC66D4" w:rsidP="004D63EA">
            <w:pPr>
              <w:widowControl w:val="0"/>
              <w:spacing w:after="160" w:line="360" w:lineRule="auto"/>
              <w:jc w:val="center"/>
              <w:rPr>
                <w:rFonts w:ascii="GHEA Grapalat" w:hAnsi="GHEA Grapalat"/>
                <w:sz w:val="16"/>
                <w:szCs w:val="16"/>
              </w:rPr>
            </w:pPr>
            <w:r w:rsidRPr="00AA5BD2">
              <w:rPr>
                <w:rFonts w:ascii="GHEA Grapalat" w:hAnsi="GHEA Grapalat"/>
                <w:sz w:val="16"/>
                <w:szCs w:val="16"/>
              </w:rPr>
              <w:t>/подпись/</w:t>
            </w:r>
          </w:p>
          <w:p w:rsidR="00CC66D4" w:rsidRPr="00AA5BD2" w:rsidRDefault="00CC66D4" w:rsidP="004D63EA">
            <w:pPr>
              <w:widowControl w:val="0"/>
              <w:spacing w:after="160" w:line="360" w:lineRule="auto"/>
              <w:jc w:val="center"/>
              <w:rPr>
                <w:rFonts w:ascii="GHEA Grapalat" w:hAnsi="GHEA Grapalat"/>
              </w:rPr>
            </w:pPr>
            <w:r w:rsidRPr="00AA5BD2">
              <w:rPr>
                <w:rFonts w:ascii="GHEA Grapalat" w:hAnsi="GHEA Grapalat"/>
              </w:rPr>
              <w:lastRenderedPageBreak/>
              <w:t>М. П.</w:t>
            </w:r>
          </w:p>
        </w:tc>
      </w:tr>
    </w:tbl>
    <w:p w:rsidR="00CC66D4" w:rsidRPr="00AA5BD2" w:rsidRDefault="00CC66D4" w:rsidP="00CC66D4">
      <w:pPr>
        <w:widowControl w:val="0"/>
        <w:spacing w:after="160" w:line="360" w:lineRule="auto"/>
        <w:rPr>
          <w:rFonts w:ascii="GHEA Grapalat" w:hAnsi="GHEA Grapalat"/>
        </w:rPr>
      </w:pPr>
    </w:p>
    <w:p w:rsidR="00CC66D4" w:rsidRPr="00AA5BD2" w:rsidRDefault="00CC66D4" w:rsidP="00CC66D4">
      <w:pPr>
        <w:widowControl w:val="0"/>
        <w:spacing w:after="160" w:line="360" w:lineRule="auto"/>
        <w:rPr>
          <w:rFonts w:ascii="GHEA Grapalat" w:hAnsi="GHEA Grapalat"/>
        </w:rPr>
      </w:pPr>
    </w:p>
    <w:p w:rsidR="00CC66D4" w:rsidRPr="00AA5BD2" w:rsidRDefault="00CC66D4" w:rsidP="00CC66D4">
      <w:pPr>
        <w:widowControl w:val="0"/>
        <w:spacing w:after="160" w:line="360" w:lineRule="auto"/>
        <w:rPr>
          <w:rFonts w:ascii="GHEA Grapalat" w:hAnsi="GHEA Grapalat"/>
        </w:rPr>
        <w:sectPr w:rsidR="00CC66D4" w:rsidRPr="00AA5BD2" w:rsidSect="00DA3A61">
          <w:pgSz w:w="16838" w:h="11906" w:orient="landscape" w:code="9"/>
          <w:pgMar w:top="1418" w:right="1418" w:bottom="1418" w:left="1418" w:header="562" w:footer="562" w:gutter="0"/>
          <w:cols w:space="720"/>
        </w:sectPr>
      </w:pPr>
    </w:p>
    <w:p w:rsidR="00CC66D4" w:rsidRPr="00AA5BD2" w:rsidRDefault="00CC66D4" w:rsidP="00CC66D4">
      <w:pPr>
        <w:widowControl w:val="0"/>
        <w:spacing w:after="160" w:line="360" w:lineRule="auto"/>
        <w:jc w:val="right"/>
        <w:rPr>
          <w:rFonts w:ascii="GHEA Grapalat" w:hAnsi="GHEA Grapalat"/>
          <w:i/>
        </w:rPr>
      </w:pPr>
      <w:r w:rsidRPr="00AA5BD2">
        <w:rPr>
          <w:rFonts w:ascii="GHEA Grapalat" w:hAnsi="GHEA Grapalat"/>
          <w:i/>
        </w:rPr>
        <w:lastRenderedPageBreak/>
        <w:t>Приложение № 3</w:t>
      </w:r>
    </w:p>
    <w:p w:rsidR="00CC66D4" w:rsidRPr="00CC66D4" w:rsidRDefault="00CC66D4" w:rsidP="00CC66D4">
      <w:pPr>
        <w:widowControl w:val="0"/>
        <w:spacing w:after="160" w:line="360" w:lineRule="auto"/>
        <w:jc w:val="right"/>
        <w:rPr>
          <w:rFonts w:ascii="GHEA Grapalat" w:hAnsi="GHEA Grapalat"/>
          <w:i/>
          <w:lang w:val="ru-RU"/>
        </w:rPr>
      </w:pPr>
      <w:r w:rsidRPr="00CC66D4">
        <w:rPr>
          <w:rFonts w:ascii="GHEA Grapalat" w:hAnsi="GHEA Grapalat"/>
          <w:i/>
          <w:lang w:val="ru-RU"/>
        </w:rPr>
        <w:t xml:space="preserve">к Договору под кодом </w:t>
      </w:r>
      <w:r w:rsidRPr="00CC66D4">
        <w:rPr>
          <w:rFonts w:ascii="GHEA Grapalat" w:hAnsi="GHEA Grapalat"/>
          <w:i/>
          <w:lang w:val="ru-RU"/>
        </w:rPr>
        <w:br/>
        <w:t>заключенному "</w:t>
      </w:r>
      <w:r w:rsidRPr="00CC66D4">
        <w:rPr>
          <w:rFonts w:ascii="GHEA Grapalat" w:hAnsi="GHEA Grapalat"/>
          <w:i/>
          <w:lang w:val="ru-RU"/>
        </w:rPr>
        <w:tab/>
        <w:t>"</w:t>
      </w:r>
      <w:r w:rsidRPr="00CC66D4">
        <w:rPr>
          <w:rFonts w:ascii="GHEA Grapalat" w:hAnsi="GHEA Grapalat"/>
          <w:i/>
          <w:lang w:val="ru-RU"/>
        </w:rPr>
        <w:tab/>
        <w:t>20</w:t>
      </w:r>
      <w:r w:rsidRPr="00CC66D4">
        <w:rPr>
          <w:rFonts w:ascii="GHEA Grapalat" w:hAnsi="GHEA Grapalat"/>
          <w:i/>
          <w:lang w:val="ru-RU"/>
        </w:rPr>
        <w:tab/>
        <w:t>г.</w:t>
      </w:r>
    </w:p>
    <w:p w:rsidR="00CC66D4" w:rsidRPr="00CC66D4" w:rsidRDefault="00CC66D4" w:rsidP="00CC66D4">
      <w:pPr>
        <w:widowControl w:val="0"/>
        <w:spacing w:after="160" w:line="360" w:lineRule="auto"/>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95"/>
        <w:gridCol w:w="5055"/>
      </w:tblGrid>
      <w:tr w:rsidR="00CC66D4" w:rsidRPr="00AA5BD2" w:rsidTr="004D63EA">
        <w:trPr>
          <w:tblCellSpacing w:w="7" w:type="dxa"/>
          <w:jc w:val="center"/>
        </w:trPr>
        <w:tc>
          <w:tcPr>
            <w:tcW w:w="0" w:type="auto"/>
            <w:vAlign w:val="center"/>
          </w:tcPr>
          <w:p w:rsidR="00CC66D4" w:rsidRPr="00CC66D4" w:rsidRDefault="00CC66D4" w:rsidP="004D63EA">
            <w:pPr>
              <w:widowControl w:val="0"/>
              <w:spacing w:after="160" w:line="360" w:lineRule="auto"/>
              <w:jc w:val="center"/>
              <w:rPr>
                <w:rFonts w:ascii="GHEA Grapalat" w:hAnsi="GHEA Grapalat"/>
                <w:iCs/>
                <w:color w:val="000000"/>
                <w:lang w:val="ru-RU"/>
              </w:rPr>
            </w:pPr>
            <w:r w:rsidRPr="00CC66D4">
              <w:rPr>
                <w:rFonts w:ascii="GHEA Grapalat" w:hAnsi="GHEA Grapalat"/>
                <w:lang w:val="ru-RU"/>
              </w:rPr>
              <w:t>Сторона договора</w:t>
            </w:r>
          </w:p>
          <w:p w:rsidR="00CC66D4" w:rsidRPr="00CC66D4" w:rsidRDefault="00CC66D4" w:rsidP="004D63EA">
            <w:pPr>
              <w:widowControl w:val="0"/>
              <w:spacing w:after="160" w:line="360" w:lineRule="auto"/>
              <w:ind w:right="573"/>
              <w:jc w:val="right"/>
              <w:rPr>
                <w:rFonts w:ascii="GHEA Grapalat" w:hAnsi="GHEA Grapalat"/>
                <w:iCs/>
                <w:color w:val="000000"/>
                <w:lang w:val="ru-RU"/>
              </w:rPr>
            </w:pPr>
            <w:r w:rsidRPr="00CC66D4">
              <w:rPr>
                <w:rFonts w:ascii="GHEA Grapalat" w:hAnsi="GHEA Grapalat"/>
                <w:color w:val="000000"/>
                <w:lang w:val="ru-RU"/>
              </w:rPr>
              <w:t>_______________________________</w:t>
            </w:r>
          </w:p>
          <w:p w:rsidR="00CC66D4" w:rsidRPr="00CC66D4" w:rsidRDefault="00CC66D4" w:rsidP="004D63EA">
            <w:pPr>
              <w:widowControl w:val="0"/>
              <w:spacing w:after="160" w:line="360" w:lineRule="auto"/>
              <w:ind w:right="573"/>
              <w:jc w:val="right"/>
              <w:rPr>
                <w:rFonts w:ascii="GHEA Grapalat" w:hAnsi="GHEA Grapalat"/>
                <w:iCs/>
                <w:color w:val="000000"/>
                <w:lang w:val="ru-RU"/>
              </w:rPr>
            </w:pPr>
            <w:r w:rsidRPr="00CC66D4">
              <w:rPr>
                <w:rFonts w:ascii="GHEA Grapalat" w:hAnsi="GHEA Grapalat"/>
                <w:color w:val="000000"/>
                <w:lang w:val="ru-RU"/>
              </w:rPr>
              <w:t>_______________________________</w:t>
            </w:r>
          </w:p>
          <w:p w:rsidR="00CC66D4" w:rsidRPr="00CC66D4" w:rsidRDefault="00CC66D4" w:rsidP="004D63EA">
            <w:pPr>
              <w:widowControl w:val="0"/>
              <w:spacing w:after="160" w:line="360" w:lineRule="auto"/>
              <w:ind w:right="573"/>
              <w:jc w:val="right"/>
              <w:rPr>
                <w:rFonts w:ascii="GHEA Grapalat" w:hAnsi="GHEA Grapalat"/>
                <w:iCs/>
                <w:color w:val="000000"/>
                <w:lang w:val="ru-RU"/>
              </w:rPr>
            </w:pPr>
            <w:r w:rsidRPr="00CC66D4">
              <w:rPr>
                <w:rFonts w:ascii="GHEA Grapalat" w:hAnsi="GHEA Grapalat"/>
                <w:color w:val="000000"/>
                <w:lang w:val="ru-RU"/>
              </w:rPr>
              <w:t>место нахождения ______________</w:t>
            </w:r>
          </w:p>
          <w:p w:rsidR="00CC66D4" w:rsidRPr="00CC66D4" w:rsidRDefault="00CC66D4" w:rsidP="004D63EA">
            <w:pPr>
              <w:widowControl w:val="0"/>
              <w:spacing w:after="160" w:line="360" w:lineRule="auto"/>
              <w:ind w:right="573"/>
              <w:jc w:val="right"/>
              <w:rPr>
                <w:rFonts w:ascii="GHEA Grapalat" w:hAnsi="GHEA Grapalat"/>
                <w:iCs/>
                <w:color w:val="000000"/>
                <w:lang w:val="ru-RU"/>
              </w:rPr>
            </w:pPr>
            <w:r w:rsidRPr="00CC66D4">
              <w:rPr>
                <w:rFonts w:ascii="GHEA Grapalat" w:hAnsi="GHEA Grapalat"/>
                <w:color w:val="000000"/>
                <w:lang w:val="ru-RU"/>
              </w:rPr>
              <w:t>Р/С____________________________</w:t>
            </w:r>
          </w:p>
          <w:p w:rsidR="00CC66D4" w:rsidRPr="00AA5BD2" w:rsidRDefault="00CC66D4" w:rsidP="004D63EA">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УНН___________________________</w:t>
            </w:r>
          </w:p>
        </w:tc>
        <w:tc>
          <w:tcPr>
            <w:tcW w:w="0" w:type="auto"/>
            <w:vAlign w:val="center"/>
          </w:tcPr>
          <w:p w:rsidR="00CC66D4" w:rsidRPr="00CC66D4" w:rsidRDefault="00CC66D4" w:rsidP="004D63EA">
            <w:pPr>
              <w:widowControl w:val="0"/>
              <w:spacing w:after="160" w:line="360" w:lineRule="auto"/>
              <w:jc w:val="center"/>
              <w:rPr>
                <w:rFonts w:ascii="GHEA Grapalat" w:hAnsi="GHEA Grapalat"/>
                <w:color w:val="000000"/>
                <w:lang w:val="ru-RU"/>
              </w:rPr>
            </w:pPr>
            <w:r w:rsidRPr="00CC66D4">
              <w:rPr>
                <w:rFonts w:ascii="GHEA Grapalat" w:hAnsi="GHEA Grapalat"/>
                <w:color w:val="000000"/>
                <w:lang w:val="ru-RU"/>
              </w:rPr>
              <w:t>Заказчик</w:t>
            </w:r>
          </w:p>
          <w:p w:rsidR="00CC66D4" w:rsidRPr="00CC66D4" w:rsidRDefault="00CC66D4" w:rsidP="004D63EA">
            <w:pPr>
              <w:widowControl w:val="0"/>
              <w:spacing w:after="160" w:line="360" w:lineRule="auto"/>
              <w:ind w:right="607"/>
              <w:jc w:val="right"/>
              <w:rPr>
                <w:rFonts w:ascii="GHEA Grapalat" w:hAnsi="GHEA Grapalat"/>
                <w:iCs/>
                <w:color w:val="000000"/>
                <w:lang w:val="ru-RU"/>
              </w:rPr>
            </w:pPr>
            <w:r w:rsidRPr="00CC66D4">
              <w:rPr>
                <w:rFonts w:ascii="GHEA Grapalat" w:hAnsi="GHEA Grapalat"/>
                <w:color w:val="000000"/>
                <w:lang w:val="ru-RU"/>
              </w:rPr>
              <w:t>________________________________</w:t>
            </w:r>
          </w:p>
          <w:p w:rsidR="00CC66D4" w:rsidRPr="00CC66D4" w:rsidRDefault="00CC66D4" w:rsidP="004D63EA">
            <w:pPr>
              <w:widowControl w:val="0"/>
              <w:spacing w:after="160" w:line="360" w:lineRule="auto"/>
              <w:ind w:right="607"/>
              <w:jc w:val="right"/>
              <w:rPr>
                <w:rFonts w:ascii="GHEA Grapalat" w:hAnsi="GHEA Grapalat"/>
                <w:iCs/>
                <w:color w:val="000000"/>
                <w:lang w:val="ru-RU"/>
              </w:rPr>
            </w:pPr>
            <w:r w:rsidRPr="00CC66D4">
              <w:rPr>
                <w:rFonts w:ascii="GHEA Grapalat" w:hAnsi="GHEA Grapalat"/>
                <w:color w:val="000000"/>
                <w:lang w:val="ru-RU"/>
              </w:rPr>
              <w:t>_________________________________</w:t>
            </w:r>
          </w:p>
          <w:p w:rsidR="00CC66D4" w:rsidRPr="00CC66D4" w:rsidRDefault="00CC66D4" w:rsidP="004D63EA">
            <w:pPr>
              <w:widowControl w:val="0"/>
              <w:spacing w:after="160" w:line="360" w:lineRule="auto"/>
              <w:ind w:right="607"/>
              <w:jc w:val="right"/>
              <w:rPr>
                <w:rFonts w:ascii="GHEA Grapalat" w:hAnsi="GHEA Grapalat"/>
                <w:iCs/>
                <w:color w:val="000000"/>
                <w:lang w:val="ru-RU"/>
              </w:rPr>
            </w:pPr>
            <w:r w:rsidRPr="00CC66D4">
              <w:rPr>
                <w:rFonts w:ascii="GHEA Grapalat" w:hAnsi="GHEA Grapalat"/>
                <w:color w:val="000000"/>
                <w:lang w:val="ru-RU"/>
              </w:rPr>
              <w:t>место нахождения _________________</w:t>
            </w:r>
          </w:p>
          <w:p w:rsidR="00CC66D4" w:rsidRPr="00CC66D4" w:rsidRDefault="00CC66D4" w:rsidP="004D63EA">
            <w:pPr>
              <w:widowControl w:val="0"/>
              <w:spacing w:after="160" w:line="360" w:lineRule="auto"/>
              <w:ind w:right="607"/>
              <w:jc w:val="right"/>
              <w:rPr>
                <w:rFonts w:ascii="GHEA Grapalat" w:hAnsi="GHEA Grapalat"/>
                <w:iCs/>
                <w:color w:val="000000"/>
                <w:lang w:val="ru-RU"/>
              </w:rPr>
            </w:pPr>
            <w:r w:rsidRPr="00CC66D4">
              <w:rPr>
                <w:rFonts w:ascii="GHEA Grapalat" w:hAnsi="GHEA Grapalat"/>
                <w:color w:val="000000"/>
                <w:lang w:val="ru-RU"/>
              </w:rPr>
              <w:t>Р/С______________________________</w:t>
            </w:r>
          </w:p>
          <w:p w:rsidR="00CC66D4" w:rsidRPr="00AA5BD2" w:rsidRDefault="00CC66D4" w:rsidP="004D63EA">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УНН_____________________________</w:t>
            </w:r>
          </w:p>
        </w:tc>
      </w:tr>
    </w:tbl>
    <w:p w:rsidR="00CC66D4" w:rsidRPr="00AA5BD2" w:rsidRDefault="00CC66D4" w:rsidP="00CC66D4">
      <w:pPr>
        <w:widowControl w:val="0"/>
        <w:spacing w:after="160" w:line="360" w:lineRule="auto"/>
        <w:ind w:firstLine="375"/>
        <w:rPr>
          <w:rFonts w:ascii="GHEA Grapalat" w:hAnsi="GHEA Grapalat"/>
          <w:iCs/>
          <w:color w:val="000000"/>
        </w:rPr>
      </w:pPr>
    </w:p>
    <w:p w:rsidR="00CC66D4" w:rsidRPr="00AA5BD2" w:rsidRDefault="00CC66D4" w:rsidP="00CC66D4">
      <w:pPr>
        <w:widowControl w:val="0"/>
        <w:spacing w:after="160" w:line="360" w:lineRule="auto"/>
        <w:jc w:val="center"/>
        <w:rPr>
          <w:rFonts w:ascii="GHEA Grapalat" w:hAnsi="GHEA Grapalat"/>
          <w:iCs/>
          <w:color w:val="000000"/>
        </w:rPr>
      </w:pPr>
      <w:r w:rsidRPr="00AA5BD2">
        <w:rPr>
          <w:rFonts w:ascii="GHEA Grapalat" w:hAnsi="GHEA Grapalat"/>
          <w:b/>
          <w:color w:val="000000"/>
        </w:rPr>
        <w:t>АКТ №</w:t>
      </w:r>
    </w:p>
    <w:p w:rsidR="00CC66D4" w:rsidRPr="00CC66D4" w:rsidRDefault="00CC66D4" w:rsidP="00CC66D4">
      <w:pPr>
        <w:widowControl w:val="0"/>
        <w:spacing w:after="160" w:line="360" w:lineRule="auto"/>
        <w:jc w:val="center"/>
        <w:rPr>
          <w:rFonts w:ascii="GHEA Grapalat" w:hAnsi="GHEA Grapalat"/>
          <w:iCs/>
          <w:color w:val="000000"/>
          <w:lang w:val="ru-RU"/>
        </w:rPr>
      </w:pPr>
      <w:r w:rsidRPr="00CC66D4">
        <w:rPr>
          <w:rFonts w:ascii="GHEA Grapalat" w:hAnsi="GHEA Grapalat"/>
          <w:b/>
          <w:color w:val="000000"/>
          <w:lang w:val="ru-RU"/>
        </w:rPr>
        <w:t xml:space="preserve">ПРИЕМА-ПЕРЕДАЧИ РЕЗУЛЬТАТОВ ИСПОЛНЕНИЯ ДОГОВОРА </w:t>
      </w:r>
      <w:r w:rsidRPr="00CC66D4">
        <w:rPr>
          <w:rFonts w:ascii="GHEA Grapalat" w:hAnsi="GHEA Grapalat"/>
          <w:b/>
          <w:bCs/>
          <w:iCs/>
          <w:color w:val="000000"/>
          <w:lang w:val="ru-RU"/>
        </w:rPr>
        <w:br/>
      </w:r>
      <w:r w:rsidRPr="00CC66D4">
        <w:rPr>
          <w:rFonts w:ascii="GHEA Grapalat" w:hAnsi="GHEA Grapalat"/>
          <w:b/>
          <w:color w:val="000000"/>
          <w:lang w:val="ru-RU"/>
        </w:rPr>
        <w:t>ИЛИ ЕГО ЧАСТИ</w:t>
      </w:r>
    </w:p>
    <w:p w:rsidR="00CC66D4" w:rsidRPr="00AA5BD2" w:rsidRDefault="00CC66D4" w:rsidP="00CC66D4">
      <w:pPr>
        <w:pStyle w:val="a3"/>
        <w:widowControl w:val="0"/>
        <w:spacing w:after="160"/>
        <w:ind w:firstLine="0"/>
        <w:jc w:val="center"/>
        <w:rPr>
          <w:rFonts w:ascii="GHEA Grapalat" w:hAnsi="GHEA Grapalat"/>
          <w:b/>
          <w:bCs/>
          <w:iCs/>
          <w:sz w:val="24"/>
          <w:szCs w:val="24"/>
        </w:rPr>
      </w:pPr>
    </w:p>
    <w:p w:rsidR="00CC66D4" w:rsidRPr="00AA5BD2" w:rsidRDefault="00CC66D4" w:rsidP="00CC66D4">
      <w:pPr>
        <w:pStyle w:val="a3"/>
        <w:widowControl w:val="0"/>
        <w:tabs>
          <w:tab w:val="left" w:pos="1134"/>
          <w:tab w:val="left" w:pos="2268"/>
          <w:tab w:val="left" w:pos="3261"/>
        </w:tabs>
        <w:spacing w:after="160"/>
        <w:ind w:firstLine="540"/>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t>" "</w:t>
      </w:r>
      <w:r w:rsidRPr="00C6146A">
        <w:rPr>
          <w:rFonts w:ascii="GHEA Grapalat" w:hAnsi="GHEA Grapalat"/>
          <w:sz w:val="24"/>
          <w:szCs w:val="24"/>
        </w:rPr>
        <w:tab/>
        <w:t>" 20</w:t>
      </w:r>
      <w:r w:rsidRPr="00C6146A">
        <w:rPr>
          <w:rFonts w:ascii="GHEA Grapalat" w:hAnsi="GHEA Grapalat"/>
          <w:sz w:val="24"/>
          <w:szCs w:val="24"/>
        </w:rPr>
        <w:tab/>
        <w:t>г.</w:t>
      </w:r>
    </w:p>
    <w:p w:rsidR="00CC66D4" w:rsidRPr="00AA5BD2" w:rsidRDefault="00CC66D4" w:rsidP="00CC66D4">
      <w:pPr>
        <w:pStyle w:val="af4"/>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Наименование договора (далее — Договор)______________________________</w:t>
      </w:r>
    </w:p>
    <w:p w:rsidR="00CC66D4" w:rsidRPr="00AA5BD2" w:rsidRDefault="00CC66D4" w:rsidP="00CC66D4">
      <w:pPr>
        <w:pStyle w:val="af4"/>
        <w:widowControl w:val="0"/>
        <w:tabs>
          <w:tab w:val="left" w:pos="3402"/>
        </w:tabs>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Дата заключения Договора "</w:t>
      </w:r>
      <w:r w:rsidRPr="00AA5BD2">
        <w:rPr>
          <w:rFonts w:ascii="GHEA Grapalat" w:hAnsi="GHEA Grapalat"/>
          <w:color w:val="000000"/>
        </w:rPr>
        <w:tab/>
        <w:t>" "</w:t>
      </w:r>
      <w:r w:rsidRPr="00AA5BD2">
        <w:rPr>
          <w:rFonts w:ascii="GHEA Grapalat" w:hAnsi="GHEA Grapalat"/>
          <w:color w:val="000000"/>
        </w:rPr>
        <w:tab/>
        <w:t>" 20</w:t>
      </w:r>
      <w:r w:rsidRPr="00AA5BD2">
        <w:rPr>
          <w:rFonts w:ascii="GHEA Grapalat" w:hAnsi="GHEA Grapalat"/>
          <w:color w:val="000000"/>
        </w:rPr>
        <w:tab/>
        <w:t>г.</w:t>
      </w:r>
    </w:p>
    <w:p w:rsidR="00CC66D4" w:rsidRPr="00AA5BD2" w:rsidRDefault="00CC66D4" w:rsidP="00CC66D4">
      <w:pPr>
        <w:pStyle w:val="af4"/>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Номер Договора __________________________</w:t>
      </w:r>
    </w:p>
    <w:p w:rsidR="00CC66D4" w:rsidRPr="00CC66D4" w:rsidRDefault="00CC66D4" w:rsidP="00CC66D4">
      <w:pPr>
        <w:widowControl w:val="0"/>
        <w:tabs>
          <w:tab w:val="left" w:pos="6804"/>
          <w:tab w:val="left" w:pos="7797"/>
          <w:tab w:val="left" w:pos="8647"/>
        </w:tabs>
        <w:spacing w:after="160" w:line="360" w:lineRule="auto"/>
        <w:ind w:firstLine="540"/>
        <w:jc w:val="both"/>
        <w:rPr>
          <w:rFonts w:ascii="GHEA Grapalat" w:hAnsi="GHEA Grapalat" w:cs="Sylfaen"/>
          <w:iCs/>
          <w:lang w:val="ru-RU"/>
        </w:rPr>
      </w:pPr>
      <w:r w:rsidRPr="00CC66D4">
        <w:rPr>
          <w:rFonts w:ascii="GHEA Grapalat" w:hAnsi="GHEA Grapalat"/>
          <w:color w:val="000000"/>
          <w:lang w:val="ru-RU"/>
        </w:rPr>
        <w:t xml:space="preserve">Заказчик и сторона Договора, принимая за основание относящийся к исполнению договора счет-фактуру </w:t>
      </w:r>
      <w:r w:rsidRPr="00AA5BD2">
        <w:rPr>
          <w:rFonts w:ascii="GHEA Grapalat" w:hAnsi="GHEA Grapalat"/>
          <w:color w:val="000000"/>
        </w:rPr>
        <w:t>N</w:t>
      </w:r>
      <w:r w:rsidRPr="00CC66D4">
        <w:rPr>
          <w:rFonts w:ascii="GHEA Grapalat" w:hAnsi="GHEA Grapalat"/>
          <w:color w:val="000000"/>
          <w:lang w:val="ru-RU"/>
        </w:rPr>
        <w:t xml:space="preserve"> ___ , выписанный "</w:t>
      </w:r>
      <w:r w:rsidRPr="00CC66D4">
        <w:rPr>
          <w:rFonts w:ascii="GHEA Grapalat" w:hAnsi="GHEA Grapalat"/>
          <w:color w:val="000000"/>
          <w:lang w:val="ru-RU"/>
        </w:rPr>
        <w:tab/>
        <w:t>""</w:t>
      </w:r>
      <w:r w:rsidRPr="00CC66D4">
        <w:rPr>
          <w:rFonts w:ascii="GHEA Grapalat" w:hAnsi="GHEA Grapalat"/>
          <w:color w:val="000000"/>
          <w:lang w:val="ru-RU"/>
        </w:rPr>
        <w:tab/>
        <w:t>" 20</w:t>
      </w:r>
      <w:r w:rsidRPr="00CC66D4">
        <w:rPr>
          <w:rFonts w:ascii="GHEA Grapalat" w:hAnsi="GHEA Grapalat"/>
          <w:color w:val="000000"/>
          <w:lang w:val="ru-RU"/>
        </w:rPr>
        <w:tab/>
        <w:t>г., составили настоящий акт о следующем:</w:t>
      </w:r>
    </w:p>
    <w:p w:rsidR="00CC66D4" w:rsidRPr="00CC66D4" w:rsidRDefault="00CC66D4" w:rsidP="00CC66D4">
      <w:pPr>
        <w:widowControl w:val="0"/>
        <w:spacing w:after="160" w:line="360" w:lineRule="auto"/>
        <w:jc w:val="both"/>
        <w:rPr>
          <w:rFonts w:ascii="GHEA Grapalat" w:hAnsi="GHEA Grapalat"/>
          <w:iCs/>
          <w:color w:val="000000"/>
          <w:lang w:val="ru-RU"/>
        </w:rPr>
      </w:pPr>
      <w:r w:rsidRPr="00CC66D4">
        <w:rPr>
          <w:rFonts w:ascii="GHEA Grapalat" w:hAnsi="GHEA Grapalat"/>
          <w:color w:val="000000"/>
          <w:lang w:val="ru-RU"/>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CC66D4" w:rsidRPr="00AA5BD2" w:rsidTr="004D63EA">
        <w:trPr>
          <w:jc w:val="center"/>
        </w:trPr>
        <w:tc>
          <w:tcPr>
            <w:tcW w:w="357" w:type="dxa"/>
            <w:vMerge w:val="restart"/>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w:t>
            </w:r>
          </w:p>
        </w:tc>
        <w:tc>
          <w:tcPr>
            <w:tcW w:w="10800" w:type="dxa"/>
            <w:gridSpan w:val="8"/>
            <w:shd w:val="clear" w:color="auto" w:fill="auto"/>
            <w:vAlign w:val="center"/>
          </w:tcPr>
          <w:p w:rsidR="00CC66D4" w:rsidRPr="00AA5BD2" w:rsidRDefault="00CC66D4" w:rsidP="004D63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AA5BD2">
              <w:rPr>
                <w:rFonts w:ascii="GHEA Grapalat" w:hAnsi="GHEA Grapalat"/>
                <w:sz w:val="20"/>
                <w:szCs w:val="20"/>
              </w:rPr>
              <w:t>Поставленные товары</w:t>
            </w:r>
          </w:p>
        </w:tc>
      </w:tr>
      <w:tr w:rsidR="00CC66D4" w:rsidRPr="00FC0AA3" w:rsidTr="004D63EA">
        <w:trPr>
          <w:jc w:val="center"/>
        </w:trPr>
        <w:tc>
          <w:tcPr>
            <w:tcW w:w="357" w:type="dxa"/>
            <w:vMerge/>
            <w:shd w:val="clear" w:color="auto" w:fill="auto"/>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73" w:type="dxa"/>
            <w:vMerge w:val="restart"/>
            <w:shd w:val="clear" w:color="auto" w:fill="auto"/>
            <w:vAlign w:val="center"/>
          </w:tcPr>
          <w:p w:rsidR="00CC66D4" w:rsidRPr="00AA5BD2" w:rsidRDefault="00CC66D4" w:rsidP="004D63EA">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CC66D4" w:rsidRPr="00AA5BD2" w:rsidRDefault="00CC66D4" w:rsidP="004D63EA">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Сумма, подлежащая уплате (тыс. драмов)</w:t>
            </w:r>
          </w:p>
        </w:tc>
        <w:tc>
          <w:tcPr>
            <w:tcW w:w="1127" w:type="dxa"/>
            <w:vMerge w:val="restart"/>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CC66D4" w:rsidRPr="00AA5BD2" w:rsidTr="004D63EA">
        <w:trPr>
          <w:trHeight w:val="1105"/>
          <w:jc w:val="center"/>
        </w:trPr>
        <w:tc>
          <w:tcPr>
            <w:tcW w:w="357" w:type="dxa"/>
            <w:vMerge/>
            <w:tcBorders>
              <w:bottom w:val="single" w:sz="4" w:space="0" w:color="auto"/>
            </w:tcBorders>
            <w:shd w:val="clear" w:color="auto" w:fill="auto"/>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CC66D4" w:rsidRPr="00AA5BD2" w:rsidRDefault="00CC66D4" w:rsidP="004D63EA">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CC66D4" w:rsidRPr="00AA5BD2" w:rsidRDefault="00CC66D4" w:rsidP="004D63EA">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CC66D4" w:rsidRPr="00AA5BD2" w:rsidRDefault="00CC66D4" w:rsidP="004D63EA">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CC66D4" w:rsidRPr="00AA5BD2" w:rsidRDefault="00CC66D4" w:rsidP="004D63EA">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r>
      <w:tr w:rsidR="00CC66D4" w:rsidRPr="00AA5BD2" w:rsidTr="004D63EA">
        <w:trPr>
          <w:jc w:val="center"/>
        </w:trPr>
        <w:tc>
          <w:tcPr>
            <w:tcW w:w="357" w:type="dxa"/>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27" w:type="dxa"/>
            <w:shd w:val="clear" w:color="auto" w:fill="auto"/>
            <w:vAlign w:val="center"/>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r>
      <w:tr w:rsidR="00CC66D4" w:rsidRPr="00AA5BD2" w:rsidTr="004D63EA">
        <w:trPr>
          <w:jc w:val="center"/>
        </w:trPr>
        <w:tc>
          <w:tcPr>
            <w:tcW w:w="357" w:type="dxa"/>
            <w:shd w:val="clear" w:color="auto" w:fill="auto"/>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c>
          <w:tcPr>
            <w:tcW w:w="1127" w:type="dxa"/>
            <w:shd w:val="clear" w:color="auto" w:fill="auto"/>
          </w:tcPr>
          <w:p w:rsidR="00CC66D4" w:rsidRPr="00AA5BD2" w:rsidRDefault="00CC66D4" w:rsidP="004D63EA">
            <w:pPr>
              <w:pStyle w:val="af4"/>
              <w:widowControl w:val="0"/>
              <w:spacing w:before="0" w:beforeAutospacing="0" w:after="120" w:afterAutospacing="0"/>
              <w:jc w:val="center"/>
              <w:rPr>
                <w:rFonts w:ascii="GHEA Grapalat" w:hAnsi="GHEA Grapalat"/>
                <w:sz w:val="20"/>
                <w:szCs w:val="20"/>
              </w:rPr>
            </w:pPr>
          </w:p>
        </w:tc>
      </w:tr>
    </w:tbl>
    <w:p w:rsidR="00CC66D4" w:rsidRPr="00AA5BD2" w:rsidRDefault="00CC66D4" w:rsidP="00CC66D4">
      <w:pPr>
        <w:widowControl w:val="0"/>
        <w:spacing w:after="160" w:line="360" w:lineRule="auto"/>
        <w:ind w:firstLine="375"/>
        <w:jc w:val="both"/>
        <w:rPr>
          <w:rFonts w:ascii="GHEA Grapalat" w:hAnsi="GHEA Grapalat" w:cs="Arial"/>
          <w:iCs/>
          <w:color w:val="000000"/>
        </w:rPr>
      </w:pPr>
    </w:p>
    <w:p w:rsidR="00CC66D4" w:rsidRPr="00CC66D4" w:rsidRDefault="00CC66D4" w:rsidP="00CC66D4">
      <w:pPr>
        <w:widowControl w:val="0"/>
        <w:spacing w:after="160" w:line="360" w:lineRule="auto"/>
        <w:ind w:firstLine="567"/>
        <w:jc w:val="both"/>
        <w:rPr>
          <w:rFonts w:ascii="GHEA Grapalat" w:hAnsi="GHEA Grapalat"/>
          <w:iCs/>
          <w:snapToGrid w:val="0"/>
          <w:color w:val="000000"/>
          <w:lang w:val="ru-RU"/>
        </w:rPr>
      </w:pPr>
      <w:r w:rsidRPr="00CC66D4">
        <w:rPr>
          <w:rFonts w:ascii="GHEA Grapalat" w:hAnsi="GHEA Grapalat"/>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CC66D4" w:rsidRPr="00CC66D4" w:rsidRDefault="00CC66D4" w:rsidP="00CC66D4">
      <w:pPr>
        <w:widowControl w:val="0"/>
        <w:spacing w:after="160" w:line="360" w:lineRule="auto"/>
        <w:ind w:firstLine="375"/>
        <w:jc w:val="both"/>
        <w:rPr>
          <w:rFonts w:ascii="GHEA Grapalat" w:hAnsi="GHEA Grapalat"/>
          <w:iCs/>
          <w:snapToGrid w:val="0"/>
          <w:color w:val="000000"/>
          <w:lang w:val="ru-RU"/>
        </w:rPr>
      </w:pPr>
    </w:p>
    <w:tbl>
      <w:tblPr>
        <w:tblStyle w:val="25"/>
        <w:tblW w:w="9704" w:type="dxa"/>
        <w:jc w:val="center"/>
        <w:tblLook w:val="0000"/>
      </w:tblPr>
      <w:tblGrid>
        <w:gridCol w:w="4852"/>
        <w:gridCol w:w="4852"/>
      </w:tblGrid>
      <w:tr w:rsidR="00CC66D4" w:rsidRPr="00AA5BD2" w:rsidTr="004D63EA">
        <w:trPr>
          <w:trHeight w:val="266"/>
          <w:jc w:val="center"/>
        </w:trPr>
        <w:tc>
          <w:tcPr>
            <w:tcW w:w="0" w:type="auto"/>
          </w:tcPr>
          <w:p w:rsidR="00CC66D4" w:rsidRPr="00AA5BD2" w:rsidRDefault="00CC66D4" w:rsidP="004D63EA">
            <w:pPr>
              <w:widowControl w:val="0"/>
              <w:spacing w:after="160" w:line="360" w:lineRule="auto"/>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CC66D4" w:rsidRPr="00AA5BD2" w:rsidRDefault="00CC66D4" w:rsidP="004D63EA">
            <w:pPr>
              <w:widowControl w:val="0"/>
              <w:spacing w:after="160" w:line="360" w:lineRule="auto"/>
              <w:jc w:val="center"/>
              <w:rPr>
                <w:rFonts w:ascii="GHEA Grapalat" w:hAnsi="GHEA Grapalat"/>
                <w:iCs/>
                <w:color w:val="000000"/>
              </w:rPr>
            </w:pPr>
            <w:r w:rsidRPr="00AA5BD2">
              <w:rPr>
                <w:rFonts w:ascii="GHEA Grapalat" w:hAnsi="GHEA Grapalat"/>
                <w:color w:val="000000"/>
              </w:rPr>
              <w:t>Товар принял</w:t>
            </w:r>
          </w:p>
        </w:tc>
      </w:tr>
      <w:tr w:rsidR="00CC66D4" w:rsidRPr="00AA5BD2" w:rsidTr="004D63EA">
        <w:trPr>
          <w:trHeight w:val="473"/>
          <w:jc w:val="center"/>
        </w:trPr>
        <w:tc>
          <w:tcPr>
            <w:tcW w:w="0" w:type="auto"/>
          </w:tcPr>
          <w:p w:rsidR="00CC66D4" w:rsidRPr="00AA5BD2" w:rsidRDefault="00CC66D4" w:rsidP="004D63EA">
            <w:pPr>
              <w:widowControl w:val="0"/>
              <w:jc w:val="center"/>
              <w:rPr>
                <w:rFonts w:ascii="GHEA Grapalat" w:hAnsi="GHEA Grapalat"/>
                <w:iCs/>
              </w:rPr>
            </w:pPr>
            <w:r w:rsidRPr="00AA5BD2">
              <w:rPr>
                <w:rFonts w:ascii="GHEA Grapalat" w:hAnsi="GHEA Grapalat"/>
              </w:rPr>
              <w:t>___________________________</w:t>
            </w:r>
          </w:p>
          <w:p w:rsidR="00CC66D4" w:rsidRPr="00AA5BD2" w:rsidRDefault="00CC66D4" w:rsidP="004D63EA">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c>
          <w:tcPr>
            <w:tcW w:w="0" w:type="auto"/>
          </w:tcPr>
          <w:p w:rsidR="00CC66D4" w:rsidRPr="00AA5BD2" w:rsidRDefault="00CC66D4" w:rsidP="004D63EA">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CC66D4" w:rsidRPr="00AA5BD2" w:rsidRDefault="00CC66D4" w:rsidP="004D63EA">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r>
      <w:tr w:rsidR="00CC66D4" w:rsidRPr="00AA5BD2" w:rsidTr="004D63EA">
        <w:trPr>
          <w:trHeight w:val="503"/>
          <w:jc w:val="center"/>
        </w:trPr>
        <w:tc>
          <w:tcPr>
            <w:tcW w:w="0" w:type="auto"/>
          </w:tcPr>
          <w:p w:rsidR="00CC66D4" w:rsidRPr="00AA5BD2" w:rsidRDefault="00CC66D4" w:rsidP="004D63EA">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CC66D4" w:rsidRPr="00AA5BD2" w:rsidRDefault="00CC66D4" w:rsidP="004D63EA">
            <w:pPr>
              <w:widowControl w:val="0"/>
              <w:spacing w:after="160" w:line="360" w:lineRule="auto"/>
              <w:jc w:val="center"/>
              <w:rPr>
                <w:rFonts w:ascii="GHEA Grapalat" w:hAnsi="GHEA Grapalat"/>
                <w:iCs/>
              </w:rPr>
            </w:pPr>
            <w:r w:rsidRPr="00AA5BD2">
              <w:rPr>
                <w:rFonts w:ascii="GHEA Grapalat" w:hAnsi="GHEA Grapalat"/>
                <w:sz w:val="16"/>
              </w:rPr>
              <w:t>фамилия, имя</w:t>
            </w:r>
          </w:p>
        </w:tc>
        <w:tc>
          <w:tcPr>
            <w:tcW w:w="0" w:type="auto"/>
          </w:tcPr>
          <w:p w:rsidR="00CC66D4" w:rsidRPr="00AA5BD2" w:rsidRDefault="00CC66D4" w:rsidP="004D63EA">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CC66D4" w:rsidRPr="00AA5BD2" w:rsidRDefault="00CC66D4" w:rsidP="004D63EA">
            <w:pPr>
              <w:widowControl w:val="0"/>
              <w:spacing w:after="160" w:line="360" w:lineRule="auto"/>
              <w:jc w:val="center"/>
              <w:rPr>
                <w:rFonts w:ascii="GHEA Grapalat" w:hAnsi="GHEA Grapalat"/>
                <w:iCs/>
              </w:rPr>
            </w:pPr>
            <w:r w:rsidRPr="00AA5BD2">
              <w:rPr>
                <w:rFonts w:ascii="GHEA Grapalat" w:hAnsi="GHEA Grapalat"/>
                <w:sz w:val="16"/>
              </w:rPr>
              <w:t>фамилия, имя</w:t>
            </w:r>
          </w:p>
        </w:tc>
      </w:tr>
      <w:tr w:rsidR="00CC66D4" w:rsidRPr="00AA5BD2" w:rsidTr="004D63EA">
        <w:trPr>
          <w:trHeight w:val="281"/>
          <w:jc w:val="center"/>
        </w:trPr>
        <w:tc>
          <w:tcPr>
            <w:tcW w:w="0" w:type="auto"/>
          </w:tcPr>
          <w:p w:rsidR="00CC66D4" w:rsidRPr="00AA5BD2" w:rsidRDefault="00CC66D4" w:rsidP="004D63EA">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c>
          <w:tcPr>
            <w:tcW w:w="0" w:type="auto"/>
          </w:tcPr>
          <w:p w:rsidR="00CC66D4" w:rsidRPr="00AA5BD2" w:rsidRDefault="00CC66D4" w:rsidP="004D63EA">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r>
    </w:tbl>
    <w:p w:rsidR="00CC66D4" w:rsidRPr="00AA5BD2" w:rsidRDefault="00CC66D4" w:rsidP="00CC66D4">
      <w:pPr>
        <w:widowControl w:val="0"/>
        <w:spacing w:after="160" w:line="360" w:lineRule="auto"/>
        <w:ind w:firstLine="375"/>
        <w:jc w:val="both"/>
        <w:rPr>
          <w:rFonts w:ascii="GHEA Grapalat" w:hAnsi="GHEA Grapalat"/>
          <w:iCs/>
          <w:snapToGrid w:val="0"/>
          <w:color w:val="000000"/>
        </w:rPr>
      </w:pPr>
    </w:p>
    <w:p w:rsidR="00CC66D4" w:rsidRPr="00AA5BD2" w:rsidRDefault="00CC66D4" w:rsidP="00CC66D4">
      <w:pPr>
        <w:widowControl w:val="0"/>
        <w:spacing w:after="160" w:line="360" w:lineRule="auto"/>
        <w:ind w:left="-142" w:firstLine="142"/>
        <w:jc w:val="center"/>
        <w:rPr>
          <w:rFonts w:ascii="GHEA Grapalat" w:hAnsi="GHEA Grapalat" w:cs="Sylfaen"/>
          <w:b/>
        </w:rPr>
      </w:pPr>
    </w:p>
    <w:p w:rsidR="00CC66D4" w:rsidRPr="00AA5BD2" w:rsidRDefault="00CC66D4" w:rsidP="00CC66D4">
      <w:pPr>
        <w:widowControl w:val="0"/>
        <w:spacing w:after="160" w:line="360" w:lineRule="auto"/>
        <w:ind w:left="-142" w:firstLine="142"/>
        <w:jc w:val="center"/>
        <w:rPr>
          <w:rFonts w:ascii="GHEA Grapalat" w:hAnsi="GHEA Grapalat" w:cs="Sylfaen"/>
          <w:b/>
        </w:rPr>
      </w:pPr>
      <w:r w:rsidRPr="00AA5BD2">
        <w:rPr>
          <w:rFonts w:ascii="GHEA Grapalat" w:hAnsi="GHEA Grapalat"/>
        </w:rPr>
        <w:br w:type="page"/>
      </w:r>
    </w:p>
    <w:p w:rsidR="00CC66D4" w:rsidRPr="00FC0AA3" w:rsidRDefault="00CC66D4" w:rsidP="00CC66D4">
      <w:pPr>
        <w:widowControl w:val="0"/>
        <w:spacing w:after="160" w:line="360" w:lineRule="auto"/>
        <w:jc w:val="right"/>
        <w:rPr>
          <w:rFonts w:ascii="GHEA Grapalat" w:hAnsi="GHEA Grapalat" w:cs="Sylfaen"/>
          <w:i/>
          <w:lang w:val="ru-RU"/>
        </w:rPr>
      </w:pPr>
      <w:r w:rsidRPr="00FC0AA3">
        <w:rPr>
          <w:rFonts w:ascii="GHEA Grapalat" w:hAnsi="GHEA Grapalat"/>
          <w:i/>
          <w:lang w:val="ru-RU"/>
        </w:rPr>
        <w:lastRenderedPageBreak/>
        <w:t>Приложение № 3.1</w:t>
      </w:r>
    </w:p>
    <w:p w:rsidR="00CC66D4" w:rsidRPr="00CC66D4" w:rsidRDefault="00CC66D4" w:rsidP="00CC66D4">
      <w:pPr>
        <w:widowControl w:val="0"/>
        <w:spacing w:after="160" w:line="360" w:lineRule="auto"/>
        <w:jc w:val="right"/>
        <w:rPr>
          <w:rFonts w:ascii="GHEA Grapalat" w:hAnsi="GHEA Grapalat" w:cs="Sylfaen"/>
          <w:i/>
          <w:lang w:val="ru-RU"/>
        </w:rPr>
      </w:pPr>
      <w:r w:rsidRPr="00CC66D4">
        <w:rPr>
          <w:rFonts w:ascii="GHEA Grapalat" w:hAnsi="GHEA Grapalat"/>
          <w:i/>
          <w:lang w:val="ru-RU"/>
        </w:rPr>
        <w:t xml:space="preserve">к Договору под кодом </w:t>
      </w:r>
      <w:r w:rsidRPr="00CC66D4">
        <w:rPr>
          <w:rFonts w:ascii="GHEA Grapalat" w:hAnsi="GHEA Grapalat" w:cs="Sylfaen"/>
          <w:i/>
          <w:lang w:val="ru-RU"/>
        </w:rPr>
        <w:br/>
      </w:r>
      <w:r w:rsidRPr="00CC66D4">
        <w:rPr>
          <w:rFonts w:ascii="GHEA Grapalat" w:hAnsi="GHEA Grapalat"/>
          <w:i/>
          <w:lang w:val="ru-RU"/>
        </w:rPr>
        <w:t>заключенному "</w:t>
      </w:r>
      <w:r w:rsidRPr="00CC66D4">
        <w:rPr>
          <w:rFonts w:ascii="GHEA Grapalat" w:hAnsi="GHEA Grapalat"/>
          <w:i/>
          <w:lang w:val="ru-RU"/>
        </w:rPr>
        <w:tab/>
        <w:t>"</w:t>
      </w:r>
      <w:r w:rsidRPr="00CC66D4">
        <w:rPr>
          <w:rFonts w:ascii="GHEA Grapalat" w:hAnsi="GHEA Grapalat"/>
          <w:i/>
          <w:lang w:val="ru-RU"/>
        </w:rPr>
        <w:tab/>
        <w:t>20</w:t>
      </w:r>
      <w:r w:rsidRPr="00CC66D4">
        <w:rPr>
          <w:rFonts w:ascii="GHEA Grapalat" w:hAnsi="GHEA Grapalat"/>
          <w:i/>
          <w:lang w:val="ru-RU"/>
        </w:rPr>
        <w:tab/>
        <w:t>г.</w:t>
      </w:r>
    </w:p>
    <w:p w:rsidR="00CC66D4" w:rsidRPr="00CC66D4" w:rsidRDefault="00CC66D4" w:rsidP="00CC66D4">
      <w:pPr>
        <w:widowControl w:val="0"/>
        <w:spacing w:after="160" w:line="360" w:lineRule="auto"/>
        <w:ind w:left="-142" w:firstLine="142"/>
        <w:jc w:val="center"/>
        <w:rPr>
          <w:rFonts w:ascii="GHEA Grapalat" w:hAnsi="GHEA Grapalat" w:cs="Sylfaen"/>
          <w:lang w:val="ru-RU"/>
        </w:rPr>
      </w:pPr>
    </w:p>
    <w:p w:rsidR="00CC66D4" w:rsidRPr="00CC66D4" w:rsidRDefault="00CC66D4" w:rsidP="00CC66D4">
      <w:pPr>
        <w:widowControl w:val="0"/>
        <w:spacing w:after="160" w:line="360" w:lineRule="auto"/>
        <w:jc w:val="center"/>
        <w:rPr>
          <w:rFonts w:ascii="GHEA Grapalat" w:hAnsi="GHEA Grapalat" w:cs="Sylfaen"/>
          <w:bCs/>
          <w:lang w:val="ru-RU"/>
        </w:rPr>
      </w:pPr>
      <w:r w:rsidRPr="00CC66D4">
        <w:rPr>
          <w:rFonts w:ascii="GHEA Grapalat" w:hAnsi="GHEA Grapalat"/>
          <w:lang w:val="ru-RU"/>
        </w:rPr>
        <w:t>АКТ № ______________________</w:t>
      </w:r>
    </w:p>
    <w:p w:rsidR="00CC66D4" w:rsidRPr="00CC66D4" w:rsidRDefault="00CC66D4" w:rsidP="00CC66D4">
      <w:pPr>
        <w:widowControl w:val="0"/>
        <w:tabs>
          <w:tab w:val="left" w:pos="360"/>
          <w:tab w:val="left" w:pos="540"/>
          <w:tab w:val="left" w:pos="2250"/>
        </w:tabs>
        <w:spacing w:after="160" w:line="360" w:lineRule="auto"/>
        <w:jc w:val="center"/>
        <w:rPr>
          <w:rFonts w:ascii="GHEA Grapalat" w:hAnsi="GHEA Grapalat"/>
          <w:lang w:val="ru-RU"/>
        </w:rPr>
      </w:pPr>
      <w:r w:rsidRPr="00CC66D4">
        <w:rPr>
          <w:rFonts w:ascii="GHEA Grapalat" w:hAnsi="GHEA Grapalat"/>
          <w:lang w:val="ru-RU"/>
        </w:rPr>
        <w:t>относительно фиксирования факта передачи Покупателю результата договора</w:t>
      </w:r>
    </w:p>
    <w:p w:rsidR="00CC66D4" w:rsidRPr="00CC66D4" w:rsidRDefault="00CC66D4" w:rsidP="00CC66D4">
      <w:pPr>
        <w:widowControl w:val="0"/>
        <w:tabs>
          <w:tab w:val="left" w:pos="360"/>
          <w:tab w:val="left" w:pos="540"/>
        </w:tabs>
        <w:spacing w:after="160" w:line="360" w:lineRule="auto"/>
        <w:rPr>
          <w:rFonts w:ascii="GHEA Grapalat" w:hAnsi="GHEA Grapalat" w:cs="Sylfaen"/>
          <w:lang w:val="ru-RU"/>
        </w:rPr>
      </w:pPr>
    </w:p>
    <w:p w:rsidR="00CC66D4" w:rsidRPr="00CC66D4" w:rsidRDefault="00CC66D4" w:rsidP="00CC66D4">
      <w:pPr>
        <w:widowControl w:val="0"/>
        <w:ind w:firstLine="567"/>
        <w:jc w:val="both"/>
        <w:rPr>
          <w:rFonts w:ascii="GHEA Grapalat" w:hAnsi="GHEA Grapalat"/>
          <w:lang w:val="ru-RU"/>
        </w:rPr>
      </w:pPr>
      <w:r w:rsidRPr="00CC66D4">
        <w:rPr>
          <w:rFonts w:ascii="GHEA Grapalat" w:hAnsi="GHEA Grapalat"/>
          <w:lang w:val="ru-RU"/>
        </w:rPr>
        <w:t>Настоящим фиксируется, что в рамках договора № ______________________,</w:t>
      </w:r>
    </w:p>
    <w:p w:rsidR="00CC66D4" w:rsidRPr="00CC66D4" w:rsidRDefault="00CC66D4" w:rsidP="00CC66D4">
      <w:pPr>
        <w:widowControl w:val="0"/>
        <w:spacing w:after="120"/>
        <w:ind w:left="7371" w:hanging="141"/>
        <w:jc w:val="both"/>
        <w:rPr>
          <w:rFonts w:ascii="GHEA Grapalat" w:hAnsi="GHEA Grapalat"/>
          <w:sz w:val="16"/>
          <w:lang w:val="ru-RU"/>
        </w:rPr>
      </w:pPr>
      <w:r w:rsidRPr="00CC66D4">
        <w:rPr>
          <w:rFonts w:ascii="GHEA Grapalat" w:hAnsi="GHEA Grapalat"/>
          <w:sz w:val="16"/>
          <w:lang w:val="ru-RU"/>
        </w:rPr>
        <w:t>номер договора</w:t>
      </w:r>
    </w:p>
    <w:p w:rsidR="00CC66D4" w:rsidRPr="00CC66D4" w:rsidRDefault="00CC66D4" w:rsidP="00CC66D4">
      <w:pPr>
        <w:widowControl w:val="0"/>
        <w:tabs>
          <w:tab w:val="left" w:pos="4480"/>
        </w:tabs>
        <w:jc w:val="both"/>
        <w:rPr>
          <w:rFonts w:ascii="GHEA Grapalat" w:hAnsi="GHEA Grapalat" w:cs="Sylfaen"/>
          <w:lang w:val="ru-RU"/>
        </w:rPr>
      </w:pPr>
      <w:r w:rsidRPr="00CC66D4">
        <w:rPr>
          <w:rFonts w:ascii="GHEA Grapalat" w:hAnsi="GHEA Grapalat"/>
          <w:lang w:val="ru-RU"/>
        </w:rPr>
        <w:t>заключенного __________________ 20</w:t>
      </w:r>
      <w:r w:rsidRPr="00CC66D4">
        <w:rPr>
          <w:rFonts w:ascii="GHEA Grapalat" w:hAnsi="GHEA Grapalat"/>
          <w:lang w:val="ru-RU"/>
        </w:rPr>
        <w:tab/>
        <w:t>г. между _____________________________</w:t>
      </w:r>
    </w:p>
    <w:p w:rsidR="00CC66D4" w:rsidRPr="00CC66D4" w:rsidRDefault="00CC66D4" w:rsidP="00CC66D4">
      <w:pPr>
        <w:widowControl w:val="0"/>
        <w:tabs>
          <w:tab w:val="left" w:pos="6379"/>
        </w:tabs>
        <w:spacing w:after="120"/>
        <w:ind w:left="1701" w:right="-360"/>
        <w:jc w:val="both"/>
        <w:rPr>
          <w:rFonts w:ascii="GHEA Grapalat" w:hAnsi="GHEA Grapalat" w:cs="Sylfaen"/>
          <w:sz w:val="8"/>
          <w:lang w:val="ru-RU"/>
        </w:rPr>
      </w:pPr>
      <w:r w:rsidRPr="00CC66D4">
        <w:rPr>
          <w:rFonts w:ascii="GHEA Grapalat" w:hAnsi="GHEA Grapalat"/>
          <w:sz w:val="16"/>
          <w:lang w:val="ru-RU"/>
        </w:rPr>
        <w:t xml:space="preserve">дата заключения договора </w:t>
      </w:r>
      <w:r w:rsidRPr="00CC66D4">
        <w:rPr>
          <w:rFonts w:ascii="GHEA Grapalat" w:hAnsi="GHEA Grapalat"/>
          <w:sz w:val="16"/>
          <w:lang w:val="ru-RU"/>
        </w:rPr>
        <w:tab/>
        <w:t>наименование Покупателя</w:t>
      </w:r>
    </w:p>
    <w:p w:rsidR="00CC66D4" w:rsidRPr="00CC66D4" w:rsidRDefault="00CC66D4" w:rsidP="00CC66D4">
      <w:pPr>
        <w:widowControl w:val="0"/>
        <w:tabs>
          <w:tab w:val="left" w:pos="360"/>
          <w:tab w:val="left" w:pos="540"/>
        </w:tabs>
        <w:ind w:right="-2"/>
        <w:jc w:val="both"/>
        <w:rPr>
          <w:rFonts w:ascii="GHEA Grapalat" w:hAnsi="GHEA Grapalat"/>
          <w:lang w:val="ru-RU"/>
        </w:rPr>
      </w:pPr>
      <w:r w:rsidRPr="00CC66D4">
        <w:rPr>
          <w:rFonts w:ascii="GHEA Grapalat" w:hAnsi="GHEA Grapalat"/>
          <w:lang w:val="ru-RU"/>
        </w:rPr>
        <w:t xml:space="preserve">(далее — Покупатель) и ________________________________ (далее — Продавец), </w:t>
      </w:r>
    </w:p>
    <w:p w:rsidR="00CC66D4" w:rsidRPr="00CC66D4" w:rsidRDefault="00CC66D4" w:rsidP="00CC66D4">
      <w:pPr>
        <w:widowControl w:val="0"/>
        <w:spacing w:after="120"/>
        <w:ind w:left="3544" w:right="-360"/>
        <w:jc w:val="both"/>
        <w:rPr>
          <w:rFonts w:ascii="GHEA Grapalat" w:hAnsi="GHEA Grapalat"/>
          <w:sz w:val="16"/>
          <w:lang w:val="ru-RU"/>
        </w:rPr>
      </w:pPr>
      <w:r w:rsidRPr="00CC66D4">
        <w:rPr>
          <w:rFonts w:ascii="GHEA Grapalat" w:hAnsi="GHEA Grapalat"/>
          <w:sz w:val="16"/>
          <w:lang w:val="ru-RU"/>
        </w:rPr>
        <w:t>наименование Продавца</w:t>
      </w:r>
    </w:p>
    <w:p w:rsidR="00CC66D4" w:rsidRPr="00CC66D4" w:rsidRDefault="00CC66D4" w:rsidP="00CC66D4">
      <w:pPr>
        <w:widowControl w:val="0"/>
        <w:tabs>
          <w:tab w:val="left" w:pos="360"/>
          <w:tab w:val="left" w:pos="540"/>
        </w:tabs>
        <w:spacing w:after="160" w:line="360" w:lineRule="auto"/>
        <w:jc w:val="both"/>
        <w:rPr>
          <w:rFonts w:ascii="GHEA Grapalat" w:hAnsi="GHEA Grapalat" w:cs="Sylfaen"/>
          <w:lang w:val="ru-RU"/>
        </w:rPr>
      </w:pPr>
      <w:r w:rsidRPr="00CC66D4">
        <w:rPr>
          <w:rFonts w:ascii="GHEA Grapalat" w:hAnsi="GHEA Grapalat"/>
          <w:lang w:val="ru-RU"/>
        </w:rPr>
        <w:t>Продавец _______ 20</w:t>
      </w:r>
      <w:r w:rsidRPr="00CC66D4">
        <w:rPr>
          <w:rFonts w:ascii="GHEA Grapalat" w:hAnsi="GHEA Grapalat"/>
          <w:lang w:val="ru-RU"/>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66D4" w:rsidRPr="00AA5BD2" w:rsidTr="004D63E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66D4" w:rsidRPr="00AA5BD2" w:rsidRDefault="00CC66D4" w:rsidP="004D63EA">
            <w:pPr>
              <w:widowControl w:val="0"/>
              <w:spacing w:after="120"/>
              <w:jc w:val="center"/>
              <w:rPr>
                <w:rFonts w:ascii="GHEA Grapalat" w:hAnsi="GHEA Grapalat" w:cs="Sylfaen"/>
                <w:bCs/>
                <w:sz w:val="20"/>
              </w:rPr>
            </w:pPr>
            <w:r w:rsidRPr="00AA5BD2">
              <w:rPr>
                <w:rFonts w:ascii="GHEA Grapalat" w:hAnsi="GHEA Grapalat"/>
                <w:sz w:val="20"/>
              </w:rPr>
              <w:t>Товар</w:t>
            </w:r>
          </w:p>
        </w:tc>
      </w:tr>
      <w:tr w:rsidR="00CC66D4" w:rsidRPr="00AA5BD2" w:rsidTr="004D63E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66D4" w:rsidRPr="00AA5BD2" w:rsidRDefault="00CC66D4" w:rsidP="004D63EA">
            <w:pPr>
              <w:widowControl w:val="0"/>
              <w:spacing w:after="120"/>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66D4" w:rsidRPr="00AA5BD2" w:rsidRDefault="00CC66D4" w:rsidP="004D63EA">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66D4" w:rsidRPr="00AA5BD2" w:rsidRDefault="00CC66D4" w:rsidP="004D63EA">
            <w:pPr>
              <w:widowControl w:val="0"/>
              <w:spacing w:after="120"/>
              <w:jc w:val="center"/>
              <w:rPr>
                <w:rFonts w:ascii="GHEA Grapalat" w:hAnsi="GHEA Grapalat"/>
                <w:sz w:val="20"/>
              </w:rPr>
            </w:pPr>
            <w:r w:rsidRPr="00AA5BD2">
              <w:rPr>
                <w:rFonts w:ascii="GHEA Grapalat" w:hAnsi="GHEA Grapalat"/>
                <w:sz w:val="20"/>
              </w:rPr>
              <w:t>количество (фактическое)</w:t>
            </w:r>
          </w:p>
        </w:tc>
      </w:tr>
      <w:tr w:rsidR="00CC66D4" w:rsidRPr="00AA5BD2" w:rsidTr="004D63E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66D4" w:rsidRPr="00AA5BD2" w:rsidRDefault="00CC66D4" w:rsidP="004D63EA">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C66D4" w:rsidRPr="00AA5BD2" w:rsidRDefault="00CC66D4" w:rsidP="004D63EA">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C66D4" w:rsidRPr="00AA5BD2" w:rsidRDefault="00CC66D4" w:rsidP="004D63EA">
            <w:pPr>
              <w:widowControl w:val="0"/>
              <w:spacing w:after="120"/>
              <w:jc w:val="center"/>
              <w:rPr>
                <w:rFonts w:ascii="GHEA Grapalat" w:hAnsi="GHEA Grapalat" w:cs="Sylfaen"/>
                <w:sz w:val="20"/>
              </w:rPr>
            </w:pPr>
          </w:p>
        </w:tc>
      </w:tr>
      <w:tr w:rsidR="00CC66D4" w:rsidRPr="00AA5BD2" w:rsidTr="004D63E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66D4" w:rsidRPr="00AA5BD2" w:rsidRDefault="00CC66D4" w:rsidP="004D63EA">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C66D4" w:rsidRPr="00AA5BD2" w:rsidRDefault="00CC66D4" w:rsidP="004D63EA">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C66D4" w:rsidRPr="00AA5BD2" w:rsidRDefault="00CC66D4" w:rsidP="004D63EA">
            <w:pPr>
              <w:widowControl w:val="0"/>
              <w:spacing w:after="120"/>
              <w:jc w:val="center"/>
              <w:rPr>
                <w:rFonts w:ascii="GHEA Grapalat" w:hAnsi="GHEA Grapalat" w:cs="Sylfaen"/>
                <w:sz w:val="20"/>
              </w:rPr>
            </w:pPr>
          </w:p>
        </w:tc>
      </w:tr>
    </w:tbl>
    <w:p w:rsidR="00CC66D4" w:rsidRPr="00AA5BD2" w:rsidRDefault="00CC66D4" w:rsidP="00CC66D4">
      <w:pPr>
        <w:widowControl w:val="0"/>
        <w:tabs>
          <w:tab w:val="left" w:pos="360"/>
          <w:tab w:val="left" w:pos="540"/>
        </w:tabs>
        <w:spacing w:after="160" w:line="360" w:lineRule="auto"/>
        <w:jc w:val="both"/>
        <w:rPr>
          <w:rFonts w:ascii="GHEA Grapalat" w:hAnsi="GHEA Grapalat" w:cs="Sylfaen"/>
        </w:rPr>
      </w:pPr>
    </w:p>
    <w:p w:rsidR="00CC66D4" w:rsidRPr="00CC66D4" w:rsidRDefault="00CC66D4" w:rsidP="00CC66D4">
      <w:pPr>
        <w:widowControl w:val="0"/>
        <w:spacing w:after="160" w:line="360" w:lineRule="auto"/>
        <w:ind w:firstLine="567"/>
        <w:jc w:val="both"/>
        <w:rPr>
          <w:rFonts w:ascii="GHEA Grapalat" w:hAnsi="GHEA Grapalat" w:cs="Sylfaen"/>
          <w:lang w:val="ru-RU"/>
        </w:rPr>
      </w:pPr>
      <w:r w:rsidRPr="00CC66D4">
        <w:rPr>
          <w:rFonts w:ascii="GHEA Grapalat" w:hAnsi="GHEA Grapalat"/>
          <w:lang w:val="ru-RU"/>
        </w:rPr>
        <w:t>Настоящий акт составлен в 2 экземплярах, каждой из сторон предоставляется по одному экземпляру.</w:t>
      </w:r>
    </w:p>
    <w:p w:rsidR="00CC66D4" w:rsidRPr="00CC66D4" w:rsidRDefault="00CC66D4" w:rsidP="00CC66D4">
      <w:pPr>
        <w:rPr>
          <w:rFonts w:ascii="GHEA Grapalat" w:hAnsi="GHEA Grapalat" w:cs="Sylfaen"/>
          <w:lang w:val="ru-RU"/>
        </w:rPr>
      </w:pPr>
      <w:r w:rsidRPr="00CC66D4">
        <w:rPr>
          <w:rFonts w:ascii="GHEA Grapalat" w:hAnsi="GHEA Grapalat" w:cs="Sylfaen"/>
          <w:lang w:val="ru-RU"/>
        </w:rPr>
        <w:br w:type="page"/>
      </w:r>
    </w:p>
    <w:p w:rsidR="00CC66D4" w:rsidRPr="00AA5BD2" w:rsidRDefault="00CC66D4" w:rsidP="00CC66D4">
      <w:pPr>
        <w:widowControl w:val="0"/>
        <w:spacing w:after="160" w:line="360" w:lineRule="auto"/>
        <w:jc w:val="center"/>
        <w:rPr>
          <w:rFonts w:ascii="GHEA Grapalat" w:hAnsi="GHEA Grapalat" w:cs="Sylfaen"/>
        </w:rPr>
      </w:pPr>
      <w:r w:rsidRPr="00AA5BD2">
        <w:rPr>
          <w:rFonts w:ascii="GHEA Grapalat" w:hAnsi="GHEA Grapalat"/>
        </w:rPr>
        <w:lastRenderedPageBreak/>
        <w:t>СТОРОНЫ</w:t>
      </w:r>
    </w:p>
    <w:p w:rsidR="00CC66D4" w:rsidRPr="00AA5BD2" w:rsidRDefault="00CC66D4" w:rsidP="00CC66D4">
      <w:pPr>
        <w:widowControl w:val="0"/>
        <w:spacing w:after="160" w:line="360" w:lineRule="auto"/>
        <w:jc w:val="center"/>
        <w:rPr>
          <w:rFonts w:ascii="GHEA Grapalat" w:hAnsi="GHEA Grapalat" w:cs="Sylfaen"/>
        </w:rPr>
      </w:pPr>
    </w:p>
    <w:tbl>
      <w:tblPr>
        <w:tblW w:w="0" w:type="auto"/>
        <w:tblLook w:val="00A0"/>
      </w:tblPr>
      <w:tblGrid>
        <w:gridCol w:w="4450"/>
        <w:gridCol w:w="4836"/>
      </w:tblGrid>
      <w:tr w:rsidR="00CC66D4" w:rsidRPr="00AA5BD2" w:rsidTr="004D63EA">
        <w:tc>
          <w:tcPr>
            <w:tcW w:w="4450" w:type="dxa"/>
          </w:tcPr>
          <w:p w:rsidR="00CC66D4" w:rsidRPr="00AA5BD2" w:rsidRDefault="00CC66D4" w:rsidP="004D63EA">
            <w:pPr>
              <w:widowControl w:val="0"/>
              <w:spacing w:after="160" w:line="360" w:lineRule="auto"/>
              <w:jc w:val="center"/>
              <w:rPr>
                <w:rFonts w:ascii="GHEA Grapalat" w:hAnsi="GHEA Grapalat" w:cs="Sylfaen"/>
                <w:b/>
                <w:bCs/>
              </w:rPr>
            </w:pPr>
            <w:r w:rsidRPr="00AA5BD2">
              <w:rPr>
                <w:rFonts w:ascii="GHEA Grapalat" w:hAnsi="GHEA Grapalat"/>
                <w:b/>
              </w:rPr>
              <w:t>Передал</w:t>
            </w:r>
          </w:p>
        </w:tc>
        <w:tc>
          <w:tcPr>
            <w:tcW w:w="4836" w:type="dxa"/>
          </w:tcPr>
          <w:p w:rsidR="00CC66D4" w:rsidRPr="00AA5BD2" w:rsidRDefault="00CC66D4" w:rsidP="004D63EA">
            <w:pPr>
              <w:widowControl w:val="0"/>
              <w:spacing w:after="160" w:line="360" w:lineRule="auto"/>
              <w:jc w:val="center"/>
              <w:rPr>
                <w:rFonts w:ascii="GHEA Grapalat" w:hAnsi="GHEA Grapalat" w:cs="Sylfaen"/>
                <w:b/>
                <w:bCs/>
              </w:rPr>
            </w:pPr>
            <w:r w:rsidRPr="00AA5BD2">
              <w:rPr>
                <w:rFonts w:ascii="GHEA Grapalat" w:hAnsi="GHEA Grapalat"/>
                <w:b/>
              </w:rPr>
              <w:t>Принял</w:t>
            </w:r>
          </w:p>
        </w:tc>
      </w:tr>
    </w:tbl>
    <w:p w:rsidR="00CC66D4" w:rsidRPr="00AA5BD2" w:rsidRDefault="00CC66D4" w:rsidP="00CC66D4">
      <w:pPr>
        <w:widowControl w:val="0"/>
        <w:spacing w:after="160" w:line="360" w:lineRule="auto"/>
        <w:jc w:val="right"/>
        <w:rPr>
          <w:rFonts w:ascii="GHEA Grapalat" w:hAnsi="GHEA Grapalat" w:cs="Sylfaen"/>
        </w:rPr>
      </w:pPr>
      <w:r w:rsidRPr="00AA5BD2">
        <w:rPr>
          <w:rFonts w:ascii="GHEA Grapalat" w:hAnsi="GHEA Grapalat"/>
        </w:rPr>
        <w:t>представитель, спроектировавший заявку:</w:t>
      </w:r>
    </w:p>
    <w:p w:rsidR="00CC66D4" w:rsidRPr="00AA5BD2" w:rsidRDefault="00CC66D4" w:rsidP="00CC66D4">
      <w:pPr>
        <w:widowControl w:val="0"/>
        <w:tabs>
          <w:tab w:val="left" w:pos="360"/>
          <w:tab w:val="left" w:pos="540"/>
        </w:tabs>
        <w:spacing w:after="160" w:line="360" w:lineRule="auto"/>
        <w:rPr>
          <w:rFonts w:ascii="GHEA Grapalat" w:hAnsi="GHEA Grapalat" w:cs="Sylfaen"/>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CC66D4" w:rsidRPr="00AA5BD2" w:rsidTr="004D63EA">
        <w:tc>
          <w:tcPr>
            <w:tcW w:w="4643" w:type="dxa"/>
            <w:vAlign w:val="center"/>
          </w:tcPr>
          <w:p w:rsidR="00CC66D4" w:rsidRPr="00AA5BD2" w:rsidRDefault="00CC66D4" w:rsidP="004D63EA">
            <w:pPr>
              <w:jc w:val="center"/>
              <w:rPr>
                <w:rFonts w:ascii="GHEA Grapalat" w:hAnsi="GHEA Grapalat" w:cs="GHEA Grapalat"/>
                <w:color w:val="000000"/>
                <w:lang w:val="en-US"/>
              </w:rPr>
            </w:pPr>
            <w:r w:rsidRPr="00AA5BD2">
              <w:rPr>
                <w:rFonts w:ascii="GHEA Grapalat" w:hAnsi="GHEA Grapalat"/>
                <w:color w:val="000000"/>
              </w:rPr>
              <w:t>___________________________</w:t>
            </w:r>
          </w:p>
          <w:p w:rsidR="00CC66D4" w:rsidRPr="00AA5BD2" w:rsidRDefault="00CC66D4" w:rsidP="004D63EA">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CC66D4" w:rsidRPr="00AA5BD2" w:rsidRDefault="00CC66D4" w:rsidP="004D63EA">
            <w:pPr>
              <w:jc w:val="center"/>
              <w:rPr>
                <w:rFonts w:ascii="GHEA Grapalat" w:hAnsi="GHEA Grapalat" w:cs="GHEA Grapalat"/>
                <w:color w:val="000000"/>
              </w:rPr>
            </w:pPr>
            <w:r w:rsidRPr="00AA5BD2">
              <w:rPr>
                <w:rFonts w:ascii="GHEA Grapalat" w:hAnsi="GHEA Grapalat"/>
                <w:color w:val="000000"/>
              </w:rPr>
              <w:t>___________________________</w:t>
            </w:r>
          </w:p>
          <w:p w:rsidR="00CC66D4" w:rsidRPr="00AA5BD2" w:rsidRDefault="00CC66D4" w:rsidP="004D63EA">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CC66D4" w:rsidRPr="00AA5BD2" w:rsidTr="004D63EA">
        <w:tc>
          <w:tcPr>
            <w:tcW w:w="4643" w:type="dxa"/>
            <w:vAlign w:val="center"/>
          </w:tcPr>
          <w:p w:rsidR="00CC66D4" w:rsidRPr="00AA5BD2" w:rsidRDefault="00CC66D4" w:rsidP="004D63EA">
            <w:pPr>
              <w:jc w:val="center"/>
              <w:rPr>
                <w:rFonts w:ascii="GHEA Grapalat" w:hAnsi="GHEA Grapalat" w:cs="GHEA Grapalat"/>
                <w:color w:val="000000"/>
                <w:lang w:val="en-US"/>
              </w:rPr>
            </w:pPr>
            <w:r w:rsidRPr="00AA5BD2">
              <w:rPr>
                <w:rFonts w:ascii="GHEA Grapalat" w:hAnsi="GHEA Grapalat"/>
                <w:color w:val="000000"/>
              </w:rPr>
              <w:t>___________________________</w:t>
            </w:r>
          </w:p>
          <w:p w:rsidR="00CC66D4" w:rsidRPr="00AA5BD2" w:rsidRDefault="00CC66D4" w:rsidP="004D63EA">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CC66D4" w:rsidRPr="00AA5BD2" w:rsidRDefault="00CC66D4" w:rsidP="004D63EA">
            <w:pPr>
              <w:autoSpaceDE w:val="0"/>
              <w:autoSpaceDN w:val="0"/>
              <w:adjustRightInd w:val="0"/>
              <w:jc w:val="center"/>
              <w:rPr>
                <w:rFonts w:ascii="GHEA Grapalat" w:hAnsi="GHEA Grapalat" w:cs="GHEA Grapalat"/>
                <w:color w:val="000000"/>
              </w:rPr>
            </w:pPr>
            <w:r w:rsidRPr="00AA5BD2">
              <w:rPr>
                <w:rFonts w:ascii="GHEA Grapalat" w:hAnsi="GHEA Grapalat"/>
                <w:color w:val="000000"/>
              </w:rPr>
              <w:t>___________________________</w:t>
            </w:r>
          </w:p>
          <w:p w:rsidR="00CC66D4" w:rsidRPr="00AA5BD2" w:rsidRDefault="00CC66D4" w:rsidP="004D63EA">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CC66D4" w:rsidRPr="00AA5BD2" w:rsidRDefault="00CC66D4" w:rsidP="00CC66D4">
      <w:pPr>
        <w:widowControl w:val="0"/>
        <w:spacing w:after="160" w:line="360" w:lineRule="auto"/>
        <w:ind w:left="-142" w:firstLine="142"/>
        <w:jc w:val="center"/>
        <w:rPr>
          <w:rFonts w:ascii="GHEA Grapalat" w:hAnsi="GHEA Grapalat" w:cs="Sylfaen"/>
          <w:b/>
        </w:rPr>
      </w:pPr>
    </w:p>
    <w:p w:rsidR="00CC66D4" w:rsidRPr="00AA5BD2" w:rsidRDefault="00CC66D4" w:rsidP="00CC66D4">
      <w:pPr>
        <w:widowControl w:val="0"/>
        <w:spacing w:after="160" w:line="360" w:lineRule="auto"/>
        <w:ind w:left="-142" w:firstLine="142"/>
        <w:jc w:val="center"/>
        <w:rPr>
          <w:rFonts w:ascii="GHEA Grapalat" w:hAnsi="GHEA Grapalat" w:cs="Sylfaen"/>
          <w:b/>
        </w:rPr>
      </w:pPr>
    </w:p>
    <w:p w:rsidR="00CC66D4" w:rsidRPr="00AA5BD2" w:rsidRDefault="00CC66D4" w:rsidP="00CC66D4">
      <w:pPr>
        <w:widowControl w:val="0"/>
        <w:spacing w:after="160" w:line="360" w:lineRule="auto"/>
        <w:ind w:left="-142" w:firstLine="142"/>
        <w:jc w:val="center"/>
        <w:rPr>
          <w:rFonts w:ascii="GHEA Grapalat" w:hAnsi="GHEA Grapalat" w:cs="Sylfaen"/>
          <w:b/>
        </w:rPr>
        <w:sectPr w:rsidR="00CC66D4" w:rsidRPr="00AA5BD2" w:rsidSect="00DA3A61">
          <w:footnotePr>
            <w:pos w:val="beneathText"/>
          </w:footnotePr>
          <w:pgSz w:w="11906" w:h="16838" w:code="9"/>
          <w:pgMar w:top="1418" w:right="1418" w:bottom="1418" w:left="1418" w:header="562" w:footer="562" w:gutter="0"/>
          <w:cols w:space="720"/>
        </w:sectPr>
      </w:pPr>
    </w:p>
    <w:p w:rsidR="00CC66D4" w:rsidRPr="00AA5BD2" w:rsidRDefault="00CC66D4" w:rsidP="00CC66D4">
      <w:pPr>
        <w:pStyle w:val="a3"/>
        <w:widowControl w:val="0"/>
        <w:spacing w:after="160"/>
        <w:jc w:val="right"/>
        <w:rPr>
          <w:rFonts w:ascii="GHEA Grapalat" w:hAnsi="GHEA Grapalat" w:cs="Sylfaen"/>
          <w:i w:val="0"/>
          <w:sz w:val="24"/>
          <w:szCs w:val="24"/>
        </w:rPr>
      </w:pPr>
      <w:r w:rsidRPr="00AA5BD2">
        <w:rPr>
          <w:rFonts w:ascii="GHEA Grapalat" w:hAnsi="GHEA Grapalat"/>
          <w:i w:val="0"/>
          <w:sz w:val="24"/>
          <w:szCs w:val="24"/>
        </w:rPr>
        <w:lastRenderedPageBreak/>
        <w:t>Приложение № 5</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i w:val="0"/>
          <w:sz w:val="24"/>
          <w:szCs w:val="24"/>
        </w:rPr>
        <w:t>к Приглашению на запрос котировок</w:t>
      </w:r>
      <w:r w:rsidRPr="00AA5BD2">
        <w:rPr>
          <w:rFonts w:ascii="GHEA Grapalat" w:hAnsi="GHEA Grapalat" w:cs="Sylfaen"/>
          <w:i w:val="0"/>
          <w:sz w:val="24"/>
          <w:szCs w:val="24"/>
        </w:rPr>
        <w:br/>
      </w:r>
      <w:r w:rsidRPr="00AA5BD2">
        <w:rPr>
          <w:rFonts w:ascii="GHEA Grapalat" w:hAnsi="GHEA Grapalat"/>
          <w:i w:val="0"/>
          <w:sz w:val="24"/>
          <w:szCs w:val="24"/>
        </w:rPr>
        <w:t xml:space="preserve">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C6146A" w:rsidRDefault="00CC66D4" w:rsidP="00CC66D4">
      <w:pPr>
        <w:pStyle w:val="a3"/>
        <w:widowControl w:val="0"/>
        <w:spacing w:after="160"/>
        <w:jc w:val="right"/>
        <w:rPr>
          <w:rStyle w:val="af5"/>
          <w:rFonts w:ascii="GHEA Grapalat" w:hAnsi="GHEA Grapalat"/>
        </w:rPr>
      </w:pPr>
    </w:p>
    <w:p w:rsidR="00CC66D4" w:rsidRPr="00CC66D4" w:rsidRDefault="00CC66D4" w:rsidP="00CC66D4">
      <w:pPr>
        <w:widowControl w:val="0"/>
        <w:spacing w:after="160" w:line="360" w:lineRule="auto"/>
        <w:jc w:val="center"/>
        <w:rPr>
          <w:rFonts w:ascii="GHEA Grapalat" w:hAnsi="GHEA Grapalat"/>
          <w:lang w:val="ru-RU"/>
        </w:rPr>
      </w:pPr>
      <w:r w:rsidRPr="00CC66D4">
        <w:rPr>
          <w:rFonts w:ascii="GHEA Grapalat" w:hAnsi="GHEA Grapalat"/>
          <w:lang w:val="ru-RU"/>
        </w:rPr>
        <w:t>ЗАПРОС</w:t>
      </w:r>
    </w:p>
    <w:p w:rsidR="00CC66D4" w:rsidRPr="00CC66D4" w:rsidRDefault="00CC66D4" w:rsidP="00CC66D4">
      <w:pPr>
        <w:widowControl w:val="0"/>
        <w:spacing w:after="160" w:line="360" w:lineRule="auto"/>
        <w:jc w:val="center"/>
        <w:rPr>
          <w:rFonts w:ascii="GHEA Grapalat" w:hAnsi="GHEA Grapalat"/>
          <w:lang w:val="ru-RU"/>
        </w:rPr>
      </w:pPr>
      <w:r w:rsidRPr="00CC66D4">
        <w:rPr>
          <w:rFonts w:ascii="GHEA Grapalat" w:hAnsi="GHEA Grapalat"/>
          <w:lang w:val="ru-RU"/>
        </w:rPr>
        <w:t>об уточнении данных, предусмотренных частью 3 пункта 43 Порядка "Организации процесса закупок",</w:t>
      </w:r>
      <w:r w:rsidRPr="00CC66D4">
        <w:rPr>
          <w:rFonts w:ascii="GHEA Grapalat" w:hAnsi="GHEA Grapalat"/>
          <w:lang w:val="ru-RU"/>
        </w:rPr>
        <w:br/>
        <w:t xml:space="preserve"> утвержденного Постановлением Правительства Республики Армения № 526-</w:t>
      </w:r>
      <w:r w:rsidRPr="00AA5BD2">
        <w:rPr>
          <w:rFonts w:ascii="GHEA Grapalat" w:hAnsi="GHEA Grapalat"/>
        </w:rPr>
        <w:t>N</w:t>
      </w:r>
      <w:r w:rsidRPr="00CC66D4">
        <w:rPr>
          <w:rFonts w:ascii="GHEA Grapalat" w:hAnsi="GHEA Grapalat"/>
          <w:lang w:val="ru-RU"/>
        </w:rPr>
        <w:t xml:space="preserve"> от 4 мая 2017 года</w:t>
      </w:r>
    </w:p>
    <w:p w:rsidR="00CC66D4" w:rsidRPr="00CC66D4" w:rsidRDefault="00CC66D4" w:rsidP="00CC66D4">
      <w:pPr>
        <w:widowControl w:val="0"/>
        <w:spacing w:after="160" w:line="360" w:lineRule="auto"/>
        <w:jc w:val="center"/>
        <w:rPr>
          <w:rFonts w:ascii="GHEA Grapalat" w:hAnsi="GHEA Grapalat"/>
          <w:lang w:val="ru-RU"/>
        </w:rPr>
      </w:pPr>
    </w:p>
    <w:p w:rsidR="00CC66D4" w:rsidRPr="00CC66D4" w:rsidRDefault="00CC66D4" w:rsidP="00CC66D4">
      <w:pPr>
        <w:widowControl w:val="0"/>
        <w:spacing w:after="160" w:line="360" w:lineRule="auto"/>
        <w:rPr>
          <w:rFonts w:ascii="GHEA Grapalat" w:hAnsi="GHEA Grapalat"/>
          <w:lang w:val="ru-RU"/>
        </w:rPr>
      </w:pPr>
    </w:p>
    <w:p w:rsidR="00CC66D4" w:rsidRPr="00CC66D4" w:rsidRDefault="00CC66D4" w:rsidP="00CC66D4">
      <w:pPr>
        <w:widowControl w:val="0"/>
        <w:tabs>
          <w:tab w:val="left" w:pos="3402"/>
          <w:tab w:val="left" w:pos="4536"/>
          <w:tab w:val="left" w:pos="6096"/>
        </w:tabs>
        <w:jc w:val="both"/>
        <w:rPr>
          <w:rFonts w:ascii="GHEA Grapalat" w:hAnsi="GHEA Grapalat"/>
          <w:lang w:val="ru-RU"/>
        </w:rPr>
      </w:pPr>
      <w:r w:rsidRPr="00CC66D4">
        <w:rPr>
          <w:rFonts w:ascii="GHEA Grapalat" w:hAnsi="GHEA Grapalat"/>
          <w:lang w:val="ru-RU"/>
        </w:rPr>
        <w:t xml:space="preserve">Решением Оценочной комиссии № </w:t>
      </w:r>
      <w:r w:rsidRPr="00CC66D4">
        <w:rPr>
          <w:rFonts w:ascii="GHEA Grapalat" w:hAnsi="GHEA Grapalat"/>
          <w:lang w:val="ru-RU"/>
        </w:rPr>
        <w:tab/>
        <w:t xml:space="preserve">от </w:t>
      </w:r>
      <w:r w:rsidRPr="00CC66D4">
        <w:rPr>
          <w:rFonts w:ascii="GHEA Grapalat" w:hAnsi="GHEA Grapalat"/>
          <w:lang w:val="ru-RU"/>
        </w:rPr>
        <w:tab/>
        <w:t xml:space="preserve">20 </w:t>
      </w:r>
      <w:r w:rsidRPr="00CC66D4">
        <w:rPr>
          <w:rFonts w:ascii="GHEA Grapalat" w:hAnsi="GHEA Grapalat"/>
          <w:lang w:val="ru-RU"/>
        </w:rPr>
        <w:tab/>
        <w:t xml:space="preserve"> года процедуры закупки под кодом, _______________________</w:t>
      </w:r>
    </w:p>
    <w:p w:rsidR="00CC66D4" w:rsidRPr="00CC66D4" w:rsidRDefault="00CC66D4" w:rsidP="00CC66D4">
      <w:pPr>
        <w:widowControl w:val="0"/>
        <w:spacing w:after="120"/>
        <w:ind w:left="11766"/>
        <w:jc w:val="both"/>
        <w:rPr>
          <w:rFonts w:ascii="GHEA Grapalat" w:hAnsi="GHEA Grapalat"/>
          <w:lang w:val="ru-RU"/>
        </w:rPr>
      </w:pPr>
      <w:r w:rsidRPr="00CC66D4">
        <w:rPr>
          <w:rFonts w:ascii="GHEA Grapalat" w:hAnsi="GHEA Grapalat"/>
          <w:sz w:val="16"/>
          <w:lang w:val="ru-RU"/>
        </w:rPr>
        <w:t>код процедуры</w:t>
      </w:r>
    </w:p>
    <w:p w:rsidR="00CC66D4" w:rsidRPr="00CC66D4" w:rsidRDefault="00CC66D4" w:rsidP="00CC66D4">
      <w:pPr>
        <w:widowControl w:val="0"/>
        <w:jc w:val="both"/>
        <w:rPr>
          <w:rFonts w:ascii="GHEA Grapalat" w:hAnsi="GHEA Grapalat"/>
          <w:lang w:val="ru-RU"/>
        </w:rPr>
      </w:pPr>
      <w:r w:rsidRPr="00CC66D4">
        <w:rPr>
          <w:rFonts w:ascii="GHEA Grapalat" w:hAnsi="GHEA Grapalat"/>
          <w:lang w:val="ru-RU"/>
        </w:rPr>
        <w:t>организованной для нужд ___________________________ 1-ое место занял (заняли) нижеуказанный (нижеуказанные) участник</w:t>
      </w:r>
    </w:p>
    <w:p w:rsidR="00CC66D4" w:rsidRPr="00AA5BD2" w:rsidRDefault="00CC66D4" w:rsidP="00CC66D4">
      <w:pPr>
        <w:widowControl w:val="0"/>
        <w:tabs>
          <w:tab w:val="left" w:pos="8550"/>
        </w:tabs>
        <w:spacing w:after="120"/>
        <w:ind w:left="3402"/>
        <w:jc w:val="both"/>
        <w:rPr>
          <w:rFonts w:ascii="GHEA Grapalat" w:hAnsi="GHEA Grapalat"/>
          <w:sz w:val="16"/>
          <w:vertAlign w:val="superscript"/>
        </w:rPr>
      </w:pPr>
      <w:r w:rsidRPr="00AA5BD2">
        <w:rPr>
          <w:rFonts w:ascii="GHEA Grapalat" w:hAnsi="GHEA Grapalat"/>
          <w:sz w:val="16"/>
        </w:rPr>
        <w:t>наименование заказчика</w:t>
      </w:r>
    </w:p>
    <w:p w:rsidR="00CC66D4" w:rsidRPr="00AA5BD2" w:rsidRDefault="00CC66D4" w:rsidP="00CC66D4">
      <w:pPr>
        <w:widowControl w:val="0"/>
        <w:spacing w:after="160" w:line="360" w:lineRule="auto"/>
        <w:rPr>
          <w:rFonts w:ascii="GHEA Grapalat" w:hAnsi="GHEA Grapalat"/>
        </w:rPr>
      </w:pPr>
      <w:r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CC66D4" w:rsidRPr="00AA5BD2" w:rsidTr="004D63EA">
        <w:tc>
          <w:tcPr>
            <w:tcW w:w="1433" w:type="dxa"/>
            <w:vMerge w:val="restart"/>
            <w:shd w:val="clear" w:color="auto" w:fill="auto"/>
            <w:vAlign w:val="center"/>
          </w:tcPr>
          <w:p w:rsidR="00CC66D4" w:rsidRPr="00AA5BD2" w:rsidRDefault="00CC66D4" w:rsidP="004D63EA">
            <w:pPr>
              <w:widowControl w:val="0"/>
              <w:spacing w:after="120"/>
              <w:ind w:right="87"/>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CC66D4" w:rsidRPr="00AA5BD2" w:rsidRDefault="00CC66D4" w:rsidP="004D63EA">
            <w:pPr>
              <w:widowControl w:val="0"/>
              <w:spacing w:after="120"/>
              <w:jc w:val="center"/>
              <w:rPr>
                <w:rFonts w:ascii="GHEA Grapalat" w:hAnsi="GHEA Grapalat"/>
                <w:sz w:val="16"/>
              </w:rPr>
            </w:pPr>
            <w:r w:rsidRPr="00AA5BD2">
              <w:rPr>
                <w:rFonts w:ascii="GHEA Grapalat" w:hAnsi="GHEA Grapalat"/>
                <w:sz w:val="16"/>
              </w:rPr>
              <w:t>Участник</w:t>
            </w:r>
          </w:p>
        </w:tc>
      </w:tr>
      <w:tr w:rsidR="00CC66D4" w:rsidRPr="00FC0AA3" w:rsidTr="004D63EA">
        <w:tc>
          <w:tcPr>
            <w:tcW w:w="1433" w:type="dxa"/>
            <w:vMerge/>
            <w:shd w:val="clear" w:color="auto" w:fill="auto"/>
            <w:vAlign w:val="center"/>
          </w:tcPr>
          <w:p w:rsidR="00CC66D4" w:rsidRPr="00AA5BD2" w:rsidRDefault="00CC66D4" w:rsidP="004D63EA">
            <w:pPr>
              <w:widowControl w:val="0"/>
              <w:spacing w:after="120"/>
              <w:jc w:val="center"/>
              <w:rPr>
                <w:rFonts w:ascii="GHEA Grapalat" w:hAnsi="GHEA Grapalat"/>
                <w:sz w:val="16"/>
              </w:rPr>
            </w:pPr>
          </w:p>
        </w:tc>
        <w:tc>
          <w:tcPr>
            <w:tcW w:w="4315" w:type="dxa"/>
            <w:shd w:val="clear" w:color="auto" w:fill="auto"/>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CC66D4" w:rsidRPr="00AA5BD2" w:rsidRDefault="00CC66D4" w:rsidP="004D63EA">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учетный номер</w:t>
            </w:r>
            <w:r w:rsidRPr="00AA5BD2">
              <w:rPr>
                <w:rFonts w:ascii="GHEA Grapalat" w:hAnsi="GHEA Grapalat"/>
                <w:sz w:val="16"/>
              </w:rPr>
              <w:br/>
              <w:t xml:space="preserve">налогоплательщика </w:t>
            </w:r>
          </w:p>
        </w:tc>
        <w:tc>
          <w:tcPr>
            <w:tcW w:w="4070" w:type="dxa"/>
            <w:shd w:val="clear" w:color="auto" w:fill="auto"/>
            <w:vAlign w:val="center"/>
          </w:tcPr>
          <w:p w:rsidR="00CC66D4" w:rsidRPr="00CC66D4" w:rsidRDefault="00CC66D4" w:rsidP="004D63EA">
            <w:pPr>
              <w:widowControl w:val="0"/>
              <w:spacing w:after="120"/>
              <w:jc w:val="center"/>
              <w:rPr>
                <w:rFonts w:ascii="GHEA Grapalat" w:hAnsi="GHEA Grapalat"/>
                <w:sz w:val="16"/>
                <w:lang w:val="ru-RU"/>
              </w:rPr>
            </w:pPr>
            <w:r w:rsidRPr="00CC66D4">
              <w:rPr>
                <w:rFonts w:ascii="GHEA Grapalat" w:hAnsi="GHEA Grapalat"/>
                <w:sz w:val="16"/>
                <w:lang w:val="ru-RU"/>
              </w:rPr>
              <w:t>месяц, число, год подачи заявки</w:t>
            </w:r>
          </w:p>
        </w:tc>
      </w:tr>
      <w:tr w:rsidR="00CC66D4" w:rsidRPr="00FC0AA3" w:rsidTr="004D63EA">
        <w:tc>
          <w:tcPr>
            <w:tcW w:w="1433" w:type="dxa"/>
            <w:shd w:val="clear" w:color="auto" w:fill="auto"/>
          </w:tcPr>
          <w:p w:rsidR="00CC66D4" w:rsidRPr="00CC66D4" w:rsidRDefault="00CC66D4" w:rsidP="004D63EA">
            <w:pPr>
              <w:widowControl w:val="0"/>
              <w:spacing w:after="120"/>
              <w:jc w:val="center"/>
              <w:rPr>
                <w:rFonts w:ascii="GHEA Grapalat" w:hAnsi="GHEA Grapalat"/>
                <w:sz w:val="16"/>
                <w:lang w:val="ru-RU"/>
              </w:rPr>
            </w:pPr>
          </w:p>
        </w:tc>
        <w:tc>
          <w:tcPr>
            <w:tcW w:w="4315" w:type="dxa"/>
            <w:shd w:val="clear" w:color="auto" w:fill="auto"/>
          </w:tcPr>
          <w:p w:rsidR="00CC66D4" w:rsidRPr="00CC66D4" w:rsidRDefault="00CC66D4" w:rsidP="004D63EA">
            <w:pPr>
              <w:widowControl w:val="0"/>
              <w:spacing w:after="120"/>
              <w:jc w:val="center"/>
              <w:rPr>
                <w:rFonts w:ascii="GHEA Grapalat" w:hAnsi="GHEA Grapalat"/>
                <w:sz w:val="16"/>
                <w:lang w:val="ru-RU"/>
              </w:rPr>
            </w:pPr>
          </w:p>
        </w:tc>
        <w:tc>
          <w:tcPr>
            <w:tcW w:w="4112" w:type="dxa"/>
            <w:shd w:val="clear" w:color="auto" w:fill="auto"/>
          </w:tcPr>
          <w:p w:rsidR="00CC66D4" w:rsidRPr="00CC66D4" w:rsidRDefault="00CC66D4" w:rsidP="004D63EA">
            <w:pPr>
              <w:widowControl w:val="0"/>
              <w:spacing w:after="120"/>
              <w:jc w:val="center"/>
              <w:rPr>
                <w:rFonts w:ascii="GHEA Grapalat" w:hAnsi="GHEA Grapalat"/>
                <w:sz w:val="16"/>
                <w:lang w:val="ru-RU"/>
              </w:rPr>
            </w:pPr>
          </w:p>
        </w:tc>
        <w:tc>
          <w:tcPr>
            <w:tcW w:w="4070" w:type="dxa"/>
            <w:shd w:val="clear" w:color="auto" w:fill="auto"/>
          </w:tcPr>
          <w:p w:rsidR="00CC66D4" w:rsidRPr="00CC66D4" w:rsidRDefault="00CC66D4" w:rsidP="004D63EA">
            <w:pPr>
              <w:widowControl w:val="0"/>
              <w:spacing w:after="120"/>
              <w:jc w:val="center"/>
              <w:rPr>
                <w:rFonts w:ascii="GHEA Grapalat" w:hAnsi="GHEA Grapalat"/>
                <w:sz w:val="16"/>
                <w:lang w:val="ru-RU"/>
              </w:rPr>
            </w:pPr>
          </w:p>
        </w:tc>
      </w:tr>
      <w:tr w:rsidR="00CC66D4" w:rsidRPr="00FC0AA3" w:rsidTr="004D63EA">
        <w:tc>
          <w:tcPr>
            <w:tcW w:w="1433" w:type="dxa"/>
            <w:shd w:val="clear" w:color="auto" w:fill="auto"/>
          </w:tcPr>
          <w:p w:rsidR="00CC66D4" w:rsidRPr="00CC66D4" w:rsidRDefault="00CC66D4" w:rsidP="004D63EA">
            <w:pPr>
              <w:widowControl w:val="0"/>
              <w:spacing w:after="120"/>
              <w:jc w:val="center"/>
              <w:rPr>
                <w:rFonts w:ascii="GHEA Grapalat" w:hAnsi="GHEA Grapalat"/>
                <w:sz w:val="16"/>
                <w:lang w:val="ru-RU"/>
              </w:rPr>
            </w:pPr>
          </w:p>
        </w:tc>
        <w:tc>
          <w:tcPr>
            <w:tcW w:w="4315" w:type="dxa"/>
            <w:shd w:val="clear" w:color="auto" w:fill="auto"/>
          </w:tcPr>
          <w:p w:rsidR="00CC66D4" w:rsidRPr="00CC66D4" w:rsidRDefault="00CC66D4" w:rsidP="004D63EA">
            <w:pPr>
              <w:widowControl w:val="0"/>
              <w:spacing w:after="120"/>
              <w:jc w:val="center"/>
              <w:rPr>
                <w:rFonts w:ascii="GHEA Grapalat" w:hAnsi="GHEA Grapalat"/>
                <w:sz w:val="16"/>
                <w:lang w:val="ru-RU"/>
              </w:rPr>
            </w:pPr>
          </w:p>
        </w:tc>
        <w:tc>
          <w:tcPr>
            <w:tcW w:w="4112" w:type="dxa"/>
            <w:shd w:val="clear" w:color="auto" w:fill="auto"/>
          </w:tcPr>
          <w:p w:rsidR="00CC66D4" w:rsidRPr="00CC66D4" w:rsidRDefault="00CC66D4" w:rsidP="004D63EA">
            <w:pPr>
              <w:widowControl w:val="0"/>
              <w:spacing w:after="120"/>
              <w:jc w:val="center"/>
              <w:rPr>
                <w:rFonts w:ascii="GHEA Grapalat" w:hAnsi="GHEA Grapalat"/>
                <w:sz w:val="16"/>
                <w:lang w:val="ru-RU"/>
              </w:rPr>
            </w:pPr>
          </w:p>
        </w:tc>
        <w:tc>
          <w:tcPr>
            <w:tcW w:w="4070" w:type="dxa"/>
            <w:shd w:val="clear" w:color="auto" w:fill="auto"/>
          </w:tcPr>
          <w:p w:rsidR="00CC66D4" w:rsidRPr="00CC66D4" w:rsidRDefault="00CC66D4" w:rsidP="004D63EA">
            <w:pPr>
              <w:widowControl w:val="0"/>
              <w:spacing w:after="120"/>
              <w:jc w:val="center"/>
              <w:rPr>
                <w:rFonts w:ascii="GHEA Grapalat" w:hAnsi="GHEA Grapalat"/>
                <w:sz w:val="16"/>
                <w:lang w:val="ru-RU"/>
              </w:rPr>
            </w:pPr>
          </w:p>
        </w:tc>
      </w:tr>
    </w:tbl>
    <w:p w:rsidR="00CC66D4" w:rsidRPr="00CC66D4" w:rsidRDefault="00CC66D4" w:rsidP="00CC66D4">
      <w:pPr>
        <w:widowControl w:val="0"/>
        <w:spacing w:after="160" w:line="360" w:lineRule="auto"/>
        <w:ind w:firstLine="567"/>
        <w:jc w:val="both"/>
        <w:rPr>
          <w:rFonts w:ascii="GHEA Grapalat" w:hAnsi="GHEA Grapalat"/>
          <w:lang w:val="ru-RU"/>
        </w:rPr>
      </w:pPr>
      <w:r w:rsidRPr="00CC66D4">
        <w:rPr>
          <w:rFonts w:ascii="GHEA Grapalat" w:hAnsi="GHEA Grapalat"/>
          <w:lang w:val="ru-RU"/>
        </w:rPr>
        <w:t>Просим в срок, установленный пунктом 44 Порядка "Организации процесса закупок", утвержденного Постановлением Правительства Республики Армения № 526-</w:t>
      </w:r>
      <w:r w:rsidRPr="00AA5BD2">
        <w:rPr>
          <w:rFonts w:ascii="GHEA Grapalat" w:hAnsi="GHEA Grapalat"/>
        </w:rPr>
        <w:t>N</w:t>
      </w:r>
      <w:r w:rsidRPr="00CC66D4">
        <w:rPr>
          <w:rFonts w:ascii="GHEA Grapalat" w:hAnsi="GHEA Grapalat"/>
          <w:lang w:val="ru-RU"/>
        </w:rPr>
        <w:t xml:space="preserve"> от 4 мая 2017 года, предоставить информацию о данных занявшего первое место участника, предусмотренных частью 3 пункта 43 того же Порядка.</w:t>
      </w:r>
    </w:p>
    <w:p w:rsidR="00CC66D4" w:rsidRPr="00CC66D4" w:rsidRDefault="00CC66D4" w:rsidP="00CC66D4">
      <w:pPr>
        <w:widowControl w:val="0"/>
        <w:spacing w:after="160" w:line="360" w:lineRule="auto"/>
        <w:jc w:val="both"/>
        <w:rPr>
          <w:rFonts w:ascii="GHEA Grapalat" w:hAnsi="GHEA Grapalat"/>
          <w:lang w:val="ru-RU"/>
        </w:rPr>
      </w:pPr>
    </w:p>
    <w:p w:rsidR="00CC66D4" w:rsidRPr="00CC66D4" w:rsidRDefault="00CC66D4" w:rsidP="00CC66D4">
      <w:pPr>
        <w:widowControl w:val="0"/>
        <w:jc w:val="both"/>
        <w:rPr>
          <w:rFonts w:ascii="GHEA Grapalat" w:hAnsi="GHEA Grapalat"/>
          <w:u w:val="single"/>
          <w:lang w:val="ru-RU"/>
        </w:rPr>
      </w:pPr>
      <w:r w:rsidRPr="00CC66D4">
        <w:rPr>
          <w:rFonts w:ascii="GHEA Grapalat" w:hAnsi="GHEA Grapalat"/>
          <w:lang w:val="ru-RU"/>
        </w:rPr>
        <w:t>секретарь Оценочной комиссии под кодом ___________________________________________________________________________</w:t>
      </w:r>
    </w:p>
    <w:p w:rsidR="00CC66D4" w:rsidRPr="00CC66D4" w:rsidRDefault="00CC66D4" w:rsidP="00CC66D4">
      <w:pPr>
        <w:widowControl w:val="0"/>
        <w:tabs>
          <w:tab w:val="left" w:pos="8550"/>
        </w:tabs>
        <w:spacing w:after="160" w:line="360" w:lineRule="auto"/>
        <w:ind w:left="4962"/>
        <w:jc w:val="center"/>
        <w:rPr>
          <w:rFonts w:ascii="GHEA Grapalat" w:hAnsi="GHEA Grapalat"/>
          <w:sz w:val="16"/>
          <w:lang w:val="ru-RU"/>
        </w:rPr>
      </w:pPr>
      <w:r w:rsidRPr="00CC66D4">
        <w:rPr>
          <w:rFonts w:ascii="GHEA Grapalat" w:hAnsi="GHEA Grapalat"/>
          <w:sz w:val="16"/>
          <w:lang w:val="ru-RU"/>
        </w:rPr>
        <w:t>Код процедуры</w:t>
      </w:r>
    </w:p>
    <w:p w:rsidR="00CC66D4" w:rsidRPr="00CC66D4" w:rsidRDefault="00CC66D4" w:rsidP="00CC66D4">
      <w:pPr>
        <w:widowControl w:val="0"/>
        <w:tabs>
          <w:tab w:val="left" w:pos="7513"/>
        </w:tabs>
        <w:jc w:val="both"/>
        <w:rPr>
          <w:rFonts w:ascii="GHEA Grapalat" w:hAnsi="GHEA Grapalat"/>
          <w:lang w:val="ru-RU"/>
        </w:rPr>
      </w:pPr>
    </w:p>
    <w:p w:rsidR="00CC66D4" w:rsidRPr="00CC66D4" w:rsidRDefault="00CC66D4" w:rsidP="00CC66D4">
      <w:pPr>
        <w:widowControl w:val="0"/>
        <w:tabs>
          <w:tab w:val="left" w:pos="7513"/>
        </w:tabs>
        <w:jc w:val="both"/>
        <w:rPr>
          <w:rFonts w:ascii="GHEA Grapalat" w:hAnsi="GHEA Grapalat"/>
          <w:lang w:val="ru-RU"/>
        </w:rPr>
      </w:pPr>
      <w:r w:rsidRPr="00CC66D4">
        <w:rPr>
          <w:rFonts w:ascii="GHEA Grapalat" w:hAnsi="GHEA Grapalat"/>
          <w:lang w:val="ru-RU"/>
        </w:rPr>
        <w:t>________________________________________________________</w:t>
      </w:r>
      <w:r w:rsidRPr="00CC66D4">
        <w:rPr>
          <w:rFonts w:ascii="GHEA Grapalat" w:hAnsi="GHEA Grapalat"/>
          <w:lang w:val="ru-RU"/>
        </w:rPr>
        <w:tab/>
        <w:t>____________________</w:t>
      </w:r>
    </w:p>
    <w:p w:rsidR="00CC66D4" w:rsidRPr="00CC66D4" w:rsidRDefault="00CC66D4" w:rsidP="00CC66D4">
      <w:pPr>
        <w:widowControl w:val="0"/>
        <w:tabs>
          <w:tab w:val="left" w:pos="8364"/>
        </w:tabs>
        <w:spacing w:after="160" w:line="360" w:lineRule="auto"/>
        <w:ind w:left="2694"/>
        <w:jc w:val="both"/>
        <w:rPr>
          <w:rFonts w:ascii="GHEA Grapalat" w:hAnsi="GHEA Grapalat"/>
          <w:sz w:val="16"/>
          <w:lang w:val="ru-RU"/>
        </w:rPr>
      </w:pPr>
      <w:r w:rsidRPr="00CC66D4">
        <w:rPr>
          <w:rFonts w:ascii="GHEA Grapalat" w:hAnsi="GHEA Grapalat"/>
          <w:sz w:val="16"/>
          <w:lang w:val="ru-RU"/>
        </w:rPr>
        <w:t>имя, фамилия</w:t>
      </w:r>
      <w:r w:rsidRPr="00CC66D4">
        <w:rPr>
          <w:rFonts w:ascii="GHEA Grapalat" w:hAnsi="GHEA Grapalat"/>
          <w:sz w:val="16"/>
          <w:lang w:val="ru-RU"/>
        </w:rPr>
        <w:tab/>
        <w:t>подпись</w:t>
      </w:r>
    </w:p>
    <w:p w:rsidR="00CC66D4" w:rsidRPr="00CC66D4" w:rsidRDefault="00CC66D4" w:rsidP="00CC66D4">
      <w:pPr>
        <w:widowControl w:val="0"/>
        <w:spacing w:after="160" w:line="360" w:lineRule="auto"/>
        <w:jc w:val="right"/>
        <w:rPr>
          <w:rFonts w:ascii="GHEA Grapalat" w:hAnsi="GHEA Grapalat"/>
          <w:lang w:val="ru-RU"/>
        </w:rPr>
      </w:pPr>
    </w:p>
    <w:p w:rsidR="00CC66D4" w:rsidRPr="00CC66D4" w:rsidRDefault="00CC66D4" w:rsidP="00CC66D4">
      <w:pPr>
        <w:widowControl w:val="0"/>
        <w:spacing w:after="160" w:line="360" w:lineRule="auto"/>
        <w:jc w:val="right"/>
        <w:rPr>
          <w:rFonts w:ascii="GHEA Grapalat" w:hAnsi="GHEA Grapalat"/>
          <w:lang w:val="ru-RU"/>
        </w:rPr>
      </w:pPr>
      <w:r w:rsidRPr="00CC66D4">
        <w:rPr>
          <w:rFonts w:ascii="GHEA Grapalat" w:hAnsi="GHEA Grapalat"/>
          <w:lang w:val="ru-RU"/>
        </w:rPr>
        <w:t>_____ ________________20</w:t>
      </w:r>
      <w:r w:rsidRPr="00CC66D4">
        <w:rPr>
          <w:rFonts w:ascii="GHEA Grapalat" w:hAnsi="GHEA Grapalat"/>
          <w:lang w:val="ru-RU"/>
        </w:rPr>
        <w:tab/>
        <w:t>г.</w:t>
      </w:r>
    </w:p>
    <w:p w:rsidR="00CC66D4" w:rsidRPr="00CC66D4" w:rsidRDefault="00CC66D4" w:rsidP="00CC66D4">
      <w:pPr>
        <w:widowControl w:val="0"/>
        <w:spacing w:after="160" w:line="360" w:lineRule="auto"/>
        <w:rPr>
          <w:rStyle w:val="af5"/>
          <w:rFonts w:ascii="GHEA Grapalat" w:hAnsi="GHEA Grapalat"/>
          <w:lang w:val="ru-RU"/>
        </w:rPr>
      </w:pPr>
      <w:r w:rsidRPr="00CC66D4">
        <w:rPr>
          <w:rFonts w:ascii="GHEA Grapalat" w:hAnsi="GHEA Grapalat"/>
          <w:lang w:val="ru-RU"/>
        </w:rPr>
        <w:br w:type="page"/>
      </w:r>
    </w:p>
    <w:p w:rsidR="00CC66D4" w:rsidRPr="00AA5BD2" w:rsidRDefault="00CC66D4" w:rsidP="00CC66D4">
      <w:pPr>
        <w:pStyle w:val="a3"/>
        <w:widowControl w:val="0"/>
        <w:spacing w:after="160"/>
        <w:jc w:val="right"/>
        <w:rPr>
          <w:rFonts w:ascii="GHEA Grapalat" w:hAnsi="GHEA Grapalat" w:cs="Arial"/>
          <w:i w:val="0"/>
          <w:sz w:val="24"/>
          <w:szCs w:val="24"/>
        </w:rPr>
      </w:pPr>
      <w:r w:rsidRPr="00AA5BD2">
        <w:rPr>
          <w:rFonts w:ascii="GHEA Grapalat" w:hAnsi="GHEA Grapalat"/>
          <w:i w:val="0"/>
          <w:sz w:val="24"/>
          <w:szCs w:val="24"/>
        </w:rPr>
        <w:lastRenderedPageBreak/>
        <w:t>Приложение № 6</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i w:val="0"/>
          <w:sz w:val="24"/>
          <w:szCs w:val="24"/>
        </w:rPr>
        <w:t>к Приглашению на запро</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AA5BD2" w:rsidRDefault="00CC66D4" w:rsidP="00CC66D4">
      <w:pPr>
        <w:pStyle w:val="a3"/>
        <w:widowControl w:val="0"/>
        <w:spacing w:after="160"/>
        <w:ind w:firstLine="567"/>
        <w:jc w:val="right"/>
        <w:rPr>
          <w:rFonts w:ascii="GHEA Grapalat" w:hAnsi="GHEA Grapalat" w:cs="Arial"/>
          <w:i w:val="0"/>
          <w:sz w:val="24"/>
          <w:szCs w:val="24"/>
        </w:rPr>
      </w:pPr>
      <w:r w:rsidRPr="00AA5BD2">
        <w:rPr>
          <w:rFonts w:ascii="GHEA Grapalat" w:hAnsi="GHEA Grapalat"/>
          <w:i w:val="0"/>
          <w:sz w:val="24"/>
          <w:szCs w:val="24"/>
        </w:rPr>
        <w:t>с котировок</w:t>
      </w:r>
      <w:r w:rsidRPr="00AA5BD2">
        <w:rPr>
          <w:rFonts w:ascii="GHEA Grapalat" w:hAnsi="GHEA Grapalat" w:cs="Arial"/>
          <w:i w:val="0"/>
          <w:sz w:val="24"/>
          <w:szCs w:val="24"/>
        </w:rPr>
        <w:br/>
      </w:r>
      <w:r w:rsidRPr="00AA5BD2">
        <w:rPr>
          <w:rFonts w:ascii="GHEA Grapalat" w:hAnsi="GHEA Grapalat"/>
          <w:i w:val="0"/>
          <w:sz w:val="24"/>
          <w:szCs w:val="24"/>
        </w:rPr>
        <w:t xml:space="preserve">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bookmarkStart w:id="6" w:name="_GoBack"/>
      <w:bookmarkEnd w:id="6"/>
    </w:p>
    <w:p w:rsidR="00CC66D4" w:rsidRPr="00CC66D4" w:rsidRDefault="00CC66D4" w:rsidP="00CC66D4">
      <w:pPr>
        <w:widowControl w:val="0"/>
        <w:spacing w:after="160" w:line="360" w:lineRule="auto"/>
        <w:jc w:val="center"/>
        <w:rPr>
          <w:rFonts w:ascii="GHEA Grapalat" w:hAnsi="GHEA Grapalat"/>
          <w:lang w:val="ru-RU"/>
        </w:rPr>
      </w:pPr>
      <w:r w:rsidRPr="00CC66D4">
        <w:rPr>
          <w:rFonts w:ascii="GHEA Grapalat" w:hAnsi="GHEA Grapalat"/>
          <w:lang w:val="ru-RU"/>
        </w:rPr>
        <w:t>ИНФОРМАЦИЯ</w:t>
      </w:r>
    </w:p>
    <w:p w:rsidR="00CC66D4" w:rsidRPr="00CC66D4" w:rsidRDefault="00CC66D4" w:rsidP="00CC66D4">
      <w:pPr>
        <w:widowControl w:val="0"/>
        <w:spacing w:after="160" w:line="360" w:lineRule="auto"/>
        <w:jc w:val="center"/>
        <w:rPr>
          <w:rFonts w:ascii="GHEA Grapalat" w:hAnsi="GHEA Grapalat"/>
          <w:lang w:val="ru-RU"/>
        </w:rPr>
      </w:pPr>
      <w:r w:rsidRPr="00CC66D4">
        <w:rPr>
          <w:rFonts w:ascii="GHEA Grapalat" w:hAnsi="GHEA Grapalat"/>
          <w:lang w:val="ru-RU"/>
        </w:rPr>
        <w:t>о запросе, предусмотренном частью 3 пункта 43 Порядка "Организации процесса закупок",</w:t>
      </w:r>
      <w:r w:rsidRPr="00CC66D4">
        <w:rPr>
          <w:rFonts w:ascii="GHEA Grapalat" w:hAnsi="GHEA Grapalat"/>
          <w:lang w:val="ru-RU"/>
        </w:rPr>
        <w:br/>
        <w:t xml:space="preserve"> утвержденного Постановлением Правительства Республики Армения № 526-</w:t>
      </w:r>
      <w:r w:rsidRPr="00AA5BD2">
        <w:rPr>
          <w:rFonts w:ascii="GHEA Grapalat" w:hAnsi="GHEA Grapalat"/>
        </w:rPr>
        <w:t>N</w:t>
      </w:r>
      <w:r w:rsidRPr="00CC66D4">
        <w:rPr>
          <w:rFonts w:ascii="GHEA Grapalat" w:hAnsi="GHEA Grapalat"/>
          <w:lang w:val="ru-RU"/>
        </w:rPr>
        <w:t xml:space="preserve">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CC66D4" w:rsidRPr="00AA5BD2" w:rsidTr="004D63EA">
        <w:trPr>
          <w:jc w:val="center"/>
        </w:trPr>
        <w:tc>
          <w:tcPr>
            <w:tcW w:w="1710" w:type="dxa"/>
            <w:vMerge w:val="restart"/>
            <w:shd w:val="clear" w:color="auto" w:fill="auto"/>
            <w:vAlign w:val="center"/>
          </w:tcPr>
          <w:p w:rsidR="00CC66D4" w:rsidRPr="00AA5BD2" w:rsidRDefault="00CC66D4" w:rsidP="004D63EA">
            <w:pPr>
              <w:widowControl w:val="0"/>
              <w:spacing w:after="120"/>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CC66D4" w:rsidRPr="00AA5BD2" w:rsidRDefault="00CC66D4" w:rsidP="004D63EA">
            <w:pPr>
              <w:widowControl w:val="0"/>
              <w:spacing w:after="120"/>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CC66D4" w:rsidRPr="00AA5BD2" w:rsidRDefault="00CC66D4" w:rsidP="004D63EA">
            <w:pPr>
              <w:widowControl w:val="0"/>
              <w:spacing w:after="120"/>
              <w:jc w:val="center"/>
              <w:rPr>
                <w:rFonts w:ascii="GHEA Grapalat" w:hAnsi="GHEA Grapalat"/>
                <w:sz w:val="20"/>
              </w:rPr>
            </w:pPr>
            <w:r w:rsidRPr="00AA5BD2">
              <w:rPr>
                <w:rFonts w:ascii="GHEA Grapalat" w:hAnsi="GHEA Grapalat"/>
                <w:sz w:val="20"/>
              </w:rPr>
              <w:t>Участник</w:t>
            </w:r>
          </w:p>
        </w:tc>
      </w:tr>
      <w:tr w:rsidR="00CC66D4" w:rsidRPr="00FC0AA3" w:rsidTr="004D63EA">
        <w:trPr>
          <w:trHeight w:val="2348"/>
          <w:jc w:val="center"/>
        </w:trPr>
        <w:tc>
          <w:tcPr>
            <w:tcW w:w="1710" w:type="dxa"/>
            <w:vMerge/>
            <w:shd w:val="clear" w:color="auto" w:fill="auto"/>
          </w:tcPr>
          <w:p w:rsidR="00CC66D4" w:rsidRPr="00AA5BD2" w:rsidRDefault="00CC66D4" w:rsidP="004D63EA">
            <w:pPr>
              <w:widowControl w:val="0"/>
              <w:spacing w:after="120"/>
              <w:jc w:val="center"/>
              <w:rPr>
                <w:rFonts w:ascii="GHEA Grapalat" w:hAnsi="GHEA Grapalat"/>
                <w:sz w:val="20"/>
              </w:rPr>
            </w:pPr>
          </w:p>
        </w:tc>
        <w:tc>
          <w:tcPr>
            <w:tcW w:w="1530" w:type="dxa"/>
            <w:vMerge/>
            <w:shd w:val="clear" w:color="auto" w:fill="auto"/>
          </w:tcPr>
          <w:p w:rsidR="00CC66D4" w:rsidRPr="00AA5BD2" w:rsidRDefault="00CC66D4" w:rsidP="004D63EA">
            <w:pPr>
              <w:widowControl w:val="0"/>
              <w:spacing w:after="120"/>
              <w:jc w:val="center"/>
              <w:rPr>
                <w:rFonts w:ascii="GHEA Grapalat" w:hAnsi="GHEA Grapalat"/>
                <w:sz w:val="20"/>
              </w:rPr>
            </w:pPr>
          </w:p>
        </w:tc>
        <w:tc>
          <w:tcPr>
            <w:tcW w:w="1170" w:type="dxa"/>
            <w:vMerge w:val="restart"/>
            <w:shd w:val="clear" w:color="auto" w:fill="auto"/>
            <w:vAlign w:val="center"/>
          </w:tcPr>
          <w:p w:rsidR="00CC66D4" w:rsidRPr="00AA5BD2" w:rsidRDefault="00CC66D4" w:rsidP="004D63EA">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CC66D4" w:rsidRPr="00AA5BD2" w:rsidRDefault="00CC66D4" w:rsidP="004D63EA">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CC66D4" w:rsidRPr="00CC66D4" w:rsidRDefault="00CC66D4" w:rsidP="004D63EA">
            <w:pPr>
              <w:widowControl w:val="0"/>
              <w:spacing w:after="120"/>
              <w:jc w:val="center"/>
              <w:rPr>
                <w:rFonts w:ascii="GHEA Grapalat" w:hAnsi="GHEA Grapalat"/>
                <w:sz w:val="20"/>
                <w:lang w:val="ru-RU"/>
              </w:rPr>
            </w:pPr>
            <w:r w:rsidRPr="00CC66D4">
              <w:rPr>
                <w:rFonts w:ascii="GHEA Grapalat" w:hAnsi="GHEA Grapalat"/>
                <w:sz w:val="20"/>
                <w:lang w:val="ru-RU"/>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CC66D4" w:rsidRPr="00CC66D4" w:rsidRDefault="00CC66D4" w:rsidP="004D63EA">
            <w:pPr>
              <w:widowControl w:val="0"/>
              <w:spacing w:after="120"/>
              <w:jc w:val="center"/>
              <w:rPr>
                <w:rFonts w:ascii="GHEA Grapalat" w:hAnsi="GHEA Grapalat"/>
                <w:sz w:val="20"/>
                <w:lang w:val="ru-RU"/>
              </w:rPr>
            </w:pPr>
            <w:r w:rsidRPr="00CC66D4">
              <w:rPr>
                <w:rFonts w:ascii="GHEA Grapalat" w:hAnsi="GHEA Grapalat"/>
                <w:sz w:val="20"/>
                <w:lang w:val="ru-RU"/>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CC66D4" w:rsidRPr="00CC66D4" w:rsidRDefault="00CC66D4" w:rsidP="004D63EA">
            <w:pPr>
              <w:widowControl w:val="0"/>
              <w:spacing w:after="120"/>
              <w:jc w:val="center"/>
              <w:rPr>
                <w:rFonts w:ascii="GHEA Grapalat" w:hAnsi="GHEA Grapalat"/>
                <w:sz w:val="20"/>
                <w:lang w:val="ru-RU"/>
              </w:rPr>
            </w:pPr>
            <w:r w:rsidRPr="00CC66D4">
              <w:rPr>
                <w:rFonts w:ascii="GHEA Grapalat" w:hAnsi="GHEA Grapalat"/>
                <w:sz w:val="20"/>
                <w:lang w:val="ru-RU"/>
              </w:rPr>
              <w:t>бухгалтерская балансовая стоимость обязательств и активов в течение предшествующего подаче заявки отчетного года/в драмах РА</w:t>
            </w:r>
          </w:p>
        </w:tc>
      </w:tr>
      <w:tr w:rsidR="00CC66D4" w:rsidRPr="00AA5BD2" w:rsidTr="004D63EA">
        <w:trPr>
          <w:trHeight w:val="537"/>
          <w:jc w:val="center"/>
        </w:trPr>
        <w:tc>
          <w:tcPr>
            <w:tcW w:w="1710" w:type="dxa"/>
            <w:vMerge/>
            <w:shd w:val="clear" w:color="auto" w:fill="auto"/>
          </w:tcPr>
          <w:p w:rsidR="00CC66D4" w:rsidRPr="00CC66D4" w:rsidRDefault="00CC66D4" w:rsidP="004D63EA">
            <w:pPr>
              <w:widowControl w:val="0"/>
              <w:spacing w:after="120"/>
              <w:jc w:val="center"/>
              <w:rPr>
                <w:rFonts w:ascii="GHEA Grapalat" w:hAnsi="GHEA Grapalat"/>
                <w:sz w:val="20"/>
                <w:lang w:val="ru-RU"/>
              </w:rPr>
            </w:pPr>
          </w:p>
        </w:tc>
        <w:tc>
          <w:tcPr>
            <w:tcW w:w="1530" w:type="dxa"/>
            <w:vMerge/>
            <w:shd w:val="clear" w:color="auto" w:fill="auto"/>
          </w:tcPr>
          <w:p w:rsidR="00CC66D4" w:rsidRPr="00CC66D4" w:rsidRDefault="00CC66D4" w:rsidP="004D63EA">
            <w:pPr>
              <w:widowControl w:val="0"/>
              <w:spacing w:after="120"/>
              <w:jc w:val="center"/>
              <w:rPr>
                <w:rFonts w:ascii="GHEA Grapalat" w:hAnsi="GHEA Grapalat"/>
                <w:sz w:val="20"/>
                <w:lang w:val="ru-RU"/>
              </w:rPr>
            </w:pPr>
          </w:p>
        </w:tc>
        <w:tc>
          <w:tcPr>
            <w:tcW w:w="1170" w:type="dxa"/>
            <w:vMerge/>
            <w:shd w:val="clear" w:color="auto" w:fill="auto"/>
          </w:tcPr>
          <w:p w:rsidR="00CC66D4" w:rsidRPr="00CC66D4" w:rsidRDefault="00CC66D4" w:rsidP="004D63EA">
            <w:pPr>
              <w:widowControl w:val="0"/>
              <w:spacing w:after="120"/>
              <w:jc w:val="center"/>
              <w:rPr>
                <w:rFonts w:ascii="GHEA Grapalat" w:hAnsi="GHEA Grapalat"/>
                <w:sz w:val="20"/>
                <w:lang w:val="ru-RU"/>
              </w:rPr>
            </w:pPr>
          </w:p>
        </w:tc>
        <w:tc>
          <w:tcPr>
            <w:tcW w:w="1440" w:type="dxa"/>
            <w:vMerge/>
            <w:shd w:val="clear" w:color="auto" w:fill="auto"/>
          </w:tcPr>
          <w:p w:rsidR="00CC66D4" w:rsidRPr="00CC66D4" w:rsidRDefault="00CC66D4" w:rsidP="004D63EA">
            <w:pPr>
              <w:widowControl w:val="0"/>
              <w:spacing w:after="120"/>
              <w:jc w:val="center"/>
              <w:rPr>
                <w:rFonts w:ascii="GHEA Grapalat" w:hAnsi="GHEA Grapalat"/>
                <w:sz w:val="20"/>
                <w:lang w:val="ru-RU"/>
              </w:rPr>
            </w:pPr>
          </w:p>
        </w:tc>
        <w:tc>
          <w:tcPr>
            <w:tcW w:w="2340" w:type="dxa"/>
            <w:vMerge/>
            <w:shd w:val="clear" w:color="auto" w:fill="auto"/>
          </w:tcPr>
          <w:p w:rsidR="00CC66D4" w:rsidRPr="00CC66D4" w:rsidRDefault="00CC66D4" w:rsidP="004D63EA">
            <w:pPr>
              <w:widowControl w:val="0"/>
              <w:spacing w:after="120"/>
              <w:jc w:val="center"/>
              <w:rPr>
                <w:rFonts w:ascii="GHEA Grapalat" w:hAnsi="GHEA Grapalat"/>
                <w:sz w:val="20"/>
                <w:lang w:val="ru-RU"/>
              </w:rPr>
            </w:pPr>
          </w:p>
        </w:tc>
        <w:tc>
          <w:tcPr>
            <w:tcW w:w="4140" w:type="dxa"/>
            <w:gridSpan w:val="4"/>
            <w:vMerge/>
            <w:tcBorders>
              <w:bottom w:val="single" w:sz="4" w:space="0" w:color="auto"/>
            </w:tcBorders>
            <w:shd w:val="clear" w:color="auto" w:fill="auto"/>
          </w:tcPr>
          <w:p w:rsidR="00CC66D4" w:rsidRPr="00CC66D4" w:rsidRDefault="00CC66D4" w:rsidP="004D63EA">
            <w:pPr>
              <w:widowControl w:val="0"/>
              <w:spacing w:after="120"/>
              <w:jc w:val="center"/>
              <w:rPr>
                <w:rFonts w:ascii="GHEA Grapalat" w:hAnsi="GHEA Grapalat"/>
                <w:sz w:val="20"/>
                <w:lang w:val="ru-RU"/>
              </w:rPr>
            </w:pPr>
          </w:p>
        </w:tc>
        <w:tc>
          <w:tcPr>
            <w:tcW w:w="1216" w:type="dxa"/>
            <w:tcBorders>
              <w:bottom w:val="single" w:sz="4" w:space="0" w:color="auto"/>
            </w:tcBorders>
            <w:shd w:val="clear" w:color="auto" w:fill="auto"/>
            <w:vAlign w:val="center"/>
          </w:tcPr>
          <w:p w:rsidR="00CC66D4" w:rsidRPr="00AA5BD2" w:rsidRDefault="00CC66D4" w:rsidP="004D63EA">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CC66D4" w:rsidRPr="00AA5BD2" w:rsidRDefault="00CC66D4" w:rsidP="004D63EA">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обязательство</w:t>
            </w:r>
          </w:p>
        </w:tc>
      </w:tr>
      <w:tr w:rsidR="00CC66D4" w:rsidRPr="00AA5BD2" w:rsidTr="004D63EA">
        <w:trPr>
          <w:jc w:val="center"/>
        </w:trPr>
        <w:tc>
          <w:tcPr>
            <w:tcW w:w="1710" w:type="dxa"/>
            <w:vMerge/>
            <w:shd w:val="clear" w:color="auto" w:fill="auto"/>
          </w:tcPr>
          <w:p w:rsidR="00CC66D4" w:rsidRPr="00AA5BD2" w:rsidRDefault="00CC66D4" w:rsidP="004D63EA">
            <w:pPr>
              <w:widowControl w:val="0"/>
              <w:spacing w:after="120"/>
              <w:jc w:val="center"/>
              <w:rPr>
                <w:rFonts w:ascii="GHEA Grapalat" w:hAnsi="GHEA Grapalat"/>
                <w:sz w:val="20"/>
              </w:rPr>
            </w:pPr>
          </w:p>
        </w:tc>
        <w:tc>
          <w:tcPr>
            <w:tcW w:w="1530" w:type="dxa"/>
            <w:vMerge/>
            <w:shd w:val="clear" w:color="auto" w:fill="auto"/>
          </w:tcPr>
          <w:p w:rsidR="00CC66D4" w:rsidRPr="00AA5BD2" w:rsidRDefault="00CC66D4" w:rsidP="004D63EA">
            <w:pPr>
              <w:widowControl w:val="0"/>
              <w:spacing w:after="120"/>
              <w:jc w:val="center"/>
              <w:rPr>
                <w:rFonts w:ascii="GHEA Grapalat" w:hAnsi="GHEA Grapalat"/>
                <w:sz w:val="20"/>
              </w:rPr>
            </w:pPr>
          </w:p>
        </w:tc>
        <w:tc>
          <w:tcPr>
            <w:tcW w:w="1170" w:type="dxa"/>
            <w:vMerge/>
            <w:shd w:val="clear" w:color="auto" w:fill="auto"/>
          </w:tcPr>
          <w:p w:rsidR="00CC66D4" w:rsidRPr="00AA5BD2" w:rsidRDefault="00CC66D4" w:rsidP="004D63EA">
            <w:pPr>
              <w:widowControl w:val="0"/>
              <w:spacing w:after="120"/>
              <w:jc w:val="center"/>
              <w:rPr>
                <w:rFonts w:ascii="GHEA Grapalat" w:hAnsi="GHEA Grapalat"/>
                <w:sz w:val="20"/>
              </w:rPr>
            </w:pPr>
          </w:p>
        </w:tc>
        <w:tc>
          <w:tcPr>
            <w:tcW w:w="1440" w:type="dxa"/>
            <w:vMerge/>
            <w:shd w:val="clear" w:color="auto" w:fill="auto"/>
          </w:tcPr>
          <w:p w:rsidR="00CC66D4" w:rsidRPr="00AA5BD2" w:rsidRDefault="00CC66D4" w:rsidP="004D63EA">
            <w:pPr>
              <w:widowControl w:val="0"/>
              <w:spacing w:after="120"/>
              <w:jc w:val="center"/>
              <w:rPr>
                <w:rFonts w:ascii="GHEA Grapalat" w:hAnsi="GHEA Grapalat"/>
                <w:sz w:val="20"/>
              </w:rPr>
            </w:pPr>
          </w:p>
        </w:tc>
        <w:tc>
          <w:tcPr>
            <w:tcW w:w="2340" w:type="dxa"/>
            <w:vMerge/>
            <w:shd w:val="clear" w:color="auto" w:fill="auto"/>
          </w:tcPr>
          <w:p w:rsidR="00CC66D4" w:rsidRPr="00AA5BD2" w:rsidRDefault="00CC66D4" w:rsidP="004D63EA">
            <w:pPr>
              <w:widowControl w:val="0"/>
              <w:spacing w:after="120"/>
              <w:jc w:val="center"/>
              <w:rPr>
                <w:rFonts w:ascii="GHEA Grapalat" w:hAnsi="GHEA Grapalat"/>
                <w:sz w:val="20"/>
              </w:rPr>
            </w:pPr>
          </w:p>
        </w:tc>
        <w:tc>
          <w:tcPr>
            <w:tcW w:w="990" w:type="dxa"/>
            <w:shd w:val="clear" w:color="auto" w:fill="auto"/>
          </w:tcPr>
          <w:p w:rsidR="00CC66D4" w:rsidRPr="00AA5BD2" w:rsidRDefault="00CC66D4" w:rsidP="004D63EA">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Pr="00AA5BD2">
              <w:rPr>
                <w:rFonts w:ascii="GHEA Grapalat" w:hAnsi="GHEA Grapalat"/>
                <w:sz w:val="20"/>
              </w:rPr>
              <w:tab/>
              <w:t>г.</w:t>
            </w:r>
          </w:p>
        </w:tc>
        <w:tc>
          <w:tcPr>
            <w:tcW w:w="990" w:type="dxa"/>
            <w:shd w:val="clear" w:color="auto" w:fill="auto"/>
          </w:tcPr>
          <w:p w:rsidR="00CC66D4" w:rsidRPr="00AA5BD2" w:rsidRDefault="00CC66D4" w:rsidP="004D63EA">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Pr="00AA5BD2">
              <w:rPr>
                <w:rFonts w:ascii="GHEA Grapalat" w:hAnsi="GHEA Grapalat"/>
                <w:sz w:val="20"/>
              </w:rPr>
              <w:tab/>
              <w:t>г.</w:t>
            </w:r>
          </w:p>
        </w:tc>
        <w:tc>
          <w:tcPr>
            <w:tcW w:w="990" w:type="dxa"/>
            <w:shd w:val="clear" w:color="auto" w:fill="auto"/>
          </w:tcPr>
          <w:p w:rsidR="00CC66D4" w:rsidRPr="00AA5BD2" w:rsidRDefault="00CC66D4" w:rsidP="004D63EA">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Pr="00AA5BD2">
              <w:rPr>
                <w:rFonts w:ascii="GHEA Grapalat" w:hAnsi="GHEA Grapalat"/>
                <w:sz w:val="20"/>
              </w:rPr>
              <w:tab/>
              <w:t>г.</w:t>
            </w:r>
          </w:p>
        </w:tc>
        <w:tc>
          <w:tcPr>
            <w:tcW w:w="1170" w:type="dxa"/>
            <w:shd w:val="clear" w:color="auto" w:fill="auto"/>
          </w:tcPr>
          <w:p w:rsidR="00CC66D4" w:rsidRPr="00AA5BD2" w:rsidRDefault="00CC66D4" w:rsidP="004D63EA">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CC66D4" w:rsidRPr="00AA5BD2" w:rsidRDefault="00CC66D4" w:rsidP="004D63EA">
            <w:pPr>
              <w:widowControl w:val="0"/>
              <w:spacing w:after="120"/>
              <w:jc w:val="center"/>
              <w:rPr>
                <w:rFonts w:ascii="GHEA Grapalat" w:hAnsi="GHEA Grapalat"/>
                <w:sz w:val="20"/>
              </w:rPr>
            </w:pPr>
          </w:p>
        </w:tc>
        <w:tc>
          <w:tcPr>
            <w:tcW w:w="2024" w:type="dxa"/>
            <w:shd w:val="clear" w:color="auto" w:fill="auto"/>
          </w:tcPr>
          <w:p w:rsidR="00CC66D4" w:rsidRPr="00AA5BD2" w:rsidRDefault="00CC66D4" w:rsidP="004D63EA">
            <w:pPr>
              <w:widowControl w:val="0"/>
              <w:spacing w:after="120"/>
              <w:jc w:val="center"/>
              <w:rPr>
                <w:rFonts w:ascii="GHEA Grapalat" w:hAnsi="GHEA Grapalat"/>
                <w:sz w:val="20"/>
              </w:rPr>
            </w:pPr>
          </w:p>
        </w:tc>
      </w:tr>
      <w:tr w:rsidR="00CC66D4" w:rsidRPr="00AA5BD2" w:rsidTr="004D63EA">
        <w:trPr>
          <w:jc w:val="center"/>
        </w:trPr>
        <w:tc>
          <w:tcPr>
            <w:tcW w:w="3240" w:type="dxa"/>
            <w:gridSpan w:val="2"/>
            <w:shd w:val="clear" w:color="auto" w:fill="auto"/>
          </w:tcPr>
          <w:p w:rsidR="00CC66D4" w:rsidRPr="00AA5BD2" w:rsidRDefault="00CC66D4" w:rsidP="004D63EA">
            <w:pPr>
              <w:widowControl w:val="0"/>
              <w:spacing w:after="120"/>
              <w:jc w:val="center"/>
              <w:rPr>
                <w:rFonts w:ascii="GHEA Grapalat" w:hAnsi="GHEA Grapalat"/>
                <w:sz w:val="20"/>
              </w:rPr>
            </w:pPr>
          </w:p>
        </w:tc>
        <w:tc>
          <w:tcPr>
            <w:tcW w:w="1170" w:type="dxa"/>
            <w:shd w:val="clear" w:color="auto" w:fill="auto"/>
          </w:tcPr>
          <w:p w:rsidR="00CC66D4" w:rsidRPr="00AA5BD2" w:rsidRDefault="00CC66D4" w:rsidP="004D63EA">
            <w:pPr>
              <w:widowControl w:val="0"/>
              <w:spacing w:after="120"/>
              <w:jc w:val="center"/>
              <w:rPr>
                <w:rFonts w:ascii="GHEA Grapalat" w:hAnsi="GHEA Grapalat"/>
                <w:sz w:val="20"/>
              </w:rPr>
            </w:pPr>
          </w:p>
        </w:tc>
        <w:tc>
          <w:tcPr>
            <w:tcW w:w="1440" w:type="dxa"/>
            <w:shd w:val="clear" w:color="auto" w:fill="auto"/>
          </w:tcPr>
          <w:p w:rsidR="00CC66D4" w:rsidRPr="00AA5BD2" w:rsidRDefault="00CC66D4" w:rsidP="004D63EA">
            <w:pPr>
              <w:widowControl w:val="0"/>
              <w:spacing w:after="120"/>
              <w:jc w:val="center"/>
              <w:rPr>
                <w:rFonts w:ascii="GHEA Grapalat" w:hAnsi="GHEA Grapalat"/>
                <w:sz w:val="20"/>
              </w:rPr>
            </w:pPr>
          </w:p>
        </w:tc>
        <w:tc>
          <w:tcPr>
            <w:tcW w:w="2340" w:type="dxa"/>
            <w:shd w:val="clear" w:color="auto" w:fill="auto"/>
          </w:tcPr>
          <w:p w:rsidR="00CC66D4" w:rsidRPr="00AA5BD2" w:rsidRDefault="00CC66D4" w:rsidP="004D63EA">
            <w:pPr>
              <w:widowControl w:val="0"/>
              <w:spacing w:after="120"/>
              <w:jc w:val="center"/>
              <w:rPr>
                <w:rFonts w:ascii="GHEA Grapalat" w:hAnsi="GHEA Grapalat"/>
                <w:sz w:val="20"/>
              </w:rPr>
            </w:pPr>
          </w:p>
        </w:tc>
        <w:tc>
          <w:tcPr>
            <w:tcW w:w="990" w:type="dxa"/>
            <w:shd w:val="clear" w:color="auto" w:fill="auto"/>
          </w:tcPr>
          <w:p w:rsidR="00CC66D4" w:rsidRPr="00AA5BD2" w:rsidRDefault="00CC66D4" w:rsidP="004D63EA">
            <w:pPr>
              <w:widowControl w:val="0"/>
              <w:tabs>
                <w:tab w:val="left" w:pos="568"/>
              </w:tabs>
              <w:spacing w:after="120"/>
              <w:jc w:val="center"/>
              <w:rPr>
                <w:rFonts w:ascii="GHEA Grapalat" w:hAnsi="GHEA Grapalat"/>
                <w:sz w:val="20"/>
              </w:rPr>
            </w:pPr>
          </w:p>
        </w:tc>
        <w:tc>
          <w:tcPr>
            <w:tcW w:w="990" w:type="dxa"/>
            <w:shd w:val="clear" w:color="auto" w:fill="auto"/>
          </w:tcPr>
          <w:p w:rsidR="00CC66D4" w:rsidRPr="00AA5BD2" w:rsidRDefault="00CC66D4" w:rsidP="004D63EA">
            <w:pPr>
              <w:widowControl w:val="0"/>
              <w:tabs>
                <w:tab w:val="left" w:pos="568"/>
              </w:tabs>
              <w:spacing w:after="120"/>
              <w:jc w:val="center"/>
              <w:rPr>
                <w:rFonts w:ascii="GHEA Grapalat" w:hAnsi="GHEA Grapalat"/>
                <w:sz w:val="20"/>
              </w:rPr>
            </w:pPr>
          </w:p>
        </w:tc>
        <w:tc>
          <w:tcPr>
            <w:tcW w:w="990" w:type="dxa"/>
            <w:shd w:val="clear" w:color="auto" w:fill="auto"/>
          </w:tcPr>
          <w:p w:rsidR="00CC66D4" w:rsidRPr="00AA5BD2" w:rsidRDefault="00CC66D4" w:rsidP="004D63EA">
            <w:pPr>
              <w:widowControl w:val="0"/>
              <w:tabs>
                <w:tab w:val="left" w:pos="568"/>
              </w:tabs>
              <w:spacing w:after="120"/>
              <w:jc w:val="center"/>
              <w:rPr>
                <w:rFonts w:ascii="GHEA Grapalat" w:hAnsi="GHEA Grapalat"/>
                <w:sz w:val="20"/>
              </w:rPr>
            </w:pPr>
          </w:p>
        </w:tc>
        <w:tc>
          <w:tcPr>
            <w:tcW w:w="1170" w:type="dxa"/>
            <w:shd w:val="clear" w:color="auto" w:fill="auto"/>
          </w:tcPr>
          <w:p w:rsidR="00CC66D4" w:rsidRPr="00AA5BD2" w:rsidRDefault="00CC66D4" w:rsidP="004D63EA">
            <w:pPr>
              <w:widowControl w:val="0"/>
              <w:spacing w:after="120"/>
              <w:jc w:val="center"/>
              <w:rPr>
                <w:rFonts w:ascii="GHEA Grapalat" w:hAnsi="GHEA Grapalat"/>
                <w:sz w:val="20"/>
              </w:rPr>
            </w:pPr>
          </w:p>
        </w:tc>
        <w:tc>
          <w:tcPr>
            <w:tcW w:w="1216" w:type="dxa"/>
            <w:shd w:val="clear" w:color="auto" w:fill="auto"/>
          </w:tcPr>
          <w:p w:rsidR="00CC66D4" w:rsidRPr="00AA5BD2" w:rsidRDefault="00CC66D4" w:rsidP="004D63EA">
            <w:pPr>
              <w:widowControl w:val="0"/>
              <w:spacing w:after="120"/>
              <w:jc w:val="center"/>
              <w:rPr>
                <w:rFonts w:ascii="GHEA Grapalat" w:hAnsi="GHEA Grapalat"/>
                <w:sz w:val="20"/>
              </w:rPr>
            </w:pPr>
          </w:p>
        </w:tc>
        <w:tc>
          <w:tcPr>
            <w:tcW w:w="2024" w:type="dxa"/>
            <w:shd w:val="clear" w:color="auto" w:fill="auto"/>
          </w:tcPr>
          <w:p w:rsidR="00CC66D4" w:rsidRPr="00AA5BD2" w:rsidRDefault="00CC66D4" w:rsidP="004D63EA">
            <w:pPr>
              <w:widowControl w:val="0"/>
              <w:spacing w:after="120"/>
              <w:jc w:val="center"/>
              <w:rPr>
                <w:rFonts w:ascii="GHEA Grapalat" w:hAnsi="GHEA Grapalat"/>
                <w:sz w:val="20"/>
              </w:rPr>
            </w:pPr>
          </w:p>
        </w:tc>
      </w:tr>
    </w:tbl>
    <w:p w:rsidR="00CC66D4" w:rsidRPr="00AA5BD2" w:rsidRDefault="00CC66D4" w:rsidP="00CC66D4">
      <w:pPr>
        <w:widowControl w:val="0"/>
        <w:spacing w:after="160" w:line="360" w:lineRule="auto"/>
        <w:jc w:val="center"/>
        <w:rPr>
          <w:rFonts w:ascii="GHEA Grapalat" w:hAnsi="GHEA Grapalat"/>
        </w:rPr>
      </w:pPr>
    </w:p>
    <w:p w:rsidR="00CC66D4" w:rsidRPr="00CC66D4" w:rsidRDefault="00CC66D4" w:rsidP="00CC66D4">
      <w:pPr>
        <w:widowControl w:val="0"/>
        <w:jc w:val="both"/>
        <w:rPr>
          <w:rFonts w:ascii="GHEA Grapalat" w:hAnsi="GHEA Grapalat"/>
          <w:u w:val="single"/>
          <w:lang w:val="ru-RU"/>
        </w:rPr>
      </w:pPr>
      <w:r w:rsidRPr="00CC66D4">
        <w:rPr>
          <w:rFonts w:ascii="GHEA Grapalat" w:hAnsi="GHEA Grapalat"/>
          <w:lang w:val="ru-RU"/>
        </w:rPr>
        <w:lastRenderedPageBreak/>
        <w:t>Информация предоставлена ______________________________, являющимся сотрудником управления ______________________</w:t>
      </w:r>
    </w:p>
    <w:p w:rsidR="00CC66D4" w:rsidRPr="00CC66D4" w:rsidRDefault="00CC66D4" w:rsidP="00CC66D4">
      <w:pPr>
        <w:widowControl w:val="0"/>
        <w:tabs>
          <w:tab w:val="left" w:pos="11482"/>
        </w:tabs>
        <w:spacing w:after="160" w:line="360" w:lineRule="auto"/>
        <w:ind w:left="3828"/>
        <w:jc w:val="both"/>
        <w:rPr>
          <w:rFonts w:ascii="GHEA Grapalat" w:hAnsi="GHEA Grapalat"/>
          <w:sz w:val="16"/>
          <w:lang w:val="ru-RU"/>
        </w:rPr>
      </w:pPr>
      <w:r w:rsidRPr="00CC66D4">
        <w:rPr>
          <w:rFonts w:ascii="GHEA Grapalat" w:hAnsi="GHEA Grapalat"/>
          <w:sz w:val="16"/>
          <w:lang w:val="ru-RU"/>
        </w:rPr>
        <w:t>имя, фамилия подпись</w:t>
      </w:r>
      <w:r w:rsidRPr="00CC66D4">
        <w:rPr>
          <w:rFonts w:ascii="GHEA Grapalat" w:hAnsi="GHEA Grapalat"/>
          <w:sz w:val="16"/>
          <w:lang w:val="ru-RU"/>
        </w:rPr>
        <w:tab/>
        <w:t xml:space="preserve">наименование управления </w:t>
      </w:r>
    </w:p>
    <w:p w:rsidR="00CC66D4" w:rsidRPr="00CC66D4" w:rsidRDefault="00CC66D4" w:rsidP="00CC66D4">
      <w:pPr>
        <w:widowControl w:val="0"/>
        <w:spacing w:after="160" w:line="360" w:lineRule="auto"/>
        <w:ind w:firstLine="540"/>
        <w:jc w:val="center"/>
        <w:rPr>
          <w:rFonts w:ascii="GHEA Grapalat" w:hAnsi="GHEA Grapalat" w:cs="Sylfaen"/>
          <w:b/>
          <w:lang w:val="ru-RU"/>
        </w:rPr>
      </w:pPr>
    </w:p>
    <w:p w:rsidR="00CC66D4" w:rsidRPr="00AA5BD2" w:rsidRDefault="00CC66D4" w:rsidP="00CC66D4">
      <w:pPr>
        <w:pStyle w:val="31"/>
        <w:widowControl w:val="0"/>
        <w:spacing w:after="160"/>
        <w:ind w:firstLine="0"/>
        <w:rPr>
          <w:rFonts w:ascii="GHEA Grapalat" w:hAnsi="GHEA Grapalat" w:cs="Sylfaen"/>
          <w:i/>
          <w:sz w:val="24"/>
          <w:szCs w:val="24"/>
        </w:rPr>
      </w:pPr>
    </w:p>
    <w:p w:rsidR="00CC66D4" w:rsidRPr="00AA5BD2" w:rsidRDefault="00CC66D4" w:rsidP="00CC66D4">
      <w:pPr>
        <w:pStyle w:val="a3"/>
        <w:widowControl w:val="0"/>
        <w:spacing w:after="160"/>
        <w:jc w:val="right"/>
        <w:rPr>
          <w:rFonts w:ascii="GHEA Grapalat" w:hAnsi="GHEA Grapalat"/>
          <w:b/>
          <w:sz w:val="24"/>
          <w:szCs w:val="24"/>
        </w:rPr>
        <w:sectPr w:rsidR="00CC66D4" w:rsidRPr="00AA5BD2" w:rsidSect="00DA3A61">
          <w:pgSz w:w="16838" w:h="11906" w:orient="landscape" w:code="9"/>
          <w:pgMar w:top="1418" w:right="1418" w:bottom="1418" w:left="1418" w:header="562" w:footer="562" w:gutter="0"/>
          <w:cols w:space="720"/>
        </w:sectPr>
      </w:pPr>
    </w:p>
    <w:p w:rsidR="00CC66D4" w:rsidRPr="00CC66D4" w:rsidRDefault="00CC66D4" w:rsidP="00CC66D4">
      <w:pPr>
        <w:widowControl w:val="0"/>
        <w:spacing w:after="160" w:line="360" w:lineRule="auto"/>
        <w:jc w:val="right"/>
        <w:rPr>
          <w:rFonts w:ascii="GHEA Grapalat" w:hAnsi="GHEA Grapalat" w:cs="GHEA Grapalat"/>
          <w:i/>
          <w:lang w:val="ru-RU"/>
        </w:rPr>
      </w:pPr>
      <w:r w:rsidRPr="00CC66D4">
        <w:rPr>
          <w:rFonts w:ascii="GHEA Grapalat" w:hAnsi="GHEA Grapalat"/>
          <w:i/>
          <w:lang w:val="ru-RU"/>
        </w:rPr>
        <w:lastRenderedPageBreak/>
        <w:t>Приложение № 7</w:t>
      </w:r>
    </w:p>
    <w:p w:rsidR="00CC66D4" w:rsidRPr="00AA5BD2" w:rsidRDefault="00CC66D4" w:rsidP="00CC66D4">
      <w:pPr>
        <w:pStyle w:val="a3"/>
        <w:widowControl w:val="0"/>
        <w:spacing w:after="160"/>
        <w:ind w:firstLine="0"/>
        <w:jc w:val="center"/>
        <w:rPr>
          <w:rFonts w:ascii="GHEA Grapalat" w:hAnsi="GHEA Grapalat"/>
          <w:i w:val="0"/>
          <w:sz w:val="24"/>
          <w:szCs w:val="24"/>
          <w:u w:val="single"/>
        </w:rPr>
      </w:pPr>
      <w:r w:rsidRPr="00AA5BD2">
        <w:rPr>
          <w:rFonts w:ascii="GHEA Grapalat" w:hAnsi="GHEA Grapalat"/>
        </w:rPr>
        <w:t>к Приглашению на запрос котировок</w:t>
      </w:r>
      <w:r w:rsidRPr="00AA5BD2">
        <w:rPr>
          <w:rFonts w:ascii="GHEA Grapalat" w:hAnsi="GHEA Grapalat" w:cs="GHEA Grapalat"/>
        </w:rPr>
        <w:br/>
      </w:r>
      <w:r w:rsidRPr="00AA5BD2">
        <w:rPr>
          <w:rFonts w:ascii="GHEA Grapalat" w:hAnsi="GHEA Grapalat"/>
        </w:rPr>
        <w:t xml:space="preserve">под кодом </w:t>
      </w:r>
      <w:r>
        <w:rPr>
          <w:rFonts w:ascii="GHEA Grapalat" w:hAnsi="GHEA Grapalat"/>
          <w:i w:val="0"/>
          <w:sz w:val="24"/>
          <w:szCs w:val="24"/>
          <w:lang w:val="en-US"/>
        </w:rPr>
        <w:t>LMLBH</w:t>
      </w:r>
      <w:r w:rsidRPr="00E71F9B">
        <w:rPr>
          <w:rFonts w:ascii="GHEA Grapalat" w:hAnsi="GHEA Grapalat"/>
          <w:i w:val="0"/>
          <w:sz w:val="24"/>
          <w:szCs w:val="24"/>
        </w:rPr>
        <w:t>-</w:t>
      </w:r>
      <w:r w:rsidRPr="00AA5BD2">
        <w:rPr>
          <w:rFonts w:ascii="GHEA Grapalat" w:hAnsi="GHEA Grapalat"/>
          <w:i w:val="0"/>
          <w:sz w:val="24"/>
          <w:szCs w:val="24"/>
        </w:rPr>
        <w:t>GHAPDzB</w:t>
      </w:r>
      <w:r>
        <w:rPr>
          <w:rFonts w:ascii="GHEA Grapalat" w:hAnsi="GHEA Grapalat"/>
          <w:i w:val="0"/>
          <w:sz w:val="24"/>
          <w:szCs w:val="24"/>
        </w:rPr>
        <w:t xml:space="preserve"> 20</w:t>
      </w:r>
      <w:r w:rsidRPr="00AA5BD2">
        <w:rPr>
          <w:rFonts w:ascii="GHEA Grapalat" w:hAnsi="GHEA Grapalat"/>
          <w:i w:val="0"/>
          <w:sz w:val="24"/>
          <w:szCs w:val="24"/>
          <w:u w:val="single"/>
        </w:rPr>
        <w:t>/</w:t>
      </w:r>
      <w:r>
        <w:rPr>
          <w:rFonts w:ascii="GHEA Grapalat" w:hAnsi="GHEA Grapalat"/>
          <w:i w:val="0"/>
          <w:sz w:val="24"/>
          <w:szCs w:val="24"/>
        </w:rPr>
        <w:t>01</w:t>
      </w:r>
    </w:p>
    <w:p w:rsidR="00CC66D4" w:rsidRPr="00CC66D4" w:rsidRDefault="00CC66D4" w:rsidP="00CC66D4">
      <w:pPr>
        <w:widowControl w:val="0"/>
        <w:spacing w:after="160" w:line="360" w:lineRule="auto"/>
        <w:jc w:val="right"/>
        <w:rPr>
          <w:rFonts w:ascii="GHEA Grapalat" w:hAnsi="GHEA Grapalat" w:cs="GHEA Grapalat"/>
          <w:i/>
          <w:lang w:val="ru-RU"/>
        </w:rPr>
      </w:pPr>
    </w:p>
    <w:p w:rsidR="00CC66D4" w:rsidRPr="00CC66D4" w:rsidRDefault="00CC66D4" w:rsidP="00CC66D4">
      <w:pPr>
        <w:widowControl w:val="0"/>
        <w:spacing w:after="160" w:line="360" w:lineRule="auto"/>
        <w:jc w:val="center"/>
        <w:rPr>
          <w:rFonts w:ascii="GHEA Grapalat" w:hAnsi="GHEA Grapalat" w:cs="GHEA Grapalat"/>
          <w:lang w:val="ru-RU"/>
        </w:rPr>
      </w:pPr>
    </w:p>
    <w:p w:rsidR="00CC66D4" w:rsidRPr="00CC66D4" w:rsidRDefault="00CC66D4" w:rsidP="00CC66D4">
      <w:pPr>
        <w:widowControl w:val="0"/>
        <w:spacing w:after="160" w:line="360" w:lineRule="auto"/>
        <w:jc w:val="center"/>
        <w:rPr>
          <w:rFonts w:ascii="GHEA Grapalat" w:hAnsi="GHEA Grapalat" w:cs="GHEA Grapalat"/>
          <w:b/>
          <w:lang w:val="ru-RU"/>
        </w:rPr>
      </w:pPr>
      <w:r w:rsidRPr="00CC66D4">
        <w:rPr>
          <w:rFonts w:ascii="GHEA Grapalat" w:hAnsi="GHEA Grapalat"/>
          <w:b/>
          <w:lang w:val="ru-RU"/>
        </w:rPr>
        <w:t>СОГЛАШЕНИЕ О НЕУСТОЙКЕ</w:t>
      </w:r>
      <w:r w:rsidRPr="00CC66D4">
        <w:rPr>
          <w:rFonts w:ascii="GHEA Grapalat" w:hAnsi="GHEA Grapalat" w:cs="GHEA Grapalat"/>
          <w:b/>
          <w:lang w:val="ru-RU"/>
        </w:rPr>
        <w:br/>
      </w:r>
      <w:r w:rsidRPr="00CC66D4">
        <w:rPr>
          <w:rFonts w:ascii="GHEA Grapalat" w:hAnsi="GHEA Grapalat"/>
          <w:b/>
          <w:lang w:val="ru-RU"/>
        </w:rPr>
        <w:t>(обеспечение исполнения договора)</w:t>
      </w:r>
    </w:p>
    <w:p w:rsidR="00CC66D4" w:rsidRPr="00CC66D4" w:rsidRDefault="00CC66D4" w:rsidP="00CC66D4">
      <w:pPr>
        <w:widowControl w:val="0"/>
        <w:spacing w:after="160" w:line="360" w:lineRule="auto"/>
        <w:rPr>
          <w:rFonts w:ascii="GHEA Grapalat" w:hAnsi="GHEA Grapalat" w:cs="GHEA Grapalat"/>
          <w:b/>
          <w:lang w:val="ru-RU"/>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CC66D4" w:rsidRPr="00AA5BD2" w:rsidTr="004D63EA">
        <w:trPr>
          <w:jc w:val="center"/>
        </w:trPr>
        <w:tc>
          <w:tcPr>
            <w:tcW w:w="4643" w:type="dxa"/>
          </w:tcPr>
          <w:p w:rsidR="00CC66D4" w:rsidRPr="00AA5BD2" w:rsidRDefault="00CC66D4" w:rsidP="004D63EA">
            <w:pPr>
              <w:widowControl w:val="0"/>
              <w:spacing w:after="160" w:line="360" w:lineRule="auto"/>
              <w:rPr>
                <w:rFonts w:ascii="GHEA Grapalat" w:hAnsi="GHEA Grapalat" w:cs="GHEA Grapalat"/>
                <w:b/>
                <w:lang w:val="en-US"/>
              </w:rPr>
            </w:pPr>
            <w:r w:rsidRPr="00AA5BD2">
              <w:rPr>
                <w:rFonts w:ascii="GHEA Grapalat" w:hAnsi="GHEA Grapalat"/>
              </w:rPr>
              <w:t>г. Ереван</w:t>
            </w:r>
          </w:p>
        </w:tc>
        <w:tc>
          <w:tcPr>
            <w:tcW w:w="4643" w:type="dxa"/>
          </w:tcPr>
          <w:p w:rsidR="00CC66D4" w:rsidRPr="00AA5BD2" w:rsidRDefault="00CC66D4" w:rsidP="004D63EA">
            <w:pPr>
              <w:widowControl w:val="0"/>
              <w:spacing w:after="160" w:line="360" w:lineRule="auto"/>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Pr="00AA5BD2">
              <w:rPr>
                <w:rStyle w:val="af6"/>
                <w:rFonts w:ascii="GHEA Grapalat" w:hAnsi="GHEA Grapalat"/>
              </w:rPr>
              <w:footnoteReference w:customMarkFollows="1" w:id="29"/>
              <w:sym w:font="Symbol" w:char="F02A"/>
            </w:r>
            <w:r w:rsidRPr="00AA5BD2">
              <w:rPr>
                <w:rStyle w:val="af6"/>
                <w:rFonts w:ascii="GHEA Grapalat" w:hAnsi="GHEA Grapalat"/>
              </w:rPr>
              <w:sym w:font="Symbol" w:char="F02A"/>
            </w:r>
          </w:p>
        </w:tc>
      </w:tr>
    </w:tbl>
    <w:p w:rsidR="00CC66D4" w:rsidRPr="00AA5BD2" w:rsidRDefault="00CC66D4" w:rsidP="00CC66D4">
      <w:pPr>
        <w:widowControl w:val="0"/>
        <w:spacing w:after="160" w:line="360" w:lineRule="auto"/>
        <w:rPr>
          <w:rFonts w:ascii="GHEA Grapalat" w:hAnsi="GHEA Grapalat" w:cs="GHEA Grapalat"/>
        </w:rPr>
      </w:pPr>
    </w:p>
    <w:p w:rsidR="00CC66D4" w:rsidRPr="00AA5BD2" w:rsidRDefault="00CC66D4" w:rsidP="00CC66D4">
      <w:pPr>
        <w:widowControl w:val="0"/>
        <w:tabs>
          <w:tab w:val="left" w:pos="7088"/>
        </w:tabs>
        <w:rPr>
          <w:rFonts w:ascii="GHEA Grapalat" w:hAnsi="GHEA Grapalat"/>
        </w:rPr>
      </w:pPr>
      <w:r w:rsidRPr="00AA5BD2">
        <w:rPr>
          <w:rFonts w:ascii="GHEA Grapalat" w:hAnsi="GHEA Grapalat"/>
        </w:rPr>
        <w:t>__________________________________, в лице директора Компании_____________,</w:t>
      </w:r>
    </w:p>
    <w:p w:rsidR="00CC66D4" w:rsidRPr="00CC66D4" w:rsidRDefault="00CC66D4" w:rsidP="00CC66D4">
      <w:pPr>
        <w:widowControl w:val="0"/>
        <w:tabs>
          <w:tab w:val="left" w:pos="7088"/>
        </w:tabs>
        <w:spacing w:after="160" w:line="360" w:lineRule="auto"/>
        <w:rPr>
          <w:rFonts w:ascii="GHEA Grapalat" w:hAnsi="GHEA Grapalat" w:cs="GHEA Grapalat"/>
          <w:sz w:val="16"/>
          <w:u w:val="single"/>
          <w:vertAlign w:val="subscript"/>
          <w:lang w:val="ru-RU"/>
        </w:rPr>
      </w:pPr>
      <w:r w:rsidRPr="00CC66D4">
        <w:rPr>
          <w:rFonts w:ascii="GHEA Grapalat" w:hAnsi="GHEA Grapalat"/>
          <w:sz w:val="16"/>
          <w:lang w:val="ru-RU"/>
        </w:rPr>
        <w:t xml:space="preserve">Имя, фамилия, паспортные данные директора компании </w:t>
      </w:r>
      <w:r w:rsidRPr="00CC66D4">
        <w:rPr>
          <w:rFonts w:ascii="GHEA Grapalat" w:hAnsi="GHEA Grapalat"/>
          <w:sz w:val="16"/>
          <w:lang w:val="ru-RU"/>
        </w:rPr>
        <w:tab/>
        <w:t>наименование Компании</w:t>
      </w:r>
    </w:p>
    <w:p w:rsidR="00CC66D4" w:rsidRPr="00CC66D4" w:rsidRDefault="00CC66D4" w:rsidP="00CC66D4">
      <w:pPr>
        <w:widowControl w:val="0"/>
        <w:spacing w:after="160" w:line="360" w:lineRule="auto"/>
        <w:jc w:val="both"/>
        <w:rPr>
          <w:rFonts w:ascii="GHEA Grapalat" w:hAnsi="GHEA Grapalat" w:cs="GHEA Grapalat"/>
          <w:lang w:val="ru-RU"/>
        </w:rPr>
      </w:pPr>
      <w:r w:rsidRPr="00CC66D4">
        <w:rPr>
          <w:rFonts w:ascii="GHEA Grapalat" w:hAnsi="GHEA Grapalat"/>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C66D4" w:rsidRPr="00CC66D4" w:rsidRDefault="00CC66D4" w:rsidP="00CC66D4">
      <w:pPr>
        <w:widowControl w:val="0"/>
        <w:spacing w:after="160" w:line="360" w:lineRule="auto"/>
        <w:ind w:firstLine="708"/>
        <w:jc w:val="both"/>
        <w:rPr>
          <w:rFonts w:ascii="GHEA Grapalat" w:hAnsi="GHEA Grapalat" w:cs="GHEA Grapalat"/>
          <w:lang w:val="ru-RU"/>
        </w:rPr>
      </w:pPr>
    </w:p>
    <w:p w:rsidR="00CC66D4" w:rsidRPr="00CC66D4" w:rsidRDefault="00CC66D4" w:rsidP="00CC66D4">
      <w:pPr>
        <w:widowControl w:val="0"/>
        <w:spacing w:after="160" w:line="360" w:lineRule="auto"/>
        <w:jc w:val="center"/>
        <w:rPr>
          <w:rFonts w:ascii="GHEA Grapalat" w:hAnsi="GHEA Grapalat" w:cs="GHEA Grapalat"/>
          <w:b/>
          <w:bCs/>
          <w:lang w:val="ru-RU"/>
        </w:rPr>
      </w:pPr>
      <w:r w:rsidRPr="00CC66D4">
        <w:rPr>
          <w:rFonts w:ascii="GHEA Grapalat" w:hAnsi="GHEA Grapalat"/>
          <w:b/>
          <w:lang w:val="ru-RU"/>
        </w:rPr>
        <w:t>1. Предмет соглашения</w:t>
      </w:r>
    </w:p>
    <w:p w:rsidR="00CC66D4" w:rsidRPr="00CC66D4" w:rsidRDefault="00CC66D4" w:rsidP="00CC66D4">
      <w:pPr>
        <w:widowControl w:val="0"/>
        <w:tabs>
          <w:tab w:val="left" w:pos="1134"/>
        </w:tabs>
        <w:ind w:firstLine="567"/>
        <w:jc w:val="both"/>
        <w:rPr>
          <w:rFonts w:ascii="GHEA Grapalat" w:hAnsi="GHEA Grapalat"/>
          <w:lang w:val="ru-RU"/>
        </w:rPr>
      </w:pPr>
      <w:r w:rsidRPr="00CC66D4">
        <w:rPr>
          <w:rFonts w:ascii="GHEA Grapalat" w:hAnsi="GHEA Grapalat"/>
          <w:lang w:val="ru-RU"/>
        </w:rPr>
        <w:t>1.1.</w:t>
      </w:r>
      <w:r w:rsidRPr="00CC66D4">
        <w:rPr>
          <w:rFonts w:ascii="GHEA Grapalat" w:hAnsi="GHEA Grapalat"/>
          <w:lang w:val="ru-RU"/>
        </w:rPr>
        <w:tab/>
        <w:t xml:space="preserve">Компания участвует в организованной ___________*(далее — Заказчик) </w:t>
      </w:r>
    </w:p>
    <w:p w:rsidR="00CC66D4" w:rsidRPr="00CC66D4" w:rsidRDefault="00CC66D4" w:rsidP="00CC66D4">
      <w:pPr>
        <w:widowControl w:val="0"/>
        <w:spacing w:after="160" w:line="360" w:lineRule="auto"/>
        <w:ind w:left="426" w:right="2407"/>
        <w:jc w:val="right"/>
        <w:rPr>
          <w:rFonts w:ascii="GHEA Grapalat" w:hAnsi="GHEA Grapalat" w:cs="GHEA Grapalat"/>
          <w:lang w:val="ru-RU"/>
        </w:rPr>
      </w:pPr>
      <w:r w:rsidRPr="00CC66D4">
        <w:rPr>
          <w:rFonts w:ascii="GHEA Grapalat" w:hAnsi="GHEA Grapalat"/>
          <w:vertAlign w:val="superscript"/>
          <w:lang w:val="ru-RU"/>
        </w:rPr>
        <w:t>наименование заказчика</w:t>
      </w:r>
    </w:p>
    <w:p w:rsidR="00CC66D4" w:rsidRPr="00CC66D4" w:rsidRDefault="00CC66D4" w:rsidP="00CC66D4">
      <w:pPr>
        <w:widowControl w:val="0"/>
        <w:jc w:val="both"/>
        <w:rPr>
          <w:rFonts w:ascii="GHEA Grapalat" w:hAnsi="GHEA Grapalat" w:cs="GHEA Grapalat"/>
          <w:lang w:val="ru-RU"/>
        </w:rPr>
      </w:pPr>
      <w:r w:rsidRPr="00CC66D4">
        <w:rPr>
          <w:rFonts w:ascii="GHEA Grapalat" w:hAnsi="GHEA Grapalat"/>
          <w:lang w:val="ru-RU"/>
        </w:rPr>
        <w:t>процедуре закупок под кодом _____________________________________________*.</w:t>
      </w:r>
    </w:p>
    <w:p w:rsidR="00CC66D4" w:rsidRPr="00CC66D4" w:rsidRDefault="00CC66D4" w:rsidP="00CC66D4">
      <w:pPr>
        <w:widowControl w:val="0"/>
        <w:spacing w:after="160" w:line="360" w:lineRule="auto"/>
        <w:ind w:left="426" w:right="2691"/>
        <w:jc w:val="right"/>
        <w:rPr>
          <w:rFonts w:ascii="GHEA Grapalat" w:hAnsi="GHEA Grapalat" w:cs="GHEA Grapalat"/>
          <w:lang w:val="ru-RU"/>
        </w:rPr>
      </w:pPr>
      <w:r w:rsidRPr="00CC66D4">
        <w:rPr>
          <w:rFonts w:ascii="GHEA Grapalat" w:hAnsi="GHEA Grapalat"/>
          <w:vertAlign w:val="superscript"/>
          <w:lang w:val="ru-RU"/>
        </w:rPr>
        <w:t>код процедуры</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lang w:val="ru-RU"/>
        </w:rPr>
      </w:pPr>
      <w:r w:rsidRPr="00CC66D4">
        <w:rPr>
          <w:rFonts w:ascii="GHEA Grapalat" w:hAnsi="GHEA Grapalat"/>
          <w:lang w:val="ru-RU"/>
        </w:rPr>
        <w:t>1.2.</w:t>
      </w:r>
      <w:r w:rsidRPr="00CC66D4">
        <w:rPr>
          <w:rFonts w:ascii="GHEA Grapalat" w:hAnsi="GHEA Grapalat"/>
          <w:lang w:val="ru-RU"/>
        </w:rPr>
        <w:tab/>
        <w:t>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color w:val="000000"/>
          <w:lang w:val="ru-RU"/>
        </w:rPr>
      </w:pPr>
      <w:r w:rsidRPr="00CC66D4">
        <w:rPr>
          <w:rFonts w:ascii="GHEA Grapalat" w:hAnsi="GHEA Grapalat"/>
          <w:color w:val="000000"/>
          <w:lang w:val="ru-RU"/>
        </w:rPr>
        <w:t>1.3.</w:t>
      </w:r>
      <w:r w:rsidRPr="00CC66D4">
        <w:rPr>
          <w:rFonts w:ascii="GHEA Grapalat" w:hAnsi="GHEA Grapalat"/>
          <w:color w:val="000000"/>
          <w:lang w:val="ru-RU"/>
        </w:rPr>
        <w:tab/>
        <w:t>Подписав платежное требование (далее — Требование), прилагаемое к настоящему Соглашению о неустойке, Компания безотзывно соглашается, что:</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color w:val="000000"/>
          <w:lang w:val="ru-RU"/>
        </w:rPr>
      </w:pPr>
      <w:r w:rsidRPr="00CC66D4">
        <w:rPr>
          <w:rFonts w:ascii="GHEA Grapalat" w:hAnsi="GHEA Grapalat"/>
          <w:color w:val="000000"/>
          <w:lang w:val="ru-RU"/>
        </w:rPr>
        <w:lastRenderedPageBreak/>
        <w:t>а)</w:t>
      </w:r>
      <w:r w:rsidRPr="00CC66D4">
        <w:rPr>
          <w:rFonts w:ascii="GHEA Grapalat" w:hAnsi="GHEA Grapalat"/>
          <w:color w:val="000000"/>
          <w:lang w:val="ru-RU"/>
        </w:rPr>
        <w:tab/>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color w:val="000000"/>
          <w:lang w:val="ru-RU"/>
        </w:rPr>
      </w:pPr>
      <w:r w:rsidRPr="00CC66D4">
        <w:rPr>
          <w:rFonts w:ascii="GHEA Grapalat" w:hAnsi="GHEA Grapalat"/>
          <w:color w:val="000000"/>
          <w:lang w:val="ru-RU"/>
        </w:rPr>
        <w:t>б)</w:t>
      </w:r>
      <w:r w:rsidRPr="00CC66D4">
        <w:rPr>
          <w:rFonts w:ascii="GHEA Grapalat" w:hAnsi="GHEA Grapalat"/>
          <w:color w:val="000000"/>
          <w:lang w:val="ru-RU"/>
        </w:rPr>
        <w:tab/>
        <w:t>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color w:val="000000"/>
          <w:lang w:val="ru-RU"/>
        </w:rPr>
      </w:pPr>
      <w:r w:rsidRPr="00CC66D4">
        <w:rPr>
          <w:rFonts w:ascii="GHEA Grapalat" w:hAnsi="GHEA Grapalat"/>
          <w:color w:val="000000"/>
          <w:lang w:val="ru-RU"/>
        </w:rPr>
        <w:t>в)</w:t>
      </w:r>
      <w:r w:rsidRPr="00CC66D4">
        <w:rPr>
          <w:rFonts w:ascii="GHEA Grapalat" w:hAnsi="GHEA Grapalat"/>
          <w:color w:val="000000"/>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color w:val="000000"/>
          <w:lang w:val="ru-RU"/>
        </w:rPr>
      </w:pPr>
      <w:r w:rsidRPr="00CC66D4">
        <w:rPr>
          <w:rFonts w:ascii="GHEA Grapalat" w:hAnsi="GHEA Grapalat"/>
          <w:color w:val="000000"/>
          <w:lang w:val="ru-RU"/>
        </w:rPr>
        <w:t>г)</w:t>
      </w:r>
      <w:r w:rsidRPr="00CC66D4">
        <w:rPr>
          <w:rFonts w:ascii="GHEA Grapalat" w:hAnsi="GHEA Grapalat"/>
          <w:color w:val="000000"/>
          <w:lang w:val="ru-RU"/>
        </w:rPr>
        <w:tab/>
        <w:t>Компания подтверждает, что акцептовала Требование в полном размере суммы неустойки.</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lang w:val="ru-RU"/>
        </w:rPr>
      </w:pPr>
      <w:r w:rsidRPr="00CC66D4">
        <w:rPr>
          <w:rFonts w:ascii="GHEA Grapalat" w:hAnsi="GHEA Grapalat"/>
          <w:lang w:val="ru-RU"/>
        </w:rPr>
        <w:t>д)</w:t>
      </w:r>
      <w:r w:rsidRPr="00CC66D4">
        <w:rPr>
          <w:rFonts w:ascii="GHEA Grapalat" w:hAnsi="GHEA Grapalat"/>
          <w:lang w:val="ru-RU"/>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lang w:val="ru-RU"/>
        </w:rPr>
      </w:pPr>
      <w:r w:rsidRPr="00CC66D4">
        <w:rPr>
          <w:rFonts w:ascii="GHEA Grapalat" w:hAnsi="GHEA Grapalat"/>
          <w:lang w:val="ru-RU"/>
        </w:rPr>
        <w:t>1.4.</w:t>
      </w:r>
      <w:r w:rsidRPr="00CC66D4">
        <w:rPr>
          <w:rFonts w:ascii="GHEA Grapalat" w:hAnsi="GHEA Grapalat"/>
          <w:lang w:val="ru-RU"/>
        </w:rPr>
        <w:tab/>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color w:val="000000"/>
          <w:lang w:val="ru-RU"/>
        </w:rPr>
      </w:pPr>
      <w:r w:rsidRPr="00CC66D4">
        <w:rPr>
          <w:rFonts w:ascii="GHEA Grapalat" w:hAnsi="GHEA Grapalat"/>
          <w:color w:val="000000"/>
          <w:lang w:val="ru-RU"/>
        </w:rPr>
        <w:t>1.5.</w:t>
      </w:r>
      <w:r w:rsidRPr="00CC66D4">
        <w:rPr>
          <w:rFonts w:ascii="GHEA Grapalat" w:hAnsi="GHEA Grapalat"/>
          <w:color w:val="000000"/>
          <w:lang w:val="ru-RU"/>
        </w:rPr>
        <w:tab/>
        <w:t>Заказчик может представить в Банк-плательщик иные дополнительные документы.</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lang w:val="ru-RU"/>
        </w:rPr>
      </w:pPr>
      <w:r w:rsidRPr="00CC66D4">
        <w:rPr>
          <w:rFonts w:ascii="GHEA Grapalat" w:hAnsi="GHEA Grapalat"/>
          <w:lang w:val="ru-RU"/>
        </w:rPr>
        <w:t>1.6.</w:t>
      </w:r>
      <w:r w:rsidRPr="00CC66D4">
        <w:rPr>
          <w:rFonts w:ascii="GHEA Grapalat" w:hAnsi="GHEA Grapalat"/>
          <w:lang w:val="ru-RU"/>
        </w:rPr>
        <w:tab/>
        <w:t xml:space="preserve">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w:t>
      </w:r>
      <w:r w:rsidRPr="00CC66D4">
        <w:rPr>
          <w:rFonts w:ascii="GHEA Grapalat" w:hAnsi="GHEA Grapalat"/>
          <w:lang w:val="ru-RU"/>
        </w:rPr>
        <w:lastRenderedPageBreak/>
        <w:t>нарушения Компанией условий договора.</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lang w:val="ru-RU"/>
        </w:rPr>
      </w:pPr>
      <w:r w:rsidRPr="00CC66D4">
        <w:rPr>
          <w:rFonts w:ascii="GHEA Grapalat" w:hAnsi="GHEA Grapalat"/>
          <w:lang w:val="ru-RU"/>
        </w:rPr>
        <w:t>1.7.</w:t>
      </w:r>
      <w:r w:rsidRPr="00CC66D4">
        <w:rPr>
          <w:rFonts w:ascii="GHEA Grapalat" w:hAnsi="GHEA Grapalat"/>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lang w:val="ru-RU"/>
        </w:rPr>
      </w:pPr>
      <w:r w:rsidRPr="00CC66D4">
        <w:rPr>
          <w:rFonts w:ascii="GHEA Grapalat" w:hAnsi="GHEA Grapalat"/>
          <w:lang w:val="ru-RU"/>
        </w:rPr>
        <w:t>1.8.</w:t>
      </w:r>
      <w:r w:rsidRPr="00CC66D4">
        <w:rPr>
          <w:rFonts w:ascii="GHEA Grapalat" w:hAnsi="GHEA Grapalat"/>
          <w:lang w:val="ru-RU"/>
        </w:rPr>
        <w:tab/>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C66D4" w:rsidRPr="00CC66D4" w:rsidRDefault="00CC66D4" w:rsidP="00CC66D4">
      <w:pPr>
        <w:widowControl w:val="0"/>
        <w:spacing w:after="160" w:line="360" w:lineRule="auto"/>
        <w:jc w:val="both"/>
        <w:rPr>
          <w:rFonts w:ascii="GHEA Grapalat" w:hAnsi="GHEA Grapalat" w:cs="GHEA Grapalat"/>
          <w:lang w:val="ru-RU"/>
        </w:rPr>
      </w:pPr>
    </w:p>
    <w:p w:rsidR="00CC66D4" w:rsidRPr="00CC66D4" w:rsidRDefault="00CC66D4" w:rsidP="00CC66D4">
      <w:pPr>
        <w:widowControl w:val="0"/>
        <w:spacing w:after="160" w:line="360" w:lineRule="auto"/>
        <w:jc w:val="center"/>
        <w:rPr>
          <w:rFonts w:ascii="GHEA Grapalat" w:hAnsi="GHEA Grapalat" w:cs="GHEA Grapalat"/>
          <w:b/>
          <w:bCs/>
          <w:lang w:val="ru-RU"/>
        </w:rPr>
      </w:pPr>
      <w:r w:rsidRPr="00CC66D4">
        <w:rPr>
          <w:rFonts w:ascii="GHEA Grapalat" w:hAnsi="GHEA Grapalat"/>
          <w:b/>
          <w:lang w:val="ru-RU"/>
        </w:rPr>
        <w:t>2. Иные условия</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lang w:val="ru-RU"/>
        </w:rPr>
      </w:pPr>
      <w:r w:rsidRPr="00CC66D4">
        <w:rPr>
          <w:rFonts w:ascii="GHEA Grapalat" w:hAnsi="GHEA Grapalat"/>
          <w:lang w:val="ru-RU"/>
        </w:rPr>
        <w:t>2.1.</w:t>
      </w:r>
      <w:r w:rsidRPr="00CC66D4">
        <w:rPr>
          <w:rFonts w:ascii="GHEA Grapalat" w:hAnsi="GHEA Grapalat"/>
          <w:lang w:val="ru-RU"/>
        </w:rPr>
        <w:tab/>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w:t>
      </w:r>
    </w:p>
    <w:p w:rsidR="00CC66D4" w:rsidRPr="00CC66D4" w:rsidRDefault="00CC66D4" w:rsidP="00CC66D4">
      <w:pPr>
        <w:widowControl w:val="0"/>
        <w:tabs>
          <w:tab w:val="left" w:pos="1134"/>
        </w:tabs>
        <w:spacing w:after="160" w:line="360" w:lineRule="auto"/>
        <w:ind w:firstLine="567"/>
        <w:jc w:val="both"/>
        <w:rPr>
          <w:rFonts w:ascii="GHEA Grapalat" w:hAnsi="GHEA Grapalat"/>
          <w:lang w:val="ru-RU"/>
        </w:rPr>
      </w:pPr>
      <w:r w:rsidRPr="00CC66D4">
        <w:rPr>
          <w:rFonts w:ascii="GHEA Grapalat" w:hAnsi="GHEA Grapalat"/>
          <w:lang w:val="ru-RU"/>
        </w:rPr>
        <w:t>2.2.</w:t>
      </w:r>
      <w:r w:rsidRPr="00CC66D4">
        <w:rPr>
          <w:rFonts w:ascii="GHEA Grapalat" w:hAnsi="GHEA Grapalat"/>
          <w:lang w:val="ru-RU"/>
        </w:rPr>
        <w:tab/>
        <w:t>Представив настоящее Соглашение и прилагаемое Требование в Банк-плательщик:</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lang w:val="ru-RU"/>
        </w:rPr>
      </w:pPr>
    </w:p>
    <w:p w:rsidR="00CC66D4" w:rsidRPr="00CC66D4" w:rsidRDefault="00CC66D4" w:rsidP="00CC66D4">
      <w:pPr>
        <w:widowControl w:val="0"/>
        <w:tabs>
          <w:tab w:val="left" w:pos="1276"/>
        </w:tabs>
        <w:spacing w:after="160" w:line="360" w:lineRule="auto"/>
        <w:ind w:firstLine="567"/>
        <w:jc w:val="both"/>
        <w:rPr>
          <w:rFonts w:ascii="GHEA Grapalat" w:hAnsi="GHEA Grapalat"/>
          <w:lang w:val="ru-RU"/>
        </w:rPr>
      </w:pPr>
      <w:r w:rsidRPr="00CC66D4">
        <w:rPr>
          <w:rFonts w:ascii="GHEA Grapalat" w:hAnsi="GHEA Grapalat"/>
          <w:lang w:val="ru-RU"/>
        </w:rPr>
        <w:t>2.2.1.</w:t>
      </w:r>
      <w:r w:rsidRPr="00CC66D4">
        <w:rPr>
          <w:rFonts w:ascii="GHEA Grapalat" w:hAnsi="GHEA Grapalat"/>
          <w:lang w:val="ru-RU"/>
        </w:rPr>
        <w:tab/>
        <w:t>Заказчик подтверждает, что Компания допустила нарушение договорных обязательств, а</w:t>
      </w:r>
    </w:p>
    <w:p w:rsidR="00CC66D4" w:rsidRPr="00CC66D4" w:rsidDel="00A13215" w:rsidRDefault="00CC66D4" w:rsidP="00CC66D4">
      <w:pPr>
        <w:widowControl w:val="0"/>
        <w:tabs>
          <w:tab w:val="left" w:pos="1276"/>
        </w:tabs>
        <w:spacing w:after="160" w:line="360" w:lineRule="auto"/>
        <w:ind w:firstLine="567"/>
        <w:jc w:val="both"/>
        <w:rPr>
          <w:rFonts w:ascii="GHEA Grapalat" w:hAnsi="GHEA Grapalat" w:cs="GHEA Grapalat"/>
          <w:lang w:val="ru-RU"/>
        </w:rPr>
      </w:pPr>
      <w:r w:rsidRPr="00CC66D4">
        <w:rPr>
          <w:rFonts w:ascii="GHEA Grapalat" w:hAnsi="GHEA Grapalat"/>
          <w:lang w:val="ru-RU"/>
        </w:rPr>
        <w:t>2.2.2.</w:t>
      </w:r>
      <w:r w:rsidRPr="00CC66D4">
        <w:rPr>
          <w:rFonts w:ascii="GHEA Grapalat" w:hAnsi="GHEA Grapalat"/>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C66D4" w:rsidRPr="00CC66D4" w:rsidRDefault="00CC66D4" w:rsidP="00CC66D4">
      <w:pPr>
        <w:widowControl w:val="0"/>
        <w:tabs>
          <w:tab w:val="left" w:pos="1134"/>
        </w:tabs>
        <w:spacing w:after="160" w:line="360" w:lineRule="auto"/>
        <w:ind w:firstLine="567"/>
        <w:jc w:val="both"/>
        <w:rPr>
          <w:rFonts w:ascii="GHEA Grapalat" w:hAnsi="GHEA Grapalat" w:cs="GHEA Grapalat"/>
          <w:lang w:val="ru-RU"/>
        </w:rPr>
      </w:pPr>
      <w:r w:rsidRPr="00CC66D4">
        <w:rPr>
          <w:rFonts w:ascii="GHEA Grapalat" w:hAnsi="GHEA Grapalat"/>
          <w:lang w:val="ru-RU"/>
        </w:rPr>
        <w:t>2.3.</w:t>
      </w:r>
      <w:r w:rsidRPr="00CC66D4">
        <w:rPr>
          <w:rFonts w:ascii="GHEA Grapalat" w:hAnsi="GHEA Grapalat"/>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C66D4" w:rsidRPr="00CC66D4" w:rsidRDefault="00CC66D4" w:rsidP="00CC66D4">
      <w:pPr>
        <w:widowControl w:val="0"/>
        <w:spacing w:after="160" w:line="360" w:lineRule="auto"/>
        <w:ind w:firstLine="567"/>
        <w:jc w:val="both"/>
        <w:rPr>
          <w:rFonts w:ascii="GHEA Grapalat" w:hAnsi="GHEA Grapalat" w:cs="GHEA Grapalat"/>
          <w:lang w:val="ru-RU"/>
        </w:rPr>
      </w:pPr>
    </w:p>
    <w:p w:rsidR="00CC66D4" w:rsidRPr="00CC66D4" w:rsidRDefault="00CC66D4" w:rsidP="00CC66D4">
      <w:pPr>
        <w:widowControl w:val="0"/>
        <w:spacing w:after="160" w:line="360" w:lineRule="auto"/>
        <w:ind w:firstLine="567"/>
        <w:jc w:val="center"/>
        <w:rPr>
          <w:rFonts w:ascii="GHEA Grapalat" w:hAnsi="GHEA Grapalat" w:cs="GHEA Grapalat"/>
          <w:lang w:val="ru-RU"/>
        </w:rPr>
      </w:pPr>
      <w:r w:rsidRPr="00CC66D4">
        <w:rPr>
          <w:rFonts w:ascii="GHEA Grapalat" w:hAnsi="GHEA Grapalat"/>
          <w:b/>
          <w:lang w:val="ru-RU"/>
        </w:rPr>
        <w:lastRenderedPageBreak/>
        <w:t>3. Адрес, банковские реквизиты Компании</w:t>
      </w:r>
    </w:p>
    <w:p w:rsidR="00CC66D4" w:rsidRPr="00CC66D4" w:rsidRDefault="00CC66D4" w:rsidP="00CC66D4">
      <w:pPr>
        <w:widowControl w:val="0"/>
        <w:jc w:val="both"/>
        <w:rPr>
          <w:rFonts w:ascii="GHEA Grapalat" w:hAnsi="GHEA Grapalat"/>
          <w:lang w:val="ru-RU"/>
        </w:rPr>
      </w:pPr>
      <w:r w:rsidRPr="00CC66D4">
        <w:rPr>
          <w:rFonts w:ascii="GHEA Grapalat" w:hAnsi="GHEA Grapalat"/>
          <w:lang w:val="ru-RU"/>
        </w:rPr>
        <w:t>__________________________________</w:t>
      </w:r>
    </w:p>
    <w:p w:rsidR="00CC66D4" w:rsidRPr="00CC66D4" w:rsidRDefault="00CC66D4" w:rsidP="00CC66D4">
      <w:pPr>
        <w:widowControl w:val="0"/>
        <w:spacing w:after="160" w:line="360" w:lineRule="auto"/>
        <w:ind w:right="4959"/>
        <w:jc w:val="center"/>
        <w:rPr>
          <w:rFonts w:ascii="GHEA Grapalat" w:hAnsi="GHEA Grapalat"/>
          <w:sz w:val="16"/>
          <w:lang w:val="ru-RU"/>
        </w:rPr>
      </w:pPr>
      <w:r w:rsidRPr="00CC66D4">
        <w:rPr>
          <w:rFonts w:ascii="GHEA Grapalat" w:hAnsi="GHEA Grapalat"/>
          <w:sz w:val="16"/>
          <w:lang w:val="ru-RU"/>
        </w:rPr>
        <w:t>наименование компании</w:t>
      </w:r>
    </w:p>
    <w:p w:rsidR="00CC66D4" w:rsidRPr="00CC66D4" w:rsidRDefault="00CC66D4" w:rsidP="00CC66D4">
      <w:pPr>
        <w:widowControl w:val="0"/>
        <w:jc w:val="both"/>
        <w:rPr>
          <w:rFonts w:ascii="GHEA Grapalat" w:hAnsi="GHEA Grapalat"/>
          <w:lang w:val="ru-RU"/>
        </w:rPr>
      </w:pPr>
      <w:r w:rsidRPr="00CC66D4">
        <w:rPr>
          <w:rFonts w:ascii="GHEA Grapalat" w:hAnsi="GHEA Grapalat"/>
          <w:lang w:val="ru-RU"/>
        </w:rPr>
        <w:t>__________________________________</w:t>
      </w:r>
    </w:p>
    <w:p w:rsidR="00CC66D4" w:rsidRPr="00CC66D4" w:rsidRDefault="00CC66D4" w:rsidP="00CC66D4">
      <w:pPr>
        <w:widowControl w:val="0"/>
        <w:spacing w:after="160" w:line="360" w:lineRule="auto"/>
        <w:ind w:right="4959"/>
        <w:jc w:val="center"/>
        <w:rPr>
          <w:rFonts w:ascii="GHEA Grapalat" w:hAnsi="GHEA Grapalat"/>
          <w:sz w:val="16"/>
          <w:lang w:val="ru-RU"/>
        </w:rPr>
      </w:pPr>
      <w:r w:rsidRPr="00CC66D4">
        <w:rPr>
          <w:rFonts w:ascii="GHEA Grapalat" w:hAnsi="GHEA Grapalat"/>
          <w:sz w:val="16"/>
          <w:lang w:val="ru-RU"/>
        </w:rPr>
        <w:t>адрес компании</w:t>
      </w:r>
    </w:p>
    <w:p w:rsidR="00CC66D4" w:rsidRPr="00CC66D4" w:rsidRDefault="00CC66D4" w:rsidP="00CC66D4">
      <w:pPr>
        <w:widowControl w:val="0"/>
        <w:jc w:val="both"/>
        <w:rPr>
          <w:rFonts w:ascii="GHEA Grapalat" w:hAnsi="GHEA Grapalat"/>
          <w:lang w:val="ru-RU"/>
        </w:rPr>
      </w:pPr>
      <w:r w:rsidRPr="00CC66D4">
        <w:rPr>
          <w:rFonts w:ascii="GHEA Grapalat" w:hAnsi="GHEA Grapalat"/>
          <w:lang w:val="ru-RU"/>
        </w:rPr>
        <w:t>__________________________________</w:t>
      </w:r>
    </w:p>
    <w:p w:rsidR="00CC66D4" w:rsidRPr="00CC66D4" w:rsidRDefault="00CC66D4" w:rsidP="00CC66D4">
      <w:pPr>
        <w:widowControl w:val="0"/>
        <w:spacing w:after="160" w:line="360" w:lineRule="auto"/>
        <w:ind w:right="4959"/>
        <w:jc w:val="center"/>
        <w:rPr>
          <w:rFonts w:ascii="GHEA Grapalat" w:hAnsi="GHEA Grapalat"/>
          <w:sz w:val="16"/>
          <w:lang w:val="ru-RU"/>
        </w:rPr>
      </w:pPr>
      <w:r w:rsidRPr="00CC66D4">
        <w:rPr>
          <w:rFonts w:ascii="GHEA Grapalat" w:hAnsi="GHEA Grapalat"/>
          <w:sz w:val="16"/>
          <w:lang w:val="ru-RU"/>
        </w:rPr>
        <w:t>наименование обслуживающего компанию банка</w:t>
      </w:r>
    </w:p>
    <w:p w:rsidR="00CC66D4" w:rsidRPr="00CC66D4" w:rsidRDefault="00CC66D4" w:rsidP="00CC66D4">
      <w:pPr>
        <w:widowControl w:val="0"/>
        <w:jc w:val="both"/>
        <w:rPr>
          <w:rFonts w:ascii="GHEA Grapalat" w:hAnsi="GHEA Grapalat"/>
          <w:lang w:val="ru-RU"/>
        </w:rPr>
      </w:pPr>
      <w:r w:rsidRPr="00CC66D4">
        <w:rPr>
          <w:rFonts w:ascii="GHEA Grapalat" w:hAnsi="GHEA Grapalat"/>
          <w:lang w:val="ru-RU"/>
        </w:rPr>
        <w:t>__________________________________</w:t>
      </w:r>
    </w:p>
    <w:p w:rsidR="00CC66D4" w:rsidRPr="00CC66D4" w:rsidRDefault="00CC66D4" w:rsidP="00CC66D4">
      <w:pPr>
        <w:widowControl w:val="0"/>
        <w:spacing w:after="160" w:line="360" w:lineRule="auto"/>
        <w:ind w:right="4959"/>
        <w:jc w:val="center"/>
        <w:rPr>
          <w:rFonts w:ascii="GHEA Grapalat" w:hAnsi="GHEA Grapalat"/>
          <w:sz w:val="16"/>
          <w:lang w:val="ru-RU"/>
        </w:rPr>
      </w:pPr>
      <w:r w:rsidRPr="00CC66D4">
        <w:rPr>
          <w:rFonts w:ascii="GHEA Grapalat" w:hAnsi="GHEA Grapalat"/>
          <w:sz w:val="16"/>
          <w:lang w:val="ru-RU"/>
        </w:rPr>
        <w:t>номер банковского счета компании</w:t>
      </w:r>
    </w:p>
    <w:p w:rsidR="00CC66D4" w:rsidRPr="00CC66D4" w:rsidRDefault="00CC66D4" w:rsidP="00CC66D4">
      <w:pPr>
        <w:widowControl w:val="0"/>
        <w:jc w:val="both"/>
        <w:rPr>
          <w:rFonts w:ascii="GHEA Grapalat" w:hAnsi="GHEA Grapalat"/>
          <w:lang w:val="ru-RU"/>
        </w:rPr>
      </w:pPr>
      <w:r w:rsidRPr="00CC66D4">
        <w:rPr>
          <w:rFonts w:ascii="GHEA Grapalat" w:hAnsi="GHEA Grapalat"/>
          <w:lang w:val="ru-RU"/>
        </w:rPr>
        <w:t>__________________________________</w:t>
      </w:r>
    </w:p>
    <w:p w:rsidR="00CC66D4" w:rsidRPr="00CC66D4" w:rsidRDefault="00CC66D4" w:rsidP="00CC66D4">
      <w:pPr>
        <w:widowControl w:val="0"/>
        <w:spacing w:after="160" w:line="360" w:lineRule="auto"/>
        <w:ind w:right="4959"/>
        <w:jc w:val="center"/>
        <w:rPr>
          <w:rFonts w:ascii="GHEA Grapalat" w:hAnsi="GHEA Grapalat"/>
          <w:sz w:val="16"/>
          <w:lang w:val="ru-RU"/>
        </w:rPr>
      </w:pPr>
      <w:r w:rsidRPr="00CC66D4">
        <w:rPr>
          <w:rFonts w:ascii="GHEA Grapalat" w:hAnsi="GHEA Grapalat"/>
          <w:sz w:val="16"/>
          <w:lang w:val="ru-RU"/>
        </w:rPr>
        <w:t>учетный номер налогоплательщика компании</w:t>
      </w:r>
    </w:p>
    <w:p w:rsidR="00CC66D4" w:rsidRPr="00CC66D4" w:rsidRDefault="00CC66D4" w:rsidP="00CC66D4">
      <w:pPr>
        <w:widowControl w:val="0"/>
        <w:jc w:val="both"/>
        <w:rPr>
          <w:rFonts w:ascii="GHEA Grapalat" w:hAnsi="GHEA Grapalat"/>
          <w:lang w:val="ru-RU"/>
        </w:rPr>
      </w:pPr>
      <w:r w:rsidRPr="00CC66D4">
        <w:rPr>
          <w:rFonts w:ascii="GHEA Grapalat" w:hAnsi="GHEA Grapalat"/>
          <w:lang w:val="ru-RU"/>
        </w:rPr>
        <w:t>__________________________________</w:t>
      </w:r>
    </w:p>
    <w:p w:rsidR="00CC66D4" w:rsidRPr="00CC66D4" w:rsidRDefault="00CC66D4" w:rsidP="00CC66D4">
      <w:pPr>
        <w:widowControl w:val="0"/>
        <w:spacing w:after="160" w:line="360" w:lineRule="auto"/>
        <w:ind w:right="4959"/>
        <w:jc w:val="center"/>
        <w:rPr>
          <w:rFonts w:ascii="GHEA Grapalat" w:hAnsi="GHEA Grapalat"/>
          <w:sz w:val="16"/>
          <w:lang w:val="ru-RU"/>
        </w:rPr>
      </w:pPr>
      <w:r w:rsidRPr="00CC66D4">
        <w:rPr>
          <w:rFonts w:ascii="GHEA Grapalat" w:hAnsi="GHEA Grapalat"/>
          <w:sz w:val="16"/>
          <w:lang w:val="ru-RU"/>
        </w:rPr>
        <w:t>имя, фамилия и подпись директора компании</w:t>
      </w:r>
    </w:p>
    <w:p w:rsidR="00CC66D4" w:rsidRPr="00CC66D4" w:rsidRDefault="00CC66D4" w:rsidP="00CC66D4">
      <w:pPr>
        <w:widowControl w:val="0"/>
        <w:spacing w:after="160" w:line="360" w:lineRule="auto"/>
        <w:jc w:val="both"/>
        <w:rPr>
          <w:rFonts w:ascii="GHEA Grapalat" w:hAnsi="GHEA Grapalat"/>
          <w:lang w:val="ru-RU"/>
        </w:rPr>
      </w:pPr>
    </w:p>
    <w:p w:rsidR="00CC66D4" w:rsidRPr="00AA5BD2" w:rsidRDefault="00CC66D4" w:rsidP="00CC66D4">
      <w:pPr>
        <w:widowControl w:val="0"/>
        <w:spacing w:after="160" w:line="360" w:lineRule="auto"/>
        <w:jc w:val="both"/>
        <w:rPr>
          <w:rFonts w:ascii="GHEA Grapalat" w:hAnsi="GHEA Grapalat"/>
        </w:rPr>
      </w:pPr>
      <w:r w:rsidRPr="00AA5BD2">
        <w:rPr>
          <w:rFonts w:ascii="GHEA Grapalat" w:hAnsi="GHEA Grapalat"/>
        </w:rPr>
        <w:t>М. П.</w:t>
      </w:r>
    </w:p>
    <w:p w:rsidR="00CC66D4" w:rsidRPr="00AA5BD2" w:rsidRDefault="00CC66D4" w:rsidP="00CC66D4">
      <w:pPr>
        <w:widowControl w:val="0"/>
        <w:spacing w:after="160" w:line="360" w:lineRule="auto"/>
        <w:jc w:val="both"/>
        <w:rPr>
          <w:rFonts w:ascii="GHEA Grapalat" w:hAnsi="GHEA Grapalat"/>
        </w:rPr>
      </w:pPr>
    </w:p>
    <w:p w:rsidR="00CC66D4" w:rsidRPr="00AA5BD2" w:rsidRDefault="00CC66D4" w:rsidP="00CC66D4">
      <w:pPr>
        <w:widowControl w:val="0"/>
        <w:spacing w:after="160" w:line="360" w:lineRule="auto"/>
        <w:jc w:val="both"/>
        <w:rPr>
          <w:rFonts w:ascii="GHEA Grapalat" w:hAnsi="GHEA Grapalat"/>
        </w:rPr>
      </w:pPr>
      <w:r w:rsidRPr="00AA5BD2">
        <w:rPr>
          <w:rFonts w:ascii="GHEA Grapalat" w:hAnsi="GHEA Grapalat"/>
        </w:rPr>
        <w:t>День/месяц/год</w:t>
      </w:r>
    </w:p>
    <w:p w:rsidR="00CC66D4" w:rsidRPr="00AA5BD2" w:rsidRDefault="00CC66D4" w:rsidP="00CC66D4">
      <w:pPr>
        <w:widowControl w:val="0"/>
        <w:tabs>
          <w:tab w:val="left" w:pos="540"/>
        </w:tabs>
        <w:autoSpaceDE w:val="0"/>
        <w:autoSpaceDN w:val="0"/>
        <w:adjustRightInd w:val="0"/>
        <w:spacing w:after="160" w:line="360" w:lineRule="auto"/>
        <w:jc w:val="both"/>
        <w:rPr>
          <w:rFonts w:ascii="GHEA Grapalat" w:hAnsi="GHEA Grapalat" w:cs="Sylfaen"/>
          <w:i/>
        </w:rPr>
      </w:pPr>
    </w:p>
    <w:p w:rsidR="00CC66D4" w:rsidRPr="00AA5BD2" w:rsidRDefault="00CC66D4" w:rsidP="00CC66D4">
      <w:pPr>
        <w:rPr>
          <w:rFonts w:ascii="GHEA Grapalat" w:hAnsi="GHEA Grapalat" w:cs="Sylfaen"/>
          <w:i/>
        </w:rPr>
      </w:pPr>
      <w:r w:rsidRPr="00AA5BD2">
        <w:rPr>
          <w:rFonts w:ascii="GHEA Grapalat" w:hAnsi="GHEA Grapalat" w:cs="Sylfaen"/>
          <w:i/>
        </w:rPr>
        <w:br w:type="page"/>
      </w:r>
    </w:p>
    <w:tbl>
      <w:tblPr>
        <w:tblW w:w="10980" w:type="dxa"/>
        <w:jc w:val="center"/>
        <w:tblLook w:val="0000"/>
      </w:tblPr>
      <w:tblGrid>
        <w:gridCol w:w="5616"/>
        <w:gridCol w:w="5364"/>
      </w:tblGrid>
      <w:tr w:rsidR="00CC66D4" w:rsidRPr="00AA5BD2" w:rsidTr="004D63E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6D4" w:rsidRPr="00AA5BD2" w:rsidRDefault="00CC66D4" w:rsidP="004D63EA">
            <w:pPr>
              <w:widowControl w:val="0"/>
              <w:spacing w:after="120"/>
              <w:jc w:val="center"/>
              <w:rPr>
                <w:rFonts w:ascii="GHEA Grapalat" w:hAnsi="GHEA Grapalat" w:cs="Sylfaen"/>
                <w:b/>
                <w:bCs/>
                <w:sz w:val="20"/>
                <w:szCs w:val="20"/>
              </w:rPr>
            </w:pPr>
            <w:r w:rsidRPr="00AA5BD2">
              <w:rPr>
                <w:rFonts w:ascii="GHEA Grapalat" w:hAnsi="GHEA Grapalat"/>
                <w:b/>
                <w:sz w:val="20"/>
                <w:szCs w:val="20"/>
              </w:rPr>
              <w:lastRenderedPageBreak/>
              <w:t>1. ПЛАТЕЖНОЕ ТРЕБОВАНИЕ</w:t>
            </w:r>
            <w:r w:rsidRPr="00AA5BD2">
              <w:rPr>
                <w:rStyle w:val="af6"/>
                <w:rFonts w:ascii="GHEA Grapalat" w:hAnsi="GHEA Grapalat"/>
                <w:b/>
                <w:sz w:val="20"/>
                <w:szCs w:val="20"/>
              </w:rPr>
              <w:footnoteReference w:customMarkFollows="1" w:id="30"/>
              <w:t>25</w:t>
            </w:r>
          </w:p>
        </w:tc>
      </w:tr>
      <w:tr w:rsidR="00CC66D4" w:rsidRPr="00AA5BD2" w:rsidTr="004D63E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AA5BD2" w:rsidRDefault="00CC66D4" w:rsidP="004D63EA">
            <w:pPr>
              <w:widowControl w:val="0"/>
              <w:tabs>
                <w:tab w:val="left" w:pos="307"/>
              </w:tabs>
              <w:spacing w:after="120"/>
              <w:rPr>
                <w:rFonts w:ascii="GHEA Grapalat" w:hAnsi="GHEA Grapalat" w:cs="Sylfaen"/>
                <w:sz w:val="20"/>
                <w:szCs w:val="20"/>
              </w:rPr>
            </w:pPr>
            <w:r w:rsidRPr="00AA5BD2">
              <w:rPr>
                <w:rFonts w:ascii="GHEA Grapalat" w:hAnsi="GHEA Grapalat"/>
                <w:sz w:val="20"/>
                <w:szCs w:val="20"/>
              </w:rPr>
              <w:t>2.</w:t>
            </w:r>
            <w:r w:rsidRPr="00AA5BD2">
              <w:rPr>
                <w:rFonts w:ascii="GHEA Grapalat" w:hAnsi="GHEA Grapalat"/>
                <w:sz w:val="20"/>
                <w:szCs w:val="20"/>
              </w:rPr>
              <w:tab/>
              <w:t xml:space="preserve">Номер </w:t>
            </w:r>
          </w:p>
        </w:tc>
      </w:tr>
      <w:tr w:rsidR="00CC66D4" w:rsidRPr="00AA5BD2" w:rsidTr="004D63EA">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AA5BD2" w:rsidRDefault="00CC66D4" w:rsidP="004D63EA">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3.</w:t>
            </w:r>
            <w:r w:rsidRPr="00AA5BD2">
              <w:rPr>
                <w:rFonts w:ascii="GHEA Grapalat" w:hAnsi="GHEA Grapalat"/>
                <w:sz w:val="20"/>
                <w:szCs w:val="20"/>
              </w:rPr>
              <w:tab/>
              <w:t>Дата представления: "___" ___ 20___г.</w:t>
            </w:r>
          </w:p>
        </w:tc>
      </w:tr>
      <w:tr w:rsidR="00CC66D4" w:rsidRPr="00FC0AA3" w:rsidTr="004D63EA">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CC66D4" w:rsidRDefault="00CC66D4" w:rsidP="004D63EA">
            <w:pPr>
              <w:widowControl w:val="0"/>
              <w:tabs>
                <w:tab w:val="left" w:pos="307"/>
              </w:tabs>
              <w:autoSpaceDE w:val="0"/>
              <w:autoSpaceDN w:val="0"/>
              <w:adjustRightInd w:val="0"/>
              <w:spacing w:after="120"/>
              <w:rPr>
                <w:rFonts w:ascii="GHEA Grapalat" w:hAnsi="GHEA Grapalat" w:cs="Arial"/>
                <w:sz w:val="20"/>
                <w:szCs w:val="20"/>
                <w:lang w:val="ru-RU"/>
              </w:rPr>
            </w:pPr>
            <w:r w:rsidRPr="00CC66D4">
              <w:rPr>
                <w:rFonts w:ascii="GHEA Grapalat" w:hAnsi="GHEA Grapalat"/>
                <w:sz w:val="20"/>
                <w:szCs w:val="20"/>
                <w:lang w:val="ru-RU"/>
              </w:rPr>
              <w:t>4.</w:t>
            </w:r>
            <w:r w:rsidRPr="00CC66D4">
              <w:rPr>
                <w:rFonts w:ascii="GHEA Grapalat" w:hAnsi="GHEA Grapalat"/>
                <w:sz w:val="20"/>
                <w:szCs w:val="20"/>
                <w:lang w:val="ru-RU"/>
              </w:rPr>
              <w:tab/>
              <w:t>Наименование или имя, фамилия плательщика (Компания:</w:t>
            </w:r>
          </w:p>
        </w:tc>
      </w:tr>
      <w:tr w:rsidR="00CC66D4" w:rsidRPr="00FC0AA3" w:rsidTr="004D63E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CC66D4" w:rsidRDefault="00CC66D4" w:rsidP="004D63EA">
            <w:pPr>
              <w:widowControl w:val="0"/>
              <w:tabs>
                <w:tab w:val="left" w:pos="307"/>
              </w:tabs>
              <w:autoSpaceDE w:val="0"/>
              <w:autoSpaceDN w:val="0"/>
              <w:adjustRightInd w:val="0"/>
              <w:spacing w:after="120"/>
              <w:rPr>
                <w:rFonts w:ascii="GHEA Grapalat" w:hAnsi="GHEA Grapalat" w:cs="Arial"/>
                <w:sz w:val="20"/>
                <w:szCs w:val="20"/>
                <w:lang w:val="ru-RU"/>
              </w:rPr>
            </w:pPr>
            <w:r w:rsidRPr="00CC66D4">
              <w:rPr>
                <w:rFonts w:ascii="GHEA Grapalat" w:hAnsi="GHEA Grapalat"/>
                <w:sz w:val="20"/>
                <w:szCs w:val="20"/>
                <w:lang w:val="ru-RU"/>
              </w:rPr>
              <w:t>5.</w:t>
            </w:r>
            <w:r w:rsidRPr="00CC66D4">
              <w:rPr>
                <w:rFonts w:ascii="GHEA Grapalat" w:hAnsi="GHEA Grapalat"/>
                <w:sz w:val="20"/>
                <w:szCs w:val="20"/>
                <w:lang w:val="ru-RU"/>
              </w:rPr>
              <w:tab/>
              <w:t>Обслуживающая плательщика Финансовая организация (банк):</w:t>
            </w:r>
          </w:p>
        </w:tc>
      </w:tr>
      <w:tr w:rsidR="00CC66D4" w:rsidRPr="00AA5BD2" w:rsidTr="004D63E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AA5BD2" w:rsidRDefault="00CC66D4" w:rsidP="004D63EA">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6.</w:t>
            </w:r>
            <w:r w:rsidRPr="00AA5BD2">
              <w:rPr>
                <w:rFonts w:ascii="GHEA Grapalat" w:hAnsi="GHEA Grapalat"/>
                <w:sz w:val="20"/>
                <w:szCs w:val="20"/>
              </w:rPr>
              <w:tab/>
              <w:t>Номер счета плательщика:</w:t>
            </w:r>
          </w:p>
        </w:tc>
      </w:tr>
      <w:tr w:rsidR="00CC66D4" w:rsidRPr="00AA5BD2" w:rsidTr="004D63E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AA5BD2" w:rsidRDefault="00CC66D4" w:rsidP="004D63EA">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7.</w:t>
            </w:r>
            <w:r w:rsidRPr="00AA5BD2">
              <w:rPr>
                <w:rFonts w:ascii="GHEA Grapalat" w:hAnsi="GHEA Grapalat"/>
                <w:sz w:val="20"/>
                <w:szCs w:val="20"/>
              </w:rPr>
              <w:tab/>
              <w:t>УНН плательщика:</w:t>
            </w:r>
          </w:p>
        </w:tc>
      </w:tr>
      <w:tr w:rsidR="00CC66D4" w:rsidRPr="00AA5BD2" w:rsidTr="004D63E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AA5BD2" w:rsidRDefault="00CC66D4" w:rsidP="004D63EA">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8.</w:t>
            </w:r>
            <w:r w:rsidRPr="00AA5BD2">
              <w:rPr>
                <w:rFonts w:ascii="GHEA Grapalat" w:hAnsi="GHEA Grapalat"/>
                <w:sz w:val="20"/>
                <w:szCs w:val="20"/>
              </w:rPr>
              <w:tab/>
              <w:t>НЗОУ плательщика:</w:t>
            </w:r>
          </w:p>
        </w:tc>
      </w:tr>
      <w:tr w:rsidR="00CC66D4" w:rsidRPr="00FC0AA3" w:rsidTr="004D63E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CC66D4" w:rsidRDefault="00CC66D4" w:rsidP="004D63EA">
            <w:pPr>
              <w:widowControl w:val="0"/>
              <w:tabs>
                <w:tab w:val="left" w:pos="307"/>
              </w:tabs>
              <w:autoSpaceDE w:val="0"/>
              <w:autoSpaceDN w:val="0"/>
              <w:adjustRightInd w:val="0"/>
              <w:spacing w:after="120"/>
              <w:rPr>
                <w:rFonts w:ascii="GHEA Grapalat" w:hAnsi="GHEA Grapalat" w:cs="Arial"/>
                <w:sz w:val="20"/>
                <w:szCs w:val="20"/>
                <w:lang w:val="ru-RU"/>
              </w:rPr>
            </w:pPr>
            <w:r w:rsidRPr="00CC66D4">
              <w:rPr>
                <w:rFonts w:ascii="GHEA Grapalat" w:hAnsi="GHEA Grapalat"/>
                <w:sz w:val="20"/>
                <w:szCs w:val="20"/>
                <w:lang w:val="ru-RU"/>
              </w:rPr>
              <w:t>9.</w:t>
            </w:r>
            <w:r w:rsidRPr="00CC66D4">
              <w:rPr>
                <w:rFonts w:ascii="GHEA Grapalat" w:hAnsi="GHEA Grapalat"/>
                <w:sz w:val="20"/>
                <w:szCs w:val="20"/>
                <w:lang w:val="ru-RU"/>
              </w:rPr>
              <w:tab/>
              <w:t>Наименование или имя, фамилия бенефициара:</w:t>
            </w:r>
          </w:p>
        </w:tc>
      </w:tr>
      <w:tr w:rsidR="00CC66D4" w:rsidRPr="00AA5BD2" w:rsidTr="004D63E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AA5BD2" w:rsidRDefault="00CC66D4" w:rsidP="004D63EA">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10.</w:t>
            </w:r>
            <w:r w:rsidRPr="00AA5BD2">
              <w:rPr>
                <w:rFonts w:ascii="GHEA Grapalat" w:hAnsi="GHEA Grapalat"/>
                <w:sz w:val="20"/>
                <w:szCs w:val="20"/>
              </w:rPr>
              <w:tab/>
              <w:t>НЗОУ бенефициара (не заполняется)</w:t>
            </w:r>
          </w:p>
        </w:tc>
      </w:tr>
      <w:tr w:rsidR="00CC66D4" w:rsidRPr="00AA5BD2" w:rsidTr="004D63EA">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AA5BD2" w:rsidRDefault="00CC66D4" w:rsidP="004D63EA">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11.</w:t>
            </w:r>
            <w:r w:rsidRPr="00AA5BD2">
              <w:rPr>
                <w:rFonts w:ascii="GHEA Grapalat" w:hAnsi="GHEA Grapalat"/>
                <w:sz w:val="20"/>
                <w:szCs w:val="20"/>
              </w:rPr>
              <w:tab/>
              <w:t>УНН бенефициара:</w:t>
            </w:r>
          </w:p>
        </w:tc>
      </w:tr>
      <w:tr w:rsidR="00CC66D4" w:rsidRPr="00FC0AA3" w:rsidTr="004D63E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CC66D4" w:rsidRDefault="00CC66D4" w:rsidP="004D63EA">
            <w:pPr>
              <w:widowControl w:val="0"/>
              <w:tabs>
                <w:tab w:val="left" w:pos="307"/>
              </w:tabs>
              <w:autoSpaceDE w:val="0"/>
              <w:autoSpaceDN w:val="0"/>
              <w:adjustRightInd w:val="0"/>
              <w:spacing w:after="120"/>
              <w:rPr>
                <w:rFonts w:ascii="GHEA Grapalat" w:hAnsi="GHEA Grapalat" w:cs="Arial"/>
                <w:sz w:val="20"/>
                <w:szCs w:val="20"/>
                <w:lang w:val="ru-RU"/>
              </w:rPr>
            </w:pPr>
            <w:r w:rsidRPr="00CC66D4">
              <w:rPr>
                <w:rFonts w:ascii="GHEA Grapalat" w:hAnsi="GHEA Grapalat"/>
                <w:sz w:val="20"/>
                <w:szCs w:val="20"/>
                <w:lang w:val="ru-RU"/>
              </w:rPr>
              <w:t>12.</w:t>
            </w:r>
            <w:r w:rsidRPr="00CC66D4">
              <w:rPr>
                <w:rFonts w:ascii="GHEA Grapalat" w:hAnsi="GHEA Grapalat"/>
                <w:sz w:val="20"/>
                <w:szCs w:val="20"/>
                <w:lang w:val="ru-RU"/>
              </w:rPr>
              <w:tab/>
              <w:t>Обслуживающая бенефициара Финансовая организация (банк):</w:t>
            </w:r>
          </w:p>
        </w:tc>
      </w:tr>
      <w:tr w:rsidR="00CC66D4" w:rsidRPr="00AA5BD2" w:rsidTr="004D63E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AA5BD2" w:rsidRDefault="00CC66D4" w:rsidP="004D63EA">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13.</w:t>
            </w:r>
            <w:r w:rsidRPr="00AA5BD2">
              <w:rPr>
                <w:rFonts w:ascii="GHEA Grapalat" w:hAnsi="GHEA Grapalat"/>
                <w:sz w:val="20"/>
                <w:szCs w:val="20"/>
              </w:rPr>
              <w:tab/>
              <w:t>Номер счета бенефициара (сч.№)</w:t>
            </w:r>
          </w:p>
        </w:tc>
      </w:tr>
      <w:tr w:rsidR="00CC66D4" w:rsidRPr="00AA5BD2" w:rsidTr="004D63E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AA5BD2" w:rsidRDefault="00CC66D4" w:rsidP="004D63EA">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14.</w:t>
            </w:r>
            <w:r w:rsidRPr="00AA5BD2">
              <w:rPr>
                <w:rFonts w:ascii="GHEA Grapalat" w:hAnsi="GHEA Grapalat"/>
                <w:sz w:val="20"/>
                <w:szCs w:val="20"/>
              </w:rPr>
              <w:tab/>
              <w:t>Сумма (цифрами и прописью):</w:t>
            </w:r>
          </w:p>
        </w:tc>
      </w:tr>
      <w:tr w:rsidR="00CC66D4" w:rsidRPr="00FC0AA3" w:rsidTr="004D63E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CC66D4" w:rsidRDefault="00CC66D4" w:rsidP="004D63EA">
            <w:pPr>
              <w:widowControl w:val="0"/>
              <w:tabs>
                <w:tab w:val="left" w:pos="307"/>
              </w:tabs>
              <w:autoSpaceDE w:val="0"/>
              <w:autoSpaceDN w:val="0"/>
              <w:adjustRightInd w:val="0"/>
              <w:spacing w:after="120"/>
              <w:rPr>
                <w:rFonts w:ascii="GHEA Grapalat" w:hAnsi="GHEA Grapalat" w:cs="Sylfaen"/>
                <w:sz w:val="20"/>
                <w:szCs w:val="20"/>
                <w:lang w:val="ru-RU"/>
              </w:rPr>
            </w:pPr>
            <w:r w:rsidRPr="00CC66D4">
              <w:rPr>
                <w:rFonts w:ascii="GHEA Grapalat" w:hAnsi="GHEA Grapalat"/>
                <w:sz w:val="20"/>
                <w:szCs w:val="20"/>
                <w:lang w:val="ru-RU"/>
              </w:rPr>
              <w:t>15.</w:t>
            </w:r>
            <w:r w:rsidRPr="00CC66D4">
              <w:rPr>
                <w:rFonts w:ascii="GHEA Grapalat" w:hAnsi="GHEA Grapalat"/>
                <w:sz w:val="20"/>
                <w:szCs w:val="20"/>
                <w:lang w:val="ru-RU"/>
              </w:rPr>
              <w:tab/>
              <w:t>Акцептованная сумма (цифрами и прописью) (предусмотрена для частичного акцепта указанной суммы, который не применяется)</w:t>
            </w:r>
          </w:p>
        </w:tc>
      </w:tr>
      <w:tr w:rsidR="00CC66D4" w:rsidRPr="00FC0AA3" w:rsidTr="004D63E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CC66D4" w:rsidRDefault="00CC66D4" w:rsidP="004D63EA">
            <w:pPr>
              <w:widowControl w:val="0"/>
              <w:tabs>
                <w:tab w:val="left" w:pos="307"/>
              </w:tabs>
              <w:autoSpaceDE w:val="0"/>
              <w:autoSpaceDN w:val="0"/>
              <w:adjustRightInd w:val="0"/>
              <w:spacing w:after="120"/>
              <w:rPr>
                <w:rFonts w:ascii="GHEA Grapalat" w:hAnsi="GHEA Grapalat" w:cs="Arial"/>
                <w:sz w:val="20"/>
                <w:szCs w:val="20"/>
                <w:lang w:val="ru-RU"/>
              </w:rPr>
            </w:pPr>
            <w:r w:rsidRPr="00CC66D4">
              <w:rPr>
                <w:rFonts w:ascii="GHEA Grapalat" w:hAnsi="GHEA Grapalat"/>
                <w:sz w:val="20"/>
                <w:szCs w:val="20"/>
                <w:lang w:val="ru-RU"/>
              </w:rPr>
              <w:t>16.</w:t>
            </w:r>
            <w:r w:rsidRPr="00CC66D4">
              <w:rPr>
                <w:rFonts w:ascii="GHEA Grapalat" w:hAnsi="GHEA Grapalat"/>
                <w:sz w:val="20"/>
                <w:szCs w:val="20"/>
                <w:lang w:val="ru-RU"/>
              </w:rPr>
              <w:tab/>
              <w:t>Валюта (прописью и по коду):</w:t>
            </w:r>
          </w:p>
        </w:tc>
      </w:tr>
      <w:tr w:rsidR="00CC66D4" w:rsidRPr="00FC0AA3" w:rsidTr="004D63E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CC66D4" w:rsidRDefault="00CC66D4" w:rsidP="004D63EA">
            <w:pPr>
              <w:widowControl w:val="0"/>
              <w:tabs>
                <w:tab w:val="left" w:pos="307"/>
              </w:tabs>
              <w:autoSpaceDE w:val="0"/>
              <w:autoSpaceDN w:val="0"/>
              <w:adjustRightInd w:val="0"/>
              <w:spacing w:after="120"/>
              <w:rPr>
                <w:rFonts w:ascii="GHEA Grapalat" w:hAnsi="GHEA Grapalat" w:cs="Arial"/>
                <w:sz w:val="20"/>
                <w:szCs w:val="20"/>
                <w:lang w:val="ru-RU"/>
              </w:rPr>
            </w:pPr>
            <w:r w:rsidRPr="00CC66D4">
              <w:rPr>
                <w:rFonts w:ascii="GHEA Grapalat" w:hAnsi="GHEA Grapalat"/>
                <w:sz w:val="20"/>
                <w:szCs w:val="20"/>
                <w:lang w:val="ru-RU"/>
              </w:rPr>
              <w:t>17.</w:t>
            </w:r>
            <w:r w:rsidRPr="00CC66D4">
              <w:rPr>
                <w:rFonts w:ascii="GHEA Grapalat" w:hAnsi="GHEA Grapalat"/>
                <w:sz w:val="20"/>
                <w:szCs w:val="20"/>
                <w:lang w:val="ru-RU"/>
              </w:rPr>
              <w:tab/>
              <w:t>Цель сделки (уплаты): (для обеспечения исполнения договора)</w:t>
            </w:r>
          </w:p>
        </w:tc>
      </w:tr>
      <w:tr w:rsidR="00CC66D4" w:rsidRPr="00FC0AA3" w:rsidTr="004D63EA">
        <w:trPr>
          <w:trHeight w:val="424"/>
          <w:jc w:val="center"/>
        </w:trPr>
        <w:tc>
          <w:tcPr>
            <w:tcW w:w="10980" w:type="dxa"/>
            <w:gridSpan w:val="2"/>
            <w:tcBorders>
              <w:top w:val="single" w:sz="4" w:space="0" w:color="auto"/>
              <w:left w:val="single" w:sz="4" w:space="0" w:color="auto"/>
              <w:right w:val="single" w:sz="4" w:space="0" w:color="000000"/>
            </w:tcBorders>
            <w:noWrap/>
          </w:tcPr>
          <w:p w:rsidR="00CC66D4" w:rsidRPr="00CC66D4" w:rsidRDefault="00CC66D4" w:rsidP="004D63EA">
            <w:pPr>
              <w:widowControl w:val="0"/>
              <w:tabs>
                <w:tab w:val="left" w:pos="307"/>
              </w:tabs>
              <w:autoSpaceDE w:val="0"/>
              <w:autoSpaceDN w:val="0"/>
              <w:adjustRightInd w:val="0"/>
              <w:spacing w:after="120"/>
              <w:rPr>
                <w:rFonts w:ascii="GHEA Grapalat" w:hAnsi="GHEA Grapalat" w:cs="Arial"/>
                <w:sz w:val="20"/>
                <w:szCs w:val="20"/>
                <w:lang w:val="ru-RU"/>
              </w:rPr>
            </w:pPr>
            <w:r w:rsidRPr="00CC66D4">
              <w:rPr>
                <w:rFonts w:ascii="GHEA Grapalat" w:hAnsi="GHEA Grapalat"/>
                <w:sz w:val="20"/>
                <w:szCs w:val="20"/>
                <w:lang w:val="ru-RU"/>
              </w:rPr>
              <w:t>18.</w:t>
            </w:r>
            <w:r w:rsidRPr="00CC66D4">
              <w:rPr>
                <w:rFonts w:ascii="GHEA Grapalat" w:hAnsi="GHEA Grapalat"/>
                <w:sz w:val="20"/>
                <w:szCs w:val="20"/>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C66D4" w:rsidRPr="00FC0AA3" w:rsidTr="004D63EA">
        <w:trPr>
          <w:trHeight w:val="60"/>
          <w:jc w:val="center"/>
        </w:trPr>
        <w:tc>
          <w:tcPr>
            <w:tcW w:w="10980" w:type="dxa"/>
            <w:gridSpan w:val="2"/>
            <w:tcBorders>
              <w:left w:val="single" w:sz="4" w:space="0" w:color="auto"/>
              <w:bottom w:val="single" w:sz="4" w:space="0" w:color="auto"/>
              <w:right w:val="single" w:sz="4" w:space="0" w:color="000000"/>
            </w:tcBorders>
            <w:noWrap/>
          </w:tcPr>
          <w:p w:rsidR="00CC66D4" w:rsidRPr="00CC66D4" w:rsidRDefault="00CC66D4" w:rsidP="004D63EA">
            <w:pPr>
              <w:widowControl w:val="0"/>
              <w:spacing w:after="120"/>
              <w:rPr>
                <w:rFonts w:ascii="GHEA Grapalat" w:hAnsi="GHEA Grapalat" w:cs="Arial"/>
                <w:sz w:val="20"/>
                <w:szCs w:val="20"/>
                <w:lang w:val="ru-RU"/>
              </w:rPr>
            </w:pPr>
          </w:p>
        </w:tc>
      </w:tr>
      <w:tr w:rsidR="00CC66D4" w:rsidRPr="00AA5BD2" w:rsidTr="004D63E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AA5BD2" w:rsidRDefault="00CC66D4" w:rsidP="004D63EA">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19.</w:t>
            </w:r>
            <w:r w:rsidRPr="00AA5BD2">
              <w:rPr>
                <w:rFonts w:ascii="GHEA Grapalat" w:hAnsi="GHEA Grapalat"/>
                <w:sz w:val="20"/>
                <w:szCs w:val="20"/>
              </w:rPr>
              <w:tab/>
              <w:t>Условия оплаты: &lt;акцептованный платеж&gt;</w:t>
            </w:r>
          </w:p>
        </w:tc>
      </w:tr>
      <w:tr w:rsidR="00CC66D4" w:rsidRPr="00AA5BD2" w:rsidTr="004D63E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C66D4" w:rsidRPr="00AA5BD2" w:rsidRDefault="00CC66D4" w:rsidP="004D63EA">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20.</w:t>
            </w:r>
            <w:r w:rsidRPr="00AA5BD2">
              <w:rPr>
                <w:rFonts w:ascii="GHEA Grapalat" w:hAnsi="GHEA Grapalat"/>
                <w:sz w:val="20"/>
                <w:szCs w:val="20"/>
              </w:rPr>
              <w:tab/>
              <w:t>Количество прилагаемых страниц: --- страниц</w:t>
            </w:r>
          </w:p>
        </w:tc>
      </w:tr>
      <w:tr w:rsidR="00CC66D4" w:rsidRPr="00FC0AA3" w:rsidTr="004D63EA">
        <w:trPr>
          <w:trHeight w:val="2194"/>
          <w:jc w:val="center"/>
        </w:trPr>
        <w:tc>
          <w:tcPr>
            <w:tcW w:w="5616" w:type="dxa"/>
            <w:tcBorders>
              <w:top w:val="nil"/>
              <w:left w:val="single" w:sz="4" w:space="0" w:color="auto"/>
              <w:bottom w:val="single" w:sz="4" w:space="0" w:color="auto"/>
              <w:right w:val="single" w:sz="4" w:space="0" w:color="auto"/>
            </w:tcBorders>
            <w:noWrap/>
          </w:tcPr>
          <w:p w:rsidR="00CC66D4" w:rsidRPr="00CC66D4" w:rsidRDefault="00CC66D4" w:rsidP="004D63EA">
            <w:pPr>
              <w:widowControl w:val="0"/>
              <w:tabs>
                <w:tab w:val="left" w:pos="307"/>
              </w:tabs>
              <w:autoSpaceDE w:val="0"/>
              <w:autoSpaceDN w:val="0"/>
              <w:adjustRightInd w:val="0"/>
              <w:spacing w:after="120"/>
              <w:rPr>
                <w:rFonts w:ascii="GHEA Grapalat" w:hAnsi="GHEA Grapalat" w:cs="Sylfaen"/>
                <w:sz w:val="20"/>
                <w:szCs w:val="20"/>
                <w:lang w:val="ru-RU"/>
              </w:rPr>
            </w:pPr>
            <w:r w:rsidRPr="00CC66D4">
              <w:rPr>
                <w:rFonts w:ascii="GHEA Grapalat" w:hAnsi="GHEA Grapalat"/>
                <w:sz w:val="20"/>
                <w:szCs w:val="20"/>
                <w:lang w:val="ru-RU"/>
              </w:rPr>
              <w:t>22.а.</w:t>
            </w:r>
            <w:r w:rsidRPr="00CC66D4">
              <w:rPr>
                <w:rFonts w:ascii="GHEA Grapalat" w:hAnsi="GHEA Grapalat"/>
                <w:sz w:val="20"/>
                <w:szCs w:val="20"/>
                <w:lang w:val="ru-RU"/>
              </w:rPr>
              <w:tab/>
              <w:t>Подписи бенефициара</w:t>
            </w:r>
          </w:p>
          <w:p w:rsidR="00CC66D4" w:rsidRPr="00CC66D4" w:rsidRDefault="00CC66D4" w:rsidP="004D63EA">
            <w:pPr>
              <w:widowControl w:val="0"/>
              <w:spacing w:after="120"/>
              <w:rPr>
                <w:rFonts w:ascii="GHEA Grapalat" w:hAnsi="GHEA Grapalat" w:cs="Sylfaen"/>
                <w:sz w:val="20"/>
                <w:szCs w:val="20"/>
                <w:lang w:val="ru-RU"/>
              </w:rPr>
            </w:pPr>
          </w:p>
          <w:p w:rsidR="00CC66D4" w:rsidRPr="00CC66D4" w:rsidRDefault="00CC66D4" w:rsidP="004D63EA">
            <w:pPr>
              <w:widowControl w:val="0"/>
              <w:spacing w:after="120"/>
              <w:jc w:val="right"/>
              <w:rPr>
                <w:rFonts w:ascii="GHEA Grapalat" w:hAnsi="GHEA Grapalat" w:cs="Tahoma"/>
                <w:color w:val="000000"/>
                <w:sz w:val="20"/>
                <w:szCs w:val="20"/>
                <w:lang w:val="ru-RU"/>
              </w:rPr>
            </w:pPr>
            <w:r w:rsidRPr="00CC66D4">
              <w:rPr>
                <w:rFonts w:ascii="GHEA Grapalat" w:hAnsi="GHEA Grapalat"/>
                <w:color w:val="000000"/>
                <w:sz w:val="20"/>
                <w:szCs w:val="20"/>
                <w:lang w:val="ru-RU"/>
              </w:rPr>
              <w:t>/____________________/</w:t>
            </w:r>
          </w:p>
          <w:p w:rsidR="00CC66D4" w:rsidRPr="00CC66D4" w:rsidRDefault="00CC66D4" w:rsidP="004D63EA">
            <w:pPr>
              <w:widowControl w:val="0"/>
              <w:spacing w:after="120"/>
              <w:rPr>
                <w:rFonts w:ascii="GHEA Grapalat" w:hAnsi="GHEA Grapalat" w:cs="Sylfaen"/>
                <w:sz w:val="20"/>
                <w:szCs w:val="20"/>
                <w:lang w:val="ru-RU"/>
              </w:rPr>
            </w:pPr>
          </w:p>
          <w:p w:rsidR="00CC66D4" w:rsidRPr="00CC66D4" w:rsidRDefault="00CC66D4" w:rsidP="004D63EA">
            <w:pPr>
              <w:widowControl w:val="0"/>
              <w:spacing w:after="120"/>
              <w:jc w:val="right"/>
              <w:rPr>
                <w:rFonts w:ascii="GHEA Grapalat" w:hAnsi="GHEA Grapalat" w:cs="Sylfaen"/>
                <w:sz w:val="20"/>
                <w:szCs w:val="20"/>
                <w:lang w:val="ru-RU"/>
              </w:rPr>
            </w:pPr>
            <w:r w:rsidRPr="00CC66D4">
              <w:rPr>
                <w:rFonts w:ascii="GHEA Grapalat" w:hAnsi="GHEA Grapalat"/>
                <w:color w:val="000000"/>
                <w:sz w:val="20"/>
                <w:szCs w:val="20"/>
                <w:lang w:val="ru-RU"/>
              </w:rPr>
              <w:t>/____________________/</w:t>
            </w:r>
          </w:p>
          <w:p w:rsidR="00CC66D4" w:rsidRPr="00CC66D4" w:rsidRDefault="00CC66D4" w:rsidP="004D63EA">
            <w:pPr>
              <w:widowControl w:val="0"/>
              <w:spacing w:after="120"/>
              <w:rPr>
                <w:rFonts w:ascii="GHEA Grapalat" w:hAnsi="GHEA Grapalat" w:cs="Sylfaen"/>
                <w:sz w:val="20"/>
                <w:szCs w:val="20"/>
                <w:lang w:val="ru-RU"/>
              </w:rPr>
            </w:pPr>
          </w:p>
          <w:p w:rsidR="00CC66D4" w:rsidRPr="00CC66D4" w:rsidRDefault="00CC66D4" w:rsidP="004D63EA">
            <w:pPr>
              <w:widowControl w:val="0"/>
              <w:spacing w:after="120"/>
              <w:rPr>
                <w:rFonts w:ascii="GHEA Grapalat" w:hAnsi="GHEA Grapalat" w:cs="Sylfaen"/>
                <w:sz w:val="20"/>
                <w:szCs w:val="20"/>
                <w:lang w:val="ru-RU"/>
              </w:rPr>
            </w:pPr>
            <w:r w:rsidRPr="00CC66D4">
              <w:rPr>
                <w:rFonts w:ascii="GHEA Grapalat" w:hAnsi="GHEA Grapalat"/>
                <w:sz w:val="20"/>
                <w:szCs w:val="20"/>
                <w:lang w:val="ru-RU"/>
              </w:rPr>
              <w:t>22.б.</w:t>
            </w:r>
          </w:p>
          <w:p w:rsidR="00CC66D4" w:rsidRPr="00CC66D4" w:rsidRDefault="00CC66D4" w:rsidP="004D63EA">
            <w:pPr>
              <w:widowControl w:val="0"/>
              <w:spacing w:after="120"/>
              <w:jc w:val="right"/>
              <w:rPr>
                <w:rFonts w:ascii="GHEA Grapalat" w:hAnsi="GHEA Grapalat" w:cs="Sylfaen"/>
                <w:sz w:val="20"/>
                <w:szCs w:val="20"/>
                <w:lang w:val="ru-RU"/>
              </w:rPr>
            </w:pPr>
            <w:r w:rsidRPr="00CC66D4">
              <w:rPr>
                <w:rFonts w:ascii="GHEA Grapalat" w:hAnsi="GHEA Grapalat"/>
                <w:sz w:val="20"/>
                <w:szCs w:val="20"/>
                <w:lang w:val="ru-RU"/>
              </w:rPr>
              <w:t>М. П.</w:t>
            </w:r>
          </w:p>
        </w:tc>
        <w:tc>
          <w:tcPr>
            <w:tcW w:w="5364" w:type="dxa"/>
            <w:tcBorders>
              <w:top w:val="nil"/>
              <w:left w:val="nil"/>
              <w:bottom w:val="single" w:sz="4" w:space="0" w:color="auto"/>
              <w:right w:val="single" w:sz="4" w:space="0" w:color="auto"/>
            </w:tcBorders>
            <w:noWrap/>
          </w:tcPr>
          <w:p w:rsidR="00CC66D4" w:rsidRPr="00CC66D4" w:rsidRDefault="00CC66D4" w:rsidP="004D63EA">
            <w:pPr>
              <w:widowControl w:val="0"/>
              <w:tabs>
                <w:tab w:val="left" w:pos="307"/>
              </w:tabs>
              <w:autoSpaceDE w:val="0"/>
              <w:autoSpaceDN w:val="0"/>
              <w:adjustRightInd w:val="0"/>
              <w:spacing w:after="120"/>
              <w:rPr>
                <w:rFonts w:ascii="GHEA Grapalat" w:hAnsi="GHEA Grapalat" w:cs="Sylfaen"/>
                <w:sz w:val="20"/>
                <w:szCs w:val="20"/>
                <w:lang w:val="ru-RU"/>
              </w:rPr>
            </w:pPr>
            <w:r w:rsidRPr="00CC66D4">
              <w:rPr>
                <w:rFonts w:ascii="GHEA Grapalat" w:hAnsi="GHEA Grapalat"/>
                <w:sz w:val="20"/>
                <w:szCs w:val="20"/>
                <w:lang w:val="ru-RU"/>
              </w:rPr>
              <w:lastRenderedPageBreak/>
              <w:t>21.а.</w:t>
            </w:r>
            <w:r w:rsidRPr="00CC66D4">
              <w:rPr>
                <w:rFonts w:ascii="GHEA Grapalat" w:hAnsi="GHEA Grapalat"/>
                <w:sz w:val="20"/>
                <w:szCs w:val="20"/>
                <w:lang w:val="ru-RU"/>
              </w:rPr>
              <w:tab/>
              <w:t>Подписи плательщика:</w:t>
            </w:r>
          </w:p>
          <w:p w:rsidR="00CC66D4" w:rsidRPr="00CC66D4" w:rsidRDefault="00CC66D4" w:rsidP="004D63EA">
            <w:pPr>
              <w:widowControl w:val="0"/>
              <w:spacing w:after="120"/>
              <w:rPr>
                <w:rFonts w:ascii="GHEA Grapalat" w:hAnsi="GHEA Grapalat" w:cs="Sylfaen"/>
                <w:sz w:val="20"/>
                <w:szCs w:val="20"/>
                <w:lang w:val="ru-RU"/>
              </w:rPr>
            </w:pPr>
          </w:p>
          <w:p w:rsidR="00CC66D4" w:rsidRPr="00CC66D4" w:rsidRDefault="00CC66D4" w:rsidP="004D63EA">
            <w:pPr>
              <w:widowControl w:val="0"/>
              <w:spacing w:after="120"/>
              <w:jc w:val="right"/>
              <w:rPr>
                <w:rFonts w:ascii="GHEA Grapalat" w:hAnsi="GHEA Grapalat" w:cs="Sylfaen"/>
                <w:sz w:val="20"/>
                <w:szCs w:val="20"/>
                <w:lang w:val="ru-RU"/>
              </w:rPr>
            </w:pPr>
            <w:r w:rsidRPr="00CC66D4">
              <w:rPr>
                <w:rFonts w:ascii="GHEA Grapalat" w:hAnsi="GHEA Grapalat"/>
                <w:color w:val="000000"/>
                <w:sz w:val="20"/>
                <w:szCs w:val="20"/>
                <w:lang w:val="ru-RU"/>
              </w:rPr>
              <w:t>/____________________/</w:t>
            </w:r>
          </w:p>
          <w:p w:rsidR="00CC66D4" w:rsidRPr="00CC66D4" w:rsidRDefault="00CC66D4" w:rsidP="004D63EA">
            <w:pPr>
              <w:widowControl w:val="0"/>
              <w:spacing w:after="120"/>
              <w:rPr>
                <w:rFonts w:ascii="GHEA Grapalat" w:hAnsi="GHEA Grapalat" w:cs="Tahoma"/>
                <w:color w:val="000000"/>
                <w:sz w:val="20"/>
                <w:szCs w:val="20"/>
                <w:lang w:val="ru-RU"/>
              </w:rPr>
            </w:pPr>
          </w:p>
          <w:p w:rsidR="00CC66D4" w:rsidRPr="00CC66D4" w:rsidRDefault="00CC66D4" w:rsidP="004D63EA">
            <w:pPr>
              <w:widowControl w:val="0"/>
              <w:spacing w:after="120"/>
              <w:jc w:val="right"/>
              <w:rPr>
                <w:rFonts w:ascii="GHEA Grapalat" w:hAnsi="GHEA Grapalat" w:cs="Sylfaen"/>
                <w:sz w:val="20"/>
                <w:szCs w:val="20"/>
                <w:lang w:val="ru-RU"/>
              </w:rPr>
            </w:pPr>
            <w:r w:rsidRPr="00CC66D4">
              <w:rPr>
                <w:rFonts w:ascii="GHEA Grapalat" w:hAnsi="GHEA Grapalat"/>
                <w:color w:val="000000"/>
                <w:sz w:val="20"/>
                <w:szCs w:val="20"/>
                <w:lang w:val="ru-RU"/>
              </w:rPr>
              <w:t>/____________________/</w:t>
            </w:r>
          </w:p>
          <w:p w:rsidR="00CC66D4" w:rsidRPr="00CC66D4" w:rsidRDefault="00CC66D4" w:rsidP="004D63EA">
            <w:pPr>
              <w:widowControl w:val="0"/>
              <w:spacing w:after="120"/>
              <w:rPr>
                <w:rFonts w:ascii="GHEA Grapalat" w:hAnsi="GHEA Grapalat" w:cs="Sylfaen"/>
                <w:sz w:val="20"/>
                <w:szCs w:val="20"/>
                <w:lang w:val="ru-RU"/>
              </w:rPr>
            </w:pPr>
          </w:p>
          <w:p w:rsidR="00CC66D4" w:rsidRPr="00CC66D4" w:rsidRDefault="00CC66D4" w:rsidP="004D63EA">
            <w:pPr>
              <w:widowControl w:val="0"/>
              <w:spacing w:after="120"/>
              <w:rPr>
                <w:rFonts w:ascii="GHEA Grapalat" w:hAnsi="GHEA Grapalat"/>
                <w:sz w:val="20"/>
                <w:szCs w:val="20"/>
                <w:lang w:val="ru-RU"/>
              </w:rPr>
            </w:pPr>
            <w:r w:rsidRPr="00CC66D4">
              <w:rPr>
                <w:rFonts w:ascii="GHEA Grapalat" w:hAnsi="GHEA Grapalat"/>
                <w:sz w:val="20"/>
                <w:szCs w:val="20"/>
                <w:lang w:val="ru-RU"/>
              </w:rPr>
              <w:t>21.б.</w:t>
            </w:r>
          </w:p>
          <w:p w:rsidR="00CC66D4" w:rsidRPr="00CC66D4" w:rsidRDefault="00CC66D4" w:rsidP="004D63EA">
            <w:pPr>
              <w:widowControl w:val="0"/>
              <w:spacing w:after="120"/>
              <w:jc w:val="right"/>
              <w:rPr>
                <w:rFonts w:ascii="GHEA Grapalat" w:hAnsi="GHEA Grapalat" w:cs="Sylfaen"/>
                <w:sz w:val="20"/>
                <w:szCs w:val="20"/>
                <w:lang w:val="ru-RU"/>
              </w:rPr>
            </w:pPr>
            <w:r w:rsidRPr="00CC66D4">
              <w:rPr>
                <w:rFonts w:ascii="GHEA Grapalat" w:hAnsi="GHEA Grapalat"/>
                <w:sz w:val="20"/>
                <w:szCs w:val="20"/>
                <w:lang w:val="ru-RU"/>
              </w:rPr>
              <w:t>М. П.</w:t>
            </w:r>
          </w:p>
        </w:tc>
      </w:tr>
      <w:tr w:rsidR="00CC66D4" w:rsidRPr="00AA5BD2" w:rsidTr="004D63EA">
        <w:trPr>
          <w:trHeight w:val="2194"/>
          <w:jc w:val="center"/>
        </w:trPr>
        <w:tc>
          <w:tcPr>
            <w:tcW w:w="5616" w:type="dxa"/>
            <w:tcBorders>
              <w:top w:val="single" w:sz="4" w:space="0" w:color="auto"/>
              <w:left w:val="single" w:sz="4" w:space="0" w:color="auto"/>
              <w:right w:val="single" w:sz="4" w:space="0" w:color="auto"/>
            </w:tcBorders>
            <w:noWrap/>
          </w:tcPr>
          <w:p w:rsidR="00CC66D4" w:rsidRPr="00CC66D4" w:rsidRDefault="00CC66D4" w:rsidP="004D63EA">
            <w:pPr>
              <w:widowControl w:val="0"/>
              <w:tabs>
                <w:tab w:val="left" w:pos="280"/>
              </w:tabs>
              <w:spacing w:after="120"/>
              <w:rPr>
                <w:rFonts w:ascii="GHEA Grapalat" w:hAnsi="GHEA Grapalat" w:cs="Tahoma"/>
                <w:color w:val="000000"/>
                <w:sz w:val="20"/>
                <w:szCs w:val="20"/>
                <w:lang w:val="ru-RU"/>
              </w:rPr>
            </w:pPr>
            <w:r w:rsidRPr="00CC66D4">
              <w:rPr>
                <w:rFonts w:ascii="GHEA Grapalat" w:hAnsi="GHEA Grapalat"/>
                <w:color w:val="000000"/>
                <w:sz w:val="20"/>
                <w:szCs w:val="20"/>
                <w:lang w:val="ru-RU"/>
              </w:rPr>
              <w:lastRenderedPageBreak/>
              <w:t>24.а.</w:t>
            </w:r>
            <w:r w:rsidRPr="00CC66D4">
              <w:rPr>
                <w:rFonts w:ascii="GHEA Grapalat" w:hAnsi="GHEA Grapalat"/>
                <w:color w:val="000000"/>
                <w:sz w:val="20"/>
                <w:szCs w:val="20"/>
                <w:lang w:val="ru-RU"/>
              </w:rPr>
              <w:tab/>
              <w:t xml:space="preserve">Обслуживающая бенефициара финансовая организация </w:t>
            </w:r>
          </w:p>
          <w:p w:rsidR="00CC66D4" w:rsidRPr="00CC66D4" w:rsidRDefault="00CC66D4" w:rsidP="004D63EA">
            <w:pPr>
              <w:widowControl w:val="0"/>
              <w:jc w:val="right"/>
              <w:rPr>
                <w:rFonts w:ascii="GHEA Grapalat" w:hAnsi="GHEA Grapalat" w:cs="Tahoma"/>
                <w:color w:val="000000"/>
                <w:sz w:val="20"/>
                <w:szCs w:val="20"/>
                <w:lang w:val="ru-RU"/>
              </w:rPr>
            </w:pPr>
            <w:r w:rsidRPr="00CC66D4">
              <w:rPr>
                <w:rFonts w:ascii="GHEA Grapalat" w:hAnsi="GHEA Grapalat"/>
                <w:color w:val="000000"/>
                <w:sz w:val="20"/>
                <w:szCs w:val="20"/>
                <w:lang w:val="ru-RU"/>
              </w:rPr>
              <w:t>/____________________/</w:t>
            </w:r>
          </w:p>
          <w:p w:rsidR="00CC66D4" w:rsidRPr="00AA5BD2" w:rsidRDefault="00CC66D4" w:rsidP="004D63EA">
            <w:pPr>
              <w:widowControl w:val="0"/>
              <w:spacing w:after="120"/>
              <w:ind w:right="867"/>
              <w:jc w:val="right"/>
              <w:rPr>
                <w:rFonts w:ascii="GHEA Grapalat" w:hAnsi="GHEA Grapalat" w:cs="Sylfaen"/>
                <w:sz w:val="16"/>
                <w:szCs w:val="20"/>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CC66D4" w:rsidRPr="00CC66D4" w:rsidRDefault="00CC66D4" w:rsidP="004D63EA">
            <w:pPr>
              <w:widowControl w:val="0"/>
              <w:tabs>
                <w:tab w:val="left" w:pos="376"/>
              </w:tabs>
              <w:autoSpaceDE w:val="0"/>
              <w:autoSpaceDN w:val="0"/>
              <w:adjustRightInd w:val="0"/>
              <w:spacing w:after="120"/>
              <w:rPr>
                <w:rFonts w:ascii="GHEA Grapalat" w:hAnsi="GHEA Grapalat" w:cs="Tahoma"/>
                <w:color w:val="000000"/>
                <w:sz w:val="20"/>
                <w:szCs w:val="20"/>
                <w:lang w:val="ru-RU"/>
              </w:rPr>
            </w:pPr>
            <w:r w:rsidRPr="00CC66D4">
              <w:rPr>
                <w:rFonts w:ascii="GHEA Grapalat" w:hAnsi="GHEA Grapalat"/>
                <w:color w:val="000000"/>
                <w:sz w:val="20"/>
                <w:szCs w:val="20"/>
                <w:lang w:val="ru-RU"/>
              </w:rPr>
              <w:t>23.а.</w:t>
            </w:r>
            <w:r w:rsidRPr="00CC66D4">
              <w:rPr>
                <w:rFonts w:ascii="GHEA Grapalat" w:hAnsi="GHEA Grapalat"/>
                <w:color w:val="000000"/>
                <w:sz w:val="20"/>
                <w:szCs w:val="20"/>
                <w:lang w:val="ru-RU"/>
              </w:rPr>
              <w:tab/>
              <w:t xml:space="preserve">Обслуживающая плательщика финансовая организация </w:t>
            </w:r>
          </w:p>
          <w:p w:rsidR="00CC66D4" w:rsidRPr="00CC66D4" w:rsidRDefault="00CC66D4" w:rsidP="004D63EA">
            <w:pPr>
              <w:widowControl w:val="0"/>
              <w:jc w:val="right"/>
              <w:rPr>
                <w:rFonts w:ascii="GHEA Grapalat" w:hAnsi="GHEA Grapalat" w:cs="Tahoma"/>
                <w:color w:val="000000"/>
                <w:sz w:val="20"/>
                <w:szCs w:val="20"/>
                <w:lang w:val="ru-RU"/>
              </w:rPr>
            </w:pPr>
            <w:r w:rsidRPr="00CC66D4">
              <w:rPr>
                <w:rFonts w:ascii="GHEA Grapalat" w:hAnsi="GHEA Grapalat"/>
                <w:color w:val="000000"/>
                <w:sz w:val="20"/>
                <w:szCs w:val="20"/>
                <w:lang w:val="ru-RU"/>
              </w:rPr>
              <w:t>/____________________/</w:t>
            </w:r>
          </w:p>
          <w:p w:rsidR="00CC66D4" w:rsidRPr="00AA5BD2" w:rsidRDefault="00CC66D4" w:rsidP="004D63EA">
            <w:pPr>
              <w:widowControl w:val="0"/>
              <w:spacing w:after="120"/>
              <w:ind w:right="703"/>
              <w:jc w:val="right"/>
              <w:rPr>
                <w:rFonts w:ascii="GHEA Grapalat" w:hAnsi="GHEA Grapalat" w:cs="Sylfaen"/>
                <w:sz w:val="20"/>
                <w:szCs w:val="20"/>
              </w:rPr>
            </w:pPr>
            <w:r w:rsidRPr="00AA5BD2">
              <w:rPr>
                <w:rFonts w:ascii="GHEA Grapalat" w:hAnsi="GHEA Grapalat"/>
                <w:sz w:val="16"/>
                <w:szCs w:val="20"/>
              </w:rPr>
              <w:t>/подпись/</w:t>
            </w:r>
          </w:p>
        </w:tc>
      </w:tr>
      <w:tr w:rsidR="00CC66D4" w:rsidRPr="00FC0AA3" w:rsidTr="004D63EA">
        <w:trPr>
          <w:trHeight w:val="1485"/>
          <w:jc w:val="center"/>
        </w:trPr>
        <w:tc>
          <w:tcPr>
            <w:tcW w:w="5616" w:type="dxa"/>
            <w:tcBorders>
              <w:top w:val="nil"/>
              <w:left w:val="single" w:sz="4" w:space="0" w:color="auto"/>
              <w:bottom w:val="single" w:sz="4" w:space="0" w:color="auto"/>
              <w:right w:val="single" w:sz="4" w:space="0" w:color="auto"/>
            </w:tcBorders>
            <w:noWrap/>
          </w:tcPr>
          <w:p w:rsidR="00CC66D4" w:rsidRPr="00AA5BD2" w:rsidRDefault="00CC66D4" w:rsidP="004D63EA">
            <w:pPr>
              <w:widowControl w:val="0"/>
              <w:tabs>
                <w:tab w:val="left" w:pos="456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t>М. П.</w:t>
            </w:r>
          </w:p>
          <w:p w:rsidR="00CC66D4" w:rsidRPr="00AA5BD2" w:rsidRDefault="00CC66D4" w:rsidP="004D63EA">
            <w:pPr>
              <w:widowControl w:val="0"/>
              <w:spacing w:after="120"/>
              <w:rPr>
                <w:rFonts w:ascii="GHEA Grapalat" w:hAnsi="GHEA Grapalat" w:cs="Sylfaen"/>
                <w:sz w:val="20"/>
                <w:szCs w:val="20"/>
              </w:rPr>
            </w:pPr>
          </w:p>
          <w:p w:rsidR="00CC66D4" w:rsidRPr="00AA5BD2" w:rsidRDefault="00CC66D4" w:rsidP="004D63EA">
            <w:pPr>
              <w:widowControl w:val="0"/>
              <w:tabs>
                <w:tab w:val="left" w:pos="3682"/>
              </w:tabs>
              <w:spacing w:after="120"/>
              <w:rPr>
                <w:rFonts w:ascii="GHEA Grapalat" w:hAnsi="GHEA Grapalat" w:cs="Sylfaen"/>
                <w:sz w:val="20"/>
                <w:szCs w:val="20"/>
              </w:rPr>
            </w:pPr>
            <w:r w:rsidRPr="00AA5BD2">
              <w:rPr>
                <w:rFonts w:ascii="GHEA Grapalat" w:hAnsi="GHEA Grapalat"/>
                <w:sz w:val="20"/>
                <w:szCs w:val="20"/>
              </w:rPr>
              <w:t>24.в</w:t>
            </w:r>
            <w:r w:rsidRPr="00AA5BD2">
              <w:rPr>
                <w:rFonts w:ascii="GHEA Grapalat" w:hAnsi="GHEA Grapalat"/>
                <w:sz w:val="20"/>
                <w:szCs w:val="20"/>
              </w:rPr>
              <w:tab/>
              <w:t xml:space="preserve">"___" ___ 20___ г. </w:t>
            </w:r>
          </w:p>
        </w:tc>
        <w:tc>
          <w:tcPr>
            <w:tcW w:w="5364" w:type="dxa"/>
            <w:tcBorders>
              <w:top w:val="nil"/>
              <w:left w:val="nil"/>
              <w:bottom w:val="single" w:sz="4" w:space="0" w:color="auto"/>
              <w:right w:val="single" w:sz="4" w:space="0" w:color="auto"/>
            </w:tcBorders>
            <w:noWrap/>
          </w:tcPr>
          <w:p w:rsidR="00CC66D4" w:rsidRPr="00CC66D4" w:rsidRDefault="00CC66D4" w:rsidP="004D63EA">
            <w:pPr>
              <w:widowControl w:val="0"/>
              <w:tabs>
                <w:tab w:val="left" w:pos="4587"/>
              </w:tabs>
              <w:autoSpaceDE w:val="0"/>
              <w:autoSpaceDN w:val="0"/>
              <w:adjustRightInd w:val="0"/>
              <w:spacing w:after="120"/>
              <w:rPr>
                <w:rFonts w:ascii="GHEA Grapalat" w:hAnsi="GHEA Grapalat" w:cs="Sylfaen"/>
                <w:sz w:val="20"/>
                <w:szCs w:val="20"/>
                <w:lang w:val="ru-RU"/>
              </w:rPr>
            </w:pPr>
            <w:r w:rsidRPr="00CC66D4">
              <w:rPr>
                <w:rFonts w:ascii="GHEA Grapalat" w:hAnsi="GHEA Grapalat"/>
                <w:sz w:val="20"/>
                <w:szCs w:val="20"/>
                <w:lang w:val="ru-RU"/>
              </w:rPr>
              <w:t>23.б.</w:t>
            </w:r>
            <w:r w:rsidRPr="00CC66D4">
              <w:rPr>
                <w:rFonts w:ascii="GHEA Grapalat" w:hAnsi="GHEA Grapalat"/>
                <w:sz w:val="20"/>
                <w:szCs w:val="20"/>
                <w:lang w:val="ru-RU"/>
              </w:rPr>
              <w:tab/>
              <w:t xml:space="preserve">М. П. </w:t>
            </w:r>
          </w:p>
          <w:p w:rsidR="00CC66D4" w:rsidRPr="00CC66D4" w:rsidRDefault="00CC66D4" w:rsidP="004D63EA">
            <w:pPr>
              <w:widowControl w:val="0"/>
              <w:spacing w:after="120"/>
              <w:rPr>
                <w:rFonts w:ascii="GHEA Grapalat" w:hAnsi="GHEA Grapalat" w:cs="Sylfaen"/>
                <w:sz w:val="20"/>
                <w:szCs w:val="20"/>
                <w:lang w:val="ru-RU"/>
              </w:rPr>
            </w:pPr>
          </w:p>
          <w:p w:rsidR="00CC66D4" w:rsidRPr="00CC66D4" w:rsidRDefault="00CC66D4" w:rsidP="004D63EA">
            <w:pPr>
              <w:widowControl w:val="0"/>
              <w:tabs>
                <w:tab w:val="left" w:pos="1610"/>
              </w:tabs>
              <w:spacing w:after="120"/>
              <w:rPr>
                <w:rFonts w:ascii="GHEA Grapalat" w:hAnsi="GHEA Grapalat" w:cs="Sylfaen"/>
                <w:color w:val="000000"/>
                <w:sz w:val="20"/>
                <w:szCs w:val="20"/>
                <w:lang w:val="ru-RU"/>
              </w:rPr>
            </w:pPr>
            <w:r w:rsidRPr="00CC66D4">
              <w:rPr>
                <w:rFonts w:ascii="GHEA Grapalat" w:hAnsi="GHEA Grapalat"/>
                <w:sz w:val="20"/>
                <w:szCs w:val="20"/>
                <w:lang w:val="ru-RU"/>
              </w:rPr>
              <w:t>23.в</w:t>
            </w:r>
            <w:r w:rsidRPr="00CC66D4">
              <w:rPr>
                <w:rFonts w:ascii="GHEA Grapalat" w:hAnsi="GHEA Grapalat"/>
                <w:sz w:val="20"/>
                <w:szCs w:val="20"/>
                <w:lang w:val="ru-RU"/>
              </w:rPr>
              <w:tab/>
              <w:t>Дата исполнения: "___" ___ 20___г.</w:t>
            </w:r>
          </w:p>
        </w:tc>
      </w:tr>
    </w:tbl>
    <w:p w:rsidR="00CC66D4" w:rsidRPr="00CC66D4" w:rsidRDefault="00CC66D4" w:rsidP="00CC66D4">
      <w:pPr>
        <w:widowControl w:val="0"/>
        <w:spacing w:after="160" w:line="360" w:lineRule="auto"/>
        <w:jc w:val="center"/>
        <w:rPr>
          <w:rFonts w:ascii="GHEA Grapalat" w:hAnsi="GHEA Grapalat"/>
          <w:b/>
          <w:lang w:val="ru-RU"/>
        </w:rPr>
      </w:pPr>
      <w:r w:rsidRPr="00CC66D4">
        <w:rPr>
          <w:rFonts w:ascii="GHEA Grapalat" w:hAnsi="GHEA Grapalat"/>
          <w:b/>
          <w:lang w:val="ru-RU"/>
        </w:rPr>
        <w:t xml:space="preserve">Обязательные реквизиты платежного требования и </w:t>
      </w:r>
      <w:r w:rsidRPr="00CC66D4">
        <w:rPr>
          <w:rFonts w:ascii="GHEA Grapalat" w:hAnsi="GHEA Grapalat"/>
          <w:b/>
          <w:lang w:val="ru-RU"/>
        </w:rPr>
        <w:b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CC66D4" w:rsidRPr="00FC0AA3" w:rsidTr="004D63EA">
        <w:trPr>
          <w:tblHeade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spacing w:after="120"/>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spacing w:after="120"/>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spacing w:after="120"/>
              <w:jc w:val="center"/>
              <w:rPr>
                <w:rFonts w:ascii="GHEA Grapalat" w:hAnsi="GHEA Grapalat"/>
                <w:b/>
                <w:sz w:val="20"/>
                <w:szCs w:val="20"/>
                <w:lang w:val="ru-RU"/>
              </w:rPr>
            </w:pPr>
            <w:r w:rsidRPr="00CC66D4">
              <w:rPr>
                <w:rFonts w:ascii="GHEA Grapalat" w:hAnsi="GHEA Grapalat"/>
                <w:b/>
                <w:sz w:val="20"/>
                <w:szCs w:val="20"/>
                <w:lang w:val="ru-RU"/>
              </w:rPr>
              <w:t>Наличие указанного поля/реквизита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spacing w:after="120"/>
              <w:jc w:val="center"/>
              <w:rPr>
                <w:rFonts w:ascii="GHEA Grapalat" w:hAnsi="GHEA Grapalat"/>
                <w:b/>
                <w:sz w:val="20"/>
                <w:szCs w:val="20"/>
                <w:lang w:val="ru-RU"/>
              </w:rPr>
            </w:pPr>
            <w:r w:rsidRPr="00CC66D4">
              <w:rPr>
                <w:rFonts w:ascii="GHEA Grapalat" w:hAnsi="GHEA Grapalat"/>
                <w:b/>
                <w:sz w:val="20"/>
                <w:szCs w:val="20"/>
                <w:lang w:val="ru-RU"/>
              </w:rPr>
              <w:t xml:space="preserve">Требование о заполнении реквизита </w:t>
            </w:r>
            <w:r w:rsidRPr="00CC66D4">
              <w:rPr>
                <w:rFonts w:ascii="GHEA Grapalat" w:hAnsi="GHEA Grapalat"/>
                <w:b/>
                <w:sz w:val="20"/>
                <w:szCs w:val="20"/>
                <w:lang w:val="ru-RU"/>
              </w:rPr>
              <w:b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spacing w:after="120"/>
              <w:jc w:val="center"/>
              <w:rPr>
                <w:rFonts w:ascii="GHEA Grapalat" w:hAnsi="GHEA Grapalat"/>
                <w:b/>
                <w:sz w:val="20"/>
                <w:szCs w:val="20"/>
                <w:lang w:val="ru-RU"/>
              </w:rPr>
            </w:pPr>
            <w:r w:rsidRPr="00CC66D4">
              <w:rPr>
                <w:rFonts w:ascii="GHEA Grapalat" w:hAnsi="GHEA Grapalat"/>
                <w:b/>
                <w:sz w:val="20"/>
                <w:szCs w:val="20"/>
                <w:lang w:val="ru-RU"/>
              </w:rPr>
              <w:t>Сторона,</w:t>
            </w:r>
            <w:r w:rsidRPr="00CC66D4">
              <w:rPr>
                <w:rFonts w:ascii="GHEA Grapalat" w:hAnsi="GHEA Grapalat"/>
                <w:b/>
                <w:sz w:val="20"/>
                <w:szCs w:val="20"/>
                <w:lang w:val="ru-RU"/>
              </w:rPr>
              <w:br/>
              <w:t xml:space="preserve">заполняющая реквизит: </w:t>
            </w:r>
            <w:r w:rsidRPr="00CC66D4">
              <w:rPr>
                <w:rFonts w:ascii="GHEA Grapalat" w:hAnsi="GHEA Grapalat"/>
                <w:b/>
                <w:sz w:val="20"/>
                <w:szCs w:val="20"/>
                <w:lang w:val="ru-RU"/>
              </w:rPr>
              <w:br/>
              <w:t>бенефициар или плательщик(в связи с процессом закупки)</w:t>
            </w:r>
          </w:p>
        </w:tc>
      </w:tr>
      <w:tr w:rsidR="00CC66D4" w:rsidRPr="00AA5BD2" w:rsidTr="004D63EA">
        <w:trPr>
          <w:tblHeade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spacing w:after="120"/>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5</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На документе заранее заполнено "Платежное требование"</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cs="Times Armenian"/>
                <w:sz w:val="20"/>
                <w:szCs w:val="20"/>
              </w:rPr>
            </w:pPr>
            <w:r w:rsidRPr="00AA5BD2">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заполняется бенефициаром при представлении платежного требования в банк плательщика</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cs="Times Armenian"/>
                <w:sz w:val="20"/>
                <w:szCs w:val="20"/>
              </w:rPr>
            </w:pPr>
            <w:r w:rsidRPr="00AA5BD2">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заполняется бенефициаром в день представления платежного требования в банк плательщика.</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pStyle w:val="aff3"/>
              <w:widowControl w:val="0"/>
              <w:autoSpaceDE w:val="0"/>
              <w:autoSpaceDN w:val="0"/>
              <w:adjustRightInd w:val="0"/>
              <w:spacing w:after="120"/>
              <w:ind w:left="0"/>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 xml:space="preserve">Наименование или имя, фамилия </w:t>
            </w:r>
            <w:r w:rsidRPr="00CC66D4">
              <w:rPr>
                <w:rFonts w:ascii="GHEA Grapalat" w:hAnsi="GHEA Grapalat"/>
                <w:sz w:val="20"/>
                <w:szCs w:val="20"/>
                <w:lang w:val="ru-RU"/>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CC66D4">
              <w:rPr>
                <w:rFonts w:ascii="GHEA Grapalat" w:hAnsi="GHEA Grapalat"/>
                <w:sz w:val="20"/>
                <w:szCs w:val="20"/>
                <w:lang w:val="ru-RU"/>
              </w:rPr>
              <w:t>обязательно</w:t>
            </w:r>
            <w:r w:rsidRPr="00CC66D4">
              <w:rPr>
                <w:rFonts w:ascii="GHEA Grapalat" w:hAnsi="GHEA Grapalat"/>
                <w:sz w:val="20"/>
                <w:szCs w:val="20"/>
                <w:lang w:val="ru-RU"/>
              </w:rPr>
              <w:br/>
              <w:t xml:space="preserve">заполняется имя лица </w:t>
            </w:r>
            <w:r w:rsidRPr="00CC66D4">
              <w:rPr>
                <w:rFonts w:ascii="GHEA Grapalat" w:hAnsi="GHEA Grapalat"/>
                <w:sz w:val="20"/>
                <w:szCs w:val="20"/>
                <w:lang w:val="ru-RU"/>
              </w:rPr>
              <w:lastRenderedPageBreak/>
              <w:t xml:space="preserve">(плательщика),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sidRPr="00AA5BD2">
              <w:rPr>
                <w:rFonts w:ascii="GHEA Grapalat" w:hAnsi="GHEA Grapalat"/>
                <w:sz w:val="20"/>
                <w:szCs w:val="20"/>
              </w:rPr>
              <w:t>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 xml:space="preserve">заполняется </w:t>
            </w:r>
            <w:r w:rsidRPr="00AA5BD2">
              <w:rPr>
                <w:rFonts w:ascii="GHEA Grapalat" w:hAnsi="GHEA Grapalat"/>
                <w:sz w:val="20"/>
                <w:szCs w:val="20"/>
              </w:rPr>
              <w:lastRenderedPageBreak/>
              <w:t>плательщиком</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обязательно</w:t>
            </w:r>
            <w:r w:rsidRPr="00CC66D4">
              <w:rPr>
                <w:rFonts w:ascii="GHEA Grapalat" w:hAnsi="GHEA Grapalat"/>
                <w:sz w:val="20"/>
                <w:szCs w:val="20"/>
                <w:lang w:val="ru-RU"/>
              </w:rPr>
              <w:b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необязательно</w:t>
            </w:r>
            <w:r w:rsidRPr="00CC66D4">
              <w:rPr>
                <w:rFonts w:ascii="GHEA Grapalat" w:hAnsi="GHEA Grapalat"/>
                <w:sz w:val="20"/>
                <w:szCs w:val="20"/>
                <w:lang w:val="ru-RU"/>
              </w:rPr>
              <w:b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необязательно</w:t>
            </w:r>
            <w:r w:rsidRPr="00CC66D4">
              <w:rPr>
                <w:rFonts w:ascii="GHEA Grapalat" w:hAnsi="GHEA Grapalat"/>
                <w:sz w:val="20"/>
                <w:szCs w:val="20"/>
                <w:lang w:val="ru-RU"/>
              </w:rPr>
              <w:br/>
              <w:t xml:space="preserve">заполняется в установленных нормативными правовыми актами Республики Армения случаях, когда плательщик является </w:t>
            </w:r>
            <w:r w:rsidRPr="00CC66D4">
              <w:rPr>
                <w:rFonts w:ascii="GHEA Grapalat" w:hAnsi="GHEA Grapalat"/>
                <w:sz w:val="20"/>
                <w:szCs w:val="20"/>
                <w:lang w:val="ru-RU"/>
              </w:rPr>
              <w:lastRenderedPageBreak/>
              <w:t>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заполняется плательщиком</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CC66D4">
              <w:rPr>
                <w:rFonts w:ascii="GHEA Grapalat" w:hAnsi="GHEA Grapalat"/>
                <w:sz w:val="20"/>
                <w:szCs w:val="20"/>
                <w:lang w:val="ru-RU"/>
              </w:rPr>
              <w:t>обязательно</w:t>
            </w:r>
            <w:r w:rsidRPr="00CC66D4">
              <w:rPr>
                <w:rFonts w:ascii="GHEA Grapalat" w:hAnsi="GHEA Grapalat"/>
                <w:sz w:val="20"/>
                <w:szCs w:val="20"/>
                <w:lang w:val="ru-RU"/>
              </w:rPr>
              <w:br/>
              <w:t xml:space="preserve">заполняется наименование лица, являющегося бенефициаром (получателем платежа). </w:t>
            </w:r>
            <w:r w:rsidRPr="00AA5BD2">
              <w:rPr>
                <w:rFonts w:ascii="GHEA Grapalat" w:hAnsi="GHEA Grapalat"/>
                <w:sz w:val="20"/>
                <w:szCs w:val="20"/>
              </w:rPr>
              <w:t>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заранее заполняется бенефициаром — по приглашению</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необязательно</w:t>
            </w:r>
            <w:r w:rsidRPr="00CC66D4">
              <w:rPr>
                <w:rFonts w:ascii="GHEA Grapalat" w:hAnsi="GHEA Grapalat"/>
                <w:sz w:val="20"/>
                <w:szCs w:val="20"/>
                <w:lang w:val="ru-RU"/>
              </w:rPr>
              <w:b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 заполняется)</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необязательно</w:t>
            </w:r>
            <w:r w:rsidRPr="00CC66D4">
              <w:rPr>
                <w:rFonts w:ascii="GHEA Grapalat" w:hAnsi="GHEA Grapalat"/>
                <w:sz w:val="20"/>
                <w:szCs w:val="20"/>
                <w:lang w:val="ru-RU"/>
              </w:rPr>
              <w:b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заранее заполняется бенефициаром — по приглашению</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заранее заполняется бенефициаром — по приглашению</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обязательно</w:t>
            </w:r>
            <w:r w:rsidRPr="00CC66D4">
              <w:rPr>
                <w:rFonts w:ascii="GHEA Grapalat" w:hAnsi="GHEA Grapalat"/>
                <w:sz w:val="20"/>
                <w:szCs w:val="20"/>
                <w:lang w:val="ru-RU"/>
              </w:rPr>
              <w:b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заранее заполняется бенефициаром — по приглашению</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обязательно</w:t>
            </w:r>
            <w:r w:rsidRPr="00CC66D4">
              <w:rPr>
                <w:rFonts w:ascii="GHEA Grapalat" w:hAnsi="GHEA Grapalat"/>
                <w:sz w:val="20"/>
                <w:szCs w:val="20"/>
                <w:lang w:val="ru-RU"/>
              </w:rPr>
              <w:b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 xml:space="preserve">Акцептованная сумма (цифрами и </w:t>
            </w:r>
            <w:r w:rsidRPr="00CC66D4">
              <w:rPr>
                <w:rFonts w:ascii="GHEA Grapalat" w:hAnsi="GHEA Grapalat"/>
                <w:sz w:val="20"/>
                <w:szCs w:val="20"/>
                <w:lang w:val="ru-RU"/>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необязательно</w:t>
            </w:r>
            <w:r w:rsidRPr="00CC66D4">
              <w:rPr>
                <w:rFonts w:ascii="GHEA Grapalat" w:hAnsi="GHEA Grapalat"/>
                <w:sz w:val="20"/>
                <w:szCs w:val="20"/>
                <w:lang w:val="ru-RU"/>
              </w:rPr>
              <w:br/>
              <w:t xml:space="preserve">(предусмотрена для частичного акцепта указанной суммы, </w:t>
            </w:r>
            <w:r w:rsidRPr="00CC66D4">
              <w:rPr>
                <w:rFonts w:ascii="GHEA Grapalat" w:hAnsi="GHEA Grapalat"/>
                <w:sz w:val="20"/>
                <w:szCs w:val="20"/>
                <w:lang w:val="ru-RU"/>
              </w:rPr>
              <w:lastRenderedPageBreak/>
              <w:t>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lastRenderedPageBreak/>
              <w:t>(не заполняется и не применяется)</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заранее заполняется бенефициаром — по приглашению</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обязательно</w:t>
            </w:r>
            <w:r w:rsidRPr="00CC66D4">
              <w:rPr>
                <w:rFonts w:ascii="GHEA Grapalat" w:hAnsi="GHEA Grapalat"/>
                <w:sz w:val="20"/>
                <w:szCs w:val="20"/>
                <w:lang w:val="ru-RU"/>
              </w:rPr>
              <w:b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Del="0010680B"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обязательно</w:t>
            </w:r>
            <w:r w:rsidRPr="00CC66D4">
              <w:rPr>
                <w:rFonts w:ascii="GHEA Grapalat" w:hAnsi="GHEA Grapalat" w:cs="Sylfaen"/>
                <w:sz w:val="20"/>
                <w:szCs w:val="20"/>
                <w:lang w:val="ru-RU"/>
              </w:rPr>
              <w:br/>
            </w:r>
            <w:r w:rsidRPr="00CC66D4">
              <w:rPr>
                <w:rFonts w:ascii="GHEA Grapalat" w:hAnsi="GHEA Grapalat"/>
                <w:sz w:val="20"/>
                <w:szCs w:val="20"/>
                <w:lang w:val="ru-RU"/>
              </w:rPr>
              <w:t>заполняются слова "акцептованный платеж",</w:t>
            </w:r>
            <w:r w:rsidRPr="00CC66D4">
              <w:rPr>
                <w:rFonts w:ascii="GHEA Grapalat" w:hAnsi="GHEA Grapalat" w:cs="Sylfaen"/>
                <w:sz w:val="20"/>
                <w:szCs w:val="20"/>
                <w:lang w:val="ru-RU"/>
              </w:rPr>
              <w:br/>
            </w:r>
            <w:r w:rsidRPr="00CC66D4">
              <w:rPr>
                <w:rFonts w:ascii="GHEA Grapalat" w:hAnsi="GHEA Grapalat"/>
                <w:sz w:val="20"/>
                <w:szCs w:val="20"/>
                <w:lang w:val="ru-RU"/>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необязательно</w:t>
            </w:r>
            <w:r w:rsidRPr="00CC66D4">
              <w:rPr>
                <w:rFonts w:ascii="GHEA Grapalat" w:hAnsi="GHEA Grapalat"/>
                <w:sz w:val="20"/>
                <w:szCs w:val="20"/>
                <w:lang w:val="ru-RU"/>
              </w:rPr>
              <w:br/>
              <w:t>заполняется количество страниц прилагаемых к Требованию документов, которые должны быть предоставлены плательщику (банку плательщика)</w:t>
            </w:r>
            <w:r w:rsidRPr="00CC66D4">
              <w:rPr>
                <w:rFonts w:ascii="GHEA Grapalat" w:hAnsi="GHEA Grapalat"/>
                <w:sz w:val="20"/>
                <w:szCs w:val="20"/>
                <w:lang w:val="ru-RU"/>
              </w:rPr>
              <w:br/>
            </w:r>
            <w:r w:rsidRPr="00CC66D4">
              <w:rPr>
                <w:rFonts w:ascii="GHEA Grapalat" w:hAnsi="GHEA Grapalat"/>
                <w:sz w:val="20"/>
                <w:szCs w:val="20"/>
                <w:lang w:val="ru-RU"/>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заполняется бенефициаром</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обязательно</w:t>
            </w:r>
          </w:p>
          <w:p w:rsidR="00CC66D4" w:rsidRPr="00CC66D4" w:rsidRDefault="00CC66D4" w:rsidP="004D63EA">
            <w:pPr>
              <w:widowControl w:val="0"/>
              <w:spacing w:after="120"/>
              <w:jc w:val="center"/>
              <w:rPr>
                <w:rFonts w:ascii="GHEA Grapalat" w:hAnsi="GHEA Grapalat"/>
                <w:sz w:val="20"/>
                <w:szCs w:val="20"/>
                <w:lang w:val="ru-RU"/>
              </w:rPr>
            </w:pPr>
            <w:r w:rsidRPr="00CC66D4">
              <w:rPr>
                <w:rFonts w:ascii="GHEA Grapalat" w:hAnsi="GHEA Grapalat"/>
                <w:sz w:val="20"/>
                <w:szCs w:val="20"/>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подписывается плательщиком илипроставляется электронная подпись плательщика</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обязательно:</w:t>
            </w:r>
            <w:r w:rsidRPr="00CC66D4">
              <w:rPr>
                <w:rFonts w:ascii="GHEA Grapalat" w:hAnsi="GHEA Grapalat"/>
                <w:sz w:val="20"/>
                <w:szCs w:val="20"/>
                <w:lang w:val="ru-RU"/>
              </w:rPr>
              <w:br/>
              <w:t>при наличии печати, когда плательщик представляет Требование в бумажной форме</w:t>
            </w:r>
          </w:p>
          <w:p w:rsidR="00CC66D4" w:rsidRPr="00CC66D4" w:rsidRDefault="00CC66D4" w:rsidP="004D63EA">
            <w:pPr>
              <w:widowControl w:val="0"/>
              <w:spacing w:after="120"/>
              <w:jc w:val="center"/>
              <w:rPr>
                <w:rFonts w:ascii="GHEA Grapalat" w:hAnsi="GHEA Grapalat"/>
                <w:sz w:val="20"/>
                <w:szCs w:val="20"/>
                <w:lang w:val="ru-RU"/>
              </w:rPr>
            </w:pP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скрепляется печатью плательщика</w:t>
            </w:r>
            <w:r w:rsidRPr="00CC66D4">
              <w:rPr>
                <w:rFonts w:ascii="GHEA Grapalat" w:hAnsi="GHEA Grapalat"/>
                <w:sz w:val="20"/>
                <w:szCs w:val="20"/>
                <w:lang w:val="ru-RU"/>
              </w:rPr>
              <w:br/>
              <w:t>при представлении в бумажной форме</w:t>
            </w:r>
          </w:p>
        </w:tc>
      </w:tr>
      <w:tr w:rsidR="00CC66D4" w:rsidRPr="00AA5BD2"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Обязательно:</w:t>
            </w:r>
            <w:r w:rsidRPr="00CC66D4">
              <w:rPr>
                <w:rFonts w:ascii="GHEA Grapalat" w:hAnsi="GHEA Grapalat"/>
                <w:sz w:val="20"/>
                <w:szCs w:val="20"/>
                <w:lang w:val="ru-RU"/>
              </w:rPr>
              <w:b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Pr="00AA5BD2">
              <w:rPr>
                <w:rFonts w:ascii="GHEA Grapalat" w:hAnsi="GHEA Grapalat"/>
                <w:sz w:val="20"/>
                <w:szCs w:val="20"/>
              </w:rPr>
              <w:b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скрепляется печатью бенефициарапри представлении в банк в бумажной форме</w:t>
            </w: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 xml:space="preserve">подпись сотрудника обслуживающей плательщика финансовой организации </w:t>
            </w:r>
            <w:r w:rsidRPr="00CC66D4">
              <w:rPr>
                <w:rFonts w:ascii="GHEA Grapalat" w:hAnsi="GHEA Grapalat"/>
                <w:sz w:val="20"/>
                <w:szCs w:val="20"/>
                <w:lang w:val="ru-RU"/>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обязательно</w:t>
            </w:r>
            <w:r w:rsidRPr="00CC66D4">
              <w:rPr>
                <w:rFonts w:ascii="GHEA Grapalat" w:hAnsi="GHEA Grapalat"/>
                <w:sz w:val="20"/>
                <w:szCs w:val="20"/>
                <w:lang w:val="ru-RU"/>
              </w:rPr>
              <w:br/>
              <w:t xml:space="preserve">в случае если Платежное требование представлено в обслуживающую плательщика финансовую организацию в </w:t>
            </w:r>
            <w:r w:rsidRPr="00CC66D4">
              <w:rPr>
                <w:rFonts w:ascii="GHEA Grapalat" w:hAnsi="GHEA Grapalat"/>
                <w:sz w:val="20"/>
                <w:szCs w:val="20"/>
                <w:lang w:val="ru-RU"/>
              </w:rPr>
              <w:lastRenderedPageBreak/>
              <w:t>бумажной форме</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spacing w:after="120"/>
              <w:jc w:val="center"/>
              <w:rPr>
                <w:rFonts w:ascii="GHEA Grapalat" w:hAnsi="GHEA Grapalat"/>
                <w:sz w:val="20"/>
                <w:szCs w:val="20"/>
                <w:lang w:val="ru-RU"/>
              </w:rPr>
            </w:pP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обязательно</w:t>
            </w:r>
            <w:r w:rsidRPr="00CC66D4">
              <w:rPr>
                <w:rFonts w:ascii="GHEA Grapalat" w:hAnsi="GHEA Grapalat"/>
                <w:sz w:val="20"/>
                <w:szCs w:val="20"/>
                <w:lang w:val="ru-RU"/>
              </w:rPr>
              <w:b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spacing w:after="120"/>
              <w:jc w:val="center"/>
              <w:rPr>
                <w:rFonts w:ascii="GHEA Grapalat" w:hAnsi="GHEA Grapalat"/>
                <w:sz w:val="20"/>
                <w:szCs w:val="20"/>
                <w:lang w:val="ru-RU"/>
              </w:rPr>
            </w:pP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обязательно</w:t>
            </w:r>
            <w:r w:rsidRPr="00CC66D4">
              <w:rPr>
                <w:rFonts w:ascii="GHEA Grapalat" w:hAnsi="GHEA Grapalat"/>
                <w:sz w:val="20"/>
                <w:szCs w:val="20"/>
                <w:lang w:val="ru-RU"/>
              </w:rPr>
              <w:b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spacing w:after="120"/>
              <w:jc w:val="center"/>
              <w:rPr>
                <w:rFonts w:ascii="GHEA Grapalat" w:hAnsi="GHEA Grapalat"/>
                <w:sz w:val="20"/>
                <w:szCs w:val="20"/>
                <w:lang w:val="ru-RU"/>
              </w:rPr>
            </w:pP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необязательно</w:t>
            </w:r>
            <w:r w:rsidRPr="00CC66D4">
              <w:rPr>
                <w:rFonts w:ascii="GHEA Grapalat" w:hAnsi="GHEA Grapalat"/>
                <w:sz w:val="20"/>
                <w:szCs w:val="20"/>
                <w:lang w:val="ru-RU"/>
              </w:rPr>
              <w:b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spacing w:after="120"/>
              <w:jc w:val="center"/>
              <w:rPr>
                <w:rFonts w:ascii="GHEA Grapalat" w:hAnsi="GHEA Grapalat"/>
                <w:sz w:val="20"/>
                <w:szCs w:val="20"/>
                <w:lang w:val="ru-RU"/>
              </w:rPr>
            </w:pP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необязательно</w:t>
            </w:r>
            <w:r w:rsidRPr="00CC66D4">
              <w:rPr>
                <w:rFonts w:ascii="GHEA Grapalat" w:hAnsi="GHEA Grapalat"/>
                <w:sz w:val="20"/>
                <w:szCs w:val="20"/>
                <w:lang w:val="ru-RU"/>
              </w:rPr>
              <w:b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spacing w:after="120"/>
              <w:jc w:val="center"/>
              <w:rPr>
                <w:rFonts w:ascii="GHEA Grapalat" w:hAnsi="GHEA Grapalat"/>
                <w:sz w:val="20"/>
                <w:szCs w:val="20"/>
                <w:lang w:val="ru-RU"/>
              </w:rPr>
            </w:pPr>
          </w:p>
        </w:tc>
      </w:tr>
      <w:tr w:rsidR="00CC66D4" w:rsidRPr="00FC0AA3" w:rsidTr="004D63EA">
        <w:trPr>
          <w:jc w:val="center"/>
        </w:trPr>
        <w:tc>
          <w:tcPr>
            <w:tcW w:w="72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autoSpaceDE w:val="0"/>
              <w:autoSpaceDN w:val="0"/>
              <w:adjustRightInd w:val="0"/>
              <w:spacing w:after="120"/>
              <w:jc w:val="center"/>
              <w:rPr>
                <w:rFonts w:ascii="GHEA Grapalat" w:hAnsi="GHEA Grapalat"/>
                <w:sz w:val="20"/>
                <w:szCs w:val="20"/>
                <w:lang w:val="ru-RU"/>
              </w:rPr>
            </w:pPr>
            <w:r w:rsidRPr="00CC66D4">
              <w:rPr>
                <w:rFonts w:ascii="GHEA Grapalat" w:hAnsi="GHEA Grapalat"/>
                <w:sz w:val="20"/>
                <w:szCs w:val="20"/>
                <w:lang w:val="ru-RU"/>
              </w:rPr>
              <w:t xml:space="preserve">обслуживающей бенефициара финансовой организацией в обязательном </w:t>
            </w:r>
            <w:r w:rsidRPr="00CC66D4">
              <w:rPr>
                <w:rFonts w:ascii="GHEA Grapalat" w:hAnsi="GHEA Grapalat"/>
                <w:sz w:val="20"/>
                <w:szCs w:val="20"/>
                <w:lang w:val="ru-RU"/>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C66D4" w:rsidRPr="00AA5BD2" w:rsidRDefault="00CC66D4" w:rsidP="004D63EA">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spacing w:after="120"/>
              <w:jc w:val="center"/>
              <w:rPr>
                <w:rFonts w:ascii="GHEA Grapalat" w:hAnsi="GHEA Grapalat"/>
                <w:sz w:val="20"/>
                <w:szCs w:val="20"/>
                <w:lang w:val="ru-RU"/>
              </w:rPr>
            </w:pPr>
            <w:r w:rsidRPr="00CC66D4">
              <w:rPr>
                <w:rFonts w:ascii="GHEA Grapalat" w:hAnsi="GHEA Grapalat"/>
                <w:sz w:val="20"/>
                <w:szCs w:val="20"/>
                <w:lang w:val="ru-RU"/>
              </w:rPr>
              <w:t>необязательно</w:t>
            </w:r>
            <w:r w:rsidRPr="00CC66D4">
              <w:rPr>
                <w:rFonts w:ascii="GHEA Grapalat" w:hAnsi="GHEA Grapalat"/>
                <w:sz w:val="20"/>
                <w:szCs w:val="20"/>
                <w:lang w:val="ru-RU"/>
              </w:rPr>
              <w:br/>
              <w:t xml:space="preserve">заполняется при представлении Платежного требования последней [в обслуживающую бенефициара финансовую </w:t>
            </w:r>
            <w:r w:rsidRPr="00CC66D4">
              <w:rPr>
                <w:rFonts w:ascii="GHEA Grapalat" w:hAnsi="GHEA Grapalat"/>
                <w:sz w:val="20"/>
                <w:szCs w:val="20"/>
                <w:lang w:val="ru-RU"/>
              </w:rPr>
              <w:lastRenderedPageBreak/>
              <w:t>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C66D4" w:rsidRPr="00CC66D4" w:rsidRDefault="00CC66D4" w:rsidP="004D63EA">
            <w:pPr>
              <w:widowControl w:val="0"/>
              <w:spacing w:after="120"/>
              <w:jc w:val="center"/>
              <w:rPr>
                <w:rFonts w:ascii="GHEA Grapalat" w:hAnsi="GHEA Grapalat"/>
                <w:sz w:val="20"/>
                <w:szCs w:val="20"/>
                <w:lang w:val="ru-RU"/>
              </w:rPr>
            </w:pPr>
          </w:p>
        </w:tc>
      </w:tr>
    </w:tbl>
    <w:p w:rsidR="00CC66D4" w:rsidRPr="00335378" w:rsidRDefault="00CC66D4" w:rsidP="00CC66D4">
      <w:pPr>
        <w:pStyle w:val="a3"/>
        <w:widowControl w:val="0"/>
        <w:spacing w:after="160"/>
        <w:ind w:firstLine="0"/>
        <w:rPr>
          <w:rFonts w:ascii="GHEA Grapalat" w:hAnsi="GHEA Grapalat" w:cs="Sylfaen"/>
          <w:i w:val="0"/>
          <w:sz w:val="24"/>
          <w:szCs w:val="24"/>
        </w:rPr>
      </w:pPr>
    </w:p>
    <w:p w:rsidR="00CC66D4" w:rsidRPr="00335378" w:rsidRDefault="00CC66D4" w:rsidP="00CC66D4">
      <w:pPr>
        <w:pStyle w:val="aa"/>
        <w:widowControl w:val="0"/>
        <w:spacing w:after="160" w:line="360" w:lineRule="auto"/>
        <w:ind w:firstLine="567"/>
        <w:jc w:val="right"/>
        <w:rPr>
          <w:rFonts w:ascii="GHEA Grapalat" w:hAnsi="GHEA Grapalat" w:cs="Sylfaen"/>
          <w:i/>
        </w:rPr>
      </w:pPr>
    </w:p>
    <w:p w:rsidR="00B42B1C" w:rsidRPr="00CC66D4" w:rsidRDefault="00B42B1C">
      <w:pPr>
        <w:rPr>
          <w:lang w:val="ru-RU"/>
        </w:rPr>
      </w:pPr>
    </w:p>
    <w:sectPr w:rsidR="00B42B1C" w:rsidRPr="00CC66D4" w:rsidSect="00DF35A5">
      <w:footerReference w:type="default" r:id="rId14"/>
      <w:pgSz w:w="11906" w:h="16838" w:code="9"/>
      <w:pgMar w:top="1276" w:right="1418" w:bottom="1418" w:left="1418" w:header="562" w:footer="562"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37E" w:rsidRDefault="00DF137E" w:rsidP="00CC66D4">
      <w:pPr>
        <w:spacing w:after="0" w:line="240" w:lineRule="auto"/>
      </w:pPr>
      <w:r>
        <w:separator/>
      </w:r>
    </w:p>
  </w:endnote>
  <w:endnote w:type="continuationSeparator" w:id="1">
    <w:p w:rsidR="00DF137E" w:rsidRDefault="00DF137E" w:rsidP="00CC66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860"/>
      <w:docPartObj>
        <w:docPartGallery w:val="Page Numbers (Bottom of Page)"/>
        <w:docPartUnique/>
      </w:docPartObj>
    </w:sdtPr>
    <w:sdtEndPr>
      <w:rPr>
        <w:rFonts w:ascii="GHEA Grapalat" w:hAnsi="GHEA Grapalat"/>
        <w:sz w:val="24"/>
        <w:szCs w:val="24"/>
      </w:rPr>
    </w:sdtEndPr>
    <w:sdtContent>
      <w:p w:rsidR="00CC66D4" w:rsidRPr="00FF02AE" w:rsidRDefault="007F4872" w:rsidP="00FF02AE">
        <w:pPr>
          <w:pStyle w:val="a5"/>
          <w:jc w:val="center"/>
          <w:rPr>
            <w:rFonts w:ascii="GHEA Grapalat" w:hAnsi="GHEA Grapalat"/>
            <w:sz w:val="24"/>
            <w:szCs w:val="24"/>
          </w:rPr>
        </w:pPr>
        <w:r w:rsidRPr="00FF02AE">
          <w:rPr>
            <w:rFonts w:ascii="GHEA Grapalat" w:hAnsi="GHEA Grapalat"/>
            <w:sz w:val="24"/>
            <w:szCs w:val="24"/>
          </w:rPr>
          <w:fldChar w:fldCharType="begin"/>
        </w:r>
        <w:r w:rsidR="00CC66D4"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170D62">
          <w:rPr>
            <w:rFonts w:ascii="GHEA Grapalat" w:hAnsi="GHEA Grapalat"/>
            <w:noProof/>
            <w:sz w:val="24"/>
            <w:szCs w:val="24"/>
          </w:rPr>
          <w:t>61</w:t>
        </w:r>
        <w:r w:rsidRPr="00FF02AE">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819" w:rsidRPr="00FF02AE" w:rsidRDefault="007F4872" w:rsidP="00FF02AE">
    <w:pPr>
      <w:pStyle w:val="a5"/>
      <w:jc w:val="center"/>
      <w:rPr>
        <w:rFonts w:ascii="GHEA Grapalat" w:hAnsi="GHEA Grapalat"/>
        <w:sz w:val="24"/>
        <w:szCs w:val="24"/>
      </w:rPr>
    </w:pPr>
    <w:r w:rsidRPr="00FF02AE">
      <w:rPr>
        <w:rFonts w:ascii="GHEA Grapalat" w:hAnsi="GHEA Grapalat"/>
        <w:sz w:val="24"/>
        <w:szCs w:val="24"/>
      </w:rPr>
      <w:fldChar w:fldCharType="begin"/>
    </w:r>
    <w:r w:rsidR="00B42B1C"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FC0AA3">
      <w:rPr>
        <w:rFonts w:ascii="GHEA Grapalat" w:hAnsi="GHEA Grapalat"/>
        <w:noProof/>
        <w:sz w:val="24"/>
        <w:szCs w:val="24"/>
      </w:rPr>
      <w:t>76</w:t>
    </w:r>
    <w:r w:rsidRPr="00FF02AE">
      <w:rPr>
        <w:rFonts w:ascii="GHEA Grapalat" w:hAnsi="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37E" w:rsidRDefault="00DF137E" w:rsidP="00CC66D4">
      <w:pPr>
        <w:spacing w:after="0" w:line="240" w:lineRule="auto"/>
      </w:pPr>
      <w:r>
        <w:separator/>
      </w:r>
    </w:p>
  </w:footnote>
  <w:footnote w:type="continuationSeparator" w:id="1">
    <w:p w:rsidR="00DF137E" w:rsidRDefault="00DF137E" w:rsidP="00CC66D4">
      <w:pPr>
        <w:spacing w:after="0" w:line="240" w:lineRule="auto"/>
      </w:pPr>
      <w:r>
        <w:continuationSeparator/>
      </w:r>
    </w:p>
  </w:footnote>
  <w:footnote w:id="2">
    <w:p w:rsidR="00CC66D4" w:rsidRPr="00F653BC" w:rsidRDefault="00CC66D4" w:rsidP="00CC66D4">
      <w:pPr>
        <w:pStyle w:val="af2"/>
        <w:jc w:val="both"/>
        <w:rPr>
          <w:rFonts w:ascii="GHEA Grapalat" w:hAnsi="GHEA Grapalat"/>
        </w:rPr>
      </w:pPr>
      <w:r w:rsidRPr="00F653BC">
        <w:rPr>
          <w:rStyle w:val="af6"/>
          <w:rFonts w:ascii="GHEA Grapalat" w:hAnsi="GHEA Grapalat"/>
          <w:i/>
        </w:rPr>
        <w:footnoteRef/>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3">
    <w:p w:rsidR="00CC66D4" w:rsidRPr="00AA5BD2" w:rsidRDefault="00CC66D4" w:rsidP="00CC66D4">
      <w:pPr>
        <w:pStyle w:val="af2"/>
        <w:jc w:val="both"/>
        <w:rPr>
          <w:rFonts w:ascii="GHEA Grapalat" w:hAnsi="GHEA Grapalat"/>
          <w:i/>
        </w:rPr>
      </w:pPr>
      <w:r w:rsidRPr="00C6146A">
        <w:rPr>
          <w:i/>
        </w:rPr>
        <w:footnoteRef/>
      </w:r>
      <w:r w:rsidRPr="00C6146A">
        <w:rPr>
          <w:rFonts w:ascii="GHEA Grapalat" w:hAnsi="GHEA Grapalat"/>
          <w:i/>
        </w:rPr>
        <w:t xml:space="preserve"> 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CC66D4" w:rsidRPr="00C6146A" w:rsidRDefault="00CC66D4" w:rsidP="00CC66D4">
      <w:pPr>
        <w:pStyle w:val="af2"/>
        <w:jc w:val="both"/>
        <w:rPr>
          <w:rFonts w:ascii="GHEA Grapalat" w:hAnsi="GHEA Grapalat"/>
          <w:i/>
          <w:highlight w:val="yellow"/>
        </w:rPr>
      </w:pPr>
    </w:p>
  </w:footnote>
  <w:footnote w:id="4">
    <w:p w:rsidR="00CC66D4" w:rsidRPr="00CC66D4" w:rsidRDefault="00CC66D4" w:rsidP="00CC66D4">
      <w:pPr>
        <w:jc w:val="both"/>
        <w:rPr>
          <w:rFonts w:ascii="GHEA Grapalat" w:hAnsi="GHEA Grapalat"/>
          <w:sz w:val="20"/>
          <w:szCs w:val="20"/>
          <w:lang w:val="ru-RU"/>
        </w:rPr>
      </w:pPr>
      <w:r w:rsidRPr="00F653BC">
        <w:rPr>
          <w:rStyle w:val="af6"/>
          <w:rFonts w:ascii="GHEA Grapalat" w:hAnsi="GHEA Grapalat"/>
          <w:sz w:val="20"/>
          <w:szCs w:val="20"/>
        </w:rPr>
        <w:footnoteRef/>
      </w:r>
      <w:r w:rsidRPr="00CC66D4">
        <w:rPr>
          <w:rFonts w:ascii="GHEA Grapalat" w:hAnsi="GHEA Grapalat"/>
          <w:i/>
          <w:sz w:val="20"/>
          <w:szCs w:val="20"/>
          <w:lang w:val="ru-RU"/>
        </w:rPr>
        <w:t>Если настоящим приглашением лицензия не предусматривается, то данный подпункт исключается из  приглашения</w:t>
      </w:r>
    </w:p>
  </w:footnote>
  <w:footnote w:id="5">
    <w:p w:rsidR="00CC66D4" w:rsidRPr="00C6146A" w:rsidRDefault="00CC66D4" w:rsidP="00CC66D4">
      <w:pPr>
        <w:pStyle w:val="af2"/>
        <w:rPr>
          <w:rFonts w:ascii="Sylfaen" w:hAnsi="Sylfaen"/>
        </w:rPr>
      </w:pPr>
      <w:r>
        <w:rPr>
          <w:rStyle w:val="af6"/>
        </w:rPr>
        <w:t>7</w:t>
      </w:r>
      <w:r w:rsidRPr="00F653BC">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6">
    <w:p w:rsidR="00CC66D4" w:rsidRPr="00C6146A" w:rsidRDefault="00CC66D4" w:rsidP="00CC66D4">
      <w:pPr>
        <w:pStyle w:val="af2"/>
        <w:rPr>
          <w:rFonts w:asciiTheme="minorHAnsi" w:hAnsiTheme="minorHAnsi"/>
        </w:rPr>
      </w:pPr>
      <w:r>
        <w:rPr>
          <w:rStyle w:val="af6"/>
        </w:rPr>
        <w:t>8</w:t>
      </w:r>
      <w:r w:rsidRPr="00F653BC">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7">
    <w:p w:rsidR="00CC66D4" w:rsidRPr="00C6146A" w:rsidRDefault="00CC66D4" w:rsidP="00CC66D4">
      <w:pPr>
        <w:pStyle w:val="af2"/>
        <w:rPr>
          <w:rFonts w:ascii="Sylfaen" w:hAnsi="Sylfaen"/>
          <w:lang w:val="hy-AM"/>
        </w:rPr>
      </w:pPr>
      <w:r>
        <w:rPr>
          <w:rStyle w:val="af6"/>
        </w:rPr>
        <w:t>9</w:t>
      </w:r>
      <w:r w:rsidRPr="00F653BC">
        <w:rPr>
          <w:rFonts w:ascii="GHEA Grapalat" w:hAnsi="GHEA Grapalat"/>
          <w:i/>
        </w:rPr>
        <w:t>Устанавливается заказчиком.</w:t>
      </w:r>
    </w:p>
  </w:footnote>
  <w:footnote w:id="8">
    <w:p w:rsidR="00CC66D4" w:rsidRPr="00C6146A" w:rsidRDefault="00CC66D4" w:rsidP="00CC66D4">
      <w:pPr>
        <w:pStyle w:val="af2"/>
        <w:rPr>
          <w:rFonts w:asciiTheme="minorHAnsi" w:hAnsiTheme="minorHAnsi"/>
        </w:rPr>
      </w:pPr>
      <w:r>
        <w:rPr>
          <w:rStyle w:val="af6"/>
        </w:rPr>
        <w:t>10</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9">
    <w:p w:rsidR="00CC66D4" w:rsidRPr="00C6146A" w:rsidRDefault="00CC66D4" w:rsidP="00CC66D4">
      <w:pPr>
        <w:pStyle w:val="af2"/>
        <w:rPr>
          <w:rFonts w:ascii="Sylfaen" w:hAnsi="Sylfaen"/>
        </w:rPr>
      </w:pPr>
      <w:r>
        <w:rPr>
          <w:rStyle w:val="af6"/>
        </w:rPr>
        <w:t>11</w:t>
      </w:r>
      <w:r>
        <w:rPr>
          <w:rFonts w:ascii="GHEA Grapalat" w:hAnsi="GHEA Grapalat"/>
          <w:i/>
        </w:rPr>
        <w:t>Настоящий пункт исключается из приглашения, если процедура закупки не организуется по лотам.</w:t>
      </w:r>
    </w:p>
  </w:footnote>
  <w:footnote w:id="10">
    <w:p w:rsidR="00CC66D4" w:rsidRPr="00C6146A" w:rsidRDefault="00CC66D4" w:rsidP="00CC66D4">
      <w:pPr>
        <w:pStyle w:val="af2"/>
        <w:rPr>
          <w:rFonts w:ascii="Sylfaen" w:hAnsi="Sylfaen"/>
        </w:rPr>
      </w:pPr>
      <w:r>
        <w:rPr>
          <w:rStyle w:val="af6"/>
        </w:rPr>
        <w:t>12</w:t>
      </w:r>
      <w:r>
        <w:rPr>
          <w:rFonts w:ascii="GHEA Grapalat" w:hAnsi="GHEA Grapalat"/>
          <w:i/>
        </w:rPr>
        <w:t>Настоящий пункт редактируется согласно соответствующему заказчику.</w:t>
      </w:r>
    </w:p>
  </w:footnote>
  <w:footnote w:id="11">
    <w:p w:rsidR="00CC66D4" w:rsidRPr="00C6146A" w:rsidRDefault="00CC66D4" w:rsidP="00CC66D4">
      <w:pPr>
        <w:pStyle w:val="af2"/>
        <w:rPr>
          <w:rFonts w:ascii="Sylfaen" w:hAnsi="Sylfaen"/>
        </w:rPr>
      </w:pPr>
      <w:r>
        <w:rPr>
          <w:rStyle w:val="af6"/>
        </w:rPr>
        <w:t>13</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12">
    <w:p w:rsidR="00CC66D4" w:rsidRPr="00C6146A" w:rsidRDefault="00CC66D4" w:rsidP="00CC66D4">
      <w:pPr>
        <w:pStyle w:val="af2"/>
        <w:rPr>
          <w:rFonts w:ascii="Sylfaen" w:hAnsi="Sylfaen"/>
        </w:rPr>
      </w:pPr>
      <w:r>
        <w:rPr>
          <w:rStyle w:val="af6"/>
        </w:rPr>
        <w:t>14</w:t>
      </w:r>
      <w:r>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3">
    <w:p w:rsidR="00CC66D4" w:rsidRPr="00CC66D4" w:rsidRDefault="00CC66D4" w:rsidP="00CC66D4">
      <w:pPr>
        <w:ind w:right="309"/>
        <w:jc w:val="both"/>
        <w:rPr>
          <w:rFonts w:ascii="GHEA Grapalat" w:hAnsi="GHEA Grapalat"/>
          <w:i/>
          <w:sz w:val="20"/>
          <w:szCs w:val="20"/>
          <w:lang w:val="ru-RU"/>
        </w:rPr>
      </w:pPr>
      <w:r w:rsidRPr="00CC66D4">
        <w:rPr>
          <w:rFonts w:ascii="GHEA Grapalat" w:hAnsi="GHEA Grapalat"/>
          <w:i/>
          <w:sz w:val="20"/>
          <w:szCs w:val="20"/>
          <w:lang w:val="ru-RU"/>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CC66D4" w:rsidRPr="00C6146A" w:rsidRDefault="00CC66D4" w:rsidP="00CC66D4">
      <w:pPr>
        <w:pStyle w:val="af2"/>
        <w:rPr>
          <w:rFonts w:asciiTheme="minorHAnsi" w:hAnsiTheme="minorHAnsi"/>
        </w:rPr>
      </w:pPr>
    </w:p>
  </w:footnote>
  <w:footnote w:id="14">
    <w:p w:rsidR="00CC66D4" w:rsidRPr="00F653BC" w:rsidRDefault="00CC66D4" w:rsidP="00CC66D4">
      <w:pPr>
        <w:pStyle w:val="af2"/>
        <w:jc w:val="both"/>
        <w:rPr>
          <w:rFonts w:ascii="GHEA Grapalat" w:hAnsi="GHEA Grapalat"/>
        </w:rPr>
      </w:pPr>
      <w:r>
        <w:rPr>
          <w:rStyle w:val="af6"/>
        </w:rPr>
        <w:t>15</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p w:rsidR="00CC66D4" w:rsidRPr="00C6146A" w:rsidRDefault="00CC66D4" w:rsidP="00CC66D4">
      <w:pPr>
        <w:pStyle w:val="af2"/>
        <w:rPr>
          <w:rFonts w:asciiTheme="minorHAnsi" w:hAnsiTheme="minorHAnsi"/>
        </w:rPr>
      </w:pPr>
      <w:r>
        <w:rPr>
          <w:rStyle w:val="af6"/>
        </w:rPr>
        <w:t>*</w:t>
      </w:r>
      <w:r w:rsidRPr="00F653BC">
        <w:rPr>
          <w:rFonts w:ascii="GHEA Grapalat" w:hAnsi="GHEA Grapalat"/>
          <w:i/>
        </w:rPr>
        <w:t>Заполняется секретарем Комиссии до опубликования приглашения в бюллетене</w:t>
      </w:r>
    </w:p>
  </w:footnote>
  <w:footnote w:id="15">
    <w:p w:rsidR="00CC66D4" w:rsidRPr="00F653BC" w:rsidRDefault="00CC66D4" w:rsidP="00CC66D4">
      <w:pPr>
        <w:pStyle w:val="af2"/>
        <w:jc w:val="both"/>
        <w:rPr>
          <w:rFonts w:ascii="GHEA Grapalat" w:hAnsi="GHEA Grapalat"/>
        </w:rPr>
      </w:pPr>
      <w:r>
        <w:rPr>
          <w:rStyle w:val="af6"/>
        </w:rPr>
        <w:t>16</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p w:rsidR="00CC66D4" w:rsidRPr="00305F37" w:rsidRDefault="00CC66D4" w:rsidP="00CC66D4">
      <w:pPr>
        <w:pStyle w:val="af2"/>
        <w:rPr>
          <w:rFonts w:asciiTheme="minorHAnsi" w:hAnsiTheme="minorHAnsi"/>
        </w:rPr>
      </w:pPr>
      <w:r>
        <w:rPr>
          <w:rStyle w:val="af6"/>
        </w:rPr>
        <w:t>*</w:t>
      </w:r>
      <w:r w:rsidRPr="00F653BC">
        <w:rPr>
          <w:rFonts w:ascii="GHEA Grapalat" w:hAnsi="GHEA Grapalat"/>
          <w:i/>
        </w:rPr>
        <w:t>Заполняется секретарем Комиссии до опубликования приглашения в бюллетене.</w:t>
      </w:r>
    </w:p>
    <w:p w:rsidR="00CC66D4" w:rsidRPr="00C6146A" w:rsidRDefault="00CC66D4" w:rsidP="00CC66D4">
      <w:pPr>
        <w:pStyle w:val="af2"/>
        <w:rPr>
          <w:rFonts w:asciiTheme="minorHAnsi" w:hAnsiTheme="minorHAnsi"/>
        </w:rPr>
      </w:pPr>
    </w:p>
  </w:footnote>
  <w:footnote w:id="16">
    <w:p w:rsidR="00CC66D4" w:rsidRPr="00C6146A" w:rsidRDefault="00CC66D4" w:rsidP="00CC66D4">
      <w:pPr>
        <w:pStyle w:val="af2"/>
        <w:rPr>
          <w:rFonts w:asciiTheme="minorHAnsi" w:hAnsiTheme="minorHAnsi"/>
        </w:rPr>
      </w:pPr>
      <w:r>
        <w:rPr>
          <w:rStyle w:val="af6"/>
        </w:rPr>
        <w:t>17</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7">
    <w:p w:rsidR="00CC66D4" w:rsidRPr="00F653BC" w:rsidRDefault="00CC66D4" w:rsidP="00CC66D4">
      <w:pPr>
        <w:pStyle w:val="af2"/>
        <w:jc w:val="both"/>
        <w:rPr>
          <w:rFonts w:ascii="GHEA Grapalat" w:hAnsi="GHEA Grapalat"/>
          <w:lang w:val="hy-AM"/>
        </w:rPr>
      </w:pPr>
      <w:r>
        <w:rPr>
          <w:rStyle w:val="af6"/>
        </w:rPr>
        <w:t>18</w:t>
      </w:r>
      <w:r w:rsidRPr="00F653BC">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CC66D4" w:rsidRPr="00C6146A" w:rsidRDefault="00CC66D4" w:rsidP="00CC66D4">
      <w:pPr>
        <w:pStyle w:val="af2"/>
        <w:rPr>
          <w:rFonts w:asciiTheme="minorHAnsi" w:hAnsiTheme="minorHAnsi"/>
        </w:rPr>
      </w:pPr>
    </w:p>
  </w:footnote>
  <w:footnote w:id="18">
    <w:p w:rsidR="00CC66D4" w:rsidRPr="00C6146A" w:rsidRDefault="00CC66D4" w:rsidP="00CC66D4">
      <w:pPr>
        <w:pStyle w:val="af2"/>
        <w:jc w:val="both"/>
        <w:rPr>
          <w:rFonts w:asciiTheme="minorHAnsi" w:hAnsiTheme="minorHAnsi"/>
          <w:lang w:val="hy-AM"/>
        </w:rPr>
      </w:pPr>
      <w:r>
        <w:rPr>
          <w:rStyle w:val="af6"/>
        </w:rPr>
        <w:t>19</w:t>
      </w:r>
      <w:r w:rsidRPr="00F653BC">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19">
    <w:p w:rsidR="00CC66D4" w:rsidRPr="00C6146A" w:rsidRDefault="00CC66D4" w:rsidP="00CC66D4">
      <w:pPr>
        <w:pStyle w:val="af2"/>
        <w:jc w:val="both"/>
        <w:rPr>
          <w:rFonts w:ascii="GHEA Grapalat" w:hAnsi="GHEA Grapalat"/>
          <w:i/>
        </w:rPr>
      </w:pPr>
      <w:r>
        <w:rPr>
          <w:rStyle w:val="af6"/>
        </w:rPr>
        <w:t>20</w:t>
      </w:r>
      <w:r w:rsidRPr="00C6146A">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CC66D4" w:rsidRPr="00552088" w:rsidRDefault="00CC66D4" w:rsidP="00CC66D4">
      <w:pPr>
        <w:pStyle w:val="af2"/>
        <w:jc w:val="both"/>
        <w:rPr>
          <w:rFonts w:ascii="GHEA Grapalat" w:hAnsi="GHEA Grapalat"/>
          <w:lang w:val="hy-AM"/>
        </w:rPr>
      </w:pPr>
      <w:r w:rsidRPr="00C6146A">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C66D4" w:rsidRPr="00C6146A" w:rsidRDefault="00CC66D4" w:rsidP="00CC66D4">
      <w:pPr>
        <w:pStyle w:val="af2"/>
        <w:rPr>
          <w:rFonts w:asciiTheme="minorHAnsi" w:hAnsiTheme="minorHAnsi"/>
          <w:lang w:val="hy-AM"/>
        </w:rPr>
      </w:pPr>
    </w:p>
  </w:footnote>
  <w:footnote w:id="20">
    <w:p w:rsidR="00CC66D4" w:rsidRPr="00F653BC" w:rsidRDefault="00CC66D4" w:rsidP="00CC66D4">
      <w:pPr>
        <w:pStyle w:val="af2"/>
        <w:jc w:val="both"/>
        <w:rPr>
          <w:rFonts w:ascii="GHEA Grapalat" w:hAnsi="GHEA Grapalat"/>
          <w:lang w:val="hy-AM"/>
        </w:rPr>
      </w:pPr>
      <w:r>
        <w:rPr>
          <w:rStyle w:val="af6"/>
        </w:rPr>
        <w:t>21</w:t>
      </w:r>
      <w:r w:rsidRPr="00F653BC">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CC66D4" w:rsidRPr="00C6146A" w:rsidRDefault="00CC66D4" w:rsidP="00CC66D4">
      <w:pPr>
        <w:pStyle w:val="af2"/>
        <w:rPr>
          <w:rFonts w:asciiTheme="minorHAnsi" w:hAnsiTheme="minorHAnsi"/>
          <w:lang w:val="hy-AM"/>
        </w:rPr>
      </w:pPr>
    </w:p>
  </w:footnote>
  <w:footnote w:id="21">
    <w:p w:rsidR="00CC66D4" w:rsidRPr="00C6146A" w:rsidRDefault="00CC66D4" w:rsidP="00CC66D4">
      <w:pPr>
        <w:pStyle w:val="af2"/>
        <w:rPr>
          <w:rFonts w:asciiTheme="minorHAnsi" w:hAnsiTheme="minorHAnsi"/>
        </w:rPr>
      </w:pPr>
      <w:r>
        <w:rPr>
          <w:rStyle w:val="af6"/>
        </w:rPr>
        <w:t>22</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CC66D4" w:rsidRPr="00F653BC" w:rsidRDefault="00CC66D4" w:rsidP="00CC66D4">
      <w:pPr>
        <w:pStyle w:val="af2"/>
        <w:jc w:val="both"/>
        <w:rPr>
          <w:rFonts w:ascii="GHEA Grapalat" w:hAnsi="GHEA Grapalat"/>
          <w:lang w:val="hy-AM"/>
        </w:rPr>
      </w:pPr>
      <w:r>
        <w:rPr>
          <w:rStyle w:val="af6"/>
        </w:rPr>
        <w:t>23</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C66D4" w:rsidRPr="00C6146A" w:rsidRDefault="00CC66D4" w:rsidP="00CC66D4">
      <w:pPr>
        <w:pStyle w:val="af2"/>
        <w:rPr>
          <w:rFonts w:asciiTheme="minorHAnsi" w:hAnsiTheme="minorHAnsi"/>
          <w:lang w:val="hy-AM"/>
        </w:rPr>
      </w:pPr>
    </w:p>
  </w:footnote>
  <w:footnote w:id="23">
    <w:p w:rsidR="00CC66D4" w:rsidRPr="00C6146A" w:rsidRDefault="00CC66D4" w:rsidP="00CC66D4">
      <w:pPr>
        <w:pStyle w:val="af2"/>
        <w:jc w:val="both"/>
        <w:rPr>
          <w:rFonts w:asciiTheme="minorHAnsi" w:hAnsiTheme="minorHAnsi"/>
        </w:rPr>
      </w:pPr>
      <w:r>
        <w:rPr>
          <w:rStyle w:val="af6"/>
        </w:rPr>
        <w:t>24</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4">
    <w:p w:rsidR="00CC66D4" w:rsidRPr="00F653BC" w:rsidRDefault="00CC66D4" w:rsidP="00CC66D4">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A92E90">
        <w:rPr>
          <w:rFonts w:ascii="GHEA Grapalat" w:hAnsi="GHEA Grapalat"/>
          <w:i/>
        </w:rPr>
        <w:t>быть позднее 25</w:t>
      </w:r>
      <w:r w:rsidRPr="00F653BC">
        <w:rPr>
          <w:rFonts w:ascii="GHEA Grapalat" w:hAnsi="GHEA Grapalat"/>
          <w:i/>
        </w:rPr>
        <w:t>декабря данного года.</w:t>
      </w:r>
    </w:p>
  </w:footnote>
  <w:footnote w:id="25">
    <w:p w:rsidR="00CC66D4" w:rsidRPr="00F653BC" w:rsidRDefault="00CC66D4" w:rsidP="00CC66D4">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26">
    <w:p w:rsidR="00CC66D4" w:rsidRPr="00F653BC" w:rsidRDefault="00CC66D4" w:rsidP="00CC66D4">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7">
    <w:p w:rsidR="00CC66D4" w:rsidRPr="00F653BC" w:rsidRDefault="00CC66D4" w:rsidP="00CC66D4">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rsidR="00CC66D4" w:rsidRPr="00F653BC" w:rsidRDefault="00CC66D4" w:rsidP="00CC66D4">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29">
    <w:p w:rsidR="00CC66D4" w:rsidRPr="00F653BC" w:rsidRDefault="00CC66D4" w:rsidP="00CC66D4">
      <w:pPr>
        <w:pStyle w:val="af2"/>
        <w:jc w:val="both"/>
        <w:rPr>
          <w:rFonts w:ascii="GHEA Grapalat" w:hAnsi="GHEA Grapalat"/>
        </w:rPr>
      </w:pPr>
    </w:p>
  </w:footnote>
  <w:footnote w:id="30">
    <w:p w:rsidR="00CC66D4" w:rsidRPr="00CC66D4" w:rsidRDefault="00CC66D4" w:rsidP="00CC66D4">
      <w:pPr>
        <w:widowControl w:val="0"/>
        <w:tabs>
          <w:tab w:val="left" w:pos="540"/>
        </w:tabs>
        <w:autoSpaceDE w:val="0"/>
        <w:autoSpaceDN w:val="0"/>
        <w:adjustRightInd w:val="0"/>
        <w:spacing w:after="160" w:line="360" w:lineRule="auto"/>
        <w:jc w:val="both"/>
        <w:rPr>
          <w:rFonts w:ascii="GHEA Grapalat" w:hAnsi="GHEA Grapalat" w:cs="Sylfaen"/>
          <w:lang w:val="ru-RU"/>
        </w:rPr>
      </w:pPr>
      <w:r w:rsidRPr="00CC66D4">
        <w:rPr>
          <w:rStyle w:val="af6"/>
          <w:lang w:val="ru-RU"/>
        </w:rPr>
        <w:t>25</w:t>
      </w:r>
      <w:r w:rsidRPr="00CC66D4">
        <w:rPr>
          <w:rFonts w:ascii="GHEA Grapalat" w:hAnsi="GHEA Grapalat"/>
          <w:i/>
          <w:sz w:val="20"/>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C66D4" w:rsidRPr="00C6146A" w:rsidRDefault="00CC66D4" w:rsidP="00CC66D4">
      <w:pPr>
        <w:pStyle w:val="af2"/>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9"/>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8"/>
  </w:num>
  <w:num w:numId="13">
    <w:abstractNumId w:val="16"/>
  </w:num>
  <w:num w:numId="14">
    <w:abstractNumId w:val="7"/>
  </w:num>
  <w:num w:numId="15">
    <w:abstractNumId w:val="17"/>
  </w:num>
  <w:num w:numId="16">
    <w:abstractNumId w:val="8"/>
  </w:num>
  <w:num w:numId="17">
    <w:abstractNumId w:val="1"/>
  </w:num>
  <w:num w:numId="18">
    <w:abstractNumId w:val="11"/>
  </w:num>
  <w:num w:numId="19">
    <w:abstractNumId w:val="4"/>
  </w:num>
  <w:num w:numId="20">
    <w:abstractNumId w:val="14"/>
  </w:num>
  <w:num w:numId="21">
    <w:abstractNumId w:val="2"/>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C66D4"/>
    <w:rsid w:val="00170D62"/>
    <w:rsid w:val="00475216"/>
    <w:rsid w:val="007F4872"/>
    <w:rsid w:val="00B42B1C"/>
    <w:rsid w:val="00BF03C1"/>
    <w:rsid w:val="00CC66D4"/>
    <w:rsid w:val="00DF137E"/>
    <w:rsid w:val="00FC0A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Simple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872"/>
  </w:style>
  <w:style w:type="paragraph" w:styleId="1">
    <w:name w:val="heading 1"/>
    <w:basedOn w:val="a"/>
    <w:next w:val="a"/>
    <w:link w:val="10"/>
    <w:qFormat/>
    <w:rsid w:val="00CC66D4"/>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2">
    <w:name w:val="heading 2"/>
    <w:basedOn w:val="a"/>
    <w:next w:val="a"/>
    <w:link w:val="20"/>
    <w:qFormat/>
    <w:rsid w:val="00CC66D4"/>
    <w:pPr>
      <w:keepNext/>
      <w:spacing w:after="0" w:line="240" w:lineRule="auto"/>
      <w:jc w:val="both"/>
      <w:outlineLvl w:val="1"/>
    </w:pPr>
    <w:rPr>
      <w:rFonts w:ascii="Arial LatArm" w:eastAsia="Times New Roman" w:hAnsi="Arial LatArm" w:cs="Times New Roman"/>
      <w:b/>
      <w:color w:val="0000FF"/>
      <w:sz w:val="20"/>
      <w:szCs w:val="20"/>
      <w:lang w:val="ru-RU" w:eastAsia="ru-RU" w:bidi="ru-RU"/>
    </w:rPr>
  </w:style>
  <w:style w:type="paragraph" w:styleId="3">
    <w:name w:val="heading 3"/>
    <w:basedOn w:val="a"/>
    <w:next w:val="a"/>
    <w:link w:val="30"/>
    <w:qFormat/>
    <w:rsid w:val="00CC66D4"/>
    <w:pPr>
      <w:keepNext/>
      <w:spacing w:after="0" w:line="360" w:lineRule="auto"/>
      <w:jc w:val="center"/>
      <w:outlineLvl w:val="2"/>
    </w:pPr>
    <w:rPr>
      <w:rFonts w:ascii="Arial LatArm" w:eastAsia="Times New Roman" w:hAnsi="Arial LatArm" w:cs="Times New Roman"/>
      <w:i/>
      <w:sz w:val="20"/>
      <w:szCs w:val="20"/>
      <w:lang w:val="ru-RU" w:eastAsia="ru-RU" w:bidi="ru-RU"/>
    </w:rPr>
  </w:style>
  <w:style w:type="paragraph" w:styleId="4">
    <w:name w:val="heading 4"/>
    <w:basedOn w:val="a"/>
    <w:next w:val="a"/>
    <w:link w:val="40"/>
    <w:qFormat/>
    <w:rsid w:val="00CC66D4"/>
    <w:pPr>
      <w:keepNext/>
      <w:spacing w:after="0" w:line="240" w:lineRule="auto"/>
      <w:outlineLvl w:val="3"/>
    </w:pPr>
    <w:rPr>
      <w:rFonts w:ascii="Arial LatArm" w:eastAsia="Times New Roman" w:hAnsi="Arial LatArm" w:cs="Times New Roman"/>
      <w:i/>
      <w:sz w:val="18"/>
      <w:szCs w:val="20"/>
      <w:lang w:val="ru-RU" w:eastAsia="ru-RU" w:bidi="ru-RU"/>
    </w:rPr>
  </w:style>
  <w:style w:type="paragraph" w:styleId="5">
    <w:name w:val="heading 5"/>
    <w:basedOn w:val="a"/>
    <w:next w:val="a"/>
    <w:link w:val="50"/>
    <w:qFormat/>
    <w:rsid w:val="00CC66D4"/>
    <w:pPr>
      <w:keepNext/>
      <w:spacing w:after="0" w:line="240" w:lineRule="auto"/>
      <w:jc w:val="center"/>
      <w:outlineLvl w:val="4"/>
    </w:pPr>
    <w:rPr>
      <w:rFonts w:ascii="Arial LatArm" w:eastAsia="Times New Roman" w:hAnsi="Arial LatArm" w:cs="Times New Roman"/>
      <w:b/>
      <w:sz w:val="26"/>
      <w:szCs w:val="20"/>
      <w:lang w:val="ru-RU" w:eastAsia="ru-RU" w:bidi="ru-RU"/>
    </w:rPr>
  </w:style>
  <w:style w:type="paragraph" w:styleId="6">
    <w:name w:val="heading 6"/>
    <w:basedOn w:val="a"/>
    <w:next w:val="a"/>
    <w:link w:val="60"/>
    <w:qFormat/>
    <w:rsid w:val="00CC66D4"/>
    <w:pPr>
      <w:keepNext/>
      <w:spacing w:after="0" w:line="240" w:lineRule="auto"/>
      <w:outlineLvl w:val="5"/>
    </w:pPr>
    <w:rPr>
      <w:rFonts w:ascii="Arial LatArm" w:eastAsia="Times New Roman" w:hAnsi="Arial LatArm" w:cs="Times New Roman"/>
      <w:b/>
      <w:color w:val="000000"/>
      <w:szCs w:val="20"/>
      <w:lang w:val="ru-RU" w:eastAsia="ru-RU" w:bidi="ru-RU"/>
    </w:rPr>
  </w:style>
  <w:style w:type="paragraph" w:styleId="7">
    <w:name w:val="heading 7"/>
    <w:basedOn w:val="a"/>
    <w:next w:val="a"/>
    <w:link w:val="70"/>
    <w:qFormat/>
    <w:rsid w:val="00CC66D4"/>
    <w:pPr>
      <w:keepNext/>
      <w:spacing w:after="0" w:line="240" w:lineRule="auto"/>
      <w:ind w:left="-66"/>
      <w:jc w:val="center"/>
      <w:outlineLvl w:val="6"/>
    </w:pPr>
    <w:rPr>
      <w:rFonts w:ascii="Times Armenian" w:eastAsia="Times New Roman" w:hAnsi="Times Armenian" w:cs="Times New Roman"/>
      <w:b/>
      <w:sz w:val="20"/>
      <w:szCs w:val="20"/>
      <w:lang w:val="ru-RU" w:eastAsia="ru-RU" w:bidi="ru-RU"/>
    </w:rPr>
  </w:style>
  <w:style w:type="paragraph" w:styleId="8">
    <w:name w:val="heading 8"/>
    <w:basedOn w:val="a"/>
    <w:next w:val="a"/>
    <w:link w:val="80"/>
    <w:qFormat/>
    <w:rsid w:val="00CC66D4"/>
    <w:pPr>
      <w:keepNext/>
      <w:spacing w:after="0" w:line="240" w:lineRule="auto"/>
      <w:outlineLvl w:val="7"/>
    </w:pPr>
    <w:rPr>
      <w:rFonts w:ascii="Times Armenian" w:eastAsia="Times New Roman" w:hAnsi="Times Armenian" w:cs="Times New Roman"/>
      <w:i/>
      <w:sz w:val="20"/>
      <w:szCs w:val="20"/>
      <w:lang w:val="ru-RU" w:eastAsia="ru-RU" w:bidi="ru-RU"/>
    </w:rPr>
  </w:style>
  <w:style w:type="paragraph" w:styleId="9">
    <w:name w:val="heading 9"/>
    <w:basedOn w:val="a"/>
    <w:next w:val="a"/>
    <w:link w:val="90"/>
    <w:qFormat/>
    <w:rsid w:val="00CC66D4"/>
    <w:pPr>
      <w:keepNext/>
      <w:spacing w:after="0" w:line="240" w:lineRule="auto"/>
      <w:jc w:val="center"/>
      <w:outlineLvl w:val="8"/>
    </w:pPr>
    <w:rPr>
      <w:rFonts w:ascii="Times Armenian" w:eastAsia="Times New Roman" w:hAnsi="Times Armenian" w:cs="Times New Roman"/>
      <w:b/>
      <w:color w:val="000000"/>
      <w:szCs w:val="20"/>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66D4"/>
    <w:rPr>
      <w:rFonts w:ascii="Arial Armenian" w:eastAsia="Times New Roman" w:hAnsi="Arial Armenian" w:cs="Times New Roman"/>
      <w:sz w:val="28"/>
      <w:szCs w:val="20"/>
      <w:lang w:val="ru-RU" w:eastAsia="ru-RU" w:bidi="ru-RU"/>
    </w:rPr>
  </w:style>
  <w:style w:type="character" w:customStyle="1" w:styleId="20">
    <w:name w:val="Заголовок 2 Знак"/>
    <w:basedOn w:val="a0"/>
    <w:link w:val="2"/>
    <w:rsid w:val="00CC66D4"/>
    <w:rPr>
      <w:rFonts w:ascii="Arial LatArm" w:eastAsia="Times New Roman" w:hAnsi="Arial LatArm" w:cs="Times New Roman"/>
      <w:b/>
      <w:color w:val="0000FF"/>
      <w:sz w:val="20"/>
      <w:szCs w:val="20"/>
      <w:lang w:val="ru-RU" w:eastAsia="ru-RU" w:bidi="ru-RU"/>
    </w:rPr>
  </w:style>
  <w:style w:type="character" w:customStyle="1" w:styleId="30">
    <w:name w:val="Заголовок 3 Знак"/>
    <w:basedOn w:val="a0"/>
    <w:link w:val="3"/>
    <w:rsid w:val="00CC66D4"/>
    <w:rPr>
      <w:rFonts w:ascii="Arial LatArm" w:eastAsia="Times New Roman" w:hAnsi="Arial LatArm" w:cs="Times New Roman"/>
      <w:i/>
      <w:sz w:val="20"/>
      <w:szCs w:val="20"/>
      <w:lang w:val="ru-RU" w:eastAsia="ru-RU" w:bidi="ru-RU"/>
    </w:rPr>
  </w:style>
  <w:style w:type="character" w:customStyle="1" w:styleId="40">
    <w:name w:val="Заголовок 4 Знак"/>
    <w:basedOn w:val="a0"/>
    <w:link w:val="4"/>
    <w:rsid w:val="00CC66D4"/>
    <w:rPr>
      <w:rFonts w:ascii="Arial LatArm" w:eastAsia="Times New Roman" w:hAnsi="Arial LatArm" w:cs="Times New Roman"/>
      <w:i/>
      <w:sz w:val="18"/>
      <w:szCs w:val="20"/>
      <w:lang w:val="ru-RU" w:eastAsia="ru-RU" w:bidi="ru-RU"/>
    </w:rPr>
  </w:style>
  <w:style w:type="character" w:customStyle="1" w:styleId="50">
    <w:name w:val="Заголовок 5 Знак"/>
    <w:basedOn w:val="a0"/>
    <w:link w:val="5"/>
    <w:rsid w:val="00CC66D4"/>
    <w:rPr>
      <w:rFonts w:ascii="Arial LatArm" w:eastAsia="Times New Roman" w:hAnsi="Arial LatArm" w:cs="Times New Roman"/>
      <w:b/>
      <w:sz w:val="26"/>
      <w:szCs w:val="20"/>
      <w:lang w:val="ru-RU" w:eastAsia="ru-RU" w:bidi="ru-RU"/>
    </w:rPr>
  </w:style>
  <w:style w:type="character" w:customStyle="1" w:styleId="60">
    <w:name w:val="Заголовок 6 Знак"/>
    <w:basedOn w:val="a0"/>
    <w:link w:val="6"/>
    <w:rsid w:val="00CC66D4"/>
    <w:rPr>
      <w:rFonts w:ascii="Arial LatArm" w:eastAsia="Times New Roman" w:hAnsi="Arial LatArm" w:cs="Times New Roman"/>
      <w:b/>
      <w:color w:val="000000"/>
      <w:szCs w:val="20"/>
      <w:lang w:val="ru-RU" w:eastAsia="ru-RU" w:bidi="ru-RU"/>
    </w:rPr>
  </w:style>
  <w:style w:type="character" w:customStyle="1" w:styleId="70">
    <w:name w:val="Заголовок 7 Знак"/>
    <w:basedOn w:val="a0"/>
    <w:link w:val="7"/>
    <w:rsid w:val="00CC66D4"/>
    <w:rPr>
      <w:rFonts w:ascii="Times Armenian" w:eastAsia="Times New Roman" w:hAnsi="Times Armenian" w:cs="Times New Roman"/>
      <w:b/>
      <w:sz w:val="20"/>
      <w:szCs w:val="20"/>
      <w:lang w:val="ru-RU" w:eastAsia="ru-RU" w:bidi="ru-RU"/>
    </w:rPr>
  </w:style>
  <w:style w:type="character" w:customStyle="1" w:styleId="80">
    <w:name w:val="Заголовок 8 Знак"/>
    <w:basedOn w:val="a0"/>
    <w:link w:val="8"/>
    <w:rsid w:val="00CC66D4"/>
    <w:rPr>
      <w:rFonts w:ascii="Times Armenian" w:eastAsia="Times New Roman" w:hAnsi="Times Armenian" w:cs="Times New Roman"/>
      <w:i/>
      <w:sz w:val="20"/>
      <w:szCs w:val="20"/>
      <w:lang w:val="ru-RU" w:eastAsia="ru-RU" w:bidi="ru-RU"/>
    </w:rPr>
  </w:style>
  <w:style w:type="character" w:customStyle="1" w:styleId="90">
    <w:name w:val="Заголовок 9 Знак"/>
    <w:basedOn w:val="a0"/>
    <w:link w:val="9"/>
    <w:rsid w:val="00CC66D4"/>
    <w:rPr>
      <w:rFonts w:ascii="Times Armenian" w:eastAsia="Times New Roman" w:hAnsi="Times Armenian" w:cs="Times New Roman"/>
      <w:b/>
      <w:color w:val="000000"/>
      <w:szCs w:val="20"/>
      <w:lang w:val="ru-RU" w:eastAsia="ru-RU" w:bidi="ru-RU"/>
    </w:rPr>
  </w:style>
  <w:style w:type="paragraph" w:styleId="a3">
    <w:name w:val="Body Text Indent"/>
    <w:aliases w:val=" Char, Char Char Char Char,Char Char Char Char"/>
    <w:basedOn w:val="a"/>
    <w:link w:val="a4"/>
    <w:rsid w:val="00CC66D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
    <w:basedOn w:val="a0"/>
    <w:link w:val="a3"/>
    <w:rsid w:val="00CC66D4"/>
    <w:rPr>
      <w:rFonts w:ascii="Arial LatArm" w:eastAsia="Times New Roman" w:hAnsi="Arial LatArm" w:cs="Times New Roman"/>
      <w:i/>
      <w:sz w:val="20"/>
      <w:szCs w:val="20"/>
      <w:lang w:val="ru-RU" w:eastAsia="ru-RU" w:bidi="ru-RU"/>
    </w:rPr>
  </w:style>
  <w:style w:type="paragraph" w:styleId="a5">
    <w:name w:val="footer"/>
    <w:basedOn w:val="a"/>
    <w:link w:val="a6"/>
    <w:uiPriority w:val="99"/>
    <w:rsid w:val="00CC66D4"/>
    <w:pPr>
      <w:tabs>
        <w:tab w:val="center" w:pos="4320"/>
        <w:tab w:val="right" w:pos="8640"/>
      </w:tabs>
      <w:spacing w:after="0" w:line="240" w:lineRule="auto"/>
    </w:pPr>
    <w:rPr>
      <w:rFonts w:ascii="Times New Roman" w:eastAsia="Times New Roman" w:hAnsi="Times New Roman" w:cs="Times New Roman"/>
      <w:sz w:val="20"/>
      <w:szCs w:val="20"/>
      <w:lang w:val="ru-RU" w:eastAsia="ru-RU" w:bidi="ru-RU"/>
    </w:rPr>
  </w:style>
  <w:style w:type="character" w:customStyle="1" w:styleId="a6">
    <w:name w:val="Нижний колонтитул Знак"/>
    <w:basedOn w:val="a0"/>
    <w:link w:val="a5"/>
    <w:uiPriority w:val="99"/>
    <w:rsid w:val="00CC66D4"/>
    <w:rPr>
      <w:rFonts w:ascii="Times New Roman" w:eastAsia="Times New Roman" w:hAnsi="Times New Roman" w:cs="Times New Roman"/>
      <w:sz w:val="20"/>
      <w:szCs w:val="20"/>
      <w:lang w:val="ru-RU" w:eastAsia="ru-RU" w:bidi="ru-RU"/>
    </w:rPr>
  </w:style>
  <w:style w:type="paragraph" w:styleId="31">
    <w:name w:val="Body Text Indent 3"/>
    <w:basedOn w:val="a"/>
    <w:link w:val="32"/>
    <w:rsid w:val="00CC66D4"/>
    <w:pPr>
      <w:spacing w:after="0" w:line="360" w:lineRule="auto"/>
      <w:ind w:firstLine="567"/>
      <w:jc w:val="both"/>
    </w:pPr>
    <w:rPr>
      <w:rFonts w:ascii="Times Armenian" w:eastAsia="Times New Roman" w:hAnsi="Times Armenian" w:cs="Times New Roman"/>
      <w:sz w:val="20"/>
      <w:szCs w:val="20"/>
      <w:lang w:val="ru-RU" w:eastAsia="ru-RU" w:bidi="ru-RU"/>
    </w:rPr>
  </w:style>
  <w:style w:type="character" w:customStyle="1" w:styleId="32">
    <w:name w:val="Основной текст с отступом 3 Знак"/>
    <w:basedOn w:val="a0"/>
    <w:link w:val="31"/>
    <w:rsid w:val="00CC66D4"/>
    <w:rPr>
      <w:rFonts w:ascii="Times Armenian" w:eastAsia="Times New Roman" w:hAnsi="Times Armenian" w:cs="Times New Roman"/>
      <w:sz w:val="20"/>
      <w:szCs w:val="20"/>
      <w:lang w:val="ru-RU" w:eastAsia="ru-RU" w:bidi="ru-RU"/>
    </w:rPr>
  </w:style>
  <w:style w:type="paragraph" w:styleId="21">
    <w:name w:val="Body Text 2"/>
    <w:basedOn w:val="a"/>
    <w:link w:val="22"/>
    <w:rsid w:val="00CC66D4"/>
    <w:pPr>
      <w:tabs>
        <w:tab w:val="left" w:pos="720"/>
      </w:tabs>
      <w:spacing w:after="0" w:line="360" w:lineRule="auto"/>
    </w:pPr>
    <w:rPr>
      <w:rFonts w:ascii="Arial LatArm" w:eastAsia="Times New Roman" w:hAnsi="Arial LatArm" w:cs="Times New Roman"/>
      <w:sz w:val="20"/>
      <w:szCs w:val="20"/>
      <w:lang w:val="ru-RU" w:eastAsia="ru-RU" w:bidi="ru-RU"/>
    </w:rPr>
  </w:style>
  <w:style w:type="character" w:customStyle="1" w:styleId="22">
    <w:name w:val="Основной текст 2 Знак"/>
    <w:basedOn w:val="a0"/>
    <w:link w:val="21"/>
    <w:rsid w:val="00CC66D4"/>
    <w:rPr>
      <w:rFonts w:ascii="Arial LatArm" w:eastAsia="Times New Roman" w:hAnsi="Arial LatArm" w:cs="Times New Roman"/>
      <w:sz w:val="20"/>
      <w:szCs w:val="20"/>
      <w:lang w:val="ru-RU" w:eastAsia="ru-RU" w:bidi="ru-RU"/>
    </w:rPr>
  </w:style>
  <w:style w:type="paragraph" w:styleId="23">
    <w:name w:val="Body Text Indent 2"/>
    <w:basedOn w:val="a"/>
    <w:link w:val="24"/>
    <w:rsid w:val="00CC66D4"/>
    <w:pPr>
      <w:spacing w:after="0" w:line="360" w:lineRule="auto"/>
      <w:ind w:firstLine="540"/>
      <w:jc w:val="both"/>
    </w:pPr>
    <w:rPr>
      <w:rFonts w:ascii="Baltica" w:eastAsia="Times New Roman" w:hAnsi="Baltica" w:cs="Times New Roman"/>
      <w:sz w:val="20"/>
      <w:szCs w:val="20"/>
      <w:lang w:val="ru-RU" w:eastAsia="ru-RU" w:bidi="ru-RU"/>
    </w:rPr>
  </w:style>
  <w:style w:type="character" w:customStyle="1" w:styleId="24">
    <w:name w:val="Основной текст с отступом 2 Знак"/>
    <w:basedOn w:val="a0"/>
    <w:link w:val="23"/>
    <w:rsid w:val="00CC66D4"/>
    <w:rPr>
      <w:rFonts w:ascii="Baltica" w:eastAsia="Times New Roman" w:hAnsi="Baltica" w:cs="Times New Roman"/>
      <w:sz w:val="20"/>
      <w:szCs w:val="20"/>
      <w:lang w:val="ru-RU" w:eastAsia="ru-RU" w:bidi="ru-RU"/>
    </w:rPr>
  </w:style>
  <w:style w:type="paragraph" w:customStyle="1" w:styleId="Char">
    <w:name w:val="Char"/>
    <w:basedOn w:val="a"/>
    <w:semiHidden/>
    <w:rsid w:val="00CC66D4"/>
    <w:pPr>
      <w:spacing w:after="160" w:line="360" w:lineRule="auto"/>
      <w:ind w:firstLine="709"/>
      <w:jc w:val="both"/>
    </w:pPr>
    <w:rPr>
      <w:rFonts w:ascii="Arial AMU" w:eastAsia="Times New Roman" w:hAnsi="Arial AMU" w:cs="Arial"/>
      <w:szCs w:val="20"/>
      <w:lang w:val="ru-RU" w:eastAsia="ru-RU" w:bidi="ru-RU"/>
    </w:rPr>
  </w:style>
  <w:style w:type="paragraph" w:customStyle="1" w:styleId="Default">
    <w:name w:val="Default"/>
    <w:rsid w:val="00CC66D4"/>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a7">
    <w:name w:val="Balloon Text"/>
    <w:basedOn w:val="a"/>
    <w:link w:val="a8"/>
    <w:rsid w:val="00CC66D4"/>
    <w:pPr>
      <w:spacing w:after="0" w:line="240" w:lineRule="auto"/>
    </w:pPr>
    <w:rPr>
      <w:rFonts w:ascii="Tahoma" w:eastAsia="Times New Roman" w:hAnsi="Tahoma" w:cs="Times New Roman"/>
      <w:sz w:val="16"/>
      <w:szCs w:val="16"/>
      <w:lang w:val="ru-RU" w:eastAsia="ru-RU" w:bidi="ru-RU"/>
    </w:rPr>
  </w:style>
  <w:style w:type="character" w:customStyle="1" w:styleId="a8">
    <w:name w:val="Текст выноски Знак"/>
    <w:basedOn w:val="a0"/>
    <w:link w:val="a7"/>
    <w:rsid w:val="00CC66D4"/>
    <w:rPr>
      <w:rFonts w:ascii="Tahoma" w:eastAsia="Times New Roman" w:hAnsi="Tahoma" w:cs="Times New Roman"/>
      <w:sz w:val="16"/>
      <w:szCs w:val="16"/>
      <w:lang w:val="ru-RU" w:eastAsia="ru-RU" w:bidi="ru-RU"/>
    </w:rPr>
  </w:style>
  <w:style w:type="character" w:styleId="a9">
    <w:name w:val="Hyperlink"/>
    <w:rsid w:val="00CC66D4"/>
    <w:rPr>
      <w:color w:val="0000FF"/>
      <w:u w:val="single"/>
    </w:rPr>
  </w:style>
  <w:style w:type="character" w:customStyle="1" w:styleId="CharChar1">
    <w:name w:val="Char Char1"/>
    <w:locked/>
    <w:rsid w:val="00CC66D4"/>
    <w:rPr>
      <w:rFonts w:ascii="Arial LatArm" w:hAnsi="Arial LatArm"/>
      <w:i/>
      <w:lang w:val="ru-RU" w:eastAsia="ru-RU" w:bidi="ru-RU"/>
    </w:rPr>
  </w:style>
  <w:style w:type="paragraph" w:styleId="aa">
    <w:name w:val="Body Text"/>
    <w:basedOn w:val="a"/>
    <w:link w:val="ab"/>
    <w:rsid w:val="00CC66D4"/>
    <w:pPr>
      <w:spacing w:after="120" w:line="240" w:lineRule="auto"/>
    </w:pPr>
    <w:rPr>
      <w:rFonts w:ascii="Times New Roman" w:eastAsia="Times New Roman" w:hAnsi="Times New Roman" w:cs="Times New Roman"/>
      <w:sz w:val="24"/>
      <w:szCs w:val="24"/>
      <w:lang w:val="ru-RU" w:eastAsia="ru-RU" w:bidi="ru-RU"/>
    </w:rPr>
  </w:style>
  <w:style w:type="character" w:customStyle="1" w:styleId="ab">
    <w:name w:val="Основной текст Знак"/>
    <w:basedOn w:val="a0"/>
    <w:link w:val="aa"/>
    <w:rsid w:val="00CC66D4"/>
    <w:rPr>
      <w:rFonts w:ascii="Times New Roman" w:eastAsia="Times New Roman" w:hAnsi="Times New Roman" w:cs="Times New Roman"/>
      <w:sz w:val="24"/>
      <w:szCs w:val="24"/>
      <w:lang w:val="ru-RU" w:eastAsia="ru-RU" w:bidi="ru-RU"/>
    </w:rPr>
  </w:style>
  <w:style w:type="paragraph" w:styleId="11">
    <w:name w:val="index 1"/>
    <w:basedOn w:val="a"/>
    <w:next w:val="a"/>
    <w:autoRedefine/>
    <w:semiHidden/>
    <w:rsid w:val="00CC66D4"/>
    <w:pPr>
      <w:spacing w:after="0" w:line="240" w:lineRule="auto"/>
      <w:ind w:left="240" w:hanging="240"/>
    </w:pPr>
    <w:rPr>
      <w:rFonts w:ascii="Times New Roman" w:eastAsia="Times New Roman" w:hAnsi="Times New Roman" w:cs="Times New Roman"/>
      <w:sz w:val="24"/>
      <w:szCs w:val="24"/>
      <w:lang w:val="ru-RU" w:eastAsia="ru-RU" w:bidi="ru-RU"/>
    </w:rPr>
  </w:style>
  <w:style w:type="paragraph" w:styleId="ac">
    <w:name w:val="index heading"/>
    <w:basedOn w:val="a"/>
    <w:next w:val="11"/>
    <w:semiHidden/>
    <w:rsid w:val="00CC66D4"/>
    <w:pPr>
      <w:spacing w:after="0" w:line="240" w:lineRule="auto"/>
    </w:pPr>
    <w:rPr>
      <w:rFonts w:ascii="Times New Roman" w:eastAsia="Times New Roman" w:hAnsi="Times New Roman" w:cs="Times New Roman"/>
      <w:sz w:val="20"/>
      <w:szCs w:val="20"/>
      <w:lang w:val="ru-RU" w:eastAsia="ru-RU" w:bidi="ru-RU"/>
    </w:rPr>
  </w:style>
  <w:style w:type="paragraph" w:styleId="ad">
    <w:name w:val="header"/>
    <w:basedOn w:val="a"/>
    <w:link w:val="ae"/>
    <w:rsid w:val="00CC66D4"/>
    <w:pPr>
      <w:tabs>
        <w:tab w:val="center" w:pos="4153"/>
        <w:tab w:val="right" w:pos="8306"/>
      </w:tabs>
      <w:spacing w:after="0" w:line="240" w:lineRule="auto"/>
    </w:pPr>
    <w:rPr>
      <w:rFonts w:ascii="Times New Roman" w:eastAsia="Times New Roman" w:hAnsi="Times New Roman" w:cs="Times New Roman"/>
      <w:sz w:val="20"/>
      <w:szCs w:val="20"/>
      <w:lang w:val="ru-RU" w:eastAsia="ru-RU" w:bidi="ru-RU"/>
    </w:rPr>
  </w:style>
  <w:style w:type="character" w:customStyle="1" w:styleId="ae">
    <w:name w:val="Верхний колонтитул Знак"/>
    <w:basedOn w:val="a0"/>
    <w:link w:val="ad"/>
    <w:rsid w:val="00CC66D4"/>
    <w:rPr>
      <w:rFonts w:ascii="Times New Roman" w:eastAsia="Times New Roman" w:hAnsi="Times New Roman" w:cs="Times New Roman"/>
      <w:sz w:val="20"/>
      <w:szCs w:val="20"/>
      <w:lang w:val="ru-RU" w:eastAsia="ru-RU" w:bidi="ru-RU"/>
    </w:rPr>
  </w:style>
  <w:style w:type="paragraph" w:styleId="33">
    <w:name w:val="Body Text 3"/>
    <w:basedOn w:val="a"/>
    <w:link w:val="34"/>
    <w:rsid w:val="00CC66D4"/>
    <w:pPr>
      <w:spacing w:after="0" w:line="240" w:lineRule="auto"/>
      <w:jc w:val="both"/>
    </w:pPr>
    <w:rPr>
      <w:rFonts w:ascii="Arial LatArm" w:eastAsia="Times New Roman" w:hAnsi="Arial LatArm" w:cs="Times New Roman"/>
      <w:sz w:val="20"/>
      <w:szCs w:val="20"/>
      <w:lang w:val="ru-RU" w:eastAsia="ru-RU" w:bidi="ru-RU"/>
    </w:rPr>
  </w:style>
  <w:style w:type="character" w:customStyle="1" w:styleId="34">
    <w:name w:val="Основной текст 3 Знак"/>
    <w:basedOn w:val="a0"/>
    <w:link w:val="33"/>
    <w:rsid w:val="00CC66D4"/>
    <w:rPr>
      <w:rFonts w:ascii="Arial LatArm" w:eastAsia="Times New Roman" w:hAnsi="Arial LatArm" w:cs="Times New Roman"/>
      <w:sz w:val="20"/>
      <w:szCs w:val="20"/>
      <w:lang w:val="ru-RU" w:eastAsia="ru-RU" w:bidi="ru-RU"/>
    </w:rPr>
  </w:style>
  <w:style w:type="paragraph" w:styleId="af">
    <w:name w:val="Title"/>
    <w:basedOn w:val="a"/>
    <w:link w:val="af0"/>
    <w:qFormat/>
    <w:rsid w:val="00CC66D4"/>
    <w:pPr>
      <w:spacing w:after="0" w:line="240" w:lineRule="auto"/>
      <w:jc w:val="center"/>
    </w:pPr>
    <w:rPr>
      <w:rFonts w:ascii="Arial Armenian" w:eastAsia="Times New Roman" w:hAnsi="Arial Armenian" w:cs="Times New Roman"/>
      <w:sz w:val="24"/>
      <w:szCs w:val="20"/>
      <w:lang w:val="ru-RU" w:eastAsia="ru-RU" w:bidi="ru-RU"/>
    </w:rPr>
  </w:style>
  <w:style w:type="character" w:customStyle="1" w:styleId="af0">
    <w:name w:val="Название Знак"/>
    <w:basedOn w:val="a0"/>
    <w:link w:val="af"/>
    <w:rsid w:val="00CC66D4"/>
    <w:rPr>
      <w:rFonts w:ascii="Arial Armenian" w:eastAsia="Times New Roman" w:hAnsi="Arial Armenian" w:cs="Times New Roman"/>
      <w:sz w:val="24"/>
      <w:szCs w:val="20"/>
      <w:lang w:val="ru-RU" w:eastAsia="ru-RU" w:bidi="ru-RU"/>
    </w:rPr>
  </w:style>
  <w:style w:type="character" w:styleId="af1">
    <w:name w:val="page number"/>
    <w:basedOn w:val="a0"/>
    <w:rsid w:val="00CC66D4"/>
  </w:style>
  <w:style w:type="paragraph" w:styleId="af2">
    <w:name w:val="footnote text"/>
    <w:basedOn w:val="a"/>
    <w:link w:val="af3"/>
    <w:semiHidden/>
    <w:rsid w:val="00CC66D4"/>
    <w:pPr>
      <w:spacing w:after="0" w:line="240" w:lineRule="auto"/>
    </w:pPr>
    <w:rPr>
      <w:rFonts w:ascii="Times Armenian" w:eastAsia="Times New Roman" w:hAnsi="Times Armenian" w:cs="Times New Roman"/>
      <w:sz w:val="20"/>
      <w:szCs w:val="20"/>
      <w:lang w:val="ru-RU" w:eastAsia="ru-RU" w:bidi="ru-RU"/>
    </w:rPr>
  </w:style>
  <w:style w:type="character" w:customStyle="1" w:styleId="af3">
    <w:name w:val="Текст сноски Знак"/>
    <w:basedOn w:val="a0"/>
    <w:link w:val="af2"/>
    <w:semiHidden/>
    <w:rsid w:val="00CC66D4"/>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a"/>
    <w:rsid w:val="00CC66D4"/>
    <w:pPr>
      <w:spacing w:after="160" w:line="240" w:lineRule="exact"/>
    </w:pPr>
    <w:rPr>
      <w:rFonts w:ascii="Arial" w:eastAsia="Times New Roman" w:hAnsi="Arial" w:cs="Arial"/>
      <w:sz w:val="20"/>
      <w:szCs w:val="20"/>
      <w:lang w:val="ru-RU" w:eastAsia="ru-RU" w:bidi="ru-RU"/>
    </w:rPr>
  </w:style>
  <w:style w:type="paragraph" w:customStyle="1" w:styleId="norm">
    <w:name w:val="norm"/>
    <w:basedOn w:val="a"/>
    <w:rsid w:val="00CC66D4"/>
    <w:pPr>
      <w:spacing w:after="0" w:line="480" w:lineRule="auto"/>
      <w:ind w:firstLine="709"/>
      <w:jc w:val="both"/>
    </w:pPr>
    <w:rPr>
      <w:rFonts w:ascii="Arial Armenian" w:eastAsia="Times New Roman" w:hAnsi="Arial Armenian" w:cs="Times New Roman"/>
      <w:szCs w:val="20"/>
      <w:lang w:val="ru-RU" w:eastAsia="ru-RU" w:bidi="ru-RU"/>
    </w:rPr>
  </w:style>
  <w:style w:type="character" w:customStyle="1" w:styleId="normChar">
    <w:name w:val="norm Char"/>
    <w:locked/>
    <w:rsid w:val="00CC66D4"/>
    <w:rPr>
      <w:rFonts w:ascii="Arial Armenian" w:hAnsi="Arial Armenian"/>
      <w:sz w:val="22"/>
      <w:lang w:val="ru-RU" w:eastAsia="ru-RU" w:bidi="ru-RU"/>
    </w:rPr>
  </w:style>
  <w:style w:type="character" w:customStyle="1" w:styleId="CharCharChar">
    <w:name w:val="Char Char Char"/>
    <w:rsid w:val="00CC66D4"/>
    <w:rPr>
      <w:rFonts w:ascii="Arial LatArm" w:hAnsi="Arial LatArm"/>
      <w:sz w:val="24"/>
      <w:lang w:eastAsia="ru-RU"/>
    </w:rPr>
  </w:style>
  <w:style w:type="paragraph" w:styleId="af4">
    <w:name w:val="Normal (Web)"/>
    <w:basedOn w:val="a"/>
    <w:uiPriority w:val="99"/>
    <w:rsid w:val="00CC66D4"/>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styleId="af5">
    <w:name w:val="Strong"/>
    <w:qFormat/>
    <w:rsid w:val="00CC66D4"/>
    <w:rPr>
      <w:b/>
      <w:bCs/>
    </w:rPr>
  </w:style>
  <w:style w:type="character" w:styleId="af6">
    <w:name w:val="footnote reference"/>
    <w:semiHidden/>
    <w:rsid w:val="00CC66D4"/>
    <w:rPr>
      <w:vertAlign w:val="superscript"/>
    </w:rPr>
  </w:style>
  <w:style w:type="character" w:customStyle="1" w:styleId="CharChar22">
    <w:name w:val="Char Char22"/>
    <w:rsid w:val="00CC66D4"/>
    <w:rPr>
      <w:rFonts w:ascii="Arial Armenian" w:hAnsi="Arial Armenian"/>
      <w:sz w:val="28"/>
      <w:lang w:val="ru-RU"/>
    </w:rPr>
  </w:style>
  <w:style w:type="character" w:customStyle="1" w:styleId="CharChar20">
    <w:name w:val="Char Char20"/>
    <w:rsid w:val="00CC66D4"/>
    <w:rPr>
      <w:rFonts w:ascii="Times LatArm" w:hAnsi="Times LatArm"/>
      <w:b/>
      <w:sz w:val="28"/>
      <w:lang w:val="ru-RU"/>
    </w:rPr>
  </w:style>
  <w:style w:type="character" w:customStyle="1" w:styleId="CharChar16">
    <w:name w:val="Char Char16"/>
    <w:rsid w:val="00CC66D4"/>
    <w:rPr>
      <w:rFonts w:ascii="Times Armenian" w:hAnsi="Times Armenian"/>
      <w:b/>
      <w:lang w:val="ru-RU"/>
    </w:rPr>
  </w:style>
  <w:style w:type="character" w:customStyle="1" w:styleId="CharChar15">
    <w:name w:val="Char Char15"/>
    <w:rsid w:val="00CC66D4"/>
    <w:rPr>
      <w:rFonts w:ascii="Times Armenian" w:hAnsi="Times Armenian"/>
      <w:i/>
      <w:lang w:val="ru-RU"/>
    </w:rPr>
  </w:style>
  <w:style w:type="character" w:customStyle="1" w:styleId="CharChar13">
    <w:name w:val="Char Char13"/>
    <w:rsid w:val="00CC66D4"/>
    <w:rPr>
      <w:rFonts w:ascii="Arial Armenian" w:hAnsi="Arial Armenian"/>
      <w:lang w:val="ru-RU"/>
    </w:rPr>
  </w:style>
  <w:style w:type="character" w:styleId="af7">
    <w:name w:val="annotation reference"/>
    <w:semiHidden/>
    <w:rsid w:val="00CC66D4"/>
    <w:rPr>
      <w:sz w:val="16"/>
      <w:szCs w:val="16"/>
    </w:rPr>
  </w:style>
  <w:style w:type="paragraph" w:styleId="af8">
    <w:name w:val="annotation text"/>
    <w:basedOn w:val="a"/>
    <w:link w:val="af9"/>
    <w:semiHidden/>
    <w:rsid w:val="00CC66D4"/>
    <w:pPr>
      <w:spacing w:after="0" w:line="240" w:lineRule="auto"/>
    </w:pPr>
    <w:rPr>
      <w:rFonts w:ascii="Times Armenian" w:eastAsia="Times New Roman" w:hAnsi="Times Armenian" w:cs="Times New Roman"/>
      <w:sz w:val="20"/>
      <w:szCs w:val="20"/>
      <w:lang w:val="ru-RU" w:eastAsia="ru-RU" w:bidi="ru-RU"/>
    </w:rPr>
  </w:style>
  <w:style w:type="character" w:customStyle="1" w:styleId="af9">
    <w:name w:val="Текст примечания Знак"/>
    <w:basedOn w:val="a0"/>
    <w:link w:val="af8"/>
    <w:semiHidden/>
    <w:rsid w:val="00CC66D4"/>
    <w:rPr>
      <w:rFonts w:ascii="Times Armenian" w:eastAsia="Times New Roman" w:hAnsi="Times Armenian" w:cs="Times New Roman"/>
      <w:sz w:val="20"/>
      <w:szCs w:val="20"/>
      <w:lang w:val="ru-RU" w:eastAsia="ru-RU" w:bidi="ru-RU"/>
    </w:rPr>
  </w:style>
  <w:style w:type="paragraph" w:styleId="afa">
    <w:name w:val="annotation subject"/>
    <w:basedOn w:val="af8"/>
    <w:next w:val="af8"/>
    <w:link w:val="afb"/>
    <w:semiHidden/>
    <w:rsid w:val="00CC66D4"/>
    <w:rPr>
      <w:b/>
      <w:bCs/>
    </w:rPr>
  </w:style>
  <w:style w:type="character" w:customStyle="1" w:styleId="afb">
    <w:name w:val="Тема примечания Знак"/>
    <w:basedOn w:val="af9"/>
    <w:link w:val="afa"/>
    <w:semiHidden/>
    <w:rsid w:val="00CC66D4"/>
    <w:rPr>
      <w:b/>
      <w:bCs/>
    </w:rPr>
  </w:style>
  <w:style w:type="paragraph" w:styleId="afc">
    <w:name w:val="endnote text"/>
    <w:basedOn w:val="a"/>
    <w:link w:val="afd"/>
    <w:semiHidden/>
    <w:rsid w:val="00CC66D4"/>
    <w:pPr>
      <w:spacing w:after="0" w:line="240" w:lineRule="auto"/>
    </w:pPr>
    <w:rPr>
      <w:rFonts w:ascii="Times Armenian" w:eastAsia="Times New Roman" w:hAnsi="Times Armenian" w:cs="Times New Roman"/>
      <w:sz w:val="20"/>
      <w:szCs w:val="20"/>
      <w:lang w:val="ru-RU" w:eastAsia="ru-RU" w:bidi="ru-RU"/>
    </w:rPr>
  </w:style>
  <w:style w:type="character" w:customStyle="1" w:styleId="afd">
    <w:name w:val="Текст концевой сноски Знак"/>
    <w:basedOn w:val="a0"/>
    <w:link w:val="afc"/>
    <w:semiHidden/>
    <w:rsid w:val="00CC66D4"/>
    <w:rPr>
      <w:rFonts w:ascii="Times Armenian" w:eastAsia="Times New Roman" w:hAnsi="Times Armenian" w:cs="Times New Roman"/>
      <w:sz w:val="20"/>
      <w:szCs w:val="20"/>
      <w:lang w:val="ru-RU" w:eastAsia="ru-RU" w:bidi="ru-RU"/>
    </w:rPr>
  </w:style>
  <w:style w:type="character" w:styleId="afe">
    <w:name w:val="endnote reference"/>
    <w:semiHidden/>
    <w:rsid w:val="00CC66D4"/>
    <w:rPr>
      <w:vertAlign w:val="superscript"/>
    </w:rPr>
  </w:style>
  <w:style w:type="paragraph" w:styleId="aff">
    <w:name w:val="Document Map"/>
    <w:basedOn w:val="a"/>
    <w:link w:val="aff0"/>
    <w:semiHidden/>
    <w:rsid w:val="00CC66D4"/>
    <w:pPr>
      <w:shd w:val="clear" w:color="auto" w:fill="000080"/>
      <w:spacing w:after="0" w:line="240" w:lineRule="auto"/>
    </w:pPr>
    <w:rPr>
      <w:rFonts w:ascii="Tahoma" w:eastAsia="Times New Roman" w:hAnsi="Tahoma" w:cs="Tahoma"/>
      <w:sz w:val="20"/>
      <w:szCs w:val="20"/>
      <w:lang w:val="ru-RU" w:eastAsia="ru-RU" w:bidi="ru-RU"/>
    </w:rPr>
  </w:style>
  <w:style w:type="character" w:customStyle="1" w:styleId="aff0">
    <w:name w:val="Схема документа Знак"/>
    <w:basedOn w:val="a0"/>
    <w:link w:val="aff"/>
    <w:semiHidden/>
    <w:rsid w:val="00CC66D4"/>
    <w:rPr>
      <w:rFonts w:ascii="Tahoma" w:eastAsia="Times New Roman" w:hAnsi="Tahoma" w:cs="Tahoma"/>
      <w:sz w:val="20"/>
      <w:szCs w:val="20"/>
      <w:shd w:val="clear" w:color="auto" w:fill="000080"/>
      <w:lang w:val="ru-RU" w:eastAsia="ru-RU" w:bidi="ru-RU"/>
    </w:rPr>
  </w:style>
  <w:style w:type="paragraph" w:styleId="aff1">
    <w:name w:val="Revision"/>
    <w:hidden/>
    <w:semiHidden/>
    <w:rsid w:val="00CC66D4"/>
    <w:pPr>
      <w:spacing w:after="0" w:line="240" w:lineRule="auto"/>
    </w:pPr>
    <w:rPr>
      <w:rFonts w:ascii="Times Armenian" w:eastAsia="Times New Roman" w:hAnsi="Times Armenian" w:cs="Times New Roman"/>
      <w:sz w:val="24"/>
      <w:szCs w:val="20"/>
      <w:lang w:val="ru-RU" w:eastAsia="ru-RU" w:bidi="ru-RU"/>
    </w:rPr>
  </w:style>
  <w:style w:type="table" w:styleId="aff2">
    <w:name w:val="Table Grid"/>
    <w:basedOn w:val="a1"/>
    <w:rsid w:val="00CC66D4"/>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C66D4"/>
    <w:pPr>
      <w:spacing w:after="160" w:line="240" w:lineRule="exact"/>
    </w:pPr>
    <w:rPr>
      <w:rFonts w:ascii="Verdana" w:eastAsia="Times New Roman" w:hAnsi="Verdana" w:cs="Times New Roman"/>
      <w:sz w:val="20"/>
      <w:szCs w:val="20"/>
      <w:lang w:val="ru-RU" w:eastAsia="ru-RU" w:bidi="ru-RU"/>
    </w:rPr>
  </w:style>
  <w:style w:type="paragraph" w:customStyle="1" w:styleId="Style2">
    <w:name w:val="Style2"/>
    <w:basedOn w:val="a"/>
    <w:rsid w:val="00CC66D4"/>
    <w:pPr>
      <w:spacing w:after="0" w:line="240" w:lineRule="auto"/>
      <w:jc w:val="center"/>
    </w:pPr>
    <w:rPr>
      <w:rFonts w:ascii="Arial Armenian" w:eastAsia="Times New Roman" w:hAnsi="Arial Armenian" w:cs="Times New Roman"/>
      <w:w w:val="90"/>
      <w:szCs w:val="20"/>
      <w:lang w:val="ru-RU" w:eastAsia="ru-RU" w:bidi="ru-RU"/>
    </w:rPr>
  </w:style>
  <w:style w:type="character" w:customStyle="1" w:styleId="CharChar23">
    <w:name w:val="Char Char23"/>
    <w:rsid w:val="00CC66D4"/>
    <w:rPr>
      <w:rFonts w:ascii="Arial Armenian" w:hAnsi="Arial Armenian"/>
      <w:sz w:val="28"/>
      <w:lang w:val="ru-RU" w:eastAsia="ru-RU" w:bidi="ru-RU"/>
    </w:rPr>
  </w:style>
  <w:style w:type="character" w:customStyle="1" w:styleId="CharChar21">
    <w:name w:val="Char Char21"/>
    <w:rsid w:val="00CC66D4"/>
    <w:rPr>
      <w:rFonts w:ascii="Arial LatArm" w:hAnsi="Arial LatArm"/>
      <w:b/>
      <w:color w:val="0000FF"/>
      <w:lang w:val="ru-RU" w:eastAsia="ru-RU" w:bidi="ru-RU"/>
    </w:rPr>
  </w:style>
  <w:style w:type="paragraph" w:styleId="aff3">
    <w:name w:val="List Paragraph"/>
    <w:basedOn w:val="a"/>
    <w:link w:val="aff4"/>
    <w:uiPriority w:val="34"/>
    <w:qFormat/>
    <w:rsid w:val="00CC66D4"/>
    <w:pPr>
      <w:spacing w:after="0" w:line="240" w:lineRule="auto"/>
      <w:ind w:left="720"/>
    </w:pPr>
    <w:rPr>
      <w:rFonts w:ascii="Times Armenian" w:eastAsia="Times New Roman" w:hAnsi="Times Armenian" w:cs="Times New Roman"/>
      <w:sz w:val="24"/>
      <w:szCs w:val="24"/>
      <w:lang w:val="ru-RU" w:eastAsia="ru-RU" w:bidi="ru-RU"/>
    </w:rPr>
  </w:style>
  <w:style w:type="character" w:customStyle="1" w:styleId="CharChar25">
    <w:name w:val="Char Char25"/>
    <w:rsid w:val="00CC66D4"/>
    <w:rPr>
      <w:rFonts w:ascii="Arial Armenian" w:hAnsi="Arial Armenian"/>
      <w:sz w:val="28"/>
      <w:lang w:val="ru-RU" w:eastAsia="ru-RU" w:bidi="ru-RU"/>
    </w:rPr>
  </w:style>
  <w:style w:type="character" w:customStyle="1" w:styleId="CharChar24">
    <w:name w:val="Char Char24"/>
    <w:rsid w:val="00CC66D4"/>
    <w:rPr>
      <w:rFonts w:ascii="Arial LatArm" w:hAnsi="Arial LatArm"/>
      <w:b/>
      <w:color w:val="0000FF"/>
      <w:lang w:val="ru-RU" w:eastAsia="ru-RU" w:bidi="ru-RU"/>
    </w:rPr>
  </w:style>
  <w:style w:type="paragraph" w:styleId="aff5">
    <w:name w:val="Block Text"/>
    <w:basedOn w:val="a"/>
    <w:rsid w:val="00CC66D4"/>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ru-RU" w:eastAsia="ru-RU" w:bidi="ru-RU"/>
    </w:rPr>
  </w:style>
  <w:style w:type="paragraph" w:customStyle="1" w:styleId="BodyTextIndent22">
    <w:name w:val="Body Text Indent 2+2"/>
    <w:basedOn w:val="a"/>
    <w:next w:val="a"/>
    <w:rsid w:val="00CC66D4"/>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Normal2">
    <w:name w:val="Normal+2"/>
    <w:basedOn w:val="a"/>
    <w:next w:val="a"/>
    <w:rsid w:val="00CC66D4"/>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CharCharCharChar">
    <w:name w:val="Знак Знак Знак Char Char Char Char Знак Знак Знак"/>
    <w:basedOn w:val="a"/>
    <w:rsid w:val="00CC66D4"/>
    <w:pPr>
      <w:widowControl w:val="0"/>
      <w:adjustRightInd w:val="0"/>
      <w:spacing w:after="160" w:line="240" w:lineRule="exact"/>
    </w:pPr>
    <w:rPr>
      <w:rFonts w:ascii="Times New Roman" w:eastAsia="Times New Roman" w:hAnsi="Times New Roman" w:cs="Times New Roman"/>
      <w:sz w:val="20"/>
      <w:szCs w:val="20"/>
      <w:lang w:val="ru-RU" w:eastAsia="ru-RU" w:bidi="ru-RU"/>
    </w:rPr>
  </w:style>
  <w:style w:type="paragraph" w:customStyle="1" w:styleId="xl63">
    <w:name w:val="xl63"/>
    <w:basedOn w:val="a"/>
    <w:rsid w:val="00CC66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ru-RU" w:eastAsia="ru-RU" w:bidi="ru-RU"/>
    </w:rPr>
  </w:style>
  <w:style w:type="paragraph" w:customStyle="1" w:styleId="xl64">
    <w:name w:val="xl64"/>
    <w:basedOn w:val="a"/>
    <w:rsid w:val="00CC66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5">
    <w:name w:val="xl65"/>
    <w:basedOn w:val="a"/>
    <w:rsid w:val="00CC66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ru-RU" w:eastAsia="ru-RU" w:bidi="ru-RU"/>
    </w:rPr>
  </w:style>
  <w:style w:type="paragraph" w:customStyle="1" w:styleId="xl66">
    <w:name w:val="xl66"/>
    <w:basedOn w:val="a"/>
    <w:rsid w:val="00CC66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ru-RU" w:eastAsia="ru-RU" w:bidi="ru-RU"/>
    </w:rPr>
  </w:style>
  <w:style w:type="paragraph" w:customStyle="1" w:styleId="xl67">
    <w:name w:val="xl67"/>
    <w:basedOn w:val="a"/>
    <w:rsid w:val="00CC66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8">
    <w:name w:val="xl68"/>
    <w:basedOn w:val="a"/>
    <w:rsid w:val="00CC66D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69">
    <w:name w:val="xl69"/>
    <w:basedOn w:val="a"/>
    <w:rsid w:val="00CC66D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0">
    <w:name w:val="xl70"/>
    <w:basedOn w:val="a"/>
    <w:rsid w:val="00CC66D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1">
    <w:name w:val="xl71"/>
    <w:basedOn w:val="a"/>
    <w:rsid w:val="00CC66D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xl72">
    <w:name w:val="xl72"/>
    <w:basedOn w:val="a"/>
    <w:rsid w:val="00CC66D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font5">
    <w:name w:val="font5"/>
    <w:basedOn w:val="a"/>
    <w:rsid w:val="00CC66D4"/>
    <w:pPr>
      <w:spacing w:before="100" w:beforeAutospacing="1" w:after="100" w:afterAutospacing="1" w:line="240" w:lineRule="auto"/>
    </w:pPr>
    <w:rPr>
      <w:rFonts w:ascii="Times Armenian" w:eastAsia="Arial Unicode MS" w:hAnsi="Times Armenian" w:cs="Arial Unicode MS"/>
      <w:sz w:val="16"/>
      <w:szCs w:val="16"/>
      <w:lang w:val="ru-RU" w:eastAsia="ru-RU" w:bidi="ru-RU"/>
    </w:rPr>
  </w:style>
  <w:style w:type="paragraph" w:customStyle="1" w:styleId="font6">
    <w:name w:val="font6"/>
    <w:basedOn w:val="a"/>
    <w:rsid w:val="00CC66D4"/>
    <w:pPr>
      <w:spacing w:before="100" w:beforeAutospacing="1" w:after="100" w:afterAutospacing="1" w:line="240" w:lineRule="auto"/>
    </w:pPr>
    <w:rPr>
      <w:rFonts w:ascii="Times Armenian" w:eastAsia="Arial Unicode MS" w:hAnsi="Times Armenian" w:cs="Arial Unicode MS"/>
      <w:i/>
      <w:iCs/>
      <w:sz w:val="16"/>
      <w:szCs w:val="16"/>
      <w:lang w:val="ru-RU" w:eastAsia="ru-RU" w:bidi="ru-RU"/>
    </w:rPr>
  </w:style>
  <w:style w:type="paragraph" w:customStyle="1" w:styleId="font7">
    <w:name w:val="font7"/>
    <w:basedOn w:val="a"/>
    <w:rsid w:val="00CC66D4"/>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8">
    <w:name w:val="font8"/>
    <w:basedOn w:val="a"/>
    <w:rsid w:val="00CC66D4"/>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9">
    <w:name w:val="font9"/>
    <w:basedOn w:val="a"/>
    <w:rsid w:val="00CC66D4"/>
    <w:pPr>
      <w:spacing w:before="100" w:beforeAutospacing="1" w:after="100" w:afterAutospacing="1" w:line="240" w:lineRule="auto"/>
    </w:pPr>
    <w:rPr>
      <w:rFonts w:ascii="Times LatRus" w:eastAsia="Arial Unicode MS" w:hAnsi="Times LatRus" w:cs="Arial Unicode MS"/>
      <w:i/>
      <w:iCs/>
      <w:sz w:val="16"/>
      <w:szCs w:val="16"/>
      <w:lang w:val="ru-RU" w:eastAsia="ru-RU" w:bidi="ru-RU"/>
    </w:rPr>
  </w:style>
  <w:style w:type="paragraph" w:customStyle="1" w:styleId="font10">
    <w:name w:val="font10"/>
    <w:basedOn w:val="a"/>
    <w:rsid w:val="00CC66D4"/>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11">
    <w:name w:val="font11"/>
    <w:basedOn w:val="a"/>
    <w:rsid w:val="00CC66D4"/>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12">
    <w:name w:val="font12"/>
    <w:basedOn w:val="a"/>
    <w:rsid w:val="00CC66D4"/>
    <w:pPr>
      <w:spacing w:before="100" w:beforeAutospacing="1" w:after="100" w:afterAutospacing="1" w:line="240" w:lineRule="auto"/>
    </w:pPr>
    <w:rPr>
      <w:rFonts w:ascii="Times New Roman" w:eastAsia="Arial Unicode MS" w:hAnsi="Times New Roman" w:cs="Times New Roman"/>
      <w:sz w:val="16"/>
      <w:szCs w:val="16"/>
      <w:lang w:val="ru-RU" w:eastAsia="ru-RU" w:bidi="ru-RU"/>
    </w:rPr>
  </w:style>
  <w:style w:type="paragraph" w:customStyle="1" w:styleId="font13">
    <w:name w:val="font13"/>
    <w:basedOn w:val="a"/>
    <w:rsid w:val="00CC66D4"/>
    <w:pPr>
      <w:spacing w:before="100" w:beforeAutospacing="1" w:after="100" w:afterAutospacing="1" w:line="240" w:lineRule="auto"/>
    </w:pPr>
    <w:rPr>
      <w:rFonts w:ascii="Times Armenian" w:eastAsia="Arial Unicode MS" w:hAnsi="Times Armenian" w:cs="Arial Unicode MS"/>
      <w:color w:val="000000"/>
      <w:sz w:val="20"/>
      <w:szCs w:val="20"/>
      <w:lang w:val="ru-RU" w:eastAsia="ru-RU" w:bidi="ru-RU"/>
    </w:rPr>
  </w:style>
  <w:style w:type="paragraph" w:customStyle="1" w:styleId="xl73">
    <w:name w:val="xl73"/>
    <w:basedOn w:val="a"/>
    <w:rsid w:val="00CC66D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4">
    <w:name w:val="xl74"/>
    <w:basedOn w:val="a"/>
    <w:rsid w:val="00CC66D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5">
    <w:name w:val="xl75"/>
    <w:basedOn w:val="a"/>
    <w:rsid w:val="00CC66D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Index11">
    <w:name w:val="Index 11"/>
    <w:basedOn w:val="a"/>
    <w:rsid w:val="00CC66D4"/>
    <w:pPr>
      <w:suppressAutoHyphens/>
      <w:spacing w:after="0" w:line="100" w:lineRule="atLeast"/>
      <w:ind w:left="240" w:hanging="240"/>
    </w:pPr>
    <w:rPr>
      <w:rFonts w:ascii="Times Armenian" w:eastAsia="Times New Roman" w:hAnsi="Times Armenian" w:cs="Times New Roman"/>
      <w:kern w:val="1"/>
      <w:sz w:val="16"/>
      <w:szCs w:val="16"/>
      <w:lang w:val="ru-RU" w:eastAsia="ru-RU" w:bidi="ru-RU"/>
    </w:rPr>
  </w:style>
  <w:style w:type="paragraph" w:customStyle="1" w:styleId="IndexHeading1">
    <w:name w:val="Index Heading1"/>
    <w:basedOn w:val="a"/>
    <w:rsid w:val="00CC66D4"/>
    <w:pPr>
      <w:suppressAutoHyphens/>
      <w:spacing w:after="0" w:line="100" w:lineRule="atLeast"/>
    </w:pPr>
    <w:rPr>
      <w:rFonts w:ascii="Times New Roman" w:eastAsia="Times New Roman" w:hAnsi="Times New Roman" w:cs="Times New Roman"/>
      <w:kern w:val="1"/>
      <w:sz w:val="20"/>
      <w:szCs w:val="20"/>
      <w:lang w:val="ru-RU" w:eastAsia="ru-RU" w:bidi="ru-RU"/>
    </w:rPr>
  </w:style>
  <w:style w:type="character" w:styleId="aff6">
    <w:name w:val="FollowedHyperlink"/>
    <w:rsid w:val="00CC66D4"/>
    <w:rPr>
      <w:color w:val="800080"/>
      <w:u w:val="single"/>
    </w:rPr>
  </w:style>
  <w:style w:type="character" w:customStyle="1" w:styleId="CharCharCharChar1">
    <w:name w:val="Char Char Char Char1"/>
    <w:aliases w:val=" Char Char Char Char Char Char"/>
    <w:rsid w:val="00CC66D4"/>
    <w:rPr>
      <w:rFonts w:ascii="Arial LatArm" w:hAnsi="Arial LatArm"/>
      <w:sz w:val="24"/>
      <w:lang w:val="ru-RU" w:eastAsia="ru-RU" w:bidi="ru-RU"/>
    </w:rPr>
  </w:style>
  <w:style w:type="character" w:customStyle="1" w:styleId="CharChar">
    <w:name w:val="Char Char"/>
    <w:locked/>
    <w:rsid w:val="00CC66D4"/>
    <w:rPr>
      <w:lang w:val="ru-RU" w:eastAsia="ru-RU" w:bidi="ru-RU"/>
    </w:rPr>
  </w:style>
  <w:style w:type="paragraph" w:customStyle="1" w:styleId="Char3CharCharChar">
    <w:name w:val="Char3 Char Char Char"/>
    <w:basedOn w:val="a"/>
    <w:next w:val="a"/>
    <w:semiHidden/>
    <w:rsid w:val="00CC66D4"/>
    <w:pPr>
      <w:spacing w:after="160" w:line="240" w:lineRule="exact"/>
      <w:jc w:val="both"/>
    </w:pPr>
    <w:rPr>
      <w:rFonts w:ascii="Arial" w:eastAsia="Times New Roman" w:hAnsi="Arial" w:cs="Arial"/>
      <w:b/>
      <w:sz w:val="20"/>
      <w:szCs w:val="20"/>
      <w:lang w:val="ru-RU" w:eastAsia="ru-RU" w:bidi="ru-RU"/>
    </w:rPr>
  </w:style>
  <w:style w:type="character" w:customStyle="1" w:styleId="aff4">
    <w:name w:val="Абзац списка Знак"/>
    <w:link w:val="aff3"/>
    <w:uiPriority w:val="34"/>
    <w:locked/>
    <w:rsid w:val="00CC66D4"/>
    <w:rPr>
      <w:rFonts w:ascii="Times Armenian" w:eastAsia="Times New Roman" w:hAnsi="Times Armenian" w:cs="Times New Roman"/>
      <w:sz w:val="24"/>
      <w:szCs w:val="24"/>
      <w:lang w:val="ru-RU" w:eastAsia="ru-RU" w:bidi="ru-RU"/>
    </w:rPr>
  </w:style>
  <w:style w:type="table" w:styleId="25">
    <w:name w:val="Table Simple 2"/>
    <w:basedOn w:val="a1"/>
    <w:rsid w:val="00CC66D4"/>
    <w:pPr>
      <w:spacing w:after="0" w:line="240" w:lineRule="auto"/>
    </w:pPr>
    <w:rPr>
      <w:rFonts w:ascii="Times New Roman" w:eastAsia="Times New Roman" w:hAnsi="Times New Roman" w:cs="Times New Roman"/>
      <w:sz w:val="20"/>
      <w:szCs w:val="20"/>
      <w:lang w:val="ru-RU" w:eastAsia="ru-RU" w:bidi="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74F80-93EC-4730-8AE6-49B505C46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86</Pages>
  <Words>15961</Words>
  <Characters>90980</Characters>
  <Application>Microsoft Office Word</Application>
  <DocSecurity>0</DocSecurity>
  <Lines>758</Lines>
  <Paragraphs>213</Paragraphs>
  <ScaleCrop>false</ScaleCrop>
  <Company>HA_2000</Company>
  <LinksUpToDate>false</LinksUpToDate>
  <CharactersWithSpaces>106728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Comp3</dc:creator>
  <cp:keywords/>
  <dc:description/>
  <cp:lastModifiedBy>Comp3</cp:lastModifiedBy>
  <cp:revision>6</cp:revision>
  <dcterms:created xsi:type="dcterms:W3CDTF">2020-02-12T11:57:00Z</dcterms:created>
  <dcterms:modified xsi:type="dcterms:W3CDTF">2020-02-13T08:19:00Z</dcterms:modified>
</cp:coreProperties>
</file>