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lang w:val="en-GB"/>
        </w:rPr>
      </w:pPr>
      <w:r>
        <w:rPr>
          <w:rFonts w:ascii="GHEA Grapalat" w:hAnsi="GHEA Grapalat"/>
          <w:i w:val="0"/>
          <w:sz w:val="24"/>
          <w:szCs w:val="24"/>
        </w:rPr>
        <w:tab/>
      </w:r>
      <w:r w:rsidR="00642EFE" w:rsidRPr="00521A49">
        <w:rPr>
          <w:rFonts w:ascii="GHEA Grapalat" w:hAnsi="GHEA Grapalat"/>
          <w:i w:val="0"/>
          <w:sz w:val="24"/>
          <w:szCs w:val="24"/>
        </w:rPr>
        <w:t>ОБЪЯВЛЕНИЕ</w:t>
      </w:r>
      <w:r>
        <w:rPr>
          <w:rFonts w:ascii="GHEA Grapalat" w:hAnsi="GHEA Grapalat"/>
          <w:i w:val="0"/>
          <w:sz w:val="24"/>
          <w:szCs w:val="24"/>
          <w:lang w:val="en-GB"/>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CF2C8B">
        <w:rPr>
          <w:rFonts w:ascii="GHEA Grapalat" w:hAnsi="GHEA Grapalat"/>
          <w:i w:val="0"/>
          <w:sz w:val="24"/>
          <w:szCs w:val="24"/>
        </w:rPr>
        <w:t>15 июн</w:t>
      </w:r>
      <w:r w:rsidR="00175106">
        <w:rPr>
          <w:rFonts w:ascii="GHEA Grapalat" w:hAnsi="GHEA Grapalat"/>
          <w:i w:val="0"/>
          <w:sz w:val="24"/>
          <w:szCs w:val="24"/>
        </w:rPr>
        <w:t>я</w:t>
      </w:r>
      <w:r w:rsidRPr="00521A49">
        <w:rPr>
          <w:rFonts w:ascii="GHEA Grapalat" w:hAnsi="GHEA Grapalat"/>
          <w:i w:val="0"/>
          <w:sz w:val="24"/>
          <w:szCs w:val="24"/>
        </w:rPr>
        <w:t xml:space="preserve"> 202</w:t>
      </w:r>
      <w:r w:rsidR="000513F2" w:rsidRPr="00521A49">
        <w:rPr>
          <w:rFonts w:ascii="GHEA Grapalat" w:hAnsi="GHEA Grapalat"/>
          <w:i w:val="0"/>
          <w:sz w:val="24"/>
          <w:szCs w:val="24"/>
        </w:rPr>
        <w:t>3</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CF2C8B">
        <w:rPr>
          <w:rFonts w:ascii="GHEA Grapalat" w:hAnsi="GHEA Grapalat"/>
          <w:b/>
          <w:i w:val="0"/>
          <w:sz w:val="24"/>
          <w:szCs w:val="24"/>
        </w:rPr>
        <w:t>GHAPDzB-HVKAK-2023-41</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proofErr w:type="gramStart"/>
      <w:r w:rsidRPr="00521A49">
        <w:rPr>
          <w:rFonts w:ascii="GHEA Grapalat" w:hAnsi="GHEA Grapalat"/>
        </w:rPr>
        <w:t>.Е</w:t>
      </w:r>
      <w:proofErr w:type="gramEnd"/>
      <w:r w:rsidRPr="00521A49">
        <w:rPr>
          <w:rFonts w:ascii="GHEA Grapalat" w:hAnsi="GHEA Grapalat"/>
        </w:rPr>
        <w:t xml:space="preserve">реван, ул. </w:t>
      </w:r>
      <w:proofErr w:type="spellStart"/>
      <w:r w:rsidRPr="00521A49">
        <w:rPr>
          <w:rFonts w:ascii="GHEA Grapalat" w:hAnsi="GHEA Grapalat"/>
        </w:rPr>
        <w:t>М.Гераци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747637">
        <w:rPr>
          <w:rFonts w:ascii="GHEA Grapalat" w:hAnsi="GHEA Grapalat"/>
          <w:b/>
        </w:rPr>
        <w:t>деталей</w:t>
      </w:r>
      <w:r w:rsidR="003D4908">
        <w:rPr>
          <w:rFonts w:ascii="GHEA Grapalat" w:hAnsi="GHEA Grapalat"/>
          <w:b/>
        </w:rPr>
        <w:t xml:space="preserve"> (составляющих)</w:t>
      </w:r>
      <w:r w:rsidR="00747637">
        <w:rPr>
          <w:rFonts w:ascii="GHEA Grapalat" w:hAnsi="GHEA Grapalat"/>
          <w:b/>
        </w:rPr>
        <w:t xml:space="preserve"> холодильников</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916255" w:rsidRPr="00521A49">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w:t>
      </w:r>
      <w:r w:rsidRPr="00521A49">
        <w:rPr>
          <w:rFonts w:ascii="GHEA Grapalat" w:hAnsi="GHEA Grapalat"/>
          <w:i w:val="0"/>
          <w:spacing w:val="-6"/>
          <w:sz w:val="24"/>
          <w:szCs w:val="24"/>
        </w:rPr>
        <w:lastRenderedPageBreak/>
        <w:t>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D4908">
        <w:rPr>
          <w:rFonts w:ascii="GHEA Grapalat" w:hAnsi="GHEA Grapalat"/>
          <w:b/>
          <w:i w:val="0"/>
          <w:spacing w:val="-6"/>
          <w:sz w:val="24"/>
          <w:szCs w:val="24"/>
        </w:rPr>
        <w:t>22 июня</w:t>
      </w:r>
      <w:r w:rsidRPr="00521A49">
        <w:rPr>
          <w:rFonts w:ascii="GHEA Grapalat" w:hAnsi="GHEA Grapalat"/>
          <w:b/>
          <w:i w:val="0"/>
          <w:spacing w:val="-6"/>
          <w:sz w:val="24"/>
          <w:szCs w:val="24"/>
        </w:rPr>
        <w:t xml:space="preserve"> 202</w:t>
      </w:r>
      <w:r w:rsidR="00587BE4" w:rsidRPr="00521A49">
        <w:rPr>
          <w:rFonts w:ascii="GHEA Grapalat" w:hAnsi="GHEA Grapalat"/>
          <w:b/>
          <w:i w:val="0"/>
          <w:spacing w:val="-6"/>
          <w:sz w:val="24"/>
          <w:szCs w:val="24"/>
        </w:rPr>
        <w:t>3</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i/>
          <w:color w:val="FF0000"/>
        </w:rPr>
        <w:t>Процедура осуществляется на основании части 6 статьи 15 закона Республики Армения "О</w:t>
      </w:r>
      <w:r w:rsidRPr="00521A49">
        <w:rPr>
          <w:rFonts w:ascii="Sylfaen" w:hAnsi="Sylfaen" w:cs="Courier New"/>
          <w:b/>
          <w:i/>
          <w:color w:val="FF0000"/>
          <w:lang w:val="en-US"/>
        </w:rPr>
        <w:t> </w:t>
      </w:r>
      <w:r w:rsidRPr="00521A49">
        <w:rPr>
          <w:rFonts w:ascii="GHEA Grapalat" w:hAnsi="GHEA Grapalat"/>
          <w:b/>
          <w:i/>
          <w:color w:val="FF0000"/>
        </w:rPr>
        <w:t>закупках"</w:t>
      </w: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CF2C8B">
        <w:rPr>
          <w:rFonts w:ascii="GHEA Grapalat" w:hAnsi="GHEA Grapalat"/>
          <w:b/>
        </w:rPr>
        <w:t>GHAPDzB-HVKAK-2023-41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3D4908">
        <w:rPr>
          <w:rFonts w:ascii="GHEA Grapalat" w:hAnsi="GHEA Grapalat"/>
        </w:rPr>
        <w:t xml:space="preserve">15 </w:t>
      </w:r>
      <w:r w:rsidR="00037A8D">
        <w:rPr>
          <w:rFonts w:ascii="GHEA Grapalat" w:hAnsi="GHEA Grapalat"/>
        </w:rPr>
        <w:t>июня</w:t>
      </w:r>
      <w:r w:rsidRPr="00521A49">
        <w:rPr>
          <w:rFonts w:ascii="GHEA Grapalat" w:hAnsi="GHEA Grapalat"/>
        </w:rPr>
        <w:t xml:space="preserve"> 202</w:t>
      </w:r>
      <w:r w:rsidR="001366F8" w:rsidRPr="00521A49">
        <w:rPr>
          <w:rFonts w:ascii="GHEA Grapalat" w:hAnsi="GHEA Grapalat"/>
        </w:rPr>
        <w:t>3</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521A49" w:rsidRDefault="00096865" w:rsidP="00962010">
      <w:pPr>
        <w:pStyle w:val="aa"/>
        <w:widowControl w:val="0"/>
        <w:spacing w:after="160"/>
        <w:ind w:right="-7" w:firstLine="567"/>
        <w:jc w:val="center"/>
        <w:rPr>
          <w:rFonts w:ascii="GHEA Grapalat" w:hAnsi="GHEA Grapalat" w:cs="Sylfaen"/>
        </w:rPr>
      </w:pPr>
    </w:p>
    <w:p w:rsidR="00212DC3" w:rsidRPr="00521A49" w:rsidRDefault="00212DC3" w:rsidP="00962010">
      <w:pPr>
        <w:pStyle w:val="aa"/>
        <w:spacing w:after="160"/>
        <w:ind w:right="-7"/>
        <w:contextualSpacing/>
        <w:jc w:val="center"/>
        <w:rPr>
          <w:rFonts w:ascii="GHEA Grapalat" w:hAnsi="GHEA Grapalat"/>
          <w:b/>
        </w:rPr>
      </w:pPr>
      <w:r w:rsidRPr="00521A49">
        <w:rPr>
          <w:rFonts w:ascii="GHEA Grapalat" w:hAnsi="GHEA Grapalat"/>
          <w:b/>
        </w:rPr>
        <w:t xml:space="preserve">НА ЗАПРОС КОТИРОВОК, ОБЪЯВЛЕННЫЙ С ЦЕЛЬЮ ПРИОБРЕТЕНИЯ </w:t>
      </w:r>
      <w:r w:rsidR="00037A8D">
        <w:rPr>
          <w:rFonts w:ascii="GHEA Grapalat" w:hAnsi="GHEA Grapalat"/>
          <w:b/>
        </w:rPr>
        <w:t>ДЕТАЛЕЙ (СОСТАВЛЯЮЩИХ) ХОЛОДИЛЬНИКА</w:t>
      </w:r>
      <w:r w:rsidRPr="00521A49">
        <w:rPr>
          <w:rFonts w:ascii="GHEA Grapalat" w:hAnsi="GHEA Grapalat"/>
          <w:b/>
        </w:rPr>
        <w:t xml:space="preserve"> ДЛЯ НУЖД ГНО «НАЦИОНАЛЬНОГО ЦЕНТРА ПО КОНТРОЛЮ И ПРОФИЛАКТИКЕ ЗАБОЛЕВАНИЙ» МЗ 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t>СОДЕРЖАНИЕ</w:t>
      </w:r>
    </w:p>
    <w:p w:rsidR="00C40834" w:rsidRPr="00521A49" w:rsidRDefault="00C40834"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037A8D">
        <w:rPr>
          <w:rFonts w:ascii="GHEA Grapalat" w:hAnsi="GHEA Grapalat"/>
          <w:b/>
        </w:rPr>
        <w:t>ДЕТАЛЕЙ (СОСТАВЛЯЮЩИХ) ХОЛОДИЛЬНИКА</w:t>
      </w:r>
      <w:r w:rsidRPr="00521A49">
        <w:rPr>
          <w:rFonts w:ascii="GHEA Grapalat" w:hAnsi="GHEA Grapalat"/>
          <w:b/>
        </w:rPr>
        <w:t xml:space="preserve"> ДЛЯ НУЖД 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CF2C8B">
        <w:rPr>
          <w:rFonts w:ascii="GHEA Grapalat" w:hAnsi="GHEA Grapalat"/>
          <w:b/>
        </w:rPr>
        <w:t>GHAPDzB-HVKAK-2023-41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3A329D">
        <w:rPr>
          <w:rFonts w:ascii="GHEA Grapalat" w:hAnsi="GHEA Grapalat"/>
          <w:b/>
          <w:i w:val="0"/>
          <w:sz w:val="24"/>
          <w:szCs w:val="24"/>
        </w:rPr>
        <w:t>деталей (составляющих)</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3A329D">
        <w:rPr>
          <w:rFonts w:ascii="GHEA Grapalat" w:hAnsi="GHEA Grapalat"/>
          <w:b/>
          <w:i w:val="0"/>
          <w:sz w:val="24"/>
          <w:szCs w:val="24"/>
        </w:rPr>
        <w:t>11</w:t>
      </w:r>
      <w:r w:rsidR="00EA245B" w:rsidRPr="00521A49">
        <w:rPr>
          <w:rFonts w:ascii="GHEA Grapalat" w:hAnsi="GHEA Grapalat"/>
          <w:b/>
          <w:i w:val="0"/>
          <w:sz w:val="24"/>
          <w:szCs w:val="24"/>
        </w:rPr>
        <w:t xml:space="preserve"> лот</w:t>
      </w:r>
      <w:r w:rsidR="005A7CF0" w:rsidRPr="00521A49">
        <w:rPr>
          <w:rFonts w:ascii="GHEA Grapalat" w:hAnsi="GHEA Grapalat"/>
          <w:b/>
          <w:i w:val="0"/>
          <w:sz w:val="24"/>
          <w:szCs w:val="24"/>
        </w:rPr>
        <w:t>ов</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160"/>
        <w:gridCol w:w="8102"/>
      </w:tblGrid>
      <w:tr w:rsidR="007B326D" w:rsidRPr="00521A49" w:rsidTr="00213112">
        <w:trPr>
          <w:jc w:val="center"/>
        </w:trPr>
        <w:tc>
          <w:tcPr>
            <w:tcW w:w="186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810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213112">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16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810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180,000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Газ R404A HARP</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90,000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 xml:space="preserve">Микропроцессор DIXELL </w:t>
            </w:r>
            <w:proofErr w:type="spellStart"/>
            <w:r>
              <w:rPr>
                <w:rFonts w:ascii="GHEA Grapalat" w:hAnsi="GHEA Grapalat"/>
                <w:color w:val="000000"/>
                <w:sz w:val="20"/>
                <w:szCs w:val="20"/>
              </w:rPr>
              <w:t>x</w:t>
            </w:r>
            <w:proofErr w:type="spellEnd"/>
            <w:r>
              <w:rPr>
                <w:rFonts w:ascii="GHEA Grapalat" w:hAnsi="GHEA Grapalat"/>
                <w:color w:val="000000"/>
                <w:sz w:val="20"/>
                <w:szCs w:val="20"/>
              </w:rPr>
              <w:t xml:space="preserve"> W60L</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60,000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Вентилятор 16 Вт</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4</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15,200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Фильтр винтовой типа F10, малый</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5</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40,000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Конденсатор 90-150 мкФ</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6</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2,100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Конденсатор 50-60 мкФ 450</w:t>
            </w:r>
            <w:proofErr w:type="gramStart"/>
            <w:r>
              <w:rPr>
                <w:rFonts w:ascii="GHEA Grapalat" w:hAnsi="GHEA Grapalat"/>
                <w:color w:val="000000"/>
                <w:sz w:val="20"/>
                <w:szCs w:val="20"/>
              </w:rPr>
              <w:t xml:space="preserve"> В</w:t>
            </w:r>
            <w:proofErr w:type="gramEnd"/>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7</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10,000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Термостат универсальный</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8</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3,600 </w:t>
            </w:r>
          </w:p>
        </w:tc>
        <w:tc>
          <w:tcPr>
            <w:tcW w:w="8102" w:type="dxa"/>
            <w:vAlign w:val="center"/>
          </w:tcPr>
          <w:p w:rsidR="008F69B2" w:rsidRDefault="008F69B2" w:rsidP="008F69B2">
            <w:pPr>
              <w:rPr>
                <w:rFonts w:ascii="GHEA Grapalat" w:hAnsi="GHEA Grapalat"/>
                <w:color w:val="000000"/>
                <w:sz w:val="20"/>
                <w:szCs w:val="20"/>
              </w:rPr>
            </w:pPr>
            <w:proofErr w:type="spellStart"/>
            <w:r>
              <w:rPr>
                <w:rFonts w:ascii="GHEA Grapalat" w:hAnsi="GHEA Grapalat"/>
                <w:color w:val="000000"/>
                <w:sz w:val="20"/>
                <w:szCs w:val="20"/>
              </w:rPr>
              <w:t>Измельчитель</w:t>
            </w:r>
            <w:proofErr w:type="spellEnd"/>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9</w:t>
            </w:r>
          </w:p>
        </w:tc>
        <w:tc>
          <w:tcPr>
            <w:tcW w:w="1160" w:type="dxa"/>
            <w:vAlign w:val="center"/>
          </w:tcPr>
          <w:p w:rsidR="008F69B2" w:rsidRPr="001361CF" w:rsidRDefault="008F69B2" w:rsidP="008F69B2">
            <w:pPr>
              <w:jc w:val="center"/>
              <w:rPr>
                <w:rFonts w:ascii="GHEA Grapalat" w:hAnsi="GHEA Grapalat"/>
                <w:color w:val="000000"/>
                <w:sz w:val="20"/>
                <w:szCs w:val="20"/>
              </w:rPr>
            </w:pPr>
            <w:r>
              <w:rPr>
                <w:rFonts w:ascii="GHEA Grapalat" w:hAnsi="GHEA Grapalat"/>
                <w:color w:val="000000"/>
                <w:sz w:val="20"/>
                <w:szCs w:val="20"/>
                <w:lang w:val="hy-AM"/>
              </w:rPr>
              <w:t>75,000</w:t>
            </w:r>
            <w:r w:rsidRPr="001361CF">
              <w:rPr>
                <w:rFonts w:ascii="GHEA Grapalat" w:hAnsi="GHEA Grapalat"/>
                <w:color w:val="000000"/>
                <w:sz w:val="20"/>
                <w:szCs w:val="20"/>
              </w:rPr>
              <w:t xml:space="preserve">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Масло</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10</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11,200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Фильтр 60 г.</w:t>
            </w: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11</w:t>
            </w:r>
          </w:p>
        </w:tc>
        <w:tc>
          <w:tcPr>
            <w:tcW w:w="1160" w:type="dxa"/>
            <w:vAlign w:val="center"/>
          </w:tcPr>
          <w:p w:rsidR="008F69B2" w:rsidRPr="001361CF" w:rsidRDefault="008F69B2" w:rsidP="008F69B2">
            <w:pPr>
              <w:jc w:val="center"/>
              <w:rPr>
                <w:rFonts w:ascii="GHEA Grapalat" w:hAnsi="GHEA Grapalat"/>
                <w:color w:val="000000"/>
                <w:sz w:val="20"/>
                <w:szCs w:val="20"/>
              </w:rPr>
            </w:pPr>
            <w:r w:rsidRPr="001361CF">
              <w:rPr>
                <w:rFonts w:ascii="GHEA Grapalat" w:hAnsi="GHEA Grapalat"/>
                <w:color w:val="000000"/>
                <w:sz w:val="20"/>
                <w:szCs w:val="20"/>
              </w:rPr>
              <w:t xml:space="preserve">20,000 </w:t>
            </w:r>
          </w:p>
        </w:tc>
        <w:tc>
          <w:tcPr>
            <w:tcW w:w="8102" w:type="dxa"/>
            <w:vAlign w:val="center"/>
          </w:tcPr>
          <w:p w:rsidR="008F69B2" w:rsidRDefault="008F69B2" w:rsidP="008F69B2">
            <w:pPr>
              <w:rPr>
                <w:rFonts w:ascii="GHEA Grapalat" w:hAnsi="GHEA Grapalat"/>
                <w:color w:val="000000"/>
                <w:sz w:val="20"/>
                <w:szCs w:val="20"/>
              </w:rPr>
            </w:pPr>
            <w:r>
              <w:rPr>
                <w:rFonts w:ascii="GHEA Grapalat" w:hAnsi="GHEA Grapalat"/>
                <w:color w:val="000000"/>
                <w:sz w:val="20"/>
                <w:szCs w:val="20"/>
              </w:rPr>
              <w:t>Микропроцессор (Китайский)</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521A49" w:rsidRDefault="00B051BE"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55614" w:rsidRDefault="00096865" w:rsidP="00045332">
      <w:pPr>
        <w:pStyle w:val="23"/>
        <w:widowControl w:val="0"/>
        <w:spacing w:line="240" w:lineRule="auto"/>
        <w:ind w:firstLine="567"/>
        <w:contextualSpacing/>
        <w:rPr>
          <w:rFonts w:ascii="GHEA Grapalat" w:hAnsi="GHEA Grapalat" w:cs="Sylfaen"/>
          <w:b/>
          <w:sz w:val="24"/>
          <w:szCs w:val="24"/>
        </w:rPr>
      </w:pPr>
      <w:r w:rsidRPr="00B55614">
        <w:rPr>
          <w:rFonts w:ascii="GHEA Grapalat" w:hAnsi="GHEA Grapalat"/>
          <w:b/>
          <w:sz w:val="24"/>
          <w:szCs w:val="24"/>
        </w:rPr>
        <w:t xml:space="preserve">Участник может подать </w:t>
      </w:r>
      <w:proofErr w:type="gramStart"/>
      <w:r w:rsidRPr="00B55614">
        <w:rPr>
          <w:rFonts w:ascii="GHEA Grapalat" w:hAnsi="GHEA Grapalat"/>
          <w:b/>
          <w:sz w:val="24"/>
          <w:szCs w:val="24"/>
        </w:rPr>
        <w:t>заявку</w:t>
      </w:r>
      <w:proofErr w:type="gramEnd"/>
      <w:r w:rsidRPr="00B55614">
        <w:rPr>
          <w:rFonts w:ascii="GHEA Grapalat" w:hAnsi="GHEA Grapalat"/>
          <w:b/>
          <w:sz w:val="24"/>
          <w:szCs w:val="24"/>
        </w:rPr>
        <w:t xml:space="preserve"> как для каждого лота, так и для нескольких или всех лотов.</w:t>
      </w:r>
      <w:r w:rsidR="00AA7117" w:rsidRPr="00B55614">
        <w:rPr>
          <w:rFonts w:ascii="GHEA Grapalat" w:hAnsi="GHEA Grapalat"/>
          <w:b/>
          <w:sz w:val="24"/>
          <w:szCs w:val="24"/>
        </w:rPr>
        <w:t xml:space="preserve"> </w:t>
      </w:r>
    </w:p>
    <w:p w:rsidR="00096865" w:rsidRPr="00521A49" w:rsidRDefault="000946A3" w:rsidP="00045332">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в 1</w:t>
      </w:r>
      <w:r w:rsidR="00B55614">
        <w:rPr>
          <w:rFonts w:ascii="GHEA Grapalat" w:hAnsi="GHEA Grapalat"/>
          <w:b/>
          <w:sz w:val="24"/>
          <w:szCs w:val="24"/>
        </w:rPr>
        <w:t>0</w:t>
      </w:r>
      <w:r w:rsidR="00805C77" w:rsidRPr="00521A49">
        <w:rPr>
          <w:rFonts w:ascii="GHEA Grapalat" w:hAnsi="GHEA Grapalat"/>
          <w:b/>
          <w:sz w:val="24"/>
          <w:szCs w:val="24"/>
        </w:rPr>
        <w:t xml:space="preserve">:30 часов </w:t>
      </w:r>
      <w:r w:rsidR="00482F91" w:rsidRPr="00521A49">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proofErr w:type="gramStart"/>
      <w:r w:rsidR="00A80ECD" w:rsidRPr="00521A49">
        <w:rPr>
          <w:rFonts w:ascii="GHEA Grapalat" w:hAnsi="GHEA Grapalat"/>
          <w:sz w:val="24"/>
          <w:szCs w:val="24"/>
        </w:rPr>
        <w:t>Секретарь комиссии регистрирует</w:t>
      </w:r>
      <w:proofErr w:type="gramEnd"/>
      <w:r w:rsidR="00A80ECD" w:rsidRPr="00521A49">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21A49" w:rsidRDefault="0049655D" w:rsidP="00045332">
      <w:pPr>
        <w:ind w:firstLine="567"/>
        <w:contextualSpacing/>
        <w:rPr>
          <w:rFonts w:ascii="GHEA Grapalat" w:hAnsi="GHEA Grapalat"/>
          <w:b/>
        </w:rPr>
      </w:pPr>
    </w:p>
    <w:p w:rsidR="00C407B5" w:rsidRPr="00521A49" w:rsidRDefault="00C407B5" w:rsidP="00962010">
      <w:pPr>
        <w:widowControl w:val="0"/>
        <w:spacing w:after="160"/>
        <w:jc w:val="center"/>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4451BA" w:rsidRPr="00521A49" w:rsidRDefault="004451B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w:t>
      </w:r>
      <w:proofErr w:type="gramStart"/>
      <w:r w:rsidR="004853A7" w:rsidRPr="00521A49">
        <w:rPr>
          <w:rFonts w:ascii="GHEA Grapalat" w:hAnsi="GHEA Grapalat"/>
          <w:sz w:val="24"/>
          <w:szCs w:val="24"/>
        </w:rPr>
        <w:t>ценового</w:t>
      </w:r>
      <w:proofErr w:type="gramEnd"/>
      <w:r w:rsidR="004853A7" w:rsidRPr="00521A49">
        <w:rPr>
          <w:rFonts w:ascii="GHEA Grapalat" w:hAnsi="GHEA Grapalat"/>
          <w:sz w:val="24"/>
          <w:szCs w:val="24"/>
        </w:rPr>
        <w:t xml:space="preserve"> </w:t>
      </w:r>
    </w:p>
    <w:p w:rsidR="00BA6300" w:rsidRPr="00521A49" w:rsidRDefault="004853A7"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82F91" w:rsidRPr="00521A49">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й день в 1</w:t>
      </w:r>
      <w:r w:rsidR="00B55614">
        <w:rPr>
          <w:rFonts w:ascii="GHEA Grapalat" w:hAnsi="GHEA Grapalat"/>
          <w:b/>
          <w:sz w:val="24"/>
          <w:szCs w:val="24"/>
        </w:rPr>
        <w:t>0</w:t>
      </w:r>
      <w:r w:rsidR="006463DE" w:rsidRPr="00521A49">
        <w:rPr>
          <w:rFonts w:ascii="GHEA Grapalat" w:hAnsi="GHEA Grapalat"/>
          <w:b/>
          <w:sz w:val="24"/>
          <w:szCs w:val="24"/>
        </w:rPr>
        <w:t>:30 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proofErr w:type="gramStart"/>
      <w:r w:rsidRPr="00521A49">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E624C" w:rsidRPr="00521A49">
        <w:rPr>
          <w:rFonts w:ascii="GHEA Grapalat" w:hAnsi="GHEA Grapalat"/>
          <w:sz w:val="24"/>
          <w:szCs w:val="24"/>
          <w:lang w:val="hy-AM"/>
        </w:rPr>
        <w:t>1</w:t>
      </w:r>
      <w:r w:rsidR="00B325AF" w:rsidRPr="00521A49">
        <w:rPr>
          <w:rFonts w:ascii="GHEA Grapalat" w:hAnsi="GHEA Grapalat"/>
          <w:sz w:val="24"/>
          <w:szCs w:val="24"/>
        </w:rPr>
        <w:t>8</w:t>
      </w:r>
      <w:r w:rsidRPr="00521A49">
        <w:rPr>
          <w:rFonts w:ascii="GHEA Grapalat" w:hAnsi="GHEA Grapalat"/>
          <w:sz w:val="24"/>
          <w:szCs w:val="24"/>
        </w:rPr>
        <w:t>.</w:t>
      </w:r>
      <w:r w:rsidR="00EE0CB1" w:rsidRPr="00521A49">
        <w:rPr>
          <w:rFonts w:ascii="GHEA Grapalat" w:hAnsi="GHEA Grapalat"/>
          <w:sz w:val="24"/>
          <w:szCs w:val="24"/>
        </w:rPr>
        <w:tab/>
      </w:r>
      <w:r w:rsidRPr="00B55614">
        <w:rPr>
          <w:rFonts w:ascii="GHEA Grapalat" w:hAnsi="GHEA Grapalat"/>
          <w:b/>
          <w:sz w:val="24"/>
          <w:szCs w:val="24"/>
        </w:rPr>
        <w:t>Оценка заявок и определение отобранного участника осуществляются по отдельным лотам.</w:t>
      </w:r>
      <w:r w:rsidRPr="00521A49">
        <w:rPr>
          <w:rFonts w:ascii="GHEA Grapalat" w:hAnsi="GHEA Grapalat"/>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521A49">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521A49">
        <w:rPr>
          <w:rFonts w:ascii="GHEA Grapalat" w:hAnsi="GHEA Grapalat"/>
          <w:color w:val="000000" w:themeColor="text1"/>
        </w:rPr>
        <w:t>а(</w:t>
      </w:r>
      <w:proofErr w:type="gramEnd"/>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521A4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CF2C8B">
        <w:rPr>
          <w:rFonts w:ascii="GHEA Grapalat" w:hAnsi="GHEA Grapalat"/>
          <w:b/>
          <w:sz w:val="22"/>
          <w:szCs w:val="22"/>
        </w:rPr>
        <w:t>GHAPDzB-HVKAK-2023-41</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2359"/>
        <w:gridCol w:w="6378"/>
      </w:tblGrid>
      <w:tr w:rsidR="00D043C1" w:rsidRPr="00521A49" w:rsidTr="00FA194E">
        <w:tc>
          <w:tcPr>
            <w:tcW w:w="1010" w:type="dxa"/>
            <w:vMerge w:val="restart"/>
            <w:vAlign w:val="center"/>
          </w:tcPr>
          <w:p w:rsidR="00EE1022" w:rsidRPr="00521A49" w:rsidRDefault="00EE1022" w:rsidP="00962010">
            <w:pPr>
              <w:widowControl w:val="0"/>
              <w:jc w:val="center"/>
              <w:rPr>
                <w:rFonts w:ascii="GHEA Grapalat" w:hAnsi="GHEA Grapalat"/>
                <w:b/>
              </w:rPr>
            </w:pPr>
          </w:p>
          <w:p w:rsidR="00D043C1" w:rsidRPr="00521A49" w:rsidRDefault="00D043C1" w:rsidP="00962010">
            <w:pPr>
              <w:widowControl w:val="0"/>
              <w:jc w:val="center"/>
              <w:rPr>
                <w:rFonts w:ascii="GHEA Grapalat" w:hAnsi="GHEA Grapalat"/>
                <w:b/>
                <w:bCs/>
              </w:rPr>
            </w:pPr>
            <w:r w:rsidRPr="00521A49">
              <w:rPr>
                <w:rFonts w:ascii="GHEA Grapalat" w:hAnsi="GHEA Grapalat"/>
                <w:b/>
              </w:rPr>
              <w:t>Номер лота</w:t>
            </w:r>
          </w:p>
        </w:tc>
        <w:tc>
          <w:tcPr>
            <w:tcW w:w="8737" w:type="dxa"/>
            <w:gridSpan w:val="2"/>
            <w:vAlign w:val="center"/>
          </w:tcPr>
          <w:p w:rsidR="00D043C1" w:rsidRPr="00521A49" w:rsidRDefault="00D043C1" w:rsidP="00962010">
            <w:pPr>
              <w:widowControl w:val="0"/>
              <w:jc w:val="center"/>
              <w:rPr>
                <w:rFonts w:ascii="GHEA Grapalat" w:hAnsi="GHEA Grapalat"/>
                <w:b/>
                <w:bCs/>
              </w:rPr>
            </w:pPr>
            <w:r w:rsidRPr="00521A49">
              <w:rPr>
                <w:rFonts w:ascii="GHEA Grapalat" w:hAnsi="GHEA Grapalat"/>
                <w:b/>
              </w:rPr>
              <w:t>Предлагаемый товар</w:t>
            </w:r>
          </w:p>
        </w:tc>
      </w:tr>
      <w:tr w:rsidR="00FA194E" w:rsidRPr="00521A49" w:rsidTr="00FA194E">
        <w:trPr>
          <w:trHeight w:val="696"/>
        </w:trPr>
        <w:tc>
          <w:tcPr>
            <w:tcW w:w="1010" w:type="dxa"/>
            <w:vMerge/>
            <w:vAlign w:val="center"/>
          </w:tcPr>
          <w:p w:rsidR="00FA194E" w:rsidRPr="00521A49" w:rsidRDefault="00FA194E" w:rsidP="00962010">
            <w:pPr>
              <w:widowControl w:val="0"/>
              <w:jc w:val="center"/>
              <w:rPr>
                <w:rFonts w:ascii="GHEA Grapalat" w:hAnsi="GHEA Grapalat"/>
                <w:b/>
                <w:bCs/>
              </w:rPr>
            </w:pPr>
          </w:p>
        </w:tc>
        <w:tc>
          <w:tcPr>
            <w:tcW w:w="2359" w:type="dxa"/>
            <w:vAlign w:val="center"/>
          </w:tcPr>
          <w:p w:rsidR="00FA194E" w:rsidRPr="00521A49" w:rsidRDefault="00FA194E" w:rsidP="00962010">
            <w:pPr>
              <w:widowControl w:val="0"/>
              <w:jc w:val="center"/>
              <w:rPr>
                <w:rFonts w:ascii="GHEA Grapalat" w:hAnsi="GHEA Grapalat"/>
                <w:b/>
                <w:bCs/>
              </w:rPr>
            </w:pPr>
            <w:r w:rsidRPr="00521A49">
              <w:rPr>
                <w:rFonts w:ascii="GHEA Grapalat" w:hAnsi="GHEA Grapalat"/>
                <w:b/>
              </w:rPr>
              <w:t>наименование производителя</w:t>
            </w:r>
          </w:p>
        </w:tc>
        <w:tc>
          <w:tcPr>
            <w:tcW w:w="6378" w:type="dxa"/>
            <w:vAlign w:val="center"/>
          </w:tcPr>
          <w:p w:rsidR="00FA194E" w:rsidRPr="00521A49" w:rsidRDefault="00FA194E" w:rsidP="00962010">
            <w:pPr>
              <w:widowControl w:val="0"/>
              <w:jc w:val="center"/>
              <w:rPr>
                <w:rFonts w:ascii="GHEA Grapalat" w:hAnsi="GHEA Grapalat"/>
                <w:b/>
                <w:bCs/>
              </w:rPr>
            </w:pPr>
            <w:r w:rsidRPr="00521A49">
              <w:rPr>
                <w:rFonts w:ascii="GHEA Grapalat" w:hAnsi="GHEA Grapalat"/>
                <w:b/>
              </w:rPr>
              <w:t>технические характеристики</w:t>
            </w: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780D5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780D5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780D51"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780D51"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780D51"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780D51"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CF2C8B">
        <w:rPr>
          <w:rFonts w:ascii="GHEA Grapalat" w:hAnsi="GHEA Grapalat"/>
          <w:b/>
          <w:sz w:val="22"/>
          <w:szCs w:val="22"/>
        </w:rPr>
        <w:t>GHAPDzB-HVKAK-2023-41</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521A49" w:rsidRDefault="003D2FE2" w:rsidP="00ED119F">
      <w:pPr>
        <w:widowControl w:val="0"/>
        <w:jc w:val="right"/>
        <w:rPr>
          <w:rFonts w:ascii="GHEA Grapalat" w:hAnsi="GHEA Grapalat"/>
          <w:sz w:val="20"/>
          <w:szCs w:val="20"/>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CF2C8B">
        <w:rPr>
          <w:rFonts w:ascii="GHEA Grapalat" w:hAnsi="GHEA Grapalat"/>
          <w:b/>
          <w:sz w:val="22"/>
          <w:szCs w:val="22"/>
        </w:rPr>
        <w:t>GHAPDzB-HVKAK-2023-41</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CF2C8B">
        <w:rPr>
          <w:rFonts w:ascii="GHEA Grapalat" w:hAnsi="GHEA Grapalat"/>
          <w:b/>
          <w:sz w:val="22"/>
          <w:szCs w:val="22"/>
        </w:rPr>
        <w:t>GHAPDzB-HVKAK-2023-41</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962010">
      <w:pPr>
        <w:pStyle w:val="31"/>
        <w:widowControl w:val="0"/>
        <w:spacing w:after="160" w:line="240" w:lineRule="auto"/>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962010">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962010">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CF2C8B">
        <w:rPr>
          <w:rFonts w:ascii="GHEA Grapalat" w:hAnsi="GHEA Grapalat"/>
          <w:b/>
          <w:sz w:val="22"/>
          <w:szCs w:val="22"/>
        </w:rPr>
        <w:t>GHAPDzB-HVKAK-2023-41</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962010">
      <w:pPr>
        <w:widowControl w:val="0"/>
        <w:tabs>
          <w:tab w:val="left" w:pos="720"/>
          <w:tab w:val="left" w:pos="1440"/>
          <w:tab w:val="left" w:pos="8865"/>
        </w:tabs>
        <w:spacing w:after="160"/>
        <w:jc w:val="center"/>
        <w:rPr>
          <w:rFonts w:ascii="GHEA Grapalat" w:hAnsi="GHEA Grapalat" w:cs="Sylfaen"/>
        </w:rPr>
      </w:pPr>
    </w:p>
    <w:p w:rsidR="00F37A03" w:rsidRPr="00521A49" w:rsidRDefault="00F37A03" w:rsidP="0096201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proofErr w:type="spellStart"/>
      <w:r w:rsidRPr="00521A49">
        <w:rPr>
          <w:rFonts w:ascii="GHEA Grapalat" w:hAnsi="GHEA Grapalat"/>
          <w:b/>
        </w:rPr>
        <w:t>А.Ваняна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521A49" w:rsidRDefault="00071D1C" w:rsidP="00962010">
      <w:pPr>
        <w:widowControl w:val="0"/>
        <w:spacing w:after="160"/>
        <w:ind w:firstLine="709"/>
        <w:jc w:val="both"/>
        <w:rPr>
          <w:rFonts w:ascii="GHEA Grapalat" w:hAnsi="GHEA Grapalat"/>
          <w:b/>
        </w:rPr>
      </w:pPr>
    </w:p>
    <w:p w:rsidR="00071D1C" w:rsidRPr="00521A49" w:rsidRDefault="00071D1C" w:rsidP="00962010">
      <w:pPr>
        <w:widowControl w:val="0"/>
        <w:spacing w:after="160"/>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962010">
      <w:pPr>
        <w:widowControl w:val="0"/>
        <w:tabs>
          <w:tab w:val="left" w:pos="1134"/>
        </w:tabs>
        <w:spacing w:after="160"/>
        <w:ind w:firstLine="567"/>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962010">
      <w:pPr>
        <w:widowControl w:val="0"/>
        <w:spacing w:after="160"/>
        <w:ind w:firstLine="709"/>
        <w:jc w:val="both"/>
        <w:rPr>
          <w:rFonts w:ascii="GHEA Grapalat" w:hAnsi="GHEA Grapalat" w:cs="Times Armenian"/>
        </w:rPr>
      </w:pPr>
    </w:p>
    <w:p w:rsidR="00071D1C" w:rsidRPr="00521A49" w:rsidRDefault="00071D1C" w:rsidP="00962010">
      <w:pPr>
        <w:widowControl w:val="0"/>
        <w:spacing w:after="160"/>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962010">
      <w:pPr>
        <w:widowControl w:val="0"/>
        <w:tabs>
          <w:tab w:val="left" w:pos="1134"/>
        </w:tabs>
        <w:spacing w:after="160"/>
        <w:ind w:firstLine="567"/>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962010">
      <w:pPr>
        <w:widowControl w:val="0"/>
        <w:tabs>
          <w:tab w:val="left" w:pos="1134"/>
        </w:tabs>
        <w:spacing w:after="160"/>
        <w:ind w:firstLine="567"/>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962010">
      <w:pPr>
        <w:widowControl w:val="0"/>
        <w:tabs>
          <w:tab w:val="left" w:pos="1276"/>
        </w:tabs>
        <w:spacing w:after="160"/>
        <w:ind w:firstLine="567"/>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962010">
      <w:pPr>
        <w:widowControl w:val="0"/>
        <w:tabs>
          <w:tab w:val="left" w:pos="1560"/>
        </w:tabs>
        <w:spacing w:after="160"/>
        <w:ind w:firstLine="567"/>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962010">
      <w:pPr>
        <w:widowControl w:val="0"/>
        <w:tabs>
          <w:tab w:val="left" w:pos="1134"/>
        </w:tabs>
        <w:spacing w:after="160"/>
        <w:ind w:firstLine="567"/>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962010">
      <w:pPr>
        <w:widowControl w:val="0"/>
        <w:tabs>
          <w:tab w:val="left" w:pos="1276"/>
        </w:tabs>
        <w:spacing w:after="160"/>
        <w:ind w:firstLine="567"/>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962010">
      <w:pPr>
        <w:widowControl w:val="0"/>
        <w:tabs>
          <w:tab w:val="left" w:pos="1418"/>
        </w:tabs>
        <w:spacing w:after="160"/>
        <w:ind w:firstLine="567"/>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962010">
      <w:pPr>
        <w:widowControl w:val="0"/>
        <w:spacing w:after="160"/>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Покупатель перечи</w:t>
      </w:r>
      <w:r w:rsidR="00C45B20" w:rsidRPr="00521A49">
        <w:rPr>
          <w:rFonts w:ascii="GHEA Grapalat" w:hAnsi="GHEA Grapalat"/>
        </w:rPr>
        <w:t>сляет сумму в размере до ______</w:t>
      </w:r>
      <w:r w:rsidRPr="00521A49">
        <w:rPr>
          <w:rFonts w:ascii="GHEA Grapalat" w:hAnsi="GHEA Grapalat"/>
        </w:rPr>
        <w:t xml:space="preserve">_________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21A49">
        <w:rPr>
          <w:rFonts w:ascii="GHEA Grapalat" w:hAnsi="GHEA Grapalat"/>
        </w:rPr>
        <w:t xml:space="preserve">При этом до полного погашения предоплаты платежи </w:t>
      </w:r>
      <w:r w:rsidR="00EC00EF" w:rsidRPr="00521A49">
        <w:rPr>
          <w:rFonts w:ascii="GHEA Grapalat" w:hAnsi="GHEA Grapalat"/>
        </w:rPr>
        <w:t>Продавцу</w:t>
      </w:r>
      <w:r w:rsidR="0072587C" w:rsidRPr="00521A49">
        <w:rPr>
          <w:rFonts w:ascii="GHEA Grapalat" w:hAnsi="GHEA Grapalat"/>
        </w:rPr>
        <w:t xml:space="preserve"> не производятся.</w:t>
      </w:r>
      <w:r w:rsidR="003C61D5" w:rsidRPr="00521A49">
        <w:rPr>
          <w:rStyle w:val="af6"/>
          <w:rFonts w:ascii="GHEA Grapalat" w:hAnsi="GHEA Grapalat"/>
        </w:rPr>
        <w:footnoteReference w:customMarkFollows="1" w:id="7"/>
        <w:t>18</w:t>
      </w:r>
      <w:r w:rsidR="00C45B20" w:rsidRPr="00521A49">
        <w:rPr>
          <w:rFonts w:ascii="GHEA Grapalat" w:hAnsi="GHEA Grapalat"/>
        </w:rPr>
        <w:t>.</w:t>
      </w:r>
    </w:p>
    <w:p w:rsidR="00071D1C" w:rsidRPr="00521A49" w:rsidRDefault="00071D1C" w:rsidP="00962010">
      <w:pPr>
        <w:widowControl w:val="0"/>
        <w:tabs>
          <w:tab w:val="left" w:pos="1134"/>
        </w:tabs>
        <w:spacing w:after="160"/>
        <w:ind w:firstLine="567"/>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962010">
      <w:pPr>
        <w:widowControl w:val="0"/>
        <w:tabs>
          <w:tab w:val="left" w:pos="1134"/>
        </w:tabs>
        <w:spacing w:after="160"/>
        <w:ind w:firstLine="567"/>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21A49">
        <w:rPr>
          <w:rFonts w:ascii="GHEA Grapalat" w:hAnsi="GHEA Grapalat"/>
          <w:vertAlign w:val="superscript"/>
          <w:lang w:val="hy-AM"/>
        </w:rPr>
        <w:t>17,1</w:t>
      </w:r>
      <w:r w:rsidRPr="00521A49">
        <w:rPr>
          <w:rFonts w:ascii="GHEA Grapalat" w:hAnsi="GHEA Grapalat"/>
          <w:lang w:val="hy-AM"/>
        </w:rPr>
        <w:t>.</w:t>
      </w:r>
    </w:p>
    <w:p w:rsidR="00071D1C" w:rsidRPr="00521A49" w:rsidRDefault="00071D1C" w:rsidP="00962010">
      <w:pPr>
        <w:widowControl w:val="0"/>
        <w:spacing w:after="160"/>
        <w:ind w:firstLine="720"/>
        <w:jc w:val="both"/>
        <w:rPr>
          <w:rFonts w:ascii="GHEA Grapalat" w:hAnsi="GHEA Grapalat" w:cs="Sylfaen"/>
          <w:i/>
          <w:u w:val="single"/>
          <w:lang w:val="hy-AM"/>
        </w:rPr>
      </w:pPr>
    </w:p>
    <w:p w:rsidR="00071D1C" w:rsidRPr="00521A49" w:rsidRDefault="00071D1C" w:rsidP="00962010">
      <w:pPr>
        <w:widowControl w:val="0"/>
        <w:spacing w:after="160"/>
        <w:jc w:val="center"/>
        <w:rPr>
          <w:rFonts w:ascii="GHEA Grapalat" w:hAnsi="GHEA Grapalat"/>
          <w:b/>
        </w:rPr>
      </w:pPr>
      <w:r w:rsidRPr="00521A49">
        <w:rPr>
          <w:rFonts w:ascii="GHEA Grapalat" w:hAnsi="GHEA Grapalat"/>
          <w:b/>
        </w:rPr>
        <w:t>4. КАЧЕСТВО И ГАРАНТИЯ ТОВАРА</w:t>
      </w:r>
    </w:p>
    <w:p w:rsidR="00071D1C" w:rsidRPr="00521A49" w:rsidRDefault="00071D1C" w:rsidP="00962010">
      <w:pPr>
        <w:widowControl w:val="0"/>
        <w:tabs>
          <w:tab w:val="left" w:pos="1134"/>
        </w:tabs>
        <w:spacing w:after="160"/>
        <w:ind w:firstLine="567"/>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521A49" w:rsidRDefault="00212DAE" w:rsidP="00962010">
      <w:pPr>
        <w:widowControl w:val="0"/>
        <w:spacing w:after="160"/>
        <w:jc w:val="center"/>
        <w:rPr>
          <w:rFonts w:ascii="GHEA Grapalat" w:hAnsi="GHEA Grapalat"/>
          <w:b/>
        </w:rPr>
      </w:pPr>
    </w:p>
    <w:p w:rsidR="009E45F3" w:rsidRPr="00521A49" w:rsidRDefault="009E45F3" w:rsidP="00962010">
      <w:pPr>
        <w:widowControl w:val="0"/>
        <w:spacing w:after="160"/>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962010">
      <w:pPr>
        <w:widowControl w:val="0"/>
        <w:tabs>
          <w:tab w:val="left" w:pos="1134"/>
        </w:tabs>
        <w:spacing w:after="160"/>
        <w:ind w:firstLine="567"/>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962010">
      <w:pPr>
        <w:widowControl w:val="0"/>
        <w:spacing w:after="160"/>
        <w:ind w:firstLine="567"/>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21A49" w:rsidRDefault="001E4776" w:rsidP="00962010">
      <w:pPr>
        <w:widowControl w:val="0"/>
        <w:tabs>
          <w:tab w:val="left" w:pos="1134"/>
        </w:tabs>
        <w:spacing w:after="160"/>
        <w:ind w:firstLine="567"/>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962010">
      <w:pPr>
        <w:widowControl w:val="0"/>
        <w:tabs>
          <w:tab w:val="left" w:pos="1134"/>
        </w:tabs>
        <w:spacing w:after="160"/>
        <w:ind w:firstLine="567"/>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962010">
      <w:pPr>
        <w:widowControl w:val="0"/>
        <w:tabs>
          <w:tab w:val="left" w:pos="1134"/>
        </w:tabs>
        <w:spacing w:after="160"/>
        <w:ind w:firstLine="567"/>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962010">
      <w:pPr>
        <w:widowControl w:val="0"/>
        <w:tabs>
          <w:tab w:val="left" w:pos="1134"/>
        </w:tabs>
        <w:spacing w:after="160"/>
        <w:ind w:firstLine="567"/>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962010">
      <w:pPr>
        <w:widowControl w:val="0"/>
        <w:tabs>
          <w:tab w:val="left" w:pos="1134"/>
        </w:tabs>
        <w:spacing w:after="160"/>
        <w:ind w:firstLine="567"/>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962010">
      <w:pPr>
        <w:widowControl w:val="0"/>
        <w:tabs>
          <w:tab w:val="left" w:pos="1134"/>
        </w:tabs>
        <w:spacing w:after="160"/>
        <w:ind w:firstLine="567"/>
        <w:jc w:val="both"/>
        <w:rPr>
          <w:rFonts w:ascii="GHEA Grapalat" w:hAnsi="GHEA Grapalat"/>
        </w:rPr>
      </w:pPr>
    </w:p>
    <w:p w:rsidR="009123CA" w:rsidRPr="00521A49" w:rsidRDefault="009123CA" w:rsidP="00962010">
      <w:pPr>
        <w:widowControl w:val="0"/>
        <w:spacing w:after="160"/>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521A49">
        <w:rPr>
          <w:rStyle w:val="af6"/>
          <w:rFonts w:ascii="GHEA Grapalat" w:hAnsi="GHEA Grapalat"/>
        </w:rPr>
        <w:footnoteReference w:customMarkFollows="1" w:id="8"/>
        <w:t>20</w:t>
      </w:r>
      <w:r w:rsidRPr="00521A49">
        <w:rPr>
          <w:rFonts w:ascii="GHEA Grapalat" w:hAnsi="GHEA Grapalat"/>
        </w:rPr>
        <w:t>.</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962010">
      <w:pPr>
        <w:widowControl w:val="0"/>
        <w:tabs>
          <w:tab w:val="left" w:pos="1134"/>
        </w:tabs>
        <w:spacing w:after="160"/>
        <w:ind w:firstLine="567"/>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962010">
      <w:pPr>
        <w:rPr>
          <w:rFonts w:ascii="GHEA Grapalat" w:hAnsi="GHEA Grapalat"/>
          <w:lang w:val="hy-AM"/>
        </w:rPr>
      </w:pPr>
    </w:p>
    <w:p w:rsidR="009F337A" w:rsidRPr="00521A49" w:rsidRDefault="009F337A" w:rsidP="00962010">
      <w:pPr>
        <w:widowControl w:val="0"/>
        <w:spacing w:after="160"/>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962010">
      <w:pPr>
        <w:widowControl w:val="0"/>
        <w:spacing w:after="160"/>
        <w:ind w:firstLine="567"/>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962010">
      <w:pPr>
        <w:widowControl w:val="0"/>
        <w:spacing w:after="160"/>
        <w:jc w:val="center"/>
        <w:rPr>
          <w:rFonts w:ascii="GHEA Grapalat" w:hAnsi="GHEA Grapalat"/>
          <w:lang w:val="hy-AM"/>
        </w:rPr>
      </w:pPr>
    </w:p>
    <w:p w:rsidR="00071D1C" w:rsidRPr="00521A49" w:rsidRDefault="00071D1C" w:rsidP="00962010">
      <w:pPr>
        <w:widowControl w:val="0"/>
        <w:spacing w:after="160"/>
        <w:jc w:val="center"/>
        <w:rPr>
          <w:rFonts w:ascii="GHEA Grapalat" w:hAnsi="GHEA Grapalat"/>
          <w:b/>
        </w:rPr>
      </w:pPr>
      <w:r w:rsidRPr="00521A49">
        <w:rPr>
          <w:rFonts w:ascii="GHEA Grapalat" w:hAnsi="GHEA Grapalat"/>
          <w:b/>
        </w:rPr>
        <w:t>8. ИНЫЕ УСЛОВИЯ</w:t>
      </w:r>
    </w:p>
    <w:p w:rsidR="00071D1C" w:rsidRPr="00521A49" w:rsidRDefault="00071D1C" w:rsidP="00B60F63">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B60F63">
      <w:pPr>
        <w:widowControl w:val="0"/>
        <w:ind w:firstLine="567"/>
        <w:contextualSpacing/>
        <w:jc w:val="both"/>
        <w:rPr>
          <w:rFonts w:ascii="GHEA Grapalat" w:hAnsi="GHEA Grapalat" w:cs="Sylfaen"/>
        </w:rPr>
      </w:pPr>
      <w:r w:rsidRPr="00521A4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21A49">
        <w:rPr>
          <w:rStyle w:val="af6"/>
          <w:rFonts w:ascii="GHEA Grapalat" w:hAnsi="GHEA Grapalat"/>
        </w:rPr>
        <w:footnoteReference w:customMarkFollows="1" w:id="9"/>
        <w:t>21</w:t>
      </w:r>
      <w:r w:rsidRPr="00521A49">
        <w:rPr>
          <w:rFonts w:ascii="GHEA Grapalat" w:hAnsi="GHEA Grapalat"/>
        </w:rPr>
        <w:t>.</w:t>
      </w:r>
    </w:p>
    <w:p w:rsidR="00071D1C" w:rsidRPr="00521A49" w:rsidRDefault="00071D1C" w:rsidP="00B60F63">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B60F63">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B60F63">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B60F63">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B60F63">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B60F63">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10"/>
        <w:t>22</w:t>
      </w:r>
      <w:r w:rsidRPr="00521A49">
        <w:rPr>
          <w:rFonts w:ascii="GHEA Grapalat" w:hAnsi="GHEA Grapalat"/>
        </w:rPr>
        <w:t>.</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11"/>
        <w:t>23</w:t>
      </w:r>
      <w:r w:rsidRPr="00521A49">
        <w:rPr>
          <w:rFonts w:ascii="GHEA Grapalat" w:hAnsi="GHEA Grapalat"/>
        </w:rPr>
        <w:t>.</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B60F63">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B60F63">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B60F63">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B60F63">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B60F63">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B60F63">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CE6D27" w:rsidRPr="00521A49" w:rsidRDefault="00CE6D27" w:rsidP="00B60F63">
      <w:pPr>
        <w:widowControl w:val="0"/>
        <w:tabs>
          <w:tab w:val="left" w:pos="1276"/>
        </w:tabs>
        <w:ind w:firstLine="567"/>
        <w:contextualSpacing/>
        <w:jc w:val="both"/>
        <w:rPr>
          <w:rFonts w:ascii="GHEA Grapalat" w:hAnsi="GHEA Grapalat"/>
        </w:rPr>
      </w:pPr>
      <w:bookmarkStart w:id="5" w:name="_GoBack"/>
      <w:bookmarkEnd w:id="5"/>
      <w:r w:rsidRPr="00521A49">
        <w:rPr>
          <w:rFonts w:ascii="GHEA Grapalat" w:hAnsi="GHEA Grapalat"/>
        </w:rPr>
        <w:t>8.15.</w:t>
      </w:r>
      <w:r w:rsidRPr="00521A49">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521A49">
        <w:rPr>
          <w:rFonts w:ascii="GHEA Grapalat" w:hAnsi="GHEA Grapalat"/>
        </w:rPr>
        <w:t>предусмотрения</w:t>
      </w:r>
      <w:proofErr w:type="spellEnd"/>
      <w:r w:rsidRPr="00521A49">
        <w:rPr>
          <w:rFonts w:ascii="GHEA Grapalat" w:hAnsi="GHEA Grapalat"/>
        </w:rPr>
        <w:t xml:space="preserve"> финансовых сре</w:t>
      </w:r>
      <w:proofErr w:type="gramStart"/>
      <w:r w:rsidRPr="00521A49">
        <w:rPr>
          <w:rFonts w:ascii="GHEA Grapalat" w:hAnsi="GHEA Grapalat"/>
        </w:rPr>
        <w:t>дств дл</w:t>
      </w:r>
      <w:proofErr w:type="gramEnd"/>
      <w:r w:rsidRPr="00521A49">
        <w:rPr>
          <w:rFonts w:ascii="GHEA Grapalat" w:hAnsi="GHEA Grapalat"/>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521A49">
        <w:rPr>
          <w:rFonts w:ascii="GHEA Grapalat" w:hAnsi="GHEA Grapalat"/>
        </w:rPr>
        <w:t>двадцатипятикратный</w:t>
      </w:r>
      <w:proofErr w:type="spellEnd"/>
      <w:r w:rsidRPr="00521A49">
        <w:rPr>
          <w:rFonts w:ascii="GHEA Grapalat" w:hAnsi="GHEA Grapalat"/>
        </w:rPr>
        <w:t xml:space="preserve"> размер базовой единицы закупок, то Покупателем будет </w:t>
      </w:r>
      <w:proofErr w:type="spellStart"/>
      <w:r w:rsidRPr="00521A49">
        <w:rPr>
          <w:rFonts w:ascii="GHEA Grapalat" w:hAnsi="GHEA Grapalat"/>
        </w:rPr>
        <w:t>заключен</w:t>
      </w:r>
      <w:proofErr w:type="gramStart"/>
      <w:r w:rsidRPr="00521A49">
        <w:rPr>
          <w:rFonts w:ascii="GHEA Grapalat" w:hAnsi="GHEA Grapalat"/>
        </w:rPr>
        <w:t>o</w:t>
      </w:r>
      <w:proofErr w:type="spellEnd"/>
      <w:proofErr w:type="gramEnd"/>
      <w:r w:rsidRPr="00521A49">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521A49">
        <w:rPr>
          <w:rFonts w:ascii="GHEA Grapalat" w:hAnsi="GHEA Grapalat"/>
          <w:lang w:val="hy-AM"/>
        </w:rPr>
        <w:t xml:space="preserve"> </w:t>
      </w:r>
      <w:r w:rsidRPr="00521A49">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521A49">
        <w:rPr>
          <w:rFonts w:ascii="GHEA Grapalat" w:hAnsi="GHEA Grapalat"/>
        </w:rPr>
        <w:t>договора</w:t>
      </w:r>
      <w:proofErr w:type="gramEnd"/>
      <w:r w:rsidRPr="00521A49">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21A49">
        <w:rPr>
          <w:rStyle w:val="af6"/>
          <w:rFonts w:ascii="GHEA Grapalat" w:hAnsi="GHEA Grapalat"/>
        </w:rPr>
        <w:footnoteReference w:customMarkFollows="1" w:id="12"/>
        <w:t>24</w:t>
      </w:r>
    </w:p>
    <w:p w:rsidR="00CE6D27" w:rsidRPr="00521A49" w:rsidRDefault="00CE6D27" w:rsidP="00962010">
      <w:pPr>
        <w:widowControl w:val="0"/>
        <w:tabs>
          <w:tab w:val="left" w:pos="1276"/>
        </w:tabs>
        <w:spacing w:after="160"/>
        <w:ind w:firstLine="567"/>
        <w:jc w:val="both"/>
        <w:rPr>
          <w:rFonts w:ascii="GHEA Grapalat" w:hAnsi="GHEA Grapalat"/>
        </w:rPr>
      </w:pPr>
    </w:p>
    <w:p w:rsidR="00071D1C" w:rsidRPr="00521A49" w:rsidRDefault="00255788" w:rsidP="00962010">
      <w:pPr>
        <w:widowControl w:val="0"/>
        <w:spacing w:after="160"/>
        <w:jc w:val="center"/>
        <w:rPr>
          <w:rFonts w:ascii="GHEA Grapalat" w:hAnsi="GHEA Grapalat"/>
          <w:b/>
        </w:rPr>
      </w:pPr>
      <w:r w:rsidRPr="00521A49">
        <w:rPr>
          <w:rFonts w:ascii="GHEA Grapalat" w:hAnsi="GHEA Grapalat"/>
          <w:b/>
        </w:rPr>
        <w:t>9</w:t>
      </w:r>
      <w:r w:rsidR="00071D1C" w:rsidRPr="00521A49">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13"/>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71D1C" w:rsidRPr="00521A49" w:rsidRDefault="00071D1C" w:rsidP="0096596B">
      <w:pPr>
        <w:widowControl w:val="0"/>
        <w:jc w:val="right"/>
        <w:rPr>
          <w:rFonts w:ascii="GHEA Grapalat" w:hAnsi="GHEA Grapalat"/>
          <w:i/>
        </w:rPr>
      </w:pPr>
      <w:r w:rsidRPr="00521A49">
        <w:rPr>
          <w:rFonts w:ascii="GHEA Grapalat" w:hAnsi="GHEA Grapalat"/>
        </w:rPr>
        <w:br w:type="page"/>
      </w:r>
      <w:r w:rsidR="00DC51C8" w:rsidRPr="00521A49">
        <w:rPr>
          <w:rFonts w:ascii="GHEA Grapalat" w:hAnsi="GHEA Grapalat"/>
        </w:rPr>
        <w:t xml:space="preserve"> </w:t>
      </w:r>
      <w:r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106" w:rsidRDefault="00175106">
      <w:r>
        <w:separator/>
      </w:r>
    </w:p>
  </w:endnote>
  <w:endnote w:type="continuationSeparator" w:id="0">
    <w:p w:rsidR="00175106" w:rsidRDefault="0017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175106" w:rsidRPr="00C861E9" w:rsidRDefault="0017510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3312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106" w:rsidRDefault="00175106">
      <w:r>
        <w:separator/>
      </w:r>
    </w:p>
  </w:footnote>
  <w:footnote w:type="continuationSeparator" w:id="0">
    <w:p w:rsidR="00175106" w:rsidRDefault="00175106">
      <w:r>
        <w:continuationSeparator/>
      </w:r>
    </w:p>
  </w:footnote>
  <w:footnote w:id="1">
    <w:p w:rsidR="00175106" w:rsidRPr="002D0715" w:rsidRDefault="00175106">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175106" w:rsidRPr="00E72E35" w:rsidRDefault="00175106">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175106" w:rsidRPr="00816F7D" w:rsidRDefault="00175106"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75106" w:rsidRPr="00DA04BC" w:rsidRDefault="00175106"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175106" w:rsidRPr="00DA04BC" w:rsidRDefault="00175106"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175106" w:rsidRPr="00DA04BC" w:rsidRDefault="00175106"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175106" w:rsidRPr="00DA04BC" w:rsidRDefault="00175106" w:rsidP="00DA04BC">
      <w:pPr>
        <w:jc w:val="both"/>
        <w:rPr>
          <w:rFonts w:ascii="Sylfaen" w:hAnsi="Sylfaen"/>
          <w:i/>
          <w:sz w:val="16"/>
          <w:szCs w:val="16"/>
        </w:rPr>
      </w:pPr>
    </w:p>
  </w:footnote>
  <w:footnote w:id="4">
    <w:p w:rsidR="00175106" w:rsidRPr="00967242" w:rsidRDefault="00175106"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175106" w:rsidRPr="00D3436F" w:rsidRDefault="00175106">
      <w:pPr>
        <w:pStyle w:val="af2"/>
        <w:rPr>
          <w:lang w:val="es-ES"/>
        </w:rPr>
      </w:pPr>
    </w:p>
  </w:footnote>
  <w:footnote w:id="5">
    <w:p w:rsidR="00175106" w:rsidRPr="008842CE" w:rsidRDefault="00175106" w:rsidP="003D2FE2">
      <w:pPr>
        <w:pStyle w:val="af2"/>
        <w:jc w:val="both"/>
      </w:pPr>
    </w:p>
  </w:footnote>
  <w:footnote w:id="6">
    <w:p w:rsidR="00175106" w:rsidRPr="002B6C9D" w:rsidRDefault="00175106"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175106" w:rsidRPr="002B6C9D" w:rsidRDefault="00175106" w:rsidP="00D3436F">
      <w:pPr>
        <w:pStyle w:val="af2"/>
        <w:widowControl w:val="0"/>
        <w:jc w:val="both"/>
        <w:rPr>
          <w:rFonts w:ascii="Sylfaen" w:hAnsi="Sylfaen"/>
          <w:sz w:val="16"/>
          <w:szCs w:val="16"/>
          <w:lang w:val="hy-AM"/>
        </w:rPr>
      </w:pPr>
    </w:p>
  </w:footnote>
  <w:footnote w:id="7">
    <w:p w:rsidR="00175106" w:rsidRPr="002B6C9D" w:rsidRDefault="00175106" w:rsidP="005E52ED">
      <w:pPr>
        <w:pStyle w:val="af2"/>
        <w:widowControl w:val="0"/>
        <w:jc w:val="both"/>
        <w:rPr>
          <w:rFonts w:ascii="Sylfaen" w:hAnsi="Sylfaen"/>
          <w:i/>
          <w:sz w:val="16"/>
          <w:szCs w:val="16"/>
        </w:rPr>
      </w:pPr>
      <w:r w:rsidRPr="002B6C9D">
        <w:rPr>
          <w:rStyle w:val="af6"/>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75106" w:rsidRPr="002B6C9D" w:rsidRDefault="00175106" w:rsidP="005E52ED">
      <w:pPr>
        <w:pStyle w:val="af2"/>
        <w:widowControl w:val="0"/>
        <w:jc w:val="both"/>
        <w:rPr>
          <w:rFonts w:ascii="Sylfaen" w:hAnsi="Sylfaen"/>
          <w:i/>
          <w:sz w:val="16"/>
          <w:szCs w:val="16"/>
        </w:rPr>
      </w:pPr>
    </w:p>
    <w:p w:rsidR="00175106" w:rsidRPr="002B6C9D" w:rsidRDefault="00175106" w:rsidP="005E52ED">
      <w:pPr>
        <w:pStyle w:val="af2"/>
        <w:widowControl w:val="0"/>
        <w:jc w:val="both"/>
        <w:rPr>
          <w:rFonts w:ascii="Sylfaen" w:hAnsi="Sylfaen"/>
          <w:i/>
          <w:sz w:val="16"/>
          <w:szCs w:val="16"/>
        </w:rPr>
      </w:pPr>
    </w:p>
    <w:p w:rsidR="00175106" w:rsidRPr="002B6C9D" w:rsidRDefault="00175106" w:rsidP="00251F9C">
      <w:pPr>
        <w:pStyle w:val="af2"/>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175106" w:rsidRPr="00D3436F" w:rsidRDefault="00175106">
      <w:pPr>
        <w:pStyle w:val="af2"/>
        <w:rPr>
          <w:lang w:val="hy-AM"/>
        </w:rPr>
      </w:pPr>
    </w:p>
  </w:footnote>
  <w:footnote w:id="8">
    <w:p w:rsidR="00175106" w:rsidRPr="002B6C9D" w:rsidRDefault="00175106" w:rsidP="000D6018">
      <w:pPr>
        <w:pStyle w:val="af2"/>
        <w:jc w:val="both"/>
        <w:rPr>
          <w:rFonts w:ascii="Sylfaen" w:hAnsi="Sylfaen"/>
          <w:i/>
          <w:sz w:val="16"/>
          <w:szCs w:val="16"/>
        </w:rPr>
      </w:pPr>
      <w:r>
        <w:rPr>
          <w:rStyle w:val="af6"/>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75106" w:rsidRPr="002B6C9D" w:rsidRDefault="00175106" w:rsidP="000D6018">
      <w:pPr>
        <w:pStyle w:val="af2"/>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75106" w:rsidRPr="002B6C9D" w:rsidRDefault="00175106">
      <w:pPr>
        <w:pStyle w:val="af2"/>
        <w:rPr>
          <w:rFonts w:ascii="Sylfaen" w:hAnsi="Sylfaen"/>
          <w:sz w:val="16"/>
          <w:szCs w:val="16"/>
          <w:lang w:val="hy-AM"/>
        </w:rPr>
      </w:pPr>
    </w:p>
  </w:footnote>
  <w:footnote w:id="9">
    <w:p w:rsidR="00175106" w:rsidRPr="002B6C9D" w:rsidRDefault="00175106" w:rsidP="00D32870">
      <w:pPr>
        <w:pStyle w:val="af2"/>
        <w:widowControl w:val="0"/>
        <w:jc w:val="both"/>
        <w:rPr>
          <w:rFonts w:ascii="Sylfaen" w:hAnsi="Sylfaen"/>
          <w:sz w:val="16"/>
          <w:szCs w:val="16"/>
          <w:lang w:val="hy-AM"/>
        </w:rPr>
      </w:pPr>
      <w:r w:rsidRPr="002B6C9D">
        <w:rPr>
          <w:rStyle w:val="af6"/>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175106" w:rsidRPr="00D3436F" w:rsidRDefault="00175106">
      <w:pPr>
        <w:pStyle w:val="af2"/>
        <w:rPr>
          <w:lang w:val="hy-AM"/>
        </w:rPr>
      </w:pPr>
    </w:p>
  </w:footnote>
  <w:footnote w:id="10">
    <w:p w:rsidR="00175106" w:rsidRPr="0095788C" w:rsidRDefault="00175106"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175106" w:rsidRPr="0095788C" w:rsidRDefault="00175106"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5106" w:rsidRPr="0095788C" w:rsidRDefault="00175106">
      <w:pPr>
        <w:pStyle w:val="af2"/>
        <w:rPr>
          <w:rFonts w:ascii="Sylfaen" w:hAnsi="Sylfaen"/>
          <w:sz w:val="16"/>
          <w:szCs w:val="16"/>
          <w:lang w:val="hy-AM"/>
        </w:rPr>
      </w:pPr>
    </w:p>
  </w:footnote>
  <w:footnote w:id="12">
    <w:p w:rsidR="00175106" w:rsidRPr="0095788C" w:rsidRDefault="00175106" w:rsidP="00CE6D27">
      <w:pPr>
        <w:pStyle w:val="af2"/>
        <w:widowControl w:val="0"/>
        <w:jc w:val="both"/>
        <w:rPr>
          <w:rFonts w:ascii="Sylfaen" w:hAnsi="Sylfaen"/>
          <w:sz w:val="16"/>
          <w:szCs w:val="16"/>
          <w:lang w:val="hy-AM"/>
        </w:rPr>
      </w:pPr>
      <w:r>
        <w:rPr>
          <w:rStyle w:val="af6"/>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175106" w:rsidRPr="0095788C" w:rsidRDefault="00175106" w:rsidP="00CE6D27">
      <w:pPr>
        <w:pStyle w:val="af2"/>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75106" w:rsidRPr="0095788C" w:rsidRDefault="00175106" w:rsidP="00CE6D27">
      <w:pPr>
        <w:pStyle w:val="af2"/>
        <w:rPr>
          <w:rFonts w:ascii="Sylfaen" w:hAnsi="Sylfaen"/>
          <w:sz w:val="16"/>
          <w:szCs w:val="16"/>
          <w:lang w:val="hy-AM"/>
        </w:rPr>
      </w:pPr>
    </w:p>
  </w:footnote>
  <w:footnote w:id="13">
    <w:p w:rsidR="00175106" w:rsidRPr="004F3AE2" w:rsidRDefault="00175106"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072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2C8B"/>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703F9-9894-4AF1-B983-134ED332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2519</TotalTime>
  <Pages>76</Pages>
  <Words>15863</Words>
  <Characters>115906</Characters>
  <Application>Microsoft Office Word</Application>
  <DocSecurity>0</DocSecurity>
  <Lines>965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1411</cp:revision>
  <cp:lastPrinted>2018-02-16T07:12:00Z</cp:lastPrinted>
  <dcterms:created xsi:type="dcterms:W3CDTF">2019-10-28T07:04:00Z</dcterms:created>
  <dcterms:modified xsi:type="dcterms:W3CDTF">2023-06-15T08:36:00Z</dcterms:modified>
</cp:coreProperties>
</file>