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D94F85">
        <w:rPr>
          <w:rFonts w:ascii="GHEA Grapalat" w:hAnsi="GHEA Grapalat"/>
          <w:i w:val="0"/>
          <w:sz w:val="24"/>
          <w:szCs w:val="24"/>
          <w:lang w:val="hy-AM"/>
        </w:rPr>
        <w:t>18</w:t>
      </w:r>
      <w:r w:rsidR="00362F7E">
        <w:rPr>
          <w:rFonts w:ascii="GHEA Grapalat" w:hAnsi="GHEA Grapalat"/>
          <w:i w:val="0"/>
          <w:sz w:val="24"/>
          <w:szCs w:val="24"/>
        </w:rPr>
        <w:t xml:space="preserve">-го </w:t>
      </w:r>
      <w:r w:rsidR="00D94F85" w:rsidRPr="00D94F85">
        <w:rPr>
          <w:rFonts w:ascii="GHEA Grapalat" w:hAnsi="GHEA Grapalat"/>
          <w:i w:val="0"/>
          <w:sz w:val="24"/>
          <w:szCs w:val="24"/>
        </w:rPr>
        <w:t>ноября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0E045E">
        <w:rPr>
          <w:rFonts w:ascii="GHEA Grapalat" w:hAnsi="GHEA Grapalat"/>
          <w:b/>
          <w:i w:val="0"/>
          <w:sz w:val="24"/>
          <w:szCs w:val="24"/>
        </w:rPr>
        <w:t>GHTsDzB-HVKAK-2024-64</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E045E">
        <w:rPr>
          <w:rFonts w:ascii="GHEA Grapalat" w:hAnsi="GHEA Grapalat"/>
          <w:b/>
          <w:i w:val="0"/>
          <w:sz w:val="24"/>
          <w:szCs w:val="24"/>
        </w:rPr>
        <w:t>аудиторские услуги</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94F85">
        <w:rPr>
          <w:rFonts w:ascii="GHEA Grapalat" w:hAnsi="GHEA Grapalat"/>
          <w:b/>
          <w:i w:val="0"/>
          <w:sz w:val="24"/>
          <w:szCs w:val="24"/>
        </w:rPr>
        <w:t xml:space="preserve">Заявки на </w:t>
      </w:r>
      <w:r w:rsidR="00B1012E" w:rsidRPr="00D94F85">
        <w:rPr>
          <w:rFonts w:ascii="GHEA Grapalat" w:hAnsi="GHEA Grapalat"/>
          <w:b/>
          <w:i w:val="0"/>
          <w:sz w:val="24"/>
          <w:szCs w:val="24"/>
        </w:rPr>
        <w:t>запрос котировок</w:t>
      </w:r>
      <w:r w:rsidRPr="00D94F85">
        <w:rPr>
          <w:rFonts w:ascii="GHEA Grapalat" w:hAnsi="GHEA Grapalat"/>
          <w:b/>
          <w:i w:val="0"/>
          <w:sz w:val="24"/>
          <w:szCs w:val="24"/>
        </w:rPr>
        <w:t xml:space="preserve"> необходимо подавать по адресу</w:t>
      </w:r>
      <w:r w:rsidR="00B1012E" w:rsidRPr="00D94F85">
        <w:rPr>
          <w:rFonts w:ascii="GHEA Grapalat" w:hAnsi="GHEA Grapalat"/>
          <w:b/>
          <w:i w:val="0"/>
          <w:spacing w:val="6"/>
          <w:sz w:val="24"/>
          <w:szCs w:val="24"/>
        </w:rPr>
        <w:t xml:space="preserve"> г. Ереван, </w:t>
      </w:r>
      <w:r w:rsidR="00535F40" w:rsidRPr="00D94F85">
        <w:rPr>
          <w:rFonts w:ascii="GHEA Grapalat" w:hAnsi="GHEA Grapalat"/>
          <w:b/>
          <w:i w:val="0"/>
          <w:spacing w:val="6"/>
          <w:sz w:val="24"/>
          <w:szCs w:val="24"/>
        </w:rPr>
        <w:t xml:space="preserve">ул. </w:t>
      </w:r>
      <w:r w:rsidR="008B659E" w:rsidRPr="00D94F85">
        <w:rPr>
          <w:rFonts w:ascii="GHEA Grapalat" w:hAnsi="GHEA Grapalat"/>
          <w:b/>
          <w:i w:val="0"/>
          <w:spacing w:val="6"/>
          <w:sz w:val="24"/>
          <w:szCs w:val="24"/>
        </w:rPr>
        <w:t xml:space="preserve">М. </w:t>
      </w:r>
      <w:proofErr w:type="spellStart"/>
      <w:r w:rsidR="008B659E" w:rsidRPr="00D94F85">
        <w:rPr>
          <w:rFonts w:ascii="GHEA Grapalat" w:hAnsi="GHEA Grapalat"/>
          <w:b/>
          <w:i w:val="0"/>
          <w:spacing w:val="6"/>
          <w:sz w:val="24"/>
          <w:szCs w:val="24"/>
        </w:rPr>
        <w:t>Гераци</w:t>
      </w:r>
      <w:proofErr w:type="spellEnd"/>
      <w:r w:rsidR="008B659E" w:rsidRPr="00D94F85">
        <w:rPr>
          <w:rFonts w:ascii="GHEA Grapalat" w:hAnsi="GHEA Grapalat"/>
          <w:b/>
          <w:i w:val="0"/>
          <w:spacing w:val="6"/>
          <w:sz w:val="24"/>
          <w:szCs w:val="24"/>
        </w:rPr>
        <w:t xml:space="preserve">, </w:t>
      </w:r>
      <w:r w:rsidR="00535F40" w:rsidRPr="00D94F85">
        <w:rPr>
          <w:rFonts w:ascii="GHEA Grapalat" w:hAnsi="GHEA Grapalat"/>
          <w:b/>
          <w:i w:val="0"/>
          <w:spacing w:val="6"/>
          <w:sz w:val="24"/>
          <w:szCs w:val="24"/>
        </w:rPr>
        <w:t xml:space="preserve">д. </w:t>
      </w:r>
      <w:r w:rsidR="008B659E" w:rsidRPr="00D94F85">
        <w:rPr>
          <w:rFonts w:ascii="GHEA Grapalat" w:hAnsi="GHEA Grapalat"/>
          <w:b/>
          <w:i w:val="0"/>
          <w:spacing w:val="6"/>
          <w:sz w:val="24"/>
          <w:szCs w:val="24"/>
        </w:rPr>
        <w:t>12</w:t>
      </w:r>
      <w:r w:rsidR="008B659E" w:rsidRPr="00D94F85">
        <w:rPr>
          <w:rFonts w:ascii="GHEA Grapalat" w:hAnsi="GHEA Grapalat"/>
          <w:b/>
          <w:i w:val="0"/>
          <w:sz w:val="16"/>
          <w:szCs w:val="24"/>
        </w:rPr>
        <w:t xml:space="preserve"> </w:t>
      </w:r>
      <w:r w:rsidRPr="00D94F85">
        <w:rPr>
          <w:rFonts w:ascii="GHEA Grapalat" w:hAnsi="GHEA Grapalat"/>
          <w:b/>
          <w:i w:val="0"/>
          <w:sz w:val="24"/>
          <w:szCs w:val="24"/>
        </w:rPr>
        <w:t xml:space="preserve">в документарной форме, до </w:t>
      </w:r>
      <w:r w:rsidR="00535F40" w:rsidRPr="00D94F85">
        <w:rPr>
          <w:rFonts w:ascii="GHEA Grapalat" w:hAnsi="GHEA Grapalat"/>
          <w:b/>
          <w:i w:val="0"/>
          <w:sz w:val="24"/>
          <w:szCs w:val="24"/>
        </w:rPr>
        <w:t>1</w:t>
      </w:r>
      <w:r w:rsidR="00D94F85">
        <w:rPr>
          <w:rFonts w:ascii="GHEA Grapalat" w:hAnsi="GHEA Grapalat"/>
          <w:b/>
          <w:i w:val="0"/>
          <w:sz w:val="24"/>
          <w:szCs w:val="24"/>
          <w:lang w:val="hy-AM"/>
        </w:rPr>
        <w:t>1</w:t>
      </w:r>
      <w:r w:rsidR="00535F40" w:rsidRPr="00D94F85">
        <w:rPr>
          <w:rFonts w:ascii="GHEA Grapalat" w:hAnsi="GHEA Grapalat"/>
          <w:b/>
          <w:i w:val="0"/>
          <w:sz w:val="24"/>
          <w:szCs w:val="24"/>
        </w:rPr>
        <w:t xml:space="preserve">:30 </w:t>
      </w:r>
      <w:r w:rsidRPr="00D94F85">
        <w:rPr>
          <w:rFonts w:ascii="GHEA Grapalat" w:hAnsi="GHEA Grapalat"/>
          <w:b/>
          <w:i w:val="0"/>
          <w:sz w:val="24"/>
          <w:szCs w:val="24"/>
        </w:rPr>
        <w:t xml:space="preserve">часов </w:t>
      </w:r>
      <w:r w:rsidR="00535F40" w:rsidRPr="00D94F85">
        <w:rPr>
          <w:rFonts w:ascii="GHEA Grapalat" w:hAnsi="GHEA Grapalat"/>
          <w:b/>
          <w:i w:val="0"/>
          <w:sz w:val="24"/>
          <w:szCs w:val="24"/>
        </w:rPr>
        <w:t>0</w:t>
      </w:r>
      <w:r w:rsidR="008102AF" w:rsidRPr="00D94F85">
        <w:rPr>
          <w:rFonts w:ascii="GHEA Grapalat" w:hAnsi="GHEA Grapalat"/>
          <w:b/>
          <w:i w:val="0"/>
          <w:sz w:val="24"/>
          <w:szCs w:val="24"/>
        </w:rPr>
        <w:t>7</w:t>
      </w:r>
      <w:r w:rsidRPr="00D94F85">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9216D6" w:rsidRPr="00D94F85" w:rsidRDefault="009216D6" w:rsidP="00FE0DE3">
      <w:pPr>
        <w:pStyle w:val="a3"/>
        <w:widowControl w:val="0"/>
        <w:spacing w:line="240" w:lineRule="auto"/>
        <w:ind w:firstLine="567"/>
        <w:contextualSpacing/>
        <w:rPr>
          <w:rFonts w:ascii="GHEA Grapalat" w:hAnsi="GHEA Grapalat"/>
          <w:b/>
          <w:i w:val="0"/>
          <w:sz w:val="24"/>
          <w:szCs w:val="24"/>
        </w:rPr>
      </w:pPr>
      <w:r w:rsidRPr="00D94F85">
        <w:rPr>
          <w:rFonts w:ascii="GHEA Grapalat" w:hAnsi="GHEA Grapalat"/>
          <w:b/>
          <w:i w:val="0"/>
          <w:sz w:val="24"/>
          <w:szCs w:val="24"/>
        </w:rPr>
        <w:t xml:space="preserve">Вскрытие заявок будет проводиться по адресу </w:t>
      </w:r>
      <w:r w:rsidR="00535F40" w:rsidRPr="00D94F85">
        <w:rPr>
          <w:rFonts w:ascii="GHEA Grapalat" w:hAnsi="GHEA Grapalat"/>
          <w:b/>
          <w:i w:val="0"/>
          <w:sz w:val="24"/>
          <w:szCs w:val="24"/>
        </w:rPr>
        <w:t xml:space="preserve">г. Ереван, ул. М. </w:t>
      </w:r>
      <w:proofErr w:type="spellStart"/>
      <w:r w:rsidR="00535F40" w:rsidRPr="00D94F85">
        <w:rPr>
          <w:rFonts w:ascii="GHEA Grapalat" w:hAnsi="GHEA Grapalat"/>
          <w:b/>
          <w:i w:val="0"/>
          <w:sz w:val="24"/>
          <w:szCs w:val="24"/>
        </w:rPr>
        <w:t>Гераци</w:t>
      </w:r>
      <w:proofErr w:type="spellEnd"/>
      <w:r w:rsidR="00535F40" w:rsidRPr="00D94F85">
        <w:rPr>
          <w:rFonts w:ascii="GHEA Grapalat" w:hAnsi="GHEA Grapalat"/>
          <w:b/>
          <w:i w:val="0"/>
          <w:sz w:val="24"/>
          <w:szCs w:val="24"/>
        </w:rPr>
        <w:t>, д. 12</w:t>
      </w:r>
      <w:r w:rsidRPr="00D94F85">
        <w:rPr>
          <w:rFonts w:ascii="GHEA Grapalat" w:hAnsi="GHEA Grapalat"/>
          <w:b/>
          <w:i w:val="0"/>
          <w:sz w:val="24"/>
          <w:szCs w:val="24"/>
        </w:rPr>
        <w:t xml:space="preserve">, в </w:t>
      </w:r>
      <w:r w:rsidR="0012656E" w:rsidRPr="00D94F85">
        <w:rPr>
          <w:rFonts w:ascii="GHEA Grapalat" w:hAnsi="GHEA Grapalat"/>
          <w:b/>
          <w:i w:val="0"/>
          <w:sz w:val="24"/>
          <w:szCs w:val="24"/>
        </w:rPr>
        <w:t>1</w:t>
      </w:r>
      <w:r w:rsidR="00D94F85">
        <w:rPr>
          <w:rFonts w:ascii="GHEA Grapalat" w:hAnsi="GHEA Grapalat"/>
          <w:b/>
          <w:i w:val="0"/>
          <w:sz w:val="24"/>
          <w:szCs w:val="24"/>
          <w:lang w:val="hy-AM"/>
        </w:rPr>
        <w:t>1</w:t>
      </w:r>
      <w:r w:rsidR="0012656E" w:rsidRPr="00D94F85">
        <w:rPr>
          <w:rFonts w:ascii="GHEA Grapalat" w:hAnsi="GHEA Grapalat"/>
          <w:b/>
          <w:i w:val="0"/>
          <w:sz w:val="24"/>
          <w:szCs w:val="24"/>
        </w:rPr>
        <w:t>:30</w:t>
      </w:r>
      <w:r w:rsidRPr="00D94F85">
        <w:rPr>
          <w:rFonts w:ascii="GHEA Grapalat" w:hAnsi="GHEA Grapalat"/>
          <w:b/>
          <w:i w:val="0"/>
          <w:sz w:val="24"/>
          <w:szCs w:val="24"/>
        </w:rPr>
        <w:t xml:space="preserve"> </w:t>
      </w:r>
      <w:r w:rsidR="0012656E" w:rsidRPr="00D94F85">
        <w:rPr>
          <w:rFonts w:ascii="GHEA Grapalat" w:hAnsi="GHEA Grapalat"/>
          <w:b/>
          <w:i w:val="0"/>
          <w:sz w:val="24"/>
          <w:szCs w:val="24"/>
        </w:rPr>
        <w:t xml:space="preserve">часов </w:t>
      </w:r>
      <w:r w:rsidR="00D94F85">
        <w:rPr>
          <w:rFonts w:ascii="GHEA Grapalat" w:hAnsi="GHEA Grapalat"/>
          <w:b/>
          <w:i w:val="0"/>
          <w:sz w:val="24"/>
          <w:szCs w:val="24"/>
          <w:lang w:val="hy-AM"/>
        </w:rPr>
        <w:t>25</w:t>
      </w:r>
      <w:r w:rsidR="001705E4" w:rsidRPr="00D94F85">
        <w:rPr>
          <w:rFonts w:ascii="GHEA Grapalat" w:hAnsi="GHEA Grapalat"/>
          <w:b/>
          <w:i w:val="0"/>
          <w:sz w:val="24"/>
          <w:szCs w:val="24"/>
        </w:rPr>
        <w:t xml:space="preserve"> </w:t>
      </w:r>
      <w:r w:rsidR="00B81636" w:rsidRPr="00D94F85">
        <w:rPr>
          <w:rFonts w:ascii="GHEA Grapalat" w:hAnsi="GHEA Grapalat"/>
          <w:b/>
          <w:i w:val="0"/>
          <w:sz w:val="24"/>
          <w:szCs w:val="24"/>
        </w:rPr>
        <w:t>ноябр</w:t>
      </w:r>
      <w:r w:rsidR="001705E4" w:rsidRPr="00D94F85">
        <w:rPr>
          <w:rFonts w:ascii="GHEA Grapalat" w:hAnsi="GHEA Grapalat"/>
          <w:b/>
          <w:i w:val="0"/>
          <w:sz w:val="24"/>
          <w:szCs w:val="24"/>
        </w:rPr>
        <w:t>я</w:t>
      </w:r>
      <w:r w:rsidR="00CF3958" w:rsidRPr="00D94F85">
        <w:rPr>
          <w:rFonts w:ascii="GHEA Grapalat" w:hAnsi="GHEA Grapalat"/>
          <w:b/>
          <w:i w:val="0"/>
          <w:sz w:val="24"/>
          <w:szCs w:val="24"/>
        </w:rPr>
        <w:t xml:space="preserve"> 2024</w:t>
      </w:r>
      <w:r w:rsidR="0012656E" w:rsidRPr="00D94F85">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4C780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81636" w:rsidRPr="00B81636">
        <w:rPr>
          <w:rFonts w:ascii="GHEA Grapalat" w:hAnsi="GHEA Grapalat"/>
          <w:b/>
          <w:i w:val="0"/>
          <w:sz w:val="24"/>
          <w:szCs w:val="24"/>
        </w:rPr>
        <w:t>Зина Товмасян</w:t>
      </w:r>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0E045E">
        <w:rPr>
          <w:rFonts w:ascii="GHEA Grapalat" w:hAnsi="GHEA Grapalat"/>
          <w:sz w:val="22"/>
          <w:szCs w:val="22"/>
        </w:rPr>
        <w:t>GHTsDzB-HVKAK-2024-</w:t>
      </w:r>
      <w:proofErr w:type="gramStart"/>
      <w:r w:rsidR="000E045E">
        <w:rPr>
          <w:rFonts w:ascii="GHEA Grapalat" w:hAnsi="GHEA Grapalat"/>
          <w:sz w:val="22"/>
          <w:szCs w:val="22"/>
        </w:rPr>
        <w:t>64</w:t>
      </w:r>
      <w:r w:rsidRPr="00BB6E4B">
        <w:rPr>
          <w:rFonts w:ascii="GHEA Grapalat" w:hAnsi="GHEA Grapalat"/>
          <w:sz w:val="22"/>
          <w:szCs w:val="22"/>
        </w:rPr>
        <w:t>»</w:t>
      </w:r>
      <w:r w:rsidRPr="00BB6E4B">
        <w:rPr>
          <w:rFonts w:ascii="GHEA Grapalat" w:hAnsi="GHEA Grapalat"/>
          <w:sz w:val="22"/>
          <w:szCs w:val="22"/>
        </w:rPr>
        <w:br/>
        <w:t xml:space="preserve">  №</w:t>
      </w:r>
      <w:proofErr w:type="gramEnd"/>
      <w:r w:rsidRPr="00BB6E4B">
        <w:rPr>
          <w:rFonts w:ascii="GHEA Grapalat" w:hAnsi="GHEA Grapalat"/>
          <w:sz w:val="22"/>
          <w:szCs w:val="22"/>
        </w:rPr>
        <w:t xml:space="preserve"> </w:t>
      </w:r>
      <w:r>
        <w:rPr>
          <w:rFonts w:ascii="GHEA Grapalat" w:hAnsi="GHEA Grapalat"/>
          <w:sz w:val="22"/>
          <w:szCs w:val="22"/>
          <w:lang w:val="hy-AM"/>
        </w:rPr>
        <w:t>1</w:t>
      </w:r>
      <w:r w:rsidRPr="00BB6E4B">
        <w:rPr>
          <w:rFonts w:ascii="GHEA Grapalat" w:hAnsi="GHEA Grapalat"/>
          <w:sz w:val="22"/>
          <w:szCs w:val="22"/>
        </w:rPr>
        <w:t xml:space="preserve"> от </w:t>
      </w:r>
      <w:r w:rsidR="00D94F85">
        <w:rPr>
          <w:rFonts w:ascii="GHEA Grapalat" w:hAnsi="GHEA Grapalat"/>
          <w:sz w:val="22"/>
          <w:szCs w:val="22"/>
          <w:lang w:val="hy-AM"/>
        </w:rPr>
        <w:t>18</w:t>
      </w:r>
      <w:r w:rsidR="001705E4">
        <w:rPr>
          <w:rFonts w:ascii="GHEA Grapalat" w:hAnsi="GHEA Grapalat"/>
          <w:sz w:val="22"/>
          <w:szCs w:val="22"/>
        </w:rPr>
        <w:t xml:space="preserve"> </w:t>
      </w:r>
      <w:r w:rsidR="00D94F85" w:rsidRPr="00D94F85">
        <w:rPr>
          <w:rFonts w:ascii="GHEA Grapalat" w:hAnsi="GHEA Grapalat"/>
        </w:rPr>
        <w:t>ноября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AA793C" w:rsidRPr="00AA793C">
        <w:rPr>
          <w:rFonts w:ascii="GHEA Grapalat" w:hAnsi="GHEA Grapalat"/>
          <w:b/>
        </w:rPr>
        <w:t>АУДИТОРСКИЕ УСЛУГИ</w:t>
      </w:r>
      <w:r w:rsidR="00AA793C" w:rsidRPr="00A37E73">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AA793C" w:rsidRDefault="00CF3958" w:rsidP="00CF3958">
      <w:pPr>
        <w:pStyle w:val="aa"/>
        <w:widowControl w:val="0"/>
        <w:spacing w:after="0"/>
        <w:ind w:right="-7"/>
        <w:contextualSpacing/>
        <w:jc w:val="center"/>
        <w:rPr>
          <w:rFonts w:ascii="GHEA Grapalat" w:hAnsi="GHEA Grapalat"/>
          <w:b/>
          <w:sz w:val="20"/>
          <w:szCs w:val="20"/>
        </w:rPr>
      </w:pPr>
      <w:r w:rsidRPr="00CF3958">
        <w:rPr>
          <w:rFonts w:ascii="GHEA Grapalat" w:hAnsi="GHEA Grapalat"/>
          <w:b/>
          <w:sz w:val="20"/>
          <w:szCs w:val="20"/>
        </w:rPr>
        <w:t xml:space="preserve">ПРИГЛАШЕНИЯ НА ЗАПРОС КОТИРОВОК, ОБЪЯВЛЕННЫЙ С ЦЕЛЬЮ </w:t>
      </w:r>
      <w:r w:rsidR="00AA793C" w:rsidRPr="00CF3958">
        <w:rPr>
          <w:rFonts w:ascii="GHEA Grapalat" w:hAnsi="GHEA Grapalat"/>
          <w:b/>
          <w:sz w:val="20"/>
          <w:szCs w:val="20"/>
        </w:rPr>
        <w:t xml:space="preserve">ПРИОБРЕТЕНИЯ </w:t>
      </w:r>
      <w:r w:rsidR="00AA793C" w:rsidRPr="00AA793C">
        <w:rPr>
          <w:rFonts w:ascii="GHEA Grapalat" w:hAnsi="GHEA Grapalat"/>
          <w:b/>
          <w:sz w:val="20"/>
          <w:szCs w:val="20"/>
        </w:rPr>
        <w:t>АУДИТОРСКИЕ УСЛУГИ</w:t>
      </w:r>
      <w:r w:rsidR="00AA793C" w:rsidRPr="00C752DF">
        <w:rPr>
          <w:rFonts w:ascii="GHEA Grapalat" w:hAnsi="GHEA Grapalat"/>
          <w:b/>
          <w:sz w:val="20"/>
          <w:szCs w:val="20"/>
        </w:rPr>
        <w:t xml:space="preserve"> ДЛЯ СВОИХ</w:t>
      </w:r>
      <w:r w:rsidR="00AA793C"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0E045E">
        <w:rPr>
          <w:rFonts w:ascii="GHEA Grapalat" w:hAnsi="GHEA Grapalat"/>
          <w:b/>
          <w:sz w:val="22"/>
          <w:szCs w:val="22"/>
        </w:rPr>
        <w:t>GHTsDzB-HVKAK-2024-64</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AA793C" w:rsidRDefault="00096865" w:rsidP="00AA793C">
      <w:pPr>
        <w:widowControl w:val="0"/>
        <w:ind w:firstLine="567"/>
        <w:contextualSpacing/>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AA793C">
      <w:pPr>
        <w:widowControl w:val="0"/>
        <w:ind w:firstLine="567"/>
        <w:contextualSpacing/>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004C6A6E">
        <w:rPr>
          <w:rFonts w:ascii="GHEA Grapalat" w:hAnsi="GHEA Grapalat"/>
          <w:b/>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EB24DA">
        <w:rPr>
          <w:rFonts w:ascii="GHEA Grapalat" w:hAnsi="GHEA Grapalat"/>
          <w:b/>
          <w:i w:val="0"/>
          <w:sz w:val="24"/>
          <w:szCs w:val="24"/>
        </w:rPr>
        <w:t>аудиторские услуги</w:t>
      </w:r>
      <w:r w:rsidR="00EB24DA"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F50DFD" w:rsidRDefault="00EB24DA" w:rsidP="00AA73D2">
            <w:pPr>
              <w:pStyle w:val="23"/>
              <w:spacing w:line="240" w:lineRule="auto"/>
              <w:ind w:firstLine="0"/>
              <w:jc w:val="center"/>
              <w:rPr>
                <w:rFonts w:ascii="GHEA Grapalat" w:hAnsi="GHEA Grapalat"/>
              </w:rPr>
            </w:pPr>
            <w:r>
              <w:rPr>
                <w:rFonts w:ascii="GHEA Grapalat" w:hAnsi="GHEA Grapalat"/>
                <w:lang w:val="hy-AM"/>
              </w:rPr>
              <w:t>3 000 000</w:t>
            </w:r>
          </w:p>
        </w:tc>
        <w:tc>
          <w:tcPr>
            <w:tcW w:w="6600" w:type="dxa"/>
            <w:vAlign w:val="center"/>
          </w:tcPr>
          <w:p w:rsidR="00AA73D2" w:rsidRPr="00EB24DA" w:rsidRDefault="00EB24DA" w:rsidP="00AA73D2">
            <w:pPr>
              <w:rPr>
                <w:rFonts w:ascii="GHEA Grapalat" w:hAnsi="GHEA Grapalat"/>
                <w:sz w:val="20"/>
                <w:szCs w:val="20"/>
              </w:rPr>
            </w:pPr>
            <w:r w:rsidRPr="00EB24DA">
              <w:rPr>
                <w:rFonts w:ascii="GHEA Grapalat" w:hAnsi="GHEA Grapalat"/>
              </w:rPr>
              <w:t>Аудиторские услуги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4004A3">
        <w:rPr>
          <w:rFonts w:ascii="GHEA Grapalat" w:hAnsi="GHEA Grapalat" w:cs="Sylfaen"/>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9044F1">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Pr="00FE18AF" w:rsidRDefault="000371A2" w:rsidP="001D7DC4">
      <w:pPr>
        <w:pStyle w:val="23"/>
        <w:widowControl w:val="0"/>
        <w:tabs>
          <w:tab w:val="left" w:pos="1134"/>
        </w:tabs>
        <w:spacing w:line="240" w:lineRule="auto"/>
        <w:ind w:firstLine="567"/>
        <w:contextualSpacing/>
        <w:rPr>
          <w:rFonts w:ascii="GHEA Grapalat" w:hAnsi="GHEA Grapalat" w:cs="Sylfaen"/>
          <w:b/>
          <w:sz w:val="24"/>
          <w:szCs w:val="24"/>
        </w:rPr>
      </w:pPr>
      <w:r w:rsidRPr="00FE18AF">
        <w:rPr>
          <w:rFonts w:ascii="GHEA Grapalat" w:hAnsi="GHEA Grapalat"/>
          <w:b/>
          <w:sz w:val="24"/>
          <w:szCs w:val="24"/>
        </w:rPr>
        <w:t>4.2.</w:t>
      </w:r>
      <w:r w:rsidRPr="00FE18AF">
        <w:rPr>
          <w:rFonts w:ascii="GHEA Grapalat" w:hAnsi="GHEA Grapalat"/>
          <w:b/>
          <w:sz w:val="24"/>
          <w:szCs w:val="24"/>
        </w:rPr>
        <w:tab/>
        <w:t xml:space="preserve">Заявки на процедуру необходимо подать в комиссию по адресу </w:t>
      </w:r>
      <w:r w:rsidR="002843AD" w:rsidRPr="00FE18AF">
        <w:rPr>
          <w:rFonts w:ascii="GHEA Grapalat" w:hAnsi="GHEA Grapalat"/>
          <w:b/>
          <w:sz w:val="24"/>
          <w:szCs w:val="24"/>
        </w:rPr>
        <w:t xml:space="preserve">г. Ереван, ул. М. </w:t>
      </w:r>
      <w:proofErr w:type="spellStart"/>
      <w:r w:rsidR="002843AD" w:rsidRPr="00FE18AF">
        <w:rPr>
          <w:rFonts w:ascii="GHEA Grapalat" w:hAnsi="GHEA Grapalat"/>
          <w:b/>
          <w:sz w:val="24"/>
          <w:szCs w:val="24"/>
        </w:rPr>
        <w:t>Гераци</w:t>
      </w:r>
      <w:proofErr w:type="spellEnd"/>
      <w:r w:rsidR="002843AD" w:rsidRPr="00FE18AF">
        <w:rPr>
          <w:rFonts w:ascii="GHEA Grapalat" w:hAnsi="GHEA Grapalat"/>
          <w:b/>
          <w:sz w:val="24"/>
          <w:szCs w:val="24"/>
        </w:rPr>
        <w:t>, д. 12</w:t>
      </w:r>
      <w:r w:rsidRPr="00FE18AF">
        <w:rPr>
          <w:rFonts w:ascii="GHEA Grapalat" w:hAnsi="GHEA Grapalat"/>
          <w:b/>
          <w:sz w:val="24"/>
          <w:szCs w:val="24"/>
        </w:rPr>
        <w:t xml:space="preserve"> не позднее, чем </w:t>
      </w:r>
      <w:r w:rsidR="009415D8" w:rsidRPr="00FE18AF">
        <w:rPr>
          <w:rFonts w:ascii="GHEA Grapalat" w:hAnsi="GHEA Grapalat"/>
          <w:b/>
          <w:sz w:val="24"/>
          <w:szCs w:val="24"/>
        </w:rPr>
        <w:t>в 1</w:t>
      </w:r>
      <w:r w:rsidR="00FE18AF">
        <w:rPr>
          <w:rFonts w:ascii="GHEA Grapalat" w:hAnsi="GHEA Grapalat"/>
          <w:b/>
          <w:sz w:val="24"/>
          <w:szCs w:val="24"/>
          <w:lang w:val="hy-AM"/>
        </w:rPr>
        <w:t>1</w:t>
      </w:r>
      <w:r w:rsidR="009415D8" w:rsidRPr="00FE18AF">
        <w:rPr>
          <w:rFonts w:ascii="GHEA Grapalat" w:hAnsi="GHEA Grapalat"/>
          <w:b/>
          <w:sz w:val="24"/>
          <w:szCs w:val="24"/>
        </w:rPr>
        <w:t>:30</w:t>
      </w:r>
      <w:r w:rsidRPr="00FE18AF">
        <w:rPr>
          <w:rFonts w:ascii="GHEA Grapalat" w:hAnsi="GHEA Grapalat"/>
          <w:b/>
          <w:sz w:val="24"/>
          <w:szCs w:val="24"/>
        </w:rPr>
        <w:t xml:space="preserve"> часов </w:t>
      </w:r>
      <w:r w:rsidR="009415D8" w:rsidRPr="00FE18AF">
        <w:rPr>
          <w:rFonts w:ascii="GHEA Grapalat" w:hAnsi="GHEA Grapalat"/>
          <w:b/>
          <w:sz w:val="24"/>
          <w:szCs w:val="24"/>
        </w:rPr>
        <w:t>0</w:t>
      </w:r>
      <w:r w:rsidR="008102AF" w:rsidRPr="00FE18AF">
        <w:rPr>
          <w:rFonts w:ascii="GHEA Grapalat" w:hAnsi="GHEA Grapalat"/>
          <w:b/>
          <w:sz w:val="24"/>
          <w:szCs w:val="24"/>
        </w:rPr>
        <w:t>7</w:t>
      </w:r>
      <w:r w:rsidRPr="00FE18AF">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B81636" w:rsidRPr="00B81636">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lastRenderedPageBreak/>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 xml:space="preserve">в </w:t>
      </w:r>
      <w:proofErr w:type="gramStart"/>
      <w:r w:rsidRPr="00F50DFD">
        <w:rPr>
          <w:rFonts w:ascii="GHEA Grapalat" w:hAnsi="GHEA Grapalat"/>
          <w:sz w:val="24"/>
          <w:szCs w:val="24"/>
        </w:rPr>
        <w:t>случае  закупок</w:t>
      </w:r>
      <w:proofErr w:type="gramEnd"/>
      <w:r w:rsidRPr="00F50DFD">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w:t>
      </w:r>
      <w:r w:rsidRPr="00F50DFD">
        <w:rPr>
          <w:rFonts w:ascii="GHEA Grapalat" w:hAnsi="GHEA Grapalat"/>
          <w:sz w:val="24"/>
          <w:szCs w:val="24"/>
        </w:rPr>
        <w:lastRenderedPageBreak/>
        <w:t>рамках заключаемого договора, осуществляются по следующей формуле ВС=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СЦ-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A9098A" w:rsidRPr="00FE18AF" w:rsidRDefault="00FD2748" w:rsidP="00204A09">
      <w:pPr>
        <w:pStyle w:val="23"/>
        <w:widowControl w:val="0"/>
        <w:tabs>
          <w:tab w:val="left" w:pos="1134"/>
        </w:tabs>
        <w:spacing w:line="240" w:lineRule="auto"/>
        <w:ind w:firstLine="567"/>
        <w:contextualSpacing/>
        <w:rPr>
          <w:rFonts w:ascii="GHEA Grapalat" w:hAnsi="GHEA Grapalat" w:cs="Tahoma"/>
          <w:b/>
          <w:sz w:val="24"/>
          <w:szCs w:val="24"/>
        </w:rPr>
      </w:pPr>
      <w:r w:rsidRPr="00FE18AF">
        <w:rPr>
          <w:rFonts w:ascii="GHEA Grapalat" w:hAnsi="GHEA Grapalat"/>
          <w:b/>
          <w:sz w:val="24"/>
          <w:szCs w:val="24"/>
        </w:rPr>
        <w:t>8.1</w:t>
      </w:r>
      <w:r w:rsidR="00D07367" w:rsidRPr="00FE18AF">
        <w:rPr>
          <w:rFonts w:ascii="GHEA Grapalat" w:hAnsi="GHEA Grapalat"/>
          <w:b/>
          <w:sz w:val="24"/>
          <w:szCs w:val="24"/>
        </w:rPr>
        <w:t>.</w:t>
      </w:r>
      <w:r w:rsidR="00D07367" w:rsidRPr="00FE18AF">
        <w:rPr>
          <w:rFonts w:ascii="GHEA Grapalat" w:hAnsi="GHEA Grapalat"/>
          <w:b/>
          <w:sz w:val="24"/>
          <w:szCs w:val="24"/>
        </w:rPr>
        <w:tab/>
      </w:r>
      <w:r w:rsidR="00A9098A" w:rsidRPr="00FE18AF">
        <w:rPr>
          <w:rFonts w:ascii="GHEA Grapalat" w:hAnsi="GHEA Grapalat"/>
          <w:b/>
          <w:sz w:val="24"/>
          <w:szCs w:val="24"/>
        </w:rPr>
        <w:t xml:space="preserve">Вскрытие заявок произойдет заседании комиссии по вскрытию заявок на </w:t>
      </w:r>
      <w:r w:rsidR="00204A09" w:rsidRPr="00FE18AF">
        <w:rPr>
          <w:rFonts w:ascii="GHEA Grapalat" w:hAnsi="GHEA Grapalat"/>
          <w:b/>
          <w:sz w:val="24"/>
          <w:szCs w:val="24"/>
        </w:rPr>
        <w:t>0</w:t>
      </w:r>
      <w:r w:rsidR="008102AF" w:rsidRPr="00FE18AF">
        <w:rPr>
          <w:rFonts w:ascii="GHEA Grapalat" w:hAnsi="GHEA Grapalat"/>
          <w:b/>
          <w:sz w:val="24"/>
          <w:szCs w:val="24"/>
        </w:rPr>
        <w:t>7</w:t>
      </w:r>
      <w:r w:rsidR="00A9098A" w:rsidRPr="00FE18AF">
        <w:rPr>
          <w:rFonts w:ascii="GHEA Grapalat" w:hAnsi="GHEA Grapalat"/>
          <w:b/>
          <w:sz w:val="24"/>
          <w:szCs w:val="24"/>
        </w:rPr>
        <w:t xml:space="preserve">-ый день в </w:t>
      </w:r>
      <w:r w:rsidR="00204A09" w:rsidRPr="00FE18AF">
        <w:rPr>
          <w:rFonts w:ascii="GHEA Grapalat" w:hAnsi="GHEA Grapalat"/>
          <w:b/>
          <w:sz w:val="24"/>
          <w:szCs w:val="24"/>
        </w:rPr>
        <w:t>1</w:t>
      </w:r>
      <w:r w:rsidR="00FE18AF">
        <w:rPr>
          <w:rFonts w:ascii="GHEA Grapalat" w:hAnsi="GHEA Grapalat"/>
          <w:b/>
          <w:sz w:val="24"/>
          <w:szCs w:val="24"/>
          <w:lang w:val="hy-AM"/>
        </w:rPr>
        <w:t>1</w:t>
      </w:r>
      <w:r w:rsidR="00204A09" w:rsidRPr="00FE18AF">
        <w:rPr>
          <w:rFonts w:ascii="GHEA Grapalat" w:hAnsi="GHEA Grapalat"/>
          <w:b/>
          <w:sz w:val="24"/>
          <w:szCs w:val="24"/>
        </w:rPr>
        <w:t>:30</w:t>
      </w:r>
      <w:r w:rsidR="00A9098A" w:rsidRPr="00FE18AF">
        <w:rPr>
          <w:rFonts w:ascii="GHEA Grapalat" w:hAnsi="GHEA Grapalat"/>
          <w:b/>
          <w:sz w:val="24"/>
          <w:szCs w:val="24"/>
        </w:rPr>
        <w:t xml:space="preserve"> со дня опубликования бюллетене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lastRenderedPageBreak/>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lastRenderedPageBreak/>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w:t>
      </w:r>
      <w:r w:rsidR="00375E5E" w:rsidRPr="00853D2D">
        <w:rPr>
          <w:rFonts w:ascii="GHEA Grapalat" w:hAnsi="GHEA Grapalat"/>
        </w:rPr>
        <w:lastRenderedPageBreak/>
        <w:t>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3506D" w:rsidRDefault="00E24455" w:rsidP="00531CA1">
      <w:pPr>
        <w:widowControl w:val="0"/>
        <w:tabs>
          <w:tab w:val="left" w:pos="1134"/>
        </w:tabs>
        <w:ind w:firstLine="567"/>
        <w:contextualSpacing/>
        <w:rPr>
          <w:rFonts w:ascii="GHEA Grapalat" w:hAnsi="GHEA Grapalat"/>
        </w:rPr>
      </w:pPr>
      <w:r w:rsidRPr="0083506D">
        <w:rPr>
          <w:rFonts w:ascii="GHEA Grapalat" w:hAnsi="GHEA Grapalat"/>
        </w:rPr>
        <w:t>1)</w:t>
      </w:r>
      <w:r w:rsidRPr="0083506D">
        <w:rPr>
          <w:rFonts w:ascii="GHEA Grapalat" w:hAnsi="GHEA Grapalat"/>
        </w:rPr>
        <w:tab/>
        <w:t>наименование заказчика и место (адрес) подачи заявки;</w:t>
      </w:r>
    </w:p>
    <w:p w:rsidR="00E24455" w:rsidRPr="0083506D" w:rsidRDefault="00E24455" w:rsidP="00531CA1">
      <w:pPr>
        <w:widowControl w:val="0"/>
        <w:tabs>
          <w:tab w:val="left" w:pos="1134"/>
          <w:tab w:val="left" w:pos="6284"/>
        </w:tabs>
        <w:ind w:firstLine="567"/>
        <w:contextualSpacing/>
        <w:jc w:val="both"/>
        <w:rPr>
          <w:rFonts w:ascii="GHEA Grapalat" w:hAnsi="GHEA Grapalat"/>
        </w:rPr>
      </w:pPr>
      <w:r w:rsidRPr="0083506D">
        <w:rPr>
          <w:rFonts w:ascii="GHEA Grapalat" w:hAnsi="GHEA Grapalat"/>
        </w:rPr>
        <w:t>2)</w:t>
      </w:r>
      <w:r w:rsidRPr="0083506D">
        <w:rPr>
          <w:rFonts w:ascii="GHEA Grapalat" w:hAnsi="GHEA Grapalat"/>
        </w:rPr>
        <w:tab/>
        <w:t xml:space="preserve">код </w:t>
      </w:r>
      <w:r w:rsidR="00107A05" w:rsidRPr="0083506D">
        <w:rPr>
          <w:rFonts w:ascii="GHEA Grapalat" w:hAnsi="GHEA Grapalat"/>
        </w:rPr>
        <w:t>процедуры</w:t>
      </w:r>
      <w:r w:rsidRPr="0083506D">
        <w:rPr>
          <w:rFonts w:ascii="GHEA Grapalat" w:hAnsi="GHEA Grapalat"/>
        </w:rPr>
        <w:t>;</w:t>
      </w:r>
      <w:r w:rsidRPr="0083506D">
        <w:rPr>
          <w:rFonts w:ascii="GHEA Grapalat" w:hAnsi="GHEA Grapalat"/>
        </w:rPr>
        <w:tab/>
      </w:r>
    </w:p>
    <w:p w:rsidR="00E24455" w:rsidRPr="0083506D"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3)</w:t>
      </w:r>
      <w:r w:rsidRPr="0083506D">
        <w:rPr>
          <w:rFonts w:ascii="GHEA Grapalat" w:hAnsi="GHEA Grapalat"/>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4)</w:t>
      </w:r>
      <w:r w:rsidRPr="0083506D">
        <w:rPr>
          <w:rFonts w:ascii="GHEA Grapalat" w:hAnsi="GHEA Grapalat"/>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045E">
        <w:rPr>
          <w:rFonts w:ascii="GHEA Grapalat" w:hAnsi="GHEA Grapalat"/>
          <w:b/>
          <w:sz w:val="22"/>
          <w:szCs w:val="22"/>
        </w:rPr>
        <w:t>GHTsDzB-HVKAK-2024-64</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0E045E">
        <w:rPr>
          <w:rFonts w:ascii="GHEA Grapalat" w:hAnsi="GHEA Grapalat"/>
          <w:b/>
          <w:sz w:val="22"/>
          <w:szCs w:val="22"/>
        </w:rPr>
        <w:t>GHTsDzB-HVKAK-2024-64</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0E045E">
        <w:rPr>
          <w:rFonts w:ascii="GHEA Grapalat" w:hAnsi="GHEA Grapalat"/>
          <w:b/>
          <w:sz w:val="22"/>
          <w:szCs w:val="22"/>
        </w:rPr>
        <w:t>GHTsDzB-HVKAK-2024-64</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0E045E">
        <w:rPr>
          <w:rFonts w:ascii="GHEA Grapalat" w:hAnsi="GHEA Grapalat"/>
          <w:b/>
          <w:sz w:val="22"/>
          <w:szCs w:val="22"/>
        </w:rPr>
        <w:t>GHTsDzB-HVKAK-2024-64</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045E">
        <w:rPr>
          <w:rFonts w:ascii="GHEA Grapalat" w:hAnsi="GHEA Grapalat"/>
          <w:b/>
          <w:sz w:val="22"/>
          <w:szCs w:val="22"/>
        </w:rPr>
        <w:t>GHTsDzB-HVKAK-2024-64</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94F8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94F8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94F8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94F8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94F85"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94F8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0306ED">
        <w:rPr>
          <w:rFonts w:ascii="GHEA Grapalat" w:hAnsi="GHEA Grapalat"/>
        </w:rPr>
        <w:lastRenderedPageBreak/>
        <w:t>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0306ED">
        <w:rPr>
          <w:rFonts w:ascii="GHEA Grapalat" w:hAnsi="GHEA Grapalat"/>
        </w:rPr>
        <w:lastRenderedPageBreak/>
        <w:t xml:space="preserve">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w:t>
      </w:r>
      <w:r w:rsidRPr="000306ED">
        <w:rPr>
          <w:rFonts w:ascii="GHEA Grapalat" w:hAnsi="GHEA Grapalat"/>
        </w:rPr>
        <w:lastRenderedPageBreak/>
        <w:t>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045E">
        <w:rPr>
          <w:rFonts w:ascii="GHEA Grapalat" w:hAnsi="GHEA Grapalat"/>
          <w:b/>
          <w:sz w:val="22"/>
          <w:szCs w:val="22"/>
        </w:rPr>
        <w:t>GHTsDzB-HVKAK-2024-64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0E045E">
        <w:rPr>
          <w:rFonts w:ascii="GHEA Grapalat" w:hAnsi="GHEA Grapalat"/>
          <w:b/>
          <w:sz w:val="22"/>
          <w:szCs w:val="22"/>
        </w:rPr>
        <w:t>GHTsDzB-HVKAK-2024-64</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0E045E">
        <w:rPr>
          <w:rFonts w:ascii="GHEA Grapalat" w:hAnsi="GHEA Grapalat"/>
          <w:b/>
          <w:sz w:val="22"/>
          <w:szCs w:val="22"/>
        </w:rPr>
        <w:t>GHTsDzB-HVKAK-2024-64</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E045E">
        <w:rPr>
          <w:rFonts w:ascii="GHEA Grapalat" w:hAnsi="GHEA Grapalat"/>
          <w:b/>
          <w:sz w:val="22"/>
          <w:szCs w:val="22"/>
        </w:rPr>
        <w:t>GHTsDzB-HVKAK-2024-64</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w:t>
      </w:r>
      <w:r w:rsidRPr="00B138F3">
        <w:rPr>
          <w:rFonts w:ascii="GHEA Grapalat" w:hAnsi="GHEA Grapalat"/>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E045E">
        <w:rPr>
          <w:rFonts w:ascii="GHEA Grapalat" w:hAnsi="GHEA Grapalat"/>
          <w:b/>
          <w:sz w:val="22"/>
          <w:szCs w:val="22"/>
        </w:rPr>
        <w:t>GHTsDzB-HVKAK-2024-64</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0E045E">
        <w:rPr>
          <w:rFonts w:ascii="GHEA Grapalat" w:hAnsi="GHEA Grapalat"/>
          <w:b/>
          <w:sz w:val="22"/>
          <w:szCs w:val="22"/>
        </w:rPr>
        <w:t>GHTsDzB-HVKAK-2024-64</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0E045E">
        <w:rPr>
          <w:rFonts w:ascii="GHEA Grapalat" w:hAnsi="GHEA Grapalat"/>
          <w:b/>
          <w:sz w:val="22"/>
          <w:szCs w:val="22"/>
        </w:rPr>
        <w:t>GHTsDzB-HVKAK-2024-64</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3506D" w:rsidRPr="0083506D">
        <w:rPr>
          <w:rFonts w:ascii="GHEA Grapalat" w:hAnsi="GHEA Grapalat"/>
          <w:b/>
        </w:rPr>
        <w:t>аудиторские услуги</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AD29CE">
        <w:rPr>
          <w:rFonts w:ascii="GHEA Grapalat" w:hAnsi="GHEA Grapalat"/>
        </w:rPr>
        <w:lastRenderedPageBreak/>
        <w:t>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lastRenderedPageBreak/>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w:t>
      </w:r>
      <w:r w:rsidRPr="00AD29CE">
        <w:rPr>
          <w:rFonts w:ascii="GHEA Grapalat" w:hAnsi="GHEA Grapalat"/>
        </w:rPr>
        <w:lastRenderedPageBreak/>
        <w:t>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w:t>
      </w:r>
      <w:r w:rsidRPr="00AD29CE">
        <w:rPr>
          <w:rFonts w:ascii="GHEA Grapalat" w:hAnsi="GHEA Grapalat"/>
        </w:rPr>
        <w:lastRenderedPageBreak/>
        <w:t xml:space="preserve">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Default="003B2F27" w:rsidP="003F4FD0">
      <w:pPr>
        <w:widowControl w:val="0"/>
        <w:contextualSpacing/>
        <w:jc w:val="center"/>
        <w:rPr>
          <w:rFonts w:ascii="GHEA Grapalat" w:hAnsi="GHEA Grapalat"/>
          <w:b/>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p w:rsidR="00F31119" w:rsidRPr="00AD29CE" w:rsidRDefault="00F31119" w:rsidP="003F4FD0">
      <w:pPr>
        <w:widowControl w:val="0"/>
        <w:contextualSpacing/>
        <w:jc w:val="center"/>
        <w:rPr>
          <w:rFonts w:ascii="GHEA Grapalat" w:hAnsi="GHEA Grapalat" w:cs="Sylfaen"/>
        </w:rPr>
      </w:pP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2D2A" w:rsidRDefault="001B2D2A" w:rsidP="003B2F27">
      <w:pPr>
        <w:widowControl w:val="0"/>
        <w:spacing w:after="160" w:line="360" w:lineRule="auto"/>
        <w:jc w:val="right"/>
        <w:rPr>
          <w:rFonts w:ascii="GHEA Grapalat" w:hAnsi="GHEA Grapalat"/>
          <w:i/>
        </w:rPr>
        <w:sectPr w:rsidR="001B2D2A" w:rsidSect="00AA793C">
          <w:footerReference w:type="default" r:id="rId8"/>
          <w:footnotePr>
            <w:pos w:val="beneathText"/>
          </w:footnotePr>
          <w:pgSz w:w="11907" w:h="16840" w:code="9"/>
          <w:pgMar w:top="993" w:right="567" w:bottom="1134" w:left="709" w:header="561" w:footer="561" w:gutter="0"/>
          <w:cols w:space="720"/>
          <w:docGrid w:linePitch="326"/>
        </w:sectPr>
      </w:pPr>
    </w:p>
    <w:p w:rsidR="003B2F27" w:rsidRPr="00AD29CE" w:rsidRDefault="003B2F27" w:rsidP="006F58DE">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6F58D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1B2D2A" w:rsidRPr="00AD29CE" w:rsidRDefault="003B2F27" w:rsidP="001B2D2A">
      <w:pPr>
        <w:widowControl w:val="0"/>
        <w:spacing w:after="160" w:line="360" w:lineRule="auto"/>
        <w:ind w:left="3540" w:firstLine="708"/>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r w:rsidR="001B2D2A">
        <w:rPr>
          <w:rFonts w:ascii="GHEA Grapalat" w:hAnsi="GHEA Grapalat"/>
        </w:rPr>
        <w:tab/>
      </w:r>
      <w:r w:rsidR="001B2D2A">
        <w:rPr>
          <w:rFonts w:ascii="GHEA Grapalat" w:hAnsi="GHEA Grapalat"/>
        </w:rPr>
        <w:tab/>
      </w:r>
      <w:r w:rsidR="001B2D2A">
        <w:rPr>
          <w:rStyle w:val="af6"/>
          <w:rFonts w:ascii="GHEA Grapalat" w:hAnsi="GHEA Grapalat"/>
        </w:rPr>
        <w:tab/>
      </w:r>
      <w:r w:rsidR="001B2D2A">
        <w:rPr>
          <w:rFonts w:ascii="GHEA Grapalat" w:hAnsi="GHEA Grapalat"/>
        </w:rPr>
        <w:tab/>
      </w:r>
      <w:proofErr w:type="spellStart"/>
      <w:r w:rsidR="001B2D2A" w:rsidRPr="00AD29CE">
        <w:rPr>
          <w:rFonts w:ascii="GHEA Grapalat" w:hAnsi="GHEA Grapalat"/>
        </w:rPr>
        <w:t>драмов</w:t>
      </w:r>
      <w:proofErr w:type="spellEnd"/>
      <w:r w:rsidR="001B2D2A" w:rsidRPr="00AD29CE">
        <w:rPr>
          <w:rFonts w:ascii="GHEA Grapalat" w:hAnsi="GHEA Grapalat"/>
        </w:rPr>
        <w:t xml:space="preserve"> РА</w:t>
      </w:r>
    </w:p>
    <w:tbl>
      <w:tblPr>
        <w:tblW w:w="15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828"/>
        <w:gridCol w:w="1896"/>
        <w:gridCol w:w="1876"/>
        <w:gridCol w:w="239"/>
        <w:gridCol w:w="1882"/>
        <w:gridCol w:w="371"/>
        <w:gridCol w:w="827"/>
        <w:gridCol w:w="1383"/>
        <w:gridCol w:w="1212"/>
        <w:gridCol w:w="1236"/>
        <w:gridCol w:w="2409"/>
      </w:tblGrid>
      <w:tr w:rsidR="001B2D2A" w:rsidRPr="00E40AC8" w:rsidTr="007E2698">
        <w:trPr>
          <w:trHeight w:val="405"/>
        </w:trPr>
        <w:tc>
          <w:tcPr>
            <w:tcW w:w="15057" w:type="dxa"/>
            <w:gridSpan w:val="12"/>
          </w:tcPr>
          <w:p w:rsidR="001B2D2A" w:rsidRPr="00E40AC8" w:rsidRDefault="001B2D2A" w:rsidP="008102AF">
            <w:pPr>
              <w:widowControl w:val="0"/>
              <w:spacing w:after="120"/>
              <w:jc w:val="center"/>
              <w:rPr>
                <w:rFonts w:ascii="GHEA Grapalat" w:hAnsi="GHEA Grapalat"/>
                <w:sz w:val="20"/>
              </w:rPr>
            </w:pPr>
            <w:r w:rsidRPr="00E40AC8">
              <w:rPr>
                <w:rFonts w:ascii="GHEA Grapalat" w:hAnsi="GHEA Grapalat"/>
                <w:sz w:val="20"/>
              </w:rPr>
              <w:t>Услуги</w:t>
            </w:r>
          </w:p>
        </w:tc>
      </w:tr>
      <w:tr w:rsidR="001B2D2A" w:rsidRPr="00E40AC8" w:rsidTr="007E2698">
        <w:trPr>
          <w:trHeight w:val="237"/>
        </w:trPr>
        <w:tc>
          <w:tcPr>
            <w:tcW w:w="1726" w:type="dxa"/>
            <w:gridSpan w:val="2"/>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номер предусмотренного приглашением лота</w:t>
            </w:r>
          </w:p>
        </w:tc>
        <w:tc>
          <w:tcPr>
            <w:tcW w:w="1896"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промежуточный код, предусмотренный планом закупок по классификации ЕЗК (CPV)</w:t>
            </w:r>
          </w:p>
        </w:tc>
        <w:tc>
          <w:tcPr>
            <w:tcW w:w="3997" w:type="dxa"/>
            <w:gridSpan w:val="3"/>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техническая характеристика</w:t>
            </w:r>
          </w:p>
        </w:tc>
        <w:tc>
          <w:tcPr>
            <w:tcW w:w="1198" w:type="dxa"/>
            <w:gridSpan w:val="2"/>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единица измерения</w:t>
            </w:r>
          </w:p>
        </w:tc>
        <w:tc>
          <w:tcPr>
            <w:tcW w:w="1383"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общая цена/</w:t>
            </w:r>
            <w:proofErr w:type="spellStart"/>
            <w:r w:rsidRPr="006F58DE">
              <w:rPr>
                <w:rFonts w:ascii="GHEA Grapalat" w:hAnsi="GHEA Grapalat"/>
                <w:sz w:val="18"/>
                <w:szCs w:val="18"/>
              </w:rPr>
              <w:t>драмов</w:t>
            </w:r>
            <w:proofErr w:type="spellEnd"/>
            <w:r w:rsidRPr="006F58DE">
              <w:rPr>
                <w:rFonts w:ascii="GHEA Grapalat" w:hAnsi="GHEA Grapalat"/>
                <w:sz w:val="18"/>
                <w:szCs w:val="18"/>
              </w:rPr>
              <w:t xml:space="preserve"> РА</w:t>
            </w:r>
          </w:p>
        </w:tc>
        <w:tc>
          <w:tcPr>
            <w:tcW w:w="1212"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общий объем</w:t>
            </w:r>
          </w:p>
        </w:tc>
        <w:tc>
          <w:tcPr>
            <w:tcW w:w="3642" w:type="dxa"/>
            <w:gridSpan w:val="2"/>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предоставления</w:t>
            </w:r>
          </w:p>
        </w:tc>
      </w:tr>
      <w:tr w:rsidR="001B2D2A" w:rsidRPr="00E40AC8" w:rsidTr="007E2698">
        <w:trPr>
          <w:trHeight w:val="1005"/>
        </w:trPr>
        <w:tc>
          <w:tcPr>
            <w:tcW w:w="1726" w:type="dxa"/>
            <w:gridSpan w:val="2"/>
            <w:vMerge/>
            <w:vAlign w:val="center"/>
          </w:tcPr>
          <w:p w:rsidR="001B2D2A" w:rsidRPr="006F58DE" w:rsidRDefault="001B2D2A" w:rsidP="008102AF">
            <w:pPr>
              <w:widowControl w:val="0"/>
              <w:spacing w:after="120"/>
              <w:jc w:val="center"/>
              <w:rPr>
                <w:rFonts w:ascii="GHEA Grapalat" w:hAnsi="GHEA Grapalat"/>
                <w:sz w:val="18"/>
                <w:szCs w:val="18"/>
              </w:rPr>
            </w:pPr>
          </w:p>
        </w:tc>
        <w:tc>
          <w:tcPr>
            <w:tcW w:w="1896"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3997" w:type="dxa"/>
            <w:gridSpan w:val="3"/>
            <w:vMerge/>
            <w:vAlign w:val="center"/>
          </w:tcPr>
          <w:p w:rsidR="001B2D2A" w:rsidRPr="006F58DE" w:rsidRDefault="001B2D2A" w:rsidP="008102AF">
            <w:pPr>
              <w:widowControl w:val="0"/>
              <w:spacing w:after="120"/>
              <w:jc w:val="center"/>
              <w:rPr>
                <w:rFonts w:ascii="GHEA Grapalat" w:hAnsi="GHEA Grapalat"/>
                <w:sz w:val="18"/>
                <w:szCs w:val="18"/>
              </w:rPr>
            </w:pPr>
          </w:p>
        </w:tc>
        <w:tc>
          <w:tcPr>
            <w:tcW w:w="1198" w:type="dxa"/>
            <w:gridSpan w:val="2"/>
            <w:vMerge/>
            <w:vAlign w:val="center"/>
          </w:tcPr>
          <w:p w:rsidR="001B2D2A" w:rsidRPr="006F58DE" w:rsidRDefault="001B2D2A" w:rsidP="008102AF">
            <w:pPr>
              <w:widowControl w:val="0"/>
              <w:spacing w:after="120"/>
              <w:jc w:val="center"/>
              <w:rPr>
                <w:rFonts w:ascii="GHEA Grapalat" w:hAnsi="GHEA Grapalat"/>
                <w:sz w:val="18"/>
                <w:szCs w:val="18"/>
              </w:rPr>
            </w:pPr>
          </w:p>
        </w:tc>
        <w:tc>
          <w:tcPr>
            <w:tcW w:w="1383"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1212"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1236" w:type="dxa"/>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адрес</w:t>
            </w:r>
          </w:p>
        </w:tc>
        <w:tc>
          <w:tcPr>
            <w:tcW w:w="2406" w:type="dxa"/>
            <w:vAlign w:val="center"/>
          </w:tcPr>
          <w:p w:rsidR="001B2D2A" w:rsidRPr="006F58DE" w:rsidRDefault="001B2D2A" w:rsidP="008102AF">
            <w:pPr>
              <w:widowControl w:val="0"/>
              <w:spacing w:after="120"/>
              <w:jc w:val="center"/>
              <w:rPr>
                <w:rFonts w:ascii="GHEA Grapalat" w:hAnsi="GHEA Grapalat"/>
                <w:sz w:val="18"/>
                <w:szCs w:val="18"/>
                <w:lang w:val="en-US"/>
              </w:rPr>
            </w:pPr>
            <w:r w:rsidRPr="006F58DE">
              <w:rPr>
                <w:rFonts w:ascii="GHEA Grapalat" w:hAnsi="GHEA Grapalat"/>
                <w:sz w:val="18"/>
                <w:szCs w:val="18"/>
              </w:rPr>
              <w:t>срок</w:t>
            </w:r>
            <w:r w:rsidRPr="006F58DE">
              <w:rPr>
                <w:rStyle w:val="af6"/>
                <w:rFonts w:ascii="GHEA Grapalat" w:hAnsi="GHEA Grapalat"/>
                <w:sz w:val="18"/>
                <w:szCs w:val="18"/>
              </w:rPr>
              <w:footnoteReference w:customMarkFollows="1" w:id="10"/>
              <w:t>**</w:t>
            </w:r>
          </w:p>
        </w:tc>
      </w:tr>
      <w:tr w:rsidR="0083506D" w:rsidRPr="00E40AC8" w:rsidTr="007E2698">
        <w:trPr>
          <w:trHeight w:val="1063"/>
        </w:trPr>
        <w:tc>
          <w:tcPr>
            <w:tcW w:w="1726" w:type="dxa"/>
            <w:gridSpan w:val="2"/>
            <w:vAlign w:val="center"/>
          </w:tcPr>
          <w:p w:rsidR="0083506D" w:rsidRPr="00E40AC8" w:rsidRDefault="0083506D" w:rsidP="0083506D">
            <w:pPr>
              <w:widowControl w:val="0"/>
              <w:spacing w:after="120"/>
              <w:jc w:val="center"/>
              <w:rPr>
                <w:rFonts w:ascii="GHEA Grapalat" w:hAnsi="GHEA Grapalat"/>
                <w:sz w:val="20"/>
              </w:rPr>
            </w:pPr>
            <w:r>
              <w:rPr>
                <w:rFonts w:ascii="GHEA Grapalat" w:hAnsi="GHEA Grapalat"/>
                <w:sz w:val="20"/>
              </w:rPr>
              <w:t>1</w:t>
            </w:r>
          </w:p>
        </w:tc>
        <w:tc>
          <w:tcPr>
            <w:tcW w:w="1896" w:type="dxa"/>
            <w:vAlign w:val="center"/>
          </w:tcPr>
          <w:p w:rsidR="0083506D" w:rsidRPr="00E40AC8" w:rsidRDefault="0083506D" w:rsidP="0083506D">
            <w:pPr>
              <w:widowControl w:val="0"/>
              <w:spacing w:after="120"/>
              <w:jc w:val="center"/>
              <w:rPr>
                <w:rFonts w:ascii="GHEA Grapalat" w:hAnsi="GHEA Grapalat"/>
                <w:sz w:val="20"/>
              </w:rPr>
            </w:pPr>
            <w:r w:rsidRPr="009537CB">
              <w:rPr>
                <w:rFonts w:ascii="GHEA Grapalat" w:hAnsi="GHEA Grapalat"/>
                <w:sz w:val="18"/>
                <w:szCs w:val="18"/>
              </w:rPr>
              <w:t>79211150</w:t>
            </w:r>
          </w:p>
        </w:tc>
        <w:tc>
          <w:tcPr>
            <w:tcW w:w="3997" w:type="dxa"/>
            <w:gridSpan w:val="3"/>
            <w:vAlign w:val="center"/>
          </w:tcPr>
          <w:p w:rsidR="0083506D" w:rsidRPr="00CE6A00" w:rsidRDefault="0083506D" w:rsidP="0083506D">
            <w:pPr>
              <w:pStyle w:val="af4"/>
              <w:shd w:val="clear" w:color="auto" w:fill="FFFFFF"/>
              <w:spacing w:before="0" w:beforeAutospacing="0" w:after="0" w:afterAutospacing="0"/>
              <w:jc w:val="center"/>
              <w:rPr>
                <w:rFonts w:ascii="GHEA Grapalat" w:hAnsi="GHEA Grapalat"/>
                <w:sz w:val="18"/>
                <w:szCs w:val="18"/>
                <w:lang w:val="hy-AM"/>
              </w:rPr>
            </w:pPr>
            <w:r w:rsidRPr="000666CA">
              <w:rPr>
                <w:rFonts w:ascii="GHEA Grapalat" w:hAnsi="GHEA Grapalat"/>
                <w:sz w:val="22"/>
                <w:szCs w:val="22"/>
              </w:rPr>
              <w:t>Представлено ниже</w:t>
            </w:r>
          </w:p>
        </w:tc>
        <w:tc>
          <w:tcPr>
            <w:tcW w:w="1198" w:type="dxa"/>
            <w:gridSpan w:val="2"/>
            <w:vAlign w:val="center"/>
          </w:tcPr>
          <w:p w:rsidR="0083506D" w:rsidRPr="000666CA" w:rsidRDefault="0083506D" w:rsidP="0083506D">
            <w:pPr>
              <w:jc w:val="center"/>
              <w:rPr>
                <w:rFonts w:cs="GHEA Grapalat"/>
                <w:sz w:val="22"/>
              </w:rPr>
            </w:pPr>
            <w:r w:rsidRPr="000666CA">
              <w:rPr>
                <w:rFonts w:cs="GHEA Grapalat"/>
                <w:sz w:val="22"/>
              </w:rPr>
              <w:t>драм</w:t>
            </w:r>
          </w:p>
        </w:tc>
        <w:tc>
          <w:tcPr>
            <w:tcW w:w="1383" w:type="dxa"/>
            <w:vAlign w:val="center"/>
          </w:tcPr>
          <w:p w:rsidR="0083506D" w:rsidRPr="000666CA" w:rsidRDefault="0083506D" w:rsidP="0083506D">
            <w:pPr>
              <w:ind w:left="61" w:hanging="61"/>
              <w:jc w:val="center"/>
              <w:rPr>
                <w:rFonts w:cs="GHEA Grapalat"/>
                <w:sz w:val="22"/>
              </w:rPr>
            </w:pPr>
          </w:p>
        </w:tc>
        <w:tc>
          <w:tcPr>
            <w:tcW w:w="1212" w:type="dxa"/>
            <w:vAlign w:val="center"/>
          </w:tcPr>
          <w:p w:rsidR="0083506D" w:rsidRPr="000666CA" w:rsidRDefault="0083506D" w:rsidP="0083506D">
            <w:pPr>
              <w:jc w:val="center"/>
              <w:rPr>
                <w:rFonts w:cs="Sylfaen"/>
                <w:sz w:val="22"/>
                <w:lang w:val="hy-AM"/>
              </w:rPr>
            </w:pPr>
            <w:r>
              <w:rPr>
                <w:rFonts w:cs="Sylfaen"/>
                <w:sz w:val="22"/>
                <w:lang w:val="hy-AM"/>
              </w:rPr>
              <w:t>1</w:t>
            </w:r>
          </w:p>
        </w:tc>
        <w:tc>
          <w:tcPr>
            <w:tcW w:w="1236" w:type="dxa"/>
            <w:vAlign w:val="center"/>
          </w:tcPr>
          <w:p w:rsidR="0083506D" w:rsidRPr="000666CA" w:rsidRDefault="0083506D" w:rsidP="0083506D">
            <w:pPr>
              <w:jc w:val="center"/>
              <w:rPr>
                <w:rStyle w:val="285pt"/>
                <w:i w:val="0"/>
              </w:rPr>
            </w:pPr>
            <w:r w:rsidRPr="000666CA">
              <w:rPr>
                <w:sz w:val="20"/>
                <w:szCs w:val="20"/>
                <w:lang w:val="hy-AM"/>
              </w:rPr>
              <w:t xml:space="preserve">г. Ереван, ул. </w:t>
            </w:r>
            <w:proofErr w:type="spellStart"/>
            <w:r w:rsidRPr="000666CA">
              <w:rPr>
                <w:sz w:val="20"/>
                <w:szCs w:val="20"/>
              </w:rPr>
              <w:t>Гераци</w:t>
            </w:r>
            <w:proofErr w:type="spellEnd"/>
            <w:r w:rsidRPr="000666CA">
              <w:rPr>
                <w:sz w:val="20"/>
                <w:szCs w:val="20"/>
              </w:rPr>
              <w:t xml:space="preserve"> 12</w:t>
            </w:r>
          </w:p>
        </w:tc>
        <w:tc>
          <w:tcPr>
            <w:tcW w:w="2406" w:type="dxa"/>
            <w:vAlign w:val="center"/>
          </w:tcPr>
          <w:p w:rsidR="0083506D" w:rsidRPr="000666CA" w:rsidRDefault="0083506D" w:rsidP="0083506D">
            <w:pPr>
              <w:pStyle w:val="aa"/>
              <w:spacing w:after="0"/>
              <w:jc w:val="center"/>
              <w:rPr>
                <w:rFonts w:cs="GHEA Grapalat"/>
                <w:b/>
                <w:sz w:val="22"/>
              </w:rPr>
            </w:pPr>
            <w:r w:rsidRPr="000666CA">
              <w:rPr>
                <w:sz w:val="20"/>
                <w:szCs w:val="20"/>
                <w:lang w:val="hy-AM"/>
              </w:rPr>
              <w:t xml:space="preserve">Со дня вступления в силу заключаемого между сторонами договора </w:t>
            </w:r>
            <w:r w:rsidRPr="000666CA">
              <w:rPr>
                <w:sz w:val="20"/>
                <w:szCs w:val="20"/>
              </w:rPr>
              <w:t>60 дней.</w:t>
            </w:r>
          </w:p>
        </w:tc>
      </w:tr>
      <w:tr w:rsidR="007E2698" w:rsidRPr="00E40AC8" w:rsidTr="007E2698">
        <w:trPr>
          <w:trHeight w:val="1607"/>
        </w:trPr>
        <w:tc>
          <w:tcPr>
            <w:tcW w:w="15057" w:type="dxa"/>
            <w:gridSpan w:val="12"/>
            <w:vAlign w:val="center"/>
          </w:tcPr>
          <w:p w:rsidR="008710BD" w:rsidRPr="000666CA" w:rsidRDefault="008710BD" w:rsidP="008710BD">
            <w:pPr>
              <w:pStyle w:val="aa"/>
              <w:spacing w:after="0"/>
              <w:jc w:val="center"/>
              <w:rPr>
                <w:rFonts w:cs="GHEA Grapalat"/>
                <w:b/>
                <w:sz w:val="22"/>
              </w:rPr>
            </w:pPr>
            <w:r w:rsidRPr="000666CA">
              <w:rPr>
                <w:rFonts w:cs="GHEA Grapalat"/>
                <w:b/>
                <w:sz w:val="22"/>
              </w:rPr>
              <w:t>Техническая характеристика</w:t>
            </w:r>
          </w:p>
          <w:p w:rsidR="008710BD" w:rsidRPr="000666CA" w:rsidRDefault="008710BD" w:rsidP="008710BD">
            <w:pPr>
              <w:pStyle w:val="aa"/>
              <w:spacing w:after="0"/>
              <w:ind w:left="720"/>
              <w:rPr>
                <w:rFonts w:cs="GHEA Grapalat"/>
                <w:bCs/>
                <w:sz w:val="22"/>
              </w:rPr>
            </w:pPr>
            <w:r w:rsidRPr="000666CA">
              <w:rPr>
                <w:rFonts w:cs="GHEA Grapalat"/>
                <w:bCs/>
                <w:sz w:val="22"/>
              </w:rPr>
              <w:t>Общие положения</w:t>
            </w:r>
          </w:p>
          <w:p w:rsidR="008710BD" w:rsidRPr="000666CA" w:rsidRDefault="008710BD" w:rsidP="008710BD">
            <w:pPr>
              <w:pStyle w:val="aa"/>
              <w:spacing w:after="0"/>
              <w:ind w:left="720"/>
              <w:rPr>
                <w:rFonts w:cs="GHEA Grapalat"/>
                <w:bCs/>
                <w:sz w:val="22"/>
              </w:rPr>
            </w:pPr>
            <w:r w:rsidRPr="000666CA">
              <w:rPr>
                <w:rFonts w:cs="GHEA Grapalat"/>
                <w:bCs/>
                <w:sz w:val="22"/>
              </w:rPr>
              <w:t>• В соответствии с международными стандартами аудита, утвержденными Правительством РА,</w:t>
            </w:r>
          </w:p>
          <w:p w:rsidR="008710BD" w:rsidRPr="000666CA" w:rsidRDefault="008710BD" w:rsidP="008710BD">
            <w:pPr>
              <w:pStyle w:val="aa"/>
              <w:spacing w:after="0"/>
              <w:ind w:left="720"/>
              <w:rPr>
                <w:rFonts w:cs="GHEA Grapalat"/>
                <w:bCs/>
                <w:sz w:val="22"/>
              </w:rPr>
            </w:pPr>
            <w:r w:rsidRPr="000666CA">
              <w:rPr>
                <w:rFonts w:cs="GHEA Grapalat"/>
                <w:bCs/>
                <w:sz w:val="22"/>
              </w:rPr>
              <w:t xml:space="preserve">• Целью аудита является выражение мнения о том, что финансовая отчетность подготовлена </w:t>
            </w:r>
            <w:r w:rsidRPr="000666CA">
              <w:rPr>
                <w:rFonts w:ascii="Cambria Math" w:hAnsi="Cambria Math" w:cs="Cambria Math"/>
                <w:bCs/>
                <w:sz w:val="22"/>
              </w:rPr>
              <w:t>​​</w:t>
            </w:r>
            <w:r w:rsidRPr="000666CA">
              <w:rPr>
                <w:rFonts w:cs="GHEA Grapalat"/>
                <w:bCs/>
                <w:sz w:val="22"/>
              </w:rPr>
              <w:t>в соответствии с принятыми стандартами,</w:t>
            </w:r>
          </w:p>
          <w:p w:rsidR="008710BD" w:rsidRPr="000666CA" w:rsidRDefault="008710BD" w:rsidP="008710BD">
            <w:pPr>
              <w:pStyle w:val="aa"/>
              <w:spacing w:after="0"/>
              <w:ind w:left="720"/>
              <w:rPr>
                <w:rFonts w:cs="GHEA Grapalat"/>
                <w:bCs/>
                <w:sz w:val="22"/>
              </w:rPr>
            </w:pPr>
            <w:r w:rsidRPr="000666CA">
              <w:rPr>
                <w:rFonts w:cs="GHEA Grapalat"/>
                <w:bCs/>
                <w:sz w:val="22"/>
              </w:rPr>
              <w:t>• Аудиторские процедуры определяются требованиями законодательства РА, стандартами аудита, нормативными правовыми актами органа, регулирующего аудиторскую деятельность, внутренними положениями организации.</w:t>
            </w:r>
          </w:p>
          <w:p w:rsidR="008710BD" w:rsidRPr="000666CA" w:rsidRDefault="008710BD" w:rsidP="008710BD">
            <w:pPr>
              <w:pStyle w:val="aa"/>
              <w:spacing w:after="0"/>
              <w:ind w:left="720"/>
              <w:rPr>
                <w:rFonts w:cs="GHEA Grapalat"/>
                <w:bCs/>
                <w:sz w:val="22"/>
              </w:rPr>
            </w:pPr>
            <w:r w:rsidRPr="000666CA">
              <w:rPr>
                <w:rFonts w:cs="GHEA Grapalat"/>
                <w:bCs/>
                <w:sz w:val="22"/>
              </w:rPr>
              <w:t>Задачи аудита</w:t>
            </w:r>
          </w:p>
          <w:p w:rsidR="008710BD" w:rsidRPr="000666CA" w:rsidRDefault="008710BD" w:rsidP="008710BD">
            <w:pPr>
              <w:pStyle w:val="aa"/>
              <w:spacing w:after="0"/>
              <w:ind w:left="720"/>
              <w:rPr>
                <w:rFonts w:cs="GHEA Grapalat"/>
                <w:bCs/>
                <w:sz w:val="22"/>
              </w:rPr>
            </w:pPr>
            <w:r w:rsidRPr="000666CA">
              <w:rPr>
                <w:rFonts w:cs="GHEA Grapalat"/>
                <w:bCs/>
                <w:sz w:val="22"/>
              </w:rPr>
              <w:t>По результатам проверки в организации дайте заключение по следующим вопросам:</w:t>
            </w:r>
          </w:p>
          <w:p w:rsidR="008710BD" w:rsidRPr="000666CA" w:rsidRDefault="008710BD" w:rsidP="008710BD">
            <w:pPr>
              <w:pStyle w:val="aa"/>
              <w:spacing w:after="0"/>
              <w:ind w:left="720"/>
              <w:rPr>
                <w:rFonts w:cs="GHEA Grapalat"/>
                <w:bCs/>
                <w:sz w:val="22"/>
              </w:rPr>
            </w:pPr>
            <w:r w:rsidRPr="000666CA">
              <w:rPr>
                <w:rFonts w:cs="GHEA Grapalat"/>
                <w:bCs/>
                <w:sz w:val="22"/>
              </w:rPr>
              <w:t>• Изучение и анализ остатков, отраженных в финансовой отчетности Организации за период с 01.12.2022 по 31.05.2024.</w:t>
            </w:r>
          </w:p>
          <w:p w:rsidR="008710BD" w:rsidRPr="000666CA" w:rsidRDefault="008710BD" w:rsidP="008710BD">
            <w:pPr>
              <w:pStyle w:val="aa"/>
              <w:spacing w:after="0"/>
              <w:ind w:left="720"/>
              <w:rPr>
                <w:rFonts w:cs="GHEA Grapalat"/>
                <w:bCs/>
                <w:sz w:val="22"/>
              </w:rPr>
            </w:pPr>
            <w:r w:rsidRPr="000666CA">
              <w:rPr>
                <w:rFonts w:cs="GHEA Grapalat"/>
                <w:bCs/>
                <w:sz w:val="22"/>
              </w:rPr>
              <w:t>• Проверка соответствия первичной учетной и сметной документации, выполнения и подготовки работ, оказания услуг, договоров закупок, регистрация данных бухгалтерского и аналитического учета;</w:t>
            </w:r>
          </w:p>
          <w:p w:rsidR="008710BD" w:rsidRPr="000666CA" w:rsidRDefault="008710BD" w:rsidP="008710BD">
            <w:pPr>
              <w:pStyle w:val="aa"/>
              <w:spacing w:after="0"/>
              <w:ind w:left="720"/>
              <w:rPr>
                <w:rFonts w:cs="GHEA Grapalat"/>
                <w:bCs/>
                <w:sz w:val="22"/>
              </w:rPr>
            </w:pPr>
            <w:r w:rsidRPr="000666CA">
              <w:rPr>
                <w:rFonts w:cs="GHEA Grapalat"/>
                <w:bCs/>
                <w:sz w:val="22"/>
              </w:rPr>
              <w:t xml:space="preserve">• Изучение порядка учета </w:t>
            </w:r>
            <w:proofErr w:type="spellStart"/>
            <w:r w:rsidRPr="000666CA">
              <w:rPr>
                <w:rFonts w:cs="GHEA Grapalat"/>
                <w:bCs/>
                <w:sz w:val="22"/>
              </w:rPr>
              <w:t>внеоборотных</w:t>
            </w:r>
            <w:proofErr w:type="spellEnd"/>
            <w:r w:rsidRPr="000666CA">
              <w:rPr>
                <w:rFonts w:cs="GHEA Grapalat"/>
                <w:bCs/>
                <w:sz w:val="22"/>
              </w:rPr>
              <w:t xml:space="preserve"> активов (основные средства, незавершенные </w:t>
            </w:r>
            <w:proofErr w:type="spellStart"/>
            <w:r w:rsidRPr="000666CA">
              <w:rPr>
                <w:rFonts w:cs="GHEA Grapalat"/>
                <w:bCs/>
                <w:sz w:val="22"/>
              </w:rPr>
              <w:t>внеоборотные</w:t>
            </w:r>
            <w:proofErr w:type="spellEnd"/>
            <w:r w:rsidRPr="000666CA">
              <w:rPr>
                <w:rFonts w:cs="GHEA Grapalat"/>
                <w:bCs/>
                <w:sz w:val="22"/>
              </w:rPr>
              <w:t xml:space="preserve"> активы, нематериальные активы) и оборотных активов (сырье, незавершенная продукция, готовая продукция и другие запасы);</w:t>
            </w:r>
          </w:p>
          <w:p w:rsidR="008710BD" w:rsidRPr="000666CA" w:rsidRDefault="008710BD" w:rsidP="008710BD">
            <w:pPr>
              <w:pStyle w:val="aa"/>
              <w:spacing w:after="0"/>
              <w:ind w:left="720"/>
              <w:rPr>
                <w:rFonts w:cs="GHEA Grapalat"/>
                <w:bCs/>
                <w:sz w:val="22"/>
              </w:rPr>
            </w:pPr>
            <w:r w:rsidRPr="000666CA">
              <w:rPr>
                <w:rFonts w:cs="GHEA Grapalat"/>
                <w:bCs/>
                <w:sz w:val="22"/>
              </w:rPr>
              <w:t>• Проверка правильности учета товарных ценностей, приобретения, отчуждения, ликвидации основных средств, нематериальных активов, подготовка первичных учетных документов, завершение и правильность учета аналитических регистров;</w:t>
            </w:r>
          </w:p>
          <w:p w:rsidR="008710BD" w:rsidRPr="000666CA" w:rsidRDefault="008710BD" w:rsidP="008710BD">
            <w:pPr>
              <w:pStyle w:val="aa"/>
              <w:spacing w:after="0"/>
              <w:ind w:left="720"/>
              <w:rPr>
                <w:rFonts w:cs="GHEA Grapalat"/>
                <w:bCs/>
                <w:sz w:val="22"/>
              </w:rPr>
            </w:pPr>
            <w:r w:rsidRPr="000666CA">
              <w:rPr>
                <w:rFonts w:cs="GHEA Grapalat"/>
                <w:bCs/>
                <w:sz w:val="22"/>
              </w:rPr>
              <w:t xml:space="preserve">• Проверка правильности расчетов амортизации основных средств, нематериальных активов, проверка правильности учета приобретений, </w:t>
            </w:r>
            <w:r w:rsidRPr="000666CA">
              <w:rPr>
                <w:rFonts w:cs="GHEA Grapalat"/>
                <w:bCs/>
                <w:sz w:val="22"/>
              </w:rPr>
              <w:lastRenderedPageBreak/>
              <w:t>продукции, их себестоимости и соответствия законодательству РА;</w:t>
            </w:r>
          </w:p>
          <w:p w:rsidR="008710BD" w:rsidRPr="000666CA" w:rsidRDefault="008710BD" w:rsidP="008710BD">
            <w:pPr>
              <w:pStyle w:val="aa"/>
              <w:spacing w:after="0"/>
              <w:ind w:left="720"/>
              <w:rPr>
                <w:rFonts w:cs="GHEA Grapalat"/>
                <w:bCs/>
                <w:sz w:val="22"/>
              </w:rPr>
            </w:pPr>
            <w:r w:rsidRPr="000666CA">
              <w:rPr>
                <w:rFonts w:cs="GHEA Grapalat"/>
                <w:bCs/>
                <w:sz w:val="22"/>
              </w:rPr>
              <w:t>• Анализ банковских и кассовых операций;</w:t>
            </w:r>
          </w:p>
          <w:p w:rsidR="008710BD" w:rsidRPr="000666CA" w:rsidRDefault="008710BD" w:rsidP="008710BD">
            <w:pPr>
              <w:pStyle w:val="aa"/>
              <w:spacing w:after="0"/>
              <w:ind w:left="720"/>
              <w:rPr>
                <w:rFonts w:cs="GHEA Grapalat"/>
                <w:bCs/>
                <w:sz w:val="22"/>
              </w:rPr>
            </w:pPr>
            <w:r w:rsidRPr="000666CA">
              <w:rPr>
                <w:rFonts w:cs="GHEA Grapalat"/>
                <w:bCs/>
                <w:sz w:val="22"/>
              </w:rPr>
              <w:t>• Проверка краткосрочных, долгосрочных обязательств, бюджета и отношений с другими кредиторами;</w:t>
            </w:r>
          </w:p>
          <w:p w:rsidR="008710BD" w:rsidRPr="000666CA" w:rsidRDefault="008710BD" w:rsidP="008710BD">
            <w:pPr>
              <w:pStyle w:val="aa"/>
              <w:spacing w:after="0"/>
              <w:ind w:left="720"/>
              <w:rPr>
                <w:rFonts w:cs="GHEA Grapalat"/>
                <w:bCs/>
                <w:sz w:val="22"/>
              </w:rPr>
            </w:pPr>
            <w:r w:rsidRPr="000666CA">
              <w:rPr>
                <w:rFonts w:cs="GHEA Grapalat"/>
                <w:bCs/>
                <w:sz w:val="22"/>
              </w:rPr>
              <w:t>• Анализ и изучение безнадежной и просроченной задолженности среди существующей дебиторской и кредиторской задолженности;</w:t>
            </w:r>
          </w:p>
          <w:p w:rsidR="008710BD" w:rsidRPr="000666CA" w:rsidRDefault="008710BD" w:rsidP="008710BD">
            <w:pPr>
              <w:pStyle w:val="aa"/>
              <w:spacing w:after="0"/>
              <w:ind w:left="720"/>
              <w:rPr>
                <w:rFonts w:cs="GHEA Grapalat"/>
                <w:bCs/>
                <w:sz w:val="22"/>
              </w:rPr>
            </w:pPr>
            <w:r w:rsidRPr="000666CA">
              <w:rPr>
                <w:rFonts w:cs="GHEA Grapalat"/>
                <w:bCs/>
                <w:sz w:val="22"/>
              </w:rPr>
              <w:t>• Проверка результатов инвентаризации активов и обязательств;</w:t>
            </w:r>
          </w:p>
          <w:p w:rsidR="008710BD" w:rsidRPr="000666CA" w:rsidRDefault="008710BD" w:rsidP="008710BD">
            <w:pPr>
              <w:pStyle w:val="aa"/>
              <w:spacing w:after="0"/>
              <w:ind w:left="720"/>
              <w:rPr>
                <w:rFonts w:cs="GHEA Grapalat"/>
                <w:bCs/>
                <w:sz w:val="22"/>
              </w:rPr>
            </w:pPr>
            <w:r w:rsidRPr="000666CA">
              <w:rPr>
                <w:rFonts w:cs="GHEA Grapalat"/>
                <w:bCs/>
                <w:sz w:val="22"/>
              </w:rPr>
              <w:t>• Проверка наличия договоров, приказов о приеме на работу, переводе, увольнении, трудовых договоров, заключаемых с работниками в области кадров и оплаты труда, изучение правильности их составления и формулировок.</w:t>
            </w:r>
          </w:p>
          <w:p w:rsidR="008710BD" w:rsidRPr="000666CA" w:rsidRDefault="008710BD" w:rsidP="008710BD">
            <w:pPr>
              <w:pStyle w:val="aa"/>
              <w:spacing w:after="0"/>
              <w:ind w:left="720"/>
              <w:rPr>
                <w:rFonts w:cs="GHEA Grapalat"/>
                <w:bCs/>
                <w:sz w:val="22"/>
              </w:rPr>
            </w:pPr>
            <w:r w:rsidRPr="000666CA">
              <w:rPr>
                <w:rFonts w:cs="GHEA Grapalat"/>
                <w:bCs/>
                <w:sz w:val="22"/>
              </w:rPr>
              <w:t>• Исследование методологии оплаты труда;</w:t>
            </w:r>
          </w:p>
          <w:p w:rsidR="008710BD" w:rsidRPr="000666CA" w:rsidRDefault="008710BD" w:rsidP="008710BD">
            <w:pPr>
              <w:pStyle w:val="aa"/>
              <w:spacing w:after="0"/>
              <w:ind w:left="720"/>
              <w:rPr>
                <w:rFonts w:cs="GHEA Grapalat"/>
                <w:bCs/>
                <w:sz w:val="22"/>
              </w:rPr>
            </w:pPr>
            <w:r w:rsidRPr="000666CA">
              <w:rPr>
                <w:rFonts w:cs="GHEA Grapalat"/>
                <w:bCs/>
                <w:sz w:val="22"/>
              </w:rPr>
              <w:t xml:space="preserve">• Проверка достоверности доходов, расходов, управленческого учета и </w:t>
            </w:r>
            <w:proofErr w:type="spellStart"/>
            <w:r w:rsidRPr="000666CA">
              <w:rPr>
                <w:rFonts w:cs="GHEA Grapalat"/>
                <w:bCs/>
                <w:sz w:val="22"/>
              </w:rPr>
              <w:t>внебалансового</w:t>
            </w:r>
            <w:proofErr w:type="spellEnd"/>
            <w:r w:rsidRPr="000666CA">
              <w:rPr>
                <w:rFonts w:cs="GHEA Grapalat"/>
                <w:bCs/>
                <w:sz w:val="22"/>
              </w:rPr>
              <w:t xml:space="preserve"> учета, объемов продаж, оборотов, формирования затрат, учета финансовых результатов;</w:t>
            </w:r>
          </w:p>
          <w:p w:rsidR="008710BD" w:rsidRPr="000666CA" w:rsidRDefault="008710BD" w:rsidP="008710BD">
            <w:pPr>
              <w:pStyle w:val="aa"/>
              <w:spacing w:after="0"/>
              <w:ind w:left="720"/>
              <w:rPr>
                <w:rFonts w:cs="GHEA Grapalat"/>
                <w:bCs/>
                <w:sz w:val="22"/>
              </w:rPr>
            </w:pPr>
            <w:r w:rsidRPr="000666CA">
              <w:rPr>
                <w:rFonts w:cs="GHEA Grapalat"/>
                <w:bCs/>
                <w:sz w:val="22"/>
              </w:rPr>
              <w:t>• На основе вышеуказанных исследований выявление и представление имеющихся недостатков и пробелов в бухгалтерском учете, а также несоответствий и отклонений бухгалтерскому и налоговому законодательству, операций со связанными лицами, конфликта интересов;</w:t>
            </w:r>
          </w:p>
          <w:p w:rsidR="007E2698" w:rsidRPr="000666CA" w:rsidRDefault="008710BD" w:rsidP="008710BD">
            <w:pPr>
              <w:pStyle w:val="aa"/>
              <w:spacing w:after="0"/>
              <w:rPr>
                <w:sz w:val="20"/>
                <w:szCs w:val="20"/>
                <w:lang w:val="hy-AM"/>
              </w:rPr>
            </w:pPr>
            <w:r>
              <w:rPr>
                <w:rFonts w:cs="GHEA Grapalat"/>
                <w:bCs/>
                <w:sz w:val="22"/>
                <w:lang w:val="hy-AM"/>
              </w:rPr>
              <w:t xml:space="preserve">           </w:t>
            </w:r>
            <w:r w:rsidRPr="000666CA">
              <w:rPr>
                <w:rFonts w:cs="GHEA Grapalat"/>
                <w:bCs/>
                <w:sz w:val="22"/>
              </w:rPr>
              <w:t>Представление рекомендаций относительно пробелов и недостатков, выявленных в результате вышеуказанных работ.</w:t>
            </w:r>
          </w:p>
        </w:tc>
      </w:tr>
      <w:tr w:rsidR="003B2F27" w:rsidRPr="0081579D" w:rsidTr="007E26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898" w:type="dxa"/>
          <w:wAfter w:w="7067" w:type="dxa"/>
          <w:trHeight w:val="1945"/>
        </w:trPr>
        <w:tc>
          <w:tcPr>
            <w:tcW w:w="4600" w:type="dxa"/>
            <w:gridSpan w:val="3"/>
          </w:tcPr>
          <w:p w:rsidR="0083506D" w:rsidRDefault="0083506D" w:rsidP="005B7138">
            <w:pPr>
              <w:widowControl w:val="0"/>
              <w:spacing w:after="160" w:line="360" w:lineRule="auto"/>
              <w:jc w:val="center"/>
              <w:rPr>
                <w:rFonts w:ascii="GHEA Grapalat" w:hAnsi="GHEA Grapalat"/>
                <w:b/>
                <w:sz w:val="18"/>
                <w:szCs w:val="18"/>
              </w:rPr>
            </w:pPr>
          </w:p>
          <w:p w:rsidR="003B2F27" w:rsidRPr="0081579D" w:rsidRDefault="003B2F27" w:rsidP="005B7138">
            <w:pPr>
              <w:widowControl w:val="0"/>
              <w:spacing w:after="160" w:line="360" w:lineRule="auto"/>
              <w:jc w:val="center"/>
              <w:rPr>
                <w:rFonts w:ascii="GHEA Grapalat" w:hAnsi="GHEA Grapalat" w:cs="Sylfaen"/>
                <w:b/>
                <w:bCs/>
                <w:sz w:val="18"/>
                <w:szCs w:val="18"/>
              </w:rPr>
            </w:pPr>
            <w:r w:rsidRPr="0081579D">
              <w:rPr>
                <w:rFonts w:ascii="GHEA Grapalat" w:hAnsi="GHEA Grapalat"/>
                <w:b/>
                <w:sz w:val="18"/>
                <w:szCs w:val="18"/>
              </w:rPr>
              <w:t>ЗАКАЗЧИК</w:t>
            </w:r>
          </w:p>
          <w:p w:rsidR="003B2F27" w:rsidRPr="0081579D" w:rsidRDefault="003B2F27" w:rsidP="005B7138">
            <w:pPr>
              <w:widowControl w:val="0"/>
              <w:jc w:val="center"/>
              <w:rPr>
                <w:rFonts w:ascii="GHEA Grapalat" w:hAnsi="GHEA Grapalat"/>
                <w:sz w:val="18"/>
                <w:szCs w:val="18"/>
                <w:lang w:val="en-US"/>
              </w:rPr>
            </w:pPr>
            <w:r w:rsidRPr="0081579D">
              <w:rPr>
                <w:rFonts w:ascii="GHEA Grapalat" w:hAnsi="GHEA Grapalat"/>
                <w:sz w:val="18"/>
                <w:szCs w:val="18"/>
                <w:lang w:val="en-US"/>
              </w:rPr>
              <w:t>___________________________</w:t>
            </w:r>
          </w:p>
          <w:p w:rsidR="003B2F27" w:rsidRPr="0081579D" w:rsidRDefault="003B2F27" w:rsidP="0081579D">
            <w:pPr>
              <w:widowControl w:val="0"/>
              <w:spacing w:after="160" w:line="360" w:lineRule="auto"/>
              <w:jc w:val="center"/>
              <w:rPr>
                <w:rFonts w:ascii="GHEA Grapalat" w:hAnsi="GHEA Grapalat"/>
                <w:sz w:val="18"/>
                <w:szCs w:val="18"/>
              </w:rPr>
            </w:pPr>
            <w:r w:rsidRPr="0081579D">
              <w:rPr>
                <w:rFonts w:ascii="GHEA Grapalat" w:hAnsi="GHEA Grapalat"/>
                <w:sz w:val="18"/>
                <w:szCs w:val="18"/>
                <w:vertAlign w:val="superscript"/>
              </w:rPr>
              <w:t>/подпись/</w:t>
            </w:r>
            <w:r w:rsidR="0081579D">
              <w:rPr>
                <w:rFonts w:ascii="GHEA Grapalat" w:hAnsi="GHEA Grapalat"/>
                <w:sz w:val="18"/>
                <w:szCs w:val="18"/>
                <w:vertAlign w:val="superscript"/>
              </w:rPr>
              <w:t xml:space="preserve">   </w:t>
            </w:r>
            <w:r w:rsidRPr="0081579D">
              <w:rPr>
                <w:rFonts w:ascii="GHEA Grapalat" w:hAnsi="GHEA Grapalat"/>
                <w:sz w:val="18"/>
                <w:szCs w:val="18"/>
              </w:rPr>
              <w:t>М. П.</w:t>
            </w:r>
          </w:p>
        </w:tc>
        <w:tc>
          <w:tcPr>
            <w:tcW w:w="239" w:type="dxa"/>
          </w:tcPr>
          <w:p w:rsidR="003B2F27" w:rsidRPr="0081579D" w:rsidRDefault="003B2F27" w:rsidP="005B7138">
            <w:pPr>
              <w:widowControl w:val="0"/>
              <w:spacing w:after="160" w:line="360" w:lineRule="auto"/>
              <w:jc w:val="center"/>
              <w:rPr>
                <w:rFonts w:ascii="GHEA Grapalat" w:hAnsi="GHEA Grapalat"/>
                <w:sz w:val="18"/>
                <w:szCs w:val="18"/>
              </w:rPr>
            </w:pPr>
          </w:p>
        </w:tc>
        <w:tc>
          <w:tcPr>
            <w:tcW w:w="2253" w:type="dxa"/>
            <w:gridSpan w:val="2"/>
          </w:tcPr>
          <w:p w:rsidR="0083506D" w:rsidRDefault="0083506D" w:rsidP="005B7138">
            <w:pPr>
              <w:widowControl w:val="0"/>
              <w:spacing w:after="160" w:line="360" w:lineRule="auto"/>
              <w:jc w:val="center"/>
              <w:rPr>
                <w:rFonts w:ascii="GHEA Grapalat" w:hAnsi="GHEA Grapalat"/>
                <w:b/>
                <w:sz w:val="18"/>
                <w:szCs w:val="18"/>
              </w:rPr>
            </w:pPr>
          </w:p>
          <w:p w:rsidR="003B2F27" w:rsidRPr="0081579D" w:rsidRDefault="003B2F27" w:rsidP="005B7138">
            <w:pPr>
              <w:widowControl w:val="0"/>
              <w:spacing w:after="160" w:line="360" w:lineRule="auto"/>
              <w:jc w:val="center"/>
              <w:rPr>
                <w:rFonts w:ascii="GHEA Grapalat" w:hAnsi="GHEA Grapalat" w:cs="Sylfaen"/>
                <w:b/>
                <w:bCs/>
                <w:sz w:val="18"/>
                <w:szCs w:val="18"/>
              </w:rPr>
            </w:pPr>
            <w:r w:rsidRPr="0081579D">
              <w:rPr>
                <w:rFonts w:ascii="GHEA Grapalat" w:hAnsi="GHEA Grapalat"/>
                <w:b/>
                <w:sz w:val="18"/>
                <w:szCs w:val="18"/>
              </w:rPr>
              <w:t>ИСПОЛНИТЕЛЬ</w:t>
            </w:r>
          </w:p>
          <w:p w:rsidR="003B2F27" w:rsidRPr="0081579D" w:rsidRDefault="003B2F27" w:rsidP="005B7138">
            <w:pPr>
              <w:widowControl w:val="0"/>
              <w:jc w:val="center"/>
              <w:rPr>
                <w:rFonts w:ascii="GHEA Grapalat" w:hAnsi="GHEA Grapalat"/>
                <w:sz w:val="18"/>
                <w:szCs w:val="18"/>
                <w:lang w:val="en-US"/>
              </w:rPr>
            </w:pPr>
            <w:r w:rsidRPr="0081579D">
              <w:rPr>
                <w:rFonts w:ascii="GHEA Grapalat" w:hAnsi="GHEA Grapalat"/>
                <w:sz w:val="18"/>
                <w:szCs w:val="18"/>
                <w:lang w:val="en-US"/>
              </w:rPr>
              <w:t>__________________________</w:t>
            </w:r>
          </w:p>
          <w:p w:rsidR="003B2F27" w:rsidRPr="0081579D" w:rsidRDefault="003B2F27" w:rsidP="0081579D">
            <w:pPr>
              <w:widowControl w:val="0"/>
              <w:spacing w:after="160" w:line="360" w:lineRule="auto"/>
              <w:jc w:val="center"/>
              <w:rPr>
                <w:rFonts w:ascii="GHEA Grapalat" w:hAnsi="GHEA Grapalat"/>
                <w:sz w:val="18"/>
                <w:szCs w:val="18"/>
              </w:rPr>
            </w:pPr>
            <w:r w:rsidRPr="0081579D">
              <w:rPr>
                <w:rFonts w:ascii="GHEA Grapalat" w:hAnsi="GHEA Grapalat"/>
                <w:sz w:val="18"/>
                <w:szCs w:val="18"/>
                <w:vertAlign w:val="superscript"/>
              </w:rPr>
              <w:t>/подпись/</w:t>
            </w:r>
            <w:r w:rsidR="0081579D">
              <w:rPr>
                <w:rFonts w:ascii="GHEA Grapalat" w:hAnsi="GHEA Grapalat"/>
                <w:sz w:val="18"/>
                <w:szCs w:val="18"/>
                <w:vertAlign w:val="superscript"/>
              </w:rPr>
              <w:t xml:space="preserve">       </w:t>
            </w:r>
            <w:r w:rsidRPr="0081579D">
              <w:rPr>
                <w:rFonts w:ascii="GHEA Grapalat" w:hAnsi="GHEA Grapalat"/>
                <w:sz w:val="18"/>
                <w:szCs w:val="18"/>
              </w:rPr>
              <w:t>М. П.</w:t>
            </w:r>
          </w:p>
        </w:tc>
      </w:tr>
    </w:tbl>
    <w:p w:rsidR="00AA6AD8" w:rsidRDefault="00AA6AD8" w:rsidP="006B04BD">
      <w:pPr>
        <w:widowControl w:val="0"/>
        <w:spacing w:after="160" w:line="360" w:lineRule="auto"/>
        <w:ind w:firstLine="567"/>
        <w:jc w:val="right"/>
        <w:rPr>
          <w:rFonts w:ascii="GHEA Grapalat" w:hAnsi="GHEA Grapalat"/>
          <w:i/>
        </w:rPr>
        <w:sectPr w:rsidR="00AA6AD8" w:rsidSect="0081579D">
          <w:footnotePr>
            <w:pos w:val="beneathText"/>
          </w:footnotePr>
          <w:pgSz w:w="16840" w:h="11907" w:orient="landscape" w:code="9"/>
          <w:pgMar w:top="426" w:right="992" w:bottom="142" w:left="1418" w:header="561" w:footer="561" w:gutter="0"/>
          <w:cols w:space="720"/>
          <w:docGrid w:linePitch="326"/>
        </w:sectPr>
      </w:pP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266"/>
        <w:gridCol w:w="568"/>
        <w:gridCol w:w="538"/>
        <w:gridCol w:w="501"/>
        <w:gridCol w:w="549"/>
        <w:gridCol w:w="426"/>
        <w:gridCol w:w="461"/>
        <w:gridCol w:w="425"/>
        <w:gridCol w:w="426"/>
        <w:gridCol w:w="567"/>
        <w:gridCol w:w="481"/>
        <w:gridCol w:w="425"/>
        <w:gridCol w:w="709"/>
        <w:gridCol w:w="666"/>
      </w:tblGrid>
      <w:tr w:rsidR="001B2D2A" w:rsidRPr="00F412AC" w:rsidTr="007E2698">
        <w:trPr>
          <w:trHeight w:val="363"/>
          <w:jc w:val="center"/>
        </w:trPr>
        <w:tc>
          <w:tcPr>
            <w:tcW w:w="11226" w:type="dxa"/>
            <w:gridSpan w:val="16"/>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Услуги</w:t>
            </w:r>
          </w:p>
        </w:tc>
      </w:tr>
      <w:tr w:rsidR="001B2D2A" w:rsidRPr="00F412AC" w:rsidTr="007E2698">
        <w:trPr>
          <w:trHeight w:val="1781"/>
          <w:jc w:val="center"/>
        </w:trPr>
        <w:tc>
          <w:tcPr>
            <w:tcW w:w="100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6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742" w:type="dxa"/>
            <w:gridSpan w:val="13"/>
            <w:vAlign w:val="center"/>
          </w:tcPr>
          <w:p w:rsidR="001B2D2A" w:rsidRPr="00CA2754" w:rsidRDefault="001B2D2A" w:rsidP="0046308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463085">
              <w:rPr>
                <w:rFonts w:ascii="GHEA Grapalat" w:hAnsi="GHEA Grapalat"/>
                <w:sz w:val="16"/>
              </w:rPr>
              <w:t xml:space="preserve">24 </w:t>
            </w:r>
            <w:r w:rsidR="00463085">
              <w:rPr>
                <w:rFonts w:ascii="GHEA Grapalat" w:hAnsi="GHEA Grapalat"/>
                <w:sz w:val="16"/>
              </w:rPr>
              <w:t xml:space="preserve">г </w:t>
            </w:r>
            <w:r w:rsidR="00463085" w:rsidRPr="00463085">
              <w:rPr>
                <w:rFonts w:ascii="GHEA Grapalat" w:hAnsi="GHEA Grapalat"/>
                <w:sz w:val="16"/>
              </w:rPr>
              <w:t>-</w:t>
            </w:r>
            <w:r w:rsidR="00463085">
              <w:rPr>
                <w:rFonts w:ascii="GHEA Grapalat" w:hAnsi="GHEA Grapalat"/>
                <w:sz w:val="16"/>
                <w:lang w:val="hy-AM"/>
              </w:rPr>
              <w:t xml:space="preserve"> </w:t>
            </w:r>
            <w:bookmarkStart w:id="4" w:name="_GoBack"/>
            <w:bookmarkEnd w:id="4"/>
            <w:r w:rsidR="00463085" w:rsidRPr="00463085">
              <w:rPr>
                <w:rFonts w:ascii="GHEA Grapalat" w:hAnsi="GHEA Grapalat"/>
                <w:sz w:val="16"/>
              </w:rPr>
              <w:t>2025</w:t>
            </w:r>
            <w:r w:rsidR="00463085">
              <w:rPr>
                <w:rFonts w:ascii="GHEA Grapalat" w:hAnsi="GHEA Grapalat"/>
                <w:sz w:val="16"/>
              </w:rPr>
              <w:t>г</w:t>
            </w:r>
            <w:r>
              <w:rPr>
                <w:rFonts w:ascii="GHEA Grapalat" w:hAnsi="GHEA Grapalat"/>
                <w:sz w:val="16"/>
              </w:rPr>
              <w:t>., по месяцам, в том числе</w:t>
            </w:r>
            <w:r>
              <w:rPr>
                <w:rStyle w:val="af6"/>
                <w:rFonts w:ascii="GHEA Grapalat" w:hAnsi="GHEA Grapalat"/>
                <w:sz w:val="16"/>
              </w:rPr>
              <w:footnoteReference w:customMarkFollows="1" w:id="12"/>
              <w:t>**</w:t>
            </w:r>
          </w:p>
        </w:tc>
      </w:tr>
      <w:tr w:rsidR="00CA4F27" w:rsidRPr="00E42BB1" w:rsidTr="007E2698">
        <w:trPr>
          <w:cantSplit/>
          <w:trHeight w:val="1134"/>
          <w:jc w:val="center"/>
        </w:trPr>
        <w:tc>
          <w:tcPr>
            <w:tcW w:w="1006" w:type="dxa"/>
            <w:vAlign w:val="center"/>
          </w:tcPr>
          <w:p w:rsidR="00CA4F27" w:rsidRPr="00DE210D" w:rsidRDefault="00CA4F27" w:rsidP="00CA4F27">
            <w:pPr>
              <w:widowControl w:val="0"/>
              <w:spacing w:after="120"/>
              <w:jc w:val="center"/>
              <w:rPr>
                <w:rFonts w:ascii="GHEA Grapalat" w:hAnsi="GHEA Grapalat"/>
                <w:sz w:val="18"/>
                <w:szCs w:val="18"/>
              </w:rPr>
            </w:pPr>
          </w:p>
        </w:tc>
        <w:tc>
          <w:tcPr>
            <w:tcW w:w="1212" w:type="dxa"/>
            <w:vAlign w:val="center"/>
          </w:tcPr>
          <w:p w:rsidR="00CA4F27" w:rsidRPr="00DE210D" w:rsidRDefault="00CA4F27" w:rsidP="00CA4F27">
            <w:pPr>
              <w:widowControl w:val="0"/>
              <w:spacing w:after="120"/>
              <w:jc w:val="center"/>
              <w:rPr>
                <w:rFonts w:ascii="GHEA Grapalat" w:hAnsi="GHEA Grapalat"/>
                <w:sz w:val="18"/>
                <w:szCs w:val="18"/>
              </w:rPr>
            </w:pPr>
          </w:p>
        </w:tc>
        <w:tc>
          <w:tcPr>
            <w:tcW w:w="2266" w:type="dxa"/>
            <w:textDirection w:val="btLr"/>
            <w:vAlign w:val="center"/>
          </w:tcPr>
          <w:p w:rsidR="00CA4F27" w:rsidRPr="00DE210D" w:rsidRDefault="00CA4F27" w:rsidP="00CA4F27">
            <w:pPr>
              <w:widowControl w:val="0"/>
              <w:spacing w:after="120"/>
              <w:ind w:left="-136" w:right="-80"/>
              <w:jc w:val="center"/>
              <w:rPr>
                <w:rFonts w:ascii="GHEA Grapalat" w:hAnsi="GHEA Grapalat"/>
                <w:sz w:val="16"/>
              </w:rPr>
            </w:pPr>
          </w:p>
        </w:tc>
        <w:tc>
          <w:tcPr>
            <w:tcW w:w="568" w:type="dxa"/>
            <w:textDirection w:val="btLr"/>
            <w:vAlign w:val="center"/>
          </w:tcPr>
          <w:p w:rsidR="00CA4F27" w:rsidRPr="00DE210D" w:rsidRDefault="00CA4F27" w:rsidP="00CA4F27">
            <w:pPr>
              <w:widowControl w:val="0"/>
              <w:spacing w:after="120"/>
              <w:ind w:left="-136" w:right="-80"/>
              <w:jc w:val="center"/>
              <w:rPr>
                <w:rFonts w:ascii="GHEA Grapalat" w:hAnsi="GHEA Grapalat"/>
                <w:sz w:val="16"/>
              </w:rPr>
            </w:pPr>
            <w:r w:rsidRPr="00DE210D">
              <w:rPr>
                <w:rFonts w:ascii="GHEA Grapalat" w:hAnsi="GHEA Grapalat"/>
                <w:sz w:val="16"/>
              </w:rPr>
              <w:t>декабрь</w:t>
            </w:r>
          </w:p>
        </w:tc>
        <w:tc>
          <w:tcPr>
            <w:tcW w:w="538" w:type="dxa"/>
            <w:textDirection w:val="btLr"/>
            <w:vAlign w:val="center"/>
          </w:tcPr>
          <w:p w:rsidR="00CA4F27" w:rsidRPr="00DE210D" w:rsidRDefault="00CA4F27" w:rsidP="00CA4F27">
            <w:pPr>
              <w:widowControl w:val="0"/>
              <w:spacing w:after="120"/>
              <w:ind w:left="-161" w:right="-148"/>
              <w:jc w:val="center"/>
              <w:rPr>
                <w:rFonts w:ascii="GHEA Grapalat" w:hAnsi="GHEA Grapalat"/>
                <w:sz w:val="16"/>
              </w:rPr>
            </w:pPr>
            <w:r w:rsidRPr="00DE210D">
              <w:rPr>
                <w:rFonts w:ascii="GHEA Grapalat" w:hAnsi="GHEA Grapalat"/>
                <w:sz w:val="16"/>
              </w:rPr>
              <w:t>январь</w:t>
            </w:r>
          </w:p>
        </w:tc>
        <w:tc>
          <w:tcPr>
            <w:tcW w:w="501" w:type="dxa"/>
            <w:textDirection w:val="btLr"/>
            <w:vAlign w:val="center"/>
          </w:tcPr>
          <w:p w:rsidR="00CA4F27" w:rsidRPr="00DE210D" w:rsidRDefault="00CA4F27" w:rsidP="00CA4F27">
            <w:pPr>
              <w:widowControl w:val="0"/>
              <w:spacing w:after="120"/>
              <w:ind w:left="-68" w:right="-108"/>
              <w:jc w:val="center"/>
              <w:rPr>
                <w:rFonts w:ascii="GHEA Grapalat" w:hAnsi="GHEA Grapalat" w:cs="Sylfaen"/>
                <w:sz w:val="16"/>
              </w:rPr>
            </w:pPr>
            <w:r w:rsidRPr="00DE210D">
              <w:rPr>
                <w:rFonts w:ascii="GHEA Grapalat" w:hAnsi="GHEA Grapalat"/>
                <w:sz w:val="16"/>
              </w:rPr>
              <w:t>февраль</w:t>
            </w:r>
          </w:p>
        </w:tc>
        <w:tc>
          <w:tcPr>
            <w:tcW w:w="549" w:type="dxa"/>
            <w:textDirection w:val="btLr"/>
            <w:vAlign w:val="center"/>
          </w:tcPr>
          <w:p w:rsidR="00CA4F27" w:rsidRPr="00DE210D" w:rsidRDefault="00CA4F27" w:rsidP="00CA4F27">
            <w:pPr>
              <w:widowControl w:val="0"/>
              <w:spacing w:after="120"/>
              <w:ind w:left="-73" w:right="-73"/>
              <w:jc w:val="center"/>
              <w:rPr>
                <w:rFonts w:ascii="GHEA Grapalat" w:hAnsi="GHEA Grapalat"/>
                <w:sz w:val="16"/>
              </w:rPr>
            </w:pPr>
            <w:r w:rsidRPr="00DE210D">
              <w:rPr>
                <w:rFonts w:ascii="GHEA Grapalat" w:hAnsi="GHEA Grapalat"/>
                <w:sz w:val="16"/>
              </w:rPr>
              <w:t>март</w:t>
            </w:r>
          </w:p>
        </w:tc>
        <w:tc>
          <w:tcPr>
            <w:tcW w:w="426" w:type="dxa"/>
            <w:textDirection w:val="btLr"/>
            <w:vAlign w:val="center"/>
          </w:tcPr>
          <w:p w:rsidR="00CA4F27" w:rsidRPr="00DE210D" w:rsidRDefault="00CA4F27" w:rsidP="00CA4F27">
            <w:pPr>
              <w:widowControl w:val="0"/>
              <w:spacing w:after="120"/>
              <w:ind w:left="-94" w:right="-80"/>
              <w:jc w:val="center"/>
              <w:rPr>
                <w:rFonts w:ascii="GHEA Grapalat" w:hAnsi="GHEA Grapalat" w:cs="Sylfaen"/>
                <w:sz w:val="16"/>
              </w:rPr>
            </w:pPr>
            <w:r w:rsidRPr="00DE210D">
              <w:rPr>
                <w:rFonts w:ascii="GHEA Grapalat" w:hAnsi="GHEA Grapalat"/>
                <w:sz w:val="16"/>
              </w:rPr>
              <w:t>апрель</w:t>
            </w:r>
          </w:p>
        </w:tc>
        <w:tc>
          <w:tcPr>
            <w:tcW w:w="461" w:type="dxa"/>
            <w:textDirection w:val="btLr"/>
            <w:vAlign w:val="center"/>
          </w:tcPr>
          <w:p w:rsidR="00CA4F27" w:rsidRPr="00DE210D" w:rsidRDefault="00CA4F27" w:rsidP="00CA4F27">
            <w:pPr>
              <w:widowControl w:val="0"/>
              <w:spacing w:after="120"/>
              <w:ind w:left="-122" w:right="-94"/>
              <w:jc w:val="center"/>
              <w:rPr>
                <w:rFonts w:ascii="GHEA Grapalat" w:hAnsi="GHEA Grapalat"/>
                <w:sz w:val="16"/>
              </w:rPr>
            </w:pPr>
            <w:r w:rsidRPr="00DE210D">
              <w:rPr>
                <w:rFonts w:ascii="GHEA Grapalat" w:hAnsi="GHEA Grapalat"/>
                <w:sz w:val="16"/>
              </w:rPr>
              <w:t>май</w:t>
            </w:r>
          </w:p>
        </w:tc>
        <w:tc>
          <w:tcPr>
            <w:tcW w:w="425" w:type="dxa"/>
            <w:textDirection w:val="btLr"/>
            <w:vAlign w:val="center"/>
          </w:tcPr>
          <w:p w:rsidR="00CA4F27" w:rsidRPr="00DE210D" w:rsidRDefault="00CA4F27" w:rsidP="00CA4F27">
            <w:pPr>
              <w:widowControl w:val="0"/>
              <w:spacing w:after="120"/>
              <w:ind w:left="-94" w:right="-128"/>
              <w:jc w:val="center"/>
              <w:rPr>
                <w:rFonts w:ascii="GHEA Grapalat" w:hAnsi="GHEA Grapalat"/>
                <w:sz w:val="16"/>
              </w:rPr>
            </w:pPr>
            <w:r w:rsidRPr="00DE210D">
              <w:rPr>
                <w:rFonts w:ascii="GHEA Grapalat" w:hAnsi="GHEA Grapalat"/>
                <w:sz w:val="16"/>
              </w:rPr>
              <w:t>июнь</w:t>
            </w:r>
          </w:p>
        </w:tc>
        <w:tc>
          <w:tcPr>
            <w:tcW w:w="426" w:type="dxa"/>
            <w:textDirection w:val="btLr"/>
            <w:vAlign w:val="center"/>
          </w:tcPr>
          <w:p w:rsidR="00CA4F27" w:rsidRPr="00DE210D" w:rsidRDefault="00CA4F27" w:rsidP="00CA4F27">
            <w:pPr>
              <w:widowControl w:val="0"/>
              <w:spacing w:after="120"/>
              <w:ind w:left="-118" w:right="-122"/>
              <w:jc w:val="center"/>
              <w:rPr>
                <w:rFonts w:ascii="GHEA Grapalat" w:hAnsi="GHEA Grapalat"/>
                <w:sz w:val="16"/>
              </w:rPr>
            </w:pPr>
            <w:r w:rsidRPr="00DE210D">
              <w:rPr>
                <w:rFonts w:ascii="GHEA Grapalat" w:hAnsi="GHEA Grapalat"/>
                <w:sz w:val="16"/>
              </w:rPr>
              <w:t>июль</w:t>
            </w:r>
          </w:p>
        </w:tc>
        <w:tc>
          <w:tcPr>
            <w:tcW w:w="567" w:type="dxa"/>
            <w:textDirection w:val="btLr"/>
            <w:vAlign w:val="center"/>
          </w:tcPr>
          <w:p w:rsidR="00CA4F27" w:rsidRPr="00DE210D" w:rsidRDefault="00CA4F27" w:rsidP="00CA4F27">
            <w:pPr>
              <w:widowControl w:val="0"/>
              <w:spacing w:after="120"/>
              <w:ind w:left="-94" w:right="-124"/>
              <w:jc w:val="center"/>
              <w:rPr>
                <w:rFonts w:ascii="GHEA Grapalat" w:hAnsi="GHEA Grapalat"/>
                <w:sz w:val="16"/>
              </w:rPr>
            </w:pPr>
            <w:r w:rsidRPr="00DE210D">
              <w:rPr>
                <w:rFonts w:ascii="GHEA Grapalat" w:hAnsi="GHEA Grapalat"/>
                <w:sz w:val="16"/>
              </w:rPr>
              <w:t>август</w:t>
            </w:r>
          </w:p>
        </w:tc>
        <w:tc>
          <w:tcPr>
            <w:tcW w:w="481" w:type="dxa"/>
            <w:textDirection w:val="btLr"/>
            <w:vAlign w:val="center"/>
          </w:tcPr>
          <w:p w:rsidR="00CA4F27" w:rsidRPr="00DE210D" w:rsidRDefault="00CA4F27" w:rsidP="00CA4F27">
            <w:pPr>
              <w:widowControl w:val="0"/>
              <w:spacing w:after="120"/>
              <w:ind w:left="-108" w:right="-119"/>
              <w:jc w:val="center"/>
              <w:rPr>
                <w:rFonts w:ascii="GHEA Grapalat" w:hAnsi="GHEA Grapalat"/>
                <w:sz w:val="16"/>
              </w:rPr>
            </w:pPr>
            <w:r w:rsidRPr="00DE210D">
              <w:rPr>
                <w:rFonts w:ascii="GHEA Grapalat" w:hAnsi="GHEA Grapalat"/>
                <w:sz w:val="16"/>
              </w:rPr>
              <w:t>сентябрь</w:t>
            </w:r>
          </w:p>
        </w:tc>
        <w:tc>
          <w:tcPr>
            <w:tcW w:w="425" w:type="dxa"/>
            <w:textDirection w:val="btLr"/>
            <w:vAlign w:val="center"/>
          </w:tcPr>
          <w:p w:rsidR="00CA4F27" w:rsidRPr="00DE210D" w:rsidRDefault="00CA4F27" w:rsidP="00CA4F27">
            <w:pPr>
              <w:widowControl w:val="0"/>
              <w:spacing w:after="120"/>
              <w:ind w:left="-113" w:right="-124"/>
              <w:jc w:val="center"/>
              <w:rPr>
                <w:rFonts w:ascii="GHEA Grapalat" w:hAnsi="GHEA Grapalat"/>
                <w:sz w:val="16"/>
              </w:rPr>
            </w:pPr>
            <w:r w:rsidRPr="00DE210D">
              <w:rPr>
                <w:rFonts w:ascii="GHEA Grapalat" w:hAnsi="GHEA Grapalat"/>
                <w:sz w:val="16"/>
              </w:rPr>
              <w:t>октябрь</w:t>
            </w:r>
          </w:p>
        </w:tc>
        <w:tc>
          <w:tcPr>
            <w:tcW w:w="709" w:type="dxa"/>
            <w:textDirection w:val="btLr"/>
            <w:vAlign w:val="center"/>
          </w:tcPr>
          <w:p w:rsidR="00CA4F27" w:rsidRPr="00DE210D" w:rsidRDefault="00CA4F27" w:rsidP="00CA4F27">
            <w:pPr>
              <w:widowControl w:val="0"/>
              <w:spacing w:after="120"/>
              <w:ind w:left="-94" w:right="-108"/>
              <w:jc w:val="center"/>
              <w:rPr>
                <w:rFonts w:ascii="GHEA Grapalat" w:hAnsi="GHEA Grapalat"/>
                <w:sz w:val="16"/>
              </w:rPr>
            </w:pPr>
            <w:r w:rsidRPr="00DE210D">
              <w:rPr>
                <w:rFonts w:ascii="GHEA Grapalat" w:hAnsi="GHEA Grapalat"/>
                <w:sz w:val="16"/>
              </w:rPr>
              <w:t>ноябрь</w:t>
            </w:r>
          </w:p>
        </w:tc>
        <w:tc>
          <w:tcPr>
            <w:tcW w:w="666" w:type="dxa"/>
            <w:vAlign w:val="center"/>
          </w:tcPr>
          <w:p w:rsidR="00CA4F27" w:rsidRPr="00463085" w:rsidRDefault="00CA4F27" w:rsidP="00CA4F27">
            <w:pPr>
              <w:widowControl w:val="0"/>
              <w:spacing w:after="120"/>
              <w:ind w:right="-1"/>
              <w:jc w:val="center"/>
              <w:rPr>
                <w:rFonts w:ascii="GHEA Grapalat" w:hAnsi="GHEA Grapalat"/>
                <w:sz w:val="16"/>
              </w:rPr>
            </w:pPr>
            <w:r w:rsidRPr="00DE210D">
              <w:rPr>
                <w:rFonts w:ascii="GHEA Grapalat" w:hAnsi="GHEA Grapalat"/>
                <w:sz w:val="16"/>
              </w:rPr>
              <w:t>Всего</w:t>
            </w:r>
          </w:p>
        </w:tc>
      </w:tr>
      <w:tr w:rsidR="007E2698" w:rsidRPr="00E42BB1" w:rsidTr="0041234C">
        <w:trPr>
          <w:trHeight w:val="363"/>
          <w:jc w:val="center"/>
        </w:trPr>
        <w:tc>
          <w:tcPr>
            <w:tcW w:w="1006" w:type="dxa"/>
            <w:vAlign w:val="center"/>
          </w:tcPr>
          <w:p w:rsidR="007E2698" w:rsidRPr="00DE210D" w:rsidRDefault="007E2698" w:rsidP="007E2698">
            <w:pPr>
              <w:widowControl w:val="0"/>
              <w:spacing w:after="120"/>
              <w:jc w:val="center"/>
              <w:rPr>
                <w:rFonts w:ascii="GHEA Grapalat" w:hAnsi="GHEA Grapalat"/>
                <w:sz w:val="18"/>
                <w:szCs w:val="18"/>
              </w:rPr>
            </w:pPr>
            <w:r w:rsidRPr="00DE210D">
              <w:rPr>
                <w:rFonts w:ascii="GHEA Grapalat" w:hAnsi="GHEA Grapalat"/>
                <w:sz w:val="18"/>
                <w:szCs w:val="18"/>
              </w:rPr>
              <w:t>1</w:t>
            </w:r>
          </w:p>
        </w:tc>
        <w:tc>
          <w:tcPr>
            <w:tcW w:w="1212" w:type="dxa"/>
            <w:vAlign w:val="center"/>
          </w:tcPr>
          <w:p w:rsidR="007E2698" w:rsidRPr="00DE210D" w:rsidRDefault="007E2698" w:rsidP="007E2698">
            <w:pPr>
              <w:widowControl w:val="0"/>
              <w:spacing w:after="120"/>
              <w:jc w:val="center"/>
              <w:rPr>
                <w:rFonts w:ascii="GHEA Grapalat" w:hAnsi="GHEA Grapalat"/>
                <w:sz w:val="18"/>
                <w:szCs w:val="18"/>
              </w:rPr>
            </w:pPr>
            <w:r w:rsidRPr="000E045E">
              <w:rPr>
                <w:rFonts w:ascii="GHEA Grapalat" w:hAnsi="GHEA Grapalat"/>
                <w:sz w:val="18"/>
                <w:szCs w:val="18"/>
              </w:rPr>
              <w:t>79211150</w:t>
            </w:r>
          </w:p>
        </w:tc>
        <w:tc>
          <w:tcPr>
            <w:tcW w:w="2266" w:type="dxa"/>
            <w:vAlign w:val="center"/>
          </w:tcPr>
          <w:p w:rsidR="007E2698" w:rsidRPr="00DE210D" w:rsidRDefault="007E2698" w:rsidP="007E2698">
            <w:pPr>
              <w:widowControl w:val="0"/>
              <w:spacing w:after="120"/>
              <w:jc w:val="center"/>
              <w:rPr>
                <w:rFonts w:ascii="GHEA Grapalat" w:hAnsi="GHEA Grapalat" w:cs="Arial"/>
                <w:sz w:val="16"/>
              </w:rPr>
            </w:pPr>
            <w:r w:rsidRPr="000666CA">
              <w:rPr>
                <w:rFonts w:cs="Arial"/>
                <w:sz w:val="22"/>
              </w:rPr>
              <w:t>Аудиторские услуги</w:t>
            </w:r>
          </w:p>
        </w:tc>
        <w:tc>
          <w:tcPr>
            <w:tcW w:w="568" w:type="dxa"/>
            <w:vAlign w:val="center"/>
          </w:tcPr>
          <w:p w:rsidR="007E2698" w:rsidRPr="00DE210D" w:rsidRDefault="007E2698" w:rsidP="007E2698">
            <w:pPr>
              <w:widowControl w:val="0"/>
              <w:spacing w:after="120"/>
              <w:jc w:val="center"/>
              <w:rPr>
                <w:rFonts w:ascii="GHEA Grapalat" w:hAnsi="GHEA Grapalat" w:cs="Arial"/>
                <w:sz w:val="16"/>
              </w:rPr>
            </w:pPr>
            <w:r w:rsidRPr="00DE210D">
              <w:rPr>
                <w:rFonts w:ascii="GHEA Grapalat" w:hAnsi="GHEA Grapalat"/>
                <w:sz w:val="16"/>
              </w:rPr>
              <w:t>100 %</w:t>
            </w:r>
          </w:p>
        </w:tc>
        <w:tc>
          <w:tcPr>
            <w:tcW w:w="538" w:type="dxa"/>
          </w:tcPr>
          <w:p w:rsidR="007E2698" w:rsidRDefault="007E2698" w:rsidP="007E2698">
            <w:r w:rsidRPr="00273ACF">
              <w:rPr>
                <w:rFonts w:ascii="GHEA Grapalat" w:hAnsi="GHEA Grapalat"/>
                <w:sz w:val="16"/>
              </w:rPr>
              <w:t>100 %</w:t>
            </w:r>
          </w:p>
        </w:tc>
        <w:tc>
          <w:tcPr>
            <w:tcW w:w="501" w:type="dxa"/>
          </w:tcPr>
          <w:p w:rsidR="007E2698" w:rsidRDefault="007E2698" w:rsidP="007E2698">
            <w:r w:rsidRPr="00273ACF">
              <w:rPr>
                <w:rFonts w:ascii="GHEA Grapalat" w:hAnsi="GHEA Grapalat"/>
                <w:sz w:val="16"/>
              </w:rPr>
              <w:t>100 %</w:t>
            </w:r>
          </w:p>
        </w:tc>
        <w:tc>
          <w:tcPr>
            <w:tcW w:w="549" w:type="dxa"/>
          </w:tcPr>
          <w:p w:rsidR="007E2698" w:rsidRDefault="007E2698" w:rsidP="007E2698">
            <w:r w:rsidRPr="00273ACF">
              <w:rPr>
                <w:rFonts w:ascii="GHEA Grapalat" w:hAnsi="GHEA Grapalat"/>
                <w:sz w:val="16"/>
              </w:rPr>
              <w:t>100 %</w:t>
            </w:r>
          </w:p>
        </w:tc>
        <w:tc>
          <w:tcPr>
            <w:tcW w:w="426" w:type="dxa"/>
            <w:vAlign w:val="center"/>
          </w:tcPr>
          <w:p w:rsidR="007E2698" w:rsidRPr="00DE210D" w:rsidRDefault="007E2698" w:rsidP="007E2698">
            <w:pPr>
              <w:widowControl w:val="0"/>
              <w:spacing w:after="120"/>
              <w:jc w:val="center"/>
              <w:rPr>
                <w:rFonts w:ascii="GHEA Grapalat" w:hAnsi="GHEA Grapalat" w:cs="Arial"/>
                <w:sz w:val="16"/>
              </w:rPr>
            </w:pPr>
          </w:p>
        </w:tc>
        <w:tc>
          <w:tcPr>
            <w:tcW w:w="461" w:type="dxa"/>
            <w:vAlign w:val="center"/>
          </w:tcPr>
          <w:p w:rsidR="007E2698" w:rsidRPr="00DE210D" w:rsidRDefault="007E2698" w:rsidP="007E2698">
            <w:pPr>
              <w:widowControl w:val="0"/>
              <w:spacing w:after="120"/>
              <w:jc w:val="center"/>
              <w:rPr>
                <w:rFonts w:ascii="GHEA Grapalat" w:hAnsi="GHEA Grapalat" w:cs="Arial"/>
                <w:sz w:val="16"/>
              </w:rPr>
            </w:pPr>
          </w:p>
        </w:tc>
        <w:tc>
          <w:tcPr>
            <w:tcW w:w="425" w:type="dxa"/>
            <w:vAlign w:val="center"/>
          </w:tcPr>
          <w:p w:rsidR="007E2698" w:rsidRPr="00DE210D" w:rsidRDefault="007E2698" w:rsidP="007E2698">
            <w:pPr>
              <w:widowControl w:val="0"/>
              <w:spacing w:after="120"/>
              <w:jc w:val="center"/>
              <w:rPr>
                <w:rFonts w:ascii="GHEA Grapalat" w:hAnsi="GHEA Grapalat" w:cs="Arial"/>
                <w:sz w:val="16"/>
              </w:rPr>
            </w:pPr>
          </w:p>
        </w:tc>
        <w:tc>
          <w:tcPr>
            <w:tcW w:w="426" w:type="dxa"/>
            <w:vAlign w:val="center"/>
          </w:tcPr>
          <w:p w:rsidR="007E2698" w:rsidRPr="00DE210D" w:rsidRDefault="007E2698" w:rsidP="007E2698">
            <w:pPr>
              <w:widowControl w:val="0"/>
              <w:spacing w:after="120"/>
              <w:jc w:val="center"/>
              <w:rPr>
                <w:rFonts w:ascii="GHEA Grapalat" w:hAnsi="GHEA Grapalat" w:cs="Arial"/>
                <w:sz w:val="16"/>
              </w:rPr>
            </w:pPr>
          </w:p>
        </w:tc>
        <w:tc>
          <w:tcPr>
            <w:tcW w:w="567" w:type="dxa"/>
            <w:vAlign w:val="center"/>
          </w:tcPr>
          <w:p w:rsidR="007E2698" w:rsidRPr="00DE210D" w:rsidRDefault="007E2698" w:rsidP="007E2698">
            <w:pPr>
              <w:widowControl w:val="0"/>
              <w:spacing w:after="120"/>
              <w:jc w:val="center"/>
              <w:rPr>
                <w:rFonts w:ascii="GHEA Grapalat" w:hAnsi="GHEA Grapalat" w:cs="Arial"/>
                <w:sz w:val="16"/>
              </w:rPr>
            </w:pPr>
          </w:p>
        </w:tc>
        <w:tc>
          <w:tcPr>
            <w:tcW w:w="481" w:type="dxa"/>
            <w:vAlign w:val="center"/>
          </w:tcPr>
          <w:p w:rsidR="007E2698" w:rsidRPr="00DE210D" w:rsidRDefault="007E2698" w:rsidP="007E2698">
            <w:pPr>
              <w:widowControl w:val="0"/>
              <w:spacing w:after="120"/>
              <w:jc w:val="center"/>
              <w:rPr>
                <w:rFonts w:ascii="GHEA Grapalat" w:hAnsi="GHEA Grapalat" w:cs="Arial"/>
                <w:sz w:val="16"/>
              </w:rPr>
            </w:pPr>
          </w:p>
        </w:tc>
        <w:tc>
          <w:tcPr>
            <w:tcW w:w="425" w:type="dxa"/>
            <w:vAlign w:val="center"/>
          </w:tcPr>
          <w:p w:rsidR="007E2698" w:rsidRPr="00DE210D" w:rsidRDefault="007E2698" w:rsidP="007E2698">
            <w:pPr>
              <w:widowControl w:val="0"/>
              <w:spacing w:after="120"/>
              <w:jc w:val="center"/>
              <w:rPr>
                <w:rFonts w:ascii="GHEA Grapalat" w:hAnsi="GHEA Grapalat" w:cs="Arial"/>
                <w:sz w:val="16"/>
              </w:rPr>
            </w:pPr>
          </w:p>
        </w:tc>
        <w:tc>
          <w:tcPr>
            <w:tcW w:w="709" w:type="dxa"/>
            <w:vAlign w:val="center"/>
          </w:tcPr>
          <w:p w:rsidR="007E2698" w:rsidRPr="00DE210D" w:rsidRDefault="007E2698" w:rsidP="007E2698">
            <w:pPr>
              <w:widowControl w:val="0"/>
              <w:spacing w:after="120"/>
              <w:jc w:val="center"/>
              <w:rPr>
                <w:rFonts w:ascii="GHEA Grapalat" w:hAnsi="GHEA Grapalat" w:cs="Arial"/>
                <w:sz w:val="16"/>
              </w:rPr>
            </w:pPr>
          </w:p>
        </w:tc>
        <w:tc>
          <w:tcPr>
            <w:tcW w:w="666" w:type="dxa"/>
            <w:vAlign w:val="center"/>
          </w:tcPr>
          <w:p w:rsidR="007E2698" w:rsidRPr="00DE210D" w:rsidRDefault="007E2698" w:rsidP="007E2698">
            <w:pPr>
              <w:widowControl w:val="0"/>
              <w:spacing w:after="120"/>
              <w:jc w:val="center"/>
              <w:rPr>
                <w:rFonts w:ascii="GHEA Grapalat" w:hAnsi="GHEA Grapalat"/>
                <w:b/>
                <w:sz w:val="16"/>
              </w:rPr>
            </w:pPr>
            <w:r w:rsidRPr="00DE210D">
              <w:rPr>
                <w:rFonts w:ascii="GHEA Grapalat" w:hAnsi="GHEA Grapalat"/>
                <w:sz w:val="16"/>
              </w:rPr>
              <w:t>100 %</w:t>
            </w:r>
          </w:p>
        </w:tc>
      </w:tr>
    </w:tbl>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6B04BD" w:rsidRPr="009F3DC7" w:rsidTr="00B81636">
        <w:trPr>
          <w:jc w:val="center"/>
        </w:trPr>
        <w:tc>
          <w:tcPr>
            <w:tcW w:w="4536"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B81636">
            <w:pPr>
              <w:widowControl w:val="0"/>
              <w:spacing w:after="160" w:line="360" w:lineRule="auto"/>
              <w:jc w:val="center"/>
              <w:rPr>
                <w:rFonts w:ascii="GHEA Grapalat" w:hAnsi="GHEA Grapalat"/>
              </w:rPr>
            </w:pPr>
          </w:p>
        </w:tc>
        <w:tc>
          <w:tcPr>
            <w:tcW w:w="4343"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AA6AD8">
          <w:footnotePr>
            <w:pos w:val="beneathText"/>
          </w:footnotePr>
          <w:pgSz w:w="11907" w:h="16840" w:code="9"/>
          <w:pgMar w:top="992" w:right="289" w:bottom="1418" w:left="425"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AA6AD8">
      <w:footerReference w:type="default" r:id="rId9"/>
      <w:footnotePr>
        <w:pos w:val="beneathText"/>
      </w:footnotePr>
      <w:pgSz w:w="11907" w:h="16840" w:code="9"/>
      <w:pgMar w:top="992" w:right="289" w:bottom="1418" w:left="425"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C0" w:rsidRDefault="008E1BC0">
      <w:r>
        <w:separator/>
      </w:r>
    </w:p>
  </w:endnote>
  <w:endnote w:type="continuationSeparator" w:id="0">
    <w:p w:rsidR="008E1BC0" w:rsidRDefault="008E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D94F85" w:rsidRPr="003E450C" w:rsidRDefault="00D94F8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63085">
          <w:rPr>
            <w:rFonts w:ascii="GHEA Grapalat" w:hAnsi="GHEA Grapalat"/>
            <w:noProof/>
            <w:sz w:val="24"/>
            <w:szCs w:val="24"/>
          </w:rPr>
          <w:t>65</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85" w:rsidRPr="00305BEC" w:rsidRDefault="00D94F85">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C0" w:rsidRDefault="008E1BC0">
      <w:r>
        <w:separator/>
      </w:r>
    </w:p>
  </w:footnote>
  <w:footnote w:type="continuationSeparator" w:id="0">
    <w:p w:rsidR="008E1BC0" w:rsidRDefault="008E1BC0">
      <w:r>
        <w:continuationSeparator/>
      </w:r>
    </w:p>
  </w:footnote>
  <w:footnote w:id="1">
    <w:p w:rsidR="00D94F85" w:rsidRPr="00A31673" w:rsidRDefault="00D94F8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94F85" w:rsidRDefault="00D94F85" w:rsidP="006B3E56">
      <w:pPr>
        <w:jc w:val="both"/>
      </w:pP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94F85" w:rsidRDefault="00D94F85" w:rsidP="006B3E56">
      <w:pPr>
        <w:pStyle w:val="af2"/>
        <w:rPr>
          <w:rFonts w:asciiTheme="minorHAnsi" w:hAnsiTheme="minorHAnsi"/>
          <w:lang w:val="af-ZA"/>
        </w:rPr>
      </w:pPr>
    </w:p>
  </w:footnote>
  <w:footnote w:id="3">
    <w:p w:rsidR="00D94F85" w:rsidRPr="00D3436F" w:rsidRDefault="00D94F8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94F85" w:rsidRPr="009C4E45" w:rsidRDefault="00D94F85">
      <w:pPr>
        <w:pStyle w:val="af2"/>
        <w:rPr>
          <w:rFonts w:ascii="GHEA Grapalat" w:hAnsi="GHEA Grapalat"/>
          <w:color w:val="FF0000"/>
          <w:sz w:val="28"/>
          <w:szCs w:val="28"/>
        </w:rPr>
      </w:pPr>
    </w:p>
  </w:footnote>
  <w:footnote w:id="4">
    <w:p w:rsidR="00D94F85" w:rsidRPr="008842CE" w:rsidRDefault="00D94F85" w:rsidP="003D2FE2">
      <w:pPr>
        <w:pStyle w:val="af2"/>
        <w:jc w:val="both"/>
      </w:pPr>
    </w:p>
  </w:footnote>
  <w:footnote w:id="5">
    <w:p w:rsidR="00D94F85" w:rsidRPr="008842CE" w:rsidRDefault="00D94F85" w:rsidP="000A214C">
      <w:pPr>
        <w:pStyle w:val="af2"/>
        <w:jc w:val="both"/>
      </w:pPr>
    </w:p>
  </w:footnote>
  <w:footnote w:id="6">
    <w:p w:rsidR="00D94F85" w:rsidRPr="006F5F33" w:rsidRDefault="00D94F8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94F85" w:rsidRPr="006F5F33" w:rsidRDefault="00D94F8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94F85" w:rsidRPr="006F5F33" w:rsidRDefault="00D94F8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94F85" w:rsidRPr="00E40AC8" w:rsidRDefault="00D94F85"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D94F85" w:rsidRPr="00E40AC8" w:rsidRDefault="00D94F85" w:rsidP="001B2D2A">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1">
    <w:p w:rsidR="00D94F85" w:rsidRPr="00124BE9" w:rsidRDefault="00D94F85"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2">
    <w:p w:rsidR="00D94F85" w:rsidRPr="00CA2754" w:rsidRDefault="00D94F85" w:rsidP="001B2D2A">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45E"/>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38B"/>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2D2A"/>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786"/>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085"/>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471F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1FB0"/>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D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BA8"/>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2698"/>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2AF"/>
    <w:rsid w:val="008105B4"/>
    <w:rsid w:val="008106C0"/>
    <w:rsid w:val="00810966"/>
    <w:rsid w:val="00811D16"/>
    <w:rsid w:val="00814D5C"/>
    <w:rsid w:val="00814DBD"/>
    <w:rsid w:val="00814DCB"/>
    <w:rsid w:val="0081568C"/>
    <w:rsid w:val="0081579D"/>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06D"/>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0BD"/>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BC0"/>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AD8"/>
    <w:rsid w:val="00AA6BA1"/>
    <w:rsid w:val="00AA6F53"/>
    <w:rsid w:val="00AA7117"/>
    <w:rsid w:val="00AA73D2"/>
    <w:rsid w:val="00AA75FA"/>
    <w:rsid w:val="00AA7805"/>
    <w:rsid w:val="00AA793C"/>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636"/>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17A"/>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4F27"/>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4F85"/>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20E"/>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10D"/>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BB1"/>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4DA"/>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1119"/>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8AF"/>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965B5C-FFAF-4AAA-B99B-2E1039F3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285pt">
    <w:name w:val="Основной текст (2) + 8.5 pt.Не курсив"/>
    <w:rsid w:val="0083506D"/>
    <w:rPr>
      <w:rFonts w:ascii="Tahoma" w:eastAsia="Tahoma" w:hAnsi="Tahoma" w:cs="Tahoma"/>
      <w:b w:val="0"/>
      <w:bCs w:val="0"/>
      <w:i/>
      <w:iCs/>
      <w:smallCaps w:val="0"/>
      <w:strike w:val="0"/>
      <w:color w:val="000000"/>
      <w:spacing w:val="0"/>
      <w:w w:val="100"/>
      <w:position w:val="0"/>
      <w:sz w:val="17"/>
      <w:szCs w:val="17"/>
      <w:u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443F6-02D8-423D-95E7-58D13A12C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2495</TotalTime>
  <Pages>68</Pages>
  <Words>19035</Words>
  <Characters>108500</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1618</cp:revision>
  <cp:lastPrinted>2018-02-16T07:12:00Z</cp:lastPrinted>
  <dcterms:created xsi:type="dcterms:W3CDTF">2019-10-28T07:04:00Z</dcterms:created>
  <dcterms:modified xsi:type="dcterms:W3CDTF">2024-11-15T08:57:00Z</dcterms:modified>
</cp:coreProperties>
</file>