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942D2" w:rsidRDefault="00642EFE" w:rsidP="00962010">
      <w:pPr>
        <w:pStyle w:val="a3"/>
        <w:widowControl w:val="0"/>
        <w:spacing w:after="160" w:line="240" w:lineRule="auto"/>
        <w:ind w:firstLine="0"/>
        <w:jc w:val="center"/>
        <w:rPr>
          <w:rFonts w:ascii="Sylfaen" w:hAnsi="Sylfaen"/>
          <w:i w:val="0"/>
          <w:sz w:val="24"/>
          <w:szCs w:val="24"/>
        </w:rPr>
      </w:pPr>
      <w:r w:rsidRPr="002942D2">
        <w:rPr>
          <w:rFonts w:ascii="Sylfaen" w:hAnsi="Sylfaen"/>
          <w:i w:val="0"/>
          <w:sz w:val="24"/>
          <w:szCs w:val="24"/>
        </w:rPr>
        <w:t>ОБЪЯВЛЕНИЕ</w:t>
      </w:r>
    </w:p>
    <w:p w:rsidR="00854F99" w:rsidRPr="002942D2" w:rsidRDefault="00854F99" w:rsidP="00962010">
      <w:pPr>
        <w:pStyle w:val="a3"/>
        <w:spacing w:line="240" w:lineRule="auto"/>
        <w:ind w:firstLine="567"/>
        <w:contextualSpacing/>
        <w:jc w:val="center"/>
        <w:rPr>
          <w:rFonts w:ascii="Sylfaen" w:hAnsi="Sylfaen"/>
          <w:i w:val="0"/>
          <w:sz w:val="24"/>
          <w:szCs w:val="24"/>
        </w:rPr>
      </w:pPr>
      <w:r w:rsidRPr="002942D2">
        <w:rPr>
          <w:rFonts w:ascii="Sylfaen" w:hAnsi="Sylfaen"/>
          <w:i w:val="0"/>
          <w:sz w:val="24"/>
          <w:szCs w:val="24"/>
        </w:rPr>
        <w:t>О ЗАПРОСЕ КОТИРОВОК</w:t>
      </w:r>
    </w:p>
    <w:p w:rsidR="00642EFE" w:rsidRPr="002942D2" w:rsidRDefault="00642EFE" w:rsidP="00962010">
      <w:pPr>
        <w:pStyle w:val="a3"/>
        <w:widowControl w:val="0"/>
        <w:spacing w:after="160" w:line="240" w:lineRule="auto"/>
        <w:ind w:firstLine="0"/>
        <w:jc w:val="center"/>
        <w:rPr>
          <w:rFonts w:ascii="Sylfaen" w:hAnsi="Sylfaen"/>
          <w:i w:val="0"/>
          <w:sz w:val="24"/>
          <w:szCs w:val="24"/>
        </w:rPr>
      </w:pPr>
    </w:p>
    <w:p w:rsidR="00260EB2" w:rsidRPr="002942D2" w:rsidRDefault="00260EB2" w:rsidP="00962010">
      <w:pPr>
        <w:pStyle w:val="a3"/>
        <w:widowControl w:val="0"/>
        <w:spacing w:line="240" w:lineRule="auto"/>
        <w:ind w:firstLine="567"/>
        <w:contextualSpacing/>
        <w:jc w:val="center"/>
        <w:rPr>
          <w:rFonts w:ascii="Sylfaen" w:hAnsi="Sylfaen"/>
          <w:i w:val="0"/>
          <w:sz w:val="24"/>
          <w:szCs w:val="24"/>
        </w:rPr>
      </w:pPr>
      <w:r w:rsidRPr="002942D2">
        <w:rPr>
          <w:rFonts w:ascii="Sylfaen" w:hAnsi="Sylfaen"/>
          <w:i w:val="0"/>
          <w:sz w:val="24"/>
          <w:szCs w:val="24"/>
        </w:rPr>
        <w:t>Настоящий текст объявления утвержден Решением Оценочной Комиссии</w:t>
      </w:r>
    </w:p>
    <w:p w:rsidR="00260EB2" w:rsidRPr="002942D2" w:rsidRDefault="00260EB2" w:rsidP="00962010">
      <w:pPr>
        <w:pStyle w:val="a3"/>
        <w:widowControl w:val="0"/>
        <w:spacing w:line="240" w:lineRule="auto"/>
        <w:ind w:firstLine="567"/>
        <w:contextualSpacing/>
        <w:jc w:val="center"/>
        <w:rPr>
          <w:rFonts w:ascii="Sylfaen" w:hAnsi="Sylfaen"/>
          <w:i w:val="0"/>
          <w:sz w:val="24"/>
          <w:szCs w:val="24"/>
        </w:rPr>
      </w:pPr>
      <w:r w:rsidRPr="002942D2">
        <w:rPr>
          <w:rFonts w:ascii="Sylfaen" w:hAnsi="Sylfaen"/>
          <w:i w:val="0"/>
          <w:sz w:val="24"/>
          <w:szCs w:val="24"/>
        </w:rPr>
        <w:t xml:space="preserve">от </w:t>
      </w:r>
      <w:r w:rsidR="003A5D99">
        <w:rPr>
          <w:rFonts w:ascii="Sylfaen" w:hAnsi="Sylfaen"/>
          <w:i w:val="0"/>
          <w:sz w:val="24"/>
          <w:szCs w:val="24"/>
        </w:rPr>
        <w:t>04 января</w:t>
      </w:r>
      <w:r w:rsidRPr="002942D2">
        <w:rPr>
          <w:rFonts w:ascii="Sylfaen" w:hAnsi="Sylfaen"/>
          <w:i w:val="0"/>
          <w:sz w:val="24"/>
          <w:szCs w:val="24"/>
        </w:rPr>
        <w:t xml:space="preserve"> 2022 года № 1</w:t>
      </w:r>
    </w:p>
    <w:p w:rsidR="00260EB2" w:rsidRPr="002942D2" w:rsidRDefault="00260EB2" w:rsidP="00962010">
      <w:pPr>
        <w:pStyle w:val="a3"/>
        <w:widowControl w:val="0"/>
        <w:spacing w:line="240" w:lineRule="auto"/>
        <w:ind w:firstLine="567"/>
        <w:contextualSpacing/>
        <w:jc w:val="center"/>
        <w:rPr>
          <w:rFonts w:ascii="Sylfaen" w:hAnsi="Sylfaen"/>
          <w:i w:val="0"/>
          <w:sz w:val="24"/>
          <w:szCs w:val="24"/>
        </w:rPr>
      </w:pPr>
      <w:r w:rsidRPr="002942D2">
        <w:rPr>
          <w:rFonts w:ascii="Sylfaen" w:hAnsi="Sylfaen"/>
          <w:i w:val="0"/>
          <w:sz w:val="24"/>
          <w:szCs w:val="24"/>
        </w:rPr>
        <w:t xml:space="preserve">Код процедуры </w:t>
      </w:r>
      <w:r w:rsidRPr="002942D2">
        <w:rPr>
          <w:rFonts w:ascii="Sylfaen" w:hAnsi="Sylfaen"/>
          <w:b/>
          <w:i w:val="0"/>
          <w:sz w:val="24"/>
          <w:szCs w:val="24"/>
        </w:rPr>
        <w:t>«</w:t>
      </w:r>
      <w:r w:rsidR="003A5D99">
        <w:rPr>
          <w:rFonts w:ascii="Sylfaen" w:hAnsi="Sylfaen"/>
          <w:b/>
          <w:i w:val="0"/>
          <w:sz w:val="24"/>
          <w:szCs w:val="24"/>
        </w:rPr>
        <w:t>GHAPDzB-HVKAK-2023-01</w:t>
      </w:r>
      <w:r w:rsidRPr="002942D2">
        <w:rPr>
          <w:rFonts w:ascii="Sylfaen" w:hAnsi="Sylfaen"/>
          <w:b/>
          <w:i w:val="0"/>
          <w:sz w:val="24"/>
          <w:szCs w:val="24"/>
        </w:rPr>
        <w:t>»</w:t>
      </w:r>
    </w:p>
    <w:p w:rsidR="00260EB2" w:rsidRPr="002942D2" w:rsidRDefault="00260EB2" w:rsidP="00962010">
      <w:pPr>
        <w:pStyle w:val="a3"/>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2942D2">
        <w:rPr>
          <w:rFonts w:ascii="Sylfaen" w:hAnsi="Sylfaen"/>
        </w:rPr>
        <w:t>Заказчик</w:t>
      </w:r>
      <w:r w:rsidRPr="002942D2">
        <w:rPr>
          <w:rFonts w:ascii="Sylfaen" w:hAnsi="Sylfaen"/>
          <w:b/>
        </w:rPr>
        <w:t xml:space="preserve"> ГНО «Национальный центр по контролю и профилактике заболеваний» МЗ РА</w:t>
      </w:r>
      <w:r w:rsidRPr="002942D2">
        <w:rPr>
          <w:rFonts w:ascii="Sylfaen" w:hAnsi="Sylfaen"/>
        </w:rPr>
        <w:t>, находящийся по адресу г</w:t>
      </w:r>
      <w:proofErr w:type="gramStart"/>
      <w:r w:rsidRPr="002942D2">
        <w:rPr>
          <w:rFonts w:ascii="Sylfaen" w:hAnsi="Sylfaen"/>
        </w:rPr>
        <w:t>.Е</w:t>
      </w:r>
      <w:proofErr w:type="gramEnd"/>
      <w:r w:rsidRPr="002942D2">
        <w:rPr>
          <w:rFonts w:ascii="Sylfaen" w:hAnsi="Sylfaen"/>
        </w:rPr>
        <w:t xml:space="preserve">реван, ул. </w:t>
      </w:r>
      <w:proofErr w:type="spellStart"/>
      <w:r w:rsidRPr="002942D2">
        <w:rPr>
          <w:rFonts w:ascii="Sylfaen" w:hAnsi="Sylfaen"/>
        </w:rPr>
        <w:t>М.Гераци</w:t>
      </w:r>
      <w:proofErr w:type="spellEnd"/>
      <w:r w:rsidRPr="002942D2">
        <w:rPr>
          <w:rFonts w:ascii="Sylfaen" w:hAnsi="Sylfaen"/>
        </w:rPr>
        <w:t>, д. 12,</w:t>
      </w:r>
      <w:r w:rsidRPr="002942D2">
        <w:rPr>
          <w:rFonts w:ascii="Sylfaen" w:hAnsi="Sylfaen"/>
          <w:lang w:val="hy-AM"/>
        </w:rPr>
        <w:t xml:space="preserve"> </w:t>
      </w:r>
      <w:r w:rsidRPr="002942D2">
        <w:rPr>
          <w:rFonts w:ascii="Sylfaen" w:hAnsi="Sylfaen"/>
        </w:rPr>
        <w:t>объявляет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Pr="00DD07CA">
        <w:rPr>
          <w:rFonts w:ascii="Sylfaen" w:hAnsi="Sylfaen"/>
          <w:b/>
        </w:rPr>
        <w:t>реагентов</w:t>
      </w:r>
      <w:r w:rsidRPr="000C0603">
        <w:rPr>
          <w:rFonts w:ascii="Sylfaen" w:hAnsi="Sylfaen"/>
          <w:b/>
        </w:rPr>
        <w:t xml:space="preserve"> </w:t>
      </w:r>
      <w:r w:rsidRPr="003649AC">
        <w:rPr>
          <w:rFonts w:ascii="Sylfaen" w:hAnsi="Sylfaen"/>
        </w:rPr>
        <w:t>(далее — договор).</w:t>
      </w:r>
    </w:p>
    <w:p w:rsidR="00357D48" w:rsidRPr="002942D2" w:rsidRDefault="00A20B69" w:rsidP="000365AC">
      <w:pPr>
        <w:pStyle w:val="a3"/>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a3"/>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a3"/>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2942D2" w:rsidRDefault="00357D48" w:rsidP="000365AC">
      <w:pPr>
        <w:pStyle w:val="a3"/>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34786E" w:rsidRDefault="00A21CDB" w:rsidP="000365AC">
      <w:pPr>
        <w:pStyle w:val="a3"/>
        <w:widowControl w:val="0"/>
        <w:ind w:firstLine="567"/>
        <w:contextualSpacing/>
        <w:rPr>
          <w:rFonts w:ascii="Sylfaen" w:hAnsi="Sylfaen"/>
          <w:i w:val="0"/>
          <w:spacing w:val="-6"/>
          <w:sz w:val="24"/>
          <w:szCs w:val="24"/>
        </w:rPr>
      </w:pPr>
      <w:r w:rsidRPr="0034786E">
        <w:rPr>
          <w:rFonts w:ascii="Sylfaen" w:hAnsi="Sylfaen"/>
          <w:i w:val="0"/>
          <w:spacing w:val="-6"/>
          <w:sz w:val="24"/>
          <w:szCs w:val="24"/>
        </w:rPr>
        <w:t xml:space="preserve">Заявки на запрос котировок необходимо подавать по адресу </w:t>
      </w:r>
      <w:r w:rsidRPr="0034786E">
        <w:rPr>
          <w:rFonts w:ascii="Sylfaen" w:hAnsi="Sylfaen"/>
          <w:b/>
          <w:i w:val="0"/>
          <w:spacing w:val="-6"/>
          <w:sz w:val="24"/>
          <w:szCs w:val="24"/>
        </w:rPr>
        <w:t>г</w:t>
      </w:r>
      <w:proofErr w:type="gramStart"/>
      <w:r w:rsidRPr="0034786E">
        <w:rPr>
          <w:rFonts w:ascii="Sylfaen" w:hAnsi="Sylfaen"/>
          <w:b/>
          <w:i w:val="0"/>
          <w:spacing w:val="-6"/>
          <w:sz w:val="24"/>
          <w:szCs w:val="24"/>
        </w:rPr>
        <w:t>.Е</w:t>
      </w:r>
      <w:proofErr w:type="gramEnd"/>
      <w:r w:rsidRPr="0034786E">
        <w:rPr>
          <w:rFonts w:ascii="Sylfaen" w:hAnsi="Sylfaen"/>
          <w:b/>
          <w:i w:val="0"/>
          <w:spacing w:val="-6"/>
          <w:sz w:val="24"/>
          <w:szCs w:val="24"/>
        </w:rPr>
        <w:t xml:space="preserve">реван, ул. </w:t>
      </w:r>
      <w:proofErr w:type="spellStart"/>
      <w:r w:rsidRPr="0034786E">
        <w:rPr>
          <w:rFonts w:ascii="Sylfaen" w:hAnsi="Sylfaen"/>
          <w:b/>
          <w:i w:val="0"/>
          <w:spacing w:val="-6"/>
          <w:sz w:val="24"/>
          <w:szCs w:val="24"/>
        </w:rPr>
        <w:t>М.Гераци</w:t>
      </w:r>
      <w:proofErr w:type="spellEnd"/>
      <w:r w:rsidRPr="0034786E">
        <w:rPr>
          <w:rFonts w:ascii="Sylfaen" w:hAnsi="Sylfaen"/>
          <w:b/>
          <w:i w:val="0"/>
          <w:spacing w:val="-6"/>
          <w:sz w:val="24"/>
          <w:szCs w:val="24"/>
        </w:rPr>
        <w:t>, д. 1</w:t>
      </w:r>
      <w:r w:rsidR="003A5D99">
        <w:rPr>
          <w:rFonts w:ascii="Sylfaen" w:hAnsi="Sylfaen"/>
          <w:b/>
          <w:i w:val="0"/>
          <w:spacing w:val="-6"/>
          <w:sz w:val="24"/>
          <w:szCs w:val="24"/>
        </w:rPr>
        <w:t>2 в документарной форме, до 11:0</w:t>
      </w:r>
      <w:r w:rsidRPr="0034786E">
        <w:rPr>
          <w:rFonts w:ascii="Sylfaen" w:hAnsi="Sylfaen"/>
          <w:b/>
          <w:i w:val="0"/>
          <w:spacing w:val="-6"/>
          <w:sz w:val="24"/>
          <w:szCs w:val="24"/>
        </w:rPr>
        <w:t xml:space="preserve">0 часов </w:t>
      </w:r>
      <w:r w:rsidR="003A5D99">
        <w:rPr>
          <w:rFonts w:ascii="Sylfaen" w:hAnsi="Sylfaen"/>
          <w:b/>
          <w:i w:val="0"/>
          <w:spacing w:val="-6"/>
          <w:sz w:val="24"/>
          <w:szCs w:val="24"/>
        </w:rPr>
        <w:t>7</w:t>
      </w:r>
      <w:r w:rsidRPr="0034786E">
        <w:rPr>
          <w:rFonts w:ascii="Sylfaen" w:hAnsi="Sylfaen"/>
          <w:b/>
          <w:i w:val="0"/>
          <w:spacing w:val="-6"/>
          <w:sz w:val="24"/>
          <w:szCs w:val="24"/>
        </w:rPr>
        <w:t>-го дня со дня опубликования</w:t>
      </w:r>
      <w:r w:rsidRPr="0034786E">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34786E" w:rsidRDefault="00A21CDB" w:rsidP="000365AC">
      <w:pPr>
        <w:pStyle w:val="a3"/>
        <w:widowControl w:val="0"/>
        <w:ind w:firstLine="567"/>
        <w:contextualSpacing/>
        <w:rPr>
          <w:rFonts w:ascii="Sylfaen" w:hAnsi="Sylfaen"/>
          <w:b/>
          <w:i w:val="0"/>
          <w:spacing w:val="-6"/>
          <w:sz w:val="24"/>
          <w:szCs w:val="24"/>
        </w:rPr>
      </w:pPr>
      <w:r w:rsidRPr="0034786E">
        <w:rPr>
          <w:rFonts w:ascii="Sylfaen" w:hAnsi="Sylfaen"/>
          <w:i w:val="0"/>
          <w:spacing w:val="-6"/>
          <w:sz w:val="24"/>
          <w:szCs w:val="24"/>
        </w:rPr>
        <w:lastRenderedPageBreak/>
        <w:t xml:space="preserve">Вскрытие заявок будет проводиться по адресу </w:t>
      </w:r>
      <w:r w:rsidRPr="0034786E">
        <w:rPr>
          <w:rFonts w:ascii="Sylfaen" w:hAnsi="Sylfaen"/>
          <w:b/>
          <w:i w:val="0"/>
          <w:spacing w:val="-6"/>
          <w:sz w:val="24"/>
          <w:szCs w:val="24"/>
        </w:rPr>
        <w:t>г</w:t>
      </w:r>
      <w:proofErr w:type="gramStart"/>
      <w:r w:rsidRPr="0034786E">
        <w:rPr>
          <w:rFonts w:ascii="Sylfaen" w:hAnsi="Sylfaen"/>
          <w:b/>
          <w:i w:val="0"/>
          <w:spacing w:val="-6"/>
          <w:sz w:val="24"/>
          <w:szCs w:val="24"/>
        </w:rPr>
        <w:t>.Е</w:t>
      </w:r>
      <w:proofErr w:type="gramEnd"/>
      <w:r w:rsidRPr="0034786E">
        <w:rPr>
          <w:rFonts w:ascii="Sylfaen" w:hAnsi="Sylfaen"/>
          <w:b/>
          <w:i w:val="0"/>
          <w:spacing w:val="-6"/>
          <w:sz w:val="24"/>
          <w:szCs w:val="24"/>
        </w:rPr>
        <w:t xml:space="preserve">реван, ул. </w:t>
      </w:r>
      <w:proofErr w:type="spellStart"/>
      <w:r w:rsidRPr="0034786E">
        <w:rPr>
          <w:rFonts w:ascii="Sylfaen" w:hAnsi="Sylfaen"/>
          <w:b/>
          <w:i w:val="0"/>
          <w:spacing w:val="-6"/>
          <w:sz w:val="24"/>
          <w:szCs w:val="24"/>
        </w:rPr>
        <w:t>М.Гераци</w:t>
      </w:r>
      <w:proofErr w:type="spellEnd"/>
      <w:r w:rsidRPr="0034786E">
        <w:rPr>
          <w:rFonts w:ascii="Sylfaen" w:hAnsi="Sylfaen"/>
          <w:b/>
          <w:i w:val="0"/>
          <w:spacing w:val="-6"/>
          <w:sz w:val="24"/>
          <w:szCs w:val="24"/>
        </w:rPr>
        <w:t>, д. 12, в 11:</w:t>
      </w:r>
      <w:r w:rsidR="003A5D99">
        <w:rPr>
          <w:rFonts w:ascii="Sylfaen" w:hAnsi="Sylfaen"/>
          <w:b/>
          <w:i w:val="0"/>
          <w:spacing w:val="-6"/>
          <w:sz w:val="24"/>
          <w:szCs w:val="24"/>
        </w:rPr>
        <w:t>0</w:t>
      </w:r>
      <w:r w:rsidRPr="0034786E">
        <w:rPr>
          <w:rFonts w:ascii="Sylfaen" w:hAnsi="Sylfaen"/>
          <w:b/>
          <w:i w:val="0"/>
          <w:spacing w:val="-6"/>
          <w:sz w:val="24"/>
          <w:szCs w:val="24"/>
        </w:rPr>
        <w:t xml:space="preserve">0 часов </w:t>
      </w:r>
      <w:r w:rsidR="003A5D99">
        <w:rPr>
          <w:rFonts w:ascii="Sylfaen" w:hAnsi="Sylfaen"/>
          <w:b/>
          <w:i w:val="0"/>
          <w:spacing w:val="-6"/>
          <w:sz w:val="24"/>
          <w:szCs w:val="24"/>
        </w:rPr>
        <w:t>11-го января</w:t>
      </w:r>
      <w:r w:rsidRPr="0034786E">
        <w:rPr>
          <w:rFonts w:ascii="Sylfaen" w:hAnsi="Sylfaen"/>
          <w:b/>
          <w:i w:val="0"/>
          <w:spacing w:val="-6"/>
          <w:sz w:val="24"/>
          <w:szCs w:val="24"/>
        </w:rPr>
        <w:t xml:space="preserve"> 2022 года.</w:t>
      </w:r>
    </w:p>
    <w:p w:rsidR="002C09AA" w:rsidRPr="002942D2" w:rsidRDefault="002C09AA" w:rsidP="000365AC">
      <w:pPr>
        <w:pStyle w:val="a3"/>
        <w:widowControl w:val="0"/>
        <w:ind w:firstLine="567"/>
        <w:rPr>
          <w:rFonts w:ascii="Sylfaen" w:hAnsi="Sylfaen"/>
          <w:i w:val="0"/>
          <w:sz w:val="24"/>
          <w:szCs w:val="24"/>
        </w:rPr>
      </w:pPr>
      <w:r w:rsidRPr="002942D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a3"/>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3A5D99">
        <w:rPr>
          <w:rFonts w:ascii="Sylfaen" w:hAnsi="Sylfaen"/>
          <w:b/>
          <w:i w:val="0"/>
          <w:sz w:val="24"/>
          <w:szCs w:val="24"/>
        </w:rPr>
        <w:t>Астгик</w:t>
      </w:r>
      <w:proofErr w:type="spellEnd"/>
      <w:r w:rsidR="003A5D99">
        <w:rPr>
          <w:rFonts w:ascii="Sylfaen" w:hAnsi="Sylfaen"/>
          <w:b/>
          <w:i w:val="0"/>
          <w:sz w:val="24"/>
          <w:szCs w:val="24"/>
        </w:rPr>
        <w:t xml:space="preserve"> </w:t>
      </w:r>
      <w:proofErr w:type="spellStart"/>
      <w:r w:rsidR="003A5D99">
        <w:rPr>
          <w:rFonts w:ascii="Sylfaen" w:hAnsi="Sylfaen"/>
          <w:b/>
          <w:i w:val="0"/>
          <w:sz w:val="24"/>
          <w:szCs w:val="24"/>
        </w:rPr>
        <w:t>Вирабян</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003A5D99">
        <w:rPr>
          <w:rFonts w:ascii="Sylfaen" w:hAnsi="Sylfaen"/>
          <w:b/>
        </w:rPr>
        <w:t>22-26-25</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2942D2" w:rsidRDefault="00096865" w:rsidP="000365AC">
      <w:pPr>
        <w:pStyle w:val="a3"/>
        <w:widowControl w:val="0"/>
        <w:spacing w:line="240" w:lineRule="auto"/>
        <w:ind w:firstLine="567"/>
        <w:jc w:val="right"/>
        <w:rPr>
          <w:rFonts w:ascii="Sylfaen" w:hAnsi="Sylfaen" w:cs="Sylfaen"/>
          <w:i w:val="0"/>
          <w:sz w:val="24"/>
          <w:szCs w:val="24"/>
        </w:rPr>
      </w:pPr>
      <w:r w:rsidRPr="002942D2">
        <w:rPr>
          <w:rFonts w:ascii="Sylfaen" w:hAnsi="Sylfaen"/>
          <w:sz w:val="24"/>
          <w:szCs w:val="24"/>
        </w:rPr>
        <w:lastRenderedPageBreak/>
        <w:t>Утверждено</w:t>
      </w:r>
    </w:p>
    <w:p w:rsidR="008E7A18" w:rsidRPr="00BA7552" w:rsidRDefault="008E7A18" w:rsidP="000365AC">
      <w:pPr>
        <w:pStyle w:val="aa"/>
        <w:widowControl w:val="0"/>
        <w:spacing w:after="0"/>
        <w:ind w:firstLine="567"/>
        <w:contextualSpacing/>
        <w:jc w:val="right"/>
        <w:rPr>
          <w:rFonts w:ascii="Sylfaen" w:hAnsi="Sylfaen"/>
        </w:rPr>
      </w:pPr>
      <w:r w:rsidRPr="0034786E">
        <w:rPr>
          <w:rFonts w:ascii="Sylfaen" w:hAnsi="Sylfaen"/>
        </w:rPr>
        <w:t>Решением Оценочной комиссии запроса котировок</w:t>
      </w:r>
      <w:r w:rsidRPr="0034786E">
        <w:rPr>
          <w:rFonts w:ascii="Sylfaen" w:hAnsi="Sylfaen" w:cs="Sylfaen"/>
        </w:rPr>
        <w:br/>
      </w:r>
      <w:r w:rsidRPr="0034786E">
        <w:rPr>
          <w:rFonts w:ascii="Sylfaen" w:hAnsi="Sylfaen"/>
        </w:rPr>
        <w:t xml:space="preserve">под кодом </w:t>
      </w:r>
      <w:r w:rsidRPr="0034786E">
        <w:rPr>
          <w:rFonts w:ascii="Sylfaen" w:hAnsi="Sylfaen"/>
          <w:b/>
        </w:rPr>
        <w:t>«</w:t>
      </w:r>
      <w:r w:rsidR="003A5D99">
        <w:rPr>
          <w:rFonts w:ascii="Sylfaen" w:hAnsi="Sylfaen"/>
          <w:b/>
        </w:rPr>
        <w:t>GHAPDzB-HVKAK-2023-01</w:t>
      </w:r>
      <w:r w:rsidRPr="0034786E">
        <w:rPr>
          <w:rFonts w:ascii="Sylfaen" w:hAnsi="Sylfaen"/>
          <w:b/>
        </w:rPr>
        <w:t>»</w:t>
      </w:r>
      <w:r w:rsidRPr="0034786E">
        <w:rPr>
          <w:rFonts w:ascii="Sylfaen" w:hAnsi="Sylfaen" w:cs="Times Armenian"/>
        </w:rPr>
        <w:br/>
      </w:r>
      <w:r w:rsidRPr="0034786E">
        <w:rPr>
          <w:rFonts w:ascii="Sylfaen" w:hAnsi="Sylfaen"/>
        </w:rPr>
        <w:t xml:space="preserve">№ 1 от </w:t>
      </w:r>
      <w:r w:rsidR="001B4A40">
        <w:rPr>
          <w:rFonts w:ascii="Sylfaen" w:hAnsi="Sylfaen"/>
        </w:rPr>
        <w:t>04 января</w:t>
      </w:r>
      <w:r w:rsidRPr="0034786E">
        <w:rPr>
          <w:rFonts w:ascii="Sylfaen" w:hAnsi="Sylfaen"/>
        </w:rPr>
        <w:t xml:space="preserve"> 2022 г.</w:t>
      </w:r>
    </w:p>
    <w:p w:rsidR="00096865" w:rsidRPr="002942D2" w:rsidRDefault="00096865" w:rsidP="00962010">
      <w:pPr>
        <w:pStyle w:val="aa"/>
        <w:widowControl w:val="0"/>
        <w:spacing w:after="160"/>
        <w:ind w:right="-7" w:firstLine="567"/>
        <w:jc w:val="center"/>
        <w:rPr>
          <w:rFonts w:ascii="Sylfaen" w:hAnsi="Sylfaen"/>
        </w:rPr>
      </w:pPr>
    </w:p>
    <w:p w:rsidR="00096865" w:rsidRPr="002942D2" w:rsidRDefault="00096865" w:rsidP="00962010">
      <w:pPr>
        <w:pStyle w:val="aa"/>
        <w:widowControl w:val="0"/>
        <w:spacing w:after="160"/>
        <w:ind w:right="-7" w:firstLine="567"/>
        <w:jc w:val="center"/>
        <w:rPr>
          <w:rFonts w:ascii="Sylfaen" w:hAnsi="Sylfaen"/>
        </w:rPr>
      </w:pPr>
    </w:p>
    <w:p w:rsidR="000763E5" w:rsidRPr="002942D2" w:rsidRDefault="000763E5" w:rsidP="00962010">
      <w:pPr>
        <w:pStyle w:val="aa"/>
        <w:widowControl w:val="0"/>
        <w:spacing w:after="160"/>
        <w:ind w:right="-7" w:firstLine="567"/>
        <w:jc w:val="center"/>
        <w:rPr>
          <w:rFonts w:ascii="Sylfaen" w:hAnsi="Sylfaen"/>
        </w:rPr>
      </w:pPr>
    </w:p>
    <w:p w:rsidR="00C84F21" w:rsidRPr="00BA7552" w:rsidRDefault="00C84F21" w:rsidP="00962010">
      <w:pPr>
        <w:pStyle w:val="aa"/>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aa"/>
        <w:widowControl w:val="0"/>
        <w:spacing w:after="160"/>
        <w:ind w:right="-7" w:firstLine="567"/>
        <w:jc w:val="center"/>
        <w:rPr>
          <w:rFonts w:ascii="Sylfaen" w:hAnsi="Sylfaen"/>
        </w:rPr>
      </w:pPr>
    </w:p>
    <w:p w:rsidR="000763E5" w:rsidRPr="002942D2" w:rsidRDefault="000763E5" w:rsidP="00962010">
      <w:pPr>
        <w:pStyle w:val="aa"/>
        <w:widowControl w:val="0"/>
        <w:spacing w:after="160"/>
        <w:ind w:right="-7" w:firstLine="567"/>
        <w:jc w:val="center"/>
        <w:rPr>
          <w:rFonts w:ascii="Sylfaen" w:hAnsi="Sylfaen"/>
        </w:rPr>
      </w:pPr>
    </w:p>
    <w:p w:rsidR="000763E5" w:rsidRPr="002942D2" w:rsidRDefault="000763E5" w:rsidP="00962010">
      <w:pPr>
        <w:pStyle w:val="aa"/>
        <w:widowControl w:val="0"/>
        <w:spacing w:after="160"/>
        <w:ind w:right="-7" w:firstLine="567"/>
        <w:jc w:val="center"/>
        <w:rPr>
          <w:rFonts w:ascii="Sylfaen" w:hAnsi="Sylfaen"/>
        </w:rPr>
      </w:pPr>
    </w:p>
    <w:p w:rsidR="00096865" w:rsidRPr="002942D2" w:rsidRDefault="000763E5" w:rsidP="00962010">
      <w:pPr>
        <w:pStyle w:val="aa"/>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aa"/>
        <w:widowControl w:val="0"/>
        <w:spacing w:after="160"/>
        <w:ind w:right="-7" w:firstLine="567"/>
        <w:jc w:val="center"/>
        <w:rPr>
          <w:rFonts w:ascii="Sylfaen" w:hAnsi="Sylfaen" w:cs="Sylfaen"/>
        </w:rPr>
      </w:pPr>
    </w:p>
    <w:p w:rsidR="00096865" w:rsidRPr="002942D2" w:rsidRDefault="00096865" w:rsidP="00962010">
      <w:pPr>
        <w:pStyle w:val="aa"/>
        <w:widowControl w:val="0"/>
        <w:spacing w:after="160"/>
        <w:ind w:right="-7" w:firstLine="567"/>
        <w:jc w:val="center"/>
        <w:rPr>
          <w:rFonts w:ascii="Sylfaen" w:hAnsi="Sylfaen" w:cs="Sylfaen"/>
        </w:rPr>
      </w:pPr>
    </w:p>
    <w:p w:rsidR="00212DC3" w:rsidRPr="00BA7552" w:rsidRDefault="00212DC3" w:rsidP="00962010">
      <w:pPr>
        <w:pStyle w:val="aa"/>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Pr="000914EE">
        <w:rPr>
          <w:rFonts w:ascii="Sylfaen" w:hAnsi="Sylfaen"/>
          <w:b/>
        </w:rPr>
        <w:t>РЕАГЕНТОВ</w:t>
      </w:r>
      <w:r w:rsidRPr="00D76278">
        <w:rPr>
          <w:rFonts w:ascii="Sylfaen" w:hAnsi="Sylfaen"/>
          <w:b/>
        </w:rPr>
        <w:t xml:space="preserve"> ДЛЯ НУЖД ГНО «НАЦИОНАЛЬНОГО ЦЕНТРА ПО КОНТРОЛЮ И ПРОФИЛАКТИКЕ ЗАБОЛЕВАНИЙ» МЗ РА</w:t>
      </w:r>
    </w:p>
    <w:p w:rsidR="00CE0D95" w:rsidRPr="002942D2" w:rsidRDefault="00CE0D95" w:rsidP="00962010">
      <w:pPr>
        <w:pStyle w:val="aa"/>
        <w:widowControl w:val="0"/>
        <w:spacing w:after="160"/>
        <w:ind w:right="-7" w:firstLine="567"/>
        <w:jc w:val="center"/>
        <w:rPr>
          <w:rFonts w:ascii="Sylfaen" w:hAnsi="Sylfaen"/>
        </w:rPr>
      </w:pPr>
    </w:p>
    <w:p w:rsidR="00CE0D95" w:rsidRPr="002942D2" w:rsidRDefault="00CE0D95" w:rsidP="00962010">
      <w:pPr>
        <w:pStyle w:val="aa"/>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t>СОДЕРЖАНИЕ</w:t>
      </w:r>
    </w:p>
    <w:p w:rsidR="00C40834" w:rsidRPr="00BA7552" w:rsidRDefault="00C40834" w:rsidP="00962010">
      <w:pPr>
        <w:pStyle w:val="aa"/>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Pr="000914EE">
        <w:rPr>
          <w:rFonts w:ascii="Sylfaen" w:hAnsi="Sylfaen"/>
          <w:b/>
        </w:rPr>
        <w:t>РЕАГЕНТОВ</w:t>
      </w:r>
      <w:r w:rsidRPr="005C4C8A">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xml:space="preserve">, в случае признания </w:t>
      </w:r>
      <w:proofErr w:type="gramStart"/>
      <w:r w:rsidR="003D0E3C" w:rsidRPr="002942D2">
        <w:rPr>
          <w:rFonts w:ascii="Sylfaen" w:hAnsi="Sylfaen"/>
        </w:rPr>
        <w:t>отобранным</w:t>
      </w:r>
      <w:proofErr w:type="gramEnd"/>
      <w:r w:rsidR="003D0E3C" w:rsidRPr="002942D2">
        <w:rPr>
          <w:rFonts w:ascii="Sylfaen" w:hAnsi="Sylfaen"/>
        </w:rPr>
        <w:t xml:space="preserve"> </w:t>
      </w:r>
      <w:proofErr w:type="spellStart"/>
      <w:r w:rsidR="003D0E3C" w:rsidRPr="002942D2">
        <w:rPr>
          <w:rFonts w:ascii="Sylfaen" w:hAnsi="Sylfaen"/>
        </w:rPr>
        <w:t>участником-условия</w:t>
      </w:r>
      <w:proofErr w:type="spellEnd"/>
      <w:r w:rsidR="003D0E3C" w:rsidRPr="002942D2">
        <w:rPr>
          <w:rFonts w:ascii="Sylfaen" w:hAnsi="Sylfaen"/>
        </w:rPr>
        <w:t xml:space="preserve">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3A5D99">
        <w:rPr>
          <w:rFonts w:ascii="Sylfaen" w:hAnsi="Sylfaen"/>
          <w:b/>
        </w:rPr>
        <w:t>GHAPDzB-HVKAK-2023-01</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proofErr w:type="gramStart"/>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ГНО «Национальным центром по контролю и</w:t>
      </w:r>
      <w:proofErr w:type="gramEnd"/>
      <w:r w:rsidR="00D552DD" w:rsidRPr="00BA7552">
        <w:rPr>
          <w:rFonts w:ascii="Sylfaen" w:hAnsi="Sylfaen"/>
          <w:b/>
          <w:color w:val="0D0D0D" w:themeColor="text1" w:themeTint="F2"/>
        </w:rPr>
        <w:t xml:space="preserve"> профилактике заболеваний» </w:t>
      </w:r>
      <w:r w:rsidR="00D552DD" w:rsidRPr="00BA7552">
        <w:rPr>
          <w:rStyle w:val="aff3"/>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23"/>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t>ЧАСТЬ I</w:t>
      </w:r>
    </w:p>
    <w:p w:rsidR="00096865" w:rsidRPr="002942D2" w:rsidRDefault="00096865" w:rsidP="00962010">
      <w:pPr>
        <w:pStyle w:val="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приобретение </w:t>
      </w:r>
      <w:r w:rsidR="00EA245B" w:rsidRPr="00183533">
        <w:rPr>
          <w:rFonts w:ascii="Sylfaen" w:hAnsi="Sylfaen"/>
          <w:b/>
          <w:i w:val="0"/>
          <w:sz w:val="24"/>
          <w:szCs w:val="24"/>
        </w:rPr>
        <w:t>реагентов</w:t>
      </w:r>
      <w:r w:rsidR="00EA245B" w:rsidRPr="0019027F">
        <w:rPr>
          <w:rFonts w:ascii="Sylfaen" w:hAnsi="Sylfaen"/>
          <w:b/>
          <w:i w:val="0"/>
          <w:sz w:val="24"/>
          <w:szCs w:val="24"/>
        </w:rPr>
        <w:t xml:space="preserve"> </w:t>
      </w:r>
      <w:r w:rsidR="00EA245B" w:rsidRPr="00BA7552">
        <w:rPr>
          <w:rFonts w:ascii="Sylfaen" w:hAnsi="Sylfaen"/>
          <w:i w:val="0"/>
          <w:sz w:val="24"/>
          <w:szCs w:val="24"/>
        </w:rPr>
        <w:t xml:space="preserve">(далее — также товар) для нужд </w:t>
      </w:r>
      <w:r w:rsidR="00EA245B" w:rsidRPr="00BA7552">
        <w:rPr>
          <w:rFonts w:ascii="Sylfaen" w:hAnsi="Sylfaen"/>
          <w:b/>
          <w:i w:val="0"/>
          <w:color w:val="0D0D0D" w:themeColor="text1" w:themeTint="F2"/>
          <w:sz w:val="24"/>
          <w:szCs w:val="24"/>
        </w:rPr>
        <w:t>ГНО «</w:t>
      </w:r>
      <w:proofErr w:type="spellStart"/>
      <w:r w:rsidR="00EA245B" w:rsidRPr="00BA7552">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aff3"/>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E304E6">
        <w:rPr>
          <w:rFonts w:ascii="Sylfaen" w:hAnsi="Sylfaen"/>
          <w:b/>
          <w:i w:val="0"/>
          <w:sz w:val="24"/>
          <w:szCs w:val="24"/>
        </w:rPr>
        <w:t>1</w:t>
      </w:r>
      <w:r w:rsidR="00EA245B" w:rsidRPr="00EA245B">
        <w:rPr>
          <w:rFonts w:ascii="Sylfaen" w:hAnsi="Sylfaen"/>
          <w:b/>
          <w:i w:val="0"/>
          <w:sz w:val="24"/>
          <w:szCs w:val="24"/>
        </w:rPr>
        <w:t xml:space="preserve"> лот:</w:t>
      </w:r>
    </w:p>
    <w:p w:rsidR="00096865" w:rsidRPr="002942D2" w:rsidRDefault="00096865" w:rsidP="00962010">
      <w:pPr>
        <w:pStyle w:val="3"/>
        <w:keepNext w:val="0"/>
        <w:widowControl w:val="0"/>
        <w:tabs>
          <w:tab w:val="left" w:pos="1134"/>
        </w:tabs>
        <w:spacing w:after="160" w:line="240" w:lineRule="auto"/>
        <w:ind w:firstLine="567"/>
        <w:jc w:val="both"/>
        <w:rPr>
          <w:rFonts w:ascii="Sylfaen" w:hAnsi="Sylfaen"/>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347"/>
        <w:gridCol w:w="7915"/>
      </w:tblGrid>
      <w:tr w:rsidR="007B326D" w:rsidRPr="007D4B59" w:rsidTr="007B326D">
        <w:trPr>
          <w:jc w:val="center"/>
        </w:trPr>
        <w:tc>
          <w:tcPr>
            <w:tcW w:w="1822" w:type="dxa"/>
            <w:gridSpan w:val="2"/>
            <w:vAlign w:val="center"/>
          </w:tcPr>
          <w:p w:rsidR="007B326D" w:rsidRPr="00215E87" w:rsidRDefault="007B326D" w:rsidP="00962010">
            <w:pPr>
              <w:pStyle w:val="23"/>
              <w:widowControl w:val="0"/>
              <w:tabs>
                <w:tab w:val="left" w:pos="89"/>
              </w:tabs>
              <w:spacing w:after="120" w:line="240" w:lineRule="auto"/>
              <w:ind w:right="34" w:firstLine="0"/>
              <w:jc w:val="center"/>
              <w:rPr>
                <w:rFonts w:ascii="Sylfaen" w:hAnsi="Sylfaen"/>
                <w:b/>
                <w:sz w:val="22"/>
                <w:szCs w:val="22"/>
              </w:rPr>
            </w:pPr>
            <w:r w:rsidRPr="00215E87">
              <w:rPr>
                <w:rFonts w:ascii="Sylfaen" w:hAnsi="Sylfaen"/>
                <w:b/>
                <w:sz w:val="22"/>
                <w:szCs w:val="22"/>
              </w:rPr>
              <w:t>Лотов</w:t>
            </w:r>
          </w:p>
        </w:tc>
        <w:tc>
          <w:tcPr>
            <w:tcW w:w="7915" w:type="dxa"/>
            <w:vMerge w:val="restart"/>
            <w:vAlign w:val="center"/>
          </w:tcPr>
          <w:p w:rsidR="007B326D" w:rsidRPr="00215E87" w:rsidRDefault="007B326D" w:rsidP="00962010">
            <w:pPr>
              <w:pStyle w:val="23"/>
              <w:widowControl w:val="0"/>
              <w:spacing w:after="120" w:line="240" w:lineRule="auto"/>
              <w:ind w:firstLine="567"/>
              <w:jc w:val="center"/>
              <w:rPr>
                <w:rFonts w:ascii="Sylfaen" w:hAnsi="Sylfaen"/>
                <w:b/>
                <w:i/>
                <w:sz w:val="22"/>
                <w:szCs w:val="22"/>
              </w:rPr>
            </w:pPr>
            <w:r w:rsidRPr="00215E87">
              <w:rPr>
                <w:rFonts w:ascii="Sylfaen" w:hAnsi="Sylfaen"/>
                <w:b/>
                <w:i/>
                <w:sz w:val="22"/>
                <w:szCs w:val="22"/>
              </w:rPr>
              <w:t>Наименование лота</w:t>
            </w:r>
          </w:p>
        </w:tc>
      </w:tr>
      <w:tr w:rsidR="007B326D" w:rsidRPr="007D4B59" w:rsidTr="007B326D">
        <w:trPr>
          <w:jc w:val="center"/>
        </w:trPr>
        <w:tc>
          <w:tcPr>
            <w:tcW w:w="475" w:type="dxa"/>
            <w:vAlign w:val="center"/>
          </w:tcPr>
          <w:p w:rsidR="007B326D" w:rsidRPr="00215E87" w:rsidRDefault="007B326D" w:rsidP="00962010">
            <w:pPr>
              <w:pStyle w:val="23"/>
              <w:widowControl w:val="0"/>
              <w:spacing w:after="120" w:line="240" w:lineRule="auto"/>
              <w:ind w:left="-168" w:right="1062" w:firstLine="168"/>
              <w:jc w:val="left"/>
              <w:rPr>
                <w:rFonts w:ascii="Sylfaen" w:hAnsi="Sylfaen"/>
                <w:sz w:val="22"/>
                <w:szCs w:val="22"/>
              </w:rPr>
            </w:pPr>
            <w:r w:rsidRPr="00215E87">
              <w:rPr>
                <w:rFonts w:ascii="Sylfaen" w:hAnsi="Sylfaen"/>
                <w:b/>
                <w:sz w:val="22"/>
                <w:szCs w:val="22"/>
              </w:rPr>
              <w:t>№</w:t>
            </w:r>
          </w:p>
        </w:tc>
        <w:tc>
          <w:tcPr>
            <w:tcW w:w="1347" w:type="dxa"/>
            <w:vAlign w:val="center"/>
          </w:tcPr>
          <w:p w:rsidR="007B326D" w:rsidRPr="00215E87" w:rsidRDefault="007B326D" w:rsidP="00962010">
            <w:pPr>
              <w:pStyle w:val="23"/>
              <w:widowControl w:val="0"/>
              <w:spacing w:after="120" w:line="240" w:lineRule="auto"/>
              <w:ind w:firstLine="0"/>
              <w:jc w:val="center"/>
              <w:rPr>
                <w:rFonts w:ascii="Sylfaen" w:hAnsi="Sylfaen"/>
                <w:b/>
                <w:sz w:val="22"/>
                <w:szCs w:val="22"/>
              </w:rPr>
            </w:pPr>
            <w:r w:rsidRPr="00215E87">
              <w:rPr>
                <w:rFonts w:ascii="Sylfaen" w:hAnsi="Sylfaen"/>
                <w:b/>
                <w:sz w:val="22"/>
                <w:szCs w:val="22"/>
              </w:rPr>
              <w:t>Цена закупки</w:t>
            </w:r>
          </w:p>
        </w:tc>
        <w:tc>
          <w:tcPr>
            <w:tcW w:w="7915" w:type="dxa"/>
            <w:vMerge/>
            <w:vAlign w:val="center"/>
          </w:tcPr>
          <w:p w:rsidR="007B326D" w:rsidRPr="00215E87" w:rsidRDefault="007B326D" w:rsidP="00962010">
            <w:pPr>
              <w:pStyle w:val="23"/>
              <w:widowControl w:val="0"/>
              <w:spacing w:after="120" w:line="240" w:lineRule="auto"/>
              <w:ind w:firstLine="567"/>
              <w:rPr>
                <w:rFonts w:ascii="Sylfaen" w:hAnsi="Sylfaen"/>
                <w:b/>
                <w:i/>
                <w:sz w:val="22"/>
                <w:szCs w:val="22"/>
              </w:rPr>
            </w:pPr>
          </w:p>
        </w:tc>
      </w:tr>
      <w:tr w:rsidR="00FB734C" w:rsidRPr="00AD42D2" w:rsidTr="007B326D">
        <w:trPr>
          <w:jc w:val="center"/>
        </w:trPr>
        <w:tc>
          <w:tcPr>
            <w:tcW w:w="475" w:type="dxa"/>
            <w:vAlign w:val="center"/>
          </w:tcPr>
          <w:p w:rsidR="00FB734C" w:rsidRPr="00AD42D2" w:rsidRDefault="00FB734C" w:rsidP="00962010">
            <w:pPr>
              <w:pStyle w:val="23"/>
              <w:widowControl w:val="0"/>
              <w:numPr>
                <w:ilvl w:val="0"/>
                <w:numId w:val="34"/>
              </w:numPr>
              <w:spacing w:line="240" w:lineRule="auto"/>
              <w:ind w:left="0" w:right="113" w:firstLine="0"/>
              <w:jc w:val="center"/>
              <w:rPr>
                <w:rFonts w:ascii="Sylfaen" w:hAnsi="Sylfaen"/>
                <w:sz w:val="24"/>
                <w:szCs w:val="24"/>
              </w:rPr>
            </w:pPr>
          </w:p>
        </w:tc>
        <w:tc>
          <w:tcPr>
            <w:tcW w:w="1347" w:type="dxa"/>
            <w:vAlign w:val="center"/>
          </w:tcPr>
          <w:p w:rsidR="00FB734C" w:rsidRPr="00AD42D2" w:rsidRDefault="00FB734C" w:rsidP="00962010">
            <w:pPr>
              <w:jc w:val="center"/>
              <w:rPr>
                <w:rFonts w:ascii="Sylfaen" w:hAnsi="Sylfaen" w:cs="Calibri"/>
              </w:rPr>
            </w:pPr>
            <w:r w:rsidRPr="00AD42D2">
              <w:rPr>
                <w:rFonts w:ascii="Sylfaen" w:hAnsi="Sylfaen" w:cs="Calibri"/>
              </w:rPr>
              <w:t>0</w:t>
            </w:r>
          </w:p>
        </w:tc>
        <w:tc>
          <w:tcPr>
            <w:tcW w:w="7915" w:type="dxa"/>
            <w:vAlign w:val="center"/>
          </w:tcPr>
          <w:p w:rsidR="00FB734C" w:rsidRPr="00AD42D2" w:rsidRDefault="00FB734C">
            <w:pPr>
              <w:rPr>
                <w:rFonts w:ascii="Sylfaen" w:hAnsi="Sylfaen" w:cs="Calibri"/>
                <w:color w:val="000000"/>
              </w:rPr>
            </w:pPr>
            <w:r w:rsidRPr="00AD42D2">
              <w:rPr>
                <w:rFonts w:ascii="Sylfaen" w:hAnsi="Sylfaen" w:cs="Calibri"/>
                <w:color w:val="000000"/>
              </w:rPr>
              <w:t>Набор для приготовления ПЦР смесей</w:t>
            </w:r>
          </w:p>
        </w:tc>
      </w:tr>
    </w:tbl>
    <w:p w:rsidR="007B326D" w:rsidRPr="007B326D" w:rsidRDefault="007B326D" w:rsidP="00962010">
      <w:pPr>
        <w:pStyle w:val="23"/>
        <w:widowControl w:val="0"/>
        <w:spacing w:after="160" w:line="240" w:lineRule="auto"/>
        <w:ind w:firstLine="567"/>
        <w:rPr>
          <w:rFonts w:ascii="Sylfaen" w:hAnsi="Sylfaen"/>
          <w:sz w:val="24"/>
          <w:szCs w:val="24"/>
        </w:rPr>
      </w:pPr>
    </w:p>
    <w:p w:rsidR="006173D4" w:rsidRPr="002942D2" w:rsidRDefault="00816505" w:rsidP="00962010">
      <w:pPr>
        <w:pStyle w:val="23"/>
        <w:widowControl w:val="0"/>
        <w:spacing w:after="160" w:line="240" w:lineRule="auto"/>
        <w:ind w:firstLine="567"/>
        <w:rPr>
          <w:rFonts w:ascii="Sylfaen" w:hAnsi="Sylfaen"/>
          <w:sz w:val="24"/>
          <w:szCs w:val="24"/>
        </w:rPr>
      </w:pPr>
      <w:r w:rsidRPr="002942D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096865" w:rsidP="00962010">
      <w:pPr>
        <w:widowControl w:val="0"/>
        <w:spacing w:after="160"/>
        <w:ind w:firstLine="567"/>
        <w:jc w:val="center"/>
        <w:rPr>
          <w:rFonts w:ascii="Sylfaen" w:hAnsi="Sylfaen" w:cs="Sylfaen"/>
          <w:i/>
        </w:rPr>
      </w:pP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w:t>
      </w:r>
      <w:proofErr w:type="gramStart"/>
      <w:r w:rsidR="00753E6E" w:rsidRPr="002942D2">
        <w:rPr>
          <w:rFonts w:ascii="Sylfaen" w:hAnsi="Sylfaen"/>
        </w:rPr>
        <w:t>органа</w:t>
      </w:r>
      <w:proofErr w:type="gramEnd"/>
      <w:r w:rsidR="00753E6E" w:rsidRPr="002942D2">
        <w:rPr>
          <w:rFonts w:ascii="Sylfaen" w:hAnsi="Sylfaen"/>
        </w:rPr>
        <w:t xml:space="preserve">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aff"/>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aff"/>
        <w:widowControl w:val="0"/>
        <w:numPr>
          <w:ilvl w:val="0"/>
          <w:numId w:val="31"/>
        </w:numPr>
        <w:tabs>
          <w:tab w:val="left" w:pos="1134"/>
        </w:tabs>
        <w:ind w:left="426" w:hanging="284"/>
        <w:contextualSpacing/>
        <w:jc w:val="both"/>
        <w:rPr>
          <w:rFonts w:ascii="Sylfaen" w:hAnsi="Sylfaen"/>
        </w:rPr>
      </w:pPr>
      <w:r w:rsidRPr="002942D2">
        <w:rPr>
          <w:rFonts w:ascii="Sylfaen" w:hAnsi="Sylfaen"/>
        </w:rPr>
        <w:t>в качестве отобранного участника отказался или лишился  права заключения 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2942D2">
        <w:rPr>
          <w:rFonts w:ascii="Sylfaen" w:hAnsi="Sylfaen"/>
        </w:rPr>
        <w:t>аффилированных</w:t>
      </w:r>
      <w:proofErr w:type="spellEnd"/>
      <w:r w:rsidR="005A221E" w:rsidRPr="002942D2">
        <w:rPr>
          <w:rFonts w:ascii="Sylfaen" w:hAnsi="Sylfaen"/>
        </w:rPr>
        <w:t xml:space="preserve">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proofErr w:type="gramStart"/>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2942D2">
        <w:rPr>
          <w:rFonts w:ascii="Sylfaen" w:hAnsi="Sylfaen"/>
        </w:rPr>
        <w:t xml:space="preserve">, </w:t>
      </w:r>
      <w:proofErr w:type="gramStart"/>
      <w:r w:rsidRPr="002942D2">
        <w:rPr>
          <w:rFonts w:ascii="Sylfaen" w:hAnsi="Sylfaen"/>
        </w:rPr>
        <w:t>учрежденных</w:t>
      </w:r>
      <w:proofErr w:type="gramEnd"/>
      <w:r w:rsidRPr="002942D2">
        <w:rPr>
          <w:rFonts w:ascii="Sylfaen" w:hAnsi="Sylfaen"/>
        </w:rPr>
        <w:t xml:space="preserve"> государством или общинами, и (или) участия в порядке совместной деятельности (консорциумом).</w:t>
      </w:r>
    </w:p>
    <w:p w:rsidR="00D5674E" w:rsidRPr="002942D2" w:rsidRDefault="009F18D0" w:rsidP="00962010">
      <w:pPr>
        <w:pStyle w:val="af4"/>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proofErr w:type="gramEnd"/>
      <w:r w:rsidRPr="002942D2">
        <w:rPr>
          <w:rFonts w:ascii="Sylfaen" w:hAnsi="Sylfaen"/>
          <w:color w:val="000000"/>
        </w:rPr>
        <w:t>.</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председателем</w:t>
      </w:r>
      <w:proofErr w:type="gramEnd"/>
      <w:r w:rsidRPr="002942D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2942D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кто-либо</w:t>
      </w:r>
      <w:proofErr w:type="gramEnd"/>
      <w:r w:rsidRPr="002942D2">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af4"/>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proofErr w:type="gramStart"/>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roofErr w:type="gramEnd"/>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23"/>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23"/>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23"/>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23"/>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t>
      </w:r>
      <w:proofErr w:type="spellStart"/>
      <w:r w:rsidRPr="002942D2">
        <w:rPr>
          <w:rFonts w:ascii="Sylfaen" w:hAnsi="Sylfaen"/>
        </w:rPr>
        <w:t>www.procurement.am</w:t>
      </w:r>
      <w:proofErr w:type="spellEnd"/>
      <w:r w:rsidRPr="002942D2">
        <w:rPr>
          <w:rFonts w:ascii="Sylfaen" w:hAnsi="Sylfaen"/>
        </w:rPr>
        <w:t xml:space="preserve">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2942D2" w:rsidRDefault="000946A3" w:rsidP="00962010">
      <w:pPr>
        <w:pStyle w:val="23"/>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23"/>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686D3C" w:rsidRDefault="00A80ECD" w:rsidP="00962010">
      <w:pPr>
        <w:pStyle w:val="23"/>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t>4.2.</w:t>
      </w:r>
      <w:r w:rsidRPr="00686D3C">
        <w:rPr>
          <w:rFonts w:ascii="Sylfaen" w:hAnsi="Sylfaen"/>
          <w:sz w:val="24"/>
          <w:szCs w:val="24"/>
        </w:rPr>
        <w:tab/>
      </w:r>
      <w:r w:rsidR="00805C77" w:rsidRPr="00686D3C">
        <w:rPr>
          <w:rFonts w:ascii="Sylfaen" w:hAnsi="Sylfaen"/>
          <w:sz w:val="24"/>
          <w:szCs w:val="24"/>
        </w:rPr>
        <w:t xml:space="preserve">Заявки на процедуру необходимо представить в комиссию по адресу </w:t>
      </w:r>
      <w:r w:rsidR="00805C77" w:rsidRPr="00686D3C">
        <w:rPr>
          <w:rFonts w:ascii="Sylfaen" w:hAnsi="Sylfaen"/>
          <w:b/>
          <w:sz w:val="24"/>
          <w:szCs w:val="24"/>
        </w:rPr>
        <w:t>г</w:t>
      </w:r>
      <w:proofErr w:type="gramStart"/>
      <w:r w:rsidR="00805C77" w:rsidRPr="00686D3C">
        <w:rPr>
          <w:rFonts w:ascii="Sylfaen" w:hAnsi="Sylfaen"/>
          <w:b/>
          <w:sz w:val="24"/>
          <w:szCs w:val="24"/>
        </w:rPr>
        <w:t>.Е</w:t>
      </w:r>
      <w:proofErr w:type="gramEnd"/>
      <w:r w:rsidR="00805C77" w:rsidRPr="00686D3C">
        <w:rPr>
          <w:rFonts w:ascii="Sylfaen" w:hAnsi="Sylfaen"/>
          <w:b/>
          <w:sz w:val="24"/>
          <w:szCs w:val="24"/>
        </w:rPr>
        <w:t xml:space="preserve">реван, ул. </w:t>
      </w:r>
      <w:proofErr w:type="spellStart"/>
      <w:r w:rsidR="00805C77" w:rsidRPr="00686D3C">
        <w:rPr>
          <w:rFonts w:ascii="Sylfaen" w:hAnsi="Sylfaen"/>
          <w:b/>
          <w:sz w:val="24"/>
          <w:szCs w:val="24"/>
        </w:rPr>
        <w:t>М.Гераци</w:t>
      </w:r>
      <w:proofErr w:type="spellEnd"/>
      <w:r w:rsidR="00805C77" w:rsidRPr="00686D3C">
        <w:rPr>
          <w:rFonts w:ascii="Sylfaen" w:hAnsi="Sylfaen"/>
          <w:b/>
          <w:sz w:val="24"/>
          <w:szCs w:val="24"/>
        </w:rPr>
        <w:t>, д. 12</w:t>
      </w:r>
      <w:r w:rsidR="00805C77" w:rsidRPr="00686D3C">
        <w:rPr>
          <w:rFonts w:ascii="Sylfaen" w:hAnsi="Sylfaen"/>
          <w:sz w:val="24"/>
          <w:szCs w:val="24"/>
        </w:rPr>
        <w:t xml:space="preserve"> не позднее, чем </w:t>
      </w:r>
      <w:r w:rsidR="00805C77" w:rsidRPr="00686D3C">
        <w:rPr>
          <w:rFonts w:ascii="Sylfaen" w:hAnsi="Sylfaen"/>
          <w:b/>
          <w:sz w:val="24"/>
          <w:szCs w:val="24"/>
        </w:rPr>
        <w:t>в 11:</w:t>
      </w:r>
      <w:r w:rsidR="00E304E6">
        <w:rPr>
          <w:rFonts w:ascii="Sylfaen" w:hAnsi="Sylfaen"/>
          <w:b/>
          <w:sz w:val="24"/>
          <w:szCs w:val="24"/>
        </w:rPr>
        <w:t>0</w:t>
      </w:r>
      <w:r w:rsidR="00805C77" w:rsidRPr="00686D3C">
        <w:rPr>
          <w:rFonts w:ascii="Sylfaen" w:hAnsi="Sylfaen"/>
          <w:b/>
          <w:sz w:val="24"/>
          <w:szCs w:val="24"/>
        </w:rPr>
        <w:t xml:space="preserve">0 часов </w:t>
      </w:r>
      <w:r w:rsidR="00E304E6">
        <w:rPr>
          <w:rFonts w:ascii="Sylfaen" w:hAnsi="Sylfaen"/>
          <w:b/>
          <w:sz w:val="24"/>
          <w:szCs w:val="24"/>
        </w:rPr>
        <w:t>7</w:t>
      </w:r>
      <w:r w:rsidR="00805C77" w:rsidRPr="00686D3C">
        <w:rPr>
          <w:rFonts w:ascii="Sylfaen" w:hAnsi="Sylfaen"/>
          <w:b/>
          <w:sz w:val="24"/>
          <w:szCs w:val="24"/>
        </w:rPr>
        <w:t>-го дня</w:t>
      </w:r>
      <w:r w:rsidR="00805C77" w:rsidRPr="00686D3C">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23"/>
        <w:widowControl w:val="0"/>
        <w:tabs>
          <w:tab w:val="left" w:pos="1134"/>
        </w:tabs>
        <w:spacing w:line="240" w:lineRule="auto"/>
        <w:ind w:firstLine="567"/>
        <w:rPr>
          <w:rFonts w:ascii="Sylfaen" w:hAnsi="Sylfaen" w:cs="Sylfaen"/>
          <w:sz w:val="24"/>
          <w:szCs w:val="24"/>
        </w:rPr>
      </w:pPr>
      <w:r w:rsidRPr="00686D3C">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E304E6">
        <w:rPr>
          <w:rFonts w:ascii="Sylfaen" w:hAnsi="Sylfaen"/>
          <w:b/>
          <w:sz w:val="24"/>
          <w:szCs w:val="24"/>
        </w:rPr>
        <w:t>Астгик</w:t>
      </w:r>
      <w:proofErr w:type="spellEnd"/>
      <w:r w:rsidR="00E304E6">
        <w:rPr>
          <w:rFonts w:ascii="Sylfaen" w:hAnsi="Sylfaen"/>
          <w:b/>
          <w:sz w:val="24"/>
          <w:szCs w:val="24"/>
        </w:rPr>
        <w:t xml:space="preserve"> </w:t>
      </w:r>
      <w:proofErr w:type="spellStart"/>
      <w:r w:rsidR="00E304E6">
        <w:rPr>
          <w:rFonts w:ascii="Sylfaen" w:hAnsi="Sylfaen"/>
          <w:b/>
          <w:sz w:val="24"/>
          <w:szCs w:val="24"/>
        </w:rPr>
        <w:t>Вирабян</w:t>
      </w:r>
      <w:proofErr w:type="spellEnd"/>
      <w:r w:rsidRPr="00686D3C">
        <w:rPr>
          <w:rFonts w:ascii="Sylfaen" w:hAnsi="Sylfaen"/>
          <w:sz w:val="24"/>
          <w:szCs w:val="24"/>
        </w:rPr>
        <w:t xml:space="preserve">. </w:t>
      </w:r>
      <w:proofErr w:type="gramStart"/>
      <w:r w:rsidR="00A80ECD" w:rsidRPr="00686D3C">
        <w:rPr>
          <w:rFonts w:ascii="Sylfaen" w:hAnsi="Sylfaen"/>
          <w:sz w:val="24"/>
          <w:szCs w:val="24"/>
        </w:rPr>
        <w:t>Секретарь комиссии регистрирует</w:t>
      </w:r>
      <w:proofErr w:type="gramEnd"/>
      <w:r w:rsidR="00A80ECD" w:rsidRPr="00686D3C">
        <w:rPr>
          <w:rFonts w:ascii="Sylfaen" w:hAnsi="Sylfaen"/>
          <w:sz w:val="24"/>
          <w:szCs w:val="24"/>
        </w:rPr>
        <w:t xml:space="preserve">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23"/>
        <w:widowControl w:val="0"/>
        <w:tabs>
          <w:tab w:val="left" w:pos="1134"/>
        </w:tabs>
        <w:spacing w:line="240" w:lineRule="auto"/>
        <w:ind w:firstLine="567"/>
        <w:rPr>
          <w:rFonts w:ascii="Sylfaen" w:hAnsi="Sylfaen"/>
          <w:sz w:val="24"/>
          <w:szCs w:val="24"/>
        </w:rPr>
      </w:pPr>
      <w:r w:rsidRPr="002942D2">
        <w:rPr>
          <w:rFonts w:ascii="Sylfaen" w:hAnsi="Sylfaen"/>
          <w:sz w:val="24"/>
          <w:szCs w:val="24"/>
        </w:rPr>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942D2">
        <w:rPr>
          <w:rFonts w:ascii="Sylfaen" w:hAnsi="Sylfaen"/>
        </w:rPr>
        <w:t xml:space="preserve"> </w:t>
      </w:r>
      <w:r w:rsidRPr="002942D2">
        <w:rPr>
          <w:rFonts w:ascii="Sylfaen" w:hAnsi="Sylfaen"/>
        </w:rPr>
        <w:t>,</w:t>
      </w:r>
      <w:proofErr w:type="gramEnd"/>
      <w:r w:rsidRPr="002942D2">
        <w:rPr>
          <w:rFonts w:ascii="Sylfaen" w:hAnsi="Sylfaen"/>
        </w:rPr>
        <w:t xml:space="preserve">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 xml:space="preserve">и данных </w:t>
      </w:r>
      <w:proofErr w:type="spellStart"/>
      <w:r w:rsidR="00E32603" w:rsidRPr="002942D2">
        <w:rPr>
          <w:rFonts w:ascii="Sylfaen" w:hAnsi="Sylfaen"/>
        </w:rPr>
        <w:t>аффилированных</w:t>
      </w:r>
      <w:proofErr w:type="spellEnd"/>
      <w:r w:rsidR="00E32603" w:rsidRPr="002942D2">
        <w:rPr>
          <w:rFonts w:ascii="Sylfaen" w:hAnsi="Sylfaen"/>
        </w:rPr>
        <w:t xml:space="preserve">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proofErr w:type="spellStart"/>
      <w:r w:rsidRPr="002942D2">
        <w:rPr>
          <w:rFonts w:ascii="Sylfaen" w:hAnsi="Sylfaen"/>
          <w:sz w:val="24"/>
          <w:szCs w:val="24"/>
        </w:rPr>
        <w:t>д</w:t>
      </w:r>
      <w:proofErr w:type="spellEnd"/>
      <w:r w:rsidRPr="002942D2">
        <w:rPr>
          <w:rFonts w:ascii="Sylfaen" w:hAnsi="Sylfaen"/>
          <w:sz w:val="24"/>
          <w:szCs w:val="24"/>
        </w:rPr>
        <w:t xml:space="preserve">)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При этом</w:t>
      </w:r>
      <w:proofErr w:type="gramStart"/>
      <w:r w:rsidRPr="002942D2">
        <w:rPr>
          <w:rFonts w:ascii="Sylfaen" w:hAnsi="Sylfaen"/>
          <w:sz w:val="24"/>
          <w:szCs w:val="24"/>
        </w:rPr>
        <w:t>,</w:t>
      </w:r>
      <w:proofErr w:type="gramEnd"/>
      <w:r w:rsidRPr="002942D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2942D2">
        <w:rPr>
          <w:rFonts w:ascii="Sylfaen" w:hAnsi="Sylfaen"/>
          <w:sz w:val="24"/>
          <w:szCs w:val="24"/>
        </w:rPr>
        <w:t>модель</w:t>
      </w:r>
      <w:proofErr w:type="gramEnd"/>
      <w:r w:rsidR="005F6602" w:rsidRPr="002942D2">
        <w:rPr>
          <w:rFonts w:ascii="Sylfaen" w:hAnsi="Sylfaen"/>
          <w:sz w:val="24"/>
          <w:szCs w:val="24"/>
        </w:rPr>
        <w:t xml:space="preserve"> если не применяется условие, установленное последним предложением пункта 1.1 настоящей части</w:t>
      </w:r>
      <w:r w:rsidR="00B82520" w:rsidRPr="002942D2" w:rsidDel="001B47B5">
        <w:rPr>
          <w:rFonts w:ascii="Sylfaen" w:hAnsi="Sylfaen"/>
          <w:sz w:val="24"/>
          <w:szCs w:val="24"/>
        </w:rPr>
        <w:t xml:space="preserve"> </w:t>
      </w:r>
      <w:r w:rsidR="00962010" w:rsidRPr="002942D2">
        <w:rPr>
          <w:rStyle w:val="afb"/>
          <w:rFonts w:ascii="Sylfaen" w:hAnsi="Sylfaen" w:cs="Sylfaen"/>
          <w:sz w:val="24"/>
          <w:szCs w:val="24"/>
        </w:rPr>
        <w:endnoteReference w:customMarkFollows="1" w:id="1"/>
        <w:t>7</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af6"/>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C407B5" w:rsidRDefault="00C407B5" w:rsidP="00962010">
      <w:pPr>
        <w:widowControl w:val="0"/>
        <w:spacing w:after="160"/>
        <w:jc w:val="center"/>
        <w:rPr>
          <w:rFonts w:ascii="Sylfaen" w:hAnsi="Sylfaen"/>
          <w:b/>
        </w:rPr>
        <w:sectPr w:rsidR="00C407B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A45946" w:rsidRPr="002942D2" w:rsidRDefault="00333B85" w:rsidP="00962010">
      <w:pPr>
        <w:widowControl w:val="0"/>
        <w:spacing w:after="160"/>
        <w:jc w:val="center"/>
        <w:rPr>
          <w:rFonts w:ascii="Sylfaen" w:hAnsi="Sylfaen" w:cs="Arial"/>
          <w:b/>
        </w:rPr>
      </w:pPr>
      <w:r w:rsidRPr="002942D2">
        <w:rPr>
          <w:rFonts w:ascii="Sylfaen" w:hAnsi="Sylfaen"/>
          <w:b/>
        </w:rPr>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б</w:t>
      </w:r>
      <w:proofErr w:type="gramEnd"/>
      <w:r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е.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roofErr w:type="gramEnd"/>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942D2" w:rsidRDefault="00096865" w:rsidP="0066642D">
      <w:pPr>
        <w:pStyle w:val="23"/>
        <w:widowControl w:val="0"/>
        <w:spacing w:line="240" w:lineRule="auto"/>
        <w:ind w:firstLine="567"/>
        <w:rPr>
          <w:rFonts w:ascii="Sylfaen" w:hAnsi="Sylfaen"/>
          <w:sz w:val="24"/>
          <w:szCs w:val="24"/>
        </w:rPr>
      </w:pPr>
    </w:p>
    <w:p w:rsidR="00C407B5" w:rsidRDefault="00C407B5" w:rsidP="00962010">
      <w:pPr>
        <w:widowControl w:val="0"/>
        <w:spacing w:after="160"/>
        <w:ind w:left="567" w:right="565"/>
        <w:jc w:val="center"/>
        <w:rPr>
          <w:rFonts w:ascii="Sylfaen" w:hAnsi="Sylfaen"/>
          <w:b/>
        </w:rPr>
        <w:sectPr w:rsidR="00C407B5"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a3"/>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a3"/>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0F55DD" w:rsidRDefault="00FD2748" w:rsidP="00962010">
      <w:pPr>
        <w:pStyle w:val="23"/>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заявок произойдет </w:t>
      </w:r>
      <w:r w:rsidR="006463DE" w:rsidRPr="003B0821">
        <w:rPr>
          <w:rFonts w:ascii="Sylfaen" w:hAnsi="Sylfaen"/>
          <w:b/>
          <w:sz w:val="24"/>
          <w:szCs w:val="24"/>
        </w:rPr>
        <w:t xml:space="preserve">на </w:t>
      </w:r>
      <w:r w:rsidR="00E304E6">
        <w:rPr>
          <w:rFonts w:ascii="Sylfaen" w:hAnsi="Sylfaen"/>
          <w:b/>
          <w:sz w:val="24"/>
          <w:szCs w:val="24"/>
        </w:rPr>
        <w:t>7</w:t>
      </w:r>
      <w:r w:rsidR="006463DE" w:rsidRPr="003B0821">
        <w:rPr>
          <w:rFonts w:ascii="Sylfaen" w:hAnsi="Sylfaen"/>
          <w:b/>
          <w:sz w:val="24"/>
          <w:szCs w:val="24"/>
        </w:rPr>
        <w:t>-ой день в 11:</w:t>
      </w:r>
      <w:r w:rsidR="00E75A75">
        <w:rPr>
          <w:rFonts w:ascii="Sylfaen" w:hAnsi="Sylfaen"/>
          <w:b/>
          <w:sz w:val="24"/>
          <w:szCs w:val="24"/>
        </w:rPr>
        <w:t>0</w:t>
      </w:r>
      <w:r w:rsidR="006463DE" w:rsidRPr="003B0821">
        <w:rPr>
          <w:rFonts w:ascii="Sylfaen" w:hAnsi="Sylfaen"/>
          <w:b/>
          <w:sz w:val="24"/>
          <w:szCs w:val="24"/>
        </w:rPr>
        <w:t>0 часов</w:t>
      </w:r>
      <w:r w:rsidR="006463DE" w:rsidRPr="003B0821">
        <w:rPr>
          <w:rFonts w:ascii="Sylfaen" w:hAnsi="Sylfaen"/>
          <w:sz w:val="24"/>
          <w:szCs w:val="24"/>
        </w:rPr>
        <w:t xml:space="preserve"> со дня опубликования в бюллетене объявления и приглашения на настоящую процедуру</w:t>
      </w:r>
      <w:r w:rsidR="006463DE" w:rsidRPr="000F55DD">
        <w:rPr>
          <w:rFonts w:ascii="Sylfaen" w:hAnsi="Sylfaen"/>
          <w:sz w:val="24"/>
          <w:szCs w:val="24"/>
        </w:rPr>
        <w:t xml:space="preserve">. </w:t>
      </w:r>
    </w:p>
    <w:p w:rsidR="00C64E56" w:rsidRPr="002942D2" w:rsidRDefault="009B6D58" w:rsidP="00962010">
      <w:pPr>
        <w:widowControl w:val="0"/>
        <w:spacing w:after="160"/>
        <w:ind w:firstLine="567"/>
        <w:jc w:val="both"/>
        <w:rPr>
          <w:rFonts w:ascii="Sylfaen" w:hAnsi="Sylfaen"/>
        </w:rPr>
      </w:pPr>
      <w:r w:rsidRPr="002942D2">
        <w:rPr>
          <w:rFonts w:ascii="Sylfaen" w:hAnsi="Sylfaen"/>
        </w:rPr>
        <w:t>На заседании по вскрытию</w:t>
      </w:r>
      <w:r w:rsidR="001F2926" w:rsidRPr="002942D2">
        <w:rPr>
          <w:rFonts w:ascii="Sylfaen" w:hAnsi="Sylfaen"/>
        </w:rPr>
        <w:t xml:space="preserve"> и оценке</w:t>
      </w:r>
      <w:r w:rsidRPr="002942D2">
        <w:rPr>
          <w:rFonts w:ascii="Sylfaen" w:hAnsi="Sylfaen"/>
        </w:rPr>
        <w:t xml:space="preserve"> заявок</w:t>
      </w:r>
      <w:r w:rsidR="00C64E56" w:rsidRPr="002942D2">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proofErr w:type="gramStart"/>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roofErr w:type="gramEnd"/>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 xml:space="preserve">соответствие составления и </w:t>
      </w:r>
      <w:proofErr w:type="gramStart"/>
      <w:r w:rsidRPr="002942D2">
        <w:rPr>
          <w:rFonts w:ascii="Sylfaen" w:hAnsi="Sylfaen"/>
        </w:rPr>
        <w:t>подачи</w:t>
      </w:r>
      <w:proofErr w:type="gramEnd"/>
      <w:r w:rsidRPr="002942D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proofErr w:type="gramStart"/>
      <w:r w:rsidRPr="002942D2">
        <w:rPr>
          <w:rFonts w:ascii="Sylfaen" w:hAnsi="Sylfaen"/>
        </w:rPr>
        <w:t>б</w:t>
      </w:r>
      <w:proofErr w:type="gramEnd"/>
      <w:r w:rsidRPr="002942D2">
        <w:rPr>
          <w:rFonts w:ascii="Sylfaen" w:hAnsi="Sylfaen"/>
        </w:rPr>
        <w:t>.</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w:t>
      </w:r>
      <w:proofErr w:type="gramStart"/>
      <w:r w:rsidRPr="002942D2">
        <w:rPr>
          <w:rFonts w:ascii="Sylfaen" w:hAnsi="Sylfaen"/>
        </w:rPr>
        <w:t>в</w:t>
      </w:r>
      <w:r w:rsidR="00CA7C54" w:rsidRPr="002942D2">
        <w:rPr>
          <w:rFonts w:ascii="Sylfaen" w:hAnsi="Sylfaen"/>
        </w:rPr>
        <w:t>-</w:t>
      </w:r>
      <w:proofErr w:type="gramEnd"/>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942D2">
        <w:rPr>
          <w:rFonts w:ascii="Sylfaen" w:hAnsi="Sylfaen"/>
        </w:rPr>
        <w:t>,</w:t>
      </w:r>
      <w:proofErr w:type="gramEnd"/>
      <w:r w:rsidRPr="002942D2">
        <w:rPr>
          <w:rFonts w:ascii="Sylfaen" w:hAnsi="Sylfaen"/>
        </w:rPr>
        <w:t xml:space="preserve">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те, которые не соответствуют 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23"/>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a3"/>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a3"/>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a3"/>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roofErr w:type="gramStart"/>
      <w:r w:rsidR="002D3CD8" w:rsidRPr="002D3CD8">
        <w:rPr>
          <w:rFonts w:ascii="Sylfaen" w:hAnsi="Sylfaen"/>
          <w:i w:val="0"/>
          <w:sz w:val="24"/>
          <w:szCs w:val="24"/>
        </w:rPr>
        <w:t>-:</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proofErr w:type="gramStart"/>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xml:space="preserve">, и до </w:t>
      </w:r>
      <w:proofErr w:type="gramStart"/>
      <w:r w:rsidRPr="002942D2">
        <w:rPr>
          <w:rFonts w:ascii="Sylfaen" w:hAnsi="Sylfaen"/>
          <w:sz w:val="24"/>
          <w:szCs w:val="24"/>
        </w:rPr>
        <w:t>истечения</w:t>
      </w:r>
      <w:proofErr w:type="gramEnd"/>
      <w:r w:rsidRPr="002942D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proofErr w:type="gramStart"/>
      <w:r w:rsidRPr="002942D2">
        <w:rPr>
          <w:rFonts w:ascii="Sylfaen" w:hAnsi="Sylfaen"/>
          <w:sz w:val="24"/>
          <w:szCs w:val="24"/>
        </w:rPr>
        <w:t xml:space="preserve"> Е</w:t>
      </w:r>
      <w:proofErr w:type="gramEnd"/>
      <w:r w:rsidRPr="002942D2">
        <w:rPr>
          <w:rFonts w:ascii="Sylfaen" w:hAnsi="Sylfaen"/>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23"/>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942D2" w:rsidRDefault="00A150A9" w:rsidP="00962010">
      <w:pPr>
        <w:pStyle w:val="23"/>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23"/>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 xml:space="preserve">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23"/>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23"/>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2942D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2942D2">
        <w:rPr>
          <w:rFonts w:ascii="Sylfaen" w:hAnsi="Sylfaen"/>
        </w:rPr>
        <w:t xml:space="preserve">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aff"/>
        <w:widowControl w:val="0"/>
        <w:numPr>
          <w:ilvl w:val="0"/>
          <w:numId w:val="31"/>
        </w:numPr>
        <w:ind w:left="0" w:firstLine="284"/>
        <w:contextualSpacing/>
        <w:jc w:val="both"/>
        <w:rPr>
          <w:rFonts w:ascii="Sylfaen" w:hAnsi="Sylfaen"/>
        </w:rPr>
      </w:pPr>
      <w:r w:rsidRPr="002942D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aff"/>
        <w:widowControl w:val="0"/>
        <w:numPr>
          <w:ilvl w:val="0"/>
          <w:numId w:val="31"/>
        </w:numPr>
        <w:ind w:left="0" w:firstLine="284"/>
        <w:contextualSpacing/>
        <w:jc w:val="both"/>
        <w:rPr>
          <w:rFonts w:ascii="Sylfaen" w:hAnsi="Sylfaen"/>
        </w:rPr>
      </w:pPr>
      <w:proofErr w:type="gramStart"/>
      <w:r w:rsidRPr="002942D2">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roofErr w:type="gramEnd"/>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w:t>
      </w:r>
      <w:proofErr w:type="gramStart"/>
      <w:r w:rsidR="00C20AD3" w:rsidRPr="002942D2">
        <w:rPr>
          <w:rFonts w:ascii="Sylfaen" w:hAnsi="Sylfaen" w:cs="Sylfaen"/>
        </w:rPr>
        <w:t>,</w:t>
      </w:r>
      <w:proofErr w:type="gramEnd"/>
      <w:r w:rsidR="00C20AD3" w:rsidRPr="002942D2">
        <w:rPr>
          <w:rFonts w:ascii="Sylfaen" w:hAnsi="Sylfaen"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2942D2">
        <w:rPr>
          <w:rFonts w:ascii="Sylfaen" w:hAnsi="Sylfaen" w:cs="Sylfaen"/>
        </w:rPr>
        <w:t>я-</w:t>
      </w:r>
      <w:proofErr w:type="gramEnd"/>
      <w:r w:rsidR="00C20AD3" w:rsidRPr="002942D2">
        <w:rPr>
          <w:rFonts w:ascii="Sylfaen" w:hAnsi="Sylfaen"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proofErr w:type="gramStart"/>
      <w:r w:rsidR="00A31DCA" w:rsidRPr="002942D2">
        <w:rPr>
          <w:rFonts w:ascii="Sylfaen" w:hAnsi="Sylfaen"/>
        </w:rPr>
        <w:t xml:space="preserve"> Е</w:t>
      </w:r>
      <w:proofErr w:type="gramEnd"/>
      <w:r w:rsidR="00A31DCA" w:rsidRPr="002942D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2942D2">
        <w:rPr>
          <w:rFonts w:ascii="Sylfaen" w:hAnsi="Sylfaen"/>
          <w:sz w:val="24"/>
          <w:szCs w:val="24"/>
        </w:rPr>
        <w:t>секретарю</w:t>
      </w:r>
      <w:proofErr w:type="gramEnd"/>
      <w:r w:rsidR="00A74478" w:rsidRPr="002942D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23"/>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proofErr w:type="gramStart"/>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23"/>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признается участник занявший 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23"/>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23"/>
        <w:widowControl w:val="0"/>
        <w:spacing w:after="160" w:line="240" w:lineRule="auto"/>
        <w:ind w:firstLine="567"/>
        <w:rPr>
          <w:rFonts w:ascii="Sylfaen" w:hAnsi="Sylfaen"/>
          <w:sz w:val="24"/>
          <w:szCs w:val="24"/>
        </w:rPr>
      </w:pPr>
      <w:r w:rsidRPr="002942D2">
        <w:rPr>
          <w:rFonts w:ascii="Sylfaen" w:hAnsi="Sylfaen"/>
          <w:sz w:val="24"/>
          <w:szCs w:val="24"/>
        </w:rPr>
        <w:t xml:space="preserve">Комиссия может проверить </w:t>
      </w:r>
      <w:proofErr w:type="gramStart"/>
      <w:r w:rsidRPr="002942D2">
        <w:rPr>
          <w:rFonts w:ascii="Sylfaen" w:hAnsi="Sylfaen"/>
          <w:sz w:val="24"/>
          <w:szCs w:val="24"/>
        </w:rPr>
        <w:t>подлинность</w:t>
      </w:r>
      <w:proofErr w:type="gramEnd"/>
      <w:r w:rsidRPr="002942D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942D2">
        <w:rPr>
          <w:rFonts w:ascii="Sylfaen" w:hAnsi="Sylfaen"/>
          <w:sz w:val="24"/>
          <w:szCs w:val="24"/>
        </w:rPr>
        <w:t>предоставляют письменное заключение</w:t>
      </w:r>
      <w:proofErr w:type="gramEnd"/>
      <w:r w:rsidRPr="002942D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23"/>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23"/>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23"/>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23"/>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 xml:space="preserve">применим также в том случае, когда заявку подал только один </w:t>
      </w:r>
      <w:proofErr w:type="gramStart"/>
      <w:r w:rsidRPr="002942D2">
        <w:rPr>
          <w:rFonts w:ascii="Sylfaen" w:hAnsi="Sylfaen"/>
          <w:sz w:val="24"/>
          <w:szCs w:val="24"/>
        </w:rPr>
        <w:t>участник</w:t>
      </w:r>
      <w:proofErr w:type="gramEnd"/>
      <w:r w:rsidRPr="002942D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proofErr w:type="gramStart"/>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2942D2">
        <w:rPr>
          <w:rFonts w:ascii="Sylfaen" w:hAnsi="Sylfaen"/>
        </w:rPr>
        <w:t xml:space="preserve">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w:t>
      </w:r>
      <w:proofErr w:type="gramStart"/>
      <w:r w:rsidRPr="002942D2">
        <w:rPr>
          <w:rFonts w:ascii="Sylfaen" w:hAnsi="Sylfaen"/>
        </w:rPr>
        <w:t>,</w:t>
      </w:r>
      <w:proofErr w:type="gramEnd"/>
      <w:r w:rsidRPr="002942D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a3"/>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Pr="002942D2">
        <w:rPr>
          <w:rFonts w:ascii="Sylfaen" w:hAnsi="Sylfaen"/>
          <w:color w:val="000000" w:themeColor="text1"/>
        </w:rPr>
        <w:t>а(</w:t>
      </w:r>
      <w:proofErr w:type="gramEnd"/>
      <w:r w:rsidRPr="002942D2">
        <w:rPr>
          <w:rFonts w:ascii="Sylfaen" w:hAnsi="Sylfaen"/>
          <w:color w:val="000000" w:themeColor="text1"/>
        </w:rPr>
        <w:t>предоплаты)</w:t>
      </w:r>
      <w:r w:rsidRPr="002942D2">
        <w:rPr>
          <w:rFonts w:ascii="Sylfaen" w:hAnsi="Sylfaen"/>
        </w:rPr>
        <w:t>.</w:t>
      </w:r>
      <w:r>
        <w:rPr>
          <w:rStyle w:val="af6"/>
          <w:rFonts w:ascii="Sylfaen" w:hAnsi="Sylfaen"/>
        </w:rPr>
        <w:footnoteReference w:id="2"/>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Pr>
          <w:rStyle w:val="af6"/>
          <w:rFonts w:ascii="Sylfaen" w:hAnsi="Sylfaen"/>
        </w:rPr>
        <w:footnoteReference w:id="3"/>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915AF9"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в виде банковской гарантии отобранный участник представляет согласно приложению 4 или приложению 4.1</w:t>
      </w:r>
      <w:r>
        <w:rPr>
          <w:rStyle w:val="af6"/>
          <w:rFonts w:ascii="Sylfaen" w:hAnsi="Sylfaen" w:cs="Sylfaen"/>
        </w:rPr>
        <w:footnoteReference w:id="4"/>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af6"/>
          <w:rFonts w:ascii="Sylfaen" w:hAnsi="Sylfaen"/>
        </w:rPr>
        <w:footnoteReference w:customMarkFollows="1" w:id="5"/>
        <w:t>10</w:t>
      </w:r>
      <w:r w:rsidRPr="002942D2">
        <w:rPr>
          <w:rFonts w:ascii="Sylfaen" w:hAnsi="Sylfaen"/>
        </w:rPr>
        <w:t>.</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942D2">
        <w:rPr>
          <w:rFonts w:ascii="Sylfaen" w:hAnsi="Sylfaen"/>
        </w:rPr>
        <w:t>возврату</w:t>
      </w:r>
      <w:proofErr w:type="gramEnd"/>
      <w:r w:rsidRPr="002942D2">
        <w:rPr>
          <w:rFonts w:ascii="Sylfaen" w:hAnsi="Sylfaen"/>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w:t>
      </w:r>
      <w:proofErr w:type="gramStart"/>
      <w:r w:rsidRPr="002942D2">
        <w:rPr>
          <w:rFonts w:ascii="Sylfaen" w:hAnsi="Sylfaen"/>
        </w:rPr>
        <w:t xml:space="preserve"> Е</w:t>
      </w:r>
      <w:proofErr w:type="gramEnd"/>
      <w:r w:rsidRPr="002942D2">
        <w:rPr>
          <w:rFonts w:ascii="Sylfaen" w:hAnsi="Sylfaen"/>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2942D2">
        <w:rPr>
          <w:rFonts w:ascii="Sylfaen" w:hAnsi="Sylfaen"/>
        </w:rPr>
        <w:t>правомочия</w:t>
      </w:r>
      <w:proofErr w:type="gramEnd"/>
      <w:r w:rsidRPr="002942D2">
        <w:rPr>
          <w:rFonts w:ascii="Sylfaen" w:hAnsi="Sylfaen"/>
        </w:rPr>
        <w:t xml:space="preserve">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2942D2">
        <w:rPr>
          <w:rFonts w:ascii="Sylfaen" w:hAnsi="Sylfaen" w:cs="Sylfaen"/>
        </w:rPr>
        <w:t>средств-в</w:t>
      </w:r>
      <w:proofErr w:type="spellEnd"/>
      <w:r w:rsidRPr="002942D2">
        <w:rPr>
          <w:rFonts w:ascii="Sylfaen" w:hAnsi="Sylfaen" w:cs="Sylfaen"/>
        </w:rPr>
        <w:t xml:space="preserve"> одностороннем порядке утвержденного </w:t>
      </w:r>
      <w:proofErr w:type="spellStart"/>
      <w:r w:rsidRPr="002942D2">
        <w:rPr>
          <w:rFonts w:ascii="Sylfaen" w:hAnsi="Sylfaen" w:cs="Sylfaen"/>
        </w:rPr>
        <w:t>заявления-в</w:t>
      </w:r>
      <w:proofErr w:type="spellEnd"/>
      <w:r w:rsidRPr="002942D2">
        <w:rPr>
          <w:rFonts w:ascii="Sylfaen" w:hAnsi="Sylfaen" w:cs="Sylfaen"/>
        </w:rPr>
        <w:t xml:space="preserve">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942D2">
        <w:rPr>
          <w:rFonts w:ascii="Sylfaen" w:hAnsi="Sylfaen"/>
        </w:rPr>
        <w:t>далее-Кодекс</w:t>
      </w:r>
      <w:proofErr w:type="spellEnd"/>
      <w:r w:rsidRPr="002942D2">
        <w:rPr>
          <w:rFonts w:ascii="Sylfaen" w:hAnsi="Sylfaen"/>
        </w:rPr>
        <w:t>)</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t>В случае неисполнения ответчиком требований решения о требовании доказатель</w:t>
      </w:r>
      <w:proofErr w:type="gramStart"/>
      <w:r w:rsidRPr="002942D2">
        <w:rPr>
          <w:rFonts w:ascii="Sylfaen" w:hAnsi="Sylfaen"/>
        </w:rPr>
        <w:t>ств в ср</w:t>
      </w:r>
      <w:proofErr w:type="gramEnd"/>
      <w:r w:rsidRPr="002942D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2942D2">
        <w:rPr>
          <w:rFonts w:ascii="Sylfaen" w:hAnsi="Sylfaen"/>
        </w:rPr>
        <w:t>лиц-руководителя</w:t>
      </w:r>
      <w:proofErr w:type="spellEnd"/>
      <w:proofErr w:type="gramEnd"/>
      <w:r w:rsidRPr="002942D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w:t>
      </w:r>
      <w:proofErr w:type="gramStart"/>
      <w:r w:rsidRPr="002942D2">
        <w:rPr>
          <w:rFonts w:ascii="Sylfaen" w:hAnsi="Sylfaen"/>
        </w:rPr>
        <w:t>.У</w:t>
      </w:r>
      <w:proofErr w:type="gramEnd"/>
      <w:r w:rsidRPr="002942D2">
        <w:rPr>
          <w:rFonts w:ascii="Sylfaen" w:hAnsi="Sylfaen"/>
        </w:rPr>
        <w:t>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proofErr w:type="gramStart"/>
      <w:r w:rsidRPr="002942D2">
        <w:rPr>
          <w:rFonts w:ascii="Sylfaen" w:hAnsi="Sylfaen"/>
          <w:lang w:val="en-US"/>
        </w:rPr>
        <w:t>o</w:t>
      </w:r>
      <w:proofErr w:type="gramEnd"/>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af6"/>
          <w:rFonts w:ascii="Sylfaen" w:hAnsi="Sylfaen"/>
        </w:rPr>
        <w:footnoteReference w:customMarkFollows="1" w:id="6"/>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proofErr w:type="gramStart"/>
      <w:r w:rsidRPr="002942D2">
        <w:rPr>
          <w:rFonts w:ascii="Sylfaen" w:hAnsi="Sylfaen"/>
        </w:rPr>
        <w:t>Предложения участника, относящиеся к ним документы вкладываются</w:t>
      </w:r>
      <w:proofErr w:type="gramEnd"/>
      <w:r w:rsidRPr="002942D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t>Приложение № 1</w:t>
      </w:r>
    </w:p>
    <w:p w:rsidR="00D13516" w:rsidRPr="00BA7552" w:rsidRDefault="00D13516" w:rsidP="00962010">
      <w:pPr>
        <w:pStyle w:val="31"/>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 xml:space="preserve">желает участвовать в лоте (лотах)_______________________________ </w:t>
      </w:r>
      <w:proofErr w:type="gramStart"/>
      <w:r w:rsidRPr="002942D2">
        <w:rPr>
          <w:rFonts w:ascii="Sylfaen" w:hAnsi="Sylfaen"/>
        </w:rPr>
        <w:t>объявленного</w:t>
      </w:r>
      <w:proofErr w:type="gramEnd"/>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aff"/>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3A5D99">
        <w:rPr>
          <w:rFonts w:ascii="Sylfaen" w:hAnsi="Sylfaen"/>
          <w:b/>
          <w:sz w:val="22"/>
          <w:szCs w:val="22"/>
        </w:rPr>
        <w:t>GHAPDzB-HVKAK-2023-01</w:t>
      </w:r>
      <w:r w:rsidR="005A61F4" w:rsidRPr="00BA7552">
        <w:rPr>
          <w:rFonts w:ascii="Sylfaen" w:hAnsi="Sylfaen"/>
          <w:b/>
          <w:sz w:val="22"/>
          <w:szCs w:val="22"/>
        </w:rPr>
        <w:t>»</w:t>
      </w:r>
    </w:p>
    <w:p w:rsidR="006B3E56" w:rsidRPr="002942D2" w:rsidRDefault="006B3E56" w:rsidP="00962010">
      <w:pPr>
        <w:pStyle w:val="aff"/>
        <w:widowControl w:val="0"/>
        <w:numPr>
          <w:ilvl w:val="0"/>
          <w:numId w:val="22"/>
        </w:numPr>
        <w:tabs>
          <w:tab w:val="left" w:pos="567"/>
        </w:tabs>
        <w:jc w:val="both"/>
        <w:rPr>
          <w:rFonts w:ascii="Sylfaen" w:hAnsi="Sylfaen"/>
        </w:rPr>
      </w:pPr>
      <w:r w:rsidRPr="002942D2">
        <w:rPr>
          <w:rFonts w:ascii="Sylfaen" w:hAnsi="Sylfaen"/>
        </w:rPr>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aff"/>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w:t>
      </w:r>
      <w:proofErr w:type="gramStart"/>
      <w:r w:rsidRPr="00B61594">
        <w:rPr>
          <w:rFonts w:ascii="Sylfaen" w:hAnsi="Sylfaen"/>
        </w:rPr>
        <w:t>с</w:t>
      </w:r>
      <w:proofErr w:type="gramEnd"/>
      <w:r w:rsidRPr="00B61594">
        <w:rPr>
          <w:rFonts w:ascii="Sylfaen" w:hAnsi="Sylfaen"/>
        </w:rPr>
        <w:t xml:space="preserve">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 xml:space="preserve">организаций, либо организаций, имеющих </w:t>
      </w:r>
      <w:proofErr w:type="gramStart"/>
      <w:r w:rsidRPr="002942D2">
        <w:rPr>
          <w:rFonts w:ascii="Sylfaen" w:hAnsi="Sylfaen"/>
        </w:rPr>
        <w:t>принадлежащую</w:t>
      </w:r>
      <w:proofErr w:type="gramEnd"/>
      <w:r w:rsidRPr="002942D2">
        <w:rPr>
          <w:rFonts w:ascii="Sylfaen" w:hAnsi="Sylfaen"/>
        </w:rPr>
        <w:t xml:space="preserve">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3"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af6"/>
          <w:rFonts w:ascii="Sylfaen" w:hAnsi="Sylfaen"/>
        </w:rPr>
        <w:footnoteReference w:customMarkFollows="1" w:id="7"/>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31"/>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9"/>
        <w:gridCol w:w="1737"/>
        <w:gridCol w:w="1388"/>
        <w:gridCol w:w="1471"/>
        <w:gridCol w:w="1796"/>
        <w:gridCol w:w="1895"/>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proofErr w:type="gramStart"/>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roofErr w:type="gramEnd"/>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t xml:space="preserve">Приложение 1.2** </w:t>
      </w:r>
    </w:p>
    <w:p w:rsidR="002172CB" w:rsidRPr="00BA7552" w:rsidRDefault="002172CB" w:rsidP="00962010">
      <w:pPr>
        <w:pStyle w:val="31"/>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4"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(за исключением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031210"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031210"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GHEA Grapalat" w:hAnsi="Sylfaen" w:cs="GHEA Grapalat"/>
              </w:rPr>
              <w:t xml:space="preserve">. </w:t>
            </w:r>
            <w:proofErr w:type="gramStart"/>
            <w:r w:rsidR="00F016A2" w:rsidRPr="002942D2">
              <w:rPr>
                <w:rFonts w:ascii="Sylfaen" w:eastAsia="GHEA Grapalat" w:hAnsi="Sylfaen" w:cs="GHEA Grapalat"/>
              </w:rPr>
              <w:t>является</w:t>
            </w:r>
            <w:proofErr w:type="gramEnd"/>
            <w:r w:rsidR="00F016A2" w:rsidRPr="002942D2">
              <w:rPr>
                <w:rFonts w:ascii="Sylfaen" w:eastAsia="GHEA Grapalat" w:hAnsi="Sylfaen"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(для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031210"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Cambria Math"/>
              </w:rPr>
              <w:t>․</w:t>
            </w:r>
            <w:r w:rsidR="00F016A2" w:rsidRPr="002942D2">
              <w:rPr>
                <w:rFonts w:ascii="Sylfaen" w:eastAsia="Cambria Math" w:hAnsi="Sylfaen" w:cs="Cambria Math"/>
              </w:rPr>
              <w:t xml:space="preserve"> </w:t>
            </w:r>
            <w:proofErr w:type="gramStart"/>
            <w:r w:rsidR="00F016A2" w:rsidRPr="002942D2">
              <w:rPr>
                <w:rFonts w:ascii="Sylfaen" w:eastAsia="GHEA Grapalat" w:hAnsi="Sylfaen" w:cs="GHEA Grapalat"/>
              </w:rPr>
              <w:t>от</w:t>
            </w:r>
            <w:proofErr w:type="gramEnd"/>
            <w:r w:rsidR="00F016A2" w:rsidRPr="002942D2">
              <w:rPr>
                <w:rFonts w:ascii="Sylfaen" w:eastAsia="GHEA Grapalat" w:hAnsi="Sylfaen"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г</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031210"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proofErr w:type="gram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Осуществление </w:t>
            </w:r>
            <w:proofErr w:type="gramStart"/>
            <w:r w:rsidRPr="002942D2">
              <w:rPr>
                <w:rFonts w:ascii="Sylfaen" w:eastAsia="GHEA Grapalat" w:hAnsi="Sylfaen" w:cs="GHEA Grapalat"/>
                <w:color w:val="000000"/>
              </w:rPr>
              <w:t>контроля за</w:t>
            </w:r>
            <w:proofErr w:type="gramEnd"/>
            <w:r w:rsidRPr="002942D2">
              <w:rPr>
                <w:rFonts w:ascii="Sylfaen" w:eastAsia="GHEA Grapalat" w:hAnsi="Sylfaen" w:cs="GHEA Grapalat"/>
                <w:color w:val="000000"/>
              </w:rPr>
              <w:t xml:space="preserve"> организацией</w:t>
            </w:r>
          </w:p>
        </w:tc>
        <w:tc>
          <w:tcPr>
            <w:tcW w:w="6180" w:type="dxa"/>
            <w:vAlign w:val="center"/>
          </w:tcPr>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031210"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 xml:space="preserve">Совместно с </w:t>
            </w:r>
            <w:proofErr w:type="spellStart"/>
            <w:r w:rsidR="00F016A2" w:rsidRPr="002942D2">
              <w:rPr>
                <w:rFonts w:ascii="Sylfaen" w:eastAsia="GHEA Grapalat" w:hAnsi="Sylfaen" w:cs="GHEA Grapalat"/>
              </w:rPr>
              <w:t>аффилированными</w:t>
            </w:r>
            <w:proofErr w:type="spellEnd"/>
            <w:r w:rsidR="00F016A2" w:rsidRPr="002942D2">
              <w:rPr>
                <w:rFonts w:ascii="Sylfaen" w:eastAsia="GHEA Grapalat" w:hAnsi="Sylfaen" w:cs="GHEA Grapalat"/>
              </w:rPr>
              <w:t xml:space="preserve">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w:t>
            </w:r>
            <w:proofErr w:type="spellStart"/>
            <w:r w:rsidRPr="002942D2">
              <w:rPr>
                <w:rFonts w:ascii="Sylfaen" w:eastAsia="GHEA Grapalat" w:hAnsi="Sylfaen" w:cs="GHEA Grapalat"/>
                <w:color w:val="000000"/>
              </w:rPr>
              <w:t>недропользования</w:t>
            </w:r>
            <w:proofErr w:type="spellEnd"/>
            <w:r w:rsidRPr="002942D2">
              <w:rPr>
                <w:rFonts w:ascii="Sylfaen" w:eastAsia="GHEA Grapalat" w:hAnsi="Sylfaen" w:cs="GHEA Grapalat"/>
                <w:color w:val="000000"/>
              </w:rPr>
              <w:t xml:space="preserve"> является должностное лицо или член его семьи </w:t>
            </w:r>
          </w:p>
        </w:tc>
        <w:tc>
          <w:tcPr>
            <w:tcW w:w="6180" w:type="dxa"/>
            <w:vAlign w:val="center"/>
          </w:tcPr>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031210"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Ссылка на документы, 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aff"/>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afe"/>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t>Порядок заполнения декларации</w:t>
      </w:r>
    </w:p>
    <w:p w:rsidR="00F016A2" w:rsidRPr="002942D2" w:rsidRDefault="00F016A2" w:rsidP="00962010">
      <w:pPr>
        <w:pStyle w:val="aff"/>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2942D2">
        <w:rPr>
          <w:rFonts w:ascii="Sylfaen" w:hAnsi="Sylfaen"/>
        </w:rPr>
        <w:t>далее-Организация</w:t>
      </w:r>
      <w:proofErr w:type="spellEnd"/>
      <w:r w:rsidRPr="002942D2">
        <w:rPr>
          <w:rFonts w:ascii="Sylfaen" w:hAnsi="Sylfaen"/>
        </w:rPr>
        <w:t>). В этом разделе подразделы заполняются следующими правилами:</w:t>
      </w:r>
    </w:p>
    <w:p w:rsidR="00F016A2" w:rsidRPr="002942D2" w:rsidRDefault="00F016A2" w:rsidP="00962010">
      <w:pPr>
        <w:pStyle w:val="aff"/>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aff"/>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aff"/>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aff"/>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aff"/>
        <w:numPr>
          <w:ilvl w:val="0"/>
          <w:numId w:val="28"/>
        </w:numPr>
        <w:spacing w:after="200" w:line="360" w:lineRule="auto"/>
        <w:contextualSpacing/>
        <w:jc w:val="both"/>
        <w:rPr>
          <w:rFonts w:ascii="Sylfaen" w:hAnsi="Sylfaen"/>
        </w:rPr>
      </w:pPr>
      <w:proofErr w:type="gramStart"/>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2942D2">
        <w:rPr>
          <w:rFonts w:ascii="Sylfaen" w:hAnsi="Sylfaen"/>
        </w:rPr>
        <w:t>документы-при</w:t>
      </w:r>
      <w:proofErr w:type="spellEnd"/>
      <w:r w:rsidRPr="002942D2">
        <w:rPr>
          <w:rFonts w:ascii="Sylfaen" w:hAnsi="Sylfaen"/>
        </w:rPr>
        <w:t xml:space="preserve"> наличии документов, содержащих сведения о владельцах данного юридического лица;</w:t>
      </w:r>
      <w:proofErr w:type="gramEnd"/>
    </w:p>
    <w:p w:rsidR="00F016A2" w:rsidRPr="002942D2" w:rsidRDefault="00F016A2" w:rsidP="00962010">
      <w:pPr>
        <w:pStyle w:val="aff"/>
        <w:numPr>
          <w:ilvl w:val="0"/>
          <w:numId w:val="28"/>
        </w:numPr>
        <w:spacing w:after="200" w:line="360" w:lineRule="auto"/>
        <w:contextualSpacing/>
        <w:jc w:val="both"/>
        <w:rPr>
          <w:rFonts w:ascii="Sylfaen" w:hAnsi="Sylfaen"/>
        </w:rPr>
      </w:pPr>
      <w:r w:rsidRPr="002942D2">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aff"/>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aff"/>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aff"/>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w:t>
      </w:r>
      <w:proofErr w:type="gramStart"/>
      <w:r w:rsidRPr="002942D2">
        <w:rPr>
          <w:rFonts w:ascii="Sylfaen" w:hAnsi="Sylfaen"/>
        </w:rPr>
        <w:t>.В</w:t>
      </w:r>
      <w:proofErr w:type="spellEnd"/>
      <w:proofErr w:type="gram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aff"/>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aff"/>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w:t>
      </w:r>
      <w:proofErr w:type="spellStart"/>
      <w:r w:rsidRPr="002942D2">
        <w:rPr>
          <w:rFonts w:ascii="Sylfaen" w:hAnsi="Sylfaen"/>
        </w:rPr>
        <w:t>недропользования</w:t>
      </w:r>
      <w:proofErr w:type="spellEnd"/>
      <w:r w:rsidRPr="002942D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2942D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2942D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w:t>
      </w:r>
      <w:proofErr w:type="gramStart"/>
      <w:r w:rsidRPr="002942D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2942D2">
        <w:rPr>
          <w:rFonts w:ascii="Sylfaen" w:hAnsi="Sylfaen"/>
        </w:rPr>
        <w:t xml:space="preserve">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proofErr w:type="gramStart"/>
      <w:r w:rsidRPr="002942D2">
        <w:rPr>
          <w:rFonts w:ascii="Sylfaen" w:hAnsi="Sylfaen"/>
        </w:rPr>
        <w:t>б</w:t>
      </w:r>
      <w:proofErr w:type="gramEnd"/>
      <w:r w:rsidRPr="002942D2">
        <w:rPr>
          <w:rFonts w:ascii="Sylfaen" w:hAnsi="Sylfaen"/>
        </w:rPr>
        <w:t xml:space="preserve">.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lang w:val="hy-AM"/>
        </w:rPr>
        <w:t xml:space="preserve">. </w:t>
      </w:r>
      <w:proofErr w:type="gramStart"/>
      <w:r w:rsidRPr="002942D2">
        <w:rPr>
          <w:rFonts w:ascii="Sylfaen" w:hAnsi="Sylfaen"/>
        </w:rPr>
        <w:t>в</w:t>
      </w:r>
      <w:proofErr w:type="gramEnd"/>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В</w:t>
      </w:r>
      <w:proofErr w:type="gramEnd"/>
      <w:r w:rsidRPr="002942D2">
        <w:rPr>
          <w:rFonts w:ascii="Sylfaen" w:hAnsi="Sylfaen"/>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proofErr w:type="spellStart"/>
      <w:r w:rsidRPr="002942D2">
        <w:rPr>
          <w:rFonts w:ascii="Sylfaen" w:hAnsi="Sylfaen"/>
        </w:rPr>
        <w:t>д</w:t>
      </w:r>
      <w:proofErr w:type="spellEnd"/>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или может контролировать ее в случае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2942D2">
        <w:rPr>
          <w:rFonts w:ascii="Sylfaen" w:hAnsi="Sylfaen"/>
        </w:rPr>
        <w:t xml:space="preserve"> О</w:t>
      </w:r>
      <w:proofErr w:type="gramEnd"/>
      <w:r w:rsidRPr="002942D2">
        <w:rPr>
          <w:rFonts w:ascii="Sylfaen" w:hAnsi="Sylfaen"/>
        </w:rPr>
        <w:t xml:space="preserve">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w:t>
      </w:r>
      <w:proofErr w:type="gramStart"/>
      <w:r w:rsidRPr="002942D2">
        <w:rPr>
          <w:rFonts w:ascii="Sylfaen" w:hAnsi="Sylfaen"/>
        </w:rPr>
        <w:t>имеющиеся</w:t>
      </w:r>
      <w:proofErr w:type="gramEnd"/>
      <w:r w:rsidRPr="002942D2">
        <w:rPr>
          <w:rFonts w:ascii="Sylfaen" w:hAnsi="Sylfaen"/>
        </w:rPr>
        <w:t xml:space="preserve">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t>Приложение № 2</w:t>
      </w:r>
    </w:p>
    <w:p w:rsidR="00B95280" w:rsidRPr="00BA7552" w:rsidRDefault="00B95280" w:rsidP="00962010">
      <w:pPr>
        <w:pStyle w:val="31"/>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af6"/>
                <w:rFonts w:ascii="Sylfaen" w:hAnsi="Sylfaen"/>
                <w:b/>
              </w:rPr>
              <w:footnoteReference w:customMarkFollows="1" w:id="8"/>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617625" w:rsidRPr="00BA7552" w:rsidRDefault="00617625" w:rsidP="00962010">
      <w:pPr>
        <w:ind w:firstLine="567"/>
        <w:jc w:val="right"/>
        <w:rPr>
          <w:rFonts w:ascii="Sylfaen" w:hAnsi="Sylfaen"/>
          <w:b/>
        </w:rPr>
      </w:pPr>
      <w:r w:rsidRPr="00BA7552">
        <w:rPr>
          <w:rFonts w:ascii="Sylfaen" w:hAnsi="Sylfaen"/>
          <w:b/>
        </w:rPr>
        <w:t>Приложение № 3</w:t>
      </w:r>
    </w:p>
    <w:p w:rsidR="00617625" w:rsidRPr="00BA7552" w:rsidRDefault="00617625" w:rsidP="00962010">
      <w:pPr>
        <w:pStyle w:val="31"/>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sz w:val="24"/>
          <w:szCs w:val="24"/>
        </w:rPr>
        <w:t xml:space="preserve"> </w:t>
      </w:r>
    </w:p>
    <w:p w:rsidR="00742F7B" w:rsidRPr="002942D2" w:rsidRDefault="00742F7B" w:rsidP="00962010">
      <w:pPr>
        <w:pStyle w:val="31"/>
        <w:widowControl w:val="0"/>
        <w:spacing w:after="160" w:line="240" w:lineRule="auto"/>
        <w:jc w:val="center"/>
        <w:rPr>
          <w:rFonts w:ascii="Sylfaen" w:hAnsi="Sylfaen"/>
          <w:sz w:val="24"/>
          <w:szCs w:val="24"/>
        </w:rPr>
      </w:pPr>
      <w:r w:rsidRPr="002942D2">
        <w:rPr>
          <w:rFonts w:ascii="Sylfaen" w:hAnsi="Sylfaen"/>
          <w:sz w:val="24"/>
          <w:szCs w:val="24"/>
        </w:rPr>
        <w:t xml:space="preserve"> </w:t>
      </w:r>
    </w:p>
    <w:p w:rsidR="00B2572B" w:rsidRPr="002942D2" w:rsidRDefault="00742F7B" w:rsidP="00962010">
      <w:pPr>
        <w:pStyle w:val="31"/>
        <w:widowControl w:val="0"/>
        <w:spacing w:after="160" w:line="240" w:lineRule="auto"/>
        <w:jc w:val="center"/>
        <w:rPr>
          <w:rFonts w:ascii="Sylfaen" w:hAnsi="Sylfaen"/>
          <w:sz w:val="24"/>
          <w:szCs w:val="24"/>
          <w:lang w:val="hy-AM"/>
        </w:rPr>
      </w:pPr>
      <w:r w:rsidRPr="002942D2">
        <w:rPr>
          <w:rFonts w:ascii="Sylfaen" w:hAnsi="Sylfaen"/>
          <w:sz w:val="24"/>
          <w:szCs w:val="24"/>
        </w:rPr>
        <w:t>ГАРАНТИЯ</w:t>
      </w:r>
      <w:r w:rsidR="00AA2488" w:rsidRPr="002942D2">
        <w:rPr>
          <w:rFonts w:ascii="Sylfaen" w:hAnsi="Sylfaen"/>
          <w:sz w:val="24"/>
          <w:szCs w:val="24"/>
        </w:rPr>
        <w:t xml:space="preserve"> </w:t>
      </w:r>
      <w:r w:rsidR="00AA2488" w:rsidRPr="002942D2">
        <w:rPr>
          <w:rFonts w:ascii="Sylfaen" w:hAnsi="Sylfaen"/>
          <w:sz w:val="24"/>
          <w:szCs w:val="24"/>
          <w:lang w:val="en-US"/>
        </w:rPr>
        <w:t>N</w:t>
      </w:r>
      <w:r w:rsidR="00AA2488" w:rsidRPr="002942D2">
        <w:rPr>
          <w:rFonts w:ascii="Sylfaen" w:hAnsi="Sylfaen"/>
          <w:sz w:val="24"/>
          <w:szCs w:val="24"/>
          <w:lang w:val="hy-AM"/>
        </w:rPr>
        <w:t>________</w:t>
      </w:r>
    </w:p>
    <w:p w:rsidR="000E5A91" w:rsidRPr="002942D2" w:rsidRDefault="000E5A91" w:rsidP="00962010">
      <w:pPr>
        <w:widowControl w:val="0"/>
        <w:spacing w:after="160"/>
        <w:ind w:left="567" w:right="565"/>
        <w:jc w:val="center"/>
        <w:rPr>
          <w:rFonts w:ascii="Sylfaen" w:hAnsi="Sylfaen"/>
          <w:b/>
        </w:rPr>
      </w:pPr>
    </w:p>
    <w:p w:rsidR="00617625" w:rsidRPr="00BA7552" w:rsidRDefault="00BF7253" w:rsidP="00C72199">
      <w:pPr>
        <w:pStyle w:val="af4"/>
        <w:shd w:val="clear" w:color="auto" w:fill="FFFFFF"/>
        <w:spacing w:before="0" w:beforeAutospacing="0" w:after="0" w:afterAutospacing="0" w:line="276" w:lineRule="auto"/>
        <w:ind w:firstLine="567"/>
        <w:contextualSpacing/>
        <w:jc w:val="both"/>
        <w:rPr>
          <w:rFonts w:ascii="Sylfaen" w:eastAsiaTheme="minorHAnsi" w:hAnsi="Sylfaen"/>
        </w:rPr>
      </w:pPr>
      <w:r w:rsidRPr="002942D2">
        <w:rPr>
          <w:rFonts w:ascii="Sylfaen" w:eastAsiaTheme="minorHAnsi" w:hAnsi="Sylfaen" w:cstheme="minorBidi"/>
        </w:rPr>
        <w:t>1. Настоящая гарантия (</w:t>
      </w:r>
      <w:proofErr w:type="spellStart"/>
      <w:r w:rsidRPr="002942D2">
        <w:rPr>
          <w:rFonts w:ascii="Sylfaen" w:eastAsiaTheme="minorHAnsi" w:hAnsi="Sylfaen" w:cstheme="minorBidi"/>
        </w:rPr>
        <w:t>далее-гарантия</w:t>
      </w:r>
      <w:proofErr w:type="spellEnd"/>
      <w:r w:rsidRPr="002942D2">
        <w:rPr>
          <w:rFonts w:ascii="Sylfaen" w:eastAsiaTheme="minorHAnsi" w:hAnsi="Sylfaen" w:cstheme="minorBidi"/>
        </w:rPr>
        <w:t xml:space="preserve">) является обеспечением исполнения обязательств (далее - гарантийные обязательства), установленных приглашением на участие в </w:t>
      </w:r>
      <w:r w:rsidR="00617625" w:rsidRPr="00BA7552">
        <w:rPr>
          <w:rFonts w:ascii="Sylfaen" w:eastAsiaTheme="minorHAnsi" w:hAnsi="Sylfaen"/>
        </w:rPr>
        <w:t xml:space="preserve">процедуре закупок под кодом  </w:t>
      </w:r>
      <w:r w:rsidR="00617625" w:rsidRPr="00BA7552">
        <w:rPr>
          <w:rFonts w:ascii="Sylfaen" w:hAnsi="Sylfaen"/>
          <w:b/>
          <w:sz w:val="22"/>
          <w:szCs w:val="22"/>
        </w:rPr>
        <w:t>«</w:t>
      </w:r>
      <w:r w:rsidR="003A5D99">
        <w:rPr>
          <w:rFonts w:ascii="Sylfaen" w:hAnsi="Sylfaen"/>
          <w:b/>
          <w:sz w:val="22"/>
          <w:szCs w:val="22"/>
        </w:rPr>
        <w:t>GHAPDzB-HVKAK-2023-01</w:t>
      </w:r>
      <w:r w:rsidR="00617625" w:rsidRPr="00BA7552">
        <w:rPr>
          <w:rFonts w:ascii="Sylfaen" w:hAnsi="Sylfaen"/>
          <w:b/>
          <w:sz w:val="22"/>
          <w:szCs w:val="22"/>
        </w:rPr>
        <w:t xml:space="preserve">» </w:t>
      </w:r>
      <w:r w:rsidR="00617625" w:rsidRPr="00BA7552">
        <w:rPr>
          <w:rFonts w:ascii="Sylfaen" w:eastAsiaTheme="minorHAnsi" w:hAnsi="Sylfaen"/>
          <w:bCs/>
        </w:rPr>
        <w:t>организованной</w:t>
      </w:r>
    </w:p>
    <w:p w:rsidR="00617625" w:rsidRPr="00BA7552" w:rsidRDefault="00617625" w:rsidP="00C72199">
      <w:pPr>
        <w:pStyle w:val="af4"/>
        <w:shd w:val="clear" w:color="auto" w:fill="FFFFFF"/>
        <w:spacing w:before="0" w:beforeAutospacing="0" w:after="0" w:afterAutospacing="0"/>
        <w:ind w:firstLine="567"/>
        <w:jc w:val="both"/>
        <w:rPr>
          <w:rFonts w:ascii="Sylfaen" w:eastAsiaTheme="minorHAnsi" w:hAnsi="Sylfaen"/>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lang w:val="hy-AM"/>
        </w:rPr>
        <w:t xml:space="preserve"> (далее-бенефициар)</w:t>
      </w:r>
      <w:r w:rsidRPr="00BA7552">
        <w:rPr>
          <w:rFonts w:ascii="Sylfaen" w:eastAsiaTheme="minorHAnsi" w:hAnsi="Sylfaen"/>
        </w:rPr>
        <w:t xml:space="preserve">, вытекающих из </w:t>
      </w:r>
      <w:r w:rsidRPr="00BA7552">
        <w:rPr>
          <w:rFonts w:ascii="Sylfaen" w:hAnsi="Sylfaen"/>
        </w:rPr>
        <w:t xml:space="preserve">участия _____________________________   </w:t>
      </w:r>
      <w:r w:rsidRPr="00BA7552">
        <w:rPr>
          <w:rFonts w:ascii="Sylfaen" w:eastAsiaTheme="minorHAnsi" w:hAnsi="Sylfaen"/>
          <w:lang w:val="hy-AM"/>
        </w:rPr>
        <w:t xml:space="preserve"> (далее-</w:t>
      </w:r>
      <w:proofErr w:type="spellStart"/>
      <w:r w:rsidRPr="00BA7552">
        <w:rPr>
          <w:rFonts w:ascii="Sylfaen" w:eastAsiaTheme="minorHAnsi" w:hAnsi="Sylfaen"/>
        </w:rPr>
        <w:t>п</w:t>
      </w:r>
      <w:proofErr w:type="spellEnd"/>
      <w:r w:rsidRPr="00BA7552">
        <w:rPr>
          <w:rFonts w:ascii="Sylfaen" w:eastAsiaTheme="minorHAnsi" w:hAnsi="Sylfaen"/>
          <w:lang w:val="hy-AM"/>
        </w:rPr>
        <w:t>ринципал)</w:t>
      </w:r>
      <w:r w:rsidRPr="00BA7552">
        <w:rPr>
          <w:rFonts w:ascii="Sylfaen" w:eastAsiaTheme="minorHAnsi" w:hAnsi="Sylfaen"/>
        </w:rPr>
        <w:t xml:space="preserve"> в данной процедуре закупок</w:t>
      </w:r>
      <w:proofErr w:type="gramStart"/>
      <w:r w:rsidRPr="00BA7552">
        <w:rPr>
          <w:rFonts w:ascii="Sylfaen" w:eastAsiaTheme="minorHAnsi" w:hAnsi="Sylfaen"/>
        </w:rPr>
        <w:t>.</w:t>
      </w:r>
      <w:proofErr w:type="gramEnd"/>
      <w:r w:rsidRPr="00BA7552">
        <w:rPr>
          <w:rFonts w:ascii="Sylfaen" w:eastAsiaTheme="minorHAnsi" w:hAnsi="Sylfaen"/>
        </w:rPr>
        <w:t xml:space="preserve">                     </w:t>
      </w:r>
      <w:proofErr w:type="gramStart"/>
      <w:r w:rsidRPr="00BA7552">
        <w:rPr>
          <w:rStyle w:val="af5"/>
          <w:rFonts w:ascii="Sylfaen" w:hAnsi="Sylfaen"/>
          <w:b w:val="0"/>
          <w:sz w:val="16"/>
          <w:szCs w:val="16"/>
        </w:rPr>
        <w:t>н</w:t>
      </w:r>
      <w:proofErr w:type="gramEnd"/>
      <w:r w:rsidRPr="00BA7552">
        <w:rPr>
          <w:rStyle w:val="af5"/>
          <w:rFonts w:ascii="Sylfaen" w:hAnsi="Sylfaen"/>
          <w:b w:val="0"/>
          <w:sz w:val="16"/>
          <w:szCs w:val="16"/>
        </w:rPr>
        <w:t>аименование участника</w:t>
      </w:r>
    </w:p>
    <w:p w:rsidR="00617625" w:rsidRDefault="00617625" w:rsidP="00C72199">
      <w:pPr>
        <w:pStyle w:val="af4"/>
        <w:shd w:val="clear" w:color="auto" w:fill="FFFFFF"/>
        <w:spacing w:before="0" w:beforeAutospacing="0" w:after="0" w:afterAutospacing="0" w:line="276" w:lineRule="auto"/>
        <w:ind w:firstLine="567"/>
        <w:contextualSpacing/>
        <w:jc w:val="both"/>
        <w:rPr>
          <w:rFonts w:ascii="Sylfaen" w:eastAsiaTheme="minorHAnsi" w:hAnsi="Sylfaen" w:cstheme="minorBidi"/>
          <w:lang w:val="en-US"/>
        </w:rPr>
      </w:pPr>
    </w:p>
    <w:p w:rsidR="00BF7253" w:rsidRPr="002942D2" w:rsidRDefault="00BF7253" w:rsidP="00C72199">
      <w:pPr>
        <w:pStyle w:val="af4"/>
        <w:shd w:val="clear" w:color="auto" w:fill="FFFFFF"/>
        <w:spacing w:before="0" w:beforeAutospacing="0" w:after="0" w:afterAutospacing="0" w:line="276" w:lineRule="auto"/>
        <w:ind w:firstLine="567"/>
        <w:contextualSpacing/>
        <w:jc w:val="both"/>
        <w:rPr>
          <w:rFonts w:ascii="Sylfaen" w:eastAsiaTheme="minorHAnsi" w:hAnsi="Sylfaen" w:cstheme="minorBidi"/>
          <w:lang w:val="hy-AM"/>
        </w:rPr>
      </w:pPr>
      <w:r w:rsidRPr="002942D2">
        <w:rPr>
          <w:rFonts w:ascii="Sylfaen" w:eastAsiaTheme="minorHAnsi" w:hAnsi="Sylfaen" w:cstheme="minorBidi"/>
        </w:rPr>
        <w:t xml:space="preserve">2.  По гарантии </w:t>
      </w:r>
      <w:r w:rsidRPr="002942D2">
        <w:rPr>
          <w:rFonts w:ascii="Sylfaen" w:eastAsiaTheme="minorHAnsi" w:hAnsi="Sylfaen" w:cstheme="minorBidi"/>
          <w:lang w:val="hy-AM"/>
        </w:rPr>
        <w:t xml:space="preserve">------------------------------------------------------------------------- </w:t>
      </w:r>
    </w:p>
    <w:p w:rsidR="00BF7253" w:rsidRPr="002942D2" w:rsidRDefault="00BF7253" w:rsidP="00C72199">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 xml:space="preserve">                                                                  наименование банка выдающего гарантию</w:t>
      </w:r>
    </w:p>
    <w:p w:rsidR="00C72199" w:rsidRPr="00FF4A64" w:rsidRDefault="00BF7253" w:rsidP="00C72199">
      <w:pPr>
        <w:pStyle w:val="af4"/>
        <w:shd w:val="clear" w:color="auto" w:fill="FFFFFF"/>
        <w:spacing w:before="0" w:beforeAutospacing="0" w:after="0" w:afterAutospacing="0"/>
        <w:rPr>
          <w:rFonts w:ascii="Sylfaen" w:eastAsiaTheme="minorHAnsi" w:hAnsi="Sylfaen" w:cstheme="minorBidi"/>
        </w:rPr>
      </w:pPr>
      <w:proofErr w:type="gramStart"/>
      <w:r w:rsidRPr="002942D2">
        <w:rPr>
          <w:rFonts w:ascii="Sylfaen" w:eastAsiaTheme="minorHAnsi" w:hAnsi="Sylfaen" w:cstheme="minorBidi"/>
        </w:rPr>
        <w:t>(</w:t>
      </w:r>
      <w:proofErr w:type="spellStart"/>
      <w:r w:rsidRPr="002942D2">
        <w:rPr>
          <w:rFonts w:ascii="Sylfaen" w:eastAsiaTheme="minorHAnsi" w:hAnsi="Sylfaen" w:cstheme="minorBidi"/>
        </w:rPr>
        <w:t>далее-лицо</w:t>
      </w:r>
      <w:proofErr w:type="spellEnd"/>
      <w:r w:rsidRPr="002942D2">
        <w:rPr>
          <w:rFonts w:ascii="Sylfaen" w:eastAsiaTheme="minorHAnsi" w:hAnsi="Sylfaen"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2942D2">
        <w:rPr>
          <w:rFonts w:ascii="Sylfaen" w:eastAsiaTheme="minorHAnsi" w:hAnsi="Sylfaen" w:cstheme="minorBidi"/>
        </w:rPr>
        <w:t>далее-требование</w:t>
      </w:r>
      <w:proofErr w:type="spellEnd"/>
      <w:r w:rsidRPr="002942D2">
        <w:rPr>
          <w:rFonts w:ascii="Sylfaen" w:eastAsiaTheme="minorHAnsi" w:hAnsi="Sylfaen" w:cstheme="minorBidi"/>
        </w:rPr>
        <w:t>), выплатить бенефициару ---------------------------------------- (далее-</w:t>
      </w:r>
      <w:r w:rsidR="00C04E2C" w:rsidRPr="00C04E2C">
        <w:rPr>
          <w:rFonts w:ascii="Sylfaen" w:eastAsiaTheme="minorHAnsi" w:hAnsi="Sylfaen" w:cstheme="minorBidi"/>
        </w:rPr>
        <w:t xml:space="preserve"> </w:t>
      </w:r>
      <w:r w:rsidRPr="002942D2">
        <w:rPr>
          <w:rFonts w:ascii="Sylfaen" w:eastAsiaTheme="minorHAnsi" w:hAnsi="Sylfaen" w:cstheme="minorBidi"/>
        </w:rPr>
        <w:t xml:space="preserve">               </w:t>
      </w:r>
      <w:proofErr w:type="gramEnd"/>
    </w:p>
    <w:p w:rsidR="00BF7253" w:rsidRPr="002942D2" w:rsidRDefault="00C72199" w:rsidP="00C72199">
      <w:pPr>
        <w:pStyle w:val="af4"/>
        <w:shd w:val="clear" w:color="auto" w:fill="FFFFFF"/>
        <w:spacing w:before="0" w:beforeAutospacing="0" w:after="0" w:afterAutospacing="0"/>
        <w:rPr>
          <w:rFonts w:ascii="Sylfaen" w:eastAsiaTheme="minorHAnsi" w:hAnsi="Sylfaen" w:cstheme="minorBidi"/>
        </w:rPr>
      </w:pPr>
      <w:r w:rsidRPr="00C72199">
        <w:rPr>
          <w:rFonts w:ascii="Sylfaen" w:eastAsiaTheme="minorHAnsi" w:hAnsi="Sylfaen" w:cstheme="minorBidi"/>
          <w:vertAlign w:val="subscript"/>
        </w:rPr>
        <w:t xml:space="preserve">                                                                                                                                     </w:t>
      </w:r>
      <w:r w:rsidRPr="00C04E2C">
        <w:rPr>
          <w:rFonts w:ascii="Sylfaen" w:eastAsiaTheme="minorHAnsi" w:hAnsi="Sylfaen" w:cstheme="minorBidi"/>
          <w:vertAlign w:val="subscript"/>
        </w:rPr>
        <w:t>сумма в цифрах и прописью</w:t>
      </w:r>
      <w:r w:rsidR="00BF7253" w:rsidRPr="002942D2">
        <w:rPr>
          <w:rFonts w:ascii="Sylfaen" w:eastAsiaTheme="minorHAnsi" w:hAnsi="Sylfaen" w:cstheme="minorBidi"/>
        </w:rPr>
        <w:t xml:space="preserve">                                                </w:t>
      </w:r>
      <w:r w:rsidR="00C04E2C" w:rsidRPr="00C04E2C">
        <w:rPr>
          <w:rFonts w:ascii="Sylfaen" w:eastAsiaTheme="minorHAnsi" w:hAnsi="Sylfaen" w:cstheme="minorBidi"/>
        </w:rPr>
        <w:t xml:space="preserve">                                                                                                                                                                         </w:t>
      </w:r>
      <w:r w:rsidRPr="00C72199">
        <w:rPr>
          <w:rFonts w:ascii="Sylfaen" w:eastAsiaTheme="minorHAnsi" w:hAnsi="Sylfaen" w:cstheme="minorBidi"/>
        </w:rPr>
        <w:t xml:space="preserve">                    </w:t>
      </w:r>
      <w:r w:rsidR="00BF7253" w:rsidRPr="002942D2">
        <w:rPr>
          <w:rFonts w:ascii="Sylfaen" w:eastAsiaTheme="minorHAnsi" w:hAnsi="Sylfaen" w:cstheme="minorBidi"/>
        </w:rPr>
        <w:t xml:space="preserve">        </w:t>
      </w:r>
    </w:p>
    <w:p w:rsidR="00BF7253" w:rsidRPr="002942D2" w:rsidRDefault="00C04E2C" w:rsidP="00C72199">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 xml:space="preserve">сумма </w:t>
      </w:r>
      <w:r w:rsidR="00BF7253" w:rsidRPr="002942D2">
        <w:rPr>
          <w:rFonts w:ascii="Sylfaen" w:eastAsiaTheme="minorHAnsi" w:hAnsi="Sylfaen" w:cstheme="minorBidi"/>
        </w:rPr>
        <w:t xml:space="preserve">гарантии)  в течение </w:t>
      </w:r>
      <w:r w:rsidR="00045968" w:rsidRPr="002942D2">
        <w:rPr>
          <w:rFonts w:ascii="Sylfaen" w:eastAsiaTheme="minorHAnsi" w:hAnsi="Sylfaen" w:cstheme="minorBidi"/>
        </w:rPr>
        <w:t>пяти</w:t>
      </w:r>
      <w:r w:rsidR="00BF7253" w:rsidRPr="002942D2">
        <w:rPr>
          <w:rFonts w:ascii="Sylfaen" w:eastAsiaTheme="minorHAnsi" w:hAnsi="Sylfaen" w:cstheme="minorBidi"/>
        </w:rPr>
        <w:t xml:space="preserve"> рабочих дней после получения требования. </w:t>
      </w:r>
    </w:p>
    <w:p w:rsidR="00BF7253" w:rsidRPr="002942D2" w:rsidRDefault="00BF7253" w:rsidP="00C72199">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Выплата производится посредством перечисления на расчетный счет</w:t>
      </w:r>
      <w:r w:rsidR="008D67EB" w:rsidRPr="008D67EB">
        <w:rPr>
          <w:rFonts w:ascii="Sylfaen" w:eastAsiaTheme="minorHAnsi" w:hAnsi="Sylfaen" w:cstheme="minorBidi"/>
        </w:rPr>
        <w:t xml:space="preserve"> </w:t>
      </w:r>
      <w:r w:rsidR="008D67EB" w:rsidRPr="00BA7552">
        <w:rPr>
          <w:rFonts w:ascii="Sylfaen" w:hAnsi="Sylfaen" w:cs="Arial"/>
          <w:b/>
          <w:bCs/>
          <w:sz w:val="22"/>
          <w:szCs w:val="22"/>
          <w:u w:val="single"/>
          <w:lang w:val="hy-AM"/>
        </w:rPr>
        <w:t>900018004649</w:t>
      </w:r>
      <w:r w:rsidR="008D67EB" w:rsidRPr="00BA7552">
        <w:rPr>
          <w:rFonts w:ascii="Sylfaen" w:eastAsiaTheme="minorHAnsi" w:hAnsi="Sylfaen"/>
        </w:rPr>
        <w:t xml:space="preserve"> </w:t>
      </w:r>
      <w:r w:rsidRPr="002942D2">
        <w:rPr>
          <w:rFonts w:ascii="Sylfaen" w:eastAsiaTheme="minorHAnsi" w:hAnsi="Sylfaen" w:cstheme="minorBidi"/>
        </w:rPr>
        <w:t>бенефициара.</w:t>
      </w:r>
    </w:p>
    <w:p w:rsidR="00BF7253" w:rsidRPr="002942D2" w:rsidRDefault="00BF7253" w:rsidP="00C72199">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 xml:space="preserve">                 </w:t>
      </w:r>
    </w:p>
    <w:p w:rsidR="00BF7253" w:rsidRPr="002942D2" w:rsidRDefault="00BF7253" w:rsidP="00C72199">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3. Настоящая гарантия является безотзывной.</w:t>
      </w:r>
    </w:p>
    <w:p w:rsidR="00BF7253" w:rsidRPr="002942D2" w:rsidRDefault="00BF7253" w:rsidP="00C72199">
      <w:pPr>
        <w:pStyle w:val="af4"/>
        <w:shd w:val="clear" w:color="auto" w:fill="FFFFFF"/>
        <w:spacing w:before="0" w:beforeAutospacing="0" w:after="0" w:afterAutospacing="0"/>
        <w:ind w:firstLine="375"/>
        <w:jc w:val="both"/>
        <w:rPr>
          <w:rStyle w:val="af5"/>
          <w:rFonts w:ascii="Sylfaen" w:hAnsi="Sylfaen"/>
          <w:b w:val="0"/>
          <w:bCs w:val="0"/>
        </w:rPr>
      </w:pPr>
    </w:p>
    <w:p w:rsidR="00BF7253" w:rsidRPr="002942D2" w:rsidRDefault="00BF7253" w:rsidP="00C72199">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0FAC" w:rsidRPr="00955668" w:rsidRDefault="00BF7253" w:rsidP="00962010">
      <w:pPr>
        <w:pStyle w:val="af4"/>
        <w:shd w:val="clear" w:color="auto" w:fill="FFFFFF"/>
        <w:ind w:firstLine="374"/>
        <w:contextualSpacing/>
        <w:jc w:val="both"/>
        <w:rPr>
          <w:rFonts w:ascii="Sylfaen" w:hAnsi="Sylfaen"/>
          <w:b/>
          <w:sz w:val="22"/>
          <w:szCs w:val="22"/>
          <w:u w:val="single"/>
        </w:rPr>
      </w:pPr>
      <w:r w:rsidRPr="002942D2">
        <w:rPr>
          <w:rFonts w:ascii="Sylfaen" w:eastAsiaTheme="minorHAnsi" w:hAnsi="Sylfaen" w:cstheme="minorBidi"/>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A90FAC" w:rsidRPr="00BA7552">
        <w:rPr>
          <w:rFonts w:ascii="Sylfaen" w:hAnsi="Sylfaen"/>
          <w:b/>
          <w:sz w:val="22"/>
          <w:szCs w:val="22"/>
          <w:u w:val="single"/>
        </w:rPr>
        <w:t>«</w:t>
      </w:r>
      <w:r w:rsidR="003A5D99">
        <w:rPr>
          <w:rFonts w:ascii="Sylfaen" w:hAnsi="Sylfaen"/>
          <w:b/>
          <w:sz w:val="22"/>
          <w:szCs w:val="22"/>
          <w:u w:val="single"/>
        </w:rPr>
        <w:t>GHAPDzB-HVKAK-2023-01</w:t>
      </w:r>
      <w:r w:rsidR="00A90FAC" w:rsidRPr="00BA7552">
        <w:rPr>
          <w:rFonts w:ascii="Sylfaen" w:hAnsi="Sylfaen"/>
          <w:b/>
          <w:sz w:val="22"/>
          <w:szCs w:val="22"/>
          <w:u w:val="single"/>
        </w:rPr>
        <w:t>»</w:t>
      </w:r>
      <w:r w:rsidR="00A90FAC" w:rsidRPr="00A90FAC">
        <w:rPr>
          <w:rFonts w:ascii="Sylfaen" w:hAnsi="Sylfaen"/>
          <w:b/>
          <w:sz w:val="22"/>
          <w:szCs w:val="22"/>
          <w:u w:val="single"/>
        </w:rPr>
        <w:t>.</w:t>
      </w:r>
    </w:p>
    <w:p w:rsidR="00634B02" w:rsidRPr="002942D2" w:rsidRDefault="00634B02"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Информацию о факте предоставления настоящей гаранти</w:t>
      </w:r>
      <w:proofErr w:type="gramStart"/>
      <w:r w:rsidRPr="002942D2">
        <w:rPr>
          <w:rFonts w:ascii="Sylfaen" w:eastAsiaTheme="minorHAnsi" w:hAnsi="Sylfaen" w:cstheme="minorBidi"/>
        </w:rPr>
        <w:t>и</w:t>
      </w:r>
      <w:r w:rsidR="0062057D" w:rsidRPr="002942D2">
        <w:rPr>
          <w:rFonts w:ascii="Sylfaen" w:eastAsiaTheme="minorHAnsi" w:hAnsi="Sylfaen" w:cstheme="minorBidi"/>
        </w:rPr>
        <w:t>-</w:t>
      </w:r>
      <w:proofErr w:type="gramEnd"/>
      <w:r w:rsidR="0062057D" w:rsidRPr="002942D2">
        <w:rPr>
          <w:rFonts w:ascii="Sylfaen" w:eastAsiaTheme="minorHAnsi" w:hAnsi="Sylfaen" w:cstheme="minorBidi"/>
        </w:rPr>
        <w:t xml:space="preserve"> номер гарантии, наименование предоставляющего банка и код, указанный в пункте 1 настоящей гарантии,</w:t>
      </w:r>
      <w:r w:rsidRPr="002942D2">
        <w:rPr>
          <w:rFonts w:ascii="Sylfaen" w:eastAsiaTheme="minorHAnsi" w:hAnsi="Sylfaen"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Pr="002942D2" w:rsidRDefault="00634B02" w:rsidP="00962010">
      <w:pPr>
        <w:pStyle w:val="af4"/>
        <w:shd w:val="clear" w:color="auto" w:fill="FFFFFF"/>
        <w:spacing w:before="0" w:beforeAutospacing="0" w:after="0" w:afterAutospacing="0"/>
        <w:ind w:firstLine="375"/>
        <w:jc w:val="both"/>
        <w:rPr>
          <w:rStyle w:val="af5"/>
          <w:rFonts w:ascii="Sylfaen" w:hAnsi="Sylfaen"/>
          <w:b w:val="0"/>
          <w:bCs w:val="0"/>
        </w:rPr>
      </w:pP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6. Бенефициар предъявляет требование лицу, выдающему гарантию, в письменной форме. К требованию прилага</w:t>
      </w:r>
      <w:r w:rsidR="00842D08" w:rsidRPr="002942D2">
        <w:rPr>
          <w:rFonts w:ascii="Sylfaen" w:eastAsiaTheme="minorHAnsi" w:hAnsi="Sylfaen" w:cstheme="minorBidi"/>
        </w:rPr>
        <w:t>е</w:t>
      </w:r>
      <w:r w:rsidRPr="002942D2">
        <w:rPr>
          <w:rFonts w:ascii="Sylfaen" w:eastAsiaTheme="minorHAnsi" w:hAnsi="Sylfaen" w:cstheme="minorBidi"/>
        </w:rPr>
        <w:t>тся копия протокола заседания оценочной комиссии об отклонении заявки</w:t>
      </w:r>
      <w:r w:rsidR="00842D08" w:rsidRPr="002942D2">
        <w:rPr>
          <w:rFonts w:ascii="Sylfaen" w:eastAsiaTheme="minorHAnsi" w:hAnsi="Sylfaen" w:cstheme="minorBidi"/>
        </w:rPr>
        <w:t>.</w:t>
      </w: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7.</w:t>
      </w:r>
      <w:r w:rsidRPr="002942D2">
        <w:rPr>
          <w:rFonts w:ascii="Sylfaen" w:hAnsi="Sylfaen"/>
        </w:rPr>
        <w:t xml:space="preserve"> </w:t>
      </w:r>
      <w:r w:rsidRPr="002942D2">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8.</w:t>
      </w:r>
      <w:r w:rsidRPr="002942D2">
        <w:rPr>
          <w:rFonts w:ascii="Sylfaen" w:hAnsi="Sylfaen"/>
        </w:rPr>
        <w:t xml:space="preserve"> </w:t>
      </w:r>
      <w:r w:rsidRPr="002942D2">
        <w:rPr>
          <w:rFonts w:ascii="Sylfaen" w:eastAsiaTheme="minorHAnsi" w:hAnsi="Sylfaen" w:cstheme="minorBidi"/>
        </w:rPr>
        <w:t>Лицо, выдающее гарантию, отклоняет требование бенефициара, если:</w:t>
      </w: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1) требование или прилагаемые документы не соответствуют условиям настоящей гарантии,</w:t>
      </w:r>
    </w:p>
    <w:p w:rsidR="00BF7253" w:rsidRPr="002942D2" w:rsidRDefault="00BF7253"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2) требование представлено по истечении срока, установленного гарантией.</w:t>
      </w:r>
    </w:p>
    <w:p w:rsidR="00BF7253" w:rsidRPr="002942D2" w:rsidRDefault="00BF7253" w:rsidP="00962010">
      <w:pPr>
        <w:pStyle w:val="af4"/>
        <w:shd w:val="clear" w:color="auto" w:fill="FFFFFF"/>
        <w:spacing w:before="0" w:beforeAutospacing="0" w:after="0" w:afterAutospacing="0"/>
        <w:ind w:firstLine="375"/>
        <w:rPr>
          <w:rFonts w:ascii="Sylfaen" w:eastAsiaTheme="minorHAnsi" w:hAnsi="Sylfaen" w:cstheme="minorBidi"/>
        </w:rPr>
      </w:pPr>
    </w:p>
    <w:p w:rsidR="00BF7253" w:rsidRPr="002942D2" w:rsidRDefault="00BF7253"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2942D2" w:rsidRDefault="00BF7253"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BF7253" w:rsidRPr="002942D2" w:rsidRDefault="00BF7253" w:rsidP="00962010">
      <w:pPr>
        <w:pStyle w:val="af4"/>
        <w:shd w:val="clear" w:color="auto" w:fill="FFFFFF"/>
        <w:spacing w:before="0" w:beforeAutospacing="0" w:after="0" w:afterAutospacing="0"/>
        <w:ind w:firstLine="375"/>
        <w:jc w:val="both"/>
        <w:rPr>
          <w:rFonts w:ascii="Sylfaen" w:hAnsi="Sylfaen"/>
        </w:rPr>
      </w:pPr>
    </w:p>
    <w:p w:rsidR="00BF7253" w:rsidRPr="002942D2" w:rsidRDefault="00BF7253" w:rsidP="00962010">
      <w:pPr>
        <w:pStyle w:val="af4"/>
        <w:shd w:val="clear" w:color="auto" w:fill="FFFFFF"/>
        <w:spacing w:before="0" w:beforeAutospacing="0" w:after="0" w:afterAutospacing="0"/>
        <w:ind w:firstLine="375"/>
        <w:jc w:val="both"/>
        <w:rPr>
          <w:rFonts w:ascii="Sylfaen" w:hAnsi="Sylfaen"/>
          <w:u w:val="single"/>
          <w:lang w:val="hy-AM"/>
        </w:rPr>
      </w:pPr>
      <w:r w:rsidRPr="002942D2">
        <w:rPr>
          <w:rFonts w:ascii="Sylfaen" w:hAnsi="Sylfaen"/>
          <w:lang w:val="hy-AM"/>
        </w:rPr>
        <w:t>Руководитель исполнительного органа</w:t>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BF7253" w:rsidRPr="002942D2" w:rsidRDefault="00BF7253" w:rsidP="00962010">
      <w:pPr>
        <w:pStyle w:val="af4"/>
        <w:shd w:val="clear" w:color="auto" w:fill="FFFFFF"/>
        <w:spacing w:before="0" w:beforeAutospacing="0" w:after="0" w:afterAutospacing="0"/>
        <w:ind w:firstLine="375"/>
        <w:jc w:val="both"/>
        <w:rPr>
          <w:rFonts w:ascii="Sylfaen" w:hAnsi="Sylfaen"/>
          <w:lang w:val="hy-AM"/>
        </w:rPr>
      </w:pPr>
    </w:p>
    <w:p w:rsidR="00BF7253" w:rsidRPr="002942D2" w:rsidRDefault="00BF7253" w:rsidP="00962010">
      <w:pPr>
        <w:pStyle w:val="af4"/>
        <w:shd w:val="clear" w:color="auto" w:fill="FFFFFF"/>
        <w:spacing w:before="0" w:beforeAutospacing="0" w:after="0" w:afterAutospacing="0"/>
        <w:ind w:firstLine="375"/>
        <w:jc w:val="both"/>
        <w:rPr>
          <w:rFonts w:ascii="Sylfaen" w:hAnsi="Sylfaen"/>
          <w:lang w:val="hy-AM"/>
        </w:rPr>
      </w:pPr>
    </w:p>
    <w:p w:rsidR="00BF7253" w:rsidRPr="002942D2" w:rsidRDefault="00BF7253" w:rsidP="00962010">
      <w:pPr>
        <w:pStyle w:val="af4"/>
        <w:shd w:val="clear" w:color="auto" w:fill="FFFFFF"/>
        <w:spacing w:before="0" w:beforeAutospacing="0" w:after="0" w:afterAutospacing="0"/>
        <w:ind w:firstLine="375"/>
        <w:jc w:val="both"/>
        <w:rPr>
          <w:rFonts w:ascii="Sylfaen" w:hAnsi="Sylfaen"/>
          <w:lang w:val="hy-AM"/>
        </w:rPr>
      </w:pP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BF7253" w:rsidRPr="002942D2" w:rsidRDefault="00BF7253" w:rsidP="00962010">
      <w:pPr>
        <w:pStyle w:val="af4"/>
        <w:shd w:val="clear" w:color="auto" w:fill="FFFFFF"/>
        <w:spacing w:before="0" w:beforeAutospacing="0" w:after="0" w:afterAutospacing="0"/>
        <w:rPr>
          <w:rFonts w:ascii="Sylfaen" w:hAnsi="Sylfaen" w:cs="Sylfaen"/>
          <w:vertAlign w:val="superscript"/>
        </w:rPr>
      </w:pPr>
      <w:r w:rsidRPr="002942D2">
        <w:rPr>
          <w:rFonts w:ascii="Sylfaen" w:hAnsi="Sylfaen" w:cs="Sylfaen"/>
          <w:vertAlign w:val="superscript"/>
          <w:lang w:val="hy-AM"/>
        </w:rPr>
        <w:t xml:space="preserve">                                                        </w:t>
      </w:r>
      <w:r w:rsidRPr="002942D2">
        <w:rPr>
          <w:rFonts w:ascii="Sylfaen" w:hAnsi="Sylfaen" w:cs="Sylfaen"/>
          <w:vertAlign w:val="superscript"/>
        </w:rPr>
        <w:t>число, месяц, год</w:t>
      </w: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BF7253" w:rsidRPr="002942D2" w:rsidRDefault="00BF7253"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0E5A91" w:rsidRPr="002942D2" w:rsidRDefault="000E5A91" w:rsidP="00962010">
      <w:pPr>
        <w:pStyle w:val="a3"/>
        <w:widowControl w:val="0"/>
        <w:spacing w:after="160" w:line="240" w:lineRule="auto"/>
        <w:rPr>
          <w:rFonts w:ascii="Sylfaen" w:hAnsi="Sylfaen" w:cs="Sylfaen"/>
          <w:i w:val="0"/>
          <w:sz w:val="24"/>
          <w:szCs w:val="24"/>
        </w:rPr>
      </w:pPr>
    </w:p>
    <w:p w:rsidR="00260163" w:rsidRPr="002942D2" w:rsidRDefault="00260163"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7B4140" w:rsidRDefault="007B4140" w:rsidP="00962010">
      <w:pPr>
        <w:widowControl w:val="0"/>
        <w:spacing w:after="160"/>
        <w:ind w:firstLine="567"/>
        <w:jc w:val="right"/>
        <w:rPr>
          <w:rFonts w:ascii="Sylfaen" w:hAnsi="Sylfaen"/>
          <w:b/>
        </w:rPr>
        <w:sectPr w:rsidR="007B4140" w:rsidSect="00C94DAC">
          <w:footnotePr>
            <w:pos w:val="beneathText"/>
            <w:numStart w:val="8"/>
          </w:footnotePr>
          <w:pgSz w:w="11906" w:h="16838" w:code="9"/>
          <w:pgMar w:top="709" w:right="1418" w:bottom="1134" w:left="1418" w:header="561" w:footer="561" w:gutter="0"/>
          <w:cols w:space="720"/>
          <w:docGrid w:linePitch="326"/>
        </w:sectPr>
      </w:pPr>
    </w:p>
    <w:p w:rsidR="001005B0" w:rsidRPr="002942D2" w:rsidRDefault="007B3F5F" w:rsidP="00962010">
      <w:pPr>
        <w:widowControl w:val="0"/>
        <w:spacing w:after="160"/>
        <w:ind w:firstLine="567"/>
        <w:jc w:val="right"/>
        <w:rPr>
          <w:rFonts w:ascii="Sylfaen" w:hAnsi="Sylfaen"/>
          <w:b/>
        </w:rPr>
      </w:pPr>
      <w:r w:rsidRPr="002942D2">
        <w:rPr>
          <w:rFonts w:ascii="Sylfaen" w:hAnsi="Sylfaen"/>
          <w:b/>
        </w:rPr>
        <w:t>Приложение № 4</w:t>
      </w:r>
    </w:p>
    <w:p w:rsidR="00236DE0" w:rsidRPr="00BA7552" w:rsidRDefault="00236DE0" w:rsidP="00962010">
      <w:pPr>
        <w:pStyle w:val="31"/>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sz w:val="24"/>
          <w:szCs w:val="24"/>
        </w:rPr>
        <w:t xml:space="preserve"> </w:t>
      </w:r>
    </w:p>
    <w:p w:rsidR="0016001A" w:rsidRPr="002942D2" w:rsidRDefault="0016001A" w:rsidP="00962010">
      <w:pPr>
        <w:pStyle w:val="31"/>
        <w:widowControl w:val="0"/>
        <w:spacing w:after="160" w:line="240" w:lineRule="auto"/>
        <w:jc w:val="center"/>
        <w:rPr>
          <w:rFonts w:ascii="Sylfaen" w:hAnsi="Sylfaen"/>
          <w:sz w:val="24"/>
          <w:szCs w:val="24"/>
          <w:lang w:val="hy-AM"/>
        </w:rPr>
      </w:pPr>
      <w:r w:rsidRPr="002942D2">
        <w:rPr>
          <w:rFonts w:ascii="Sylfaen" w:hAnsi="Sylfaen"/>
          <w:sz w:val="24"/>
          <w:szCs w:val="24"/>
        </w:rPr>
        <w:t xml:space="preserve">ГАРАНТИЯ </w:t>
      </w:r>
      <w:r w:rsidRPr="002942D2">
        <w:rPr>
          <w:rFonts w:ascii="Sylfaen" w:hAnsi="Sylfaen"/>
          <w:sz w:val="24"/>
          <w:szCs w:val="24"/>
          <w:lang w:val="en-US"/>
        </w:rPr>
        <w:t>N</w:t>
      </w:r>
      <w:r w:rsidRPr="002942D2">
        <w:rPr>
          <w:rFonts w:ascii="Sylfaen" w:hAnsi="Sylfaen"/>
          <w:sz w:val="24"/>
          <w:szCs w:val="24"/>
          <w:lang w:val="hy-AM"/>
        </w:rPr>
        <w:t>________</w:t>
      </w:r>
    </w:p>
    <w:p w:rsidR="007B3F5F" w:rsidRPr="002942D2" w:rsidRDefault="0016001A" w:rsidP="00962010">
      <w:pPr>
        <w:widowControl w:val="0"/>
        <w:spacing w:after="160"/>
        <w:ind w:left="567" w:right="565"/>
        <w:jc w:val="center"/>
        <w:rPr>
          <w:rFonts w:ascii="Sylfaen" w:hAnsi="Sylfaen"/>
          <w:b/>
        </w:rPr>
      </w:pPr>
      <w:r w:rsidRPr="002942D2">
        <w:rPr>
          <w:rFonts w:ascii="Sylfaen" w:hAnsi="Sylfaen"/>
          <w:b/>
        </w:rPr>
        <w:t>(обеспечение квалификации)</w:t>
      </w:r>
    </w:p>
    <w:p w:rsidR="007B3F5F" w:rsidRPr="002942D2" w:rsidRDefault="007B3F5F" w:rsidP="00962010">
      <w:pPr>
        <w:pStyle w:val="af4"/>
        <w:shd w:val="clear" w:color="auto" w:fill="FFFFFF"/>
        <w:spacing w:before="0" w:beforeAutospacing="0" w:after="0" w:afterAutospacing="0"/>
        <w:jc w:val="both"/>
        <w:rPr>
          <w:rStyle w:val="af5"/>
          <w:rFonts w:ascii="Sylfaen" w:hAnsi="Sylfaen"/>
          <w:b w:val="0"/>
          <w:bCs w:val="0"/>
          <w:lang w:val="hy-AM"/>
        </w:rPr>
      </w:pPr>
      <w:r w:rsidRPr="002942D2">
        <w:rPr>
          <w:rFonts w:ascii="Sylfaen" w:eastAsiaTheme="minorHAnsi" w:hAnsi="Sylfaen" w:cstheme="minorBidi"/>
        </w:rPr>
        <w:t>1. Настоящая гарантия (</w:t>
      </w:r>
      <w:proofErr w:type="spellStart"/>
      <w:r w:rsidRPr="002942D2">
        <w:rPr>
          <w:rFonts w:ascii="Sylfaen" w:eastAsiaTheme="minorHAnsi" w:hAnsi="Sylfaen" w:cstheme="minorBidi"/>
        </w:rPr>
        <w:t>далее-гарантия</w:t>
      </w:r>
      <w:proofErr w:type="spellEnd"/>
      <w:r w:rsidRPr="002942D2">
        <w:rPr>
          <w:rFonts w:ascii="Sylfaen" w:eastAsiaTheme="minorHAnsi" w:hAnsi="Sylfaen" w:cstheme="minorBidi"/>
        </w:rPr>
        <w:t>) является обеспечением необходимой квалификации для выполнения обязательств (</w:t>
      </w:r>
      <w:proofErr w:type="spellStart"/>
      <w:r w:rsidRPr="002942D2">
        <w:rPr>
          <w:rFonts w:ascii="Sylfaen" w:eastAsiaTheme="minorHAnsi" w:hAnsi="Sylfaen" w:cstheme="minorBidi"/>
        </w:rPr>
        <w:t>далее-гарантийные</w:t>
      </w:r>
      <w:proofErr w:type="spellEnd"/>
      <w:r w:rsidRPr="002942D2">
        <w:rPr>
          <w:rFonts w:ascii="Sylfaen" w:eastAsiaTheme="minorHAnsi" w:hAnsi="Sylfaen" w:cstheme="minorBidi"/>
        </w:rPr>
        <w:t xml:space="preserve"> обязательства), предусмотренных договором      N</w:t>
      </w:r>
      <w:r w:rsidRPr="002942D2">
        <w:rPr>
          <w:rFonts w:ascii="Sylfaen" w:eastAsiaTheme="minorHAnsi" w:hAnsi="Sylfaen" w:cstheme="minorBidi"/>
          <w:lang w:val="hy-AM"/>
        </w:rPr>
        <w:t xml:space="preserve">  </w:t>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rPr>
        <w:t xml:space="preserve">                                                                    </w:t>
      </w:r>
    </w:p>
    <w:p w:rsidR="007B3F5F" w:rsidRPr="0045429C" w:rsidRDefault="007B3F5F" w:rsidP="00962010">
      <w:pPr>
        <w:pStyle w:val="af4"/>
        <w:shd w:val="clear" w:color="auto" w:fill="FFFFFF"/>
        <w:spacing w:before="0" w:beforeAutospacing="0" w:after="0" w:afterAutospacing="0"/>
        <w:ind w:left="-142"/>
        <w:rPr>
          <w:rStyle w:val="af5"/>
          <w:rFonts w:ascii="Sylfaen" w:hAnsi="Sylfaen"/>
          <w:b w:val="0"/>
          <w:sz w:val="16"/>
          <w:szCs w:val="16"/>
        </w:rPr>
      </w:pPr>
      <w:r w:rsidRPr="002942D2">
        <w:rPr>
          <w:rStyle w:val="af5"/>
          <w:rFonts w:ascii="Sylfaen" w:hAnsi="Sylfaen"/>
          <w:b w:val="0"/>
          <w:lang w:val="hy-AM"/>
        </w:rPr>
        <w:tab/>
      </w:r>
      <w:r w:rsidRPr="0045429C">
        <w:rPr>
          <w:rStyle w:val="af5"/>
          <w:rFonts w:ascii="Sylfaen" w:hAnsi="Sylfaen"/>
          <w:b w:val="0"/>
          <w:sz w:val="16"/>
          <w:szCs w:val="16"/>
        </w:rPr>
        <w:t xml:space="preserve">                                                                           </w:t>
      </w:r>
      <w:r w:rsidR="0045429C" w:rsidRPr="00FF4A64">
        <w:rPr>
          <w:rStyle w:val="af5"/>
          <w:rFonts w:ascii="Sylfaen" w:hAnsi="Sylfaen"/>
          <w:b w:val="0"/>
          <w:sz w:val="16"/>
          <w:szCs w:val="16"/>
        </w:rPr>
        <w:t xml:space="preserve">                         </w:t>
      </w:r>
      <w:r w:rsidRPr="0045429C">
        <w:rPr>
          <w:rStyle w:val="af5"/>
          <w:rFonts w:ascii="Sylfaen" w:hAnsi="Sylfaen"/>
          <w:b w:val="0"/>
          <w:sz w:val="16"/>
          <w:szCs w:val="16"/>
        </w:rPr>
        <w:t xml:space="preserve"> номер заключаемого договора</w:t>
      </w:r>
    </w:p>
    <w:p w:rsidR="007B3F5F" w:rsidRPr="002942D2" w:rsidRDefault="007B3F5F" w:rsidP="00962010">
      <w:pPr>
        <w:pStyle w:val="af4"/>
        <w:shd w:val="clear" w:color="auto" w:fill="FFFFFF"/>
        <w:spacing w:before="0" w:beforeAutospacing="0" w:after="0" w:afterAutospacing="0"/>
        <w:ind w:left="-142"/>
        <w:rPr>
          <w:rStyle w:val="af5"/>
          <w:rFonts w:ascii="Sylfaen" w:hAnsi="Sylfaen"/>
          <w:b w:val="0"/>
          <w:bCs w:val="0"/>
          <w:lang w:val="hy-AM"/>
        </w:rPr>
      </w:pPr>
      <w:r w:rsidRPr="002942D2">
        <w:rPr>
          <w:rFonts w:ascii="Sylfaen" w:eastAsiaTheme="minorHAnsi" w:hAnsi="Sylfaen" w:cstheme="minorBidi"/>
        </w:rPr>
        <w:t xml:space="preserve">  заключаемым</w:t>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Fonts w:ascii="Sylfaen" w:eastAsiaTheme="minorHAnsi" w:hAnsi="Sylfaen" w:cstheme="minorBidi"/>
        </w:rPr>
        <w:t xml:space="preserve"> (</w:t>
      </w:r>
      <w:proofErr w:type="spellStart"/>
      <w:r w:rsidRPr="002942D2">
        <w:rPr>
          <w:rFonts w:ascii="Sylfaen" w:eastAsiaTheme="minorHAnsi" w:hAnsi="Sylfaen" w:cstheme="minorBidi"/>
        </w:rPr>
        <w:t>далее-принципал</w:t>
      </w:r>
      <w:proofErr w:type="spellEnd"/>
      <w:proofErr w:type="gramStart"/>
      <w:r w:rsidRPr="002942D2">
        <w:rPr>
          <w:rFonts w:ascii="Sylfaen" w:eastAsiaTheme="minorHAnsi" w:hAnsi="Sylfaen" w:cstheme="minorBidi"/>
        </w:rPr>
        <w:t xml:space="preserve"> )</w:t>
      </w:r>
      <w:proofErr w:type="gramEnd"/>
      <w:r w:rsidRPr="002942D2">
        <w:rPr>
          <w:rFonts w:ascii="Sylfaen" w:eastAsiaTheme="minorHAnsi" w:hAnsi="Sylfaen" w:cstheme="minorBidi"/>
        </w:rPr>
        <w:t xml:space="preserve"> в результате  </w:t>
      </w:r>
    </w:p>
    <w:p w:rsidR="007B3F5F" w:rsidRPr="0045429C" w:rsidRDefault="007B3F5F" w:rsidP="00962010">
      <w:pPr>
        <w:pStyle w:val="af4"/>
        <w:shd w:val="clear" w:color="auto" w:fill="FFFFFF"/>
        <w:spacing w:before="0" w:beforeAutospacing="0" w:after="0" w:afterAutospacing="0"/>
        <w:ind w:left="-142"/>
        <w:rPr>
          <w:rFonts w:ascii="Sylfaen" w:hAnsi="Sylfaen" w:cs="Sylfaen"/>
          <w:b/>
          <w:sz w:val="16"/>
          <w:szCs w:val="16"/>
          <w:vertAlign w:val="superscript"/>
          <w:lang w:val="hy-AM"/>
        </w:rPr>
      </w:pPr>
      <w:r w:rsidRPr="002942D2">
        <w:rPr>
          <w:rStyle w:val="af5"/>
          <w:rFonts w:ascii="Sylfaen" w:hAnsi="Sylfaen"/>
          <w:b w:val="0"/>
        </w:rPr>
        <w:t xml:space="preserve">                                  </w:t>
      </w:r>
      <w:r w:rsidRPr="0045429C">
        <w:rPr>
          <w:rStyle w:val="af5"/>
          <w:rFonts w:ascii="Sylfaen" w:hAnsi="Sylfaen"/>
          <w:b w:val="0"/>
          <w:sz w:val="16"/>
          <w:szCs w:val="16"/>
        </w:rPr>
        <w:t>наименование отобранного участника</w:t>
      </w:r>
      <w:r w:rsidRPr="0045429C">
        <w:rPr>
          <w:rStyle w:val="af5"/>
          <w:rFonts w:ascii="Sylfaen" w:hAnsi="Sylfaen"/>
          <w:b w:val="0"/>
          <w:sz w:val="16"/>
          <w:szCs w:val="16"/>
          <w:lang w:val="hy-AM"/>
        </w:rPr>
        <w:tab/>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Style w:val="af5"/>
          <w:rFonts w:ascii="Sylfaen" w:hAnsi="Sylfaen"/>
          <w:lang w:val="hy-AM"/>
        </w:rPr>
        <w:tab/>
      </w:r>
      <w:r w:rsidRPr="002942D2">
        <w:rPr>
          <w:rFonts w:ascii="Sylfaen" w:eastAsiaTheme="minorHAnsi" w:hAnsi="Sylfaen" w:cstheme="minorBidi"/>
        </w:rPr>
        <w:t xml:space="preserve"> </w:t>
      </w:r>
    </w:p>
    <w:p w:rsidR="00D00E18" w:rsidRPr="00D00E18" w:rsidRDefault="00D00E18" w:rsidP="00962010">
      <w:pPr>
        <w:pStyle w:val="af4"/>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организованной </w:t>
      </w:r>
      <w:r w:rsidRPr="00BA7552">
        <w:rPr>
          <w:rFonts w:ascii="Sylfaen" w:hAnsi="Sylfaen"/>
          <w:b/>
          <w:sz w:val="22"/>
          <w:szCs w:val="22"/>
        </w:rPr>
        <w:t>ГНО «Национальный центр по контролю и профилактике заболеваний» МЗ РА</w:t>
      </w:r>
      <w:r w:rsidRPr="00BA7552">
        <w:rPr>
          <w:rFonts w:ascii="Sylfaen" w:hAnsi="Sylfaen"/>
          <w:lang w:val="hy-AM"/>
        </w:rPr>
        <w:t xml:space="preserve"> </w:t>
      </w:r>
      <w:r w:rsidRPr="00BA7552">
        <w:rPr>
          <w:rFonts w:ascii="Sylfaen" w:eastAsiaTheme="minorHAnsi" w:hAnsi="Sylfaen"/>
        </w:rPr>
        <w:t xml:space="preserve"> (</w:t>
      </w:r>
      <w:proofErr w:type="spellStart"/>
      <w:r w:rsidRPr="00BA7552">
        <w:rPr>
          <w:rFonts w:ascii="Sylfaen" w:eastAsiaTheme="minorHAnsi" w:hAnsi="Sylfaen"/>
        </w:rPr>
        <w:t>далее-бенефициар</w:t>
      </w:r>
      <w:proofErr w:type="spellEnd"/>
      <w:r w:rsidRPr="00BA7552">
        <w:rPr>
          <w:rFonts w:ascii="Sylfaen" w:eastAsiaTheme="minorHAnsi" w:hAnsi="Sylfaen"/>
        </w:rPr>
        <w:t xml:space="preserve">) процедуры  закупок 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D00E18">
        <w:rPr>
          <w:rFonts w:ascii="Sylfaen" w:hAnsi="Sylfaen"/>
        </w:rPr>
        <w:t>.</w:t>
      </w:r>
    </w:p>
    <w:p w:rsidR="007B3F5F" w:rsidRPr="002942D2" w:rsidRDefault="007B3F5F" w:rsidP="00962010">
      <w:pPr>
        <w:pStyle w:val="af4"/>
        <w:shd w:val="clear" w:color="auto" w:fill="FFFFFF"/>
        <w:spacing w:before="0" w:beforeAutospacing="0" w:after="0" w:afterAutospacing="0"/>
        <w:jc w:val="both"/>
        <w:rPr>
          <w:rFonts w:ascii="Sylfaen" w:eastAsiaTheme="minorHAnsi" w:hAnsi="Sylfaen" w:cstheme="minorBidi"/>
          <w:lang w:val="hy-AM"/>
        </w:rPr>
      </w:pPr>
      <w:r w:rsidRPr="002942D2">
        <w:rPr>
          <w:rFonts w:ascii="Sylfaen" w:eastAsiaTheme="minorHAnsi" w:hAnsi="Sylfaen" w:cstheme="minorBidi"/>
        </w:rPr>
        <w:t xml:space="preserve">  2.  По гарантии </w:t>
      </w:r>
      <w:r w:rsidRPr="002942D2">
        <w:rPr>
          <w:rFonts w:ascii="Sylfaen" w:eastAsiaTheme="minorHAnsi" w:hAnsi="Sylfaen" w:cstheme="minorBidi"/>
          <w:lang w:val="hy-AM"/>
        </w:rPr>
        <w:t xml:space="preserve">---------------------------------------------------------------------------- </w:t>
      </w:r>
    </w:p>
    <w:p w:rsidR="007B3F5F" w:rsidRPr="00F91E93" w:rsidRDefault="007B3F5F" w:rsidP="00962010">
      <w:pPr>
        <w:pStyle w:val="af4"/>
        <w:shd w:val="clear" w:color="auto" w:fill="FFFFFF"/>
        <w:spacing w:before="0" w:beforeAutospacing="0" w:after="0" w:afterAutospacing="0"/>
        <w:jc w:val="both"/>
        <w:rPr>
          <w:rFonts w:ascii="Sylfaen" w:eastAsiaTheme="minorHAnsi" w:hAnsi="Sylfaen" w:cstheme="minorBidi"/>
          <w:vertAlign w:val="superscript"/>
        </w:rPr>
      </w:pPr>
      <w:r w:rsidRPr="002942D2">
        <w:rPr>
          <w:rFonts w:ascii="Sylfaen" w:eastAsiaTheme="minorHAnsi" w:hAnsi="Sylfaen" w:cstheme="minorBidi"/>
        </w:rPr>
        <w:t xml:space="preserve">                                        </w:t>
      </w:r>
      <w:r w:rsidRPr="00F91E93">
        <w:rPr>
          <w:rFonts w:ascii="Sylfaen" w:eastAsiaTheme="minorHAnsi" w:hAnsi="Sylfaen" w:cstheme="minorBidi"/>
          <w:vertAlign w:val="superscript"/>
        </w:rPr>
        <w:t xml:space="preserve">наименование </w:t>
      </w:r>
      <w:r w:rsidR="00C7561C" w:rsidRPr="00F91E93">
        <w:rPr>
          <w:rFonts w:ascii="Sylfaen" w:eastAsiaTheme="minorHAnsi" w:hAnsi="Sylfaen" w:cstheme="minorBidi"/>
          <w:vertAlign w:val="superscript"/>
        </w:rPr>
        <w:t xml:space="preserve">выдающего гарантию </w:t>
      </w:r>
      <w:r w:rsidRPr="00F91E93">
        <w:rPr>
          <w:rFonts w:ascii="Sylfaen" w:eastAsiaTheme="minorHAnsi" w:hAnsi="Sylfaen" w:cstheme="minorBidi"/>
          <w:vertAlign w:val="superscript"/>
        </w:rPr>
        <w:t>банка</w:t>
      </w:r>
      <w:r w:rsidR="00C7561C" w:rsidRPr="00F91E93">
        <w:rPr>
          <w:rFonts w:ascii="Sylfaen" w:eastAsiaTheme="minorHAnsi" w:hAnsi="Sylfaen" w:cstheme="minorBidi"/>
          <w:vertAlign w:val="superscript"/>
        </w:rPr>
        <w:t xml:space="preserve"> </w:t>
      </w:r>
    </w:p>
    <w:p w:rsidR="007B3F5F" w:rsidRPr="002942D2" w:rsidRDefault="007B3F5F" w:rsidP="00962010">
      <w:pPr>
        <w:pStyle w:val="af4"/>
        <w:shd w:val="clear" w:color="auto" w:fill="FFFFFF"/>
        <w:spacing w:before="0" w:beforeAutospacing="0" w:after="0" w:afterAutospacing="0"/>
        <w:jc w:val="both"/>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jc w:val="both"/>
        <w:rPr>
          <w:rFonts w:ascii="Sylfaen" w:eastAsiaTheme="minorHAnsi" w:hAnsi="Sylfaen" w:cstheme="minorBidi"/>
        </w:rPr>
      </w:pPr>
      <w:proofErr w:type="gramStart"/>
      <w:r w:rsidRPr="002942D2">
        <w:rPr>
          <w:rFonts w:ascii="Sylfaen" w:eastAsiaTheme="minorHAnsi" w:hAnsi="Sylfaen" w:cstheme="minorBidi"/>
        </w:rPr>
        <w:t>(</w:t>
      </w:r>
      <w:proofErr w:type="spellStart"/>
      <w:r w:rsidRPr="002942D2">
        <w:rPr>
          <w:rFonts w:ascii="Sylfaen" w:eastAsiaTheme="minorHAnsi" w:hAnsi="Sylfaen" w:cstheme="minorBidi"/>
        </w:rPr>
        <w:t>далее-лицо</w:t>
      </w:r>
      <w:proofErr w:type="spellEnd"/>
      <w:r w:rsidRPr="002942D2">
        <w:rPr>
          <w:rFonts w:ascii="Sylfaen" w:eastAsiaTheme="minorHAnsi" w:hAnsi="Sylfaen" w:cstheme="minorBidi"/>
        </w:rPr>
        <w:t>, выдающее гарантию) безоговорочно обязуется по требованию бенефициара (</w:t>
      </w:r>
      <w:proofErr w:type="spellStart"/>
      <w:r w:rsidRPr="002942D2">
        <w:rPr>
          <w:rFonts w:ascii="Sylfaen" w:eastAsiaTheme="minorHAnsi" w:hAnsi="Sylfaen" w:cstheme="minorBidi"/>
        </w:rPr>
        <w:t>далее-требование</w:t>
      </w:r>
      <w:proofErr w:type="spellEnd"/>
      <w:r w:rsidRPr="002942D2">
        <w:rPr>
          <w:rFonts w:ascii="Sylfaen" w:eastAsiaTheme="minorHAnsi" w:hAnsi="Sylfaen" w:cstheme="minorBidi"/>
        </w:rPr>
        <w:t>), в порядке и сроки, установленные настоящей гарантией, выплатить бенефициару ----------------------------------------   (</w:t>
      </w:r>
      <w:proofErr w:type="spellStart"/>
      <w:r w:rsidRPr="002942D2">
        <w:rPr>
          <w:rFonts w:ascii="Sylfaen" w:eastAsiaTheme="minorHAnsi" w:hAnsi="Sylfaen" w:cstheme="minorBidi"/>
        </w:rPr>
        <w:t>далее-сумма</w:t>
      </w:r>
      <w:proofErr w:type="spellEnd"/>
      <w:r w:rsidRPr="002942D2">
        <w:rPr>
          <w:rFonts w:ascii="Sylfaen" w:eastAsiaTheme="minorHAnsi" w:hAnsi="Sylfaen" w:cstheme="minorBidi"/>
        </w:rPr>
        <w:t xml:space="preserve">             </w:t>
      </w:r>
      <w:proofErr w:type="gramEnd"/>
    </w:p>
    <w:p w:rsidR="007B3F5F" w:rsidRPr="00EA3A1B" w:rsidRDefault="007B3F5F" w:rsidP="00962010">
      <w:pPr>
        <w:pStyle w:val="af4"/>
        <w:shd w:val="clear" w:color="auto" w:fill="FFFFFF"/>
        <w:spacing w:before="0" w:beforeAutospacing="0" w:after="0" w:afterAutospacing="0"/>
        <w:jc w:val="both"/>
        <w:rPr>
          <w:rFonts w:ascii="Sylfaen" w:eastAsiaTheme="minorHAnsi" w:hAnsi="Sylfaen" w:cstheme="minorBidi"/>
          <w:sz w:val="16"/>
          <w:szCs w:val="16"/>
        </w:rPr>
      </w:pPr>
      <w:r w:rsidRPr="002942D2">
        <w:rPr>
          <w:rFonts w:ascii="Sylfaen" w:eastAsiaTheme="minorHAnsi" w:hAnsi="Sylfaen" w:cstheme="minorBidi"/>
        </w:rPr>
        <w:t xml:space="preserve">                                                              </w:t>
      </w:r>
      <w:r w:rsidRPr="00EA3A1B">
        <w:rPr>
          <w:rFonts w:ascii="Sylfaen" w:eastAsiaTheme="minorHAnsi" w:hAnsi="Sylfaen" w:cstheme="minorBidi"/>
          <w:sz w:val="16"/>
          <w:szCs w:val="16"/>
        </w:rPr>
        <w:t xml:space="preserve">сумма в цифрах и прописью         </w:t>
      </w:r>
    </w:p>
    <w:p w:rsidR="007B3F5F" w:rsidRPr="002942D2" w:rsidRDefault="007B3F5F" w:rsidP="00962010">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 xml:space="preserve">гарантии) в течение </w:t>
      </w:r>
      <w:r w:rsidR="00ED62EA" w:rsidRPr="002942D2">
        <w:rPr>
          <w:rFonts w:ascii="Sylfaen" w:eastAsiaTheme="minorHAnsi" w:hAnsi="Sylfaen" w:cstheme="minorBidi"/>
        </w:rPr>
        <w:t>пяти</w:t>
      </w:r>
      <w:r w:rsidRPr="002942D2">
        <w:rPr>
          <w:rFonts w:ascii="Sylfaen" w:eastAsiaTheme="minorHAnsi" w:hAnsi="Sylfaen" w:cstheme="minorBidi"/>
        </w:rPr>
        <w:t xml:space="preserve"> рабочих  дней после получения требования. </w:t>
      </w:r>
    </w:p>
    <w:p w:rsidR="007B3F5F" w:rsidRPr="002942D2" w:rsidRDefault="007B3F5F" w:rsidP="00962010">
      <w:pPr>
        <w:pStyle w:val="af4"/>
        <w:shd w:val="clear" w:color="auto" w:fill="FFFFFF"/>
        <w:spacing w:before="0" w:beforeAutospacing="0" w:after="0" w:afterAutospacing="0"/>
        <w:ind w:firstLine="708"/>
        <w:jc w:val="both"/>
        <w:rPr>
          <w:rFonts w:ascii="Sylfaen" w:eastAsiaTheme="minorHAnsi" w:hAnsi="Sylfaen" w:cstheme="minorBidi"/>
        </w:rPr>
      </w:pPr>
      <w:r w:rsidRPr="002942D2">
        <w:rPr>
          <w:rFonts w:ascii="Sylfaen" w:eastAsiaTheme="minorHAnsi" w:hAnsi="Sylfaen" w:cstheme="minorBidi"/>
        </w:rPr>
        <w:t>Выплата производится посредством перечисления на расчетный счет</w:t>
      </w:r>
      <w:r w:rsidR="00EA3A1B" w:rsidRPr="00EA3A1B">
        <w:rPr>
          <w:rFonts w:ascii="Sylfaen" w:eastAsiaTheme="minorHAnsi" w:hAnsi="Sylfaen" w:cstheme="minorBidi"/>
        </w:rPr>
        <w:t xml:space="preserve"> </w:t>
      </w:r>
      <w:r w:rsidR="00EA3A1B" w:rsidRPr="00BA7552">
        <w:rPr>
          <w:rFonts w:ascii="Sylfaen" w:hAnsi="Sylfaen" w:cs="Arial"/>
          <w:b/>
          <w:bCs/>
          <w:sz w:val="22"/>
          <w:szCs w:val="22"/>
          <w:u w:val="single"/>
          <w:lang w:val="hy-AM"/>
        </w:rPr>
        <w:t>900018004649</w:t>
      </w:r>
      <w:r w:rsidR="00EA3A1B" w:rsidRPr="00BA7552">
        <w:rPr>
          <w:rFonts w:ascii="Sylfaen" w:eastAsiaTheme="minorHAnsi" w:hAnsi="Sylfaen"/>
        </w:rPr>
        <w:t xml:space="preserve"> </w:t>
      </w:r>
      <w:r w:rsidRPr="002942D2">
        <w:rPr>
          <w:rFonts w:ascii="Sylfaen" w:eastAsiaTheme="minorHAnsi" w:hAnsi="Sylfaen" w:cstheme="minorBidi"/>
        </w:rPr>
        <w:t>бенефициара.</w:t>
      </w:r>
    </w:p>
    <w:p w:rsidR="00EA3A1B" w:rsidRPr="00FF4A64" w:rsidRDefault="00EA3A1B" w:rsidP="00962010">
      <w:pPr>
        <w:pStyle w:val="af4"/>
        <w:shd w:val="clear" w:color="auto" w:fill="FFFFFF"/>
        <w:spacing w:before="0" w:beforeAutospacing="0" w:after="0" w:afterAutospacing="0"/>
        <w:ind w:firstLine="375"/>
        <w:jc w:val="both"/>
        <w:rPr>
          <w:rStyle w:val="af5"/>
          <w:rFonts w:ascii="Sylfaen" w:hAnsi="Sylfaen"/>
        </w:rPr>
      </w:pPr>
    </w:p>
    <w:p w:rsidR="007B3F5F" w:rsidRPr="002942D2" w:rsidRDefault="007B3F5F" w:rsidP="00962010">
      <w:pPr>
        <w:pStyle w:val="af4"/>
        <w:shd w:val="clear" w:color="auto" w:fill="FFFFFF"/>
        <w:spacing w:before="0" w:beforeAutospacing="0" w:after="0" w:afterAutospacing="0"/>
        <w:ind w:firstLine="375"/>
        <w:jc w:val="both"/>
        <w:rPr>
          <w:rStyle w:val="af5"/>
          <w:rFonts w:ascii="Sylfaen" w:hAnsi="Sylfaen"/>
          <w:b w:val="0"/>
          <w:bCs w:val="0"/>
        </w:rPr>
      </w:pPr>
      <w:r w:rsidRPr="00BF0403">
        <w:rPr>
          <w:rStyle w:val="af5"/>
          <w:rFonts w:ascii="Sylfaen" w:hAnsi="Sylfaen"/>
          <w:b w:val="0"/>
        </w:rPr>
        <w:t>3</w:t>
      </w:r>
      <w:r w:rsidRPr="00EA3A1B">
        <w:rPr>
          <w:rStyle w:val="af5"/>
          <w:rFonts w:ascii="Sylfaen" w:hAnsi="Sylfaen"/>
        </w:rPr>
        <w:t xml:space="preserve">. </w:t>
      </w:r>
      <w:r w:rsidRPr="00EA3A1B">
        <w:rPr>
          <w:rFonts w:ascii="Sylfaen" w:eastAsiaTheme="minorHAnsi" w:hAnsi="Sylfaen" w:cstheme="minorBidi"/>
        </w:rPr>
        <w:t>Настоящая</w:t>
      </w:r>
      <w:r w:rsidRPr="002942D2">
        <w:rPr>
          <w:rFonts w:ascii="Sylfaen" w:eastAsiaTheme="minorHAnsi" w:hAnsi="Sylfaen" w:cstheme="minorBidi"/>
        </w:rPr>
        <w:t xml:space="preserve"> гарантия является безотзывной.</w:t>
      </w:r>
    </w:p>
    <w:p w:rsidR="007B3F5F" w:rsidRPr="002942D2" w:rsidRDefault="007B3F5F" w:rsidP="00962010">
      <w:pPr>
        <w:pStyle w:val="af4"/>
        <w:shd w:val="clear" w:color="auto" w:fill="FFFFFF"/>
        <w:spacing w:before="0" w:beforeAutospacing="0" w:after="0" w:afterAutospacing="0"/>
        <w:ind w:firstLine="375"/>
        <w:jc w:val="both"/>
        <w:rPr>
          <w:rStyle w:val="af5"/>
          <w:rFonts w:ascii="Sylfaen" w:hAnsi="Sylfaen"/>
          <w:b w:val="0"/>
          <w:bCs w:val="0"/>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2942D2" w:rsidRDefault="0053597C"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2942D2" w:rsidRDefault="0053597C"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 xml:space="preserve">номер </w:t>
      </w:r>
      <w:proofErr w:type="gramStart"/>
      <w:r w:rsidRPr="002942D2">
        <w:rPr>
          <w:rFonts w:ascii="Sylfaen" w:eastAsiaTheme="minorHAnsi" w:hAnsi="Sylfaen" w:cstheme="minorBidi"/>
        </w:rPr>
        <w:t>заключаемого</w:t>
      </w:r>
      <w:proofErr w:type="gramEnd"/>
      <w:r w:rsidRPr="002942D2">
        <w:rPr>
          <w:rFonts w:ascii="Sylfaen" w:eastAsiaTheme="minorHAnsi" w:hAnsi="Sylfaen" w:cstheme="minorBidi"/>
        </w:rPr>
        <w:t xml:space="preserve"> </w:t>
      </w:r>
      <w:proofErr w:type="spellStart"/>
      <w:r w:rsidRPr="002942D2">
        <w:rPr>
          <w:rFonts w:ascii="Sylfaen" w:eastAsiaTheme="minorHAnsi" w:hAnsi="Sylfaen" w:cstheme="minorBidi"/>
        </w:rPr>
        <w:t>договара</w:t>
      </w:r>
      <w:proofErr w:type="spellEnd"/>
    </w:p>
    <w:p w:rsidR="0053597C" w:rsidRPr="002942D2" w:rsidRDefault="0053597C" w:rsidP="00962010">
      <w:pPr>
        <w:pStyle w:val="af4"/>
        <w:shd w:val="clear" w:color="auto" w:fill="FFFFFF"/>
        <w:ind w:firstLine="374"/>
        <w:contextualSpacing/>
        <w:jc w:val="both"/>
        <w:rPr>
          <w:rFonts w:ascii="Sylfaen" w:eastAsiaTheme="minorHAnsi" w:hAnsi="Sylfaen" w:cstheme="minorBidi"/>
        </w:rPr>
      </w:pPr>
    </w:p>
    <w:p w:rsidR="0053597C" w:rsidRPr="002942D2" w:rsidRDefault="0053597C" w:rsidP="00962010">
      <w:pPr>
        <w:pStyle w:val="af4"/>
        <w:shd w:val="clear" w:color="auto" w:fill="FFFFFF"/>
        <w:contextualSpacing/>
        <w:jc w:val="both"/>
        <w:rPr>
          <w:rFonts w:ascii="Sylfaen" w:eastAsiaTheme="minorHAnsi" w:hAnsi="Sylfaen" w:cstheme="minorBidi"/>
          <w:lang w:val="hy-AM"/>
        </w:rPr>
      </w:pPr>
      <w:r w:rsidRPr="002942D2">
        <w:rPr>
          <w:rFonts w:ascii="Sylfaen" w:eastAsiaTheme="minorHAnsi" w:hAnsi="Sylfaen" w:cstheme="minorBidi"/>
        </w:rPr>
        <w:t xml:space="preserve">и  действует </w:t>
      </w:r>
      <w:r w:rsidRPr="002942D2">
        <w:rPr>
          <w:rFonts w:ascii="Sylfaen" w:eastAsiaTheme="minorHAnsi" w:hAnsi="Sylfaen" w:cstheme="minorBidi"/>
          <w:lang w:val="hy-AM"/>
        </w:rPr>
        <w:t xml:space="preserve"> </w:t>
      </w:r>
      <w:r w:rsidRPr="002942D2">
        <w:rPr>
          <w:rFonts w:ascii="Sylfaen" w:eastAsiaTheme="minorHAnsi" w:hAnsi="Sylfaen" w:cstheme="minorBidi"/>
        </w:rPr>
        <w:t>в</w:t>
      </w:r>
      <w:r w:rsidRPr="002942D2">
        <w:rPr>
          <w:rFonts w:ascii="Sylfaen" w:hAnsi="Sylfaen"/>
        </w:rPr>
        <w:t>ключительно</w:t>
      </w:r>
      <w:r w:rsidRPr="002942D2">
        <w:rPr>
          <w:rFonts w:ascii="Sylfaen" w:eastAsiaTheme="minorHAnsi" w:hAnsi="Sylfaen" w:cstheme="minorBidi"/>
        </w:rPr>
        <w:t xml:space="preserve">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до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девяностого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рабочего </w:t>
      </w:r>
      <w:r w:rsidRPr="002942D2">
        <w:rPr>
          <w:rFonts w:ascii="Sylfaen" w:eastAsiaTheme="minorHAnsi" w:hAnsi="Sylfaen" w:cstheme="minorBidi"/>
          <w:lang w:val="hy-AM"/>
        </w:rPr>
        <w:t xml:space="preserve"> </w:t>
      </w:r>
      <w:proofErr w:type="gramStart"/>
      <w:r w:rsidRPr="002942D2">
        <w:rPr>
          <w:rFonts w:ascii="Sylfaen" w:eastAsiaTheme="minorHAnsi" w:hAnsi="Sylfaen" w:cstheme="minorBidi"/>
        </w:rPr>
        <w:t>дня</w:t>
      </w:r>
      <w:proofErr w:type="gramEnd"/>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следующего за днем </w:t>
      </w:r>
    </w:p>
    <w:p w:rsidR="0053597C" w:rsidRPr="002942D2" w:rsidRDefault="0053597C" w:rsidP="00962010">
      <w:pPr>
        <w:pStyle w:val="af4"/>
        <w:shd w:val="clear" w:color="auto" w:fill="FFFFFF"/>
        <w:contextualSpacing/>
        <w:jc w:val="both"/>
        <w:rPr>
          <w:rFonts w:ascii="Sylfaen" w:eastAsiaTheme="minorHAnsi" w:hAnsi="Sylfaen" w:cstheme="minorBidi"/>
          <w:lang w:val="hy-AM"/>
        </w:rPr>
      </w:pPr>
    </w:p>
    <w:p w:rsidR="0053597C" w:rsidRPr="002942D2" w:rsidRDefault="0053597C" w:rsidP="00962010">
      <w:pPr>
        <w:pStyle w:val="af4"/>
        <w:shd w:val="clear" w:color="auto" w:fill="FFFFFF"/>
        <w:contextualSpacing/>
        <w:jc w:val="center"/>
        <w:rPr>
          <w:rFonts w:ascii="Sylfaen" w:eastAsiaTheme="minorHAnsi" w:hAnsi="Sylfaen" w:cstheme="minorBidi"/>
        </w:rPr>
      </w:pPr>
      <w:r w:rsidRPr="002942D2">
        <w:rPr>
          <w:rFonts w:ascii="Sylfaen" w:eastAsiaTheme="minorHAnsi" w:hAnsi="Sylfaen" w:cstheme="minorBidi"/>
          <w:lang w:val="hy-AM"/>
        </w:rPr>
        <w:t>--------------------------------------------------------</w:t>
      </w:r>
      <w:r w:rsidRPr="002942D2">
        <w:rPr>
          <w:rFonts w:ascii="Sylfaen" w:eastAsiaTheme="minorHAnsi" w:hAnsi="Sylfaen" w:cstheme="minorBidi"/>
        </w:rPr>
        <w:t>------------------</w:t>
      </w:r>
      <w:r w:rsidRPr="002942D2">
        <w:rPr>
          <w:rFonts w:ascii="Sylfaen" w:eastAsiaTheme="minorHAnsi" w:hAnsi="Sylfaen" w:cstheme="minorBidi"/>
          <w:lang w:val="hy-AM"/>
        </w:rPr>
        <w:t>----------------------</w:t>
      </w:r>
      <w:r w:rsidRPr="002942D2">
        <w:rPr>
          <w:rFonts w:ascii="Sylfaen" w:eastAsiaTheme="minorHAnsi" w:hAnsi="Sylfaen" w:cstheme="minorBidi"/>
        </w:rPr>
        <w:t xml:space="preserve"> </w:t>
      </w:r>
      <w:r w:rsidRPr="002942D2">
        <w:rPr>
          <w:rFonts w:ascii="Sylfaen" w:eastAsiaTheme="minorHAnsi" w:hAnsi="Sylfaen" w:cstheme="minorBidi"/>
          <w:lang w:val="hy-AM"/>
        </w:rPr>
        <w:t>.</w:t>
      </w:r>
      <w:r w:rsidRPr="002942D2">
        <w:rPr>
          <w:rFonts w:ascii="Sylfaen" w:eastAsiaTheme="minorHAnsi" w:hAnsi="Sylfaen" w:cstheme="minorBidi"/>
        </w:rPr>
        <w:t xml:space="preserve">           </w:t>
      </w:r>
      <w:r w:rsidRPr="002942D2">
        <w:rPr>
          <w:rFonts w:ascii="Sylfaen" w:hAnsi="Sylfaen"/>
        </w:rPr>
        <w:t>крайний срок</w:t>
      </w:r>
      <w:r w:rsidRPr="002942D2">
        <w:rPr>
          <w:rFonts w:ascii="Sylfaen" w:eastAsiaTheme="minorHAnsi" w:hAnsi="Sylfaen" w:cstheme="minorBidi"/>
        </w:rPr>
        <w:t xml:space="preserve"> поставки товаров</w:t>
      </w:r>
      <w:r w:rsidRPr="002942D2">
        <w:rPr>
          <w:rFonts w:ascii="Sylfaen" w:eastAsiaTheme="minorHAnsi" w:hAnsi="Sylfaen" w:cstheme="minorBidi"/>
          <w:lang w:val="hy-AM"/>
        </w:rPr>
        <w:t>, предусмотренн</w:t>
      </w:r>
      <w:proofErr w:type="spellStart"/>
      <w:r w:rsidRPr="002942D2">
        <w:rPr>
          <w:rFonts w:ascii="Sylfaen" w:eastAsiaTheme="minorHAnsi" w:hAnsi="Sylfaen" w:cstheme="minorBidi"/>
        </w:rPr>
        <w:t>ый</w:t>
      </w:r>
      <w:proofErr w:type="spellEnd"/>
      <w:r w:rsidRPr="002942D2">
        <w:rPr>
          <w:rFonts w:ascii="Sylfaen" w:eastAsiaTheme="minorHAnsi" w:hAnsi="Sylfaen" w:cstheme="minorBidi"/>
        </w:rPr>
        <w:t xml:space="preserve"> </w:t>
      </w:r>
      <w:r w:rsidRPr="002942D2">
        <w:rPr>
          <w:rFonts w:ascii="Sylfaen" w:eastAsiaTheme="minorHAnsi" w:hAnsi="Sylfaen" w:cstheme="minorBidi"/>
          <w:lang w:val="hy-AM"/>
        </w:rPr>
        <w:t>заключаемым договором</w:t>
      </w:r>
    </w:p>
    <w:p w:rsidR="0053597C" w:rsidRPr="002942D2" w:rsidRDefault="0053597C" w:rsidP="00962010">
      <w:pPr>
        <w:pStyle w:val="af4"/>
        <w:shd w:val="clear" w:color="auto" w:fill="FFFFFF"/>
        <w:contextualSpacing/>
        <w:jc w:val="both"/>
        <w:rPr>
          <w:rFonts w:ascii="Sylfaen" w:eastAsiaTheme="minorHAnsi" w:hAnsi="Sylfaen" w:cstheme="minorBidi"/>
        </w:rPr>
      </w:pPr>
      <w:r w:rsidRPr="002942D2">
        <w:rPr>
          <w:rFonts w:ascii="Sylfaen" w:eastAsiaTheme="minorHAnsi" w:hAnsi="Sylfaen" w:cstheme="minorBidi"/>
        </w:rPr>
        <w:t>В день предоставления гарантии лицо, выдающее гарантию, с официального адреса</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2942D2">
        <w:rPr>
          <w:rFonts w:ascii="Sylfaen" w:eastAsiaTheme="minorHAnsi" w:hAnsi="Sylfaen" w:cstheme="minorBidi"/>
        </w:rPr>
        <w:t>кодом</w:t>
      </w:r>
      <w:proofErr w:type="gramEnd"/>
      <w:r w:rsidRPr="002942D2">
        <w:rPr>
          <w:rFonts w:ascii="Sylfaen" w:eastAsiaTheme="minorHAnsi" w:hAnsi="Sylfaen" w:cstheme="minorBidi"/>
        </w:rPr>
        <w:t xml:space="preserve"> упомянутым в пункте 1 настоящей гарантии</w:t>
      </w:r>
      <w:r w:rsidRPr="002942D2">
        <w:rPr>
          <w:rFonts w:ascii="Sylfaen" w:eastAsiaTheme="minorHAnsi" w:hAnsi="Sylfaen" w:cstheme="minorBidi"/>
          <w:lang w:val="hy-AM"/>
        </w:rPr>
        <w:t>.</w:t>
      </w:r>
      <w:r w:rsidRPr="002942D2">
        <w:rPr>
          <w:rFonts w:ascii="Sylfaen" w:eastAsiaTheme="minorHAnsi" w:hAnsi="Sylfaen" w:cstheme="minorBidi"/>
        </w:rPr>
        <w:t xml:space="preserve"> </w:t>
      </w:r>
    </w:p>
    <w:p w:rsidR="007B3F5F" w:rsidRPr="002942D2" w:rsidRDefault="007B3F5F" w:rsidP="00962010">
      <w:pPr>
        <w:pStyle w:val="af4"/>
        <w:shd w:val="clear" w:color="auto" w:fill="FFFFFF"/>
        <w:spacing w:before="0" w:beforeAutospacing="0" w:after="0" w:afterAutospacing="0"/>
        <w:ind w:firstLine="375"/>
        <w:jc w:val="both"/>
        <w:rPr>
          <w:rStyle w:val="af5"/>
          <w:rFonts w:ascii="Sylfaen" w:hAnsi="Sylfaen"/>
          <w:b w:val="0"/>
          <w:bCs w:val="0"/>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2942D2" w:rsidRDefault="007B3F5F"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1) копии заключенного договора N</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_____________________, включая </w:t>
      </w:r>
    </w:p>
    <w:p w:rsidR="007B3F5F" w:rsidRPr="00F91E93" w:rsidRDefault="007B3F5F" w:rsidP="00962010">
      <w:pPr>
        <w:pStyle w:val="af4"/>
        <w:shd w:val="clear" w:color="auto" w:fill="FFFFFF"/>
        <w:contextualSpacing/>
        <w:jc w:val="both"/>
        <w:rPr>
          <w:rFonts w:ascii="Sylfaen" w:eastAsiaTheme="minorHAnsi" w:hAnsi="Sylfaen" w:cstheme="minorBidi"/>
          <w:vertAlign w:val="superscript"/>
        </w:rPr>
      </w:pPr>
      <w:r w:rsidRPr="00F91E93">
        <w:rPr>
          <w:rFonts w:ascii="Sylfaen" w:eastAsiaTheme="minorHAnsi" w:hAnsi="Sylfaen" w:cstheme="minorBidi"/>
          <w:vertAlign w:val="superscript"/>
        </w:rPr>
        <w:t xml:space="preserve">                                                              </w:t>
      </w:r>
      <w:r w:rsidR="00F91E93" w:rsidRPr="00FF4A64">
        <w:rPr>
          <w:rFonts w:ascii="Sylfaen" w:eastAsiaTheme="minorHAnsi" w:hAnsi="Sylfaen" w:cstheme="minorBidi"/>
          <w:vertAlign w:val="superscript"/>
        </w:rPr>
        <w:t xml:space="preserve">                                                              </w:t>
      </w:r>
      <w:r w:rsidRPr="00F91E93">
        <w:rPr>
          <w:rFonts w:ascii="Sylfaen" w:eastAsiaTheme="minorHAnsi" w:hAnsi="Sylfaen" w:cstheme="minorBidi"/>
          <w:vertAlign w:val="superscript"/>
        </w:rPr>
        <w:t xml:space="preserve"> номер </w:t>
      </w:r>
      <w:proofErr w:type="gramStart"/>
      <w:r w:rsidRPr="00F91E93">
        <w:rPr>
          <w:rFonts w:ascii="Sylfaen" w:eastAsiaTheme="minorHAnsi" w:hAnsi="Sylfaen" w:cstheme="minorBidi"/>
          <w:vertAlign w:val="superscript"/>
        </w:rPr>
        <w:t>заключаемого</w:t>
      </w:r>
      <w:proofErr w:type="gramEnd"/>
      <w:r w:rsidRPr="00F91E93">
        <w:rPr>
          <w:rFonts w:ascii="Sylfaen" w:eastAsiaTheme="minorHAnsi" w:hAnsi="Sylfaen" w:cstheme="minorBidi"/>
          <w:vertAlign w:val="superscript"/>
        </w:rPr>
        <w:t xml:space="preserve"> </w:t>
      </w:r>
      <w:proofErr w:type="spellStart"/>
      <w:r w:rsidRPr="00F91E93">
        <w:rPr>
          <w:rFonts w:ascii="Sylfaen" w:eastAsiaTheme="minorHAnsi" w:hAnsi="Sylfaen" w:cstheme="minorBidi"/>
          <w:vertAlign w:val="superscript"/>
        </w:rPr>
        <w:t>договара</w:t>
      </w:r>
      <w:proofErr w:type="spellEnd"/>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копии внесенных  в него изменений, дополнительных соглашений,</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2942D2">
        <w:rPr>
          <w:rFonts w:ascii="Sylfaen" w:eastAsiaTheme="minorHAnsi" w:hAnsi="Sylfaen" w:cstheme="minorBidi"/>
        </w:rPr>
        <w:t>бюллетене</w:t>
      </w:r>
      <w:proofErr w:type="gramEnd"/>
      <w:r w:rsidRPr="002942D2">
        <w:rPr>
          <w:rFonts w:ascii="Sylfaen" w:eastAsiaTheme="minorHAnsi" w:hAnsi="Sylfaen" w:cstheme="minorBidi"/>
        </w:rPr>
        <w:t xml:space="preserve"> действующем по адресу </w:t>
      </w:r>
      <w:hyperlink r:id="rId9" w:history="1">
        <w:r w:rsidR="00702A06" w:rsidRPr="002942D2">
          <w:rPr>
            <w:rStyle w:val="a9"/>
            <w:rFonts w:ascii="Sylfaen" w:hAnsi="Sylfaen"/>
            <w:color w:val="auto"/>
            <w:lang w:val="hy-AM"/>
          </w:rPr>
          <w:t>www.procurement.am</w:t>
        </w:r>
      </w:hyperlink>
      <w:r w:rsidRPr="002942D2">
        <w:rPr>
          <w:rFonts w:ascii="Sylfaen" w:eastAsiaTheme="minorHAnsi" w:hAnsi="Sylfaen" w:cstheme="minorBidi"/>
        </w:rPr>
        <w:t xml:space="preserve"> .</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7.</w:t>
      </w:r>
      <w:r w:rsidRPr="002942D2">
        <w:rPr>
          <w:rFonts w:ascii="Sylfaen" w:hAnsi="Sylfaen"/>
        </w:rPr>
        <w:t xml:space="preserve"> </w:t>
      </w:r>
      <w:r w:rsidRPr="002942D2">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8.</w:t>
      </w:r>
      <w:r w:rsidRPr="002942D2">
        <w:rPr>
          <w:rFonts w:ascii="Sylfaen" w:hAnsi="Sylfaen"/>
        </w:rPr>
        <w:t xml:space="preserve"> </w:t>
      </w:r>
      <w:r w:rsidRPr="002942D2">
        <w:rPr>
          <w:rFonts w:ascii="Sylfaen" w:eastAsiaTheme="minorHAnsi" w:hAnsi="Sylfaen" w:cstheme="minorBidi"/>
        </w:rPr>
        <w:t>Лицо, выдающее гарантию, отклоняет требование бенефициара, если:</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1) требование или прилагаемые документы не соответствуют условиям настоящей гарантии,</w:t>
      </w:r>
    </w:p>
    <w:p w:rsidR="007B3F5F" w:rsidRPr="002942D2" w:rsidRDefault="007B3F5F"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2) требование представлено по истечении срока, установленного гарантией.</w:t>
      </w:r>
    </w:p>
    <w:p w:rsidR="007B3F5F" w:rsidRPr="002942D2" w:rsidRDefault="007B3F5F" w:rsidP="00962010">
      <w:pPr>
        <w:pStyle w:val="af4"/>
        <w:shd w:val="clear" w:color="auto" w:fill="FFFFFF"/>
        <w:spacing w:before="0" w:beforeAutospacing="0" w:after="0" w:afterAutospacing="0"/>
        <w:ind w:firstLine="375"/>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942D2" w:rsidRDefault="007B3F5F"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ind w:firstLine="375"/>
        <w:jc w:val="both"/>
        <w:rPr>
          <w:rFonts w:ascii="Sylfaen" w:hAnsi="Sylfaen"/>
        </w:rPr>
      </w:pPr>
    </w:p>
    <w:p w:rsidR="007B3F5F" w:rsidRPr="002942D2" w:rsidRDefault="007B3F5F" w:rsidP="00962010">
      <w:pPr>
        <w:pStyle w:val="af4"/>
        <w:shd w:val="clear" w:color="auto" w:fill="FFFFFF"/>
        <w:spacing w:before="0" w:beforeAutospacing="0" w:after="0" w:afterAutospacing="0"/>
        <w:ind w:firstLine="375"/>
        <w:jc w:val="both"/>
        <w:rPr>
          <w:rFonts w:ascii="Sylfaen" w:hAnsi="Sylfaen"/>
          <w:u w:val="single"/>
          <w:lang w:val="hy-AM"/>
        </w:rPr>
      </w:pPr>
      <w:r w:rsidRPr="002942D2">
        <w:rPr>
          <w:rFonts w:ascii="Sylfaen" w:hAnsi="Sylfaen"/>
          <w:lang w:val="hy-AM"/>
        </w:rPr>
        <w:t>Руководитель исполнительного органа</w:t>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7B3F5F" w:rsidRPr="002942D2" w:rsidRDefault="007B3F5F" w:rsidP="00962010">
      <w:pPr>
        <w:pStyle w:val="af4"/>
        <w:shd w:val="clear" w:color="auto" w:fill="FFFFFF"/>
        <w:spacing w:before="0" w:beforeAutospacing="0" w:after="0" w:afterAutospacing="0"/>
        <w:ind w:firstLine="375"/>
        <w:jc w:val="both"/>
        <w:rPr>
          <w:rFonts w:ascii="Sylfaen" w:hAnsi="Sylfaen"/>
          <w:lang w:val="hy-AM"/>
        </w:rPr>
      </w:pPr>
    </w:p>
    <w:p w:rsidR="007B3F5F" w:rsidRPr="002942D2" w:rsidRDefault="007B3F5F" w:rsidP="00962010">
      <w:pPr>
        <w:pStyle w:val="af4"/>
        <w:shd w:val="clear" w:color="auto" w:fill="FFFFFF"/>
        <w:spacing w:before="0" w:beforeAutospacing="0" w:after="0" w:afterAutospacing="0"/>
        <w:ind w:firstLine="375"/>
        <w:jc w:val="both"/>
        <w:rPr>
          <w:rFonts w:ascii="Sylfaen" w:hAnsi="Sylfaen"/>
          <w:lang w:val="hy-AM"/>
        </w:rPr>
      </w:pPr>
    </w:p>
    <w:p w:rsidR="007B3F5F" w:rsidRPr="002942D2" w:rsidRDefault="007B3F5F" w:rsidP="00962010">
      <w:pPr>
        <w:pStyle w:val="af4"/>
        <w:shd w:val="clear" w:color="auto" w:fill="FFFFFF"/>
        <w:spacing w:before="0" w:beforeAutospacing="0" w:after="0" w:afterAutospacing="0"/>
        <w:ind w:firstLine="375"/>
        <w:jc w:val="both"/>
        <w:rPr>
          <w:rFonts w:ascii="Sylfaen" w:hAnsi="Sylfaen"/>
          <w:lang w:val="hy-AM"/>
        </w:rPr>
      </w:pP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7B3F5F" w:rsidRPr="002942D2" w:rsidRDefault="007B3F5F" w:rsidP="00962010">
      <w:pPr>
        <w:pStyle w:val="af4"/>
        <w:shd w:val="clear" w:color="auto" w:fill="FFFFFF"/>
        <w:spacing w:before="0" w:beforeAutospacing="0" w:after="0" w:afterAutospacing="0"/>
        <w:rPr>
          <w:rFonts w:ascii="Sylfaen" w:hAnsi="Sylfaen" w:cs="Sylfaen"/>
          <w:vertAlign w:val="superscript"/>
        </w:rPr>
      </w:pPr>
      <w:r w:rsidRPr="002942D2">
        <w:rPr>
          <w:rFonts w:ascii="Sylfaen" w:hAnsi="Sylfaen" w:cs="Sylfaen"/>
          <w:vertAlign w:val="superscript"/>
          <w:lang w:val="hy-AM"/>
        </w:rPr>
        <w:t xml:space="preserve">                                                        </w:t>
      </w:r>
      <w:r w:rsidRPr="002942D2">
        <w:rPr>
          <w:rFonts w:ascii="Sylfaen" w:hAnsi="Sylfaen" w:cs="Sylfaen"/>
          <w:vertAlign w:val="superscript"/>
        </w:rPr>
        <w:t>число, месяц, год</w:t>
      </w: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7B3F5F" w:rsidRPr="002942D2" w:rsidRDefault="007B3F5F"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CF2692" w:rsidRPr="002942D2" w:rsidRDefault="00CF2692"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7B3F5F" w:rsidRPr="002942D2" w:rsidRDefault="007B3F5F" w:rsidP="00962010">
      <w:pPr>
        <w:widowControl w:val="0"/>
        <w:spacing w:after="160"/>
        <w:ind w:left="567" w:right="565"/>
        <w:jc w:val="center"/>
        <w:rPr>
          <w:rFonts w:ascii="Sylfaen" w:hAnsi="Sylfaen"/>
          <w:b/>
        </w:rPr>
      </w:pPr>
    </w:p>
    <w:p w:rsidR="00CF2692" w:rsidRPr="002942D2" w:rsidRDefault="00CF2692" w:rsidP="00962010">
      <w:pPr>
        <w:widowControl w:val="0"/>
        <w:spacing w:after="160"/>
        <w:ind w:left="567" w:right="565"/>
        <w:jc w:val="center"/>
        <w:rPr>
          <w:rFonts w:ascii="Sylfaen" w:hAnsi="Sylfaen"/>
          <w:b/>
        </w:rPr>
      </w:pPr>
    </w:p>
    <w:p w:rsidR="001005B0" w:rsidRPr="002942D2" w:rsidRDefault="001005B0" w:rsidP="00962010">
      <w:pPr>
        <w:widowControl w:val="0"/>
        <w:spacing w:after="160"/>
        <w:ind w:left="567" w:right="565"/>
        <w:jc w:val="center"/>
        <w:rPr>
          <w:rFonts w:ascii="Sylfaen" w:hAnsi="Sylfaen"/>
          <w:b/>
        </w:rPr>
      </w:pPr>
    </w:p>
    <w:p w:rsidR="001005B0" w:rsidRPr="002942D2" w:rsidRDefault="001005B0" w:rsidP="00962010">
      <w:pPr>
        <w:widowControl w:val="0"/>
        <w:spacing w:after="160"/>
        <w:ind w:left="567" w:right="565"/>
        <w:jc w:val="center"/>
        <w:rPr>
          <w:rFonts w:ascii="Sylfaen" w:hAnsi="Sylfaen"/>
          <w:b/>
        </w:rPr>
      </w:pPr>
    </w:p>
    <w:p w:rsidR="001005B0" w:rsidRPr="002942D2" w:rsidRDefault="001005B0" w:rsidP="00962010">
      <w:pPr>
        <w:widowControl w:val="0"/>
        <w:spacing w:after="160"/>
        <w:ind w:left="567" w:right="565"/>
        <w:jc w:val="center"/>
        <w:rPr>
          <w:rFonts w:ascii="Sylfaen" w:hAnsi="Sylfaen"/>
          <w:b/>
        </w:rPr>
      </w:pP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E31E5" w:rsidRPr="002942D2" w:rsidRDefault="003E31E5" w:rsidP="00962010">
      <w:pPr>
        <w:widowControl w:val="0"/>
        <w:spacing w:after="160"/>
        <w:ind w:firstLine="567"/>
        <w:jc w:val="right"/>
        <w:rPr>
          <w:rFonts w:ascii="Sylfaen" w:hAnsi="Sylfaen"/>
          <w:b/>
        </w:rPr>
      </w:pPr>
      <w:r w:rsidRPr="002942D2">
        <w:rPr>
          <w:rFonts w:ascii="Sylfaen" w:hAnsi="Sylfaen"/>
          <w:b/>
        </w:rPr>
        <w:t>Приложение № 4</w:t>
      </w:r>
      <w:r w:rsidR="005D6FB8" w:rsidRPr="002942D2">
        <w:rPr>
          <w:rFonts w:ascii="Sylfaen" w:hAnsi="Sylfaen"/>
          <w:b/>
        </w:rPr>
        <w:t>.</w:t>
      </w:r>
      <w:r w:rsidRPr="002942D2">
        <w:rPr>
          <w:rFonts w:ascii="Sylfaen" w:hAnsi="Sylfaen"/>
          <w:b/>
        </w:rPr>
        <w:t>1</w:t>
      </w:r>
    </w:p>
    <w:p w:rsidR="00470635" w:rsidRPr="00BA7552" w:rsidRDefault="00470635" w:rsidP="00962010">
      <w:pPr>
        <w:pStyle w:val="31"/>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sz w:val="24"/>
          <w:szCs w:val="24"/>
        </w:rPr>
        <w:t xml:space="preserve"> </w:t>
      </w:r>
    </w:p>
    <w:p w:rsidR="003E31E5" w:rsidRPr="002942D2" w:rsidRDefault="003E31E5" w:rsidP="00962010">
      <w:pPr>
        <w:pStyle w:val="31"/>
        <w:widowControl w:val="0"/>
        <w:spacing w:after="160" w:line="240" w:lineRule="auto"/>
        <w:jc w:val="center"/>
        <w:rPr>
          <w:rFonts w:ascii="Sylfaen" w:hAnsi="Sylfaen"/>
          <w:sz w:val="24"/>
          <w:szCs w:val="24"/>
          <w:lang w:val="hy-AM"/>
        </w:rPr>
      </w:pPr>
      <w:r w:rsidRPr="002942D2">
        <w:rPr>
          <w:rFonts w:ascii="Sylfaen" w:hAnsi="Sylfaen"/>
          <w:sz w:val="24"/>
          <w:szCs w:val="24"/>
        </w:rPr>
        <w:t xml:space="preserve">ГАРАНТИЯ </w:t>
      </w:r>
      <w:r w:rsidRPr="002942D2">
        <w:rPr>
          <w:rFonts w:ascii="Sylfaen" w:hAnsi="Sylfaen"/>
          <w:sz w:val="24"/>
          <w:szCs w:val="24"/>
          <w:lang w:val="en-US"/>
        </w:rPr>
        <w:t>N</w:t>
      </w:r>
      <w:r w:rsidRPr="002942D2">
        <w:rPr>
          <w:rFonts w:ascii="Sylfaen" w:hAnsi="Sylfaen"/>
          <w:sz w:val="24"/>
          <w:szCs w:val="24"/>
          <w:lang w:val="hy-AM"/>
        </w:rPr>
        <w:t>________</w:t>
      </w:r>
    </w:p>
    <w:p w:rsidR="003E31E5" w:rsidRPr="002942D2" w:rsidRDefault="003E31E5" w:rsidP="00962010">
      <w:pPr>
        <w:widowControl w:val="0"/>
        <w:spacing w:after="160"/>
        <w:ind w:left="567" w:right="565"/>
        <w:jc w:val="center"/>
        <w:rPr>
          <w:rFonts w:ascii="Sylfaen" w:hAnsi="Sylfaen"/>
          <w:b/>
        </w:rPr>
      </w:pPr>
      <w:r w:rsidRPr="002942D2">
        <w:rPr>
          <w:rFonts w:ascii="Sylfaen" w:hAnsi="Sylfaen"/>
          <w:b/>
        </w:rPr>
        <w:t>(обеспечение квалификации)</w:t>
      </w:r>
    </w:p>
    <w:p w:rsidR="003E31E5" w:rsidRPr="002942D2" w:rsidRDefault="003E31E5" w:rsidP="00962010">
      <w:pPr>
        <w:pStyle w:val="af4"/>
        <w:shd w:val="clear" w:color="auto" w:fill="FFFFFF"/>
        <w:spacing w:before="0" w:beforeAutospacing="0" w:after="0" w:afterAutospacing="0"/>
        <w:jc w:val="both"/>
        <w:rPr>
          <w:rStyle w:val="af5"/>
          <w:rFonts w:ascii="Sylfaen" w:hAnsi="Sylfaen"/>
          <w:b w:val="0"/>
          <w:bCs w:val="0"/>
          <w:lang w:val="hy-AM"/>
        </w:rPr>
      </w:pPr>
      <w:r w:rsidRPr="002942D2">
        <w:rPr>
          <w:rFonts w:ascii="Sylfaen" w:eastAsiaTheme="minorHAnsi" w:hAnsi="Sylfaen" w:cstheme="minorBidi"/>
        </w:rPr>
        <w:t>1. Настоящая гарантия (</w:t>
      </w:r>
      <w:proofErr w:type="spellStart"/>
      <w:r w:rsidRPr="002942D2">
        <w:rPr>
          <w:rFonts w:ascii="Sylfaen" w:eastAsiaTheme="minorHAnsi" w:hAnsi="Sylfaen" w:cstheme="minorBidi"/>
        </w:rPr>
        <w:t>далее-гарантия</w:t>
      </w:r>
      <w:proofErr w:type="spellEnd"/>
      <w:r w:rsidRPr="002942D2">
        <w:rPr>
          <w:rFonts w:ascii="Sylfaen" w:eastAsiaTheme="minorHAnsi" w:hAnsi="Sylfaen" w:cstheme="minorBidi"/>
        </w:rPr>
        <w:t>) является обеспечением необходимой квалификации для выполнения обязательств (</w:t>
      </w:r>
      <w:proofErr w:type="spellStart"/>
      <w:r w:rsidRPr="002942D2">
        <w:rPr>
          <w:rFonts w:ascii="Sylfaen" w:eastAsiaTheme="minorHAnsi" w:hAnsi="Sylfaen" w:cstheme="minorBidi"/>
        </w:rPr>
        <w:t>далее-гарантийные</w:t>
      </w:r>
      <w:proofErr w:type="spellEnd"/>
      <w:r w:rsidRPr="002942D2">
        <w:rPr>
          <w:rFonts w:ascii="Sylfaen" w:eastAsiaTheme="minorHAnsi" w:hAnsi="Sylfaen" w:cstheme="minorBidi"/>
        </w:rPr>
        <w:t xml:space="preserve"> обязательства), предусмотренных договором (</w:t>
      </w:r>
      <w:proofErr w:type="spellStart"/>
      <w:r w:rsidRPr="002942D2">
        <w:rPr>
          <w:rFonts w:ascii="Sylfaen" w:eastAsiaTheme="minorHAnsi" w:hAnsi="Sylfaen" w:cstheme="minorBidi"/>
        </w:rPr>
        <w:t>далее-договор</w:t>
      </w:r>
      <w:proofErr w:type="spellEnd"/>
      <w:r w:rsidRPr="002942D2">
        <w:rPr>
          <w:rFonts w:ascii="Sylfaen" w:eastAsiaTheme="minorHAnsi" w:hAnsi="Sylfaen" w:cstheme="minorBidi"/>
        </w:rPr>
        <w:t>)    N</w:t>
      </w:r>
      <w:r w:rsidRPr="002942D2">
        <w:rPr>
          <w:rFonts w:ascii="Sylfaen" w:eastAsiaTheme="minorHAnsi" w:hAnsi="Sylfaen" w:cstheme="minorBidi"/>
          <w:lang w:val="hy-AM"/>
        </w:rPr>
        <w:t xml:space="preserve">  </w:t>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rPr>
        <w:t xml:space="preserve">                                                                    </w:t>
      </w:r>
    </w:p>
    <w:p w:rsidR="003E31E5" w:rsidRPr="00741F59" w:rsidRDefault="003E31E5" w:rsidP="00962010">
      <w:pPr>
        <w:pStyle w:val="af4"/>
        <w:shd w:val="clear" w:color="auto" w:fill="FFFFFF"/>
        <w:spacing w:before="0" w:beforeAutospacing="0" w:after="0" w:afterAutospacing="0"/>
        <w:ind w:left="-142"/>
        <w:rPr>
          <w:rStyle w:val="af5"/>
          <w:rFonts w:ascii="Sylfaen" w:hAnsi="Sylfaen"/>
          <w:b w:val="0"/>
          <w:vertAlign w:val="superscript"/>
        </w:rPr>
      </w:pPr>
      <w:r w:rsidRPr="002942D2">
        <w:rPr>
          <w:rStyle w:val="af5"/>
          <w:rFonts w:ascii="Sylfaen" w:hAnsi="Sylfaen"/>
          <w:b w:val="0"/>
          <w:lang w:val="hy-AM"/>
        </w:rPr>
        <w:tab/>
      </w:r>
      <w:r w:rsidRPr="00741F59">
        <w:rPr>
          <w:rStyle w:val="af5"/>
          <w:rFonts w:ascii="Sylfaen" w:hAnsi="Sylfaen"/>
          <w:b w:val="0"/>
          <w:vertAlign w:val="superscript"/>
        </w:rPr>
        <w:t xml:space="preserve">                                                                            </w:t>
      </w:r>
      <w:r w:rsidR="002D6327" w:rsidRPr="00741F59">
        <w:rPr>
          <w:rStyle w:val="af5"/>
          <w:rFonts w:ascii="Sylfaen" w:hAnsi="Sylfaen"/>
          <w:b w:val="0"/>
          <w:vertAlign w:val="superscript"/>
          <w:lang w:val="hy-AM"/>
        </w:rPr>
        <w:t xml:space="preserve">                       </w:t>
      </w:r>
      <w:r w:rsidR="00741F59" w:rsidRPr="00FF4A64">
        <w:rPr>
          <w:rStyle w:val="af5"/>
          <w:rFonts w:ascii="Sylfaen" w:hAnsi="Sylfaen"/>
          <w:b w:val="0"/>
          <w:vertAlign w:val="superscript"/>
        </w:rPr>
        <w:t xml:space="preserve">                                                                 </w:t>
      </w:r>
      <w:r w:rsidR="002D6327" w:rsidRPr="00741F59">
        <w:rPr>
          <w:rStyle w:val="af5"/>
          <w:rFonts w:ascii="Sylfaen" w:hAnsi="Sylfaen"/>
          <w:b w:val="0"/>
          <w:vertAlign w:val="superscript"/>
          <w:lang w:val="hy-AM"/>
        </w:rPr>
        <w:t xml:space="preserve">   </w:t>
      </w:r>
      <w:r w:rsidRPr="00741F59">
        <w:rPr>
          <w:rStyle w:val="af5"/>
          <w:rFonts w:ascii="Sylfaen" w:hAnsi="Sylfaen"/>
          <w:b w:val="0"/>
          <w:vertAlign w:val="superscript"/>
        </w:rPr>
        <w:t>номер заключаемого договора</w:t>
      </w:r>
    </w:p>
    <w:p w:rsidR="003E31E5" w:rsidRPr="002942D2" w:rsidRDefault="003E31E5" w:rsidP="00962010">
      <w:pPr>
        <w:pStyle w:val="af4"/>
        <w:shd w:val="clear" w:color="auto" w:fill="FFFFFF"/>
        <w:spacing w:before="0" w:beforeAutospacing="0" w:after="0" w:afterAutospacing="0"/>
        <w:ind w:left="-142"/>
        <w:rPr>
          <w:rStyle w:val="af5"/>
          <w:rFonts w:ascii="Sylfaen" w:hAnsi="Sylfaen"/>
          <w:b w:val="0"/>
          <w:bCs w:val="0"/>
          <w:lang w:val="hy-AM"/>
        </w:rPr>
      </w:pPr>
      <w:r w:rsidRPr="002942D2">
        <w:rPr>
          <w:rFonts w:ascii="Sylfaen" w:eastAsiaTheme="minorHAnsi" w:hAnsi="Sylfaen" w:cstheme="minorBidi"/>
        </w:rPr>
        <w:t xml:space="preserve">  заключаемым</w:t>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Fonts w:ascii="Sylfaen" w:eastAsiaTheme="minorHAnsi" w:hAnsi="Sylfaen" w:cstheme="minorBidi"/>
        </w:rPr>
        <w:t xml:space="preserve"> (</w:t>
      </w:r>
      <w:proofErr w:type="spellStart"/>
      <w:r w:rsidRPr="002942D2">
        <w:rPr>
          <w:rFonts w:ascii="Sylfaen" w:eastAsiaTheme="minorHAnsi" w:hAnsi="Sylfaen" w:cstheme="minorBidi"/>
        </w:rPr>
        <w:t>далее-принципал</w:t>
      </w:r>
      <w:proofErr w:type="spellEnd"/>
      <w:proofErr w:type="gramStart"/>
      <w:r w:rsidRPr="002942D2">
        <w:rPr>
          <w:rFonts w:ascii="Sylfaen" w:eastAsiaTheme="minorHAnsi" w:hAnsi="Sylfaen" w:cstheme="minorBidi"/>
        </w:rPr>
        <w:t xml:space="preserve"> )</w:t>
      </w:r>
      <w:proofErr w:type="gramEnd"/>
      <w:r w:rsidRPr="002942D2">
        <w:rPr>
          <w:rFonts w:ascii="Sylfaen" w:eastAsiaTheme="minorHAnsi" w:hAnsi="Sylfaen" w:cstheme="minorBidi"/>
        </w:rPr>
        <w:t xml:space="preserve"> в результате  </w:t>
      </w:r>
    </w:p>
    <w:p w:rsidR="003E31E5" w:rsidRPr="00741F59" w:rsidRDefault="003E31E5" w:rsidP="00962010">
      <w:pPr>
        <w:pStyle w:val="af4"/>
        <w:shd w:val="clear" w:color="auto" w:fill="FFFFFF"/>
        <w:spacing w:before="0" w:beforeAutospacing="0" w:after="0" w:afterAutospacing="0"/>
        <w:ind w:left="-142"/>
        <w:rPr>
          <w:rFonts w:ascii="Sylfaen" w:hAnsi="Sylfaen" w:cs="Sylfaen"/>
          <w:b/>
          <w:vertAlign w:val="superscript"/>
          <w:lang w:val="hy-AM"/>
        </w:rPr>
      </w:pPr>
      <w:r w:rsidRPr="00741F59">
        <w:rPr>
          <w:rStyle w:val="af5"/>
          <w:rFonts w:ascii="Sylfaen" w:hAnsi="Sylfaen"/>
          <w:b w:val="0"/>
          <w:vertAlign w:val="superscript"/>
        </w:rPr>
        <w:t xml:space="preserve">                                </w:t>
      </w:r>
      <w:r w:rsidR="00741F59" w:rsidRPr="00FF4A64">
        <w:rPr>
          <w:rStyle w:val="af5"/>
          <w:rFonts w:ascii="Sylfaen" w:hAnsi="Sylfaen"/>
          <w:b w:val="0"/>
          <w:vertAlign w:val="superscript"/>
        </w:rPr>
        <w:t xml:space="preserve">                                       </w:t>
      </w:r>
      <w:r w:rsidRPr="00741F59">
        <w:rPr>
          <w:rStyle w:val="af5"/>
          <w:rFonts w:ascii="Sylfaen" w:hAnsi="Sylfaen"/>
          <w:b w:val="0"/>
          <w:vertAlign w:val="superscript"/>
        </w:rPr>
        <w:t xml:space="preserve">  наименование отобранного участника</w:t>
      </w:r>
      <w:r w:rsidRPr="00741F59">
        <w:rPr>
          <w:rStyle w:val="af5"/>
          <w:rFonts w:ascii="Sylfaen" w:hAnsi="Sylfaen"/>
          <w:b w:val="0"/>
          <w:vertAlign w:val="superscript"/>
          <w:lang w:val="hy-AM"/>
        </w:rPr>
        <w:tab/>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Style w:val="af5"/>
          <w:rFonts w:ascii="Sylfaen" w:hAnsi="Sylfaen"/>
          <w:lang w:val="hy-AM"/>
        </w:rPr>
        <w:tab/>
      </w:r>
      <w:r w:rsidRPr="002942D2">
        <w:rPr>
          <w:rFonts w:ascii="Sylfaen" w:eastAsiaTheme="minorHAnsi" w:hAnsi="Sylfaen" w:cstheme="minorBidi"/>
        </w:rPr>
        <w:t xml:space="preserve"> </w:t>
      </w:r>
    </w:p>
    <w:p w:rsidR="00C76782" w:rsidRPr="007550EA" w:rsidRDefault="00C76782" w:rsidP="00962010">
      <w:pPr>
        <w:pStyle w:val="af4"/>
        <w:shd w:val="clear" w:color="auto" w:fill="FFFFFF"/>
        <w:spacing w:before="0" w:beforeAutospacing="0" w:after="0" w:afterAutospacing="0"/>
        <w:ind w:firstLine="567"/>
        <w:jc w:val="both"/>
        <w:rPr>
          <w:rFonts w:ascii="Sylfaen" w:hAnsi="Sylfaen"/>
          <w:b/>
          <w:sz w:val="22"/>
          <w:szCs w:val="22"/>
          <w:u w:val="single"/>
        </w:rPr>
      </w:pPr>
      <w:r w:rsidRPr="00BA7552">
        <w:rPr>
          <w:rFonts w:ascii="Sylfaen" w:eastAsiaTheme="minorHAnsi" w:hAnsi="Sylfaen"/>
        </w:rPr>
        <w:t xml:space="preserve">организованной </w:t>
      </w:r>
      <w:r w:rsidRPr="00BA7552">
        <w:rPr>
          <w:rFonts w:ascii="Sylfaen" w:hAnsi="Sylfaen"/>
          <w:b/>
          <w:sz w:val="22"/>
          <w:szCs w:val="22"/>
          <w:u w:val="single"/>
        </w:rPr>
        <w:t xml:space="preserve">ГНО «Национальный центр по контролю и профилактике </w:t>
      </w:r>
    </w:p>
    <w:p w:rsidR="00C76782" w:rsidRPr="00C76782" w:rsidRDefault="00C76782" w:rsidP="00962010">
      <w:pPr>
        <w:pStyle w:val="31"/>
        <w:widowControl w:val="0"/>
        <w:spacing w:after="160" w:line="240" w:lineRule="auto"/>
        <w:rPr>
          <w:rFonts w:ascii="Sylfaen" w:hAnsi="Sylfaen"/>
          <w:sz w:val="24"/>
          <w:szCs w:val="24"/>
        </w:rPr>
      </w:pPr>
      <w:r w:rsidRPr="00BA7552">
        <w:rPr>
          <w:rFonts w:ascii="Sylfaen" w:hAnsi="Sylfaen"/>
          <w:b/>
          <w:sz w:val="22"/>
          <w:szCs w:val="22"/>
          <w:u w:val="single"/>
        </w:rPr>
        <w:t>заболеваний» МЗ РА</w:t>
      </w:r>
      <w:r w:rsidRPr="00BA7552">
        <w:rPr>
          <w:rFonts w:ascii="Sylfaen" w:hAnsi="Sylfaen"/>
          <w:lang w:val="hy-AM"/>
        </w:rPr>
        <w:t xml:space="preserve"> </w:t>
      </w:r>
      <w:r w:rsidRPr="00BA7552">
        <w:rPr>
          <w:rFonts w:ascii="Sylfaen" w:eastAsiaTheme="minorHAnsi" w:hAnsi="Sylfaen"/>
        </w:rPr>
        <w:t xml:space="preserve"> (</w:t>
      </w:r>
      <w:proofErr w:type="spellStart"/>
      <w:r w:rsidRPr="00BA7552">
        <w:rPr>
          <w:rFonts w:ascii="Sylfaen" w:eastAsiaTheme="minorHAnsi" w:hAnsi="Sylfaen"/>
        </w:rPr>
        <w:t>далее-бенефициар</w:t>
      </w:r>
      <w:proofErr w:type="spellEnd"/>
      <w:r w:rsidRPr="00BA7552">
        <w:rPr>
          <w:rFonts w:ascii="Sylfaen" w:eastAsiaTheme="minorHAnsi" w:hAnsi="Sylfaen"/>
        </w:rPr>
        <w:t xml:space="preserve">) процедуры  закупок 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C76782">
        <w:rPr>
          <w:rFonts w:ascii="Sylfaen" w:hAnsi="Sylfaen"/>
          <w:sz w:val="24"/>
          <w:szCs w:val="24"/>
        </w:rPr>
        <w:t>.</w:t>
      </w:r>
    </w:p>
    <w:p w:rsidR="003E31E5" w:rsidRPr="002942D2" w:rsidRDefault="003E31E5" w:rsidP="00962010">
      <w:pPr>
        <w:pStyle w:val="af4"/>
        <w:shd w:val="clear" w:color="auto" w:fill="FFFFFF"/>
        <w:spacing w:before="0" w:beforeAutospacing="0" w:after="0" w:afterAutospacing="0"/>
        <w:jc w:val="both"/>
        <w:rPr>
          <w:rFonts w:ascii="Sylfaen" w:eastAsiaTheme="minorHAnsi" w:hAnsi="Sylfaen" w:cstheme="minorBidi"/>
          <w:lang w:val="hy-AM"/>
        </w:rPr>
      </w:pPr>
      <w:r w:rsidRPr="002942D2">
        <w:rPr>
          <w:rFonts w:ascii="Sylfaen" w:eastAsiaTheme="minorHAnsi" w:hAnsi="Sylfaen" w:cstheme="minorBidi"/>
        </w:rPr>
        <w:t xml:space="preserve">  2.  По гарантии </w:t>
      </w:r>
      <w:r w:rsidRPr="002942D2">
        <w:rPr>
          <w:rFonts w:ascii="Sylfaen" w:eastAsiaTheme="minorHAnsi" w:hAnsi="Sylfaen" w:cstheme="minorBidi"/>
          <w:lang w:val="hy-AM"/>
        </w:rPr>
        <w:t xml:space="preserve">---------------------------------------------------------------------------- </w:t>
      </w:r>
    </w:p>
    <w:p w:rsidR="003E31E5" w:rsidRPr="00BD265D" w:rsidRDefault="00310DC1" w:rsidP="00962010">
      <w:pPr>
        <w:pStyle w:val="af4"/>
        <w:shd w:val="clear" w:color="auto" w:fill="FFFFFF"/>
        <w:spacing w:before="0" w:beforeAutospacing="0" w:after="0" w:afterAutospacing="0"/>
        <w:jc w:val="both"/>
        <w:rPr>
          <w:rFonts w:ascii="Sylfaen" w:eastAsiaTheme="minorHAnsi" w:hAnsi="Sylfaen" w:cstheme="minorBidi"/>
          <w:vertAlign w:val="superscript"/>
        </w:rPr>
      </w:pPr>
      <w:r w:rsidRPr="002942D2">
        <w:rPr>
          <w:rFonts w:ascii="Sylfaen" w:eastAsiaTheme="minorHAnsi" w:hAnsi="Sylfaen" w:cstheme="minorBidi"/>
        </w:rPr>
        <w:t xml:space="preserve">                                     </w:t>
      </w:r>
      <w:r w:rsidRPr="00BD265D">
        <w:rPr>
          <w:rFonts w:ascii="Sylfaen" w:eastAsiaTheme="minorHAnsi" w:hAnsi="Sylfaen" w:cstheme="minorBidi"/>
          <w:vertAlign w:val="superscript"/>
        </w:rPr>
        <w:t xml:space="preserve">наименование выдающего гарантию банка </w:t>
      </w:r>
    </w:p>
    <w:p w:rsidR="003E31E5" w:rsidRPr="002942D2" w:rsidRDefault="003E31E5" w:rsidP="00962010">
      <w:pPr>
        <w:pStyle w:val="af4"/>
        <w:shd w:val="clear" w:color="auto" w:fill="FFFFFF"/>
        <w:spacing w:before="0" w:beforeAutospacing="0" w:after="0" w:afterAutospacing="0"/>
        <w:jc w:val="both"/>
        <w:rPr>
          <w:rFonts w:ascii="Sylfaen" w:eastAsiaTheme="minorHAnsi" w:hAnsi="Sylfaen" w:cstheme="minorBidi"/>
        </w:rPr>
      </w:pPr>
      <w:proofErr w:type="gramStart"/>
      <w:r w:rsidRPr="002942D2">
        <w:rPr>
          <w:rFonts w:ascii="Sylfaen" w:eastAsiaTheme="minorHAnsi" w:hAnsi="Sylfaen" w:cstheme="minorBidi"/>
        </w:rPr>
        <w:t>(</w:t>
      </w:r>
      <w:proofErr w:type="spellStart"/>
      <w:r w:rsidRPr="002942D2">
        <w:rPr>
          <w:rFonts w:ascii="Sylfaen" w:eastAsiaTheme="minorHAnsi" w:hAnsi="Sylfaen" w:cstheme="minorBidi"/>
        </w:rPr>
        <w:t>далее-лицо</w:t>
      </w:r>
      <w:proofErr w:type="spellEnd"/>
      <w:r w:rsidRPr="002942D2">
        <w:rPr>
          <w:rFonts w:ascii="Sylfaen" w:eastAsiaTheme="minorHAnsi" w:hAnsi="Sylfaen" w:cstheme="minorBidi"/>
        </w:rPr>
        <w:t>, выдающее гарантию) безоговорочно обязуется по требованию бенефициара (</w:t>
      </w:r>
      <w:proofErr w:type="spellStart"/>
      <w:r w:rsidRPr="002942D2">
        <w:rPr>
          <w:rFonts w:ascii="Sylfaen" w:eastAsiaTheme="minorHAnsi" w:hAnsi="Sylfaen" w:cstheme="minorBidi"/>
        </w:rPr>
        <w:t>далее-требование</w:t>
      </w:r>
      <w:proofErr w:type="spellEnd"/>
      <w:r w:rsidRPr="002942D2">
        <w:rPr>
          <w:rFonts w:ascii="Sylfaen" w:eastAsiaTheme="minorHAnsi" w:hAnsi="Sylfaen" w:cstheme="minorBidi"/>
        </w:rPr>
        <w:t>), в порядке и сроки, установленные настоящей гарантией, выплатить бенефициару ----------------------------------------   (</w:t>
      </w:r>
      <w:proofErr w:type="spellStart"/>
      <w:r w:rsidRPr="002942D2">
        <w:rPr>
          <w:rFonts w:ascii="Sylfaen" w:eastAsiaTheme="minorHAnsi" w:hAnsi="Sylfaen" w:cstheme="minorBidi"/>
        </w:rPr>
        <w:t>далее-сумма</w:t>
      </w:r>
      <w:proofErr w:type="spellEnd"/>
      <w:r w:rsidRPr="002942D2">
        <w:rPr>
          <w:rFonts w:ascii="Sylfaen" w:eastAsiaTheme="minorHAnsi" w:hAnsi="Sylfaen" w:cstheme="minorBidi"/>
        </w:rPr>
        <w:t xml:space="preserve">             </w:t>
      </w:r>
      <w:proofErr w:type="gramEnd"/>
    </w:p>
    <w:p w:rsidR="003E31E5" w:rsidRPr="00BD265D" w:rsidRDefault="003E31E5" w:rsidP="00962010">
      <w:pPr>
        <w:pStyle w:val="af4"/>
        <w:shd w:val="clear" w:color="auto" w:fill="FFFFFF"/>
        <w:spacing w:before="0" w:beforeAutospacing="0" w:after="0" w:afterAutospacing="0"/>
        <w:jc w:val="both"/>
        <w:rPr>
          <w:rFonts w:ascii="Sylfaen" w:eastAsiaTheme="minorHAnsi" w:hAnsi="Sylfaen" w:cstheme="minorBidi"/>
          <w:vertAlign w:val="superscript"/>
        </w:rPr>
      </w:pPr>
      <w:r w:rsidRPr="002942D2">
        <w:rPr>
          <w:rFonts w:ascii="Sylfaen" w:eastAsiaTheme="minorHAnsi" w:hAnsi="Sylfaen" w:cstheme="minorBidi"/>
        </w:rPr>
        <w:t xml:space="preserve">                                                              </w:t>
      </w:r>
      <w:r w:rsidR="00BD265D" w:rsidRPr="00BD265D">
        <w:rPr>
          <w:rFonts w:ascii="Sylfaen" w:eastAsiaTheme="minorHAnsi" w:hAnsi="Sylfaen" w:cstheme="minorBidi"/>
        </w:rPr>
        <w:t xml:space="preserve">                </w:t>
      </w:r>
      <w:r w:rsidR="00BD265D" w:rsidRPr="00FF4A64">
        <w:rPr>
          <w:rFonts w:ascii="Sylfaen" w:eastAsiaTheme="minorHAnsi" w:hAnsi="Sylfaen" w:cstheme="minorBidi"/>
        </w:rPr>
        <w:t xml:space="preserve"> </w:t>
      </w:r>
      <w:r w:rsidRPr="00BD265D">
        <w:rPr>
          <w:rFonts w:ascii="Sylfaen" w:eastAsiaTheme="minorHAnsi" w:hAnsi="Sylfaen" w:cstheme="minorBidi"/>
          <w:vertAlign w:val="superscript"/>
        </w:rPr>
        <w:t xml:space="preserve">сумма в цифрах и прописью         </w:t>
      </w:r>
    </w:p>
    <w:p w:rsidR="00C2217E" w:rsidRPr="002942D2" w:rsidRDefault="003E31E5" w:rsidP="00962010">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 xml:space="preserve">гарантии) в течение </w:t>
      </w:r>
      <w:r w:rsidR="007857F1" w:rsidRPr="002942D2">
        <w:rPr>
          <w:rFonts w:ascii="Sylfaen" w:eastAsiaTheme="minorHAnsi" w:hAnsi="Sylfaen" w:cstheme="minorBidi"/>
        </w:rPr>
        <w:t>пяти</w:t>
      </w:r>
      <w:r w:rsidRPr="002942D2">
        <w:rPr>
          <w:rFonts w:ascii="Sylfaen" w:eastAsiaTheme="minorHAnsi" w:hAnsi="Sylfaen" w:cstheme="minorBidi"/>
        </w:rPr>
        <w:t xml:space="preserve"> рабочих дней после получения требования. </w:t>
      </w:r>
      <w:r w:rsidR="00C2217E" w:rsidRPr="002942D2">
        <w:rPr>
          <w:rFonts w:ascii="Sylfaen" w:eastAsiaTheme="minorHAnsi" w:hAnsi="Sylfaen" w:cstheme="minorBidi"/>
        </w:rPr>
        <w:t xml:space="preserve">При выплате суммы гарантии учитываются вычеты из суммы гарантии на основании </w:t>
      </w:r>
      <w:r w:rsidR="00C2217E" w:rsidRPr="002942D2">
        <w:rPr>
          <w:rFonts w:ascii="Sylfaen" w:eastAsiaTheme="minorHAnsi" w:hAnsi="Sylfaen" w:cstheme="minorBidi"/>
          <w:lang w:val="hy-AM"/>
        </w:rPr>
        <w:t xml:space="preserve">двухсторонне утвержденного </w:t>
      </w:r>
      <w:r w:rsidR="00C2217E" w:rsidRPr="002942D2">
        <w:rPr>
          <w:rFonts w:ascii="Sylfaen" w:eastAsiaTheme="minorHAnsi" w:hAnsi="Sylfaen" w:cstheme="minorBidi"/>
        </w:rPr>
        <w:t>акта (актов) приема-передачи между бенефициаром и принципалом в рамках исполнения договора</w:t>
      </w:r>
      <w:r w:rsidR="00C2217E" w:rsidRPr="002942D2">
        <w:rPr>
          <w:rFonts w:ascii="Sylfaen" w:eastAsiaTheme="minorHAnsi" w:hAnsi="Sylfaen" w:cstheme="minorBidi"/>
          <w:lang w:val="hy-AM"/>
        </w:rPr>
        <w:t xml:space="preserve"> и</w:t>
      </w:r>
      <w:r w:rsidR="00C2217E" w:rsidRPr="002942D2">
        <w:rPr>
          <w:rFonts w:ascii="Sylfaen" w:eastAsiaTheme="minorHAnsi" w:hAnsi="Sylfaen" w:cstheme="minorBidi"/>
        </w:rPr>
        <w:t xml:space="preserve"> </w:t>
      </w:r>
      <w:proofErr w:type="spellStart"/>
      <w:r w:rsidR="00C2217E" w:rsidRPr="002942D2">
        <w:rPr>
          <w:rFonts w:ascii="Sylfaen" w:eastAsiaTheme="minorHAnsi" w:hAnsi="Sylfaen" w:cstheme="minorBidi"/>
        </w:rPr>
        <w:t>представленн</w:t>
      </w:r>
      <w:proofErr w:type="spellEnd"/>
      <w:r w:rsidR="00C2217E" w:rsidRPr="002942D2">
        <w:rPr>
          <w:rFonts w:ascii="Sylfaen" w:eastAsiaTheme="minorHAnsi" w:hAnsi="Sylfaen" w:cstheme="minorBidi"/>
          <w:lang w:val="hy-AM"/>
        </w:rPr>
        <w:t>ого принципалом</w:t>
      </w:r>
      <w:r w:rsidR="00C2217E" w:rsidRPr="002942D2">
        <w:rPr>
          <w:rFonts w:ascii="Sylfaen" w:eastAsiaTheme="minorHAnsi" w:hAnsi="Sylfaen" w:cstheme="minorBidi"/>
        </w:rPr>
        <w:t xml:space="preserve"> лицу давшему гарантию</w:t>
      </w:r>
      <w:r w:rsidR="00240609" w:rsidRPr="002942D2">
        <w:rPr>
          <w:rFonts w:ascii="Sylfaen" w:eastAsiaTheme="minorHAnsi" w:hAnsi="Sylfaen" w:cstheme="minorBidi"/>
          <w:lang w:val="hy-AM"/>
        </w:rPr>
        <w:t>.</w:t>
      </w:r>
      <w:r w:rsidR="00C2217E" w:rsidRPr="002942D2">
        <w:rPr>
          <w:rFonts w:ascii="Sylfaen" w:eastAsiaTheme="minorHAnsi" w:hAnsi="Sylfaen" w:cstheme="minorBidi"/>
        </w:rPr>
        <w:t xml:space="preserve"> </w:t>
      </w:r>
    </w:p>
    <w:p w:rsidR="003E31E5" w:rsidRPr="002942D2" w:rsidRDefault="003E31E5" w:rsidP="00962010">
      <w:pPr>
        <w:pStyle w:val="af4"/>
        <w:shd w:val="clear" w:color="auto" w:fill="FFFFFF"/>
        <w:spacing w:before="0" w:beforeAutospacing="0" w:after="0" w:afterAutospacing="0"/>
        <w:ind w:firstLine="708"/>
        <w:jc w:val="both"/>
        <w:rPr>
          <w:rFonts w:ascii="Sylfaen" w:eastAsiaTheme="minorHAnsi" w:hAnsi="Sylfaen" w:cstheme="minorBidi"/>
        </w:rPr>
      </w:pPr>
      <w:r w:rsidRPr="002942D2">
        <w:rPr>
          <w:rFonts w:ascii="Sylfaen" w:eastAsiaTheme="minorHAnsi" w:hAnsi="Sylfaen" w:cstheme="minorBidi"/>
        </w:rPr>
        <w:t>Выплата производится посредством перечисления на расчетный счет_</w:t>
      </w:r>
      <w:r w:rsidR="008705CB" w:rsidRPr="00BA7552">
        <w:rPr>
          <w:rFonts w:ascii="Sylfaen" w:hAnsi="Sylfaen" w:cs="Arial"/>
          <w:b/>
          <w:bCs/>
          <w:sz w:val="22"/>
          <w:szCs w:val="22"/>
          <w:u w:val="single"/>
          <w:lang w:val="hy-AM"/>
        </w:rPr>
        <w:t>900018004649</w:t>
      </w:r>
      <w:r w:rsidR="008705CB" w:rsidRPr="00BA7552">
        <w:rPr>
          <w:rFonts w:ascii="Sylfaen" w:eastAsiaTheme="minorHAnsi" w:hAnsi="Sylfaen"/>
        </w:rPr>
        <w:t xml:space="preserve"> </w:t>
      </w:r>
      <w:r w:rsidRPr="002942D2">
        <w:rPr>
          <w:rFonts w:ascii="Sylfaen" w:eastAsiaTheme="minorHAnsi" w:hAnsi="Sylfaen" w:cstheme="minorBidi"/>
        </w:rPr>
        <w:t>бенефициара.</w:t>
      </w:r>
    </w:p>
    <w:p w:rsidR="003E31E5" w:rsidRPr="002942D2" w:rsidRDefault="003E31E5" w:rsidP="00962010">
      <w:pPr>
        <w:pStyle w:val="af4"/>
        <w:shd w:val="clear" w:color="auto" w:fill="FFFFFF"/>
        <w:spacing w:before="0" w:beforeAutospacing="0" w:after="0" w:afterAutospacing="0"/>
        <w:ind w:firstLine="375"/>
        <w:jc w:val="both"/>
        <w:rPr>
          <w:rStyle w:val="af5"/>
          <w:rFonts w:ascii="Sylfaen" w:hAnsi="Sylfaen"/>
          <w:b w:val="0"/>
          <w:bCs w:val="0"/>
        </w:rPr>
      </w:pPr>
      <w:r w:rsidRPr="008705CB">
        <w:rPr>
          <w:rStyle w:val="af5"/>
          <w:rFonts w:ascii="Sylfaen" w:hAnsi="Sylfaen"/>
          <w:b w:val="0"/>
        </w:rPr>
        <w:t>3.</w:t>
      </w:r>
      <w:r w:rsidRPr="002942D2">
        <w:rPr>
          <w:rStyle w:val="af5"/>
          <w:rFonts w:ascii="Sylfaen" w:hAnsi="Sylfaen"/>
        </w:rPr>
        <w:t xml:space="preserve"> </w:t>
      </w:r>
      <w:r w:rsidRPr="002942D2">
        <w:rPr>
          <w:rFonts w:ascii="Sylfaen" w:eastAsiaTheme="minorHAnsi" w:hAnsi="Sylfaen" w:cstheme="minorBidi"/>
        </w:rPr>
        <w:t>Настоящая гарантия является безотзывной.</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2942D2" w:rsidRDefault="001C278A"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BD265D" w:rsidRDefault="001C278A" w:rsidP="00962010">
      <w:pPr>
        <w:pStyle w:val="af4"/>
        <w:shd w:val="clear" w:color="auto" w:fill="FFFFFF"/>
        <w:ind w:firstLine="374"/>
        <w:contextualSpacing/>
        <w:jc w:val="both"/>
        <w:rPr>
          <w:rFonts w:ascii="Sylfaen" w:eastAsiaTheme="minorHAnsi" w:hAnsi="Sylfaen" w:cstheme="minorBidi"/>
          <w:vertAlign w:val="superscript"/>
        </w:rPr>
      </w:pPr>
      <w:r w:rsidRPr="00BD265D">
        <w:rPr>
          <w:rFonts w:ascii="Sylfaen" w:eastAsiaTheme="minorHAnsi" w:hAnsi="Sylfaen" w:cstheme="minorBidi"/>
          <w:vertAlign w:val="superscript"/>
        </w:rPr>
        <w:t xml:space="preserve">номер </w:t>
      </w:r>
      <w:proofErr w:type="gramStart"/>
      <w:r w:rsidRPr="00BD265D">
        <w:rPr>
          <w:rFonts w:ascii="Sylfaen" w:eastAsiaTheme="minorHAnsi" w:hAnsi="Sylfaen" w:cstheme="minorBidi"/>
          <w:vertAlign w:val="superscript"/>
        </w:rPr>
        <w:t>заключаемого</w:t>
      </w:r>
      <w:proofErr w:type="gramEnd"/>
      <w:r w:rsidRPr="00BD265D">
        <w:rPr>
          <w:rFonts w:ascii="Sylfaen" w:eastAsiaTheme="minorHAnsi" w:hAnsi="Sylfaen" w:cstheme="minorBidi"/>
          <w:vertAlign w:val="superscript"/>
        </w:rPr>
        <w:t xml:space="preserve"> </w:t>
      </w:r>
      <w:proofErr w:type="spellStart"/>
      <w:r w:rsidRPr="00BD265D">
        <w:rPr>
          <w:rFonts w:ascii="Sylfaen" w:eastAsiaTheme="minorHAnsi" w:hAnsi="Sylfaen" w:cstheme="minorBidi"/>
          <w:vertAlign w:val="superscript"/>
        </w:rPr>
        <w:t>договара</w:t>
      </w:r>
      <w:proofErr w:type="spellEnd"/>
    </w:p>
    <w:p w:rsidR="001C278A" w:rsidRPr="002942D2" w:rsidRDefault="001C278A" w:rsidP="00962010">
      <w:pPr>
        <w:pStyle w:val="af4"/>
        <w:shd w:val="clear" w:color="auto" w:fill="FFFFFF"/>
        <w:ind w:firstLine="374"/>
        <w:contextualSpacing/>
        <w:jc w:val="both"/>
        <w:rPr>
          <w:rFonts w:ascii="Sylfaen" w:eastAsiaTheme="minorHAnsi" w:hAnsi="Sylfaen" w:cstheme="minorBidi"/>
        </w:rPr>
      </w:pPr>
    </w:p>
    <w:p w:rsidR="001C278A" w:rsidRPr="002942D2" w:rsidRDefault="001C278A" w:rsidP="00962010">
      <w:pPr>
        <w:pStyle w:val="af4"/>
        <w:shd w:val="clear" w:color="auto" w:fill="FFFFFF"/>
        <w:contextualSpacing/>
        <w:jc w:val="both"/>
        <w:rPr>
          <w:rFonts w:ascii="Sylfaen" w:eastAsiaTheme="minorHAnsi" w:hAnsi="Sylfaen" w:cstheme="minorBidi"/>
          <w:lang w:val="hy-AM"/>
        </w:rPr>
      </w:pPr>
      <w:r w:rsidRPr="002942D2">
        <w:rPr>
          <w:rFonts w:ascii="Sylfaen" w:eastAsiaTheme="minorHAnsi" w:hAnsi="Sylfaen" w:cstheme="minorBidi"/>
        </w:rPr>
        <w:t xml:space="preserve">и  действует </w:t>
      </w:r>
      <w:r w:rsidRPr="002942D2">
        <w:rPr>
          <w:rFonts w:ascii="Sylfaen" w:eastAsiaTheme="minorHAnsi" w:hAnsi="Sylfaen" w:cstheme="minorBidi"/>
          <w:lang w:val="hy-AM"/>
        </w:rPr>
        <w:t xml:space="preserve"> </w:t>
      </w:r>
      <w:r w:rsidRPr="002942D2">
        <w:rPr>
          <w:rFonts w:ascii="Sylfaen" w:eastAsiaTheme="minorHAnsi" w:hAnsi="Sylfaen" w:cstheme="minorBidi"/>
        </w:rPr>
        <w:t>в</w:t>
      </w:r>
      <w:r w:rsidRPr="002942D2">
        <w:rPr>
          <w:rFonts w:ascii="Sylfaen" w:hAnsi="Sylfaen"/>
        </w:rPr>
        <w:t>ключительно</w:t>
      </w:r>
      <w:r w:rsidRPr="002942D2">
        <w:rPr>
          <w:rFonts w:ascii="Sylfaen" w:eastAsiaTheme="minorHAnsi" w:hAnsi="Sylfaen" w:cstheme="minorBidi"/>
        </w:rPr>
        <w:t xml:space="preserve">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до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девяностого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рабочего </w:t>
      </w:r>
      <w:r w:rsidRPr="002942D2">
        <w:rPr>
          <w:rFonts w:ascii="Sylfaen" w:eastAsiaTheme="minorHAnsi" w:hAnsi="Sylfaen" w:cstheme="minorBidi"/>
          <w:lang w:val="hy-AM"/>
        </w:rPr>
        <w:t xml:space="preserve"> </w:t>
      </w:r>
      <w:proofErr w:type="gramStart"/>
      <w:r w:rsidRPr="002942D2">
        <w:rPr>
          <w:rFonts w:ascii="Sylfaen" w:eastAsiaTheme="minorHAnsi" w:hAnsi="Sylfaen" w:cstheme="minorBidi"/>
        </w:rPr>
        <w:t>дня</w:t>
      </w:r>
      <w:proofErr w:type="gramEnd"/>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следующего за днем </w:t>
      </w:r>
    </w:p>
    <w:p w:rsidR="001C278A" w:rsidRPr="002942D2" w:rsidRDefault="001C278A" w:rsidP="00962010">
      <w:pPr>
        <w:pStyle w:val="af4"/>
        <w:shd w:val="clear" w:color="auto" w:fill="FFFFFF"/>
        <w:contextualSpacing/>
        <w:jc w:val="both"/>
        <w:rPr>
          <w:rFonts w:ascii="Sylfaen" w:eastAsiaTheme="minorHAnsi" w:hAnsi="Sylfaen" w:cstheme="minorBidi"/>
          <w:lang w:val="hy-AM"/>
        </w:rPr>
      </w:pPr>
    </w:p>
    <w:p w:rsidR="001C278A" w:rsidRPr="002942D2" w:rsidRDefault="001C278A" w:rsidP="00962010">
      <w:pPr>
        <w:pStyle w:val="af4"/>
        <w:shd w:val="clear" w:color="auto" w:fill="FFFFFF"/>
        <w:contextualSpacing/>
        <w:jc w:val="center"/>
        <w:rPr>
          <w:rFonts w:ascii="Sylfaen" w:eastAsiaTheme="minorHAnsi" w:hAnsi="Sylfaen" w:cstheme="minorBidi"/>
        </w:rPr>
      </w:pPr>
      <w:r w:rsidRPr="002942D2">
        <w:rPr>
          <w:rFonts w:ascii="Sylfaen" w:eastAsiaTheme="minorHAnsi" w:hAnsi="Sylfaen" w:cstheme="minorBidi"/>
          <w:lang w:val="hy-AM"/>
        </w:rPr>
        <w:t>--------------------------------------------------------</w:t>
      </w:r>
      <w:r w:rsidRPr="002942D2">
        <w:rPr>
          <w:rFonts w:ascii="Sylfaen" w:eastAsiaTheme="minorHAnsi" w:hAnsi="Sylfaen" w:cstheme="minorBidi"/>
        </w:rPr>
        <w:t>------------------</w:t>
      </w:r>
      <w:r w:rsidRPr="002942D2">
        <w:rPr>
          <w:rFonts w:ascii="Sylfaen" w:eastAsiaTheme="minorHAnsi" w:hAnsi="Sylfaen" w:cstheme="minorBidi"/>
          <w:lang w:val="hy-AM"/>
        </w:rPr>
        <w:t>----------------------</w:t>
      </w:r>
      <w:r w:rsidRPr="002942D2">
        <w:rPr>
          <w:rFonts w:ascii="Sylfaen" w:eastAsiaTheme="minorHAnsi" w:hAnsi="Sylfaen" w:cstheme="minorBidi"/>
        </w:rPr>
        <w:t xml:space="preserve"> </w:t>
      </w:r>
      <w:r w:rsidRPr="002942D2">
        <w:rPr>
          <w:rFonts w:ascii="Sylfaen" w:eastAsiaTheme="minorHAnsi" w:hAnsi="Sylfaen" w:cstheme="minorBidi"/>
          <w:lang w:val="hy-AM"/>
        </w:rPr>
        <w:t>.</w:t>
      </w:r>
      <w:r w:rsidRPr="002942D2">
        <w:rPr>
          <w:rFonts w:ascii="Sylfaen" w:eastAsiaTheme="minorHAnsi" w:hAnsi="Sylfaen" w:cstheme="minorBidi"/>
        </w:rPr>
        <w:t xml:space="preserve">           </w:t>
      </w:r>
      <w:r w:rsidR="00B961C7" w:rsidRPr="002942D2">
        <w:rPr>
          <w:rFonts w:ascii="Sylfaen" w:hAnsi="Sylfaen"/>
        </w:rPr>
        <w:t>крайний</w:t>
      </w:r>
      <w:r w:rsidRPr="002942D2">
        <w:rPr>
          <w:rFonts w:ascii="Sylfaen" w:hAnsi="Sylfaen"/>
        </w:rPr>
        <w:t xml:space="preserve">  срок</w:t>
      </w:r>
      <w:r w:rsidRPr="002942D2">
        <w:rPr>
          <w:rFonts w:ascii="Sylfaen" w:eastAsiaTheme="minorHAnsi" w:hAnsi="Sylfaen" w:cstheme="minorBidi"/>
        </w:rPr>
        <w:t xml:space="preserve"> поставки товаров</w:t>
      </w:r>
      <w:r w:rsidRPr="002942D2">
        <w:rPr>
          <w:rFonts w:ascii="Sylfaen" w:eastAsiaTheme="minorHAnsi" w:hAnsi="Sylfaen" w:cstheme="minorBidi"/>
          <w:lang w:val="hy-AM"/>
        </w:rPr>
        <w:t>, предусмотренн</w:t>
      </w:r>
      <w:proofErr w:type="spellStart"/>
      <w:r w:rsidRPr="002942D2">
        <w:rPr>
          <w:rFonts w:ascii="Sylfaen" w:eastAsiaTheme="minorHAnsi" w:hAnsi="Sylfaen" w:cstheme="minorBidi"/>
        </w:rPr>
        <w:t>ый</w:t>
      </w:r>
      <w:proofErr w:type="spellEnd"/>
      <w:r w:rsidRPr="002942D2">
        <w:rPr>
          <w:rFonts w:ascii="Sylfaen" w:eastAsiaTheme="minorHAnsi" w:hAnsi="Sylfaen" w:cstheme="minorBidi"/>
        </w:rPr>
        <w:t xml:space="preserve"> </w:t>
      </w:r>
      <w:r w:rsidRPr="002942D2">
        <w:rPr>
          <w:rFonts w:ascii="Sylfaen" w:eastAsiaTheme="minorHAnsi" w:hAnsi="Sylfaen" w:cstheme="minorBidi"/>
          <w:lang w:val="hy-AM"/>
        </w:rPr>
        <w:t>заключаемым договором</w:t>
      </w:r>
    </w:p>
    <w:p w:rsidR="001C278A" w:rsidRPr="002942D2" w:rsidRDefault="001C278A" w:rsidP="00962010">
      <w:pPr>
        <w:pStyle w:val="af4"/>
        <w:shd w:val="clear" w:color="auto" w:fill="FFFFFF"/>
        <w:contextualSpacing/>
        <w:jc w:val="both"/>
        <w:rPr>
          <w:rFonts w:ascii="Sylfaen" w:eastAsiaTheme="minorHAnsi" w:hAnsi="Sylfaen" w:cstheme="minorBidi"/>
        </w:rPr>
      </w:pPr>
      <w:r w:rsidRPr="002942D2">
        <w:rPr>
          <w:rFonts w:ascii="Sylfaen" w:eastAsiaTheme="minorHAnsi" w:hAnsi="Sylfaen" w:cstheme="minorBidi"/>
        </w:rPr>
        <w:t>В день предоставления гарантии лицо, выдающее гарантию, с официального адреса</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2942D2">
        <w:rPr>
          <w:rFonts w:ascii="Sylfaen" w:eastAsiaTheme="minorHAnsi" w:hAnsi="Sylfaen" w:cstheme="minorBidi"/>
        </w:rPr>
        <w:t>кодом</w:t>
      </w:r>
      <w:proofErr w:type="gramEnd"/>
      <w:r w:rsidRPr="002942D2">
        <w:rPr>
          <w:rFonts w:ascii="Sylfaen" w:eastAsiaTheme="minorHAnsi" w:hAnsi="Sylfaen" w:cstheme="minorBidi"/>
        </w:rPr>
        <w:t xml:space="preserve"> упомянутым в пункте 1 настоящей гарантии</w:t>
      </w:r>
      <w:r w:rsidRPr="002942D2">
        <w:rPr>
          <w:rFonts w:ascii="Sylfaen" w:eastAsiaTheme="minorHAnsi" w:hAnsi="Sylfaen" w:cstheme="minorBidi"/>
          <w:lang w:val="hy-AM"/>
        </w:rPr>
        <w:t>.</w:t>
      </w:r>
      <w:r w:rsidRPr="002942D2">
        <w:rPr>
          <w:rFonts w:ascii="Sylfaen" w:eastAsiaTheme="minorHAnsi" w:hAnsi="Sylfaen" w:cstheme="minorBidi"/>
        </w:rPr>
        <w:t xml:space="preserve"> </w:t>
      </w:r>
    </w:p>
    <w:p w:rsidR="001C278A" w:rsidRPr="002942D2" w:rsidRDefault="001C278A" w:rsidP="00962010">
      <w:pPr>
        <w:pStyle w:val="af4"/>
        <w:shd w:val="clear" w:color="auto" w:fill="FFFFFF"/>
        <w:spacing w:before="0" w:beforeAutospacing="0" w:after="0" w:afterAutospacing="0"/>
        <w:ind w:firstLine="375"/>
        <w:jc w:val="both"/>
        <w:rPr>
          <w:rStyle w:val="af5"/>
          <w:rFonts w:ascii="Sylfaen" w:hAnsi="Sylfaen"/>
          <w:b w:val="0"/>
          <w:bCs w:val="0"/>
        </w:rPr>
      </w:pPr>
    </w:p>
    <w:p w:rsidR="003E31E5" w:rsidRPr="002942D2" w:rsidRDefault="003E31E5" w:rsidP="00962010">
      <w:pPr>
        <w:pStyle w:val="af4"/>
        <w:shd w:val="clear" w:color="auto" w:fill="FFFFFF"/>
        <w:spacing w:before="0" w:beforeAutospacing="0" w:after="0" w:afterAutospacing="0"/>
        <w:ind w:firstLine="375"/>
        <w:jc w:val="both"/>
        <w:rPr>
          <w:rStyle w:val="af5"/>
          <w:rFonts w:ascii="Sylfaen" w:hAnsi="Sylfaen"/>
          <w:b w:val="0"/>
          <w:bCs w:val="0"/>
        </w:rPr>
      </w:pP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2942D2" w:rsidRDefault="003E31E5"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1) копии заключенного договора N</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_____________________, включая </w:t>
      </w:r>
    </w:p>
    <w:p w:rsidR="003E31E5" w:rsidRPr="00E6284D" w:rsidRDefault="003E31E5" w:rsidP="00962010">
      <w:pPr>
        <w:pStyle w:val="af4"/>
        <w:shd w:val="clear" w:color="auto" w:fill="FFFFFF"/>
        <w:contextualSpacing/>
        <w:jc w:val="both"/>
        <w:rPr>
          <w:rFonts w:ascii="Sylfaen" w:eastAsiaTheme="minorHAnsi" w:hAnsi="Sylfaen" w:cstheme="minorBidi"/>
          <w:vertAlign w:val="superscript"/>
        </w:rPr>
      </w:pPr>
      <w:r w:rsidRPr="00E6284D">
        <w:rPr>
          <w:rFonts w:ascii="Sylfaen" w:eastAsiaTheme="minorHAnsi" w:hAnsi="Sylfaen" w:cstheme="minorBidi"/>
          <w:vertAlign w:val="superscript"/>
        </w:rPr>
        <w:t xml:space="preserve">                                                             </w:t>
      </w:r>
      <w:r w:rsidR="00E6284D" w:rsidRPr="00FF4A64">
        <w:rPr>
          <w:rFonts w:ascii="Sylfaen" w:eastAsiaTheme="minorHAnsi" w:hAnsi="Sylfaen" w:cstheme="minorBidi"/>
          <w:vertAlign w:val="superscript"/>
        </w:rPr>
        <w:t xml:space="preserve">                                                                    </w:t>
      </w:r>
      <w:r w:rsidRPr="00E6284D">
        <w:rPr>
          <w:rFonts w:ascii="Sylfaen" w:eastAsiaTheme="minorHAnsi" w:hAnsi="Sylfaen" w:cstheme="minorBidi"/>
          <w:vertAlign w:val="superscript"/>
        </w:rPr>
        <w:t xml:space="preserve">  номер </w:t>
      </w:r>
      <w:proofErr w:type="gramStart"/>
      <w:r w:rsidRPr="00E6284D">
        <w:rPr>
          <w:rFonts w:ascii="Sylfaen" w:eastAsiaTheme="minorHAnsi" w:hAnsi="Sylfaen" w:cstheme="minorBidi"/>
          <w:vertAlign w:val="superscript"/>
        </w:rPr>
        <w:t>заключаемого</w:t>
      </w:r>
      <w:proofErr w:type="gramEnd"/>
      <w:r w:rsidRPr="00E6284D">
        <w:rPr>
          <w:rFonts w:ascii="Sylfaen" w:eastAsiaTheme="minorHAnsi" w:hAnsi="Sylfaen" w:cstheme="minorBidi"/>
          <w:vertAlign w:val="superscript"/>
        </w:rPr>
        <w:t xml:space="preserve"> </w:t>
      </w:r>
      <w:proofErr w:type="spellStart"/>
      <w:r w:rsidRPr="00E6284D">
        <w:rPr>
          <w:rFonts w:ascii="Sylfaen" w:eastAsiaTheme="minorHAnsi" w:hAnsi="Sylfaen" w:cstheme="minorBidi"/>
          <w:vertAlign w:val="superscript"/>
        </w:rPr>
        <w:t>договара</w:t>
      </w:r>
      <w:proofErr w:type="spellEnd"/>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копии внесенных  в него изменений, дополнительных соглашений,</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2942D2">
        <w:rPr>
          <w:rFonts w:ascii="Sylfaen" w:eastAsiaTheme="minorHAnsi" w:hAnsi="Sylfaen" w:cstheme="minorBidi"/>
        </w:rPr>
        <w:t>бюллетене</w:t>
      </w:r>
      <w:proofErr w:type="gramEnd"/>
      <w:r w:rsidRPr="002942D2">
        <w:rPr>
          <w:rFonts w:ascii="Sylfaen" w:eastAsiaTheme="minorHAnsi" w:hAnsi="Sylfaen" w:cstheme="minorBidi"/>
        </w:rPr>
        <w:t xml:space="preserve"> действующем по адресу </w:t>
      </w:r>
      <w:hyperlink r:id="rId10" w:history="1">
        <w:r w:rsidRPr="002942D2">
          <w:rPr>
            <w:rStyle w:val="a9"/>
            <w:rFonts w:ascii="Sylfaen" w:hAnsi="Sylfaen"/>
            <w:color w:val="auto"/>
            <w:lang w:val="hy-AM"/>
          </w:rPr>
          <w:t>www.procurement.am</w:t>
        </w:r>
      </w:hyperlink>
      <w:r w:rsidRPr="002942D2">
        <w:rPr>
          <w:rFonts w:ascii="Sylfaen" w:eastAsiaTheme="minorHAnsi" w:hAnsi="Sylfaen" w:cstheme="minorBidi"/>
        </w:rPr>
        <w:t xml:space="preserve"> .</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240609"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3) </w:t>
      </w:r>
      <w:r w:rsidR="00240609" w:rsidRPr="002942D2">
        <w:rPr>
          <w:rFonts w:ascii="Sylfaen" w:eastAsiaTheme="minorHAnsi" w:hAnsi="Sylfaen" w:cstheme="minorBidi"/>
          <w:lang w:val="hy-AM"/>
        </w:rPr>
        <w:t xml:space="preserve">двухсторонне </w:t>
      </w:r>
      <w:r w:rsidR="00240609" w:rsidRPr="002942D2">
        <w:rPr>
          <w:rFonts w:ascii="Sylfaen" w:eastAsiaTheme="minorHAnsi" w:hAnsi="Sylfaen" w:cstheme="minorBidi"/>
        </w:rPr>
        <w:t>утвержденный в рамках договора между бенефициаром и принципалом акт (акты) приема-передачи или его</w:t>
      </w:r>
      <w:r w:rsidR="00240609" w:rsidRPr="002942D2">
        <w:rPr>
          <w:rFonts w:ascii="Sylfaen" w:eastAsiaTheme="minorHAnsi" w:hAnsi="Sylfaen" w:cstheme="minorBidi"/>
          <w:lang w:val="hy-AM"/>
        </w:rPr>
        <w:t xml:space="preserve"> </w:t>
      </w:r>
      <w:r w:rsidR="00240609" w:rsidRPr="002942D2">
        <w:rPr>
          <w:rFonts w:ascii="Sylfaen" w:eastAsiaTheme="minorHAnsi" w:hAnsi="Sylfaen" w:cstheme="minorBidi"/>
        </w:rPr>
        <w:t>(</w:t>
      </w:r>
      <w:r w:rsidR="00240609" w:rsidRPr="002942D2">
        <w:rPr>
          <w:rFonts w:ascii="Sylfaen" w:eastAsiaTheme="minorHAnsi" w:hAnsi="Sylfaen" w:cstheme="minorBidi"/>
          <w:lang w:val="hy-AM"/>
        </w:rPr>
        <w:t>их</w:t>
      </w:r>
      <w:r w:rsidR="00240609" w:rsidRPr="002942D2">
        <w:rPr>
          <w:rFonts w:ascii="Sylfaen" w:eastAsiaTheme="minorHAnsi" w:hAnsi="Sylfaen" w:cstheme="minorBidi"/>
        </w:rPr>
        <w:t xml:space="preserve">) копии. </w:t>
      </w:r>
    </w:p>
    <w:p w:rsidR="00A11DA5" w:rsidRPr="002942D2" w:rsidRDefault="00A11DA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7.</w:t>
      </w:r>
      <w:r w:rsidRPr="002942D2">
        <w:rPr>
          <w:rFonts w:ascii="Sylfaen" w:hAnsi="Sylfaen"/>
        </w:rPr>
        <w:t xml:space="preserve"> </w:t>
      </w:r>
      <w:r w:rsidRPr="002942D2">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8.</w:t>
      </w:r>
      <w:r w:rsidRPr="002942D2">
        <w:rPr>
          <w:rFonts w:ascii="Sylfaen" w:hAnsi="Sylfaen"/>
        </w:rPr>
        <w:t xml:space="preserve"> </w:t>
      </w:r>
      <w:r w:rsidRPr="002942D2">
        <w:rPr>
          <w:rFonts w:ascii="Sylfaen" w:eastAsiaTheme="minorHAnsi" w:hAnsi="Sylfaen" w:cstheme="minorBidi"/>
        </w:rPr>
        <w:t>Лицо, выдающее гарантию, отклоняет требование бенефициара, если:</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1) требование или прилагаемые документы не соответствуют условиям настоящей гарантии,</w:t>
      </w:r>
    </w:p>
    <w:p w:rsidR="003E31E5" w:rsidRPr="002942D2" w:rsidRDefault="003E31E5"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2) требование представлено по истечении срока, установленного гарантией.</w:t>
      </w:r>
    </w:p>
    <w:p w:rsidR="003E31E5" w:rsidRPr="002942D2" w:rsidRDefault="003E31E5" w:rsidP="00962010">
      <w:pPr>
        <w:pStyle w:val="af4"/>
        <w:shd w:val="clear" w:color="auto" w:fill="FFFFFF"/>
        <w:spacing w:before="0" w:beforeAutospacing="0" w:after="0" w:afterAutospacing="0"/>
        <w:ind w:firstLine="375"/>
        <w:rPr>
          <w:rFonts w:ascii="Sylfaen" w:eastAsiaTheme="minorHAnsi" w:hAnsi="Sylfaen" w:cstheme="minorBidi"/>
        </w:rPr>
      </w:pPr>
    </w:p>
    <w:p w:rsidR="003E31E5" w:rsidRPr="002942D2" w:rsidRDefault="003E31E5"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2942D2" w:rsidRDefault="003E31E5"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3E31E5" w:rsidRPr="002942D2" w:rsidRDefault="003E31E5" w:rsidP="00962010">
      <w:pPr>
        <w:pStyle w:val="af4"/>
        <w:shd w:val="clear" w:color="auto" w:fill="FFFFFF"/>
        <w:spacing w:before="0" w:beforeAutospacing="0" w:after="0" w:afterAutospacing="0"/>
        <w:ind w:firstLine="375"/>
        <w:jc w:val="both"/>
        <w:rPr>
          <w:rFonts w:ascii="Sylfaen" w:hAnsi="Sylfaen"/>
        </w:rPr>
      </w:pPr>
    </w:p>
    <w:p w:rsidR="003E31E5" w:rsidRPr="002942D2" w:rsidRDefault="003E31E5" w:rsidP="00962010">
      <w:pPr>
        <w:pStyle w:val="af4"/>
        <w:shd w:val="clear" w:color="auto" w:fill="FFFFFF"/>
        <w:spacing w:before="0" w:beforeAutospacing="0" w:after="0" w:afterAutospacing="0"/>
        <w:ind w:firstLine="375"/>
        <w:jc w:val="both"/>
        <w:rPr>
          <w:rFonts w:ascii="Sylfaen" w:hAnsi="Sylfaen"/>
          <w:u w:val="single"/>
          <w:lang w:val="hy-AM"/>
        </w:rPr>
      </w:pPr>
      <w:r w:rsidRPr="002942D2">
        <w:rPr>
          <w:rFonts w:ascii="Sylfaen" w:hAnsi="Sylfaen"/>
          <w:lang w:val="hy-AM"/>
        </w:rPr>
        <w:t>Руководитель исполнительного органа</w:t>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3E31E5" w:rsidRPr="002942D2" w:rsidRDefault="003E31E5" w:rsidP="00962010">
      <w:pPr>
        <w:pStyle w:val="af4"/>
        <w:shd w:val="clear" w:color="auto" w:fill="FFFFFF"/>
        <w:spacing w:before="0" w:beforeAutospacing="0" w:after="0" w:afterAutospacing="0"/>
        <w:ind w:firstLine="375"/>
        <w:jc w:val="both"/>
        <w:rPr>
          <w:rFonts w:ascii="Sylfaen" w:hAnsi="Sylfaen"/>
          <w:lang w:val="hy-AM"/>
        </w:rPr>
      </w:pPr>
    </w:p>
    <w:p w:rsidR="003E31E5" w:rsidRPr="002942D2" w:rsidRDefault="003E31E5" w:rsidP="00962010">
      <w:pPr>
        <w:pStyle w:val="af4"/>
        <w:shd w:val="clear" w:color="auto" w:fill="FFFFFF"/>
        <w:spacing w:before="0" w:beforeAutospacing="0" w:after="0" w:afterAutospacing="0"/>
        <w:ind w:firstLine="375"/>
        <w:jc w:val="both"/>
        <w:rPr>
          <w:rFonts w:ascii="Sylfaen" w:hAnsi="Sylfaen"/>
          <w:lang w:val="hy-AM"/>
        </w:rPr>
      </w:pPr>
    </w:p>
    <w:p w:rsidR="003E31E5" w:rsidRPr="002942D2" w:rsidRDefault="003E31E5" w:rsidP="00962010">
      <w:pPr>
        <w:pStyle w:val="af4"/>
        <w:shd w:val="clear" w:color="auto" w:fill="FFFFFF"/>
        <w:spacing w:before="0" w:beforeAutospacing="0" w:after="0" w:afterAutospacing="0"/>
        <w:ind w:firstLine="375"/>
        <w:jc w:val="both"/>
        <w:rPr>
          <w:rFonts w:ascii="Sylfaen" w:hAnsi="Sylfaen"/>
          <w:lang w:val="hy-AM"/>
        </w:rPr>
      </w:pP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3E31E5" w:rsidRPr="002942D2" w:rsidRDefault="003E31E5" w:rsidP="00962010">
      <w:pPr>
        <w:pStyle w:val="af4"/>
        <w:shd w:val="clear" w:color="auto" w:fill="FFFFFF"/>
        <w:spacing w:before="0" w:beforeAutospacing="0" w:after="0" w:afterAutospacing="0"/>
        <w:rPr>
          <w:rFonts w:ascii="Sylfaen" w:hAnsi="Sylfaen" w:cs="Sylfaen"/>
          <w:vertAlign w:val="superscript"/>
        </w:rPr>
      </w:pPr>
      <w:r w:rsidRPr="002942D2">
        <w:rPr>
          <w:rFonts w:ascii="Sylfaen" w:hAnsi="Sylfaen" w:cs="Sylfaen"/>
          <w:vertAlign w:val="superscript"/>
          <w:lang w:val="hy-AM"/>
        </w:rPr>
        <w:t xml:space="preserve">                                                        </w:t>
      </w:r>
      <w:r w:rsidRPr="002942D2">
        <w:rPr>
          <w:rFonts w:ascii="Sylfaen" w:hAnsi="Sylfaen" w:cs="Sylfaen"/>
          <w:vertAlign w:val="superscript"/>
        </w:rPr>
        <w:t>число, месяц, год</w:t>
      </w: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3E31E5" w:rsidRPr="002942D2" w:rsidRDefault="003E31E5"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3E31E5" w:rsidRPr="002942D2" w:rsidRDefault="003E31E5" w:rsidP="00962010">
      <w:pPr>
        <w:widowControl w:val="0"/>
        <w:spacing w:after="160"/>
        <w:ind w:left="567" w:right="565"/>
        <w:jc w:val="center"/>
        <w:rPr>
          <w:rFonts w:ascii="Sylfaen" w:hAnsi="Sylfaen"/>
          <w:b/>
        </w:rPr>
      </w:pPr>
    </w:p>
    <w:p w:rsidR="003E31E5" w:rsidRPr="002942D2" w:rsidRDefault="003E31E5" w:rsidP="00962010">
      <w:pPr>
        <w:rPr>
          <w:rFonts w:ascii="Sylfaen" w:hAnsi="Sylfaen"/>
          <w:i/>
        </w:rPr>
      </w:pPr>
    </w:p>
    <w:p w:rsidR="00BF3696" w:rsidRPr="002942D2" w:rsidRDefault="00BF3696" w:rsidP="00962010">
      <w:pPr>
        <w:rPr>
          <w:rFonts w:ascii="Sylfaen" w:hAnsi="Sylfaen"/>
          <w:i/>
        </w:rPr>
      </w:pPr>
      <w:r w:rsidRPr="002942D2">
        <w:rPr>
          <w:rFonts w:ascii="Sylfaen" w:hAnsi="Sylfaen"/>
          <w:i/>
        </w:rPr>
        <w:br w:type="page"/>
      </w:r>
    </w:p>
    <w:p w:rsidR="003D2FE2" w:rsidRPr="002942D2" w:rsidRDefault="003D2FE2" w:rsidP="00962010">
      <w:pPr>
        <w:widowControl w:val="0"/>
        <w:spacing w:after="160"/>
        <w:jc w:val="right"/>
        <w:rPr>
          <w:rFonts w:ascii="Sylfaen" w:hAnsi="Sylfaen" w:cs="GHEA Grapalat"/>
          <w:i/>
        </w:rPr>
      </w:pPr>
      <w:r w:rsidRPr="002942D2">
        <w:rPr>
          <w:rFonts w:ascii="Sylfaen" w:hAnsi="Sylfaen"/>
          <w:i/>
        </w:rPr>
        <w:t>Приложение № 4.</w:t>
      </w:r>
      <w:r w:rsidR="00A13428" w:rsidRPr="002942D2">
        <w:rPr>
          <w:rFonts w:ascii="Sylfaen" w:hAnsi="Sylfaen"/>
          <w:i/>
        </w:rPr>
        <w:t>2</w:t>
      </w:r>
    </w:p>
    <w:p w:rsidR="00F244D7" w:rsidRPr="00BA7552" w:rsidRDefault="00F244D7" w:rsidP="00962010">
      <w:pPr>
        <w:pStyle w:val="31"/>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af6"/>
                <w:rFonts w:ascii="Sylfaen" w:hAnsi="Sylfaen"/>
              </w:rPr>
              <w:footnoteReference w:customMarkFollows="1" w:id="9"/>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3A5D99">
        <w:rPr>
          <w:rFonts w:ascii="Sylfaen" w:hAnsi="Sylfaen"/>
          <w:b/>
          <w:sz w:val="22"/>
          <w:szCs w:val="22"/>
        </w:rPr>
        <w:t>GHAPDzB-HVKAK-2023-01</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942D2">
        <w:rPr>
          <w:rFonts w:ascii="Sylfaen" w:hAnsi="Sylfaen" w:cs="GHEA Grapalat"/>
          <w:lang w:val="en-US"/>
        </w:rPr>
        <w:t>K</w:t>
      </w:r>
      <w:proofErr w:type="spellStart"/>
      <w:proofErr w:type="gramEnd"/>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1.4.</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235549" w:rsidRPr="002942D2" w:rsidRDefault="00235549" w:rsidP="00962010">
      <w:pPr>
        <w:widowControl w:val="0"/>
        <w:spacing w:after="160"/>
        <w:ind w:firstLine="567"/>
        <w:jc w:val="right"/>
        <w:rPr>
          <w:rFonts w:ascii="Sylfaen" w:hAnsi="Sylfaen" w:cs="Arial"/>
          <w:b/>
        </w:rPr>
      </w:pPr>
      <w:r w:rsidRPr="002942D2">
        <w:rPr>
          <w:rFonts w:ascii="Sylfaen" w:hAnsi="Sylfaen"/>
          <w:b/>
        </w:rPr>
        <w:t>Приложение № 5</w:t>
      </w:r>
    </w:p>
    <w:p w:rsidR="00440DB0" w:rsidRPr="00BA7552" w:rsidRDefault="00440DB0"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p>
    <w:p w:rsidR="001005B0" w:rsidRPr="002942D2" w:rsidRDefault="001005B0" w:rsidP="00962010">
      <w:pPr>
        <w:widowControl w:val="0"/>
        <w:spacing w:after="160"/>
        <w:ind w:left="567" w:right="565"/>
        <w:jc w:val="center"/>
        <w:rPr>
          <w:rFonts w:ascii="Sylfaen" w:hAnsi="Sylfaen"/>
          <w:b/>
        </w:rPr>
      </w:pPr>
    </w:p>
    <w:p w:rsidR="0075061D" w:rsidRPr="002942D2" w:rsidRDefault="0075061D" w:rsidP="00962010">
      <w:pPr>
        <w:pStyle w:val="31"/>
        <w:widowControl w:val="0"/>
        <w:spacing w:after="160" w:line="240" w:lineRule="auto"/>
        <w:jc w:val="center"/>
        <w:rPr>
          <w:rFonts w:ascii="Sylfaen" w:hAnsi="Sylfaen"/>
          <w:sz w:val="24"/>
          <w:szCs w:val="24"/>
          <w:lang w:val="hy-AM"/>
        </w:rPr>
      </w:pPr>
      <w:r w:rsidRPr="002942D2">
        <w:rPr>
          <w:rFonts w:ascii="Sylfaen" w:hAnsi="Sylfaen"/>
          <w:sz w:val="24"/>
          <w:szCs w:val="24"/>
        </w:rPr>
        <w:t xml:space="preserve">ГАРАНТИЯ </w:t>
      </w:r>
      <w:r w:rsidRPr="002942D2">
        <w:rPr>
          <w:rFonts w:ascii="Sylfaen" w:hAnsi="Sylfaen"/>
          <w:sz w:val="24"/>
          <w:szCs w:val="24"/>
          <w:lang w:val="en-US"/>
        </w:rPr>
        <w:t>N</w:t>
      </w:r>
      <w:r w:rsidRPr="002942D2">
        <w:rPr>
          <w:rFonts w:ascii="Sylfaen" w:hAnsi="Sylfaen"/>
          <w:sz w:val="24"/>
          <w:szCs w:val="24"/>
          <w:lang w:val="hy-AM"/>
        </w:rPr>
        <w:t>________</w:t>
      </w:r>
    </w:p>
    <w:p w:rsidR="0075061D" w:rsidRPr="002942D2" w:rsidRDefault="0075061D" w:rsidP="00962010">
      <w:pPr>
        <w:widowControl w:val="0"/>
        <w:spacing w:after="160"/>
        <w:ind w:left="567" w:right="565"/>
        <w:jc w:val="center"/>
        <w:rPr>
          <w:rFonts w:ascii="Sylfaen" w:hAnsi="Sylfaen"/>
          <w:b/>
        </w:rPr>
      </w:pPr>
      <w:r w:rsidRPr="002942D2">
        <w:rPr>
          <w:rFonts w:ascii="Sylfaen" w:hAnsi="Sylfaen"/>
          <w:b/>
        </w:rPr>
        <w:t>(обеспечение договора)</w:t>
      </w:r>
    </w:p>
    <w:p w:rsidR="001005B0" w:rsidRPr="002942D2" w:rsidRDefault="001005B0" w:rsidP="00962010">
      <w:pPr>
        <w:widowControl w:val="0"/>
        <w:spacing w:after="160"/>
        <w:ind w:left="567" w:right="565"/>
        <w:jc w:val="center"/>
        <w:rPr>
          <w:rFonts w:ascii="Sylfaen" w:hAnsi="Sylfaen"/>
          <w:b/>
        </w:rPr>
      </w:pPr>
    </w:p>
    <w:p w:rsidR="005B3A59" w:rsidRPr="002942D2" w:rsidRDefault="005B3A59" w:rsidP="00962010">
      <w:pPr>
        <w:pStyle w:val="af4"/>
        <w:shd w:val="clear" w:color="auto" w:fill="FFFFFF"/>
        <w:spacing w:before="0" w:beforeAutospacing="0" w:after="0" w:afterAutospacing="0"/>
        <w:jc w:val="both"/>
        <w:rPr>
          <w:rStyle w:val="af5"/>
          <w:rFonts w:ascii="Sylfaen" w:hAnsi="Sylfaen"/>
          <w:b w:val="0"/>
          <w:bCs w:val="0"/>
          <w:lang w:val="hy-AM"/>
        </w:rPr>
      </w:pPr>
      <w:r w:rsidRPr="002942D2">
        <w:rPr>
          <w:rFonts w:ascii="Sylfaen" w:eastAsiaTheme="minorHAnsi" w:hAnsi="Sylfaen" w:cstheme="minorBidi"/>
        </w:rPr>
        <w:t>1. Настоящая гарантия (</w:t>
      </w:r>
      <w:proofErr w:type="spellStart"/>
      <w:r w:rsidRPr="002942D2">
        <w:rPr>
          <w:rFonts w:ascii="Sylfaen" w:eastAsiaTheme="minorHAnsi" w:hAnsi="Sylfaen" w:cstheme="minorBidi"/>
        </w:rPr>
        <w:t>далее-гарантия</w:t>
      </w:r>
      <w:proofErr w:type="spellEnd"/>
      <w:r w:rsidRPr="002942D2">
        <w:rPr>
          <w:rFonts w:ascii="Sylfaen" w:eastAsiaTheme="minorHAnsi" w:hAnsi="Sylfaen" w:cstheme="minorBidi"/>
        </w:rPr>
        <w:t>) является обеспечением по исполнению принципалом обязательств (</w:t>
      </w:r>
      <w:proofErr w:type="spellStart"/>
      <w:r w:rsidRPr="002942D2">
        <w:rPr>
          <w:rFonts w:ascii="Sylfaen" w:eastAsiaTheme="minorHAnsi" w:hAnsi="Sylfaen" w:cstheme="minorBidi"/>
        </w:rPr>
        <w:t>далее-гарантированные</w:t>
      </w:r>
      <w:proofErr w:type="spellEnd"/>
      <w:r w:rsidRPr="002942D2">
        <w:rPr>
          <w:rFonts w:ascii="Sylfaen" w:eastAsiaTheme="minorHAnsi" w:hAnsi="Sylfaen" w:cstheme="minorBidi"/>
        </w:rPr>
        <w:t xml:space="preserve"> обязательства), вытекающих из договора N</w:t>
      </w:r>
      <w:r w:rsidRPr="002942D2">
        <w:rPr>
          <w:rFonts w:ascii="Sylfaen" w:eastAsiaTheme="minorHAnsi" w:hAnsi="Sylfaen" w:cstheme="minorBidi"/>
          <w:lang w:val="hy-AM"/>
        </w:rPr>
        <w:t xml:space="preserve">  </w:t>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u w:val="single"/>
          <w:lang w:val="hy-AM"/>
        </w:rPr>
        <w:tab/>
      </w:r>
      <w:r w:rsidRPr="002942D2">
        <w:rPr>
          <w:rStyle w:val="af5"/>
          <w:rFonts w:ascii="Sylfaen" w:hAnsi="Sylfaen"/>
        </w:rPr>
        <w:t xml:space="preserve">   </w:t>
      </w:r>
      <w:r w:rsidRPr="002942D2">
        <w:rPr>
          <w:rFonts w:ascii="Sylfaen" w:eastAsiaTheme="minorHAnsi" w:hAnsi="Sylfaen" w:cstheme="minorBidi"/>
        </w:rPr>
        <w:t>заключаемым</w:t>
      </w:r>
      <w:r w:rsidRPr="002942D2">
        <w:rPr>
          <w:rStyle w:val="af5"/>
          <w:rFonts w:ascii="Sylfaen" w:hAnsi="Sylfaen"/>
        </w:rPr>
        <w:t xml:space="preserve">  </w:t>
      </w:r>
      <w:proofErr w:type="gramStart"/>
      <w:r w:rsidRPr="002942D2">
        <w:rPr>
          <w:rFonts w:ascii="Sylfaen" w:eastAsiaTheme="minorHAnsi" w:hAnsi="Sylfaen" w:cstheme="minorBidi"/>
          <w:bCs/>
        </w:rPr>
        <w:t>между</w:t>
      </w:r>
      <w:proofErr w:type="gramEnd"/>
    </w:p>
    <w:p w:rsidR="004D1592" w:rsidRPr="00BA7552" w:rsidRDefault="005B3A59" w:rsidP="00962010">
      <w:pPr>
        <w:pStyle w:val="af4"/>
        <w:shd w:val="clear" w:color="auto" w:fill="FFFFFF"/>
        <w:spacing w:before="0" w:beforeAutospacing="0" w:after="0" w:afterAutospacing="0"/>
        <w:ind w:firstLine="567"/>
        <w:jc w:val="both"/>
        <w:rPr>
          <w:rStyle w:val="af5"/>
          <w:rFonts w:ascii="Sylfaen" w:hAnsi="Sylfaen"/>
          <w:b w:val="0"/>
          <w:bCs w:val="0"/>
          <w:sz w:val="16"/>
          <w:szCs w:val="16"/>
        </w:rPr>
      </w:pPr>
      <w:r w:rsidRPr="002942D2">
        <w:rPr>
          <w:rStyle w:val="af5"/>
          <w:rFonts w:ascii="Sylfaen" w:hAnsi="Sylfaen"/>
          <w:lang w:val="hy-AM"/>
        </w:rPr>
        <w:tab/>
      </w:r>
      <w:r w:rsidRPr="002942D2">
        <w:rPr>
          <w:rStyle w:val="af5"/>
          <w:rFonts w:ascii="Sylfaen" w:hAnsi="Sylfaen"/>
          <w:lang w:val="hy-AM"/>
        </w:rPr>
        <w:tab/>
      </w:r>
      <w:r w:rsidRPr="002942D2">
        <w:rPr>
          <w:rStyle w:val="af5"/>
          <w:rFonts w:ascii="Sylfaen" w:hAnsi="Sylfaen"/>
          <w:b w:val="0"/>
        </w:rPr>
        <w:t xml:space="preserve">      </w:t>
      </w:r>
      <w:r w:rsidR="004D1592" w:rsidRPr="00BA7552">
        <w:rPr>
          <w:rStyle w:val="af5"/>
          <w:rFonts w:ascii="Sylfaen" w:hAnsi="Sylfaen"/>
          <w:b w:val="0"/>
          <w:sz w:val="16"/>
          <w:szCs w:val="16"/>
        </w:rPr>
        <w:t>номер заключаемого договора</w:t>
      </w:r>
      <w:r w:rsidR="004D1592" w:rsidRPr="00BA7552">
        <w:rPr>
          <w:rStyle w:val="af5"/>
          <w:rFonts w:ascii="Sylfaen" w:hAnsi="Sylfaen"/>
          <w:b w:val="0"/>
          <w:sz w:val="16"/>
          <w:szCs w:val="16"/>
          <w:lang w:val="hy-AM"/>
        </w:rPr>
        <w:tab/>
      </w:r>
      <w:r w:rsidR="004D1592" w:rsidRPr="00BA7552">
        <w:rPr>
          <w:rStyle w:val="af5"/>
          <w:rFonts w:ascii="Sylfaen" w:hAnsi="Sylfaen"/>
          <w:b w:val="0"/>
          <w:sz w:val="16"/>
          <w:szCs w:val="16"/>
          <w:lang w:val="hy-AM"/>
        </w:rPr>
        <w:tab/>
      </w:r>
      <w:r w:rsidR="004D1592" w:rsidRPr="00BA7552">
        <w:rPr>
          <w:rStyle w:val="af5"/>
          <w:rFonts w:ascii="Sylfaen" w:hAnsi="Sylfaen"/>
          <w:b w:val="0"/>
          <w:sz w:val="16"/>
          <w:szCs w:val="16"/>
          <w:lang w:val="hy-AM"/>
        </w:rPr>
        <w:tab/>
      </w:r>
    </w:p>
    <w:p w:rsidR="004D1592" w:rsidRPr="00BA7552" w:rsidRDefault="004D1592" w:rsidP="00962010">
      <w:pPr>
        <w:pStyle w:val="af4"/>
        <w:shd w:val="clear" w:color="auto" w:fill="FFFFFF"/>
        <w:spacing w:before="0" w:beforeAutospacing="0" w:after="0" w:afterAutospacing="0"/>
        <w:ind w:firstLine="567"/>
        <w:jc w:val="both"/>
        <w:rPr>
          <w:rFonts w:ascii="Sylfaen" w:hAnsi="Sylfaen"/>
          <w:lang w:val="hy-AM"/>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rPr>
        <w:t xml:space="preserve"> (</w:t>
      </w:r>
      <w:proofErr w:type="spellStart"/>
      <w:r w:rsidRPr="00BA7552">
        <w:rPr>
          <w:rFonts w:ascii="Sylfaen" w:eastAsiaTheme="minorHAnsi" w:hAnsi="Sylfaen"/>
        </w:rPr>
        <w:t>далее-бенефициар</w:t>
      </w:r>
      <w:proofErr w:type="spellEnd"/>
      <w:r w:rsidRPr="00BA7552">
        <w:rPr>
          <w:rFonts w:ascii="Sylfaen" w:eastAsiaTheme="minorHAnsi" w:hAnsi="Sylfaen"/>
        </w:rPr>
        <w:t>) и</w:t>
      </w:r>
      <w:r w:rsidRPr="00BA7552">
        <w:rPr>
          <w:rStyle w:val="af5"/>
          <w:rFonts w:ascii="Sylfaen" w:hAnsi="Sylfaen"/>
          <w:b w:val="0"/>
        </w:rPr>
        <w:t xml:space="preserve">   </w:t>
      </w:r>
      <w:r w:rsidRPr="00BA7552">
        <w:rPr>
          <w:rStyle w:val="af5"/>
          <w:rFonts w:ascii="Sylfaen" w:hAnsi="Sylfaen"/>
          <w:b w:val="0"/>
          <w:u w:val="single"/>
          <w:lang w:val="hy-AM"/>
        </w:rPr>
        <w:tab/>
      </w:r>
      <w:r w:rsidRPr="00BA7552">
        <w:rPr>
          <w:rStyle w:val="af5"/>
          <w:rFonts w:ascii="Sylfaen" w:hAnsi="Sylfaen"/>
          <w:b w:val="0"/>
          <w:u w:val="single"/>
          <w:lang w:val="hy-AM"/>
        </w:rPr>
        <w:tab/>
      </w:r>
      <w:r w:rsidRPr="00BA7552">
        <w:rPr>
          <w:rStyle w:val="af5"/>
          <w:rFonts w:ascii="Sylfaen" w:hAnsi="Sylfaen"/>
          <w:b w:val="0"/>
          <w:u w:val="single"/>
          <w:lang w:val="hy-AM"/>
        </w:rPr>
        <w:tab/>
      </w:r>
      <w:r w:rsidRPr="00BA7552">
        <w:rPr>
          <w:rStyle w:val="af5"/>
          <w:rFonts w:ascii="Sylfaen" w:hAnsi="Sylfaen"/>
          <w:b w:val="0"/>
          <w:u w:val="single"/>
          <w:lang w:val="hy-AM"/>
        </w:rPr>
        <w:tab/>
      </w:r>
      <w:r w:rsidRPr="00BA7552">
        <w:rPr>
          <w:rStyle w:val="af5"/>
          <w:rFonts w:ascii="Sylfaen" w:hAnsi="Sylfaen"/>
          <w:b w:val="0"/>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r w:rsidRPr="00BA7552">
        <w:rPr>
          <w:rFonts w:ascii="Sylfaen" w:eastAsiaTheme="minorHAnsi" w:hAnsi="Sylfaen"/>
        </w:rPr>
        <w:t>).</w:t>
      </w:r>
    </w:p>
    <w:p w:rsidR="004D1592" w:rsidRPr="00BA7552" w:rsidRDefault="004D1592" w:rsidP="00962010">
      <w:pPr>
        <w:pStyle w:val="af4"/>
        <w:shd w:val="clear" w:color="auto" w:fill="FFFFFF"/>
        <w:spacing w:before="0" w:beforeAutospacing="0" w:after="0" w:afterAutospacing="0"/>
        <w:ind w:left="-142" w:firstLine="567"/>
        <w:jc w:val="both"/>
        <w:rPr>
          <w:rStyle w:val="af5"/>
          <w:rFonts w:ascii="Sylfaen" w:hAnsi="Sylfaen"/>
          <w:b w:val="0"/>
          <w:sz w:val="16"/>
          <w:szCs w:val="16"/>
        </w:rPr>
      </w:pPr>
      <w:r w:rsidRPr="007550EA">
        <w:rPr>
          <w:rStyle w:val="af5"/>
          <w:rFonts w:ascii="Sylfaen" w:hAnsi="Sylfaen"/>
          <w:b w:val="0"/>
          <w:sz w:val="16"/>
          <w:szCs w:val="16"/>
        </w:rPr>
        <w:t xml:space="preserve">        </w:t>
      </w:r>
      <w:r w:rsidRPr="00BA7552">
        <w:rPr>
          <w:rStyle w:val="af5"/>
          <w:rFonts w:ascii="Sylfaen" w:hAnsi="Sylfaen"/>
          <w:b w:val="0"/>
          <w:sz w:val="16"/>
          <w:szCs w:val="16"/>
        </w:rPr>
        <w:t xml:space="preserve">                                      наименование отобранного участника</w:t>
      </w:r>
    </w:p>
    <w:p w:rsidR="004D1592" w:rsidRPr="00BA7552" w:rsidRDefault="004D1592" w:rsidP="00962010">
      <w:pPr>
        <w:pStyle w:val="af4"/>
        <w:shd w:val="clear" w:color="auto" w:fill="FFFFFF"/>
        <w:spacing w:before="0" w:beforeAutospacing="0" w:after="0" w:afterAutospacing="0"/>
        <w:ind w:left="-142" w:firstLine="567"/>
        <w:jc w:val="both"/>
        <w:rPr>
          <w:rFonts w:ascii="Sylfaen" w:hAnsi="Sylfaen"/>
          <w:vertAlign w:val="superscript"/>
          <w:lang w:val="hy-AM"/>
        </w:rPr>
      </w:pPr>
      <w:r w:rsidRPr="00BA7552">
        <w:rPr>
          <w:rStyle w:val="af5"/>
          <w:rFonts w:ascii="Sylfaen" w:hAnsi="Sylfaen"/>
          <w:b w:val="0"/>
        </w:rPr>
        <w:t xml:space="preserve">                                                                </w:t>
      </w:r>
      <w:r w:rsidRPr="00BA7552">
        <w:rPr>
          <w:rStyle w:val="af5"/>
          <w:rFonts w:ascii="Sylfaen" w:hAnsi="Sylfaen"/>
          <w:b w:val="0"/>
          <w:lang w:val="hy-AM"/>
        </w:rPr>
        <w:tab/>
      </w:r>
    </w:p>
    <w:p w:rsidR="005B3A59" w:rsidRPr="002942D2" w:rsidRDefault="005B3A59" w:rsidP="00962010">
      <w:pPr>
        <w:pStyle w:val="af4"/>
        <w:shd w:val="clear" w:color="auto" w:fill="FFFFFF"/>
        <w:spacing w:before="0" w:beforeAutospacing="0" w:after="0" w:afterAutospacing="0"/>
        <w:jc w:val="both"/>
        <w:rPr>
          <w:rFonts w:ascii="Sylfaen" w:eastAsiaTheme="minorHAnsi" w:hAnsi="Sylfaen" w:cstheme="minorBidi"/>
          <w:lang w:val="hy-AM"/>
        </w:rPr>
      </w:pPr>
      <w:r w:rsidRPr="002942D2">
        <w:rPr>
          <w:rFonts w:ascii="Sylfaen" w:eastAsiaTheme="minorHAnsi" w:hAnsi="Sylfaen" w:cstheme="minorBidi"/>
        </w:rPr>
        <w:t xml:space="preserve"> 2.  По гарантии </w:t>
      </w:r>
      <w:r w:rsidRPr="002942D2">
        <w:rPr>
          <w:rFonts w:ascii="Sylfaen" w:eastAsiaTheme="minorHAnsi" w:hAnsi="Sylfaen" w:cstheme="minorBidi"/>
          <w:lang w:val="hy-AM"/>
        </w:rPr>
        <w:t xml:space="preserve">---------------------------------------------------------------------------- </w:t>
      </w:r>
    </w:p>
    <w:p w:rsidR="005B3A59" w:rsidRPr="006F15B4" w:rsidRDefault="005B3A59" w:rsidP="00962010">
      <w:pPr>
        <w:pStyle w:val="af4"/>
        <w:shd w:val="clear" w:color="auto" w:fill="FFFFFF"/>
        <w:spacing w:before="0" w:beforeAutospacing="0" w:after="0" w:afterAutospacing="0"/>
        <w:jc w:val="both"/>
        <w:rPr>
          <w:rFonts w:ascii="Sylfaen" w:eastAsiaTheme="minorHAnsi" w:hAnsi="Sylfaen" w:cstheme="minorBidi"/>
          <w:sz w:val="16"/>
          <w:szCs w:val="16"/>
          <w:lang w:val="hy-AM"/>
        </w:rPr>
      </w:pPr>
      <w:r w:rsidRPr="006F15B4">
        <w:rPr>
          <w:rFonts w:ascii="Sylfaen" w:eastAsiaTheme="minorHAnsi" w:hAnsi="Sylfaen" w:cstheme="minorBidi"/>
          <w:sz w:val="16"/>
          <w:szCs w:val="16"/>
        </w:rPr>
        <w:t xml:space="preserve">                                                           наименование банка выдающего гарантию</w:t>
      </w:r>
    </w:p>
    <w:p w:rsidR="005B3A59" w:rsidRPr="002942D2" w:rsidRDefault="005B3A59" w:rsidP="00962010">
      <w:pPr>
        <w:pStyle w:val="af4"/>
        <w:shd w:val="clear" w:color="auto" w:fill="FFFFFF"/>
        <w:spacing w:before="0" w:beforeAutospacing="0" w:after="0" w:afterAutospacing="0"/>
        <w:jc w:val="both"/>
        <w:rPr>
          <w:rFonts w:ascii="Sylfaen" w:eastAsiaTheme="minorHAnsi" w:hAnsi="Sylfaen" w:cstheme="minorBidi"/>
        </w:rPr>
      </w:pPr>
    </w:p>
    <w:p w:rsidR="00286CDB" w:rsidRPr="002942D2" w:rsidRDefault="005B3A59" w:rsidP="00962010">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w:t>
      </w:r>
      <w:proofErr w:type="spellStart"/>
      <w:r w:rsidRPr="002942D2">
        <w:rPr>
          <w:rFonts w:ascii="Sylfaen" w:eastAsiaTheme="minorHAnsi" w:hAnsi="Sylfaen" w:cstheme="minorBidi"/>
        </w:rPr>
        <w:t>далее-лицо</w:t>
      </w:r>
      <w:proofErr w:type="spellEnd"/>
      <w:r w:rsidRPr="002942D2">
        <w:rPr>
          <w:rFonts w:ascii="Sylfaen" w:eastAsiaTheme="minorHAnsi" w:hAnsi="Sylfaen" w:cstheme="minorBidi"/>
        </w:rPr>
        <w:t xml:space="preserve">, </w:t>
      </w:r>
      <w:proofErr w:type="gramStart"/>
      <w:r w:rsidRPr="002942D2">
        <w:rPr>
          <w:rFonts w:ascii="Sylfaen" w:eastAsiaTheme="minorHAnsi" w:hAnsi="Sylfaen" w:cstheme="minorBidi"/>
        </w:rPr>
        <w:t>выдающее</w:t>
      </w:r>
      <w:proofErr w:type="gramEnd"/>
      <w:r w:rsidRPr="002942D2">
        <w:rPr>
          <w:rFonts w:ascii="Sylfaen" w:eastAsiaTheme="minorHAnsi" w:hAnsi="Sylfaen" w:cstheme="minorBidi"/>
        </w:rPr>
        <w:t xml:space="preserve"> гарантию) безоговорочно обязуется по требованию бенефициара (</w:t>
      </w:r>
      <w:proofErr w:type="spellStart"/>
      <w:r w:rsidRPr="002942D2">
        <w:rPr>
          <w:rFonts w:ascii="Sylfaen" w:eastAsiaTheme="minorHAnsi" w:hAnsi="Sylfaen" w:cstheme="minorBidi"/>
        </w:rPr>
        <w:t>далее-требование</w:t>
      </w:r>
      <w:proofErr w:type="spellEnd"/>
      <w:r w:rsidRPr="002942D2">
        <w:rPr>
          <w:rFonts w:ascii="Sylfaen" w:eastAsiaTheme="minorHAnsi" w:hAnsi="Sylfaen" w:cstheme="minorBidi"/>
        </w:rPr>
        <w:t>), в порядке и сроки, установленные настоящей гарантией, выплатить бенефициару ----------------------------------------</w:t>
      </w:r>
      <w:r w:rsidR="00286CDB" w:rsidRPr="002942D2">
        <w:rPr>
          <w:rFonts w:ascii="Sylfaen" w:eastAsiaTheme="minorHAnsi" w:hAnsi="Sylfaen" w:cstheme="minorBidi"/>
        </w:rPr>
        <w:t>-------------</w:t>
      </w:r>
      <w:r w:rsidRPr="002942D2">
        <w:rPr>
          <w:rFonts w:ascii="Sylfaen" w:eastAsiaTheme="minorHAnsi" w:hAnsi="Sylfaen" w:cstheme="minorBidi"/>
        </w:rPr>
        <w:t xml:space="preserve"> </w:t>
      </w:r>
    </w:p>
    <w:p w:rsidR="00286CDB" w:rsidRPr="00CD2204" w:rsidRDefault="00286CDB" w:rsidP="00962010">
      <w:pPr>
        <w:pStyle w:val="af4"/>
        <w:shd w:val="clear" w:color="auto" w:fill="FFFFFF"/>
        <w:spacing w:before="0" w:beforeAutospacing="0" w:after="0" w:afterAutospacing="0"/>
        <w:jc w:val="center"/>
        <w:rPr>
          <w:rFonts w:ascii="Sylfaen" w:eastAsiaTheme="minorHAnsi" w:hAnsi="Sylfaen" w:cstheme="minorBidi"/>
          <w:sz w:val="16"/>
          <w:szCs w:val="16"/>
        </w:rPr>
      </w:pPr>
      <w:r w:rsidRPr="002942D2">
        <w:rPr>
          <w:rFonts w:ascii="Sylfaen" w:eastAsiaTheme="minorHAnsi" w:hAnsi="Sylfaen" w:cstheme="minorBidi"/>
        </w:rPr>
        <w:t xml:space="preserve">                                                       </w:t>
      </w:r>
      <w:r w:rsidRPr="00CD2204">
        <w:rPr>
          <w:rFonts w:ascii="Sylfaen" w:eastAsiaTheme="minorHAnsi" w:hAnsi="Sylfaen" w:cstheme="minorBidi"/>
          <w:sz w:val="16"/>
          <w:szCs w:val="16"/>
        </w:rPr>
        <w:t>сумма в цифрах и прописью</w:t>
      </w:r>
    </w:p>
    <w:p w:rsidR="005B3A59" w:rsidRPr="002942D2" w:rsidRDefault="005B3A59" w:rsidP="00962010">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 xml:space="preserve">                         </w:t>
      </w:r>
    </w:p>
    <w:p w:rsidR="005B3A59" w:rsidRPr="002942D2" w:rsidRDefault="002D4EEB" w:rsidP="00962010">
      <w:pPr>
        <w:pStyle w:val="af4"/>
        <w:shd w:val="clear" w:color="auto" w:fill="FFFFFF"/>
        <w:spacing w:before="0" w:beforeAutospacing="0" w:after="0" w:afterAutospacing="0"/>
        <w:jc w:val="both"/>
        <w:rPr>
          <w:rFonts w:ascii="Sylfaen" w:eastAsiaTheme="minorHAnsi" w:hAnsi="Sylfaen" w:cstheme="minorBidi"/>
        </w:rPr>
      </w:pPr>
      <w:r w:rsidRPr="002942D2">
        <w:rPr>
          <w:rFonts w:ascii="Sylfaen" w:eastAsiaTheme="minorHAnsi" w:hAnsi="Sylfaen" w:cstheme="minorBidi"/>
        </w:rPr>
        <w:t>(</w:t>
      </w:r>
      <w:proofErr w:type="spellStart"/>
      <w:r w:rsidRPr="002942D2">
        <w:rPr>
          <w:rFonts w:ascii="Sylfaen" w:eastAsiaTheme="minorHAnsi" w:hAnsi="Sylfaen" w:cstheme="minorBidi"/>
        </w:rPr>
        <w:t>далее-сумма</w:t>
      </w:r>
      <w:proofErr w:type="spellEnd"/>
      <w:r w:rsidRPr="002942D2">
        <w:rPr>
          <w:rFonts w:ascii="Sylfaen" w:eastAsiaTheme="minorHAnsi" w:hAnsi="Sylfaen" w:cstheme="minorBidi"/>
        </w:rPr>
        <w:t xml:space="preserve"> гарантии) в течение </w:t>
      </w:r>
      <w:r w:rsidR="00B64C74" w:rsidRPr="002942D2">
        <w:rPr>
          <w:rFonts w:ascii="Sylfaen" w:eastAsiaTheme="minorHAnsi" w:hAnsi="Sylfaen" w:cstheme="minorBidi"/>
        </w:rPr>
        <w:t xml:space="preserve">пяти </w:t>
      </w:r>
      <w:r w:rsidR="005B3A59" w:rsidRPr="002942D2">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w:t>
      </w:r>
      <w:r w:rsidR="00773738" w:rsidRPr="00773738">
        <w:rPr>
          <w:rFonts w:ascii="Sylfaen" w:eastAsiaTheme="minorHAnsi" w:hAnsi="Sylfaen" w:cstheme="minorBidi"/>
        </w:rPr>
        <w:t xml:space="preserve"> </w:t>
      </w:r>
      <w:r w:rsidR="00773738" w:rsidRPr="00BA7552">
        <w:rPr>
          <w:rFonts w:ascii="Sylfaen" w:hAnsi="Sylfaen" w:cs="Arial"/>
          <w:b/>
          <w:bCs/>
          <w:sz w:val="22"/>
          <w:szCs w:val="22"/>
          <w:u w:val="single"/>
          <w:lang w:val="hy-AM"/>
        </w:rPr>
        <w:t>900018004649</w:t>
      </w:r>
      <w:r w:rsidR="005B3A59" w:rsidRPr="002942D2">
        <w:rPr>
          <w:rFonts w:ascii="Sylfaen" w:eastAsiaTheme="minorHAnsi" w:hAnsi="Sylfaen" w:cstheme="minorBidi"/>
        </w:rPr>
        <w:t xml:space="preserve"> бенефициара.</w:t>
      </w:r>
    </w:p>
    <w:p w:rsidR="005B3A59" w:rsidRPr="002942D2" w:rsidRDefault="005B3A59" w:rsidP="00962010">
      <w:pPr>
        <w:pStyle w:val="af4"/>
        <w:shd w:val="clear" w:color="auto" w:fill="FFFFFF"/>
        <w:spacing w:before="0" w:beforeAutospacing="0" w:after="0" w:afterAutospacing="0"/>
        <w:jc w:val="both"/>
        <w:rPr>
          <w:rStyle w:val="af5"/>
          <w:rFonts w:ascii="Sylfaen" w:hAnsi="Sylfaen"/>
          <w:b w:val="0"/>
          <w:bCs w:val="0"/>
        </w:rPr>
      </w:pPr>
      <w:r w:rsidRPr="002942D2">
        <w:rPr>
          <w:rFonts w:ascii="Sylfaen" w:eastAsiaTheme="minorHAnsi" w:hAnsi="Sylfaen" w:cstheme="minorBidi"/>
        </w:rPr>
        <w:t xml:space="preserve"> </w:t>
      </w:r>
      <w:r w:rsidRPr="00773738">
        <w:rPr>
          <w:rStyle w:val="af5"/>
          <w:rFonts w:ascii="Sylfaen" w:hAnsi="Sylfaen"/>
          <w:b w:val="0"/>
        </w:rPr>
        <w:t>3.</w:t>
      </w:r>
      <w:r w:rsidRPr="002942D2">
        <w:rPr>
          <w:rStyle w:val="af5"/>
          <w:rFonts w:ascii="Sylfaen" w:hAnsi="Sylfaen"/>
        </w:rPr>
        <w:t xml:space="preserve"> </w:t>
      </w:r>
      <w:r w:rsidRPr="002942D2">
        <w:rPr>
          <w:rFonts w:ascii="Sylfaen" w:eastAsiaTheme="minorHAnsi" w:hAnsi="Sylfaen" w:cstheme="minorBidi"/>
        </w:rPr>
        <w:t>Настоящая гарантия является безотзывной.</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2942D2" w:rsidRDefault="00A944D6"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A633A9" w:rsidRDefault="00A944D6" w:rsidP="00962010">
      <w:pPr>
        <w:pStyle w:val="af4"/>
        <w:shd w:val="clear" w:color="auto" w:fill="FFFFFF"/>
        <w:ind w:firstLine="374"/>
        <w:contextualSpacing/>
        <w:jc w:val="both"/>
        <w:rPr>
          <w:rFonts w:ascii="Sylfaen" w:eastAsiaTheme="minorHAnsi" w:hAnsi="Sylfaen" w:cstheme="minorBidi"/>
          <w:vertAlign w:val="superscript"/>
        </w:rPr>
      </w:pPr>
      <w:r w:rsidRPr="00A633A9">
        <w:rPr>
          <w:rFonts w:ascii="Sylfaen" w:eastAsiaTheme="minorHAnsi" w:hAnsi="Sylfaen" w:cstheme="minorBidi"/>
          <w:vertAlign w:val="superscript"/>
        </w:rPr>
        <w:t xml:space="preserve">номер </w:t>
      </w:r>
      <w:proofErr w:type="gramStart"/>
      <w:r w:rsidRPr="00A633A9">
        <w:rPr>
          <w:rFonts w:ascii="Sylfaen" w:eastAsiaTheme="minorHAnsi" w:hAnsi="Sylfaen" w:cstheme="minorBidi"/>
          <w:vertAlign w:val="superscript"/>
        </w:rPr>
        <w:t>заключаемого</w:t>
      </w:r>
      <w:proofErr w:type="gramEnd"/>
      <w:r w:rsidRPr="00A633A9">
        <w:rPr>
          <w:rFonts w:ascii="Sylfaen" w:eastAsiaTheme="minorHAnsi" w:hAnsi="Sylfaen" w:cstheme="minorBidi"/>
          <w:vertAlign w:val="superscript"/>
        </w:rPr>
        <w:t xml:space="preserve"> </w:t>
      </w:r>
      <w:proofErr w:type="spellStart"/>
      <w:r w:rsidRPr="00A633A9">
        <w:rPr>
          <w:rFonts w:ascii="Sylfaen" w:eastAsiaTheme="minorHAnsi" w:hAnsi="Sylfaen" w:cstheme="minorBidi"/>
          <w:vertAlign w:val="superscript"/>
        </w:rPr>
        <w:t>договара</w:t>
      </w:r>
      <w:proofErr w:type="spellEnd"/>
    </w:p>
    <w:p w:rsidR="00A944D6" w:rsidRPr="002942D2" w:rsidRDefault="00A944D6" w:rsidP="00962010">
      <w:pPr>
        <w:pStyle w:val="af4"/>
        <w:shd w:val="clear" w:color="auto" w:fill="FFFFFF"/>
        <w:ind w:firstLine="374"/>
        <w:contextualSpacing/>
        <w:jc w:val="both"/>
        <w:rPr>
          <w:rFonts w:ascii="Sylfaen" w:eastAsiaTheme="minorHAnsi" w:hAnsi="Sylfaen" w:cstheme="minorBidi"/>
        </w:rPr>
      </w:pPr>
    </w:p>
    <w:p w:rsidR="00A944D6" w:rsidRPr="002942D2" w:rsidRDefault="00A944D6" w:rsidP="00962010">
      <w:pPr>
        <w:pStyle w:val="af4"/>
        <w:shd w:val="clear" w:color="auto" w:fill="FFFFFF"/>
        <w:contextualSpacing/>
        <w:jc w:val="both"/>
        <w:rPr>
          <w:rFonts w:ascii="Sylfaen" w:eastAsiaTheme="minorHAnsi" w:hAnsi="Sylfaen" w:cstheme="minorBidi"/>
          <w:lang w:val="hy-AM"/>
        </w:rPr>
      </w:pPr>
      <w:r w:rsidRPr="002942D2">
        <w:rPr>
          <w:rFonts w:ascii="Sylfaen" w:eastAsiaTheme="minorHAnsi" w:hAnsi="Sylfaen" w:cstheme="minorBidi"/>
        </w:rPr>
        <w:t xml:space="preserve">и  действует </w:t>
      </w:r>
      <w:r w:rsidRPr="002942D2">
        <w:rPr>
          <w:rFonts w:ascii="Sylfaen" w:eastAsiaTheme="minorHAnsi" w:hAnsi="Sylfaen" w:cstheme="minorBidi"/>
          <w:lang w:val="hy-AM"/>
        </w:rPr>
        <w:t xml:space="preserve"> </w:t>
      </w:r>
      <w:r w:rsidRPr="002942D2">
        <w:rPr>
          <w:rFonts w:ascii="Sylfaen" w:eastAsiaTheme="minorHAnsi" w:hAnsi="Sylfaen" w:cstheme="minorBidi"/>
        </w:rPr>
        <w:t>в</w:t>
      </w:r>
      <w:r w:rsidRPr="002942D2">
        <w:rPr>
          <w:rFonts w:ascii="Sylfaen" w:hAnsi="Sylfaen"/>
        </w:rPr>
        <w:t>ключительно</w:t>
      </w:r>
      <w:r w:rsidRPr="002942D2">
        <w:rPr>
          <w:rFonts w:ascii="Sylfaen" w:eastAsiaTheme="minorHAnsi" w:hAnsi="Sylfaen" w:cstheme="minorBidi"/>
        </w:rPr>
        <w:t xml:space="preserve">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до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девяностого </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рабочего </w:t>
      </w:r>
      <w:r w:rsidRPr="002942D2">
        <w:rPr>
          <w:rFonts w:ascii="Sylfaen" w:eastAsiaTheme="minorHAnsi" w:hAnsi="Sylfaen" w:cstheme="minorBidi"/>
          <w:lang w:val="hy-AM"/>
        </w:rPr>
        <w:t xml:space="preserve"> </w:t>
      </w:r>
      <w:proofErr w:type="gramStart"/>
      <w:r w:rsidRPr="002942D2">
        <w:rPr>
          <w:rFonts w:ascii="Sylfaen" w:eastAsiaTheme="minorHAnsi" w:hAnsi="Sylfaen" w:cstheme="minorBidi"/>
        </w:rPr>
        <w:t>дня</w:t>
      </w:r>
      <w:proofErr w:type="gramEnd"/>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следующего за днем </w:t>
      </w:r>
    </w:p>
    <w:p w:rsidR="00A944D6" w:rsidRPr="002942D2" w:rsidRDefault="00A944D6" w:rsidP="00962010">
      <w:pPr>
        <w:pStyle w:val="af4"/>
        <w:shd w:val="clear" w:color="auto" w:fill="FFFFFF"/>
        <w:contextualSpacing/>
        <w:jc w:val="both"/>
        <w:rPr>
          <w:rFonts w:ascii="Sylfaen" w:eastAsiaTheme="minorHAnsi" w:hAnsi="Sylfaen" w:cstheme="minorBidi"/>
          <w:lang w:val="hy-AM"/>
        </w:rPr>
      </w:pPr>
    </w:p>
    <w:p w:rsidR="00A944D6" w:rsidRPr="002942D2" w:rsidRDefault="00A944D6" w:rsidP="00962010">
      <w:pPr>
        <w:pStyle w:val="af4"/>
        <w:shd w:val="clear" w:color="auto" w:fill="FFFFFF"/>
        <w:contextualSpacing/>
        <w:jc w:val="center"/>
        <w:rPr>
          <w:rFonts w:ascii="Sylfaen" w:eastAsiaTheme="minorHAnsi" w:hAnsi="Sylfaen" w:cstheme="minorBidi"/>
        </w:rPr>
      </w:pPr>
      <w:r w:rsidRPr="002942D2">
        <w:rPr>
          <w:rFonts w:ascii="Sylfaen" w:eastAsiaTheme="minorHAnsi" w:hAnsi="Sylfaen" w:cstheme="minorBidi"/>
          <w:lang w:val="hy-AM"/>
        </w:rPr>
        <w:t>--------------------------------------------------------</w:t>
      </w:r>
      <w:r w:rsidRPr="002942D2">
        <w:rPr>
          <w:rFonts w:ascii="Sylfaen" w:eastAsiaTheme="minorHAnsi" w:hAnsi="Sylfaen" w:cstheme="minorBidi"/>
        </w:rPr>
        <w:t>------------------</w:t>
      </w:r>
      <w:r w:rsidRPr="002942D2">
        <w:rPr>
          <w:rFonts w:ascii="Sylfaen" w:eastAsiaTheme="minorHAnsi" w:hAnsi="Sylfaen" w:cstheme="minorBidi"/>
          <w:lang w:val="hy-AM"/>
        </w:rPr>
        <w:t>----------------------</w:t>
      </w:r>
      <w:r w:rsidRPr="002942D2">
        <w:rPr>
          <w:rFonts w:ascii="Sylfaen" w:eastAsiaTheme="minorHAnsi" w:hAnsi="Sylfaen" w:cstheme="minorBidi"/>
        </w:rPr>
        <w:t xml:space="preserve"> </w:t>
      </w:r>
      <w:r w:rsidRPr="002942D2">
        <w:rPr>
          <w:rFonts w:ascii="Sylfaen" w:eastAsiaTheme="minorHAnsi" w:hAnsi="Sylfaen" w:cstheme="minorBidi"/>
          <w:lang w:val="hy-AM"/>
        </w:rPr>
        <w:t>.</w:t>
      </w:r>
      <w:r w:rsidRPr="002942D2">
        <w:rPr>
          <w:rFonts w:ascii="Sylfaen" w:eastAsiaTheme="minorHAnsi" w:hAnsi="Sylfaen" w:cstheme="minorBidi"/>
        </w:rPr>
        <w:t xml:space="preserve">           </w:t>
      </w:r>
      <w:r w:rsidRPr="002942D2">
        <w:rPr>
          <w:rFonts w:ascii="Sylfaen" w:hAnsi="Sylfaen"/>
        </w:rPr>
        <w:t>крайний  срок</w:t>
      </w:r>
      <w:r w:rsidRPr="002942D2">
        <w:rPr>
          <w:rFonts w:ascii="Sylfaen" w:eastAsiaTheme="minorHAnsi" w:hAnsi="Sylfaen" w:cstheme="minorBidi"/>
        </w:rPr>
        <w:t xml:space="preserve"> поставки товаров</w:t>
      </w:r>
      <w:r w:rsidRPr="002942D2">
        <w:rPr>
          <w:rFonts w:ascii="Sylfaen" w:hAnsi="Sylfaen"/>
        </w:rPr>
        <w:t>, предусмотренный заключаемым договором, включая гарантийный срок</w:t>
      </w:r>
    </w:p>
    <w:p w:rsidR="00A944D6" w:rsidRPr="002942D2" w:rsidRDefault="00A944D6" w:rsidP="00962010">
      <w:pPr>
        <w:pStyle w:val="af4"/>
        <w:shd w:val="clear" w:color="auto" w:fill="FFFFFF"/>
        <w:contextualSpacing/>
        <w:jc w:val="both"/>
        <w:rPr>
          <w:rFonts w:ascii="Sylfaen" w:eastAsiaTheme="minorHAnsi" w:hAnsi="Sylfaen" w:cstheme="minorBidi"/>
        </w:rPr>
      </w:pPr>
      <w:r w:rsidRPr="002942D2">
        <w:rPr>
          <w:rFonts w:ascii="Sylfaen" w:eastAsiaTheme="minorHAnsi" w:hAnsi="Sylfaen" w:cstheme="minorBidi"/>
        </w:rPr>
        <w:t>В день предоставления гарантии лицо, выдающее гарантию, с официального адреса</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2942D2">
        <w:rPr>
          <w:rFonts w:ascii="Sylfaen" w:eastAsiaTheme="minorHAnsi" w:hAnsi="Sylfaen" w:cstheme="minorBidi"/>
        </w:rPr>
        <w:t>закупкок</w:t>
      </w:r>
      <w:proofErr w:type="spellEnd"/>
      <w:r w:rsidRPr="002942D2">
        <w:rPr>
          <w:rFonts w:ascii="Sylfaen" w:eastAsiaTheme="minorHAnsi" w:hAnsi="Sylfaen" w:cstheme="minorBidi"/>
        </w:rPr>
        <w:t xml:space="preserve">, организованной с целью заключения договора упомянутого в пункте 1 настоящей гарантии. </w:t>
      </w:r>
    </w:p>
    <w:p w:rsidR="005B3A59" w:rsidRPr="002942D2" w:rsidRDefault="005B3A59" w:rsidP="00962010">
      <w:pPr>
        <w:pStyle w:val="af4"/>
        <w:shd w:val="clear" w:color="auto" w:fill="FFFFFF"/>
        <w:contextualSpacing/>
        <w:jc w:val="both"/>
        <w:rPr>
          <w:rFonts w:ascii="Sylfaen" w:eastAsiaTheme="minorHAnsi" w:hAnsi="Sylfaen" w:cstheme="minorBidi"/>
        </w:rPr>
      </w:pPr>
      <w:r w:rsidRPr="002942D2">
        <w:rPr>
          <w:rFonts w:ascii="Sylfaen" w:eastAsiaTheme="minorHAnsi" w:hAnsi="Sylfaen" w:cstheme="minorBidi"/>
        </w:rPr>
        <w:t xml:space="preserve"> 6. Бенефициар предъявляет требование лицу, выдающему гарантию, в письменной форме. К требованию прилагаются следующие документы:</w:t>
      </w:r>
    </w:p>
    <w:p w:rsidR="00D273E6" w:rsidRPr="002942D2" w:rsidRDefault="00D273E6"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ind w:firstLine="374"/>
        <w:contextualSpacing/>
        <w:jc w:val="both"/>
        <w:rPr>
          <w:rFonts w:ascii="Sylfaen" w:eastAsiaTheme="minorHAnsi" w:hAnsi="Sylfaen" w:cstheme="minorBidi"/>
        </w:rPr>
      </w:pPr>
      <w:r w:rsidRPr="002942D2">
        <w:rPr>
          <w:rFonts w:ascii="Sylfaen" w:eastAsiaTheme="minorHAnsi" w:hAnsi="Sylfaen" w:cstheme="minorBidi"/>
        </w:rPr>
        <w:t>1) копии заключенного договора N</w:t>
      </w:r>
      <w:r w:rsidRPr="002942D2">
        <w:rPr>
          <w:rFonts w:ascii="Sylfaen" w:eastAsiaTheme="minorHAnsi" w:hAnsi="Sylfaen" w:cstheme="minorBidi"/>
          <w:lang w:val="hy-AM"/>
        </w:rPr>
        <w:t xml:space="preserve"> </w:t>
      </w:r>
      <w:r w:rsidRPr="002942D2">
        <w:rPr>
          <w:rFonts w:ascii="Sylfaen" w:eastAsiaTheme="minorHAnsi" w:hAnsi="Sylfaen" w:cstheme="minorBidi"/>
        </w:rPr>
        <w:t xml:space="preserve">_____________________, включая </w:t>
      </w:r>
    </w:p>
    <w:p w:rsidR="005B3A59" w:rsidRPr="00AD3D16" w:rsidRDefault="005B3A59" w:rsidP="00962010">
      <w:pPr>
        <w:pStyle w:val="af4"/>
        <w:shd w:val="clear" w:color="auto" w:fill="FFFFFF"/>
        <w:contextualSpacing/>
        <w:jc w:val="both"/>
        <w:rPr>
          <w:rFonts w:ascii="Sylfaen" w:eastAsiaTheme="minorHAnsi" w:hAnsi="Sylfaen" w:cstheme="minorBidi"/>
          <w:vertAlign w:val="superscript"/>
        </w:rPr>
      </w:pPr>
      <w:r w:rsidRPr="00AD3D16">
        <w:rPr>
          <w:rFonts w:ascii="Sylfaen" w:eastAsiaTheme="minorHAnsi" w:hAnsi="Sylfaen" w:cstheme="minorBidi"/>
          <w:vertAlign w:val="superscript"/>
        </w:rPr>
        <w:t xml:space="preserve">                                                               </w:t>
      </w:r>
      <w:r w:rsidR="00D273E6" w:rsidRPr="00AD3D16">
        <w:rPr>
          <w:rFonts w:ascii="Sylfaen" w:eastAsiaTheme="minorHAnsi" w:hAnsi="Sylfaen" w:cstheme="minorBidi"/>
          <w:vertAlign w:val="superscript"/>
        </w:rPr>
        <w:t xml:space="preserve">    </w:t>
      </w:r>
      <w:r w:rsidR="00AD3D16" w:rsidRPr="00FF4A64">
        <w:rPr>
          <w:rFonts w:ascii="Sylfaen" w:eastAsiaTheme="minorHAnsi" w:hAnsi="Sylfaen" w:cstheme="minorBidi"/>
          <w:vertAlign w:val="superscript"/>
        </w:rPr>
        <w:t xml:space="preserve">                                                       </w:t>
      </w:r>
      <w:r w:rsidR="00D273E6" w:rsidRPr="00AD3D16">
        <w:rPr>
          <w:rFonts w:ascii="Sylfaen" w:eastAsiaTheme="minorHAnsi" w:hAnsi="Sylfaen" w:cstheme="minorBidi"/>
          <w:vertAlign w:val="superscript"/>
        </w:rPr>
        <w:t xml:space="preserve">      </w:t>
      </w:r>
      <w:r w:rsidRPr="00AD3D16">
        <w:rPr>
          <w:rFonts w:ascii="Sylfaen" w:eastAsiaTheme="minorHAnsi" w:hAnsi="Sylfaen" w:cstheme="minorBidi"/>
          <w:vertAlign w:val="superscript"/>
        </w:rPr>
        <w:t xml:space="preserve">номер </w:t>
      </w:r>
      <w:proofErr w:type="gramStart"/>
      <w:r w:rsidRPr="00AD3D16">
        <w:rPr>
          <w:rFonts w:ascii="Sylfaen" w:eastAsiaTheme="minorHAnsi" w:hAnsi="Sylfaen" w:cstheme="minorBidi"/>
          <w:vertAlign w:val="superscript"/>
        </w:rPr>
        <w:t>заключаемого</w:t>
      </w:r>
      <w:proofErr w:type="gramEnd"/>
      <w:r w:rsidRPr="00AD3D16">
        <w:rPr>
          <w:rFonts w:ascii="Sylfaen" w:eastAsiaTheme="minorHAnsi" w:hAnsi="Sylfaen" w:cstheme="minorBidi"/>
          <w:vertAlign w:val="superscript"/>
        </w:rPr>
        <w:t xml:space="preserve"> </w:t>
      </w:r>
      <w:proofErr w:type="spellStart"/>
      <w:r w:rsidRPr="00AD3D16">
        <w:rPr>
          <w:rFonts w:ascii="Sylfaen" w:eastAsiaTheme="minorHAnsi" w:hAnsi="Sylfaen" w:cstheme="minorBidi"/>
          <w:vertAlign w:val="superscript"/>
        </w:rPr>
        <w:t>договара</w:t>
      </w:r>
      <w:proofErr w:type="spellEnd"/>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копии внесенных  в него изменений, дополнительных соглашений,</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2) уведомление об одностороннем расторжении контракта бенефициаром опубликованное в </w:t>
      </w:r>
      <w:proofErr w:type="gramStart"/>
      <w:r w:rsidRPr="002942D2">
        <w:rPr>
          <w:rFonts w:ascii="Sylfaen" w:eastAsiaTheme="minorHAnsi" w:hAnsi="Sylfaen" w:cstheme="minorBidi"/>
        </w:rPr>
        <w:t>бюллетене</w:t>
      </w:r>
      <w:proofErr w:type="gramEnd"/>
      <w:r w:rsidRPr="002942D2">
        <w:rPr>
          <w:rFonts w:ascii="Sylfaen" w:eastAsiaTheme="minorHAnsi" w:hAnsi="Sylfaen" w:cstheme="minorBidi"/>
        </w:rPr>
        <w:t xml:space="preserve"> действующем по адресу </w:t>
      </w:r>
      <w:hyperlink r:id="rId11" w:history="1">
        <w:r w:rsidRPr="002942D2">
          <w:rPr>
            <w:rStyle w:val="a9"/>
            <w:rFonts w:ascii="Sylfaen" w:hAnsi="Sylfaen"/>
            <w:color w:val="auto"/>
            <w:lang w:val="hy-AM"/>
          </w:rPr>
          <w:t>www.procurement.am</w:t>
        </w:r>
      </w:hyperlink>
      <w:r w:rsidRPr="002942D2">
        <w:rPr>
          <w:rFonts w:ascii="Sylfaen" w:eastAsiaTheme="minorHAnsi" w:hAnsi="Sylfaen" w:cstheme="minorBidi"/>
        </w:rPr>
        <w:t xml:space="preserve"> .</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7.</w:t>
      </w:r>
      <w:r w:rsidRPr="002942D2">
        <w:rPr>
          <w:rFonts w:ascii="Sylfaen" w:hAnsi="Sylfaen"/>
        </w:rPr>
        <w:t xml:space="preserve"> </w:t>
      </w:r>
      <w:r w:rsidRPr="002942D2">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8.</w:t>
      </w:r>
      <w:r w:rsidRPr="002942D2">
        <w:rPr>
          <w:rFonts w:ascii="Sylfaen" w:hAnsi="Sylfaen"/>
        </w:rPr>
        <w:t xml:space="preserve"> </w:t>
      </w:r>
      <w:r w:rsidRPr="002942D2">
        <w:rPr>
          <w:rFonts w:ascii="Sylfaen" w:eastAsiaTheme="minorHAnsi" w:hAnsi="Sylfaen" w:cstheme="minorBidi"/>
        </w:rPr>
        <w:t>Лицо, выдающее гарантию, отклоняет требование бенефициара, если:</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1) требование или прилагаемые документы не соответствуют условиям настоящей гарантии,</w:t>
      </w:r>
    </w:p>
    <w:p w:rsidR="005B3A59" w:rsidRPr="002942D2" w:rsidRDefault="005B3A59"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2) требование представлено по истечении срока, установленного гарантией.</w:t>
      </w:r>
    </w:p>
    <w:p w:rsidR="005B3A59" w:rsidRPr="002942D2" w:rsidRDefault="005B3A59" w:rsidP="00962010">
      <w:pPr>
        <w:pStyle w:val="af4"/>
        <w:shd w:val="clear" w:color="auto" w:fill="FFFFFF"/>
        <w:spacing w:before="0" w:beforeAutospacing="0" w:after="0" w:afterAutospacing="0"/>
        <w:ind w:firstLine="375"/>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942D2" w:rsidRDefault="005B3A59" w:rsidP="00962010">
      <w:pPr>
        <w:pStyle w:val="af4"/>
        <w:shd w:val="clear" w:color="auto" w:fill="FFFFFF"/>
        <w:spacing w:before="0" w:beforeAutospacing="0" w:after="0" w:afterAutospacing="0"/>
        <w:ind w:firstLine="375"/>
        <w:rPr>
          <w:rFonts w:ascii="Sylfaen" w:eastAsiaTheme="minorHAnsi" w:hAnsi="Sylfaen" w:cstheme="minorBidi"/>
        </w:rPr>
      </w:pPr>
      <w:r w:rsidRPr="002942D2">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r w:rsidRPr="002942D2">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jc w:val="both"/>
        <w:rPr>
          <w:rFonts w:ascii="Sylfaen" w:hAnsi="Sylfaen"/>
        </w:rPr>
      </w:pPr>
    </w:p>
    <w:p w:rsidR="005B3A59" w:rsidRPr="002942D2" w:rsidRDefault="005B3A59" w:rsidP="00962010">
      <w:pPr>
        <w:pStyle w:val="af4"/>
        <w:shd w:val="clear" w:color="auto" w:fill="FFFFFF"/>
        <w:spacing w:before="0" w:beforeAutospacing="0" w:after="0" w:afterAutospacing="0"/>
        <w:ind w:firstLine="375"/>
        <w:jc w:val="both"/>
        <w:rPr>
          <w:rFonts w:ascii="Sylfaen" w:hAnsi="Sylfaen"/>
          <w:u w:val="single"/>
          <w:lang w:val="hy-AM"/>
        </w:rPr>
      </w:pPr>
      <w:r w:rsidRPr="002942D2">
        <w:rPr>
          <w:rFonts w:ascii="Sylfaen" w:hAnsi="Sylfaen"/>
          <w:lang w:val="hy-AM"/>
        </w:rPr>
        <w:t>Руководитель исполнительного органа</w:t>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5B3A59" w:rsidRPr="002942D2" w:rsidRDefault="005B3A59" w:rsidP="00962010">
      <w:pPr>
        <w:pStyle w:val="af4"/>
        <w:shd w:val="clear" w:color="auto" w:fill="FFFFFF"/>
        <w:spacing w:before="0" w:beforeAutospacing="0" w:after="0" w:afterAutospacing="0"/>
        <w:ind w:firstLine="375"/>
        <w:jc w:val="both"/>
        <w:rPr>
          <w:rFonts w:ascii="Sylfaen" w:hAnsi="Sylfaen"/>
          <w:lang w:val="hy-AM"/>
        </w:rPr>
      </w:pPr>
    </w:p>
    <w:p w:rsidR="005B3A59" w:rsidRPr="002942D2" w:rsidRDefault="005B3A59" w:rsidP="00962010">
      <w:pPr>
        <w:pStyle w:val="af4"/>
        <w:shd w:val="clear" w:color="auto" w:fill="FFFFFF"/>
        <w:spacing w:before="0" w:beforeAutospacing="0" w:after="0" w:afterAutospacing="0"/>
        <w:ind w:firstLine="375"/>
        <w:jc w:val="both"/>
        <w:rPr>
          <w:rFonts w:ascii="Sylfaen" w:hAnsi="Sylfaen"/>
          <w:lang w:val="hy-AM"/>
        </w:rPr>
      </w:pPr>
    </w:p>
    <w:p w:rsidR="005B3A59" w:rsidRPr="002942D2" w:rsidRDefault="005B3A59" w:rsidP="00962010">
      <w:pPr>
        <w:pStyle w:val="af4"/>
        <w:shd w:val="clear" w:color="auto" w:fill="FFFFFF"/>
        <w:spacing w:before="0" w:beforeAutospacing="0" w:after="0" w:afterAutospacing="0"/>
        <w:ind w:firstLine="375"/>
        <w:jc w:val="both"/>
        <w:rPr>
          <w:rFonts w:ascii="Sylfaen" w:hAnsi="Sylfaen"/>
          <w:lang w:val="hy-AM"/>
        </w:rPr>
      </w:pP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r w:rsidRPr="002942D2">
        <w:rPr>
          <w:rFonts w:ascii="Sylfaen" w:hAnsi="Sylfaen"/>
          <w:u w:val="single"/>
          <w:lang w:val="hy-AM"/>
        </w:rPr>
        <w:tab/>
      </w:r>
    </w:p>
    <w:p w:rsidR="005B3A59" w:rsidRPr="002942D2" w:rsidRDefault="005B3A59" w:rsidP="00962010">
      <w:pPr>
        <w:pStyle w:val="af4"/>
        <w:shd w:val="clear" w:color="auto" w:fill="FFFFFF"/>
        <w:spacing w:before="0" w:beforeAutospacing="0" w:after="0" w:afterAutospacing="0"/>
        <w:rPr>
          <w:rFonts w:ascii="Sylfaen" w:hAnsi="Sylfaen" w:cs="Sylfaen"/>
          <w:vertAlign w:val="superscript"/>
        </w:rPr>
      </w:pPr>
      <w:r w:rsidRPr="002942D2">
        <w:rPr>
          <w:rFonts w:ascii="Sylfaen" w:hAnsi="Sylfaen" w:cs="Sylfaen"/>
          <w:vertAlign w:val="superscript"/>
          <w:lang w:val="hy-AM"/>
        </w:rPr>
        <w:t xml:space="preserve">                                                        </w:t>
      </w:r>
      <w:r w:rsidRPr="002942D2">
        <w:rPr>
          <w:rFonts w:ascii="Sylfaen" w:hAnsi="Sylfaen" w:cs="Sylfaen"/>
          <w:vertAlign w:val="superscript"/>
        </w:rPr>
        <w:t>число, месяц, год</w:t>
      </w: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lang w:val="hy-AM"/>
        </w:rPr>
      </w:pP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jc w:val="both"/>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rPr>
          <w:rFonts w:ascii="Sylfaen" w:eastAsiaTheme="minorHAnsi" w:hAnsi="Sylfaen" w:cstheme="minorBidi"/>
        </w:rPr>
      </w:pPr>
    </w:p>
    <w:p w:rsidR="005B3A59" w:rsidRPr="002942D2" w:rsidRDefault="005B3A59" w:rsidP="00962010">
      <w:pPr>
        <w:pStyle w:val="af4"/>
        <w:shd w:val="clear" w:color="auto" w:fill="FFFFFF"/>
        <w:spacing w:before="0" w:beforeAutospacing="0" w:after="0" w:afterAutospacing="0"/>
        <w:ind w:firstLine="375"/>
        <w:rPr>
          <w:rStyle w:val="af5"/>
          <w:rFonts w:ascii="Sylfaen" w:hAnsi="Sylfaen"/>
          <w:b w:val="0"/>
          <w:bCs w:val="0"/>
        </w:rPr>
      </w:pPr>
    </w:p>
    <w:p w:rsidR="001005B0" w:rsidRPr="002942D2" w:rsidRDefault="001005B0" w:rsidP="00962010">
      <w:pPr>
        <w:widowControl w:val="0"/>
        <w:spacing w:after="160"/>
        <w:ind w:left="567" w:right="565"/>
        <w:jc w:val="both"/>
        <w:rPr>
          <w:rFonts w:ascii="Sylfaen" w:hAnsi="Sylfaen"/>
        </w:rPr>
      </w:pPr>
    </w:p>
    <w:p w:rsidR="001005B0" w:rsidRPr="002942D2" w:rsidRDefault="001005B0" w:rsidP="00962010">
      <w:pPr>
        <w:widowControl w:val="0"/>
        <w:spacing w:after="160"/>
        <w:ind w:left="567" w:right="565"/>
        <w:jc w:val="center"/>
        <w:rPr>
          <w:rFonts w:ascii="Sylfaen" w:hAnsi="Sylfaen"/>
          <w:b/>
        </w:rPr>
      </w:pPr>
    </w:p>
    <w:p w:rsidR="001005B0" w:rsidRPr="002942D2" w:rsidRDefault="001005B0" w:rsidP="00962010">
      <w:pPr>
        <w:widowControl w:val="0"/>
        <w:spacing w:after="160"/>
        <w:ind w:left="567" w:right="565"/>
        <w:jc w:val="center"/>
        <w:rPr>
          <w:rFonts w:ascii="Sylfaen" w:hAnsi="Sylfaen"/>
          <w:b/>
        </w:rPr>
      </w:pPr>
    </w:p>
    <w:p w:rsidR="00770CF6" w:rsidRDefault="00770CF6" w:rsidP="00962010">
      <w:pPr>
        <w:widowControl w:val="0"/>
        <w:spacing w:after="160"/>
        <w:jc w:val="right"/>
        <w:rPr>
          <w:rFonts w:ascii="Sylfaen" w:hAnsi="Sylfaen"/>
          <w:i/>
        </w:rPr>
        <w:sectPr w:rsidR="00770CF6"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3A5D99">
        <w:rPr>
          <w:rFonts w:ascii="Sylfaen" w:hAnsi="Sylfaen"/>
          <w:b/>
          <w:sz w:val="22"/>
          <w:szCs w:val="22"/>
        </w:rPr>
        <w:t>GHAPDzB-HVKAK-2023-01</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2942D2" w:rsidRDefault="000A214C"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af6"/>
                <w:rFonts w:ascii="Sylfaen" w:hAnsi="Sylfaen"/>
              </w:rPr>
              <w:footnoteReference w:customMarkFollows="1" w:id="10"/>
              <w:t>**</w:t>
            </w:r>
          </w:p>
        </w:tc>
      </w:tr>
    </w:tbl>
    <w:p w:rsidR="000A214C" w:rsidRPr="002942D2" w:rsidRDefault="000A214C" w:rsidP="00DA0F3E">
      <w:pPr>
        <w:widowControl w:val="0"/>
        <w:rPr>
          <w:rFonts w:ascii="Sylfaen" w:hAnsi="Sylfaen" w:cs="GHEA Grapalat"/>
          <w:b/>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2942D2" w:rsidRDefault="000A214C" w:rsidP="00DA0F3E">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3A5D99">
        <w:rPr>
          <w:rFonts w:ascii="Sylfaen" w:hAnsi="Sylfaen"/>
          <w:b/>
          <w:sz w:val="22"/>
          <w:szCs w:val="22"/>
        </w:rPr>
        <w:t>GHAPDzB-HVKAK-2023-01</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31"/>
        <w:widowControl w:val="0"/>
        <w:spacing w:after="160" w:line="240" w:lineRule="auto"/>
        <w:jc w:val="right"/>
        <w:rPr>
          <w:rFonts w:ascii="Sylfaen" w:hAnsi="Sylfaen" w:cs="Sylfaen"/>
          <w:b/>
          <w:sz w:val="24"/>
          <w:szCs w:val="24"/>
        </w:rPr>
      </w:pPr>
      <w:r w:rsidRPr="002942D2">
        <w:rPr>
          <w:rFonts w:ascii="Sylfaen" w:hAnsi="Sylfaen"/>
          <w:b/>
          <w:sz w:val="24"/>
          <w:szCs w:val="24"/>
        </w:rPr>
        <w:t xml:space="preserve">Приложение № </w:t>
      </w:r>
      <w:r w:rsidR="004A51CE" w:rsidRPr="002942D2">
        <w:rPr>
          <w:rFonts w:ascii="Sylfaen" w:hAnsi="Sylfaen"/>
          <w:b/>
          <w:sz w:val="24"/>
          <w:szCs w:val="24"/>
        </w:rPr>
        <w:t>6</w:t>
      </w:r>
    </w:p>
    <w:p w:rsidR="000C2280" w:rsidRPr="00BA7552" w:rsidRDefault="00071D1C" w:rsidP="00962010">
      <w:pPr>
        <w:pStyle w:val="31"/>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proofErr w:type="gramStart"/>
      <w:r w:rsidR="000C2280" w:rsidRPr="00BA7552">
        <w:rPr>
          <w:rFonts w:ascii="Sylfaen" w:hAnsi="Sylfaen"/>
          <w:b/>
          <w:sz w:val="22"/>
          <w:szCs w:val="22"/>
        </w:rPr>
        <w:t>к</w:t>
      </w:r>
      <w:proofErr w:type="spellEnd"/>
      <w:proofErr w:type="gram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3A5D99">
        <w:rPr>
          <w:rFonts w:ascii="Sylfaen" w:hAnsi="Sylfaen"/>
          <w:b/>
          <w:sz w:val="22"/>
          <w:szCs w:val="22"/>
        </w:rPr>
        <w:t>GHAPDzB-HVKAK-2023-01</w:t>
      </w:r>
      <w:r w:rsidRPr="00BA7552">
        <w:rPr>
          <w:rFonts w:ascii="Sylfaen" w:hAnsi="Sylfaen"/>
          <w:b/>
          <w:sz w:val="22"/>
          <w:szCs w:val="22"/>
        </w:rPr>
        <w:t>»</w:t>
      </w:r>
    </w:p>
    <w:p w:rsidR="00071D1C" w:rsidRPr="002942D2" w:rsidRDefault="00071D1C" w:rsidP="00962010">
      <w:pPr>
        <w:pStyle w:val="31"/>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aff3"/>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proofErr w:type="gramStart"/>
      <w:r w:rsidRPr="002942D2">
        <w:rPr>
          <w:rFonts w:ascii="Sylfaen" w:hAnsi="Sylfaen"/>
        </w:rPr>
        <w:t>дней</w:t>
      </w:r>
      <w:proofErr w:type="spellEnd"/>
      <w:proofErr w:type="gram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отказываться от исполнения договора и требовать возврата уплаченной за 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proofErr w:type="gramStart"/>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w:t>
      </w:r>
      <w:proofErr w:type="gramStart"/>
      <w:r w:rsidRPr="002942D2">
        <w:rPr>
          <w:rFonts w:ascii="Sylfaen" w:hAnsi="Sylfaen"/>
        </w:rPr>
        <w:t>порядке</w:t>
      </w:r>
      <w:proofErr w:type="gramEnd"/>
      <w:r w:rsidRPr="002942D2">
        <w:rPr>
          <w:rFonts w:ascii="Sylfaen" w:hAnsi="Sylfaen"/>
        </w:rPr>
        <w:t xml:space="preserve">,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af6"/>
          <w:rFonts w:ascii="Sylfaen" w:hAnsi="Sylfaen"/>
        </w:rPr>
        <w:footnoteReference w:customMarkFollows="1" w:id="11"/>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af6"/>
          <w:rFonts w:ascii="Sylfaen" w:hAnsi="Sylfaen"/>
        </w:rPr>
        <w:footnoteReference w:customMarkFollows="1" w:id="12"/>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w:t>
      </w:r>
      <w:proofErr w:type="gramStart"/>
      <w:r w:rsidR="00371CF8" w:rsidRPr="002942D2">
        <w:rPr>
          <w:rFonts w:ascii="Sylfaen" w:hAnsi="Sylfaen"/>
        </w:rPr>
        <w:t>рабочего дня, следующего за днем получения акта приема-передачи представляет</w:t>
      </w:r>
      <w:proofErr w:type="gramEnd"/>
      <w:r w:rsidR="00371CF8" w:rsidRPr="002942D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В каждом случае поставки товара, не соответствующего указанной 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af6"/>
          <w:rFonts w:ascii="Sylfaen" w:hAnsi="Sylfaen"/>
        </w:rPr>
        <w:footnoteReference w:customMarkFollows="1" w:id="13"/>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w:t>
      </w:r>
      <w:proofErr w:type="gramStart"/>
      <w:r w:rsidRPr="002942D2">
        <w:rPr>
          <w:rFonts w:ascii="Sylfaen" w:hAnsi="Sylfaen"/>
        </w:rPr>
        <w:t>ств ст</w:t>
      </w:r>
      <w:proofErr w:type="gramEnd"/>
      <w:r w:rsidRPr="002942D2">
        <w:rPr>
          <w:rFonts w:ascii="Sylfaen" w:hAnsi="Sylfaen"/>
        </w:rPr>
        <w:t>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2942D2">
        <w:rPr>
          <w:rFonts w:ascii="Sylfaen" w:hAnsi="Sylfaen"/>
        </w:rPr>
        <w:t>которую</w:t>
      </w:r>
      <w:proofErr w:type="gramEnd"/>
      <w:r w:rsidRPr="002942D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af6"/>
          <w:rFonts w:ascii="Sylfaen" w:hAnsi="Sylfaen"/>
        </w:rPr>
        <w:footnoteReference w:customMarkFollows="1" w:id="14"/>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proofErr w:type="gramStart"/>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2942D2">
        <w:rPr>
          <w:rFonts w:ascii="Sylfaen" w:hAnsi="Sylfaen"/>
        </w:rPr>
        <w:t xml:space="preserve"> одностороннем </w:t>
      </w:r>
      <w:proofErr w:type="gramStart"/>
      <w:r w:rsidRPr="002942D2">
        <w:rPr>
          <w:rFonts w:ascii="Sylfaen" w:hAnsi="Sylfaen"/>
        </w:rPr>
        <w:t>порядке</w:t>
      </w:r>
      <w:proofErr w:type="gramEnd"/>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w:t>
      </w:r>
      <w:proofErr w:type="gramStart"/>
      <w:r w:rsidRPr="002942D2">
        <w:rPr>
          <w:rFonts w:ascii="Sylfaen" w:hAnsi="Sylfaen"/>
        </w:rPr>
        <w:t>,</w:t>
      </w:r>
      <w:proofErr w:type="gramEnd"/>
      <w:r w:rsidRPr="002942D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af6"/>
          <w:rFonts w:ascii="Sylfaen" w:hAnsi="Sylfaen"/>
        </w:rPr>
        <w:footnoteReference w:customMarkFollows="1" w:id="15"/>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af6"/>
          <w:rFonts w:ascii="Sylfaen" w:hAnsi="Sylfaen"/>
        </w:rPr>
        <w:footnoteReference w:customMarkFollows="1" w:id="16"/>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w:t>
      </w:r>
      <w:proofErr w:type="gramStart"/>
      <w:r w:rsidRPr="002942D2">
        <w:rPr>
          <w:rFonts w:ascii="Sylfaen" w:hAnsi="Sylfaen"/>
        </w:rPr>
        <w:t>ств ст</w:t>
      </w:r>
      <w:proofErr w:type="gramEnd"/>
      <w:r w:rsidRPr="002942D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2942D2">
        <w:rPr>
          <w:rFonts w:ascii="Sylfaen" w:hAnsi="Sylfaen"/>
          <w:spacing w:val="-6"/>
        </w:rPr>
        <w:t>www.procurement.am</w:t>
      </w:r>
      <w:proofErr w:type="spellEnd"/>
      <w:r w:rsidRPr="002942D2">
        <w:rPr>
          <w:rFonts w:ascii="Sylfaen" w:hAnsi="Sylfaen"/>
          <w:spacing w:val="-6"/>
        </w:rPr>
        <w:t>,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договору считаются неотъемлемой частью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3A734A" w:rsidRPr="002942D2">
        <w:rPr>
          <w:rFonts w:ascii="Sylfaen" w:hAnsi="Sylfaen"/>
        </w:rPr>
        <w:t>5.</w:t>
      </w:r>
      <w:r w:rsidR="003A734A" w:rsidRPr="002942D2">
        <w:rPr>
          <w:rFonts w:ascii="Sylfaen" w:hAnsi="Sylfaen"/>
        </w:rPr>
        <w:tab/>
      </w:r>
      <w:r w:rsidRPr="002942D2">
        <w:rPr>
          <w:rFonts w:ascii="Sylfaen" w:hAnsi="Sylfaen"/>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2942D2">
        <w:rPr>
          <w:rFonts w:ascii="Sylfaen" w:hAnsi="Sylfaen"/>
        </w:rPr>
        <w:t xml:space="preserve"> При этом расчет шестимесячного периода, данного настоящим пунктом для </w:t>
      </w:r>
      <w:proofErr w:type="spellStart"/>
      <w:r w:rsidR="00BA249F" w:rsidRPr="002942D2">
        <w:rPr>
          <w:rFonts w:ascii="Sylfaen" w:hAnsi="Sylfaen"/>
        </w:rPr>
        <w:t>предусмотрения</w:t>
      </w:r>
      <w:proofErr w:type="spellEnd"/>
      <w:r w:rsidR="00BA249F" w:rsidRPr="002942D2">
        <w:rPr>
          <w:rFonts w:ascii="Sylfaen" w:hAnsi="Sylfaen"/>
        </w:rPr>
        <w:t xml:space="preserve"> финансовых сре</w:t>
      </w:r>
      <w:proofErr w:type="gramStart"/>
      <w:r w:rsidR="00BA249F" w:rsidRPr="002942D2">
        <w:rPr>
          <w:rFonts w:ascii="Sylfaen" w:hAnsi="Sylfaen"/>
        </w:rPr>
        <w:t>дств дл</w:t>
      </w:r>
      <w:proofErr w:type="gramEnd"/>
      <w:r w:rsidR="00BA249F" w:rsidRPr="002942D2">
        <w:rPr>
          <w:rFonts w:ascii="Sylfaen" w:hAnsi="Sylfaen"/>
        </w:rPr>
        <w:t>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bookmarkStart w:id="6" w:name="_GoBack"/>
      <w:bookmarkEnd w:id="6"/>
      <w:r w:rsidRPr="002942D2">
        <w:rPr>
          <w:rFonts w:ascii="Sylfaen" w:hAnsi="Sylfaen"/>
        </w:rPr>
        <w:t xml:space="preserve"> Если размер выделенных для исполнения договора финансовых средств превышает </w:t>
      </w:r>
      <w:proofErr w:type="spellStart"/>
      <w:r w:rsidR="003839FF" w:rsidRPr="002942D2">
        <w:rPr>
          <w:rFonts w:ascii="Sylfaen" w:hAnsi="Sylfaen"/>
        </w:rPr>
        <w:t>двадцатипя</w:t>
      </w:r>
      <w:r w:rsidRPr="002942D2">
        <w:rPr>
          <w:rFonts w:ascii="Sylfaen" w:hAnsi="Sylfaen"/>
        </w:rPr>
        <w:t>тикратный</w:t>
      </w:r>
      <w:proofErr w:type="spellEnd"/>
      <w:r w:rsidRPr="002942D2">
        <w:rPr>
          <w:rFonts w:ascii="Sylfaen" w:hAnsi="Sylfaen"/>
        </w:rPr>
        <w:t xml:space="preserve"> размер базовой единицы закупок, то Покупателем будет </w:t>
      </w:r>
      <w:proofErr w:type="spellStart"/>
      <w:r w:rsidRPr="002942D2">
        <w:rPr>
          <w:rFonts w:ascii="Sylfaen" w:hAnsi="Sylfaen"/>
        </w:rPr>
        <w:t>заключен</w:t>
      </w:r>
      <w:proofErr w:type="gramStart"/>
      <w:r w:rsidRPr="002942D2">
        <w:rPr>
          <w:rFonts w:ascii="Sylfaen" w:hAnsi="Sylfaen"/>
        </w:rPr>
        <w:t>o</w:t>
      </w:r>
      <w:proofErr w:type="spellEnd"/>
      <w:proofErr w:type="gramEnd"/>
      <w:r w:rsidRPr="002942D2">
        <w:rPr>
          <w:rFonts w:ascii="Sylfaen" w:hAnsi="Sylfaen"/>
        </w:rPr>
        <w:t xml:space="preserve"> соглашение в случае, если </w:t>
      </w:r>
      <w:r w:rsidR="009673B8" w:rsidRPr="002942D2">
        <w:rPr>
          <w:rFonts w:ascii="Sylfaen" w:hAnsi="Sylfaen"/>
        </w:rPr>
        <w:t xml:space="preserve">представленные </w:t>
      </w:r>
      <w:r w:rsidRPr="002942D2">
        <w:rPr>
          <w:rFonts w:ascii="Sylfaen" w:hAnsi="Sylfaen"/>
        </w:rPr>
        <w:t xml:space="preserve">Продавцом в виде неустойки </w:t>
      </w:r>
      <w:r w:rsidR="009673B8" w:rsidRPr="002942D2">
        <w:rPr>
          <w:rFonts w:ascii="Sylfaen" w:hAnsi="Sylfaen"/>
        </w:rPr>
        <w:t xml:space="preserve">обеспечения квалификации и </w:t>
      </w:r>
      <w:r w:rsidRPr="002942D2">
        <w:rPr>
          <w:rFonts w:ascii="Sylfaen" w:hAnsi="Sylfaen"/>
        </w:rPr>
        <w:t xml:space="preserve">договора </w:t>
      </w:r>
      <w:r w:rsidR="008707D8" w:rsidRPr="002942D2">
        <w:rPr>
          <w:rFonts w:ascii="Sylfaen" w:hAnsi="Sylfaen"/>
        </w:rPr>
        <w:t>заменяю</w:t>
      </w:r>
      <w:r w:rsidRPr="002942D2">
        <w:rPr>
          <w:rFonts w:ascii="Sylfaen" w:hAnsi="Sylfaen"/>
        </w:rPr>
        <w:t xml:space="preserve">тся гарантией или наличными деньгами, с учетом требований </w:t>
      </w:r>
      <w:r w:rsidR="00351A3E" w:rsidRPr="002942D2">
        <w:rPr>
          <w:rFonts w:ascii="Sylfaen" w:hAnsi="Sylfaen"/>
        </w:rPr>
        <w:t xml:space="preserve">абзаца "в" подпункта 1 и </w:t>
      </w:r>
      <w:r w:rsidRPr="002942D2">
        <w:rPr>
          <w:rFonts w:ascii="Sylfaen" w:hAnsi="Sylfaen"/>
        </w:rPr>
        <w:t xml:space="preserve">абзаца "б" подпункта </w:t>
      </w:r>
      <w:r w:rsidR="000B33B2" w:rsidRPr="002942D2">
        <w:rPr>
          <w:rFonts w:ascii="Sylfaen" w:hAnsi="Sylfaen"/>
        </w:rPr>
        <w:t xml:space="preserve">17 </w:t>
      </w:r>
      <w:r w:rsidRPr="002942D2">
        <w:rPr>
          <w:rFonts w:ascii="Sylfaen" w:hAnsi="Sylfaen"/>
        </w:rPr>
        <w:t xml:space="preserve">пункта 32 Приложения № </w:t>
      </w:r>
      <w:r w:rsidR="006E50E4" w:rsidRPr="002942D2">
        <w:rPr>
          <w:rFonts w:ascii="Sylfaen" w:hAnsi="Sylfaen"/>
        </w:rPr>
        <w:t>1</w:t>
      </w:r>
      <w:r w:rsidR="006E50E4" w:rsidRPr="002942D2">
        <w:rPr>
          <w:rFonts w:ascii="Sylfaen" w:hAnsi="Sylfaen"/>
          <w:lang w:val="hy-AM"/>
        </w:rPr>
        <w:t xml:space="preserve"> </w:t>
      </w:r>
      <w:r w:rsidRPr="002942D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42D2">
        <w:rPr>
          <w:rFonts w:ascii="Sylfaen" w:hAnsi="Sylfaen"/>
        </w:rPr>
        <w:t xml:space="preserve">обеспечений квалификации и </w:t>
      </w:r>
      <w:proofErr w:type="gramStart"/>
      <w:r w:rsidRPr="002942D2">
        <w:rPr>
          <w:rFonts w:ascii="Sylfaen" w:hAnsi="Sylfaen"/>
        </w:rPr>
        <w:t>договора</w:t>
      </w:r>
      <w:proofErr w:type="gramEnd"/>
      <w:r w:rsidRPr="002942D2">
        <w:rPr>
          <w:rFonts w:ascii="Sylfaen" w:hAnsi="Sylfaen"/>
        </w:rPr>
        <w:t xml:space="preserve"> </w:t>
      </w:r>
      <w:r w:rsidR="00CD7A4F" w:rsidRPr="002942D2">
        <w:rPr>
          <w:rFonts w:ascii="Sylfaen" w:hAnsi="Sylfaen"/>
        </w:rPr>
        <w:t xml:space="preserve">представленных </w:t>
      </w:r>
      <w:r w:rsidRPr="002942D2">
        <w:rPr>
          <w:rFonts w:ascii="Sylfaen" w:hAnsi="Sylfaen"/>
        </w:rPr>
        <w:t xml:space="preserve">в виде неустойки, также представляет Покупателю </w:t>
      </w:r>
      <w:r w:rsidR="00CD7A4F" w:rsidRPr="002942D2">
        <w:rPr>
          <w:rFonts w:ascii="Sylfaen" w:hAnsi="Sylfaen"/>
        </w:rPr>
        <w:t xml:space="preserve">новые обеспечения </w:t>
      </w:r>
      <w:r w:rsidRPr="002942D2">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42D2">
        <w:rPr>
          <w:rStyle w:val="af6"/>
          <w:rFonts w:ascii="Sylfaen" w:hAnsi="Sylfaen"/>
        </w:rPr>
        <w:footnoteReference w:customMarkFollows="1" w:id="17"/>
        <w:t>24</w:t>
      </w: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af6"/>
          <w:rFonts w:ascii="Sylfaen" w:hAnsi="Sylfaen"/>
        </w:rPr>
        <w:footnoteReference w:customMarkFollows="1" w:id="18"/>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a3"/>
        <w:widowControl w:val="0"/>
        <w:spacing w:line="240" w:lineRule="auto"/>
        <w:ind w:firstLine="0"/>
        <w:jc w:val="center"/>
        <w:rPr>
          <w:rFonts w:ascii="Sylfaen" w:hAnsi="Sylfaen"/>
          <w:b/>
          <w:bCs/>
          <w:iCs/>
          <w:sz w:val="24"/>
          <w:szCs w:val="24"/>
        </w:rPr>
      </w:pPr>
    </w:p>
    <w:p w:rsidR="0038400D" w:rsidRPr="002942D2" w:rsidRDefault="0038400D" w:rsidP="0096596B">
      <w:pPr>
        <w:pStyle w:val="a3"/>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af4"/>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af4"/>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af4"/>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af4"/>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af4"/>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af4"/>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af4"/>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 xml:space="preserve">г. </w:t>
      </w:r>
      <w:proofErr w:type="gramStart"/>
      <w:r w:rsidRPr="002942D2">
        <w:rPr>
          <w:rFonts w:ascii="Sylfaen" w:hAnsi="Sylfaen"/>
        </w:rPr>
        <w:t>между</w:t>
      </w:r>
      <w:proofErr w:type="gramEnd"/>
      <w:r w:rsidRPr="002942D2">
        <w:rPr>
          <w:rFonts w:ascii="Sylfaen" w:hAnsi="Sylfaen"/>
        </w:rPr>
        <w:t xml:space="preserve">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4E6" w:rsidRDefault="00E304E6">
      <w:r>
        <w:separator/>
      </w:r>
    </w:p>
  </w:endnote>
  <w:endnote w:type="continuationSeparator" w:id="0">
    <w:p w:rsidR="00E304E6" w:rsidRDefault="00E304E6">
      <w:r>
        <w:continuationSeparator/>
      </w:r>
    </w:p>
  </w:endnote>
  <w:endnote w:id="1">
    <w:p w:rsidR="00E304E6" w:rsidRPr="002A71B7" w:rsidDel="00932115" w:rsidRDefault="00E304E6" w:rsidP="002A71B7">
      <w:pPr>
        <w:pStyle w:val="afa"/>
        <w:rPr>
          <w:del w:id="2" w:author="Inesa Kocharyan" w:date="2019-10-29T12:18:00Z"/>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E304E6" w:rsidRPr="00C861E9" w:rsidRDefault="00E304E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75A75">
          <w:rPr>
            <w:rFonts w:ascii="GHEA Grapalat" w:hAnsi="GHEA Grapalat"/>
            <w:noProof/>
            <w:sz w:val="24"/>
            <w:szCs w:val="24"/>
          </w:rPr>
          <w:t>90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4E6" w:rsidRDefault="00E304E6">
      <w:r>
        <w:separator/>
      </w:r>
    </w:p>
  </w:footnote>
  <w:footnote w:type="continuationSeparator" w:id="0">
    <w:p w:rsidR="00E304E6" w:rsidRDefault="00E304E6">
      <w:r>
        <w:continuationSeparator/>
      </w:r>
    </w:p>
  </w:footnote>
  <w:footnote w:id="1">
    <w:p w:rsidR="00E304E6" w:rsidRPr="002D0715" w:rsidRDefault="00E304E6">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E304E6" w:rsidRPr="00607C04" w:rsidRDefault="00E304E6" w:rsidP="00915AF9">
      <w:pPr>
        <w:pStyle w:val="af2"/>
        <w:jc w:val="both"/>
        <w:rPr>
          <w:rFonts w:ascii="Sylfaen" w:hAnsi="Sylfaen"/>
          <w:i/>
          <w:sz w:val="16"/>
          <w:szCs w:val="16"/>
        </w:rPr>
      </w:pPr>
      <w:r>
        <w:rPr>
          <w:rStyle w:val="af6"/>
        </w:rPr>
        <w:footnoteRef/>
      </w:r>
      <w:r>
        <w:t xml:space="preserve"> </w:t>
      </w:r>
      <w:r w:rsidRPr="00607C04">
        <w:rPr>
          <w:rFonts w:ascii="Sylfaen" w:hAnsi="Sylfaen"/>
          <w:i/>
          <w:sz w:val="16"/>
          <w:szCs w:val="16"/>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607C04">
        <w:rPr>
          <w:rFonts w:ascii="Sylfaen" w:hAnsi="Sylfaen"/>
          <w:i/>
          <w:sz w:val="16"/>
          <w:szCs w:val="16"/>
        </w:rPr>
        <w:t>.</w:t>
      </w:r>
      <w:proofErr w:type="gramEnd"/>
      <w:r w:rsidRPr="00607C04">
        <w:rPr>
          <w:rFonts w:ascii="Sylfaen" w:hAnsi="Sylfaen"/>
          <w:i/>
          <w:sz w:val="16"/>
          <w:szCs w:val="16"/>
        </w:rPr>
        <w:t xml:space="preserve"> " </w:t>
      </w:r>
      <w:proofErr w:type="gramStart"/>
      <w:r w:rsidRPr="00607C04">
        <w:rPr>
          <w:rFonts w:ascii="Sylfaen" w:hAnsi="Sylfaen"/>
          <w:i/>
          <w:sz w:val="16"/>
          <w:szCs w:val="16"/>
        </w:rPr>
        <w:t>и</w:t>
      </w:r>
      <w:proofErr w:type="gramEnd"/>
      <w:r w:rsidRPr="00607C04">
        <w:rPr>
          <w:rFonts w:ascii="Sylfaen" w:hAnsi="Sylfaen"/>
          <w:i/>
          <w:sz w:val="16"/>
          <w:szCs w:val="16"/>
        </w:rPr>
        <w:t xml:space="preserve">сключается из пункта 10.1, если </w:t>
      </w:r>
    </w:p>
    <w:p w:rsidR="00E304E6" w:rsidRPr="00051F04" w:rsidRDefault="00E304E6" w:rsidP="00915AF9">
      <w:pPr>
        <w:pStyle w:val="af2"/>
        <w:jc w:val="both"/>
        <w:rPr>
          <w:rFonts w:ascii="Sylfaen" w:hAnsi="Sylfaen"/>
          <w:i/>
          <w:sz w:val="16"/>
          <w:szCs w:val="16"/>
        </w:rPr>
      </w:pPr>
      <w:r w:rsidRPr="00051F04">
        <w:rPr>
          <w:rFonts w:ascii="Sylfaen" w:hAnsi="Sylfaen"/>
          <w:i/>
          <w:sz w:val="16"/>
          <w:szCs w:val="16"/>
        </w:rPr>
        <w:t xml:space="preserve">-по заявке на закупку цена закупки по данному лоту не превышает </w:t>
      </w:r>
      <w:proofErr w:type="spellStart"/>
      <w:r w:rsidRPr="00051F04">
        <w:rPr>
          <w:rFonts w:ascii="Sylfaen" w:hAnsi="Sylfaen"/>
          <w:i/>
          <w:sz w:val="16"/>
          <w:szCs w:val="16"/>
        </w:rPr>
        <w:t>двадцатипятикратный</w:t>
      </w:r>
      <w:proofErr w:type="spellEnd"/>
      <w:r w:rsidRPr="00051F04">
        <w:rPr>
          <w:rFonts w:ascii="Sylfaen" w:hAnsi="Sylfaen"/>
          <w:i/>
          <w:sz w:val="16"/>
          <w:szCs w:val="16"/>
        </w:rPr>
        <w:t xml:space="preserve"> размер базовой единицы закупок и не предусмотрена предоплата, </w:t>
      </w:r>
    </w:p>
    <w:p w:rsidR="00E304E6" w:rsidRPr="00051F04" w:rsidRDefault="00E304E6" w:rsidP="00915AF9">
      <w:pPr>
        <w:pStyle w:val="af2"/>
        <w:jc w:val="both"/>
        <w:rPr>
          <w:rFonts w:ascii="Sylfaen" w:hAnsi="Sylfaen"/>
          <w:i/>
          <w:sz w:val="16"/>
          <w:szCs w:val="16"/>
        </w:rPr>
      </w:pPr>
      <w:proofErr w:type="gramStart"/>
      <w:r w:rsidRPr="00051F04">
        <w:rPr>
          <w:rFonts w:ascii="Sylfaen" w:hAnsi="Sylfaen"/>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051F04">
        <w:rPr>
          <w:rFonts w:ascii="Sylfaen" w:hAnsi="Sylfaen"/>
          <w:i/>
          <w:sz w:val="16"/>
          <w:szCs w:val="16"/>
        </w:rPr>
        <w:t>драмов</w:t>
      </w:r>
      <w:proofErr w:type="spellEnd"/>
      <w:r w:rsidRPr="00051F04">
        <w:rPr>
          <w:rFonts w:ascii="Sylfaen" w:hAnsi="Sylfaen"/>
          <w:i/>
          <w:sz w:val="16"/>
          <w:szCs w:val="16"/>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051F04">
        <w:rPr>
          <w:rFonts w:ascii="Sylfaen" w:hAnsi="Sylfaen"/>
          <w:i/>
          <w:sz w:val="16"/>
          <w:szCs w:val="16"/>
        </w:rPr>
        <w:t>, предусматривается предоставление предоплаты.</w:t>
      </w:r>
    </w:p>
    <w:p w:rsidR="00E304E6" w:rsidRPr="00051F04" w:rsidRDefault="00E304E6" w:rsidP="00915AF9">
      <w:pPr>
        <w:pStyle w:val="af2"/>
        <w:rPr>
          <w:rFonts w:ascii="Sylfaen" w:hAnsi="Sylfaen"/>
          <w:sz w:val="16"/>
          <w:szCs w:val="16"/>
        </w:rPr>
      </w:pPr>
    </w:p>
  </w:footnote>
  <w:footnote w:id="3">
    <w:p w:rsidR="00E304E6" w:rsidRPr="00051F04" w:rsidRDefault="00E304E6" w:rsidP="00915AF9">
      <w:pPr>
        <w:pStyle w:val="af2"/>
        <w:rPr>
          <w:rFonts w:ascii="Sylfaen" w:hAnsi="Sylfaen"/>
          <w:i/>
          <w:sz w:val="16"/>
          <w:szCs w:val="16"/>
        </w:rPr>
      </w:pPr>
      <w:r w:rsidRPr="00051F04">
        <w:rPr>
          <w:rStyle w:val="af6"/>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Если цена  закупки данного лота по заявке на закупку</w:t>
      </w:r>
      <w:r w:rsidRPr="00051F04">
        <w:rPr>
          <w:rFonts w:asciiTheme="minorHAnsi" w:hAnsiTheme="minorHAnsi"/>
          <w:i/>
          <w:sz w:val="16"/>
          <w:szCs w:val="16"/>
        </w:rPr>
        <w:t>․</w:t>
      </w:r>
    </w:p>
    <w:p w:rsidR="00E304E6" w:rsidRPr="00051F04" w:rsidRDefault="00E304E6" w:rsidP="00915AF9">
      <w:pPr>
        <w:pStyle w:val="af2"/>
        <w:jc w:val="both"/>
        <w:rPr>
          <w:rFonts w:ascii="Sylfaen" w:hAnsi="Sylfaen"/>
          <w:i/>
          <w:sz w:val="16"/>
          <w:szCs w:val="16"/>
        </w:rPr>
      </w:pPr>
      <w:r w:rsidRPr="00051F04">
        <w:rPr>
          <w:rFonts w:ascii="Sylfaen" w:hAnsi="Sylfaen"/>
          <w:i/>
          <w:sz w:val="16"/>
          <w:szCs w:val="16"/>
        </w:rPr>
        <w:t xml:space="preserve">-    не превышает </w:t>
      </w:r>
      <w:proofErr w:type="spellStart"/>
      <w:r w:rsidRPr="00051F04">
        <w:rPr>
          <w:rFonts w:ascii="Sylfaen" w:hAnsi="Sylfaen"/>
          <w:i/>
          <w:sz w:val="16"/>
          <w:szCs w:val="16"/>
        </w:rPr>
        <w:t>двадцатипятикратный</w:t>
      </w:r>
      <w:proofErr w:type="spellEnd"/>
      <w:r w:rsidRPr="00051F04">
        <w:rPr>
          <w:rFonts w:ascii="Sylfaen" w:hAnsi="Sylfaen"/>
          <w:i/>
          <w:sz w:val="16"/>
          <w:szCs w:val="16"/>
        </w:rPr>
        <w:t xml:space="preserve"> размер базовой единицы закупок, то из настоящего абзаца исключаются слова "или гарантий, предоставленных банками "</w:t>
      </w:r>
      <w:r w:rsidRPr="00051F04">
        <w:rPr>
          <w:rFonts w:asciiTheme="minorHAnsi" w:hAnsiTheme="minorHAnsi"/>
          <w:i/>
          <w:sz w:val="16"/>
          <w:szCs w:val="16"/>
        </w:rPr>
        <w:t>․</w:t>
      </w:r>
    </w:p>
    <w:p w:rsidR="00E304E6" w:rsidRPr="00051F04" w:rsidRDefault="00E304E6" w:rsidP="00915AF9">
      <w:pPr>
        <w:widowControl w:val="0"/>
        <w:tabs>
          <w:tab w:val="left" w:pos="1276"/>
        </w:tabs>
        <w:spacing w:after="160"/>
        <w:jc w:val="both"/>
        <w:rPr>
          <w:rFonts w:ascii="Sylfaen" w:hAnsi="Sylfaen"/>
          <w:i/>
          <w:sz w:val="16"/>
          <w:szCs w:val="16"/>
        </w:rPr>
      </w:pPr>
      <w:r w:rsidRPr="00051F04">
        <w:rPr>
          <w:rFonts w:ascii="Sylfaen" w:hAnsi="Sylfaen"/>
          <w:i/>
          <w:sz w:val="16"/>
          <w:szCs w:val="16"/>
        </w:rPr>
        <w:t xml:space="preserve">- не превышает восьмидесятикратный размер базовой единицы закупок, но более </w:t>
      </w:r>
      <w:proofErr w:type="spellStart"/>
      <w:r w:rsidRPr="00051F04">
        <w:rPr>
          <w:rFonts w:ascii="Sylfaen" w:hAnsi="Sylfaen"/>
          <w:i/>
          <w:sz w:val="16"/>
          <w:szCs w:val="16"/>
        </w:rPr>
        <w:t>двадцатипятикратного</w:t>
      </w:r>
      <w:proofErr w:type="spellEnd"/>
      <w:r w:rsidRPr="00051F04">
        <w:rPr>
          <w:rFonts w:ascii="Sylfaen" w:hAnsi="Sylfaen"/>
          <w:i/>
          <w:sz w:val="16"/>
          <w:szCs w:val="16"/>
        </w:rPr>
        <w:t xml:space="preserve"> размера, то из настоящего абзаца исключаются слова "соглашения о неустойке (приложение 4,2) или", а число " 20 " заменяется числом " 90",</w:t>
      </w:r>
    </w:p>
    <w:p w:rsidR="00E304E6" w:rsidRPr="00051F04" w:rsidRDefault="00E304E6" w:rsidP="00915AF9">
      <w:pPr>
        <w:pStyle w:val="af2"/>
        <w:jc w:val="both"/>
        <w:rPr>
          <w:rFonts w:ascii="Sylfaen" w:hAnsi="Sylfaen"/>
          <w:i/>
          <w:sz w:val="16"/>
          <w:szCs w:val="16"/>
          <w:lang w:val="hy-AM"/>
        </w:rPr>
      </w:pPr>
      <w:r w:rsidRPr="00051F04">
        <w:rPr>
          <w:rFonts w:ascii="Sylfaen" w:hAnsi="Sylfaen"/>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051F04">
        <w:rPr>
          <w:rFonts w:ascii="Sylfaen" w:hAnsi="Sylfaen"/>
          <w:i/>
          <w:sz w:val="16"/>
          <w:szCs w:val="16"/>
          <w:lang w:val="hy-AM"/>
        </w:rPr>
        <w:t>.</w:t>
      </w:r>
    </w:p>
    <w:p w:rsidR="00E304E6" w:rsidRPr="00051F04" w:rsidRDefault="00E304E6" w:rsidP="00915AF9">
      <w:pPr>
        <w:pStyle w:val="af2"/>
        <w:rPr>
          <w:rFonts w:ascii="Sylfaen" w:hAnsi="Sylfaen"/>
          <w:sz w:val="16"/>
          <w:szCs w:val="16"/>
        </w:rPr>
      </w:pPr>
    </w:p>
  </w:footnote>
  <w:footnote w:id="4">
    <w:p w:rsidR="00E304E6" w:rsidRPr="00051F04" w:rsidRDefault="00E304E6" w:rsidP="00915AF9">
      <w:pPr>
        <w:pStyle w:val="af2"/>
        <w:jc w:val="both"/>
        <w:rPr>
          <w:rFonts w:ascii="Sylfaen" w:hAnsi="Sylfaen"/>
          <w:i/>
          <w:sz w:val="16"/>
          <w:szCs w:val="16"/>
        </w:rPr>
      </w:pPr>
      <w:r w:rsidRPr="00051F04">
        <w:rPr>
          <w:rStyle w:val="af6"/>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 xml:space="preserve">Если </w:t>
      </w:r>
    </w:p>
    <w:p w:rsidR="00E304E6" w:rsidRPr="00051F04" w:rsidRDefault="00E304E6" w:rsidP="00915AF9">
      <w:pPr>
        <w:pStyle w:val="af2"/>
        <w:jc w:val="both"/>
        <w:rPr>
          <w:rFonts w:ascii="Sylfaen" w:hAnsi="Sylfaen"/>
          <w:i/>
          <w:sz w:val="16"/>
          <w:szCs w:val="16"/>
        </w:rPr>
      </w:pPr>
      <w:r w:rsidRPr="00051F04">
        <w:rPr>
          <w:rFonts w:ascii="Sylfaen" w:hAnsi="Sylfaen"/>
          <w:i/>
          <w:sz w:val="16"/>
          <w:szCs w:val="16"/>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E304E6" w:rsidRPr="00051F04" w:rsidRDefault="00E304E6" w:rsidP="00915AF9">
      <w:pPr>
        <w:pStyle w:val="af2"/>
        <w:jc w:val="both"/>
        <w:rPr>
          <w:rFonts w:ascii="Sylfaen" w:hAnsi="Sylfaen"/>
          <w:i/>
          <w:sz w:val="16"/>
          <w:szCs w:val="16"/>
        </w:rPr>
      </w:pPr>
      <w:r w:rsidRPr="00051F04">
        <w:rPr>
          <w:rFonts w:ascii="Sylfaen" w:hAnsi="Sylfaen"/>
          <w:i/>
          <w:sz w:val="16"/>
          <w:szCs w:val="16"/>
        </w:rPr>
        <w:t xml:space="preserve">- в рамках данной процедуры применяется регулирование, установленное абзацем 4 пункта 10.2, то вместо абзацев 4 и 5 </w:t>
      </w:r>
      <w:proofErr w:type="gramStart"/>
      <w:r w:rsidRPr="00051F04">
        <w:rPr>
          <w:rFonts w:ascii="Sylfaen" w:hAnsi="Sylfaen"/>
          <w:i/>
          <w:sz w:val="16"/>
          <w:szCs w:val="16"/>
        </w:rPr>
        <w:t>устанавливается следующее условие</w:t>
      </w:r>
      <w:proofErr w:type="gramEnd"/>
      <w:r w:rsidRPr="00051F04">
        <w:rPr>
          <w:rFonts w:ascii="Sylfaen" w:hAnsi="Sylfaen"/>
          <w:i/>
          <w:sz w:val="16"/>
          <w:szCs w:val="16"/>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051F04">
        <w:rPr>
          <w:rFonts w:ascii="Sylfaen" w:hAnsi="Sylfaen"/>
          <w:sz w:val="16"/>
          <w:szCs w:val="16"/>
        </w:rPr>
        <w:t xml:space="preserve"> </w:t>
      </w:r>
      <w:r w:rsidRPr="00051F04">
        <w:rPr>
          <w:rFonts w:ascii="Sylfaen" w:hAnsi="Sylfaen"/>
          <w:i/>
          <w:sz w:val="16"/>
          <w:szCs w:val="16"/>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E304E6" w:rsidRPr="00B633A1" w:rsidRDefault="00E304E6" w:rsidP="00915AF9">
      <w:pPr>
        <w:pStyle w:val="af2"/>
      </w:pPr>
    </w:p>
  </w:footnote>
  <w:footnote w:id="5">
    <w:p w:rsidR="00E304E6" w:rsidRPr="00051F04" w:rsidRDefault="00E304E6" w:rsidP="00915AF9">
      <w:pPr>
        <w:pStyle w:val="af2"/>
        <w:jc w:val="both"/>
        <w:rPr>
          <w:rFonts w:ascii="Sylfaen" w:hAnsi="Sylfaen"/>
          <w:i/>
          <w:sz w:val="16"/>
          <w:szCs w:val="16"/>
          <w:lang w:val="hy-AM"/>
        </w:rPr>
      </w:pPr>
      <w:r w:rsidRPr="00051F04">
        <w:rPr>
          <w:rStyle w:val="af6"/>
          <w:rFonts w:ascii="Sylfaen" w:hAnsi="Sylfaen"/>
          <w:sz w:val="16"/>
          <w:szCs w:val="16"/>
        </w:rPr>
        <w:t>10</w:t>
      </w:r>
      <w:r w:rsidRPr="00051F04">
        <w:rPr>
          <w:rFonts w:ascii="Sylfaen" w:hAnsi="Sylfaen"/>
          <w:i/>
          <w:sz w:val="16"/>
          <w:szCs w:val="16"/>
        </w:rPr>
        <w:t xml:space="preserve"> Если цена закупаемого по заявке на закупку товара не превышает </w:t>
      </w:r>
      <w:r w:rsidRPr="00051F04">
        <w:rPr>
          <w:rFonts w:ascii="Sylfaen" w:hAnsi="Sylfaen"/>
          <w:i/>
          <w:sz w:val="16"/>
          <w:szCs w:val="16"/>
          <w:lang w:val="hy-AM"/>
        </w:rPr>
        <w:t>25</w:t>
      </w:r>
      <w:r w:rsidRPr="00051F04">
        <w:rPr>
          <w:rFonts w:ascii="Sylfaen" w:hAnsi="Sylfaen"/>
          <w:i/>
          <w:sz w:val="16"/>
          <w:szCs w:val="16"/>
        </w:rPr>
        <w:t xml:space="preserve"> млн. </w:t>
      </w:r>
      <w:proofErr w:type="spellStart"/>
      <w:r w:rsidRPr="00051F04">
        <w:rPr>
          <w:rFonts w:ascii="Sylfaen" w:hAnsi="Sylfaen"/>
          <w:i/>
          <w:sz w:val="16"/>
          <w:szCs w:val="16"/>
        </w:rPr>
        <w:t>драмов</w:t>
      </w:r>
      <w:proofErr w:type="spellEnd"/>
      <w:r w:rsidRPr="00051F04">
        <w:rPr>
          <w:rFonts w:ascii="Sylfaen" w:hAnsi="Sylfaen"/>
          <w:i/>
          <w:sz w:val="16"/>
          <w:szCs w:val="16"/>
        </w:rPr>
        <w:t xml:space="preserve"> РА, то слова </w:t>
      </w:r>
      <w:r w:rsidRPr="00051F04">
        <w:rPr>
          <w:rFonts w:ascii="Sylfaen" w:hAnsi="Sylfaen" w:cs="Times Armenian"/>
          <w:i/>
          <w:sz w:val="16"/>
          <w:szCs w:val="16"/>
        </w:rPr>
        <w:t>”</w:t>
      </w:r>
      <w:r w:rsidRPr="00051F04">
        <w:rPr>
          <w:rFonts w:ascii="Sylfaen" w:hAnsi="Sylfaen"/>
          <w:i/>
          <w:sz w:val="16"/>
          <w:szCs w:val="16"/>
        </w:rPr>
        <w:t xml:space="preserve">банковской гарантии или наличных денег" заменяются словами " в одностороннем порядке утвержденного </w:t>
      </w:r>
      <w:proofErr w:type="spellStart"/>
      <w:r w:rsidRPr="00051F04">
        <w:rPr>
          <w:rFonts w:ascii="Sylfaen" w:hAnsi="Sylfaen"/>
          <w:i/>
          <w:sz w:val="16"/>
          <w:szCs w:val="16"/>
        </w:rPr>
        <w:t>заявления-в</w:t>
      </w:r>
      <w:proofErr w:type="spellEnd"/>
      <w:r w:rsidRPr="00051F04">
        <w:rPr>
          <w:rFonts w:ascii="Sylfaen" w:hAnsi="Sylfaen"/>
          <w:i/>
          <w:sz w:val="16"/>
          <w:szCs w:val="16"/>
        </w:rPr>
        <w:t xml:space="preserve"> виде неустойки (приложение 5.1) или наличных денег</w:t>
      </w:r>
      <w:r w:rsidRPr="00051F04">
        <w:rPr>
          <w:rFonts w:ascii="Sylfaen" w:hAnsi="Sylfaen" w:cs="Sylfaen"/>
          <w:i/>
          <w:sz w:val="16"/>
          <w:szCs w:val="16"/>
        </w:rPr>
        <w:t>”</w:t>
      </w:r>
      <w:r w:rsidRPr="00051F04">
        <w:rPr>
          <w:rFonts w:ascii="Sylfaen" w:hAnsi="Sylfaen" w:cs="Sylfaen"/>
          <w:i/>
          <w:sz w:val="16"/>
          <w:szCs w:val="16"/>
          <w:lang w:val="hy-AM"/>
        </w:rPr>
        <w:t xml:space="preserve">, </w:t>
      </w:r>
      <w:r w:rsidRPr="00051F04">
        <w:rPr>
          <w:rFonts w:ascii="Sylfaen" w:hAnsi="Sylfaen" w:cs="Sylfaen"/>
          <w:i/>
          <w:sz w:val="16"/>
          <w:szCs w:val="16"/>
        </w:rPr>
        <w:t xml:space="preserve">а </w:t>
      </w:r>
      <w:r w:rsidRPr="00051F04">
        <w:rPr>
          <w:rFonts w:ascii="Sylfaen" w:hAnsi="Sylfaen"/>
          <w:i/>
          <w:sz w:val="16"/>
          <w:szCs w:val="16"/>
        </w:rPr>
        <w:t>число "90", указанное в абзаце 3, заменяется числом " 20".</w:t>
      </w:r>
    </w:p>
  </w:footnote>
  <w:footnote w:id="6">
    <w:p w:rsidR="00E304E6" w:rsidRPr="00E72E35" w:rsidRDefault="00E304E6">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E304E6" w:rsidRPr="00816F7D" w:rsidRDefault="00E304E6"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304E6" w:rsidRPr="00816F7D" w:rsidRDefault="00E304E6" w:rsidP="00637230">
      <w:pPr>
        <w:jc w:val="both"/>
        <w:rPr>
          <w:rFonts w:ascii="Sylfaen" w:hAnsi="Sylfaen"/>
          <w:i/>
          <w:sz w:val="16"/>
          <w:szCs w:val="16"/>
        </w:rPr>
      </w:pPr>
      <w:r w:rsidRPr="00816F7D">
        <w:rPr>
          <w:rFonts w:ascii="Sylfaen" w:hAnsi="Sylfaen"/>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16F7D">
        <w:rPr>
          <w:rFonts w:ascii="Sylfaen" w:hAnsi="Sylfaen"/>
          <w:i/>
          <w:sz w:val="16"/>
          <w:szCs w:val="16"/>
        </w:rPr>
        <w:t>"О</w:t>
      </w:r>
      <w:proofErr w:type="gramEnd"/>
      <w:r w:rsidRPr="00816F7D">
        <w:rPr>
          <w:rFonts w:ascii="Sylfaen" w:hAnsi="Sylfaen"/>
          <w:i/>
          <w:sz w:val="16"/>
          <w:szCs w:val="16"/>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304E6" w:rsidRPr="00816F7D" w:rsidRDefault="00E304E6" w:rsidP="00637230">
      <w:pPr>
        <w:jc w:val="both"/>
        <w:rPr>
          <w:rFonts w:ascii="Sylfaen" w:hAnsi="Sylfaen"/>
          <w:i/>
          <w:sz w:val="16"/>
          <w:szCs w:val="16"/>
        </w:rPr>
      </w:pPr>
      <w:proofErr w:type="gramStart"/>
      <w:r w:rsidRPr="00816F7D">
        <w:rPr>
          <w:rFonts w:ascii="Sylfaen" w:hAnsi="Sylfaen"/>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16F7D">
        <w:rPr>
          <w:rFonts w:ascii="Sylfaen" w:hAnsi="Sylfaen"/>
          <w:i/>
          <w:sz w:val="16"/>
          <w:szCs w:val="16"/>
        </w:rPr>
        <w:t xml:space="preserve"> заявления-объявления слова "ссылка на сайт, содержащий информацию" заменяются словами "декларация согласно приложению 1.2";</w:t>
      </w:r>
    </w:p>
    <w:p w:rsidR="00E304E6" w:rsidRPr="00816F7D" w:rsidRDefault="00E304E6" w:rsidP="00637230">
      <w:pPr>
        <w:jc w:val="both"/>
        <w:rPr>
          <w:rFonts w:ascii="Sylfaen" w:hAnsi="Sylfaen"/>
          <w:i/>
          <w:sz w:val="16"/>
          <w:szCs w:val="16"/>
        </w:rPr>
      </w:pPr>
      <w:r w:rsidRPr="00816F7D">
        <w:rPr>
          <w:rFonts w:ascii="Sylfaen" w:hAnsi="Sylfaen"/>
          <w:i/>
          <w:sz w:val="16"/>
          <w:szCs w:val="16"/>
        </w:rPr>
        <w:t>- если участник является индивидуальным предпринимателем или физическим лицо</w:t>
      </w:r>
      <w:proofErr w:type="gramStart"/>
      <w:r w:rsidRPr="00816F7D">
        <w:rPr>
          <w:rFonts w:ascii="Sylfaen" w:hAnsi="Sylfaen"/>
          <w:i/>
          <w:sz w:val="16"/>
          <w:szCs w:val="16"/>
        </w:rPr>
        <w:t>м-</w:t>
      </w:r>
      <w:proofErr w:type="gramEnd"/>
      <w:r w:rsidRPr="00816F7D">
        <w:rPr>
          <w:rFonts w:ascii="Sylfaen" w:hAnsi="Sylfaen"/>
          <w:i/>
          <w:sz w:val="16"/>
          <w:szCs w:val="16"/>
        </w:rPr>
        <w:t xml:space="preserve"> информация о реальных бенефициарах не представляется</w:t>
      </w:r>
    </w:p>
    <w:p w:rsidR="00E304E6" w:rsidRDefault="00E304E6" w:rsidP="00637230">
      <w:pPr>
        <w:jc w:val="both"/>
        <w:rPr>
          <w:rFonts w:asciiTheme="minorHAnsi" w:hAnsiTheme="minorHAnsi"/>
          <w:lang w:val="af-ZA"/>
        </w:rPr>
      </w:pPr>
    </w:p>
  </w:footnote>
  <w:footnote w:id="8">
    <w:p w:rsidR="00E304E6" w:rsidRPr="00967242" w:rsidRDefault="00E304E6"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304E6" w:rsidRPr="00D3436F" w:rsidRDefault="00E304E6">
      <w:pPr>
        <w:pStyle w:val="af2"/>
        <w:rPr>
          <w:lang w:val="es-ES"/>
        </w:rPr>
      </w:pPr>
    </w:p>
  </w:footnote>
  <w:footnote w:id="9">
    <w:p w:rsidR="00E304E6" w:rsidRPr="008842CE" w:rsidRDefault="00E304E6" w:rsidP="003D2FE2">
      <w:pPr>
        <w:pStyle w:val="af2"/>
        <w:jc w:val="both"/>
      </w:pPr>
    </w:p>
  </w:footnote>
  <w:footnote w:id="10">
    <w:p w:rsidR="00E304E6" w:rsidRPr="008842CE" w:rsidRDefault="00E304E6" w:rsidP="000A214C">
      <w:pPr>
        <w:pStyle w:val="af2"/>
        <w:jc w:val="both"/>
      </w:pPr>
    </w:p>
  </w:footnote>
  <w:footnote w:id="11">
    <w:p w:rsidR="00E304E6" w:rsidRPr="002B6C9D" w:rsidRDefault="00E304E6"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E304E6" w:rsidRPr="002B6C9D" w:rsidRDefault="00E304E6" w:rsidP="00D3436F">
      <w:pPr>
        <w:pStyle w:val="af2"/>
        <w:widowControl w:val="0"/>
        <w:jc w:val="both"/>
        <w:rPr>
          <w:rFonts w:ascii="Sylfaen" w:hAnsi="Sylfaen"/>
          <w:sz w:val="16"/>
          <w:szCs w:val="16"/>
          <w:lang w:val="hy-AM"/>
        </w:rPr>
      </w:pPr>
    </w:p>
  </w:footnote>
  <w:footnote w:id="12">
    <w:p w:rsidR="00E304E6" w:rsidRPr="002B6C9D" w:rsidRDefault="00E304E6" w:rsidP="005E52ED">
      <w:pPr>
        <w:pStyle w:val="af2"/>
        <w:widowControl w:val="0"/>
        <w:jc w:val="both"/>
        <w:rPr>
          <w:rFonts w:ascii="Sylfaen" w:hAnsi="Sylfaen"/>
          <w:i/>
          <w:sz w:val="16"/>
          <w:szCs w:val="16"/>
        </w:rPr>
      </w:pPr>
      <w:r w:rsidRPr="002B6C9D">
        <w:rPr>
          <w:rStyle w:val="af6"/>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w:t>
      </w:r>
      <w:proofErr w:type="gramStart"/>
      <w:r w:rsidRPr="002B6C9D">
        <w:rPr>
          <w:rFonts w:ascii="Sylfaen" w:hAnsi="Sylfaen"/>
          <w:i/>
          <w:sz w:val="16"/>
          <w:szCs w:val="16"/>
        </w:rPr>
        <w:t>,</w:t>
      </w:r>
      <w:proofErr w:type="gramEnd"/>
      <w:r w:rsidRPr="002B6C9D">
        <w:rPr>
          <w:rFonts w:ascii="Sylfaen" w:hAnsi="Sylfaen"/>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304E6" w:rsidRPr="002B6C9D" w:rsidRDefault="00E304E6" w:rsidP="005E52ED">
      <w:pPr>
        <w:pStyle w:val="af2"/>
        <w:widowControl w:val="0"/>
        <w:jc w:val="both"/>
        <w:rPr>
          <w:rFonts w:ascii="Sylfaen" w:hAnsi="Sylfaen"/>
          <w:i/>
          <w:sz w:val="16"/>
          <w:szCs w:val="16"/>
        </w:rPr>
      </w:pPr>
    </w:p>
    <w:p w:rsidR="00E304E6" w:rsidRPr="002B6C9D" w:rsidRDefault="00E304E6" w:rsidP="005E52ED">
      <w:pPr>
        <w:pStyle w:val="af2"/>
        <w:widowControl w:val="0"/>
        <w:jc w:val="both"/>
        <w:rPr>
          <w:rFonts w:ascii="Sylfaen" w:hAnsi="Sylfaen"/>
          <w:i/>
          <w:sz w:val="16"/>
          <w:szCs w:val="16"/>
        </w:rPr>
      </w:pPr>
    </w:p>
    <w:p w:rsidR="00E304E6" w:rsidRPr="002B6C9D" w:rsidRDefault="00E304E6" w:rsidP="00251F9C">
      <w:pPr>
        <w:pStyle w:val="af2"/>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proofErr w:type="spellStart"/>
      <w:r w:rsidRPr="002B6C9D">
        <w:rPr>
          <w:rFonts w:ascii="Sylfaen" w:hAnsi="Sylfaen"/>
          <w:sz w:val="16"/>
          <w:szCs w:val="16"/>
        </w:rPr>
        <w:t>o</w:t>
      </w:r>
      <w:proofErr w:type="spellEnd"/>
      <w:r w:rsidRPr="002B6C9D">
        <w:rPr>
          <w:rFonts w:ascii="Sylfaen" w:hAnsi="Sylfaen"/>
          <w:sz w:val="16"/>
          <w:szCs w:val="16"/>
          <w:lang w:val="hy-AM"/>
        </w:rPr>
        <w:t>платы настоящего Договора, в течение пяти рабочих дней.»</w:t>
      </w:r>
    </w:p>
    <w:p w:rsidR="00E304E6" w:rsidRPr="00D3436F" w:rsidRDefault="00E304E6">
      <w:pPr>
        <w:pStyle w:val="af2"/>
        <w:rPr>
          <w:lang w:val="hy-AM"/>
        </w:rPr>
      </w:pPr>
    </w:p>
  </w:footnote>
  <w:footnote w:id="13">
    <w:p w:rsidR="00E304E6" w:rsidRPr="002B6C9D" w:rsidRDefault="00E304E6" w:rsidP="000D6018">
      <w:pPr>
        <w:pStyle w:val="af2"/>
        <w:jc w:val="both"/>
        <w:rPr>
          <w:rFonts w:ascii="Sylfaen" w:hAnsi="Sylfaen"/>
          <w:i/>
          <w:sz w:val="16"/>
          <w:szCs w:val="16"/>
        </w:rPr>
      </w:pPr>
      <w:r>
        <w:rPr>
          <w:rStyle w:val="af6"/>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304E6" w:rsidRPr="002B6C9D" w:rsidRDefault="00E304E6" w:rsidP="000D6018">
      <w:pPr>
        <w:pStyle w:val="af2"/>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E304E6" w:rsidRPr="002B6C9D" w:rsidRDefault="00E304E6">
      <w:pPr>
        <w:pStyle w:val="af2"/>
        <w:rPr>
          <w:rFonts w:ascii="Sylfaen" w:hAnsi="Sylfaen"/>
          <w:sz w:val="16"/>
          <w:szCs w:val="16"/>
          <w:lang w:val="hy-AM"/>
        </w:rPr>
      </w:pPr>
    </w:p>
  </w:footnote>
  <w:footnote w:id="14">
    <w:p w:rsidR="00E304E6" w:rsidRPr="002B6C9D" w:rsidRDefault="00E304E6" w:rsidP="00D32870">
      <w:pPr>
        <w:pStyle w:val="af2"/>
        <w:widowControl w:val="0"/>
        <w:jc w:val="both"/>
        <w:rPr>
          <w:rFonts w:ascii="Sylfaen" w:hAnsi="Sylfaen"/>
          <w:sz w:val="16"/>
          <w:szCs w:val="16"/>
          <w:lang w:val="hy-AM"/>
        </w:rPr>
      </w:pPr>
      <w:r w:rsidRPr="002B6C9D">
        <w:rPr>
          <w:rStyle w:val="af6"/>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E304E6" w:rsidRPr="00D3436F" w:rsidRDefault="00E304E6">
      <w:pPr>
        <w:pStyle w:val="af2"/>
        <w:rPr>
          <w:lang w:val="hy-AM"/>
        </w:rPr>
      </w:pPr>
    </w:p>
  </w:footnote>
  <w:footnote w:id="15">
    <w:p w:rsidR="00E304E6" w:rsidRPr="0095788C" w:rsidRDefault="00E304E6"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6">
    <w:p w:rsidR="00E304E6" w:rsidRPr="0095788C" w:rsidRDefault="00E304E6"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304E6" w:rsidRPr="0095788C" w:rsidRDefault="00E304E6">
      <w:pPr>
        <w:pStyle w:val="af2"/>
        <w:rPr>
          <w:rFonts w:ascii="Sylfaen" w:hAnsi="Sylfaen"/>
          <w:sz w:val="16"/>
          <w:szCs w:val="16"/>
          <w:lang w:val="hy-AM"/>
        </w:rPr>
      </w:pPr>
    </w:p>
  </w:footnote>
  <w:footnote w:id="17">
    <w:p w:rsidR="00E304E6" w:rsidRPr="0095788C" w:rsidRDefault="00E304E6" w:rsidP="00413390">
      <w:pPr>
        <w:pStyle w:val="af2"/>
        <w:widowControl w:val="0"/>
        <w:jc w:val="both"/>
        <w:rPr>
          <w:rFonts w:ascii="Sylfaen" w:hAnsi="Sylfaen"/>
          <w:sz w:val="16"/>
          <w:szCs w:val="16"/>
          <w:lang w:val="hy-AM"/>
        </w:rPr>
      </w:pPr>
      <w:r>
        <w:rPr>
          <w:rStyle w:val="af6"/>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E304E6" w:rsidRPr="0095788C" w:rsidRDefault="00E304E6" w:rsidP="00413390">
      <w:pPr>
        <w:pStyle w:val="af2"/>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E304E6" w:rsidRPr="0095788C" w:rsidRDefault="00E304E6">
      <w:pPr>
        <w:pStyle w:val="af2"/>
        <w:rPr>
          <w:rFonts w:ascii="Sylfaen" w:hAnsi="Sylfaen"/>
          <w:sz w:val="16"/>
          <w:szCs w:val="16"/>
          <w:lang w:val="hy-AM"/>
        </w:rPr>
      </w:pPr>
    </w:p>
  </w:footnote>
  <w:footnote w:id="18">
    <w:p w:rsidR="00E304E6" w:rsidRPr="004F3AE2" w:rsidRDefault="00E304E6"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145"/>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1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A80"/>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C67"/>
    <w:rsid w:val="001B1FC4"/>
    <w:rsid w:val="001B32D9"/>
    <w:rsid w:val="001B37D2"/>
    <w:rsid w:val="001B45A9"/>
    <w:rsid w:val="001B478E"/>
    <w:rsid w:val="001B4A40"/>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5D99"/>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61D6"/>
    <w:rsid w:val="0043641B"/>
    <w:rsid w:val="0043662A"/>
    <w:rsid w:val="00436D17"/>
    <w:rsid w:val="00436DF8"/>
    <w:rsid w:val="004373E3"/>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4E6"/>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5A75"/>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96B3D-EF5B-486B-B0EF-3C88899F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2110</TotalTime>
  <Pages>90</Pages>
  <Words>17365</Words>
  <Characters>130620</Characters>
  <Application>Microsoft Office Word</Application>
  <DocSecurity>0</DocSecurity>
  <Lines>1088</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147690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1345</cp:revision>
  <cp:lastPrinted>2018-02-16T07:12:00Z</cp:lastPrinted>
  <dcterms:created xsi:type="dcterms:W3CDTF">2019-10-28T07:04:00Z</dcterms:created>
  <dcterms:modified xsi:type="dcterms:W3CDTF">2023-01-04T09:58:00Z</dcterms:modified>
</cp:coreProperties>
</file>