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A048D6">
        <w:rPr>
          <w:rFonts w:ascii="GHEA Grapalat" w:hAnsi="GHEA Grapalat"/>
          <w:i w:val="0"/>
          <w:sz w:val="24"/>
          <w:szCs w:val="24"/>
          <w:lang w:val="hy-AM"/>
        </w:rPr>
        <w:t>02</w:t>
      </w:r>
      <w:r w:rsidRPr="009044F1">
        <w:rPr>
          <w:rFonts w:ascii="GHEA Grapalat" w:hAnsi="GHEA Grapalat"/>
          <w:i w:val="0"/>
          <w:sz w:val="24"/>
          <w:szCs w:val="24"/>
        </w:rPr>
        <w:t xml:space="preserve"> </w:t>
      </w:r>
      <w:r w:rsidR="00A048D6">
        <w:rPr>
          <w:rFonts w:ascii="GHEA Grapalat" w:hAnsi="GHEA Grapalat"/>
          <w:i w:val="0"/>
          <w:sz w:val="24"/>
          <w:szCs w:val="24"/>
        </w:rPr>
        <w:t xml:space="preserve">марта </w:t>
      </w:r>
      <w:r w:rsidRPr="009044F1">
        <w:rPr>
          <w:rFonts w:ascii="GHEA Grapalat" w:hAnsi="GHEA Grapalat"/>
          <w:i w:val="0"/>
          <w:sz w:val="24"/>
          <w:szCs w:val="24"/>
        </w:rPr>
        <w:t>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A048D6">
        <w:rPr>
          <w:rFonts w:ascii="GHEA Grapalat" w:hAnsi="GHEA Grapalat"/>
          <w:b/>
          <w:i w:val="0"/>
          <w:sz w:val="24"/>
          <w:szCs w:val="24"/>
        </w:rPr>
        <w:t>GHAPDzB-HVKAK-2022-27</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A35F22">
        <w:rPr>
          <w:rFonts w:ascii="GHEA Grapalat" w:hAnsi="GHEA Grapalat"/>
          <w:b/>
          <w:i w:val="0"/>
          <w:sz w:val="24"/>
          <w:szCs w:val="24"/>
        </w:rPr>
        <w:t>отопительного котла</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 xml:space="preserve">10:30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10:30</w:t>
      </w:r>
      <w:r w:rsidRPr="00C1700B">
        <w:rPr>
          <w:rFonts w:ascii="GHEA Grapalat" w:hAnsi="GHEA Grapalat"/>
          <w:b/>
          <w:i w:val="0"/>
          <w:sz w:val="24"/>
          <w:szCs w:val="24"/>
        </w:rPr>
        <w:t xml:space="preserve"> часов </w:t>
      </w:r>
      <w:r w:rsidR="00C1700B" w:rsidRPr="00C1700B">
        <w:rPr>
          <w:rFonts w:ascii="GHEA Grapalat" w:hAnsi="GHEA Grapalat"/>
          <w:b/>
          <w:i w:val="0"/>
          <w:sz w:val="24"/>
          <w:szCs w:val="24"/>
        </w:rPr>
        <w:t>01-го февраля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A048D6">
        <w:rPr>
          <w:rFonts w:ascii="GHEA Grapalat" w:hAnsi="GHEA Grapalat"/>
          <w:sz w:val="22"/>
          <w:szCs w:val="22"/>
        </w:rPr>
        <w:t>GHAPDzB-HVKAK-2022-27</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9D4D21">
        <w:rPr>
          <w:rFonts w:ascii="GHEA Grapalat" w:hAnsi="GHEA Grapalat"/>
          <w:sz w:val="22"/>
          <w:szCs w:val="22"/>
        </w:rPr>
        <w:t>02 марта</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11D40">
        <w:rPr>
          <w:rFonts w:ascii="GHEA Grapalat" w:hAnsi="GHEA Grapalat"/>
          <w:b/>
          <w:sz w:val="22"/>
          <w:szCs w:val="22"/>
        </w:rPr>
        <w:t>ОТОПИТЕЛЬНОГО КОТЛА</w:t>
      </w:r>
      <w:r w:rsidRPr="00615A15">
        <w:rPr>
          <w:rFonts w:ascii="GHEA Grapalat" w:hAnsi="GHEA Grapalat"/>
          <w:b/>
          <w:sz w:val="22"/>
          <w:szCs w:val="22"/>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C11D40">
        <w:rPr>
          <w:rFonts w:ascii="GHEA Grapalat" w:hAnsi="GHEA Grapalat"/>
          <w:b/>
        </w:rPr>
        <w:t>ОТОПИТЕЛЬНОГО КОТЛА</w:t>
      </w:r>
      <w:r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A048D6">
        <w:rPr>
          <w:rFonts w:ascii="GHEA Grapalat" w:hAnsi="GHEA Grapalat"/>
          <w:b/>
          <w:sz w:val="22"/>
          <w:szCs w:val="22"/>
        </w:rPr>
        <w:t>GHAPDzB-HVKAK-2022-27</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B1F0B">
        <w:rPr>
          <w:rFonts w:ascii="GHEA Grapalat" w:hAnsi="GHEA Grapalat"/>
          <w:b/>
          <w:i w:val="0"/>
          <w:sz w:val="24"/>
          <w:szCs w:val="24"/>
        </w:rPr>
        <w:t>отопительного котла</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B1F0B" w:rsidRDefault="00CB1F0B" w:rsidP="0045642C">
            <w:pPr>
              <w:pStyle w:val="23"/>
              <w:widowControl w:val="0"/>
              <w:spacing w:line="240" w:lineRule="auto"/>
              <w:ind w:firstLine="0"/>
              <w:contextualSpacing/>
              <w:rPr>
                <w:rFonts w:ascii="GHEA Grapalat" w:hAnsi="GHEA Grapalat"/>
                <w:b/>
                <w:sz w:val="24"/>
                <w:szCs w:val="24"/>
              </w:rPr>
            </w:pPr>
            <w:r w:rsidRPr="00CB1F0B">
              <w:rPr>
                <w:rFonts w:ascii="GHEA Grapalat" w:hAnsi="GHEA Grapalat"/>
                <w:b/>
                <w:sz w:val="24"/>
                <w:szCs w:val="24"/>
              </w:rPr>
              <w:t>Двухконтурный газовый котел для отопления</w:t>
            </w:r>
            <w:r>
              <w:rPr>
                <w:rFonts w:ascii="GHEA Grapalat" w:hAnsi="GHEA Grapalat"/>
                <w:b/>
                <w:sz w:val="24"/>
                <w:szCs w:val="24"/>
              </w:rPr>
              <w:t xml:space="preserve"> (</w:t>
            </w:r>
            <w:r w:rsidR="007657AD" w:rsidRPr="007657AD">
              <w:rPr>
                <w:rFonts w:ascii="GHEA Grapalat" w:hAnsi="GHEA Grapalat"/>
                <w:b/>
                <w:sz w:val="24"/>
                <w:szCs w:val="24"/>
              </w:rPr>
              <w:t>согласно прикрепленному Приложению № 1</w:t>
            </w:r>
            <w:r>
              <w:rPr>
                <w:rFonts w:ascii="GHEA Grapalat" w:hAnsi="GHEA Grapalat"/>
                <w:b/>
                <w:sz w:val="24"/>
                <w:szCs w:val="24"/>
              </w:rPr>
              <w:t>)</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 xml:space="preserve">10:30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10:30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48D6">
        <w:rPr>
          <w:rFonts w:ascii="GHEA Grapalat" w:hAnsi="GHEA Grapalat"/>
          <w:b/>
          <w:sz w:val="22"/>
          <w:szCs w:val="22"/>
        </w:rPr>
        <w:t>GHAPDzB-HVKAK-2022-27</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A048D6">
        <w:rPr>
          <w:rFonts w:ascii="GHEA Grapalat" w:hAnsi="GHEA Grapalat"/>
          <w:b/>
          <w:sz w:val="22"/>
          <w:szCs w:val="22"/>
        </w:rPr>
        <w:t>GHAPDzB-HVKAK-2022-27</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A048D6">
        <w:rPr>
          <w:rFonts w:ascii="GHEA Grapalat" w:hAnsi="GHEA Grapalat"/>
          <w:b/>
          <w:sz w:val="22"/>
          <w:szCs w:val="22"/>
        </w:rPr>
        <w:t>GHAPDzB-HVKAK-2022-27</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A048D6">
        <w:rPr>
          <w:rFonts w:ascii="GHEA Grapalat" w:hAnsi="GHEA Grapalat"/>
          <w:b/>
          <w:sz w:val="22"/>
          <w:szCs w:val="22"/>
        </w:rPr>
        <w:t>GHAPDzB-HVKAK-2022-27</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48D6">
        <w:rPr>
          <w:rFonts w:ascii="GHEA Grapalat" w:hAnsi="GHEA Grapalat"/>
          <w:b/>
          <w:sz w:val="22"/>
          <w:szCs w:val="22"/>
        </w:rPr>
        <w:t>GHAPDzB-HVKAK-2022-27</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A048D6">
        <w:rPr>
          <w:rFonts w:ascii="GHEA Grapalat" w:hAnsi="GHEA Grapalat"/>
          <w:b/>
          <w:sz w:val="22"/>
          <w:szCs w:val="22"/>
        </w:rPr>
        <w:t>GHAPDzB-HVKAK-2022-27</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48D6">
        <w:rPr>
          <w:rFonts w:ascii="GHEA Grapalat" w:hAnsi="GHEA Grapalat"/>
          <w:b/>
          <w:sz w:val="22"/>
          <w:szCs w:val="22"/>
        </w:rPr>
        <w:t>GHAPDzB-HVKAK-2022-27</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C37043"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C37043"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C37043"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C37043"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C37043"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C37043"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48D6">
        <w:rPr>
          <w:rFonts w:ascii="GHEA Grapalat" w:hAnsi="GHEA Grapalat"/>
          <w:b/>
          <w:sz w:val="22"/>
          <w:szCs w:val="22"/>
        </w:rPr>
        <w:t>GHAPDzB-HVKAK-2022-27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A048D6">
        <w:rPr>
          <w:rFonts w:ascii="GHEA Grapalat" w:hAnsi="GHEA Grapalat"/>
          <w:b/>
          <w:sz w:val="22"/>
          <w:szCs w:val="22"/>
        </w:rPr>
        <w:t>GHAPDzB-HVKAK-2022-27</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048D6">
        <w:rPr>
          <w:rFonts w:ascii="GHEA Grapalat" w:hAnsi="GHEA Grapalat"/>
          <w:b/>
          <w:sz w:val="22"/>
          <w:szCs w:val="22"/>
        </w:rPr>
        <w:t>GHAPDzB-HVKAK-2022-27</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A048D6">
        <w:rPr>
          <w:rFonts w:ascii="GHEA Grapalat" w:hAnsi="GHEA Grapalat"/>
          <w:b/>
          <w:sz w:val="22"/>
          <w:szCs w:val="22"/>
        </w:rPr>
        <w:t>GHAPDzB-HVKAK-2022-27</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A048D6">
        <w:rPr>
          <w:rFonts w:ascii="GHEA Grapalat" w:hAnsi="GHEA Grapalat"/>
          <w:b/>
          <w:sz w:val="22"/>
          <w:szCs w:val="22"/>
        </w:rPr>
        <w:t>GHAPDzB-HVKAK-2022-27</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A048D6">
        <w:rPr>
          <w:rFonts w:ascii="GHEA Grapalat" w:hAnsi="GHEA Grapalat"/>
          <w:b/>
          <w:sz w:val="22"/>
          <w:szCs w:val="22"/>
        </w:rPr>
        <w:t>GHAPDzB-HVKAK-2022-27</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A048D6">
        <w:rPr>
          <w:rFonts w:ascii="GHEA Grapalat" w:hAnsi="GHEA Grapalat"/>
          <w:b/>
          <w:sz w:val="22"/>
          <w:szCs w:val="22"/>
        </w:rPr>
        <w:t>GHAPDzB-HVKAK-2022-27</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A467E6" w:rsidRPr="00A467E6" w:rsidRDefault="00A467E6" w:rsidP="00A467E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48D6" w:rsidRDefault="00A048D6">
      <w:r>
        <w:separator/>
      </w:r>
    </w:p>
  </w:endnote>
  <w:endnote w:type="continuationSeparator" w:id="0">
    <w:p w:rsidR="00A048D6" w:rsidRDefault="00A048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8D6" w:rsidRPr="00C861E9" w:rsidRDefault="00A048D6">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48D6" w:rsidRDefault="00A048D6">
      <w:r>
        <w:separator/>
      </w:r>
    </w:p>
  </w:footnote>
  <w:footnote w:type="continuationSeparator" w:id="0">
    <w:p w:rsidR="00A048D6" w:rsidRDefault="00A048D6">
      <w:r>
        <w:continuationSeparator/>
      </w:r>
    </w:p>
  </w:footnote>
  <w:footnote w:id="1">
    <w:p w:rsidR="00A048D6" w:rsidRPr="00A31673" w:rsidRDefault="00A048D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048D6" w:rsidRPr="008416BA" w:rsidRDefault="00A048D6"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048D6" w:rsidRDefault="00A048D6" w:rsidP="006B3E56">
      <w:pPr>
        <w:jc w:val="both"/>
      </w:pPr>
    </w:p>
    <w:p w:rsidR="00A048D6" w:rsidRPr="008B70EB" w:rsidRDefault="00A048D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048D6" w:rsidRPr="008B70EB" w:rsidRDefault="00A048D6"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048D6" w:rsidRPr="008B70EB" w:rsidRDefault="00A048D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A048D6" w:rsidRDefault="00A048D6" w:rsidP="00637230">
      <w:pPr>
        <w:jc w:val="both"/>
        <w:rPr>
          <w:rFonts w:asciiTheme="minorHAnsi" w:hAnsiTheme="minorHAnsi"/>
          <w:lang w:val="af-ZA"/>
        </w:rPr>
      </w:pPr>
    </w:p>
  </w:footnote>
  <w:footnote w:id="3">
    <w:p w:rsidR="00A048D6" w:rsidRPr="00D3436F" w:rsidRDefault="00A048D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048D6" w:rsidRPr="00D3436F" w:rsidRDefault="00A048D6">
      <w:pPr>
        <w:pStyle w:val="af2"/>
        <w:rPr>
          <w:lang w:val="es-ES"/>
        </w:rPr>
      </w:pPr>
    </w:p>
  </w:footnote>
  <w:footnote w:id="4">
    <w:p w:rsidR="00A048D6" w:rsidRPr="008842CE" w:rsidRDefault="00A048D6" w:rsidP="003D2FE2">
      <w:pPr>
        <w:pStyle w:val="af2"/>
        <w:jc w:val="both"/>
      </w:pPr>
    </w:p>
  </w:footnote>
  <w:footnote w:id="5">
    <w:p w:rsidR="00A048D6" w:rsidRPr="008842CE" w:rsidRDefault="00A048D6" w:rsidP="000A214C">
      <w:pPr>
        <w:pStyle w:val="af2"/>
        <w:jc w:val="both"/>
      </w:pPr>
    </w:p>
  </w:footnote>
  <w:footnote w:id="6">
    <w:p w:rsidR="00A048D6" w:rsidRPr="00D3436F" w:rsidRDefault="00A048D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A048D6" w:rsidRPr="00D3436F" w:rsidRDefault="00A048D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A048D6" w:rsidRPr="008842CE" w:rsidRDefault="00A048D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048D6" w:rsidRPr="00D3436F" w:rsidRDefault="00A048D6">
      <w:pPr>
        <w:pStyle w:val="af2"/>
        <w:rPr>
          <w:lang w:val="hy-AM"/>
        </w:rPr>
      </w:pPr>
    </w:p>
  </w:footnote>
  <w:footnote w:id="9">
    <w:p w:rsidR="00A048D6" w:rsidRPr="008842CE" w:rsidRDefault="00A048D6"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A048D6" w:rsidRPr="008842CE" w:rsidRDefault="00A048D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A048D6" w:rsidRPr="00D3436F" w:rsidRDefault="00A048D6">
      <w:pPr>
        <w:pStyle w:val="af2"/>
        <w:rPr>
          <w:lang w:val="hy-AM"/>
        </w:rPr>
      </w:pPr>
    </w:p>
  </w:footnote>
  <w:footnote w:id="10">
    <w:p w:rsidR="00A048D6" w:rsidRPr="00E861BF" w:rsidRDefault="00A048D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4D21"/>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8D6"/>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043"/>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428BB-6763-40F5-823C-5CC314BC5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1727</TotalTime>
  <Pages>65</Pages>
  <Words>19684</Words>
  <Characters>112199</Characters>
  <Application>Microsoft Office Word</Application>
  <DocSecurity>0</DocSecurity>
  <Lines>934</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971</cp:revision>
  <cp:lastPrinted>2018-02-16T07:12:00Z</cp:lastPrinted>
  <dcterms:created xsi:type="dcterms:W3CDTF">2019-10-28T07:04:00Z</dcterms:created>
  <dcterms:modified xsi:type="dcterms:W3CDTF">2022-03-02T07:55:00Z</dcterms:modified>
</cp:coreProperties>
</file>