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4D25E5" w:rsidRPr="004D25E5">
        <w:rPr>
          <w:rFonts w:ascii="GHEA Grapalat" w:hAnsi="GHEA Grapalat"/>
          <w:i w:val="0"/>
          <w:sz w:val="24"/>
          <w:szCs w:val="24"/>
        </w:rPr>
        <w:t>12</w:t>
      </w:r>
      <w:r w:rsidR="00933E06">
        <w:rPr>
          <w:rFonts w:ascii="GHEA Grapalat" w:hAnsi="GHEA Grapalat"/>
          <w:i w:val="0"/>
          <w:sz w:val="24"/>
          <w:szCs w:val="24"/>
        </w:rPr>
        <w:t>-го июля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4D25E5">
        <w:rPr>
          <w:rFonts w:ascii="GHEA Grapalat" w:hAnsi="GHEA Grapalat"/>
          <w:b/>
          <w:i w:val="0"/>
          <w:sz w:val="24"/>
          <w:szCs w:val="24"/>
        </w:rPr>
        <w:t>GHTsDzB-HVKAK-2024-38</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933E06">
        <w:rPr>
          <w:rFonts w:ascii="GHEA Grapalat" w:hAnsi="GHEA Grapalat"/>
          <w:b/>
          <w:i w:val="0"/>
          <w:sz w:val="24"/>
          <w:szCs w:val="24"/>
        </w:rPr>
        <w:t>автотехобслуживания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4D25E5">
        <w:rPr>
          <w:rFonts w:ascii="GHEA Grapalat" w:hAnsi="GHEA Grapalat"/>
          <w:b/>
          <w:i w:val="0"/>
          <w:sz w:val="24"/>
          <w:szCs w:val="24"/>
        </w:rPr>
        <w:t xml:space="preserve">12:30 </w:t>
      </w:r>
      <w:r w:rsidRPr="00535F40">
        <w:rPr>
          <w:rFonts w:ascii="GHEA Grapalat" w:hAnsi="GHEA Grapalat"/>
          <w:b/>
          <w:i w:val="0"/>
          <w:sz w:val="24"/>
          <w:szCs w:val="24"/>
        </w:rPr>
        <w:t xml:space="preserve">часов </w:t>
      </w:r>
      <w:r w:rsidR="00C6394A">
        <w:rPr>
          <w:rFonts w:ascii="GHEA Grapalat" w:hAnsi="GHEA Grapalat"/>
          <w:b/>
          <w:i w:val="0"/>
          <w:sz w:val="24"/>
          <w:szCs w:val="24"/>
        </w:rPr>
        <w:t>0</w:t>
      </w:r>
      <w:r w:rsidR="007C0D3B" w:rsidRPr="007C0D3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4D25E5">
        <w:rPr>
          <w:rFonts w:ascii="GHEA Grapalat" w:hAnsi="GHEA Grapalat"/>
          <w:b/>
          <w:i w:val="0"/>
          <w:sz w:val="24"/>
          <w:szCs w:val="24"/>
        </w:rPr>
        <w:t xml:space="preserve">12:30 </w:t>
      </w:r>
      <w:r w:rsidR="0012656E" w:rsidRPr="0012656E">
        <w:rPr>
          <w:rFonts w:ascii="GHEA Grapalat" w:hAnsi="GHEA Grapalat"/>
          <w:b/>
          <w:i w:val="0"/>
          <w:sz w:val="24"/>
          <w:szCs w:val="24"/>
        </w:rPr>
        <w:t xml:space="preserve">часов </w:t>
      </w:r>
      <w:r w:rsidR="00C6394A">
        <w:rPr>
          <w:rFonts w:ascii="GHEA Grapalat" w:hAnsi="GHEA Grapalat"/>
          <w:b/>
          <w:i w:val="0"/>
          <w:sz w:val="24"/>
          <w:szCs w:val="24"/>
        </w:rPr>
        <w:t>1</w:t>
      </w:r>
      <w:r w:rsidR="004D25E5" w:rsidRPr="004D25E5">
        <w:rPr>
          <w:rFonts w:ascii="GHEA Grapalat" w:hAnsi="GHEA Grapalat"/>
          <w:b/>
          <w:i w:val="0"/>
          <w:sz w:val="24"/>
          <w:szCs w:val="24"/>
        </w:rPr>
        <w:t>9</w:t>
      </w:r>
      <w:r w:rsidR="00C6394A">
        <w:rPr>
          <w:rFonts w:ascii="GHEA Grapalat" w:hAnsi="GHEA Grapalat"/>
          <w:b/>
          <w:i w:val="0"/>
          <w:sz w:val="24"/>
          <w:szCs w:val="24"/>
        </w:rPr>
        <w:t xml:space="preserve"> июля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C6394A">
      <w:pPr>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4D25E5">
        <w:rPr>
          <w:rFonts w:ascii="GHEA Grapalat" w:hAnsi="GHEA Grapalat"/>
          <w:sz w:val="22"/>
          <w:szCs w:val="22"/>
        </w:rPr>
        <w:t>GHTsDzB-HVKAK-2024-38</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4D25E5" w:rsidRPr="004D25E5">
        <w:rPr>
          <w:rFonts w:ascii="GHEA Grapalat" w:hAnsi="GHEA Grapalat"/>
          <w:sz w:val="22"/>
          <w:szCs w:val="22"/>
        </w:rPr>
        <w:t>12</w:t>
      </w:r>
      <w:r w:rsidR="004F2549">
        <w:rPr>
          <w:rFonts w:ascii="GHEA Grapalat" w:hAnsi="GHEA Grapalat"/>
          <w:sz w:val="22"/>
          <w:szCs w:val="22"/>
        </w:rPr>
        <w:t xml:space="preserve"> июля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4F2549">
        <w:rPr>
          <w:rFonts w:ascii="GHEA Grapalat" w:hAnsi="GHEA Grapalat"/>
          <w:b/>
        </w:rPr>
        <w:t>АВТОТЕХОБСЛУЖИВАНИЯ</w:t>
      </w:r>
      <w:r w:rsidR="004F2549" w:rsidRPr="00A37E73">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968D1">
      <w:pPr>
        <w:jc w:val="cente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A43A4" w:rsidRPr="009044F1" w:rsidRDefault="001A43A4" w:rsidP="004968D1">
      <w:pPr>
        <w:widowControl w:val="0"/>
        <w:spacing w:after="160"/>
        <w:ind w:firstLine="567"/>
        <w:jc w:val="center"/>
        <w:rPr>
          <w:rFonts w:ascii="GHEA Grapalat" w:hAnsi="GHEA Grapalat" w:cs="Sylfaen"/>
          <w:i/>
        </w:rPr>
      </w:pPr>
    </w:p>
    <w:p w:rsidR="004968D1" w:rsidRPr="00800344" w:rsidRDefault="004968D1" w:rsidP="004968D1">
      <w:pPr>
        <w:ind w:firstLine="709"/>
        <w:contextualSpacing/>
        <w:jc w:val="center"/>
        <w:rPr>
          <w:rFonts w:ascii="GHEA Grapalat" w:hAnsi="GHEA Grapalat"/>
          <w:b/>
          <w:i/>
          <w:color w:val="FF0000"/>
        </w:rPr>
      </w:pPr>
      <w:r w:rsidRPr="00800344">
        <w:rPr>
          <w:rFonts w:ascii="GHEA Grapalat" w:hAnsi="GHEA Grapalat"/>
          <w:b/>
          <w:i/>
          <w:color w:val="FF0000"/>
        </w:rPr>
        <w:t>Процедура осуществляется на основании части 6 статьи 15 закона Республики Армения "О</w:t>
      </w:r>
      <w:r w:rsidRPr="00800344">
        <w:rPr>
          <w:rFonts w:ascii="Sylfaen" w:hAnsi="Sylfaen" w:cs="Courier New"/>
          <w:b/>
          <w:i/>
          <w:color w:val="FF0000"/>
          <w:lang w:val="en-US"/>
        </w:rPr>
        <w:t> </w:t>
      </w:r>
      <w:r w:rsidRPr="00800344">
        <w:rPr>
          <w:rFonts w:ascii="GHEA Grapalat" w:hAnsi="GHEA Grapalat"/>
          <w:b/>
          <w:i/>
          <w:color w:val="FF0000"/>
        </w:rPr>
        <w:t>закупках"</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w:t>
      </w:r>
      <w:r w:rsidR="004F2549" w:rsidRPr="004F2549">
        <w:rPr>
          <w:rFonts w:ascii="GHEA Grapalat" w:hAnsi="GHEA Grapalat"/>
          <w:b/>
          <w:sz w:val="20"/>
          <w:szCs w:val="20"/>
        </w:rPr>
        <w:t>ЗАПРОС КОТИРОВОК, ОБЪЯВЛЕННЫЙ С ЦЕЛЬЮ ПРИОБРЕТЕНИЯ УСЛУГ АВТОТЕХОБСЛУЖИВАНИЯ ДЛЯ СВОИХ</w:t>
      </w:r>
      <w:r w:rsidR="004F2549" w:rsidRPr="00CF3958">
        <w:rPr>
          <w:rFonts w:ascii="GHEA Grapalat" w:hAnsi="GHEA Grapalat"/>
          <w:b/>
          <w:sz w:val="20"/>
          <w:szCs w:val="20"/>
        </w:rPr>
        <w:t xml:space="preserve"> </w:t>
      </w:r>
      <w:r w:rsidRPr="00CF3958">
        <w:rPr>
          <w:rFonts w:ascii="GHEA Grapalat" w:hAnsi="GHEA Grapalat"/>
          <w:b/>
          <w:sz w:val="20"/>
          <w:szCs w:val="20"/>
        </w:rPr>
        <w:t>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D25E5">
        <w:rPr>
          <w:rFonts w:ascii="GHEA Grapalat" w:hAnsi="GHEA Grapalat"/>
          <w:b/>
          <w:sz w:val="22"/>
          <w:szCs w:val="22"/>
        </w:rPr>
        <w:t>GHTsDzB-HVKAK-2024-38</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 xml:space="preserve">услуг </w:t>
      </w:r>
      <w:r w:rsidR="00126D7B">
        <w:rPr>
          <w:rFonts w:ascii="GHEA Grapalat" w:hAnsi="GHEA Grapalat"/>
          <w:b/>
          <w:i w:val="0"/>
          <w:sz w:val="24"/>
          <w:szCs w:val="24"/>
        </w:rPr>
        <w:t>автотехобслуживания</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4D25E5" w:rsidRPr="004D25E5">
        <w:rPr>
          <w:rFonts w:ascii="GHEA Grapalat" w:hAnsi="GHEA Grapalat"/>
          <w:b/>
          <w:i w:val="0"/>
          <w:sz w:val="24"/>
          <w:szCs w:val="24"/>
        </w:rPr>
        <w:t>8</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4D25E5">
        <w:rPr>
          <w:rFonts w:ascii="GHEA Grapalat" w:hAnsi="GHEA Grapalat"/>
          <w:b/>
          <w:i w:val="0"/>
          <w:sz w:val="24"/>
          <w:szCs w:val="24"/>
        </w:rPr>
        <w:t>ов</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1</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4,179,100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3</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2</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6,294,350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4</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3</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7,774,200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6</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4</w:t>
            </w:r>
          </w:p>
        </w:tc>
        <w:tc>
          <w:tcPr>
            <w:tcW w:w="1418" w:type="dxa"/>
            <w:vAlign w:val="center"/>
          </w:tcPr>
          <w:p w:rsidR="00074517" w:rsidRPr="00074517" w:rsidRDefault="00074517" w:rsidP="00074517">
            <w:pPr>
              <w:jc w:val="center"/>
              <w:rPr>
                <w:rFonts w:ascii="GHEA Grapalat" w:hAnsi="GHEA Grapalat"/>
                <w:bCs/>
                <w:color w:val="000000"/>
                <w:sz w:val="20"/>
                <w:szCs w:val="20"/>
              </w:rPr>
            </w:pPr>
            <w:r w:rsidRPr="00074517">
              <w:rPr>
                <w:rFonts w:ascii="GHEA Grapalat" w:hAnsi="GHEA Grapalat"/>
                <w:bCs/>
                <w:color w:val="000000"/>
                <w:sz w:val="20"/>
                <w:szCs w:val="20"/>
              </w:rPr>
              <w:t>21,776,832</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13</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5</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20,188,020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14</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6</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8,872,150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18</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7</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8,847,100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19</w:t>
            </w:r>
          </w:p>
        </w:tc>
      </w:tr>
      <w:tr w:rsidR="00074517" w:rsidRPr="00AA73D2" w:rsidTr="00B52043">
        <w:trPr>
          <w:jc w:val="center"/>
        </w:trPr>
        <w:tc>
          <w:tcPr>
            <w:tcW w:w="1216" w:type="dxa"/>
            <w:vAlign w:val="center"/>
          </w:tcPr>
          <w:p w:rsidR="00074517" w:rsidRPr="00464555" w:rsidRDefault="00074517" w:rsidP="00B46D58">
            <w:pPr>
              <w:pStyle w:val="23"/>
              <w:widowControl w:val="0"/>
              <w:spacing w:after="120" w:line="240" w:lineRule="auto"/>
              <w:ind w:firstLine="0"/>
              <w:jc w:val="center"/>
              <w:rPr>
                <w:rFonts w:ascii="GHEA Grapalat" w:hAnsi="GHEA Grapalat"/>
              </w:rPr>
            </w:pPr>
            <w:r>
              <w:rPr>
                <w:rFonts w:ascii="GHEA Grapalat" w:hAnsi="GHEA Grapalat"/>
              </w:rPr>
              <w:t>8</w:t>
            </w:r>
          </w:p>
        </w:tc>
        <w:tc>
          <w:tcPr>
            <w:tcW w:w="1418" w:type="dxa"/>
            <w:vAlign w:val="center"/>
          </w:tcPr>
          <w:p w:rsidR="00074517" w:rsidRPr="00074517" w:rsidRDefault="00074517" w:rsidP="00074517">
            <w:pPr>
              <w:jc w:val="center"/>
              <w:rPr>
                <w:rFonts w:ascii="GHEA Grapalat" w:hAnsi="GHEA Grapalat"/>
                <w:color w:val="000000"/>
                <w:sz w:val="20"/>
                <w:szCs w:val="20"/>
              </w:rPr>
            </w:pPr>
            <w:r w:rsidRPr="00074517">
              <w:rPr>
                <w:rFonts w:ascii="GHEA Grapalat" w:hAnsi="GHEA Grapalat"/>
                <w:color w:val="000000"/>
                <w:sz w:val="20"/>
                <w:szCs w:val="20"/>
              </w:rPr>
              <w:t>17,744,700</w:t>
            </w:r>
          </w:p>
        </w:tc>
        <w:tc>
          <w:tcPr>
            <w:tcW w:w="6600" w:type="dxa"/>
            <w:vAlign w:val="center"/>
          </w:tcPr>
          <w:p w:rsidR="00074517" w:rsidRPr="00464555" w:rsidRDefault="00074517" w:rsidP="004C260F">
            <w:pPr>
              <w:rPr>
                <w:rFonts w:ascii="GHEA Grapalat" w:hAnsi="GHEA Grapalat"/>
                <w:sz w:val="20"/>
                <w:szCs w:val="20"/>
              </w:rPr>
            </w:pPr>
            <w:r w:rsidRPr="00464555">
              <w:rPr>
                <w:rFonts w:ascii="GHEA Grapalat" w:hAnsi="GHEA Grapalat"/>
                <w:sz w:val="20"/>
                <w:szCs w:val="20"/>
              </w:rPr>
              <w:t>Услуги автотехобслуживания 20</w:t>
            </w:r>
          </w:p>
        </w:tc>
      </w:tr>
    </w:tbl>
    <w:p w:rsidR="004C260F" w:rsidRDefault="004C260F"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4D25E5">
        <w:rPr>
          <w:rFonts w:ascii="GHEA Grapalat" w:hAnsi="GHEA Grapalat"/>
          <w:b/>
          <w:sz w:val="24"/>
          <w:szCs w:val="24"/>
        </w:rPr>
        <w:t xml:space="preserve">12:30 </w:t>
      </w:r>
      <w:r w:rsidRPr="009415D8">
        <w:rPr>
          <w:rFonts w:ascii="GHEA Grapalat" w:hAnsi="GHEA Grapalat"/>
          <w:b/>
          <w:sz w:val="24"/>
          <w:szCs w:val="24"/>
        </w:rPr>
        <w:t xml:space="preserve">часов </w:t>
      </w:r>
      <w:r w:rsidR="009415D8" w:rsidRPr="009415D8">
        <w:rPr>
          <w:rFonts w:ascii="GHEA Grapalat" w:hAnsi="GHEA Grapalat"/>
          <w:b/>
          <w:sz w:val="24"/>
          <w:szCs w:val="24"/>
        </w:rPr>
        <w:t>0</w:t>
      </w:r>
      <w:r w:rsidR="007C0D3B" w:rsidRPr="007C0D3B">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7C0D3B" w:rsidRPr="004D25E5">
        <w:rPr>
          <w:rFonts w:ascii="GHEA Grapalat" w:hAnsi="GHEA Grapalat"/>
          <w:b/>
          <w:sz w:val="24"/>
          <w:szCs w:val="24"/>
        </w:rPr>
        <w:t>7</w:t>
      </w:r>
      <w:r w:rsidR="00A9098A" w:rsidRPr="00204A09">
        <w:rPr>
          <w:rFonts w:ascii="GHEA Grapalat" w:hAnsi="GHEA Grapalat"/>
          <w:b/>
          <w:sz w:val="24"/>
          <w:szCs w:val="24"/>
        </w:rPr>
        <w:t xml:space="preserve">-ый день в </w:t>
      </w:r>
      <w:r w:rsidR="004D25E5">
        <w:rPr>
          <w:rFonts w:ascii="GHEA Grapalat" w:hAnsi="GHEA Grapalat"/>
          <w:b/>
          <w:sz w:val="24"/>
          <w:szCs w:val="24"/>
        </w:rPr>
        <w:t xml:space="preserve">12:30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D25E5">
        <w:rPr>
          <w:rFonts w:ascii="GHEA Grapalat" w:hAnsi="GHEA Grapalat"/>
          <w:b/>
          <w:sz w:val="22"/>
          <w:szCs w:val="22"/>
        </w:rPr>
        <w:t>GHTsDzB-HVKAK-2024-38</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D25E5">
        <w:rPr>
          <w:rFonts w:ascii="GHEA Grapalat" w:hAnsi="GHEA Grapalat"/>
          <w:b/>
          <w:sz w:val="22"/>
          <w:szCs w:val="22"/>
        </w:rPr>
        <w:t>GHTsDzB-HVKAK-2024-38</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D25E5">
        <w:rPr>
          <w:rFonts w:ascii="GHEA Grapalat" w:hAnsi="GHEA Grapalat"/>
          <w:b/>
          <w:sz w:val="22"/>
          <w:szCs w:val="22"/>
        </w:rPr>
        <w:t>GHTsDzB-HVKAK-2024-38</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D25E5">
        <w:rPr>
          <w:rFonts w:ascii="GHEA Grapalat" w:hAnsi="GHEA Grapalat"/>
          <w:b/>
          <w:sz w:val="22"/>
          <w:szCs w:val="22"/>
        </w:rPr>
        <w:t>GHTsDzB-HVKAK-2024-38</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D25E5">
        <w:rPr>
          <w:rFonts w:ascii="GHEA Grapalat" w:hAnsi="GHEA Grapalat"/>
          <w:b/>
          <w:sz w:val="22"/>
          <w:szCs w:val="22"/>
        </w:rPr>
        <w:t>GHTsDzB-HVKAK-2024-38</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6162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6162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6162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6162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A61629"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A616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D25E5">
        <w:rPr>
          <w:rFonts w:ascii="GHEA Grapalat" w:hAnsi="GHEA Grapalat"/>
          <w:b/>
          <w:sz w:val="22"/>
          <w:szCs w:val="22"/>
        </w:rPr>
        <w:t>GHTsDzB-HVKAK-2024-38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D25E5">
        <w:rPr>
          <w:rFonts w:ascii="GHEA Grapalat" w:hAnsi="GHEA Grapalat"/>
          <w:b/>
          <w:sz w:val="22"/>
          <w:szCs w:val="22"/>
        </w:rPr>
        <w:t>GHTsDzB-HVKAK-2024-38</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D25E5">
        <w:rPr>
          <w:rFonts w:ascii="GHEA Grapalat" w:hAnsi="GHEA Grapalat"/>
          <w:b/>
          <w:sz w:val="22"/>
          <w:szCs w:val="22"/>
        </w:rPr>
        <w:t>GHTsDzB-HVKAK-2024-38</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D25E5">
        <w:rPr>
          <w:rFonts w:ascii="GHEA Grapalat" w:hAnsi="GHEA Grapalat"/>
          <w:b/>
          <w:sz w:val="22"/>
          <w:szCs w:val="22"/>
        </w:rPr>
        <w:t>GHTsDzB-HVKAK-2024-38</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D25E5">
        <w:rPr>
          <w:rFonts w:ascii="GHEA Grapalat" w:hAnsi="GHEA Grapalat"/>
          <w:b/>
          <w:sz w:val="22"/>
          <w:szCs w:val="22"/>
        </w:rPr>
        <w:t>GHTsDzB-HVKAK-2024-38</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D25E5">
        <w:rPr>
          <w:rFonts w:ascii="GHEA Grapalat" w:hAnsi="GHEA Grapalat"/>
          <w:b/>
          <w:sz w:val="22"/>
          <w:szCs w:val="22"/>
        </w:rPr>
        <w:t>GHTsDzB-HVKAK-2024-38</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65248" w:rsidRDefault="00165248">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D25E5">
        <w:rPr>
          <w:rFonts w:ascii="GHEA Grapalat" w:hAnsi="GHEA Grapalat"/>
          <w:b/>
          <w:sz w:val="22"/>
          <w:szCs w:val="22"/>
        </w:rPr>
        <w:t>GHTsDzB-HVKAK-2024-38</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6D4397">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6D4397">
        <w:rPr>
          <w:rFonts w:ascii="GHEA Grapalat" w:hAnsi="GHEA Grapalat"/>
        </w:rPr>
        <w:t xml:space="preserve">С. </w:t>
      </w:r>
      <w:proofErr w:type="spellStart"/>
      <w:r w:rsidR="006D4397">
        <w:rPr>
          <w:rFonts w:ascii="GHEA Grapalat" w:hAnsi="GHEA Grapalat"/>
        </w:rPr>
        <w:t>Атояна</w:t>
      </w:r>
      <w:proofErr w:type="spellEnd"/>
      <w:r w:rsidRPr="00D04EA3">
        <w:rPr>
          <w:rFonts w:ascii="GHEA Grapalat" w:hAnsi="GHEA Grapalat"/>
        </w:rPr>
        <w:t>, действующе</w:t>
      </w:r>
      <w:r w:rsidR="006D4397">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 xml:space="preserve">услуг </w:t>
      </w:r>
      <w:r w:rsidR="006D4397">
        <w:rPr>
          <w:rFonts w:ascii="GHEA Grapalat" w:hAnsi="GHEA Grapalat"/>
          <w:b/>
        </w:rPr>
        <w:t>автотехобслуживания</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21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8"/>
        <w:gridCol w:w="4985"/>
        <w:gridCol w:w="3260"/>
      </w:tblGrid>
      <w:tr w:rsidR="006D4397" w:rsidRPr="00681B70" w:rsidTr="00074517">
        <w:trPr>
          <w:trHeight w:val="604"/>
        </w:trPr>
        <w:tc>
          <w:tcPr>
            <w:tcW w:w="968" w:type="dxa"/>
            <w:noWrap/>
            <w:vAlign w:val="center"/>
            <w:hideMark/>
          </w:tcPr>
          <w:p w:rsidR="006D4397" w:rsidRPr="00BF60B5" w:rsidRDefault="006D4397" w:rsidP="006D4397">
            <w:pPr>
              <w:pStyle w:val="23"/>
              <w:ind w:firstLine="0"/>
              <w:jc w:val="center"/>
              <w:rPr>
                <w:rFonts w:ascii="GHEA Grapalat" w:hAnsi="GHEA Grapalat"/>
              </w:rPr>
            </w:pPr>
            <w:r>
              <w:rPr>
                <w:rFonts w:ascii="GHEA Grapalat" w:hAnsi="GHEA Grapalat"/>
              </w:rPr>
              <w:t>Н/Л</w:t>
            </w:r>
          </w:p>
        </w:tc>
        <w:tc>
          <w:tcPr>
            <w:tcW w:w="4985" w:type="dxa"/>
            <w:vAlign w:val="center"/>
            <w:hideMark/>
          </w:tcPr>
          <w:p w:rsidR="006D4397" w:rsidRPr="00BF60B5" w:rsidRDefault="006D4397" w:rsidP="006D4397">
            <w:pPr>
              <w:pStyle w:val="23"/>
              <w:ind w:firstLine="0"/>
              <w:jc w:val="center"/>
              <w:rPr>
                <w:rFonts w:ascii="GHEA Grapalat" w:hAnsi="GHEA Grapalat"/>
              </w:rPr>
            </w:pPr>
            <w:r>
              <w:rPr>
                <w:rFonts w:ascii="GHEA Grapalat" w:hAnsi="GHEA Grapalat"/>
              </w:rPr>
              <w:t>Наименование</w:t>
            </w:r>
          </w:p>
        </w:tc>
        <w:tc>
          <w:tcPr>
            <w:tcW w:w="3260" w:type="dxa"/>
            <w:hideMark/>
          </w:tcPr>
          <w:p w:rsidR="006D4397" w:rsidRPr="00BF60B5" w:rsidRDefault="006D4397" w:rsidP="006D4397">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7C482B" w:rsidRPr="007D619F" w:rsidTr="0067059F">
        <w:trPr>
          <w:trHeight w:hRule="exact" w:val="420"/>
        </w:trPr>
        <w:tc>
          <w:tcPr>
            <w:tcW w:w="968" w:type="dxa"/>
            <w:vAlign w:val="center"/>
            <w:hideMark/>
          </w:tcPr>
          <w:p w:rsidR="007C482B" w:rsidRPr="0067059F" w:rsidRDefault="0067059F" w:rsidP="006D4397">
            <w:pPr>
              <w:jc w:val="center"/>
              <w:rPr>
                <w:rFonts w:ascii="GHEA Grapalat" w:hAnsi="GHEA Grapalat"/>
                <w:color w:val="000000"/>
                <w:sz w:val="20"/>
                <w:szCs w:val="20"/>
              </w:rPr>
            </w:pPr>
            <w:r>
              <w:rPr>
                <w:rFonts w:ascii="GHEA Grapalat" w:hAnsi="GHEA Grapalat"/>
                <w:color w:val="000000"/>
                <w:sz w:val="20"/>
                <w:szCs w:val="20"/>
              </w:rPr>
              <w:t>1</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3</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350,000</w:t>
            </w:r>
          </w:p>
        </w:tc>
      </w:tr>
      <w:tr w:rsidR="007C482B" w:rsidRPr="007D619F" w:rsidTr="0067059F">
        <w:trPr>
          <w:trHeight w:hRule="exact" w:val="426"/>
        </w:trPr>
        <w:tc>
          <w:tcPr>
            <w:tcW w:w="968" w:type="dxa"/>
            <w:vAlign w:val="center"/>
            <w:hideMark/>
          </w:tcPr>
          <w:p w:rsidR="007C482B" w:rsidRPr="0067059F" w:rsidRDefault="0067059F" w:rsidP="006D4397">
            <w:pPr>
              <w:jc w:val="center"/>
              <w:rPr>
                <w:rFonts w:ascii="GHEA Grapalat" w:hAnsi="GHEA Grapalat"/>
                <w:color w:val="000000"/>
                <w:sz w:val="20"/>
                <w:szCs w:val="20"/>
              </w:rPr>
            </w:pPr>
            <w:r>
              <w:rPr>
                <w:rFonts w:ascii="GHEA Grapalat" w:hAnsi="GHEA Grapalat"/>
                <w:color w:val="000000"/>
                <w:sz w:val="20"/>
                <w:szCs w:val="20"/>
              </w:rPr>
              <w:t>2</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4</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350,000</w:t>
            </w:r>
          </w:p>
        </w:tc>
      </w:tr>
      <w:tr w:rsidR="007C482B" w:rsidRPr="007D619F" w:rsidTr="0067059F">
        <w:trPr>
          <w:trHeight w:hRule="exact" w:val="630"/>
        </w:trPr>
        <w:tc>
          <w:tcPr>
            <w:tcW w:w="968" w:type="dxa"/>
            <w:vAlign w:val="center"/>
            <w:hideMark/>
          </w:tcPr>
          <w:p w:rsidR="007C482B" w:rsidRPr="0067059F" w:rsidRDefault="0067059F" w:rsidP="006D4397">
            <w:pPr>
              <w:jc w:val="center"/>
              <w:rPr>
                <w:rFonts w:ascii="GHEA Grapalat" w:hAnsi="GHEA Grapalat"/>
                <w:color w:val="000000"/>
                <w:sz w:val="20"/>
                <w:szCs w:val="20"/>
              </w:rPr>
            </w:pPr>
            <w:r>
              <w:rPr>
                <w:rFonts w:ascii="GHEA Grapalat" w:hAnsi="GHEA Grapalat"/>
                <w:color w:val="000000"/>
                <w:sz w:val="20"/>
                <w:szCs w:val="20"/>
              </w:rPr>
              <w:t>3</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6</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700,000</w:t>
            </w:r>
          </w:p>
        </w:tc>
      </w:tr>
      <w:tr w:rsidR="007C482B" w:rsidRPr="007D619F" w:rsidTr="0067059F">
        <w:trPr>
          <w:trHeight w:hRule="exact" w:val="630"/>
        </w:trPr>
        <w:tc>
          <w:tcPr>
            <w:tcW w:w="968" w:type="dxa"/>
            <w:vAlign w:val="center"/>
            <w:hideMark/>
          </w:tcPr>
          <w:p w:rsidR="007C482B" w:rsidRPr="009316C1" w:rsidRDefault="0067059F" w:rsidP="006D4397">
            <w:pPr>
              <w:jc w:val="center"/>
              <w:rPr>
                <w:rFonts w:ascii="GHEA Grapalat" w:hAnsi="GHEA Grapalat"/>
                <w:color w:val="000000"/>
                <w:sz w:val="20"/>
                <w:szCs w:val="20"/>
              </w:rPr>
            </w:pPr>
            <w:r>
              <w:rPr>
                <w:rFonts w:ascii="GHEA Grapalat" w:hAnsi="GHEA Grapalat"/>
                <w:color w:val="000000"/>
                <w:sz w:val="20"/>
                <w:szCs w:val="20"/>
              </w:rPr>
              <w:t>4</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13</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600,000</w:t>
            </w:r>
          </w:p>
        </w:tc>
      </w:tr>
      <w:tr w:rsidR="007C482B" w:rsidRPr="007D619F" w:rsidTr="0067059F">
        <w:trPr>
          <w:trHeight w:hRule="exact" w:val="630"/>
        </w:trPr>
        <w:tc>
          <w:tcPr>
            <w:tcW w:w="968" w:type="dxa"/>
            <w:vAlign w:val="center"/>
            <w:hideMark/>
          </w:tcPr>
          <w:p w:rsidR="007C482B" w:rsidRDefault="0067059F" w:rsidP="006D4397">
            <w:pPr>
              <w:jc w:val="center"/>
              <w:rPr>
                <w:rFonts w:ascii="GHEA Grapalat" w:hAnsi="GHEA Grapalat"/>
                <w:color w:val="000000"/>
                <w:sz w:val="20"/>
                <w:szCs w:val="20"/>
              </w:rPr>
            </w:pPr>
            <w:r>
              <w:rPr>
                <w:rFonts w:ascii="GHEA Grapalat" w:hAnsi="GHEA Grapalat"/>
                <w:color w:val="000000"/>
                <w:sz w:val="20"/>
                <w:szCs w:val="20"/>
              </w:rPr>
              <w:t>5</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14</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600,000</w:t>
            </w:r>
          </w:p>
        </w:tc>
      </w:tr>
      <w:tr w:rsidR="007C482B" w:rsidRPr="007D619F" w:rsidTr="0067059F">
        <w:trPr>
          <w:trHeight w:hRule="exact" w:val="630"/>
        </w:trPr>
        <w:tc>
          <w:tcPr>
            <w:tcW w:w="968" w:type="dxa"/>
            <w:vAlign w:val="center"/>
            <w:hideMark/>
          </w:tcPr>
          <w:p w:rsidR="007C482B" w:rsidRDefault="0067059F" w:rsidP="006D4397">
            <w:pPr>
              <w:jc w:val="center"/>
              <w:rPr>
                <w:rFonts w:ascii="GHEA Grapalat" w:hAnsi="GHEA Grapalat"/>
                <w:color w:val="000000"/>
                <w:sz w:val="20"/>
                <w:szCs w:val="20"/>
              </w:rPr>
            </w:pPr>
            <w:r>
              <w:rPr>
                <w:rFonts w:ascii="GHEA Grapalat" w:hAnsi="GHEA Grapalat"/>
                <w:color w:val="000000"/>
                <w:sz w:val="20"/>
                <w:szCs w:val="20"/>
              </w:rPr>
              <w:t>6</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18</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1,000,000</w:t>
            </w:r>
          </w:p>
        </w:tc>
      </w:tr>
      <w:tr w:rsidR="007C482B" w:rsidRPr="007D619F" w:rsidTr="0067059F">
        <w:trPr>
          <w:trHeight w:hRule="exact" w:val="630"/>
        </w:trPr>
        <w:tc>
          <w:tcPr>
            <w:tcW w:w="968" w:type="dxa"/>
            <w:vAlign w:val="center"/>
            <w:hideMark/>
          </w:tcPr>
          <w:p w:rsidR="007C482B" w:rsidRDefault="0067059F" w:rsidP="006D4397">
            <w:pPr>
              <w:jc w:val="center"/>
              <w:rPr>
                <w:rFonts w:ascii="GHEA Grapalat" w:hAnsi="GHEA Grapalat"/>
                <w:color w:val="000000"/>
                <w:sz w:val="20"/>
                <w:szCs w:val="20"/>
              </w:rPr>
            </w:pPr>
            <w:r>
              <w:rPr>
                <w:rFonts w:ascii="GHEA Grapalat" w:hAnsi="GHEA Grapalat"/>
                <w:color w:val="000000"/>
                <w:sz w:val="20"/>
                <w:szCs w:val="20"/>
              </w:rPr>
              <w:t>7</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19</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1,000,000</w:t>
            </w:r>
          </w:p>
        </w:tc>
      </w:tr>
      <w:tr w:rsidR="007C482B" w:rsidRPr="007D619F" w:rsidTr="0067059F">
        <w:trPr>
          <w:trHeight w:hRule="exact" w:val="630"/>
        </w:trPr>
        <w:tc>
          <w:tcPr>
            <w:tcW w:w="968" w:type="dxa"/>
            <w:vAlign w:val="center"/>
            <w:hideMark/>
          </w:tcPr>
          <w:p w:rsidR="007C482B" w:rsidRDefault="0067059F" w:rsidP="006D4397">
            <w:pPr>
              <w:jc w:val="center"/>
              <w:rPr>
                <w:rFonts w:ascii="GHEA Grapalat" w:hAnsi="GHEA Grapalat"/>
                <w:color w:val="000000"/>
                <w:sz w:val="20"/>
                <w:szCs w:val="20"/>
              </w:rPr>
            </w:pPr>
            <w:r>
              <w:rPr>
                <w:rFonts w:ascii="GHEA Grapalat" w:hAnsi="GHEA Grapalat"/>
                <w:color w:val="000000"/>
                <w:sz w:val="20"/>
                <w:szCs w:val="20"/>
              </w:rPr>
              <w:t>8</w:t>
            </w:r>
          </w:p>
        </w:tc>
        <w:tc>
          <w:tcPr>
            <w:tcW w:w="4985" w:type="dxa"/>
            <w:vAlign w:val="center"/>
            <w:hideMark/>
          </w:tcPr>
          <w:p w:rsidR="007C482B" w:rsidRPr="00464555" w:rsidRDefault="007C482B" w:rsidP="007C482B">
            <w:pPr>
              <w:rPr>
                <w:rFonts w:ascii="GHEA Grapalat" w:hAnsi="GHEA Grapalat"/>
                <w:sz w:val="20"/>
                <w:szCs w:val="20"/>
              </w:rPr>
            </w:pPr>
            <w:r w:rsidRPr="00464555">
              <w:rPr>
                <w:rFonts w:ascii="GHEA Grapalat" w:hAnsi="GHEA Grapalat"/>
                <w:sz w:val="20"/>
                <w:szCs w:val="20"/>
              </w:rPr>
              <w:t>Услуги автотехобслуживания 20</w:t>
            </w:r>
          </w:p>
        </w:tc>
        <w:tc>
          <w:tcPr>
            <w:tcW w:w="3260" w:type="dxa"/>
            <w:vAlign w:val="center"/>
            <w:hideMark/>
          </w:tcPr>
          <w:p w:rsidR="007C482B" w:rsidRPr="00E036B6" w:rsidRDefault="007C482B" w:rsidP="0067059F">
            <w:pPr>
              <w:jc w:val="center"/>
              <w:rPr>
                <w:rFonts w:ascii="GHEA Grapalat" w:hAnsi="GHEA Grapalat"/>
                <w:bCs/>
                <w:color w:val="000000"/>
                <w:sz w:val="20"/>
                <w:szCs w:val="20"/>
              </w:rPr>
            </w:pPr>
            <w:r w:rsidRPr="00E036B6">
              <w:rPr>
                <w:rFonts w:ascii="GHEA Grapalat" w:hAnsi="GHEA Grapalat"/>
                <w:bCs/>
                <w:color w:val="000000"/>
                <w:sz w:val="20"/>
                <w:szCs w:val="20"/>
              </w:rPr>
              <w:t>1,500,000</w:t>
            </w:r>
          </w:p>
        </w:tc>
      </w:tr>
    </w:tbl>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7C482B">
        <w:rPr>
          <w:rFonts w:ascii="GHEA Grapalat" w:hAnsi="GHEA Grapalat"/>
          <w:b/>
          <w:sz w:val="24"/>
          <w:szCs w:val="24"/>
        </w:rPr>
        <w:t>ВС</w:t>
      </w:r>
      <w:proofErr w:type="gramEnd"/>
      <w:r w:rsidRPr="007C482B">
        <w:rPr>
          <w:rFonts w:ascii="GHEA Grapalat" w:hAnsi="GHEA Grapalat"/>
          <w:b/>
          <w:sz w:val="24"/>
          <w:szCs w:val="24"/>
        </w:rPr>
        <w:t>= ЦУ/</w:t>
      </w:r>
      <w:proofErr w:type="spellStart"/>
      <w:r w:rsidRPr="007C482B">
        <w:rPr>
          <w:rFonts w:ascii="GHEA Grapalat" w:hAnsi="GHEA Grapalat"/>
          <w:b/>
          <w:sz w:val="24"/>
          <w:szCs w:val="24"/>
        </w:rPr>
        <w:t>СЦxУxК</w:t>
      </w:r>
      <w:proofErr w:type="spellEnd"/>
    </w:p>
    <w:p w:rsidR="00456C67" w:rsidRPr="007C482B" w:rsidRDefault="00456C67" w:rsidP="00456C67">
      <w:pPr>
        <w:pStyle w:val="norm"/>
        <w:widowControl w:val="0"/>
        <w:spacing w:line="240" w:lineRule="auto"/>
        <w:ind w:firstLine="567"/>
        <w:contextualSpacing/>
        <w:rPr>
          <w:rFonts w:ascii="GHEA Grapalat" w:hAnsi="GHEA Grapalat"/>
          <w:b/>
          <w:sz w:val="24"/>
          <w:szCs w:val="24"/>
        </w:rPr>
      </w:pPr>
      <w:proofErr w:type="spellStart"/>
      <w:r w:rsidRPr="007C482B">
        <w:rPr>
          <w:rFonts w:ascii="GHEA Grapalat" w:hAnsi="GHEA Grapalat"/>
          <w:b/>
          <w:sz w:val="24"/>
          <w:szCs w:val="24"/>
        </w:rPr>
        <w:t>ВС-сумма</w:t>
      </w:r>
      <w:proofErr w:type="spellEnd"/>
      <w:r w:rsidRPr="007C482B">
        <w:rPr>
          <w:rFonts w:ascii="GHEA Grapalat" w:hAnsi="GHEA Grapalat"/>
          <w:b/>
          <w:sz w:val="24"/>
          <w:szCs w:val="24"/>
        </w:rPr>
        <w:t xml:space="preserve">, </w:t>
      </w:r>
      <w:proofErr w:type="gramStart"/>
      <w:r w:rsidRPr="007C482B">
        <w:rPr>
          <w:rFonts w:ascii="GHEA Grapalat" w:hAnsi="GHEA Grapalat"/>
          <w:b/>
          <w:sz w:val="24"/>
          <w:szCs w:val="24"/>
        </w:rPr>
        <w:t>выплачиваемая</w:t>
      </w:r>
      <w:proofErr w:type="gramEnd"/>
      <w:r w:rsidRPr="007C482B">
        <w:rPr>
          <w:rFonts w:ascii="GHEA Grapalat" w:hAnsi="GHEA Grapalat"/>
          <w:b/>
          <w:sz w:val="24"/>
          <w:szCs w:val="24"/>
        </w:rPr>
        <w:t xml:space="preserve"> за оказание отдельных видов услуг, установленных договором;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 xml:space="preserve">ЦУ </w:t>
      </w:r>
      <w:proofErr w:type="gramStart"/>
      <w:r w:rsidRPr="007C482B">
        <w:rPr>
          <w:rFonts w:ascii="GHEA Grapalat" w:hAnsi="GHEA Grapalat"/>
          <w:b/>
          <w:sz w:val="24"/>
          <w:szCs w:val="24"/>
        </w:rPr>
        <w:t>-и</w:t>
      </w:r>
      <w:proofErr w:type="gramEnd"/>
      <w:r w:rsidRPr="007C482B">
        <w:rPr>
          <w:rFonts w:ascii="GHEA Grapalat" w:hAnsi="GHEA Grapalat"/>
          <w:b/>
          <w:sz w:val="24"/>
          <w:szCs w:val="24"/>
        </w:rPr>
        <w:t>тоговая цена, предложенная отобранным участником: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С</w:t>
      </w:r>
      <w:proofErr w:type="gramStart"/>
      <w:r w:rsidRPr="007C482B">
        <w:rPr>
          <w:rFonts w:ascii="GHEA Grapalat" w:hAnsi="GHEA Grapalat"/>
          <w:b/>
          <w:sz w:val="24"/>
          <w:szCs w:val="24"/>
        </w:rPr>
        <w:t>Ц-</w:t>
      </w:r>
      <w:proofErr w:type="gramEnd"/>
      <w:r w:rsidRPr="007C482B">
        <w:rPr>
          <w:rFonts w:ascii="GHEA Grapalat" w:hAnsi="GHEA Grapalat"/>
          <w:b/>
          <w:sz w:val="24"/>
          <w:szCs w:val="24"/>
        </w:rPr>
        <w:t xml:space="preserve"> совокупность максимальных единиц цен, установленных для оказания услуги:</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proofErr w:type="spellStart"/>
      <w:proofErr w:type="gramStart"/>
      <w:r w:rsidRPr="007C482B">
        <w:rPr>
          <w:rFonts w:ascii="GHEA Grapalat" w:hAnsi="GHEA Grapalat"/>
          <w:b/>
          <w:sz w:val="24"/>
          <w:szCs w:val="24"/>
        </w:rPr>
        <w:t>У-цена</w:t>
      </w:r>
      <w:proofErr w:type="spellEnd"/>
      <w:proofErr w:type="gramEnd"/>
      <w:r w:rsidRPr="007C482B">
        <w:rPr>
          <w:rFonts w:ascii="GHEA Grapalat" w:hAnsi="GHEA Grapalat"/>
          <w:b/>
          <w:sz w:val="24"/>
          <w:szCs w:val="24"/>
        </w:rPr>
        <w:t xml:space="preserve"> на максимальную единицу предоставленной услуги</w:t>
      </w:r>
    </w:p>
    <w:p w:rsidR="00456C67" w:rsidRPr="007C482B" w:rsidRDefault="00456C67" w:rsidP="00456C67">
      <w:pPr>
        <w:widowControl w:val="0"/>
        <w:ind w:firstLine="720"/>
        <w:contextualSpacing/>
        <w:jc w:val="both"/>
        <w:rPr>
          <w:rFonts w:ascii="GHEA Grapalat" w:hAnsi="GHEA Grapalat"/>
          <w:b/>
        </w:rPr>
      </w:pPr>
      <w:r w:rsidRPr="007C482B">
        <w:rPr>
          <w:rFonts w:ascii="GHEA Grapalat" w:hAnsi="GHEA Grapalat"/>
          <w:b/>
        </w:rPr>
        <w:t>К-количество предоставленных услуг.</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8C75EF">
        <w:rPr>
          <w:rFonts w:ascii="GHEA Grapalat" w:hAnsi="GHEA Grapalat"/>
        </w:rPr>
        <w:t>-1.</w:t>
      </w:r>
      <w:r w:rsidR="0067059F">
        <w:rPr>
          <w:rFonts w:ascii="GHEA Grapalat" w:hAnsi="GHEA Grapalat"/>
        </w:rPr>
        <w:t>3</w:t>
      </w:r>
      <w:r w:rsidR="00463B00" w:rsidRPr="00AD29CE">
        <w:rPr>
          <w:rFonts w:ascii="GHEA Grapalat" w:hAnsi="GHEA Grapalat"/>
        </w:rPr>
        <w:t xml:space="preserve">, № </w:t>
      </w:r>
      <w:r w:rsidR="00463B00" w:rsidRPr="00933E06">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F44253" w:rsidRPr="009F3DC7" w:rsidRDefault="00F44253" w:rsidP="00F44253">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F44253" w:rsidRPr="009F3DC7" w:rsidRDefault="00F44253" w:rsidP="00F44253">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F44253" w:rsidRPr="009F3DC7" w:rsidRDefault="00F44253" w:rsidP="00F44253">
      <w:pPr>
        <w:widowControl w:val="0"/>
        <w:tabs>
          <w:tab w:val="left" w:pos="9540"/>
        </w:tabs>
        <w:spacing w:after="160" w:line="360" w:lineRule="auto"/>
        <w:ind w:firstLine="567"/>
        <w:jc w:val="center"/>
        <w:rPr>
          <w:rFonts w:ascii="GHEA Grapalat" w:hAnsi="GHEA Grapalat"/>
        </w:rPr>
      </w:pPr>
    </w:p>
    <w:p w:rsidR="00F44253" w:rsidRPr="00685FDC" w:rsidRDefault="00F44253" w:rsidP="00F44253">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F44253" w:rsidRDefault="00F44253" w:rsidP="00F44253">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F44253" w:rsidRDefault="00F44253" w:rsidP="00F44253">
      <w:pPr>
        <w:widowControl w:val="0"/>
        <w:spacing w:after="160" w:line="360" w:lineRule="auto"/>
        <w:ind w:firstLine="567"/>
        <w:jc w:val="center"/>
        <w:rPr>
          <w:rFonts w:ascii="GHEA Grapalat" w:hAnsi="GHEA Grapalat"/>
          <w:b/>
          <w:color w:val="FF0000"/>
        </w:rPr>
      </w:pPr>
    </w:p>
    <w:p w:rsidR="00F44253" w:rsidRPr="00987E44" w:rsidRDefault="00F44253" w:rsidP="00F44253">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F44253" w:rsidRPr="009F3DC7" w:rsidTr="00165248">
        <w:trPr>
          <w:jc w:val="center"/>
        </w:trPr>
        <w:tc>
          <w:tcPr>
            <w:tcW w:w="4536" w:type="dxa"/>
          </w:tcPr>
          <w:p w:rsidR="00F44253" w:rsidRPr="009F3DC7" w:rsidRDefault="00F44253" w:rsidP="00165248">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F44253" w:rsidRPr="00685FDC" w:rsidRDefault="00F44253" w:rsidP="00165248">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/подпись/</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F44253" w:rsidRPr="009F3DC7" w:rsidRDefault="00F44253" w:rsidP="00165248">
            <w:pPr>
              <w:widowControl w:val="0"/>
              <w:spacing w:after="160" w:line="360" w:lineRule="auto"/>
              <w:jc w:val="center"/>
              <w:rPr>
                <w:rFonts w:ascii="GHEA Grapalat" w:hAnsi="GHEA Grapalat"/>
              </w:rPr>
            </w:pPr>
          </w:p>
        </w:tc>
        <w:tc>
          <w:tcPr>
            <w:tcW w:w="4343" w:type="dxa"/>
          </w:tcPr>
          <w:p w:rsidR="00F44253" w:rsidRPr="009F3DC7" w:rsidRDefault="00F44253" w:rsidP="00165248">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F44253" w:rsidRPr="00685FDC" w:rsidRDefault="00F44253" w:rsidP="00165248">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/подпись/</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М. П.</w:t>
            </w:r>
          </w:p>
        </w:tc>
      </w:tr>
    </w:tbl>
    <w:p w:rsidR="00F44253" w:rsidRPr="009F3DC7" w:rsidRDefault="00F44253" w:rsidP="00F44253">
      <w:pPr>
        <w:widowControl w:val="0"/>
        <w:spacing w:after="160" w:line="360" w:lineRule="auto"/>
        <w:ind w:firstLine="567"/>
        <w:rPr>
          <w:rFonts w:ascii="GHEA Grapalat" w:hAnsi="GHEA Grapalat"/>
        </w:rPr>
        <w:sectPr w:rsidR="00F44253" w:rsidRPr="009F3DC7" w:rsidSect="00F44253">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517" w:rsidRDefault="00074517">
      <w:r>
        <w:separator/>
      </w:r>
    </w:p>
  </w:endnote>
  <w:endnote w:type="continuationSeparator" w:id="0">
    <w:p w:rsidR="00074517" w:rsidRDefault="000745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074517" w:rsidRPr="003E450C" w:rsidRDefault="0007451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7059F">
          <w:rPr>
            <w:rFonts w:ascii="GHEA Grapalat" w:hAnsi="GHEA Grapalat"/>
            <w:noProof/>
            <w:sz w:val="24"/>
            <w:szCs w:val="24"/>
          </w:rPr>
          <w:t>67</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517" w:rsidRPr="00305BEC" w:rsidRDefault="00074517">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517" w:rsidRDefault="00074517">
      <w:r>
        <w:separator/>
      </w:r>
    </w:p>
  </w:footnote>
  <w:footnote w:type="continuationSeparator" w:id="0">
    <w:p w:rsidR="00074517" w:rsidRDefault="00074517">
      <w:r>
        <w:continuationSeparator/>
      </w:r>
    </w:p>
  </w:footnote>
  <w:footnote w:id="1">
    <w:p w:rsidR="00074517" w:rsidRPr="00A31673" w:rsidRDefault="00074517">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74517" w:rsidRDefault="00074517" w:rsidP="006B3E56">
      <w:pPr>
        <w:jc w:val="both"/>
      </w:pPr>
    </w:p>
    <w:p w:rsidR="00074517" w:rsidRPr="00503980" w:rsidRDefault="00074517"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74517" w:rsidRPr="00503980" w:rsidRDefault="00074517"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074517" w:rsidRPr="00503980" w:rsidRDefault="00074517"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074517" w:rsidRDefault="00074517" w:rsidP="006B3E56">
      <w:pPr>
        <w:pStyle w:val="af2"/>
        <w:rPr>
          <w:rFonts w:asciiTheme="minorHAnsi" w:hAnsiTheme="minorHAnsi"/>
          <w:lang w:val="af-ZA"/>
        </w:rPr>
      </w:pPr>
    </w:p>
  </w:footnote>
  <w:footnote w:id="3">
    <w:p w:rsidR="00074517" w:rsidRPr="00D3436F" w:rsidRDefault="0007451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74517" w:rsidRPr="009C4E45" w:rsidRDefault="00074517">
      <w:pPr>
        <w:pStyle w:val="af2"/>
        <w:rPr>
          <w:rFonts w:ascii="GHEA Grapalat" w:hAnsi="GHEA Grapalat"/>
          <w:color w:val="FF0000"/>
          <w:sz w:val="28"/>
          <w:szCs w:val="28"/>
        </w:rPr>
      </w:pPr>
    </w:p>
  </w:footnote>
  <w:footnote w:id="4">
    <w:p w:rsidR="00074517" w:rsidRPr="008842CE" w:rsidRDefault="00074517" w:rsidP="003D2FE2">
      <w:pPr>
        <w:pStyle w:val="af2"/>
        <w:jc w:val="both"/>
      </w:pPr>
    </w:p>
  </w:footnote>
  <w:footnote w:id="5">
    <w:p w:rsidR="00074517" w:rsidRPr="008842CE" w:rsidRDefault="00074517" w:rsidP="000A214C">
      <w:pPr>
        <w:pStyle w:val="af2"/>
        <w:jc w:val="both"/>
      </w:pPr>
    </w:p>
  </w:footnote>
  <w:footnote w:id="6">
    <w:p w:rsidR="00074517" w:rsidRPr="006F5F33" w:rsidRDefault="00074517"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74517" w:rsidRPr="006F5F33" w:rsidRDefault="00074517"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74517" w:rsidRPr="006F5F33" w:rsidRDefault="00074517"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74517" w:rsidRPr="006F5F33" w:rsidRDefault="00074517"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074517" w:rsidRPr="009E00B3" w:rsidRDefault="00074517"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074517" w:rsidRPr="00A47171" w:rsidRDefault="00074517"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074517" w:rsidRDefault="00074517"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074517" w:rsidRPr="00E40AC8" w:rsidRDefault="00074517" w:rsidP="003B2F27">
      <w:pPr>
        <w:pStyle w:val="af2"/>
        <w:jc w:val="both"/>
      </w:pPr>
    </w:p>
  </w:footnote>
  <w:footnote w:id="11">
    <w:p w:rsidR="00074517" w:rsidRPr="00124BE9" w:rsidRDefault="00074517" w:rsidP="00F44253">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457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17"/>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6D7B"/>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248"/>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555"/>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8D1"/>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260F"/>
    <w:rsid w:val="004C3803"/>
    <w:rsid w:val="004C43A3"/>
    <w:rsid w:val="004C5CF3"/>
    <w:rsid w:val="004C6A6E"/>
    <w:rsid w:val="004C7808"/>
    <w:rsid w:val="004C78E7"/>
    <w:rsid w:val="004D0281"/>
    <w:rsid w:val="004D0610"/>
    <w:rsid w:val="004D0AE2"/>
    <w:rsid w:val="004D0EA7"/>
    <w:rsid w:val="004D1C32"/>
    <w:rsid w:val="004D1E87"/>
    <w:rsid w:val="004D25E5"/>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549"/>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7AD"/>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47"/>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59F"/>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397"/>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0D3B"/>
    <w:rsid w:val="007C13B3"/>
    <w:rsid w:val="007C15C5"/>
    <w:rsid w:val="007C1825"/>
    <w:rsid w:val="007C1D08"/>
    <w:rsid w:val="007C274E"/>
    <w:rsid w:val="007C2C7E"/>
    <w:rsid w:val="007C2EE2"/>
    <w:rsid w:val="007C3480"/>
    <w:rsid w:val="007C3D16"/>
    <w:rsid w:val="007C3FF3"/>
    <w:rsid w:val="007C482B"/>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2D93"/>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3A9"/>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C75EF"/>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3E06"/>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6D"/>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096"/>
    <w:rsid w:val="00A54944"/>
    <w:rsid w:val="00A5512C"/>
    <w:rsid w:val="00A55E59"/>
    <w:rsid w:val="00A55FEE"/>
    <w:rsid w:val="00A56536"/>
    <w:rsid w:val="00A572D8"/>
    <w:rsid w:val="00A60D60"/>
    <w:rsid w:val="00A60FE7"/>
    <w:rsid w:val="00A61629"/>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394A"/>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9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1DE4"/>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253"/>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749D2-3194-4AC7-870F-CB81CF148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2406</TotalTime>
  <Pages>71</Pages>
  <Words>15359</Words>
  <Characters>111829</Characters>
  <Application>Microsoft Office Word</Application>
  <DocSecurity>0</DocSecurity>
  <Lines>931</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1606</cp:revision>
  <cp:lastPrinted>2018-02-16T07:12:00Z</cp:lastPrinted>
  <dcterms:created xsi:type="dcterms:W3CDTF">2019-10-28T07:04:00Z</dcterms:created>
  <dcterms:modified xsi:type="dcterms:W3CDTF">2024-07-12T06:38:00Z</dcterms:modified>
</cp:coreProperties>
</file>