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CC3D4E" w14:textId="77777777" w:rsidR="00521A49" w:rsidRPr="007553D9" w:rsidRDefault="00521A49" w:rsidP="00521A49">
      <w:pPr>
        <w:pStyle w:val="BodyTextIndent"/>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7358B45F" w14:textId="77777777" w:rsidR="00854F99" w:rsidRPr="00521A49" w:rsidRDefault="00854F99" w:rsidP="00521A49">
      <w:pPr>
        <w:pStyle w:val="BodyTextIndent"/>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14:paraId="2D0C94F4" w14:textId="77777777" w:rsidR="00642EFE" w:rsidRPr="00521A49" w:rsidRDefault="00642EFE" w:rsidP="00962010">
      <w:pPr>
        <w:pStyle w:val="BodyTextIndent"/>
        <w:widowControl w:val="0"/>
        <w:spacing w:after="160" w:line="240" w:lineRule="auto"/>
        <w:ind w:firstLine="0"/>
        <w:jc w:val="center"/>
        <w:rPr>
          <w:rFonts w:ascii="GHEA Grapalat" w:hAnsi="GHEA Grapalat"/>
          <w:i w:val="0"/>
          <w:sz w:val="24"/>
          <w:szCs w:val="24"/>
        </w:rPr>
      </w:pPr>
    </w:p>
    <w:p w14:paraId="56BB129B" w14:textId="7777777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61C5A677" w14:textId="7E9D1B5E"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A77E79">
        <w:rPr>
          <w:rFonts w:ascii="GHEA Grapalat" w:hAnsi="GHEA Grapalat"/>
          <w:i w:val="0"/>
          <w:sz w:val="24"/>
          <w:szCs w:val="24"/>
          <w:lang w:val="hy-AM"/>
        </w:rPr>
        <w:t>14</w:t>
      </w:r>
      <w:r w:rsidR="007349E1">
        <w:rPr>
          <w:rFonts w:ascii="GHEA Grapalat" w:hAnsi="GHEA Grapalat"/>
          <w:i w:val="0"/>
          <w:sz w:val="24"/>
          <w:szCs w:val="24"/>
        </w:rPr>
        <w:t xml:space="preserve"> августа</w:t>
      </w:r>
      <w:r w:rsidRPr="00521A49">
        <w:rPr>
          <w:rFonts w:ascii="GHEA Grapalat" w:hAnsi="GHEA Grapalat"/>
          <w:i w:val="0"/>
          <w:sz w:val="24"/>
          <w:szCs w:val="24"/>
        </w:rPr>
        <w:t xml:space="preserve"> 202</w:t>
      </w:r>
      <w:r w:rsidR="00A7401F">
        <w:rPr>
          <w:rFonts w:ascii="GHEA Grapalat" w:hAnsi="GHEA Grapalat"/>
          <w:i w:val="0"/>
          <w:sz w:val="24"/>
          <w:szCs w:val="24"/>
        </w:rPr>
        <w:t>4</w:t>
      </w:r>
      <w:r w:rsidRPr="00521A49">
        <w:rPr>
          <w:rFonts w:ascii="GHEA Grapalat" w:hAnsi="GHEA Grapalat"/>
          <w:i w:val="0"/>
          <w:sz w:val="24"/>
          <w:szCs w:val="24"/>
        </w:rPr>
        <w:t xml:space="preserve"> года № 1</w:t>
      </w:r>
    </w:p>
    <w:p w14:paraId="768FFB1E" w14:textId="67D5DF48"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3E2F32">
        <w:rPr>
          <w:rFonts w:ascii="GHEA Grapalat" w:hAnsi="GHEA Grapalat"/>
          <w:b/>
          <w:i w:val="0"/>
          <w:sz w:val="24"/>
          <w:szCs w:val="24"/>
        </w:rPr>
        <w:t>GHAPDzB-HVKAK-</w:t>
      </w:r>
      <w:r w:rsidR="00A77E79">
        <w:rPr>
          <w:rFonts w:ascii="GHEA Grapalat" w:hAnsi="GHEA Grapalat"/>
          <w:b/>
          <w:i w:val="0"/>
          <w:sz w:val="24"/>
          <w:szCs w:val="24"/>
        </w:rPr>
        <w:t>2024-41</w:t>
      </w:r>
      <w:r w:rsidRPr="00521A49">
        <w:rPr>
          <w:rFonts w:ascii="GHEA Grapalat" w:hAnsi="GHEA Grapalat"/>
          <w:b/>
          <w:i w:val="0"/>
          <w:sz w:val="24"/>
          <w:szCs w:val="24"/>
        </w:rPr>
        <w:t>»</w:t>
      </w:r>
    </w:p>
    <w:p w14:paraId="0CA1B094" w14:textId="77777777" w:rsidR="00260EB2" w:rsidRPr="00521A49" w:rsidRDefault="00260EB2" w:rsidP="00962010">
      <w:pPr>
        <w:pStyle w:val="BodyTextIndent"/>
        <w:widowControl w:val="0"/>
        <w:spacing w:line="240" w:lineRule="auto"/>
        <w:ind w:firstLine="567"/>
        <w:rPr>
          <w:rFonts w:ascii="GHEA Grapalat" w:hAnsi="GHEA Grapalat"/>
          <w:i w:val="0"/>
          <w:sz w:val="24"/>
          <w:szCs w:val="24"/>
        </w:rPr>
      </w:pPr>
    </w:p>
    <w:p w14:paraId="31FFC8DA" w14:textId="77777777"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proofErr w:type="spellStart"/>
      <w:r w:rsidRPr="00521A49">
        <w:rPr>
          <w:rFonts w:ascii="GHEA Grapalat" w:hAnsi="GHEA Grapalat"/>
        </w:rPr>
        <w:t>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14:paraId="3CC917AE" w14:textId="51FE7032"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A77E79">
        <w:rPr>
          <w:rFonts w:ascii="GHEA Grapalat" w:hAnsi="GHEA Grapalat"/>
          <w:b/>
        </w:rPr>
        <w:t>Экспресс-тестов для диагностики вирусов</w:t>
      </w:r>
      <w:r w:rsidRPr="00521A49">
        <w:rPr>
          <w:rFonts w:ascii="GHEA Grapalat" w:hAnsi="GHEA Grapalat"/>
          <w:b/>
        </w:rPr>
        <w:t xml:space="preserve"> </w:t>
      </w:r>
      <w:r w:rsidRPr="00521A49">
        <w:rPr>
          <w:rFonts w:ascii="GHEA Grapalat" w:hAnsi="GHEA Grapalat"/>
        </w:rPr>
        <w:t>(далее — договор).</w:t>
      </w:r>
    </w:p>
    <w:p w14:paraId="099E48CE" w14:textId="77777777" w:rsidR="00357D48" w:rsidRPr="00521A49" w:rsidRDefault="00A20B69"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85BAB1B" w14:textId="77777777" w:rsidR="001E6506" w:rsidRPr="00521A49" w:rsidRDefault="00052084"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w:t>
      </w:r>
      <w:proofErr w:type="gramStart"/>
      <w:r w:rsidR="00677658" w:rsidRPr="00521A49">
        <w:rPr>
          <w:rFonts w:ascii="GHEA Grapalat" w:hAnsi="GHEA Grapalat"/>
          <w:i w:val="0"/>
          <w:sz w:val="24"/>
          <w:szCs w:val="24"/>
        </w:rPr>
        <w:t xml:space="preserve">в </w:t>
      </w:r>
      <w:r w:rsidRPr="00521A49">
        <w:rPr>
          <w:rFonts w:ascii="GHEA Grapalat" w:hAnsi="GHEA Grapalat"/>
          <w:i w:val="0"/>
          <w:sz w:val="24"/>
          <w:szCs w:val="24"/>
        </w:rPr>
        <w:t xml:space="preserve"> данной</w:t>
      </w:r>
      <w:proofErr w:type="gramEnd"/>
      <w:r w:rsidRPr="00521A49">
        <w:rPr>
          <w:rFonts w:ascii="GHEA Grapalat" w:hAnsi="GHEA Grapalat"/>
          <w:i w:val="0"/>
          <w:sz w:val="24"/>
          <w:szCs w:val="24"/>
        </w:rPr>
        <w:t xml:space="preserve">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0FBFDAFE" w14:textId="77777777" w:rsidR="00357D48" w:rsidRPr="00521A49" w:rsidRDefault="00EE73A8"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4E40EDE2" w14:textId="77777777" w:rsidR="0067579A" w:rsidRPr="00521A49" w:rsidRDefault="00357D48"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BF2C601" w14:textId="77777777" w:rsidR="00A21CDB" w:rsidRPr="00521A49"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3E2F32">
        <w:rPr>
          <w:rFonts w:ascii="GHEA Grapalat" w:hAnsi="GHEA Grapalat"/>
          <w:b/>
          <w:i w:val="0"/>
          <w:spacing w:val="-6"/>
          <w:sz w:val="24"/>
          <w:szCs w:val="24"/>
        </w:rPr>
        <w:t>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14:paraId="1BA2D21B" w14:textId="54F155CB" w:rsidR="00A21CDB" w:rsidRPr="00521A49" w:rsidRDefault="00A21CDB" w:rsidP="00521A49">
      <w:pPr>
        <w:pStyle w:val="BodyTextIndent"/>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xml:space="preserve">, д. 12, в </w:t>
      </w:r>
      <w:r w:rsidR="002156A2">
        <w:rPr>
          <w:rFonts w:ascii="GHEA Grapalat" w:hAnsi="GHEA Grapalat"/>
          <w:b/>
          <w:i w:val="0"/>
          <w:spacing w:val="-6"/>
          <w:sz w:val="24"/>
          <w:szCs w:val="24"/>
        </w:rPr>
        <w:t xml:space="preserve">10:30 </w:t>
      </w:r>
      <w:r w:rsidRPr="00521A49">
        <w:rPr>
          <w:rFonts w:ascii="GHEA Grapalat" w:hAnsi="GHEA Grapalat"/>
          <w:b/>
          <w:i w:val="0"/>
          <w:spacing w:val="-6"/>
          <w:sz w:val="24"/>
          <w:szCs w:val="24"/>
        </w:rPr>
        <w:t xml:space="preserve">часов </w:t>
      </w:r>
      <w:r w:rsidR="00A77E79">
        <w:rPr>
          <w:rFonts w:ascii="GHEA Grapalat" w:hAnsi="GHEA Grapalat"/>
          <w:b/>
          <w:i w:val="0"/>
          <w:spacing w:val="-6"/>
          <w:sz w:val="24"/>
          <w:szCs w:val="24"/>
        </w:rPr>
        <w:t>21</w:t>
      </w:r>
      <w:r w:rsidR="003E2F32">
        <w:rPr>
          <w:rFonts w:ascii="GHEA Grapalat" w:hAnsi="GHEA Grapalat"/>
          <w:b/>
          <w:i w:val="0"/>
          <w:spacing w:val="-6"/>
          <w:sz w:val="24"/>
          <w:szCs w:val="24"/>
        </w:rPr>
        <w:t xml:space="preserve"> августа</w:t>
      </w:r>
      <w:r w:rsidR="0023148F">
        <w:rPr>
          <w:rFonts w:ascii="GHEA Grapalat" w:hAnsi="GHEA Grapalat"/>
          <w:b/>
          <w:i w:val="0"/>
          <w:spacing w:val="-6"/>
          <w:sz w:val="24"/>
          <w:szCs w:val="24"/>
        </w:rPr>
        <w:t xml:space="preserve"> 2024</w:t>
      </w:r>
      <w:r w:rsidRPr="00521A49">
        <w:rPr>
          <w:rFonts w:ascii="GHEA Grapalat" w:hAnsi="GHEA Grapalat"/>
          <w:b/>
          <w:i w:val="0"/>
          <w:spacing w:val="-6"/>
          <w:sz w:val="24"/>
          <w:szCs w:val="24"/>
        </w:rPr>
        <w:t xml:space="preserve"> года.</w:t>
      </w:r>
    </w:p>
    <w:p w14:paraId="5063230F" w14:textId="77777777" w:rsidR="002C09AA" w:rsidRPr="00521A49" w:rsidRDefault="002C09AA"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644DAB5" w14:textId="2F84A47F" w:rsidR="008978BD" w:rsidRPr="00521A49" w:rsidRDefault="00754697"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A77E79">
        <w:rPr>
          <w:rFonts w:ascii="GHEA Grapalat" w:hAnsi="GHEA Grapalat"/>
          <w:b/>
          <w:i w:val="0"/>
          <w:sz w:val="24"/>
          <w:szCs w:val="24"/>
        </w:rPr>
        <w:t xml:space="preserve">Вардан </w:t>
      </w:r>
      <w:proofErr w:type="spellStart"/>
      <w:r w:rsidR="00A77E79">
        <w:rPr>
          <w:rFonts w:ascii="GHEA Grapalat" w:hAnsi="GHEA Grapalat"/>
          <w:b/>
          <w:i w:val="0"/>
          <w:sz w:val="24"/>
          <w:szCs w:val="24"/>
        </w:rPr>
        <w:t>Оганнисян</w:t>
      </w:r>
      <w:proofErr w:type="spellEnd"/>
      <w:r w:rsidR="008978BD" w:rsidRPr="00521A49">
        <w:rPr>
          <w:rFonts w:ascii="GHEA Grapalat" w:hAnsi="GHEA Grapalat"/>
          <w:b/>
          <w:i w:val="0"/>
          <w:sz w:val="24"/>
          <w:szCs w:val="24"/>
        </w:rPr>
        <w:t>.</w:t>
      </w:r>
    </w:p>
    <w:p w14:paraId="1A870695" w14:textId="77777777" w:rsidR="000365AC" w:rsidRPr="00521A49" w:rsidRDefault="000365AC" w:rsidP="00521A49">
      <w:pPr>
        <w:ind w:firstLine="709"/>
        <w:contextualSpacing/>
        <w:rPr>
          <w:rFonts w:ascii="GHEA Grapalat" w:hAnsi="GHEA Grapalat"/>
        </w:rPr>
      </w:pPr>
    </w:p>
    <w:p w14:paraId="491437C7" w14:textId="26160EC3"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w:t>
      </w:r>
      <w:r w:rsidR="00A77E79">
        <w:rPr>
          <w:rFonts w:ascii="GHEA Grapalat" w:hAnsi="GHEA Grapalat"/>
          <w:b/>
        </w:rPr>
        <w:t>1</w:t>
      </w:r>
      <w:r w:rsidRPr="00521A49">
        <w:rPr>
          <w:rFonts w:ascii="GHEA Grapalat" w:hAnsi="GHEA Grapalat"/>
          <w:b/>
        </w:rPr>
        <w:t>), 09</w:t>
      </w:r>
      <w:r w:rsidR="00A77E79">
        <w:rPr>
          <w:rFonts w:ascii="GHEA Grapalat" w:hAnsi="GHEA Grapalat"/>
          <w:b/>
        </w:rPr>
        <w:t>9</w:t>
      </w:r>
      <w:r w:rsidR="003D4908">
        <w:rPr>
          <w:rFonts w:ascii="GHEA Grapalat" w:hAnsi="GHEA Grapalat"/>
          <w:b/>
        </w:rPr>
        <w:t>-</w:t>
      </w:r>
      <w:r w:rsidR="00A77E79">
        <w:rPr>
          <w:rFonts w:ascii="GHEA Grapalat" w:hAnsi="GHEA Grapalat"/>
          <w:b/>
        </w:rPr>
        <w:t>565499</w:t>
      </w:r>
    </w:p>
    <w:p w14:paraId="27ACA93B"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25E51167"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5FD97582" w14:textId="77777777" w:rsidR="008978BD" w:rsidRPr="00521A49" w:rsidRDefault="008978BD" w:rsidP="00962010">
      <w:pPr>
        <w:rPr>
          <w:rFonts w:ascii="GHEA Grapalat" w:hAnsi="GHEA Grapalat"/>
          <w:b/>
        </w:rPr>
      </w:pPr>
    </w:p>
    <w:p w14:paraId="347DD4F1" w14:textId="77777777" w:rsidR="00DA4817" w:rsidRPr="00521A49" w:rsidRDefault="00DA4817" w:rsidP="00962010">
      <w:pPr>
        <w:rPr>
          <w:rFonts w:ascii="GHEA Grapalat" w:hAnsi="GHEA Grapalat"/>
          <w:b/>
          <w:i/>
          <w:color w:val="FF0000"/>
        </w:rPr>
      </w:pPr>
    </w:p>
    <w:p w14:paraId="5A5EFDC9"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093AF8DD" w14:textId="77777777" w:rsidR="00096865" w:rsidRPr="00521A49" w:rsidRDefault="00096865" w:rsidP="000365AC">
      <w:pPr>
        <w:pStyle w:val="BodyTextIndent"/>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3669FEE4" w14:textId="3C6262BE" w:rsidR="008E7A18" w:rsidRPr="00521A49" w:rsidRDefault="008E7A18" w:rsidP="000365AC">
      <w:pPr>
        <w:pStyle w:val="BodyText"/>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3E2F32">
        <w:rPr>
          <w:rFonts w:ascii="GHEA Grapalat" w:hAnsi="GHEA Grapalat"/>
          <w:b/>
        </w:rPr>
        <w:t>GHAPDzB-HVKAK-</w:t>
      </w:r>
      <w:r w:rsidR="00A77E79">
        <w:rPr>
          <w:rFonts w:ascii="GHEA Grapalat" w:hAnsi="GHEA Grapalat"/>
          <w:b/>
        </w:rPr>
        <w:t>2024-41</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A77E79">
        <w:rPr>
          <w:rFonts w:ascii="GHEA Grapalat" w:hAnsi="GHEA Grapalat"/>
        </w:rPr>
        <w:t>14</w:t>
      </w:r>
      <w:r w:rsidR="00067349">
        <w:rPr>
          <w:rFonts w:ascii="GHEA Grapalat" w:hAnsi="GHEA Grapalat"/>
        </w:rPr>
        <w:t xml:space="preserve"> августа</w:t>
      </w:r>
      <w:r w:rsidR="0023148F">
        <w:rPr>
          <w:rFonts w:ascii="GHEA Grapalat" w:hAnsi="GHEA Grapalat"/>
        </w:rPr>
        <w:t xml:space="preserve"> 2024</w:t>
      </w:r>
      <w:r w:rsidR="00037A8D">
        <w:rPr>
          <w:rFonts w:ascii="GHEA Grapalat" w:hAnsi="GHEA Grapalat"/>
        </w:rPr>
        <w:t xml:space="preserve"> </w:t>
      </w:r>
      <w:r w:rsidRPr="00521A49">
        <w:rPr>
          <w:rFonts w:ascii="GHEA Grapalat" w:hAnsi="GHEA Grapalat"/>
        </w:rPr>
        <w:t>г.</w:t>
      </w:r>
    </w:p>
    <w:p w14:paraId="1B644B0B" w14:textId="77777777" w:rsidR="00096865" w:rsidRPr="00521A49" w:rsidRDefault="00096865" w:rsidP="00962010">
      <w:pPr>
        <w:pStyle w:val="BodyText"/>
        <w:widowControl w:val="0"/>
        <w:spacing w:after="160"/>
        <w:ind w:right="-7" w:firstLine="567"/>
        <w:jc w:val="center"/>
        <w:rPr>
          <w:rFonts w:ascii="GHEA Grapalat" w:hAnsi="GHEA Grapalat"/>
        </w:rPr>
      </w:pPr>
    </w:p>
    <w:p w14:paraId="719FB325" w14:textId="77777777" w:rsidR="00096865" w:rsidRPr="00521A49" w:rsidRDefault="00096865" w:rsidP="00962010">
      <w:pPr>
        <w:pStyle w:val="BodyText"/>
        <w:widowControl w:val="0"/>
        <w:spacing w:after="160"/>
        <w:ind w:right="-7" w:firstLine="567"/>
        <w:jc w:val="center"/>
        <w:rPr>
          <w:rFonts w:ascii="GHEA Grapalat" w:hAnsi="GHEA Grapalat"/>
        </w:rPr>
      </w:pPr>
    </w:p>
    <w:p w14:paraId="16A87D97" w14:textId="77777777" w:rsidR="000763E5" w:rsidRPr="00521A49" w:rsidRDefault="000763E5" w:rsidP="00962010">
      <w:pPr>
        <w:pStyle w:val="BodyText"/>
        <w:widowControl w:val="0"/>
        <w:spacing w:after="160"/>
        <w:ind w:right="-7" w:firstLine="567"/>
        <w:jc w:val="center"/>
        <w:rPr>
          <w:rFonts w:ascii="GHEA Grapalat" w:hAnsi="GHEA Grapalat"/>
        </w:rPr>
      </w:pPr>
    </w:p>
    <w:p w14:paraId="58E6DA1A" w14:textId="77777777" w:rsidR="00C84F21" w:rsidRPr="00521A49" w:rsidRDefault="00C84F21" w:rsidP="00962010">
      <w:pPr>
        <w:pStyle w:val="BodyText"/>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2B4A05E4" w14:textId="77777777" w:rsidR="00096865" w:rsidRPr="00521A49" w:rsidRDefault="00096865" w:rsidP="00962010">
      <w:pPr>
        <w:pStyle w:val="BodyText"/>
        <w:widowControl w:val="0"/>
        <w:spacing w:after="160"/>
        <w:ind w:right="-7" w:firstLine="567"/>
        <w:jc w:val="center"/>
        <w:rPr>
          <w:rFonts w:ascii="GHEA Grapalat" w:hAnsi="GHEA Grapalat"/>
        </w:rPr>
      </w:pPr>
    </w:p>
    <w:p w14:paraId="51D0CBA0" w14:textId="77777777" w:rsidR="000763E5" w:rsidRPr="00521A49" w:rsidRDefault="000763E5" w:rsidP="00962010">
      <w:pPr>
        <w:pStyle w:val="BodyText"/>
        <w:widowControl w:val="0"/>
        <w:spacing w:after="160"/>
        <w:ind w:right="-7" w:firstLine="567"/>
        <w:jc w:val="center"/>
        <w:rPr>
          <w:rFonts w:ascii="GHEA Grapalat" w:hAnsi="GHEA Grapalat"/>
        </w:rPr>
      </w:pPr>
    </w:p>
    <w:p w14:paraId="5220A41F" w14:textId="77777777" w:rsidR="000763E5" w:rsidRPr="00521A49" w:rsidRDefault="000763E5" w:rsidP="00962010">
      <w:pPr>
        <w:pStyle w:val="BodyText"/>
        <w:widowControl w:val="0"/>
        <w:spacing w:after="160"/>
        <w:ind w:right="-7" w:firstLine="567"/>
        <w:jc w:val="center"/>
        <w:rPr>
          <w:rFonts w:ascii="GHEA Grapalat" w:hAnsi="GHEA Grapalat"/>
        </w:rPr>
      </w:pPr>
    </w:p>
    <w:p w14:paraId="494521C9" w14:textId="77777777" w:rsidR="00096865" w:rsidRPr="00521A49" w:rsidRDefault="000763E5" w:rsidP="00962010">
      <w:pPr>
        <w:pStyle w:val="BodyText"/>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7C2E04C4" w14:textId="77777777" w:rsidR="00096865" w:rsidRPr="00521A49" w:rsidRDefault="00096865" w:rsidP="00962010">
      <w:pPr>
        <w:pStyle w:val="BodyText"/>
        <w:widowControl w:val="0"/>
        <w:spacing w:after="160"/>
        <w:ind w:right="-7" w:firstLine="567"/>
        <w:jc w:val="center"/>
        <w:rPr>
          <w:rFonts w:ascii="GHEA Grapalat" w:hAnsi="GHEA Grapalat" w:cs="Sylfaen"/>
        </w:rPr>
      </w:pPr>
    </w:p>
    <w:p w14:paraId="0C79D0DD" w14:textId="77777777" w:rsidR="00096865" w:rsidRPr="0023148F" w:rsidRDefault="00096865" w:rsidP="00962010">
      <w:pPr>
        <w:pStyle w:val="BodyText"/>
        <w:widowControl w:val="0"/>
        <w:spacing w:after="160"/>
        <w:ind w:right="-7" w:firstLine="567"/>
        <w:jc w:val="center"/>
        <w:rPr>
          <w:rFonts w:ascii="GHEA Grapalat" w:hAnsi="GHEA Grapalat" w:cs="Sylfaen"/>
        </w:rPr>
      </w:pPr>
    </w:p>
    <w:p w14:paraId="384E52ED" w14:textId="426EE90E" w:rsidR="00212DC3" w:rsidRPr="00521A49" w:rsidRDefault="0023148F" w:rsidP="00962010">
      <w:pPr>
        <w:pStyle w:val="BodyText"/>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A77E79">
        <w:rPr>
          <w:rFonts w:ascii="GHEA Grapalat" w:hAnsi="GHEA Grapalat"/>
          <w:b/>
        </w:rPr>
        <w:t>ЭКСПРЕСС-ТЕСТОВ ДЛЯ ДИАГНОСТИКИ ВИРУСОВ</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2FD0211F" w14:textId="77777777" w:rsidR="00CE0D95" w:rsidRPr="00521A49" w:rsidRDefault="00CE0D95" w:rsidP="00962010">
      <w:pPr>
        <w:pStyle w:val="BodyText"/>
        <w:widowControl w:val="0"/>
        <w:spacing w:after="160"/>
        <w:ind w:right="-7" w:firstLine="567"/>
        <w:jc w:val="center"/>
        <w:rPr>
          <w:rFonts w:ascii="GHEA Grapalat" w:hAnsi="GHEA Grapalat"/>
        </w:rPr>
      </w:pPr>
    </w:p>
    <w:p w14:paraId="5E935FA0" w14:textId="77777777" w:rsidR="00CE0D95" w:rsidRPr="00521A49" w:rsidRDefault="00CE0D95" w:rsidP="00962010">
      <w:pPr>
        <w:pStyle w:val="BodyText"/>
        <w:widowControl w:val="0"/>
        <w:spacing w:after="160"/>
        <w:ind w:right="-7" w:firstLine="567"/>
        <w:jc w:val="center"/>
        <w:rPr>
          <w:rFonts w:ascii="GHEA Grapalat" w:hAnsi="GHEA Grapalat"/>
        </w:rPr>
      </w:pPr>
    </w:p>
    <w:p w14:paraId="56C87443" w14:textId="77777777" w:rsidR="00105093" w:rsidRPr="00521A49" w:rsidRDefault="00105093" w:rsidP="00962010">
      <w:pPr>
        <w:rPr>
          <w:rFonts w:ascii="GHEA Grapalat" w:hAnsi="GHEA Grapalat"/>
          <w:i/>
        </w:rPr>
      </w:pPr>
    </w:p>
    <w:p w14:paraId="632100D6" w14:textId="77777777" w:rsidR="00105093" w:rsidRPr="00521A49" w:rsidRDefault="00105093" w:rsidP="00962010">
      <w:pPr>
        <w:rPr>
          <w:rFonts w:ascii="GHEA Grapalat" w:hAnsi="GHEA Grapalat"/>
          <w:i/>
        </w:rPr>
      </w:pPr>
    </w:p>
    <w:p w14:paraId="0429EB10" w14:textId="77777777" w:rsidR="00105093" w:rsidRPr="00521A49" w:rsidRDefault="00105093" w:rsidP="00962010">
      <w:pPr>
        <w:rPr>
          <w:rFonts w:ascii="GHEA Grapalat" w:hAnsi="GHEA Grapalat"/>
          <w:i/>
        </w:rPr>
      </w:pPr>
    </w:p>
    <w:p w14:paraId="572B65B4" w14:textId="77777777" w:rsidR="00105093" w:rsidRPr="00521A49" w:rsidRDefault="00105093" w:rsidP="00962010">
      <w:pPr>
        <w:rPr>
          <w:rFonts w:ascii="GHEA Grapalat" w:hAnsi="GHEA Grapalat"/>
          <w:i/>
        </w:rPr>
      </w:pPr>
    </w:p>
    <w:p w14:paraId="36E9A0A1" w14:textId="77777777" w:rsidR="00105093" w:rsidRPr="00521A49" w:rsidRDefault="00105093" w:rsidP="00962010">
      <w:pPr>
        <w:rPr>
          <w:rFonts w:ascii="GHEA Grapalat" w:hAnsi="GHEA Grapalat"/>
          <w:i/>
        </w:rPr>
      </w:pPr>
    </w:p>
    <w:p w14:paraId="3BC40C17" w14:textId="77777777" w:rsidR="00105093" w:rsidRPr="00521A49" w:rsidRDefault="00105093" w:rsidP="00962010">
      <w:pPr>
        <w:rPr>
          <w:rFonts w:ascii="GHEA Grapalat" w:hAnsi="GHEA Grapalat"/>
          <w:i/>
        </w:rPr>
      </w:pPr>
    </w:p>
    <w:p w14:paraId="6B10B2C2" w14:textId="77777777" w:rsidR="004237F4" w:rsidRPr="00521A49" w:rsidRDefault="004237F4" w:rsidP="00962010">
      <w:pPr>
        <w:rPr>
          <w:rFonts w:ascii="GHEA Grapalat" w:hAnsi="GHEA Grapalat"/>
          <w:b/>
          <w:i/>
          <w:color w:val="FF0000"/>
        </w:rPr>
      </w:pPr>
    </w:p>
    <w:p w14:paraId="7AA6A599" w14:textId="77777777" w:rsidR="004237F4" w:rsidRPr="00521A49" w:rsidRDefault="004237F4" w:rsidP="00962010">
      <w:pPr>
        <w:rPr>
          <w:rFonts w:ascii="GHEA Grapalat" w:hAnsi="GHEA Grapalat"/>
          <w:b/>
          <w:i/>
          <w:color w:val="FF0000"/>
        </w:rPr>
      </w:pPr>
    </w:p>
    <w:p w14:paraId="662BD8CA" w14:textId="77777777" w:rsidR="004237F4" w:rsidRPr="00521A49" w:rsidRDefault="004237F4" w:rsidP="00962010">
      <w:pPr>
        <w:rPr>
          <w:rFonts w:ascii="GHEA Grapalat" w:hAnsi="GHEA Grapalat"/>
          <w:b/>
          <w:i/>
          <w:color w:val="FF0000"/>
        </w:rPr>
      </w:pPr>
    </w:p>
    <w:p w14:paraId="3B28A11D" w14:textId="77777777" w:rsidR="004237F4" w:rsidRPr="00521A49" w:rsidRDefault="004237F4" w:rsidP="00962010">
      <w:pPr>
        <w:rPr>
          <w:rFonts w:ascii="GHEA Grapalat" w:hAnsi="GHEA Grapalat"/>
          <w:b/>
          <w:i/>
          <w:color w:val="FF0000"/>
        </w:rPr>
      </w:pPr>
    </w:p>
    <w:p w14:paraId="20B9A64F" w14:textId="77777777" w:rsidR="004237F4" w:rsidRPr="00521A49" w:rsidRDefault="004237F4" w:rsidP="00962010">
      <w:pPr>
        <w:rPr>
          <w:rFonts w:ascii="GHEA Grapalat" w:hAnsi="GHEA Grapalat"/>
          <w:b/>
          <w:i/>
          <w:color w:val="FF0000"/>
        </w:rPr>
      </w:pPr>
    </w:p>
    <w:p w14:paraId="0D2DF733" w14:textId="77777777" w:rsidR="004237F4" w:rsidRPr="00521A49" w:rsidRDefault="004237F4" w:rsidP="00962010">
      <w:pPr>
        <w:rPr>
          <w:rFonts w:ascii="GHEA Grapalat" w:hAnsi="GHEA Grapalat"/>
          <w:b/>
          <w:i/>
          <w:color w:val="FF0000"/>
        </w:rPr>
      </w:pPr>
    </w:p>
    <w:p w14:paraId="3771127B" w14:textId="77777777" w:rsidR="004237F4" w:rsidRPr="00521A49" w:rsidRDefault="004237F4" w:rsidP="00962010">
      <w:pPr>
        <w:rPr>
          <w:rFonts w:ascii="GHEA Grapalat" w:hAnsi="GHEA Grapalat"/>
          <w:b/>
          <w:i/>
          <w:color w:val="FF0000"/>
        </w:rPr>
      </w:pPr>
    </w:p>
    <w:p w14:paraId="07DEBFF2" w14:textId="77777777" w:rsidR="004237F4" w:rsidRPr="00521A49" w:rsidRDefault="004237F4" w:rsidP="00962010">
      <w:pPr>
        <w:rPr>
          <w:rFonts w:ascii="GHEA Grapalat" w:hAnsi="GHEA Grapalat"/>
          <w:b/>
          <w:i/>
          <w:color w:val="FF0000"/>
        </w:rPr>
      </w:pPr>
    </w:p>
    <w:p w14:paraId="0776506E"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60F83133" w14:textId="77777777" w:rsidR="00AF78F7" w:rsidRPr="00521A49" w:rsidRDefault="00AF78F7">
      <w:pPr>
        <w:rPr>
          <w:rFonts w:ascii="GHEA Grapalat" w:hAnsi="GHEA Grapalat"/>
          <w:b/>
        </w:rPr>
      </w:pPr>
      <w:r w:rsidRPr="00521A49">
        <w:rPr>
          <w:rFonts w:ascii="GHEA Grapalat" w:hAnsi="GHEA Grapalat"/>
          <w:b/>
        </w:rPr>
        <w:br w:type="page"/>
      </w:r>
    </w:p>
    <w:p w14:paraId="2C8455EF"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6BE17495" w14:textId="00438B75" w:rsidR="00C40834" w:rsidRPr="00521A49" w:rsidRDefault="005D414D" w:rsidP="00962010">
      <w:pPr>
        <w:pStyle w:val="BodyText"/>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A77E79">
        <w:rPr>
          <w:rFonts w:ascii="GHEA Grapalat" w:hAnsi="GHEA Grapalat"/>
          <w:b/>
        </w:rPr>
        <w:t>ЭКСПРЕСС-ТЕСТ ДЛЯ ДИАГНОСТИКИ ВИРУСОВ</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14:paraId="43427243" w14:textId="77777777" w:rsidR="00C67E80" w:rsidRPr="00521A49" w:rsidRDefault="00C67E80" w:rsidP="00962010">
      <w:pPr>
        <w:widowControl w:val="0"/>
        <w:spacing w:after="160"/>
        <w:jc w:val="center"/>
        <w:rPr>
          <w:rFonts w:ascii="GHEA Grapalat" w:hAnsi="GHEA Grapalat" w:cs="Sylfaen"/>
          <w:b/>
        </w:rPr>
      </w:pPr>
    </w:p>
    <w:p w14:paraId="6726512D"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4405073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0FF2709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D73A9C"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75F04B02"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1E7A91DA"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5F3A1110"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51AD8DD8" w14:textId="2110EDB4"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r w:rsidR="00A77E79" w:rsidRPr="009044F1">
        <w:rPr>
          <w:rFonts w:ascii="GHEA Grapalat" w:hAnsi="GHEA Grapalat"/>
        </w:rPr>
        <w:t>Обеспечение заявки</w:t>
      </w:r>
    </w:p>
    <w:p w14:paraId="0A277B0D"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27A8648F"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269CB1"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14:paraId="1E55E481"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602BF72A"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11B5EFFC"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BC4555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060AA654" w14:textId="77777777"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14:paraId="619B8F1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27CCAC5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71FC305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72D65B6E"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247E7A3B" w14:textId="1260C402"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3E2F32">
        <w:rPr>
          <w:rFonts w:ascii="GHEA Grapalat" w:hAnsi="GHEA Grapalat"/>
          <w:b/>
        </w:rPr>
        <w:t>GHAPDzB-HVKAK-</w:t>
      </w:r>
      <w:r w:rsidR="00A77E79">
        <w:rPr>
          <w:rFonts w:ascii="GHEA Grapalat" w:hAnsi="GHEA Grapalat"/>
          <w:b/>
        </w:rPr>
        <w:t>2024-41</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2323F93C"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Emphasis"/>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1D376F"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9E45F7D"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93000CB" w14:textId="77777777" w:rsidR="003E1421" w:rsidRPr="00521A49" w:rsidRDefault="00A81DD5" w:rsidP="00037A8D">
      <w:pPr>
        <w:pStyle w:val="BodyTextIndent2"/>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719B6966"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72275F58" w14:textId="77777777" w:rsidR="00096865" w:rsidRPr="00521A49" w:rsidRDefault="00096865" w:rsidP="00962010">
      <w:pPr>
        <w:pStyle w:val="Heading3"/>
        <w:keepNext w:val="0"/>
        <w:widowControl w:val="0"/>
        <w:spacing w:after="160" w:line="240" w:lineRule="auto"/>
        <w:rPr>
          <w:rFonts w:ascii="GHEA Grapalat" w:hAnsi="GHEA Grapalat"/>
          <w:sz w:val="24"/>
          <w:szCs w:val="24"/>
        </w:rPr>
      </w:pPr>
    </w:p>
    <w:p w14:paraId="6B81A562"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67B28886" w14:textId="0AFC4515" w:rsidR="00EA245B" w:rsidRPr="00521A49" w:rsidRDefault="00845AA5" w:rsidP="00962010">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A77E79">
        <w:rPr>
          <w:rFonts w:ascii="GHEA Grapalat" w:hAnsi="GHEA Grapalat"/>
          <w:b/>
          <w:i w:val="0"/>
          <w:sz w:val="24"/>
          <w:szCs w:val="24"/>
        </w:rPr>
        <w:t>Экспресс-тестов для диагностики вирусов</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Emphasis"/>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A77E79">
        <w:rPr>
          <w:rFonts w:ascii="GHEA Grapalat" w:hAnsi="GHEA Grapalat"/>
          <w:b/>
          <w:i w:val="0"/>
          <w:sz w:val="24"/>
          <w:szCs w:val="24"/>
        </w:rPr>
        <w:t>2</w:t>
      </w:r>
      <w:r w:rsidR="00EA245B" w:rsidRPr="00521A49">
        <w:rPr>
          <w:rFonts w:ascii="GHEA Grapalat" w:hAnsi="GHEA Grapalat"/>
          <w:b/>
          <w:i w:val="0"/>
          <w:sz w:val="24"/>
          <w:szCs w:val="24"/>
        </w:rPr>
        <w:t xml:space="preserve"> лот</w:t>
      </w:r>
      <w:r w:rsidR="00582B6B">
        <w:rPr>
          <w:rFonts w:ascii="GHEA Grapalat" w:hAnsi="GHEA Grapalat"/>
          <w:b/>
          <w:i w:val="0"/>
          <w:sz w:val="24"/>
          <w:szCs w:val="24"/>
        </w:rPr>
        <w:t>а</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552"/>
        <w:gridCol w:w="7710"/>
      </w:tblGrid>
      <w:tr w:rsidR="007B326D" w:rsidRPr="00521A49" w14:paraId="5DC637D1" w14:textId="77777777" w:rsidTr="00A77E79">
        <w:trPr>
          <w:jc w:val="center"/>
        </w:trPr>
        <w:tc>
          <w:tcPr>
            <w:tcW w:w="2260" w:type="dxa"/>
            <w:gridSpan w:val="2"/>
            <w:vAlign w:val="center"/>
          </w:tcPr>
          <w:p w14:paraId="472C7A7C" w14:textId="77777777" w:rsidR="007B326D" w:rsidRPr="00521A49" w:rsidRDefault="007B326D" w:rsidP="00962010">
            <w:pPr>
              <w:pStyle w:val="BodyTextIndent2"/>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7710" w:type="dxa"/>
            <w:vMerge w:val="restart"/>
            <w:vAlign w:val="center"/>
          </w:tcPr>
          <w:p w14:paraId="1063BFEA" w14:textId="77777777" w:rsidR="007B326D" w:rsidRPr="00521A49" w:rsidRDefault="007B326D" w:rsidP="00962010">
            <w:pPr>
              <w:pStyle w:val="BodyTextIndent2"/>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14:paraId="5B74D55F" w14:textId="77777777" w:rsidTr="00A77E79">
        <w:trPr>
          <w:jc w:val="center"/>
        </w:trPr>
        <w:tc>
          <w:tcPr>
            <w:tcW w:w="708" w:type="dxa"/>
            <w:vAlign w:val="center"/>
          </w:tcPr>
          <w:p w14:paraId="18583587" w14:textId="77777777" w:rsidR="007B326D" w:rsidRPr="00521A49" w:rsidRDefault="007B326D" w:rsidP="0095062A">
            <w:pPr>
              <w:pStyle w:val="BodyTextIndent2"/>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552" w:type="dxa"/>
            <w:vAlign w:val="center"/>
          </w:tcPr>
          <w:p w14:paraId="7A6A5806" w14:textId="77777777" w:rsidR="007B326D" w:rsidRDefault="007B326D" w:rsidP="00962010">
            <w:pPr>
              <w:pStyle w:val="BodyTextIndent2"/>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p w14:paraId="0B0A4567" w14:textId="71D1F537" w:rsidR="00A77E79" w:rsidRPr="00521A49" w:rsidRDefault="00A77E79" w:rsidP="00962010">
            <w:pPr>
              <w:pStyle w:val="BodyTextIndent2"/>
              <w:widowControl w:val="0"/>
              <w:spacing w:after="120" w:line="240" w:lineRule="auto"/>
              <w:ind w:firstLine="0"/>
              <w:jc w:val="center"/>
              <w:rPr>
                <w:rFonts w:ascii="GHEA Grapalat" w:hAnsi="GHEA Grapalat"/>
                <w:b/>
                <w:sz w:val="22"/>
                <w:szCs w:val="22"/>
              </w:rPr>
            </w:pPr>
            <w:r>
              <w:rPr>
                <w:rFonts w:ascii="GHEA Grapalat" w:hAnsi="GHEA Grapalat"/>
                <w:b/>
                <w:sz w:val="22"/>
                <w:szCs w:val="22"/>
              </w:rPr>
              <w:t>/Драм РА/</w:t>
            </w:r>
          </w:p>
        </w:tc>
        <w:tc>
          <w:tcPr>
            <w:tcW w:w="7710" w:type="dxa"/>
            <w:vMerge/>
            <w:vAlign w:val="center"/>
          </w:tcPr>
          <w:p w14:paraId="24152D3A" w14:textId="77777777" w:rsidR="007B326D" w:rsidRPr="00521A49" w:rsidRDefault="007B326D" w:rsidP="00962010">
            <w:pPr>
              <w:pStyle w:val="BodyTextIndent2"/>
              <w:widowControl w:val="0"/>
              <w:spacing w:after="120" w:line="240" w:lineRule="auto"/>
              <w:ind w:firstLine="567"/>
              <w:rPr>
                <w:rFonts w:ascii="GHEA Grapalat" w:hAnsi="GHEA Grapalat"/>
                <w:b/>
                <w:i/>
                <w:sz w:val="22"/>
                <w:szCs w:val="22"/>
              </w:rPr>
            </w:pPr>
          </w:p>
        </w:tc>
      </w:tr>
      <w:tr w:rsidR="00A77E79" w:rsidRPr="00521A49" w14:paraId="1631E97D" w14:textId="77777777" w:rsidTr="00A77E79">
        <w:trPr>
          <w:jc w:val="center"/>
        </w:trPr>
        <w:tc>
          <w:tcPr>
            <w:tcW w:w="708" w:type="dxa"/>
            <w:vAlign w:val="center"/>
          </w:tcPr>
          <w:p w14:paraId="2C2A8C68" w14:textId="77777777" w:rsidR="00A77E79" w:rsidRPr="00521A49" w:rsidRDefault="00A77E79" w:rsidP="00A77E79">
            <w:pPr>
              <w:pStyle w:val="BodyTextIndent2"/>
              <w:widowControl w:val="0"/>
              <w:spacing w:line="240" w:lineRule="auto"/>
              <w:ind w:right="113" w:firstLine="0"/>
              <w:jc w:val="center"/>
              <w:rPr>
                <w:rFonts w:ascii="GHEA Grapalat" w:hAnsi="GHEA Grapalat"/>
                <w:sz w:val="22"/>
                <w:szCs w:val="22"/>
              </w:rPr>
            </w:pPr>
            <w:r>
              <w:rPr>
                <w:rFonts w:ascii="GHEA Grapalat" w:hAnsi="GHEA Grapalat"/>
                <w:sz w:val="22"/>
                <w:szCs w:val="22"/>
              </w:rPr>
              <w:t>1</w:t>
            </w:r>
          </w:p>
        </w:tc>
        <w:tc>
          <w:tcPr>
            <w:tcW w:w="1552" w:type="dxa"/>
            <w:vAlign w:val="center"/>
          </w:tcPr>
          <w:p w14:paraId="77594506" w14:textId="1B4797D9" w:rsidR="00A77E79" w:rsidRPr="00995FA5" w:rsidRDefault="00A77E79" w:rsidP="00A77E79">
            <w:pPr>
              <w:jc w:val="center"/>
              <w:rPr>
                <w:rFonts w:ascii="GHEA Grapalat" w:hAnsi="GHEA Grapalat"/>
                <w:lang w:val="hy-AM"/>
              </w:rPr>
            </w:pPr>
            <w:r w:rsidRPr="00FF776F">
              <w:rPr>
                <w:rFonts w:ascii="GHEA Grapalat" w:hAnsi="GHEA Grapalat"/>
                <w:sz w:val="20"/>
                <w:szCs w:val="20"/>
                <w:lang w:val="hy-AM"/>
              </w:rPr>
              <w:t>31 200 000</w:t>
            </w:r>
          </w:p>
        </w:tc>
        <w:tc>
          <w:tcPr>
            <w:tcW w:w="7710" w:type="dxa"/>
            <w:vAlign w:val="center"/>
          </w:tcPr>
          <w:p w14:paraId="36B9EFD1" w14:textId="481203D6" w:rsidR="00A77E79" w:rsidRPr="00A77E79" w:rsidRDefault="00A77E79" w:rsidP="00A77E79">
            <w:pPr>
              <w:rPr>
                <w:rFonts w:ascii="GHEA Grapalat" w:hAnsi="GHEA Grapalat"/>
                <w:sz w:val="20"/>
                <w:szCs w:val="20"/>
              </w:rPr>
            </w:pPr>
            <w:r w:rsidRPr="00A77E79">
              <w:rPr>
                <w:rFonts w:ascii="GHEA Grapalat" w:hAnsi="GHEA Grapalat"/>
                <w:sz w:val="20"/>
                <w:szCs w:val="20"/>
              </w:rPr>
              <w:t xml:space="preserve">Экспресс-тест для </w:t>
            </w:r>
            <w:proofErr w:type="gramStart"/>
            <w:r w:rsidRPr="00A77E79">
              <w:rPr>
                <w:rFonts w:ascii="GHEA Grapalat" w:hAnsi="GHEA Grapalat"/>
                <w:sz w:val="20"/>
                <w:szCs w:val="20"/>
              </w:rPr>
              <w:t>диагностики  коронавирусного</w:t>
            </w:r>
            <w:proofErr w:type="gramEnd"/>
            <w:r w:rsidRPr="00A77E79">
              <w:rPr>
                <w:rFonts w:ascii="GHEA Grapalat" w:hAnsi="GHEA Grapalat"/>
                <w:sz w:val="20"/>
                <w:szCs w:val="20"/>
              </w:rPr>
              <w:t xml:space="preserve"> заболевания (COVID 19)</w:t>
            </w:r>
          </w:p>
        </w:tc>
      </w:tr>
      <w:tr w:rsidR="00A77E79" w:rsidRPr="00521A49" w14:paraId="1CB73BEC" w14:textId="77777777" w:rsidTr="00A77E79">
        <w:trPr>
          <w:jc w:val="center"/>
        </w:trPr>
        <w:tc>
          <w:tcPr>
            <w:tcW w:w="708" w:type="dxa"/>
            <w:vAlign w:val="center"/>
          </w:tcPr>
          <w:p w14:paraId="13D71B9B" w14:textId="77777777" w:rsidR="00A77E79" w:rsidRDefault="00A77E79" w:rsidP="00A77E79">
            <w:pPr>
              <w:pStyle w:val="BodyTextIndent2"/>
              <w:widowControl w:val="0"/>
              <w:spacing w:line="240" w:lineRule="auto"/>
              <w:ind w:right="113" w:firstLine="0"/>
              <w:jc w:val="center"/>
              <w:rPr>
                <w:rFonts w:ascii="GHEA Grapalat" w:hAnsi="GHEA Grapalat"/>
                <w:sz w:val="22"/>
                <w:szCs w:val="22"/>
              </w:rPr>
            </w:pPr>
            <w:r>
              <w:rPr>
                <w:rFonts w:ascii="GHEA Grapalat" w:hAnsi="GHEA Grapalat"/>
                <w:sz w:val="22"/>
                <w:szCs w:val="22"/>
              </w:rPr>
              <w:t>2</w:t>
            </w:r>
          </w:p>
        </w:tc>
        <w:tc>
          <w:tcPr>
            <w:tcW w:w="1552" w:type="dxa"/>
            <w:vAlign w:val="center"/>
          </w:tcPr>
          <w:p w14:paraId="3E4ACFD1" w14:textId="249913E9" w:rsidR="00A77E79" w:rsidRPr="00995FA5" w:rsidRDefault="00A77E79" w:rsidP="00A77E79">
            <w:pPr>
              <w:jc w:val="center"/>
              <w:rPr>
                <w:rFonts w:ascii="GHEA Grapalat" w:hAnsi="GHEA Grapalat"/>
                <w:lang w:val="hy-AM"/>
              </w:rPr>
            </w:pPr>
            <w:r w:rsidRPr="00FF776F">
              <w:rPr>
                <w:rFonts w:ascii="GHEA Grapalat" w:hAnsi="GHEA Grapalat"/>
                <w:sz w:val="20"/>
                <w:szCs w:val="20"/>
                <w:lang w:val="hy-AM"/>
              </w:rPr>
              <w:t>25 200 000</w:t>
            </w:r>
          </w:p>
        </w:tc>
        <w:tc>
          <w:tcPr>
            <w:tcW w:w="7710" w:type="dxa"/>
            <w:vAlign w:val="center"/>
          </w:tcPr>
          <w:p w14:paraId="57135BD7" w14:textId="679A0FD7" w:rsidR="00A77E79" w:rsidRPr="00A77E79" w:rsidRDefault="00A77E79" w:rsidP="00A77E79">
            <w:pPr>
              <w:rPr>
                <w:rFonts w:ascii="GHEA Grapalat" w:hAnsi="GHEA Grapalat"/>
                <w:sz w:val="20"/>
                <w:szCs w:val="20"/>
              </w:rPr>
            </w:pPr>
            <w:r w:rsidRPr="00A77E79">
              <w:rPr>
                <w:rFonts w:ascii="GHEA Grapalat" w:hAnsi="GHEA Grapalat"/>
                <w:sz w:val="20"/>
                <w:szCs w:val="20"/>
              </w:rPr>
              <w:t>Экспресс-тест для диагностики вирусов гриппа типа А и B</w:t>
            </w:r>
          </w:p>
        </w:tc>
      </w:tr>
    </w:tbl>
    <w:p w14:paraId="5E16A5FD" w14:textId="77777777" w:rsidR="006173D4" w:rsidRPr="00521A49" w:rsidRDefault="00816505" w:rsidP="00962010">
      <w:pPr>
        <w:pStyle w:val="BodyTextIndent2"/>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25EAB9CE" w14:textId="77777777"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14:paraId="38E6D4B9" w14:textId="77777777"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14:paraId="0A7BA297" w14:textId="77777777"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14:paraId="4419251D"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14:paraId="13B1B476"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14:paraId="2364CE10"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14:paraId="6D420251"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85FDAB5" w14:textId="77777777"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30562035" w14:textId="77777777"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 xml:space="preserve">Участник включается в список участников, не имеющих права на участие в процессе </w:t>
      </w:r>
      <w:r w:rsidRPr="00521A49">
        <w:rPr>
          <w:rFonts w:ascii="GHEA Grapalat" w:hAnsi="GHEA Grapalat"/>
        </w:rPr>
        <w:lastRenderedPageBreak/>
        <w:t>закупок (далее также список), если:</w:t>
      </w:r>
    </w:p>
    <w:p w14:paraId="731E4B8C"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C451FD6"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14:paraId="32E336D3" w14:textId="77777777"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1BB0DA6" w14:textId="77777777"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00780B5" w14:textId="77777777"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AE16CB5" w14:textId="77777777" w:rsidR="00D5674E" w:rsidRPr="00521A49" w:rsidRDefault="009F18D0"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14:paraId="05142423"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14:paraId="70BB1805"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49578B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14:paraId="05440854"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E0032D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8AA4D87"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6CE01B"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14:paraId="53DE17CA"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w:t>
      </w:r>
      <w:r w:rsidRPr="00521A49">
        <w:rPr>
          <w:rFonts w:ascii="GHEA Grapalat" w:hAnsi="GHEA Grapalat"/>
          <w:color w:val="000000"/>
        </w:rPr>
        <w:lastRenderedPageBreak/>
        <w:t>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14:paraId="0A439221"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5D49A51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D508BB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14:paraId="460E1765" w14:textId="77777777"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14:paraId="25A46505" w14:textId="77777777"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14:paraId="2EC436CD" w14:textId="77777777"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14:paraId="387722FA" w14:textId="77777777" w:rsidR="009E07EE" w:rsidRPr="00521A49" w:rsidRDefault="000A6B75"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4D8595C1" w14:textId="77777777" w:rsidR="000A6B75" w:rsidRPr="00521A49" w:rsidRDefault="000A6B75" w:rsidP="008F69B2">
      <w:pPr>
        <w:pStyle w:val="BodyTextIndent2"/>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14:paraId="18CEEB27" w14:textId="77777777" w:rsidR="005A405F" w:rsidRPr="00521A49" w:rsidRDefault="00C366B6"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51FE912" w14:textId="77777777" w:rsidR="000A6B75" w:rsidRPr="00521A49" w:rsidRDefault="00C366B6" w:rsidP="008F69B2">
      <w:pPr>
        <w:pStyle w:val="BodyTextIndent2"/>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43D3054" w14:textId="77777777" w:rsidR="00407FE2" w:rsidRDefault="00407FE2" w:rsidP="00962010">
      <w:pPr>
        <w:widowControl w:val="0"/>
        <w:spacing w:after="160"/>
        <w:jc w:val="center"/>
        <w:rPr>
          <w:rFonts w:ascii="GHEA Grapalat" w:hAnsi="GHEA Grapalat"/>
          <w:b/>
        </w:rPr>
      </w:pPr>
    </w:p>
    <w:p w14:paraId="7A73E9B8"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4BDA2490"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AB997BC"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lastRenderedPageBreak/>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0CFEBE99"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3E2A902"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97A78C2"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778BCE"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3B5C2A"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1B4B9AB1" w14:textId="77777777" w:rsidR="00407FE2" w:rsidRDefault="00407FE2" w:rsidP="00962010">
      <w:pPr>
        <w:widowControl w:val="0"/>
        <w:spacing w:after="160"/>
        <w:jc w:val="center"/>
        <w:rPr>
          <w:rFonts w:ascii="GHEA Grapalat" w:hAnsi="GHEA Grapalat"/>
          <w:b/>
        </w:rPr>
      </w:pPr>
    </w:p>
    <w:p w14:paraId="3E7A2D33"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7024E081" w14:textId="77777777"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1C5B30B" w14:textId="77777777" w:rsidR="00AD7FFC" w:rsidRPr="00315F2A" w:rsidRDefault="00AD7FFC" w:rsidP="00AD7FFC">
      <w:pPr>
        <w:pStyle w:val="BodyTextIndent2"/>
        <w:widowControl w:val="0"/>
        <w:spacing w:line="240" w:lineRule="auto"/>
        <w:ind w:firstLine="567"/>
        <w:contextualSpacing/>
        <w:rPr>
          <w:rFonts w:ascii="GHEA Grapalat" w:hAnsi="GHEA Grapalat" w:cs="Sylfaen"/>
          <w:b/>
          <w:sz w:val="24"/>
          <w:szCs w:val="24"/>
        </w:rPr>
      </w:pPr>
      <w:r w:rsidRPr="00315F2A">
        <w:rPr>
          <w:rFonts w:ascii="GHEA Grapalat" w:hAnsi="GHEA Grapalat"/>
          <w:b/>
          <w:sz w:val="24"/>
          <w:szCs w:val="24"/>
        </w:rPr>
        <w:t xml:space="preserve">Участник может подать заявку как для каждого лота, так и для нескольких или всех лотов. </w:t>
      </w:r>
    </w:p>
    <w:p w14:paraId="28728257" w14:textId="77777777" w:rsidR="00096865" w:rsidRPr="00521A49" w:rsidRDefault="000946A3" w:rsidP="00AD7FFC">
      <w:pPr>
        <w:pStyle w:val="BodyTextIndent2"/>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BFF192C" w14:textId="77777777" w:rsidR="00096865" w:rsidRPr="00521A49" w:rsidRDefault="000946A3" w:rsidP="00045332">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14:paraId="14759776" w14:textId="77777777" w:rsidR="00805C77" w:rsidRPr="00521A49" w:rsidRDefault="00A80ECD"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805C77" w:rsidRPr="00521A49">
        <w:rPr>
          <w:rFonts w:ascii="GHEA Grapalat" w:hAnsi="GHEA Grapalat"/>
          <w:b/>
          <w:sz w:val="24"/>
          <w:szCs w:val="24"/>
        </w:rPr>
        <w:t>г.</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 xml:space="preserve">10:30 </w:t>
      </w:r>
      <w:r w:rsidR="00805C77" w:rsidRPr="00521A49">
        <w:rPr>
          <w:rFonts w:ascii="GHEA Grapalat" w:hAnsi="GHEA Grapalat"/>
          <w:b/>
          <w:sz w:val="24"/>
          <w:szCs w:val="24"/>
        </w:rPr>
        <w:t xml:space="preserve">часов </w:t>
      </w:r>
      <w:r w:rsidR="005B4563">
        <w:rPr>
          <w:rFonts w:ascii="GHEA Grapalat" w:hAnsi="GHEA Grapalat"/>
          <w:b/>
          <w:sz w:val="24"/>
          <w:szCs w:val="24"/>
        </w:rPr>
        <w:t>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14:paraId="7E40419C" w14:textId="455AF80D" w:rsidR="00A80ECD" w:rsidRPr="00521A49" w:rsidRDefault="00805C77"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77E79">
        <w:rPr>
          <w:rFonts w:ascii="GHEA Grapalat" w:hAnsi="GHEA Grapalat"/>
          <w:b/>
          <w:sz w:val="24"/>
          <w:szCs w:val="24"/>
        </w:rPr>
        <w:t xml:space="preserve">Вардан </w:t>
      </w:r>
      <w:proofErr w:type="spellStart"/>
      <w:r w:rsidR="00A77E79">
        <w:rPr>
          <w:rFonts w:ascii="GHEA Grapalat" w:hAnsi="GHEA Grapalat"/>
          <w:b/>
          <w:sz w:val="24"/>
          <w:szCs w:val="24"/>
        </w:rPr>
        <w:t>Оганнисян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w:t>
      </w:r>
      <w:r w:rsidR="00A80ECD" w:rsidRPr="00521A49">
        <w:rPr>
          <w:rFonts w:ascii="GHEA Grapalat" w:hAnsi="GHEA Grapalat"/>
          <w:sz w:val="24"/>
          <w:szCs w:val="24"/>
        </w:rPr>
        <w:lastRenderedPageBreak/>
        <w:t>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220346" w14:textId="77777777" w:rsidR="00B67CCD" w:rsidRPr="00521A49" w:rsidRDefault="00B67CCD" w:rsidP="00045332">
      <w:pPr>
        <w:pStyle w:val="BodyTextIndent2"/>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14:paraId="6DE442C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sidRPr="00521A49">
        <w:rPr>
          <w:rFonts w:ascii="GHEA Grapalat" w:hAnsi="GHEA Grapalat"/>
        </w:rPr>
        <w:t xml:space="preserve">телефона </w:t>
      </w:r>
      <w:r w:rsidRPr="00521A49">
        <w:rPr>
          <w:rFonts w:ascii="GHEA Grapalat" w:hAnsi="GHEA Grapalat"/>
        </w:rPr>
        <w:t>,</w:t>
      </w:r>
      <w:proofErr w:type="gramEnd"/>
      <w:r w:rsidRPr="00521A49">
        <w:rPr>
          <w:rFonts w:ascii="GHEA Grapalat" w:hAnsi="GHEA Grapalat"/>
        </w:rPr>
        <w:t xml:space="preserve"> которое включает:</w:t>
      </w:r>
    </w:p>
    <w:p w14:paraId="68E3E9BF"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14:paraId="0A8B408C" w14:textId="77777777"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14:paraId="1B37ED83"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14:paraId="4B9F8C5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42D79F9A" w14:textId="77777777"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14:paraId="6512A10C" w14:textId="77777777"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14:paraId="16B93BDA" w14:textId="77777777"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14:paraId="5B39E2A6" w14:textId="77777777"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6B8ECF2" w14:textId="77777777"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F66D64F"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73858BB" w14:textId="77777777"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14:paraId="47B0FB70"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FootnoteReference"/>
          <w:rFonts w:ascii="GHEA Grapalat" w:hAnsi="GHEA Grapalat" w:cs="Sylfaen"/>
        </w:rPr>
        <w:footnoteReference w:customMarkFollows="1" w:id="1"/>
        <w:t>7</w:t>
      </w:r>
    </w:p>
    <w:p w14:paraId="6BAADB1D" w14:textId="639A610A" w:rsidR="00721677"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w:t>
      </w:r>
      <w:r w:rsidRPr="00521A49">
        <w:rPr>
          <w:rFonts w:ascii="GHEA Grapalat" w:hAnsi="GHEA Grapalat" w:cs="Sylfaen"/>
          <w:sz w:val="24"/>
          <w:szCs w:val="24"/>
        </w:rPr>
        <w:lastRenderedPageBreak/>
        <w:t>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899FD7" w14:textId="4A406E4E" w:rsidR="00A77E79" w:rsidRDefault="00A77E79" w:rsidP="00045332">
      <w:pPr>
        <w:pStyle w:val="norm"/>
        <w:widowControl w:val="0"/>
        <w:spacing w:line="240" w:lineRule="auto"/>
        <w:ind w:firstLine="567"/>
        <w:contextualSpacing/>
        <w:rPr>
          <w:rFonts w:ascii="GHEA Grapalat" w:hAnsi="GHEA Grapalat" w:cs="Sylfaen"/>
          <w:sz w:val="24"/>
          <w:szCs w:val="24"/>
        </w:rPr>
      </w:pPr>
    </w:p>
    <w:p w14:paraId="1591AD0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14:paraId="10A7A4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6F31EE" w14:textId="77777777"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DB276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083F0F1"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60BF0273"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CDD8C3"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6016DC1"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5FDC78CD"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28133BB2"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
    <w:p w14:paraId="04E5F2BC"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49DCC53" w14:textId="77777777" w:rsidR="00096865" w:rsidRPr="00521A49" w:rsidRDefault="00096865" w:rsidP="0066642D">
      <w:pPr>
        <w:pStyle w:val="BodyTextIndent2"/>
        <w:widowControl w:val="0"/>
        <w:spacing w:line="240" w:lineRule="auto"/>
        <w:ind w:firstLine="567"/>
        <w:rPr>
          <w:rFonts w:ascii="GHEA Grapalat" w:hAnsi="GHEA Grapalat"/>
          <w:sz w:val="24"/>
          <w:szCs w:val="24"/>
        </w:rPr>
      </w:pPr>
    </w:p>
    <w:p w14:paraId="34B43E35" w14:textId="77777777" w:rsidR="00C407B5" w:rsidRPr="00521A49" w:rsidRDefault="00C407B5" w:rsidP="00962010">
      <w:pPr>
        <w:widowControl w:val="0"/>
        <w:spacing w:after="160"/>
        <w:ind w:left="567" w:right="565"/>
        <w:jc w:val="center"/>
        <w:rPr>
          <w:rFonts w:ascii="GHEA Grapalat" w:hAnsi="GHEA Grapalat"/>
          <w:b/>
        </w:rPr>
        <w:sectPr w:rsidR="00C407B5" w:rsidRPr="00521A49" w:rsidSect="00B55614">
          <w:footerReference w:type="default" r:id="rId8"/>
          <w:footnotePr>
            <w:pos w:val="beneathText"/>
            <w:numStart w:val="8"/>
          </w:footnotePr>
          <w:pgSz w:w="11906" w:h="16838" w:code="9"/>
          <w:pgMar w:top="709" w:right="707" w:bottom="1134" w:left="709" w:header="561" w:footer="561" w:gutter="0"/>
          <w:cols w:space="720"/>
          <w:docGrid w:linePitch="326"/>
        </w:sectPr>
      </w:pPr>
    </w:p>
    <w:p w14:paraId="01C3379F"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3939835D"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714DE4"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BC62323" w14:textId="77777777" w:rsidR="00FA0E41" w:rsidRPr="00521A49" w:rsidRDefault="00FA0E41" w:rsidP="00962010">
      <w:pPr>
        <w:widowControl w:val="0"/>
        <w:spacing w:after="160"/>
        <w:ind w:firstLine="567"/>
        <w:jc w:val="center"/>
        <w:rPr>
          <w:rFonts w:ascii="GHEA Grapalat" w:hAnsi="GHEA Grapalat"/>
          <w:b/>
        </w:rPr>
      </w:pPr>
    </w:p>
    <w:p w14:paraId="4B3E9A34"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3BAEA857" w14:textId="77777777" w:rsidR="006463DE" w:rsidRPr="00521A49" w:rsidRDefault="00FD2748" w:rsidP="00B55614">
      <w:pPr>
        <w:pStyle w:val="BodyTextIndent2"/>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5B4563">
        <w:rPr>
          <w:rFonts w:ascii="GHEA Grapalat" w:hAnsi="GHEA Grapalat"/>
          <w:b/>
          <w:sz w:val="24"/>
          <w:szCs w:val="24"/>
        </w:rPr>
        <w:t>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2156A2">
        <w:rPr>
          <w:rFonts w:ascii="GHEA Grapalat" w:hAnsi="GHEA Grapalat"/>
          <w:b/>
          <w:sz w:val="24"/>
          <w:szCs w:val="24"/>
        </w:rPr>
        <w:t xml:space="preserve">10:30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14:paraId="367CD737"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6E592900"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6D86E4E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B084E27"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8AB1F1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17D45EA5"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93F96A4"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2782DBFC"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623E142F"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992D6A" w14:textId="77777777" w:rsidR="00B514E8" w:rsidRPr="00521A49" w:rsidRDefault="00FD2748"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496FE2EB" w14:textId="77777777" w:rsidR="004A0788" w:rsidRPr="00521A49" w:rsidRDefault="00FD2748" w:rsidP="00B55614">
      <w:pPr>
        <w:pStyle w:val="BodyTextIndent"/>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w:t>
      </w:r>
      <w:r w:rsidRPr="00521A49">
        <w:rPr>
          <w:rFonts w:ascii="GHEA Grapalat" w:hAnsi="GHEA Grapalat"/>
          <w:i w:val="0"/>
          <w:sz w:val="24"/>
          <w:szCs w:val="24"/>
        </w:rPr>
        <w:lastRenderedPageBreak/>
        <w:t>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6461400A" w14:textId="77777777" w:rsidR="00B15493" w:rsidRPr="00521A49" w:rsidRDefault="00FD2748"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1E2BB58" w14:textId="77777777" w:rsidR="00F002B5" w:rsidRPr="00521A49" w:rsidRDefault="00F002B5"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7239CE2C"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2EA75876"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64F9759D"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5122049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116042C"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14:paraId="64AAC920"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6F2B2DC"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7C45A6B"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32CD9310" w14:textId="77777777"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lastRenderedPageBreak/>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38F9EA3" w14:textId="77777777"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14:paraId="07C5942E" w14:textId="77777777"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14:paraId="41D26EB2" w14:textId="77777777" w:rsidR="006A649A"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0ED6F2B" w14:textId="77777777" w:rsidR="00EA58C8"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14:paraId="6FCE898D" w14:textId="77777777" w:rsidR="00E65F37"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14:paraId="617FEA9F" w14:textId="77777777" w:rsidR="00A24827" w:rsidRPr="00521A49" w:rsidRDefault="00A24827"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0358AE1B" w14:textId="77777777" w:rsidR="008B73CD" w:rsidRPr="00521A49" w:rsidRDefault="008B73CD"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C1BFB33" w14:textId="77777777"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w:t>
      </w:r>
      <w:r w:rsidR="00C143D2" w:rsidRPr="00521A49">
        <w:rPr>
          <w:rFonts w:ascii="GHEA Grapalat" w:hAnsi="GHEA Grapalat"/>
        </w:rPr>
        <w:t>ь</w:t>
      </w:r>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w:t>
      </w:r>
      <w:r w:rsidR="0052468C" w:rsidRPr="00521A49">
        <w:rPr>
          <w:rFonts w:ascii="GHEA Grapalat" w:hAnsi="GHEA Grapalat"/>
        </w:rPr>
        <w:lastRenderedPageBreak/>
        <w:t>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5880D8F9" w14:textId="77777777"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14:paraId="6210B5A0" w14:textId="77777777" w:rsidR="00B24E4B" w:rsidRPr="00521A49" w:rsidRDefault="00B24E4B"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614ADEB" w14:textId="77777777" w:rsidR="00CA071A" w:rsidRPr="00521A49" w:rsidRDefault="00CA071A"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proofErr w:type="spellStart"/>
      <w:r w:rsidR="002550CD" w:rsidRPr="006E181F">
        <w:rPr>
          <w:rFonts w:ascii="GHEA Grapalat" w:hAnsi="GHEA Grapalat"/>
        </w:rPr>
        <w:t>сорокодневного</w:t>
      </w:r>
      <w:proofErr w:type="spellEnd"/>
      <w:r w:rsidR="002550CD" w:rsidRPr="006E181F">
        <w:rPr>
          <w:rFonts w:ascii="GHEA Grapalat" w:hAnsi="GHEA Grapalat"/>
        </w:rPr>
        <w:t xml:space="preserve">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5260CE56" w14:textId="77777777"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6D89B65" w14:textId="77777777"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ECE6FF3" w14:textId="77777777"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0A97339" w14:textId="77777777" w:rsidR="002B121D" w:rsidRPr="00521A49" w:rsidRDefault="00A150A9" w:rsidP="00B55614">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FB64985" w14:textId="77777777"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w:t>
      </w:r>
      <w:r w:rsidR="00BF1CBD" w:rsidRPr="00521A49">
        <w:rPr>
          <w:rFonts w:ascii="GHEA Grapalat" w:hAnsi="GHEA Grapalat"/>
          <w:spacing w:val="-4"/>
        </w:rPr>
        <w:lastRenderedPageBreak/>
        <w:t>заявке адреса электронной почты на отмеченный в настоящем приглашении электронный адрес секретаря комиссии.</w:t>
      </w:r>
    </w:p>
    <w:p w14:paraId="7F2F37DF" w14:textId="77777777"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17F6DEE" w14:textId="77777777" w:rsidR="002B103D" w:rsidRPr="00437B90" w:rsidRDefault="00A150A9" w:rsidP="00B55614">
      <w:pPr>
        <w:pStyle w:val="BodyTextIndent2"/>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r w:rsidR="00437B90" w:rsidRPr="00437B90">
        <w:rPr>
          <w:rFonts w:ascii="GHEA Grapalat" w:hAnsi="GHEA Grapalat"/>
          <w:b/>
          <w:sz w:val="24"/>
          <w:szCs w:val="24"/>
        </w:rPr>
        <w:t>Оценка заявок и определение отобранного участника осуществляются по отдельным лотам.</w:t>
      </w:r>
    </w:p>
    <w:p w14:paraId="20A9307C" w14:textId="77777777"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proofErr w:type="gramStart"/>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ом</w:t>
      </w:r>
      <w:proofErr w:type="gramEnd"/>
      <w:r w:rsidR="005F2F3B" w:rsidRPr="00521A49">
        <w:rPr>
          <w:rFonts w:ascii="GHEA Grapalat" w:hAnsi="GHEA Grapalat"/>
        </w:rPr>
        <w:t xml:space="preserve">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14:paraId="15B5C38A"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91B4B56" w14:textId="77777777" w:rsidR="00583092" w:rsidRPr="00521A49" w:rsidRDefault="00662165" w:rsidP="00B55614">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7262A04"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14:paraId="7E269405" w14:textId="77777777"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14:paraId="29098957"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E69C74" w14:textId="77777777" w:rsidR="0084513E" w:rsidRPr="00521A49" w:rsidRDefault="0084513E" w:rsidP="00B55614">
      <w:pPr>
        <w:pStyle w:val="BodyTextIndent2"/>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14:paraId="430D03C7" w14:textId="77777777" w:rsidR="0084513E" w:rsidRPr="00521A49" w:rsidRDefault="0084513E" w:rsidP="00B55614">
      <w:pPr>
        <w:pStyle w:val="BodyTextIndent2"/>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14:paraId="6556CA06" w14:textId="77777777"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4D913520" w14:textId="77777777"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AFEA82" w14:textId="77777777" w:rsidR="00B55614" w:rsidRDefault="00B55614" w:rsidP="00B55614">
      <w:pPr>
        <w:jc w:val="center"/>
        <w:rPr>
          <w:rFonts w:ascii="GHEA Grapalat" w:hAnsi="GHEA Grapalat"/>
          <w:b/>
        </w:rPr>
      </w:pPr>
    </w:p>
    <w:p w14:paraId="35C46DEB"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4BB9B167"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DD79EE0"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w:t>
      </w:r>
      <w:r w:rsidRPr="00521A49">
        <w:rPr>
          <w:rFonts w:ascii="GHEA Grapalat" w:hAnsi="GHEA Grapalat"/>
        </w:rPr>
        <w:lastRenderedPageBreak/>
        <w:t>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43F6C4C7"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CE7D21E"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1474C236"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4B4817" w14:textId="77777777" w:rsidR="00D612BC" w:rsidRPr="00521A49" w:rsidRDefault="00AA0AD8" w:rsidP="00B55614">
      <w:pPr>
        <w:pStyle w:val="BodyTextIndent"/>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09197639" w14:textId="77777777" w:rsidR="00215EAD" w:rsidRPr="00521A49" w:rsidRDefault="00215EAD" w:rsidP="00962010">
      <w:pPr>
        <w:widowControl w:val="0"/>
        <w:spacing w:after="160"/>
        <w:jc w:val="center"/>
        <w:rPr>
          <w:rFonts w:ascii="GHEA Grapalat" w:hAnsi="GHEA Grapalat"/>
          <w:b/>
        </w:rPr>
      </w:pPr>
    </w:p>
    <w:p w14:paraId="30D91058"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1254DD2F" w14:textId="3ABBBB6E"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521A49">
        <w:rPr>
          <w:rFonts w:ascii="GHEA Grapalat" w:hAnsi="GHEA Grapalat"/>
        </w:rPr>
        <w:t>.</w:t>
      </w:r>
    </w:p>
    <w:p w14:paraId="5CB6060D" w14:textId="67E28204"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w:t>
      </w:r>
      <w:proofErr w:type="gramStart"/>
      <w:r w:rsidRPr="00521A49">
        <w:rPr>
          <w:rFonts w:ascii="GHEA Grapalat" w:hAnsi="GHEA Grapalat"/>
        </w:rPr>
        <w:t>Причем  обеспечение</w:t>
      </w:r>
      <w:proofErr w:type="gramEnd"/>
      <w:r w:rsidRPr="00521A49">
        <w:rPr>
          <w:rFonts w:ascii="GHEA Grapalat" w:hAnsi="GHEA Grapalat"/>
        </w:rPr>
        <w:t xml:space="preserve"> должно быть действительным как минимум включительно до </w:t>
      </w:r>
      <w:r w:rsidR="00A77E79">
        <w:rPr>
          <w:rFonts w:ascii="GHEA Grapalat" w:hAnsi="GHEA Grapalat"/>
        </w:rPr>
        <w:t>9</w:t>
      </w:r>
      <w:r w:rsidRPr="00521A49">
        <w:rPr>
          <w:rFonts w:ascii="GHEA Grapalat" w:hAnsi="GHEA Grapalat"/>
        </w:rPr>
        <w:t>0-го рабочего дня, следующего за днем полного принятия заказчиком результата выполнения контракта.</w:t>
      </w:r>
    </w:p>
    <w:p w14:paraId="4E13007B"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 xml:space="preserve">Обеспечение квалификации, представленное в виде наличных денег, должно быть </w:t>
      </w:r>
      <w:r w:rsidRPr="00521A49">
        <w:rPr>
          <w:rFonts w:ascii="GHEA Grapalat" w:hAnsi="GHEA Grapalat" w:cs="Sylfaen"/>
        </w:rPr>
        <w:lastRenderedPageBreak/>
        <w:t>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14:paraId="4A064DC4"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EE2454C"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7989606E"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14:paraId="2645447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A6131DF"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DC31646"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14:paraId="103A423D"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60BEA9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323360D3"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0C229A">
        <w:rPr>
          <w:rFonts w:ascii="GHEA Grapalat" w:hAnsi="GHEA Grapalat" w:cs="Sylfaen"/>
        </w:rPr>
        <w:t>.</w:t>
      </w:r>
    </w:p>
    <w:p w14:paraId="78163A71" w14:textId="77777777"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w:t>
      </w:r>
      <w:r w:rsidRPr="00521A49">
        <w:rPr>
          <w:rFonts w:ascii="GHEA Grapalat" w:hAnsi="GHEA Grapalat"/>
        </w:rPr>
        <w:lastRenderedPageBreak/>
        <w:t>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14:paraId="07CCFF4F"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E6B2FB9"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 xml:space="preserve">10.7 Руководитель заказчика представляет требование о выплате обеспечения </w:t>
      </w:r>
      <w:proofErr w:type="gramStart"/>
      <w:r w:rsidRPr="00521A49">
        <w:rPr>
          <w:rFonts w:ascii="GHEA Grapalat" w:hAnsi="GHEA Grapalat"/>
        </w:rPr>
        <w:t>договора  и</w:t>
      </w:r>
      <w:proofErr w:type="gramEnd"/>
      <w:r w:rsidRPr="00521A49">
        <w:rPr>
          <w:rFonts w:ascii="GHEA Grapalat" w:hAnsi="GHEA Grapalat"/>
        </w:rPr>
        <w:t xml:space="preserve">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112A49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w:t>
      </w:r>
      <w:proofErr w:type="gramStart"/>
      <w:r w:rsidRPr="00FB1A55">
        <w:rPr>
          <w:rFonts w:ascii="GHEA Grapalat" w:hAnsi="GHEA Grapalat"/>
        </w:rPr>
        <w:t>возникновения основания возврата обеспечения</w:t>
      </w:r>
      <w:proofErr w:type="gramEnd"/>
      <w:r w:rsidRPr="00FB1A55">
        <w:rPr>
          <w:rFonts w:ascii="GHEA Grapalat" w:hAnsi="GHEA Grapalat"/>
        </w:rPr>
        <w:t xml:space="preserve"> уведомляет:</w:t>
      </w:r>
    </w:p>
    <w:p w14:paraId="53424E7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31C9EC60"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2A7DE5FC"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3AECB67C" w14:textId="77777777" w:rsidR="003648C2" w:rsidRPr="00521A49" w:rsidRDefault="003648C2" w:rsidP="00B55614">
      <w:pPr>
        <w:widowControl w:val="0"/>
        <w:tabs>
          <w:tab w:val="left" w:pos="1134"/>
        </w:tabs>
        <w:ind w:firstLine="567"/>
        <w:contextualSpacing/>
        <w:jc w:val="both"/>
        <w:rPr>
          <w:rFonts w:ascii="GHEA Grapalat" w:hAnsi="GHEA Grapalat"/>
        </w:rPr>
      </w:pPr>
    </w:p>
    <w:p w14:paraId="262186E5"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6F40BC7B"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18BAADA" w14:textId="77777777" w:rsidR="003D5CAF" w:rsidRPr="00521A49" w:rsidRDefault="003D5CAF" w:rsidP="00962010">
      <w:pPr>
        <w:rPr>
          <w:rFonts w:ascii="GHEA Grapalat" w:hAnsi="GHEA Grapalat" w:cs="Arial"/>
          <w:b/>
        </w:rPr>
      </w:pPr>
    </w:p>
    <w:p w14:paraId="062643E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05073B61"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017D9889" w14:textId="77777777"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14:paraId="4A517E4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3365968D"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5B4D65BB"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448DDA" w14:textId="77777777" w:rsidR="00C54730" w:rsidRPr="00521A49" w:rsidRDefault="00C54730" w:rsidP="00962010">
      <w:pPr>
        <w:jc w:val="center"/>
        <w:rPr>
          <w:rFonts w:ascii="GHEA Grapalat" w:hAnsi="GHEA Grapalat"/>
          <w:b/>
        </w:rPr>
      </w:pPr>
    </w:p>
    <w:p w14:paraId="3802B2A5"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A8C4499" w14:textId="77777777" w:rsidR="00C54730" w:rsidRPr="00521A49" w:rsidRDefault="00C54730" w:rsidP="00962010">
      <w:pPr>
        <w:jc w:val="center"/>
        <w:rPr>
          <w:rFonts w:ascii="GHEA Grapalat" w:hAnsi="GHEA Grapalat"/>
          <w:b/>
        </w:rPr>
      </w:pPr>
    </w:p>
    <w:p w14:paraId="523087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521A49">
        <w:rPr>
          <w:rFonts w:ascii="GHEA Grapalat" w:hAnsi="GHEA Grapalat"/>
        </w:rPr>
        <w:t>) .</w:t>
      </w:r>
      <w:proofErr w:type="gramEnd"/>
    </w:p>
    <w:p w14:paraId="2ACD5AF5"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Каждое лицо, до крайнего срока подачи заявок, имеет право обжаловать характеристики </w:t>
      </w:r>
      <w:r w:rsidRPr="00521A49">
        <w:rPr>
          <w:rFonts w:ascii="GHEA Grapalat" w:hAnsi="GHEA Grapalat"/>
        </w:rPr>
        <w:lastRenderedPageBreak/>
        <w:t>предмета закупки или требования приглашения в установленном Кодексом порядке.</w:t>
      </w:r>
    </w:p>
    <w:p w14:paraId="232732F6"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  и</w:t>
      </w:r>
      <w:proofErr w:type="gramEnd"/>
      <w:r w:rsidRPr="00521A49">
        <w:rPr>
          <w:rFonts w:ascii="GHEA Grapalat" w:hAnsi="GHEA Grapalat"/>
        </w:rPr>
        <w:t xml:space="preserve"> они регулируются законодательством Республики Армения, регулирующим гражданско-правовые отношения.</w:t>
      </w:r>
    </w:p>
    <w:p w14:paraId="31DAC5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0D9CFA6"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EFFDED5"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46ED1"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FEC0ED0" w14:textId="77777777"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00EE98"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34CE1D6D"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24BC120"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0F3CE35C"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2DEB0821"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CA3AD4F"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E3C88F1"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5E45D8" w14:textId="77777777" w:rsidR="00C87BF8" w:rsidRPr="00521A49" w:rsidRDefault="00C87BF8" w:rsidP="00962010">
      <w:pPr>
        <w:jc w:val="both"/>
        <w:rPr>
          <w:rFonts w:ascii="GHEA Grapalat" w:hAnsi="GHEA Grapalat"/>
        </w:rPr>
      </w:pPr>
      <w:r w:rsidRPr="00521A49">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2AA1D1A"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32B39AC"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C506369"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028A97" w14:textId="77777777"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38B755B" w14:textId="77777777"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8220E3B" w14:textId="77777777"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21A49">
        <w:rPr>
          <w:rFonts w:ascii="GHEA Grapalat" w:hAnsi="GHEA Grapalat"/>
        </w:rPr>
        <w:t>органа.Уполномоченный</w:t>
      </w:r>
      <w:proofErr w:type="spellEnd"/>
      <w:proofErr w:type="gramEnd"/>
      <w:r w:rsidRPr="00521A49">
        <w:rPr>
          <w:rFonts w:ascii="GHEA Grapalat" w:hAnsi="GHEA Grapalat"/>
        </w:rPr>
        <w:t xml:space="preserve"> орган незамедлительно публикует это решение в бюллетене.</w:t>
      </w:r>
    </w:p>
    <w:p w14:paraId="4D88D608"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587E0A1"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C12D4C"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5F387EA"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2AB1E48A" w14:textId="77777777"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14:paraId="059955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66D3C82" w14:textId="77777777"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14:paraId="07B73201" w14:textId="77777777" w:rsidR="00275196" w:rsidRPr="00521A49" w:rsidRDefault="00275196" w:rsidP="00962010">
      <w:pPr>
        <w:widowControl w:val="0"/>
        <w:spacing w:after="160"/>
        <w:jc w:val="center"/>
        <w:rPr>
          <w:rFonts w:ascii="GHEA Grapalat" w:hAnsi="GHEA Grapalat"/>
        </w:rPr>
      </w:pPr>
    </w:p>
    <w:p w14:paraId="1A05FD9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72DF8B8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04F7F6C3"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7C2461F"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3308DE57" w14:textId="77777777" w:rsidR="008F15B9" w:rsidRPr="00521A49" w:rsidRDefault="008F15B9" w:rsidP="0007305B">
      <w:pPr>
        <w:widowControl w:val="0"/>
        <w:jc w:val="center"/>
        <w:rPr>
          <w:rFonts w:ascii="GHEA Grapalat" w:hAnsi="GHEA Grapalat"/>
          <w:b/>
        </w:rPr>
      </w:pPr>
    </w:p>
    <w:p w14:paraId="76468997"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0B196BD5"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694A7529"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w:t>
      </w:r>
      <w:proofErr w:type="spellStart"/>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w:t>
      </w:r>
      <w:proofErr w:type="gramEnd"/>
      <w:r w:rsidRPr="00521A49">
        <w:rPr>
          <w:rFonts w:ascii="GHEA Grapalat" w:hAnsi="GHEA Grapalat"/>
        </w:rPr>
        <w:t xml:space="preserve"> участие в процедуре согласно Приложению №1;</w:t>
      </w:r>
    </w:p>
    <w:p w14:paraId="687D9B3B"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35B91182" w14:textId="77777777"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17E1715C" w14:textId="77777777"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FootnoteReference"/>
          <w:rFonts w:ascii="GHEA Grapalat" w:hAnsi="GHEA Grapalat"/>
        </w:rPr>
        <w:footnoteReference w:customMarkFollows="1" w:id="2"/>
        <w:t>15</w:t>
      </w:r>
    </w:p>
    <w:p w14:paraId="3EC694B0" w14:textId="77777777"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6342FB9A" w14:textId="77777777" w:rsidR="0007305B" w:rsidRPr="00521A49" w:rsidRDefault="0007305B" w:rsidP="0007305B">
      <w:pPr>
        <w:widowControl w:val="0"/>
        <w:jc w:val="center"/>
        <w:rPr>
          <w:rFonts w:ascii="GHEA Grapalat" w:hAnsi="GHEA Grapalat"/>
          <w:b/>
        </w:rPr>
      </w:pPr>
    </w:p>
    <w:p w14:paraId="1BBB30B8"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7748BA4A"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3C1F929B"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 xml:space="preserve">Предложения участника, относящиеся к ним </w:t>
      </w:r>
      <w:proofErr w:type="gramStart"/>
      <w:r w:rsidRPr="00521A49">
        <w:rPr>
          <w:rFonts w:ascii="GHEA Grapalat" w:hAnsi="GHEA Grapalat"/>
        </w:rPr>
        <w:t>документы</w:t>
      </w:r>
      <w:proofErr w:type="gramEnd"/>
      <w:r w:rsidRPr="00521A4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48298A"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56E55D2"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w:t>
      </w:r>
      <w:r w:rsidR="008937EA" w:rsidRPr="00FA194E">
        <w:rPr>
          <w:rFonts w:ascii="GHEA Grapalat" w:hAnsi="GHEA Grapalat"/>
        </w:rPr>
        <w:lastRenderedPageBreak/>
        <w:t xml:space="preserve">заявки указываются: </w:t>
      </w:r>
    </w:p>
    <w:p w14:paraId="34DF2617"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6FC52129"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789615CE"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30CF800A"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236FD162"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13C05699" w14:textId="77777777" w:rsidR="00ED59E0" w:rsidRPr="00521A49" w:rsidRDefault="00ED59E0" w:rsidP="00962010">
      <w:pPr>
        <w:widowControl w:val="0"/>
        <w:tabs>
          <w:tab w:val="left" w:pos="1134"/>
        </w:tabs>
        <w:spacing w:after="160"/>
        <w:ind w:firstLine="567"/>
        <w:jc w:val="both"/>
        <w:rPr>
          <w:rFonts w:ascii="GHEA Grapalat" w:hAnsi="GHEA Grapalat"/>
        </w:rPr>
      </w:pPr>
    </w:p>
    <w:p w14:paraId="54C6F5AF" w14:textId="77777777" w:rsidR="00ED59E0" w:rsidRPr="00521A49" w:rsidRDefault="00ED59E0" w:rsidP="00962010">
      <w:pPr>
        <w:widowControl w:val="0"/>
        <w:tabs>
          <w:tab w:val="left" w:pos="1134"/>
        </w:tabs>
        <w:spacing w:after="160"/>
        <w:ind w:firstLine="567"/>
        <w:jc w:val="both"/>
        <w:rPr>
          <w:rFonts w:ascii="GHEA Grapalat" w:hAnsi="GHEA Grapalat"/>
        </w:rPr>
      </w:pPr>
    </w:p>
    <w:p w14:paraId="6FCC2D10" w14:textId="77777777" w:rsidR="00ED59E0" w:rsidRPr="00521A49" w:rsidRDefault="00ED59E0" w:rsidP="00962010">
      <w:pPr>
        <w:widowControl w:val="0"/>
        <w:tabs>
          <w:tab w:val="left" w:pos="1134"/>
        </w:tabs>
        <w:spacing w:after="160"/>
        <w:ind w:firstLine="567"/>
        <w:jc w:val="both"/>
        <w:rPr>
          <w:rFonts w:ascii="GHEA Grapalat" w:hAnsi="GHEA Grapalat"/>
        </w:rPr>
      </w:pPr>
    </w:p>
    <w:p w14:paraId="06E9ADA3"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DB6EC34"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7D90643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762D187"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150CFFA3" w14:textId="77777777" w:rsidR="006E23CE" w:rsidRPr="00521A49" w:rsidRDefault="006E23CE" w:rsidP="00962010">
      <w:pPr>
        <w:rPr>
          <w:rFonts w:ascii="GHEA Grapalat" w:hAnsi="GHEA Grapalat"/>
          <w:b/>
        </w:rPr>
      </w:pPr>
      <w:r w:rsidRPr="00521A49">
        <w:rPr>
          <w:rFonts w:ascii="GHEA Grapalat" w:hAnsi="GHEA Grapalat"/>
          <w:b/>
        </w:rPr>
        <w:br w:type="page"/>
      </w:r>
    </w:p>
    <w:p w14:paraId="2EB7D0A8"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5CCC7899" w14:textId="5E9E7737" w:rsidR="00D13516" w:rsidRPr="00521A49" w:rsidRDefault="00D13516"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A77E79">
        <w:rPr>
          <w:rFonts w:ascii="GHEA Grapalat" w:hAnsi="GHEA Grapalat"/>
          <w:b/>
          <w:sz w:val="22"/>
          <w:szCs w:val="22"/>
        </w:rPr>
        <w:t>2024-41</w:t>
      </w:r>
      <w:r w:rsidRPr="00521A49">
        <w:rPr>
          <w:rFonts w:ascii="GHEA Grapalat" w:hAnsi="GHEA Grapalat"/>
          <w:b/>
          <w:sz w:val="22"/>
          <w:szCs w:val="22"/>
        </w:rPr>
        <w:t>»</w:t>
      </w:r>
    </w:p>
    <w:p w14:paraId="2B3B6EEF" w14:textId="77777777" w:rsidR="00D13516" w:rsidRPr="00521A49" w:rsidRDefault="00D13516" w:rsidP="00962010">
      <w:pPr>
        <w:widowControl w:val="0"/>
        <w:spacing w:after="120"/>
        <w:jc w:val="center"/>
        <w:rPr>
          <w:rFonts w:ascii="GHEA Grapalat" w:hAnsi="GHEA Grapalat" w:cs="Sylfaen"/>
          <w:b/>
        </w:rPr>
      </w:pPr>
    </w:p>
    <w:p w14:paraId="221B8923"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1568D40A" w14:textId="77777777" w:rsidR="00D13516" w:rsidRPr="00521A49" w:rsidRDefault="00D13516" w:rsidP="00962010">
      <w:pPr>
        <w:pStyle w:val="Heading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14:paraId="719B52AE" w14:textId="77777777" w:rsidR="00B2572B" w:rsidRPr="00521A49" w:rsidRDefault="00B2572B" w:rsidP="00962010">
      <w:pPr>
        <w:widowControl w:val="0"/>
        <w:spacing w:after="120"/>
        <w:jc w:val="center"/>
        <w:rPr>
          <w:rFonts w:ascii="GHEA Grapalat" w:hAnsi="GHEA Grapalat"/>
        </w:rPr>
      </w:pPr>
    </w:p>
    <w:p w14:paraId="6EBFCF40"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4F7EB5C6"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4B103995"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487DDC00"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F6DC1CC" w14:textId="2882860D"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3E2F32">
        <w:rPr>
          <w:rFonts w:ascii="GHEA Grapalat" w:hAnsi="GHEA Grapalat"/>
          <w:b/>
          <w:sz w:val="22"/>
          <w:szCs w:val="22"/>
        </w:rPr>
        <w:t>GHAPDzB-HVKAK-</w:t>
      </w:r>
      <w:r w:rsidR="00A77E79">
        <w:rPr>
          <w:rFonts w:ascii="GHEA Grapalat" w:hAnsi="GHEA Grapalat"/>
          <w:b/>
          <w:sz w:val="22"/>
          <w:szCs w:val="22"/>
        </w:rPr>
        <w:t>2024-41</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14:paraId="50B061C3"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19A34797"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27FE25DA"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5BFEE64C"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5CD5E419" w14:textId="77777777" w:rsidR="000612B9" w:rsidRPr="00521A49" w:rsidRDefault="000612B9" w:rsidP="00962010">
      <w:pPr>
        <w:jc w:val="both"/>
        <w:rPr>
          <w:rFonts w:ascii="GHEA Grapalat" w:hAnsi="GHEA Grapalat"/>
        </w:rPr>
      </w:pPr>
    </w:p>
    <w:p w14:paraId="149C81E7"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14:paraId="5330473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7E281F8E" w14:textId="77777777" w:rsidR="000612B9" w:rsidRPr="00521A49" w:rsidRDefault="000612B9" w:rsidP="00962010">
      <w:pPr>
        <w:jc w:val="both"/>
        <w:rPr>
          <w:rFonts w:ascii="GHEA Grapalat" w:hAnsi="GHEA Grapalat"/>
        </w:rPr>
      </w:pPr>
    </w:p>
    <w:p w14:paraId="644F74FB"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5747BEB0"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766B494A" w14:textId="77777777" w:rsidR="00B138F3" w:rsidRPr="00521A49" w:rsidRDefault="00B138F3" w:rsidP="00962010">
      <w:pPr>
        <w:jc w:val="both"/>
        <w:rPr>
          <w:rFonts w:ascii="GHEA Grapalat" w:hAnsi="GHEA Grapalat"/>
        </w:rPr>
      </w:pPr>
    </w:p>
    <w:p w14:paraId="0CE7968B"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2B871350"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77FC9C1B" w14:textId="77777777" w:rsidR="00B138F3" w:rsidRPr="00521A49" w:rsidRDefault="00B138F3" w:rsidP="00962010">
      <w:pPr>
        <w:jc w:val="both"/>
        <w:rPr>
          <w:rFonts w:ascii="GHEA Grapalat" w:hAnsi="GHEA Grapalat"/>
        </w:rPr>
      </w:pPr>
    </w:p>
    <w:p w14:paraId="30FDB2EB"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0FC5A5A2"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2C6FFD89" w14:textId="77777777" w:rsidR="00B16483" w:rsidRPr="00521A49" w:rsidRDefault="00B16483" w:rsidP="00962010">
      <w:pPr>
        <w:jc w:val="both"/>
        <w:rPr>
          <w:rFonts w:ascii="GHEA Grapalat" w:hAnsi="GHEA Grapalat"/>
        </w:rPr>
      </w:pPr>
    </w:p>
    <w:p w14:paraId="5F5E47C2"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EF3D942"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2BE29584" w14:textId="77777777" w:rsidR="00B16483" w:rsidRPr="00521A49" w:rsidRDefault="00B16483" w:rsidP="00962010">
      <w:pPr>
        <w:tabs>
          <w:tab w:val="left" w:pos="7371"/>
        </w:tabs>
        <w:ind w:left="3544" w:firstLine="3"/>
        <w:jc w:val="both"/>
        <w:rPr>
          <w:rFonts w:ascii="GHEA Grapalat" w:hAnsi="GHEA Grapalat"/>
        </w:rPr>
      </w:pPr>
    </w:p>
    <w:p w14:paraId="2E8EA8F1" w14:textId="77777777"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_________________________________объявляет и </w:t>
      </w:r>
      <w:proofErr w:type="spellStart"/>
      <w:proofErr w:type="gramStart"/>
      <w:r w:rsidRPr="00521A49">
        <w:rPr>
          <w:rFonts w:ascii="GHEA Grapalat" w:hAnsi="GHEA Grapalat"/>
        </w:rPr>
        <w:t>подтверждает,что</w:t>
      </w:r>
      <w:proofErr w:type="spellEnd"/>
      <w:proofErr w:type="gramEnd"/>
      <w:r w:rsidRPr="00521A49">
        <w:rPr>
          <w:rFonts w:ascii="GHEA Grapalat" w:hAnsi="GHEA Grapalat"/>
        </w:rPr>
        <w:t>:</w:t>
      </w:r>
    </w:p>
    <w:p w14:paraId="31F40409"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794BA8FB"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669E8B9C"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6B5EC533" w14:textId="77777777" w:rsidR="009E1F0A" w:rsidRPr="00521A49" w:rsidRDefault="009E1F0A" w:rsidP="00962010">
      <w:pPr>
        <w:rPr>
          <w:rFonts w:ascii="GHEA Grapalat" w:hAnsi="GHEA Grapalat"/>
          <w:i/>
          <w:vertAlign w:val="superscript"/>
          <w:lang w:val="es-ES"/>
        </w:rPr>
      </w:pPr>
    </w:p>
    <w:p w14:paraId="2DC01417"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3CCF72D3" w14:textId="77777777" w:rsidR="004E425A" w:rsidRPr="00521A49" w:rsidRDefault="004E425A" w:rsidP="00962010">
      <w:pPr>
        <w:rPr>
          <w:rFonts w:ascii="GHEA Grapalat" w:hAnsi="GHEA Grapalat"/>
          <w:color w:val="000000" w:themeColor="text1"/>
          <w:spacing w:val="-4"/>
        </w:rPr>
      </w:pPr>
    </w:p>
    <w:p w14:paraId="7D74D287" w14:textId="465C3012"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3E2F32">
        <w:rPr>
          <w:rFonts w:ascii="GHEA Grapalat" w:hAnsi="GHEA Grapalat"/>
          <w:b/>
          <w:sz w:val="22"/>
          <w:szCs w:val="22"/>
        </w:rPr>
        <w:t>GHAPDzB-HVKAK-</w:t>
      </w:r>
      <w:r w:rsidR="00A77E79">
        <w:rPr>
          <w:rFonts w:ascii="GHEA Grapalat" w:hAnsi="GHEA Grapalat"/>
          <w:b/>
          <w:sz w:val="22"/>
          <w:szCs w:val="22"/>
        </w:rPr>
        <w:t>2024-41</w:t>
      </w:r>
      <w:r w:rsidRPr="00521A49">
        <w:rPr>
          <w:rFonts w:ascii="GHEA Grapalat" w:hAnsi="GHEA Grapalat"/>
          <w:b/>
          <w:sz w:val="22"/>
          <w:szCs w:val="22"/>
        </w:rPr>
        <w:t xml:space="preserve">» </w:t>
      </w:r>
      <w:proofErr w:type="gramStart"/>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proofErr w:type="gramEnd"/>
      <w:r w:rsidR="009E1F0A" w:rsidRPr="00521A49">
        <w:rPr>
          <w:rFonts w:ascii="GHEA Grapalat" w:hAnsi="GHEA Grapalat" w:cs="Sylfaen"/>
          <w:lang w:val="hy-AM"/>
        </w:rPr>
        <w:t xml:space="preserve"> </w:t>
      </w:r>
    </w:p>
    <w:p w14:paraId="05BD88FF"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533D4D2B"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71C63CBD" w14:textId="5BE50C36" w:rsidR="005A61F4" w:rsidRPr="00521A49"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3E2F32">
        <w:rPr>
          <w:rFonts w:ascii="GHEA Grapalat" w:hAnsi="GHEA Grapalat"/>
          <w:b/>
          <w:sz w:val="22"/>
          <w:szCs w:val="22"/>
        </w:rPr>
        <w:t>GHAPDzB-HVKAK-</w:t>
      </w:r>
      <w:r w:rsidR="00A77E79">
        <w:rPr>
          <w:rFonts w:ascii="GHEA Grapalat" w:hAnsi="GHEA Grapalat"/>
          <w:b/>
          <w:sz w:val="22"/>
          <w:szCs w:val="22"/>
        </w:rPr>
        <w:t>2024-41</w:t>
      </w:r>
      <w:r w:rsidR="005A61F4" w:rsidRPr="00521A49">
        <w:rPr>
          <w:rFonts w:ascii="GHEA Grapalat" w:hAnsi="GHEA Grapalat"/>
          <w:b/>
          <w:sz w:val="22"/>
          <w:szCs w:val="22"/>
        </w:rPr>
        <w:t>»</w:t>
      </w:r>
    </w:p>
    <w:p w14:paraId="5D1521DC" w14:textId="77777777" w:rsidR="006B3E56" w:rsidRPr="00521A49" w:rsidRDefault="006B3E56" w:rsidP="00962010">
      <w:pPr>
        <w:pStyle w:val="ListParagraph"/>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14:paraId="0EC0D0DD" w14:textId="77777777" w:rsidR="00B61594" w:rsidRPr="00521A49" w:rsidRDefault="006B3E56" w:rsidP="00962010">
      <w:pPr>
        <w:pStyle w:val="ListParagraph"/>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с ________________ </w:t>
      </w:r>
    </w:p>
    <w:p w14:paraId="16195CE5"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660D6FEA"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2C8B6316"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7A651F3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146BE4EA"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0A39ADC4" w14:textId="77777777"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61CBF9FD" w14:textId="77777777"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69424B2E"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2F4B0F9C"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FootnoteReference"/>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14:paraId="6DA29CB9" w14:textId="77777777" w:rsidR="00A617A7" w:rsidRPr="00521A49" w:rsidRDefault="00A617A7" w:rsidP="00962010">
      <w:pPr>
        <w:widowControl w:val="0"/>
        <w:jc w:val="both"/>
        <w:rPr>
          <w:rFonts w:ascii="GHEA Grapalat" w:hAnsi="GHEA Grapalat"/>
        </w:rPr>
      </w:pPr>
    </w:p>
    <w:p w14:paraId="1263693C" w14:textId="77777777"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0AC8D860"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5621897B"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5FA40CC6" w14:textId="77777777" w:rsidR="00F855BB" w:rsidRPr="00521A49" w:rsidRDefault="00F855BB" w:rsidP="00962010">
      <w:pPr>
        <w:tabs>
          <w:tab w:val="left" w:pos="7371"/>
        </w:tabs>
        <w:ind w:left="3544" w:firstLine="3"/>
        <w:jc w:val="both"/>
        <w:rPr>
          <w:rFonts w:ascii="GHEA Grapalat" w:hAnsi="GHEA Grapalat"/>
          <w:lang w:val="hy-AM"/>
        </w:rPr>
      </w:pPr>
    </w:p>
    <w:p w14:paraId="338AE0A5" w14:textId="77777777" w:rsidR="00F855BB" w:rsidRPr="00521A49" w:rsidRDefault="00F855BB" w:rsidP="00962010">
      <w:pPr>
        <w:tabs>
          <w:tab w:val="left" w:pos="7371"/>
        </w:tabs>
        <w:ind w:left="3544" w:firstLine="3"/>
        <w:jc w:val="both"/>
        <w:rPr>
          <w:rFonts w:ascii="GHEA Grapalat" w:hAnsi="GHEA Grapalat"/>
          <w:lang w:val="hy-AM"/>
        </w:rPr>
      </w:pPr>
    </w:p>
    <w:p w14:paraId="71D8F62D" w14:textId="77777777" w:rsidR="006B3E56" w:rsidRPr="00521A49" w:rsidRDefault="006B3E56" w:rsidP="00962010">
      <w:pPr>
        <w:tabs>
          <w:tab w:val="left" w:pos="7371"/>
        </w:tabs>
        <w:ind w:left="3544" w:firstLine="3"/>
        <w:jc w:val="both"/>
        <w:rPr>
          <w:rFonts w:ascii="GHEA Grapalat" w:hAnsi="GHEA Grapalat"/>
        </w:rPr>
      </w:pPr>
    </w:p>
    <w:p w14:paraId="2B690D3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782BD98E"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14:paraId="454604BC" w14:textId="77777777" w:rsidR="00A777C1" w:rsidRPr="00521A49" w:rsidRDefault="00A777C1" w:rsidP="00962010">
      <w:pPr>
        <w:ind w:left="1134"/>
        <w:jc w:val="both"/>
        <w:rPr>
          <w:rFonts w:ascii="GHEA Grapalat" w:hAnsi="GHEA Grapalat"/>
          <w:vertAlign w:val="superscript"/>
        </w:rPr>
      </w:pPr>
    </w:p>
    <w:p w14:paraId="2A308CB8"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3934251"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6363DE3D"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0951A893" w14:textId="4474192E" w:rsidR="001B7517" w:rsidRPr="00521A49" w:rsidRDefault="001B7517"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A77E79">
        <w:rPr>
          <w:rFonts w:ascii="GHEA Grapalat" w:hAnsi="GHEA Grapalat"/>
          <w:b/>
          <w:sz w:val="22"/>
          <w:szCs w:val="22"/>
        </w:rPr>
        <w:t>2024-41</w:t>
      </w:r>
      <w:r w:rsidRPr="00521A49">
        <w:rPr>
          <w:rFonts w:ascii="GHEA Grapalat" w:hAnsi="GHEA Grapalat"/>
          <w:b/>
          <w:sz w:val="22"/>
          <w:szCs w:val="22"/>
        </w:rPr>
        <w:t>»</w:t>
      </w:r>
    </w:p>
    <w:p w14:paraId="1CBCBDC9" w14:textId="77777777" w:rsidR="00D043C1" w:rsidRPr="00521A49" w:rsidRDefault="00D043C1" w:rsidP="00962010">
      <w:pPr>
        <w:widowControl w:val="0"/>
        <w:spacing w:after="160"/>
        <w:ind w:left="567" w:right="565"/>
        <w:jc w:val="center"/>
        <w:rPr>
          <w:rFonts w:ascii="GHEA Grapalat" w:hAnsi="GHEA Grapalat"/>
          <w:b/>
        </w:rPr>
      </w:pPr>
    </w:p>
    <w:p w14:paraId="0FC98C35"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42148BF8"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294A8435" w14:textId="77777777" w:rsidR="00D043C1" w:rsidRPr="00521A49" w:rsidRDefault="00D043C1" w:rsidP="00962010">
      <w:pPr>
        <w:pStyle w:val="Heading3"/>
        <w:keepNext w:val="0"/>
        <w:widowControl w:val="0"/>
        <w:spacing w:after="160" w:line="240" w:lineRule="auto"/>
        <w:ind w:left="567" w:right="565"/>
        <w:rPr>
          <w:rFonts w:ascii="GHEA Grapalat" w:hAnsi="GHEA Grapalat" w:cs="Arial"/>
          <w:sz w:val="24"/>
          <w:szCs w:val="24"/>
        </w:rPr>
      </w:pPr>
    </w:p>
    <w:p w14:paraId="2ABEBA4D" w14:textId="77777777"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14:paraId="71FDD5AA"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31FAD5B7" w14:textId="7E68FF82"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A77E79">
        <w:rPr>
          <w:rFonts w:ascii="GHEA Grapalat" w:hAnsi="GHEA Grapalat"/>
          <w:b/>
          <w:sz w:val="22"/>
          <w:szCs w:val="22"/>
        </w:rPr>
        <w:t>2024-41</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794B77E7" w14:textId="77777777" w:rsidTr="00C15A48">
        <w:tc>
          <w:tcPr>
            <w:tcW w:w="1042" w:type="dxa"/>
            <w:vMerge w:val="restart"/>
            <w:vAlign w:val="center"/>
          </w:tcPr>
          <w:p w14:paraId="7EE5AA2A" w14:textId="77777777" w:rsidR="00C15A48" w:rsidRDefault="00C15A48" w:rsidP="00C15A48">
            <w:pPr>
              <w:widowControl w:val="0"/>
              <w:jc w:val="center"/>
              <w:rPr>
                <w:rFonts w:ascii="GHEA Grapalat" w:hAnsi="GHEA Grapalat"/>
                <w:b/>
                <w:sz w:val="20"/>
                <w:szCs w:val="20"/>
              </w:rPr>
            </w:pPr>
          </w:p>
          <w:p w14:paraId="4BBE018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34E2E1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2B2B1E32" w14:textId="77777777" w:rsidTr="00C15A48">
        <w:trPr>
          <w:trHeight w:val="696"/>
        </w:trPr>
        <w:tc>
          <w:tcPr>
            <w:tcW w:w="1042" w:type="dxa"/>
            <w:vMerge/>
            <w:vAlign w:val="center"/>
          </w:tcPr>
          <w:p w14:paraId="5F43DEAA"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9C2027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32E464F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F034A1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C3E9B84"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8E0E94D"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762FA5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701E5068" w14:textId="77777777" w:rsidTr="00C15A48">
        <w:tc>
          <w:tcPr>
            <w:tcW w:w="1042" w:type="dxa"/>
          </w:tcPr>
          <w:p w14:paraId="3032335D"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10E950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1BE3C2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5A17BCD3"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5BB3DE1E"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1E5CFB38"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07E9C69B" w14:textId="77777777" w:rsidTr="00C15A48">
        <w:tc>
          <w:tcPr>
            <w:tcW w:w="1042" w:type="dxa"/>
          </w:tcPr>
          <w:p w14:paraId="55FFA768"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4BC623E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0B5C87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77C3212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13DBD1DA"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730E5542"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2149E22E" w14:textId="77777777" w:rsidTr="00C15A48">
        <w:tc>
          <w:tcPr>
            <w:tcW w:w="1042" w:type="dxa"/>
          </w:tcPr>
          <w:p w14:paraId="2E74E514"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5584EFA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7EACD2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35CC67AB"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7DB1EE8C"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2E19727D" w14:textId="77777777" w:rsidR="00C15A48" w:rsidRPr="00206AF8" w:rsidRDefault="00C15A48" w:rsidP="00C15A48">
            <w:pPr>
              <w:pStyle w:val="Heading3"/>
              <w:keepNext w:val="0"/>
              <w:widowControl w:val="0"/>
              <w:spacing w:line="240" w:lineRule="auto"/>
              <w:jc w:val="left"/>
              <w:rPr>
                <w:rFonts w:ascii="GHEA Grapalat" w:hAnsi="GHEA Grapalat"/>
                <w:b/>
              </w:rPr>
            </w:pPr>
          </w:p>
        </w:tc>
      </w:tr>
    </w:tbl>
    <w:p w14:paraId="2A76BE1A" w14:textId="77777777" w:rsidR="00D043C1" w:rsidRPr="00521A49" w:rsidRDefault="00D043C1" w:rsidP="00962010">
      <w:pPr>
        <w:widowControl w:val="0"/>
        <w:tabs>
          <w:tab w:val="left" w:pos="6804"/>
        </w:tabs>
        <w:jc w:val="center"/>
        <w:rPr>
          <w:rFonts w:ascii="GHEA Grapalat" w:hAnsi="GHEA Grapalat"/>
          <w:lang w:val="en-US"/>
        </w:rPr>
      </w:pPr>
    </w:p>
    <w:p w14:paraId="2867B88C"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2E1FA92E"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0FAA06C8" w14:textId="77777777" w:rsidR="00D043C1" w:rsidRPr="00521A49" w:rsidRDefault="00D043C1" w:rsidP="00962010">
      <w:pPr>
        <w:widowControl w:val="0"/>
        <w:spacing w:after="160"/>
        <w:jc w:val="right"/>
        <w:rPr>
          <w:rFonts w:ascii="GHEA Grapalat" w:hAnsi="GHEA Grapalat"/>
          <w:sz w:val="16"/>
          <w:szCs w:val="16"/>
        </w:rPr>
      </w:pPr>
    </w:p>
    <w:p w14:paraId="08D2DB8F"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1C3DB992" w14:textId="77777777" w:rsidR="00D043C1" w:rsidRPr="00521A49" w:rsidRDefault="00D043C1" w:rsidP="00962010">
      <w:pPr>
        <w:rPr>
          <w:rFonts w:ascii="GHEA Grapalat" w:hAnsi="GHEA Grapalat"/>
        </w:rPr>
      </w:pPr>
      <w:r w:rsidRPr="00521A49">
        <w:rPr>
          <w:rFonts w:ascii="GHEA Grapalat" w:hAnsi="GHEA Grapalat"/>
        </w:rPr>
        <w:br w:type="page"/>
      </w:r>
    </w:p>
    <w:p w14:paraId="0704C77F"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D66021E" w14:textId="4E4C6ECB" w:rsidR="002172CB" w:rsidRPr="00521A49" w:rsidRDefault="002172CB"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A77E79">
        <w:rPr>
          <w:rFonts w:ascii="GHEA Grapalat" w:hAnsi="GHEA Grapalat"/>
          <w:b/>
          <w:sz w:val="22"/>
          <w:szCs w:val="22"/>
        </w:rPr>
        <w:t>2024-41</w:t>
      </w:r>
      <w:r w:rsidRPr="00521A49">
        <w:rPr>
          <w:rFonts w:ascii="GHEA Grapalat" w:hAnsi="GHEA Grapalat"/>
          <w:b/>
          <w:sz w:val="22"/>
          <w:szCs w:val="22"/>
        </w:rPr>
        <w:t>»</w:t>
      </w:r>
    </w:p>
    <w:p w14:paraId="2D6C0E78" w14:textId="77777777" w:rsidR="00F016A2" w:rsidRPr="00521A49" w:rsidRDefault="00F016A2" w:rsidP="00962010">
      <w:pPr>
        <w:rPr>
          <w:rFonts w:ascii="GHEA Grapalat" w:hAnsi="GHEA Grapalat"/>
          <w:b/>
        </w:rPr>
      </w:pPr>
    </w:p>
    <w:p w14:paraId="2573D5B5"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67DA3880"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14:paraId="39B665BC" w14:textId="77777777" w:rsidR="00F016A2" w:rsidRPr="00521A49" w:rsidRDefault="00F016A2" w:rsidP="00962010">
      <w:pPr>
        <w:ind w:left="360" w:hanging="360"/>
        <w:jc w:val="center"/>
        <w:rPr>
          <w:rFonts w:ascii="GHEA Grapalat" w:eastAsia="GHEA Grapalat" w:hAnsi="GHEA Grapalat" w:cs="GHEA Grapalat"/>
          <w:b/>
        </w:rPr>
      </w:pPr>
    </w:p>
    <w:p w14:paraId="2569B1F8"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62DD344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28D7DAD0" w14:textId="77777777" w:rsidTr="006D2CDF">
        <w:tc>
          <w:tcPr>
            <w:tcW w:w="2836" w:type="dxa"/>
            <w:shd w:val="clear" w:color="auto" w:fill="D9E2F3"/>
            <w:vAlign w:val="center"/>
          </w:tcPr>
          <w:p w14:paraId="5B2CA3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A9889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666494" w14:textId="77777777" w:rsidTr="006D2CDF">
        <w:tc>
          <w:tcPr>
            <w:tcW w:w="2836" w:type="dxa"/>
            <w:shd w:val="clear" w:color="auto" w:fill="D9E2F3"/>
            <w:vAlign w:val="center"/>
          </w:tcPr>
          <w:p w14:paraId="7BF22BD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148990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CC6396" w14:textId="77777777" w:rsidTr="006D2CDF">
        <w:tc>
          <w:tcPr>
            <w:tcW w:w="2836" w:type="dxa"/>
            <w:shd w:val="clear" w:color="auto" w:fill="D9E2F3"/>
            <w:vAlign w:val="center"/>
          </w:tcPr>
          <w:p w14:paraId="7F2D896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0FC6C1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4994646" w14:textId="77777777" w:rsidTr="006D2CDF">
        <w:tc>
          <w:tcPr>
            <w:tcW w:w="2836" w:type="dxa"/>
            <w:shd w:val="clear" w:color="auto" w:fill="D9E2F3"/>
            <w:vAlign w:val="center"/>
          </w:tcPr>
          <w:p w14:paraId="42153D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43D885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ABB962" w14:textId="77777777" w:rsidTr="006D2CDF">
        <w:tc>
          <w:tcPr>
            <w:tcW w:w="2836" w:type="dxa"/>
            <w:shd w:val="clear" w:color="auto" w:fill="D9E2F3"/>
            <w:vAlign w:val="center"/>
          </w:tcPr>
          <w:p w14:paraId="6729E5EF"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14:paraId="4D67015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F6352A" w14:textId="77777777" w:rsidTr="006D2CDF">
        <w:tc>
          <w:tcPr>
            <w:tcW w:w="2836" w:type="dxa"/>
            <w:shd w:val="clear" w:color="auto" w:fill="D9E2F3"/>
            <w:vAlign w:val="center"/>
          </w:tcPr>
          <w:p w14:paraId="6DF396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34DBEBEA"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7F487C9D" w14:textId="77777777" w:rsidTr="006D2CDF">
        <w:tc>
          <w:tcPr>
            <w:tcW w:w="2836" w:type="dxa"/>
            <w:shd w:val="clear" w:color="auto" w:fill="D9E2F3"/>
            <w:vAlign w:val="center"/>
          </w:tcPr>
          <w:p w14:paraId="47627F33"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B6939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1AE189C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D9AB423" w14:textId="77777777" w:rsidTr="006D2CDF">
        <w:tc>
          <w:tcPr>
            <w:tcW w:w="2835" w:type="dxa"/>
            <w:shd w:val="clear" w:color="auto" w:fill="D9E2F3"/>
            <w:vAlign w:val="center"/>
          </w:tcPr>
          <w:p w14:paraId="59702D3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F82F26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5CA8A5" w14:textId="77777777" w:rsidTr="006D2CDF">
        <w:trPr>
          <w:trHeight w:val="1487"/>
        </w:trPr>
        <w:tc>
          <w:tcPr>
            <w:tcW w:w="2835" w:type="dxa"/>
            <w:shd w:val="clear" w:color="auto" w:fill="D9E2F3"/>
            <w:vAlign w:val="center"/>
          </w:tcPr>
          <w:p w14:paraId="52FD5E3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D13F9A2" w14:textId="77777777" w:rsidR="00F016A2" w:rsidRPr="00521A49" w:rsidRDefault="00F016A2" w:rsidP="00962010">
            <w:pPr>
              <w:spacing w:before="240" w:after="240"/>
              <w:rPr>
                <w:rFonts w:ascii="GHEA Grapalat" w:eastAsia="GHEA Grapalat" w:hAnsi="GHEA Grapalat" w:cs="GHEA Grapalat"/>
              </w:rPr>
            </w:pPr>
          </w:p>
        </w:tc>
      </w:tr>
    </w:tbl>
    <w:p w14:paraId="17BEB8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1B9938E" w14:textId="77777777" w:rsidTr="006D2CDF">
        <w:tc>
          <w:tcPr>
            <w:tcW w:w="2835" w:type="dxa"/>
            <w:shd w:val="clear" w:color="auto" w:fill="D9E2F3"/>
            <w:vAlign w:val="center"/>
          </w:tcPr>
          <w:p w14:paraId="0AAF6830"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063CB35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DB7F978" w14:textId="77777777" w:rsidTr="006D2CDF">
        <w:tc>
          <w:tcPr>
            <w:tcW w:w="2835" w:type="dxa"/>
            <w:shd w:val="clear" w:color="auto" w:fill="D9E2F3"/>
            <w:vAlign w:val="center"/>
          </w:tcPr>
          <w:p w14:paraId="275EA533"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4F45D9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AD113E1" w14:textId="77777777" w:rsidTr="006D2CDF">
        <w:tc>
          <w:tcPr>
            <w:tcW w:w="2835" w:type="dxa"/>
            <w:shd w:val="clear" w:color="auto" w:fill="D9E2F3"/>
            <w:vAlign w:val="center"/>
          </w:tcPr>
          <w:p w14:paraId="75EA5BA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3ACB7840" w14:textId="77777777" w:rsidR="00F016A2" w:rsidRPr="00521A49" w:rsidRDefault="00F016A2" w:rsidP="00962010">
            <w:pPr>
              <w:spacing w:before="240" w:after="240"/>
              <w:rPr>
                <w:rFonts w:ascii="GHEA Grapalat" w:eastAsia="GHEA Grapalat" w:hAnsi="GHEA Grapalat" w:cs="GHEA Grapalat"/>
              </w:rPr>
            </w:pPr>
          </w:p>
        </w:tc>
      </w:tr>
    </w:tbl>
    <w:p w14:paraId="31F47668" w14:textId="77777777" w:rsidR="00F016A2" w:rsidRPr="00521A49" w:rsidRDefault="00F016A2" w:rsidP="00962010">
      <w:pPr>
        <w:rPr>
          <w:rFonts w:ascii="GHEA Grapalat" w:eastAsia="GHEA Grapalat" w:hAnsi="GHEA Grapalat" w:cs="GHEA Grapalat"/>
        </w:rPr>
      </w:pPr>
    </w:p>
    <w:p w14:paraId="0A6F3B31"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14:paraId="683E7E3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A3EB1BB" w14:textId="77777777" w:rsidTr="006D2CDF">
        <w:tc>
          <w:tcPr>
            <w:tcW w:w="2835" w:type="dxa"/>
            <w:shd w:val="clear" w:color="auto" w:fill="D9E2F3"/>
            <w:vAlign w:val="center"/>
          </w:tcPr>
          <w:p w14:paraId="407E209C"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41B5E5D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75715E" w14:textId="77777777" w:rsidTr="006D2CDF">
        <w:tc>
          <w:tcPr>
            <w:tcW w:w="2835" w:type="dxa"/>
            <w:shd w:val="clear" w:color="auto" w:fill="D9E2F3"/>
            <w:vAlign w:val="center"/>
          </w:tcPr>
          <w:p w14:paraId="52354A3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616D26C6" w14:textId="77777777" w:rsidR="00F016A2" w:rsidRPr="00521A49" w:rsidRDefault="00F016A2" w:rsidP="00962010">
            <w:pPr>
              <w:spacing w:before="240" w:after="240"/>
              <w:rPr>
                <w:rFonts w:ascii="GHEA Grapalat" w:eastAsia="GHEA Grapalat" w:hAnsi="GHEA Grapalat" w:cs="GHEA Grapalat"/>
              </w:rPr>
            </w:pPr>
          </w:p>
        </w:tc>
      </w:tr>
    </w:tbl>
    <w:p w14:paraId="3B8AEB2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51E4448" w14:textId="77777777" w:rsidTr="006D2CDF">
        <w:tc>
          <w:tcPr>
            <w:tcW w:w="2835" w:type="dxa"/>
            <w:shd w:val="clear" w:color="auto" w:fill="D9E2F3"/>
            <w:vAlign w:val="center"/>
          </w:tcPr>
          <w:p w14:paraId="5B6C265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F08868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819A832" w14:textId="77777777" w:rsidTr="006D2CDF">
        <w:tc>
          <w:tcPr>
            <w:tcW w:w="2835" w:type="dxa"/>
            <w:shd w:val="clear" w:color="auto" w:fill="D9E2F3"/>
            <w:vAlign w:val="center"/>
          </w:tcPr>
          <w:p w14:paraId="552E6A6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70B5C37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BF64F4" w14:textId="77777777" w:rsidTr="006D2CDF">
        <w:tc>
          <w:tcPr>
            <w:tcW w:w="2835" w:type="dxa"/>
            <w:shd w:val="clear" w:color="auto" w:fill="D9E2F3"/>
            <w:vAlign w:val="center"/>
          </w:tcPr>
          <w:p w14:paraId="5B563D8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683938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C158F8" w14:textId="77777777" w:rsidTr="006D2CDF">
        <w:tc>
          <w:tcPr>
            <w:tcW w:w="2835" w:type="dxa"/>
            <w:shd w:val="clear" w:color="auto" w:fill="D9E2F3"/>
            <w:vAlign w:val="center"/>
          </w:tcPr>
          <w:p w14:paraId="5990C65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21618C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8CA120D" w14:textId="77777777" w:rsidTr="006D2CDF">
        <w:tc>
          <w:tcPr>
            <w:tcW w:w="2835" w:type="dxa"/>
            <w:shd w:val="clear" w:color="auto" w:fill="D9E2F3"/>
            <w:vAlign w:val="center"/>
          </w:tcPr>
          <w:p w14:paraId="487EF14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48FBA3D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EAD585D" w14:textId="77777777" w:rsidTr="006D2CDF">
        <w:trPr>
          <w:trHeight w:val="1361"/>
        </w:trPr>
        <w:tc>
          <w:tcPr>
            <w:tcW w:w="2835" w:type="dxa"/>
            <w:shd w:val="clear" w:color="auto" w:fill="D9E2F3"/>
            <w:vAlign w:val="center"/>
          </w:tcPr>
          <w:p w14:paraId="7B2362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14:paraId="1785AF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9C2520" w14:textId="77777777" w:rsidTr="006D2CDF">
        <w:tc>
          <w:tcPr>
            <w:tcW w:w="2835" w:type="dxa"/>
            <w:shd w:val="clear" w:color="auto" w:fill="D9E2F3"/>
            <w:vAlign w:val="center"/>
          </w:tcPr>
          <w:p w14:paraId="5B23F0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C6B861" w14:textId="77777777" w:rsidR="00F016A2" w:rsidRPr="00521A49" w:rsidRDefault="00F016A2" w:rsidP="00962010">
            <w:pPr>
              <w:spacing w:before="240" w:after="240"/>
              <w:rPr>
                <w:rFonts w:ascii="GHEA Grapalat" w:eastAsia="GHEA Grapalat" w:hAnsi="GHEA Grapalat" w:cs="GHEA Grapalat"/>
              </w:rPr>
            </w:pPr>
          </w:p>
        </w:tc>
      </w:tr>
    </w:tbl>
    <w:p w14:paraId="074905D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500F16E9" w14:textId="77777777" w:rsidTr="006D2CDF">
        <w:tc>
          <w:tcPr>
            <w:tcW w:w="2836" w:type="dxa"/>
            <w:shd w:val="clear" w:color="auto" w:fill="D9E2F3"/>
            <w:vAlign w:val="center"/>
          </w:tcPr>
          <w:p w14:paraId="1771819E"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7886379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642976" w14:textId="77777777" w:rsidTr="006D2CDF">
        <w:tc>
          <w:tcPr>
            <w:tcW w:w="2836" w:type="dxa"/>
            <w:shd w:val="clear" w:color="auto" w:fill="D9E2F3"/>
            <w:vAlign w:val="center"/>
          </w:tcPr>
          <w:p w14:paraId="6DEEC315"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7BBEDFAE" w14:textId="77777777" w:rsidR="00F016A2" w:rsidRPr="00521A49" w:rsidRDefault="00A77E79"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64981B82" w14:textId="77777777" w:rsidR="00F016A2" w:rsidRPr="00521A49" w:rsidRDefault="00A77E79"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F97688A" w14:textId="77777777" w:rsidR="00F016A2" w:rsidRPr="00521A49" w:rsidRDefault="00F016A2" w:rsidP="00962010">
      <w:pPr>
        <w:spacing w:before="240"/>
        <w:rPr>
          <w:rFonts w:ascii="GHEA Grapalat" w:eastAsia="GHEA Grapalat" w:hAnsi="GHEA Grapalat" w:cs="GHEA Grapalat"/>
        </w:rPr>
      </w:pPr>
    </w:p>
    <w:p w14:paraId="5E923359"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29C8C6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3936907" w14:textId="77777777" w:rsidTr="006D2CDF">
        <w:tc>
          <w:tcPr>
            <w:tcW w:w="2837" w:type="dxa"/>
            <w:shd w:val="clear" w:color="auto" w:fill="D9E2F3"/>
            <w:vAlign w:val="center"/>
          </w:tcPr>
          <w:p w14:paraId="16752A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27DEA6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BA8B35" w14:textId="77777777" w:rsidTr="006D2CDF">
        <w:tc>
          <w:tcPr>
            <w:tcW w:w="2837" w:type="dxa"/>
            <w:shd w:val="clear" w:color="auto" w:fill="D9E2F3"/>
            <w:vAlign w:val="center"/>
          </w:tcPr>
          <w:p w14:paraId="693104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87D6C9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C8A2A0" w14:textId="77777777" w:rsidTr="006D2CDF">
        <w:tc>
          <w:tcPr>
            <w:tcW w:w="2837" w:type="dxa"/>
            <w:shd w:val="clear" w:color="auto" w:fill="D9E2F3"/>
            <w:vAlign w:val="center"/>
          </w:tcPr>
          <w:p w14:paraId="757B414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14831BA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F8325D" w14:textId="77777777" w:rsidTr="006D2CDF">
        <w:tc>
          <w:tcPr>
            <w:tcW w:w="2837" w:type="dxa"/>
            <w:shd w:val="clear" w:color="auto" w:fill="D9E2F3"/>
            <w:vAlign w:val="center"/>
          </w:tcPr>
          <w:p w14:paraId="2013762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5A82EC1" w14:textId="77777777" w:rsidR="00F016A2" w:rsidRPr="00521A49" w:rsidRDefault="00A77E79"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0165644" w14:textId="77777777" w:rsidR="00F016A2" w:rsidRPr="00521A49" w:rsidRDefault="00A77E79"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53B0F473"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81E6FF5" w14:textId="77777777" w:rsidTr="006D2CDF">
        <w:tc>
          <w:tcPr>
            <w:tcW w:w="2837" w:type="dxa"/>
            <w:shd w:val="clear" w:color="auto" w:fill="D9E2F3"/>
            <w:vAlign w:val="center"/>
          </w:tcPr>
          <w:p w14:paraId="469EB16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510782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A111491" w14:textId="77777777" w:rsidTr="006D2CDF">
        <w:tc>
          <w:tcPr>
            <w:tcW w:w="2837" w:type="dxa"/>
            <w:shd w:val="clear" w:color="auto" w:fill="D9E2F3"/>
            <w:vAlign w:val="center"/>
          </w:tcPr>
          <w:p w14:paraId="32B9D562"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E3BE0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80F2F9" w14:textId="77777777" w:rsidTr="006D2CDF">
        <w:tc>
          <w:tcPr>
            <w:tcW w:w="2837" w:type="dxa"/>
            <w:shd w:val="clear" w:color="auto" w:fill="D9E2F3"/>
            <w:vAlign w:val="center"/>
          </w:tcPr>
          <w:p w14:paraId="7C4EF7A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80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E5781C2" w14:textId="77777777" w:rsidTr="006D2CDF">
        <w:tc>
          <w:tcPr>
            <w:tcW w:w="2837" w:type="dxa"/>
            <w:shd w:val="clear" w:color="auto" w:fill="D9E2F3"/>
            <w:vAlign w:val="center"/>
          </w:tcPr>
          <w:p w14:paraId="4BF6345D"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3F43C201" w14:textId="77777777" w:rsidR="00F016A2" w:rsidRPr="00521A49" w:rsidRDefault="00A77E79"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2576819F" w14:textId="77777777" w:rsidR="00F016A2" w:rsidRPr="00521A49" w:rsidRDefault="00A77E79"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E19D6E2"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105542B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1EC48AF"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716E1F0E" w14:textId="77777777" w:rsidTr="006D2CDF">
        <w:tc>
          <w:tcPr>
            <w:tcW w:w="2836" w:type="dxa"/>
            <w:shd w:val="clear" w:color="auto" w:fill="D9E2F3"/>
            <w:vAlign w:val="center"/>
          </w:tcPr>
          <w:p w14:paraId="50AD26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1DB9869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3FBF184" w14:textId="77777777" w:rsidTr="006D2CDF">
        <w:tc>
          <w:tcPr>
            <w:tcW w:w="2836" w:type="dxa"/>
            <w:shd w:val="clear" w:color="auto" w:fill="D9E2F3"/>
            <w:vAlign w:val="center"/>
          </w:tcPr>
          <w:p w14:paraId="28AA5D1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2AC2F3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CCC4C39" w14:textId="77777777" w:rsidTr="006D2CDF">
        <w:tc>
          <w:tcPr>
            <w:tcW w:w="2836" w:type="dxa"/>
            <w:shd w:val="clear" w:color="auto" w:fill="D9E2F3"/>
            <w:vAlign w:val="center"/>
          </w:tcPr>
          <w:p w14:paraId="436D1F0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gramStart"/>
            <w:r w:rsidRPr="00521A49">
              <w:rPr>
                <w:rFonts w:ascii="GHEA Grapalat" w:eastAsia="GHEA Grapalat" w:hAnsi="GHEA Grapalat" w:cs="GHEA Grapalat"/>
                <w:color w:val="000000"/>
              </w:rPr>
              <w:t>Имя(</w:t>
            </w:r>
            <w:proofErr w:type="gramEnd"/>
            <w:r w:rsidRPr="00521A49">
              <w:rPr>
                <w:rFonts w:ascii="GHEA Grapalat" w:eastAsia="GHEA Grapalat" w:hAnsi="GHEA Grapalat" w:cs="GHEA Grapalat"/>
                <w:color w:val="000000"/>
              </w:rPr>
              <w:t>латинскими буквами)</w:t>
            </w:r>
          </w:p>
        </w:tc>
        <w:tc>
          <w:tcPr>
            <w:tcW w:w="6178" w:type="dxa"/>
            <w:vAlign w:val="center"/>
          </w:tcPr>
          <w:p w14:paraId="4C4D4E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CE47895" w14:textId="77777777" w:rsidTr="006D2CDF">
        <w:tc>
          <w:tcPr>
            <w:tcW w:w="2836" w:type="dxa"/>
            <w:shd w:val="clear" w:color="auto" w:fill="D9E2F3"/>
            <w:vAlign w:val="center"/>
          </w:tcPr>
          <w:p w14:paraId="5494F2F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713A83F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291D86B" w14:textId="77777777" w:rsidTr="006D2CDF">
        <w:tc>
          <w:tcPr>
            <w:tcW w:w="2836" w:type="dxa"/>
            <w:shd w:val="clear" w:color="auto" w:fill="D9E2F3"/>
            <w:vAlign w:val="center"/>
          </w:tcPr>
          <w:p w14:paraId="13F2E9A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68F9CF4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D49A6F" w14:textId="77777777" w:rsidTr="006D2CDF">
        <w:tc>
          <w:tcPr>
            <w:tcW w:w="2836" w:type="dxa"/>
            <w:shd w:val="clear" w:color="auto" w:fill="D9E2F3"/>
            <w:vAlign w:val="center"/>
          </w:tcPr>
          <w:p w14:paraId="402863D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688B7A02" w14:textId="77777777" w:rsidR="00F016A2" w:rsidRPr="00521A49" w:rsidRDefault="00F016A2" w:rsidP="00962010">
            <w:pPr>
              <w:spacing w:before="240" w:after="240"/>
              <w:rPr>
                <w:rFonts w:ascii="GHEA Grapalat" w:eastAsia="GHEA Grapalat" w:hAnsi="GHEA Grapalat" w:cs="GHEA Grapalat"/>
              </w:rPr>
            </w:pPr>
          </w:p>
        </w:tc>
      </w:tr>
    </w:tbl>
    <w:p w14:paraId="7C3569E4"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09EC36BD" w14:textId="77777777" w:rsidTr="006D2CDF">
        <w:tc>
          <w:tcPr>
            <w:tcW w:w="2977" w:type="dxa"/>
            <w:shd w:val="clear" w:color="auto" w:fill="D9E2F3"/>
            <w:vAlign w:val="center"/>
          </w:tcPr>
          <w:p w14:paraId="282C3A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43C57A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960F8EA" w14:textId="77777777" w:rsidTr="006D2CDF">
        <w:tc>
          <w:tcPr>
            <w:tcW w:w="2977" w:type="dxa"/>
            <w:shd w:val="clear" w:color="auto" w:fill="D9E2F3"/>
            <w:vAlign w:val="center"/>
          </w:tcPr>
          <w:p w14:paraId="45FC9AD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06CD346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20B3503" w14:textId="77777777" w:rsidTr="006D2CDF">
        <w:tc>
          <w:tcPr>
            <w:tcW w:w="2977" w:type="dxa"/>
            <w:shd w:val="clear" w:color="auto" w:fill="D9E2F3"/>
            <w:vAlign w:val="center"/>
          </w:tcPr>
          <w:p w14:paraId="6839EF23"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19812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C973782" w14:textId="77777777" w:rsidTr="006D2CDF">
        <w:tc>
          <w:tcPr>
            <w:tcW w:w="2977" w:type="dxa"/>
            <w:shd w:val="clear" w:color="auto" w:fill="D9E2F3"/>
            <w:vAlign w:val="center"/>
          </w:tcPr>
          <w:p w14:paraId="52FD6C83"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F38AEC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9EE9225" w14:textId="77777777" w:rsidTr="006D2CDF">
        <w:tc>
          <w:tcPr>
            <w:tcW w:w="2977" w:type="dxa"/>
            <w:shd w:val="clear" w:color="auto" w:fill="D9E2F3"/>
            <w:vAlign w:val="center"/>
          </w:tcPr>
          <w:p w14:paraId="703936D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5DF8B96E" w14:textId="77777777" w:rsidR="00F016A2" w:rsidRPr="00521A49" w:rsidRDefault="00F016A2" w:rsidP="00962010">
            <w:pPr>
              <w:spacing w:before="240" w:after="240"/>
              <w:rPr>
                <w:rFonts w:ascii="GHEA Grapalat" w:eastAsia="GHEA Grapalat" w:hAnsi="GHEA Grapalat" w:cs="GHEA Grapalat"/>
              </w:rPr>
            </w:pPr>
          </w:p>
        </w:tc>
      </w:tr>
    </w:tbl>
    <w:p w14:paraId="40695F7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579E8D39" w14:textId="77777777" w:rsidTr="006D2CDF">
        <w:tc>
          <w:tcPr>
            <w:tcW w:w="2943" w:type="dxa"/>
            <w:shd w:val="clear" w:color="auto" w:fill="D9E2F3"/>
            <w:vAlign w:val="center"/>
          </w:tcPr>
          <w:p w14:paraId="25806A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4A73CD7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ED705C2" w14:textId="77777777" w:rsidTr="006D2CDF">
        <w:tc>
          <w:tcPr>
            <w:tcW w:w="2943" w:type="dxa"/>
            <w:shd w:val="clear" w:color="auto" w:fill="D9E2F3"/>
            <w:vAlign w:val="center"/>
          </w:tcPr>
          <w:p w14:paraId="789C9D9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2B57B56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E732CC" w14:textId="77777777" w:rsidTr="006D2CDF">
        <w:tc>
          <w:tcPr>
            <w:tcW w:w="2943" w:type="dxa"/>
            <w:shd w:val="clear" w:color="auto" w:fill="D9E2F3"/>
            <w:vAlign w:val="center"/>
          </w:tcPr>
          <w:p w14:paraId="7A04DF68"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27FB834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DE1EFA0" w14:textId="77777777" w:rsidTr="006D2CDF">
        <w:tc>
          <w:tcPr>
            <w:tcW w:w="2943" w:type="dxa"/>
            <w:shd w:val="clear" w:color="auto" w:fill="D9E2F3"/>
            <w:vAlign w:val="center"/>
          </w:tcPr>
          <w:p w14:paraId="1E94A250"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4723A79C" w14:textId="77777777" w:rsidR="00F016A2" w:rsidRPr="00521A49" w:rsidRDefault="00F016A2" w:rsidP="00962010">
            <w:pPr>
              <w:spacing w:before="240" w:after="240"/>
              <w:rPr>
                <w:rFonts w:ascii="GHEA Grapalat" w:eastAsia="GHEA Grapalat" w:hAnsi="GHEA Grapalat" w:cs="GHEA Grapalat"/>
              </w:rPr>
            </w:pPr>
          </w:p>
        </w:tc>
      </w:tr>
    </w:tbl>
    <w:p w14:paraId="1FB2B2CE"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41C9F676" w14:textId="77777777" w:rsidTr="006D2CDF">
        <w:tc>
          <w:tcPr>
            <w:tcW w:w="2837" w:type="dxa"/>
            <w:shd w:val="clear" w:color="auto" w:fill="D9E2F3"/>
            <w:vAlign w:val="center"/>
          </w:tcPr>
          <w:p w14:paraId="25824EF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131C5A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0F9EC5" w14:textId="77777777" w:rsidTr="006D2CDF">
        <w:tc>
          <w:tcPr>
            <w:tcW w:w="2837" w:type="dxa"/>
            <w:shd w:val="clear" w:color="auto" w:fill="D9E2F3"/>
            <w:vAlign w:val="center"/>
          </w:tcPr>
          <w:p w14:paraId="7C00EBA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4A5D36E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2077636" w14:textId="77777777" w:rsidTr="006D2CDF">
        <w:tc>
          <w:tcPr>
            <w:tcW w:w="2837" w:type="dxa"/>
            <w:shd w:val="clear" w:color="auto" w:fill="D9E2F3"/>
            <w:vAlign w:val="center"/>
          </w:tcPr>
          <w:p w14:paraId="734AD28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187B01F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5B2D1DB" w14:textId="77777777" w:rsidTr="006D2CDF">
        <w:tc>
          <w:tcPr>
            <w:tcW w:w="2837" w:type="dxa"/>
            <w:shd w:val="clear" w:color="auto" w:fill="D9E2F3"/>
            <w:vAlign w:val="center"/>
          </w:tcPr>
          <w:p w14:paraId="334EDDC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739E9479" w14:textId="77777777" w:rsidR="00F016A2" w:rsidRPr="00521A49" w:rsidRDefault="00F016A2" w:rsidP="00962010">
            <w:pPr>
              <w:spacing w:before="240" w:after="240"/>
              <w:rPr>
                <w:rFonts w:ascii="GHEA Grapalat" w:eastAsia="GHEA Grapalat" w:hAnsi="GHEA Grapalat" w:cs="GHEA Grapalat"/>
              </w:rPr>
            </w:pPr>
          </w:p>
        </w:tc>
      </w:tr>
    </w:tbl>
    <w:p w14:paraId="5829879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787DDB73" w14:textId="77777777" w:rsidTr="006D2CDF">
        <w:trPr>
          <w:trHeight w:val="924"/>
        </w:trPr>
        <w:tc>
          <w:tcPr>
            <w:tcW w:w="9016" w:type="dxa"/>
            <w:gridSpan w:val="2"/>
            <w:vAlign w:val="center"/>
          </w:tcPr>
          <w:p w14:paraId="4C446FB2" w14:textId="77777777" w:rsidR="00F016A2" w:rsidRPr="00521A49" w:rsidRDefault="00A77E79"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29A26865" w14:textId="77777777" w:rsidTr="006D2CDF">
        <w:trPr>
          <w:trHeight w:val="684"/>
        </w:trPr>
        <w:tc>
          <w:tcPr>
            <w:tcW w:w="4508" w:type="dxa"/>
            <w:shd w:val="clear" w:color="auto" w:fill="D9E2F3"/>
            <w:vAlign w:val="center"/>
          </w:tcPr>
          <w:p w14:paraId="0F58B82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599E515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7963FE" w14:textId="77777777" w:rsidTr="006D2CDF">
        <w:trPr>
          <w:trHeight w:val="1282"/>
        </w:trPr>
        <w:tc>
          <w:tcPr>
            <w:tcW w:w="4508" w:type="dxa"/>
            <w:shd w:val="clear" w:color="auto" w:fill="D9E2F3"/>
            <w:vAlign w:val="center"/>
          </w:tcPr>
          <w:p w14:paraId="568BA79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6A9D8FF" w14:textId="77777777" w:rsidR="00F016A2" w:rsidRPr="00521A49" w:rsidRDefault="00A77E7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CF699DB" w14:textId="77777777" w:rsidR="00F016A2" w:rsidRPr="00521A49" w:rsidRDefault="00A77E7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359A4C5" w14:textId="77777777" w:rsidTr="006D2CDF">
        <w:tc>
          <w:tcPr>
            <w:tcW w:w="9016" w:type="dxa"/>
            <w:gridSpan w:val="2"/>
            <w:vAlign w:val="center"/>
          </w:tcPr>
          <w:p w14:paraId="1AFDBD73" w14:textId="77777777" w:rsidR="00F016A2" w:rsidRPr="00521A49" w:rsidRDefault="00A77E79"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7A0328A6" w14:textId="77777777" w:rsidTr="006D2CDF">
        <w:tc>
          <w:tcPr>
            <w:tcW w:w="9016" w:type="dxa"/>
            <w:gridSpan w:val="2"/>
            <w:vAlign w:val="center"/>
          </w:tcPr>
          <w:p w14:paraId="7112D1AF" w14:textId="77777777" w:rsidR="00F016A2" w:rsidRPr="00521A49" w:rsidRDefault="00A77E79"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521A49">
              <w:rPr>
                <w:rFonts w:ascii="GHEA Grapalat" w:eastAsia="GHEA Grapalat" w:hAnsi="GHEA Grapalat" w:cs="GHEA Grapalat"/>
              </w:rPr>
              <w:t>лица, в случае, если</w:t>
            </w:r>
            <w:proofErr w:type="gramEnd"/>
            <w:r w:rsidR="00F016A2" w:rsidRPr="00521A49">
              <w:rPr>
                <w:rFonts w:ascii="GHEA Grapalat" w:eastAsia="GHEA Grapalat" w:hAnsi="GHEA Grapalat" w:cs="GHEA Grapalat"/>
              </w:rPr>
              <w:t xml:space="preserve">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663B4EBB"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4B042A6D" w14:textId="77777777" w:rsidTr="006D2CDF">
        <w:trPr>
          <w:trHeight w:val="924"/>
        </w:trPr>
        <w:tc>
          <w:tcPr>
            <w:tcW w:w="9016" w:type="dxa"/>
            <w:gridSpan w:val="2"/>
            <w:vAlign w:val="center"/>
          </w:tcPr>
          <w:p w14:paraId="0C484177" w14:textId="77777777" w:rsidR="00F016A2" w:rsidRPr="00521A49" w:rsidRDefault="00A77E79"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14:paraId="6AAE1CE8" w14:textId="77777777" w:rsidTr="006D2CDF">
        <w:trPr>
          <w:trHeight w:val="684"/>
        </w:trPr>
        <w:tc>
          <w:tcPr>
            <w:tcW w:w="4508" w:type="dxa"/>
            <w:shd w:val="clear" w:color="auto" w:fill="D9E2F3"/>
            <w:vAlign w:val="center"/>
          </w:tcPr>
          <w:p w14:paraId="79DC7A4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1A4BD8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945AE69" w14:textId="77777777" w:rsidTr="006D2CDF">
        <w:trPr>
          <w:trHeight w:val="1282"/>
        </w:trPr>
        <w:tc>
          <w:tcPr>
            <w:tcW w:w="4508" w:type="dxa"/>
            <w:shd w:val="clear" w:color="auto" w:fill="D9E2F3"/>
            <w:vAlign w:val="center"/>
          </w:tcPr>
          <w:p w14:paraId="3497EAB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31440AD" w14:textId="77777777" w:rsidR="00F016A2" w:rsidRPr="00521A49" w:rsidRDefault="00A77E7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B0210A6" w14:textId="77777777" w:rsidR="00F016A2" w:rsidRPr="00521A49" w:rsidRDefault="00A77E7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C2967E0" w14:textId="77777777" w:rsidTr="006D2CDF">
        <w:tc>
          <w:tcPr>
            <w:tcW w:w="9016" w:type="dxa"/>
            <w:gridSpan w:val="2"/>
            <w:vAlign w:val="center"/>
          </w:tcPr>
          <w:p w14:paraId="2140C099" w14:textId="77777777" w:rsidR="00F016A2" w:rsidRPr="00521A49" w:rsidRDefault="00A77E79"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173278B4" w14:textId="77777777" w:rsidTr="006D2CDF">
        <w:tc>
          <w:tcPr>
            <w:tcW w:w="9016" w:type="dxa"/>
            <w:gridSpan w:val="2"/>
            <w:vAlign w:val="center"/>
          </w:tcPr>
          <w:p w14:paraId="6B82E25A" w14:textId="77777777" w:rsidR="00F016A2" w:rsidRPr="00521A49" w:rsidRDefault="00A77E79"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60B62385" w14:textId="77777777" w:rsidTr="006D2CDF">
        <w:tc>
          <w:tcPr>
            <w:tcW w:w="9016" w:type="dxa"/>
            <w:gridSpan w:val="2"/>
            <w:vAlign w:val="center"/>
          </w:tcPr>
          <w:p w14:paraId="064D5B59" w14:textId="77777777" w:rsidR="00F016A2" w:rsidRPr="00521A49" w:rsidRDefault="00A77E79"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5BE500C4" w14:textId="77777777" w:rsidTr="006D2CDF">
        <w:tc>
          <w:tcPr>
            <w:tcW w:w="9016" w:type="dxa"/>
            <w:gridSpan w:val="2"/>
            <w:vAlign w:val="center"/>
          </w:tcPr>
          <w:p w14:paraId="467D9C61" w14:textId="77777777" w:rsidR="00F016A2" w:rsidRPr="00521A49" w:rsidRDefault="00A77E79"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5B3CA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9EBBA5E" w14:textId="77777777" w:rsidTr="006D2CDF">
        <w:tc>
          <w:tcPr>
            <w:tcW w:w="2837" w:type="dxa"/>
            <w:shd w:val="clear" w:color="auto" w:fill="D9E2F3"/>
            <w:vAlign w:val="center"/>
          </w:tcPr>
          <w:p w14:paraId="76322675"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CFA506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305A01" w14:textId="77777777" w:rsidTr="006D2CDF">
        <w:tc>
          <w:tcPr>
            <w:tcW w:w="2837" w:type="dxa"/>
            <w:shd w:val="clear" w:color="auto" w:fill="D9E2F3"/>
            <w:vAlign w:val="center"/>
          </w:tcPr>
          <w:p w14:paraId="5359631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73C4DDE" w14:textId="77777777" w:rsidR="00F016A2" w:rsidRPr="00521A49" w:rsidRDefault="00A77E7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F83FA91" w14:textId="77777777" w:rsidR="00F016A2" w:rsidRPr="00521A49" w:rsidRDefault="00A77E79"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05B05D96" w14:textId="77777777" w:rsidTr="006D2CDF">
        <w:tc>
          <w:tcPr>
            <w:tcW w:w="2837" w:type="dxa"/>
            <w:shd w:val="clear" w:color="auto" w:fill="D9E2F3"/>
            <w:vAlign w:val="center"/>
          </w:tcPr>
          <w:p w14:paraId="7AF99D38"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55116AC6" w14:textId="77777777" w:rsidR="00F016A2" w:rsidRPr="00521A49" w:rsidRDefault="00A77E7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183A0A78" w14:textId="77777777" w:rsidR="00F016A2" w:rsidRPr="00521A49" w:rsidRDefault="00A77E79"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5A02FB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4113B03" w14:textId="77777777" w:rsidTr="006D2CDF">
        <w:tc>
          <w:tcPr>
            <w:tcW w:w="2837" w:type="dxa"/>
            <w:shd w:val="clear" w:color="auto" w:fill="D9E2F3"/>
            <w:vAlign w:val="center"/>
          </w:tcPr>
          <w:p w14:paraId="3F7B91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14:paraId="029332D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17A857" w14:textId="77777777" w:rsidTr="006D2CDF">
        <w:tc>
          <w:tcPr>
            <w:tcW w:w="2837" w:type="dxa"/>
            <w:shd w:val="clear" w:color="auto" w:fill="D9E2F3"/>
            <w:vAlign w:val="center"/>
          </w:tcPr>
          <w:p w14:paraId="0411E00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3CCD03CD" w14:textId="77777777" w:rsidR="00F016A2" w:rsidRPr="00521A49" w:rsidRDefault="00F016A2" w:rsidP="00962010">
            <w:pPr>
              <w:spacing w:before="240" w:after="240"/>
              <w:rPr>
                <w:rFonts w:ascii="GHEA Grapalat" w:eastAsia="GHEA Grapalat" w:hAnsi="GHEA Grapalat" w:cs="GHEA Grapalat"/>
              </w:rPr>
            </w:pPr>
          </w:p>
        </w:tc>
      </w:tr>
    </w:tbl>
    <w:p w14:paraId="46A1D56A" w14:textId="77777777" w:rsidR="00F016A2" w:rsidRPr="00521A49" w:rsidRDefault="00F016A2" w:rsidP="00962010">
      <w:pPr>
        <w:ind w:left="792"/>
        <w:rPr>
          <w:rFonts w:ascii="GHEA Grapalat" w:eastAsia="GHEA Grapalat" w:hAnsi="GHEA Grapalat" w:cs="GHEA Grapalat"/>
          <w:i/>
          <w:color w:val="000000"/>
        </w:rPr>
      </w:pPr>
    </w:p>
    <w:p w14:paraId="49852C1C"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14F9F7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E35CF0C" w14:textId="77777777" w:rsidTr="006D2CDF">
        <w:tc>
          <w:tcPr>
            <w:tcW w:w="2835" w:type="dxa"/>
            <w:shd w:val="clear" w:color="auto" w:fill="D9E2F3"/>
            <w:vAlign w:val="center"/>
          </w:tcPr>
          <w:p w14:paraId="5499C93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2AC90E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7CFE81" w14:textId="77777777" w:rsidTr="006D2CDF">
        <w:tc>
          <w:tcPr>
            <w:tcW w:w="2835" w:type="dxa"/>
            <w:shd w:val="clear" w:color="auto" w:fill="D9E2F3"/>
            <w:vAlign w:val="center"/>
          </w:tcPr>
          <w:p w14:paraId="7154F8F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3E0147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F607520" w14:textId="77777777" w:rsidTr="006D2CDF">
        <w:tc>
          <w:tcPr>
            <w:tcW w:w="2835" w:type="dxa"/>
            <w:shd w:val="clear" w:color="auto" w:fill="D9E2F3"/>
            <w:vAlign w:val="center"/>
          </w:tcPr>
          <w:p w14:paraId="243C715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3DD494E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666CDC" w14:textId="77777777" w:rsidTr="006D2CDF">
        <w:tc>
          <w:tcPr>
            <w:tcW w:w="2835" w:type="dxa"/>
            <w:shd w:val="clear" w:color="auto" w:fill="D9E2F3"/>
            <w:vAlign w:val="center"/>
          </w:tcPr>
          <w:p w14:paraId="527A09F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EDE260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C7A4B9" w14:textId="77777777" w:rsidTr="006D2CDF">
        <w:tc>
          <w:tcPr>
            <w:tcW w:w="2835" w:type="dxa"/>
            <w:shd w:val="clear" w:color="auto" w:fill="D9E2F3"/>
            <w:vAlign w:val="center"/>
          </w:tcPr>
          <w:p w14:paraId="436AE6E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727E6A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85815DF" w14:textId="77777777" w:rsidTr="006D2CDF">
        <w:tc>
          <w:tcPr>
            <w:tcW w:w="2835" w:type="dxa"/>
            <w:shd w:val="clear" w:color="auto" w:fill="D9E2F3"/>
            <w:vAlign w:val="center"/>
          </w:tcPr>
          <w:p w14:paraId="16073F5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2F151F2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3C98CD" w14:textId="77777777" w:rsidTr="006D2CDF">
        <w:tc>
          <w:tcPr>
            <w:tcW w:w="2835" w:type="dxa"/>
            <w:shd w:val="clear" w:color="auto" w:fill="D9E2F3"/>
            <w:vAlign w:val="center"/>
          </w:tcPr>
          <w:p w14:paraId="464BE08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F1970C" w14:textId="77777777" w:rsidR="00F016A2" w:rsidRPr="00521A49" w:rsidRDefault="00F016A2" w:rsidP="00962010">
            <w:pPr>
              <w:spacing w:before="240" w:after="240"/>
              <w:rPr>
                <w:rFonts w:ascii="GHEA Grapalat" w:eastAsia="GHEA Grapalat" w:hAnsi="GHEA Grapalat" w:cs="GHEA Grapalat"/>
              </w:rPr>
            </w:pPr>
          </w:p>
        </w:tc>
      </w:tr>
    </w:tbl>
    <w:p w14:paraId="41BECA76"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37E4F92" w14:textId="77777777" w:rsidTr="006D2CDF">
        <w:trPr>
          <w:trHeight w:val="853"/>
        </w:trPr>
        <w:tc>
          <w:tcPr>
            <w:tcW w:w="2835" w:type="dxa"/>
            <w:vMerge w:val="restart"/>
            <w:shd w:val="clear" w:color="auto" w:fill="D9E2F3"/>
            <w:vAlign w:val="center"/>
          </w:tcPr>
          <w:p w14:paraId="4F69F07A"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2E3B497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D8F4A5D" w14:textId="77777777" w:rsidTr="006D2CDF">
        <w:trPr>
          <w:trHeight w:val="850"/>
        </w:trPr>
        <w:tc>
          <w:tcPr>
            <w:tcW w:w="2835" w:type="dxa"/>
            <w:vMerge/>
            <w:shd w:val="clear" w:color="auto" w:fill="D9E2F3"/>
            <w:vAlign w:val="center"/>
          </w:tcPr>
          <w:p w14:paraId="0FBF58C0"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3ABC86E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93F66F" w14:textId="77777777" w:rsidTr="006D2CDF">
        <w:trPr>
          <w:trHeight w:val="850"/>
        </w:trPr>
        <w:tc>
          <w:tcPr>
            <w:tcW w:w="2835" w:type="dxa"/>
            <w:vMerge/>
            <w:shd w:val="clear" w:color="auto" w:fill="D9E2F3"/>
            <w:vAlign w:val="center"/>
          </w:tcPr>
          <w:p w14:paraId="2D24CFD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454C7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FD71675" w14:textId="77777777" w:rsidTr="006D2CDF">
        <w:trPr>
          <w:trHeight w:val="850"/>
        </w:trPr>
        <w:tc>
          <w:tcPr>
            <w:tcW w:w="2835" w:type="dxa"/>
            <w:vMerge/>
            <w:shd w:val="clear" w:color="auto" w:fill="D9E2F3"/>
            <w:vAlign w:val="center"/>
          </w:tcPr>
          <w:p w14:paraId="6861BB9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86683B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BBB240F" w14:textId="77777777" w:rsidTr="006D2CDF">
        <w:trPr>
          <w:trHeight w:val="850"/>
        </w:trPr>
        <w:tc>
          <w:tcPr>
            <w:tcW w:w="2835" w:type="dxa"/>
            <w:vMerge/>
            <w:shd w:val="clear" w:color="auto" w:fill="D9E2F3"/>
            <w:vAlign w:val="center"/>
          </w:tcPr>
          <w:p w14:paraId="59857BB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0E7126F" w14:textId="77777777" w:rsidR="00F016A2" w:rsidRPr="00521A49" w:rsidRDefault="00F016A2" w:rsidP="00962010">
            <w:pPr>
              <w:spacing w:before="240" w:after="240"/>
              <w:rPr>
                <w:rFonts w:ascii="GHEA Grapalat" w:eastAsia="GHEA Grapalat" w:hAnsi="GHEA Grapalat" w:cs="GHEA Grapalat"/>
              </w:rPr>
            </w:pPr>
          </w:p>
        </w:tc>
      </w:tr>
    </w:tbl>
    <w:p w14:paraId="056337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74DF383" w14:textId="77777777" w:rsidTr="006D2CDF">
        <w:tc>
          <w:tcPr>
            <w:tcW w:w="2835" w:type="dxa"/>
            <w:shd w:val="clear" w:color="auto" w:fill="D9E2F3"/>
            <w:vAlign w:val="center"/>
          </w:tcPr>
          <w:p w14:paraId="4A54300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1AC3DEF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2CEC62" w14:textId="77777777" w:rsidTr="006D2CDF">
        <w:tc>
          <w:tcPr>
            <w:tcW w:w="2835" w:type="dxa"/>
            <w:shd w:val="clear" w:color="auto" w:fill="D9E2F3"/>
            <w:vAlign w:val="center"/>
          </w:tcPr>
          <w:p w14:paraId="3483C88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EAF9D28" w14:textId="77777777" w:rsidR="00F016A2" w:rsidRPr="00521A49" w:rsidRDefault="00F016A2" w:rsidP="00962010">
            <w:pPr>
              <w:spacing w:before="240" w:after="240"/>
              <w:rPr>
                <w:rFonts w:ascii="GHEA Grapalat" w:eastAsia="GHEA Grapalat" w:hAnsi="GHEA Grapalat" w:cs="GHEA Grapalat"/>
              </w:rPr>
            </w:pPr>
          </w:p>
        </w:tc>
      </w:tr>
    </w:tbl>
    <w:p w14:paraId="4075582C" w14:textId="77777777" w:rsidR="00F016A2" w:rsidRPr="00521A49" w:rsidRDefault="00F016A2" w:rsidP="00962010">
      <w:pPr>
        <w:spacing w:before="240"/>
        <w:rPr>
          <w:rFonts w:ascii="GHEA Grapalat" w:eastAsia="GHEA Grapalat" w:hAnsi="GHEA Grapalat" w:cs="GHEA Grapalat"/>
          <w:i/>
        </w:rPr>
      </w:pPr>
    </w:p>
    <w:p w14:paraId="70C47177" w14:textId="77777777" w:rsidR="00F016A2" w:rsidRPr="00521A49" w:rsidRDefault="00F016A2" w:rsidP="00962010">
      <w:pPr>
        <w:pStyle w:val="ListParagraph"/>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130"/>
      </w:tblGrid>
      <w:tr w:rsidR="00F016A2" w:rsidRPr="00521A49" w14:paraId="65A79B63" w14:textId="77777777" w:rsidTr="008E1E2D">
        <w:trPr>
          <w:trHeight w:val="97"/>
        </w:trPr>
        <w:tc>
          <w:tcPr>
            <w:tcW w:w="8130" w:type="dxa"/>
            <w:shd w:val="clear" w:color="auto" w:fill="DBE5F1" w:themeFill="accent1" w:themeFillTint="33"/>
          </w:tcPr>
          <w:p w14:paraId="3B41C822"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7386899" w14:textId="77777777" w:rsidTr="008E1E2D">
        <w:trPr>
          <w:trHeight w:val="6862"/>
        </w:trPr>
        <w:tc>
          <w:tcPr>
            <w:tcW w:w="8130" w:type="dxa"/>
          </w:tcPr>
          <w:p w14:paraId="6A011967" w14:textId="77777777" w:rsidR="00F016A2" w:rsidRPr="00521A49" w:rsidRDefault="00F016A2" w:rsidP="00962010">
            <w:pPr>
              <w:rPr>
                <w:rFonts w:ascii="GHEA Grapalat" w:eastAsia="GHEA Grapalat" w:hAnsi="GHEA Grapalat" w:cs="GHEA Grapalat"/>
                <w:b/>
                <w:color w:val="000000"/>
              </w:rPr>
            </w:pPr>
          </w:p>
        </w:tc>
      </w:tr>
    </w:tbl>
    <w:p w14:paraId="5A1189CD" w14:textId="77777777" w:rsidR="00F016A2" w:rsidRPr="00521A49" w:rsidRDefault="00F016A2" w:rsidP="00962010">
      <w:pPr>
        <w:rPr>
          <w:rFonts w:ascii="GHEA Grapalat" w:eastAsia="GHEA Grapalat" w:hAnsi="GHEA Grapalat" w:cs="GHEA Grapalat"/>
          <w:b/>
          <w:color w:val="000000"/>
        </w:rPr>
      </w:pPr>
    </w:p>
    <w:p w14:paraId="6DE05D9A" w14:textId="77777777" w:rsidR="00F016A2" w:rsidRPr="00521A49" w:rsidRDefault="00F016A2" w:rsidP="00962010">
      <w:pPr>
        <w:rPr>
          <w:rFonts w:ascii="GHEA Grapalat" w:hAnsi="GHEA Grapalat"/>
          <w:b/>
        </w:rPr>
      </w:pPr>
    </w:p>
    <w:p w14:paraId="5373DEDF" w14:textId="77777777" w:rsidR="00873640" w:rsidRPr="00521A49" w:rsidRDefault="00873640">
      <w:pPr>
        <w:rPr>
          <w:rFonts w:ascii="GHEA Grapalat" w:hAnsi="GHEA Grapalat"/>
          <w:b/>
        </w:rPr>
      </w:pPr>
      <w:r w:rsidRPr="00521A49">
        <w:rPr>
          <w:rFonts w:ascii="GHEA Grapalat" w:hAnsi="GHEA Grapalat"/>
          <w:b/>
        </w:rPr>
        <w:br w:type="page"/>
      </w:r>
    </w:p>
    <w:p w14:paraId="1F39E9A7"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0BC580F1"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2F045CA" w14:textId="77777777" w:rsidR="00F016A2" w:rsidRPr="00521A49"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6B21E9D" w14:textId="77777777" w:rsidR="00F016A2" w:rsidRPr="00521A49" w:rsidRDefault="00F016A2" w:rsidP="00962010">
      <w:pPr>
        <w:pStyle w:val="ListParagraph"/>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A4D4AC5" w14:textId="77777777" w:rsidR="00F016A2" w:rsidRPr="00521A49"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23A4A52" w14:textId="77777777" w:rsidR="00F016A2" w:rsidRPr="00521A49"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1421510"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F2EE884"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59B0AC2"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F8A997"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14:paraId="798EDC18" w14:textId="77777777" w:rsidR="00F016A2" w:rsidRPr="00521A49"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521A49">
        <w:rPr>
          <w:rFonts w:ascii="GHEA Grapalat" w:hAnsi="GHEA Grapalat"/>
        </w:rPr>
        <w:t>муниципалитета.В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9E878A"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C2BF07" w14:textId="77777777" w:rsidR="00F016A2" w:rsidRPr="00521A49" w:rsidRDefault="00F016A2" w:rsidP="008E1E2D">
      <w:pPr>
        <w:pStyle w:val="ListParagraph"/>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6E276028" w14:textId="77777777" w:rsidR="00F016A2" w:rsidRPr="00521A49" w:rsidRDefault="00F016A2" w:rsidP="008E1E2D">
      <w:pPr>
        <w:pStyle w:val="ListParagraph"/>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7A0DF08"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1992386"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1AF4C1FE"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C2FFEC"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5E0C19F"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A70D623"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D3F3B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3F3904F3"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97FBFD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04EF3B41"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14:paraId="68C0DD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1891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224583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57585C24"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3D3B315"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1B8A1CF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1C85548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420930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58982A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766919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имеющиеся на бирже документы.</w:t>
      </w:r>
    </w:p>
    <w:p w14:paraId="74EB516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9E9B3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19B5227D"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54F8CDE8"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8002C7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9B70D13" w14:textId="5FD31558" w:rsidR="00B95280" w:rsidRPr="00521A49" w:rsidRDefault="00B95280"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A77E79">
        <w:rPr>
          <w:rFonts w:ascii="GHEA Grapalat" w:hAnsi="GHEA Grapalat"/>
          <w:b/>
          <w:sz w:val="22"/>
          <w:szCs w:val="22"/>
        </w:rPr>
        <w:t>2024-41</w:t>
      </w:r>
      <w:r w:rsidRPr="00521A49">
        <w:rPr>
          <w:rFonts w:ascii="GHEA Grapalat" w:hAnsi="GHEA Grapalat"/>
          <w:b/>
          <w:sz w:val="22"/>
          <w:szCs w:val="22"/>
        </w:rPr>
        <w:t>»</w:t>
      </w:r>
    </w:p>
    <w:p w14:paraId="2E7D7A0E" w14:textId="77777777" w:rsidR="00B95280" w:rsidRPr="00521A49" w:rsidRDefault="00B95280" w:rsidP="00962010">
      <w:pPr>
        <w:widowControl w:val="0"/>
        <w:spacing w:after="120"/>
        <w:ind w:firstLine="567"/>
        <w:jc w:val="center"/>
        <w:rPr>
          <w:rFonts w:ascii="GHEA Grapalat" w:hAnsi="GHEA Grapalat"/>
        </w:rPr>
      </w:pPr>
    </w:p>
    <w:p w14:paraId="1EC030FF"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4E246C2B" w14:textId="77777777" w:rsidR="00B95280" w:rsidRPr="00521A49" w:rsidRDefault="00B95280" w:rsidP="00962010">
      <w:pPr>
        <w:widowControl w:val="0"/>
        <w:spacing w:after="120"/>
        <w:ind w:firstLine="567"/>
        <w:jc w:val="center"/>
        <w:rPr>
          <w:rFonts w:ascii="GHEA Grapalat" w:hAnsi="GHEA Grapalat"/>
        </w:rPr>
      </w:pPr>
    </w:p>
    <w:p w14:paraId="66569D0A" w14:textId="1016AEA8"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3E2F32">
        <w:rPr>
          <w:rFonts w:ascii="GHEA Grapalat" w:hAnsi="GHEA Grapalat"/>
          <w:b/>
          <w:sz w:val="22"/>
          <w:szCs w:val="22"/>
        </w:rPr>
        <w:t>GHAPDzB-HVKAK-</w:t>
      </w:r>
      <w:r w:rsidR="00A77E79">
        <w:rPr>
          <w:rFonts w:ascii="GHEA Grapalat" w:hAnsi="GHEA Grapalat"/>
          <w:b/>
          <w:sz w:val="22"/>
          <w:szCs w:val="22"/>
        </w:rPr>
        <w:t>2024-41</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23D3664C"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008270A"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53CE4B4D"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2C2BAA4F" w14:textId="77777777"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14:paraId="5EEDBF90"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23157F1"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14:paraId="5A0777B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6B88860A"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F8B1050"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44FDAF7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406EEC"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FootnoteReference"/>
                <w:rFonts w:ascii="GHEA Grapalat" w:hAnsi="GHEA Grapalat"/>
                <w:b/>
              </w:rPr>
              <w:footnoteReference w:customMarkFollows="1" w:id="4"/>
              <w:t>**</w:t>
            </w:r>
          </w:p>
          <w:p w14:paraId="69EC2AA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42D171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70DCBA8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51FAF9D1"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1DAD964"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23D2C89E"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8670F77"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93FAA"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79C4B21"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0127693F"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4EB60C"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7AAAAC25"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09AF3B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8479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263762" w14:textId="77777777" w:rsidR="0009191C" w:rsidRPr="00521A49" w:rsidRDefault="0009191C" w:rsidP="00962010">
            <w:pPr>
              <w:widowControl w:val="0"/>
              <w:jc w:val="center"/>
              <w:rPr>
                <w:rFonts w:ascii="GHEA Grapalat" w:hAnsi="GHEA Grapalat"/>
              </w:rPr>
            </w:pPr>
          </w:p>
        </w:tc>
      </w:tr>
      <w:tr w:rsidR="0009191C" w:rsidRPr="00521A49" w14:paraId="312F3E3D"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FD43A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14:paraId="1219D04A"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586BAC"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274F3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16F7D9" w14:textId="77777777" w:rsidR="0009191C" w:rsidRPr="00521A49" w:rsidRDefault="0009191C" w:rsidP="00962010">
            <w:pPr>
              <w:widowControl w:val="0"/>
              <w:rPr>
                <w:rFonts w:ascii="GHEA Grapalat" w:hAnsi="GHEA Grapalat"/>
              </w:rPr>
            </w:pPr>
          </w:p>
        </w:tc>
      </w:tr>
      <w:tr w:rsidR="0009191C" w:rsidRPr="00521A49" w14:paraId="35C54F8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C736E0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73518B90"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A63FEFD"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39E424"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F1DD59" w14:textId="77777777" w:rsidR="0009191C" w:rsidRPr="00521A49" w:rsidRDefault="0009191C" w:rsidP="00962010">
            <w:pPr>
              <w:widowControl w:val="0"/>
              <w:jc w:val="center"/>
              <w:rPr>
                <w:rFonts w:ascii="GHEA Grapalat" w:hAnsi="GHEA Grapalat"/>
              </w:rPr>
            </w:pPr>
          </w:p>
        </w:tc>
      </w:tr>
      <w:tr w:rsidR="0009191C" w:rsidRPr="00521A49" w14:paraId="14A697F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D88268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B3C3137"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F38C8CB"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07C0E5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3E8CA6" w14:textId="77777777" w:rsidR="0009191C" w:rsidRPr="00521A49" w:rsidRDefault="0009191C" w:rsidP="00962010">
            <w:pPr>
              <w:widowControl w:val="0"/>
              <w:jc w:val="center"/>
              <w:rPr>
                <w:rFonts w:ascii="GHEA Grapalat" w:hAnsi="GHEA Grapalat"/>
              </w:rPr>
            </w:pPr>
          </w:p>
        </w:tc>
      </w:tr>
      <w:tr w:rsidR="0009191C" w:rsidRPr="00521A49" w14:paraId="1140C5B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61FD80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EAEAE4E"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E619731"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F1F6C2"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946704" w14:textId="77777777" w:rsidR="0009191C" w:rsidRPr="00521A49" w:rsidRDefault="0009191C" w:rsidP="00962010">
            <w:pPr>
              <w:widowControl w:val="0"/>
              <w:jc w:val="center"/>
              <w:rPr>
                <w:rFonts w:ascii="GHEA Grapalat" w:hAnsi="GHEA Grapalat"/>
              </w:rPr>
            </w:pPr>
          </w:p>
        </w:tc>
      </w:tr>
    </w:tbl>
    <w:p w14:paraId="7CEDDF55" w14:textId="77777777"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C9DC89F"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14:paraId="5C2668A2" w14:textId="77777777" w:rsidR="00DC619D" w:rsidRPr="00521A49" w:rsidRDefault="00DC619D" w:rsidP="00962010">
      <w:pPr>
        <w:widowControl w:val="0"/>
        <w:spacing w:after="160"/>
        <w:jc w:val="both"/>
        <w:rPr>
          <w:rFonts w:ascii="GHEA Grapalat" w:hAnsi="GHEA Grapalat"/>
          <w:lang w:val="es-ES"/>
        </w:rPr>
      </w:pPr>
    </w:p>
    <w:p w14:paraId="4888E5C5"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6E38504" w14:textId="77777777" w:rsidR="00B217BB" w:rsidRPr="00521A49" w:rsidRDefault="00B217BB" w:rsidP="00962010">
      <w:pPr>
        <w:rPr>
          <w:rFonts w:ascii="GHEA Grapalat" w:hAnsi="GHEA Grapalat"/>
          <w:b/>
        </w:rPr>
      </w:pPr>
      <w:r w:rsidRPr="00521A49">
        <w:rPr>
          <w:rFonts w:ascii="GHEA Grapalat" w:hAnsi="GHEA Grapalat"/>
          <w:b/>
        </w:rPr>
        <w:br w:type="page"/>
      </w:r>
    </w:p>
    <w:p w14:paraId="2172CB1D"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271A3379" w14:textId="77777777" w:rsidR="00A77E79" w:rsidRPr="00B138F3" w:rsidRDefault="00A77E79" w:rsidP="00A77E79">
      <w:pPr>
        <w:widowControl w:val="0"/>
        <w:spacing w:after="160"/>
        <w:ind w:firstLine="567"/>
        <w:jc w:val="right"/>
        <w:rPr>
          <w:rFonts w:ascii="GHEA Grapalat" w:hAnsi="GHEA Grapalat" w:cs="Arial"/>
          <w:b/>
        </w:rPr>
      </w:pPr>
      <w:r>
        <w:rPr>
          <w:rFonts w:ascii="GHEA Grapalat" w:hAnsi="GHEA Grapalat"/>
          <w:i/>
        </w:rPr>
        <w:lastRenderedPageBreak/>
        <w:br w:type="page"/>
      </w:r>
      <w:r w:rsidRPr="00B138F3">
        <w:rPr>
          <w:rFonts w:ascii="GHEA Grapalat" w:hAnsi="GHEA Grapalat"/>
          <w:b/>
        </w:rPr>
        <w:lastRenderedPageBreak/>
        <w:t>Приложение № 3</w:t>
      </w:r>
    </w:p>
    <w:p w14:paraId="3833C9A2" w14:textId="77777777" w:rsidR="00A77E79" w:rsidRPr="00521A49" w:rsidRDefault="00A77E79" w:rsidP="00A77E79">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Pr>
          <w:rFonts w:ascii="GHEA Grapalat" w:hAnsi="GHEA Grapalat"/>
          <w:b/>
          <w:sz w:val="22"/>
          <w:szCs w:val="22"/>
        </w:rPr>
        <w:t>GHAPDzB-HVKAK-2024-41</w:t>
      </w:r>
      <w:r w:rsidRPr="00521A49">
        <w:rPr>
          <w:rFonts w:ascii="GHEA Grapalat" w:hAnsi="GHEA Grapalat"/>
          <w:b/>
          <w:sz w:val="22"/>
          <w:szCs w:val="22"/>
        </w:rPr>
        <w:t>»</w:t>
      </w:r>
      <w:r w:rsidRPr="00521A49">
        <w:rPr>
          <w:rFonts w:ascii="GHEA Grapalat" w:hAnsi="GHEA Grapalat"/>
          <w:sz w:val="24"/>
          <w:szCs w:val="24"/>
        </w:rPr>
        <w:t xml:space="preserve"> </w:t>
      </w:r>
    </w:p>
    <w:p w14:paraId="22D70C99" w14:textId="77777777" w:rsidR="00A77E79" w:rsidRPr="00B138F3" w:rsidRDefault="00A77E79" w:rsidP="00A77E79">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2F0B1EA1" w14:textId="77777777" w:rsidR="00A77E79" w:rsidRPr="00B138F3" w:rsidRDefault="00A77E79" w:rsidP="00A77E79">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8A2C02F" w14:textId="77777777" w:rsidR="00A77E79" w:rsidRPr="00B138F3" w:rsidRDefault="00A77E79" w:rsidP="00A77E79">
      <w:pPr>
        <w:widowControl w:val="0"/>
        <w:spacing w:after="160"/>
        <w:ind w:left="567" w:right="565"/>
        <w:jc w:val="center"/>
        <w:rPr>
          <w:rFonts w:ascii="GHEA Grapalat" w:hAnsi="GHEA Grapalat"/>
          <w:b/>
        </w:rPr>
      </w:pPr>
    </w:p>
    <w:p w14:paraId="76B39FAA" w14:textId="77777777" w:rsidR="00A77E79" w:rsidRPr="00B138F3" w:rsidRDefault="00A77E79" w:rsidP="00A77E7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B138F3">
        <w:rPr>
          <w:rFonts w:ascii="GHEA Grapalat" w:eastAsiaTheme="minorHAnsi" w:hAnsi="GHEA Grapalat" w:cstheme="minorBidi"/>
        </w:rPr>
        <w:t xml:space="preserve">кодом  </w:t>
      </w:r>
      <w:r w:rsidRPr="00B138F3">
        <w:rPr>
          <w:rFonts w:ascii="GHEA Grapalat" w:eastAsiaTheme="minorHAnsi" w:hAnsi="GHEA Grapalat" w:cstheme="minorBidi"/>
          <w:sz w:val="18"/>
          <w:szCs w:val="18"/>
        </w:rPr>
        <w:t>_</w:t>
      </w:r>
      <w:proofErr w:type="gramEnd"/>
      <w:r w:rsidRPr="00B138F3">
        <w:rPr>
          <w:rFonts w:ascii="GHEA Grapalat" w:eastAsiaTheme="minorHAnsi" w:hAnsi="GHEA Grapalat" w:cstheme="minorBidi"/>
          <w:sz w:val="18"/>
          <w:szCs w:val="18"/>
        </w:rPr>
        <w:t>_____________________</w:t>
      </w:r>
      <w:r w:rsidRPr="00B138F3">
        <w:rPr>
          <w:rFonts w:ascii="GHEA Grapalat" w:eastAsiaTheme="minorHAnsi" w:hAnsi="GHEA Grapalat" w:cstheme="minorBidi"/>
          <w:bCs/>
        </w:rPr>
        <w:t xml:space="preserve"> организованной</w:t>
      </w:r>
    </w:p>
    <w:p w14:paraId="64013FBB" w14:textId="77777777" w:rsidR="00A77E79" w:rsidRPr="00B138F3" w:rsidRDefault="00A77E79" w:rsidP="00A77E79">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EF6D642"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7E8655F9"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29D33E9"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63DD2E42"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37449829" w14:textId="77777777" w:rsidR="00A77E79" w:rsidRPr="00B138F3" w:rsidRDefault="00A77E79" w:rsidP="00A77E79">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5D8E22E0"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30DCDE3E"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w:t>
      </w:r>
      <w:proofErr w:type="gramStart"/>
      <w:r w:rsidRPr="00B138F3">
        <w:rPr>
          <w:rFonts w:ascii="GHEA Grapalat" w:eastAsiaTheme="minorHAnsi" w:hAnsi="GHEA Grapalat" w:cstheme="minorBidi"/>
        </w:rPr>
        <w:t>)</w:t>
      </w:r>
      <w:proofErr w:type="gramEnd"/>
      <w:r w:rsidRPr="00B138F3">
        <w:rPr>
          <w:rFonts w:ascii="GHEA Grapalat" w:eastAsiaTheme="minorHAnsi" w:hAnsi="GHEA Grapalat" w:cstheme="minorBidi"/>
        </w:rPr>
        <w:t xml:space="preserve">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446B57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7AC278A"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гарантии)  в</w:t>
      </w:r>
      <w:proofErr w:type="gramEnd"/>
      <w:r w:rsidRPr="00B138F3">
        <w:rPr>
          <w:rFonts w:ascii="GHEA Grapalat" w:eastAsiaTheme="minorHAnsi" w:hAnsi="GHEA Grapalat" w:cstheme="minorBidi"/>
        </w:rPr>
        <w:t xml:space="preserve">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275B16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8236ED8"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26037AD"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p>
    <w:p w14:paraId="3044AE35"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55DBF03C" w14:textId="77777777" w:rsidR="00A77E79" w:rsidRPr="00B138F3"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19C047C"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9650F52" w14:textId="77777777" w:rsidR="00A77E79" w:rsidRPr="00B138F3" w:rsidRDefault="00A77E79" w:rsidP="00A77E7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Pr>
          <w:rFonts w:ascii="GHEA Grapalat" w:eastAsiaTheme="minorHAnsi" w:hAnsi="GHEA Grapalat" w:cstheme="minorBidi"/>
        </w:rPr>
        <w:t>о</w:t>
      </w:r>
      <w:r w:rsidRPr="00B138F3">
        <w:rPr>
          <w:rFonts w:ascii="GHEA Grapalat" w:eastAsiaTheme="minorHAnsi" w:hAnsi="GHEA Grapalat" w:cstheme="minorBidi"/>
        </w:rPr>
        <w:t>к на участие в организованной бенефициаром процедуре закупок под кодом   ________________________________.</w:t>
      </w:r>
    </w:p>
    <w:p w14:paraId="05098373" w14:textId="77777777" w:rsidR="00A77E79" w:rsidRPr="00B138F3" w:rsidRDefault="00A77E79" w:rsidP="00A77E79">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9049144"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 xml:space="preserve">Информацию о факте предоставления настоящей гарантии-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Pr>
          <w:rFonts w:ascii="GHEA Grapalat" w:eastAsiaTheme="minorHAnsi" w:hAnsi="GHEA Grapalat" w:cstheme="minorBidi"/>
        </w:rPr>
        <w:t xml:space="preserve">--------------------------------------------, </w:t>
      </w:r>
      <w:r w:rsidRPr="00A452CD">
        <w:rPr>
          <w:rFonts w:ascii="GHEA Grapalat" w:eastAsiaTheme="minorHAnsi" w:hAnsi="GHEA Grapalat" w:cstheme="minorBidi"/>
        </w:rPr>
        <w:t xml:space="preserve">который указан в упомянутом в настоящем пункте </w:t>
      </w:r>
    </w:p>
    <w:p w14:paraId="1F45CA47"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536DC0D6" w14:textId="77777777" w:rsidR="00A77E79"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A452CD">
        <w:rPr>
          <w:rFonts w:ascii="GHEA Grapalat" w:eastAsiaTheme="minorHAnsi" w:hAnsi="GHEA Grapalat" w:cstheme="minorBidi"/>
        </w:rPr>
        <w:t>приглашении к процедуре закупок.</w:t>
      </w:r>
    </w:p>
    <w:p w14:paraId="348BB0AD" w14:textId="77777777" w:rsidR="00A77E79" w:rsidRDefault="00A77E79" w:rsidP="00A77E79">
      <w:pPr>
        <w:pStyle w:val="NormalWeb"/>
        <w:shd w:val="clear" w:color="auto" w:fill="FFFFFF"/>
        <w:spacing w:before="0" w:beforeAutospacing="0" w:after="0" w:afterAutospacing="0"/>
        <w:ind w:firstLine="375"/>
        <w:jc w:val="both"/>
        <w:rPr>
          <w:rStyle w:val="Strong"/>
          <w:b w:val="0"/>
          <w:bCs w:val="0"/>
          <w:sz w:val="20"/>
          <w:szCs w:val="20"/>
        </w:rPr>
      </w:pPr>
    </w:p>
    <w:p w14:paraId="6E05BC01" w14:textId="77777777" w:rsidR="00A77E79" w:rsidRPr="00842D08"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Pr="00842D08">
        <w:rPr>
          <w:rFonts w:ascii="GHEA Grapalat" w:eastAsiaTheme="minorHAnsi" w:hAnsi="GHEA Grapalat" w:cstheme="minorBidi"/>
        </w:rPr>
        <w:t>.</w:t>
      </w:r>
    </w:p>
    <w:p w14:paraId="6D0A66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084B60"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0406B62"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64495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C5E9E64"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4EF51F8"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C2889A9"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p>
    <w:p w14:paraId="4A35E7D1"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10B2B73"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48E8B2E"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B7E4A9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00457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rPr>
      </w:pPr>
    </w:p>
    <w:p w14:paraId="4075D2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3168488"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1E6FC3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566CDA1"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3EB8FCD" w14:textId="77777777" w:rsidR="00A77E79" w:rsidRPr="00B138F3" w:rsidRDefault="00A77E79" w:rsidP="00A77E7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B1FBB90" w14:textId="6EF87E0B" w:rsidR="00A77E79" w:rsidRDefault="00A77E79">
      <w:pPr>
        <w:rPr>
          <w:rFonts w:ascii="GHEA Grapalat" w:hAnsi="GHEA Grapalat"/>
          <w:i/>
        </w:rPr>
      </w:pPr>
    </w:p>
    <w:p w14:paraId="3750F780" w14:textId="77777777" w:rsidR="00A77E79" w:rsidRDefault="00A77E79">
      <w:pPr>
        <w:rPr>
          <w:rFonts w:ascii="GHEA Grapalat" w:hAnsi="GHEA Grapalat"/>
          <w:i/>
        </w:rPr>
      </w:pPr>
      <w:r>
        <w:rPr>
          <w:rFonts w:ascii="GHEA Grapalat" w:hAnsi="GHEA Grapalat"/>
          <w:i/>
        </w:rPr>
        <w:br w:type="page"/>
      </w:r>
    </w:p>
    <w:p w14:paraId="062D0F57" w14:textId="77777777" w:rsidR="00A77E79" w:rsidRPr="00B138F3" w:rsidRDefault="00A77E79" w:rsidP="00A77E79">
      <w:pPr>
        <w:widowControl w:val="0"/>
        <w:spacing w:after="160"/>
        <w:ind w:firstLine="567"/>
        <w:jc w:val="right"/>
        <w:rPr>
          <w:rFonts w:ascii="GHEA Grapalat" w:hAnsi="GHEA Grapalat"/>
          <w:b/>
        </w:rPr>
      </w:pPr>
      <w:r>
        <w:rPr>
          <w:rFonts w:ascii="GHEA Grapalat" w:hAnsi="GHEA Grapalat"/>
          <w:i/>
        </w:rPr>
        <w:lastRenderedPageBreak/>
        <w:br w:type="page"/>
      </w:r>
      <w:r w:rsidRPr="00B138F3">
        <w:rPr>
          <w:rFonts w:ascii="GHEA Grapalat" w:hAnsi="GHEA Grapalat"/>
          <w:b/>
        </w:rPr>
        <w:lastRenderedPageBreak/>
        <w:t>Приложение № 4</w:t>
      </w:r>
      <w:r w:rsidRPr="00182C2E">
        <w:rPr>
          <w:rFonts w:ascii="GHEA Grapalat" w:hAnsi="GHEA Grapalat"/>
          <w:b/>
        </w:rPr>
        <w:t>.</w:t>
      </w:r>
      <w:r>
        <w:rPr>
          <w:rFonts w:ascii="GHEA Grapalat" w:hAnsi="GHEA Grapalat"/>
          <w:b/>
        </w:rPr>
        <w:t>1</w:t>
      </w:r>
    </w:p>
    <w:p w14:paraId="0D35C3D6" w14:textId="77777777" w:rsidR="00A77E79" w:rsidRDefault="00A77E79" w:rsidP="00A77E79">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Pr>
          <w:rFonts w:ascii="GHEA Grapalat" w:hAnsi="GHEA Grapalat"/>
          <w:b/>
          <w:sz w:val="22"/>
          <w:szCs w:val="22"/>
        </w:rPr>
        <w:t>GHAPDzB-HVKAK-2024-41</w:t>
      </w:r>
      <w:r w:rsidRPr="00521A49">
        <w:rPr>
          <w:rFonts w:ascii="GHEA Grapalat" w:hAnsi="GHEA Grapalat"/>
          <w:b/>
          <w:sz w:val="22"/>
          <w:szCs w:val="22"/>
        </w:rPr>
        <w:t>»</w:t>
      </w:r>
      <w:r w:rsidRPr="00521A49">
        <w:rPr>
          <w:rFonts w:ascii="GHEA Grapalat" w:hAnsi="GHEA Grapalat"/>
          <w:sz w:val="24"/>
          <w:szCs w:val="24"/>
        </w:rPr>
        <w:t xml:space="preserve"> </w:t>
      </w:r>
    </w:p>
    <w:p w14:paraId="14054624" w14:textId="0F857066" w:rsidR="00A77E79" w:rsidRPr="00B138F3" w:rsidRDefault="00A77E79" w:rsidP="00A77E79">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9608761" w14:textId="77777777" w:rsidR="00A77E79" w:rsidRPr="00B138F3" w:rsidRDefault="00A77E79" w:rsidP="00A77E79">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773665D5" w14:textId="77777777" w:rsidR="00A77E79" w:rsidRPr="00B138F3" w:rsidRDefault="00A77E79" w:rsidP="00A77E7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w:t>
      </w:r>
      <w:proofErr w:type="gramStart"/>
      <w:r w:rsidRPr="004E7015">
        <w:rPr>
          <w:rFonts w:ascii="GHEA Grapalat" w:eastAsiaTheme="minorHAnsi" w:hAnsi="GHEA Grapalat" w:cstheme="minorBidi"/>
        </w:rPr>
        <w:t>договор)</w:t>
      </w:r>
      <w:r w:rsidRPr="00B138F3">
        <w:rPr>
          <w:rFonts w:ascii="GHEA Grapalat" w:eastAsiaTheme="minorHAnsi" w:hAnsi="GHEA Grapalat" w:cstheme="minorBidi"/>
        </w:rPr>
        <w:t xml:space="preserve">   </w:t>
      </w:r>
      <w:proofErr w:type="gramEnd"/>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7CED9529" w14:textId="77777777" w:rsidR="00A77E79" w:rsidRPr="00B138F3" w:rsidRDefault="00A77E79" w:rsidP="00A77E7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14:paraId="41803E9B" w14:textId="77777777" w:rsidR="00A77E79" w:rsidRPr="00B138F3" w:rsidRDefault="00A77E79" w:rsidP="00A77E7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w:t>
      </w:r>
      <w:proofErr w:type="gramStart"/>
      <w:r w:rsidRPr="00B138F3">
        <w:rPr>
          <w:rFonts w:ascii="GHEA Grapalat" w:eastAsiaTheme="minorHAnsi" w:hAnsi="GHEA Grapalat" w:cstheme="minorBidi"/>
        </w:rPr>
        <w:t>принципал )</w:t>
      </w:r>
      <w:proofErr w:type="gramEnd"/>
      <w:r w:rsidRPr="00B138F3">
        <w:rPr>
          <w:rFonts w:ascii="GHEA Grapalat" w:eastAsiaTheme="minorHAnsi" w:hAnsi="GHEA Grapalat" w:cstheme="minorBidi"/>
        </w:rPr>
        <w:t xml:space="preserve"> в результате  </w:t>
      </w:r>
    </w:p>
    <w:p w14:paraId="6FEE8BC2" w14:textId="77777777" w:rsidR="00A77E79" w:rsidRPr="00B138F3" w:rsidRDefault="00A77E79" w:rsidP="00A77E79">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2D748E4F"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6B8437DA" w14:textId="77777777" w:rsidR="00A77E79" w:rsidRPr="00B138F3" w:rsidRDefault="00A77E79" w:rsidP="00A77E7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roofErr w:type="gramStart"/>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далее-бенефициар) </w:t>
      </w:r>
    </w:p>
    <w:p w14:paraId="4A5F8727" w14:textId="77777777" w:rsidR="00A77E79" w:rsidRPr="00B138F3" w:rsidRDefault="00A77E79" w:rsidP="00A77E79">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4DD0BECE" w14:textId="77777777" w:rsidR="00A77E79" w:rsidRPr="00B138F3" w:rsidRDefault="00A77E79" w:rsidP="00A77E79">
      <w:pPr>
        <w:pStyle w:val="NormalWeb"/>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____________________.</w:t>
      </w:r>
    </w:p>
    <w:p w14:paraId="5C34C44B"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6F5B5AD1"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1EB80182" w14:textId="77777777" w:rsidR="00A77E79" w:rsidRPr="001A0A3E"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14:paraId="141E9C31"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далее-сумма             </w:t>
      </w:r>
    </w:p>
    <w:p w14:paraId="755AAD9C"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32C32126" w14:textId="77777777" w:rsidR="00A77E79" w:rsidRPr="003961EF"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Pr="00340AB0">
        <w:rPr>
          <w:rFonts w:ascii="GHEA Grapalat" w:eastAsiaTheme="minorHAnsi" w:hAnsi="GHEA Grapalat" w:cstheme="minorBidi"/>
          <w:lang w:val="hy-AM"/>
        </w:rPr>
        <w:t xml:space="preserve">двухсторонне утвержденного </w:t>
      </w:r>
      <w:r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Pr="00340AB0">
        <w:rPr>
          <w:rFonts w:ascii="GHEA Grapalat" w:eastAsiaTheme="minorHAnsi" w:hAnsi="GHEA Grapalat" w:cstheme="minorBidi"/>
          <w:lang w:val="hy-AM"/>
        </w:rPr>
        <w:t xml:space="preserve"> и</w:t>
      </w:r>
      <w:r w:rsidRPr="00340AB0">
        <w:rPr>
          <w:rFonts w:ascii="GHEA Grapalat" w:eastAsiaTheme="minorHAnsi" w:hAnsi="GHEA Grapalat" w:cstheme="minorBidi"/>
        </w:rPr>
        <w:t xml:space="preserve"> </w:t>
      </w:r>
      <w:proofErr w:type="spellStart"/>
      <w:r w:rsidRPr="00340AB0">
        <w:rPr>
          <w:rFonts w:ascii="GHEA Grapalat" w:eastAsiaTheme="minorHAnsi" w:hAnsi="GHEA Grapalat" w:cstheme="minorBidi"/>
        </w:rPr>
        <w:t>представленн</w:t>
      </w:r>
      <w:proofErr w:type="spellEnd"/>
      <w:r w:rsidRPr="00340AB0">
        <w:rPr>
          <w:rFonts w:ascii="GHEA Grapalat" w:eastAsiaTheme="minorHAnsi" w:hAnsi="GHEA Grapalat" w:cstheme="minorBidi"/>
          <w:lang w:val="hy-AM"/>
        </w:rPr>
        <w:t>ого принципалом</w:t>
      </w:r>
      <w:r w:rsidRPr="00340AB0">
        <w:rPr>
          <w:rFonts w:ascii="GHEA Grapalat" w:eastAsiaTheme="minorHAnsi" w:hAnsi="GHEA Grapalat" w:cstheme="minorBidi"/>
        </w:rPr>
        <w:t xml:space="preserve"> </w:t>
      </w:r>
      <w:proofErr w:type="gramStart"/>
      <w:r w:rsidRPr="00340AB0">
        <w:rPr>
          <w:rFonts w:ascii="GHEA Grapalat" w:eastAsiaTheme="minorHAnsi" w:hAnsi="GHEA Grapalat" w:cstheme="minorBidi"/>
        </w:rPr>
        <w:t>лицу</w:t>
      </w:r>
      <w:proofErr w:type="gramEnd"/>
      <w:r w:rsidRPr="00340AB0">
        <w:rPr>
          <w:rFonts w:ascii="GHEA Grapalat" w:eastAsiaTheme="minorHAnsi" w:hAnsi="GHEA Grapalat" w:cstheme="minorBidi"/>
        </w:rPr>
        <w:t xml:space="preserve"> давшему гарантию</w:t>
      </w:r>
      <w:r w:rsidRPr="00340AB0">
        <w:rPr>
          <w:rFonts w:ascii="GHEA Grapalat" w:eastAsiaTheme="minorHAnsi" w:hAnsi="GHEA Grapalat" w:cstheme="minorBidi"/>
          <w:lang w:val="hy-AM"/>
        </w:rPr>
        <w:t>.</w:t>
      </w:r>
      <w:r w:rsidRPr="003961EF">
        <w:rPr>
          <w:rFonts w:ascii="GHEA Grapalat" w:eastAsiaTheme="minorHAnsi" w:hAnsi="GHEA Grapalat" w:cstheme="minorBidi"/>
        </w:rPr>
        <w:t xml:space="preserve"> </w:t>
      </w:r>
    </w:p>
    <w:p w14:paraId="02DB82CE" w14:textId="77777777" w:rsidR="00A77E79" w:rsidRPr="00B138F3" w:rsidRDefault="00A77E79" w:rsidP="00A77E79">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3A35BDB4"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ABB63F5" w14:textId="77777777" w:rsidR="00A77E79" w:rsidRPr="00B138F3"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1F67603" w14:textId="77777777" w:rsidR="00A77E79" w:rsidRPr="00B138F3"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1A19EC"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F613B7E" w14:textId="77777777" w:rsidR="00A77E79" w:rsidRPr="003870B7" w:rsidRDefault="00A77E79" w:rsidP="00A77E79">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w:t>
      </w:r>
      <w:proofErr w:type="gramStart"/>
      <w:r>
        <w:rPr>
          <w:rFonts w:ascii="GHEA Grapalat" w:eastAsiaTheme="minorHAnsi" w:hAnsi="GHEA Grapalat" w:cstheme="minorBidi"/>
        </w:rPr>
        <w:t xml:space="preserve">силе  </w:t>
      </w:r>
      <w:r w:rsidRPr="003870B7">
        <w:rPr>
          <w:rFonts w:ascii="GHEA Grapalat" w:eastAsiaTheme="minorHAnsi" w:hAnsi="GHEA Grapalat" w:cstheme="minorBidi"/>
        </w:rPr>
        <w:t>со</w:t>
      </w:r>
      <w:proofErr w:type="gramEnd"/>
      <w:r w:rsidRPr="003870B7">
        <w:rPr>
          <w:rFonts w:ascii="GHEA Grapalat" w:eastAsiaTheme="minorHAnsi" w:hAnsi="GHEA Grapalat" w:cstheme="minorBidi"/>
        </w:rPr>
        <w:t xml:space="preserve"> дня вступления в силу договора под кодом N________________________ заключаемого  между  </w:t>
      </w:r>
    </w:p>
    <w:p w14:paraId="40341290" w14:textId="77777777" w:rsidR="00A77E79" w:rsidRPr="003870B7" w:rsidRDefault="00A77E79" w:rsidP="00A77E79">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3870B7">
        <w:rPr>
          <w:rFonts w:ascii="GHEA Grapalat" w:eastAsiaTheme="minorHAnsi" w:hAnsi="GHEA Grapalat" w:cstheme="minorBidi"/>
          <w:sz w:val="18"/>
          <w:szCs w:val="18"/>
        </w:rPr>
        <w:t xml:space="preserve">номер заключаемого </w:t>
      </w:r>
      <w:proofErr w:type="spellStart"/>
      <w:r w:rsidRPr="003870B7">
        <w:rPr>
          <w:rFonts w:ascii="GHEA Grapalat" w:eastAsiaTheme="minorHAnsi" w:hAnsi="GHEA Grapalat" w:cstheme="minorBidi"/>
          <w:sz w:val="18"/>
          <w:szCs w:val="18"/>
        </w:rPr>
        <w:t>договара</w:t>
      </w:r>
      <w:proofErr w:type="spellEnd"/>
    </w:p>
    <w:p w14:paraId="28B8E439" w14:textId="77777777" w:rsidR="00A77E79" w:rsidRPr="003870B7" w:rsidRDefault="00A77E79" w:rsidP="00A77E79">
      <w:pPr>
        <w:pStyle w:val="NormalWeb"/>
        <w:shd w:val="clear" w:color="auto" w:fill="FFFFFF"/>
        <w:ind w:firstLine="374"/>
        <w:contextualSpacing/>
        <w:jc w:val="both"/>
        <w:rPr>
          <w:rFonts w:ascii="GHEA Grapalat" w:eastAsiaTheme="minorHAnsi" w:hAnsi="GHEA Grapalat" w:cstheme="minorBidi"/>
        </w:rPr>
      </w:pPr>
    </w:p>
    <w:p w14:paraId="5818243D" w14:textId="77777777" w:rsidR="00A77E79" w:rsidRPr="003870B7" w:rsidRDefault="00A77E79" w:rsidP="00A77E79">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бенефициаром и принципалом    </w:t>
      </w:r>
      <w:proofErr w:type="gramStart"/>
      <w:r w:rsidRPr="003870B7">
        <w:rPr>
          <w:rFonts w:ascii="GHEA Grapalat" w:eastAsiaTheme="minorHAnsi" w:hAnsi="GHEA Grapalat" w:cstheme="minorBidi"/>
        </w:rPr>
        <w:t>и  действует</w:t>
      </w:r>
      <w:proofErr w:type="gramEnd"/>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14:paraId="31332794" w14:textId="77777777" w:rsidR="00A77E79" w:rsidRPr="003870B7" w:rsidRDefault="00A77E79" w:rsidP="00A77E79">
      <w:pPr>
        <w:pStyle w:val="NormalWeb"/>
        <w:shd w:val="clear" w:color="auto" w:fill="FFFFFF"/>
        <w:contextualSpacing/>
        <w:jc w:val="both"/>
        <w:rPr>
          <w:rFonts w:ascii="GHEA Grapalat" w:eastAsiaTheme="minorHAnsi" w:hAnsi="GHEA Grapalat" w:cstheme="minorBidi"/>
          <w:sz w:val="18"/>
          <w:szCs w:val="18"/>
          <w:lang w:val="hy-AM"/>
        </w:rPr>
      </w:pPr>
    </w:p>
    <w:p w14:paraId="1282366E" w14:textId="77777777" w:rsidR="00A77E79" w:rsidRPr="003870B7" w:rsidRDefault="00A77E79" w:rsidP="00A77E79">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proofErr w:type="gramStart"/>
      <w:r w:rsidRPr="003870B7">
        <w:rPr>
          <w:rFonts w:ascii="GHEA Grapalat" w:hAnsi="GHEA Grapalat"/>
          <w:sz w:val="16"/>
          <w:szCs w:val="16"/>
        </w:rPr>
        <w:t>крайний  срок</w:t>
      </w:r>
      <w:proofErr w:type="gramEnd"/>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proofErr w:type="spellStart"/>
      <w:r w:rsidRPr="003870B7">
        <w:rPr>
          <w:rFonts w:ascii="GHEA Grapalat" w:eastAsiaTheme="minorHAnsi" w:hAnsi="GHEA Grapalat" w:cstheme="minorBidi"/>
          <w:sz w:val="16"/>
          <w:szCs w:val="16"/>
        </w:rPr>
        <w:t>ый</w:t>
      </w:r>
      <w:proofErr w:type="spellEnd"/>
      <w:r w:rsidRPr="003870B7">
        <w:rPr>
          <w:rFonts w:ascii="GHEA Grapalat" w:eastAsiaTheme="minorHAnsi" w:hAnsi="GHEA Grapalat" w:cstheme="minorBidi"/>
          <w:sz w:val="16"/>
          <w:szCs w:val="16"/>
        </w:rPr>
        <w:t xml:space="preserve"> </w:t>
      </w:r>
      <w:r w:rsidRPr="003870B7">
        <w:rPr>
          <w:rFonts w:ascii="GHEA Grapalat" w:eastAsiaTheme="minorHAnsi" w:hAnsi="GHEA Grapalat" w:cstheme="minorBidi"/>
          <w:sz w:val="16"/>
          <w:szCs w:val="16"/>
          <w:lang w:val="hy-AM"/>
        </w:rPr>
        <w:t>заключаемым договором</w:t>
      </w:r>
    </w:p>
    <w:p w14:paraId="286ECF63" w14:textId="77777777" w:rsidR="00A77E79" w:rsidRDefault="00A77E79" w:rsidP="00A77E79">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r w:rsidRPr="003870B7">
        <w:rPr>
          <w:rFonts w:ascii="GHEA Grapalat" w:eastAsiaTheme="minorHAnsi" w:hAnsi="GHEA Grapalat" w:cstheme="minorBidi"/>
        </w:rPr>
        <w:t xml:space="preserve"> </w:t>
      </w:r>
    </w:p>
    <w:p w14:paraId="3E16CFFF" w14:textId="77777777" w:rsidR="00A77E79" w:rsidRDefault="00A77E79" w:rsidP="00A77E79">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14:paraId="0C364AF9" w14:textId="77777777" w:rsidR="00A77E79" w:rsidRPr="003870B7" w:rsidRDefault="00A77E79" w:rsidP="00A77E79">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14:paraId="19E6E410" w14:textId="77777777" w:rsidR="00A77E79" w:rsidRPr="003870B7"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49C7F6BB" w14:textId="77777777" w:rsidR="00A77E79" w:rsidRPr="00B138F3"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7513143"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20DB9C34" w14:textId="77777777" w:rsidR="00A77E79" w:rsidRPr="00B138F3" w:rsidRDefault="00A77E79" w:rsidP="00A77E7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24042799" w14:textId="77777777" w:rsidR="00A77E79" w:rsidRPr="00B138F3" w:rsidRDefault="00A77E79" w:rsidP="00A77E7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E6FCE9B"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3255E8BA"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4CDE7F0"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0A4796CA"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7708A7D" w14:textId="77777777" w:rsidR="00A77E79" w:rsidRPr="00B87910"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Pr="007E5F1D">
        <w:rPr>
          <w:rFonts w:ascii="GHEA Grapalat" w:eastAsiaTheme="minorHAnsi" w:hAnsi="GHEA Grapalat" w:cstheme="minorBidi"/>
          <w:lang w:val="hy-AM"/>
        </w:rPr>
        <w:t xml:space="preserve">двухсторонне </w:t>
      </w:r>
      <w:r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Pr="007E5F1D">
        <w:rPr>
          <w:rFonts w:ascii="GHEA Grapalat" w:eastAsiaTheme="minorHAnsi" w:hAnsi="GHEA Grapalat" w:cstheme="minorBidi"/>
          <w:lang w:val="hy-AM"/>
        </w:rPr>
        <w:t xml:space="preserve"> </w:t>
      </w:r>
      <w:r w:rsidRPr="007E5F1D">
        <w:rPr>
          <w:rFonts w:ascii="GHEA Grapalat" w:eastAsiaTheme="minorHAnsi" w:hAnsi="GHEA Grapalat" w:cstheme="minorBidi"/>
        </w:rPr>
        <w:t>(</w:t>
      </w:r>
      <w:r w:rsidRPr="007E5F1D">
        <w:rPr>
          <w:rFonts w:ascii="GHEA Grapalat" w:eastAsiaTheme="minorHAnsi" w:hAnsi="GHEA Grapalat" w:cstheme="minorBidi"/>
          <w:lang w:val="hy-AM"/>
        </w:rPr>
        <w:t>их</w:t>
      </w:r>
      <w:r w:rsidRPr="007E5F1D">
        <w:rPr>
          <w:rFonts w:ascii="GHEA Grapalat" w:eastAsiaTheme="minorHAnsi" w:hAnsi="GHEA Grapalat" w:cstheme="minorBidi"/>
        </w:rPr>
        <w:t>) копии.</w:t>
      </w:r>
      <w:r w:rsidRPr="00A74B0D">
        <w:rPr>
          <w:rFonts w:ascii="GHEA Grapalat" w:eastAsiaTheme="minorHAnsi" w:hAnsi="GHEA Grapalat" w:cstheme="minorBidi"/>
        </w:rPr>
        <w:t xml:space="preserve"> </w:t>
      </w:r>
    </w:p>
    <w:p w14:paraId="337DC5B6" w14:textId="77777777" w:rsidR="00A77E79" w:rsidRPr="007A724D"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B16AAF5"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FA98306"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5144723"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5F9C7E8"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A76DFFB"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D7B6BB6"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p>
    <w:p w14:paraId="62E0028D"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6CEC878"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5ED76FE"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1FAA81F"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810696F"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8A97554"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8071C95"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3E03B3F" w14:textId="77777777" w:rsidR="00A77E79" w:rsidRPr="00B138F3" w:rsidRDefault="00A77E79" w:rsidP="00A77E7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D5CD38B" w14:textId="2C4DC5CA" w:rsidR="00A77E79" w:rsidRDefault="00A77E79">
      <w:pPr>
        <w:rPr>
          <w:rFonts w:ascii="GHEA Grapalat" w:hAnsi="GHEA Grapalat"/>
          <w:i/>
        </w:rPr>
      </w:pPr>
    </w:p>
    <w:p w14:paraId="6CE5D55E" w14:textId="77777777" w:rsidR="00A77E79" w:rsidRDefault="00A77E79">
      <w:pPr>
        <w:rPr>
          <w:rFonts w:ascii="GHEA Grapalat" w:hAnsi="GHEA Grapalat"/>
          <w:i/>
        </w:rPr>
      </w:pPr>
      <w:r>
        <w:rPr>
          <w:rFonts w:ascii="GHEA Grapalat" w:hAnsi="GHEA Grapalat"/>
          <w:i/>
        </w:rPr>
        <w:br w:type="page"/>
      </w:r>
    </w:p>
    <w:p w14:paraId="4BE6D726" w14:textId="11545FA4"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71D8AECF" w14:textId="4C4A09A9" w:rsidR="00F244D7" w:rsidRPr="00521A49" w:rsidRDefault="00F244D7" w:rsidP="00962010">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A77E79">
        <w:rPr>
          <w:rFonts w:ascii="GHEA Grapalat" w:hAnsi="GHEA Grapalat"/>
          <w:b/>
          <w:sz w:val="22"/>
          <w:szCs w:val="22"/>
        </w:rPr>
        <w:t>2024-41</w:t>
      </w:r>
      <w:r w:rsidRPr="00521A49">
        <w:rPr>
          <w:rFonts w:ascii="GHEA Grapalat" w:hAnsi="GHEA Grapalat"/>
          <w:b/>
          <w:sz w:val="22"/>
          <w:szCs w:val="22"/>
        </w:rPr>
        <w:t>»</w:t>
      </w:r>
      <w:r w:rsidRPr="00521A49">
        <w:rPr>
          <w:rFonts w:ascii="GHEA Grapalat" w:hAnsi="GHEA Grapalat"/>
          <w:sz w:val="24"/>
          <w:szCs w:val="24"/>
        </w:rPr>
        <w:t xml:space="preserve"> </w:t>
      </w:r>
    </w:p>
    <w:p w14:paraId="20B72B8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2E0D4B9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D4C34C3" w14:textId="77777777" w:rsidTr="00B932B8">
        <w:tc>
          <w:tcPr>
            <w:tcW w:w="4786" w:type="dxa"/>
          </w:tcPr>
          <w:p w14:paraId="4F196ACB"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1D22DB85"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FootnoteReference"/>
                <w:rFonts w:ascii="GHEA Grapalat" w:hAnsi="GHEA Grapalat"/>
              </w:rPr>
              <w:footnoteReference w:customMarkFollows="1" w:id="5"/>
              <w:t>**</w:t>
            </w:r>
          </w:p>
        </w:tc>
      </w:tr>
    </w:tbl>
    <w:p w14:paraId="4F910690" w14:textId="77777777" w:rsidR="003D2FE2" w:rsidRPr="00521A49" w:rsidRDefault="003D2FE2" w:rsidP="00962010">
      <w:pPr>
        <w:widowControl w:val="0"/>
        <w:spacing w:after="160"/>
        <w:rPr>
          <w:rFonts w:ascii="GHEA Grapalat" w:hAnsi="GHEA Grapalat" w:cs="GHEA Grapalat"/>
          <w:b/>
        </w:rPr>
      </w:pPr>
    </w:p>
    <w:p w14:paraId="09B5A778"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8E6625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595667FC"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2E00EFA"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8AB8441"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FD9FFB" w14:textId="77777777" w:rsidR="003D2FE2" w:rsidRPr="00521A49" w:rsidRDefault="003D2FE2" w:rsidP="00ED119F">
      <w:pPr>
        <w:widowControl w:val="0"/>
        <w:ind w:firstLine="709"/>
        <w:jc w:val="both"/>
        <w:rPr>
          <w:rFonts w:ascii="GHEA Grapalat" w:hAnsi="GHEA Grapalat" w:cs="GHEA Grapalat"/>
        </w:rPr>
      </w:pPr>
    </w:p>
    <w:p w14:paraId="7AEF4F6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49C504FE" w14:textId="6A98C03F"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3E2F32">
        <w:rPr>
          <w:rFonts w:ascii="GHEA Grapalat" w:hAnsi="GHEA Grapalat"/>
          <w:b/>
          <w:sz w:val="22"/>
          <w:szCs w:val="22"/>
        </w:rPr>
        <w:t>GHAPDzB-HVKAK-</w:t>
      </w:r>
      <w:r w:rsidR="00A77E79">
        <w:rPr>
          <w:rFonts w:ascii="GHEA Grapalat" w:hAnsi="GHEA Grapalat"/>
          <w:b/>
          <w:sz w:val="22"/>
          <w:szCs w:val="22"/>
        </w:rPr>
        <w:t>2024-41</w:t>
      </w:r>
      <w:r w:rsidR="0036712F" w:rsidRPr="00521A49">
        <w:rPr>
          <w:rFonts w:ascii="GHEA Grapalat" w:hAnsi="GHEA Grapalat"/>
          <w:b/>
          <w:sz w:val="22"/>
          <w:szCs w:val="22"/>
        </w:rPr>
        <w:t>».</w:t>
      </w:r>
    </w:p>
    <w:p w14:paraId="265D6C80"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proofErr w:type="spellStart"/>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183760"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611145A6"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A9E11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2D563A"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518FF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180CC69B"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2BF3E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39160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5B0FB37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04656FD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7F819D"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09C31F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7335809B"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6693BD2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4CCBA0E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AE7EEA5"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BB030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7705AF8"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4C5EA8BF"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67C7A41"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06B0BC5"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35AF5D95"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A5EE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2FC9E7BC"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6FCBE166" w14:textId="77777777" w:rsidR="003D2FE2" w:rsidRPr="00083199" w:rsidRDefault="003D2FE2" w:rsidP="00ED119F">
      <w:pPr>
        <w:widowControl w:val="0"/>
        <w:jc w:val="right"/>
        <w:rPr>
          <w:rFonts w:ascii="GHEA Grapalat" w:hAnsi="GHEA Grapalat"/>
          <w:sz w:val="20"/>
          <w:szCs w:val="20"/>
          <w:lang w:val="hy-AM"/>
        </w:rPr>
      </w:pPr>
    </w:p>
    <w:p w14:paraId="7B92F88B" w14:textId="77777777"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14:paraId="5055DB50" w14:textId="77777777"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14:paraId="08CB7EC8" w14:textId="77777777"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14:paraId="756D6DF1" w14:textId="77777777" w:rsidTr="00387CF9">
        <w:trPr>
          <w:trHeight w:val="352"/>
        </w:trPr>
        <w:tc>
          <w:tcPr>
            <w:tcW w:w="10980" w:type="dxa"/>
            <w:gridSpan w:val="2"/>
            <w:noWrap/>
            <w:vAlign w:val="bottom"/>
          </w:tcPr>
          <w:p w14:paraId="01CB75A8"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1559D6E0" w14:textId="77777777" w:rsidTr="00387CF9">
        <w:trPr>
          <w:trHeight w:val="352"/>
        </w:trPr>
        <w:tc>
          <w:tcPr>
            <w:tcW w:w="10980" w:type="dxa"/>
            <w:gridSpan w:val="2"/>
            <w:noWrap/>
            <w:vAlign w:val="bottom"/>
          </w:tcPr>
          <w:p w14:paraId="021FB470"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1B1F5C6A" w14:textId="77777777" w:rsidTr="00387CF9">
        <w:trPr>
          <w:trHeight w:val="349"/>
        </w:trPr>
        <w:tc>
          <w:tcPr>
            <w:tcW w:w="10980" w:type="dxa"/>
            <w:gridSpan w:val="2"/>
            <w:noWrap/>
            <w:vAlign w:val="bottom"/>
          </w:tcPr>
          <w:p w14:paraId="32950CF8" w14:textId="77777777"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4AADE1AA" w14:textId="77777777" w:rsidTr="00387CF9">
        <w:trPr>
          <w:trHeight w:val="345"/>
        </w:trPr>
        <w:tc>
          <w:tcPr>
            <w:tcW w:w="10980" w:type="dxa"/>
            <w:gridSpan w:val="2"/>
            <w:noWrap/>
            <w:vAlign w:val="bottom"/>
          </w:tcPr>
          <w:p w14:paraId="1D290B94"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0A633F7B" w14:textId="77777777" w:rsidTr="00387CF9">
        <w:trPr>
          <w:trHeight w:val="361"/>
        </w:trPr>
        <w:tc>
          <w:tcPr>
            <w:tcW w:w="10980" w:type="dxa"/>
            <w:gridSpan w:val="2"/>
            <w:noWrap/>
            <w:vAlign w:val="bottom"/>
          </w:tcPr>
          <w:p w14:paraId="0BB719B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02314F54" w14:textId="77777777" w:rsidTr="00387CF9">
        <w:trPr>
          <w:trHeight w:val="433"/>
        </w:trPr>
        <w:tc>
          <w:tcPr>
            <w:tcW w:w="10980" w:type="dxa"/>
            <w:gridSpan w:val="2"/>
            <w:noWrap/>
            <w:vAlign w:val="bottom"/>
          </w:tcPr>
          <w:p w14:paraId="1C8700AB"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47C0913D" w14:textId="77777777" w:rsidTr="00387CF9">
        <w:trPr>
          <w:trHeight w:val="352"/>
        </w:trPr>
        <w:tc>
          <w:tcPr>
            <w:tcW w:w="10980" w:type="dxa"/>
            <w:gridSpan w:val="2"/>
            <w:noWrap/>
            <w:vAlign w:val="bottom"/>
          </w:tcPr>
          <w:p w14:paraId="38BD0DA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47EA1DF" w14:textId="77777777" w:rsidTr="00387CF9">
        <w:trPr>
          <w:trHeight w:val="442"/>
        </w:trPr>
        <w:tc>
          <w:tcPr>
            <w:tcW w:w="10980" w:type="dxa"/>
            <w:gridSpan w:val="2"/>
            <w:noWrap/>
            <w:vAlign w:val="bottom"/>
          </w:tcPr>
          <w:p w14:paraId="4190A10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5DF2E7A1" w14:textId="77777777" w:rsidTr="00387CF9">
        <w:trPr>
          <w:trHeight w:val="352"/>
        </w:trPr>
        <w:tc>
          <w:tcPr>
            <w:tcW w:w="10980" w:type="dxa"/>
            <w:gridSpan w:val="2"/>
            <w:noWrap/>
            <w:vAlign w:val="bottom"/>
          </w:tcPr>
          <w:p w14:paraId="6914CC6A"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6ABD8172" w14:textId="77777777" w:rsidTr="00387CF9">
        <w:trPr>
          <w:trHeight w:val="352"/>
        </w:trPr>
        <w:tc>
          <w:tcPr>
            <w:tcW w:w="10980" w:type="dxa"/>
            <w:gridSpan w:val="2"/>
            <w:noWrap/>
            <w:vAlign w:val="bottom"/>
          </w:tcPr>
          <w:p w14:paraId="4AAD059F"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606E5DA2" w14:textId="77777777" w:rsidTr="00387CF9">
        <w:trPr>
          <w:trHeight w:val="343"/>
        </w:trPr>
        <w:tc>
          <w:tcPr>
            <w:tcW w:w="10980" w:type="dxa"/>
            <w:gridSpan w:val="2"/>
            <w:noWrap/>
            <w:vAlign w:val="bottom"/>
          </w:tcPr>
          <w:p w14:paraId="031BE6B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0F18AF74" w14:textId="77777777" w:rsidTr="00387CF9">
        <w:trPr>
          <w:trHeight w:val="361"/>
        </w:trPr>
        <w:tc>
          <w:tcPr>
            <w:tcW w:w="10980" w:type="dxa"/>
            <w:gridSpan w:val="2"/>
            <w:noWrap/>
            <w:vAlign w:val="bottom"/>
          </w:tcPr>
          <w:p w14:paraId="050AEC52"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10B90797" w14:textId="77777777" w:rsidTr="00387CF9">
        <w:trPr>
          <w:trHeight w:val="433"/>
        </w:trPr>
        <w:tc>
          <w:tcPr>
            <w:tcW w:w="10980" w:type="dxa"/>
            <w:gridSpan w:val="2"/>
            <w:noWrap/>
            <w:vAlign w:val="bottom"/>
          </w:tcPr>
          <w:p w14:paraId="410FA85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2C3FB5E0" w14:textId="77777777" w:rsidTr="00387CF9">
        <w:trPr>
          <w:trHeight w:val="442"/>
        </w:trPr>
        <w:tc>
          <w:tcPr>
            <w:tcW w:w="10980" w:type="dxa"/>
            <w:gridSpan w:val="2"/>
            <w:noWrap/>
            <w:vAlign w:val="bottom"/>
          </w:tcPr>
          <w:p w14:paraId="2564EF5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307A0BA7" w14:textId="77777777" w:rsidTr="00387CF9">
        <w:trPr>
          <w:trHeight w:val="442"/>
        </w:trPr>
        <w:tc>
          <w:tcPr>
            <w:tcW w:w="10980" w:type="dxa"/>
            <w:gridSpan w:val="2"/>
            <w:noWrap/>
            <w:vAlign w:val="bottom"/>
          </w:tcPr>
          <w:p w14:paraId="23312C3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60310AC" w14:textId="77777777" w:rsidTr="00387CF9">
        <w:trPr>
          <w:trHeight w:val="442"/>
        </w:trPr>
        <w:tc>
          <w:tcPr>
            <w:tcW w:w="10980" w:type="dxa"/>
            <w:gridSpan w:val="2"/>
            <w:noWrap/>
            <w:vAlign w:val="bottom"/>
          </w:tcPr>
          <w:p w14:paraId="551DDF0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12BC4800" w14:textId="77777777" w:rsidTr="00387CF9">
        <w:trPr>
          <w:trHeight w:val="442"/>
        </w:trPr>
        <w:tc>
          <w:tcPr>
            <w:tcW w:w="10980" w:type="dxa"/>
            <w:gridSpan w:val="2"/>
            <w:noWrap/>
            <w:vAlign w:val="bottom"/>
          </w:tcPr>
          <w:p w14:paraId="6EA3889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14:paraId="426710AE" w14:textId="77777777" w:rsidTr="00387CF9">
        <w:trPr>
          <w:trHeight w:val="424"/>
        </w:trPr>
        <w:tc>
          <w:tcPr>
            <w:tcW w:w="10980" w:type="dxa"/>
            <w:gridSpan w:val="2"/>
            <w:noWrap/>
            <w:vAlign w:val="bottom"/>
          </w:tcPr>
          <w:p w14:paraId="5C22E99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67EBBB1A" w14:textId="77777777" w:rsidTr="00387CF9">
        <w:trPr>
          <w:trHeight w:val="704"/>
        </w:trPr>
        <w:tc>
          <w:tcPr>
            <w:tcW w:w="10980" w:type="dxa"/>
            <w:gridSpan w:val="2"/>
            <w:noWrap/>
            <w:vAlign w:val="bottom"/>
          </w:tcPr>
          <w:p w14:paraId="06F7B51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14D3DF5D" w14:textId="77777777" w:rsidTr="00387CF9">
        <w:trPr>
          <w:trHeight w:val="704"/>
        </w:trPr>
        <w:tc>
          <w:tcPr>
            <w:tcW w:w="10980" w:type="dxa"/>
            <w:gridSpan w:val="2"/>
            <w:noWrap/>
            <w:vAlign w:val="bottom"/>
          </w:tcPr>
          <w:p w14:paraId="5975BCAB"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C83A958" w14:textId="77777777" w:rsidTr="00387CF9">
        <w:trPr>
          <w:trHeight w:val="2194"/>
        </w:trPr>
        <w:tc>
          <w:tcPr>
            <w:tcW w:w="5616" w:type="dxa"/>
            <w:noWrap/>
            <w:vAlign w:val="bottom"/>
          </w:tcPr>
          <w:p w14:paraId="1F2CB433"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1109D1F6" w14:textId="77777777" w:rsidR="00C3421C" w:rsidRPr="00521A49" w:rsidRDefault="00C3421C" w:rsidP="00962010">
            <w:pPr>
              <w:widowControl w:val="0"/>
              <w:spacing w:after="160"/>
              <w:rPr>
                <w:rFonts w:ascii="GHEA Grapalat" w:hAnsi="GHEA Grapalat" w:cs="Sylfaen"/>
              </w:rPr>
            </w:pPr>
          </w:p>
          <w:p w14:paraId="40C87E25"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669C189F" w14:textId="77777777" w:rsidR="00C3421C" w:rsidRPr="00521A49" w:rsidRDefault="00C3421C" w:rsidP="00962010">
            <w:pPr>
              <w:widowControl w:val="0"/>
              <w:spacing w:after="160"/>
              <w:rPr>
                <w:rFonts w:ascii="GHEA Grapalat" w:hAnsi="GHEA Grapalat" w:cs="Sylfaen"/>
              </w:rPr>
            </w:pPr>
          </w:p>
          <w:p w14:paraId="0D697B09"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22A1B1A2" w14:textId="77777777" w:rsidR="00C3421C" w:rsidRPr="00521A49" w:rsidRDefault="00C3421C" w:rsidP="00962010">
            <w:pPr>
              <w:widowControl w:val="0"/>
              <w:spacing w:after="160"/>
              <w:rPr>
                <w:rFonts w:ascii="GHEA Grapalat" w:hAnsi="GHEA Grapalat" w:cs="Sylfaen"/>
              </w:rPr>
            </w:pPr>
          </w:p>
          <w:p w14:paraId="30285185"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15CC219A" w14:textId="77777777" w:rsidR="00C3421C" w:rsidRPr="00521A49" w:rsidRDefault="00C3421C" w:rsidP="00962010">
            <w:pPr>
              <w:widowControl w:val="0"/>
              <w:spacing w:after="160"/>
              <w:rPr>
                <w:rFonts w:ascii="GHEA Grapalat" w:hAnsi="GHEA Grapalat" w:cs="Sylfaen"/>
              </w:rPr>
            </w:pPr>
          </w:p>
        </w:tc>
        <w:tc>
          <w:tcPr>
            <w:tcW w:w="5364" w:type="dxa"/>
            <w:noWrap/>
          </w:tcPr>
          <w:p w14:paraId="5331D2F5"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3976DBD1" w14:textId="77777777" w:rsidR="00C3421C" w:rsidRPr="00521A49" w:rsidRDefault="00C3421C" w:rsidP="00962010">
            <w:pPr>
              <w:widowControl w:val="0"/>
              <w:spacing w:after="160"/>
              <w:rPr>
                <w:rFonts w:ascii="GHEA Grapalat" w:hAnsi="GHEA Grapalat" w:cs="Sylfaen"/>
              </w:rPr>
            </w:pPr>
          </w:p>
          <w:p w14:paraId="1FDBC07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C73390C" w14:textId="77777777" w:rsidR="00C3421C" w:rsidRPr="00521A49" w:rsidRDefault="00C3421C" w:rsidP="00962010">
            <w:pPr>
              <w:widowControl w:val="0"/>
              <w:spacing w:after="160"/>
              <w:jc w:val="right"/>
              <w:rPr>
                <w:rFonts w:ascii="GHEA Grapalat" w:hAnsi="GHEA Grapalat" w:cs="Tahoma"/>
              </w:rPr>
            </w:pPr>
          </w:p>
          <w:p w14:paraId="7B605474"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3994D0D7" w14:textId="77777777" w:rsidR="00C3421C" w:rsidRPr="00521A49" w:rsidRDefault="00C3421C" w:rsidP="00962010">
            <w:pPr>
              <w:widowControl w:val="0"/>
              <w:spacing w:after="160"/>
              <w:rPr>
                <w:rFonts w:ascii="GHEA Grapalat" w:hAnsi="GHEA Grapalat" w:cs="Sylfaen"/>
              </w:rPr>
            </w:pPr>
          </w:p>
          <w:p w14:paraId="1D1C94C2"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8F57874" w14:textId="77777777" w:rsidTr="00387CF9">
        <w:trPr>
          <w:trHeight w:val="2194"/>
        </w:trPr>
        <w:tc>
          <w:tcPr>
            <w:tcW w:w="5616" w:type="dxa"/>
            <w:noWrap/>
            <w:vAlign w:val="bottom"/>
          </w:tcPr>
          <w:p w14:paraId="12049121"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544051B7" w14:textId="77777777" w:rsidR="00C3421C" w:rsidRPr="00521A49" w:rsidRDefault="00C3421C" w:rsidP="00962010">
            <w:pPr>
              <w:widowControl w:val="0"/>
              <w:spacing w:after="160"/>
              <w:rPr>
                <w:rFonts w:ascii="GHEA Grapalat" w:hAnsi="GHEA Grapalat"/>
              </w:rPr>
            </w:pPr>
          </w:p>
          <w:p w14:paraId="428BB232"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4400468"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26F5ADE6" w14:textId="77777777" w:rsidR="00C3421C" w:rsidRPr="00521A49" w:rsidRDefault="00C3421C" w:rsidP="00962010">
            <w:pPr>
              <w:widowControl w:val="0"/>
              <w:spacing w:after="160"/>
              <w:rPr>
                <w:rFonts w:ascii="GHEA Grapalat" w:hAnsi="GHEA Grapalat" w:cs="Tahoma"/>
              </w:rPr>
            </w:pPr>
          </w:p>
          <w:p w14:paraId="3A1D1929" w14:textId="77777777" w:rsidR="00C3421C" w:rsidRPr="00521A49" w:rsidRDefault="00C3421C" w:rsidP="00962010">
            <w:pPr>
              <w:widowControl w:val="0"/>
              <w:spacing w:after="160"/>
              <w:rPr>
                <w:rFonts w:ascii="GHEA Grapalat" w:hAnsi="GHEA Grapalat" w:cs="Arial"/>
              </w:rPr>
            </w:pPr>
          </w:p>
        </w:tc>
        <w:tc>
          <w:tcPr>
            <w:tcW w:w="5364" w:type="dxa"/>
            <w:noWrap/>
          </w:tcPr>
          <w:p w14:paraId="095B141D"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061F4453" w14:textId="77777777" w:rsidR="00C3421C" w:rsidRPr="00521A49" w:rsidRDefault="00C3421C" w:rsidP="00962010">
            <w:pPr>
              <w:widowControl w:val="0"/>
              <w:spacing w:after="160"/>
              <w:rPr>
                <w:rFonts w:ascii="GHEA Grapalat" w:hAnsi="GHEA Grapalat" w:cs="Tahoma"/>
              </w:rPr>
            </w:pPr>
          </w:p>
          <w:p w14:paraId="788CE8EF"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50D10F49"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F444419" w14:textId="77777777" w:rsidR="00C3421C" w:rsidRPr="00521A49" w:rsidRDefault="00C3421C" w:rsidP="00962010">
            <w:pPr>
              <w:widowControl w:val="0"/>
              <w:spacing w:after="160"/>
              <w:rPr>
                <w:rFonts w:ascii="GHEA Grapalat" w:hAnsi="GHEA Grapalat" w:cs="Arial"/>
              </w:rPr>
            </w:pPr>
          </w:p>
        </w:tc>
      </w:tr>
      <w:tr w:rsidR="00B138F3" w:rsidRPr="00521A49" w14:paraId="6466DF5D" w14:textId="77777777" w:rsidTr="00387CF9">
        <w:trPr>
          <w:trHeight w:val="2194"/>
        </w:trPr>
        <w:tc>
          <w:tcPr>
            <w:tcW w:w="5616" w:type="dxa"/>
            <w:noWrap/>
            <w:vAlign w:val="bottom"/>
          </w:tcPr>
          <w:p w14:paraId="7C1AE044"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2E1A80B9" w14:textId="77777777" w:rsidR="00C3421C" w:rsidRPr="00521A49" w:rsidRDefault="00C3421C" w:rsidP="00962010">
            <w:pPr>
              <w:widowControl w:val="0"/>
              <w:spacing w:after="160"/>
              <w:rPr>
                <w:rFonts w:ascii="GHEA Grapalat" w:hAnsi="GHEA Grapalat" w:cs="Sylfaen"/>
              </w:rPr>
            </w:pPr>
          </w:p>
          <w:p w14:paraId="49C901F6"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3F5D2285"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73020E39" w14:textId="77777777" w:rsidR="00C3421C" w:rsidRPr="00521A49" w:rsidRDefault="00C3421C" w:rsidP="00962010">
            <w:pPr>
              <w:widowControl w:val="0"/>
              <w:spacing w:after="160"/>
              <w:rPr>
                <w:rFonts w:ascii="GHEA Grapalat" w:hAnsi="GHEA Grapalat"/>
              </w:rPr>
            </w:pPr>
          </w:p>
          <w:p w14:paraId="30E88C9B"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993D072" w14:textId="77777777" w:rsidR="00C3421C" w:rsidRPr="00521A49" w:rsidRDefault="00C3421C" w:rsidP="00962010">
      <w:pPr>
        <w:widowControl w:val="0"/>
        <w:spacing w:after="160"/>
        <w:jc w:val="center"/>
        <w:rPr>
          <w:rFonts w:ascii="GHEA Grapalat" w:hAnsi="GHEA Grapalat" w:cs="Sylfaen"/>
        </w:rPr>
      </w:pPr>
    </w:p>
    <w:p w14:paraId="16B08134" w14:textId="77777777"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0C596EED"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5E013511"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055E792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DA5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7695395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C64B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3357A98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10868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2604B52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A5FB59"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03A853F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BA8C00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43DCB6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C05DE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96425"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446396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B97CC9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99014E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377F5C5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51D110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29D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630FD8E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0185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3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85F3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134D1E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DD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174A8443"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0C0CA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B86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014F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11D54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2D3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1A302BC"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ACBB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17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17A41B2"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A3728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23A573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8CA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C9602E8"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1FA67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2551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7965A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14E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D48C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D8F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5DB420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24C57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31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DCF2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5D30C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10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765211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B333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D1A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D7364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C2E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EE2F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1E8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6A5AE17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8965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0914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A2ECB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C5F4B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6AFB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E0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B6618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C7B6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349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71079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E066C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B8EAA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F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61B238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D30DE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CC2E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2151D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173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51DDD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A49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653C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BEF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484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1DF9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650FD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64E288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D707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35605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06D46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F4B2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0EC332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6C5A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C084A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061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7AEFA1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1C2F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F8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A5C8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D4924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E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2E496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64C6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A9C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4C6B7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68451F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93941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B95A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1F483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18E7AA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49A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5AE032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FBB22F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6EBBA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53B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1F177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7AED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B5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2E60A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20E3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433AE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0DB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60D73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D111B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151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8E54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F23C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43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55EC6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04ED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F7D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B0CA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19B63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B03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3AEF70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EB3227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E24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01659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46F018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8E60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73AED"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5A7C46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98442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B676F"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213BCA18"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0DC4BA1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F2491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383C7B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82D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14:paraId="2D22673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DD7F6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6E03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6904C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48CB3B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7BF12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327E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D8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429332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129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87C65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ED116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2645FDE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62A631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8275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E91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2EBC65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958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693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17525C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4DB01A2F"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7E968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5058C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23EC2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20D9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391146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C02B7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11D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3D3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8A599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80628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0EA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33934F4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55472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D0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3F45B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0613C8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5D5CB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13030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5C0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1EC8D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00EB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BAA8E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2DF454" w14:textId="77777777" w:rsidR="00C3421C" w:rsidRPr="00521A49" w:rsidRDefault="00C3421C" w:rsidP="00962010">
            <w:pPr>
              <w:widowControl w:val="0"/>
              <w:spacing w:after="120"/>
              <w:jc w:val="center"/>
              <w:rPr>
                <w:rFonts w:ascii="GHEA Grapalat" w:hAnsi="GHEA Grapalat"/>
              </w:rPr>
            </w:pPr>
          </w:p>
        </w:tc>
      </w:tr>
      <w:tr w:rsidR="00B138F3" w:rsidRPr="00521A49" w14:paraId="510E10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4B2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76F67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D26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6D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01172A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6836DF" w14:textId="77777777" w:rsidR="00C3421C" w:rsidRPr="00521A49" w:rsidRDefault="00C3421C" w:rsidP="00962010">
            <w:pPr>
              <w:widowControl w:val="0"/>
              <w:spacing w:after="120"/>
              <w:jc w:val="center"/>
              <w:rPr>
                <w:rFonts w:ascii="GHEA Grapalat" w:hAnsi="GHEA Grapalat"/>
              </w:rPr>
            </w:pPr>
          </w:p>
        </w:tc>
      </w:tr>
      <w:tr w:rsidR="00B138F3" w:rsidRPr="00521A49" w14:paraId="5CA101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6A7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4B782B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1706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A53EDD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0D946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A716E4B" w14:textId="77777777" w:rsidR="00C3421C" w:rsidRPr="00521A49" w:rsidRDefault="00C3421C" w:rsidP="00962010">
            <w:pPr>
              <w:widowControl w:val="0"/>
              <w:spacing w:after="120"/>
              <w:jc w:val="center"/>
              <w:rPr>
                <w:rFonts w:ascii="GHEA Grapalat" w:hAnsi="GHEA Grapalat"/>
              </w:rPr>
            </w:pPr>
          </w:p>
        </w:tc>
      </w:tr>
      <w:tr w:rsidR="00B138F3" w:rsidRPr="00521A49" w14:paraId="7378A2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116F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4FCBB4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4E92A8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1B1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1CC7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1E059" w14:textId="77777777" w:rsidR="00C3421C" w:rsidRPr="00521A49" w:rsidRDefault="00C3421C" w:rsidP="00962010">
            <w:pPr>
              <w:widowControl w:val="0"/>
              <w:spacing w:after="120"/>
              <w:jc w:val="center"/>
              <w:rPr>
                <w:rFonts w:ascii="GHEA Grapalat" w:hAnsi="GHEA Grapalat"/>
              </w:rPr>
            </w:pPr>
          </w:p>
        </w:tc>
      </w:tr>
      <w:tr w:rsidR="00B138F3" w:rsidRPr="00521A49" w14:paraId="2A9CFF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899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42FBB04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A568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9F41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0620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066D53" w14:textId="77777777" w:rsidR="00C3421C" w:rsidRPr="00521A49" w:rsidRDefault="00C3421C" w:rsidP="00962010">
            <w:pPr>
              <w:widowControl w:val="0"/>
              <w:spacing w:after="120"/>
              <w:jc w:val="center"/>
              <w:rPr>
                <w:rFonts w:ascii="GHEA Grapalat" w:hAnsi="GHEA Grapalat"/>
              </w:rPr>
            </w:pPr>
          </w:p>
        </w:tc>
      </w:tr>
      <w:tr w:rsidR="00FF3DE9" w:rsidRPr="00521A49" w14:paraId="73E184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1A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7F2710F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C27F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A49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DE2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28BCD8" w14:textId="77777777" w:rsidR="00C3421C" w:rsidRPr="00521A49" w:rsidRDefault="00C3421C" w:rsidP="00962010">
            <w:pPr>
              <w:widowControl w:val="0"/>
              <w:spacing w:after="120"/>
              <w:jc w:val="center"/>
              <w:rPr>
                <w:rFonts w:ascii="GHEA Grapalat" w:hAnsi="GHEA Grapalat"/>
              </w:rPr>
            </w:pPr>
          </w:p>
        </w:tc>
      </w:tr>
    </w:tbl>
    <w:p w14:paraId="2DA63BFC"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27EA8FFB" w14:textId="77777777" w:rsidR="008F3B5F" w:rsidRPr="00B138F3" w:rsidRDefault="008F3B5F" w:rsidP="008F3B5F">
      <w:pPr>
        <w:widowControl w:val="0"/>
        <w:spacing w:after="160"/>
        <w:ind w:firstLine="567"/>
        <w:jc w:val="right"/>
        <w:rPr>
          <w:rFonts w:ascii="GHEA Grapalat" w:hAnsi="GHEA Grapalat" w:cs="Arial"/>
          <w:b/>
        </w:rPr>
      </w:pPr>
      <w:r>
        <w:rPr>
          <w:rFonts w:ascii="GHEA Grapalat" w:hAnsi="GHEA Grapalat"/>
          <w:i/>
        </w:rPr>
        <w:lastRenderedPageBreak/>
        <w:br w:type="page"/>
      </w:r>
      <w:r w:rsidRPr="00B138F3">
        <w:rPr>
          <w:rFonts w:ascii="GHEA Grapalat" w:hAnsi="GHEA Grapalat"/>
          <w:b/>
        </w:rPr>
        <w:lastRenderedPageBreak/>
        <w:t>Приложение № 5</w:t>
      </w:r>
    </w:p>
    <w:p w14:paraId="6CA2568A" w14:textId="51BD0FF0" w:rsidR="008F3B5F" w:rsidRPr="00B138F3" w:rsidRDefault="008F3B5F" w:rsidP="008F3B5F">
      <w:pPr>
        <w:pStyle w:val="BodyTextIndent3"/>
        <w:widowControl w:val="0"/>
        <w:spacing w:after="160" w:line="240" w:lineRule="auto"/>
        <w:jc w:val="right"/>
        <w:rPr>
          <w:rFonts w:ascii="GHEA Grapalat" w:hAnsi="GHEA Grapalat" w:cs="Arial"/>
          <w:b/>
          <w:sz w:val="24"/>
          <w:szCs w:val="24"/>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Pr>
          <w:rFonts w:ascii="GHEA Grapalat" w:hAnsi="GHEA Grapalat"/>
          <w:b/>
          <w:sz w:val="22"/>
          <w:szCs w:val="22"/>
        </w:rPr>
        <w:t>GHAPDzB-HVKAK-2024-41</w:t>
      </w:r>
      <w:r w:rsidRPr="00521A49">
        <w:rPr>
          <w:rFonts w:ascii="GHEA Grapalat" w:hAnsi="GHEA Grapalat"/>
          <w:b/>
          <w:sz w:val="22"/>
          <w:szCs w:val="22"/>
        </w:rPr>
        <w:t>»</w:t>
      </w:r>
    </w:p>
    <w:p w14:paraId="2ADEDB7A" w14:textId="77777777" w:rsidR="008F3B5F" w:rsidRPr="00B138F3" w:rsidRDefault="008F3B5F" w:rsidP="008F3B5F">
      <w:pPr>
        <w:widowControl w:val="0"/>
        <w:spacing w:after="160"/>
        <w:ind w:left="567" w:right="565"/>
        <w:jc w:val="center"/>
        <w:rPr>
          <w:rFonts w:ascii="GHEA Grapalat" w:hAnsi="GHEA Grapalat"/>
          <w:b/>
        </w:rPr>
      </w:pPr>
    </w:p>
    <w:p w14:paraId="4296AE2A" w14:textId="77777777" w:rsidR="008F3B5F" w:rsidRPr="00B138F3" w:rsidRDefault="008F3B5F" w:rsidP="008F3B5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9A448BE" w14:textId="77777777" w:rsidR="008F3B5F" w:rsidRPr="00B138F3" w:rsidRDefault="008F3B5F" w:rsidP="008F3B5F">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E875F71" w14:textId="77777777" w:rsidR="008F3B5F" w:rsidRPr="00B138F3" w:rsidRDefault="008F3B5F" w:rsidP="008F3B5F">
      <w:pPr>
        <w:widowControl w:val="0"/>
        <w:spacing w:after="160"/>
        <w:ind w:left="567" w:right="565"/>
        <w:jc w:val="center"/>
        <w:rPr>
          <w:rFonts w:ascii="GHEA Grapalat" w:hAnsi="GHEA Grapalat"/>
          <w:b/>
        </w:rPr>
      </w:pPr>
    </w:p>
    <w:p w14:paraId="4A65314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proofErr w:type="gramEnd"/>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720C96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2FDB9FB5"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rPr>
        <w:t>____</w:t>
      </w:r>
      <w:r w:rsidRPr="00B138F3">
        <w:rPr>
          <w:rFonts w:eastAsiaTheme="minorHAnsi" w:cstheme="minorBidi"/>
        </w:rPr>
        <w:t xml:space="preserve">    </w:t>
      </w:r>
    </w:p>
    <w:p w14:paraId="178A9F13"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наименование отобранного участника</w:t>
      </w:r>
    </w:p>
    <w:p w14:paraId="3C0557D8" w14:textId="77777777" w:rsidR="008F3B5F" w:rsidRPr="00B138F3" w:rsidRDefault="008F3B5F" w:rsidP="008F3B5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407DF4C" w14:textId="77777777" w:rsidR="008F3B5F" w:rsidRPr="00B138F3" w:rsidRDefault="008F3B5F" w:rsidP="008F3B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D0E3AA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15EDF769"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53934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14:paraId="5EA3363B"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p>
    <w:p w14:paraId="36646A2C"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4549F3AC" w14:textId="77777777" w:rsidR="008F3B5F" w:rsidRPr="00B138F3" w:rsidRDefault="008F3B5F" w:rsidP="008F3B5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115F7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2C7F0C4"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 xml:space="preserve">пяти </w:t>
      </w:r>
      <w:r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4B6C3651"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16C943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D7F348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40F3FD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10ED4D"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w:t>
      </w:r>
      <w:proofErr w:type="gramStart"/>
      <w:r w:rsidRPr="00665A01">
        <w:rPr>
          <w:rFonts w:ascii="GHEA Grapalat" w:eastAsiaTheme="minorHAnsi" w:hAnsi="GHEA Grapalat" w:cstheme="minorBidi"/>
        </w:rPr>
        <w:t>заключаемого  между</w:t>
      </w:r>
      <w:proofErr w:type="gramEnd"/>
      <w:r w:rsidRPr="00665A01">
        <w:rPr>
          <w:rFonts w:ascii="GHEA Grapalat" w:eastAsiaTheme="minorHAnsi" w:hAnsi="GHEA Grapalat" w:cstheme="minorBidi"/>
        </w:rPr>
        <w:t xml:space="preserve">  бенефициаром и </w:t>
      </w:r>
    </w:p>
    <w:p w14:paraId="7C6C86C6"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665A01">
        <w:rPr>
          <w:rFonts w:ascii="GHEA Grapalat" w:eastAsiaTheme="minorHAnsi" w:hAnsi="GHEA Grapalat" w:cstheme="minorBidi"/>
          <w:sz w:val="18"/>
          <w:szCs w:val="18"/>
        </w:rPr>
        <w:t xml:space="preserve">номер заключаемого </w:t>
      </w:r>
      <w:proofErr w:type="spellStart"/>
      <w:r w:rsidRPr="00665A01">
        <w:rPr>
          <w:rFonts w:ascii="GHEA Grapalat" w:eastAsiaTheme="minorHAnsi" w:hAnsi="GHEA Grapalat" w:cstheme="minorBidi"/>
          <w:sz w:val="18"/>
          <w:szCs w:val="18"/>
        </w:rPr>
        <w:t>договара</w:t>
      </w:r>
      <w:proofErr w:type="spellEnd"/>
    </w:p>
    <w:p w14:paraId="6A7B5808"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p>
    <w:p w14:paraId="18ED1FB9"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w:t>
      </w:r>
      <w:proofErr w:type="gramStart"/>
      <w:r w:rsidRPr="00665A01">
        <w:rPr>
          <w:rFonts w:ascii="GHEA Grapalat" w:eastAsiaTheme="minorHAnsi" w:hAnsi="GHEA Grapalat" w:cstheme="minorBidi"/>
        </w:rPr>
        <w:t>и  действует</w:t>
      </w:r>
      <w:proofErr w:type="gramEnd"/>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14:paraId="5BE6B680"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sz w:val="18"/>
          <w:szCs w:val="18"/>
          <w:lang w:val="hy-AM"/>
        </w:rPr>
      </w:pPr>
    </w:p>
    <w:p w14:paraId="3CF4327A" w14:textId="77777777" w:rsidR="008F3B5F" w:rsidRPr="00665A01" w:rsidRDefault="008F3B5F" w:rsidP="008F3B5F">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proofErr w:type="gramStart"/>
      <w:r w:rsidRPr="00665A01">
        <w:rPr>
          <w:rFonts w:ascii="GHEA Grapalat" w:hAnsi="GHEA Grapalat"/>
          <w:sz w:val="16"/>
          <w:szCs w:val="16"/>
        </w:rPr>
        <w:t>крайний  срок</w:t>
      </w:r>
      <w:proofErr w:type="gramEnd"/>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7F415453" w14:textId="77777777" w:rsidR="008F3B5F"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084CE479" w14:textId="77777777" w:rsidR="008F3B5F" w:rsidRDefault="008F3B5F" w:rsidP="008F3B5F">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08E5B43A"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 xml:space="preserve">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6F3FC65F"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CAA1847"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2472600B"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DB5066" w14:textId="77777777" w:rsidR="008F3B5F" w:rsidRPr="00B138F3" w:rsidRDefault="008F3B5F" w:rsidP="008F3B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2A8410E"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14:paraId="4BD4946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14:paraId="354EC1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94F586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3FEFF6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898A45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4EDC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83AFA8"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DF6A63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A541C58"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7D03FED"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p>
    <w:p w14:paraId="4B312669"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79B76A4"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2234C0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F281881"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04112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rPr>
      </w:pPr>
    </w:p>
    <w:p w14:paraId="1B5CCE6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26688E0"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9DDC3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15A72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2B9A0F1" w14:textId="77777777" w:rsidR="008F3B5F" w:rsidRPr="00B138F3" w:rsidRDefault="008F3B5F" w:rsidP="008F3B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65FEC0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8EDD3E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6E656B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FF65A0" w14:textId="2D98E373" w:rsidR="008F3B5F" w:rsidRDefault="008F3B5F">
      <w:pPr>
        <w:rPr>
          <w:rFonts w:ascii="GHEA Grapalat" w:hAnsi="GHEA Grapalat"/>
          <w:i/>
        </w:rPr>
      </w:pPr>
    </w:p>
    <w:p w14:paraId="55BB9BC9" w14:textId="77777777" w:rsidR="008F3B5F" w:rsidRDefault="008F3B5F">
      <w:pPr>
        <w:rPr>
          <w:rFonts w:ascii="GHEA Grapalat" w:hAnsi="GHEA Grapalat"/>
          <w:i/>
        </w:rPr>
      </w:pPr>
      <w:r>
        <w:rPr>
          <w:rFonts w:ascii="GHEA Grapalat" w:hAnsi="GHEA Grapalat"/>
          <w:i/>
        </w:rPr>
        <w:br w:type="page"/>
      </w:r>
    </w:p>
    <w:p w14:paraId="5D57FFA6" w14:textId="5D20FDF6"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13F759A0" w14:textId="7EE86E4F"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3E2F32">
        <w:rPr>
          <w:rFonts w:ascii="GHEA Grapalat" w:hAnsi="GHEA Grapalat"/>
          <w:b/>
          <w:sz w:val="22"/>
          <w:szCs w:val="22"/>
        </w:rPr>
        <w:t>GHAPDzB-HVKAK-</w:t>
      </w:r>
      <w:r w:rsidR="00A77E79">
        <w:rPr>
          <w:rFonts w:ascii="GHEA Grapalat" w:hAnsi="GHEA Grapalat"/>
          <w:b/>
          <w:sz w:val="22"/>
          <w:szCs w:val="22"/>
        </w:rPr>
        <w:t>2024-41</w:t>
      </w:r>
      <w:r w:rsidRPr="00521A49">
        <w:rPr>
          <w:rFonts w:ascii="GHEA Grapalat" w:hAnsi="GHEA Grapalat"/>
          <w:b/>
          <w:sz w:val="22"/>
          <w:szCs w:val="22"/>
        </w:rPr>
        <w:t>»</w:t>
      </w:r>
    </w:p>
    <w:p w14:paraId="13360C32" w14:textId="77777777" w:rsidR="00AF4211" w:rsidRPr="00521A49" w:rsidRDefault="00AF4211" w:rsidP="00962010">
      <w:pPr>
        <w:widowControl w:val="0"/>
        <w:spacing w:after="160"/>
        <w:jc w:val="center"/>
        <w:rPr>
          <w:rFonts w:ascii="GHEA Grapalat" w:hAnsi="GHEA Grapalat"/>
          <w:b/>
        </w:rPr>
      </w:pPr>
    </w:p>
    <w:p w14:paraId="1B7E8F1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61433BCB"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6212E9AC" w14:textId="77777777" w:rsidTr="00DE2AE3">
        <w:tc>
          <w:tcPr>
            <w:tcW w:w="4786" w:type="dxa"/>
          </w:tcPr>
          <w:p w14:paraId="6B59B28F"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6B2413A7"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A9B5D01" w14:textId="77777777" w:rsidR="000A214C" w:rsidRPr="00521A49" w:rsidRDefault="000A214C" w:rsidP="00DA0F3E">
      <w:pPr>
        <w:widowControl w:val="0"/>
        <w:rPr>
          <w:rFonts w:ascii="GHEA Grapalat" w:hAnsi="GHEA Grapalat" w:cs="GHEA Grapalat"/>
          <w:b/>
          <w:lang w:val="en-US"/>
        </w:rPr>
      </w:pPr>
    </w:p>
    <w:p w14:paraId="054BA9F6"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42C3F77E"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2FA6E4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0C662511"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5A8AD5B"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0F4E07"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D3157CF" w14:textId="7123C8D8"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3E2F32">
        <w:rPr>
          <w:rFonts w:ascii="GHEA Grapalat" w:hAnsi="GHEA Grapalat"/>
          <w:b/>
          <w:sz w:val="22"/>
          <w:szCs w:val="22"/>
        </w:rPr>
        <w:t>GHAPDzB-HVKAK-</w:t>
      </w:r>
      <w:r w:rsidR="00A77E79">
        <w:rPr>
          <w:rFonts w:ascii="GHEA Grapalat" w:hAnsi="GHEA Grapalat"/>
          <w:b/>
          <w:sz w:val="22"/>
          <w:szCs w:val="22"/>
        </w:rPr>
        <w:t>2024-41</w:t>
      </w:r>
      <w:r w:rsidR="00511C79" w:rsidRPr="00521A49">
        <w:rPr>
          <w:rFonts w:ascii="GHEA Grapalat" w:hAnsi="GHEA Grapalat"/>
          <w:b/>
          <w:sz w:val="22"/>
          <w:szCs w:val="22"/>
        </w:rPr>
        <w:t>»</w:t>
      </w:r>
    </w:p>
    <w:p w14:paraId="59025E0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ADD93A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14:paraId="31770D9E"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5241F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B952D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DAC894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6F1A597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E6A4F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543C7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39A0E17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6BF7A26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61EE88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ACBF822"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DFB0FD0"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639A61C5"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34A5C02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55C935C3"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207061"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E83FA5A"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1828229E"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56C4CBA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6C5D81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EFF4E4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6A0F66"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36DD723B"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6874016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5676AB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2B75F08F"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69A5E03"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4B157E8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12A47217"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49B99CCB"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14:paraId="36374B33" w14:textId="77777777" w:rsidTr="00EE0A56">
        <w:trPr>
          <w:trHeight w:val="352"/>
        </w:trPr>
        <w:tc>
          <w:tcPr>
            <w:tcW w:w="10980" w:type="dxa"/>
            <w:gridSpan w:val="2"/>
            <w:noWrap/>
            <w:vAlign w:val="bottom"/>
          </w:tcPr>
          <w:p w14:paraId="70C0F9AD" w14:textId="77777777"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5188B92B" w14:textId="77777777" w:rsidTr="00EE0A56">
        <w:trPr>
          <w:trHeight w:val="352"/>
        </w:trPr>
        <w:tc>
          <w:tcPr>
            <w:tcW w:w="10980" w:type="dxa"/>
            <w:gridSpan w:val="2"/>
            <w:noWrap/>
            <w:vAlign w:val="bottom"/>
          </w:tcPr>
          <w:p w14:paraId="024CA5FE" w14:textId="77777777"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14:paraId="4D16B62D" w14:textId="77777777" w:rsidTr="00EE0A56">
        <w:trPr>
          <w:trHeight w:val="349"/>
        </w:trPr>
        <w:tc>
          <w:tcPr>
            <w:tcW w:w="10980" w:type="dxa"/>
            <w:gridSpan w:val="2"/>
            <w:noWrap/>
            <w:vAlign w:val="bottom"/>
          </w:tcPr>
          <w:p w14:paraId="053493CC" w14:textId="77777777"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6F2BBEA6" w14:textId="77777777" w:rsidTr="00EE0A56">
        <w:trPr>
          <w:trHeight w:val="345"/>
        </w:trPr>
        <w:tc>
          <w:tcPr>
            <w:tcW w:w="10980" w:type="dxa"/>
            <w:gridSpan w:val="2"/>
            <w:noWrap/>
            <w:vAlign w:val="bottom"/>
          </w:tcPr>
          <w:p w14:paraId="7B57B79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6D761E55" w14:textId="77777777" w:rsidTr="00EE0A56">
        <w:trPr>
          <w:trHeight w:val="361"/>
        </w:trPr>
        <w:tc>
          <w:tcPr>
            <w:tcW w:w="10980" w:type="dxa"/>
            <w:gridSpan w:val="2"/>
            <w:noWrap/>
            <w:vAlign w:val="bottom"/>
          </w:tcPr>
          <w:p w14:paraId="7C3DE48E"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D2770B4" w14:textId="77777777" w:rsidTr="00EE0A56">
        <w:trPr>
          <w:trHeight w:val="433"/>
        </w:trPr>
        <w:tc>
          <w:tcPr>
            <w:tcW w:w="10980" w:type="dxa"/>
            <w:gridSpan w:val="2"/>
            <w:noWrap/>
            <w:vAlign w:val="bottom"/>
          </w:tcPr>
          <w:p w14:paraId="6776A1B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241E9941" w14:textId="77777777" w:rsidTr="00EE0A56">
        <w:trPr>
          <w:trHeight w:val="352"/>
        </w:trPr>
        <w:tc>
          <w:tcPr>
            <w:tcW w:w="10980" w:type="dxa"/>
            <w:gridSpan w:val="2"/>
            <w:noWrap/>
            <w:vAlign w:val="bottom"/>
          </w:tcPr>
          <w:p w14:paraId="7D1B873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2AD5E5E" w14:textId="77777777" w:rsidTr="00EE0A56">
        <w:trPr>
          <w:trHeight w:val="442"/>
        </w:trPr>
        <w:tc>
          <w:tcPr>
            <w:tcW w:w="10980" w:type="dxa"/>
            <w:gridSpan w:val="2"/>
            <w:noWrap/>
            <w:vAlign w:val="bottom"/>
          </w:tcPr>
          <w:p w14:paraId="44EA117A"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11C5F0DF" w14:textId="77777777" w:rsidTr="00EE0A56">
        <w:trPr>
          <w:trHeight w:val="352"/>
        </w:trPr>
        <w:tc>
          <w:tcPr>
            <w:tcW w:w="10980" w:type="dxa"/>
            <w:gridSpan w:val="2"/>
            <w:noWrap/>
            <w:vAlign w:val="bottom"/>
          </w:tcPr>
          <w:p w14:paraId="300A2F51"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7DD63613" w14:textId="77777777" w:rsidTr="00EE0A56">
        <w:trPr>
          <w:trHeight w:val="352"/>
        </w:trPr>
        <w:tc>
          <w:tcPr>
            <w:tcW w:w="10980" w:type="dxa"/>
            <w:gridSpan w:val="2"/>
            <w:noWrap/>
            <w:vAlign w:val="bottom"/>
          </w:tcPr>
          <w:p w14:paraId="71B6688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04D8326D" w14:textId="77777777" w:rsidTr="00EE0A56">
        <w:trPr>
          <w:trHeight w:val="343"/>
        </w:trPr>
        <w:tc>
          <w:tcPr>
            <w:tcW w:w="10980" w:type="dxa"/>
            <w:gridSpan w:val="2"/>
            <w:noWrap/>
            <w:vAlign w:val="bottom"/>
          </w:tcPr>
          <w:p w14:paraId="1DE5681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7A9E6876" w14:textId="77777777" w:rsidTr="00EE0A56">
        <w:trPr>
          <w:trHeight w:val="361"/>
        </w:trPr>
        <w:tc>
          <w:tcPr>
            <w:tcW w:w="10980" w:type="dxa"/>
            <w:gridSpan w:val="2"/>
            <w:noWrap/>
            <w:vAlign w:val="bottom"/>
          </w:tcPr>
          <w:p w14:paraId="751325C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545C7F07" w14:textId="77777777" w:rsidTr="00EE0A56">
        <w:trPr>
          <w:trHeight w:val="433"/>
        </w:trPr>
        <w:tc>
          <w:tcPr>
            <w:tcW w:w="10980" w:type="dxa"/>
            <w:gridSpan w:val="2"/>
            <w:noWrap/>
            <w:vAlign w:val="bottom"/>
          </w:tcPr>
          <w:p w14:paraId="2A1A773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466CA93F" w14:textId="77777777" w:rsidTr="00EE0A56">
        <w:trPr>
          <w:trHeight w:val="442"/>
        </w:trPr>
        <w:tc>
          <w:tcPr>
            <w:tcW w:w="10980" w:type="dxa"/>
            <w:gridSpan w:val="2"/>
            <w:noWrap/>
            <w:vAlign w:val="bottom"/>
          </w:tcPr>
          <w:p w14:paraId="7B8207A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5EF9A5B8" w14:textId="77777777" w:rsidTr="00EE0A56">
        <w:trPr>
          <w:trHeight w:val="442"/>
        </w:trPr>
        <w:tc>
          <w:tcPr>
            <w:tcW w:w="10980" w:type="dxa"/>
            <w:gridSpan w:val="2"/>
            <w:noWrap/>
            <w:vAlign w:val="bottom"/>
          </w:tcPr>
          <w:p w14:paraId="51A5C16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85AEA15" w14:textId="77777777" w:rsidTr="00EE0A56">
        <w:trPr>
          <w:trHeight w:val="442"/>
        </w:trPr>
        <w:tc>
          <w:tcPr>
            <w:tcW w:w="10980" w:type="dxa"/>
            <w:gridSpan w:val="2"/>
            <w:noWrap/>
            <w:vAlign w:val="bottom"/>
          </w:tcPr>
          <w:p w14:paraId="2A57761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097DEA33" w14:textId="77777777" w:rsidTr="00EE0A56">
        <w:trPr>
          <w:trHeight w:val="442"/>
        </w:trPr>
        <w:tc>
          <w:tcPr>
            <w:tcW w:w="10980" w:type="dxa"/>
            <w:gridSpan w:val="2"/>
            <w:noWrap/>
            <w:vAlign w:val="bottom"/>
          </w:tcPr>
          <w:p w14:paraId="52D326A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757BD167" w14:textId="77777777" w:rsidTr="00EE0A56">
        <w:trPr>
          <w:trHeight w:val="424"/>
        </w:trPr>
        <w:tc>
          <w:tcPr>
            <w:tcW w:w="10980" w:type="dxa"/>
            <w:gridSpan w:val="2"/>
            <w:noWrap/>
            <w:vAlign w:val="bottom"/>
          </w:tcPr>
          <w:p w14:paraId="3E8E55B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41AEA10" w14:textId="77777777" w:rsidTr="00EE0A56">
        <w:trPr>
          <w:trHeight w:val="704"/>
        </w:trPr>
        <w:tc>
          <w:tcPr>
            <w:tcW w:w="10980" w:type="dxa"/>
            <w:gridSpan w:val="2"/>
            <w:noWrap/>
            <w:vAlign w:val="bottom"/>
          </w:tcPr>
          <w:p w14:paraId="2A1D60E5"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271E44" w14:textId="77777777" w:rsidTr="00EE0A56">
        <w:trPr>
          <w:trHeight w:val="704"/>
        </w:trPr>
        <w:tc>
          <w:tcPr>
            <w:tcW w:w="10980" w:type="dxa"/>
            <w:gridSpan w:val="2"/>
            <w:noWrap/>
            <w:vAlign w:val="bottom"/>
          </w:tcPr>
          <w:p w14:paraId="57923C7B"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AD3E82E" w14:textId="77777777" w:rsidTr="00EE0A56">
        <w:trPr>
          <w:trHeight w:val="2194"/>
        </w:trPr>
        <w:tc>
          <w:tcPr>
            <w:tcW w:w="5616" w:type="dxa"/>
            <w:noWrap/>
            <w:vAlign w:val="bottom"/>
          </w:tcPr>
          <w:p w14:paraId="17C0D98B"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5C665DDF" w14:textId="77777777" w:rsidR="00BE2572" w:rsidRPr="00521A49" w:rsidRDefault="00BE2572" w:rsidP="00962010">
            <w:pPr>
              <w:widowControl w:val="0"/>
              <w:spacing w:after="160"/>
              <w:rPr>
                <w:rFonts w:ascii="GHEA Grapalat" w:hAnsi="GHEA Grapalat" w:cs="Sylfaen"/>
              </w:rPr>
            </w:pPr>
          </w:p>
          <w:p w14:paraId="5E2C0C93"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5AEB5810" w14:textId="77777777" w:rsidR="00BE2572" w:rsidRPr="00521A49" w:rsidRDefault="00BE2572" w:rsidP="00962010">
            <w:pPr>
              <w:widowControl w:val="0"/>
              <w:spacing w:after="160"/>
              <w:rPr>
                <w:rFonts w:ascii="GHEA Grapalat" w:hAnsi="GHEA Grapalat" w:cs="Sylfaen"/>
              </w:rPr>
            </w:pPr>
          </w:p>
          <w:p w14:paraId="119E56E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02787D6A" w14:textId="77777777" w:rsidR="00BE2572" w:rsidRPr="00521A49" w:rsidRDefault="00BE2572" w:rsidP="00962010">
            <w:pPr>
              <w:widowControl w:val="0"/>
              <w:spacing w:after="160"/>
              <w:rPr>
                <w:rFonts w:ascii="GHEA Grapalat" w:hAnsi="GHEA Grapalat" w:cs="Sylfaen"/>
              </w:rPr>
            </w:pPr>
          </w:p>
          <w:p w14:paraId="63700666"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5BB26E6B" w14:textId="77777777" w:rsidR="00BE2572" w:rsidRPr="00521A49" w:rsidRDefault="00BE2572" w:rsidP="00962010">
            <w:pPr>
              <w:widowControl w:val="0"/>
              <w:spacing w:after="160"/>
              <w:rPr>
                <w:rFonts w:ascii="GHEA Grapalat" w:hAnsi="GHEA Grapalat" w:cs="Sylfaen"/>
              </w:rPr>
            </w:pPr>
          </w:p>
        </w:tc>
        <w:tc>
          <w:tcPr>
            <w:tcW w:w="5364" w:type="dxa"/>
            <w:noWrap/>
          </w:tcPr>
          <w:p w14:paraId="6742D6E9"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0A3B92E5" w14:textId="77777777" w:rsidR="00BE2572" w:rsidRPr="00521A49" w:rsidRDefault="00BE2572" w:rsidP="00962010">
            <w:pPr>
              <w:widowControl w:val="0"/>
              <w:spacing w:after="160"/>
              <w:rPr>
                <w:rFonts w:ascii="GHEA Grapalat" w:hAnsi="GHEA Grapalat" w:cs="Sylfaen"/>
              </w:rPr>
            </w:pPr>
          </w:p>
          <w:p w14:paraId="2A7F246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AA42249" w14:textId="77777777" w:rsidR="00BE2572" w:rsidRPr="00521A49" w:rsidRDefault="00BE2572" w:rsidP="00962010">
            <w:pPr>
              <w:widowControl w:val="0"/>
              <w:spacing w:after="160"/>
              <w:jc w:val="right"/>
              <w:rPr>
                <w:rFonts w:ascii="GHEA Grapalat" w:hAnsi="GHEA Grapalat" w:cs="Tahoma"/>
              </w:rPr>
            </w:pPr>
          </w:p>
          <w:p w14:paraId="35C4446E"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581F7BE" w14:textId="77777777" w:rsidR="00BE2572" w:rsidRPr="00521A49" w:rsidRDefault="00BE2572" w:rsidP="00962010">
            <w:pPr>
              <w:widowControl w:val="0"/>
              <w:spacing w:after="160"/>
              <w:rPr>
                <w:rFonts w:ascii="GHEA Grapalat" w:hAnsi="GHEA Grapalat" w:cs="Sylfaen"/>
              </w:rPr>
            </w:pPr>
          </w:p>
          <w:p w14:paraId="260A0E50"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607E8D72" w14:textId="77777777" w:rsidTr="00EE0A56">
        <w:trPr>
          <w:trHeight w:val="2194"/>
        </w:trPr>
        <w:tc>
          <w:tcPr>
            <w:tcW w:w="5616" w:type="dxa"/>
            <w:noWrap/>
            <w:vAlign w:val="bottom"/>
          </w:tcPr>
          <w:p w14:paraId="5E7F13B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C250A35" w14:textId="77777777" w:rsidR="00BE2572" w:rsidRPr="00521A49" w:rsidRDefault="00BE2572" w:rsidP="00962010">
            <w:pPr>
              <w:widowControl w:val="0"/>
              <w:spacing w:after="160"/>
              <w:rPr>
                <w:rFonts w:ascii="GHEA Grapalat" w:hAnsi="GHEA Grapalat"/>
              </w:rPr>
            </w:pPr>
          </w:p>
          <w:p w14:paraId="44057735"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20BB11EF"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3ABC3F5" w14:textId="77777777" w:rsidR="00BE2572" w:rsidRPr="00521A49" w:rsidRDefault="00BE2572" w:rsidP="00962010">
            <w:pPr>
              <w:widowControl w:val="0"/>
              <w:spacing w:after="160"/>
              <w:rPr>
                <w:rFonts w:ascii="GHEA Grapalat" w:hAnsi="GHEA Grapalat" w:cs="Tahoma"/>
              </w:rPr>
            </w:pPr>
          </w:p>
          <w:p w14:paraId="2F896872" w14:textId="77777777" w:rsidR="00BE2572" w:rsidRPr="00521A49" w:rsidRDefault="00BE2572" w:rsidP="00962010">
            <w:pPr>
              <w:widowControl w:val="0"/>
              <w:spacing w:after="160"/>
              <w:rPr>
                <w:rFonts w:ascii="GHEA Grapalat" w:hAnsi="GHEA Grapalat" w:cs="Arial"/>
              </w:rPr>
            </w:pPr>
          </w:p>
        </w:tc>
        <w:tc>
          <w:tcPr>
            <w:tcW w:w="5364" w:type="dxa"/>
            <w:noWrap/>
          </w:tcPr>
          <w:p w14:paraId="45789A1B"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EBCDC98" w14:textId="77777777" w:rsidR="00BE2572" w:rsidRPr="00521A49" w:rsidRDefault="00BE2572" w:rsidP="00962010">
            <w:pPr>
              <w:widowControl w:val="0"/>
              <w:spacing w:after="160"/>
              <w:rPr>
                <w:rFonts w:ascii="GHEA Grapalat" w:hAnsi="GHEA Grapalat" w:cs="Tahoma"/>
              </w:rPr>
            </w:pPr>
          </w:p>
          <w:p w14:paraId="6E678470"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1450B8FF"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D5CF4C" w14:textId="77777777" w:rsidR="00BE2572" w:rsidRPr="00521A49" w:rsidRDefault="00BE2572" w:rsidP="00962010">
            <w:pPr>
              <w:widowControl w:val="0"/>
              <w:spacing w:after="160"/>
              <w:rPr>
                <w:rFonts w:ascii="GHEA Grapalat" w:hAnsi="GHEA Grapalat" w:cs="Arial"/>
              </w:rPr>
            </w:pPr>
          </w:p>
        </w:tc>
      </w:tr>
      <w:tr w:rsidR="00B138F3" w:rsidRPr="00521A49" w14:paraId="462D4FE9" w14:textId="77777777" w:rsidTr="00EE0A56">
        <w:trPr>
          <w:trHeight w:val="2194"/>
        </w:trPr>
        <w:tc>
          <w:tcPr>
            <w:tcW w:w="5616" w:type="dxa"/>
            <w:noWrap/>
            <w:vAlign w:val="bottom"/>
          </w:tcPr>
          <w:p w14:paraId="72052B8C"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B649198" w14:textId="77777777" w:rsidR="00BE2572" w:rsidRPr="00521A49" w:rsidRDefault="00BE2572" w:rsidP="00962010">
            <w:pPr>
              <w:widowControl w:val="0"/>
              <w:spacing w:after="160"/>
              <w:rPr>
                <w:rFonts w:ascii="GHEA Grapalat" w:hAnsi="GHEA Grapalat" w:cs="Sylfaen"/>
              </w:rPr>
            </w:pPr>
          </w:p>
          <w:p w14:paraId="6C32583F"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62705588"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0A8E2AEF" w14:textId="77777777" w:rsidR="00BE2572" w:rsidRPr="00521A49" w:rsidRDefault="00BE2572" w:rsidP="00962010">
            <w:pPr>
              <w:widowControl w:val="0"/>
              <w:spacing w:after="160"/>
              <w:rPr>
                <w:rFonts w:ascii="GHEA Grapalat" w:hAnsi="GHEA Grapalat"/>
              </w:rPr>
            </w:pPr>
          </w:p>
          <w:p w14:paraId="0B11D53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35F6892" w14:textId="77777777" w:rsidR="00BE2572" w:rsidRPr="00521A49" w:rsidRDefault="00BE2572" w:rsidP="00962010">
      <w:pPr>
        <w:widowControl w:val="0"/>
        <w:spacing w:after="160"/>
        <w:jc w:val="center"/>
        <w:rPr>
          <w:rFonts w:ascii="GHEA Grapalat" w:hAnsi="GHEA Grapalat" w:cs="Sylfaen"/>
        </w:rPr>
      </w:pPr>
    </w:p>
    <w:p w14:paraId="0E3B9B75" w14:textId="77777777"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C798FE"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74518AC"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2CFB92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05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346A06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78514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6774D2E1"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CAE7A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0E2559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9EBD07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76A99622"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2F190E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685200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6528F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29D2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2C441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0E23047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706FD087"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0C9FAFD3"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173C21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120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C2E2B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47F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F71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E05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2BB55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DB9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074BCD2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209C1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5F40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AEBDD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D6D0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DCC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601F326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DD2F9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7D1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EAA426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4C324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3B98FC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9D4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46102883"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4EF094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39A8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98CB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70AC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32E8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134C8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3A6C4A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6117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FA0B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5508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D89A7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FBA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F8D6CE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F98DC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02A3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24164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BBD2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B0375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C5E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F41A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1B3BF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093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61F1CF9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B6FC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D74C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AE1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256C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996F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677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56A10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17145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096E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45D3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021847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876B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B6FB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2E227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90FDC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D5B0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F8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722A0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780A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BAF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07E9F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A67E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5934ED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1C8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5A48A9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99E9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2F1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1911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DAE0C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2D879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B91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459206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0D617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9C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B8EFE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206FA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315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80BD2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9CC7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F59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9427D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D0C4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618B8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367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372AC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15BC8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53C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A6369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12C477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28D63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FF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F7E764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18B212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3E6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C2711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E8BE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1FEEA8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224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D8F41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DD68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DA4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6CD3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B0B7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750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65A95B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2EC4D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1E5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0004D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DD32F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4A32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9A48A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55CD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EB4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F463CC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6F2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21A983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15F92"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04C2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559BAD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4FA02B"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9C05F0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040A350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A060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7DEC82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CDC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14EB6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C6CD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84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482E7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3CEC46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54A93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43E61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06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F12453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F55B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A740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ED31B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53C44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CB8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3AB7F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27D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3412DD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BBDE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205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BDB6C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0BD0F906"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6AEE216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4C83B4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5B72AD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5179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16A6304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95FCE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3710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5E4B8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281DF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7B8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7AF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5F9ED3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3745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3B8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25A05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8D5DA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644F0D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15CEE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CC0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C2C8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9EE8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DF3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9383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396CC" w14:textId="77777777" w:rsidR="00BE2572" w:rsidRPr="00521A49" w:rsidRDefault="00BE2572" w:rsidP="00962010">
            <w:pPr>
              <w:widowControl w:val="0"/>
              <w:spacing w:after="120"/>
              <w:jc w:val="center"/>
              <w:rPr>
                <w:rFonts w:ascii="GHEA Grapalat" w:hAnsi="GHEA Grapalat"/>
              </w:rPr>
            </w:pPr>
          </w:p>
        </w:tc>
      </w:tr>
      <w:tr w:rsidR="00B138F3" w:rsidRPr="00521A49" w14:paraId="3EEDE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459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44E751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EF71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28D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A50A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175A3E" w14:textId="77777777" w:rsidR="00BE2572" w:rsidRPr="00521A49" w:rsidRDefault="00BE2572" w:rsidP="00962010">
            <w:pPr>
              <w:widowControl w:val="0"/>
              <w:spacing w:after="120"/>
              <w:jc w:val="center"/>
              <w:rPr>
                <w:rFonts w:ascii="GHEA Grapalat" w:hAnsi="GHEA Grapalat"/>
              </w:rPr>
            </w:pPr>
          </w:p>
        </w:tc>
      </w:tr>
      <w:tr w:rsidR="00B138F3" w:rsidRPr="00521A49" w14:paraId="5D33EA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1FCA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2999C4D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21C4E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8A8B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316D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E960D0" w14:textId="77777777" w:rsidR="00BE2572" w:rsidRPr="00521A49" w:rsidRDefault="00BE2572" w:rsidP="00962010">
            <w:pPr>
              <w:widowControl w:val="0"/>
              <w:spacing w:after="120"/>
              <w:jc w:val="center"/>
              <w:rPr>
                <w:rFonts w:ascii="GHEA Grapalat" w:hAnsi="GHEA Grapalat"/>
              </w:rPr>
            </w:pPr>
          </w:p>
        </w:tc>
      </w:tr>
      <w:tr w:rsidR="00B138F3" w:rsidRPr="00521A49" w14:paraId="046667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B229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6CF102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FADB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68F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043F9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B45D26" w14:textId="77777777" w:rsidR="00BE2572" w:rsidRPr="00521A49" w:rsidRDefault="00BE2572" w:rsidP="00962010">
            <w:pPr>
              <w:widowControl w:val="0"/>
              <w:spacing w:after="120"/>
              <w:jc w:val="center"/>
              <w:rPr>
                <w:rFonts w:ascii="GHEA Grapalat" w:hAnsi="GHEA Grapalat"/>
              </w:rPr>
            </w:pPr>
          </w:p>
        </w:tc>
      </w:tr>
      <w:tr w:rsidR="00B138F3" w:rsidRPr="00521A49" w14:paraId="7A9452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D3E2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0977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714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8E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E4D4F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F33064" w14:textId="77777777" w:rsidR="00BE2572" w:rsidRPr="00521A49" w:rsidRDefault="00BE2572" w:rsidP="00962010">
            <w:pPr>
              <w:widowControl w:val="0"/>
              <w:spacing w:after="120"/>
              <w:jc w:val="center"/>
              <w:rPr>
                <w:rFonts w:ascii="GHEA Grapalat" w:hAnsi="GHEA Grapalat"/>
              </w:rPr>
            </w:pPr>
          </w:p>
        </w:tc>
      </w:tr>
      <w:tr w:rsidR="00FF3DE9" w:rsidRPr="00521A49" w14:paraId="61E70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4B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2D11777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2064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AFCD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166474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D203C3" w14:textId="77777777" w:rsidR="00BE2572" w:rsidRPr="00521A49" w:rsidRDefault="00BE2572" w:rsidP="00962010">
            <w:pPr>
              <w:widowControl w:val="0"/>
              <w:spacing w:after="120"/>
              <w:jc w:val="center"/>
              <w:rPr>
                <w:rFonts w:ascii="GHEA Grapalat" w:hAnsi="GHEA Grapalat"/>
              </w:rPr>
            </w:pPr>
          </w:p>
        </w:tc>
      </w:tr>
    </w:tbl>
    <w:p w14:paraId="76ADA9A3" w14:textId="77777777" w:rsidR="00BE2572" w:rsidRPr="00521A49" w:rsidRDefault="00BE2572" w:rsidP="00962010">
      <w:pPr>
        <w:widowControl w:val="0"/>
        <w:spacing w:after="160"/>
        <w:ind w:left="567" w:right="565"/>
        <w:jc w:val="center"/>
        <w:rPr>
          <w:rFonts w:ascii="GHEA Grapalat" w:hAnsi="GHEA Grapalat"/>
          <w:b/>
        </w:rPr>
      </w:pPr>
    </w:p>
    <w:p w14:paraId="7F51D064" w14:textId="77777777" w:rsidR="00BE2572" w:rsidRPr="00521A49" w:rsidRDefault="00BE2572" w:rsidP="00962010">
      <w:pPr>
        <w:widowControl w:val="0"/>
        <w:spacing w:after="160"/>
        <w:ind w:left="567" w:right="565"/>
        <w:jc w:val="center"/>
        <w:rPr>
          <w:rFonts w:ascii="GHEA Grapalat" w:hAnsi="GHEA Grapalat"/>
          <w:b/>
        </w:rPr>
      </w:pPr>
    </w:p>
    <w:p w14:paraId="00B4880A" w14:textId="77777777" w:rsidR="00BE2572" w:rsidRPr="00521A49" w:rsidRDefault="00BE2572" w:rsidP="00962010">
      <w:pPr>
        <w:widowControl w:val="0"/>
        <w:spacing w:after="160"/>
        <w:ind w:left="567" w:right="565"/>
        <w:jc w:val="center"/>
        <w:rPr>
          <w:rFonts w:ascii="GHEA Grapalat" w:hAnsi="GHEA Grapalat"/>
          <w:b/>
        </w:rPr>
      </w:pPr>
    </w:p>
    <w:p w14:paraId="28D396EA" w14:textId="77777777" w:rsidR="00BE2572" w:rsidRPr="00521A49" w:rsidRDefault="00BE2572" w:rsidP="00962010">
      <w:pPr>
        <w:widowControl w:val="0"/>
        <w:spacing w:after="160"/>
        <w:ind w:left="567" w:right="565"/>
        <w:jc w:val="center"/>
        <w:rPr>
          <w:rFonts w:ascii="GHEA Grapalat" w:hAnsi="GHEA Grapalat"/>
          <w:b/>
        </w:rPr>
      </w:pPr>
    </w:p>
    <w:p w14:paraId="58515A16" w14:textId="77777777" w:rsidR="00BE2572" w:rsidRPr="00521A49" w:rsidRDefault="00BE2572" w:rsidP="00962010">
      <w:pPr>
        <w:widowControl w:val="0"/>
        <w:spacing w:after="160"/>
        <w:ind w:left="567" w:right="565"/>
        <w:jc w:val="center"/>
        <w:rPr>
          <w:rFonts w:ascii="GHEA Grapalat" w:hAnsi="GHEA Grapalat"/>
          <w:b/>
        </w:rPr>
      </w:pPr>
    </w:p>
    <w:p w14:paraId="43F9E37C" w14:textId="77777777" w:rsidR="00BE2572" w:rsidRPr="00521A49" w:rsidRDefault="00BE2572" w:rsidP="00962010">
      <w:pPr>
        <w:widowControl w:val="0"/>
        <w:spacing w:after="160"/>
        <w:ind w:left="567" w:right="565"/>
        <w:jc w:val="center"/>
        <w:rPr>
          <w:rFonts w:ascii="GHEA Grapalat" w:hAnsi="GHEA Grapalat"/>
          <w:b/>
        </w:rPr>
      </w:pPr>
    </w:p>
    <w:p w14:paraId="6498D3FA" w14:textId="77777777" w:rsidR="00BE2572" w:rsidRPr="00521A49" w:rsidRDefault="00BE2572" w:rsidP="00962010">
      <w:pPr>
        <w:widowControl w:val="0"/>
        <w:spacing w:after="160"/>
        <w:ind w:left="567" w:right="565"/>
        <w:jc w:val="center"/>
        <w:rPr>
          <w:rFonts w:ascii="GHEA Grapalat" w:hAnsi="GHEA Grapalat"/>
          <w:b/>
        </w:rPr>
      </w:pPr>
    </w:p>
    <w:p w14:paraId="5609060B" w14:textId="77777777" w:rsidR="00BE2572" w:rsidRPr="00521A49" w:rsidRDefault="00BE2572" w:rsidP="00962010">
      <w:pPr>
        <w:widowControl w:val="0"/>
        <w:spacing w:after="160"/>
        <w:ind w:left="567" w:right="565"/>
        <w:jc w:val="center"/>
        <w:rPr>
          <w:rFonts w:ascii="GHEA Grapalat" w:hAnsi="GHEA Grapalat"/>
          <w:b/>
        </w:rPr>
      </w:pPr>
    </w:p>
    <w:p w14:paraId="3339C73D" w14:textId="77777777" w:rsidR="00BE2572" w:rsidRPr="00521A49" w:rsidRDefault="00BE2572" w:rsidP="00962010">
      <w:pPr>
        <w:widowControl w:val="0"/>
        <w:spacing w:after="160"/>
        <w:ind w:left="567" w:right="565"/>
        <w:jc w:val="center"/>
        <w:rPr>
          <w:rFonts w:ascii="GHEA Grapalat" w:hAnsi="GHEA Grapalat"/>
          <w:b/>
        </w:rPr>
      </w:pPr>
    </w:p>
    <w:p w14:paraId="4A9D3092" w14:textId="77777777" w:rsidR="00BE2572" w:rsidRPr="00521A49" w:rsidRDefault="00BE2572" w:rsidP="00962010">
      <w:pPr>
        <w:widowControl w:val="0"/>
        <w:spacing w:after="160"/>
        <w:ind w:left="567" w:right="565"/>
        <w:jc w:val="center"/>
        <w:rPr>
          <w:rFonts w:ascii="GHEA Grapalat" w:hAnsi="GHEA Grapalat"/>
          <w:b/>
        </w:rPr>
      </w:pPr>
    </w:p>
    <w:p w14:paraId="0B5D40D6"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138D0585" w14:textId="77777777" w:rsidR="00071D1C" w:rsidRPr="00521A49" w:rsidRDefault="00B2572B" w:rsidP="00083199">
      <w:pPr>
        <w:pStyle w:val="BodyTextIndent3"/>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4198680" w14:textId="77777777" w:rsidR="000C2280" w:rsidRPr="00521A49" w:rsidRDefault="00071D1C" w:rsidP="00083199">
      <w:pPr>
        <w:pStyle w:val="BodyTextIndent3"/>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r w:rsidR="000C2280" w:rsidRPr="00521A49">
        <w:rPr>
          <w:rFonts w:ascii="GHEA Grapalat" w:hAnsi="GHEA Grapalat"/>
          <w:b/>
          <w:sz w:val="22"/>
          <w:szCs w:val="22"/>
        </w:rPr>
        <w:t>к</w:t>
      </w:r>
      <w:proofErr w:type="spellEnd"/>
      <w:r w:rsidR="000C2280" w:rsidRPr="00521A49">
        <w:rPr>
          <w:rFonts w:ascii="GHEA Grapalat" w:hAnsi="GHEA Grapalat"/>
          <w:b/>
          <w:sz w:val="22"/>
          <w:szCs w:val="22"/>
        </w:rPr>
        <w:t xml:space="preserve"> Приглашению на запрос котировок </w:t>
      </w:r>
    </w:p>
    <w:p w14:paraId="0249A569" w14:textId="2C7B7BA5"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3E2F32">
        <w:rPr>
          <w:rFonts w:ascii="GHEA Grapalat" w:hAnsi="GHEA Grapalat"/>
          <w:b/>
          <w:sz w:val="22"/>
          <w:szCs w:val="22"/>
        </w:rPr>
        <w:t>GHAPDzB-HVKAK-</w:t>
      </w:r>
      <w:r w:rsidR="00A77E79">
        <w:rPr>
          <w:rFonts w:ascii="GHEA Grapalat" w:hAnsi="GHEA Grapalat"/>
          <w:b/>
          <w:sz w:val="22"/>
          <w:szCs w:val="22"/>
        </w:rPr>
        <w:t>2024-41</w:t>
      </w:r>
      <w:r w:rsidRPr="00521A49">
        <w:rPr>
          <w:rFonts w:ascii="GHEA Grapalat" w:hAnsi="GHEA Grapalat"/>
          <w:b/>
          <w:sz w:val="22"/>
          <w:szCs w:val="22"/>
        </w:rPr>
        <w:t>»</w:t>
      </w:r>
    </w:p>
    <w:p w14:paraId="5E5B5681" w14:textId="77777777" w:rsidR="00071D1C" w:rsidRPr="00521A49" w:rsidRDefault="00071D1C" w:rsidP="00962010">
      <w:pPr>
        <w:pStyle w:val="BodyTextIndent3"/>
        <w:widowControl w:val="0"/>
        <w:spacing w:after="160" w:line="240" w:lineRule="auto"/>
        <w:jc w:val="right"/>
        <w:rPr>
          <w:rFonts w:ascii="GHEA Grapalat" w:hAnsi="GHEA Grapalat" w:cs="Sylfaen"/>
          <w:b/>
          <w:sz w:val="24"/>
          <w:szCs w:val="24"/>
        </w:rPr>
      </w:pPr>
    </w:p>
    <w:p w14:paraId="711276E4" w14:textId="77777777" w:rsidR="008D352C" w:rsidRPr="00521A49" w:rsidRDefault="008D352C" w:rsidP="00962010">
      <w:pPr>
        <w:widowControl w:val="0"/>
        <w:spacing w:after="160"/>
        <w:ind w:left="-142" w:firstLine="142"/>
        <w:jc w:val="center"/>
        <w:rPr>
          <w:rFonts w:ascii="GHEA Grapalat" w:hAnsi="GHEA Grapalat"/>
          <w:i/>
        </w:rPr>
      </w:pPr>
    </w:p>
    <w:p w14:paraId="6C680C7A"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6EB383B4"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77D07311"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12DB5BEC" w14:textId="77777777" w:rsidR="00071D1C" w:rsidRPr="00521A49" w:rsidRDefault="00071D1C" w:rsidP="0096201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38CEC580" w14:textId="77777777" w:rsidTr="00F15CED">
        <w:tc>
          <w:tcPr>
            <w:tcW w:w="4643" w:type="dxa"/>
          </w:tcPr>
          <w:p w14:paraId="0462333F"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4654A871"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6F7BA028"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74BC048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Emphasis"/>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 xml:space="preserve">С. </w:t>
      </w:r>
      <w:proofErr w:type="spellStart"/>
      <w:r w:rsidR="00D4738C">
        <w:rPr>
          <w:rFonts w:ascii="GHEA Grapalat" w:hAnsi="GHEA Grapalat"/>
          <w:b/>
        </w:rPr>
        <w:t>Атояна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6C05D14E" w14:textId="77777777" w:rsidR="00071D1C" w:rsidRPr="00521A49" w:rsidRDefault="00071D1C" w:rsidP="004F1E7A">
      <w:pPr>
        <w:widowControl w:val="0"/>
        <w:ind w:firstLine="709"/>
        <w:contextualSpacing/>
        <w:jc w:val="both"/>
        <w:rPr>
          <w:rFonts w:ascii="GHEA Grapalat" w:hAnsi="GHEA Grapalat"/>
          <w:b/>
        </w:rPr>
      </w:pPr>
    </w:p>
    <w:p w14:paraId="363B94B3"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26C45824"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7630FF" w14:textId="77777777" w:rsidR="00071D1C" w:rsidRPr="00521A49" w:rsidRDefault="00071D1C" w:rsidP="004F1E7A">
      <w:pPr>
        <w:widowControl w:val="0"/>
        <w:ind w:firstLine="709"/>
        <w:contextualSpacing/>
        <w:jc w:val="both"/>
        <w:rPr>
          <w:rFonts w:ascii="GHEA Grapalat" w:hAnsi="GHEA Grapalat" w:cs="Times Armenian"/>
        </w:rPr>
      </w:pPr>
    </w:p>
    <w:p w14:paraId="32429143"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3ECB7D06"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1F88262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r w:rsidRPr="00521A49">
        <w:rPr>
          <w:rFonts w:ascii="GHEA Grapalat" w:hAnsi="GHEA Grapalat"/>
        </w:rPr>
        <w:t>дней</w:t>
      </w:r>
      <w:proofErr w:type="spellEnd"/>
      <w:r w:rsidRPr="00521A49">
        <w:rPr>
          <w:rFonts w:ascii="GHEA Grapalat" w:hAnsi="GHEA Grapalat"/>
        </w:rPr>
        <w:t>.</w:t>
      </w:r>
    </w:p>
    <w:p w14:paraId="452D3B6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4CBAF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14:paraId="61AD08F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63ED6E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14:paraId="73C76BE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448467A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14:paraId="26890B3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2803AD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3C5EE9C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203A773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DFD4F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79D08084"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DF53B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9AA4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A04F5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140F8D80"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33B42E62"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226439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79EB6ED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580837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4E32CF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4D171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7B9C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731CD34"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C9A00A8"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7B1812C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595761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1E159A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D394611"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0941D15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3D07F3C8"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752013F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6AAA386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1F41B8A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3756C4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6ACF7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048F7C8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FA82A3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4168798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600A884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F1A1483"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6919278"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49ACFE3A"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FootnoteReference"/>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0CA1E1FF" w14:textId="77777777"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3967AED5"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w:t>
      </w:r>
      <w:proofErr w:type="gramStart"/>
      <w:r w:rsidRPr="00521A49">
        <w:rPr>
          <w:rFonts w:ascii="GHEA Grapalat" w:hAnsi="GHEA Grapalat"/>
        </w:rPr>
        <w:t xml:space="preserve">до </w:t>
      </w:r>
      <w:r w:rsidR="001762F4" w:rsidRPr="00521A49">
        <w:rPr>
          <w:rFonts w:ascii="GHEA Grapalat" w:hAnsi="GHEA Grapalat"/>
        </w:rPr>
        <w:t xml:space="preserve"> </w:t>
      </w:r>
      <w:r w:rsidR="00825AA9">
        <w:rPr>
          <w:rFonts w:ascii="GHEA Grapalat" w:hAnsi="GHEA Grapalat"/>
          <w:lang w:val="hy-AM"/>
        </w:rPr>
        <w:t>30</w:t>
      </w:r>
      <w:proofErr w:type="gramEnd"/>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59AAE7E3"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14:paraId="0C8EC663"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5C5D6C0D"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07070F62" w14:textId="12354714" w:rsidR="00071D1C" w:rsidRPr="00DA609D"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r w:rsidR="00DA609D">
        <w:rPr>
          <w:rFonts w:ascii="GHEA Grapalat" w:hAnsi="GHEA Grapalat"/>
        </w:rPr>
        <w:t xml:space="preserve"> </w:t>
      </w:r>
      <w:r w:rsidR="00DA609D" w:rsidRPr="00DA609D">
        <w:rPr>
          <w:rFonts w:ascii="GHEA Grapalat" w:hAnsi="GHEA Grapalat"/>
        </w:rPr>
        <w:t>П</w:t>
      </w:r>
      <w:r w:rsidR="00DA609D" w:rsidRPr="00DA609D">
        <w:rPr>
          <w:rFonts w:ascii="GHEA Grapalat" w:hAnsi="GHEA Grapalat"/>
        </w:rPr>
        <w:t>родавец также предоставляет покупателю гарантийное письмо или сертификат соответствия от производителя товара или его представителя.</w:t>
      </w:r>
    </w:p>
    <w:p w14:paraId="34E5E237"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722439FC"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72D168DD"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66B0CAE9"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7654AC0"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14:paraId="73F1761F"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14:paraId="114D8351"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B37E3C"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1FEAC66" w14:textId="77777777" w:rsidR="00BE5F44" w:rsidRPr="00521A49" w:rsidRDefault="00BE5F44" w:rsidP="004F1E7A">
      <w:pPr>
        <w:widowControl w:val="0"/>
        <w:tabs>
          <w:tab w:val="left" w:pos="1134"/>
        </w:tabs>
        <w:ind w:firstLine="567"/>
        <w:contextualSpacing/>
        <w:jc w:val="both"/>
        <w:rPr>
          <w:rFonts w:ascii="GHEA Grapalat" w:hAnsi="GHEA Grapalat"/>
        </w:rPr>
      </w:pPr>
    </w:p>
    <w:p w14:paraId="12288E6A"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38EC2551"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605FB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A455177"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0531579"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E6BBB9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087AA1"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55462E"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8724ECB" w14:textId="77777777" w:rsidR="00D52566" w:rsidRPr="00521A49" w:rsidRDefault="00D52566" w:rsidP="004F1E7A">
      <w:pPr>
        <w:contextualSpacing/>
        <w:rPr>
          <w:rFonts w:ascii="GHEA Grapalat" w:hAnsi="GHEA Grapalat"/>
          <w:lang w:val="hy-AM"/>
        </w:rPr>
      </w:pPr>
    </w:p>
    <w:p w14:paraId="444593CB"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14:paraId="3C43A89D"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AA86F06" w14:textId="77777777" w:rsidR="0094684E" w:rsidRPr="00521A49" w:rsidRDefault="0094684E" w:rsidP="004F1E7A">
      <w:pPr>
        <w:widowControl w:val="0"/>
        <w:contextualSpacing/>
        <w:jc w:val="center"/>
        <w:rPr>
          <w:rFonts w:ascii="GHEA Grapalat" w:hAnsi="GHEA Grapalat"/>
          <w:lang w:val="hy-AM"/>
        </w:rPr>
      </w:pPr>
    </w:p>
    <w:p w14:paraId="7AB7E070"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7B2A2FC8"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C77F8AE"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14:paraId="418BE9C7"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2F944478"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14:paraId="66138CE1"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14:paraId="1710730D" w14:textId="77777777"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6D1A6EFF" w14:textId="77777777"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A210C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14:paraId="50D9DE7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14:paraId="51377A3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w:t>
      </w:r>
      <w:r w:rsidRPr="00521A49">
        <w:rPr>
          <w:rFonts w:ascii="GHEA Grapalat" w:hAnsi="GHEA Grapalat"/>
        </w:rPr>
        <w:lastRenderedPageBreak/>
        <w:t>являющегося его стороной лица в течение пяти рабочих дней со дня внесения изменения</w:t>
      </w:r>
      <w:r w:rsidR="008D68DB" w:rsidRPr="00521A49">
        <w:rPr>
          <w:rStyle w:val="FootnoteReference"/>
          <w:rFonts w:ascii="GHEA Grapalat" w:hAnsi="GHEA Grapalat"/>
        </w:rPr>
        <w:footnoteReference w:customMarkFollows="1" w:id="7"/>
        <w:t>22</w:t>
      </w:r>
      <w:r w:rsidRPr="00521A49">
        <w:rPr>
          <w:rFonts w:ascii="GHEA Grapalat" w:hAnsi="GHEA Grapalat"/>
        </w:rPr>
        <w:t>.</w:t>
      </w:r>
    </w:p>
    <w:p w14:paraId="5857FEF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FootnoteReference"/>
          <w:rFonts w:ascii="GHEA Grapalat" w:hAnsi="GHEA Grapalat"/>
        </w:rPr>
        <w:footnoteReference w:customMarkFollows="1" w:id="8"/>
        <w:t>23</w:t>
      </w:r>
      <w:r w:rsidRPr="00521A49">
        <w:rPr>
          <w:rFonts w:ascii="GHEA Grapalat" w:hAnsi="GHEA Grapalat"/>
        </w:rPr>
        <w:t>.</w:t>
      </w:r>
    </w:p>
    <w:p w14:paraId="42DD676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521A49">
        <w:rPr>
          <w:rFonts w:ascii="GHEA Grapalat" w:hAnsi="GHEA Grapalat"/>
        </w:rPr>
        <w:t>товара</w:t>
      </w:r>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2D3D4AC"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53929B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14:paraId="3A6684F5"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w:t>
      </w:r>
      <w:proofErr w:type="gramStart"/>
      <w:r w:rsidRPr="00521A49">
        <w:rPr>
          <w:rFonts w:ascii="GHEA Grapalat" w:hAnsi="GHEA Grapalat"/>
          <w:spacing w:val="-6"/>
        </w:rPr>
        <w:t>надлежащим 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14:paraId="0A0773D6"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5AF3A17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14:paraId="4F876D49" w14:textId="0BE475C0" w:rsidR="001D2E81"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14:paraId="265C18FA" w14:textId="707B853B" w:rsidR="00DA609D" w:rsidRPr="00974EA8" w:rsidRDefault="00DA609D" w:rsidP="00DA609D">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w:t>
      </w:r>
      <w:proofErr w:type="spellStart"/>
      <w:r w:rsidRPr="00DC2F9B">
        <w:rPr>
          <w:rFonts w:ascii="GHEA Grapalat" w:hAnsi="GHEA Grapalat"/>
        </w:rPr>
        <w:t>предусмотрения</w:t>
      </w:r>
      <w:proofErr w:type="spellEnd"/>
      <w:r w:rsidRPr="00DC2F9B">
        <w:rPr>
          <w:rFonts w:ascii="GHEA Grapalat" w:hAnsi="GHEA Grapalat"/>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w:t>
      </w:r>
      <w:proofErr w:type="spellStart"/>
      <w:r w:rsidRPr="00974EA8">
        <w:rPr>
          <w:rFonts w:ascii="GHEA Grapalat" w:hAnsi="GHEA Grapalat"/>
        </w:rPr>
        <w:t>двадцатипятикратный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заключенo</w:t>
      </w:r>
      <w:proofErr w:type="spellEnd"/>
      <w:r w:rsidRPr="00974EA8">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w:t>
      </w:r>
      <w:r>
        <w:rPr>
          <w:rFonts w:ascii="GHEA Grapalat" w:hAnsi="GHEA Grapalat"/>
        </w:rPr>
        <w:t xml:space="preserve"> /</w:t>
      </w:r>
      <w:r w:rsidRPr="00974EA8">
        <w:rPr>
          <w:rFonts w:ascii="GHEA Grapalat" w:hAnsi="GHEA Grapalat"/>
        </w:rPr>
        <w:t xml:space="preserve">Приложения № </w:t>
      </w:r>
      <w:r>
        <w:rPr>
          <w:rFonts w:ascii="GHEA Grapalat" w:hAnsi="GHEA Grapalat"/>
        </w:rPr>
        <w:t>4.</w:t>
      </w:r>
      <w:r w:rsidRPr="00974EA8">
        <w:rPr>
          <w:rFonts w:ascii="GHEA Grapalat" w:hAnsi="GHEA Grapalat"/>
        </w:rPr>
        <w:t>1</w:t>
      </w:r>
      <w:r>
        <w:rPr>
          <w:rFonts w:ascii="GHEA Grapalat" w:hAnsi="GHEA Grapalat"/>
        </w:rPr>
        <w:t xml:space="preserve"> и 5/ </w:t>
      </w:r>
      <w:r w:rsidRPr="00974EA8">
        <w:rPr>
          <w:rFonts w:ascii="GHEA Grapalat" w:hAnsi="GHEA Grapalat"/>
        </w:rPr>
        <w:t xml:space="preserve">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Pr="00974EA8">
        <w:rPr>
          <w:rFonts w:ascii="GHEA Grapalat" w:hAnsi="GHEA Grapalat"/>
        </w:rPr>
        <w:t>обеспечений квалификации и договора</w:t>
      </w:r>
      <w:proofErr w:type="gramEnd"/>
      <w:r w:rsidRPr="00974EA8">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14:paraId="5685FCB3" w14:textId="77777777" w:rsidR="00DA609D" w:rsidRPr="00521A49" w:rsidRDefault="00DA609D" w:rsidP="004F1E7A">
      <w:pPr>
        <w:widowControl w:val="0"/>
        <w:tabs>
          <w:tab w:val="left" w:pos="1276"/>
        </w:tabs>
        <w:ind w:firstLine="567"/>
        <w:contextualSpacing/>
        <w:jc w:val="both"/>
        <w:rPr>
          <w:rFonts w:ascii="GHEA Grapalat" w:hAnsi="GHEA Grapalat"/>
        </w:rPr>
      </w:pPr>
    </w:p>
    <w:p w14:paraId="197875CB"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034BE716" w14:textId="77777777" w:rsidTr="0016519F">
        <w:tc>
          <w:tcPr>
            <w:tcW w:w="4536" w:type="dxa"/>
          </w:tcPr>
          <w:p w14:paraId="3D4BB248"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1C033D37"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43501E4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3A66594"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5193CC29" w14:textId="77777777" w:rsidR="00071D1C" w:rsidRPr="00521A49" w:rsidRDefault="00071D1C" w:rsidP="00962010">
            <w:pPr>
              <w:widowControl w:val="0"/>
              <w:spacing w:after="160"/>
              <w:jc w:val="center"/>
              <w:rPr>
                <w:rFonts w:ascii="GHEA Grapalat" w:hAnsi="GHEA Grapalat"/>
              </w:rPr>
            </w:pPr>
          </w:p>
        </w:tc>
        <w:tc>
          <w:tcPr>
            <w:tcW w:w="4343" w:type="dxa"/>
          </w:tcPr>
          <w:p w14:paraId="2E0C223A"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2289E30A"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ED7B38D"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40FF58C"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11ECE7B3" w14:textId="77777777" w:rsidR="00382B60" w:rsidRPr="00521A49" w:rsidRDefault="00382B60" w:rsidP="00962010">
      <w:pPr>
        <w:widowControl w:val="0"/>
        <w:spacing w:after="160"/>
        <w:ind w:firstLine="567"/>
        <w:jc w:val="both"/>
        <w:rPr>
          <w:rFonts w:ascii="GHEA Grapalat" w:hAnsi="GHEA Grapalat"/>
          <w:i/>
          <w:lang w:val="hy-AM"/>
        </w:rPr>
      </w:pPr>
    </w:p>
    <w:p w14:paraId="4881740E"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294E0625" w14:textId="77777777" w:rsidR="00071D1C" w:rsidRPr="00521A49" w:rsidRDefault="00071D1C" w:rsidP="00962010">
      <w:pPr>
        <w:widowControl w:val="0"/>
        <w:spacing w:after="160"/>
        <w:rPr>
          <w:rFonts w:ascii="GHEA Grapalat" w:hAnsi="GHEA Grapalat"/>
        </w:rPr>
      </w:pPr>
    </w:p>
    <w:p w14:paraId="314E70BD"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2947DE73" w14:textId="77777777" w:rsidR="00071D1C" w:rsidRPr="00521A49" w:rsidRDefault="00071D1C" w:rsidP="00962010">
      <w:pPr>
        <w:widowControl w:val="0"/>
        <w:spacing w:after="160"/>
        <w:jc w:val="right"/>
        <w:rPr>
          <w:rFonts w:ascii="GHEA Grapalat" w:hAnsi="GHEA Grapalat"/>
          <w:i/>
        </w:rPr>
      </w:pPr>
      <w:r w:rsidRPr="00521A49">
        <w:rPr>
          <w:rFonts w:ascii="GHEA Grapalat" w:hAnsi="GHEA Grapalat"/>
          <w:i/>
        </w:rPr>
        <w:lastRenderedPageBreak/>
        <w:t>Приложение № 1</w:t>
      </w:r>
    </w:p>
    <w:p w14:paraId="452DA8CF" w14:textId="77777777"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7C46D5A" w14:textId="77777777" w:rsidR="008F3B5F" w:rsidRPr="00B138F3" w:rsidRDefault="008F3B5F" w:rsidP="008F3B5F">
      <w:pPr>
        <w:widowControl w:val="0"/>
        <w:spacing w:after="16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9"/>
        <w:t>*</w:t>
      </w:r>
    </w:p>
    <w:p w14:paraId="75A3F6F3"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3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155"/>
        <w:gridCol w:w="1559"/>
        <w:gridCol w:w="1925"/>
        <w:gridCol w:w="1467"/>
        <w:gridCol w:w="1085"/>
        <w:gridCol w:w="757"/>
        <w:gridCol w:w="593"/>
        <w:gridCol w:w="850"/>
        <w:gridCol w:w="6"/>
        <w:gridCol w:w="959"/>
        <w:gridCol w:w="902"/>
        <w:gridCol w:w="6"/>
        <w:gridCol w:w="1759"/>
      </w:tblGrid>
      <w:tr w:rsidR="008F3B5F" w:rsidRPr="00B138F3" w14:paraId="44D5B7B1" w14:textId="77777777" w:rsidTr="00DA609D">
        <w:trPr>
          <w:jc w:val="center"/>
        </w:trPr>
        <w:tc>
          <w:tcPr>
            <w:tcW w:w="13653" w:type="dxa"/>
            <w:gridSpan w:val="14"/>
          </w:tcPr>
          <w:p w14:paraId="2E45BFA4" w14:textId="77777777" w:rsidR="008F3B5F" w:rsidRPr="00B138F3" w:rsidRDefault="008F3B5F" w:rsidP="00504CDF">
            <w:pPr>
              <w:widowControl w:val="0"/>
              <w:jc w:val="center"/>
              <w:rPr>
                <w:rFonts w:ascii="GHEA Grapalat" w:hAnsi="GHEA Grapalat"/>
                <w:sz w:val="16"/>
                <w:szCs w:val="16"/>
              </w:rPr>
            </w:pPr>
            <w:r w:rsidRPr="00B138F3">
              <w:rPr>
                <w:rFonts w:ascii="GHEA Grapalat" w:hAnsi="GHEA Grapalat"/>
                <w:sz w:val="16"/>
                <w:szCs w:val="16"/>
              </w:rPr>
              <w:t>Товар</w:t>
            </w:r>
          </w:p>
        </w:tc>
      </w:tr>
      <w:tr w:rsidR="008F3B5F" w:rsidRPr="00B138F3" w14:paraId="69D45F55" w14:textId="77777777" w:rsidTr="00DA609D">
        <w:trPr>
          <w:trHeight w:val="219"/>
          <w:jc w:val="center"/>
        </w:trPr>
        <w:tc>
          <w:tcPr>
            <w:tcW w:w="630" w:type="dxa"/>
            <w:vMerge w:val="restart"/>
            <w:vAlign w:val="center"/>
          </w:tcPr>
          <w:p w14:paraId="55F4D538" w14:textId="77777777" w:rsidR="008F3B5F" w:rsidRPr="00B138F3" w:rsidRDefault="008F3B5F" w:rsidP="00504CDF">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155" w:type="dxa"/>
            <w:vMerge w:val="restart"/>
            <w:vAlign w:val="center"/>
          </w:tcPr>
          <w:p w14:paraId="2CA4AFF8" w14:textId="77777777" w:rsidR="008F3B5F" w:rsidRPr="00B138F3" w:rsidRDefault="008F3B5F" w:rsidP="00504CDF">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14:paraId="44FF82C7" w14:textId="77777777" w:rsidR="008F3B5F" w:rsidRPr="00B138F3" w:rsidRDefault="008F3B5F" w:rsidP="00504CDF">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14:paraId="1948E34A" w14:textId="77777777" w:rsidR="008F3B5F" w:rsidRPr="00B138F3" w:rsidRDefault="008F3B5F" w:rsidP="00504CDF">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Pr>
                <w:rFonts w:ascii="GHEA Grapalat" w:hAnsi="GHEA Grapalat"/>
                <w:sz w:val="16"/>
                <w:szCs w:val="16"/>
              </w:rPr>
              <w:t>фирменное наименование, модель</w:t>
            </w:r>
            <w:r>
              <w:rPr>
                <w:rFonts w:ascii="GHEA Grapalat" w:hAnsi="GHEA Grapalat"/>
                <w:sz w:val="16"/>
                <w:szCs w:val="16"/>
                <w:lang w:val="hy-AM"/>
              </w:rPr>
              <w:t xml:space="preserve"> </w:t>
            </w:r>
            <w:r w:rsidRPr="00B138F3">
              <w:rPr>
                <w:rFonts w:ascii="GHEA Grapalat" w:hAnsi="GHEA Grapalat"/>
                <w:sz w:val="16"/>
                <w:szCs w:val="16"/>
              </w:rPr>
              <w:t xml:space="preserve">и наименование производителя </w:t>
            </w:r>
            <w:r>
              <w:rPr>
                <w:rStyle w:val="FootnoteReference"/>
                <w:rFonts w:ascii="GHEA Grapalat" w:hAnsi="GHEA Grapalat"/>
                <w:sz w:val="16"/>
                <w:szCs w:val="16"/>
              </w:rPr>
              <w:footnoteReference w:customMarkFollows="1" w:id="10"/>
              <w:t>**</w:t>
            </w:r>
          </w:p>
        </w:tc>
        <w:tc>
          <w:tcPr>
            <w:tcW w:w="1467" w:type="dxa"/>
            <w:vMerge w:val="restart"/>
            <w:vAlign w:val="center"/>
          </w:tcPr>
          <w:p w14:paraId="1C443CF1" w14:textId="77777777" w:rsidR="008F3B5F" w:rsidRPr="00B138F3" w:rsidRDefault="008F3B5F" w:rsidP="00504CDF">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14:paraId="00E29FBA" w14:textId="77777777" w:rsidR="008F3B5F" w:rsidRPr="00B138F3" w:rsidRDefault="008F3B5F" w:rsidP="00504CDF">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757" w:type="dxa"/>
            <w:vMerge w:val="restart"/>
            <w:vAlign w:val="center"/>
          </w:tcPr>
          <w:p w14:paraId="11166290" w14:textId="77777777" w:rsidR="008F3B5F" w:rsidRPr="00B138F3" w:rsidRDefault="008F3B5F" w:rsidP="00504CDF">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593" w:type="dxa"/>
            <w:vMerge w:val="restart"/>
            <w:vAlign w:val="center"/>
          </w:tcPr>
          <w:p w14:paraId="22CFE670" w14:textId="77777777" w:rsidR="008F3B5F" w:rsidRPr="00B138F3" w:rsidRDefault="008F3B5F" w:rsidP="00504CDF">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0" w:type="dxa"/>
            <w:vMerge w:val="restart"/>
            <w:vAlign w:val="center"/>
          </w:tcPr>
          <w:p w14:paraId="1CC8178A" w14:textId="77777777" w:rsidR="008F3B5F" w:rsidRPr="00B138F3" w:rsidRDefault="008F3B5F" w:rsidP="00504CDF">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632" w:type="dxa"/>
            <w:gridSpan w:val="5"/>
            <w:vAlign w:val="center"/>
          </w:tcPr>
          <w:p w14:paraId="433BD7D8" w14:textId="77777777" w:rsidR="008F3B5F" w:rsidRPr="00B138F3" w:rsidRDefault="008F3B5F" w:rsidP="00504CDF">
            <w:pPr>
              <w:widowControl w:val="0"/>
              <w:jc w:val="center"/>
              <w:rPr>
                <w:rFonts w:ascii="GHEA Grapalat" w:hAnsi="GHEA Grapalat"/>
                <w:sz w:val="16"/>
                <w:szCs w:val="16"/>
              </w:rPr>
            </w:pPr>
            <w:r w:rsidRPr="00B138F3">
              <w:rPr>
                <w:rFonts w:ascii="GHEA Grapalat" w:hAnsi="GHEA Grapalat"/>
                <w:sz w:val="16"/>
                <w:szCs w:val="16"/>
              </w:rPr>
              <w:t>поставки</w:t>
            </w:r>
          </w:p>
        </w:tc>
      </w:tr>
      <w:tr w:rsidR="008F3B5F" w:rsidRPr="00B138F3" w14:paraId="3C1542C8" w14:textId="77777777" w:rsidTr="00ED742D">
        <w:trPr>
          <w:trHeight w:val="445"/>
          <w:jc w:val="center"/>
        </w:trPr>
        <w:tc>
          <w:tcPr>
            <w:tcW w:w="630" w:type="dxa"/>
            <w:vMerge/>
            <w:vAlign w:val="center"/>
          </w:tcPr>
          <w:p w14:paraId="135A2A94" w14:textId="77777777" w:rsidR="008F3B5F" w:rsidRPr="00B138F3" w:rsidRDefault="008F3B5F" w:rsidP="00504CDF">
            <w:pPr>
              <w:widowControl w:val="0"/>
              <w:jc w:val="center"/>
              <w:rPr>
                <w:rFonts w:ascii="GHEA Grapalat" w:hAnsi="GHEA Grapalat"/>
                <w:sz w:val="16"/>
                <w:szCs w:val="16"/>
              </w:rPr>
            </w:pPr>
          </w:p>
        </w:tc>
        <w:tc>
          <w:tcPr>
            <w:tcW w:w="1155" w:type="dxa"/>
            <w:vMerge/>
            <w:vAlign w:val="center"/>
          </w:tcPr>
          <w:p w14:paraId="05203C6C" w14:textId="77777777" w:rsidR="008F3B5F" w:rsidRPr="00B138F3" w:rsidRDefault="008F3B5F" w:rsidP="00504CDF">
            <w:pPr>
              <w:widowControl w:val="0"/>
              <w:jc w:val="center"/>
              <w:rPr>
                <w:rFonts w:ascii="GHEA Grapalat" w:hAnsi="GHEA Grapalat"/>
                <w:sz w:val="16"/>
                <w:szCs w:val="16"/>
              </w:rPr>
            </w:pPr>
          </w:p>
        </w:tc>
        <w:tc>
          <w:tcPr>
            <w:tcW w:w="1559" w:type="dxa"/>
            <w:vMerge/>
            <w:vAlign w:val="center"/>
          </w:tcPr>
          <w:p w14:paraId="40BAA7BE" w14:textId="77777777" w:rsidR="008F3B5F" w:rsidRPr="00B138F3" w:rsidRDefault="008F3B5F" w:rsidP="00504CDF">
            <w:pPr>
              <w:widowControl w:val="0"/>
              <w:jc w:val="center"/>
              <w:rPr>
                <w:rFonts w:ascii="GHEA Grapalat" w:hAnsi="GHEA Grapalat"/>
                <w:sz w:val="16"/>
                <w:szCs w:val="16"/>
              </w:rPr>
            </w:pPr>
          </w:p>
        </w:tc>
        <w:tc>
          <w:tcPr>
            <w:tcW w:w="1925" w:type="dxa"/>
            <w:vMerge/>
            <w:vAlign w:val="center"/>
          </w:tcPr>
          <w:p w14:paraId="53C1F9D1" w14:textId="77777777" w:rsidR="008F3B5F" w:rsidRPr="00B138F3" w:rsidRDefault="008F3B5F" w:rsidP="00504CDF">
            <w:pPr>
              <w:widowControl w:val="0"/>
              <w:jc w:val="center"/>
              <w:rPr>
                <w:rFonts w:ascii="GHEA Grapalat" w:hAnsi="GHEA Grapalat"/>
                <w:sz w:val="16"/>
                <w:szCs w:val="16"/>
              </w:rPr>
            </w:pPr>
          </w:p>
        </w:tc>
        <w:tc>
          <w:tcPr>
            <w:tcW w:w="1467" w:type="dxa"/>
            <w:vMerge/>
            <w:vAlign w:val="center"/>
          </w:tcPr>
          <w:p w14:paraId="53999FF1" w14:textId="77777777" w:rsidR="008F3B5F" w:rsidRPr="00B138F3" w:rsidRDefault="008F3B5F" w:rsidP="00504CDF">
            <w:pPr>
              <w:widowControl w:val="0"/>
              <w:jc w:val="center"/>
              <w:rPr>
                <w:rFonts w:ascii="GHEA Grapalat" w:hAnsi="GHEA Grapalat"/>
                <w:sz w:val="16"/>
                <w:szCs w:val="16"/>
              </w:rPr>
            </w:pPr>
          </w:p>
        </w:tc>
        <w:tc>
          <w:tcPr>
            <w:tcW w:w="1085" w:type="dxa"/>
            <w:vMerge/>
            <w:vAlign w:val="center"/>
          </w:tcPr>
          <w:p w14:paraId="4799B24C" w14:textId="77777777" w:rsidR="008F3B5F" w:rsidRPr="00B138F3" w:rsidRDefault="008F3B5F" w:rsidP="00504CDF">
            <w:pPr>
              <w:widowControl w:val="0"/>
              <w:jc w:val="center"/>
              <w:rPr>
                <w:rFonts w:ascii="GHEA Grapalat" w:hAnsi="GHEA Grapalat"/>
                <w:sz w:val="16"/>
                <w:szCs w:val="16"/>
              </w:rPr>
            </w:pPr>
          </w:p>
        </w:tc>
        <w:tc>
          <w:tcPr>
            <w:tcW w:w="757" w:type="dxa"/>
            <w:vMerge/>
            <w:vAlign w:val="center"/>
          </w:tcPr>
          <w:p w14:paraId="6E59EDF7" w14:textId="77777777" w:rsidR="008F3B5F" w:rsidRPr="00B138F3" w:rsidRDefault="008F3B5F" w:rsidP="00504CDF">
            <w:pPr>
              <w:widowControl w:val="0"/>
              <w:jc w:val="center"/>
              <w:rPr>
                <w:rFonts w:ascii="GHEA Grapalat" w:hAnsi="GHEA Grapalat"/>
                <w:sz w:val="16"/>
                <w:szCs w:val="16"/>
              </w:rPr>
            </w:pPr>
          </w:p>
        </w:tc>
        <w:tc>
          <w:tcPr>
            <w:tcW w:w="593" w:type="dxa"/>
            <w:vMerge/>
            <w:vAlign w:val="center"/>
          </w:tcPr>
          <w:p w14:paraId="0B0B0D34" w14:textId="77777777" w:rsidR="008F3B5F" w:rsidRPr="00B138F3" w:rsidRDefault="008F3B5F" w:rsidP="00504CDF">
            <w:pPr>
              <w:widowControl w:val="0"/>
              <w:jc w:val="center"/>
              <w:rPr>
                <w:rFonts w:ascii="GHEA Grapalat" w:hAnsi="GHEA Grapalat"/>
                <w:sz w:val="16"/>
                <w:szCs w:val="16"/>
              </w:rPr>
            </w:pPr>
          </w:p>
        </w:tc>
        <w:tc>
          <w:tcPr>
            <w:tcW w:w="850" w:type="dxa"/>
            <w:vMerge/>
            <w:vAlign w:val="center"/>
          </w:tcPr>
          <w:p w14:paraId="420629BB" w14:textId="77777777" w:rsidR="008F3B5F" w:rsidRPr="00B138F3" w:rsidRDefault="008F3B5F" w:rsidP="00504CDF">
            <w:pPr>
              <w:widowControl w:val="0"/>
              <w:jc w:val="center"/>
              <w:rPr>
                <w:rFonts w:ascii="GHEA Grapalat" w:hAnsi="GHEA Grapalat"/>
                <w:sz w:val="16"/>
                <w:szCs w:val="16"/>
              </w:rPr>
            </w:pPr>
          </w:p>
        </w:tc>
        <w:tc>
          <w:tcPr>
            <w:tcW w:w="965" w:type="dxa"/>
            <w:gridSpan w:val="2"/>
            <w:vAlign w:val="center"/>
          </w:tcPr>
          <w:p w14:paraId="017BBA5D" w14:textId="77777777" w:rsidR="008F3B5F" w:rsidRPr="00B138F3" w:rsidRDefault="008F3B5F" w:rsidP="00504CDF">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02" w:type="dxa"/>
            <w:vAlign w:val="center"/>
          </w:tcPr>
          <w:p w14:paraId="02A92395" w14:textId="77777777" w:rsidR="008F3B5F" w:rsidRPr="00B138F3" w:rsidRDefault="008F3B5F" w:rsidP="00504CDF">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765" w:type="dxa"/>
            <w:gridSpan w:val="2"/>
            <w:vAlign w:val="center"/>
          </w:tcPr>
          <w:p w14:paraId="2DC6BB89" w14:textId="77777777" w:rsidR="008F3B5F" w:rsidRPr="00B138F3" w:rsidRDefault="008F3B5F" w:rsidP="00504CDF">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FootnoteReference"/>
                <w:rFonts w:ascii="GHEA Grapalat" w:hAnsi="GHEA Grapalat"/>
                <w:sz w:val="16"/>
                <w:szCs w:val="16"/>
              </w:rPr>
              <w:footnoteReference w:customMarkFollows="1" w:id="11"/>
              <w:t>***</w:t>
            </w:r>
          </w:p>
        </w:tc>
      </w:tr>
      <w:tr w:rsidR="00ED742D" w:rsidRPr="00B138F3" w14:paraId="2F8C05BE" w14:textId="77777777" w:rsidTr="00ED742D">
        <w:trPr>
          <w:trHeight w:val="692"/>
          <w:jc w:val="center"/>
        </w:trPr>
        <w:tc>
          <w:tcPr>
            <w:tcW w:w="630" w:type="dxa"/>
            <w:vMerge w:val="restart"/>
          </w:tcPr>
          <w:p w14:paraId="16AFD334" w14:textId="1721C42F" w:rsidR="00ED742D" w:rsidRPr="00B138F3" w:rsidRDefault="00ED742D" w:rsidP="00ED742D">
            <w:pPr>
              <w:widowControl w:val="0"/>
              <w:jc w:val="center"/>
              <w:rPr>
                <w:rFonts w:ascii="GHEA Grapalat" w:hAnsi="GHEA Grapalat"/>
                <w:sz w:val="16"/>
                <w:szCs w:val="16"/>
              </w:rPr>
            </w:pPr>
            <w:r>
              <w:rPr>
                <w:rFonts w:ascii="GHEA Grapalat" w:hAnsi="GHEA Grapalat"/>
                <w:sz w:val="16"/>
                <w:szCs w:val="16"/>
              </w:rPr>
              <w:t>1</w:t>
            </w:r>
          </w:p>
        </w:tc>
        <w:tc>
          <w:tcPr>
            <w:tcW w:w="1155" w:type="dxa"/>
            <w:vMerge w:val="restart"/>
            <w:vAlign w:val="center"/>
          </w:tcPr>
          <w:p w14:paraId="72463A45" w14:textId="056FF759" w:rsidR="00ED742D" w:rsidRPr="00B138F3" w:rsidRDefault="00ED742D" w:rsidP="00ED742D">
            <w:pPr>
              <w:widowControl w:val="0"/>
              <w:jc w:val="center"/>
              <w:rPr>
                <w:rFonts w:ascii="GHEA Grapalat" w:hAnsi="GHEA Grapalat"/>
                <w:sz w:val="16"/>
                <w:szCs w:val="16"/>
              </w:rPr>
            </w:pPr>
            <w:r>
              <w:rPr>
                <w:rFonts w:ascii="GHEA Grapalat" w:hAnsi="GHEA Grapalat" w:cs="Calibri"/>
                <w:sz w:val="20"/>
                <w:szCs w:val="20"/>
              </w:rPr>
              <w:t>33141500</w:t>
            </w:r>
          </w:p>
        </w:tc>
        <w:tc>
          <w:tcPr>
            <w:tcW w:w="1559" w:type="dxa"/>
            <w:vMerge w:val="restart"/>
            <w:vAlign w:val="center"/>
          </w:tcPr>
          <w:p w14:paraId="0B3654BE" w14:textId="3370D49E" w:rsidR="00ED742D" w:rsidRPr="00B138F3" w:rsidRDefault="00ED742D" w:rsidP="00ED742D">
            <w:pPr>
              <w:widowControl w:val="0"/>
              <w:jc w:val="center"/>
              <w:rPr>
                <w:rFonts w:ascii="GHEA Grapalat" w:hAnsi="GHEA Grapalat"/>
                <w:sz w:val="16"/>
                <w:szCs w:val="16"/>
              </w:rPr>
            </w:pPr>
            <w:r w:rsidRPr="00DA609D">
              <w:rPr>
                <w:rFonts w:ascii="GHEA Grapalat" w:hAnsi="GHEA Grapalat"/>
                <w:sz w:val="18"/>
                <w:szCs w:val="18"/>
              </w:rPr>
              <w:t xml:space="preserve">Экспресс-тест для </w:t>
            </w:r>
            <w:proofErr w:type="gramStart"/>
            <w:r w:rsidRPr="00DA609D">
              <w:rPr>
                <w:rFonts w:ascii="GHEA Grapalat" w:hAnsi="GHEA Grapalat"/>
                <w:sz w:val="18"/>
                <w:szCs w:val="18"/>
              </w:rPr>
              <w:t>диагностики  коронавирусного</w:t>
            </w:r>
            <w:proofErr w:type="gramEnd"/>
            <w:r w:rsidRPr="00DA609D">
              <w:rPr>
                <w:rFonts w:ascii="GHEA Grapalat" w:hAnsi="GHEA Grapalat"/>
                <w:sz w:val="18"/>
                <w:szCs w:val="18"/>
              </w:rPr>
              <w:t xml:space="preserve"> заболевания (COVID 19)</w:t>
            </w:r>
          </w:p>
        </w:tc>
        <w:tc>
          <w:tcPr>
            <w:tcW w:w="1925" w:type="dxa"/>
            <w:vMerge w:val="restart"/>
          </w:tcPr>
          <w:p w14:paraId="3E5DB140" w14:textId="77777777" w:rsidR="00ED742D" w:rsidRPr="00B138F3" w:rsidRDefault="00ED742D" w:rsidP="00ED742D">
            <w:pPr>
              <w:widowControl w:val="0"/>
              <w:jc w:val="center"/>
              <w:rPr>
                <w:rFonts w:ascii="GHEA Grapalat" w:hAnsi="GHEA Grapalat"/>
                <w:sz w:val="16"/>
                <w:szCs w:val="16"/>
              </w:rPr>
            </w:pPr>
          </w:p>
        </w:tc>
        <w:tc>
          <w:tcPr>
            <w:tcW w:w="1467" w:type="dxa"/>
            <w:vMerge w:val="restart"/>
          </w:tcPr>
          <w:p w14:paraId="2B65AEE1" w14:textId="0600ADA9" w:rsidR="00ED742D" w:rsidRPr="00B138F3" w:rsidRDefault="00ED742D" w:rsidP="00ED742D">
            <w:pPr>
              <w:widowControl w:val="0"/>
              <w:jc w:val="center"/>
              <w:rPr>
                <w:rFonts w:ascii="GHEA Grapalat" w:hAnsi="GHEA Grapalat"/>
                <w:sz w:val="16"/>
                <w:szCs w:val="16"/>
              </w:rPr>
            </w:pPr>
            <w:r>
              <w:rPr>
                <w:rFonts w:ascii="GHEA Grapalat" w:hAnsi="GHEA Grapalat"/>
                <w:sz w:val="16"/>
                <w:szCs w:val="16"/>
              </w:rPr>
              <w:t>Представлено ниже</w:t>
            </w:r>
          </w:p>
        </w:tc>
        <w:tc>
          <w:tcPr>
            <w:tcW w:w="1085" w:type="dxa"/>
            <w:vMerge w:val="restart"/>
          </w:tcPr>
          <w:p w14:paraId="76F2C447" w14:textId="619B4865" w:rsidR="00ED742D" w:rsidRPr="00B138F3" w:rsidRDefault="00ED742D" w:rsidP="00ED742D">
            <w:pPr>
              <w:widowControl w:val="0"/>
              <w:jc w:val="center"/>
              <w:rPr>
                <w:rFonts w:ascii="GHEA Grapalat" w:hAnsi="GHEA Grapalat"/>
                <w:sz w:val="16"/>
                <w:szCs w:val="16"/>
              </w:rPr>
            </w:pPr>
            <w:r>
              <w:rPr>
                <w:rFonts w:ascii="GHEA Grapalat" w:hAnsi="GHEA Grapalat"/>
                <w:sz w:val="16"/>
                <w:szCs w:val="16"/>
              </w:rPr>
              <w:t>штук</w:t>
            </w:r>
          </w:p>
        </w:tc>
        <w:tc>
          <w:tcPr>
            <w:tcW w:w="757" w:type="dxa"/>
            <w:vMerge w:val="restart"/>
          </w:tcPr>
          <w:p w14:paraId="5A60D020" w14:textId="77777777" w:rsidR="00ED742D" w:rsidRPr="00B138F3" w:rsidRDefault="00ED742D" w:rsidP="00ED742D">
            <w:pPr>
              <w:widowControl w:val="0"/>
              <w:jc w:val="center"/>
              <w:rPr>
                <w:rFonts w:ascii="GHEA Grapalat" w:hAnsi="GHEA Grapalat"/>
                <w:sz w:val="16"/>
                <w:szCs w:val="16"/>
              </w:rPr>
            </w:pPr>
          </w:p>
        </w:tc>
        <w:tc>
          <w:tcPr>
            <w:tcW w:w="593" w:type="dxa"/>
            <w:vMerge w:val="restart"/>
          </w:tcPr>
          <w:p w14:paraId="4F1D5109" w14:textId="77777777" w:rsidR="00ED742D" w:rsidRPr="00B138F3" w:rsidRDefault="00ED742D" w:rsidP="00ED742D">
            <w:pPr>
              <w:widowControl w:val="0"/>
              <w:jc w:val="center"/>
              <w:rPr>
                <w:rFonts w:ascii="GHEA Grapalat" w:hAnsi="GHEA Grapalat"/>
                <w:sz w:val="16"/>
                <w:szCs w:val="16"/>
              </w:rPr>
            </w:pPr>
          </w:p>
        </w:tc>
        <w:tc>
          <w:tcPr>
            <w:tcW w:w="850" w:type="dxa"/>
            <w:vMerge w:val="restart"/>
          </w:tcPr>
          <w:p w14:paraId="32BAB850" w14:textId="5F8EDD2C" w:rsidR="00ED742D" w:rsidRPr="00B138F3" w:rsidRDefault="00ED742D" w:rsidP="00ED742D">
            <w:pPr>
              <w:widowControl w:val="0"/>
              <w:jc w:val="center"/>
              <w:rPr>
                <w:rFonts w:ascii="GHEA Grapalat" w:hAnsi="GHEA Grapalat"/>
                <w:sz w:val="16"/>
                <w:szCs w:val="16"/>
              </w:rPr>
            </w:pPr>
            <w:r>
              <w:rPr>
                <w:rFonts w:ascii="GHEA Grapalat" w:hAnsi="GHEA Grapalat"/>
                <w:sz w:val="16"/>
                <w:szCs w:val="16"/>
              </w:rPr>
              <w:t>40000</w:t>
            </w:r>
          </w:p>
        </w:tc>
        <w:tc>
          <w:tcPr>
            <w:tcW w:w="965" w:type="dxa"/>
            <w:gridSpan w:val="2"/>
            <w:vMerge w:val="restart"/>
          </w:tcPr>
          <w:p w14:paraId="18466BE1" w14:textId="4DE1915B" w:rsidR="00ED742D" w:rsidRPr="00ED742D" w:rsidRDefault="00ED742D" w:rsidP="00ED742D">
            <w:pPr>
              <w:widowControl w:val="0"/>
              <w:jc w:val="center"/>
              <w:rPr>
                <w:rFonts w:ascii="GHEA Grapalat" w:hAnsi="GHEA Grapalat"/>
                <w:sz w:val="16"/>
                <w:szCs w:val="16"/>
              </w:rPr>
            </w:pPr>
            <w:r w:rsidRPr="00ED742D">
              <w:rPr>
                <w:rFonts w:ascii="GHEA Grapalat" w:hAnsi="GHEA Grapalat"/>
                <w:sz w:val="16"/>
                <w:szCs w:val="16"/>
              </w:rPr>
              <w:t>г. Ереван</w:t>
            </w:r>
            <w:r>
              <w:rPr>
                <w:rFonts w:ascii="GHEA Grapalat" w:hAnsi="GHEA Grapalat"/>
                <w:sz w:val="16"/>
                <w:szCs w:val="16"/>
              </w:rPr>
              <w:t xml:space="preserve">, </w:t>
            </w:r>
            <w:r w:rsidRPr="00ED742D">
              <w:rPr>
                <w:rFonts w:ascii="GHEA Grapalat" w:hAnsi="GHEA Grapalat"/>
                <w:sz w:val="16"/>
                <w:szCs w:val="16"/>
              </w:rPr>
              <w:t xml:space="preserve">Давида </w:t>
            </w:r>
            <w:proofErr w:type="spellStart"/>
            <w:r w:rsidRPr="00ED742D">
              <w:rPr>
                <w:rFonts w:ascii="GHEA Grapalat" w:hAnsi="GHEA Grapalat"/>
                <w:sz w:val="16"/>
                <w:szCs w:val="16"/>
              </w:rPr>
              <w:t>Маляна</w:t>
            </w:r>
            <w:proofErr w:type="spellEnd"/>
            <w:r w:rsidRPr="00ED742D">
              <w:rPr>
                <w:rFonts w:ascii="GHEA Grapalat" w:hAnsi="GHEA Grapalat"/>
                <w:sz w:val="16"/>
                <w:szCs w:val="16"/>
              </w:rPr>
              <w:t xml:space="preserve"> 37</w:t>
            </w:r>
          </w:p>
          <w:p w14:paraId="403D9A12" w14:textId="77777777" w:rsidR="00ED742D" w:rsidRPr="00B138F3" w:rsidRDefault="00ED742D" w:rsidP="00ED742D">
            <w:pPr>
              <w:widowControl w:val="0"/>
              <w:jc w:val="center"/>
              <w:rPr>
                <w:rFonts w:ascii="GHEA Grapalat" w:hAnsi="GHEA Grapalat"/>
                <w:sz w:val="16"/>
                <w:szCs w:val="16"/>
              </w:rPr>
            </w:pPr>
          </w:p>
        </w:tc>
        <w:tc>
          <w:tcPr>
            <w:tcW w:w="902" w:type="dxa"/>
            <w:vAlign w:val="center"/>
          </w:tcPr>
          <w:p w14:paraId="164C898C" w14:textId="06DB5256" w:rsidR="00ED742D" w:rsidRPr="00B138F3" w:rsidRDefault="00ED742D" w:rsidP="00ED742D">
            <w:pPr>
              <w:widowControl w:val="0"/>
              <w:jc w:val="center"/>
              <w:rPr>
                <w:rFonts w:ascii="GHEA Grapalat" w:hAnsi="GHEA Grapalat"/>
                <w:sz w:val="16"/>
                <w:szCs w:val="16"/>
              </w:rPr>
            </w:pPr>
            <w:r w:rsidRPr="00ED742D">
              <w:rPr>
                <w:rFonts w:ascii="GHEA Grapalat" w:hAnsi="GHEA Grapalat"/>
                <w:sz w:val="16"/>
                <w:szCs w:val="16"/>
              </w:rPr>
              <w:t>20000</w:t>
            </w:r>
          </w:p>
        </w:tc>
        <w:tc>
          <w:tcPr>
            <w:tcW w:w="1765" w:type="dxa"/>
            <w:gridSpan w:val="2"/>
          </w:tcPr>
          <w:p w14:paraId="03404B06" w14:textId="014D2358" w:rsidR="00ED742D" w:rsidRPr="00ED742D" w:rsidRDefault="00ED742D" w:rsidP="00ED742D">
            <w:pPr>
              <w:widowControl w:val="0"/>
              <w:jc w:val="center"/>
              <w:rPr>
                <w:rFonts w:ascii="GHEA Grapalat" w:hAnsi="GHEA Grapalat"/>
                <w:sz w:val="16"/>
                <w:szCs w:val="16"/>
              </w:rPr>
            </w:pPr>
            <w:r w:rsidRPr="00ED742D">
              <w:rPr>
                <w:rFonts w:ascii="GHEA Grapalat" w:hAnsi="GHEA Grapalat"/>
                <w:sz w:val="16"/>
                <w:szCs w:val="16"/>
              </w:rPr>
              <w:t>21 календарный день со дня вступления в силу соглашения</w:t>
            </w:r>
            <w:r>
              <w:rPr>
                <w:rFonts w:ascii="GHEA Grapalat" w:hAnsi="GHEA Grapalat"/>
                <w:sz w:val="16"/>
                <w:szCs w:val="16"/>
              </w:rPr>
              <w:t xml:space="preserve"> о выделении </w:t>
            </w:r>
            <w:r w:rsidRPr="00ED742D">
              <w:rPr>
                <w:rFonts w:ascii="GHEA Grapalat" w:hAnsi="GHEA Grapalat"/>
                <w:sz w:val="16"/>
                <w:szCs w:val="16"/>
              </w:rPr>
              <w:t>финансовых средств между сторонами, но не позднее 1-5 октября 2024 года.</w:t>
            </w:r>
          </w:p>
          <w:p w14:paraId="11456DA5" w14:textId="77777777" w:rsidR="00ED742D" w:rsidRPr="00B138F3" w:rsidRDefault="00ED742D" w:rsidP="00ED742D">
            <w:pPr>
              <w:widowControl w:val="0"/>
              <w:jc w:val="center"/>
              <w:rPr>
                <w:rFonts w:ascii="GHEA Grapalat" w:hAnsi="GHEA Grapalat"/>
                <w:sz w:val="16"/>
                <w:szCs w:val="16"/>
              </w:rPr>
            </w:pPr>
          </w:p>
        </w:tc>
      </w:tr>
      <w:tr w:rsidR="00ED742D" w:rsidRPr="00B138F3" w14:paraId="1DB8E647" w14:textId="77777777" w:rsidTr="00ED742D">
        <w:trPr>
          <w:trHeight w:val="748"/>
          <w:jc w:val="center"/>
        </w:trPr>
        <w:tc>
          <w:tcPr>
            <w:tcW w:w="630" w:type="dxa"/>
            <w:vMerge/>
          </w:tcPr>
          <w:p w14:paraId="08531ED8" w14:textId="77777777" w:rsidR="00ED742D" w:rsidRDefault="00ED742D" w:rsidP="00ED742D">
            <w:pPr>
              <w:widowControl w:val="0"/>
              <w:jc w:val="center"/>
              <w:rPr>
                <w:rFonts w:ascii="GHEA Grapalat" w:hAnsi="GHEA Grapalat"/>
                <w:sz w:val="16"/>
                <w:szCs w:val="16"/>
              </w:rPr>
            </w:pPr>
          </w:p>
        </w:tc>
        <w:tc>
          <w:tcPr>
            <w:tcW w:w="1155" w:type="dxa"/>
            <w:vMerge/>
            <w:vAlign w:val="center"/>
          </w:tcPr>
          <w:p w14:paraId="77D2E97B" w14:textId="77777777" w:rsidR="00ED742D" w:rsidRDefault="00ED742D" w:rsidP="00ED742D">
            <w:pPr>
              <w:widowControl w:val="0"/>
              <w:jc w:val="center"/>
              <w:rPr>
                <w:rFonts w:ascii="GHEA Grapalat" w:hAnsi="GHEA Grapalat" w:cs="Calibri"/>
                <w:sz w:val="20"/>
                <w:szCs w:val="20"/>
              </w:rPr>
            </w:pPr>
          </w:p>
        </w:tc>
        <w:tc>
          <w:tcPr>
            <w:tcW w:w="1559" w:type="dxa"/>
            <w:vMerge/>
            <w:vAlign w:val="center"/>
          </w:tcPr>
          <w:p w14:paraId="7154098B" w14:textId="77777777" w:rsidR="00ED742D" w:rsidRPr="00DA609D" w:rsidRDefault="00ED742D" w:rsidP="00ED742D">
            <w:pPr>
              <w:widowControl w:val="0"/>
              <w:jc w:val="center"/>
              <w:rPr>
                <w:rFonts w:ascii="GHEA Grapalat" w:hAnsi="GHEA Grapalat"/>
                <w:sz w:val="18"/>
                <w:szCs w:val="18"/>
              </w:rPr>
            </w:pPr>
          </w:p>
        </w:tc>
        <w:tc>
          <w:tcPr>
            <w:tcW w:w="1925" w:type="dxa"/>
            <w:vMerge/>
          </w:tcPr>
          <w:p w14:paraId="3FFF0F0F" w14:textId="77777777" w:rsidR="00ED742D" w:rsidRPr="00B138F3" w:rsidRDefault="00ED742D" w:rsidP="00ED742D">
            <w:pPr>
              <w:widowControl w:val="0"/>
              <w:jc w:val="center"/>
              <w:rPr>
                <w:rFonts w:ascii="GHEA Grapalat" w:hAnsi="GHEA Grapalat"/>
                <w:sz w:val="16"/>
                <w:szCs w:val="16"/>
              </w:rPr>
            </w:pPr>
          </w:p>
        </w:tc>
        <w:tc>
          <w:tcPr>
            <w:tcW w:w="1467" w:type="dxa"/>
            <w:vMerge/>
          </w:tcPr>
          <w:p w14:paraId="36F18C24" w14:textId="77777777" w:rsidR="00ED742D" w:rsidRDefault="00ED742D" w:rsidP="00ED742D">
            <w:pPr>
              <w:widowControl w:val="0"/>
              <w:jc w:val="center"/>
              <w:rPr>
                <w:rFonts w:ascii="GHEA Grapalat" w:hAnsi="GHEA Grapalat"/>
                <w:sz w:val="16"/>
                <w:szCs w:val="16"/>
              </w:rPr>
            </w:pPr>
          </w:p>
        </w:tc>
        <w:tc>
          <w:tcPr>
            <w:tcW w:w="1085" w:type="dxa"/>
            <w:vMerge/>
          </w:tcPr>
          <w:p w14:paraId="6B9A04D0" w14:textId="77777777" w:rsidR="00ED742D" w:rsidRPr="00B138F3" w:rsidRDefault="00ED742D" w:rsidP="00ED742D">
            <w:pPr>
              <w:widowControl w:val="0"/>
              <w:jc w:val="center"/>
              <w:rPr>
                <w:rFonts w:ascii="GHEA Grapalat" w:hAnsi="GHEA Grapalat"/>
                <w:sz w:val="16"/>
                <w:szCs w:val="16"/>
              </w:rPr>
            </w:pPr>
          </w:p>
        </w:tc>
        <w:tc>
          <w:tcPr>
            <w:tcW w:w="757" w:type="dxa"/>
            <w:vMerge/>
          </w:tcPr>
          <w:p w14:paraId="0EB78133" w14:textId="77777777" w:rsidR="00ED742D" w:rsidRPr="00B138F3" w:rsidRDefault="00ED742D" w:rsidP="00ED742D">
            <w:pPr>
              <w:widowControl w:val="0"/>
              <w:jc w:val="center"/>
              <w:rPr>
                <w:rFonts w:ascii="GHEA Grapalat" w:hAnsi="GHEA Grapalat"/>
                <w:sz w:val="16"/>
                <w:szCs w:val="16"/>
              </w:rPr>
            </w:pPr>
          </w:p>
        </w:tc>
        <w:tc>
          <w:tcPr>
            <w:tcW w:w="593" w:type="dxa"/>
            <w:vMerge/>
          </w:tcPr>
          <w:p w14:paraId="30E428B7" w14:textId="77777777" w:rsidR="00ED742D" w:rsidRPr="00B138F3" w:rsidRDefault="00ED742D" w:rsidP="00ED742D">
            <w:pPr>
              <w:widowControl w:val="0"/>
              <w:jc w:val="center"/>
              <w:rPr>
                <w:rFonts w:ascii="GHEA Grapalat" w:hAnsi="GHEA Grapalat"/>
                <w:sz w:val="16"/>
                <w:szCs w:val="16"/>
              </w:rPr>
            </w:pPr>
          </w:p>
        </w:tc>
        <w:tc>
          <w:tcPr>
            <w:tcW w:w="850" w:type="dxa"/>
            <w:vMerge/>
          </w:tcPr>
          <w:p w14:paraId="3BFACE3F" w14:textId="77777777" w:rsidR="00ED742D" w:rsidRPr="00B138F3" w:rsidRDefault="00ED742D" w:rsidP="00ED742D">
            <w:pPr>
              <w:widowControl w:val="0"/>
              <w:jc w:val="center"/>
              <w:rPr>
                <w:rFonts w:ascii="GHEA Grapalat" w:hAnsi="GHEA Grapalat"/>
                <w:sz w:val="16"/>
                <w:szCs w:val="16"/>
              </w:rPr>
            </w:pPr>
          </w:p>
        </w:tc>
        <w:tc>
          <w:tcPr>
            <w:tcW w:w="965" w:type="dxa"/>
            <w:gridSpan w:val="2"/>
            <w:vMerge/>
          </w:tcPr>
          <w:p w14:paraId="1FC71198" w14:textId="77777777" w:rsidR="00ED742D" w:rsidRPr="00B138F3" w:rsidRDefault="00ED742D" w:rsidP="00ED742D">
            <w:pPr>
              <w:widowControl w:val="0"/>
              <w:jc w:val="center"/>
              <w:rPr>
                <w:rFonts w:ascii="GHEA Grapalat" w:hAnsi="GHEA Grapalat"/>
                <w:sz w:val="16"/>
                <w:szCs w:val="16"/>
              </w:rPr>
            </w:pPr>
          </w:p>
        </w:tc>
        <w:tc>
          <w:tcPr>
            <w:tcW w:w="902" w:type="dxa"/>
            <w:vAlign w:val="center"/>
          </w:tcPr>
          <w:p w14:paraId="32FAAB5E" w14:textId="26F25029" w:rsidR="00ED742D" w:rsidRPr="00B138F3" w:rsidRDefault="00ED742D" w:rsidP="00ED742D">
            <w:pPr>
              <w:widowControl w:val="0"/>
              <w:jc w:val="center"/>
              <w:rPr>
                <w:rFonts w:ascii="GHEA Grapalat" w:hAnsi="GHEA Grapalat"/>
                <w:sz w:val="16"/>
                <w:szCs w:val="16"/>
              </w:rPr>
            </w:pPr>
            <w:r w:rsidRPr="00ED742D">
              <w:rPr>
                <w:rFonts w:ascii="GHEA Grapalat" w:hAnsi="GHEA Grapalat"/>
                <w:sz w:val="16"/>
                <w:szCs w:val="16"/>
              </w:rPr>
              <w:t>20000</w:t>
            </w:r>
          </w:p>
        </w:tc>
        <w:tc>
          <w:tcPr>
            <w:tcW w:w="1765" w:type="dxa"/>
            <w:gridSpan w:val="2"/>
          </w:tcPr>
          <w:p w14:paraId="7AFCDB30" w14:textId="72C50B22" w:rsidR="00ED742D" w:rsidRPr="00ED742D" w:rsidRDefault="00ED742D" w:rsidP="00ED742D">
            <w:pPr>
              <w:widowControl w:val="0"/>
              <w:jc w:val="center"/>
              <w:rPr>
                <w:rFonts w:ascii="GHEA Grapalat" w:hAnsi="GHEA Grapalat"/>
                <w:sz w:val="16"/>
                <w:szCs w:val="16"/>
              </w:rPr>
            </w:pPr>
            <w:r w:rsidRPr="00ED742D">
              <w:rPr>
                <w:rFonts w:ascii="GHEA Grapalat" w:hAnsi="GHEA Grapalat"/>
                <w:sz w:val="16"/>
                <w:szCs w:val="16"/>
              </w:rPr>
              <w:t>21 календарный день со дня вступления в силу соглашения</w:t>
            </w:r>
            <w:r>
              <w:rPr>
                <w:rFonts w:ascii="GHEA Grapalat" w:hAnsi="GHEA Grapalat"/>
                <w:sz w:val="16"/>
                <w:szCs w:val="16"/>
              </w:rPr>
              <w:t xml:space="preserve"> о выделении </w:t>
            </w:r>
            <w:r w:rsidRPr="00ED742D">
              <w:rPr>
                <w:rFonts w:ascii="GHEA Grapalat" w:hAnsi="GHEA Grapalat"/>
                <w:sz w:val="16"/>
                <w:szCs w:val="16"/>
              </w:rPr>
              <w:t xml:space="preserve">финансовых средств между сторонами, но не позднее </w:t>
            </w:r>
            <w:r>
              <w:rPr>
                <w:rFonts w:ascii="GHEA Grapalat" w:hAnsi="GHEA Grapalat"/>
                <w:sz w:val="16"/>
                <w:szCs w:val="16"/>
              </w:rPr>
              <w:t>7</w:t>
            </w:r>
            <w:r w:rsidRPr="00ED742D">
              <w:rPr>
                <w:rFonts w:ascii="GHEA Grapalat" w:hAnsi="GHEA Grapalat"/>
                <w:sz w:val="16"/>
                <w:szCs w:val="16"/>
              </w:rPr>
              <w:t>-</w:t>
            </w:r>
            <w:r>
              <w:rPr>
                <w:rFonts w:ascii="GHEA Grapalat" w:hAnsi="GHEA Grapalat"/>
                <w:sz w:val="16"/>
                <w:szCs w:val="16"/>
              </w:rPr>
              <w:t>10</w:t>
            </w:r>
            <w:r w:rsidRPr="00ED742D">
              <w:rPr>
                <w:rFonts w:ascii="GHEA Grapalat" w:hAnsi="GHEA Grapalat"/>
                <w:sz w:val="16"/>
                <w:szCs w:val="16"/>
              </w:rPr>
              <w:t xml:space="preserve"> </w:t>
            </w:r>
            <w:r>
              <w:rPr>
                <w:rFonts w:ascii="GHEA Grapalat" w:hAnsi="GHEA Grapalat"/>
                <w:sz w:val="16"/>
                <w:szCs w:val="16"/>
              </w:rPr>
              <w:t>январ</w:t>
            </w:r>
            <w:r w:rsidRPr="00ED742D">
              <w:rPr>
                <w:rFonts w:ascii="GHEA Grapalat" w:hAnsi="GHEA Grapalat"/>
                <w:sz w:val="16"/>
                <w:szCs w:val="16"/>
              </w:rPr>
              <w:t>я 202</w:t>
            </w:r>
            <w:r>
              <w:rPr>
                <w:rFonts w:ascii="GHEA Grapalat" w:hAnsi="GHEA Grapalat"/>
                <w:sz w:val="16"/>
                <w:szCs w:val="16"/>
              </w:rPr>
              <w:t>5</w:t>
            </w:r>
            <w:r w:rsidRPr="00ED742D">
              <w:rPr>
                <w:rFonts w:ascii="GHEA Grapalat" w:hAnsi="GHEA Grapalat"/>
                <w:sz w:val="16"/>
                <w:szCs w:val="16"/>
              </w:rPr>
              <w:t xml:space="preserve"> года.</w:t>
            </w:r>
          </w:p>
          <w:p w14:paraId="558D02FF" w14:textId="77777777" w:rsidR="00ED742D" w:rsidRPr="00B138F3" w:rsidRDefault="00ED742D" w:rsidP="00ED742D">
            <w:pPr>
              <w:widowControl w:val="0"/>
              <w:jc w:val="center"/>
              <w:rPr>
                <w:rFonts w:ascii="GHEA Grapalat" w:hAnsi="GHEA Grapalat"/>
                <w:sz w:val="16"/>
                <w:szCs w:val="16"/>
              </w:rPr>
            </w:pPr>
          </w:p>
        </w:tc>
      </w:tr>
      <w:tr w:rsidR="00ED742D" w:rsidRPr="00B138F3" w14:paraId="6BFE3BE3" w14:textId="77777777" w:rsidTr="0093542B">
        <w:trPr>
          <w:trHeight w:val="246"/>
          <w:jc w:val="center"/>
        </w:trPr>
        <w:tc>
          <w:tcPr>
            <w:tcW w:w="13653" w:type="dxa"/>
            <w:gridSpan w:val="14"/>
          </w:tcPr>
          <w:p w14:paraId="76B87582" w14:textId="44D5FA6A" w:rsidR="00ED742D" w:rsidRPr="00ED742D" w:rsidRDefault="00ED742D" w:rsidP="00ED742D">
            <w:pPr>
              <w:widowControl w:val="0"/>
              <w:jc w:val="center"/>
              <w:rPr>
                <w:rFonts w:ascii="GHEA Grapalat" w:hAnsi="GHEA Grapalat"/>
                <w:sz w:val="18"/>
                <w:szCs w:val="18"/>
              </w:rPr>
            </w:pPr>
            <w:r w:rsidRPr="00ED742D">
              <w:rPr>
                <w:rFonts w:ascii="GHEA Grapalat" w:hAnsi="GHEA Grapalat"/>
                <w:sz w:val="18"/>
                <w:szCs w:val="18"/>
              </w:rPr>
              <w:t>ТЕХНИЧЕСКАЯ ХАРАКТЕРИСТИКА</w:t>
            </w:r>
          </w:p>
          <w:p w14:paraId="31DFA65E" w14:textId="1FBED32F" w:rsidR="00ED742D" w:rsidRPr="00B138F3" w:rsidRDefault="00ED742D" w:rsidP="00ED742D">
            <w:pPr>
              <w:widowControl w:val="0"/>
              <w:rPr>
                <w:rFonts w:ascii="GHEA Grapalat" w:hAnsi="GHEA Grapalat"/>
                <w:sz w:val="16"/>
                <w:szCs w:val="16"/>
              </w:rPr>
            </w:pPr>
            <w:r w:rsidRPr="00ED742D">
              <w:rPr>
                <w:rFonts w:ascii="GHEA Grapalat" w:hAnsi="GHEA Grapalat"/>
                <w:sz w:val="16"/>
                <w:szCs w:val="16"/>
              </w:rPr>
              <w:t xml:space="preserve">Экспресс-тест для </w:t>
            </w:r>
            <w:proofErr w:type="gramStart"/>
            <w:r w:rsidRPr="00ED742D">
              <w:rPr>
                <w:rFonts w:ascii="GHEA Grapalat" w:hAnsi="GHEA Grapalat"/>
                <w:sz w:val="16"/>
                <w:szCs w:val="16"/>
              </w:rPr>
              <w:t>диагностики  коронавирусного</w:t>
            </w:r>
            <w:proofErr w:type="gramEnd"/>
            <w:r w:rsidRPr="00ED742D">
              <w:rPr>
                <w:rFonts w:ascii="GHEA Grapalat" w:hAnsi="GHEA Grapalat"/>
                <w:sz w:val="16"/>
                <w:szCs w:val="16"/>
              </w:rPr>
              <w:t xml:space="preserve"> заболевания (COVID 19) для определения антигенов в образце из носа Наличие не менее 70% срока годности на момент поставки, наличие фирменного знака. Тест должен быть упакован в стерильную упаковку и иметь соответствующую квалификацию, наличие оригинальных версий сертификатов организации-производителя, документов, касающихся качества, мер предосторожности, сбора и подготовки </w:t>
            </w:r>
            <w:proofErr w:type="spellStart"/>
            <w:proofErr w:type="gramStart"/>
            <w:r w:rsidRPr="00ED742D">
              <w:rPr>
                <w:rFonts w:ascii="GHEA Grapalat" w:hAnsi="GHEA Grapalat"/>
                <w:sz w:val="16"/>
                <w:szCs w:val="16"/>
              </w:rPr>
              <w:t>образцов,интерпритации</w:t>
            </w:r>
            <w:proofErr w:type="spellEnd"/>
            <w:proofErr w:type="gramEnd"/>
            <w:r w:rsidRPr="00ED742D">
              <w:rPr>
                <w:rFonts w:ascii="GHEA Grapalat" w:hAnsi="GHEA Grapalat"/>
                <w:sz w:val="16"/>
                <w:szCs w:val="16"/>
              </w:rPr>
              <w:t xml:space="preserve"> результатов  и условий хранения.</w:t>
            </w:r>
          </w:p>
        </w:tc>
      </w:tr>
      <w:tr w:rsidR="00ED742D" w:rsidRPr="00B138F3" w14:paraId="2190E00B" w14:textId="77777777" w:rsidTr="00ED742D">
        <w:trPr>
          <w:trHeight w:val="598"/>
          <w:jc w:val="center"/>
        </w:trPr>
        <w:tc>
          <w:tcPr>
            <w:tcW w:w="630" w:type="dxa"/>
            <w:vMerge w:val="restart"/>
          </w:tcPr>
          <w:p w14:paraId="29C529B5" w14:textId="0A998F96" w:rsidR="00ED742D" w:rsidRPr="00B138F3" w:rsidRDefault="00ED742D" w:rsidP="00ED742D">
            <w:pPr>
              <w:widowControl w:val="0"/>
              <w:jc w:val="center"/>
              <w:rPr>
                <w:rFonts w:ascii="GHEA Grapalat" w:hAnsi="GHEA Grapalat"/>
                <w:sz w:val="16"/>
                <w:szCs w:val="16"/>
              </w:rPr>
            </w:pPr>
            <w:r>
              <w:rPr>
                <w:rFonts w:ascii="GHEA Grapalat" w:hAnsi="GHEA Grapalat"/>
                <w:sz w:val="16"/>
                <w:szCs w:val="16"/>
              </w:rPr>
              <w:t>2</w:t>
            </w:r>
          </w:p>
        </w:tc>
        <w:tc>
          <w:tcPr>
            <w:tcW w:w="1155" w:type="dxa"/>
            <w:vMerge w:val="restart"/>
            <w:vAlign w:val="center"/>
          </w:tcPr>
          <w:p w14:paraId="0BDDDCE0" w14:textId="40262D55" w:rsidR="00ED742D" w:rsidRPr="00B138F3" w:rsidRDefault="00ED742D" w:rsidP="00ED742D">
            <w:pPr>
              <w:widowControl w:val="0"/>
              <w:jc w:val="center"/>
              <w:rPr>
                <w:rFonts w:ascii="GHEA Grapalat" w:hAnsi="GHEA Grapalat"/>
                <w:sz w:val="16"/>
                <w:szCs w:val="16"/>
              </w:rPr>
            </w:pPr>
            <w:r>
              <w:rPr>
                <w:rFonts w:ascii="GHEA Grapalat" w:hAnsi="GHEA Grapalat" w:cs="Calibri"/>
                <w:sz w:val="20"/>
                <w:szCs w:val="20"/>
              </w:rPr>
              <w:t>33141179</w:t>
            </w:r>
          </w:p>
        </w:tc>
        <w:tc>
          <w:tcPr>
            <w:tcW w:w="1559" w:type="dxa"/>
            <w:vMerge w:val="restart"/>
            <w:vAlign w:val="center"/>
          </w:tcPr>
          <w:p w14:paraId="596F21DD" w14:textId="13A5E66E" w:rsidR="00ED742D" w:rsidRPr="00B138F3" w:rsidRDefault="00ED742D" w:rsidP="00ED742D">
            <w:pPr>
              <w:widowControl w:val="0"/>
              <w:jc w:val="center"/>
              <w:rPr>
                <w:rFonts w:ascii="GHEA Grapalat" w:hAnsi="GHEA Grapalat"/>
                <w:sz w:val="16"/>
                <w:szCs w:val="16"/>
              </w:rPr>
            </w:pPr>
            <w:r w:rsidRPr="00DA609D">
              <w:rPr>
                <w:rFonts w:ascii="GHEA Grapalat" w:hAnsi="GHEA Grapalat"/>
                <w:sz w:val="18"/>
                <w:szCs w:val="18"/>
              </w:rPr>
              <w:t>Экспресс-тест для диагностики вирусов гриппа типа А и B</w:t>
            </w:r>
          </w:p>
        </w:tc>
        <w:tc>
          <w:tcPr>
            <w:tcW w:w="1925" w:type="dxa"/>
            <w:vMerge w:val="restart"/>
          </w:tcPr>
          <w:p w14:paraId="177306BC" w14:textId="77777777" w:rsidR="00ED742D" w:rsidRPr="00B138F3" w:rsidRDefault="00ED742D" w:rsidP="00ED742D">
            <w:pPr>
              <w:widowControl w:val="0"/>
              <w:jc w:val="center"/>
              <w:rPr>
                <w:rFonts w:ascii="GHEA Grapalat" w:hAnsi="GHEA Grapalat"/>
                <w:sz w:val="16"/>
                <w:szCs w:val="16"/>
              </w:rPr>
            </w:pPr>
          </w:p>
        </w:tc>
        <w:tc>
          <w:tcPr>
            <w:tcW w:w="1467" w:type="dxa"/>
            <w:vMerge w:val="restart"/>
          </w:tcPr>
          <w:p w14:paraId="32D61FE8" w14:textId="7ADEAA1C" w:rsidR="00ED742D" w:rsidRPr="00B138F3" w:rsidRDefault="00ED742D" w:rsidP="00ED742D">
            <w:pPr>
              <w:widowControl w:val="0"/>
              <w:jc w:val="center"/>
              <w:rPr>
                <w:rFonts w:ascii="GHEA Grapalat" w:hAnsi="GHEA Grapalat"/>
                <w:sz w:val="16"/>
                <w:szCs w:val="16"/>
              </w:rPr>
            </w:pPr>
            <w:r>
              <w:rPr>
                <w:rFonts w:ascii="GHEA Grapalat" w:hAnsi="GHEA Grapalat"/>
                <w:sz w:val="16"/>
                <w:szCs w:val="16"/>
              </w:rPr>
              <w:t>Представлено ниже</w:t>
            </w:r>
          </w:p>
        </w:tc>
        <w:tc>
          <w:tcPr>
            <w:tcW w:w="1085" w:type="dxa"/>
            <w:vMerge w:val="restart"/>
          </w:tcPr>
          <w:p w14:paraId="5B92D74E" w14:textId="1ADE460C" w:rsidR="00ED742D" w:rsidRPr="00B138F3" w:rsidRDefault="00ED742D" w:rsidP="00ED742D">
            <w:pPr>
              <w:widowControl w:val="0"/>
              <w:jc w:val="center"/>
              <w:rPr>
                <w:rFonts w:ascii="GHEA Grapalat" w:hAnsi="GHEA Grapalat"/>
                <w:sz w:val="16"/>
                <w:szCs w:val="16"/>
              </w:rPr>
            </w:pPr>
            <w:r>
              <w:rPr>
                <w:rFonts w:ascii="GHEA Grapalat" w:hAnsi="GHEA Grapalat"/>
                <w:sz w:val="16"/>
                <w:szCs w:val="16"/>
              </w:rPr>
              <w:t>штук</w:t>
            </w:r>
          </w:p>
        </w:tc>
        <w:tc>
          <w:tcPr>
            <w:tcW w:w="757" w:type="dxa"/>
            <w:vMerge w:val="restart"/>
          </w:tcPr>
          <w:p w14:paraId="2B5AA4E0" w14:textId="77777777" w:rsidR="00ED742D" w:rsidRPr="00B138F3" w:rsidRDefault="00ED742D" w:rsidP="00ED742D">
            <w:pPr>
              <w:widowControl w:val="0"/>
              <w:jc w:val="center"/>
              <w:rPr>
                <w:rFonts w:ascii="GHEA Grapalat" w:hAnsi="GHEA Grapalat"/>
                <w:sz w:val="16"/>
                <w:szCs w:val="16"/>
              </w:rPr>
            </w:pPr>
          </w:p>
        </w:tc>
        <w:tc>
          <w:tcPr>
            <w:tcW w:w="1449" w:type="dxa"/>
            <w:gridSpan w:val="3"/>
            <w:vMerge w:val="restart"/>
          </w:tcPr>
          <w:p w14:paraId="4F740189" w14:textId="670031C3" w:rsidR="00ED742D" w:rsidRPr="00B138F3" w:rsidRDefault="00ED742D" w:rsidP="00ED742D">
            <w:pPr>
              <w:widowControl w:val="0"/>
              <w:jc w:val="center"/>
              <w:rPr>
                <w:rFonts w:ascii="GHEA Grapalat" w:hAnsi="GHEA Grapalat"/>
                <w:sz w:val="16"/>
                <w:szCs w:val="16"/>
              </w:rPr>
            </w:pPr>
            <w:r>
              <w:rPr>
                <w:rFonts w:ascii="GHEA Grapalat" w:hAnsi="GHEA Grapalat"/>
                <w:sz w:val="16"/>
                <w:szCs w:val="16"/>
              </w:rPr>
              <w:t>30000</w:t>
            </w:r>
          </w:p>
        </w:tc>
        <w:tc>
          <w:tcPr>
            <w:tcW w:w="959" w:type="dxa"/>
            <w:vMerge w:val="restart"/>
          </w:tcPr>
          <w:p w14:paraId="574BE7BB" w14:textId="77777777" w:rsidR="00ED742D" w:rsidRPr="00ED742D" w:rsidRDefault="00ED742D" w:rsidP="00ED742D">
            <w:pPr>
              <w:widowControl w:val="0"/>
              <w:jc w:val="center"/>
              <w:rPr>
                <w:rFonts w:ascii="GHEA Grapalat" w:hAnsi="GHEA Grapalat"/>
                <w:sz w:val="16"/>
                <w:szCs w:val="16"/>
              </w:rPr>
            </w:pPr>
            <w:r w:rsidRPr="00ED742D">
              <w:rPr>
                <w:rFonts w:ascii="GHEA Grapalat" w:hAnsi="GHEA Grapalat"/>
                <w:sz w:val="16"/>
                <w:szCs w:val="16"/>
              </w:rPr>
              <w:t>г. Ереван</w:t>
            </w:r>
            <w:r>
              <w:rPr>
                <w:rFonts w:ascii="GHEA Grapalat" w:hAnsi="GHEA Grapalat"/>
                <w:sz w:val="16"/>
                <w:szCs w:val="16"/>
              </w:rPr>
              <w:t xml:space="preserve">, </w:t>
            </w:r>
            <w:r w:rsidRPr="00ED742D">
              <w:rPr>
                <w:rFonts w:ascii="GHEA Grapalat" w:hAnsi="GHEA Grapalat"/>
                <w:sz w:val="16"/>
                <w:szCs w:val="16"/>
              </w:rPr>
              <w:t xml:space="preserve">Давида </w:t>
            </w:r>
            <w:proofErr w:type="spellStart"/>
            <w:r w:rsidRPr="00ED742D">
              <w:rPr>
                <w:rFonts w:ascii="GHEA Grapalat" w:hAnsi="GHEA Grapalat"/>
                <w:sz w:val="16"/>
                <w:szCs w:val="16"/>
              </w:rPr>
              <w:t>Маляна</w:t>
            </w:r>
            <w:proofErr w:type="spellEnd"/>
            <w:r w:rsidRPr="00ED742D">
              <w:rPr>
                <w:rFonts w:ascii="GHEA Grapalat" w:hAnsi="GHEA Grapalat"/>
                <w:sz w:val="16"/>
                <w:szCs w:val="16"/>
              </w:rPr>
              <w:t xml:space="preserve"> 37</w:t>
            </w:r>
          </w:p>
          <w:p w14:paraId="306BCEA5" w14:textId="77777777" w:rsidR="00ED742D" w:rsidRPr="00B138F3" w:rsidRDefault="00ED742D" w:rsidP="00ED742D">
            <w:pPr>
              <w:widowControl w:val="0"/>
              <w:jc w:val="center"/>
              <w:rPr>
                <w:rFonts w:ascii="GHEA Grapalat" w:hAnsi="GHEA Grapalat"/>
                <w:sz w:val="16"/>
                <w:szCs w:val="16"/>
              </w:rPr>
            </w:pPr>
          </w:p>
        </w:tc>
        <w:tc>
          <w:tcPr>
            <w:tcW w:w="908" w:type="dxa"/>
            <w:gridSpan w:val="2"/>
          </w:tcPr>
          <w:p w14:paraId="32E35CAB" w14:textId="27B579D3" w:rsidR="00ED742D" w:rsidRPr="00B138F3" w:rsidRDefault="00ED742D" w:rsidP="00ED742D">
            <w:pPr>
              <w:widowControl w:val="0"/>
              <w:jc w:val="center"/>
              <w:rPr>
                <w:rFonts w:ascii="GHEA Grapalat" w:hAnsi="GHEA Grapalat"/>
                <w:sz w:val="16"/>
                <w:szCs w:val="16"/>
              </w:rPr>
            </w:pPr>
            <w:r>
              <w:rPr>
                <w:rFonts w:ascii="GHEA Grapalat" w:hAnsi="GHEA Grapalat"/>
                <w:sz w:val="16"/>
                <w:szCs w:val="16"/>
              </w:rPr>
              <w:t>15000</w:t>
            </w:r>
          </w:p>
        </w:tc>
        <w:tc>
          <w:tcPr>
            <w:tcW w:w="1759" w:type="dxa"/>
          </w:tcPr>
          <w:p w14:paraId="459CEB12" w14:textId="77777777" w:rsidR="00ED742D" w:rsidRPr="00ED742D" w:rsidRDefault="00ED742D" w:rsidP="00ED742D">
            <w:pPr>
              <w:widowControl w:val="0"/>
              <w:jc w:val="center"/>
              <w:rPr>
                <w:rFonts w:ascii="GHEA Grapalat" w:hAnsi="GHEA Grapalat"/>
                <w:sz w:val="16"/>
                <w:szCs w:val="16"/>
              </w:rPr>
            </w:pPr>
            <w:r w:rsidRPr="00ED742D">
              <w:rPr>
                <w:rFonts w:ascii="GHEA Grapalat" w:hAnsi="GHEA Grapalat"/>
                <w:sz w:val="16"/>
                <w:szCs w:val="16"/>
              </w:rPr>
              <w:t>21 календарный день со дня вступления в силу соглашения</w:t>
            </w:r>
            <w:r>
              <w:rPr>
                <w:rFonts w:ascii="GHEA Grapalat" w:hAnsi="GHEA Grapalat"/>
                <w:sz w:val="16"/>
                <w:szCs w:val="16"/>
              </w:rPr>
              <w:t xml:space="preserve"> о выделении </w:t>
            </w:r>
            <w:r w:rsidRPr="00ED742D">
              <w:rPr>
                <w:rFonts w:ascii="GHEA Grapalat" w:hAnsi="GHEA Grapalat"/>
                <w:sz w:val="16"/>
                <w:szCs w:val="16"/>
              </w:rPr>
              <w:t>финансовых средств между сторонами, но не позднее 1-5 октября 2024 года.</w:t>
            </w:r>
          </w:p>
          <w:p w14:paraId="5766E5F6" w14:textId="77777777" w:rsidR="00ED742D" w:rsidRPr="00B138F3" w:rsidRDefault="00ED742D" w:rsidP="00ED742D">
            <w:pPr>
              <w:widowControl w:val="0"/>
              <w:jc w:val="center"/>
              <w:rPr>
                <w:rFonts w:ascii="GHEA Grapalat" w:hAnsi="GHEA Grapalat"/>
                <w:sz w:val="16"/>
                <w:szCs w:val="16"/>
              </w:rPr>
            </w:pPr>
          </w:p>
        </w:tc>
      </w:tr>
      <w:tr w:rsidR="00ED742D" w:rsidRPr="00B138F3" w14:paraId="1E53E3E9" w14:textId="77777777" w:rsidTr="00ED742D">
        <w:trPr>
          <w:trHeight w:val="608"/>
          <w:jc w:val="center"/>
        </w:trPr>
        <w:tc>
          <w:tcPr>
            <w:tcW w:w="630" w:type="dxa"/>
            <w:vMerge/>
          </w:tcPr>
          <w:p w14:paraId="05E0EFA5" w14:textId="77777777" w:rsidR="00ED742D" w:rsidRDefault="00ED742D" w:rsidP="00ED742D">
            <w:pPr>
              <w:widowControl w:val="0"/>
              <w:jc w:val="center"/>
              <w:rPr>
                <w:rFonts w:ascii="GHEA Grapalat" w:hAnsi="GHEA Grapalat"/>
                <w:sz w:val="16"/>
                <w:szCs w:val="16"/>
              </w:rPr>
            </w:pPr>
          </w:p>
        </w:tc>
        <w:tc>
          <w:tcPr>
            <w:tcW w:w="1155" w:type="dxa"/>
            <w:vMerge/>
            <w:vAlign w:val="center"/>
          </w:tcPr>
          <w:p w14:paraId="21562F7C" w14:textId="77777777" w:rsidR="00ED742D" w:rsidRDefault="00ED742D" w:rsidP="00ED742D">
            <w:pPr>
              <w:widowControl w:val="0"/>
              <w:jc w:val="center"/>
              <w:rPr>
                <w:rFonts w:ascii="GHEA Grapalat" w:hAnsi="GHEA Grapalat" w:cs="Calibri"/>
                <w:sz w:val="20"/>
                <w:szCs w:val="20"/>
              </w:rPr>
            </w:pPr>
          </w:p>
        </w:tc>
        <w:tc>
          <w:tcPr>
            <w:tcW w:w="1559" w:type="dxa"/>
            <w:vMerge/>
            <w:vAlign w:val="center"/>
          </w:tcPr>
          <w:p w14:paraId="026877C6" w14:textId="77777777" w:rsidR="00ED742D" w:rsidRPr="00DA609D" w:rsidRDefault="00ED742D" w:rsidP="00ED742D">
            <w:pPr>
              <w:widowControl w:val="0"/>
              <w:jc w:val="center"/>
              <w:rPr>
                <w:rFonts w:ascii="GHEA Grapalat" w:hAnsi="GHEA Grapalat"/>
                <w:sz w:val="18"/>
                <w:szCs w:val="18"/>
              </w:rPr>
            </w:pPr>
          </w:p>
        </w:tc>
        <w:tc>
          <w:tcPr>
            <w:tcW w:w="1925" w:type="dxa"/>
            <w:vMerge/>
          </w:tcPr>
          <w:p w14:paraId="7CC7A498" w14:textId="77777777" w:rsidR="00ED742D" w:rsidRPr="00B138F3" w:rsidRDefault="00ED742D" w:rsidP="00ED742D">
            <w:pPr>
              <w:widowControl w:val="0"/>
              <w:jc w:val="center"/>
              <w:rPr>
                <w:rFonts w:ascii="GHEA Grapalat" w:hAnsi="GHEA Grapalat"/>
                <w:sz w:val="16"/>
                <w:szCs w:val="16"/>
              </w:rPr>
            </w:pPr>
          </w:p>
        </w:tc>
        <w:tc>
          <w:tcPr>
            <w:tcW w:w="1467" w:type="dxa"/>
            <w:vMerge/>
          </w:tcPr>
          <w:p w14:paraId="120247DF" w14:textId="77777777" w:rsidR="00ED742D" w:rsidRPr="00B138F3" w:rsidRDefault="00ED742D" w:rsidP="00ED742D">
            <w:pPr>
              <w:widowControl w:val="0"/>
              <w:jc w:val="center"/>
              <w:rPr>
                <w:rFonts w:ascii="GHEA Grapalat" w:hAnsi="GHEA Grapalat"/>
                <w:sz w:val="16"/>
                <w:szCs w:val="16"/>
              </w:rPr>
            </w:pPr>
          </w:p>
        </w:tc>
        <w:tc>
          <w:tcPr>
            <w:tcW w:w="1085" w:type="dxa"/>
            <w:vMerge/>
          </w:tcPr>
          <w:p w14:paraId="7C8BE8BC" w14:textId="77777777" w:rsidR="00ED742D" w:rsidRPr="00B138F3" w:rsidRDefault="00ED742D" w:rsidP="00ED742D">
            <w:pPr>
              <w:widowControl w:val="0"/>
              <w:jc w:val="center"/>
              <w:rPr>
                <w:rFonts w:ascii="GHEA Grapalat" w:hAnsi="GHEA Grapalat"/>
                <w:sz w:val="16"/>
                <w:szCs w:val="16"/>
              </w:rPr>
            </w:pPr>
          </w:p>
        </w:tc>
        <w:tc>
          <w:tcPr>
            <w:tcW w:w="757" w:type="dxa"/>
            <w:vMerge/>
          </w:tcPr>
          <w:p w14:paraId="1E6C7361" w14:textId="77777777" w:rsidR="00ED742D" w:rsidRPr="00B138F3" w:rsidRDefault="00ED742D" w:rsidP="00ED742D">
            <w:pPr>
              <w:widowControl w:val="0"/>
              <w:jc w:val="center"/>
              <w:rPr>
                <w:rFonts w:ascii="GHEA Grapalat" w:hAnsi="GHEA Grapalat"/>
                <w:sz w:val="16"/>
                <w:szCs w:val="16"/>
              </w:rPr>
            </w:pPr>
          </w:p>
        </w:tc>
        <w:tc>
          <w:tcPr>
            <w:tcW w:w="1449" w:type="dxa"/>
            <w:gridSpan w:val="3"/>
            <w:vMerge/>
          </w:tcPr>
          <w:p w14:paraId="4193061D" w14:textId="77777777" w:rsidR="00ED742D" w:rsidRPr="00B138F3" w:rsidRDefault="00ED742D" w:rsidP="00ED742D">
            <w:pPr>
              <w:widowControl w:val="0"/>
              <w:jc w:val="center"/>
              <w:rPr>
                <w:rFonts w:ascii="GHEA Grapalat" w:hAnsi="GHEA Grapalat"/>
                <w:sz w:val="16"/>
                <w:szCs w:val="16"/>
              </w:rPr>
            </w:pPr>
          </w:p>
        </w:tc>
        <w:tc>
          <w:tcPr>
            <w:tcW w:w="959" w:type="dxa"/>
            <w:vMerge/>
          </w:tcPr>
          <w:p w14:paraId="405E5104" w14:textId="77777777" w:rsidR="00ED742D" w:rsidRPr="00B138F3" w:rsidRDefault="00ED742D" w:rsidP="00ED742D">
            <w:pPr>
              <w:widowControl w:val="0"/>
              <w:jc w:val="center"/>
              <w:rPr>
                <w:rFonts w:ascii="GHEA Grapalat" w:hAnsi="GHEA Grapalat"/>
                <w:sz w:val="16"/>
                <w:szCs w:val="16"/>
              </w:rPr>
            </w:pPr>
          </w:p>
        </w:tc>
        <w:tc>
          <w:tcPr>
            <w:tcW w:w="908" w:type="dxa"/>
            <w:gridSpan w:val="2"/>
          </w:tcPr>
          <w:p w14:paraId="7D56CF0E" w14:textId="49961CEA" w:rsidR="00ED742D" w:rsidRPr="00B138F3" w:rsidRDefault="00ED742D" w:rsidP="00ED742D">
            <w:pPr>
              <w:widowControl w:val="0"/>
              <w:jc w:val="center"/>
              <w:rPr>
                <w:rFonts w:ascii="GHEA Grapalat" w:hAnsi="GHEA Grapalat"/>
                <w:sz w:val="16"/>
                <w:szCs w:val="16"/>
              </w:rPr>
            </w:pPr>
            <w:r>
              <w:rPr>
                <w:rFonts w:ascii="GHEA Grapalat" w:hAnsi="GHEA Grapalat"/>
                <w:sz w:val="16"/>
                <w:szCs w:val="16"/>
              </w:rPr>
              <w:t>15000</w:t>
            </w:r>
          </w:p>
        </w:tc>
        <w:tc>
          <w:tcPr>
            <w:tcW w:w="1759" w:type="dxa"/>
          </w:tcPr>
          <w:p w14:paraId="2FF2E1F0" w14:textId="77777777" w:rsidR="00ED742D" w:rsidRPr="00ED742D" w:rsidRDefault="00ED742D" w:rsidP="00ED742D">
            <w:pPr>
              <w:widowControl w:val="0"/>
              <w:jc w:val="center"/>
              <w:rPr>
                <w:rFonts w:ascii="GHEA Grapalat" w:hAnsi="GHEA Grapalat"/>
                <w:sz w:val="16"/>
                <w:szCs w:val="16"/>
              </w:rPr>
            </w:pPr>
            <w:r w:rsidRPr="00ED742D">
              <w:rPr>
                <w:rFonts w:ascii="GHEA Grapalat" w:hAnsi="GHEA Grapalat"/>
                <w:sz w:val="16"/>
                <w:szCs w:val="16"/>
              </w:rPr>
              <w:t>21 календарный день со дня вступления в силу соглашения</w:t>
            </w:r>
            <w:r>
              <w:rPr>
                <w:rFonts w:ascii="GHEA Grapalat" w:hAnsi="GHEA Grapalat"/>
                <w:sz w:val="16"/>
                <w:szCs w:val="16"/>
              </w:rPr>
              <w:t xml:space="preserve"> о выделении </w:t>
            </w:r>
            <w:r w:rsidRPr="00ED742D">
              <w:rPr>
                <w:rFonts w:ascii="GHEA Grapalat" w:hAnsi="GHEA Grapalat"/>
                <w:sz w:val="16"/>
                <w:szCs w:val="16"/>
              </w:rPr>
              <w:t xml:space="preserve">финансовых средств между сторонами, но не позднее </w:t>
            </w:r>
            <w:r>
              <w:rPr>
                <w:rFonts w:ascii="GHEA Grapalat" w:hAnsi="GHEA Grapalat"/>
                <w:sz w:val="16"/>
                <w:szCs w:val="16"/>
              </w:rPr>
              <w:t>7</w:t>
            </w:r>
            <w:r w:rsidRPr="00ED742D">
              <w:rPr>
                <w:rFonts w:ascii="GHEA Grapalat" w:hAnsi="GHEA Grapalat"/>
                <w:sz w:val="16"/>
                <w:szCs w:val="16"/>
              </w:rPr>
              <w:t>-</w:t>
            </w:r>
            <w:r>
              <w:rPr>
                <w:rFonts w:ascii="GHEA Grapalat" w:hAnsi="GHEA Grapalat"/>
                <w:sz w:val="16"/>
                <w:szCs w:val="16"/>
              </w:rPr>
              <w:t>10</w:t>
            </w:r>
            <w:r w:rsidRPr="00ED742D">
              <w:rPr>
                <w:rFonts w:ascii="GHEA Grapalat" w:hAnsi="GHEA Grapalat"/>
                <w:sz w:val="16"/>
                <w:szCs w:val="16"/>
              </w:rPr>
              <w:t xml:space="preserve"> </w:t>
            </w:r>
            <w:r>
              <w:rPr>
                <w:rFonts w:ascii="GHEA Grapalat" w:hAnsi="GHEA Grapalat"/>
                <w:sz w:val="16"/>
                <w:szCs w:val="16"/>
              </w:rPr>
              <w:t>январ</w:t>
            </w:r>
            <w:r w:rsidRPr="00ED742D">
              <w:rPr>
                <w:rFonts w:ascii="GHEA Grapalat" w:hAnsi="GHEA Grapalat"/>
                <w:sz w:val="16"/>
                <w:szCs w:val="16"/>
              </w:rPr>
              <w:t>я 202</w:t>
            </w:r>
            <w:r>
              <w:rPr>
                <w:rFonts w:ascii="GHEA Grapalat" w:hAnsi="GHEA Grapalat"/>
                <w:sz w:val="16"/>
                <w:szCs w:val="16"/>
              </w:rPr>
              <w:t>5</w:t>
            </w:r>
            <w:r w:rsidRPr="00ED742D">
              <w:rPr>
                <w:rFonts w:ascii="GHEA Grapalat" w:hAnsi="GHEA Grapalat"/>
                <w:sz w:val="16"/>
                <w:szCs w:val="16"/>
              </w:rPr>
              <w:t xml:space="preserve"> года.</w:t>
            </w:r>
          </w:p>
          <w:p w14:paraId="06524CAB" w14:textId="77777777" w:rsidR="00ED742D" w:rsidRPr="00B138F3" w:rsidRDefault="00ED742D" w:rsidP="00ED742D">
            <w:pPr>
              <w:widowControl w:val="0"/>
              <w:jc w:val="center"/>
              <w:rPr>
                <w:rFonts w:ascii="GHEA Grapalat" w:hAnsi="GHEA Grapalat"/>
                <w:sz w:val="16"/>
                <w:szCs w:val="16"/>
              </w:rPr>
            </w:pPr>
          </w:p>
        </w:tc>
      </w:tr>
      <w:tr w:rsidR="00ED742D" w:rsidRPr="00B138F3" w14:paraId="7A8C4262" w14:textId="77777777" w:rsidTr="00B40FCB">
        <w:trPr>
          <w:trHeight w:val="608"/>
          <w:jc w:val="center"/>
        </w:trPr>
        <w:tc>
          <w:tcPr>
            <w:tcW w:w="13653" w:type="dxa"/>
            <w:gridSpan w:val="14"/>
          </w:tcPr>
          <w:p w14:paraId="7AC3E37A" w14:textId="77777777" w:rsidR="00ED742D" w:rsidRPr="00ED742D" w:rsidRDefault="00ED742D" w:rsidP="00ED742D">
            <w:pPr>
              <w:widowControl w:val="0"/>
              <w:jc w:val="center"/>
              <w:rPr>
                <w:rFonts w:ascii="GHEA Grapalat" w:hAnsi="GHEA Grapalat"/>
                <w:sz w:val="18"/>
                <w:szCs w:val="18"/>
              </w:rPr>
            </w:pPr>
            <w:r w:rsidRPr="00ED742D">
              <w:rPr>
                <w:rFonts w:ascii="GHEA Grapalat" w:hAnsi="GHEA Grapalat"/>
                <w:sz w:val="18"/>
                <w:szCs w:val="18"/>
              </w:rPr>
              <w:t>ТЕХНИЧЕСКАЯ ХАРАКТЕРИСТИКА</w:t>
            </w:r>
          </w:p>
          <w:p w14:paraId="56579F6F" w14:textId="7E8B937A" w:rsidR="00ED742D" w:rsidRPr="00B138F3" w:rsidRDefault="00ED742D" w:rsidP="00ED742D">
            <w:pPr>
              <w:widowControl w:val="0"/>
              <w:rPr>
                <w:rFonts w:ascii="GHEA Grapalat" w:hAnsi="GHEA Grapalat"/>
                <w:sz w:val="16"/>
                <w:szCs w:val="16"/>
              </w:rPr>
            </w:pPr>
            <w:r w:rsidRPr="00ED742D">
              <w:rPr>
                <w:rFonts w:ascii="GHEA Grapalat" w:hAnsi="GHEA Grapalat"/>
                <w:sz w:val="16"/>
                <w:szCs w:val="16"/>
              </w:rPr>
              <w:t xml:space="preserve">Экспресс-тест для диагностики    вирусов гриппа типа А и B, для определения антигенов в образце из носа. Наличие не менее 70% срока годности на момент поставки, наличие фирменного знака. Тест должен быть упакован в стерильную упаковку и иметь соответствующую квалификацию, наличие оригинальных версий сертификатов организации-производителя, документов, касающихся качества, мер предосторожности, сбора и подготовки </w:t>
            </w:r>
            <w:proofErr w:type="spellStart"/>
            <w:proofErr w:type="gramStart"/>
            <w:r w:rsidRPr="00ED742D">
              <w:rPr>
                <w:rFonts w:ascii="GHEA Grapalat" w:hAnsi="GHEA Grapalat"/>
                <w:sz w:val="16"/>
                <w:szCs w:val="16"/>
              </w:rPr>
              <w:t>образцов,интерпритации</w:t>
            </w:r>
            <w:proofErr w:type="spellEnd"/>
            <w:proofErr w:type="gramEnd"/>
            <w:r w:rsidRPr="00ED742D">
              <w:rPr>
                <w:rFonts w:ascii="GHEA Grapalat" w:hAnsi="GHEA Grapalat"/>
                <w:sz w:val="16"/>
                <w:szCs w:val="16"/>
              </w:rPr>
              <w:t xml:space="preserve"> результатов  и условий хранения.</w:t>
            </w:r>
          </w:p>
        </w:tc>
      </w:tr>
    </w:tbl>
    <w:p w14:paraId="2837C7AB" w14:textId="77777777" w:rsidR="00DC51C8" w:rsidRPr="00521A49" w:rsidRDefault="00DC51C8" w:rsidP="00962010">
      <w:pPr>
        <w:widowControl w:val="0"/>
        <w:spacing w:after="160"/>
        <w:jc w:val="center"/>
        <w:rPr>
          <w:rFonts w:ascii="GHEA Grapalat" w:hAnsi="GHEA Grapalat"/>
          <w:b/>
        </w:rPr>
      </w:pPr>
    </w:p>
    <w:p w14:paraId="7EF3C388" w14:textId="77777777" w:rsidR="00F954E8" w:rsidRPr="00521A49" w:rsidRDefault="00F954E8" w:rsidP="00962010">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4E31E06A" w14:textId="77777777" w:rsidTr="00E22E51">
        <w:trPr>
          <w:jc w:val="center"/>
        </w:trPr>
        <w:tc>
          <w:tcPr>
            <w:tcW w:w="4536" w:type="dxa"/>
          </w:tcPr>
          <w:p w14:paraId="68A1457E"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lastRenderedPageBreak/>
              <w:t>ПОКУПАТЕЛЬ</w:t>
            </w:r>
          </w:p>
          <w:p w14:paraId="0DF3F42E"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14:paraId="62EB306C"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73AD8369"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14:paraId="62974DBA" w14:textId="77777777" w:rsidR="00071D1C" w:rsidRPr="00521A49" w:rsidRDefault="00071D1C" w:rsidP="00962010">
            <w:pPr>
              <w:widowControl w:val="0"/>
              <w:jc w:val="center"/>
              <w:rPr>
                <w:rFonts w:ascii="GHEA Grapalat" w:hAnsi="GHEA Grapalat"/>
              </w:rPr>
            </w:pPr>
          </w:p>
        </w:tc>
        <w:tc>
          <w:tcPr>
            <w:tcW w:w="4343" w:type="dxa"/>
          </w:tcPr>
          <w:p w14:paraId="618DB8B4"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14:paraId="14F3ACF5"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14:paraId="633EE521"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7EE910AE"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14:paraId="6A7B306D" w14:textId="77777777"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12FDB159" w14:textId="77777777"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8EFF900" w14:textId="77777777" w:rsidR="008F3B5F" w:rsidRPr="00B138F3" w:rsidRDefault="008F3B5F" w:rsidP="008F3B5F">
      <w:pPr>
        <w:widowControl w:val="0"/>
        <w:spacing w:after="16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2"/>
        <w:t>*</w:t>
      </w:r>
    </w:p>
    <w:p w14:paraId="79303CEE" w14:textId="77777777" w:rsidR="008F3B5F" w:rsidRPr="00B138F3" w:rsidRDefault="008F3B5F" w:rsidP="008F3B5F">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2995"/>
        <w:gridCol w:w="864"/>
        <w:gridCol w:w="921"/>
        <w:gridCol w:w="636"/>
        <w:gridCol w:w="787"/>
        <w:gridCol w:w="512"/>
        <w:gridCol w:w="602"/>
        <w:gridCol w:w="655"/>
        <w:gridCol w:w="758"/>
        <w:gridCol w:w="863"/>
        <w:gridCol w:w="823"/>
        <w:gridCol w:w="869"/>
        <w:gridCol w:w="828"/>
        <w:gridCol w:w="725"/>
      </w:tblGrid>
      <w:tr w:rsidR="008F3B5F" w:rsidRPr="00B138F3" w14:paraId="38A352E4" w14:textId="77777777" w:rsidTr="00DA609D">
        <w:trPr>
          <w:trHeight w:val="305"/>
          <w:jc w:val="center"/>
        </w:trPr>
        <w:tc>
          <w:tcPr>
            <w:tcW w:w="15905" w:type="dxa"/>
            <w:gridSpan w:val="16"/>
          </w:tcPr>
          <w:p w14:paraId="4A9E5EB0" w14:textId="77777777" w:rsidR="008F3B5F" w:rsidRPr="00B138F3" w:rsidRDefault="008F3B5F" w:rsidP="00504CDF">
            <w:pPr>
              <w:widowControl w:val="0"/>
              <w:jc w:val="center"/>
              <w:rPr>
                <w:rFonts w:ascii="GHEA Grapalat" w:hAnsi="GHEA Grapalat"/>
                <w:sz w:val="16"/>
                <w:szCs w:val="16"/>
              </w:rPr>
            </w:pPr>
            <w:r w:rsidRPr="00B138F3">
              <w:rPr>
                <w:rFonts w:ascii="GHEA Grapalat" w:hAnsi="GHEA Grapalat"/>
                <w:sz w:val="16"/>
                <w:szCs w:val="16"/>
              </w:rPr>
              <w:t>Товар</w:t>
            </w:r>
          </w:p>
        </w:tc>
      </w:tr>
      <w:tr w:rsidR="00DA609D" w:rsidRPr="00B138F3" w14:paraId="30C53A38" w14:textId="77777777" w:rsidTr="00DA609D">
        <w:trPr>
          <w:trHeight w:val="747"/>
          <w:jc w:val="center"/>
        </w:trPr>
        <w:tc>
          <w:tcPr>
            <w:tcW w:w="1547" w:type="dxa"/>
            <w:vMerge w:val="restart"/>
            <w:vAlign w:val="center"/>
          </w:tcPr>
          <w:p w14:paraId="6CAFBD35" w14:textId="77777777" w:rsidR="00DA609D" w:rsidRPr="00B138F3" w:rsidRDefault="00DA609D" w:rsidP="00504CDF">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Merge w:val="restart"/>
            <w:vAlign w:val="center"/>
          </w:tcPr>
          <w:p w14:paraId="2CFA85ED" w14:textId="77777777" w:rsidR="00DA609D" w:rsidRPr="00B138F3" w:rsidRDefault="00DA609D" w:rsidP="00504CDF">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995" w:type="dxa"/>
            <w:vMerge w:val="restart"/>
            <w:vAlign w:val="center"/>
          </w:tcPr>
          <w:p w14:paraId="21F0AFB0" w14:textId="77777777" w:rsidR="00DA609D" w:rsidRPr="00B138F3" w:rsidRDefault="00DA609D" w:rsidP="00504CDF">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843" w:type="dxa"/>
            <w:gridSpan w:val="13"/>
            <w:vAlign w:val="center"/>
          </w:tcPr>
          <w:p w14:paraId="2990BD91" w14:textId="509AB5F5" w:rsidR="00DA609D" w:rsidRPr="00B138F3" w:rsidRDefault="00DA609D" w:rsidP="00ED742D">
            <w:pPr>
              <w:widowControl w:val="0"/>
              <w:jc w:val="center"/>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ED742D">
              <w:rPr>
                <w:rFonts w:ascii="GHEA Grapalat" w:hAnsi="GHEA Grapalat"/>
                <w:sz w:val="16"/>
                <w:szCs w:val="16"/>
              </w:rPr>
              <w:t>…</w:t>
            </w:r>
            <w:r w:rsidRPr="00B138F3">
              <w:rPr>
                <w:rFonts w:ascii="GHEA Grapalat" w:hAnsi="GHEA Grapalat"/>
                <w:sz w:val="16"/>
                <w:szCs w:val="16"/>
              </w:rPr>
              <w:t>г., по месяцам, в том числе</w:t>
            </w:r>
            <w:r w:rsidRPr="00B138F3">
              <w:rPr>
                <w:rStyle w:val="FootnoteReference"/>
                <w:rFonts w:ascii="GHEA Grapalat" w:hAnsi="GHEA Grapalat"/>
                <w:sz w:val="16"/>
                <w:szCs w:val="16"/>
              </w:rPr>
              <w:footnoteReference w:customMarkFollows="1" w:id="13"/>
              <w:t>**</w:t>
            </w:r>
          </w:p>
        </w:tc>
      </w:tr>
      <w:tr w:rsidR="00DA609D" w:rsidRPr="00B138F3" w14:paraId="63D17D9E" w14:textId="77777777" w:rsidTr="00DA609D">
        <w:trPr>
          <w:trHeight w:val="594"/>
          <w:jc w:val="center"/>
        </w:trPr>
        <w:tc>
          <w:tcPr>
            <w:tcW w:w="1547" w:type="dxa"/>
            <w:vMerge/>
          </w:tcPr>
          <w:p w14:paraId="19574851" w14:textId="77777777" w:rsidR="00DA609D" w:rsidRPr="00B138F3" w:rsidRDefault="00DA609D" w:rsidP="00504CDF">
            <w:pPr>
              <w:widowControl w:val="0"/>
              <w:jc w:val="center"/>
              <w:rPr>
                <w:rFonts w:ascii="GHEA Grapalat" w:hAnsi="GHEA Grapalat"/>
                <w:sz w:val="16"/>
                <w:szCs w:val="16"/>
              </w:rPr>
            </w:pPr>
          </w:p>
        </w:tc>
        <w:tc>
          <w:tcPr>
            <w:tcW w:w="1520" w:type="dxa"/>
            <w:vMerge/>
          </w:tcPr>
          <w:p w14:paraId="447E1A53" w14:textId="77777777" w:rsidR="00DA609D" w:rsidRPr="00B138F3" w:rsidRDefault="00DA609D" w:rsidP="00504CDF">
            <w:pPr>
              <w:widowControl w:val="0"/>
              <w:jc w:val="center"/>
              <w:rPr>
                <w:rFonts w:ascii="GHEA Grapalat" w:hAnsi="GHEA Grapalat"/>
                <w:sz w:val="16"/>
                <w:szCs w:val="16"/>
              </w:rPr>
            </w:pPr>
          </w:p>
        </w:tc>
        <w:tc>
          <w:tcPr>
            <w:tcW w:w="2995" w:type="dxa"/>
            <w:vMerge/>
          </w:tcPr>
          <w:p w14:paraId="34C4C642" w14:textId="77777777" w:rsidR="00DA609D" w:rsidRPr="00B138F3" w:rsidRDefault="00DA609D" w:rsidP="00504CDF">
            <w:pPr>
              <w:widowControl w:val="0"/>
              <w:jc w:val="center"/>
              <w:rPr>
                <w:rFonts w:ascii="GHEA Grapalat" w:hAnsi="GHEA Grapalat"/>
                <w:sz w:val="16"/>
                <w:szCs w:val="16"/>
              </w:rPr>
            </w:pPr>
          </w:p>
        </w:tc>
        <w:tc>
          <w:tcPr>
            <w:tcW w:w="864" w:type="dxa"/>
            <w:vAlign w:val="center"/>
          </w:tcPr>
          <w:p w14:paraId="7BF69F39"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21" w:type="dxa"/>
            <w:vAlign w:val="center"/>
          </w:tcPr>
          <w:p w14:paraId="3F475853" w14:textId="77777777" w:rsidR="00DA609D" w:rsidRPr="00B138F3" w:rsidRDefault="00DA609D" w:rsidP="00504CDF">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36" w:type="dxa"/>
            <w:vAlign w:val="center"/>
          </w:tcPr>
          <w:p w14:paraId="2F14437E"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87" w:type="dxa"/>
            <w:vAlign w:val="center"/>
          </w:tcPr>
          <w:p w14:paraId="376DFC5C" w14:textId="77777777" w:rsidR="00DA609D" w:rsidRPr="00B138F3" w:rsidRDefault="00DA609D" w:rsidP="00504CDF">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12" w:type="dxa"/>
            <w:vAlign w:val="center"/>
          </w:tcPr>
          <w:p w14:paraId="1177291F"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2" w:type="dxa"/>
            <w:vAlign w:val="center"/>
          </w:tcPr>
          <w:p w14:paraId="2371399E"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55" w:type="dxa"/>
            <w:vAlign w:val="center"/>
          </w:tcPr>
          <w:p w14:paraId="49BC3472"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58" w:type="dxa"/>
            <w:vAlign w:val="center"/>
          </w:tcPr>
          <w:p w14:paraId="5434CF48"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3" w:type="dxa"/>
            <w:vAlign w:val="center"/>
          </w:tcPr>
          <w:p w14:paraId="0900DD25"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23" w:type="dxa"/>
            <w:vAlign w:val="center"/>
          </w:tcPr>
          <w:p w14:paraId="01307BB5"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69" w:type="dxa"/>
            <w:vAlign w:val="center"/>
          </w:tcPr>
          <w:p w14:paraId="3C068920"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28" w:type="dxa"/>
            <w:vAlign w:val="center"/>
          </w:tcPr>
          <w:p w14:paraId="61C75735" w14:textId="77777777" w:rsidR="00DA609D" w:rsidRPr="00B138F3" w:rsidRDefault="00DA609D" w:rsidP="00504CDF">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25" w:type="dxa"/>
            <w:vAlign w:val="center"/>
          </w:tcPr>
          <w:p w14:paraId="3769759B" w14:textId="77777777" w:rsidR="00DA609D" w:rsidRPr="00B138F3" w:rsidRDefault="00DA609D" w:rsidP="00504CDF">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DA609D" w:rsidRPr="00B138F3" w14:paraId="043BCC41" w14:textId="77777777" w:rsidTr="00DA609D">
        <w:trPr>
          <w:trHeight w:val="404"/>
          <w:jc w:val="center"/>
        </w:trPr>
        <w:tc>
          <w:tcPr>
            <w:tcW w:w="1547" w:type="dxa"/>
          </w:tcPr>
          <w:p w14:paraId="76CD0D15" w14:textId="70088617" w:rsidR="00DA609D" w:rsidRPr="00B138F3" w:rsidRDefault="00DA609D" w:rsidP="00DA609D">
            <w:pPr>
              <w:widowControl w:val="0"/>
              <w:jc w:val="center"/>
              <w:rPr>
                <w:rFonts w:ascii="GHEA Grapalat" w:hAnsi="GHEA Grapalat"/>
                <w:sz w:val="16"/>
                <w:szCs w:val="16"/>
              </w:rPr>
            </w:pPr>
            <w:r>
              <w:rPr>
                <w:rFonts w:ascii="GHEA Grapalat" w:hAnsi="GHEA Grapalat"/>
                <w:sz w:val="16"/>
                <w:szCs w:val="16"/>
              </w:rPr>
              <w:t>1</w:t>
            </w:r>
          </w:p>
        </w:tc>
        <w:tc>
          <w:tcPr>
            <w:tcW w:w="1520" w:type="dxa"/>
            <w:vAlign w:val="center"/>
          </w:tcPr>
          <w:p w14:paraId="337BD40B" w14:textId="2B4A042D" w:rsidR="00DA609D" w:rsidRPr="00B138F3" w:rsidRDefault="00DA609D" w:rsidP="00DA609D">
            <w:pPr>
              <w:widowControl w:val="0"/>
              <w:jc w:val="center"/>
              <w:rPr>
                <w:rFonts w:ascii="GHEA Grapalat" w:hAnsi="GHEA Grapalat"/>
                <w:sz w:val="16"/>
                <w:szCs w:val="16"/>
              </w:rPr>
            </w:pPr>
            <w:r>
              <w:rPr>
                <w:rFonts w:ascii="GHEA Grapalat" w:hAnsi="GHEA Grapalat" w:cs="Calibri"/>
                <w:sz w:val="20"/>
                <w:szCs w:val="20"/>
              </w:rPr>
              <w:t>33141500</w:t>
            </w:r>
          </w:p>
        </w:tc>
        <w:tc>
          <w:tcPr>
            <w:tcW w:w="2995" w:type="dxa"/>
            <w:vAlign w:val="center"/>
          </w:tcPr>
          <w:p w14:paraId="308275C0" w14:textId="132A8AFE" w:rsidR="00DA609D" w:rsidRPr="00DA609D" w:rsidRDefault="00DA609D" w:rsidP="00DA609D">
            <w:pPr>
              <w:widowControl w:val="0"/>
              <w:rPr>
                <w:rFonts w:ascii="GHEA Grapalat" w:hAnsi="GHEA Grapalat"/>
                <w:sz w:val="18"/>
                <w:szCs w:val="18"/>
              </w:rPr>
            </w:pPr>
            <w:r w:rsidRPr="00DA609D">
              <w:rPr>
                <w:rFonts w:ascii="GHEA Grapalat" w:hAnsi="GHEA Grapalat"/>
                <w:sz w:val="18"/>
                <w:szCs w:val="18"/>
              </w:rPr>
              <w:t xml:space="preserve">Экспресс-тест для </w:t>
            </w:r>
            <w:proofErr w:type="gramStart"/>
            <w:r w:rsidRPr="00DA609D">
              <w:rPr>
                <w:rFonts w:ascii="GHEA Grapalat" w:hAnsi="GHEA Grapalat"/>
                <w:sz w:val="18"/>
                <w:szCs w:val="18"/>
              </w:rPr>
              <w:t>диагностики  коронавирусного</w:t>
            </w:r>
            <w:proofErr w:type="gramEnd"/>
            <w:r w:rsidRPr="00DA609D">
              <w:rPr>
                <w:rFonts w:ascii="GHEA Grapalat" w:hAnsi="GHEA Grapalat"/>
                <w:sz w:val="18"/>
                <w:szCs w:val="18"/>
              </w:rPr>
              <w:t xml:space="preserve"> заболевания (COVID 19)</w:t>
            </w:r>
          </w:p>
        </w:tc>
        <w:tc>
          <w:tcPr>
            <w:tcW w:w="864" w:type="dxa"/>
            <w:vAlign w:val="center"/>
          </w:tcPr>
          <w:p w14:paraId="17EC12BB" w14:textId="77777777" w:rsidR="00DA609D" w:rsidRPr="00B138F3" w:rsidRDefault="00DA609D" w:rsidP="00DA609D">
            <w:pPr>
              <w:widowControl w:val="0"/>
              <w:jc w:val="center"/>
              <w:rPr>
                <w:rFonts w:ascii="GHEA Grapalat" w:hAnsi="GHEA Grapalat"/>
                <w:sz w:val="16"/>
                <w:szCs w:val="16"/>
              </w:rPr>
            </w:pPr>
            <w:r w:rsidRPr="00B138F3">
              <w:rPr>
                <w:rFonts w:ascii="GHEA Grapalat" w:hAnsi="GHEA Grapalat"/>
                <w:sz w:val="16"/>
                <w:szCs w:val="16"/>
              </w:rPr>
              <w:t>... %</w:t>
            </w:r>
          </w:p>
        </w:tc>
        <w:tc>
          <w:tcPr>
            <w:tcW w:w="921" w:type="dxa"/>
            <w:vAlign w:val="center"/>
          </w:tcPr>
          <w:p w14:paraId="56974A74" w14:textId="77777777" w:rsidR="00DA609D" w:rsidRPr="00B138F3" w:rsidRDefault="00DA609D" w:rsidP="00DA609D">
            <w:pPr>
              <w:widowControl w:val="0"/>
              <w:jc w:val="center"/>
              <w:rPr>
                <w:rFonts w:ascii="GHEA Grapalat" w:hAnsi="GHEA Grapalat"/>
                <w:sz w:val="16"/>
                <w:szCs w:val="16"/>
              </w:rPr>
            </w:pPr>
            <w:r w:rsidRPr="00B138F3">
              <w:rPr>
                <w:rFonts w:ascii="GHEA Grapalat" w:hAnsi="GHEA Grapalat"/>
                <w:sz w:val="16"/>
                <w:szCs w:val="16"/>
              </w:rPr>
              <w:t>... %</w:t>
            </w:r>
          </w:p>
        </w:tc>
        <w:tc>
          <w:tcPr>
            <w:tcW w:w="636" w:type="dxa"/>
            <w:vAlign w:val="center"/>
          </w:tcPr>
          <w:p w14:paraId="051018AA" w14:textId="77777777" w:rsidR="00DA609D" w:rsidRPr="00B138F3" w:rsidRDefault="00DA609D" w:rsidP="00DA609D">
            <w:pPr>
              <w:widowControl w:val="0"/>
              <w:jc w:val="center"/>
              <w:rPr>
                <w:rFonts w:ascii="GHEA Grapalat" w:hAnsi="GHEA Grapalat" w:cs="Arial"/>
                <w:sz w:val="16"/>
                <w:szCs w:val="16"/>
              </w:rPr>
            </w:pPr>
            <w:r w:rsidRPr="00B138F3">
              <w:rPr>
                <w:rFonts w:ascii="GHEA Grapalat" w:hAnsi="GHEA Grapalat"/>
                <w:sz w:val="16"/>
                <w:szCs w:val="16"/>
              </w:rPr>
              <w:t>... %</w:t>
            </w:r>
          </w:p>
        </w:tc>
        <w:tc>
          <w:tcPr>
            <w:tcW w:w="787" w:type="dxa"/>
            <w:vAlign w:val="center"/>
          </w:tcPr>
          <w:p w14:paraId="558EE109" w14:textId="77777777" w:rsidR="00DA609D" w:rsidRPr="00B138F3" w:rsidRDefault="00DA609D" w:rsidP="00DA609D">
            <w:pPr>
              <w:widowControl w:val="0"/>
              <w:jc w:val="center"/>
              <w:rPr>
                <w:rFonts w:ascii="GHEA Grapalat" w:hAnsi="GHEA Grapalat" w:cs="Arial"/>
                <w:sz w:val="16"/>
                <w:szCs w:val="16"/>
              </w:rPr>
            </w:pPr>
            <w:r w:rsidRPr="00B138F3">
              <w:rPr>
                <w:rFonts w:ascii="GHEA Grapalat" w:hAnsi="GHEA Grapalat"/>
                <w:sz w:val="16"/>
                <w:szCs w:val="16"/>
              </w:rPr>
              <w:t>... %</w:t>
            </w:r>
          </w:p>
        </w:tc>
        <w:tc>
          <w:tcPr>
            <w:tcW w:w="512" w:type="dxa"/>
            <w:vAlign w:val="center"/>
          </w:tcPr>
          <w:p w14:paraId="655C07B6" w14:textId="77777777" w:rsidR="00DA609D" w:rsidRPr="00B138F3" w:rsidRDefault="00DA609D" w:rsidP="00DA609D">
            <w:pPr>
              <w:widowControl w:val="0"/>
              <w:jc w:val="center"/>
              <w:rPr>
                <w:rFonts w:ascii="GHEA Grapalat" w:hAnsi="GHEA Grapalat" w:cs="Arial"/>
                <w:sz w:val="16"/>
                <w:szCs w:val="16"/>
              </w:rPr>
            </w:pPr>
            <w:r w:rsidRPr="00B138F3">
              <w:rPr>
                <w:rFonts w:ascii="GHEA Grapalat" w:hAnsi="GHEA Grapalat"/>
                <w:sz w:val="16"/>
                <w:szCs w:val="16"/>
              </w:rPr>
              <w:t>... %</w:t>
            </w:r>
          </w:p>
        </w:tc>
        <w:tc>
          <w:tcPr>
            <w:tcW w:w="602" w:type="dxa"/>
            <w:vAlign w:val="center"/>
          </w:tcPr>
          <w:p w14:paraId="16A0AB1C" w14:textId="77777777" w:rsidR="00DA609D" w:rsidRPr="00B138F3" w:rsidRDefault="00DA609D" w:rsidP="00DA609D">
            <w:pPr>
              <w:widowControl w:val="0"/>
              <w:jc w:val="center"/>
              <w:rPr>
                <w:rFonts w:ascii="GHEA Grapalat" w:hAnsi="GHEA Grapalat" w:cs="Arial"/>
                <w:sz w:val="16"/>
                <w:szCs w:val="16"/>
              </w:rPr>
            </w:pPr>
            <w:r w:rsidRPr="00B138F3">
              <w:rPr>
                <w:rFonts w:ascii="GHEA Grapalat" w:hAnsi="GHEA Grapalat"/>
                <w:sz w:val="16"/>
                <w:szCs w:val="16"/>
              </w:rPr>
              <w:t>... %</w:t>
            </w:r>
          </w:p>
        </w:tc>
        <w:tc>
          <w:tcPr>
            <w:tcW w:w="655" w:type="dxa"/>
            <w:vAlign w:val="center"/>
          </w:tcPr>
          <w:p w14:paraId="2CD10A6B" w14:textId="77777777" w:rsidR="00DA609D" w:rsidRPr="00B138F3" w:rsidRDefault="00DA609D" w:rsidP="00DA609D">
            <w:pPr>
              <w:widowControl w:val="0"/>
              <w:jc w:val="center"/>
              <w:rPr>
                <w:rFonts w:ascii="GHEA Grapalat" w:hAnsi="GHEA Grapalat" w:cs="Arial"/>
                <w:sz w:val="16"/>
                <w:szCs w:val="16"/>
              </w:rPr>
            </w:pPr>
            <w:r w:rsidRPr="00B138F3">
              <w:rPr>
                <w:rFonts w:ascii="GHEA Grapalat" w:hAnsi="GHEA Grapalat"/>
                <w:sz w:val="16"/>
                <w:szCs w:val="16"/>
              </w:rPr>
              <w:t>... %</w:t>
            </w:r>
          </w:p>
        </w:tc>
        <w:tc>
          <w:tcPr>
            <w:tcW w:w="758" w:type="dxa"/>
            <w:vAlign w:val="center"/>
          </w:tcPr>
          <w:p w14:paraId="6A897C04" w14:textId="77777777" w:rsidR="00DA609D" w:rsidRPr="00B138F3" w:rsidRDefault="00DA609D" w:rsidP="00DA609D">
            <w:pPr>
              <w:widowControl w:val="0"/>
              <w:jc w:val="center"/>
              <w:rPr>
                <w:rFonts w:ascii="GHEA Grapalat" w:hAnsi="GHEA Grapalat" w:cs="Arial"/>
                <w:sz w:val="16"/>
                <w:szCs w:val="16"/>
              </w:rPr>
            </w:pPr>
            <w:r w:rsidRPr="00B138F3">
              <w:rPr>
                <w:rFonts w:ascii="GHEA Grapalat" w:hAnsi="GHEA Grapalat"/>
                <w:sz w:val="16"/>
                <w:szCs w:val="16"/>
              </w:rPr>
              <w:t>... %</w:t>
            </w:r>
          </w:p>
        </w:tc>
        <w:tc>
          <w:tcPr>
            <w:tcW w:w="863" w:type="dxa"/>
            <w:vAlign w:val="center"/>
          </w:tcPr>
          <w:p w14:paraId="37679ACB" w14:textId="77777777" w:rsidR="00DA609D" w:rsidRPr="00B138F3" w:rsidRDefault="00DA609D" w:rsidP="00DA609D">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14:paraId="1CAA2275" w14:textId="77777777" w:rsidR="00DA609D" w:rsidRPr="00B138F3" w:rsidRDefault="00DA609D" w:rsidP="00DA609D">
            <w:pPr>
              <w:widowControl w:val="0"/>
              <w:jc w:val="center"/>
              <w:rPr>
                <w:rFonts w:ascii="GHEA Grapalat" w:hAnsi="GHEA Grapalat" w:cs="Arial"/>
                <w:sz w:val="16"/>
                <w:szCs w:val="16"/>
              </w:rPr>
            </w:pPr>
            <w:r w:rsidRPr="00B138F3">
              <w:rPr>
                <w:rFonts w:ascii="GHEA Grapalat" w:hAnsi="GHEA Grapalat"/>
                <w:sz w:val="16"/>
                <w:szCs w:val="16"/>
              </w:rPr>
              <w:t>... %</w:t>
            </w:r>
          </w:p>
        </w:tc>
        <w:tc>
          <w:tcPr>
            <w:tcW w:w="869" w:type="dxa"/>
            <w:vAlign w:val="center"/>
          </w:tcPr>
          <w:p w14:paraId="45F8ABA2" w14:textId="77777777" w:rsidR="00DA609D" w:rsidRPr="00B138F3" w:rsidRDefault="00DA609D" w:rsidP="00DA609D">
            <w:pPr>
              <w:widowControl w:val="0"/>
              <w:jc w:val="center"/>
              <w:rPr>
                <w:rFonts w:ascii="GHEA Grapalat" w:hAnsi="GHEA Grapalat" w:cs="Arial"/>
                <w:sz w:val="16"/>
                <w:szCs w:val="16"/>
              </w:rPr>
            </w:pPr>
            <w:r w:rsidRPr="00B138F3">
              <w:rPr>
                <w:rFonts w:ascii="GHEA Grapalat" w:hAnsi="GHEA Grapalat"/>
                <w:sz w:val="16"/>
                <w:szCs w:val="16"/>
              </w:rPr>
              <w:t>... %</w:t>
            </w:r>
          </w:p>
        </w:tc>
        <w:tc>
          <w:tcPr>
            <w:tcW w:w="828" w:type="dxa"/>
            <w:vAlign w:val="center"/>
          </w:tcPr>
          <w:p w14:paraId="6FDD4A7A" w14:textId="77777777" w:rsidR="00DA609D" w:rsidRPr="00B138F3" w:rsidRDefault="00DA609D" w:rsidP="00DA609D">
            <w:pPr>
              <w:widowControl w:val="0"/>
              <w:jc w:val="center"/>
              <w:rPr>
                <w:rFonts w:ascii="GHEA Grapalat" w:hAnsi="GHEA Grapalat" w:cs="Arial"/>
                <w:sz w:val="16"/>
                <w:szCs w:val="16"/>
              </w:rPr>
            </w:pPr>
            <w:r w:rsidRPr="00B138F3">
              <w:rPr>
                <w:rFonts w:ascii="GHEA Grapalat" w:hAnsi="GHEA Grapalat"/>
                <w:sz w:val="16"/>
                <w:szCs w:val="16"/>
              </w:rPr>
              <w:t>... %</w:t>
            </w:r>
          </w:p>
        </w:tc>
        <w:tc>
          <w:tcPr>
            <w:tcW w:w="725" w:type="dxa"/>
            <w:vAlign w:val="center"/>
          </w:tcPr>
          <w:p w14:paraId="177F285A" w14:textId="77777777" w:rsidR="00DA609D" w:rsidRPr="00B138F3" w:rsidRDefault="00DA609D" w:rsidP="00DA609D">
            <w:pPr>
              <w:widowControl w:val="0"/>
              <w:jc w:val="center"/>
              <w:rPr>
                <w:rFonts w:ascii="GHEA Grapalat" w:hAnsi="GHEA Grapalat"/>
                <w:b/>
                <w:sz w:val="16"/>
                <w:szCs w:val="16"/>
              </w:rPr>
            </w:pPr>
            <w:r w:rsidRPr="00B138F3">
              <w:rPr>
                <w:rFonts w:ascii="GHEA Grapalat" w:hAnsi="GHEA Grapalat"/>
                <w:sz w:val="16"/>
                <w:szCs w:val="16"/>
              </w:rPr>
              <w:t>... %</w:t>
            </w:r>
          </w:p>
        </w:tc>
      </w:tr>
      <w:tr w:rsidR="00DA609D" w:rsidRPr="00B138F3" w14:paraId="5703205C" w14:textId="77777777" w:rsidTr="00DA609D">
        <w:trPr>
          <w:trHeight w:val="404"/>
          <w:jc w:val="center"/>
        </w:trPr>
        <w:tc>
          <w:tcPr>
            <w:tcW w:w="1547" w:type="dxa"/>
          </w:tcPr>
          <w:p w14:paraId="71AA5CC8" w14:textId="120D22A9" w:rsidR="00DA609D" w:rsidRPr="00B138F3" w:rsidRDefault="00DA609D" w:rsidP="00DA609D">
            <w:pPr>
              <w:widowControl w:val="0"/>
              <w:jc w:val="center"/>
              <w:rPr>
                <w:rFonts w:ascii="GHEA Grapalat" w:hAnsi="GHEA Grapalat"/>
                <w:sz w:val="16"/>
                <w:szCs w:val="16"/>
              </w:rPr>
            </w:pPr>
            <w:r>
              <w:rPr>
                <w:rFonts w:ascii="GHEA Grapalat" w:hAnsi="GHEA Grapalat"/>
                <w:sz w:val="16"/>
                <w:szCs w:val="16"/>
              </w:rPr>
              <w:t>2</w:t>
            </w:r>
          </w:p>
        </w:tc>
        <w:tc>
          <w:tcPr>
            <w:tcW w:w="1520" w:type="dxa"/>
            <w:vAlign w:val="center"/>
          </w:tcPr>
          <w:p w14:paraId="2FB652CD" w14:textId="518EFF00" w:rsidR="00DA609D" w:rsidRPr="00B138F3" w:rsidRDefault="00DA609D" w:rsidP="00DA609D">
            <w:pPr>
              <w:widowControl w:val="0"/>
              <w:jc w:val="center"/>
              <w:rPr>
                <w:rFonts w:ascii="GHEA Grapalat" w:hAnsi="GHEA Grapalat"/>
                <w:sz w:val="16"/>
                <w:szCs w:val="16"/>
              </w:rPr>
            </w:pPr>
            <w:r>
              <w:rPr>
                <w:rFonts w:ascii="GHEA Grapalat" w:hAnsi="GHEA Grapalat" w:cs="Calibri"/>
                <w:sz w:val="20"/>
                <w:szCs w:val="20"/>
              </w:rPr>
              <w:t>33141179</w:t>
            </w:r>
          </w:p>
        </w:tc>
        <w:tc>
          <w:tcPr>
            <w:tcW w:w="2995" w:type="dxa"/>
            <w:vAlign w:val="center"/>
          </w:tcPr>
          <w:p w14:paraId="00935CEA" w14:textId="6222E719" w:rsidR="00DA609D" w:rsidRPr="00DA609D" w:rsidRDefault="00DA609D" w:rsidP="00DA609D">
            <w:pPr>
              <w:widowControl w:val="0"/>
              <w:rPr>
                <w:rFonts w:ascii="GHEA Grapalat" w:hAnsi="GHEA Grapalat"/>
                <w:sz w:val="18"/>
                <w:szCs w:val="18"/>
              </w:rPr>
            </w:pPr>
            <w:r w:rsidRPr="00DA609D">
              <w:rPr>
                <w:rFonts w:ascii="GHEA Grapalat" w:hAnsi="GHEA Grapalat"/>
                <w:sz w:val="18"/>
                <w:szCs w:val="18"/>
              </w:rPr>
              <w:t>Экспресс-тест для диагностики вирусов гриппа типа А и B</w:t>
            </w:r>
          </w:p>
        </w:tc>
        <w:tc>
          <w:tcPr>
            <w:tcW w:w="864" w:type="dxa"/>
            <w:vAlign w:val="center"/>
          </w:tcPr>
          <w:p w14:paraId="306039B3" w14:textId="09B0CCDF" w:rsidR="00DA609D" w:rsidRPr="00B138F3" w:rsidRDefault="00DA609D" w:rsidP="00DA609D">
            <w:pPr>
              <w:widowControl w:val="0"/>
              <w:jc w:val="center"/>
              <w:rPr>
                <w:rFonts w:ascii="GHEA Grapalat" w:hAnsi="GHEA Grapalat"/>
                <w:sz w:val="16"/>
                <w:szCs w:val="16"/>
              </w:rPr>
            </w:pPr>
            <w:r w:rsidRPr="00B138F3">
              <w:rPr>
                <w:rFonts w:ascii="GHEA Grapalat" w:hAnsi="GHEA Grapalat"/>
                <w:sz w:val="16"/>
                <w:szCs w:val="16"/>
              </w:rPr>
              <w:t>... %</w:t>
            </w:r>
          </w:p>
        </w:tc>
        <w:tc>
          <w:tcPr>
            <w:tcW w:w="921" w:type="dxa"/>
            <w:vAlign w:val="center"/>
          </w:tcPr>
          <w:p w14:paraId="769266CF" w14:textId="5EB02F66" w:rsidR="00DA609D" w:rsidRPr="00B138F3" w:rsidRDefault="00DA609D" w:rsidP="00DA609D">
            <w:pPr>
              <w:widowControl w:val="0"/>
              <w:jc w:val="center"/>
              <w:rPr>
                <w:rFonts w:ascii="GHEA Grapalat" w:hAnsi="GHEA Grapalat"/>
                <w:sz w:val="16"/>
                <w:szCs w:val="16"/>
              </w:rPr>
            </w:pPr>
            <w:r w:rsidRPr="00B138F3">
              <w:rPr>
                <w:rFonts w:ascii="GHEA Grapalat" w:hAnsi="GHEA Grapalat"/>
                <w:sz w:val="16"/>
                <w:szCs w:val="16"/>
              </w:rPr>
              <w:t>... %</w:t>
            </w:r>
          </w:p>
        </w:tc>
        <w:tc>
          <w:tcPr>
            <w:tcW w:w="636" w:type="dxa"/>
            <w:vAlign w:val="center"/>
          </w:tcPr>
          <w:p w14:paraId="697F1649" w14:textId="28173239" w:rsidR="00DA609D" w:rsidRPr="00B138F3" w:rsidRDefault="00DA609D" w:rsidP="00DA609D">
            <w:pPr>
              <w:widowControl w:val="0"/>
              <w:jc w:val="center"/>
              <w:rPr>
                <w:rFonts w:ascii="GHEA Grapalat" w:hAnsi="GHEA Grapalat"/>
                <w:sz w:val="16"/>
                <w:szCs w:val="16"/>
              </w:rPr>
            </w:pPr>
            <w:r w:rsidRPr="00B138F3">
              <w:rPr>
                <w:rFonts w:ascii="GHEA Grapalat" w:hAnsi="GHEA Grapalat"/>
                <w:sz w:val="16"/>
                <w:szCs w:val="16"/>
              </w:rPr>
              <w:t>... %</w:t>
            </w:r>
          </w:p>
        </w:tc>
        <w:tc>
          <w:tcPr>
            <w:tcW w:w="787" w:type="dxa"/>
            <w:vAlign w:val="center"/>
          </w:tcPr>
          <w:p w14:paraId="4B86D326" w14:textId="1CEE8A34" w:rsidR="00DA609D" w:rsidRPr="00B138F3" w:rsidRDefault="00DA609D" w:rsidP="00DA609D">
            <w:pPr>
              <w:widowControl w:val="0"/>
              <w:jc w:val="center"/>
              <w:rPr>
                <w:rFonts w:ascii="GHEA Grapalat" w:hAnsi="GHEA Grapalat"/>
                <w:sz w:val="16"/>
                <w:szCs w:val="16"/>
              </w:rPr>
            </w:pPr>
            <w:r w:rsidRPr="00B138F3">
              <w:rPr>
                <w:rFonts w:ascii="GHEA Grapalat" w:hAnsi="GHEA Grapalat"/>
                <w:sz w:val="16"/>
                <w:szCs w:val="16"/>
              </w:rPr>
              <w:t>... %</w:t>
            </w:r>
          </w:p>
        </w:tc>
        <w:tc>
          <w:tcPr>
            <w:tcW w:w="512" w:type="dxa"/>
            <w:vAlign w:val="center"/>
          </w:tcPr>
          <w:p w14:paraId="0E5F3079" w14:textId="0638AA09" w:rsidR="00DA609D" w:rsidRPr="00B138F3" w:rsidRDefault="00DA609D" w:rsidP="00DA609D">
            <w:pPr>
              <w:widowControl w:val="0"/>
              <w:jc w:val="center"/>
              <w:rPr>
                <w:rFonts w:ascii="GHEA Grapalat" w:hAnsi="GHEA Grapalat"/>
                <w:sz w:val="16"/>
                <w:szCs w:val="16"/>
              </w:rPr>
            </w:pPr>
            <w:r w:rsidRPr="00B138F3">
              <w:rPr>
                <w:rFonts w:ascii="GHEA Grapalat" w:hAnsi="GHEA Grapalat"/>
                <w:sz w:val="16"/>
                <w:szCs w:val="16"/>
              </w:rPr>
              <w:t>... %</w:t>
            </w:r>
          </w:p>
        </w:tc>
        <w:tc>
          <w:tcPr>
            <w:tcW w:w="602" w:type="dxa"/>
            <w:vAlign w:val="center"/>
          </w:tcPr>
          <w:p w14:paraId="74D3595C" w14:textId="46DFD723" w:rsidR="00DA609D" w:rsidRPr="00B138F3" w:rsidRDefault="00DA609D" w:rsidP="00DA609D">
            <w:pPr>
              <w:widowControl w:val="0"/>
              <w:jc w:val="center"/>
              <w:rPr>
                <w:rFonts w:ascii="GHEA Grapalat" w:hAnsi="GHEA Grapalat"/>
                <w:sz w:val="16"/>
                <w:szCs w:val="16"/>
              </w:rPr>
            </w:pPr>
            <w:r w:rsidRPr="00B138F3">
              <w:rPr>
                <w:rFonts w:ascii="GHEA Grapalat" w:hAnsi="GHEA Grapalat"/>
                <w:sz w:val="16"/>
                <w:szCs w:val="16"/>
              </w:rPr>
              <w:t>... %</w:t>
            </w:r>
          </w:p>
        </w:tc>
        <w:tc>
          <w:tcPr>
            <w:tcW w:w="655" w:type="dxa"/>
            <w:vAlign w:val="center"/>
          </w:tcPr>
          <w:p w14:paraId="6B182298" w14:textId="144D3894" w:rsidR="00DA609D" w:rsidRPr="00B138F3" w:rsidRDefault="00DA609D" w:rsidP="00DA609D">
            <w:pPr>
              <w:widowControl w:val="0"/>
              <w:jc w:val="center"/>
              <w:rPr>
                <w:rFonts w:ascii="GHEA Grapalat" w:hAnsi="GHEA Grapalat"/>
                <w:sz w:val="16"/>
                <w:szCs w:val="16"/>
              </w:rPr>
            </w:pPr>
            <w:r w:rsidRPr="00B138F3">
              <w:rPr>
                <w:rFonts w:ascii="GHEA Grapalat" w:hAnsi="GHEA Grapalat"/>
                <w:sz w:val="16"/>
                <w:szCs w:val="16"/>
              </w:rPr>
              <w:t>... %</w:t>
            </w:r>
          </w:p>
        </w:tc>
        <w:tc>
          <w:tcPr>
            <w:tcW w:w="758" w:type="dxa"/>
            <w:vAlign w:val="center"/>
          </w:tcPr>
          <w:p w14:paraId="17F40AF2" w14:textId="71803797" w:rsidR="00DA609D" w:rsidRPr="00B138F3" w:rsidRDefault="00DA609D" w:rsidP="00DA609D">
            <w:pPr>
              <w:widowControl w:val="0"/>
              <w:jc w:val="center"/>
              <w:rPr>
                <w:rFonts w:ascii="GHEA Grapalat" w:hAnsi="GHEA Grapalat"/>
                <w:sz w:val="16"/>
                <w:szCs w:val="16"/>
              </w:rPr>
            </w:pPr>
            <w:r w:rsidRPr="00B138F3">
              <w:rPr>
                <w:rFonts w:ascii="GHEA Grapalat" w:hAnsi="GHEA Grapalat"/>
                <w:sz w:val="16"/>
                <w:szCs w:val="16"/>
              </w:rPr>
              <w:t>... %</w:t>
            </w:r>
          </w:p>
        </w:tc>
        <w:tc>
          <w:tcPr>
            <w:tcW w:w="863" w:type="dxa"/>
            <w:vAlign w:val="center"/>
          </w:tcPr>
          <w:p w14:paraId="0854A4C8" w14:textId="5EE1940A" w:rsidR="00DA609D" w:rsidRPr="00B138F3" w:rsidRDefault="00DA609D" w:rsidP="00DA609D">
            <w:pPr>
              <w:widowControl w:val="0"/>
              <w:jc w:val="center"/>
              <w:rPr>
                <w:rFonts w:ascii="GHEA Grapalat" w:hAnsi="GHEA Grapalat"/>
                <w:sz w:val="16"/>
                <w:szCs w:val="16"/>
              </w:rPr>
            </w:pPr>
            <w:r w:rsidRPr="00B138F3">
              <w:rPr>
                <w:rFonts w:ascii="GHEA Grapalat" w:hAnsi="GHEA Grapalat"/>
                <w:sz w:val="16"/>
                <w:szCs w:val="16"/>
              </w:rPr>
              <w:t>... %</w:t>
            </w:r>
          </w:p>
        </w:tc>
        <w:tc>
          <w:tcPr>
            <w:tcW w:w="823" w:type="dxa"/>
            <w:vAlign w:val="center"/>
          </w:tcPr>
          <w:p w14:paraId="32424F58" w14:textId="0EF92AF6" w:rsidR="00DA609D" w:rsidRPr="00B138F3" w:rsidRDefault="00DA609D" w:rsidP="00DA609D">
            <w:pPr>
              <w:widowControl w:val="0"/>
              <w:jc w:val="center"/>
              <w:rPr>
                <w:rFonts w:ascii="GHEA Grapalat" w:hAnsi="GHEA Grapalat"/>
                <w:sz w:val="16"/>
                <w:szCs w:val="16"/>
              </w:rPr>
            </w:pPr>
            <w:r w:rsidRPr="00B138F3">
              <w:rPr>
                <w:rFonts w:ascii="GHEA Grapalat" w:hAnsi="GHEA Grapalat"/>
                <w:sz w:val="16"/>
                <w:szCs w:val="16"/>
              </w:rPr>
              <w:t>... %</w:t>
            </w:r>
          </w:p>
        </w:tc>
        <w:tc>
          <w:tcPr>
            <w:tcW w:w="869" w:type="dxa"/>
            <w:vAlign w:val="center"/>
          </w:tcPr>
          <w:p w14:paraId="34EAAFC5" w14:textId="07F1E55B" w:rsidR="00DA609D" w:rsidRPr="00B138F3" w:rsidRDefault="00DA609D" w:rsidP="00DA609D">
            <w:pPr>
              <w:widowControl w:val="0"/>
              <w:jc w:val="center"/>
              <w:rPr>
                <w:rFonts w:ascii="GHEA Grapalat" w:hAnsi="GHEA Grapalat"/>
                <w:sz w:val="16"/>
                <w:szCs w:val="16"/>
              </w:rPr>
            </w:pPr>
            <w:r w:rsidRPr="00B138F3">
              <w:rPr>
                <w:rFonts w:ascii="GHEA Grapalat" w:hAnsi="GHEA Grapalat"/>
                <w:sz w:val="16"/>
                <w:szCs w:val="16"/>
              </w:rPr>
              <w:t>... %</w:t>
            </w:r>
          </w:p>
        </w:tc>
        <w:tc>
          <w:tcPr>
            <w:tcW w:w="828" w:type="dxa"/>
            <w:vAlign w:val="center"/>
          </w:tcPr>
          <w:p w14:paraId="2A65F960" w14:textId="65F87A32" w:rsidR="00DA609D" w:rsidRPr="00B138F3" w:rsidRDefault="00DA609D" w:rsidP="00DA609D">
            <w:pPr>
              <w:widowControl w:val="0"/>
              <w:jc w:val="center"/>
              <w:rPr>
                <w:rFonts w:ascii="GHEA Grapalat" w:hAnsi="GHEA Grapalat"/>
                <w:sz w:val="16"/>
                <w:szCs w:val="16"/>
              </w:rPr>
            </w:pPr>
            <w:r w:rsidRPr="00B138F3">
              <w:rPr>
                <w:rFonts w:ascii="GHEA Grapalat" w:hAnsi="GHEA Grapalat"/>
                <w:sz w:val="16"/>
                <w:szCs w:val="16"/>
              </w:rPr>
              <w:t>... %</w:t>
            </w:r>
          </w:p>
        </w:tc>
        <w:tc>
          <w:tcPr>
            <w:tcW w:w="725" w:type="dxa"/>
            <w:vAlign w:val="center"/>
          </w:tcPr>
          <w:p w14:paraId="251CA56E" w14:textId="0874BB77" w:rsidR="00DA609D" w:rsidRPr="00B138F3" w:rsidRDefault="00DA609D" w:rsidP="00DA609D">
            <w:pPr>
              <w:widowControl w:val="0"/>
              <w:jc w:val="center"/>
              <w:rPr>
                <w:rFonts w:ascii="GHEA Grapalat" w:hAnsi="GHEA Grapalat"/>
                <w:sz w:val="16"/>
                <w:szCs w:val="16"/>
              </w:rPr>
            </w:pPr>
            <w:r w:rsidRPr="00B138F3">
              <w:rPr>
                <w:rFonts w:ascii="GHEA Grapalat" w:hAnsi="GHEA Grapalat"/>
                <w:sz w:val="16"/>
                <w:szCs w:val="16"/>
              </w:rPr>
              <w:t>... %</w:t>
            </w:r>
          </w:p>
        </w:tc>
      </w:tr>
    </w:tbl>
    <w:p w14:paraId="05179F00" w14:textId="77777777" w:rsidR="008F3B5F" w:rsidRPr="00B138F3" w:rsidRDefault="008F3B5F" w:rsidP="008F3B5F">
      <w:pPr>
        <w:widowControl w:val="0"/>
        <w:spacing w:after="120"/>
        <w:rPr>
          <w:rFonts w:ascii="GHEA Grapalat" w:hAnsi="GHEA Grapalat"/>
          <w:i/>
        </w:rPr>
      </w:pPr>
    </w:p>
    <w:p w14:paraId="18D74656" w14:textId="77777777" w:rsidR="000B1AA0" w:rsidRPr="00B138F3" w:rsidRDefault="000B1AA0" w:rsidP="000B1AA0">
      <w:pPr>
        <w:widowControl w:val="0"/>
        <w:spacing w:after="160"/>
        <w:jc w:val="right"/>
        <w:rPr>
          <w:rFonts w:ascii="GHEA Grapalat" w:hAnsi="GHEA Grapalat"/>
        </w:rPr>
      </w:pPr>
    </w:p>
    <w:p w14:paraId="15B1FF1B"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16ED104D" w14:textId="77777777" w:rsidTr="00582B6B">
        <w:trPr>
          <w:jc w:val="center"/>
        </w:trPr>
        <w:tc>
          <w:tcPr>
            <w:tcW w:w="4536" w:type="dxa"/>
          </w:tcPr>
          <w:p w14:paraId="68945937"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1E2F8BD8"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114906C"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14:paraId="2CF5467E"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589E1FA5" w14:textId="77777777" w:rsidR="000B1AA0" w:rsidRPr="00B138F3" w:rsidRDefault="000B1AA0" w:rsidP="00582B6B">
            <w:pPr>
              <w:widowControl w:val="0"/>
              <w:spacing w:after="160"/>
              <w:jc w:val="center"/>
              <w:rPr>
                <w:rFonts w:ascii="GHEA Grapalat" w:hAnsi="GHEA Grapalat"/>
              </w:rPr>
            </w:pPr>
          </w:p>
        </w:tc>
        <w:tc>
          <w:tcPr>
            <w:tcW w:w="4343" w:type="dxa"/>
          </w:tcPr>
          <w:p w14:paraId="4530EEE8"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014A1EB0"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138808B4"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14:paraId="64C28ECC"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1F971039" w14:textId="77777777" w:rsidR="000B1AA0" w:rsidRPr="00B138F3" w:rsidRDefault="000B1AA0" w:rsidP="000B1AA0">
      <w:pPr>
        <w:widowControl w:val="0"/>
        <w:spacing w:after="160"/>
        <w:rPr>
          <w:rFonts w:ascii="GHEA Grapalat" w:hAnsi="GHEA Grapalat"/>
        </w:rPr>
        <w:sectPr w:rsidR="000B1AA0" w:rsidRPr="00B138F3" w:rsidSect="00DA609D">
          <w:footnotePr>
            <w:pos w:val="beneathText"/>
          </w:footnotePr>
          <w:pgSz w:w="16838" w:h="11906" w:orient="landscape" w:code="9"/>
          <w:pgMar w:top="1418" w:right="1418" w:bottom="1418" w:left="1418" w:header="561" w:footer="561" w:gutter="0"/>
          <w:cols w:space="720"/>
          <w:docGrid w:linePitch="326"/>
        </w:sectPr>
      </w:pPr>
    </w:p>
    <w:p w14:paraId="015621AB"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6056511F"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A72EE59"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3C984ADC" w14:textId="77777777" w:rsidTr="007A2020">
        <w:trPr>
          <w:tblCellSpacing w:w="7" w:type="dxa"/>
          <w:jc w:val="center"/>
        </w:trPr>
        <w:tc>
          <w:tcPr>
            <w:tcW w:w="0" w:type="auto"/>
            <w:vAlign w:val="center"/>
          </w:tcPr>
          <w:p w14:paraId="562EBAB3"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59BD5438"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4F54D776"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04DAB205"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4EC2FB9"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03EFB81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1E76ACDE"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49D277F2"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2A505AB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67B4726C"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10967A92"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77E8E4A3"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397CA753" w14:textId="77777777" w:rsidR="0038400D" w:rsidRPr="00521A49" w:rsidRDefault="0038400D" w:rsidP="0096596B">
      <w:pPr>
        <w:widowControl w:val="0"/>
        <w:ind w:firstLine="375"/>
        <w:rPr>
          <w:rFonts w:ascii="GHEA Grapalat" w:hAnsi="GHEA Grapalat"/>
          <w:iCs/>
        </w:rPr>
      </w:pPr>
    </w:p>
    <w:p w14:paraId="7E2BE6FA"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7548FE20"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0C4A14D4" w14:textId="77777777" w:rsidR="0038400D" w:rsidRPr="00521A49" w:rsidRDefault="0038400D" w:rsidP="0096596B">
      <w:pPr>
        <w:pStyle w:val="BodyTextIndent"/>
        <w:widowControl w:val="0"/>
        <w:spacing w:line="240" w:lineRule="auto"/>
        <w:ind w:firstLine="0"/>
        <w:jc w:val="center"/>
        <w:rPr>
          <w:rFonts w:ascii="GHEA Grapalat" w:hAnsi="GHEA Grapalat"/>
          <w:b/>
          <w:bCs/>
          <w:iCs/>
          <w:sz w:val="24"/>
          <w:szCs w:val="24"/>
        </w:rPr>
      </w:pPr>
    </w:p>
    <w:p w14:paraId="110DBE98" w14:textId="77777777" w:rsidR="0038400D" w:rsidRPr="00521A49"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57557BD3"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057C26BF"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06E71FBE"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6BB971E5"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44534F09"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0F3C95CA" w14:textId="77777777" w:rsidTr="00AB4EAB">
        <w:trPr>
          <w:jc w:val="center"/>
        </w:trPr>
        <w:tc>
          <w:tcPr>
            <w:tcW w:w="442" w:type="dxa"/>
            <w:vMerge w:val="restart"/>
            <w:shd w:val="clear" w:color="auto" w:fill="auto"/>
            <w:vAlign w:val="center"/>
          </w:tcPr>
          <w:p w14:paraId="4B0BD50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1FF82F55"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2AD5FAEC" w14:textId="77777777" w:rsidTr="00AB4EAB">
        <w:trPr>
          <w:jc w:val="center"/>
        </w:trPr>
        <w:tc>
          <w:tcPr>
            <w:tcW w:w="442" w:type="dxa"/>
            <w:vMerge/>
            <w:shd w:val="clear" w:color="auto" w:fill="auto"/>
          </w:tcPr>
          <w:p w14:paraId="224B2BE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38E09F6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1C50F64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69041DC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5DF6AF3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5BAD7221"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14:paraId="280033F5"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66F892FB" w14:textId="77777777" w:rsidTr="00AB4EAB">
        <w:trPr>
          <w:trHeight w:val="1105"/>
          <w:jc w:val="center"/>
        </w:trPr>
        <w:tc>
          <w:tcPr>
            <w:tcW w:w="442" w:type="dxa"/>
            <w:vMerge/>
            <w:tcBorders>
              <w:bottom w:val="single" w:sz="4" w:space="0" w:color="auto"/>
            </w:tcBorders>
            <w:shd w:val="clear" w:color="auto" w:fill="auto"/>
          </w:tcPr>
          <w:p w14:paraId="6E07FD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438413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3CF384A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6533D17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0FF82FF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3F5570E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4BD9E52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0139C83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20C2A9C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B138F3" w:rsidRPr="00521A49" w14:paraId="3C870D86" w14:textId="77777777" w:rsidTr="00AB4EAB">
        <w:trPr>
          <w:jc w:val="center"/>
        </w:trPr>
        <w:tc>
          <w:tcPr>
            <w:tcW w:w="442" w:type="dxa"/>
            <w:shd w:val="clear" w:color="auto" w:fill="auto"/>
            <w:vAlign w:val="center"/>
          </w:tcPr>
          <w:p w14:paraId="692BA26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14:paraId="4A022B4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14:paraId="5042FEC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14:paraId="353637F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14:paraId="7C0F019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14:paraId="66BCAA1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14:paraId="6ED5083E"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14:paraId="7DAA29F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14:paraId="04188A8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38400D" w:rsidRPr="00521A49" w14:paraId="26A9684B" w14:textId="77777777" w:rsidTr="00AB4EAB">
        <w:trPr>
          <w:jc w:val="center"/>
        </w:trPr>
        <w:tc>
          <w:tcPr>
            <w:tcW w:w="442" w:type="dxa"/>
            <w:shd w:val="clear" w:color="auto" w:fill="auto"/>
          </w:tcPr>
          <w:p w14:paraId="241E952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14:paraId="444D2A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14:paraId="5F6AEE1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14:paraId="243CA78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14:paraId="45F377E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14:paraId="284AAF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14:paraId="542A8E64"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14:paraId="7FA5782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14:paraId="09FF6A9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bl>
    <w:p w14:paraId="4C12D0A0" w14:textId="77777777" w:rsidR="0038400D" w:rsidRPr="00521A49" w:rsidRDefault="0038400D" w:rsidP="0096596B">
      <w:pPr>
        <w:widowControl w:val="0"/>
        <w:ind w:firstLine="375"/>
        <w:jc w:val="both"/>
        <w:rPr>
          <w:rFonts w:ascii="GHEA Grapalat" w:hAnsi="GHEA Grapalat" w:cs="Arial"/>
          <w:iCs/>
          <w:lang w:val="en-US"/>
        </w:rPr>
      </w:pPr>
    </w:p>
    <w:p w14:paraId="08DA59A1"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521A49">
        <w:rPr>
          <w:rFonts w:ascii="GHEA Grapalat" w:hAnsi="GHEA Grapalat"/>
          <w:snapToGrid w:val="0"/>
        </w:rPr>
        <w:t>Акта,</w:t>
      </w:r>
      <w:r w:rsidRPr="00521A49">
        <w:rPr>
          <w:rFonts w:ascii="GHEA Grapalat" w:hAnsi="GHEA Grapalat"/>
        </w:rPr>
        <w:t>являются</w:t>
      </w:r>
      <w:proofErr w:type="spellEnd"/>
      <w:proofErr w:type="gramEnd"/>
      <w:r w:rsidRPr="00521A49">
        <w:rPr>
          <w:rFonts w:ascii="GHEA Grapalat" w:hAnsi="GHEA Grapalat"/>
        </w:rPr>
        <w:t xml:space="preserve"> составляющей частью настоящего Акта и прилагаются.</w:t>
      </w:r>
    </w:p>
    <w:p w14:paraId="3BAD1E40"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48843394" w14:textId="77777777" w:rsidTr="007A2020">
        <w:trPr>
          <w:trHeight w:val="266"/>
          <w:tblCellSpacing w:w="7" w:type="dxa"/>
          <w:jc w:val="center"/>
        </w:trPr>
        <w:tc>
          <w:tcPr>
            <w:tcW w:w="0" w:type="auto"/>
            <w:vAlign w:val="center"/>
          </w:tcPr>
          <w:p w14:paraId="7B6E4FE5"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51FBEB71"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2C49187D" w14:textId="77777777" w:rsidTr="007A2020">
        <w:trPr>
          <w:trHeight w:val="473"/>
          <w:tblCellSpacing w:w="7" w:type="dxa"/>
          <w:jc w:val="center"/>
        </w:trPr>
        <w:tc>
          <w:tcPr>
            <w:tcW w:w="0" w:type="auto"/>
            <w:vAlign w:val="center"/>
          </w:tcPr>
          <w:p w14:paraId="12BB935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410FB9D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135902B0"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58C8D967"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1B5F5050" w14:textId="77777777" w:rsidTr="007A2020">
        <w:trPr>
          <w:trHeight w:val="503"/>
          <w:tblCellSpacing w:w="7" w:type="dxa"/>
          <w:jc w:val="center"/>
        </w:trPr>
        <w:tc>
          <w:tcPr>
            <w:tcW w:w="0" w:type="auto"/>
            <w:vAlign w:val="center"/>
          </w:tcPr>
          <w:p w14:paraId="0B3D459C"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48A42F1D"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5DB04346"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4E11C92B"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288F5D80" w14:textId="77777777" w:rsidTr="007A2020">
        <w:trPr>
          <w:trHeight w:val="281"/>
          <w:tblCellSpacing w:w="7" w:type="dxa"/>
          <w:jc w:val="center"/>
        </w:trPr>
        <w:tc>
          <w:tcPr>
            <w:tcW w:w="0" w:type="auto"/>
            <w:vAlign w:val="center"/>
          </w:tcPr>
          <w:p w14:paraId="3298D0CC"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2B8F03BE"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1F02CA4C"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4917946F"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28A64376"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D76D73E"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232C230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F491557"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61C49B3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4E83B3D8"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2D975304"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158895C"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5C9A5E25"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291A9579"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7BE5093D"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4D64CF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A0518A"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7D0D87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7F4689"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C1BBD4"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34F877C"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3614E5B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B09741F"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B877A5"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3D2B921" w14:textId="77777777" w:rsidR="00071D1C" w:rsidRPr="00521A49" w:rsidRDefault="00071D1C" w:rsidP="00962010">
            <w:pPr>
              <w:widowControl w:val="0"/>
              <w:spacing w:after="120"/>
              <w:jc w:val="center"/>
              <w:rPr>
                <w:rFonts w:ascii="GHEA Grapalat" w:hAnsi="GHEA Grapalat" w:cs="Sylfaen"/>
              </w:rPr>
            </w:pPr>
          </w:p>
        </w:tc>
      </w:tr>
      <w:tr w:rsidR="00071D1C" w:rsidRPr="00521A49" w14:paraId="3FDEBC3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BD0581"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088FAE9"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20E7657" w14:textId="77777777" w:rsidR="00071D1C" w:rsidRPr="00521A49" w:rsidRDefault="00071D1C" w:rsidP="00962010">
            <w:pPr>
              <w:widowControl w:val="0"/>
              <w:spacing w:after="120"/>
              <w:jc w:val="center"/>
              <w:rPr>
                <w:rFonts w:ascii="GHEA Grapalat" w:hAnsi="GHEA Grapalat" w:cs="Sylfaen"/>
              </w:rPr>
            </w:pPr>
          </w:p>
        </w:tc>
      </w:tr>
    </w:tbl>
    <w:p w14:paraId="5EE6CD23"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5758A509"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7EC024A1" w14:textId="77777777" w:rsidR="00B138F3" w:rsidRPr="00521A49" w:rsidRDefault="00B138F3" w:rsidP="00962010">
      <w:pPr>
        <w:rPr>
          <w:rFonts w:ascii="GHEA Grapalat" w:hAnsi="GHEA Grapalat"/>
        </w:rPr>
      </w:pPr>
      <w:r w:rsidRPr="00521A49">
        <w:rPr>
          <w:rFonts w:ascii="GHEA Grapalat" w:hAnsi="GHEA Grapalat"/>
        </w:rPr>
        <w:t xml:space="preserve">                                                       </w:t>
      </w:r>
    </w:p>
    <w:p w14:paraId="2C4A36F1"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362A782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74E21779" w14:textId="77777777" w:rsidTr="007072C5">
        <w:tc>
          <w:tcPr>
            <w:tcW w:w="4450" w:type="dxa"/>
          </w:tcPr>
          <w:p w14:paraId="1650E171"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37E55B08"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20AB676F"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6AABC525"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3F75275D" w14:textId="77777777" w:rsidTr="00E22E51">
        <w:trPr>
          <w:tblCellSpacing w:w="7" w:type="dxa"/>
          <w:jc w:val="center"/>
        </w:trPr>
        <w:tc>
          <w:tcPr>
            <w:tcW w:w="0" w:type="auto"/>
            <w:vAlign w:val="center"/>
          </w:tcPr>
          <w:p w14:paraId="5AB702A4"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39ED447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5E6953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09AFFC7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0B722047" w14:textId="77777777" w:rsidTr="00E22E51">
        <w:trPr>
          <w:tblCellSpacing w:w="7" w:type="dxa"/>
          <w:jc w:val="center"/>
        </w:trPr>
        <w:tc>
          <w:tcPr>
            <w:tcW w:w="0" w:type="auto"/>
            <w:vAlign w:val="center"/>
          </w:tcPr>
          <w:p w14:paraId="0C73F53A"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57936EC3"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4E0D0DA0"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65D08458"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344D0462" w14:textId="77777777"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42861" w14:textId="77777777" w:rsidR="00A77E79" w:rsidRDefault="00A77E79">
      <w:r>
        <w:separator/>
      </w:r>
    </w:p>
  </w:endnote>
  <w:endnote w:type="continuationSeparator" w:id="0">
    <w:p w14:paraId="671246CF" w14:textId="77777777" w:rsidR="00A77E79" w:rsidRDefault="00A77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651653"/>
      <w:docPartObj>
        <w:docPartGallery w:val="Page Numbers (Bottom of Page)"/>
        <w:docPartUnique/>
      </w:docPartObj>
    </w:sdtPr>
    <w:sdtEndPr>
      <w:rPr>
        <w:rFonts w:ascii="GHEA Grapalat" w:hAnsi="GHEA Grapalat"/>
        <w:sz w:val="24"/>
        <w:szCs w:val="24"/>
      </w:rPr>
    </w:sdtEndPr>
    <w:sdtContent>
      <w:p w14:paraId="26E21379" w14:textId="77777777" w:rsidR="00A77E79" w:rsidRPr="00C861E9" w:rsidRDefault="00A77E79">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ADED1C" w14:textId="77777777" w:rsidR="00A77E79" w:rsidRDefault="00A77E79">
      <w:r>
        <w:separator/>
      </w:r>
    </w:p>
  </w:footnote>
  <w:footnote w:type="continuationSeparator" w:id="0">
    <w:p w14:paraId="47E5CB6F" w14:textId="77777777" w:rsidR="00A77E79" w:rsidRDefault="00A77E79">
      <w:r>
        <w:continuationSeparator/>
      </w:r>
    </w:p>
  </w:footnote>
  <w:footnote w:id="1">
    <w:p w14:paraId="31D9EE51" w14:textId="77777777" w:rsidR="00A77E79" w:rsidRPr="002D0715" w:rsidRDefault="00A77E79">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14:paraId="10986F99" w14:textId="77777777" w:rsidR="00A77E79" w:rsidRPr="00E72E35" w:rsidRDefault="00A77E79">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14:paraId="42FDEFB6" w14:textId="77777777" w:rsidR="00A77E79" w:rsidRPr="00816F7D" w:rsidRDefault="00A77E79"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E1FCA0" w14:textId="77777777" w:rsidR="00A77E79" w:rsidRPr="00DA04BC" w:rsidRDefault="00A77E79"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2A541FE" w14:textId="77777777" w:rsidR="00A77E79" w:rsidRPr="00DA04BC" w:rsidRDefault="00A77E79"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28E18C22" w14:textId="77777777" w:rsidR="00A77E79" w:rsidRPr="00DA04BC" w:rsidRDefault="00A77E79"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FC9CC8A" w14:textId="77777777" w:rsidR="00A77E79" w:rsidRPr="00DA04BC" w:rsidRDefault="00A77E79" w:rsidP="00DA04BC">
      <w:pPr>
        <w:jc w:val="both"/>
        <w:rPr>
          <w:rFonts w:ascii="Sylfaen" w:hAnsi="Sylfaen"/>
          <w:i/>
          <w:sz w:val="16"/>
          <w:szCs w:val="16"/>
        </w:rPr>
      </w:pPr>
    </w:p>
  </w:footnote>
  <w:footnote w:id="4">
    <w:p w14:paraId="2BB8C252" w14:textId="77777777" w:rsidR="00A77E79" w:rsidRPr="00967242" w:rsidRDefault="00A77E79"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A0384C0" w14:textId="77777777" w:rsidR="00A77E79" w:rsidRPr="00D3436F" w:rsidRDefault="00A77E79">
      <w:pPr>
        <w:pStyle w:val="FootnoteText"/>
        <w:rPr>
          <w:lang w:val="es-ES"/>
        </w:rPr>
      </w:pPr>
    </w:p>
  </w:footnote>
  <w:footnote w:id="5">
    <w:p w14:paraId="2408A619" w14:textId="77777777" w:rsidR="00A77E79" w:rsidRPr="008842CE" w:rsidRDefault="00A77E79" w:rsidP="003D2FE2">
      <w:pPr>
        <w:pStyle w:val="FootnoteText"/>
        <w:jc w:val="both"/>
      </w:pPr>
    </w:p>
  </w:footnote>
  <w:footnote w:id="6">
    <w:p w14:paraId="7AD8D995" w14:textId="77777777" w:rsidR="00A77E79" w:rsidRPr="002B6C9D" w:rsidRDefault="00A77E79" w:rsidP="00D3436F">
      <w:pPr>
        <w:pStyle w:val="FootnoteText"/>
        <w:widowControl w:val="0"/>
        <w:jc w:val="both"/>
        <w:rPr>
          <w:ins w:id="4" w:author="Vardan" w:date="2022-03-24T23:31:00Z"/>
          <w:rFonts w:ascii="Sylfaen" w:hAnsi="Sylfaen"/>
          <w:i/>
          <w:sz w:val="16"/>
          <w:szCs w:val="16"/>
          <w:lang w:val="hy-AM"/>
        </w:rPr>
      </w:pPr>
      <w:r>
        <w:rPr>
          <w:rStyle w:val="FootnoteReference"/>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14:paraId="6C20146D" w14:textId="77777777" w:rsidR="00A77E79" w:rsidRPr="002B6C9D" w:rsidRDefault="00A77E79" w:rsidP="00D3436F">
      <w:pPr>
        <w:pStyle w:val="FootnoteText"/>
        <w:widowControl w:val="0"/>
        <w:jc w:val="both"/>
        <w:rPr>
          <w:rFonts w:ascii="Sylfaen" w:hAnsi="Sylfaen"/>
          <w:sz w:val="16"/>
          <w:szCs w:val="16"/>
          <w:lang w:val="hy-AM"/>
        </w:rPr>
      </w:pPr>
    </w:p>
  </w:footnote>
  <w:footnote w:id="7">
    <w:p w14:paraId="25BC77A2" w14:textId="77777777" w:rsidR="00A77E79" w:rsidRPr="0095788C" w:rsidRDefault="00A77E79"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14:paraId="4A465A31" w14:textId="77777777" w:rsidR="00A77E79" w:rsidRPr="0095788C" w:rsidRDefault="00A77E79"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7FEE990" w14:textId="77777777" w:rsidR="00A77E79" w:rsidRPr="0095788C" w:rsidRDefault="00A77E79">
      <w:pPr>
        <w:pStyle w:val="FootnoteText"/>
        <w:rPr>
          <w:rFonts w:ascii="Sylfaen" w:hAnsi="Sylfaen"/>
          <w:sz w:val="16"/>
          <w:szCs w:val="16"/>
          <w:lang w:val="hy-AM"/>
        </w:rPr>
      </w:pPr>
    </w:p>
  </w:footnote>
  <w:footnote w:id="9">
    <w:p w14:paraId="4DEFB906" w14:textId="5E85C78D" w:rsidR="008F3B5F" w:rsidRPr="00E861BF" w:rsidRDefault="008F3B5F" w:rsidP="008F3B5F">
      <w:pPr>
        <w:pStyle w:val="FootnoteText"/>
        <w:widowControl w:val="0"/>
        <w:jc w:val="both"/>
        <w:rPr>
          <w:rFonts w:ascii="GHEA Grapalat" w:hAnsi="GHEA Grapalat"/>
          <w:i/>
        </w:rPr>
      </w:pPr>
    </w:p>
  </w:footnote>
  <w:footnote w:id="10">
    <w:p w14:paraId="0099E969" w14:textId="4D4551E6" w:rsidR="008F3B5F" w:rsidRPr="00C84B20" w:rsidRDefault="008F3B5F" w:rsidP="008F3B5F">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1BB381C0" w14:textId="77777777" w:rsidR="008F3B5F" w:rsidRPr="00E861BF" w:rsidRDefault="008F3B5F" w:rsidP="008F3B5F">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1">
    <w:p w14:paraId="508568C5" w14:textId="77777777" w:rsidR="008F3B5F" w:rsidRPr="00E861BF" w:rsidRDefault="008F3B5F" w:rsidP="008F3B5F">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2">
    <w:p w14:paraId="42C97F8A" w14:textId="77777777" w:rsidR="00B111A1" w:rsidRDefault="008F3B5F" w:rsidP="008F3B5F">
      <w:pPr>
        <w:pStyle w:val="FootnoteText"/>
        <w:widowControl w:val="0"/>
        <w:jc w:val="both"/>
        <w:rPr>
          <w:rFonts w:ascii="GHEA Grapalat" w:hAnsi="GHEA Grapalat"/>
          <w:i/>
        </w:rPr>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p w14:paraId="763B7E1E" w14:textId="07F0FA93" w:rsidR="008F3B5F" w:rsidRPr="008842CE" w:rsidRDefault="008F3B5F" w:rsidP="008F3B5F">
      <w:pPr>
        <w:pStyle w:val="FootnoteText"/>
        <w:widowControl w:val="0"/>
        <w:jc w:val="both"/>
      </w:pPr>
      <w:r w:rsidRPr="008842CE">
        <w:rPr>
          <w:rFonts w:ascii="GHEA Grapalat" w:hAnsi="GHEA Grapalat"/>
          <w:i/>
        </w:rPr>
        <w:t xml:space="preserve">**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3">
    <w:p w14:paraId="63622ACD" w14:textId="77777777" w:rsidR="00DA609D" w:rsidRPr="008842CE" w:rsidRDefault="00DA609D" w:rsidP="008F3B5F">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53249"/>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3B5F"/>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77E79"/>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1A1"/>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09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D742D"/>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2887C998"/>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3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semiHidden/>
    <w:unhideWhenUsed/>
    <w:rsid w:val="00ED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ED742D"/>
    <w:rPr>
      <w:rFonts w:ascii="Courier New" w:hAnsi="Courier New" w:cs="Courier New"/>
      <w:lang w:val="en-US" w:eastAsia="en-US" w:bidi="ar-SA"/>
    </w:rPr>
  </w:style>
  <w:style w:type="character" w:customStyle="1" w:styleId="y2iqfc">
    <w:name w:val="y2iqfc"/>
    <w:basedOn w:val="DefaultParagraphFont"/>
    <w:rsid w:val="00ED7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885058">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117069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C3C78-A7A2-4549-9851-5F9124F6A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86</Pages>
  <Words>22022</Words>
  <Characters>125530</Characters>
  <Application>Microsoft Office Word</Application>
  <DocSecurity>0</DocSecurity>
  <Lines>1046</Lines>
  <Paragraphs>294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147258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16</cp:revision>
  <cp:lastPrinted>2018-02-16T07:12:00Z</cp:lastPrinted>
  <dcterms:created xsi:type="dcterms:W3CDTF">2024-02-14T10:29:00Z</dcterms:created>
  <dcterms:modified xsi:type="dcterms:W3CDTF">2024-08-14T08:03:00Z</dcterms:modified>
</cp:coreProperties>
</file>