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362F7E">
        <w:rPr>
          <w:rFonts w:ascii="GHEA Grapalat" w:hAnsi="GHEA Grapalat"/>
          <w:i w:val="0"/>
          <w:sz w:val="24"/>
          <w:szCs w:val="24"/>
        </w:rPr>
        <w:t>17-го июля</w:t>
      </w:r>
      <w:r w:rsidR="00FE0DE3">
        <w:rPr>
          <w:rFonts w:ascii="GHEA Grapalat" w:hAnsi="GHEA Grapalat"/>
          <w:i w:val="0"/>
          <w:sz w:val="24"/>
          <w:szCs w:val="24"/>
        </w:rPr>
        <w:t xml:space="preserve"> 2023</w:t>
      </w:r>
      <w:r>
        <w:rPr>
          <w:rFonts w:ascii="GHEA Grapalat" w:hAnsi="GHEA Grapalat"/>
          <w:i w:val="0"/>
          <w:sz w:val="24"/>
          <w:szCs w:val="24"/>
        </w:rPr>
        <w:t xml:space="preserve"> года номер 1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362F7E">
        <w:rPr>
          <w:rFonts w:ascii="GHEA Grapalat" w:hAnsi="GHEA Grapalat"/>
          <w:b/>
          <w:i w:val="0"/>
          <w:sz w:val="24"/>
          <w:szCs w:val="24"/>
        </w:rPr>
        <w:t>GHTsDzB-HVKAK-203-42</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на </w:t>
      </w:r>
      <w:r>
        <w:rPr>
          <w:rFonts w:ascii="GHEA Grapalat" w:hAnsi="GHEA Grapalat"/>
          <w:b/>
          <w:i w:val="0"/>
          <w:sz w:val="24"/>
          <w:szCs w:val="24"/>
        </w:rPr>
        <w:t xml:space="preserve">предоставление услуг медицинского осмотра сотрудников ГНО «Национального центра по контролю и профилактике заболеваний» МЗ РА. </w:t>
      </w:r>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w:t>
      </w:r>
      <w:proofErr w:type="gramStart"/>
      <w:r w:rsidR="00B1012E" w:rsidRPr="00535F40">
        <w:rPr>
          <w:rFonts w:ascii="GHEA Grapalat" w:hAnsi="GHEA Grapalat"/>
          <w:b/>
          <w:i w:val="0"/>
          <w:spacing w:val="6"/>
          <w:sz w:val="24"/>
          <w:szCs w:val="24"/>
        </w:rPr>
        <w:t>г</w:t>
      </w:r>
      <w:proofErr w:type="gramEnd"/>
      <w:r w:rsidR="00B1012E" w:rsidRPr="00535F40">
        <w:rPr>
          <w:rFonts w:ascii="GHEA Grapalat" w:hAnsi="GHEA Grapalat"/>
          <w:b/>
          <w:i w:val="0"/>
          <w:spacing w:val="6"/>
          <w:sz w:val="24"/>
          <w:szCs w:val="24"/>
        </w:rPr>
        <w:t xml:space="preserve">.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 xml:space="preserve">10:30 </w:t>
      </w:r>
      <w:r w:rsidRPr="00535F40">
        <w:rPr>
          <w:rFonts w:ascii="GHEA Grapalat" w:hAnsi="GHEA Grapalat"/>
          <w:b/>
          <w:i w:val="0"/>
          <w:sz w:val="24"/>
          <w:szCs w:val="24"/>
        </w:rPr>
        <w:t xml:space="preserve">часов </w:t>
      </w:r>
      <w:r w:rsidR="00535F40" w:rsidRPr="00535F40">
        <w:rPr>
          <w:rFonts w:ascii="GHEA Grapalat" w:hAnsi="GHEA Grapalat"/>
          <w:b/>
          <w:i w:val="0"/>
          <w:sz w:val="24"/>
          <w:szCs w:val="24"/>
        </w:rPr>
        <w:t>0</w:t>
      </w:r>
      <w:r w:rsidR="008F145F">
        <w:rPr>
          <w:rFonts w:ascii="GHEA Grapalat" w:hAnsi="GHEA Grapalat"/>
          <w:b/>
          <w:i w:val="0"/>
          <w:sz w:val="24"/>
          <w:szCs w:val="24"/>
        </w:rPr>
        <w:t>8</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FE0DE3">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00535F40" w:rsidRPr="0012656E">
        <w:rPr>
          <w:rFonts w:ascii="GHEA Grapalat" w:hAnsi="GHEA Grapalat"/>
          <w:b/>
          <w:i w:val="0"/>
          <w:sz w:val="24"/>
          <w:szCs w:val="24"/>
        </w:rPr>
        <w:t>г</w:t>
      </w:r>
      <w:proofErr w:type="gramEnd"/>
      <w:r w:rsidR="00535F40" w:rsidRPr="0012656E">
        <w:rPr>
          <w:rFonts w:ascii="GHEA Grapalat" w:hAnsi="GHEA Grapalat"/>
          <w:b/>
          <w:i w:val="0"/>
          <w:sz w:val="24"/>
          <w:szCs w:val="24"/>
        </w:rPr>
        <w:t xml:space="preserve">. Ереван, ул. М. </w:t>
      </w:r>
      <w:proofErr w:type="spellStart"/>
      <w:r w:rsidR="00535F40" w:rsidRPr="0012656E">
        <w:rPr>
          <w:rFonts w:ascii="GHEA Grapalat" w:hAnsi="GHEA Grapalat"/>
          <w:b/>
          <w:i w:val="0"/>
          <w:sz w:val="24"/>
          <w:szCs w:val="24"/>
        </w:rPr>
        <w:t>Гераци</w:t>
      </w:r>
      <w:proofErr w:type="spellEnd"/>
      <w:r w:rsidR="00535F40" w:rsidRPr="0012656E">
        <w:rPr>
          <w:rFonts w:ascii="GHEA Grapalat" w:hAnsi="GHEA Grapalat"/>
          <w:b/>
          <w:i w:val="0"/>
          <w:sz w:val="24"/>
          <w:szCs w:val="24"/>
        </w:rPr>
        <w:t>, д. 12</w:t>
      </w:r>
      <w:r w:rsidRPr="0012656E">
        <w:rPr>
          <w:rFonts w:ascii="GHEA Grapalat" w:hAnsi="GHEA Grapalat"/>
          <w:b/>
          <w:i w:val="0"/>
          <w:sz w:val="24"/>
          <w:szCs w:val="24"/>
        </w:rPr>
        <w:t xml:space="preserve">, в </w:t>
      </w:r>
      <w:r w:rsidR="0012656E" w:rsidRPr="0012656E">
        <w:rPr>
          <w:rFonts w:ascii="GHEA Grapalat" w:hAnsi="GHEA Grapalat"/>
          <w:b/>
          <w:i w:val="0"/>
          <w:sz w:val="24"/>
          <w:szCs w:val="24"/>
        </w:rPr>
        <w:t>10:30</w:t>
      </w:r>
      <w:r w:rsidRPr="0012656E">
        <w:rPr>
          <w:rFonts w:ascii="GHEA Grapalat" w:hAnsi="GHEA Grapalat"/>
          <w:b/>
          <w:i w:val="0"/>
          <w:sz w:val="24"/>
          <w:szCs w:val="24"/>
        </w:rPr>
        <w:t xml:space="preserve"> </w:t>
      </w:r>
      <w:r w:rsidR="0012656E" w:rsidRPr="0012656E">
        <w:rPr>
          <w:rFonts w:ascii="GHEA Grapalat" w:hAnsi="GHEA Grapalat"/>
          <w:b/>
          <w:i w:val="0"/>
          <w:sz w:val="24"/>
          <w:szCs w:val="24"/>
        </w:rPr>
        <w:t xml:space="preserve">часов </w:t>
      </w:r>
      <w:r w:rsidR="008F145F">
        <w:rPr>
          <w:rFonts w:ascii="GHEA Grapalat" w:hAnsi="GHEA Grapalat"/>
          <w:b/>
          <w:i w:val="0"/>
          <w:sz w:val="24"/>
          <w:szCs w:val="24"/>
        </w:rPr>
        <w:t>24 июля</w:t>
      </w:r>
      <w:r w:rsidR="0012656E" w:rsidRPr="0012656E">
        <w:rPr>
          <w:rFonts w:ascii="GHEA Grapalat" w:hAnsi="GHEA Grapalat"/>
          <w:b/>
          <w:i w:val="0"/>
          <w:sz w:val="24"/>
          <w:szCs w:val="24"/>
        </w:rPr>
        <w:t xml:space="preserve"> 2023 года.</w:t>
      </w:r>
    </w:p>
    <w:p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4C7808" w:rsidRDefault="004C7808" w:rsidP="004C7808">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C7808" w:rsidRDefault="004C7808">
      <w:pPr>
        <w:rPr>
          <w:rFonts w:ascii="GHEA Grapalat" w:hAnsi="GHEA Grapalat"/>
          <w:i/>
        </w:rPr>
      </w:pP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362F7E">
        <w:rPr>
          <w:rFonts w:ascii="GHEA Grapalat" w:hAnsi="GHEA Grapalat"/>
          <w:sz w:val="22"/>
          <w:szCs w:val="22"/>
        </w:rPr>
        <w:t>GHTsDzB-HVKAK-203-42</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8F145F">
        <w:rPr>
          <w:rFonts w:ascii="GHEA Grapalat" w:hAnsi="GHEA Grapalat"/>
          <w:sz w:val="22"/>
          <w:szCs w:val="22"/>
        </w:rPr>
        <w:t>17 июля</w:t>
      </w:r>
      <w:r>
        <w:rPr>
          <w:rFonts w:ascii="GHEA Grapalat" w:hAnsi="GHEA Grapalat"/>
          <w:sz w:val="22"/>
          <w:szCs w:val="22"/>
        </w:rPr>
        <w:t xml:space="preserve"> 2023</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AD3CC1" w:rsidRDefault="00AD3CC1" w:rsidP="00AD3CC1">
      <w:pPr>
        <w:pStyle w:val="a3"/>
        <w:widowControl w:val="0"/>
        <w:spacing w:line="240" w:lineRule="auto"/>
        <w:ind w:firstLine="567"/>
        <w:jc w:val="center"/>
        <w:rPr>
          <w:rFonts w:ascii="GHEA Grapalat" w:hAnsi="GHEA Grapalat"/>
          <w:i w:val="0"/>
          <w:sz w:val="22"/>
          <w:szCs w:val="22"/>
        </w:rPr>
      </w:pPr>
      <w:r w:rsidRPr="00AD3CC1">
        <w:rPr>
          <w:rFonts w:ascii="GHEA Grapalat" w:hAnsi="GHEA Grapalat"/>
          <w:b/>
          <w:i w:val="0"/>
          <w:sz w:val="22"/>
          <w:szCs w:val="22"/>
        </w:rPr>
        <w:t>НА ЗАПРОС КОТИРОВОК, ОБЪЯВЛЕННЫЙ С ЦЕЛЬ</w:t>
      </w:r>
      <w:r>
        <w:rPr>
          <w:rFonts w:ascii="GHEA Grapalat" w:hAnsi="GHEA Grapalat"/>
          <w:b/>
          <w:i w:val="0"/>
          <w:sz w:val="22"/>
          <w:szCs w:val="22"/>
        </w:rPr>
        <w:t>Ю ПРИОБРЕТЕНИЯ</w:t>
      </w:r>
      <w:r w:rsidRPr="00AD3CC1">
        <w:rPr>
          <w:rFonts w:ascii="GHEA Grapalat" w:hAnsi="GHEA Grapalat"/>
          <w:b/>
          <w:i w:val="0"/>
          <w:sz w:val="22"/>
          <w:szCs w:val="22"/>
        </w:rPr>
        <w:t xml:space="preserve"> УСЛУГ МЕДИЦИНСКОГО ОСМОТРА СОТРУДНИКОВ ГНО «НАЦИОНАЛЬНОГО ЦЕНТРА ПО КОНТРОЛЮ И ПРОФИЛАКТИКЕ ЗАБОЛЕВАНИЙ» МЗ РА ДЛЯ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Pr="0041256C" w:rsidRDefault="0041256C" w:rsidP="0041256C">
      <w:pPr>
        <w:rPr>
          <w:rFonts w:ascii="GHEA Grapalat" w:hAnsi="GHEA Grapalat" w:cs="Sylfaen"/>
          <w:b/>
          <w:i/>
          <w:color w:val="FF0000"/>
        </w:rPr>
      </w:pPr>
      <w:r w:rsidRPr="0041256C">
        <w:rPr>
          <w:rFonts w:ascii="GHEA Grapalat" w:hAnsi="GHEA Grapalat"/>
          <w:b/>
          <w:i/>
          <w:color w:val="FF0000"/>
        </w:rPr>
        <w:lastRenderedPageBreak/>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 xml:space="preserve"> </w:t>
      </w:r>
    </w:p>
    <w:p w:rsidR="00160AE4" w:rsidRPr="004260E1" w:rsidRDefault="00994A77" w:rsidP="00AD3CC1">
      <w:pPr>
        <w:widowControl w:val="0"/>
        <w:ind w:firstLine="567"/>
        <w:contextualSpacing/>
        <w:jc w:val="center"/>
        <w:rPr>
          <w:rFonts w:ascii="GHEA Grapalat" w:hAnsi="GHEA Grapalat"/>
          <w:b/>
          <w:sz w:val="22"/>
          <w:szCs w:val="22"/>
        </w:rPr>
      </w:pPr>
      <w:r w:rsidRPr="009044F1">
        <w:rPr>
          <w:rFonts w:ascii="GHEA Grapalat" w:hAnsi="GHEA Grapalat"/>
        </w:rPr>
        <w:br w:type="page"/>
      </w:r>
      <w:r w:rsidR="00160AE4" w:rsidRPr="004260E1">
        <w:rPr>
          <w:rFonts w:ascii="GHEA Grapalat" w:hAnsi="GHEA Grapalat"/>
          <w:b/>
          <w:sz w:val="22"/>
          <w:szCs w:val="22"/>
        </w:rPr>
        <w:t>СОДЕРЖАНИЕ</w:t>
      </w:r>
    </w:p>
    <w:p w:rsidR="00AD3CC1" w:rsidRPr="004260E1" w:rsidRDefault="00160AE4" w:rsidP="00AD3CC1">
      <w:pPr>
        <w:pStyle w:val="a3"/>
        <w:widowControl w:val="0"/>
        <w:spacing w:line="240" w:lineRule="auto"/>
        <w:ind w:firstLine="567"/>
        <w:contextualSpacing/>
        <w:jc w:val="center"/>
        <w:rPr>
          <w:rFonts w:ascii="GHEA Grapalat" w:hAnsi="GHEA Grapalat"/>
          <w:i w:val="0"/>
          <w:sz w:val="22"/>
          <w:szCs w:val="22"/>
        </w:rPr>
      </w:pPr>
      <w:r w:rsidRPr="004260E1">
        <w:rPr>
          <w:rFonts w:ascii="GHEA Grapalat" w:hAnsi="GHEA Grapalat"/>
          <w:b/>
          <w:i w:val="0"/>
          <w:sz w:val="22"/>
          <w:szCs w:val="22"/>
        </w:rPr>
        <w:t xml:space="preserve">ПРИГЛАШЕНИЯ </w:t>
      </w:r>
      <w:r w:rsidR="00AD3CC1" w:rsidRPr="004260E1">
        <w:rPr>
          <w:rFonts w:ascii="GHEA Grapalat" w:hAnsi="GHEA Grapalat"/>
          <w:b/>
          <w:i w:val="0"/>
          <w:sz w:val="22"/>
          <w:szCs w:val="22"/>
        </w:rPr>
        <w:t>НА ЗАПРОС КОТИРОВОК, ОБЪЯВЛЕННЫЙ С ЦЕЛЬЮ ПРИОБРЕТЕНИЯ УСЛУГ МЕДИЦИНСКОГО ОСМОТРА СОТРУДНИКОВ ГНО «НАЦИОНАЛЬНОГО ЦЕНТРА ПО КОНТРОЛЮ И ПРОФИЛАКТИКЕ ЗАБОЛЕВАНИЙ» МЗ РА ДЛЯ СВОИХ НУЖД</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520F57" w:rsidRPr="008842CE" w:rsidRDefault="00520F57" w:rsidP="004260E1">
      <w:pPr>
        <w:widowControl w:val="0"/>
        <w:contextualSpacing/>
        <w:jc w:val="center"/>
        <w:rPr>
          <w:rFonts w:ascii="GHEA Grapalat" w:hAnsi="GHEA Grapalat"/>
          <w:b/>
        </w:rPr>
      </w:pP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362F7E">
        <w:rPr>
          <w:rFonts w:ascii="GHEA Grapalat" w:hAnsi="GHEA Grapalat"/>
          <w:b/>
          <w:sz w:val="22"/>
          <w:szCs w:val="22"/>
        </w:rPr>
        <w:t>GHTsDzB-HVKAK-203-42</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w:t>
      </w:r>
      <w:proofErr w:type="gramEnd"/>
      <w:r w:rsidR="00AD798D">
        <w:rPr>
          <w:rFonts w:ascii="GHEA Grapalat" w:hAnsi="GHEA Grapalat"/>
          <w:b/>
        </w:rPr>
        <w:t xml:space="preserve">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AD798D" w:rsidRDefault="00AD798D" w:rsidP="00B46D58">
      <w:pPr>
        <w:widowControl w:val="0"/>
        <w:spacing w:after="160"/>
        <w:jc w:val="center"/>
        <w:rPr>
          <w:rFonts w:ascii="GHEA Grapalat" w:hAnsi="GHEA Grapalat"/>
        </w:rPr>
      </w:pPr>
    </w:p>
    <w:p w:rsidR="00AD798D" w:rsidRDefault="00AD798D" w:rsidP="00B46D58">
      <w:pPr>
        <w:widowControl w:val="0"/>
        <w:spacing w:after="160"/>
        <w:jc w:val="center"/>
        <w:rPr>
          <w:rFonts w:ascii="GHEA Grapalat" w:hAnsi="GHEA Grapalat"/>
        </w:rPr>
      </w:pP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777B7F">
        <w:rPr>
          <w:rFonts w:ascii="GHEA Grapalat" w:hAnsi="GHEA Grapalat"/>
          <w:b/>
          <w:i w:val="0"/>
          <w:sz w:val="24"/>
          <w:szCs w:val="24"/>
        </w:rPr>
        <w:t>услуг медицинского осмотра сотрудников</w:t>
      </w:r>
      <w:r w:rsidR="00777B7F" w:rsidRPr="00777B7F">
        <w:rPr>
          <w:rFonts w:ascii="GHEA Grapalat" w:hAnsi="GHEA Grapalat"/>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8F145F">
        <w:rPr>
          <w:rFonts w:ascii="GHEA Grapalat" w:hAnsi="GHEA Grapalat"/>
          <w:b/>
          <w:i w:val="0"/>
          <w:sz w:val="24"/>
          <w:szCs w:val="24"/>
        </w:rPr>
        <w:t>11</w:t>
      </w:r>
      <w:r w:rsidR="00CC2D29" w:rsidRPr="00CC2D29">
        <w:rPr>
          <w:rFonts w:ascii="GHEA Grapalat" w:hAnsi="GHEA Grapalat"/>
          <w:b/>
          <w:i w:val="0"/>
          <w:sz w:val="24"/>
          <w:szCs w:val="24"/>
        </w:rPr>
        <w:t xml:space="preserve"> </w:t>
      </w:r>
      <w:r w:rsidR="00777B7F" w:rsidRPr="00CC2D29">
        <w:rPr>
          <w:rFonts w:ascii="GHEA Grapalat" w:hAnsi="GHEA Grapalat"/>
          <w:b/>
          <w:i w:val="0"/>
          <w:sz w:val="24"/>
          <w:szCs w:val="24"/>
        </w:rPr>
        <w:t>лот</w:t>
      </w:r>
      <w:r w:rsidR="008F145F">
        <w:rPr>
          <w:rFonts w:ascii="GHEA Grapalat" w:hAnsi="GHEA Grapalat"/>
          <w:b/>
          <w:i w:val="0"/>
          <w:sz w:val="24"/>
          <w:szCs w:val="24"/>
        </w:rPr>
        <w:t>ов</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7906E4" w:rsidRPr="009044F1" w:rsidTr="00970424">
        <w:trPr>
          <w:jc w:val="center"/>
        </w:trPr>
        <w:tc>
          <w:tcPr>
            <w:tcW w:w="1216" w:type="dxa"/>
            <w:vAlign w:val="center"/>
          </w:tcPr>
          <w:p w:rsidR="007906E4" w:rsidRPr="009044F1" w:rsidRDefault="007906E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rsidR="007906E4" w:rsidRPr="007906E4" w:rsidRDefault="007906E4" w:rsidP="00B52043">
            <w:pPr>
              <w:jc w:val="center"/>
              <w:rPr>
                <w:rFonts w:ascii="GHEA Grapalat" w:hAnsi="GHEA Grapalat"/>
                <w:color w:val="000000"/>
                <w:sz w:val="20"/>
                <w:szCs w:val="20"/>
                <w:lang w:val="hy-AM"/>
              </w:rPr>
            </w:pPr>
            <w:r w:rsidRPr="007906E4">
              <w:rPr>
                <w:rFonts w:ascii="GHEA Grapalat" w:hAnsi="GHEA Grapalat"/>
                <w:color w:val="000000"/>
                <w:sz w:val="20"/>
                <w:szCs w:val="20"/>
                <w:lang w:val="hy-AM"/>
              </w:rPr>
              <w:t>4,400</w:t>
            </w:r>
          </w:p>
        </w:tc>
        <w:tc>
          <w:tcPr>
            <w:tcW w:w="6600" w:type="dxa"/>
            <w:vAlign w:val="center"/>
          </w:tcPr>
          <w:p w:rsidR="007906E4" w:rsidRDefault="007906E4">
            <w:pPr>
              <w:rPr>
                <w:rFonts w:ascii="GHEA Grapalat" w:hAnsi="GHEA Grapalat"/>
                <w:color w:val="000000"/>
                <w:sz w:val="20"/>
                <w:szCs w:val="20"/>
              </w:rPr>
            </w:pPr>
            <w:r>
              <w:rPr>
                <w:rFonts w:ascii="GHEA Grapalat" w:hAnsi="GHEA Grapalat"/>
                <w:color w:val="000000"/>
                <w:sz w:val="20"/>
                <w:szCs w:val="20"/>
              </w:rPr>
              <w:t xml:space="preserve">Услуги медицинского осмотра сотрудников лабораторий филиала «Лабораторный центр </w:t>
            </w:r>
            <w:proofErr w:type="spellStart"/>
            <w:r>
              <w:rPr>
                <w:rFonts w:ascii="GHEA Grapalat" w:hAnsi="GHEA Grapalat"/>
                <w:color w:val="000000"/>
                <w:sz w:val="20"/>
                <w:szCs w:val="20"/>
              </w:rPr>
              <w:t>Референс</w:t>
            </w:r>
            <w:proofErr w:type="spellEnd"/>
            <w:r>
              <w:rPr>
                <w:rFonts w:ascii="GHEA Grapalat" w:hAnsi="GHEA Grapalat"/>
                <w:color w:val="000000"/>
                <w:sz w:val="20"/>
                <w:szCs w:val="20"/>
              </w:rPr>
              <w:t>» ГНО «Национального центра по контролю и профилактике заболеваний» МЗ РА</w:t>
            </w:r>
          </w:p>
        </w:tc>
      </w:tr>
      <w:tr w:rsidR="007906E4" w:rsidRPr="009044F1" w:rsidTr="00B52043">
        <w:trPr>
          <w:jc w:val="center"/>
        </w:trPr>
        <w:tc>
          <w:tcPr>
            <w:tcW w:w="1216" w:type="dxa"/>
            <w:vAlign w:val="center"/>
          </w:tcPr>
          <w:p w:rsidR="007906E4" w:rsidRPr="009044F1" w:rsidRDefault="007906E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418" w:type="dxa"/>
            <w:vAlign w:val="center"/>
          </w:tcPr>
          <w:p w:rsidR="007906E4" w:rsidRPr="007906E4" w:rsidRDefault="007906E4" w:rsidP="00B52043">
            <w:pPr>
              <w:jc w:val="center"/>
              <w:rPr>
                <w:rFonts w:ascii="GHEA Grapalat" w:hAnsi="GHEA Grapalat"/>
                <w:color w:val="000000"/>
                <w:sz w:val="20"/>
                <w:szCs w:val="20"/>
                <w:lang w:val="hy-AM"/>
              </w:rPr>
            </w:pPr>
            <w:r w:rsidRPr="007906E4">
              <w:rPr>
                <w:rFonts w:ascii="GHEA Grapalat" w:hAnsi="GHEA Grapalat"/>
                <w:color w:val="000000"/>
                <w:sz w:val="20"/>
                <w:szCs w:val="20"/>
                <w:lang w:val="hy-AM"/>
              </w:rPr>
              <w:t>4,400</w:t>
            </w:r>
          </w:p>
        </w:tc>
        <w:tc>
          <w:tcPr>
            <w:tcW w:w="6600" w:type="dxa"/>
            <w:vAlign w:val="center"/>
          </w:tcPr>
          <w:p w:rsidR="007906E4" w:rsidRDefault="007906E4">
            <w:pPr>
              <w:rPr>
                <w:rFonts w:ascii="GHEA Grapalat" w:hAnsi="GHEA Grapalat"/>
                <w:color w:val="000000"/>
                <w:sz w:val="20"/>
                <w:szCs w:val="20"/>
              </w:rPr>
            </w:pPr>
            <w:r>
              <w:rPr>
                <w:rFonts w:ascii="GHEA Grapalat" w:hAnsi="GHEA Grapalat"/>
                <w:color w:val="000000"/>
                <w:sz w:val="20"/>
                <w:szCs w:val="20"/>
              </w:rPr>
              <w:t>Услуги медицинского осмотра сотрудников лабораторий филиала «</w:t>
            </w:r>
            <w:proofErr w:type="spellStart"/>
            <w:r>
              <w:rPr>
                <w:rFonts w:ascii="GHEA Grapalat" w:hAnsi="GHEA Grapalat"/>
                <w:color w:val="000000"/>
                <w:sz w:val="20"/>
                <w:szCs w:val="20"/>
              </w:rPr>
              <w:t>Арагацотн</w:t>
            </w:r>
            <w:proofErr w:type="spellEnd"/>
            <w:r>
              <w:rPr>
                <w:rFonts w:ascii="GHEA Grapalat" w:hAnsi="GHEA Grapalat"/>
                <w:color w:val="000000"/>
                <w:sz w:val="20"/>
                <w:szCs w:val="20"/>
              </w:rPr>
              <w:t>» ГНО «Национального центра по контролю и профилактике заболеваний» МЗ РА</w:t>
            </w:r>
          </w:p>
        </w:tc>
      </w:tr>
      <w:tr w:rsidR="007906E4" w:rsidRPr="009044F1" w:rsidTr="00B52043">
        <w:trPr>
          <w:jc w:val="center"/>
        </w:trPr>
        <w:tc>
          <w:tcPr>
            <w:tcW w:w="1216" w:type="dxa"/>
            <w:vAlign w:val="center"/>
          </w:tcPr>
          <w:p w:rsidR="007906E4" w:rsidRPr="009044F1" w:rsidRDefault="007906E4"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w:t>
            </w:r>
          </w:p>
        </w:tc>
        <w:tc>
          <w:tcPr>
            <w:tcW w:w="1418" w:type="dxa"/>
            <w:vAlign w:val="center"/>
          </w:tcPr>
          <w:p w:rsidR="007906E4" w:rsidRPr="007906E4" w:rsidRDefault="007906E4" w:rsidP="00B52043">
            <w:pPr>
              <w:jc w:val="center"/>
              <w:rPr>
                <w:rFonts w:ascii="GHEA Grapalat" w:hAnsi="GHEA Grapalat"/>
                <w:color w:val="000000"/>
                <w:sz w:val="20"/>
                <w:szCs w:val="20"/>
                <w:lang w:val="hy-AM"/>
              </w:rPr>
            </w:pPr>
            <w:r w:rsidRPr="007906E4">
              <w:rPr>
                <w:rFonts w:ascii="GHEA Grapalat" w:hAnsi="GHEA Grapalat"/>
                <w:color w:val="000000"/>
                <w:sz w:val="20"/>
                <w:szCs w:val="20"/>
                <w:lang w:val="hy-AM"/>
              </w:rPr>
              <w:t>4,000</w:t>
            </w:r>
          </w:p>
        </w:tc>
        <w:tc>
          <w:tcPr>
            <w:tcW w:w="6600" w:type="dxa"/>
            <w:vAlign w:val="center"/>
          </w:tcPr>
          <w:p w:rsidR="007906E4" w:rsidRDefault="007906E4">
            <w:pPr>
              <w:rPr>
                <w:rFonts w:ascii="GHEA Grapalat" w:hAnsi="GHEA Grapalat"/>
                <w:color w:val="000000"/>
                <w:sz w:val="20"/>
                <w:szCs w:val="20"/>
              </w:rPr>
            </w:pPr>
            <w:r>
              <w:rPr>
                <w:rFonts w:ascii="GHEA Grapalat" w:hAnsi="GHEA Grapalat"/>
                <w:color w:val="000000"/>
                <w:sz w:val="20"/>
                <w:szCs w:val="20"/>
              </w:rPr>
              <w:t>Услуги медицинского осмотра сотрудников лабораторий филиала «Арарат» ГНО «Национального центра по контролю и профилактике заболеваний» МЗ РА</w:t>
            </w:r>
          </w:p>
        </w:tc>
      </w:tr>
      <w:tr w:rsidR="007906E4" w:rsidRPr="009044F1" w:rsidTr="00B52043">
        <w:trPr>
          <w:jc w:val="center"/>
        </w:trPr>
        <w:tc>
          <w:tcPr>
            <w:tcW w:w="1216" w:type="dxa"/>
            <w:vAlign w:val="center"/>
          </w:tcPr>
          <w:p w:rsidR="007906E4" w:rsidRDefault="007906E4"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w:t>
            </w:r>
          </w:p>
        </w:tc>
        <w:tc>
          <w:tcPr>
            <w:tcW w:w="1418" w:type="dxa"/>
            <w:vAlign w:val="center"/>
          </w:tcPr>
          <w:p w:rsidR="007906E4" w:rsidRPr="007906E4" w:rsidRDefault="007906E4" w:rsidP="00B52043">
            <w:pPr>
              <w:jc w:val="center"/>
              <w:rPr>
                <w:rFonts w:ascii="GHEA Grapalat" w:hAnsi="GHEA Grapalat"/>
                <w:color w:val="000000"/>
                <w:sz w:val="20"/>
                <w:szCs w:val="20"/>
                <w:lang w:val="hy-AM"/>
              </w:rPr>
            </w:pPr>
            <w:r w:rsidRPr="007906E4">
              <w:rPr>
                <w:rFonts w:ascii="GHEA Grapalat" w:hAnsi="GHEA Grapalat"/>
                <w:color w:val="000000"/>
                <w:sz w:val="20"/>
                <w:szCs w:val="20"/>
                <w:lang w:val="hy-AM"/>
              </w:rPr>
              <w:t>4,400</w:t>
            </w:r>
          </w:p>
        </w:tc>
        <w:tc>
          <w:tcPr>
            <w:tcW w:w="6600" w:type="dxa"/>
            <w:vAlign w:val="center"/>
          </w:tcPr>
          <w:p w:rsidR="007906E4" w:rsidRDefault="007906E4">
            <w:pPr>
              <w:rPr>
                <w:rFonts w:ascii="GHEA Grapalat" w:hAnsi="GHEA Grapalat"/>
                <w:color w:val="000000"/>
                <w:sz w:val="20"/>
                <w:szCs w:val="20"/>
              </w:rPr>
            </w:pPr>
            <w:r>
              <w:rPr>
                <w:rFonts w:ascii="GHEA Grapalat" w:hAnsi="GHEA Grapalat"/>
                <w:color w:val="000000"/>
                <w:sz w:val="20"/>
                <w:szCs w:val="20"/>
              </w:rPr>
              <w:t>Услуги медицинского осмотра сотрудников лабораторий филиала «</w:t>
            </w:r>
            <w:proofErr w:type="spellStart"/>
            <w:r>
              <w:rPr>
                <w:rFonts w:ascii="GHEA Grapalat" w:hAnsi="GHEA Grapalat"/>
                <w:color w:val="000000"/>
                <w:sz w:val="20"/>
                <w:szCs w:val="20"/>
              </w:rPr>
              <w:t>Тавуш</w:t>
            </w:r>
            <w:proofErr w:type="spellEnd"/>
            <w:r>
              <w:rPr>
                <w:rFonts w:ascii="GHEA Grapalat" w:hAnsi="GHEA Grapalat"/>
                <w:color w:val="000000"/>
                <w:sz w:val="20"/>
                <w:szCs w:val="20"/>
              </w:rPr>
              <w:t>» ГНО «Национального центра по контролю и профилактике заболеваний» МЗ РА</w:t>
            </w:r>
          </w:p>
        </w:tc>
      </w:tr>
      <w:tr w:rsidR="007906E4" w:rsidRPr="009044F1" w:rsidTr="00B52043">
        <w:trPr>
          <w:jc w:val="center"/>
        </w:trPr>
        <w:tc>
          <w:tcPr>
            <w:tcW w:w="1216" w:type="dxa"/>
            <w:vAlign w:val="center"/>
          </w:tcPr>
          <w:p w:rsidR="007906E4" w:rsidRDefault="007906E4"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w:t>
            </w:r>
          </w:p>
        </w:tc>
        <w:tc>
          <w:tcPr>
            <w:tcW w:w="1418" w:type="dxa"/>
            <w:vAlign w:val="center"/>
          </w:tcPr>
          <w:p w:rsidR="007906E4" w:rsidRPr="007906E4" w:rsidRDefault="007906E4" w:rsidP="00B52043">
            <w:pPr>
              <w:jc w:val="center"/>
              <w:rPr>
                <w:rFonts w:ascii="GHEA Grapalat" w:hAnsi="GHEA Grapalat"/>
                <w:color w:val="000000"/>
                <w:sz w:val="20"/>
                <w:szCs w:val="20"/>
                <w:lang w:val="hy-AM"/>
              </w:rPr>
            </w:pPr>
            <w:r w:rsidRPr="007906E4">
              <w:rPr>
                <w:rFonts w:ascii="GHEA Grapalat" w:hAnsi="GHEA Grapalat"/>
                <w:color w:val="000000"/>
                <w:sz w:val="20"/>
                <w:szCs w:val="20"/>
                <w:lang w:val="hy-AM"/>
              </w:rPr>
              <w:t>5,400</w:t>
            </w:r>
          </w:p>
        </w:tc>
        <w:tc>
          <w:tcPr>
            <w:tcW w:w="6600" w:type="dxa"/>
            <w:vAlign w:val="center"/>
          </w:tcPr>
          <w:p w:rsidR="007906E4" w:rsidRDefault="007906E4">
            <w:pPr>
              <w:rPr>
                <w:rFonts w:ascii="GHEA Grapalat" w:hAnsi="GHEA Grapalat"/>
                <w:color w:val="000000"/>
                <w:sz w:val="20"/>
                <w:szCs w:val="20"/>
              </w:rPr>
            </w:pPr>
            <w:r>
              <w:rPr>
                <w:rFonts w:ascii="GHEA Grapalat" w:hAnsi="GHEA Grapalat"/>
                <w:color w:val="000000"/>
                <w:sz w:val="20"/>
                <w:szCs w:val="20"/>
              </w:rPr>
              <w:t>Услуги медицинского осмотра сотрудников лабораторий филиала «Ширак» ГНО «Национального центра по контролю и профилактике заболеваний» МЗ РА</w:t>
            </w:r>
          </w:p>
        </w:tc>
      </w:tr>
      <w:tr w:rsidR="007906E4" w:rsidRPr="009044F1" w:rsidTr="00B52043">
        <w:trPr>
          <w:jc w:val="center"/>
        </w:trPr>
        <w:tc>
          <w:tcPr>
            <w:tcW w:w="1216" w:type="dxa"/>
            <w:vAlign w:val="center"/>
          </w:tcPr>
          <w:p w:rsidR="007906E4" w:rsidRDefault="007906E4"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w:t>
            </w:r>
          </w:p>
        </w:tc>
        <w:tc>
          <w:tcPr>
            <w:tcW w:w="1418" w:type="dxa"/>
            <w:vAlign w:val="center"/>
          </w:tcPr>
          <w:p w:rsidR="007906E4" w:rsidRPr="007906E4" w:rsidRDefault="007906E4" w:rsidP="00B52043">
            <w:pPr>
              <w:jc w:val="center"/>
              <w:rPr>
                <w:rFonts w:ascii="GHEA Grapalat" w:hAnsi="GHEA Grapalat"/>
                <w:color w:val="000000"/>
                <w:sz w:val="20"/>
                <w:szCs w:val="20"/>
                <w:lang w:val="hy-AM"/>
              </w:rPr>
            </w:pPr>
            <w:r w:rsidRPr="007906E4">
              <w:rPr>
                <w:rFonts w:ascii="GHEA Grapalat" w:hAnsi="GHEA Grapalat"/>
                <w:color w:val="000000"/>
                <w:sz w:val="20"/>
                <w:szCs w:val="20"/>
                <w:lang w:val="hy-AM"/>
              </w:rPr>
              <w:t>4,200</w:t>
            </w:r>
          </w:p>
        </w:tc>
        <w:tc>
          <w:tcPr>
            <w:tcW w:w="6600" w:type="dxa"/>
            <w:vAlign w:val="center"/>
          </w:tcPr>
          <w:p w:rsidR="007906E4" w:rsidRDefault="007906E4">
            <w:pPr>
              <w:rPr>
                <w:rFonts w:ascii="GHEA Grapalat" w:hAnsi="GHEA Grapalat"/>
                <w:color w:val="000000"/>
                <w:sz w:val="20"/>
                <w:szCs w:val="20"/>
              </w:rPr>
            </w:pPr>
            <w:r>
              <w:rPr>
                <w:rFonts w:ascii="GHEA Grapalat" w:hAnsi="GHEA Grapalat"/>
                <w:color w:val="000000"/>
                <w:sz w:val="20"/>
                <w:szCs w:val="20"/>
              </w:rPr>
              <w:t>Услуги медицинского осмотра сотрудников лабораторий филиала «</w:t>
            </w:r>
            <w:proofErr w:type="spellStart"/>
            <w:r>
              <w:rPr>
                <w:rFonts w:ascii="GHEA Grapalat" w:hAnsi="GHEA Grapalat"/>
                <w:color w:val="000000"/>
                <w:sz w:val="20"/>
                <w:szCs w:val="20"/>
              </w:rPr>
              <w:t>Гегаркуник</w:t>
            </w:r>
            <w:proofErr w:type="spellEnd"/>
            <w:r>
              <w:rPr>
                <w:rFonts w:ascii="GHEA Grapalat" w:hAnsi="GHEA Grapalat"/>
                <w:color w:val="000000"/>
                <w:sz w:val="20"/>
                <w:szCs w:val="20"/>
              </w:rPr>
              <w:t>» ГНО «Национального центра по контролю и профилактике заболеваний» МЗ РА</w:t>
            </w:r>
          </w:p>
        </w:tc>
      </w:tr>
      <w:tr w:rsidR="007906E4" w:rsidRPr="009044F1" w:rsidTr="00B52043">
        <w:trPr>
          <w:jc w:val="center"/>
        </w:trPr>
        <w:tc>
          <w:tcPr>
            <w:tcW w:w="1216" w:type="dxa"/>
            <w:vAlign w:val="center"/>
          </w:tcPr>
          <w:p w:rsidR="007906E4" w:rsidRDefault="007906E4"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7</w:t>
            </w:r>
          </w:p>
        </w:tc>
        <w:tc>
          <w:tcPr>
            <w:tcW w:w="1418" w:type="dxa"/>
            <w:vAlign w:val="center"/>
          </w:tcPr>
          <w:p w:rsidR="007906E4" w:rsidRPr="007906E4" w:rsidRDefault="007906E4" w:rsidP="00B52043">
            <w:pPr>
              <w:jc w:val="center"/>
              <w:rPr>
                <w:rFonts w:ascii="GHEA Grapalat" w:hAnsi="GHEA Grapalat"/>
                <w:color w:val="000000"/>
                <w:sz w:val="20"/>
                <w:szCs w:val="20"/>
                <w:lang w:val="hy-AM"/>
              </w:rPr>
            </w:pPr>
            <w:r w:rsidRPr="007906E4">
              <w:rPr>
                <w:rFonts w:ascii="GHEA Grapalat" w:hAnsi="GHEA Grapalat"/>
                <w:color w:val="000000"/>
                <w:sz w:val="20"/>
                <w:szCs w:val="20"/>
                <w:lang w:val="hy-AM"/>
              </w:rPr>
              <w:t>4,400</w:t>
            </w:r>
          </w:p>
        </w:tc>
        <w:tc>
          <w:tcPr>
            <w:tcW w:w="6600" w:type="dxa"/>
            <w:vAlign w:val="center"/>
          </w:tcPr>
          <w:p w:rsidR="007906E4" w:rsidRDefault="007906E4">
            <w:pPr>
              <w:rPr>
                <w:rFonts w:ascii="GHEA Grapalat" w:hAnsi="GHEA Grapalat"/>
                <w:color w:val="000000"/>
                <w:sz w:val="20"/>
                <w:szCs w:val="20"/>
              </w:rPr>
            </w:pPr>
            <w:r>
              <w:rPr>
                <w:rFonts w:ascii="GHEA Grapalat" w:hAnsi="GHEA Grapalat"/>
                <w:color w:val="000000"/>
                <w:sz w:val="20"/>
                <w:szCs w:val="20"/>
              </w:rPr>
              <w:t>Услуги медицинского осмотра сотрудников лабораторий филиала «</w:t>
            </w:r>
            <w:proofErr w:type="spellStart"/>
            <w:r>
              <w:rPr>
                <w:rFonts w:ascii="GHEA Grapalat" w:hAnsi="GHEA Grapalat"/>
                <w:color w:val="000000"/>
                <w:sz w:val="20"/>
                <w:szCs w:val="20"/>
              </w:rPr>
              <w:t>Сюник</w:t>
            </w:r>
            <w:proofErr w:type="spellEnd"/>
            <w:r>
              <w:rPr>
                <w:rFonts w:ascii="GHEA Grapalat" w:hAnsi="GHEA Grapalat"/>
                <w:color w:val="000000"/>
                <w:sz w:val="20"/>
                <w:szCs w:val="20"/>
              </w:rPr>
              <w:t>» ГНО «Национального центра по контролю и профилактике заболеваний» МЗ РА</w:t>
            </w:r>
          </w:p>
        </w:tc>
      </w:tr>
      <w:tr w:rsidR="007906E4" w:rsidRPr="009044F1" w:rsidTr="00B52043">
        <w:trPr>
          <w:jc w:val="center"/>
        </w:trPr>
        <w:tc>
          <w:tcPr>
            <w:tcW w:w="1216" w:type="dxa"/>
            <w:vAlign w:val="center"/>
          </w:tcPr>
          <w:p w:rsidR="007906E4" w:rsidRDefault="007906E4"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8</w:t>
            </w:r>
          </w:p>
        </w:tc>
        <w:tc>
          <w:tcPr>
            <w:tcW w:w="1418" w:type="dxa"/>
            <w:vAlign w:val="center"/>
          </w:tcPr>
          <w:p w:rsidR="007906E4" w:rsidRPr="007906E4" w:rsidRDefault="007906E4" w:rsidP="00B52043">
            <w:pPr>
              <w:jc w:val="center"/>
              <w:rPr>
                <w:rFonts w:ascii="GHEA Grapalat" w:hAnsi="GHEA Grapalat"/>
                <w:color w:val="000000"/>
                <w:sz w:val="20"/>
                <w:szCs w:val="20"/>
                <w:lang w:val="hy-AM"/>
              </w:rPr>
            </w:pPr>
            <w:r w:rsidRPr="007906E4">
              <w:rPr>
                <w:rFonts w:ascii="GHEA Grapalat" w:hAnsi="GHEA Grapalat"/>
                <w:color w:val="000000"/>
                <w:sz w:val="20"/>
                <w:szCs w:val="20"/>
                <w:lang w:val="hy-AM"/>
              </w:rPr>
              <w:t>9,500</w:t>
            </w:r>
          </w:p>
        </w:tc>
        <w:tc>
          <w:tcPr>
            <w:tcW w:w="6600" w:type="dxa"/>
            <w:vAlign w:val="center"/>
          </w:tcPr>
          <w:p w:rsidR="007906E4" w:rsidRDefault="007906E4">
            <w:pPr>
              <w:rPr>
                <w:rFonts w:ascii="GHEA Grapalat" w:hAnsi="GHEA Grapalat"/>
                <w:color w:val="000000"/>
                <w:sz w:val="20"/>
                <w:szCs w:val="20"/>
              </w:rPr>
            </w:pPr>
            <w:r>
              <w:rPr>
                <w:rFonts w:ascii="GHEA Grapalat" w:hAnsi="GHEA Grapalat"/>
                <w:color w:val="000000"/>
                <w:sz w:val="20"/>
                <w:szCs w:val="20"/>
              </w:rPr>
              <w:t>Услуги медицинского осмотра сотрудников лабораторий филиала «Лори» ГНО «Национального центра по контролю и профилактике заболеваний» МЗ РА</w:t>
            </w:r>
          </w:p>
        </w:tc>
      </w:tr>
      <w:tr w:rsidR="007906E4" w:rsidRPr="009044F1" w:rsidTr="00B52043">
        <w:trPr>
          <w:jc w:val="center"/>
        </w:trPr>
        <w:tc>
          <w:tcPr>
            <w:tcW w:w="1216" w:type="dxa"/>
            <w:vAlign w:val="center"/>
          </w:tcPr>
          <w:p w:rsidR="007906E4" w:rsidRDefault="007906E4"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9</w:t>
            </w:r>
          </w:p>
        </w:tc>
        <w:tc>
          <w:tcPr>
            <w:tcW w:w="1418" w:type="dxa"/>
            <w:vAlign w:val="center"/>
          </w:tcPr>
          <w:p w:rsidR="007906E4" w:rsidRPr="007906E4" w:rsidRDefault="007906E4" w:rsidP="00B52043">
            <w:pPr>
              <w:jc w:val="center"/>
              <w:rPr>
                <w:rFonts w:ascii="GHEA Grapalat" w:hAnsi="GHEA Grapalat"/>
                <w:color w:val="000000"/>
                <w:sz w:val="20"/>
                <w:szCs w:val="20"/>
                <w:lang w:val="hy-AM"/>
              </w:rPr>
            </w:pPr>
            <w:r w:rsidRPr="007906E4">
              <w:rPr>
                <w:rFonts w:ascii="GHEA Grapalat" w:hAnsi="GHEA Grapalat"/>
                <w:color w:val="000000"/>
                <w:sz w:val="20"/>
                <w:szCs w:val="20"/>
                <w:lang w:val="hy-AM"/>
              </w:rPr>
              <w:t>4,400</w:t>
            </w:r>
          </w:p>
        </w:tc>
        <w:tc>
          <w:tcPr>
            <w:tcW w:w="6600" w:type="dxa"/>
            <w:vAlign w:val="center"/>
          </w:tcPr>
          <w:p w:rsidR="007906E4" w:rsidRDefault="007906E4">
            <w:pPr>
              <w:rPr>
                <w:rFonts w:ascii="GHEA Grapalat" w:hAnsi="GHEA Grapalat"/>
                <w:color w:val="000000"/>
                <w:sz w:val="20"/>
                <w:szCs w:val="20"/>
              </w:rPr>
            </w:pPr>
            <w:r>
              <w:rPr>
                <w:rFonts w:ascii="GHEA Grapalat" w:hAnsi="GHEA Grapalat"/>
                <w:color w:val="000000"/>
                <w:sz w:val="20"/>
                <w:szCs w:val="20"/>
              </w:rPr>
              <w:t>Услуги медицинского осмотра сотрудников лабораторий филиала «</w:t>
            </w:r>
            <w:proofErr w:type="spellStart"/>
            <w:r>
              <w:rPr>
                <w:rFonts w:ascii="GHEA Grapalat" w:hAnsi="GHEA Grapalat"/>
                <w:color w:val="000000"/>
                <w:sz w:val="20"/>
                <w:szCs w:val="20"/>
              </w:rPr>
              <w:t>Вайоц</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Дзор</w:t>
            </w:r>
            <w:proofErr w:type="spellEnd"/>
            <w:r>
              <w:rPr>
                <w:rFonts w:ascii="GHEA Grapalat" w:hAnsi="GHEA Grapalat"/>
                <w:color w:val="000000"/>
                <w:sz w:val="20"/>
                <w:szCs w:val="20"/>
              </w:rPr>
              <w:t>» ГНО «Национального центра по контролю и профилактике заболеваний» МЗ РА</w:t>
            </w:r>
          </w:p>
        </w:tc>
      </w:tr>
      <w:tr w:rsidR="007906E4" w:rsidRPr="009044F1" w:rsidTr="00B52043">
        <w:trPr>
          <w:jc w:val="center"/>
        </w:trPr>
        <w:tc>
          <w:tcPr>
            <w:tcW w:w="1216" w:type="dxa"/>
            <w:vAlign w:val="center"/>
          </w:tcPr>
          <w:p w:rsidR="007906E4" w:rsidRDefault="007906E4"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10</w:t>
            </w:r>
          </w:p>
        </w:tc>
        <w:tc>
          <w:tcPr>
            <w:tcW w:w="1418" w:type="dxa"/>
            <w:vAlign w:val="center"/>
          </w:tcPr>
          <w:p w:rsidR="007906E4" w:rsidRPr="007906E4" w:rsidRDefault="007906E4" w:rsidP="00B52043">
            <w:pPr>
              <w:jc w:val="center"/>
              <w:rPr>
                <w:rFonts w:ascii="GHEA Grapalat" w:hAnsi="GHEA Grapalat"/>
                <w:color w:val="000000"/>
                <w:sz w:val="20"/>
                <w:szCs w:val="20"/>
                <w:lang w:val="hy-AM"/>
              </w:rPr>
            </w:pPr>
            <w:r w:rsidRPr="007906E4">
              <w:rPr>
                <w:rFonts w:ascii="GHEA Grapalat" w:hAnsi="GHEA Grapalat"/>
                <w:color w:val="000000"/>
                <w:sz w:val="20"/>
                <w:szCs w:val="20"/>
                <w:lang w:val="hy-AM"/>
              </w:rPr>
              <w:t>4,400</w:t>
            </w:r>
          </w:p>
        </w:tc>
        <w:tc>
          <w:tcPr>
            <w:tcW w:w="6600" w:type="dxa"/>
            <w:vAlign w:val="center"/>
          </w:tcPr>
          <w:p w:rsidR="007906E4" w:rsidRDefault="007906E4">
            <w:pPr>
              <w:rPr>
                <w:rFonts w:ascii="GHEA Grapalat" w:hAnsi="GHEA Grapalat"/>
                <w:color w:val="000000"/>
                <w:sz w:val="20"/>
                <w:szCs w:val="20"/>
              </w:rPr>
            </w:pPr>
            <w:r>
              <w:rPr>
                <w:rFonts w:ascii="GHEA Grapalat" w:hAnsi="GHEA Grapalat"/>
                <w:color w:val="000000"/>
                <w:sz w:val="20"/>
                <w:szCs w:val="20"/>
              </w:rPr>
              <w:t>Услуги медицинского осмотра сотрудников лабораторий филиала «Армавир» ГНО «Национального центра по контролю и профилактике заболеваний» МЗ РА</w:t>
            </w:r>
          </w:p>
        </w:tc>
      </w:tr>
      <w:tr w:rsidR="007906E4" w:rsidRPr="009044F1" w:rsidTr="00B52043">
        <w:trPr>
          <w:jc w:val="center"/>
        </w:trPr>
        <w:tc>
          <w:tcPr>
            <w:tcW w:w="1216" w:type="dxa"/>
            <w:vAlign w:val="center"/>
          </w:tcPr>
          <w:p w:rsidR="007906E4" w:rsidRDefault="007906E4"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11</w:t>
            </w:r>
          </w:p>
        </w:tc>
        <w:tc>
          <w:tcPr>
            <w:tcW w:w="1418" w:type="dxa"/>
            <w:vAlign w:val="center"/>
          </w:tcPr>
          <w:p w:rsidR="007906E4" w:rsidRPr="007906E4" w:rsidRDefault="007906E4" w:rsidP="00B52043">
            <w:pPr>
              <w:jc w:val="center"/>
              <w:rPr>
                <w:rFonts w:ascii="GHEA Grapalat" w:hAnsi="GHEA Grapalat"/>
                <w:color w:val="000000"/>
                <w:sz w:val="20"/>
                <w:szCs w:val="20"/>
                <w:lang w:val="hy-AM"/>
              </w:rPr>
            </w:pPr>
            <w:r w:rsidRPr="007906E4">
              <w:rPr>
                <w:rFonts w:ascii="GHEA Grapalat" w:hAnsi="GHEA Grapalat"/>
                <w:color w:val="000000"/>
                <w:sz w:val="20"/>
                <w:szCs w:val="20"/>
                <w:lang w:val="hy-AM"/>
              </w:rPr>
              <w:t>4,400</w:t>
            </w:r>
          </w:p>
        </w:tc>
        <w:tc>
          <w:tcPr>
            <w:tcW w:w="6600" w:type="dxa"/>
            <w:vAlign w:val="center"/>
          </w:tcPr>
          <w:p w:rsidR="007906E4" w:rsidRDefault="007906E4">
            <w:pPr>
              <w:rPr>
                <w:rFonts w:ascii="GHEA Grapalat" w:hAnsi="GHEA Grapalat"/>
                <w:color w:val="000000"/>
                <w:sz w:val="20"/>
                <w:szCs w:val="20"/>
              </w:rPr>
            </w:pPr>
            <w:r>
              <w:rPr>
                <w:rFonts w:ascii="GHEA Grapalat" w:hAnsi="GHEA Grapalat"/>
                <w:color w:val="000000"/>
                <w:sz w:val="20"/>
                <w:szCs w:val="20"/>
              </w:rPr>
              <w:t>Услуги медицинского осмотра сотрудников лабораторий филиала «</w:t>
            </w:r>
            <w:proofErr w:type="spellStart"/>
            <w:r>
              <w:rPr>
                <w:rFonts w:ascii="GHEA Grapalat" w:hAnsi="GHEA Grapalat"/>
                <w:color w:val="000000"/>
                <w:sz w:val="20"/>
                <w:szCs w:val="20"/>
              </w:rPr>
              <w:t>Котайк</w:t>
            </w:r>
            <w:proofErr w:type="spellEnd"/>
            <w:r>
              <w:rPr>
                <w:rFonts w:ascii="GHEA Grapalat" w:hAnsi="GHEA Grapalat"/>
                <w:color w:val="000000"/>
                <w:sz w:val="20"/>
                <w:szCs w:val="20"/>
              </w:rPr>
              <w:t>» ГНО «Национального центра по контролю и профилактике заболеваний» МЗ РА</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106256" w:rsidRPr="000B29DC">
        <w:rPr>
          <w:rFonts w:ascii="GHEA Grapalat" w:hAnsi="GHEA Grapalat"/>
        </w:rPr>
        <w:t>аффилированных</w:t>
      </w:r>
      <w:proofErr w:type="spellEnd"/>
      <w:r w:rsidR="00106256" w:rsidRPr="000B29DC">
        <w:rPr>
          <w:rFonts w:ascii="GHEA Grapalat" w:hAnsi="GHEA Grapalat"/>
        </w:rPr>
        <w:t xml:space="preserve">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843AD" w:rsidRDefault="00096865" w:rsidP="001D7DC4">
      <w:pPr>
        <w:pStyle w:val="23"/>
        <w:widowControl w:val="0"/>
        <w:spacing w:line="240" w:lineRule="auto"/>
        <w:ind w:firstLine="567"/>
        <w:contextualSpacing/>
        <w:rPr>
          <w:rFonts w:ascii="GHEA Grapalat" w:hAnsi="GHEA Grapalat" w:cs="Sylfaen"/>
          <w:b/>
          <w:sz w:val="24"/>
          <w:szCs w:val="24"/>
        </w:rPr>
      </w:pPr>
      <w:r w:rsidRPr="002843AD">
        <w:rPr>
          <w:rFonts w:ascii="GHEA Grapalat" w:hAnsi="GHEA Grapalat"/>
          <w:b/>
          <w:sz w:val="24"/>
          <w:szCs w:val="24"/>
        </w:rPr>
        <w:t xml:space="preserve">Участник может подать </w:t>
      </w:r>
      <w:proofErr w:type="gramStart"/>
      <w:r w:rsidRPr="002843AD">
        <w:rPr>
          <w:rFonts w:ascii="GHEA Grapalat" w:hAnsi="GHEA Grapalat"/>
          <w:b/>
          <w:sz w:val="24"/>
          <w:szCs w:val="24"/>
        </w:rPr>
        <w:t>заявку</w:t>
      </w:r>
      <w:proofErr w:type="gramEnd"/>
      <w:r w:rsidRPr="002843AD">
        <w:rPr>
          <w:rFonts w:ascii="GHEA Grapalat" w:hAnsi="GHEA Grapalat"/>
          <w:b/>
          <w:sz w:val="24"/>
          <w:szCs w:val="24"/>
        </w:rPr>
        <w:t xml:space="preserve"> как для каждого лота, так и для нескольких или всех лотов.</w:t>
      </w:r>
      <w:r w:rsidR="00AA7117" w:rsidRPr="002843AD">
        <w:rPr>
          <w:rFonts w:ascii="GHEA Grapalat" w:hAnsi="GHEA Grapalat"/>
          <w:b/>
          <w:sz w:val="24"/>
          <w:szCs w:val="24"/>
        </w:rPr>
        <w:t xml:space="preserve"> </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10:30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B52043">
        <w:rPr>
          <w:rFonts w:ascii="GHEA Grapalat" w:hAnsi="GHEA Grapalat"/>
          <w:b/>
          <w:sz w:val="24"/>
          <w:szCs w:val="24"/>
        </w:rPr>
        <w:t>8</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Астгик</w:t>
      </w:r>
      <w:proofErr w:type="spellEnd"/>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w:t>
      </w:r>
      <w:proofErr w:type="spellStart"/>
      <w:r w:rsidR="00F827F5">
        <w:rPr>
          <w:rFonts w:ascii="GHEA Grapalat" w:hAnsi="GHEA Grapalat"/>
        </w:rPr>
        <w:t>аффилированных</w:t>
      </w:r>
      <w:proofErr w:type="spellEnd"/>
      <w:r w:rsidR="00F827F5">
        <w:rPr>
          <w:rFonts w:ascii="GHEA Grapalat" w:hAnsi="GHEA Grapalat"/>
        </w:rPr>
        <w:t xml:space="preserve">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Pr>
          <w:rFonts w:ascii="GHEA Grapalat" w:hAnsi="GHEA Grapalat"/>
          <w:sz w:val="24"/>
          <w:szCs w:val="24"/>
        </w:rPr>
        <w:t>ВС</w:t>
      </w:r>
      <w:proofErr w:type="gramEnd"/>
      <w:r>
        <w:rPr>
          <w:rFonts w:ascii="GHEA Grapalat" w:hAnsi="GHEA Grapalat"/>
          <w:sz w:val="24"/>
          <w:szCs w:val="24"/>
        </w:rPr>
        <w:t>= ЦУ/</w:t>
      </w:r>
      <w:proofErr w:type="spellStart"/>
      <w:r>
        <w:rPr>
          <w:rFonts w:ascii="GHEA Grapalat" w:hAnsi="GHEA Grapalat"/>
          <w:sz w:val="24"/>
          <w:szCs w:val="24"/>
        </w:rPr>
        <w:t>С</w:t>
      </w:r>
      <w:r w:rsidR="007861DD">
        <w:rPr>
          <w:rFonts w:ascii="GHEA Grapalat" w:hAnsi="GHEA Grapalat"/>
          <w:sz w:val="24"/>
          <w:szCs w:val="24"/>
        </w:rPr>
        <w:t>ц</w:t>
      </w:r>
      <w:r>
        <w:rPr>
          <w:rFonts w:ascii="GHEA Grapalat" w:hAnsi="GHEA Grapalat"/>
          <w:sz w:val="24"/>
          <w:szCs w:val="24"/>
        </w:rPr>
        <w:t>xУxК</w:t>
      </w:r>
      <w:proofErr w:type="spellEnd"/>
      <w:r w:rsidR="007861DD">
        <w:rPr>
          <w:rFonts w:ascii="GHEA Grapalat" w:hAnsi="GHEA Grapalat"/>
          <w:sz w:val="24"/>
          <w:szCs w:val="24"/>
        </w:rPr>
        <w:t>, где:</w:t>
      </w:r>
    </w:p>
    <w:p w:rsidR="00BC1D1C" w:rsidRDefault="00BC1D1C" w:rsidP="007B18B8">
      <w:pPr>
        <w:pStyle w:val="norm"/>
        <w:widowControl w:val="0"/>
        <w:spacing w:line="240" w:lineRule="auto"/>
        <w:ind w:firstLine="567"/>
        <w:contextualSpacing/>
        <w:rPr>
          <w:rFonts w:ascii="GHEA Grapalat" w:hAnsi="GHEA Grapalat"/>
          <w:sz w:val="24"/>
          <w:szCs w:val="24"/>
        </w:rPr>
      </w:pPr>
      <w:proofErr w:type="spellStart"/>
      <w:r>
        <w:rPr>
          <w:rFonts w:ascii="GHEA Grapalat" w:hAnsi="GHEA Grapalat"/>
          <w:sz w:val="24"/>
          <w:szCs w:val="24"/>
        </w:rPr>
        <w:t>ВС-сумма</w:t>
      </w:r>
      <w:proofErr w:type="spellEnd"/>
      <w:r>
        <w:rPr>
          <w:rFonts w:ascii="GHEA Grapalat" w:hAnsi="GHEA Grapalat"/>
          <w:sz w:val="24"/>
          <w:szCs w:val="24"/>
        </w:rPr>
        <w:t xml:space="preserve">, </w:t>
      </w:r>
      <w:proofErr w:type="gramStart"/>
      <w:r>
        <w:rPr>
          <w:rFonts w:ascii="GHEA Grapalat" w:hAnsi="GHEA Grapalat"/>
          <w:sz w:val="24"/>
          <w:szCs w:val="24"/>
        </w:rPr>
        <w:t>выплачиваемая</w:t>
      </w:r>
      <w:proofErr w:type="gramEnd"/>
      <w:r>
        <w:rPr>
          <w:rFonts w:ascii="GHEA Grapalat" w:hAnsi="GHEA Grapalat"/>
          <w:sz w:val="24"/>
          <w:szCs w:val="24"/>
        </w:rPr>
        <w:t xml:space="preserve"> за оказание отдельных видов услуг, установленных договором</w:t>
      </w:r>
      <w:r w:rsidR="00F00004">
        <w:rPr>
          <w:rFonts w:ascii="GHEA Grapalat" w:hAnsi="GHEA Grapalat"/>
          <w:sz w:val="24"/>
          <w:szCs w:val="24"/>
        </w:rPr>
        <w:t>,</w:t>
      </w:r>
    </w:p>
    <w:p w:rsidR="00BC1D1C"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 xml:space="preserve">ЦУ </w:t>
      </w:r>
      <w:proofErr w:type="gramStart"/>
      <w:r>
        <w:rPr>
          <w:rFonts w:ascii="GHEA Grapalat" w:hAnsi="GHEA Grapalat"/>
          <w:sz w:val="24"/>
          <w:szCs w:val="24"/>
        </w:rPr>
        <w:t>-и</w:t>
      </w:r>
      <w:proofErr w:type="gramEnd"/>
      <w:r>
        <w:rPr>
          <w:rFonts w:ascii="GHEA Grapalat" w:hAnsi="GHEA Grapalat"/>
          <w:sz w:val="24"/>
          <w:szCs w:val="24"/>
        </w:rPr>
        <w:t xml:space="preserve">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proofErr w:type="gramEnd"/>
      <w:r>
        <w:rPr>
          <w:rFonts w:ascii="GHEA Grapalat" w:hAnsi="GHEA Grapalat"/>
          <w:sz w:val="24"/>
          <w:szCs w:val="24"/>
        </w:rPr>
        <w:t xml:space="preserve">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7B18B8">
      <w:pPr>
        <w:pStyle w:val="norm"/>
        <w:widowControl w:val="0"/>
        <w:spacing w:line="240" w:lineRule="auto"/>
        <w:ind w:firstLine="567"/>
        <w:contextualSpacing/>
        <w:rPr>
          <w:rFonts w:ascii="GHEA Grapalat" w:hAnsi="GHEA Grapalat"/>
          <w:sz w:val="24"/>
          <w:szCs w:val="24"/>
        </w:rPr>
      </w:pPr>
      <w:proofErr w:type="spellStart"/>
      <w:proofErr w:type="gramStart"/>
      <w:r>
        <w:rPr>
          <w:rFonts w:ascii="GHEA Grapalat" w:hAnsi="GHEA Grapalat"/>
          <w:sz w:val="24"/>
          <w:szCs w:val="24"/>
        </w:rPr>
        <w:t>У-цена</w:t>
      </w:r>
      <w:proofErr w:type="spellEnd"/>
      <w:proofErr w:type="gramEnd"/>
      <w:r>
        <w:rPr>
          <w:rFonts w:ascii="GHEA Grapalat" w:hAnsi="GHEA Grapalat"/>
          <w:sz w:val="24"/>
          <w:szCs w:val="24"/>
        </w:rPr>
        <w:t xml:space="preserve"> на максимальную единицу предоставленной услуги</w:t>
      </w:r>
      <w:r w:rsidR="00F00004">
        <w:rPr>
          <w:rFonts w:ascii="GHEA Grapalat" w:hAnsi="GHEA Grapalat"/>
          <w:sz w:val="24"/>
          <w:szCs w:val="24"/>
        </w:rPr>
        <w:t>,</w:t>
      </w:r>
    </w:p>
    <w:p w:rsidR="00BC1D1C"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B52043">
        <w:rPr>
          <w:rFonts w:ascii="GHEA Grapalat" w:hAnsi="GHEA Grapalat"/>
          <w:b/>
          <w:sz w:val="24"/>
          <w:szCs w:val="24"/>
        </w:rPr>
        <w:t>8</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10:30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proofErr w:type="gramStart"/>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proofErr w:type="gramEnd"/>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proofErr w:type="gramStart"/>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w:t>
      </w:r>
      <w:proofErr w:type="gramStart"/>
      <w:r w:rsidRPr="0087724F">
        <w:rPr>
          <w:rFonts w:ascii="GHEA Grapalat" w:hAnsi="GHEA Grapalat" w:cs="Sylfaen" w:hint="eastAsia"/>
        </w:rPr>
        <w:t>я</w:t>
      </w:r>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r w:rsidRPr="00C832E0">
        <w:rPr>
          <w:rFonts w:ascii="GHEA Grapalat" w:hAnsi="GHEA Grapalat"/>
          <w:b/>
          <w:sz w:val="24"/>
          <w:szCs w:val="24"/>
        </w:rPr>
        <w:t>Оценка заявок и определение отобранного участника осуществляются по отдельным лота</w:t>
      </w:r>
      <w:r w:rsidR="00C832E0" w:rsidRPr="00C832E0">
        <w:rPr>
          <w:rFonts w:ascii="GHEA Grapalat" w:hAnsi="GHEA Grapalat"/>
          <w:b/>
          <w:sz w:val="24"/>
          <w:szCs w:val="24"/>
        </w:rPr>
        <w:t>м.</w:t>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FA2474">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FA2474">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2807DD" w:rsidRDefault="002807DD"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62F7E">
        <w:rPr>
          <w:rFonts w:ascii="GHEA Grapalat" w:hAnsi="GHEA Grapalat"/>
          <w:b/>
          <w:sz w:val="22"/>
          <w:szCs w:val="22"/>
        </w:rPr>
        <w:t>GHTsDzB-HVKAK-203-42</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362F7E">
        <w:rPr>
          <w:rFonts w:ascii="GHEA Grapalat" w:hAnsi="GHEA Grapalat"/>
          <w:b/>
          <w:sz w:val="22"/>
          <w:szCs w:val="22"/>
        </w:rPr>
        <w:t>GHTsDzB-HVKAK-203-42</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362F7E">
        <w:rPr>
          <w:rFonts w:ascii="GHEA Grapalat" w:hAnsi="GHEA Grapalat"/>
          <w:b/>
          <w:sz w:val="22"/>
          <w:szCs w:val="22"/>
        </w:rPr>
        <w:t>GHTsDzB-HVKAK-203-42</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362F7E">
        <w:rPr>
          <w:rFonts w:ascii="GHEA Grapalat" w:hAnsi="GHEA Grapalat"/>
          <w:b/>
          <w:sz w:val="22"/>
          <w:szCs w:val="22"/>
        </w:rPr>
        <w:t>GHTsDzB-HVKAK-203-42</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62F7E">
        <w:rPr>
          <w:rFonts w:ascii="GHEA Grapalat" w:hAnsi="GHEA Grapalat"/>
          <w:b/>
          <w:sz w:val="22"/>
          <w:szCs w:val="22"/>
        </w:rPr>
        <w:t>GHTsDzB-HVKAK-203-42</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EC4E84"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EC4E84"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EC4E84"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EC4E84"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EC4E84"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EC4E84"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EC4E8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EC4E8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EC4E8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EC4E84"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EC4E8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EC4E8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EC4E8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EC4E8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EC4E84"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EC4E84"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EC4E84"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EC4E84"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EC4E8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EC4E84"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EC4E8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EC4E8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62F7E">
        <w:rPr>
          <w:rFonts w:ascii="GHEA Grapalat" w:hAnsi="GHEA Grapalat"/>
          <w:b/>
          <w:sz w:val="22"/>
          <w:szCs w:val="22"/>
        </w:rPr>
        <w:t>GHTsDzB-HVKAK-203-42</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362F7E">
        <w:rPr>
          <w:rFonts w:ascii="GHEA Grapalat" w:hAnsi="GHEA Grapalat"/>
          <w:b/>
          <w:sz w:val="22"/>
          <w:szCs w:val="22"/>
        </w:rPr>
        <w:t>GHTsDzB-HVKAK-203-42</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362F7E">
        <w:rPr>
          <w:rFonts w:ascii="GHEA Grapalat" w:hAnsi="GHEA Grapalat"/>
          <w:b/>
          <w:sz w:val="22"/>
          <w:szCs w:val="22"/>
        </w:rPr>
        <w:t>GHTsDzB-HVKAK-203-42</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362F7E">
        <w:rPr>
          <w:rFonts w:ascii="GHEA Grapalat" w:hAnsi="GHEA Grapalat"/>
          <w:b/>
          <w:sz w:val="22"/>
          <w:szCs w:val="22"/>
        </w:rPr>
        <w:t>GHTsDzB-HVKAK-203-42</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362F7E">
        <w:rPr>
          <w:rFonts w:ascii="GHEA Grapalat" w:hAnsi="GHEA Grapalat"/>
          <w:b/>
          <w:sz w:val="22"/>
          <w:szCs w:val="22"/>
        </w:rPr>
        <w:t>GHTsDzB-HVKAK-203-42</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proofErr w:type="gramStart"/>
      <w:r w:rsidRPr="00B138F3">
        <w:rPr>
          <w:rFonts w:ascii="GHEA Grapalat" w:hAnsi="GHEA Grapalat"/>
          <w:spacing w:val="-6"/>
        </w:rPr>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362F7E">
        <w:rPr>
          <w:rFonts w:ascii="GHEA Grapalat" w:hAnsi="GHEA Grapalat"/>
          <w:b/>
          <w:sz w:val="22"/>
          <w:szCs w:val="22"/>
        </w:rPr>
        <w:t>GHTsDzB-HVKAK-203-42</w:t>
      </w:r>
      <w:r w:rsidR="00043314" w:rsidRPr="00844DED">
        <w:rPr>
          <w:rFonts w:ascii="GHEA Grapalat" w:hAnsi="GHEA Grapalat"/>
          <w:b/>
          <w:sz w:val="22"/>
          <w:szCs w:val="22"/>
        </w:rPr>
        <w:t>»</w:t>
      </w:r>
      <w:r w:rsidRPr="00B138F3">
        <w:rPr>
          <w:rFonts w:ascii="GHEA Grapalat" w:hAnsi="GHEA Grapalat"/>
        </w:rPr>
        <w:t>.</w:t>
      </w:r>
      <w:proofErr w:type="gramEnd"/>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043314">
      <w:pPr>
        <w:widowControl w:val="0"/>
        <w:contextualSpacing/>
        <w:jc w:val="center"/>
        <w:rPr>
          <w:rFonts w:ascii="GHEA Grapalat" w:hAnsi="GHEA Grapalat" w:cs="Sylfaen"/>
        </w:rPr>
      </w:pPr>
    </w:p>
    <w:p w:rsidR="00E752B6" w:rsidRPr="00E752B6" w:rsidRDefault="00E752B6" w:rsidP="00043314">
      <w:pPr>
        <w:contextualSpacing/>
        <w:rPr>
          <w:rFonts w:ascii="GHEA Grapalat" w:hAnsi="GHEA Grapalat" w:cs="Sylfaen"/>
        </w:rPr>
      </w:pP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362F7E">
        <w:rPr>
          <w:rFonts w:ascii="GHEA Grapalat" w:hAnsi="GHEA Grapalat"/>
          <w:b/>
          <w:sz w:val="22"/>
          <w:szCs w:val="22"/>
        </w:rPr>
        <w:t>GHTsDzB-HVKAK-203-42</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D04EA3">
        <w:rPr>
          <w:rFonts w:ascii="GHEA Grapalat" w:hAnsi="GHEA Grapalat"/>
        </w:rPr>
        <w:t xml:space="preserve">, действующего 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5118F8">
        <w:rPr>
          <w:rFonts w:ascii="GHEA Grapalat" w:hAnsi="GHEA Grapalat"/>
          <w:b/>
        </w:rPr>
        <w:t xml:space="preserve">услуг медицинского осмотра сотрудников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3F4FD0">
      <w:pPr>
        <w:contextualSpacing/>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3F4FD0">
      <w:pPr>
        <w:widowControl w:val="0"/>
        <w:pBdr>
          <w:bottom w:val="single" w:sz="6" w:space="1" w:color="auto"/>
        </w:pBdr>
        <w:tabs>
          <w:tab w:val="left" w:pos="1276"/>
        </w:tabs>
        <w:ind w:firstLine="567"/>
        <w:contextualSpacing/>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830C72" w:rsidRDefault="00830C72" w:rsidP="003F4FD0">
      <w:pPr>
        <w:contextualSpacing/>
        <w:rPr>
          <w:rFonts w:ascii="GHEA Grapalat" w:hAnsi="GHEA Grapalat"/>
          <w:lang w:val="hy-AM"/>
        </w:rPr>
      </w:pPr>
    </w:p>
    <w:p w:rsidR="003B2F27" w:rsidRPr="00AD29CE" w:rsidRDefault="003B2F27" w:rsidP="003F4FD0">
      <w:pPr>
        <w:widowControl w:val="0"/>
        <w:tabs>
          <w:tab w:val="left" w:pos="1276"/>
        </w:tabs>
        <w:ind w:firstLine="567"/>
        <w:contextualSpacing/>
        <w:jc w:val="both"/>
        <w:rPr>
          <w:rFonts w:ascii="GHEA Grapalat" w:hAnsi="GHEA Grapalat" w:cs="Sylfaen"/>
        </w:rPr>
      </w:pP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C169CB" w:rsidRDefault="00C169CB" w:rsidP="003F4FD0">
      <w:pPr>
        <w:widowControl w:val="0"/>
        <w:contextualSpacing/>
        <w:jc w:val="center"/>
        <w:rPr>
          <w:rFonts w:ascii="GHEA Grapalat" w:hAnsi="GHEA Grapalat"/>
          <w:b/>
        </w:rPr>
      </w:pP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F4FD0">
      <w:pPr>
        <w:widowControl w:val="0"/>
        <w:contextualSpacing/>
        <w:jc w:val="center"/>
        <w:rPr>
          <w:rFonts w:ascii="GHEA Grapalat" w:hAnsi="GHEA Grapalat"/>
          <w:b/>
        </w:rPr>
      </w:pP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Pr="00D04EA3"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Pr="00386D41" w:rsidRDefault="009B7BE7" w:rsidP="003F4FD0">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386D41">
        <w:rPr>
          <w:rFonts w:ascii="GHEA Grapalat" w:hAnsi="GHEA Grapalat"/>
        </w:rPr>
        <w:t>й</w:t>
      </w:r>
      <w:proofErr w:type="spellEnd"/>
      <w:r w:rsidR="00386D41">
        <w:rPr>
          <w:rFonts w:ascii="GHEA Grapalat" w:hAnsi="GHEA Grapalat"/>
        </w:rPr>
        <w:t>.</w:t>
      </w:r>
    </w:p>
    <w:p w:rsidR="00D932B2" w:rsidRDefault="00D932B2" w:rsidP="003F4FD0">
      <w:pPr>
        <w:contextualSpacing/>
        <w:rPr>
          <w:rFonts w:ascii="GHEA Grapalat" w:hAnsi="GHEA Grapalat"/>
          <w:b/>
        </w:rPr>
      </w:pP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w:t>
      </w:r>
      <w:proofErr w:type="gramStart"/>
      <w:r w:rsidRPr="00AD29CE">
        <w:rPr>
          <w:rFonts w:ascii="GHEA Grapalat" w:hAnsi="GHEA Grapalat"/>
        </w:rPr>
        <w:t>от</w:t>
      </w:r>
      <w:proofErr w:type="gramEnd"/>
      <w:r w:rsidRPr="00AD29CE">
        <w:rPr>
          <w:rFonts w:ascii="GHEA Grapalat" w:hAnsi="GHEA Grapalat"/>
        </w:rPr>
        <w:t xml:space="preserve"> </w:t>
      </w:r>
      <w:r w:rsidR="00B778A5" w:rsidRPr="00395B34">
        <w:rPr>
          <w:rFonts w:ascii="GHEA Grapalat" w:hAnsi="GHEA Grapalat"/>
        </w:rPr>
        <w:t xml:space="preserve">полностью и </w:t>
      </w:r>
      <w:proofErr w:type="gramStart"/>
      <w:r w:rsidR="00B778A5" w:rsidRPr="00395B34">
        <w:rPr>
          <w:rFonts w:ascii="GHEA Grapalat" w:hAnsi="GHEA Grapalat"/>
        </w:rPr>
        <w:t>надлежащим</w:t>
      </w:r>
      <w:proofErr w:type="gramEnd"/>
      <w:r w:rsidR="00B778A5" w:rsidRPr="00395B34">
        <w:rPr>
          <w:rFonts w:ascii="GHEA Grapalat" w:hAnsi="GHEA Grapalat"/>
        </w:rPr>
        <w:t xml:space="preserve">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 </w:t>
      </w:r>
      <w:r w:rsidR="00092AFE">
        <w:rPr>
          <w:rFonts w:ascii="GHEA Grapalat" w:hAnsi="GHEA Grapalat"/>
        </w:rPr>
        <w:t>1.1</w:t>
      </w:r>
      <w:r w:rsidRPr="00AD29CE">
        <w:rPr>
          <w:rFonts w:ascii="GHEA Grapalat" w:hAnsi="GHEA Grapalat"/>
        </w:rPr>
        <w:t xml:space="preserve">, № 3 и № 3.1 </w:t>
      </w:r>
      <w:r w:rsidR="00092AFE">
        <w:rPr>
          <w:rFonts w:ascii="GHEA Grapalat" w:hAnsi="GHEA Grapalat"/>
        </w:rPr>
        <w:t xml:space="preserve">и Таблица № 1 </w:t>
      </w:r>
      <w:r w:rsidRPr="00AD29CE">
        <w:rPr>
          <w:rFonts w:ascii="GHEA Grapalat" w:hAnsi="GHEA Grapalat"/>
        </w:rPr>
        <w:t>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 xml:space="preserve">При этом расчет шестимесячного периода, данного настоящим пунктом для </w:t>
      </w:r>
      <w:proofErr w:type="spellStart"/>
      <w:r w:rsidR="00224C7B" w:rsidRPr="00224C7B">
        <w:rPr>
          <w:rFonts w:ascii="GHEA Grapalat" w:hAnsi="GHEA Grapalat"/>
          <w:color w:val="000000" w:themeColor="text1"/>
        </w:rPr>
        <w:t>предусмотрения</w:t>
      </w:r>
      <w:proofErr w:type="spellEnd"/>
      <w:r w:rsidR="00224C7B" w:rsidRPr="00224C7B">
        <w:rPr>
          <w:rFonts w:ascii="GHEA Grapalat" w:hAnsi="GHEA Grapalat"/>
          <w:color w:val="000000" w:themeColor="text1"/>
        </w:rPr>
        <w:t xml:space="preserve"> финансовых сре</w:t>
      </w:r>
      <w:proofErr w:type="gramStart"/>
      <w:r w:rsidR="00224C7B" w:rsidRPr="00224C7B">
        <w:rPr>
          <w:rFonts w:ascii="GHEA Grapalat" w:hAnsi="GHEA Grapalat"/>
          <w:color w:val="000000" w:themeColor="text1"/>
        </w:rPr>
        <w:t>дств дл</w:t>
      </w:r>
      <w:proofErr w:type="gramEnd"/>
      <w:r w:rsidR="00224C7B" w:rsidRPr="00224C7B">
        <w:rPr>
          <w:rFonts w:ascii="GHEA Grapalat" w:hAnsi="GHEA Grapalat"/>
          <w:color w:val="000000" w:themeColor="text1"/>
        </w:rPr>
        <w:t>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proofErr w:type="spellStart"/>
      <w:r w:rsidR="002B2DF0" w:rsidRPr="00842146">
        <w:rPr>
          <w:rFonts w:ascii="GHEA Grapalat" w:hAnsi="GHEA Grapalat"/>
        </w:rPr>
        <w:t>двадцатипя</w:t>
      </w:r>
      <w:r w:rsidRPr="00842146">
        <w:rPr>
          <w:rFonts w:ascii="GHEA Grapalat" w:hAnsi="GHEA Grapalat"/>
        </w:rPr>
        <w:t>тикратный</w:t>
      </w:r>
      <w:proofErr w:type="spellEnd"/>
      <w:r w:rsidRPr="00842146">
        <w:rPr>
          <w:rFonts w:ascii="GHEA Grapalat" w:hAnsi="GHEA Grapalat"/>
        </w:rPr>
        <w:t xml:space="preserve"> размер базовой единицы закупок, то Заказчиком будет </w:t>
      </w:r>
      <w:proofErr w:type="spellStart"/>
      <w:r w:rsidRPr="00842146">
        <w:rPr>
          <w:rFonts w:ascii="GHEA Grapalat" w:hAnsi="GHEA Grapalat"/>
        </w:rPr>
        <w:t>заключен</w:t>
      </w:r>
      <w:proofErr w:type="gramStart"/>
      <w:r w:rsidRPr="00842146">
        <w:rPr>
          <w:rFonts w:ascii="GHEA Grapalat" w:hAnsi="GHEA Grapalat"/>
        </w:rPr>
        <w:t>o</w:t>
      </w:r>
      <w:proofErr w:type="spellEnd"/>
      <w:proofErr w:type="gramEnd"/>
      <w:r w:rsidRPr="00842146">
        <w:rPr>
          <w:rFonts w:ascii="GHEA Grapalat" w:hAnsi="GHEA Grapalat"/>
        </w:rPr>
        <w:t xml:space="preserve">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 xml:space="preserve">" </w:t>
      </w:r>
      <w:r w:rsidR="00936F41">
        <w:rPr>
          <w:rFonts w:ascii="GHEA Grapalat" w:hAnsi="GHEA Grapalat"/>
        </w:rPr>
        <w:t xml:space="preserve"> </w:t>
      </w:r>
      <w:r w:rsidR="00936F41" w:rsidRPr="00842146">
        <w:rPr>
          <w:rFonts w:ascii="GHEA Grapalat" w:hAnsi="GHEA Grapalat"/>
        </w:rPr>
        <w:t>подпункта 1</w:t>
      </w:r>
      <w:r w:rsidR="00936F41">
        <w:rPr>
          <w:rFonts w:ascii="GHEA Grapalat" w:hAnsi="GHEA Grapalat"/>
        </w:rPr>
        <w:t xml:space="preserve"> и </w:t>
      </w:r>
      <w:r w:rsidRPr="00842146">
        <w:rPr>
          <w:rFonts w:ascii="GHEA Grapalat" w:hAnsi="GHEA Grapalat"/>
        </w:rPr>
        <w:t>абзаца "б" подпункта 1</w:t>
      </w:r>
      <w:r w:rsidR="002C12AE" w:rsidRPr="00842146">
        <w:rPr>
          <w:rFonts w:ascii="GHEA Grapalat" w:hAnsi="GHEA Grapalat"/>
        </w:rPr>
        <w:t>7</w:t>
      </w:r>
      <w:r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Pr="00842146">
        <w:rPr>
          <w:rFonts w:ascii="GHEA Grapalat" w:hAnsi="GHEA Grapalat"/>
        </w:rPr>
        <w:t xml:space="preserve"> </w:t>
      </w:r>
      <w:r w:rsidR="00A15315" w:rsidRPr="00842146">
        <w:rPr>
          <w:rFonts w:ascii="GHEA Grapalat" w:hAnsi="GHEA Grapalat"/>
        </w:rPr>
        <w:t xml:space="preserve">квалификации и </w:t>
      </w:r>
      <w:proofErr w:type="gramStart"/>
      <w:r w:rsidRPr="00842146">
        <w:rPr>
          <w:rFonts w:ascii="GHEA Grapalat" w:hAnsi="GHEA Grapalat"/>
        </w:rPr>
        <w:t>договора</w:t>
      </w:r>
      <w:proofErr w:type="gramEnd"/>
      <w:r w:rsidRPr="00842146">
        <w:rPr>
          <w:rFonts w:ascii="GHEA Grapalat" w:hAnsi="GHEA Grapalat"/>
        </w:rPr>
        <w:t xml:space="preserve"> представленн</w:t>
      </w:r>
      <w:r w:rsidR="00A27144" w:rsidRPr="00842146">
        <w:rPr>
          <w:rFonts w:ascii="GHEA Grapalat" w:hAnsi="GHEA Grapalat"/>
        </w:rPr>
        <w:t>ых</w:t>
      </w:r>
      <w:r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Pr="00842146">
        <w:rPr>
          <w:rFonts w:ascii="GHEA Grapalat" w:hAnsi="GHEA Grapalat"/>
        </w:rPr>
        <w:t xml:space="preserve"> обеспечени</w:t>
      </w:r>
      <w:r w:rsidR="00A15315" w:rsidRPr="00842146">
        <w:rPr>
          <w:rFonts w:ascii="GHEA Grapalat" w:hAnsi="GHEA Grapalat"/>
        </w:rPr>
        <w:t>я</w:t>
      </w:r>
      <w:r w:rsidRPr="00842146">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842146">
        <w:rPr>
          <w:rStyle w:val="af6"/>
          <w:rFonts w:ascii="GHEA Grapalat" w:hAnsi="GHEA Grapalat"/>
        </w:rPr>
        <w:footnoteReference w:customMarkFollows="1" w:id="9"/>
        <w:t>24</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0"/>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8"/>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18F8" w:rsidRDefault="005118F8">
      <w:r>
        <w:separator/>
      </w:r>
    </w:p>
  </w:endnote>
  <w:endnote w:type="continuationSeparator" w:id="0">
    <w:p w:rsidR="005118F8" w:rsidRDefault="005118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8F8" w:rsidRPr="00305BEC" w:rsidRDefault="005118F8">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18F8" w:rsidRDefault="005118F8">
      <w:r>
        <w:separator/>
      </w:r>
    </w:p>
  </w:footnote>
  <w:footnote w:type="continuationSeparator" w:id="0">
    <w:p w:rsidR="005118F8" w:rsidRDefault="005118F8">
      <w:r>
        <w:continuationSeparator/>
      </w:r>
    </w:p>
  </w:footnote>
  <w:footnote w:id="1">
    <w:p w:rsidR="005118F8" w:rsidRPr="00A31673" w:rsidRDefault="005118F8">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5118F8" w:rsidRDefault="005118F8" w:rsidP="006B3E56">
      <w:pPr>
        <w:jc w:val="both"/>
      </w:pPr>
    </w:p>
    <w:p w:rsidR="005118F8" w:rsidRPr="00503980" w:rsidRDefault="005118F8"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5118F8" w:rsidRPr="00503980" w:rsidRDefault="005118F8"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5118F8" w:rsidRPr="00503980" w:rsidRDefault="005118F8"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5118F8" w:rsidRDefault="005118F8" w:rsidP="006B3E56">
      <w:pPr>
        <w:pStyle w:val="af2"/>
        <w:rPr>
          <w:rFonts w:asciiTheme="minorHAnsi" w:hAnsiTheme="minorHAnsi"/>
          <w:lang w:val="af-ZA"/>
        </w:rPr>
      </w:pPr>
    </w:p>
  </w:footnote>
  <w:footnote w:id="3">
    <w:p w:rsidR="005118F8" w:rsidRPr="00D3436F" w:rsidRDefault="005118F8"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5118F8" w:rsidRPr="009C4E45" w:rsidRDefault="005118F8">
      <w:pPr>
        <w:pStyle w:val="af2"/>
        <w:rPr>
          <w:rFonts w:ascii="GHEA Grapalat" w:hAnsi="GHEA Grapalat"/>
          <w:color w:val="FF0000"/>
          <w:sz w:val="28"/>
          <w:szCs w:val="28"/>
        </w:rPr>
      </w:pPr>
      <w:r w:rsidRPr="009C4E45">
        <w:rPr>
          <w:rFonts w:ascii="GHEA Grapalat" w:hAnsi="GHEA Grapalat"/>
          <w:color w:val="FF0000"/>
          <w:sz w:val="28"/>
          <w:szCs w:val="28"/>
          <w:highlight w:val="yellow"/>
        </w:rPr>
        <w:t>Приложение № 1.1 является частью ценового предложения и предоставляется с ним</w:t>
      </w:r>
    </w:p>
  </w:footnote>
  <w:footnote w:id="4">
    <w:p w:rsidR="005118F8" w:rsidRPr="008842CE" w:rsidRDefault="005118F8" w:rsidP="003D2FE2">
      <w:pPr>
        <w:pStyle w:val="af2"/>
        <w:jc w:val="both"/>
      </w:pPr>
    </w:p>
  </w:footnote>
  <w:footnote w:id="5">
    <w:p w:rsidR="005118F8" w:rsidRPr="008842CE" w:rsidRDefault="005118F8" w:rsidP="000A214C">
      <w:pPr>
        <w:pStyle w:val="af2"/>
        <w:jc w:val="both"/>
      </w:pPr>
    </w:p>
  </w:footnote>
  <w:footnote w:id="6">
    <w:p w:rsidR="005118F8" w:rsidRPr="006F5F33" w:rsidRDefault="005118F8"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5118F8" w:rsidRPr="006F5F33" w:rsidRDefault="005118F8"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5118F8" w:rsidRPr="006F5F33" w:rsidRDefault="005118F8"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5118F8" w:rsidRPr="006F5F33" w:rsidRDefault="005118F8"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5118F8" w:rsidRPr="009E00B3" w:rsidRDefault="005118F8"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5118F8" w:rsidRPr="00A47171" w:rsidRDefault="005118F8" w:rsidP="007122CD">
      <w:pPr>
        <w:pStyle w:val="af2"/>
        <w:jc w:val="both"/>
        <w:rPr>
          <w:rFonts w:ascii="GHEA Grapalat" w:hAnsi="GHEA Grapalat"/>
          <w:i/>
          <w:lang w:eastAsia="en-US"/>
        </w:rPr>
      </w:pPr>
      <w:r w:rsidRPr="009E00B3">
        <w:rPr>
          <w:rFonts w:ascii="GHEA Grapalat" w:hAnsi="GHEA Grapalat"/>
          <w:i/>
          <w:lang w:eastAsia="en-US"/>
        </w:rPr>
        <w:tab/>
      </w:r>
    </w:p>
  </w:footnote>
  <w:footnote w:id="10">
    <w:p w:rsidR="005118F8" w:rsidRPr="00E40AC8" w:rsidRDefault="005118F8"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E2C44-E99C-40FD-8FD6-9C93DF7F5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2334</TotalTime>
  <Pages>62</Pages>
  <Words>15325</Words>
  <Characters>111462</Characters>
  <Application>Microsoft Office Word</Application>
  <DocSecurity>0</DocSecurity>
  <Lines>928</Lines>
  <Paragraphs>253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126534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1584</cp:revision>
  <cp:lastPrinted>2018-02-16T07:12:00Z</cp:lastPrinted>
  <dcterms:created xsi:type="dcterms:W3CDTF">2019-10-28T07:04:00Z</dcterms:created>
  <dcterms:modified xsi:type="dcterms:W3CDTF">2023-07-17T07:25:00Z</dcterms:modified>
</cp:coreProperties>
</file>