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7358B45F" w14:textId="77777777"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D0C94F4" w14:textId="77777777"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7E9D1B5E"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77E79">
        <w:rPr>
          <w:rFonts w:ascii="GHEA Grapalat" w:hAnsi="GHEA Grapalat"/>
          <w:i w:val="0"/>
          <w:sz w:val="24"/>
          <w:szCs w:val="24"/>
          <w:lang w:val="hy-AM"/>
        </w:rPr>
        <w:t>14</w:t>
      </w:r>
      <w:r w:rsidR="007349E1">
        <w:rPr>
          <w:rFonts w:ascii="GHEA Grapalat" w:hAnsi="GHEA Grapalat"/>
          <w:i w:val="0"/>
          <w:sz w:val="24"/>
          <w:szCs w:val="24"/>
        </w:rPr>
        <w:t xml:space="preserve"> августа</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279186BA"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3E2F32">
        <w:rPr>
          <w:rFonts w:ascii="GHEA Grapalat" w:hAnsi="GHEA Grapalat"/>
          <w:b/>
          <w:i w:val="0"/>
          <w:sz w:val="24"/>
          <w:szCs w:val="24"/>
        </w:rPr>
        <w:t>GHAPDzB-HVKAK-</w:t>
      </w:r>
      <w:r w:rsidR="001270E9">
        <w:rPr>
          <w:rFonts w:ascii="GHEA Grapalat" w:hAnsi="GHEA Grapalat"/>
          <w:b/>
          <w:i w:val="0"/>
          <w:sz w:val="24"/>
          <w:szCs w:val="24"/>
        </w:rPr>
        <w:t>2024-44</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CC917AE" w14:textId="06C54563"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1270E9">
        <w:rPr>
          <w:rFonts w:ascii="GHEA Grapalat" w:hAnsi="GHEA Grapalat"/>
          <w:b/>
        </w:rPr>
        <w:t>Вакцины ККП /корь, краснуха, паротит/</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5596EC86"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документарной форме, до </w:t>
      </w:r>
      <w:r w:rsidR="001270E9">
        <w:rPr>
          <w:rFonts w:ascii="GHEA Grapalat" w:hAnsi="GHEA Grapalat"/>
          <w:b/>
          <w:i w:val="0"/>
          <w:spacing w:val="-6"/>
          <w:sz w:val="24"/>
          <w:szCs w:val="24"/>
        </w:rPr>
        <w:t>11:30</w:t>
      </w:r>
      <w:r w:rsidRPr="00521A49">
        <w:rPr>
          <w:rFonts w:ascii="GHEA Grapalat" w:hAnsi="GHEA Grapalat"/>
          <w:b/>
          <w:i w:val="0"/>
          <w:spacing w:val="-6"/>
          <w:sz w:val="24"/>
          <w:szCs w:val="24"/>
        </w:rPr>
        <w:t xml:space="preserve">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0E90B1B2"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1270E9">
        <w:rPr>
          <w:rFonts w:ascii="GHEA Grapalat" w:hAnsi="GHEA Grapalat"/>
          <w:b/>
          <w:i w:val="0"/>
          <w:spacing w:val="-6"/>
          <w:sz w:val="24"/>
          <w:szCs w:val="24"/>
        </w:rPr>
        <w:t>11:30</w:t>
      </w:r>
      <w:r w:rsidR="002156A2">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A77E79">
        <w:rPr>
          <w:rFonts w:ascii="GHEA Grapalat" w:hAnsi="GHEA Grapalat"/>
          <w:b/>
          <w:i w:val="0"/>
          <w:spacing w:val="-6"/>
          <w:sz w:val="24"/>
          <w:szCs w:val="24"/>
        </w:rPr>
        <w:t>21</w:t>
      </w:r>
      <w:r w:rsidR="003E2F32">
        <w:rPr>
          <w:rFonts w:ascii="GHEA Grapalat" w:hAnsi="GHEA Grapalat"/>
          <w:b/>
          <w:i w:val="0"/>
          <w:spacing w:val="-6"/>
          <w:sz w:val="24"/>
          <w:szCs w:val="24"/>
        </w:rPr>
        <w:t xml:space="preserve"> августа</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7B58BD69"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3E2F32">
        <w:rPr>
          <w:rFonts w:ascii="GHEA Grapalat" w:hAnsi="GHEA Grapalat"/>
          <w:b/>
        </w:rPr>
        <w:t>GHAPDzB-HVKAK-</w:t>
      </w:r>
      <w:r w:rsidR="001270E9">
        <w:rPr>
          <w:rFonts w:ascii="GHEA Grapalat" w:hAnsi="GHEA Grapalat"/>
          <w:b/>
        </w:rPr>
        <w:t>2024-44</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A77E79">
        <w:rPr>
          <w:rFonts w:ascii="GHEA Grapalat" w:hAnsi="GHEA Grapalat"/>
        </w:rPr>
        <w:t>14</w:t>
      </w:r>
      <w:r w:rsidR="00067349">
        <w:rPr>
          <w:rFonts w:ascii="GHEA Grapalat" w:hAnsi="GHEA Grapalat"/>
        </w:rPr>
        <w:t xml:space="preserve"> августа</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3DFF6B1A"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1270E9">
        <w:rPr>
          <w:rFonts w:ascii="GHEA Grapalat" w:hAnsi="GHEA Grapalat"/>
          <w:b/>
        </w:rPr>
        <w:t>ВАКЦИНЫ ККП /КОРЬ, КРАСНУХА, ПАРОТИТ/</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05D1B9BF"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1270E9">
        <w:rPr>
          <w:rFonts w:ascii="GHEA Grapalat" w:hAnsi="GHEA Grapalat"/>
          <w:b/>
        </w:rPr>
        <w:t xml:space="preserve">ВАКЦИНЫ ККП /КОРЬ, КРАСНУХА, ПАРОТИТ/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1906894E"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3E2F32">
        <w:rPr>
          <w:rFonts w:ascii="GHEA Grapalat" w:hAnsi="GHEA Grapalat"/>
          <w:b/>
        </w:rPr>
        <w:t>GHAPDzB-HVKAK-</w:t>
      </w:r>
      <w:r w:rsidR="001270E9">
        <w:rPr>
          <w:rFonts w:ascii="GHEA Grapalat" w:hAnsi="GHEA Grapalat"/>
          <w:b/>
        </w:rPr>
        <w:t>2024-44</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7FDEEAF2"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1270E9">
        <w:rPr>
          <w:rFonts w:ascii="GHEA Grapalat" w:hAnsi="GHEA Grapalat"/>
          <w:b/>
          <w:i w:val="0"/>
          <w:sz w:val="24"/>
          <w:szCs w:val="24"/>
        </w:rPr>
        <w:t>Вакцины ККП /корь, краснуха паротит/</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A77E79">
        <w:rPr>
          <w:rFonts w:ascii="GHEA Grapalat" w:hAnsi="GHEA Grapalat"/>
          <w:b/>
          <w:i w:val="0"/>
          <w:sz w:val="24"/>
          <w:szCs w:val="24"/>
        </w:rPr>
        <w:t>2</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2"/>
        <w:gridCol w:w="7710"/>
      </w:tblGrid>
      <w:tr w:rsidR="007B326D" w:rsidRPr="00521A49" w14:paraId="5DC637D1" w14:textId="77777777" w:rsidTr="00A77E79">
        <w:trPr>
          <w:jc w:val="center"/>
        </w:trPr>
        <w:tc>
          <w:tcPr>
            <w:tcW w:w="2260"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10"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A77E79">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552"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10"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A77E79" w:rsidRPr="00521A49" w14:paraId="1631E97D" w14:textId="77777777" w:rsidTr="00A77E79">
        <w:trPr>
          <w:jc w:val="center"/>
        </w:trPr>
        <w:tc>
          <w:tcPr>
            <w:tcW w:w="708" w:type="dxa"/>
            <w:vAlign w:val="center"/>
          </w:tcPr>
          <w:p w14:paraId="2C2A8C68" w14:textId="77777777" w:rsidR="00A77E79" w:rsidRPr="00521A49" w:rsidRDefault="00A77E79" w:rsidP="00A77E79">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552" w:type="dxa"/>
            <w:vAlign w:val="center"/>
          </w:tcPr>
          <w:p w14:paraId="77594506" w14:textId="7A4DC066" w:rsidR="00A77E79" w:rsidRPr="00995FA5" w:rsidRDefault="00A77E79" w:rsidP="00A77E79">
            <w:pPr>
              <w:jc w:val="center"/>
              <w:rPr>
                <w:rFonts w:ascii="GHEA Grapalat" w:hAnsi="GHEA Grapalat"/>
                <w:lang w:val="hy-AM"/>
              </w:rPr>
            </w:pPr>
            <w:r w:rsidRPr="00FF776F">
              <w:rPr>
                <w:rFonts w:ascii="GHEA Grapalat" w:hAnsi="GHEA Grapalat"/>
                <w:sz w:val="20"/>
                <w:szCs w:val="20"/>
                <w:lang w:val="hy-AM"/>
              </w:rPr>
              <w:t>3</w:t>
            </w:r>
            <w:r w:rsidR="001270E9">
              <w:rPr>
                <w:rFonts w:ascii="GHEA Grapalat" w:hAnsi="GHEA Grapalat"/>
                <w:sz w:val="20"/>
                <w:szCs w:val="20"/>
              </w:rPr>
              <w:t>5</w:t>
            </w:r>
            <w:r w:rsidRPr="00FF776F">
              <w:rPr>
                <w:rFonts w:ascii="GHEA Grapalat" w:hAnsi="GHEA Grapalat"/>
                <w:sz w:val="20"/>
                <w:szCs w:val="20"/>
                <w:lang w:val="hy-AM"/>
              </w:rPr>
              <w:t xml:space="preserve"> </w:t>
            </w:r>
            <w:r w:rsidR="001270E9">
              <w:rPr>
                <w:rFonts w:ascii="GHEA Grapalat" w:hAnsi="GHEA Grapalat"/>
                <w:sz w:val="20"/>
                <w:szCs w:val="20"/>
              </w:rPr>
              <w:t>0</w:t>
            </w:r>
            <w:r w:rsidRPr="00FF776F">
              <w:rPr>
                <w:rFonts w:ascii="GHEA Grapalat" w:hAnsi="GHEA Grapalat"/>
                <w:sz w:val="20"/>
                <w:szCs w:val="20"/>
                <w:lang w:val="hy-AM"/>
              </w:rPr>
              <w:t>00 000</w:t>
            </w:r>
          </w:p>
        </w:tc>
        <w:tc>
          <w:tcPr>
            <w:tcW w:w="7710" w:type="dxa"/>
            <w:vAlign w:val="center"/>
          </w:tcPr>
          <w:p w14:paraId="36B9EFD1" w14:textId="175A8806" w:rsidR="00A77E79" w:rsidRPr="001270E9" w:rsidRDefault="001270E9" w:rsidP="001270E9">
            <w:pPr>
              <w:rPr>
                <w:rFonts w:ascii="GHEA Grapalat" w:hAnsi="GHEA Grapalat"/>
                <w:sz w:val="20"/>
                <w:szCs w:val="20"/>
                <w:lang w:val="hy-AM"/>
              </w:rPr>
            </w:pPr>
            <w:r w:rsidRPr="001270E9">
              <w:rPr>
                <w:rFonts w:ascii="GHEA Grapalat" w:hAnsi="GHEA Grapalat"/>
                <w:sz w:val="20"/>
                <w:szCs w:val="20"/>
                <w:lang w:val="hy-AM"/>
              </w:rPr>
              <w:t>Вакцина ККП /корь, краснуха, паротит/</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w:t>
      </w:r>
      <w:r w:rsidRPr="00521A49">
        <w:rPr>
          <w:rFonts w:ascii="GHEA Grapalat" w:hAnsi="GHEA Grapalat"/>
        </w:rPr>
        <w:lastRenderedPageBreak/>
        <w:t>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77777777"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4759776" w14:textId="2482F1C0"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1270E9">
        <w:rPr>
          <w:rFonts w:ascii="GHEA Grapalat" w:hAnsi="GHEA Grapalat"/>
          <w:b/>
          <w:sz w:val="24"/>
          <w:szCs w:val="24"/>
        </w:rPr>
        <w:t>11:30</w:t>
      </w:r>
      <w:r w:rsidR="002156A2">
        <w:rPr>
          <w:rFonts w:ascii="GHEA Grapalat" w:hAnsi="GHEA Grapalat"/>
          <w:b/>
          <w:sz w:val="24"/>
          <w:szCs w:val="24"/>
        </w:rPr>
        <w:t xml:space="preserve">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w:t>
      </w:r>
      <w:r w:rsidR="00A80ECD" w:rsidRPr="00521A49">
        <w:rPr>
          <w:rFonts w:ascii="GHEA Grapalat" w:hAnsi="GHEA Grapalat"/>
          <w:sz w:val="24"/>
          <w:szCs w:val="24"/>
        </w:rPr>
        <w:lastRenderedPageBreak/>
        <w:t>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w:t>
      </w:r>
      <w:r w:rsidRPr="00521A49">
        <w:rPr>
          <w:rFonts w:ascii="GHEA Grapalat" w:hAnsi="GHEA Grapalat" w:cs="Sylfaen"/>
          <w:sz w:val="24"/>
          <w:szCs w:val="24"/>
        </w:rPr>
        <w:lastRenderedPageBreak/>
        <w:t>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BC62323" w14:textId="77777777" w:rsidR="00FA0E41" w:rsidRPr="00521A49" w:rsidRDefault="00FA0E41" w:rsidP="00962010">
      <w:pPr>
        <w:widowControl w:val="0"/>
        <w:spacing w:after="160"/>
        <w:ind w:firstLine="567"/>
        <w:jc w:val="center"/>
        <w:rPr>
          <w:rFonts w:ascii="GHEA Grapalat" w:hAnsi="GHEA Grapalat"/>
          <w:b/>
        </w:rPr>
      </w:pP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7468BBC3"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1270E9">
        <w:rPr>
          <w:rFonts w:ascii="GHEA Grapalat" w:hAnsi="GHEA Grapalat"/>
          <w:b/>
          <w:sz w:val="24"/>
          <w:szCs w:val="24"/>
        </w:rPr>
        <w:t>11:30</w:t>
      </w:r>
      <w:r w:rsidR="002156A2">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w:t>
      </w:r>
      <w:r w:rsidRPr="00521A49">
        <w:rPr>
          <w:rFonts w:ascii="GHEA Grapalat" w:hAnsi="GHEA Grapalat"/>
          <w:i w:val="0"/>
          <w:sz w:val="24"/>
          <w:szCs w:val="24"/>
        </w:rPr>
        <w:lastRenderedPageBreak/>
        <w:t>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w:t>
      </w:r>
      <w:r w:rsidR="0052468C" w:rsidRPr="00521A49">
        <w:rPr>
          <w:rFonts w:ascii="GHEA Grapalat" w:hAnsi="GHEA Grapalat"/>
        </w:rPr>
        <w:lastRenderedPageBreak/>
        <w:t>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w:t>
      </w:r>
      <w:r w:rsidR="00BF1CBD" w:rsidRPr="00521A49">
        <w:rPr>
          <w:rFonts w:ascii="GHEA Grapalat" w:hAnsi="GHEA Grapalat"/>
          <w:spacing w:val="-4"/>
        </w:rPr>
        <w:lastRenderedPageBreak/>
        <w:t>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w:t>
      </w:r>
      <w:r w:rsidRPr="00521A49">
        <w:rPr>
          <w:rFonts w:ascii="GHEA Grapalat" w:hAnsi="GHEA Grapalat"/>
        </w:rPr>
        <w:lastRenderedPageBreak/>
        <w:t>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67E28204"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 xml:space="preserve">Обеспечение квалификации, представленное в виде наличных денег, должно быть </w:t>
      </w:r>
      <w:r w:rsidRPr="00521A49">
        <w:rPr>
          <w:rFonts w:ascii="GHEA Grapalat" w:hAnsi="GHEA Grapalat" w:cs="Sylfaen"/>
        </w:rPr>
        <w:lastRenderedPageBreak/>
        <w:t>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w:t>
      </w:r>
      <w:r w:rsidRPr="00521A49">
        <w:rPr>
          <w:rFonts w:ascii="GHEA Grapalat" w:hAnsi="GHEA Grapalat"/>
        </w:rPr>
        <w:lastRenderedPageBreak/>
        <w:t>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w:t>
      </w:r>
      <w:proofErr w:type="gramStart"/>
      <w:r w:rsidRPr="00FB1A55">
        <w:rPr>
          <w:rFonts w:ascii="GHEA Grapalat" w:hAnsi="GHEA Grapalat"/>
        </w:rPr>
        <w:t>возникновения основания возврата обеспечения</w:t>
      </w:r>
      <w:proofErr w:type="gramEnd"/>
      <w:r w:rsidRPr="00FB1A55">
        <w:rPr>
          <w:rFonts w:ascii="GHEA Grapalat" w:hAnsi="GHEA Grapalat"/>
        </w:rPr>
        <w:t xml:space="preserve">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Каждое лицо, до крайнего срока подачи заявок, имеет право обжаловать характеристики </w:t>
      </w:r>
      <w:r w:rsidRPr="00521A49">
        <w:rPr>
          <w:rFonts w:ascii="GHEA Grapalat" w:hAnsi="GHEA Grapalat"/>
        </w:rPr>
        <w:lastRenderedPageBreak/>
        <w:t>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21A49">
        <w:rPr>
          <w:rFonts w:ascii="GHEA Grapalat" w:hAnsi="GHEA Grapalat"/>
        </w:rPr>
        <w:t>органа.Уполномоченный</w:t>
      </w:r>
      <w:proofErr w:type="spellEnd"/>
      <w:proofErr w:type="gram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2"/>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 xml:space="preserve">Предложения участника, относящиеся к ним </w:t>
      </w:r>
      <w:proofErr w:type="gramStart"/>
      <w:r w:rsidRPr="00521A49">
        <w:rPr>
          <w:rFonts w:ascii="GHEA Grapalat" w:hAnsi="GHEA Grapalat"/>
        </w:rPr>
        <w:t>документы</w:t>
      </w:r>
      <w:proofErr w:type="gramEnd"/>
      <w:r w:rsidRPr="00521A4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1C1B0016"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77777777"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50F864E2"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7E418AC9"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582196F0"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77777777"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26BB0560"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3307737A"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C15A48">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C15A48">
        <w:trPr>
          <w:trHeight w:val="696"/>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C15A48">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C15A48">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C15A48">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6F65BBA3"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1270E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1270E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1270E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1270E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521A49">
              <w:rPr>
                <w:rFonts w:ascii="GHEA Grapalat" w:eastAsia="GHEA Grapalat" w:hAnsi="GHEA Grapalat" w:cs="GHEA Grapalat"/>
              </w:rPr>
              <w:t>лица, в случае, если</w:t>
            </w:r>
            <w:proofErr w:type="gramEnd"/>
            <w:r w:rsidR="00F016A2" w:rsidRPr="00521A49">
              <w:rPr>
                <w:rFonts w:ascii="GHEA Grapalat" w:eastAsia="GHEA Grapalat" w:hAnsi="GHEA Grapalat" w:cs="GHEA Grapalat"/>
              </w:rPr>
              <w:t xml:space="preserve">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1270E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1270E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1270E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1270E9"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1270E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1270E9"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1270E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1270E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21A49">
        <w:rPr>
          <w:rFonts w:ascii="GHEA Grapalat" w:hAnsi="GHEA Grapalat"/>
        </w:rPr>
        <w:t>муниципалитета.В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1AB01F31"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0A82850F"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4"/>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77777777" w:rsidR="00A77E79" w:rsidRPr="00B138F3" w:rsidRDefault="00A77E79" w:rsidP="00A77E79">
      <w:pPr>
        <w:widowControl w:val="0"/>
        <w:spacing w:after="160"/>
        <w:ind w:firstLine="567"/>
        <w:jc w:val="right"/>
        <w:rPr>
          <w:rFonts w:ascii="GHEA Grapalat" w:hAnsi="GHEA Grapalat" w:cs="Arial"/>
          <w:b/>
        </w:rPr>
      </w:pPr>
      <w:r>
        <w:rPr>
          <w:rFonts w:ascii="GHEA Grapalat" w:hAnsi="GHEA Grapalat"/>
          <w:i/>
        </w:rPr>
        <w:lastRenderedPageBreak/>
        <w:br w:type="page"/>
      </w:r>
      <w:r w:rsidRPr="00B138F3">
        <w:rPr>
          <w:rFonts w:ascii="GHEA Grapalat" w:hAnsi="GHEA Grapalat"/>
          <w:b/>
        </w:rPr>
        <w:lastRenderedPageBreak/>
        <w:t>Приложение № 3</w:t>
      </w:r>
    </w:p>
    <w:p w14:paraId="3833C9A2" w14:textId="7FB42713"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w:t>
      </w:r>
      <w:proofErr w:type="gramStart"/>
      <w:r w:rsidRPr="00B138F3">
        <w:rPr>
          <w:rFonts w:ascii="GHEA Grapalat" w:eastAsiaTheme="minorHAnsi" w:hAnsi="GHEA Grapalat" w:cstheme="minorBidi"/>
        </w:rPr>
        <w:t>)</w:t>
      </w:r>
      <w:proofErr w:type="gramEnd"/>
      <w:r w:rsidRPr="00B138F3">
        <w:rPr>
          <w:rFonts w:ascii="GHEA Grapalat" w:eastAsiaTheme="minorHAnsi" w:hAnsi="GHEA Grapalat" w:cstheme="minorBidi"/>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062D0F57" w14:textId="77777777" w:rsidR="00A77E79" w:rsidRPr="00B138F3" w:rsidRDefault="00A77E79" w:rsidP="00A77E79">
      <w:pPr>
        <w:widowControl w:val="0"/>
        <w:spacing w:after="160"/>
        <w:ind w:firstLine="567"/>
        <w:jc w:val="right"/>
        <w:rPr>
          <w:rFonts w:ascii="GHEA Grapalat" w:hAnsi="GHEA Grapalat"/>
          <w:b/>
        </w:rPr>
      </w:pPr>
      <w:r>
        <w:rPr>
          <w:rFonts w:ascii="GHEA Grapalat" w:hAnsi="GHEA Grapalat"/>
          <w:i/>
        </w:rPr>
        <w:lastRenderedPageBreak/>
        <w:br w:type="page"/>
      </w:r>
      <w:r w:rsidRPr="00B138F3">
        <w:rPr>
          <w:rFonts w:ascii="GHEA Grapalat" w:hAnsi="GHEA Grapalat"/>
          <w:b/>
        </w:rPr>
        <w:lastRenderedPageBreak/>
        <w:t>Приложение № 4</w:t>
      </w:r>
      <w:r w:rsidRPr="00182C2E">
        <w:rPr>
          <w:rFonts w:ascii="GHEA Grapalat" w:hAnsi="GHEA Grapalat"/>
          <w:b/>
        </w:rPr>
        <w:t>.</w:t>
      </w:r>
      <w:r>
        <w:rPr>
          <w:rFonts w:ascii="GHEA Grapalat" w:hAnsi="GHEA Grapalat"/>
          <w:b/>
        </w:rPr>
        <w:t>1</w:t>
      </w:r>
    </w:p>
    <w:p w14:paraId="0D35C3D6" w14:textId="29C7803A" w:rsidR="00A77E7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r w:rsidRPr="00521A49">
        <w:rPr>
          <w:rFonts w:ascii="GHEA Grapalat" w:hAnsi="GHEA Grapalat"/>
          <w:sz w:val="24"/>
          <w:szCs w:val="24"/>
        </w:rPr>
        <w:t xml:space="preserve"> </w:t>
      </w:r>
    </w:p>
    <w:p w14:paraId="14054624" w14:textId="0F857066"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608761" w14:textId="77777777" w:rsidR="00A77E79" w:rsidRPr="00B138F3" w:rsidRDefault="00A77E79" w:rsidP="00A77E79">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73665D5" w14:textId="77777777" w:rsidR="00A77E79" w:rsidRPr="00B138F3" w:rsidRDefault="00A77E79" w:rsidP="00A77E7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w:t>
      </w:r>
      <w:proofErr w:type="gramStart"/>
      <w:r w:rsidRPr="004E7015">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7CED9529" w14:textId="77777777" w:rsidR="00A77E79" w:rsidRPr="00B138F3" w:rsidRDefault="00A77E79" w:rsidP="00A77E7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41803E9B" w14:textId="77777777" w:rsidR="00A77E79" w:rsidRPr="00B138F3" w:rsidRDefault="00A77E79" w:rsidP="00A77E7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6FEE8BC2" w14:textId="77777777" w:rsidR="00A77E79" w:rsidRPr="00B138F3" w:rsidRDefault="00A77E79" w:rsidP="00A77E79">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2D748E4F"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6B8437DA" w14:textId="77777777" w:rsidR="00A77E79" w:rsidRPr="00B138F3" w:rsidRDefault="00A77E79" w:rsidP="00A77E7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4A5F8727" w14:textId="77777777" w:rsidR="00A77E79" w:rsidRPr="00B138F3" w:rsidRDefault="00A77E79" w:rsidP="00A77E79">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DD0BECE"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5C34C44B"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6F5B5AD1"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EB80182" w14:textId="77777777" w:rsidR="00A77E79" w:rsidRPr="001A0A3E"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141E9C31"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755AAD9C"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2C32126" w14:textId="77777777" w:rsidR="00A77E79" w:rsidRPr="003961EF"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w:t>
      </w:r>
      <w:proofErr w:type="spellStart"/>
      <w:r w:rsidRPr="00340AB0">
        <w:rPr>
          <w:rFonts w:ascii="GHEA Grapalat" w:eastAsiaTheme="minorHAnsi" w:hAnsi="GHEA Grapalat" w:cstheme="minorBidi"/>
        </w:rPr>
        <w:t>представленн</w:t>
      </w:r>
      <w:proofErr w:type="spellEnd"/>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w:t>
      </w:r>
      <w:proofErr w:type="gramStart"/>
      <w:r w:rsidRPr="00340AB0">
        <w:rPr>
          <w:rFonts w:ascii="GHEA Grapalat" w:eastAsiaTheme="minorHAnsi" w:hAnsi="GHEA Grapalat" w:cstheme="minorBidi"/>
        </w:rPr>
        <w:t>лицу</w:t>
      </w:r>
      <w:proofErr w:type="gramEnd"/>
      <w:r w:rsidRPr="00340AB0">
        <w:rPr>
          <w:rFonts w:ascii="GHEA Grapalat" w:eastAsiaTheme="minorHAnsi" w:hAnsi="GHEA Grapalat" w:cstheme="minorBidi"/>
        </w:rPr>
        <w:t xml:space="preserve">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02DB82CE"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A35BDB4"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ABB63F5"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1F67603"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1A19E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613B7E" w14:textId="77777777" w:rsidR="00A77E79" w:rsidRPr="003870B7" w:rsidRDefault="00A77E79" w:rsidP="00A77E79">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w:t>
      </w:r>
      <w:proofErr w:type="gramStart"/>
      <w:r>
        <w:rPr>
          <w:rFonts w:ascii="GHEA Grapalat" w:eastAsiaTheme="minorHAnsi" w:hAnsi="GHEA Grapalat" w:cstheme="minorBidi"/>
        </w:rPr>
        <w:t xml:space="preserve">силе  </w:t>
      </w:r>
      <w:r w:rsidRPr="003870B7">
        <w:rPr>
          <w:rFonts w:ascii="GHEA Grapalat" w:eastAsiaTheme="minorHAnsi" w:hAnsi="GHEA Grapalat" w:cstheme="minorBidi"/>
        </w:rPr>
        <w:t>со</w:t>
      </w:r>
      <w:proofErr w:type="gramEnd"/>
      <w:r w:rsidRPr="003870B7">
        <w:rPr>
          <w:rFonts w:ascii="GHEA Grapalat" w:eastAsiaTheme="minorHAnsi" w:hAnsi="GHEA Grapalat" w:cstheme="minorBidi"/>
        </w:rPr>
        <w:t xml:space="preserve"> дня вступления в силу договора под кодом N________________________ заключаемого  между  </w:t>
      </w:r>
    </w:p>
    <w:p w14:paraId="40341290" w14:textId="77777777" w:rsidR="00A77E79" w:rsidRPr="003870B7" w:rsidRDefault="00A77E79" w:rsidP="00A77E79">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 xml:space="preserve">номер заключаемого </w:t>
      </w:r>
      <w:proofErr w:type="spellStart"/>
      <w:r w:rsidRPr="003870B7">
        <w:rPr>
          <w:rFonts w:ascii="GHEA Grapalat" w:eastAsiaTheme="minorHAnsi" w:hAnsi="GHEA Grapalat" w:cstheme="minorBidi"/>
          <w:sz w:val="18"/>
          <w:szCs w:val="18"/>
        </w:rPr>
        <w:t>договара</w:t>
      </w:r>
      <w:proofErr w:type="spellEnd"/>
    </w:p>
    <w:p w14:paraId="28B8E439" w14:textId="77777777" w:rsidR="00A77E79" w:rsidRPr="003870B7" w:rsidRDefault="00A77E79" w:rsidP="00A77E79">
      <w:pPr>
        <w:pStyle w:val="NormalWeb"/>
        <w:shd w:val="clear" w:color="auto" w:fill="FFFFFF"/>
        <w:ind w:firstLine="374"/>
        <w:contextualSpacing/>
        <w:jc w:val="both"/>
        <w:rPr>
          <w:rFonts w:ascii="GHEA Grapalat" w:eastAsiaTheme="minorHAnsi" w:hAnsi="GHEA Grapalat" w:cstheme="minorBidi"/>
        </w:rPr>
      </w:pPr>
    </w:p>
    <w:p w14:paraId="5818243D" w14:textId="77777777" w:rsidR="00A77E79" w:rsidRPr="003870B7" w:rsidRDefault="00A77E79" w:rsidP="00A77E79">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proofErr w:type="gramStart"/>
      <w:r w:rsidRPr="003870B7">
        <w:rPr>
          <w:rFonts w:ascii="GHEA Grapalat" w:eastAsiaTheme="minorHAnsi" w:hAnsi="GHEA Grapalat" w:cstheme="minorBidi"/>
        </w:rPr>
        <w:t>и  действует</w:t>
      </w:r>
      <w:proofErr w:type="gramEnd"/>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31332794" w14:textId="77777777" w:rsidR="00A77E79" w:rsidRPr="003870B7" w:rsidRDefault="00A77E79" w:rsidP="00A77E79">
      <w:pPr>
        <w:pStyle w:val="NormalWeb"/>
        <w:shd w:val="clear" w:color="auto" w:fill="FFFFFF"/>
        <w:contextualSpacing/>
        <w:jc w:val="both"/>
        <w:rPr>
          <w:rFonts w:ascii="GHEA Grapalat" w:eastAsiaTheme="minorHAnsi" w:hAnsi="GHEA Grapalat" w:cstheme="minorBidi"/>
          <w:sz w:val="18"/>
          <w:szCs w:val="18"/>
          <w:lang w:val="hy-AM"/>
        </w:rPr>
      </w:pPr>
    </w:p>
    <w:p w14:paraId="1282366E" w14:textId="77777777" w:rsidR="00A77E79" w:rsidRPr="003870B7" w:rsidRDefault="00A77E79" w:rsidP="00A77E79">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proofErr w:type="gramStart"/>
      <w:r w:rsidRPr="003870B7">
        <w:rPr>
          <w:rFonts w:ascii="GHEA Grapalat" w:hAnsi="GHEA Grapalat"/>
          <w:sz w:val="16"/>
          <w:szCs w:val="16"/>
        </w:rPr>
        <w:t>крайний  срок</w:t>
      </w:r>
      <w:proofErr w:type="gramEnd"/>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14:paraId="286ECF63" w14:textId="77777777" w:rsidR="00A77E79" w:rsidRDefault="00A77E79" w:rsidP="00A77E79">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3E16CFFF" w14:textId="77777777" w:rsidR="00A77E79" w:rsidRDefault="00A77E79" w:rsidP="00A77E79">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0C364AF9" w14:textId="77777777" w:rsidR="00A77E79" w:rsidRPr="003870B7" w:rsidRDefault="00A77E79" w:rsidP="00A77E79">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19E6E410" w14:textId="77777777" w:rsidR="00A77E79" w:rsidRPr="003870B7"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9C7F6BB"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7513143"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0DB9C34"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4042799" w14:textId="77777777" w:rsidR="00A77E79" w:rsidRPr="00B138F3" w:rsidRDefault="00A77E79" w:rsidP="00A77E7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6FCE9B"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255E8BA"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4CDE7F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A4796CA"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708A7D" w14:textId="77777777" w:rsidR="00A77E79" w:rsidRPr="00B87910"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14:paraId="337DC5B6" w14:textId="77777777" w:rsidR="00A77E79" w:rsidRPr="007A724D"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16AAF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A98306"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144723"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5F9C7E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A76DFFB"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D7B6BB6"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62E0028D"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6CEC87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5ED76F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1FAA81F"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10696F"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8A9755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8071C9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3E03B3F"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3A57CD31"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5"/>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014172D6"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77777777" w:rsidR="008F3B5F" w:rsidRPr="00B138F3" w:rsidRDefault="008F3B5F" w:rsidP="008F3B5F">
      <w:pPr>
        <w:widowControl w:val="0"/>
        <w:spacing w:after="160"/>
        <w:ind w:firstLine="567"/>
        <w:jc w:val="right"/>
        <w:rPr>
          <w:rFonts w:ascii="GHEA Grapalat" w:hAnsi="GHEA Grapalat" w:cs="Arial"/>
          <w:b/>
        </w:rPr>
      </w:pPr>
      <w:r>
        <w:rPr>
          <w:rFonts w:ascii="GHEA Grapalat" w:hAnsi="GHEA Grapalat"/>
          <w:i/>
        </w:rPr>
        <w:lastRenderedPageBreak/>
        <w:br w:type="page"/>
      </w:r>
      <w:r w:rsidRPr="00B138F3">
        <w:rPr>
          <w:rFonts w:ascii="GHEA Grapalat" w:hAnsi="GHEA Grapalat"/>
          <w:b/>
        </w:rPr>
        <w:lastRenderedPageBreak/>
        <w:t>Приложение № 5</w:t>
      </w:r>
    </w:p>
    <w:p w14:paraId="6CA2568A" w14:textId="7C3A1C78"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proofErr w:type="gramEnd"/>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623717A6"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06597EB1"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3E2F32">
        <w:rPr>
          <w:rFonts w:ascii="GHEA Grapalat" w:hAnsi="GHEA Grapalat"/>
          <w:b/>
          <w:sz w:val="22"/>
          <w:szCs w:val="22"/>
        </w:rPr>
        <w:t>GHAPDzB-HVKAK-</w:t>
      </w:r>
      <w:r w:rsidR="001270E9">
        <w:rPr>
          <w:rFonts w:ascii="GHEA Grapalat" w:hAnsi="GHEA Grapalat"/>
          <w:b/>
          <w:sz w:val="22"/>
          <w:szCs w:val="22"/>
        </w:rPr>
        <w:t>2024-44</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77777777"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249A569" w14:textId="5A838E77"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3E2F32">
        <w:rPr>
          <w:rFonts w:ascii="GHEA Grapalat" w:hAnsi="GHEA Grapalat"/>
          <w:b/>
          <w:sz w:val="22"/>
          <w:szCs w:val="22"/>
        </w:rPr>
        <w:t>GHAPDzB-HVKAK-</w:t>
      </w:r>
      <w:r w:rsidR="001270E9">
        <w:rPr>
          <w:rFonts w:ascii="GHEA Grapalat" w:hAnsi="GHEA Grapalat"/>
          <w:b/>
          <w:sz w:val="22"/>
          <w:szCs w:val="22"/>
        </w:rPr>
        <w:t>2024-44</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FootnoteReference"/>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7"/>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8"/>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707B853B"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4.</w:t>
      </w:r>
      <w:r w:rsidRPr="00974EA8">
        <w:rPr>
          <w:rFonts w:ascii="GHEA Grapalat" w:hAnsi="GHEA Grapalat"/>
        </w:rPr>
        <w:t>1</w:t>
      </w:r>
      <w:r>
        <w:rPr>
          <w:rFonts w:ascii="GHEA Grapalat" w:hAnsi="GHEA Grapalat"/>
        </w:rPr>
        <w:t xml:space="preserve">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9"/>
        <w:t>*</w:t>
      </w:r>
    </w:p>
    <w:p w14:paraId="75A3F6F3"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559"/>
        <w:gridCol w:w="1925"/>
        <w:gridCol w:w="1467"/>
        <w:gridCol w:w="1085"/>
        <w:gridCol w:w="757"/>
        <w:gridCol w:w="593"/>
        <w:gridCol w:w="850"/>
        <w:gridCol w:w="965"/>
        <w:gridCol w:w="902"/>
        <w:gridCol w:w="1765"/>
      </w:tblGrid>
      <w:tr w:rsidR="008F3B5F" w:rsidRPr="00B138F3" w14:paraId="44D5B7B1" w14:textId="77777777" w:rsidTr="00DA609D">
        <w:trPr>
          <w:jc w:val="center"/>
        </w:trPr>
        <w:tc>
          <w:tcPr>
            <w:tcW w:w="13653" w:type="dxa"/>
            <w:gridSpan w:val="12"/>
          </w:tcPr>
          <w:p w14:paraId="2E45BFA4"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8F3B5F" w:rsidRPr="00B138F3" w14:paraId="69D45F55" w14:textId="77777777" w:rsidTr="00DA609D">
        <w:trPr>
          <w:trHeight w:val="219"/>
          <w:jc w:val="center"/>
        </w:trPr>
        <w:tc>
          <w:tcPr>
            <w:tcW w:w="630" w:type="dxa"/>
            <w:vMerge w:val="restart"/>
            <w:vAlign w:val="center"/>
          </w:tcPr>
          <w:p w14:paraId="55F4D53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55" w:type="dxa"/>
            <w:vMerge w:val="restart"/>
            <w:vAlign w:val="center"/>
          </w:tcPr>
          <w:p w14:paraId="2CA4AFF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4FF82C7" w14:textId="77777777" w:rsidR="008F3B5F" w:rsidRPr="00B138F3" w:rsidRDefault="008F3B5F" w:rsidP="001270E9">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1948E34A" w14:textId="77777777" w:rsidR="008F3B5F" w:rsidRPr="00B138F3" w:rsidRDefault="008F3B5F" w:rsidP="001270E9">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10"/>
              <w:t>**</w:t>
            </w:r>
          </w:p>
        </w:tc>
        <w:tc>
          <w:tcPr>
            <w:tcW w:w="1467" w:type="dxa"/>
            <w:vMerge w:val="restart"/>
            <w:vAlign w:val="center"/>
          </w:tcPr>
          <w:p w14:paraId="1C443CF1" w14:textId="77777777" w:rsidR="008F3B5F" w:rsidRPr="00B138F3" w:rsidRDefault="008F3B5F" w:rsidP="001270E9">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B138F3" w:rsidRDefault="008F3B5F" w:rsidP="001270E9">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57" w:type="dxa"/>
            <w:vMerge w:val="restart"/>
            <w:vAlign w:val="center"/>
          </w:tcPr>
          <w:p w14:paraId="1116629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593" w:type="dxa"/>
            <w:vMerge w:val="restart"/>
            <w:vAlign w:val="center"/>
          </w:tcPr>
          <w:p w14:paraId="22CFE67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1CC8178A" w14:textId="77777777" w:rsidR="008F3B5F" w:rsidRPr="00B138F3" w:rsidRDefault="008F3B5F" w:rsidP="001270E9">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632" w:type="dxa"/>
            <w:gridSpan w:val="3"/>
            <w:vAlign w:val="center"/>
          </w:tcPr>
          <w:p w14:paraId="433BD7D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поставки</w:t>
            </w:r>
          </w:p>
        </w:tc>
      </w:tr>
      <w:tr w:rsidR="008F3B5F" w:rsidRPr="00B138F3" w14:paraId="3C1542C8" w14:textId="77777777" w:rsidTr="00ED742D">
        <w:trPr>
          <w:trHeight w:val="445"/>
          <w:jc w:val="center"/>
        </w:trPr>
        <w:tc>
          <w:tcPr>
            <w:tcW w:w="630" w:type="dxa"/>
            <w:vMerge/>
            <w:vAlign w:val="center"/>
          </w:tcPr>
          <w:p w14:paraId="135A2A94" w14:textId="77777777" w:rsidR="008F3B5F" w:rsidRPr="00B138F3" w:rsidRDefault="008F3B5F" w:rsidP="001270E9">
            <w:pPr>
              <w:widowControl w:val="0"/>
              <w:jc w:val="center"/>
              <w:rPr>
                <w:rFonts w:ascii="GHEA Grapalat" w:hAnsi="GHEA Grapalat"/>
                <w:sz w:val="16"/>
                <w:szCs w:val="16"/>
              </w:rPr>
            </w:pPr>
          </w:p>
        </w:tc>
        <w:tc>
          <w:tcPr>
            <w:tcW w:w="1155" w:type="dxa"/>
            <w:vMerge/>
            <w:vAlign w:val="center"/>
          </w:tcPr>
          <w:p w14:paraId="05203C6C" w14:textId="77777777" w:rsidR="008F3B5F" w:rsidRPr="00B138F3" w:rsidRDefault="008F3B5F" w:rsidP="001270E9">
            <w:pPr>
              <w:widowControl w:val="0"/>
              <w:jc w:val="center"/>
              <w:rPr>
                <w:rFonts w:ascii="GHEA Grapalat" w:hAnsi="GHEA Grapalat"/>
                <w:sz w:val="16"/>
                <w:szCs w:val="16"/>
              </w:rPr>
            </w:pPr>
          </w:p>
        </w:tc>
        <w:tc>
          <w:tcPr>
            <w:tcW w:w="1559" w:type="dxa"/>
            <w:vMerge/>
            <w:vAlign w:val="center"/>
          </w:tcPr>
          <w:p w14:paraId="40BAA7BE" w14:textId="77777777" w:rsidR="008F3B5F" w:rsidRPr="00B138F3" w:rsidRDefault="008F3B5F" w:rsidP="001270E9">
            <w:pPr>
              <w:widowControl w:val="0"/>
              <w:jc w:val="center"/>
              <w:rPr>
                <w:rFonts w:ascii="GHEA Grapalat" w:hAnsi="GHEA Grapalat"/>
                <w:sz w:val="16"/>
                <w:szCs w:val="16"/>
              </w:rPr>
            </w:pPr>
          </w:p>
        </w:tc>
        <w:tc>
          <w:tcPr>
            <w:tcW w:w="1925" w:type="dxa"/>
            <w:vMerge/>
            <w:vAlign w:val="center"/>
          </w:tcPr>
          <w:p w14:paraId="53C1F9D1" w14:textId="77777777" w:rsidR="008F3B5F" w:rsidRPr="00B138F3" w:rsidRDefault="008F3B5F" w:rsidP="001270E9">
            <w:pPr>
              <w:widowControl w:val="0"/>
              <w:jc w:val="center"/>
              <w:rPr>
                <w:rFonts w:ascii="GHEA Grapalat" w:hAnsi="GHEA Grapalat"/>
                <w:sz w:val="16"/>
                <w:szCs w:val="16"/>
              </w:rPr>
            </w:pPr>
          </w:p>
        </w:tc>
        <w:tc>
          <w:tcPr>
            <w:tcW w:w="1467" w:type="dxa"/>
            <w:vMerge/>
            <w:vAlign w:val="center"/>
          </w:tcPr>
          <w:p w14:paraId="53999FF1" w14:textId="77777777" w:rsidR="008F3B5F" w:rsidRPr="00B138F3" w:rsidRDefault="008F3B5F" w:rsidP="001270E9">
            <w:pPr>
              <w:widowControl w:val="0"/>
              <w:jc w:val="center"/>
              <w:rPr>
                <w:rFonts w:ascii="GHEA Grapalat" w:hAnsi="GHEA Grapalat"/>
                <w:sz w:val="16"/>
                <w:szCs w:val="16"/>
              </w:rPr>
            </w:pPr>
          </w:p>
        </w:tc>
        <w:tc>
          <w:tcPr>
            <w:tcW w:w="1085" w:type="dxa"/>
            <w:vMerge/>
            <w:vAlign w:val="center"/>
          </w:tcPr>
          <w:p w14:paraId="4799B24C" w14:textId="77777777" w:rsidR="008F3B5F" w:rsidRPr="00B138F3" w:rsidRDefault="008F3B5F" w:rsidP="001270E9">
            <w:pPr>
              <w:widowControl w:val="0"/>
              <w:jc w:val="center"/>
              <w:rPr>
                <w:rFonts w:ascii="GHEA Grapalat" w:hAnsi="GHEA Grapalat"/>
                <w:sz w:val="16"/>
                <w:szCs w:val="16"/>
              </w:rPr>
            </w:pPr>
          </w:p>
        </w:tc>
        <w:tc>
          <w:tcPr>
            <w:tcW w:w="757" w:type="dxa"/>
            <w:vMerge/>
            <w:vAlign w:val="center"/>
          </w:tcPr>
          <w:p w14:paraId="6E59EDF7" w14:textId="77777777" w:rsidR="008F3B5F" w:rsidRPr="00B138F3" w:rsidRDefault="008F3B5F" w:rsidP="001270E9">
            <w:pPr>
              <w:widowControl w:val="0"/>
              <w:jc w:val="center"/>
              <w:rPr>
                <w:rFonts w:ascii="GHEA Grapalat" w:hAnsi="GHEA Grapalat"/>
                <w:sz w:val="16"/>
                <w:szCs w:val="16"/>
              </w:rPr>
            </w:pPr>
          </w:p>
        </w:tc>
        <w:tc>
          <w:tcPr>
            <w:tcW w:w="593" w:type="dxa"/>
            <w:vMerge/>
            <w:vAlign w:val="center"/>
          </w:tcPr>
          <w:p w14:paraId="0B0B0D34" w14:textId="77777777" w:rsidR="008F3B5F" w:rsidRPr="00B138F3" w:rsidRDefault="008F3B5F" w:rsidP="001270E9">
            <w:pPr>
              <w:widowControl w:val="0"/>
              <w:jc w:val="center"/>
              <w:rPr>
                <w:rFonts w:ascii="GHEA Grapalat" w:hAnsi="GHEA Grapalat"/>
                <w:sz w:val="16"/>
                <w:szCs w:val="16"/>
              </w:rPr>
            </w:pPr>
          </w:p>
        </w:tc>
        <w:tc>
          <w:tcPr>
            <w:tcW w:w="850" w:type="dxa"/>
            <w:vMerge/>
            <w:vAlign w:val="center"/>
          </w:tcPr>
          <w:p w14:paraId="420629BB" w14:textId="77777777" w:rsidR="008F3B5F" w:rsidRPr="00B138F3" w:rsidRDefault="008F3B5F" w:rsidP="001270E9">
            <w:pPr>
              <w:widowControl w:val="0"/>
              <w:jc w:val="center"/>
              <w:rPr>
                <w:rFonts w:ascii="GHEA Grapalat" w:hAnsi="GHEA Grapalat"/>
                <w:sz w:val="16"/>
                <w:szCs w:val="16"/>
              </w:rPr>
            </w:pPr>
          </w:p>
        </w:tc>
        <w:tc>
          <w:tcPr>
            <w:tcW w:w="965" w:type="dxa"/>
            <w:vAlign w:val="center"/>
          </w:tcPr>
          <w:p w14:paraId="017BBA5D"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02" w:type="dxa"/>
            <w:vAlign w:val="center"/>
          </w:tcPr>
          <w:p w14:paraId="02A92395" w14:textId="77777777" w:rsidR="008F3B5F" w:rsidRPr="00B138F3" w:rsidRDefault="008F3B5F" w:rsidP="001270E9">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765" w:type="dxa"/>
            <w:vAlign w:val="center"/>
          </w:tcPr>
          <w:p w14:paraId="2DC6BB89" w14:textId="77777777" w:rsidR="008F3B5F" w:rsidRPr="00B138F3" w:rsidRDefault="008F3B5F" w:rsidP="001270E9">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1"/>
              <w:t>***</w:t>
            </w:r>
          </w:p>
        </w:tc>
      </w:tr>
      <w:tr w:rsidR="00ED742D" w:rsidRPr="00B138F3" w14:paraId="2F8C05BE" w14:textId="77777777" w:rsidTr="000B7350">
        <w:trPr>
          <w:trHeight w:val="692"/>
          <w:jc w:val="center"/>
        </w:trPr>
        <w:tc>
          <w:tcPr>
            <w:tcW w:w="630" w:type="dxa"/>
            <w:vAlign w:val="center"/>
          </w:tcPr>
          <w:p w14:paraId="16AFD334" w14:textId="1721C42F"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1</w:t>
            </w:r>
          </w:p>
        </w:tc>
        <w:tc>
          <w:tcPr>
            <w:tcW w:w="1155" w:type="dxa"/>
            <w:vAlign w:val="center"/>
          </w:tcPr>
          <w:p w14:paraId="72463A45" w14:textId="5845FE4F" w:rsidR="00ED742D" w:rsidRPr="00B138F3" w:rsidRDefault="001270E9" w:rsidP="00ED742D">
            <w:pPr>
              <w:widowControl w:val="0"/>
              <w:jc w:val="center"/>
              <w:rPr>
                <w:rFonts w:ascii="GHEA Grapalat" w:hAnsi="GHEA Grapalat"/>
                <w:sz w:val="16"/>
                <w:szCs w:val="16"/>
              </w:rPr>
            </w:pPr>
            <w:r w:rsidRPr="00E805DB">
              <w:rPr>
                <w:rFonts w:ascii="GHEA Grapalat" w:hAnsi="GHEA Grapalat"/>
                <w:color w:val="000000"/>
                <w:sz w:val="20"/>
                <w:szCs w:val="20"/>
                <w:lang w:val="hy-AM"/>
              </w:rPr>
              <w:t>33651266</w:t>
            </w:r>
          </w:p>
        </w:tc>
        <w:tc>
          <w:tcPr>
            <w:tcW w:w="1559" w:type="dxa"/>
            <w:vAlign w:val="center"/>
          </w:tcPr>
          <w:p w14:paraId="0B3654BE" w14:textId="79CCB3A5" w:rsidR="00ED742D" w:rsidRPr="001270E9" w:rsidRDefault="001270E9" w:rsidP="00ED742D">
            <w:pPr>
              <w:widowControl w:val="0"/>
              <w:jc w:val="center"/>
              <w:rPr>
                <w:rFonts w:ascii="GHEA Grapalat" w:hAnsi="GHEA Grapalat" w:cs="Calibri"/>
                <w:sz w:val="20"/>
                <w:szCs w:val="20"/>
              </w:rPr>
            </w:pPr>
            <w:r w:rsidRPr="001270E9">
              <w:rPr>
                <w:rFonts w:ascii="GHEA Grapalat" w:hAnsi="GHEA Grapalat" w:cs="Calibri"/>
                <w:sz w:val="20"/>
                <w:szCs w:val="20"/>
              </w:rPr>
              <w:t>Вакцин</w:t>
            </w:r>
            <w:r>
              <w:rPr>
                <w:rFonts w:ascii="GHEA Grapalat" w:hAnsi="GHEA Grapalat" w:cs="Calibri"/>
                <w:sz w:val="20"/>
                <w:szCs w:val="20"/>
              </w:rPr>
              <w:t>а</w:t>
            </w:r>
            <w:r w:rsidRPr="001270E9">
              <w:rPr>
                <w:rFonts w:ascii="GHEA Grapalat" w:hAnsi="GHEA Grapalat" w:cs="Calibri"/>
                <w:sz w:val="20"/>
                <w:szCs w:val="20"/>
              </w:rPr>
              <w:t xml:space="preserve"> ККП /корь, краснуха, паротит/</w:t>
            </w:r>
          </w:p>
        </w:tc>
        <w:tc>
          <w:tcPr>
            <w:tcW w:w="1925" w:type="dxa"/>
            <w:vAlign w:val="center"/>
          </w:tcPr>
          <w:p w14:paraId="3E5DB140" w14:textId="77777777" w:rsidR="00ED742D" w:rsidRPr="00B138F3" w:rsidRDefault="00ED742D" w:rsidP="00ED742D">
            <w:pPr>
              <w:widowControl w:val="0"/>
              <w:jc w:val="center"/>
              <w:rPr>
                <w:rFonts w:ascii="GHEA Grapalat" w:hAnsi="GHEA Grapalat"/>
                <w:sz w:val="16"/>
                <w:szCs w:val="16"/>
              </w:rPr>
            </w:pPr>
          </w:p>
        </w:tc>
        <w:tc>
          <w:tcPr>
            <w:tcW w:w="1467" w:type="dxa"/>
            <w:vAlign w:val="center"/>
          </w:tcPr>
          <w:p w14:paraId="2B65AEE1" w14:textId="0600ADA9"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Представлено ниже</w:t>
            </w:r>
          </w:p>
        </w:tc>
        <w:tc>
          <w:tcPr>
            <w:tcW w:w="1085" w:type="dxa"/>
            <w:vAlign w:val="center"/>
          </w:tcPr>
          <w:p w14:paraId="76F2C447" w14:textId="45CA433A" w:rsidR="00ED742D" w:rsidRPr="00B138F3" w:rsidRDefault="001270E9" w:rsidP="00ED742D">
            <w:pPr>
              <w:widowControl w:val="0"/>
              <w:jc w:val="center"/>
              <w:rPr>
                <w:rFonts w:ascii="GHEA Grapalat" w:hAnsi="GHEA Grapalat"/>
                <w:sz w:val="16"/>
                <w:szCs w:val="16"/>
              </w:rPr>
            </w:pPr>
            <w:r>
              <w:rPr>
                <w:rFonts w:ascii="GHEA Grapalat" w:hAnsi="GHEA Grapalat"/>
                <w:sz w:val="16"/>
                <w:szCs w:val="16"/>
              </w:rPr>
              <w:t>доза</w:t>
            </w:r>
          </w:p>
        </w:tc>
        <w:tc>
          <w:tcPr>
            <w:tcW w:w="757" w:type="dxa"/>
            <w:vAlign w:val="center"/>
          </w:tcPr>
          <w:p w14:paraId="5A60D020" w14:textId="77777777" w:rsidR="00ED742D" w:rsidRPr="00B138F3" w:rsidRDefault="00ED742D" w:rsidP="00ED742D">
            <w:pPr>
              <w:widowControl w:val="0"/>
              <w:jc w:val="center"/>
              <w:rPr>
                <w:rFonts w:ascii="GHEA Grapalat" w:hAnsi="GHEA Grapalat"/>
                <w:sz w:val="16"/>
                <w:szCs w:val="16"/>
              </w:rPr>
            </w:pPr>
          </w:p>
        </w:tc>
        <w:tc>
          <w:tcPr>
            <w:tcW w:w="593" w:type="dxa"/>
            <w:vAlign w:val="center"/>
          </w:tcPr>
          <w:p w14:paraId="4F1D5109" w14:textId="77777777" w:rsidR="00ED742D" w:rsidRPr="00B138F3" w:rsidRDefault="00ED742D" w:rsidP="00ED742D">
            <w:pPr>
              <w:widowControl w:val="0"/>
              <w:jc w:val="center"/>
              <w:rPr>
                <w:rFonts w:ascii="GHEA Grapalat" w:hAnsi="GHEA Grapalat"/>
                <w:sz w:val="16"/>
                <w:szCs w:val="16"/>
              </w:rPr>
            </w:pPr>
          </w:p>
        </w:tc>
        <w:tc>
          <w:tcPr>
            <w:tcW w:w="850" w:type="dxa"/>
            <w:vAlign w:val="center"/>
          </w:tcPr>
          <w:p w14:paraId="32BAB850" w14:textId="73D577F4" w:rsidR="00ED742D" w:rsidRPr="00B138F3" w:rsidRDefault="001270E9" w:rsidP="00ED742D">
            <w:pPr>
              <w:widowControl w:val="0"/>
              <w:jc w:val="center"/>
              <w:rPr>
                <w:rFonts w:ascii="GHEA Grapalat" w:hAnsi="GHEA Grapalat"/>
                <w:sz w:val="16"/>
                <w:szCs w:val="16"/>
              </w:rPr>
            </w:pPr>
            <w:r>
              <w:rPr>
                <w:rFonts w:ascii="GHEA Grapalat" w:hAnsi="GHEA Grapalat"/>
                <w:sz w:val="16"/>
                <w:szCs w:val="16"/>
              </w:rPr>
              <w:t>10</w:t>
            </w:r>
            <w:r w:rsidR="00ED742D">
              <w:rPr>
                <w:rFonts w:ascii="GHEA Grapalat" w:hAnsi="GHEA Grapalat"/>
                <w:sz w:val="16"/>
                <w:szCs w:val="16"/>
              </w:rPr>
              <w:t>000</w:t>
            </w:r>
          </w:p>
        </w:tc>
        <w:tc>
          <w:tcPr>
            <w:tcW w:w="965" w:type="dxa"/>
            <w:vAlign w:val="center"/>
          </w:tcPr>
          <w:p w14:paraId="18466BE1" w14:textId="4DE1915B"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г. Ереван</w:t>
            </w:r>
            <w:r>
              <w:rPr>
                <w:rFonts w:ascii="GHEA Grapalat" w:hAnsi="GHEA Grapalat"/>
                <w:sz w:val="16"/>
                <w:szCs w:val="16"/>
              </w:rPr>
              <w:t xml:space="preserve">, </w:t>
            </w:r>
            <w:r w:rsidRPr="00ED742D">
              <w:rPr>
                <w:rFonts w:ascii="GHEA Grapalat" w:hAnsi="GHEA Grapalat"/>
                <w:sz w:val="16"/>
                <w:szCs w:val="16"/>
              </w:rPr>
              <w:t xml:space="preserve">Давида </w:t>
            </w:r>
            <w:proofErr w:type="spellStart"/>
            <w:r w:rsidRPr="00ED742D">
              <w:rPr>
                <w:rFonts w:ascii="GHEA Grapalat" w:hAnsi="GHEA Grapalat"/>
                <w:sz w:val="16"/>
                <w:szCs w:val="16"/>
              </w:rPr>
              <w:t>Маляна</w:t>
            </w:r>
            <w:proofErr w:type="spellEnd"/>
            <w:r w:rsidRPr="00ED742D">
              <w:rPr>
                <w:rFonts w:ascii="GHEA Grapalat" w:hAnsi="GHEA Grapalat"/>
                <w:sz w:val="16"/>
                <w:szCs w:val="16"/>
              </w:rPr>
              <w:t xml:space="preserve"> 37</w:t>
            </w:r>
          </w:p>
          <w:p w14:paraId="403D9A12" w14:textId="77777777" w:rsidR="00ED742D" w:rsidRPr="00B138F3" w:rsidRDefault="00ED742D" w:rsidP="00ED742D">
            <w:pPr>
              <w:widowControl w:val="0"/>
              <w:jc w:val="center"/>
              <w:rPr>
                <w:rFonts w:ascii="GHEA Grapalat" w:hAnsi="GHEA Grapalat"/>
                <w:sz w:val="16"/>
                <w:szCs w:val="16"/>
              </w:rPr>
            </w:pPr>
          </w:p>
        </w:tc>
        <w:tc>
          <w:tcPr>
            <w:tcW w:w="902" w:type="dxa"/>
            <w:vAlign w:val="center"/>
          </w:tcPr>
          <w:p w14:paraId="164C898C" w14:textId="47B17683" w:rsidR="00ED742D" w:rsidRPr="00B138F3" w:rsidRDefault="001270E9" w:rsidP="00ED742D">
            <w:pPr>
              <w:widowControl w:val="0"/>
              <w:jc w:val="center"/>
              <w:rPr>
                <w:rFonts w:ascii="GHEA Grapalat" w:hAnsi="GHEA Grapalat"/>
                <w:sz w:val="16"/>
                <w:szCs w:val="16"/>
              </w:rPr>
            </w:pPr>
            <w:r>
              <w:rPr>
                <w:rFonts w:ascii="GHEA Grapalat" w:hAnsi="GHEA Grapalat"/>
                <w:sz w:val="16"/>
                <w:szCs w:val="16"/>
              </w:rPr>
              <w:t>10</w:t>
            </w:r>
            <w:r w:rsidR="00ED742D" w:rsidRPr="00ED742D">
              <w:rPr>
                <w:rFonts w:ascii="GHEA Grapalat" w:hAnsi="GHEA Grapalat"/>
                <w:sz w:val="16"/>
                <w:szCs w:val="16"/>
              </w:rPr>
              <w:t>000</w:t>
            </w:r>
          </w:p>
        </w:tc>
        <w:tc>
          <w:tcPr>
            <w:tcW w:w="1765" w:type="dxa"/>
            <w:vAlign w:val="center"/>
          </w:tcPr>
          <w:p w14:paraId="03404B06" w14:textId="1CD8BF06"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21 календарный день со дня вступления в силу соглашения</w:t>
            </w:r>
            <w:r>
              <w:rPr>
                <w:rFonts w:ascii="GHEA Grapalat" w:hAnsi="GHEA Grapalat"/>
                <w:sz w:val="16"/>
                <w:szCs w:val="16"/>
              </w:rPr>
              <w:t xml:space="preserve"> о выделении </w:t>
            </w:r>
            <w:r w:rsidRPr="00ED742D">
              <w:rPr>
                <w:rFonts w:ascii="GHEA Grapalat" w:hAnsi="GHEA Grapalat"/>
                <w:sz w:val="16"/>
                <w:szCs w:val="16"/>
              </w:rPr>
              <w:t xml:space="preserve">финансовых средств между сторонами, но не позднее </w:t>
            </w:r>
            <w:r w:rsidR="001270E9">
              <w:rPr>
                <w:rFonts w:ascii="GHEA Grapalat" w:hAnsi="GHEA Grapalat"/>
                <w:sz w:val="16"/>
                <w:szCs w:val="16"/>
              </w:rPr>
              <w:t>месяца</w:t>
            </w:r>
            <w:r w:rsidRPr="00ED742D">
              <w:rPr>
                <w:rFonts w:ascii="GHEA Grapalat" w:hAnsi="GHEA Grapalat"/>
                <w:sz w:val="16"/>
                <w:szCs w:val="16"/>
              </w:rPr>
              <w:t xml:space="preserve"> октябр</w:t>
            </w:r>
            <w:r w:rsidR="001270E9">
              <w:rPr>
                <w:rFonts w:ascii="GHEA Grapalat" w:hAnsi="GHEA Grapalat"/>
                <w:sz w:val="16"/>
                <w:szCs w:val="16"/>
              </w:rPr>
              <w:t>ь</w:t>
            </w:r>
            <w:r w:rsidRPr="00ED742D">
              <w:rPr>
                <w:rFonts w:ascii="GHEA Grapalat" w:hAnsi="GHEA Grapalat"/>
                <w:sz w:val="16"/>
                <w:szCs w:val="16"/>
              </w:rPr>
              <w:t xml:space="preserve"> 2024 года.</w:t>
            </w:r>
          </w:p>
          <w:p w14:paraId="11456DA5" w14:textId="77777777" w:rsidR="00ED742D" w:rsidRPr="00B138F3" w:rsidRDefault="00ED742D" w:rsidP="00ED742D">
            <w:pPr>
              <w:widowControl w:val="0"/>
              <w:jc w:val="center"/>
              <w:rPr>
                <w:rFonts w:ascii="GHEA Grapalat" w:hAnsi="GHEA Grapalat"/>
                <w:sz w:val="16"/>
                <w:szCs w:val="16"/>
              </w:rPr>
            </w:pPr>
          </w:p>
        </w:tc>
      </w:tr>
      <w:tr w:rsidR="00ED742D" w:rsidRPr="00B138F3" w14:paraId="6BFE3BE3" w14:textId="77777777" w:rsidTr="001270E9">
        <w:trPr>
          <w:trHeight w:val="246"/>
          <w:jc w:val="center"/>
        </w:trPr>
        <w:tc>
          <w:tcPr>
            <w:tcW w:w="13653" w:type="dxa"/>
            <w:gridSpan w:val="12"/>
          </w:tcPr>
          <w:p w14:paraId="76B87582" w14:textId="44D5FA6A" w:rsidR="00ED742D" w:rsidRPr="00C524AD" w:rsidRDefault="00ED742D" w:rsidP="00C524AD">
            <w:pPr>
              <w:widowControl w:val="0"/>
              <w:rPr>
                <w:rFonts w:ascii="GHEA Grapalat" w:hAnsi="GHEA Grapalat" w:cs="Calibri"/>
                <w:color w:val="000000"/>
                <w:sz w:val="20"/>
              </w:rPr>
            </w:pPr>
            <w:r w:rsidRPr="00C524AD">
              <w:rPr>
                <w:rFonts w:ascii="GHEA Grapalat" w:hAnsi="GHEA Grapalat" w:cs="Calibri"/>
                <w:color w:val="000000"/>
                <w:sz w:val="20"/>
              </w:rPr>
              <w:lastRenderedPageBreak/>
              <w:t>ТЕХНИЧЕСКАЯ ХАРАКТЕРИСТИКА</w:t>
            </w:r>
          </w:p>
          <w:p w14:paraId="79EA34AE" w14:textId="77777777" w:rsidR="00C524AD" w:rsidRPr="00DD7AEF" w:rsidRDefault="00C524AD" w:rsidP="00C524AD">
            <w:pPr>
              <w:rPr>
                <w:rFonts w:ascii="GHEA Grapalat" w:hAnsi="GHEA Grapalat" w:cs="Calibri"/>
                <w:color w:val="000000"/>
                <w:sz w:val="20"/>
              </w:rPr>
            </w:pPr>
            <w:r w:rsidRPr="00C524AD">
              <w:rPr>
                <w:rFonts w:ascii="GHEA Grapalat" w:hAnsi="GHEA Grapalat" w:cs="Calibri"/>
                <w:color w:val="000000"/>
                <w:sz w:val="20"/>
              </w:rPr>
              <w:t>1 дозные или 2 дозные флаконы живой комбинированной аттенуированной вакцины против кори, краснухи и эпидемического паротита, компонент паротита - штамм Джерил Линн (Jeryl Lynn). Флакон содержит дозы вакцины.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+8оC. Наличие лицензии преквалификации ВОЗ</w:t>
            </w:r>
            <w:r w:rsidRPr="00DD7AEF">
              <w:rPr>
                <w:rFonts w:ascii="GHEA Grapalat" w:hAnsi="GHEA Grapalat" w:cs="Calibri"/>
                <w:color w:val="000000"/>
                <w:sz w:val="20"/>
              </w:rPr>
              <w:t xml:space="preserve"> и/или</w:t>
            </w:r>
            <w:r w:rsidRPr="00C524AD">
              <w:rPr>
                <w:rFonts w:ascii="GHEA Grapalat" w:hAnsi="GHEA Grapalat" w:cs="Calibri"/>
                <w:color w:val="000000"/>
                <w:sz w:val="20"/>
              </w:rPr>
              <w:t xml:space="preserve"> регистрации Европейского агенства лекарств</w:t>
            </w:r>
            <w:r w:rsidRPr="00DD7AEF">
              <w:rPr>
                <w:rFonts w:ascii="GHEA Grapalat" w:hAnsi="GHEA Grapalat" w:cs="Calibri"/>
                <w:color w:val="000000"/>
                <w:sz w:val="20"/>
              </w:rPr>
              <w:t>.</w:t>
            </w:r>
            <w:r w:rsidRPr="00C524AD">
              <w:rPr>
                <w:rFonts w:ascii="GHEA Grapalat" w:hAnsi="GHEA Grapalat" w:cs="Calibri"/>
                <w:color w:val="000000"/>
                <w:sz w:val="20"/>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ascii="GHEA Grapalat" w:hAnsi="GHEA Grapalat" w:cs="Calibri"/>
                <w:color w:val="000000"/>
                <w:sz w:val="20"/>
              </w:rPr>
              <w:t>й</w:t>
            </w:r>
            <w:r w:rsidRPr="00C524AD">
              <w:rPr>
                <w:rFonts w:ascii="GHEA Grapalat" w:hAnsi="GHEA Grapalat" w:cs="Calibri"/>
                <w:color w:val="000000"/>
                <w:sz w:val="20"/>
              </w:rPr>
              <w:t xml:space="preserve"> партии</w:t>
            </w:r>
            <w:r w:rsidRPr="00DD7AEF">
              <w:rPr>
                <w:rFonts w:ascii="GHEA Grapalat" w:hAnsi="GHEA Grapalat" w:cs="Calibri"/>
                <w:color w:val="000000"/>
                <w:sz w:val="20"/>
              </w:rPr>
              <w:t xml:space="preserve">, </w:t>
            </w:r>
            <w:r w:rsidRPr="00C524AD">
              <w:rPr>
                <w:rFonts w:ascii="GHEA Grapalat" w:hAnsi="GHEA Grapalat" w:cs="Calibri"/>
                <w:color w:val="000000"/>
                <w:sz w:val="20"/>
              </w:rPr>
              <w:t xml:space="preserve">свидетельство о выпуске партии (Lot Release Certificate) со стороны регулирующего органа (NRA или НРО) страны-производителя. Для предоставления сертификата импорта регистрация вакцины не обязательна. </w:t>
            </w:r>
          </w:p>
          <w:p w14:paraId="28F3F5C4" w14:textId="77777777" w:rsidR="00C524AD" w:rsidRPr="00C524AD" w:rsidRDefault="00C524AD" w:rsidP="00C524AD">
            <w:pPr>
              <w:rPr>
                <w:rFonts w:ascii="GHEA Grapalat" w:hAnsi="GHEA Grapalat" w:cs="Calibri"/>
                <w:color w:val="000000"/>
                <w:sz w:val="20"/>
              </w:rPr>
            </w:pPr>
            <w:r w:rsidRPr="00C524AD">
              <w:rPr>
                <w:rFonts w:ascii="GHEA Grapalat" w:hAnsi="GHEA Grapalat" w:cs="Calibri"/>
                <w:color w:val="000000"/>
                <w:sz w:val="20"/>
              </w:rPr>
              <w:t>Срок годности вакцины при доставке:</w:t>
            </w:r>
          </w:p>
          <w:p w14:paraId="3228321A" w14:textId="77777777" w:rsidR="00C524AD" w:rsidRPr="00C524AD" w:rsidRDefault="00C524AD" w:rsidP="00C524AD">
            <w:pPr>
              <w:rPr>
                <w:rFonts w:ascii="GHEA Grapalat" w:hAnsi="GHEA Grapalat" w:cs="Calibri"/>
                <w:color w:val="000000"/>
                <w:sz w:val="20"/>
              </w:rPr>
            </w:pPr>
            <w:proofErr w:type="gramStart"/>
            <w:r>
              <w:rPr>
                <w:rFonts w:ascii="GHEA Grapalat" w:hAnsi="GHEA Grapalat" w:cs="Calibri"/>
                <w:color w:val="000000"/>
                <w:sz w:val="20"/>
              </w:rPr>
              <w:t>а</w:t>
            </w:r>
            <w:r w:rsidRPr="00C524AD">
              <w:rPr>
                <w:rFonts w:ascii="GHEA Grapalat" w:hAnsi="GHEA Grapalat" w:cs="Calibri"/>
                <w:color w:val="000000"/>
                <w:sz w:val="20"/>
              </w:rPr>
              <w:t>)</w:t>
            </w:r>
            <w:r>
              <w:rPr>
                <w:rFonts w:ascii="GHEA Grapalat" w:hAnsi="GHEA Grapalat" w:cs="Calibri"/>
                <w:color w:val="000000"/>
                <w:sz w:val="20"/>
              </w:rPr>
              <w:t>л</w:t>
            </w:r>
            <w:r w:rsidRPr="00C524AD">
              <w:rPr>
                <w:rFonts w:ascii="GHEA Grapalat" w:hAnsi="GHEA Grapalat" w:cs="Calibri"/>
                <w:color w:val="000000"/>
                <w:sz w:val="20"/>
              </w:rPr>
              <w:t>екарственные</w:t>
            </w:r>
            <w:proofErr w:type="gramEnd"/>
            <w:r w:rsidRPr="00C524AD">
              <w:rPr>
                <w:rFonts w:ascii="GHEA Grapalat" w:hAnsi="GHEA Grapalat" w:cs="Calibri"/>
                <w:color w:val="000000"/>
                <w:sz w:val="20"/>
              </w:rPr>
              <w:t xml:space="preserve"> средства со сроком годности 2,5 года и более должны иметь остаточный срок годности не менее 24 месяцев на момент поставки.</w:t>
            </w:r>
          </w:p>
          <w:p w14:paraId="4B16D760" w14:textId="77777777" w:rsidR="00C524AD" w:rsidRPr="00C524AD" w:rsidRDefault="00C524AD" w:rsidP="00C524AD">
            <w:pPr>
              <w:rPr>
                <w:rFonts w:ascii="GHEA Grapalat" w:hAnsi="GHEA Grapalat" w:cs="Calibri"/>
                <w:color w:val="000000"/>
                <w:sz w:val="20"/>
              </w:rPr>
            </w:pPr>
            <w:r w:rsidRPr="00C524AD">
              <w:rPr>
                <w:rFonts w:ascii="GHEA Grapalat" w:hAnsi="GHEA Grapalat" w:cs="Calibri"/>
                <w:color w:val="000000"/>
                <w:sz w:val="20"/>
              </w:rPr>
              <w:t>б)лекарственные средства со сроком годности до 2,5 лет должны иметь остаточный срок годности не менее 12 месяцев на момент поставки;</w:t>
            </w:r>
          </w:p>
          <w:p w14:paraId="4651661A" w14:textId="77777777" w:rsidR="00C524AD" w:rsidRPr="00066FA3" w:rsidRDefault="00C524AD" w:rsidP="00C524AD">
            <w:pPr>
              <w:rPr>
                <w:rFonts w:ascii="GHEA Grapalat" w:hAnsi="GHEA Grapalat" w:cs="Calibri"/>
                <w:color w:val="000000"/>
                <w:sz w:val="20"/>
              </w:rPr>
            </w:pPr>
            <w:r w:rsidRPr="00C524AD">
              <w:rPr>
                <w:rFonts w:ascii="GHEA Grapalat" w:hAnsi="GHEA Grapalat" w:cs="Calibri"/>
                <w:color w:val="000000"/>
                <w:sz w:val="20"/>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ascii="GHEA Grapalat" w:hAnsi="GHEA Grapalat" w:cs="Calibri"/>
                <w:color w:val="000000"/>
                <w:sz w:val="20"/>
              </w:rPr>
              <w:t>.</w:t>
            </w:r>
          </w:p>
          <w:p w14:paraId="3BC6C053" w14:textId="77777777" w:rsidR="00C524AD" w:rsidRPr="00DD7AEF" w:rsidRDefault="00C524AD" w:rsidP="00C524AD">
            <w:pPr>
              <w:rPr>
                <w:rFonts w:ascii="GHEA Grapalat" w:hAnsi="GHEA Grapalat" w:cs="Calibri"/>
                <w:color w:val="000000"/>
                <w:sz w:val="20"/>
              </w:rPr>
            </w:pPr>
            <w:r w:rsidRPr="00C524AD">
              <w:rPr>
                <w:rFonts w:ascii="GHEA Grapalat" w:hAnsi="GHEA Grapalat" w:cs="Calibri"/>
                <w:color w:val="000000"/>
                <w:sz w:val="20"/>
              </w:rPr>
              <w:t>Покупка и хранение товара осуществляется в соответствии с инструкциями внешнего пакета или вкладыша.</w:t>
            </w:r>
          </w:p>
          <w:p w14:paraId="52CCF190" w14:textId="77777777" w:rsidR="00C524AD" w:rsidRPr="00DD7AEF" w:rsidRDefault="00C524AD" w:rsidP="00C524AD">
            <w:pPr>
              <w:rPr>
                <w:rFonts w:ascii="GHEA Grapalat" w:hAnsi="GHEA Grapalat" w:cs="Calibri"/>
                <w:color w:val="000000"/>
                <w:sz w:val="20"/>
              </w:rPr>
            </w:pPr>
            <w:r w:rsidRPr="00DD7AEF">
              <w:rPr>
                <w:rFonts w:ascii="GHEA Grapalat" w:hAnsi="GHEA Grapalat"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ascii="GHEA Grapalat" w:hAnsi="GHEA Grapalat" w:cs="Calibri"/>
                <w:color w:val="000000"/>
                <w:sz w:val="20"/>
              </w:rPr>
              <w:t>преквалификацию</w:t>
            </w:r>
            <w:proofErr w:type="spellEnd"/>
            <w:r w:rsidRPr="00DD7AEF">
              <w:rPr>
                <w:rFonts w:ascii="GHEA Grapalat" w:hAnsi="GHEA Grapalat" w:cs="Calibri"/>
                <w:color w:val="000000"/>
                <w:sz w:val="20"/>
              </w:rPr>
              <w:t xml:space="preserve"> Всемирной организации здравоохранения.</w:t>
            </w:r>
          </w:p>
          <w:p w14:paraId="3D421663" w14:textId="77777777" w:rsidR="00ED742D" w:rsidRPr="00C524AD" w:rsidRDefault="00C524AD" w:rsidP="00C524AD">
            <w:pPr>
              <w:widowControl w:val="0"/>
              <w:rPr>
                <w:rFonts w:ascii="GHEA Grapalat" w:hAnsi="GHEA Grapalat" w:cs="Calibri"/>
                <w:color w:val="000000"/>
                <w:sz w:val="20"/>
              </w:rPr>
            </w:pPr>
            <w:r w:rsidRPr="00122843">
              <w:rPr>
                <w:rFonts w:ascii="GHEA Grapalat" w:hAnsi="GHEA Grapalat"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ascii="GHEA Grapalat" w:hAnsi="GHEA Grapalat" w:cs="Calibri"/>
                <w:color w:val="000000"/>
                <w:sz w:val="20"/>
              </w:rPr>
              <w:t>м</w:t>
            </w:r>
            <w:r w:rsidRPr="00122843">
              <w:rPr>
                <w:rFonts w:ascii="GHEA Grapalat" w:hAnsi="GHEA Grapalat" w:cs="Calibri"/>
                <w:color w:val="000000"/>
                <w:sz w:val="20"/>
              </w:rPr>
              <w:t xml:space="preserve"> центр</w:t>
            </w:r>
            <w:r>
              <w:rPr>
                <w:rFonts w:ascii="GHEA Grapalat" w:hAnsi="GHEA Grapalat" w:cs="Calibri"/>
                <w:color w:val="000000"/>
                <w:sz w:val="20"/>
              </w:rPr>
              <w:t>ом</w:t>
            </w:r>
            <w:r w:rsidRPr="00122843">
              <w:rPr>
                <w:rFonts w:ascii="GHEA Grapalat" w:hAnsi="GHEA Grapalat"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ascii="GHEA Grapalat" w:hAnsi="GHEA Grapalat" w:cs="Calibri"/>
                <w:color w:val="000000"/>
                <w:sz w:val="20"/>
              </w:rPr>
              <w:t>преквалификации</w:t>
            </w:r>
            <w:proofErr w:type="spellEnd"/>
            <w:r w:rsidRPr="00122843">
              <w:rPr>
                <w:rFonts w:ascii="GHEA Grapalat" w:hAnsi="GHEA Grapalat" w:cs="Calibri"/>
                <w:color w:val="000000"/>
                <w:sz w:val="20"/>
              </w:rPr>
              <w:t xml:space="preserve"> Всемирной организ</w:t>
            </w:r>
            <w:r>
              <w:rPr>
                <w:rFonts w:ascii="GHEA Grapalat" w:hAnsi="GHEA Grapalat" w:cs="Calibri"/>
                <w:color w:val="000000"/>
                <w:sz w:val="20"/>
              </w:rPr>
              <w:t>ации здравоохранения</w:t>
            </w:r>
            <w:r w:rsidRPr="00DD7AEF">
              <w:rPr>
                <w:rFonts w:ascii="GHEA Grapalat" w:hAnsi="GHEA Grapalat" w:cs="Calibri"/>
                <w:color w:val="000000"/>
                <w:sz w:val="20"/>
              </w:rPr>
              <w:t xml:space="preserve">  (постановлени</w:t>
            </w:r>
            <w:r>
              <w:rPr>
                <w:rFonts w:ascii="GHEA Grapalat" w:hAnsi="GHEA Grapalat" w:cs="Calibri"/>
                <w:color w:val="000000"/>
                <w:sz w:val="20"/>
              </w:rPr>
              <w:t>е</w:t>
            </w:r>
            <w:r w:rsidRPr="00DD7AEF">
              <w:rPr>
                <w:rFonts w:ascii="GHEA Grapalat" w:hAnsi="GHEA Grapalat" w:cs="Calibri"/>
                <w:color w:val="000000"/>
                <w:sz w:val="20"/>
              </w:rPr>
              <w:t xml:space="preserve"> N 502-Н Правительства Республики Армения, от  2 мая 2013 г.</w:t>
            </w:r>
            <w:r w:rsidRPr="00C524AD">
              <w:rPr>
                <w:rFonts w:ascii="GHEA Grapalat" w:hAnsi="GHEA Grapalat" w:cs="Calibri"/>
                <w:color w:val="000000"/>
                <w:sz w:val="20"/>
              </w:rPr>
              <w:t>).</w:t>
            </w:r>
          </w:p>
          <w:p w14:paraId="31DFA65E" w14:textId="7BA9E8AC" w:rsidR="00C524AD" w:rsidRPr="00C524AD" w:rsidRDefault="00C524AD" w:rsidP="00C524AD">
            <w:pPr>
              <w:widowControl w:val="0"/>
              <w:rPr>
                <w:rFonts w:ascii="GHEA Grapalat" w:hAnsi="GHEA Grapalat" w:cs="Calibri"/>
                <w:color w:val="000000"/>
                <w:sz w:val="20"/>
              </w:rPr>
            </w:pPr>
            <w:r w:rsidRPr="00C524AD">
              <w:rPr>
                <w:rFonts w:ascii="GHEA Grapalat" w:hAnsi="GHEA Grapalat" w:cs="Calibri"/>
                <w:color w:val="000000"/>
                <w:sz w:val="20"/>
              </w:rPr>
              <w:t>Хранение и транспортировка товара осуществляется согласно инструкции на внешней упаковке или буклете к нему.</w:t>
            </w:r>
          </w:p>
        </w:tc>
      </w:tr>
    </w:tbl>
    <w:p w14:paraId="7EF3C38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962010">
            <w:pPr>
              <w:widowControl w:val="0"/>
              <w:jc w:val="center"/>
              <w:rPr>
                <w:rFonts w:ascii="GHEA Grapalat" w:hAnsi="GHEA Grapalat"/>
              </w:rPr>
            </w:pPr>
          </w:p>
        </w:tc>
        <w:tc>
          <w:tcPr>
            <w:tcW w:w="4343" w:type="dxa"/>
          </w:tcPr>
          <w:p w14:paraId="618DB8B4"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2"/>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509AB5F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D742D">
              <w:rPr>
                <w:rFonts w:ascii="GHEA Grapalat" w:hAnsi="GHEA Grapalat"/>
                <w:sz w:val="16"/>
                <w:szCs w:val="16"/>
              </w:rPr>
              <w:t>…</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3"/>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1270E9">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1270E9">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1270E9">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1270E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71C33" w:rsidRPr="00B138F3" w14:paraId="043BCC41" w14:textId="77777777" w:rsidTr="00671C33">
        <w:trPr>
          <w:trHeight w:val="404"/>
          <w:jc w:val="center"/>
        </w:trPr>
        <w:tc>
          <w:tcPr>
            <w:tcW w:w="1547" w:type="dxa"/>
            <w:vAlign w:val="center"/>
          </w:tcPr>
          <w:p w14:paraId="76CD0D15" w14:textId="70088617" w:rsidR="00671C33" w:rsidRPr="00B138F3" w:rsidRDefault="00671C33" w:rsidP="00671C33">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337BD40B" w14:textId="61E3811F" w:rsidR="00671C33" w:rsidRPr="00B138F3" w:rsidRDefault="00671C33" w:rsidP="00671C33">
            <w:pPr>
              <w:widowControl w:val="0"/>
              <w:jc w:val="center"/>
              <w:rPr>
                <w:rFonts w:ascii="GHEA Grapalat" w:hAnsi="GHEA Grapalat"/>
                <w:sz w:val="16"/>
                <w:szCs w:val="16"/>
              </w:rPr>
            </w:pPr>
            <w:r w:rsidRPr="00E805DB">
              <w:rPr>
                <w:rFonts w:ascii="GHEA Grapalat" w:hAnsi="GHEA Grapalat"/>
                <w:color w:val="000000"/>
                <w:sz w:val="20"/>
                <w:szCs w:val="20"/>
                <w:lang w:val="hy-AM"/>
              </w:rPr>
              <w:t>33651266</w:t>
            </w:r>
          </w:p>
        </w:tc>
        <w:tc>
          <w:tcPr>
            <w:tcW w:w="2995" w:type="dxa"/>
            <w:vAlign w:val="center"/>
          </w:tcPr>
          <w:p w14:paraId="308275C0" w14:textId="1F30A8EC" w:rsidR="00671C33" w:rsidRPr="00DA609D" w:rsidRDefault="00671C33" w:rsidP="00671C33">
            <w:pPr>
              <w:widowControl w:val="0"/>
              <w:rPr>
                <w:rFonts w:ascii="GHEA Grapalat" w:hAnsi="GHEA Grapalat"/>
                <w:sz w:val="18"/>
                <w:szCs w:val="18"/>
              </w:rPr>
            </w:pPr>
            <w:r w:rsidRPr="001270E9">
              <w:rPr>
                <w:rFonts w:ascii="GHEA Grapalat" w:hAnsi="GHEA Grapalat" w:cs="Calibri"/>
                <w:sz w:val="20"/>
                <w:szCs w:val="20"/>
              </w:rPr>
              <w:t>Вакцин</w:t>
            </w:r>
            <w:r>
              <w:rPr>
                <w:rFonts w:ascii="GHEA Grapalat" w:hAnsi="GHEA Grapalat" w:cs="Calibri"/>
                <w:sz w:val="20"/>
                <w:szCs w:val="20"/>
              </w:rPr>
              <w:t>а</w:t>
            </w:r>
            <w:r w:rsidRPr="001270E9">
              <w:rPr>
                <w:rFonts w:ascii="GHEA Grapalat" w:hAnsi="GHEA Grapalat" w:cs="Calibri"/>
                <w:sz w:val="20"/>
                <w:szCs w:val="20"/>
              </w:rPr>
              <w:t xml:space="preserve"> ККП /корь, краснуха, паротит/</w:t>
            </w:r>
          </w:p>
        </w:tc>
        <w:tc>
          <w:tcPr>
            <w:tcW w:w="864" w:type="dxa"/>
            <w:vAlign w:val="center"/>
          </w:tcPr>
          <w:p w14:paraId="17EC12BB" w14:textId="77777777" w:rsidR="00671C33" w:rsidRPr="00B138F3" w:rsidRDefault="00671C33" w:rsidP="00671C3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6974A74" w14:textId="77777777" w:rsidR="00671C33" w:rsidRPr="00B138F3" w:rsidRDefault="00671C33" w:rsidP="00671C3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1018AA"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787" w:type="dxa"/>
            <w:vAlign w:val="center"/>
          </w:tcPr>
          <w:p w14:paraId="558EE109"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77777777" w:rsidR="00671C33" w:rsidRPr="00B138F3" w:rsidRDefault="00671C33" w:rsidP="00671C33">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77777777" w:rsidR="00671C33" w:rsidRPr="00B138F3" w:rsidRDefault="00671C33" w:rsidP="00671C33">
            <w:pPr>
              <w:widowControl w:val="0"/>
              <w:jc w:val="center"/>
              <w:rPr>
                <w:rFonts w:ascii="GHEA Grapalat" w:hAnsi="GHEA Grapalat"/>
                <w:b/>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DA609D">
          <w:footnotePr>
            <w:pos w:val="beneathText"/>
          </w:footnotePr>
          <w:pgSz w:w="16838" w:h="11906" w:orient="landscape" w:code="9"/>
          <w:pgMar w:top="1418"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1270E9" w:rsidRDefault="001270E9">
      <w:r>
        <w:separator/>
      </w:r>
    </w:p>
  </w:endnote>
  <w:endnote w:type="continuationSeparator" w:id="0">
    <w:p w14:paraId="671246CF" w14:textId="77777777" w:rsidR="001270E9" w:rsidRDefault="00127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1270E9" w:rsidRPr="00C861E9" w:rsidRDefault="001270E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1270E9" w:rsidRDefault="001270E9">
      <w:r>
        <w:separator/>
      </w:r>
    </w:p>
  </w:footnote>
  <w:footnote w:type="continuationSeparator" w:id="0">
    <w:p w14:paraId="47E5CB6F" w14:textId="77777777" w:rsidR="001270E9" w:rsidRDefault="001270E9">
      <w:r>
        <w:continuationSeparator/>
      </w:r>
    </w:p>
  </w:footnote>
  <w:footnote w:id="1">
    <w:p w14:paraId="31D9EE51" w14:textId="77777777" w:rsidR="001270E9" w:rsidRPr="002D0715" w:rsidRDefault="001270E9">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10986F99" w14:textId="77777777" w:rsidR="001270E9" w:rsidRPr="00E72E35" w:rsidRDefault="001270E9">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42FDEFB6" w14:textId="77777777" w:rsidR="001270E9" w:rsidRPr="00816F7D" w:rsidRDefault="001270E9"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1270E9" w:rsidRPr="00DA04BC" w:rsidRDefault="001270E9"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1270E9" w:rsidRPr="00DA04BC" w:rsidRDefault="001270E9"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1270E9" w:rsidRPr="00DA04BC" w:rsidRDefault="001270E9"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1270E9" w:rsidRPr="00DA04BC" w:rsidRDefault="001270E9" w:rsidP="00DA04BC">
      <w:pPr>
        <w:jc w:val="both"/>
        <w:rPr>
          <w:rFonts w:ascii="Sylfaen" w:hAnsi="Sylfaen"/>
          <w:i/>
          <w:sz w:val="16"/>
          <w:szCs w:val="16"/>
        </w:rPr>
      </w:pPr>
    </w:p>
  </w:footnote>
  <w:footnote w:id="4">
    <w:p w14:paraId="2BB8C252" w14:textId="77777777" w:rsidR="001270E9" w:rsidRPr="00967242" w:rsidRDefault="001270E9"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1270E9" w:rsidRPr="00D3436F" w:rsidRDefault="001270E9">
      <w:pPr>
        <w:pStyle w:val="FootnoteText"/>
        <w:rPr>
          <w:lang w:val="es-ES"/>
        </w:rPr>
      </w:pPr>
    </w:p>
  </w:footnote>
  <w:footnote w:id="5">
    <w:p w14:paraId="2408A619" w14:textId="77777777" w:rsidR="001270E9" w:rsidRPr="008842CE" w:rsidRDefault="001270E9" w:rsidP="003D2FE2">
      <w:pPr>
        <w:pStyle w:val="FootnoteText"/>
        <w:jc w:val="both"/>
      </w:pPr>
    </w:p>
  </w:footnote>
  <w:footnote w:id="6">
    <w:p w14:paraId="7AD8D995" w14:textId="77777777" w:rsidR="001270E9" w:rsidRPr="002B6C9D" w:rsidRDefault="001270E9"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1270E9" w:rsidRPr="002B6C9D" w:rsidRDefault="001270E9" w:rsidP="00D3436F">
      <w:pPr>
        <w:pStyle w:val="FootnoteText"/>
        <w:widowControl w:val="0"/>
        <w:jc w:val="both"/>
        <w:rPr>
          <w:rFonts w:ascii="Sylfaen" w:hAnsi="Sylfaen"/>
          <w:sz w:val="16"/>
          <w:szCs w:val="16"/>
          <w:lang w:val="hy-AM"/>
        </w:rPr>
      </w:pPr>
    </w:p>
  </w:footnote>
  <w:footnote w:id="7">
    <w:p w14:paraId="25BC77A2" w14:textId="77777777" w:rsidR="001270E9" w:rsidRPr="0095788C" w:rsidRDefault="001270E9"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4A465A31" w14:textId="77777777" w:rsidR="001270E9" w:rsidRPr="0095788C" w:rsidRDefault="001270E9"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1270E9" w:rsidRPr="0095788C" w:rsidRDefault="001270E9">
      <w:pPr>
        <w:pStyle w:val="FootnoteText"/>
        <w:rPr>
          <w:rFonts w:ascii="Sylfaen" w:hAnsi="Sylfaen"/>
          <w:sz w:val="16"/>
          <w:szCs w:val="16"/>
          <w:lang w:val="hy-AM"/>
        </w:rPr>
      </w:pPr>
    </w:p>
  </w:footnote>
  <w:footnote w:id="9">
    <w:p w14:paraId="4DEFB906" w14:textId="5E85C78D" w:rsidR="001270E9" w:rsidRPr="00E861BF" w:rsidRDefault="001270E9" w:rsidP="008F3B5F">
      <w:pPr>
        <w:pStyle w:val="FootnoteText"/>
        <w:widowControl w:val="0"/>
        <w:jc w:val="both"/>
        <w:rPr>
          <w:rFonts w:ascii="GHEA Grapalat" w:hAnsi="GHEA Grapalat"/>
          <w:i/>
        </w:rPr>
      </w:pPr>
    </w:p>
  </w:footnote>
  <w:footnote w:id="10">
    <w:p w14:paraId="0099E969" w14:textId="4D4551E6" w:rsidR="001270E9" w:rsidRPr="00C84B20" w:rsidRDefault="001270E9" w:rsidP="008F3B5F">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1270E9" w:rsidRPr="00E861BF" w:rsidRDefault="001270E9" w:rsidP="008F3B5F">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14:paraId="508568C5" w14:textId="77777777" w:rsidR="001270E9" w:rsidRPr="00E861BF" w:rsidRDefault="001270E9" w:rsidP="008F3B5F">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14:paraId="42C97F8A" w14:textId="77777777" w:rsidR="001270E9" w:rsidRDefault="001270E9"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1270E9" w:rsidRPr="008842CE" w:rsidRDefault="001270E9" w:rsidP="008F3B5F">
      <w:pPr>
        <w:pStyle w:val="FootnoteText"/>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14:paraId="63622ACD" w14:textId="77777777" w:rsidR="001270E9" w:rsidRPr="008842CE" w:rsidRDefault="001270E9"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55297"/>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350"/>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0E9"/>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1C33"/>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152"/>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4AD"/>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84</Pages>
  <Words>22155</Words>
  <Characters>126288</Characters>
  <Application>Microsoft Office Word</Application>
  <DocSecurity>0</DocSecurity>
  <Lines>1052</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148147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20</cp:revision>
  <cp:lastPrinted>2018-02-16T07:12:00Z</cp:lastPrinted>
  <dcterms:created xsi:type="dcterms:W3CDTF">2024-02-14T10:29:00Z</dcterms:created>
  <dcterms:modified xsi:type="dcterms:W3CDTF">2024-08-14T08:52:00Z</dcterms:modified>
</cp:coreProperties>
</file>