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B41D8A" w:rsidRPr="00B41D8A">
        <w:rPr>
          <w:rFonts w:ascii="GHEA Grapalat" w:hAnsi="GHEA Grapalat"/>
          <w:i w:val="0"/>
          <w:sz w:val="24"/>
          <w:szCs w:val="24"/>
        </w:rPr>
        <w:t>31</w:t>
      </w:r>
      <w:r w:rsidR="00362F7E">
        <w:rPr>
          <w:rFonts w:ascii="GHEA Grapalat" w:hAnsi="GHEA Grapalat"/>
          <w:i w:val="0"/>
          <w:sz w:val="24"/>
          <w:szCs w:val="24"/>
        </w:rPr>
        <w:t>-го июля</w:t>
      </w:r>
      <w:r w:rsidR="00FE0DE3">
        <w:rPr>
          <w:rFonts w:ascii="GHEA Grapalat" w:hAnsi="GHEA Grapalat"/>
          <w:i w:val="0"/>
          <w:sz w:val="24"/>
          <w:szCs w:val="24"/>
        </w:rPr>
        <w:t xml:space="preserve"> 2023</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B41D8A">
        <w:rPr>
          <w:rFonts w:ascii="GHEA Grapalat" w:hAnsi="GHEA Grapalat"/>
          <w:b/>
          <w:i w:val="0"/>
          <w:sz w:val="24"/>
          <w:szCs w:val="24"/>
        </w:rPr>
        <w:t>GHTsDzB-HVKAK-203-47</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услуг медицинского осмотра сотрудников ГНО «Национального центра по контролю и профилактике заболеваний» МЗ РА.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8F145F">
        <w:rPr>
          <w:rFonts w:ascii="GHEA Grapalat" w:hAnsi="GHEA Grapalat"/>
          <w:b/>
          <w:i w:val="0"/>
          <w:sz w:val="24"/>
          <w:szCs w:val="24"/>
        </w:rPr>
        <w:t>8</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B41D8A">
        <w:rPr>
          <w:rFonts w:ascii="GHEA Grapalat" w:hAnsi="GHEA Grapalat"/>
          <w:b/>
          <w:i w:val="0"/>
          <w:sz w:val="24"/>
          <w:szCs w:val="24"/>
        </w:rPr>
        <w:t>07 августа</w:t>
      </w:r>
      <w:r w:rsidR="0012656E" w:rsidRPr="0012656E">
        <w:rPr>
          <w:rFonts w:ascii="GHEA Grapalat" w:hAnsi="GHEA Grapalat"/>
          <w:b/>
          <w:i w:val="0"/>
          <w:sz w:val="24"/>
          <w:szCs w:val="24"/>
        </w:rPr>
        <w:t xml:space="preserve"> 2023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B41D8A">
        <w:rPr>
          <w:rFonts w:ascii="GHEA Grapalat" w:hAnsi="GHEA Grapalat"/>
          <w:sz w:val="22"/>
          <w:szCs w:val="22"/>
        </w:rPr>
        <w:t>GHTsDzB-HVKAK-203-47</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B41D8A">
        <w:rPr>
          <w:rFonts w:ascii="GHEA Grapalat" w:hAnsi="GHEA Grapalat"/>
          <w:sz w:val="22"/>
          <w:szCs w:val="22"/>
        </w:rPr>
        <w:t>31</w:t>
      </w:r>
      <w:r w:rsidR="008F145F">
        <w:rPr>
          <w:rFonts w:ascii="GHEA Grapalat" w:hAnsi="GHEA Grapalat"/>
          <w:sz w:val="22"/>
          <w:szCs w:val="22"/>
        </w:rPr>
        <w:t xml:space="preserve"> июля</w:t>
      </w:r>
      <w:r>
        <w:rPr>
          <w:rFonts w:ascii="GHEA Grapalat" w:hAnsi="GHEA Grapalat"/>
          <w:sz w:val="22"/>
          <w:szCs w:val="22"/>
        </w:rPr>
        <w:t xml:space="preserve"> 2023</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AD3CC1" w:rsidRDefault="00AD3CC1" w:rsidP="00AD3CC1">
      <w:pPr>
        <w:pStyle w:val="a3"/>
        <w:widowControl w:val="0"/>
        <w:spacing w:line="240" w:lineRule="auto"/>
        <w:ind w:firstLine="567"/>
        <w:jc w:val="center"/>
        <w:rPr>
          <w:rFonts w:ascii="GHEA Grapalat" w:hAnsi="GHEA Grapalat"/>
          <w:i w:val="0"/>
          <w:sz w:val="22"/>
          <w:szCs w:val="22"/>
        </w:rPr>
      </w:pPr>
      <w:r w:rsidRPr="00AD3CC1">
        <w:rPr>
          <w:rFonts w:ascii="GHEA Grapalat" w:hAnsi="GHEA Grapalat"/>
          <w:b/>
          <w:i w:val="0"/>
          <w:sz w:val="22"/>
          <w:szCs w:val="22"/>
        </w:rPr>
        <w:t>НА ЗАПРОС КОТИРОВОК, ОБЪЯВЛЕННЫЙ С ЦЕЛЬ</w:t>
      </w:r>
      <w:r>
        <w:rPr>
          <w:rFonts w:ascii="GHEA Grapalat" w:hAnsi="GHEA Grapalat"/>
          <w:b/>
          <w:i w:val="0"/>
          <w:sz w:val="22"/>
          <w:szCs w:val="22"/>
        </w:rPr>
        <w:t>Ю ПРИОБРЕТЕНИЯ</w:t>
      </w:r>
      <w:r w:rsidRPr="00AD3CC1">
        <w:rPr>
          <w:rFonts w:ascii="GHEA Grapalat" w:hAnsi="GHEA Grapalat"/>
          <w:b/>
          <w:i w:val="0"/>
          <w:sz w:val="22"/>
          <w:szCs w:val="22"/>
        </w:rPr>
        <w:t xml:space="preserve"> УСЛУГ МЕДИЦИНСКОГО ОСМОТРА СОТРУДНИКОВ ГНО «НАЦИОНАЛЬНОГО ЦЕНТРА ПО КОНТРОЛЮ И ПРОФИЛАКТИКЕ ЗАБОЛЕВАНИЙ» МЗ РА 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4260E1" w:rsidRDefault="00994A77" w:rsidP="00AD3CC1">
      <w:pPr>
        <w:widowControl w:val="0"/>
        <w:ind w:firstLine="567"/>
        <w:contextualSpacing/>
        <w:jc w:val="center"/>
        <w:rPr>
          <w:rFonts w:ascii="GHEA Grapalat" w:hAnsi="GHEA Grapalat"/>
          <w:b/>
          <w:sz w:val="22"/>
          <w:szCs w:val="22"/>
        </w:rPr>
      </w:pPr>
      <w:r w:rsidRPr="009044F1">
        <w:rPr>
          <w:rFonts w:ascii="GHEA Grapalat" w:hAnsi="GHEA Grapalat"/>
        </w:rPr>
        <w:br w:type="page"/>
      </w:r>
      <w:r w:rsidR="00160AE4" w:rsidRPr="004260E1">
        <w:rPr>
          <w:rFonts w:ascii="GHEA Grapalat" w:hAnsi="GHEA Grapalat"/>
          <w:b/>
          <w:sz w:val="22"/>
          <w:szCs w:val="22"/>
        </w:rPr>
        <w:lastRenderedPageBreak/>
        <w:t>СОДЕРЖАНИЕ</w:t>
      </w:r>
    </w:p>
    <w:p w:rsidR="00AD3CC1" w:rsidRPr="004260E1" w:rsidRDefault="00160AE4" w:rsidP="00AD3CC1">
      <w:pPr>
        <w:pStyle w:val="a3"/>
        <w:widowControl w:val="0"/>
        <w:spacing w:line="240" w:lineRule="auto"/>
        <w:ind w:firstLine="567"/>
        <w:contextualSpacing/>
        <w:jc w:val="center"/>
        <w:rPr>
          <w:rFonts w:ascii="GHEA Grapalat" w:hAnsi="GHEA Grapalat"/>
          <w:i w:val="0"/>
          <w:sz w:val="22"/>
          <w:szCs w:val="22"/>
        </w:rPr>
      </w:pPr>
      <w:r w:rsidRPr="004260E1">
        <w:rPr>
          <w:rFonts w:ascii="GHEA Grapalat" w:hAnsi="GHEA Grapalat"/>
          <w:b/>
          <w:i w:val="0"/>
          <w:sz w:val="22"/>
          <w:szCs w:val="22"/>
        </w:rPr>
        <w:t xml:space="preserve">ПРИГЛАШЕНИЯ </w:t>
      </w:r>
      <w:r w:rsidR="00AD3CC1" w:rsidRPr="004260E1">
        <w:rPr>
          <w:rFonts w:ascii="GHEA Grapalat" w:hAnsi="GHEA Grapalat"/>
          <w:b/>
          <w:i w:val="0"/>
          <w:sz w:val="22"/>
          <w:szCs w:val="22"/>
        </w:rPr>
        <w:t>НА ЗАПРОС КОТИРОВОК, ОБЪЯВЛЕННЫЙ С ЦЕЛЬЮ ПРИОБРЕТЕНИЯ УСЛУГ МЕДИЦИНСКОГО ОСМОТРА СОТРУДНИКОВ ГНО «НАЦИОНАЛЬНОГО ЦЕНТРА ПО КОНТРОЛЮ И ПРОФИЛАКТИКЕ ЗАБОЛЕВАНИЙ» МЗ РА ДЛЯ 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B41D8A">
        <w:rPr>
          <w:rFonts w:ascii="GHEA Grapalat" w:hAnsi="GHEA Grapalat"/>
          <w:b/>
          <w:sz w:val="22"/>
          <w:szCs w:val="22"/>
        </w:rPr>
        <w:t>GHTsDzB-HVKAK-203-47</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AD798D" w:rsidRDefault="00AD798D" w:rsidP="00B46D58">
      <w:pPr>
        <w:widowControl w:val="0"/>
        <w:spacing w:after="160"/>
        <w:jc w:val="center"/>
        <w:rPr>
          <w:rFonts w:ascii="GHEA Grapalat" w:hAnsi="GHEA Grapalat"/>
        </w:rPr>
      </w:pPr>
    </w:p>
    <w:p w:rsidR="00AD798D" w:rsidRDefault="00AD798D"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777B7F">
        <w:rPr>
          <w:rFonts w:ascii="GHEA Grapalat" w:hAnsi="GHEA Grapalat"/>
          <w:b/>
          <w:i w:val="0"/>
          <w:sz w:val="24"/>
          <w:szCs w:val="24"/>
        </w:rPr>
        <w:t>услуг медицинского осмотра сотрудников</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DD37A4">
        <w:rPr>
          <w:rFonts w:ascii="GHEA Grapalat" w:hAnsi="GHEA Grapalat"/>
          <w:b/>
          <w:i w:val="0"/>
          <w:sz w:val="24"/>
          <w:szCs w:val="24"/>
        </w:rPr>
        <w:t>2</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DD37A4">
        <w:rPr>
          <w:rFonts w:ascii="GHEA Grapalat" w:hAnsi="GHEA Grapalat"/>
          <w:b/>
          <w:i w:val="0"/>
          <w:sz w:val="24"/>
          <w:szCs w:val="24"/>
        </w:rPr>
        <w:t>а</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7906E4" w:rsidRPr="009044F1" w:rsidTr="00B52043">
        <w:trPr>
          <w:jc w:val="center"/>
        </w:trPr>
        <w:tc>
          <w:tcPr>
            <w:tcW w:w="1216" w:type="dxa"/>
            <w:vAlign w:val="center"/>
          </w:tcPr>
          <w:p w:rsidR="007906E4" w:rsidRDefault="00B41D8A"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4,400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w:t>
            </w:r>
            <w:proofErr w:type="spellStart"/>
            <w:r>
              <w:rPr>
                <w:rFonts w:ascii="GHEA Grapalat" w:hAnsi="GHEA Grapalat"/>
                <w:color w:val="000000"/>
                <w:sz w:val="20"/>
                <w:szCs w:val="20"/>
              </w:rPr>
              <w:t>Тавуш</w:t>
            </w:r>
            <w:proofErr w:type="spellEnd"/>
            <w:r>
              <w:rPr>
                <w:rFonts w:ascii="GHEA Grapalat" w:hAnsi="GHEA Grapalat"/>
                <w:color w:val="000000"/>
                <w:sz w:val="20"/>
                <w:szCs w:val="20"/>
              </w:rPr>
              <w:t>»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Default="00B41D8A"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9,500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«Лори» ГНО «Национального центра по контролю и профилактике заболеваний» МЗ РА</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B52043">
        <w:rPr>
          <w:rFonts w:ascii="GHEA Grapalat" w:hAnsi="GHEA Grapalat"/>
          <w:b/>
          <w:sz w:val="24"/>
          <w:szCs w:val="24"/>
        </w:rPr>
        <w:t>8</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7B18B8">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B52043">
        <w:rPr>
          <w:rFonts w:ascii="GHEA Grapalat" w:hAnsi="GHEA Grapalat"/>
          <w:b/>
          <w:sz w:val="24"/>
          <w:szCs w:val="24"/>
        </w:rPr>
        <w:t>8</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41D8A">
        <w:rPr>
          <w:rFonts w:ascii="GHEA Grapalat" w:hAnsi="GHEA Grapalat"/>
          <w:b/>
          <w:sz w:val="22"/>
          <w:szCs w:val="22"/>
        </w:rPr>
        <w:t>GHTsDzB-HVKAK-203-47</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B41D8A">
        <w:rPr>
          <w:rFonts w:ascii="GHEA Grapalat" w:hAnsi="GHEA Grapalat"/>
          <w:b/>
          <w:sz w:val="22"/>
          <w:szCs w:val="22"/>
        </w:rPr>
        <w:t>GHTsDzB-HVKAK-203-47</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B41D8A">
        <w:rPr>
          <w:rFonts w:ascii="GHEA Grapalat" w:hAnsi="GHEA Grapalat"/>
          <w:b/>
          <w:sz w:val="22"/>
          <w:szCs w:val="22"/>
        </w:rPr>
        <w:t>GHTsDzB-HVKAK-203-47</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B41D8A">
        <w:rPr>
          <w:rFonts w:ascii="GHEA Grapalat" w:hAnsi="GHEA Grapalat"/>
          <w:b/>
          <w:sz w:val="22"/>
          <w:szCs w:val="22"/>
        </w:rPr>
        <w:t>GHTsDzB-HVKAK-203-47</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41D8A">
        <w:rPr>
          <w:rFonts w:ascii="GHEA Grapalat" w:hAnsi="GHEA Grapalat"/>
          <w:b/>
          <w:sz w:val="22"/>
          <w:szCs w:val="22"/>
        </w:rPr>
        <w:t>GHTsDzB-HVKAK-203-47</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C83EC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C83E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C83E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C83EC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C83EC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C83E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C83E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C83ECA"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C83E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C83ECA"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C83E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C83EC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41D8A">
        <w:rPr>
          <w:rFonts w:ascii="GHEA Grapalat" w:hAnsi="GHEA Grapalat"/>
          <w:b/>
          <w:sz w:val="22"/>
          <w:szCs w:val="22"/>
        </w:rPr>
        <w:t>GHTsDzB-HVKAK-203-47</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B41D8A">
        <w:rPr>
          <w:rFonts w:ascii="GHEA Grapalat" w:hAnsi="GHEA Grapalat"/>
          <w:b/>
          <w:sz w:val="22"/>
          <w:szCs w:val="22"/>
        </w:rPr>
        <w:t>GHTsDzB-HVKAK-203-47</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B41D8A">
        <w:rPr>
          <w:rFonts w:ascii="GHEA Grapalat" w:hAnsi="GHEA Grapalat"/>
          <w:b/>
          <w:sz w:val="22"/>
          <w:szCs w:val="22"/>
        </w:rPr>
        <w:t>GHTsDzB-HVKAK-203-47</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B41D8A">
        <w:rPr>
          <w:rFonts w:ascii="GHEA Grapalat" w:hAnsi="GHEA Grapalat"/>
          <w:b/>
          <w:sz w:val="22"/>
          <w:szCs w:val="22"/>
        </w:rPr>
        <w:t>GHTsDzB-HVKAK-203-47</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B41D8A">
        <w:rPr>
          <w:rFonts w:ascii="GHEA Grapalat" w:hAnsi="GHEA Grapalat"/>
          <w:b/>
          <w:sz w:val="22"/>
          <w:szCs w:val="22"/>
        </w:rPr>
        <w:t>GHTsDzB-HVKAK-203-47</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B41D8A">
        <w:rPr>
          <w:rFonts w:ascii="GHEA Grapalat" w:hAnsi="GHEA Grapalat"/>
          <w:b/>
          <w:sz w:val="22"/>
          <w:szCs w:val="22"/>
        </w:rPr>
        <w:t>GHTsDzB-HVKAK-203-47</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B41D8A">
        <w:rPr>
          <w:rFonts w:ascii="GHEA Grapalat" w:hAnsi="GHEA Grapalat"/>
          <w:b/>
          <w:sz w:val="22"/>
          <w:szCs w:val="22"/>
        </w:rPr>
        <w:t>GHTsDzB-HVKAK-203-47</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118F8">
        <w:rPr>
          <w:rFonts w:ascii="GHEA Grapalat" w:hAnsi="GHEA Grapalat"/>
          <w:b/>
        </w:rPr>
        <w:t xml:space="preserve">услуг медицинского осмотра сотрудников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3F4FD0">
      <w:pPr>
        <w:contextualSpacing/>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F4FD0">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Default="00830C72" w:rsidP="003F4FD0">
      <w:pPr>
        <w:contextualSpacing/>
        <w:rPr>
          <w:rFonts w:ascii="GHEA Grapalat" w:hAnsi="GHEA Grapalat"/>
          <w:lang w:val="hy-AM"/>
        </w:rPr>
      </w:pPr>
    </w:p>
    <w:p w:rsidR="003B2F27" w:rsidRPr="00AD29CE" w:rsidRDefault="003B2F27" w:rsidP="003F4FD0">
      <w:pPr>
        <w:widowControl w:val="0"/>
        <w:tabs>
          <w:tab w:val="left" w:pos="1276"/>
        </w:tabs>
        <w:ind w:firstLine="567"/>
        <w:contextualSpacing/>
        <w:jc w:val="both"/>
        <w:rPr>
          <w:rFonts w:ascii="GHEA Grapalat" w:hAnsi="GHEA Grapalat" w:cs="Sylfaen"/>
        </w:rPr>
      </w:pP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169CB" w:rsidRDefault="00C169CB"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386D41" w:rsidRDefault="009B7BE7" w:rsidP="003F4FD0">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D932B2" w:rsidRDefault="00D932B2" w:rsidP="003F4FD0">
      <w:pPr>
        <w:contextualSpacing/>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w:t>
      </w:r>
      <w:r w:rsidR="00092AFE">
        <w:rPr>
          <w:rFonts w:ascii="GHEA Grapalat" w:hAnsi="GHEA Grapalat"/>
        </w:rPr>
        <w:t>1.1</w:t>
      </w:r>
      <w:r w:rsidRPr="00AD29CE">
        <w:rPr>
          <w:rFonts w:ascii="GHEA Grapalat" w:hAnsi="GHEA Grapalat"/>
        </w:rPr>
        <w:t xml:space="preserve">, № 3 и № 3.1 </w:t>
      </w:r>
      <w:r w:rsidR="00092AFE">
        <w:rPr>
          <w:rFonts w:ascii="GHEA Grapalat" w:hAnsi="GHEA Grapalat"/>
        </w:rPr>
        <w:t xml:space="preserve">и Таблица № 1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w:t>
      </w:r>
      <w:proofErr w:type="gramStart"/>
      <w:r w:rsidR="00224C7B" w:rsidRPr="00224C7B">
        <w:rPr>
          <w:rFonts w:ascii="GHEA Grapalat" w:hAnsi="GHEA Grapalat"/>
          <w:color w:val="000000" w:themeColor="text1"/>
        </w:rPr>
        <w:t>дств дл</w:t>
      </w:r>
      <w:proofErr w:type="gramEnd"/>
      <w:r w:rsidR="00224C7B" w:rsidRPr="00224C7B">
        <w:rPr>
          <w:rFonts w:ascii="GHEA Grapalat" w:hAnsi="GHEA Grapalat"/>
          <w:color w:val="000000" w:themeColor="text1"/>
        </w:rPr>
        <w:t>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w:t>
      </w:r>
      <w:proofErr w:type="gramStart"/>
      <w:r w:rsidRPr="00842146">
        <w:rPr>
          <w:rFonts w:ascii="GHEA Grapalat" w:hAnsi="GHEA Grapalat"/>
        </w:rPr>
        <w:t>o</w:t>
      </w:r>
      <w:proofErr w:type="spellEnd"/>
      <w:proofErr w:type="gram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proofErr w:type="gramStart"/>
      <w:r w:rsidRPr="00842146">
        <w:rPr>
          <w:rFonts w:ascii="GHEA Grapalat" w:hAnsi="GHEA Grapalat"/>
        </w:rPr>
        <w:t>договора</w:t>
      </w:r>
      <w:proofErr w:type="gramEnd"/>
      <w:r w:rsidRPr="00842146">
        <w:rPr>
          <w:rFonts w:ascii="GHEA Grapalat" w:hAnsi="GHEA Grapalat"/>
        </w:rPr>
        <w:t xml:space="preserve">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af6"/>
          <w:rFonts w:ascii="GHEA Grapalat" w:hAnsi="GHEA Grapalat"/>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8"/>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7A4" w:rsidRDefault="00DD37A4">
      <w:r>
        <w:separator/>
      </w:r>
    </w:p>
  </w:endnote>
  <w:endnote w:type="continuationSeparator" w:id="0">
    <w:p w:rsidR="00DD37A4" w:rsidRDefault="00DD37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7A4" w:rsidRPr="00305BEC" w:rsidRDefault="00DD37A4">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7A4" w:rsidRDefault="00DD37A4">
      <w:r>
        <w:separator/>
      </w:r>
    </w:p>
  </w:footnote>
  <w:footnote w:type="continuationSeparator" w:id="0">
    <w:p w:rsidR="00DD37A4" w:rsidRDefault="00DD37A4">
      <w:r>
        <w:continuationSeparator/>
      </w:r>
    </w:p>
  </w:footnote>
  <w:footnote w:id="1">
    <w:p w:rsidR="00DD37A4" w:rsidRPr="00A31673" w:rsidRDefault="00DD37A4">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D37A4" w:rsidRDefault="00DD37A4" w:rsidP="006B3E56">
      <w:pPr>
        <w:jc w:val="both"/>
      </w:pPr>
    </w:p>
    <w:p w:rsidR="00DD37A4" w:rsidRPr="00503980" w:rsidRDefault="00DD37A4"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D37A4" w:rsidRPr="00503980" w:rsidRDefault="00DD37A4"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DD37A4" w:rsidRPr="00503980" w:rsidRDefault="00DD37A4"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DD37A4" w:rsidRDefault="00DD37A4" w:rsidP="006B3E56">
      <w:pPr>
        <w:pStyle w:val="af2"/>
        <w:rPr>
          <w:rFonts w:asciiTheme="minorHAnsi" w:hAnsiTheme="minorHAnsi"/>
          <w:lang w:val="af-ZA"/>
        </w:rPr>
      </w:pPr>
    </w:p>
  </w:footnote>
  <w:footnote w:id="3">
    <w:p w:rsidR="00DD37A4" w:rsidRPr="00D3436F" w:rsidRDefault="00DD37A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D37A4" w:rsidRPr="009C4E45" w:rsidRDefault="00DD37A4">
      <w:pPr>
        <w:pStyle w:val="af2"/>
        <w:rPr>
          <w:rFonts w:ascii="GHEA Grapalat" w:hAnsi="GHEA Grapalat"/>
          <w:color w:val="FF0000"/>
          <w:sz w:val="28"/>
          <w:szCs w:val="28"/>
        </w:rPr>
      </w:pPr>
      <w:r w:rsidRPr="009C4E45">
        <w:rPr>
          <w:rFonts w:ascii="GHEA Grapalat" w:hAnsi="GHEA Grapalat"/>
          <w:color w:val="FF0000"/>
          <w:sz w:val="28"/>
          <w:szCs w:val="28"/>
          <w:highlight w:val="yellow"/>
        </w:rPr>
        <w:t>Приложение № 1.1 является частью ценового предложения и предоставляется с ним</w:t>
      </w:r>
    </w:p>
  </w:footnote>
  <w:footnote w:id="4">
    <w:p w:rsidR="00DD37A4" w:rsidRPr="008842CE" w:rsidRDefault="00DD37A4" w:rsidP="003D2FE2">
      <w:pPr>
        <w:pStyle w:val="af2"/>
        <w:jc w:val="both"/>
      </w:pPr>
    </w:p>
  </w:footnote>
  <w:footnote w:id="5">
    <w:p w:rsidR="00DD37A4" w:rsidRPr="008842CE" w:rsidRDefault="00DD37A4" w:rsidP="000A214C">
      <w:pPr>
        <w:pStyle w:val="af2"/>
        <w:jc w:val="both"/>
      </w:pPr>
    </w:p>
  </w:footnote>
  <w:footnote w:id="6">
    <w:p w:rsidR="00DD37A4" w:rsidRPr="006F5F33" w:rsidRDefault="00DD37A4"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DD37A4" w:rsidRPr="006F5F33" w:rsidRDefault="00DD37A4"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D37A4" w:rsidRPr="006F5F33" w:rsidRDefault="00DD37A4"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DD37A4" w:rsidRPr="006F5F33" w:rsidRDefault="00DD37A4"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DD37A4" w:rsidRPr="009E00B3" w:rsidRDefault="00DD37A4"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DD37A4" w:rsidRPr="00A47171" w:rsidRDefault="00DD37A4"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DD37A4" w:rsidRPr="00E40AC8" w:rsidRDefault="00DD37A4"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6145"/>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27E0C-164F-42F2-BF8B-C4666ED4C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2338</TotalTime>
  <Pages>62</Pages>
  <Words>15177</Words>
  <Characters>110460</Characters>
  <Application>Microsoft Office Word</Application>
  <DocSecurity>0</DocSecurity>
  <Lines>920</Lines>
  <Paragraphs>250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125387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1587</cp:revision>
  <cp:lastPrinted>2018-02-16T07:12:00Z</cp:lastPrinted>
  <dcterms:created xsi:type="dcterms:W3CDTF">2019-10-28T07:04:00Z</dcterms:created>
  <dcterms:modified xsi:type="dcterms:W3CDTF">2023-07-31T09:19:00Z</dcterms:modified>
</cp:coreProperties>
</file>