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797925" w:rsidRDefault="00797925"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797925">
        <w:rPr>
          <w:rFonts w:ascii="GHEA Grapalat" w:hAnsi="GHEA Grapalat"/>
          <w:i w:val="0"/>
          <w:lang w:val="hy-AM"/>
        </w:rPr>
        <w:t>22</w:t>
      </w:r>
      <w:r w:rsidR="00F5653D" w:rsidRPr="00064ADD">
        <w:rPr>
          <w:rFonts w:ascii="GHEA Grapalat" w:hAnsi="GHEA Grapalat"/>
          <w:i w:val="0"/>
          <w:lang w:val="af-ZA"/>
        </w:rPr>
        <w:t xml:space="preserve"> </w:t>
      </w:r>
      <w:r w:rsidR="009B3BAE">
        <w:rPr>
          <w:rFonts w:ascii="GHEA Grapalat" w:hAnsi="GHEA Grapalat"/>
          <w:i w:val="0"/>
          <w:lang w:val="af-ZA"/>
        </w:rPr>
        <w:t>թվականի հուլիսի 1</w:t>
      </w:r>
      <w:r w:rsidR="004E281B">
        <w:rPr>
          <w:rFonts w:ascii="GHEA Grapalat" w:hAnsi="GHEA Grapalat"/>
          <w:i w:val="0"/>
          <w:lang w:val="hy-AM"/>
        </w:rPr>
        <w:t>5</w:t>
      </w:r>
      <w:r w:rsidR="009B3BAE">
        <w:rPr>
          <w:rFonts w:ascii="GHEA Grapalat" w:hAnsi="GHEA Grapalat"/>
          <w:i w:val="0"/>
          <w:lang w:val="hy-AM"/>
        </w:rPr>
        <w:t>-ի</w:t>
      </w:r>
      <w:r w:rsidR="009B3BAE">
        <w:rPr>
          <w:rFonts w:ascii="GHEA Grapalat" w:hAnsi="GHEA Grapalat"/>
          <w:i w:val="0"/>
          <w:lang w:val="af-ZA"/>
        </w:rPr>
        <w:t xml:space="preserve"> թիվ</w:t>
      </w:r>
      <w:r w:rsidR="003C53D4" w:rsidRPr="00064ADD">
        <w:rPr>
          <w:rFonts w:ascii="GHEA Grapalat" w:hAnsi="GHEA Grapalat"/>
          <w:i w:val="0"/>
          <w:lang w:val="af-ZA"/>
        </w:rPr>
        <w:t xml:space="preserve"> </w:t>
      </w:r>
      <w:r w:rsidR="009B3BAE">
        <w:rPr>
          <w:rFonts w:ascii="GHEA Grapalat" w:hAnsi="GHEA Grapalat"/>
          <w:i w:val="0"/>
          <w:lang w:val="hy-AM"/>
        </w:rPr>
        <w:t xml:space="preserve">1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11852" w:rsidRPr="00927951">
        <w:rPr>
          <w:rFonts w:ascii="GHEA Grapalat" w:hAnsi="GHEA Grapalat"/>
          <w:b/>
          <w:i w:val="0"/>
          <w:lang w:val="hy-AM"/>
        </w:rPr>
        <w:t>«</w:t>
      </w:r>
      <w:r w:rsidR="004E281B">
        <w:rPr>
          <w:rFonts w:ascii="GHEA Grapalat" w:hAnsi="GHEA Grapalat"/>
          <w:b/>
          <w:i w:val="0"/>
          <w:lang w:val="hy-AM"/>
        </w:rPr>
        <w:t>ԳՀԾՁԲ-ՀՎԿԱԿ-2022-67</w:t>
      </w:r>
      <w:r w:rsidR="00511852" w:rsidRPr="00927951">
        <w:rPr>
          <w:rFonts w:ascii="GHEA Grapalat" w:hAnsi="GHEA Grapalat"/>
          <w:b/>
          <w:i w:val="0"/>
          <w:lang w:val="hy-AM"/>
        </w:rPr>
        <w:t>»</w:t>
      </w:r>
    </w:p>
    <w:p w:rsidR="0091042F" w:rsidRPr="00064ADD" w:rsidRDefault="0091042F" w:rsidP="00EF3662">
      <w:pPr>
        <w:pStyle w:val="a3"/>
        <w:spacing w:line="240" w:lineRule="auto"/>
        <w:rPr>
          <w:rFonts w:ascii="GHEA Grapalat" w:hAnsi="GHEA Grapalat"/>
          <w:i w:val="0"/>
          <w:lang w:val="af-ZA"/>
        </w:rPr>
      </w:pPr>
    </w:p>
    <w:p w:rsidR="0073162F" w:rsidRDefault="00642EFE" w:rsidP="0073162F">
      <w:pPr>
        <w:pStyle w:val="a3"/>
        <w:spacing w:line="240" w:lineRule="auto"/>
        <w:ind w:firstLine="708"/>
        <w:jc w:val="left"/>
        <w:rPr>
          <w:rFonts w:ascii="GHEA Grapalat" w:hAnsi="GHEA Grapalat"/>
          <w:i w:val="0"/>
          <w:lang w:val="hy-AM"/>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3162F">
        <w:rPr>
          <w:rFonts w:ascii="GHEA Grapalat" w:hAnsi="GHEA Grapalat"/>
          <w:i w:val="0"/>
          <w:lang w:val="hy-AM"/>
        </w:rPr>
        <w:t>«</w:t>
      </w:r>
      <w:r w:rsidR="0073162F" w:rsidRPr="00111222">
        <w:rPr>
          <w:rFonts w:ascii="GHEA Grapalat" w:hAnsi="GHEA Grapalat"/>
          <w:b/>
          <w:i w:val="0"/>
          <w:lang w:val="af-ZA"/>
        </w:rPr>
        <w:t>Հիվանդությունների վերահսկման և կանխարգելման ազգային կենտրոն» ՊՈԱԿ-ը</w:t>
      </w:r>
      <w:r w:rsidR="0073162F" w:rsidRPr="00E6597C">
        <w:rPr>
          <w:rFonts w:ascii="GHEA Grapalat" w:hAnsi="GHEA Grapalat"/>
          <w:i w:val="0"/>
          <w:lang w:val="af-ZA"/>
        </w:rPr>
        <w:t>, որը գտնվում է</w:t>
      </w:r>
      <w:r w:rsidR="0073162F" w:rsidRPr="000672A7">
        <w:rPr>
          <w:rFonts w:ascii="GHEA Grapalat" w:hAnsi="GHEA Grapalat"/>
          <w:i w:val="0"/>
          <w:lang w:val="af-ZA"/>
        </w:rPr>
        <w:t xml:space="preserve"> </w:t>
      </w:r>
      <w:r w:rsidR="0073162F">
        <w:rPr>
          <w:rFonts w:ascii="GHEA Grapalat" w:hAnsi="GHEA Grapalat"/>
          <w:i w:val="0"/>
          <w:lang w:val="hy-AM"/>
        </w:rPr>
        <w:t xml:space="preserve">ք. Երևան, </w:t>
      </w:r>
      <w:r w:rsidR="0073162F" w:rsidRPr="001B2B4C">
        <w:rPr>
          <w:rFonts w:ascii="GHEA Grapalat" w:hAnsi="GHEA Grapalat"/>
          <w:i w:val="0"/>
          <w:lang w:val="af-ZA"/>
        </w:rPr>
        <w:t>Մ.</w:t>
      </w:r>
      <w:r w:rsidR="0073162F">
        <w:rPr>
          <w:rFonts w:ascii="GHEA Grapalat" w:hAnsi="GHEA Grapalat"/>
          <w:i w:val="0"/>
          <w:lang w:val="hy-AM"/>
        </w:rPr>
        <w:t xml:space="preserve"> </w:t>
      </w:r>
      <w:r w:rsidR="0073162F" w:rsidRPr="001B2B4C">
        <w:rPr>
          <w:rFonts w:ascii="GHEA Grapalat" w:hAnsi="GHEA Grapalat"/>
          <w:i w:val="0"/>
          <w:lang w:val="af-ZA"/>
        </w:rPr>
        <w:t>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73162F">
        <w:rPr>
          <w:rFonts w:ascii="GHEA Grapalat" w:hAnsi="GHEA Grapalat"/>
          <w:i w:val="0"/>
          <w:lang w:val="hy-AM"/>
        </w:rPr>
        <w:t xml:space="preserve"> </w:t>
      </w:r>
      <w:r w:rsidRPr="00064ADD">
        <w:rPr>
          <w:rFonts w:ascii="GHEA Grapalat" w:hAnsi="GHEA Grapalat"/>
          <w:i w:val="0"/>
          <w:lang w:val="af-ZA"/>
        </w:rPr>
        <w:t xml:space="preserve">հայտարարում է </w:t>
      </w:r>
      <w:r w:rsidR="0073162F">
        <w:rPr>
          <w:rFonts w:ascii="GHEA Grapalat" w:hAnsi="GHEA Grapalat"/>
          <w:i w:val="0"/>
          <w:lang w:val="hy-AM"/>
        </w:rPr>
        <w:t>գնանշման հարցում:</w:t>
      </w:r>
    </w:p>
    <w:p w:rsidR="00712340" w:rsidRPr="00064ADD" w:rsidRDefault="00496E18" w:rsidP="00CC7643">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4E281B">
        <w:rPr>
          <w:rFonts w:ascii="GHEA Grapalat" w:hAnsi="GHEA Grapalat"/>
          <w:b/>
          <w:i w:val="0"/>
          <w:lang w:val="hy-AM"/>
        </w:rPr>
        <w:t>բեռնափոխադրման</w:t>
      </w:r>
      <w:r w:rsidR="00CC7643">
        <w:rPr>
          <w:rFonts w:ascii="GHEA Grapalat" w:hAnsi="GHEA Grapalat"/>
          <w:b/>
          <w:i w:val="0"/>
          <w:lang w:val="hy-AM"/>
        </w:rPr>
        <w:t xml:space="preserve">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205032">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05032" w:rsidRPr="00205032">
        <w:rPr>
          <w:rFonts w:ascii="GHEA Grapalat" w:hAnsi="GHEA Grapalat"/>
          <w:b/>
          <w:i w:val="0"/>
          <w:lang w:val="hy-AM"/>
        </w:rPr>
        <w:t xml:space="preserve">ք. Երևան, Հերացի, 12 </w:t>
      </w:r>
      <w:r w:rsidRPr="00205032">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05032" w:rsidRPr="00205032">
        <w:rPr>
          <w:rFonts w:ascii="GHEA Grapalat" w:hAnsi="GHEA Grapalat"/>
          <w:b/>
          <w:i w:val="0"/>
          <w:lang w:val="hy-AM"/>
        </w:rPr>
        <w:t>07</w:t>
      </w:r>
      <w:r w:rsidRPr="00205032">
        <w:rPr>
          <w:rFonts w:ascii="GHEA Grapalat" w:hAnsi="GHEA Grapalat"/>
          <w:b/>
          <w:i w:val="0"/>
          <w:lang w:val="af-ZA"/>
        </w:rPr>
        <w:t xml:space="preserve">-րդ օրվա ժամը </w:t>
      </w:r>
      <w:r w:rsidR="00205032" w:rsidRPr="00205032">
        <w:rPr>
          <w:rFonts w:ascii="GHEA Grapalat" w:hAnsi="GHEA Grapalat"/>
          <w:b/>
          <w:i w:val="0"/>
          <w:lang w:val="hy-AM"/>
        </w:rPr>
        <w:t>10:30</w:t>
      </w:r>
      <w:r w:rsidRPr="00205032">
        <w:rPr>
          <w:rFonts w:ascii="GHEA Grapalat" w:hAnsi="GHEA Grapalat"/>
          <w:b/>
          <w:i w:val="0"/>
          <w:lang w:val="af-ZA"/>
        </w:rPr>
        <w:t>-ը</w:t>
      </w:r>
      <w:r w:rsidRPr="00205032">
        <w:rPr>
          <w:rFonts w:ascii="GHEA Grapalat" w:hAnsi="GHEA Grapalat"/>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05032" w:rsidRPr="00205032">
        <w:rPr>
          <w:rFonts w:ascii="GHEA Grapalat" w:hAnsi="GHEA Grapalat"/>
          <w:b/>
          <w:i w:val="0"/>
          <w:lang w:val="hy-AM"/>
        </w:rPr>
        <w:t>ք. Երևան, Հերացի, 12</w:t>
      </w:r>
      <w:r w:rsidR="00205032" w:rsidRPr="00064ADD">
        <w:rPr>
          <w:rFonts w:ascii="GHEA Grapalat" w:hAnsi="GHEA Grapalat"/>
          <w:i w:val="0"/>
          <w:lang w:val="af-ZA"/>
        </w:rPr>
        <w:t xml:space="preserve"> </w:t>
      </w:r>
      <w:r w:rsidR="00525D0A">
        <w:rPr>
          <w:rFonts w:ascii="GHEA Grapalat" w:hAnsi="GHEA Grapalat"/>
          <w:i w:val="0"/>
          <w:lang w:val="af-ZA"/>
        </w:rPr>
        <w:t>հասցեում,</w:t>
      </w:r>
      <w:r w:rsidR="00525D0A">
        <w:rPr>
          <w:rFonts w:ascii="GHEA Grapalat" w:hAnsi="GHEA Grapalat"/>
          <w:i w:val="0"/>
          <w:lang w:val="hy-AM"/>
        </w:rPr>
        <w:t xml:space="preserve"> 2022 թվականի </w:t>
      </w:r>
      <w:r w:rsidR="00525D0A" w:rsidRPr="00525D0A">
        <w:rPr>
          <w:rFonts w:ascii="GHEA Grapalat" w:hAnsi="GHEA Grapalat"/>
          <w:b/>
          <w:i w:val="0"/>
          <w:lang w:val="hy-AM"/>
        </w:rPr>
        <w:t xml:space="preserve">հուլիսի </w:t>
      </w:r>
      <w:r w:rsidR="004E281B">
        <w:rPr>
          <w:rFonts w:ascii="GHEA Grapalat" w:hAnsi="GHEA Grapalat"/>
          <w:b/>
          <w:i w:val="0"/>
          <w:lang w:val="hy-AM"/>
        </w:rPr>
        <w:t>22</w:t>
      </w:r>
      <w:r w:rsidRPr="00525D0A">
        <w:rPr>
          <w:rFonts w:ascii="GHEA Grapalat" w:hAnsi="GHEA Grapalat"/>
          <w:b/>
          <w:i w:val="0"/>
          <w:lang w:val="af-ZA"/>
        </w:rPr>
        <w:t xml:space="preserve">-ին ժամը </w:t>
      </w:r>
      <w:r w:rsidR="00525D0A" w:rsidRPr="00525D0A">
        <w:rPr>
          <w:rFonts w:ascii="GHEA Grapalat" w:hAnsi="GHEA Grapalat"/>
          <w:b/>
          <w:i w:val="0"/>
          <w:lang w:val="hy-AM"/>
        </w:rPr>
        <w:t>10:30</w:t>
      </w:r>
      <w:r w:rsidRPr="00525D0A">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525D0A"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525D0A">
        <w:rPr>
          <w:rFonts w:ascii="GHEA Grapalat" w:hAnsi="GHEA Grapalat"/>
          <w:i w:val="0"/>
          <w:lang w:val="hy-AM"/>
        </w:rPr>
        <w:t xml:space="preserve"> Աստղիկ Վիրաբյան</w:t>
      </w:r>
      <w:r w:rsidR="009F18D0" w:rsidRPr="00064ADD">
        <w:rPr>
          <w:rFonts w:ascii="GHEA Grapalat" w:hAnsi="GHEA Grapalat"/>
          <w:i w:val="0"/>
          <w:lang w:val="af-ZA"/>
        </w:rPr>
        <w:t>ին</w:t>
      </w:r>
      <w:r w:rsidR="00525D0A">
        <w:rPr>
          <w:rFonts w:ascii="GHEA Grapalat" w:hAnsi="GHEA Grapalat"/>
          <w:i w:val="0"/>
          <w:lang w:val="hy-AM"/>
        </w:rPr>
        <w:t>:</w:t>
      </w:r>
    </w:p>
    <w:p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525D0A" w:rsidRDefault="00525D0A" w:rsidP="00525D0A">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A3B2C">
        <w:rPr>
          <w:rFonts w:ascii="GHEA Grapalat" w:hAnsi="GHEA Grapalat"/>
          <w:b/>
          <w:i w:val="0"/>
          <w:lang w:val="hy-AM"/>
        </w:rPr>
        <w:t>012-80-80-83 (6014)</w:t>
      </w:r>
      <w:r>
        <w:rPr>
          <w:rFonts w:ascii="GHEA Grapalat" w:hAnsi="GHEA Grapalat"/>
          <w:b/>
          <w:i w:val="0"/>
          <w:lang w:val="hy-AM"/>
        </w:rPr>
        <w:t>, 091-22-26-25</w:t>
      </w:r>
      <w:r w:rsidRPr="00FC698B">
        <w:rPr>
          <w:rFonts w:ascii="GHEA Grapalat" w:hAnsi="GHEA Grapalat"/>
          <w:b/>
          <w:i w:val="0"/>
          <w:lang w:val="af-ZA"/>
        </w:rPr>
        <w:tab/>
      </w:r>
      <w:r w:rsidRPr="00F2736C">
        <w:rPr>
          <w:rFonts w:ascii="GHEA Grapalat" w:hAnsi="GHEA Grapalat"/>
          <w:i w:val="0"/>
          <w:lang w:val="af-ZA"/>
        </w:rPr>
        <w:tab/>
      </w:r>
    </w:p>
    <w:p w:rsidR="00525D0A" w:rsidRPr="00FC698B" w:rsidRDefault="00525D0A" w:rsidP="00525D0A">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525D0A" w:rsidRPr="00E5082A" w:rsidRDefault="00525D0A" w:rsidP="00525D0A">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DA3B2C" w:rsidRPr="00845959" w:rsidRDefault="00DA3B2C" w:rsidP="00DA3B2C">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 xml:space="preserve"> «</w:t>
      </w:r>
      <w:r w:rsidR="004E281B">
        <w:rPr>
          <w:rFonts w:ascii="GHEA Grapalat" w:hAnsi="GHEA Grapalat"/>
          <w:b/>
          <w:sz w:val="20"/>
          <w:szCs w:val="20"/>
          <w:lang w:val="af-ZA"/>
        </w:rPr>
        <w:t>ԳՀԾՁԲ-ՀՎԿԱԿ-2022-67</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DA3B2C" w:rsidRPr="00FE21F9" w:rsidRDefault="00DA3B2C" w:rsidP="00DA3B2C">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DA3B2C" w:rsidRPr="00845959" w:rsidRDefault="00DA3B2C" w:rsidP="00DA3B2C">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hy-AM"/>
        </w:rPr>
        <w:t xml:space="preserve">հուլիսի </w:t>
      </w:r>
      <w:r w:rsidR="004E281B">
        <w:rPr>
          <w:rFonts w:ascii="GHEA Grapalat" w:hAnsi="GHEA Grapalat" w:cs="Times Armenian"/>
          <w:sz w:val="20"/>
          <w:szCs w:val="20"/>
          <w:lang w:val="hy-AM"/>
        </w:rPr>
        <w:t>15</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DA3B2C">
      <w:pPr>
        <w:pStyle w:val="aa"/>
        <w:spacing w:after="0"/>
        <w:ind w:firstLine="567"/>
        <w:jc w:val="right"/>
        <w:rPr>
          <w:rFonts w:ascii="GHEA Grapalat" w:hAnsi="GHEA Grapalat"/>
          <w:i/>
          <w:sz w:val="20"/>
          <w:szCs w:val="20"/>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DA3B2C" w:rsidRPr="002C2BE0" w:rsidRDefault="00DA3B2C" w:rsidP="00DA3B2C">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DA3B2C" w:rsidRPr="001031FD" w:rsidRDefault="00DA3B2C" w:rsidP="00DA3B2C">
      <w:pPr>
        <w:pStyle w:val="aa"/>
        <w:tabs>
          <w:tab w:val="left" w:pos="5968"/>
        </w:tabs>
        <w:ind w:right="-7" w:firstLine="567"/>
        <w:rPr>
          <w:rFonts w:ascii="GHEA Grapalat" w:hAnsi="GHEA Grapalat"/>
          <w:lang w:val="af-ZA"/>
        </w:rPr>
      </w:pPr>
      <w:r w:rsidRPr="001031FD">
        <w:rPr>
          <w:rFonts w:ascii="GHEA Grapalat" w:hAnsi="GHEA Grapalat"/>
          <w:lang w:val="af-ZA"/>
        </w:rPr>
        <w:tab/>
      </w: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660EF1" w:rsidRDefault="00DA3B2C" w:rsidP="00DA3B2C">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DA3B2C" w:rsidRPr="001031FD" w:rsidRDefault="00DA3B2C" w:rsidP="00DA3B2C">
      <w:pPr>
        <w:pStyle w:val="aa"/>
        <w:ind w:right="-7" w:firstLine="567"/>
        <w:jc w:val="center"/>
        <w:rPr>
          <w:rFonts w:ascii="GHEA Grapalat" w:hAnsi="GHEA Grapalat" w:cs="Sylfaen"/>
          <w:lang w:val="af-ZA"/>
        </w:rPr>
      </w:pPr>
    </w:p>
    <w:p w:rsidR="00DA3B2C" w:rsidRPr="001031FD" w:rsidRDefault="00DA3B2C" w:rsidP="00DA3B2C">
      <w:pPr>
        <w:pStyle w:val="aa"/>
        <w:ind w:right="-7" w:firstLine="567"/>
        <w:jc w:val="center"/>
        <w:rPr>
          <w:rFonts w:ascii="GHEA Grapalat" w:hAnsi="GHEA Grapalat" w:cs="Sylfaen"/>
          <w:lang w:val="af-ZA"/>
        </w:rPr>
      </w:pPr>
    </w:p>
    <w:p w:rsidR="00DA3B2C" w:rsidRPr="00916E26" w:rsidRDefault="00DA3B2C" w:rsidP="00DA3B2C">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70492C">
        <w:rPr>
          <w:rFonts w:ascii="GHEA Grapalat" w:hAnsi="GHEA Grapalat"/>
          <w:b/>
          <w:lang w:val="hy-AM"/>
        </w:rPr>
        <w:t>ԲԵՌՆԱՓՈԽԱԴՐՄԱՆ</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DA3B2C" w:rsidRPr="00712340" w:rsidRDefault="00DA3B2C" w:rsidP="00DA3B2C">
      <w:pPr>
        <w:pStyle w:val="aa"/>
        <w:ind w:right="-7"/>
        <w:jc w:val="center"/>
        <w:rPr>
          <w:rFonts w:ascii="GHEA Grapalat" w:hAnsi="GHEA Grapalat"/>
          <w:szCs w:val="22"/>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DE3438" w:rsidRDefault="00DA3B2C" w:rsidP="00DA3B2C">
      <w:pPr>
        <w:jc w:val="both"/>
        <w:rPr>
          <w:rFonts w:ascii="GHEA Grapalat" w:hAnsi="GHEA Grapalat" w:cs="Sylfaen"/>
          <w:b/>
          <w:i/>
          <w:color w:val="FF0000"/>
          <w:sz w:val="22"/>
          <w:szCs w:val="22"/>
          <w:lang w:val="af-ZA"/>
        </w:rPr>
      </w:pPr>
      <w:r w:rsidRPr="00DE3438">
        <w:rPr>
          <w:rFonts w:ascii="GHEA Grapalat" w:hAnsi="GHEA Grapalat" w:cs="Sylfaen"/>
          <w:b/>
          <w:i/>
          <w:color w:val="FF0000"/>
          <w:sz w:val="22"/>
          <w:szCs w:val="22"/>
        </w:rPr>
        <w:t>Հարգելի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մասնակից</w:t>
      </w:r>
      <w:r>
        <w:rPr>
          <w:rFonts w:ascii="GHEA Grapalat" w:hAnsi="GHEA Grapalat" w:cs="Sylfaen"/>
          <w:b/>
          <w:i/>
          <w:color w:val="FF0000"/>
          <w:sz w:val="22"/>
          <w:szCs w:val="22"/>
          <w:lang w:val="hy-AM"/>
        </w:rPr>
        <w:t>,</w:t>
      </w:r>
      <w:r w:rsidRPr="00DE3438">
        <w:rPr>
          <w:rFonts w:ascii="GHEA Grapalat" w:hAnsi="GHEA Grapalat" w:cs="Sylfaen"/>
          <w:b/>
          <w:i/>
          <w:color w:val="FF0000"/>
          <w:sz w:val="22"/>
          <w:szCs w:val="22"/>
          <w:lang w:val="af-ZA"/>
        </w:rPr>
        <w:t xml:space="preserve"> </w:t>
      </w:r>
      <w:r w:rsidRPr="00DE3438">
        <w:rPr>
          <w:rFonts w:ascii="GHEA Grapalat" w:hAnsi="GHEA Grapalat" w:cs="Sylfaen"/>
          <w:b/>
          <w:i/>
          <w:color w:val="FF0000"/>
          <w:sz w:val="22"/>
          <w:szCs w:val="22"/>
        </w:rPr>
        <w:t>նախքան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կազմելը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և</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ներկայացնելը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խնդրում</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ենք</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մանրամասնորեն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ուսումնասիրել</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սույն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քանի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որ</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հրավերին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չհամապատասխանող</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ենթակա</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մերժման</w:t>
      </w:r>
      <w:r w:rsidRPr="00DE3438">
        <w:rPr>
          <w:rFonts w:ascii="GHEA Grapalat" w:hAnsi="GHEA Grapalat" w:cs="Sylfaen"/>
          <w:b/>
          <w:i/>
          <w:color w:val="FF0000"/>
          <w:sz w:val="22"/>
          <w:szCs w:val="22"/>
          <w:lang w:val="af-ZA"/>
        </w:rPr>
        <w:t xml:space="preserve">: </w:t>
      </w:r>
    </w:p>
    <w:p w:rsidR="00096865" w:rsidRPr="00064ADD" w:rsidRDefault="00096865" w:rsidP="00EF3662">
      <w:pPr>
        <w:ind w:firstLine="567"/>
        <w:jc w:val="center"/>
        <w:rPr>
          <w:rFonts w:ascii="GHEA Grapalat" w:hAnsi="GHEA Grapalat"/>
          <w:b/>
          <w:sz w:val="20"/>
          <w:szCs w:val="22"/>
          <w:lang w:val="af-ZA"/>
        </w:rPr>
      </w:pPr>
    </w:p>
    <w:p w:rsidR="00DA3B2C" w:rsidRPr="00712340" w:rsidRDefault="00DA3B2C" w:rsidP="00DA3B2C">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DA3B2C" w:rsidRPr="009573E6" w:rsidRDefault="00DA3B2C" w:rsidP="00DA3B2C">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26DFE">
        <w:rPr>
          <w:rFonts w:ascii="GHEA Grapalat" w:hAnsi="GHEA Grapalat" w:cs="Sylfaen"/>
          <w:b/>
          <w:sz w:val="20"/>
          <w:szCs w:val="20"/>
        </w:rPr>
        <w:t>ԿԱՐԻՔՆԵՐԻ</w:t>
      </w:r>
      <w:r w:rsidRPr="00426DFE">
        <w:rPr>
          <w:rFonts w:ascii="GHEA Grapalat" w:hAnsi="GHEA Grapalat" w:cs="Times Armenian"/>
          <w:b/>
          <w:sz w:val="20"/>
          <w:szCs w:val="20"/>
          <w:lang w:val="af-ZA"/>
        </w:rPr>
        <w:t xml:space="preserve"> </w:t>
      </w:r>
      <w:r w:rsidRPr="00426DFE">
        <w:rPr>
          <w:rFonts w:ascii="GHEA Grapalat" w:hAnsi="GHEA Grapalat" w:cs="Sylfaen"/>
          <w:b/>
          <w:sz w:val="20"/>
          <w:szCs w:val="20"/>
        </w:rPr>
        <w:t>ՀԱՄԱՐ</w:t>
      </w:r>
      <w:r w:rsidRPr="00426DFE">
        <w:rPr>
          <w:rFonts w:ascii="GHEA Grapalat" w:hAnsi="GHEA Grapalat" w:cs="Times Armenian"/>
          <w:b/>
          <w:sz w:val="20"/>
          <w:szCs w:val="20"/>
          <w:lang w:val="af-ZA"/>
        </w:rPr>
        <w:t xml:space="preserve">` </w:t>
      </w:r>
      <w:r w:rsidR="0070492C">
        <w:rPr>
          <w:rFonts w:ascii="GHEA Grapalat" w:hAnsi="GHEA Grapalat"/>
          <w:b/>
          <w:sz w:val="20"/>
          <w:szCs w:val="20"/>
          <w:lang w:val="hy-AM"/>
        </w:rPr>
        <w:t>ԲԵՌՆԱՓՈԽԱԴՐՄԱՆ</w:t>
      </w:r>
      <w:r w:rsidRPr="00426DFE">
        <w:rPr>
          <w:rFonts w:ascii="GHEA Grapalat" w:hAnsi="GHEA Grapalat"/>
          <w:b/>
          <w:sz w:val="20"/>
          <w:szCs w:val="20"/>
          <w:lang w:val="hy-AM"/>
        </w:rPr>
        <w:t xml:space="preserve"> ԾԱՌԱՅՈՒԹՅՈՒՆՆԵՐԻ</w:t>
      </w:r>
      <w:r w:rsidRPr="00426DFE">
        <w:rPr>
          <w:rFonts w:ascii="GHEA Grapalat" w:hAnsi="GHEA Grapalat"/>
          <w:sz w:val="20"/>
          <w:szCs w:val="20"/>
          <w:lang w:val="hy-AM"/>
        </w:rPr>
        <w:t xml:space="preserve"> </w:t>
      </w:r>
      <w:r w:rsidRPr="00426DFE">
        <w:rPr>
          <w:rFonts w:ascii="GHEA Grapalat" w:hAnsi="GHEA Grapalat" w:cs="Sylfaen"/>
          <w:b/>
          <w:sz w:val="20"/>
          <w:szCs w:val="20"/>
        </w:rPr>
        <w:t>ՁԵՌՔԲԵՐՄԱՆ</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ՆՊԱՏԱԿՈՎ</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ՀԱՅՏԱՐԱՐՎԱԾ</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ԳՆԱՆՇՄԱՆ</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72DE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72DE4">
        <w:rPr>
          <w:rFonts w:ascii="GHEA Grapalat" w:hAnsi="GHEA Grapalat"/>
          <w:b/>
          <w:sz w:val="20"/>
          <w:szCs w:val="20"/>
          <w:lang w:val="hy-AM"/>
        </w:rPr>
        <w:t>«</w:t>
      </w:r>
      <w:r w:rsidR="004E281B">
        <w:rPr>
          <w:rFonts w:ascii="GHEA Grapalat" w:hAnsi="GHEA Grapalat"/>
          <w:b/>
          <w:sz w:val="20"/>
          <w:szCs w:val="20"/>
          <w:lang w:val="af-ZA"/>
        </w:rPr>
        <w:t>ԳՀԾՁԲ-ՀՎԿԱԿ-2022-67</w:t>
      </w:r>
      <w:r w:rsidR="00172DE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03DDF">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03DDF" w:rsidRPr="00D86B1F">
        <w:rPr>
          <w:rFonts w:ascii="GHEA Grapalat" w:hAnsi="GHEA Grapalat"/>
          <w:b/>
          <w:sz w:val="20"/>
          <w:szCs w:val="20"/>
          <w:lang w:val="af-ZA"/>
        </w:rPr>
        <w:t>«Հիվանդությունների վերահսկման և կանխարգելման ազգային կենտրոն» ՊՈԱԿ</w:t>
      </w:r>
      <w:r w:rsidR="00903DDF">
        <w:rPr>
          <w:rFonts w:ascii="GHEA Grapalat" w:hAnsi="GHEA Grapalat"/>
          <w:sz w:val="20"/>
          <w:lang w:val="hy-AM"/>
        </w:rPr>
        <w:t>-</w:t>
      </w:r>
      <w:r w:rsidR="00903DDF" w:rsidRPr="00712340">
        <w:rPr>
          <w:rFonts w:ascii="GHEA Grapalat" w:hAnsi="GHEA Grapalat"/>
          <w:sz w:val="20"/>
        </w:rPr>
        <w:t>ի</w:t>
      </w:r>
      <w:r w:rsidR="00903DDF"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03DDF" w:rsidRPr="00712340" w:rsidRDefault="00A81DD5" w:rsidP="00903DDF">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3DDF" w:rsidRPr="00D86B1F">
        <w:rPr>
          <w:rFonts w:ascii="GHEA Grapalat" w:hAnsi="GHEA Grapalat"/>
          <w:b/>
          <w:color w:val="000000"/>
        </w:rPr>
        <w:t>procurement@ncdc.am</w:t>
      </w:r>
    </w:p>
    <w:p w:rsidR="003E1421" w:rsidRPr="00064ADD" w:rsidRDefault="003E1421" w:rsidP="00EF3662">
      <w:pPr>
        <w:pStyle w:val="23"/>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A40E34" w:rsidRDefault="00845AA5" w:rsidP="00EF3662">
      <w:pPr>
        <w:pStyle w:val="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C5EB1" w:rsidRPr="00B74D58">
        <w:rPr>
          <w:rFonts w:ascii="GHEA Grapalat" w:hAnsi="GHEA Grapalat"/>
          <w:b/>
          <w:i w:val="0"/>
          <w:lang w:val="af-ZA"/>
        </w:rPr>
        <w:t>«Հիվանդությունների վերահսկման և կանխարգելման ազգային կենտրոն» ՊՈԱԿ</w:t>
      </w:r>
      <w:r w:rsidR="005C5EB1" w:rsidRPr="00961B4B">
        <w:rPr>
          <w:rFonts w:ascii="GHEA Grapalat" w:hAnsi="GHEA Grapalat"/>
          <w:i w:val="0"/>
          <w:lang w:val="hy-AM"/>
        </w:rPr>
        <w:t>-</w:t>
      </w:r>
      <w:r w:rsidR="005C5EB1"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70492C">
        <w:rPr>
          <w:rFonts w:ascii="GHEA Grapalat" w:hAnsi="GHEA Grapalat"/>
          <w:b/>
          <w:i w:val="0"/>
          <w:lang w:val="hy-AM"/>
        </w:rPr>
        <w:t>բեռնափոխադրման</w:t>
      </w:r>
      <w:r w:rsidR="005C5EB1" w:rsidRPr="00961B4B">
        <w:rPr>
          <w:rFonts w:ascii="GHEA Grapalat" w:hAnsi="GHEA Grapalat"/>
          <w:b/>
          <w:i w:val="0"/>
          <w:lang w:val="hy-AM"/>
        </w:rPr>
        <w:t xml:space="preserve"> 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70492C">
        <w:rPr>
          <w:rFonts w:ascii="GHEA Grapalat" w:hAnsi="GHEA Grapalat"/>
          <w:i w:val="0"/>
          <w:lang w:val="hy-AM"/>
        </w:rPr>
        <w:t xml:space="preserve"> 2</w:t>
      </w:r>
      <w:r w:rsidR="00096865" w:rsidRPr="00064ADD">
        <w:rPr>
          <w:rFonts w:ascii="GHEA Grapalat" w:hAnsi="GHEA Grapalat"/>
          <w:i w:val="0"/>
          <w:lang w:val="af-ZA"/>
        </w:rPr>
        <w:t xml:space="preserve"> </w:t>
      </w:r>
      <w:r w:rsidR="00096865" w:rsidRPr="00064ADD">
        <w:rPr>
          <w:rFonts w:ascii="GHEA Grapalat" w:hAnsi="GHEA Grapalat" w:cs="Sylfaen"/>
          <w:i w:val="0"/>
        </w:rPr>
        <w:t>չափաբաժին</w:t>
      </w:r>
      <w:r w:rsidR="005A2033">
        <w:rPr>
          <w:rFonts w:ascii="GHEA Grapalat" w:hAnsi="GHEA Grapalat" w:cs="Sylfaen"/>
          <w:i w:val="0"/>
          <w:lang w:val="hy-AM"/>
        </w:rPr>
        <w:t>ն</w:t>
      </w:r>
      <w:r w:rsidR="00096865" w:rsidRPr="00064ADD">
        <w:rPr>
          <w:rFonts w:ascii="GHEA Grapalat" w:hAnsi="GHEA Grapalat" w:cs="Sylfaen"/>
          <w:i w:val="0"/>
        </w:rPr>
        <w:t>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r w:rsidR="00A40E34">
        <w:rPr>
          <w:rFonts w:ascii="GHEA Grapalat" w:hAnsi="GHEA Grapalat" w:cs="Times Armenian"/>
          <w:i w:val="0"/>
          <w:lang w:val="hy-AM"/>
        </w:rPr>
        <w:t xml:space="preserve"> </w:t>
      </w:r>
      <w:r w:rsidR="00A40E34" w:rsidRPr="00A40E34">
        <w:rPr>
          <w:rFonts w:ascii="GHEA Grapalat" w:hAnsi="GHEA Grapalat" w:cs="Times Armenian"/>
          <w:i w:val="0"/>
          <w:color w:val="FF0000"/>
          <w:lang w:val="hy-AM"/>
        </w:rPr>
        <w:t>(</w:t>
      </w:r>
      <w:r w:rsidR="0070492C">
        <w:rPr>
          <w:rFonts w:ascii="GHEA Grapalat" w:hAnsi="GHEA Grapalat"/>
          <w:b/>
          <w:color w:val="FF0000"/>
          <w:lang w:val="hy-AM"/>
        </w:rPr>
        <w:t>Կցվում է հավելված</w:t>
      </w:r>
      <w:r w:rsidR="00A40E34" w:rsidRPr="00A40E34">
        <w:rPr>
          <w:rFonts w:ascii="GHEA Grapalat" w:hAnsi="GHEA Grapalat"/>
          <w:b/>
          <w:color w:val="FF0000"/>
          <w:lang w:val="hy-AM"/>
        </w:rPr>
        <w:t xml:space="preserve"> </w:t>
      </w:r>
      <w:r w:rsidR="0070492C">
        <w:rPr>
          <w:rFonts w:ascii="GHEA Grapalat" w:hAnsi="GHEA Grapalat"/>
          <w:b/>
          <w:color w:val="FF0000"/>
          <w:lang w:val="en-GB"/>
        </w:rPr>
        <w:t>N 1</w:t>
      </w:r>
      <w:r w:rsidR="00A40E34"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B45F0C" w:rsidRPr="004E281B" w:rsidTr="00993392">
        <w:tc>
          <w:tcPr>
            <w:tcW w:w="1701" w:type="dxa"/>
            <w:vAlign w:val="center"/>
          </w:tcPr>
          <w:p w:rsidR="00B45F0C" w:rsidRPr="005C0972" w:rsidRDefault="00B45F0C" w:rsidP="00EF3662">
            <w:pPr>
              <w:pStyle w:val="23"/>
              <w:spacing w:line="240" w:lineRule="auto"/>
              <w:ind w:firstLine="0"/>
              <w:jc w:val="center"/>
              <w:rPr>
                <w:rFonts w:ascii="GHEA Grapalat" w:hAnsi="GHEA Grapalat"/>
              </w:rPr>
            </w:pPr>
            <w:r w:rsidRPr="005C0972">
              <w:rPr>
                <w:rFonts w:ascii="GHEA Grapalat" w:hAnsi="GHEA Grapalat"/>
              </w:rPr>
              <w:t>1</w:t>
            </w:r>
          </w:p>
        </w:tc>
        <w:tc>
          <w:tcPr>
            <w:tcW w:w="1418" w:type="dxa"/>
            <w:vAlign w:val="center"/>
          </w:tcPr>
          <w:p w:rsidR="00B45F0C" w:rsidRPr="005C0972" w:rsidRDefault="0070492C" w:rsidP="005D26B6">
            <w:pPr>
              <w:pStyle w:val="23"/>
              <w:spacing w:line="240" w:lineRule="auto"/>
              <w:ind w:firstLine="0"/>
              <w:jc w:val="center"/>
              <w:rPr>
                <w:rFonts w:ascii="GHEA Grapalat" w:hAnsi="GHEA Grapalat"/>
                <w:lang w:val="hy-AM"/>
              </w:rPr>
            </w:pPr>
            <w:r>
              <w:rPr>
                <w:rFonts w:ascii="GHEA Grapalat" w:hAnsi="GHEA Grapalat"/>
                <w:lang w:val="hy-AM"/>
              </w:rPr>
              <w:t>125,000</w:t>
            </w:r>
          </w:p>
        </w:tc>
        <w:tc>
          <w:tcPr>
            <w:tcW w:w="7231" w:type="dxa"/>
            <w:vAlign w:val="center"/>
          </w:tcPr>
          <w:p w:rsidR="00B45F0C" w:rsidRPr="00EC470B" w:rsidRDefault="00170EEC">
            <w:pPr>
              <w:rPr>
                <w:rFonts w:ascii="GHEA Grapalat" w:hAnsi="GHEA Grapalat"/>
                <w:sz w:val="20"/>
                <w:szCs w:val="20"/>
                <w:lang w:val="hy-AM"/>
              </w:rPr>
            </w:pPr>
            <w:r w:rsidRPr="00170EEC">
              <w:rPr>
                <w:rFonts w:ascii="GHEA Grapalat" w:hAnsi="GHEA Grapalat"/>
                <w:sz w:val="20"/>
                <w:szCs w:val="20"/>
                <w:lang w:val="hy-AM"/>
              </w:rPr>
              <w:t>Բեռնափոխադրման ծառայություններ ք. Գյումրի</w:t>
            </w:r>
          </w:p>
        </w:tc>
      </w:tr>
      <w:tr w:rsidR="00B45F0C" w:rsidRPr="004E281B" w:rsidTr="00993392">
        <w:tc>
          <w:tcPr>
            <w:tcW w:w="1701" w:type="dxa"/>
            <w:vAlign w:val="center"/>
          </w:tcPr>
          <w:p w:rsidR="00B45F0C" w:rsidRPr="005C0972" w:rsidRDefault="00B45F0C" w:rsidP="00EF3662">
            <w:pPr>
              <w:pStyle w:val="23"/>
              <w:spacing w:line="240" w:lineRule="auto"/>
              <w:ind w:firstLine="0"/>
              <w:jc w:val="center"/>
              <w:rPr>
                <w:rFonts w:ascii="GHEA Grapalat" w:hAnsi="GHEA Grapalat"/>
                <w:lang w:val="hy-AM"/>
              </w:rPr>
            </w:pPr>
            <w:r w:rsidRPr="005C0972">
              <w:rPr>
                <w:rFonts w:ascii="GHEA Grapalat" w:hAnsi="GHEA Grapalat"/>
                <w:lang w:val="hy-AM"/>
              </w:rPr>
              <w:t>2</w:t>
            </w:r>
          </w:p>
        </w:tc>
        <w:tc>
          <w:tcPr>
            <w:tcW w:w="1418" w:type="dxa"/>
            <w:vAlign w:val="center"/>
          </w:tcPr>
          <w:p w:rsidR="00B45F0C" w:rsidRPr="005C0972" w:rsidRDefault="0070492C" w:rsidP="005D26B6">
            <w:pPr>
              <w:pStyle w:val="23"/>
              <w:spacing w:line="240" w:lineRule="auto"/>
              <w:ind w:firstLine="0"/>
              <w:jc w:val="center"/>
              <w:rPr>
                <w:rFonts w:ascii="GHEA Grapalat" w:hAnsi="GHEA Grapalat"/>
                <w:lang w:val="hy-AM"/>
              </w:rPr>
            </w:pPr>
            <w:r>
              <w:rPr>
                <w:rFonts w:ascii="GHEA Grapalat" w:hAnsi="GHEA Grapalat"/>
                <w:lang w:val="hy-AM"/>
              </w:rPr>
              <w:t>125,000</w:t>
            </w:r>
          </w:p>
        </w:tc>
        <w:tc>
          <w:tcPr>
            <w:tcW w:w="7231" w:type="dxa"/>
            <w:vAlign w:val="center"/>
          </w:tcPr>
          <w:p w:rsidR="00B45F0C" w:rsidRPr="00EC470B" w:rsidRDefault="00DC4121">
            <w:pPr>
              <w:rPr>
                <w:rFonts w:ascii="GHEA Grapalat" w:hAnsi="GHEA Grapalat"/>
                <w:sz w:val="20"/>
                <w:szCs w:val="20"/>
                <w:lang w:val="af-ZA"/>
              </w:rPr>
            </w:pPr>
            <w:r w:rsidRPr="00DC4121">
              <w:rPr>
                <w:rFonts w:ascii="GHEA Grapalat" w:hAnsi="GHEA Grapalat"/>
                <w:sz w:val="20"/>
                <w:szCs w:val="20"/>
                <w:lang w:val="hy-AM"/>
              </w:rPr>
              <w:t>Բեռնափոխադրման ծառայություններ ք. Եղեգնաձոր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72082C">
        <w:rPr>
          <w:rFonts w:ascii="GHEA Grapalat" w:hAnsi="GHEA Grapalat" w:cs="Sylfaen"/>
          <w:color w:val="FF0000"/>
          <w:sz w:val="20"/>
          <w:lang w:val="hy-AM"/>
        </w:rPr>
        <w:t>Մասնակիցը</w:t>
      </w:r>
      <w:r w:rsidRPr="0072082C">
        <w:rPr>
          <w:rFonts w:ascii="GHEA Grapalat" w:hAnsi="GHEA Grapalat" w:cs="Arial"/>
          <w:color w:val="FF0000"/>
          <w:sz w:val="20"/>
          <w:lang w:val="hy-AM"/>
        </w:rPr>
        <w:t xml:space="preserve"> </w:t>
      </w:r>
      <w:r w:rsidR="003A7A32" w:rsidRPr="0072082C">
        <w:rPr>
          <w:rFonts w:ascii="GHEA Grapalat" w:hAnsi="GHEA Grapalat" w:cs="Arial"/>
          <w:color w:val="FF0000"/>
          <w:sz w:val="20"/>
          <w:lang w:val="hy-AM"/>
        </w:rPr>
        <w:t>ընտրված մասնակից ճանաչվելու դեպքում, Օրենքի 35-րդ հոդվածով սահմանված ժամկետում</w:t>
      </w:r>
      <w:r w:rsidR="005D3374" w:rsidRPr="0072082C">
        <w:rPr>
          <w:rFonts w:ascii="GHEA Grapalat" w:hAnsi="GHEA Grapalat" w:cs="Arial"/>
          <w:color w:val="FF0000"/>
          <w:sz w:val="20"/>
          <w:lang w:val="hy-AM"/>
        </w:rPr>
        <w:t xml:space="preserve"> և կարգով ներկայացնում է որակավորման ապահովում՝ իր ներկայացրած գնային առաջարկի </w:t>
      </w:r>
      <w:r w:rsidR="005D3374" w:rsidRPr="0072082C">
        <w:rPr>
          <w:rFonts w:ascii="GHEA Grapalat" w:hAnsi="GHEA Grapalat"/>
          <w:color w:val="FF0000"/>
          <w:sz w:val="20"/>
          <w:szCs w:val="20"/>
          <w:lang w:val="hy-AM"/>
        </w:rPr>
        <w:t>15 տոկոսի</w:t>
      </w:r>
      <w:r w:rsidR="006A6947">
        <w:rPr>
          <w:rFonts w:ascii="GHEA Grapalat" w:hAnsi="GHEA Grapalat" w:cs="Arial"/>
          <w:color w:val="FF0000"/>
          <w:sz w:val="20"/>
          <w:lang w:val="hy-AM"/>
        </w:rPr>
        <w:t xml:space="preserve"> </w:t>
      </w:r>
      <w:r w:rsidR="005D3374" w:rsidRPr="0072082C">
        <w:rPr>
          <w:rFonts w:ascii="GHEA Grapalat" w:hAnsi="GHEA Grapalat"/>
          <w:color w:val="FF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374" w:rsidRPr="0072082C">
          <w:rPr>
            <w:rFonts w:ascii="GHEA Grapalat" w:hAnsi="GHEA Grapalat"/>
            <w:color w:val="FF0000"/>
            <w:sz w:val="20"/>
            <w:szCs w:val="20"/>
            <w:lang w:val="hy-AM"/>
          </w:rPr>
          <w:t>Standard &amp; Poor’s</w:t>
        </w:r>
      </w:hyperlink>
      <w:r w:rsidR="005D3374" w:rsidRPr="0072082C">
        <w:rPr>
          <w:rFonts w:ascii="Calibri" w:hAnsi="Calibri" w:cs="Calibri"/>
          <w:color w:val="FF0000"/>
          <w:sz w:val="20"/>
          <w:szCs w:val="20"/>
          <w:lang w:val="hy-AM"/>
        </w:rPr>
        <w:t> </w:t>
      </w:r>
      <w:r w:rsidR="005D3374" w:rsidRPr="0072082C">
        <w:rPr>
          <w:rFonts w:ascii="GHEA Grapalat" w:hAnsi="GHEA Grapalat"/>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Fonts w:ascii="GHEA Grapalat" w:hAnsi="GHEA Grapalat" w:cs="Arial"/>
          <w:color w:val="FFFFFF"/>
          <w:sz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B5199A" w:rsidRDefault="00096865" w:rsidP="00B5199A">
      <w:pPr>
        <w:autoSpaceDE w:val="0"/>
        <w:autoSpaceDN w:val="0"/>
        <w:adjustRightInd w:val="0"/>
        <w:ind w:firstLine="567"/>
        <w:jc w:val="both"/>
        <w:rPr>
          <w:rFonts w:ascii="GHEA Grapalat" w:hAnsi="GHEA Grapalat" w:cs="Sylfaen"/>
          <w:color w:val="FFFFFF"/>
          <w:sz w:val="20"/>
          <w:vertAlign w:val="superscript"/>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B5199A">
        <w:rPr>
          <w:rFonts w:ascii="GHEA Grapalat" w:hAnsi="GHEA Grapalat" w:cs="Sylfaen"/>
          <w:color w:val="FFFFFF"/>
          <w:sz w:val="20"/>
          <w:vertAlign w:val="superscript"/>
          <w:lang w:val="hy-AM"/>
        </w:rPr>
        <w:t>:</w:t>
      </w:r>
    </w:p>
    <w:p w:rsidR="00096865" w:rsidRPr="00064ADD" w:rsidRDefault="00096865" w:rsidP="00B5199A">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B5199A">
        <w:rPr>
          <w:rFonts w:ascii="GHEA Grapalat" w:hAnsi="GHEA Grapalat" w:cs="Sylfaen"/>
          <w:sz w:val="20"/>
          <w:lang w:val="hy-AM"/>
        </w:rPr>
        <w:t>Հարցման</w:t>
      </w:r>
      <w:r w:rsidRPr="00064ADD">
        <w:rPr>
          <w:rFonts w:ascii="GHEA Grapalat" w:hAnsi="GHEA Grapalat" w:cs="Arial"/>
          <w:sz w:val="20"/>
          <w:lang w:val="af-ZA"/>
        </w:rPr>
        <w:t xml:space="preserve"> </w:t>
      </w:r>
      <w:r w:rsidRPr="00B5199A">
        <w:rPr>
          <w:rFonts w:ascii="GHEA Grapalat" w:hAnsi="GHEA Grapalat" w:cs="Sylfaen"/>
          <w:sz w:val="20"/>
          <w:lang w:val="hy-AM"/>
        </w:rPr>
        <w:t>և</w:t>
      </w:r>
      <w:r w:rsidRPr="00064ADD">
        <w:rPr>
          <w:rFonts w:ascii="GHEA Grapalat" w:hAnsi="GHEA Grapalat" w:cs="Arial"/>
          <w:sz w:val="20"/>
          <w:lang w:val="af-ZA"/>
        </w:rPr>
        <w:t xml:space="preserve"> </w:t>
      </w:r>
      <w:r w:rsidRPr="00B5199A">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B5199A">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B5199A">
        <w:rPr>
          <w:rFonts w:ascii="GHEA Grapalat" w:hAnsi="GHEA Grapalat" w:cs="Sylfaen"/>
          <w:sz w:val="20"/>
          <w:lang w:val="hy-AM"/>
        </w:rPr>
        <w:t>մասին</w:t>
      </w:r>
      <w:r w:rsidRPr="00064ADD">
        <w:rPr>
          <w:rFonts w:ascii="GHEA Grapalat" w:hAnsi="GHEA Grapalat" w:cs="Arial"/>
          <w:sz w:val="20"/>
          <w:lang w:val="af-ZA"/>
        </w:rPr>
        <w:t xml:space="preserve"> </w:t>
      </w:r>
      <w:r w:rsidRPr="00B5199A">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B5199A">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օրը</w:t>
      </w:r>
      <w:r w:rsidR="00781688" w:rsidRPr="00064ADD">
        <w:rPr>
          <w:rFonts w:ascii="GHEA Grapalat" w:hAnsi="GHEA Grapalat" w:cs="Arial"/>
          <w:sz w:val="20"/>
          <w:lang w:val="af-ZA"/>
        </w:rPr>
        <w:t xml:space="preserve"> </w:t>
      </w:r>
      <w:r w:rsidRPr="00B5199A">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B5199A">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B5199A">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տեղեկագր</w:t>
      </w:r>
      <w:r w:rsidR="009A73D5" w:rsidRPr="00B5199A">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ենթաբա</w:t>
      </w:r>
      <w:r w:rsidR="009A73D5" w:rsidRPr="00B5199A">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B5199A">
        <w:rPr>
          <w:rFonts w:ascii="GHEA Grapalat" w:hAnsi="GHEA Grapalat" w:cs="Sylfaen"/>
          <w:sz w:val="20"/>
          <w:lang w:val="hy-AM"/>
        </w:rPr>
        <w:t>առանց</w:t>
      </w:r>
      <w:r w:rsidRPr="00064ADD">
        <w:rPr>
          <w:rFonts w:ascii="GHEA Grapalat" w:hAnsi="GHEA Grapalat" w:cs="Arial"/>
          <w:sz w:val="20"/>
          <w:lang w:val="af-ZA"/>
        </w:rPr>
        <w:t xml:space="preserve"> </w:t>
      </w:r>
      <w:r w:rsidRPr="00B5199A">
        <w:rPr>
          <w:rFonts w:ascii="GHEA Grapalat" w:hAnsi="GHEA Grapalat" w:cs="Sylfaen"/>
          <w:sz w:val="20"/>
          <w:lang w:val="hy-AM"/>
        </w:rPr>
        <w:t>նշելու</w:t>
      </w:r>
      <w:r w:rsidRPr="00064ADD">
        <w:rPr>
          <w:rFonts w:ascii="GHEA Grapalat" w:hAnsi="GHEA Grapalat" w:cs="Arial"/>
          <w:sz w:val="20"/>
          <w:lang w:val="af-ZA"/>
        </w:rPr>
        <w:t xml:space="preserve"> </w:t>
      </w:r>
      <w:r w:rsidRPr="00B5199A">
        <w:rPr>
          <w:rFonts w:ascii="GHEA Grapalat" w:hAnsi="GHEA Grapalat" w:cs="Sylfaen"/>
          <w:sz w:val="20"/>
          <w:lang w:val="hy-AM"/>
        </w:rPr>
        <w:t>հարցումը</w:t>
      </w:r>
      <w:r w:rsidRPr="00064ADD">
        <w:rPr>
          <w:rFonts w:ascii="GHEA Grapalat" w:hAnsi="GHEA Grapalat" w:cs="Arial"/>
          <w:sz w:val="20"/>
          <w:lang w:val="af-ZA"/>
        </w:rPr>
        <w:t xml:space="preserve"> </w:t>
      </w:r>
      <w:r w:rsidRPr="00B5199A">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B5199A">
        <w:rPr>
          <w:rFonts w:ascii="GHEA Grapalat" w:hAnsi="GHEA Grapalat" w:cs="Arial"/>
          <w:sz w:val="20"/>
          <w:lang w:val="hy-AM"/>
        </w:rPr>
        <w:t>մ</w:t>
      </w:r>
      <w:r w:rsidRPr="00B5199A">
        <w:rPr>
          <w:rFonts w:ascii="GHEA Grapalat" w:hAnsi="GHEA Grapalat" w:cs="Sylfaen"/>
          <w:sz w:val="20"/>
          <w:lang w:val="hy-AM"/>
        </w:rPr>
        <w:t>ասնակցի</w:t>
      </w:r>
      <w:r w:rsidRPr="00064ADD">
        <w:rPr>
          <w:rFonts w:ascii="GHEA Grapalat" w:hAnsi="GHEA Grapalat" w:cs="Arial"/>
          <w:sz w:val="20"/>
          <w:lang w:val="af-ZA"/>
        </w:rPr>
        <w:t xml:space="preserve"> </w:t>
      </w:r>
      <w:r w:rsidRPr="00B5199A">
        <w:rPr>
          <w:rFonts w:ascii="GHEA Grapalat" w:hAnsi="GHEA Grapalat" w:cs="Sylfaen"/>
          <w:sz w:val="20"/>
          <w:lang w:val="hy-AM"/>
        </w:rPr>
        <w:t>տվյալները</w:t>
      </w:r>
      <w:r w:rsidR="004D5671" w:rsidRPr="00B5199A">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2148C" w:rsidRDefault="00096865" w:rsidP="00EF3662">
      <w:pPr>
        <w:pStyle w:val="23"/>
        <w:spacing w:line="240" w:lineRule="auto"/>
        <w:ind w:firstLine="567"/>
        <w:rPr>
          <w:rFonts w:ascii="GHEA Grapalat" w:hAnsi="GHEA Grapalat" w:cs="Sylfaen"/>
          <w:b/>
          <w:szCs w:val="24"/>
          <w:lang w:val="hy-AM"/>
        </w:rPr>
      </w:pPr>
      <w:r w:rsidRPr="0082148C">
        <w:rPr>
          <w:rFonts w:ascii="GHEA Grapalat" w:hAnsi="GHEA Grapalat" w:cs="Sylfaen"/>
          <w:b/>
        </w:rPr>
        <w:t>Մասնակիցը</w:t>
      </w:r>
      <w:r w:rsidRPr="0082148C">
        <w:rPr>
          <w:rFonts w:ascii="GHEA Grapalat" w:hAnsi="GHEA Grapalat"/>
          <w:b/>
          <w:lang w:val="hy-AM"/>
        </w:rPr>
        <w:t xml:space="preserve"> </w:t>
      </w:r>
      <w:r w:rsidRPr="0082148C">
        <w:rPr>
          <w:rFonts w:ascii="GHEA Grapalat" w:hAnsi="GHEA Grapalat" w:cs="Sylfaen"/>
          <w:b/>
        </w:rPr>
        <w:t>կարող</w:t>
      </w:r>
      <w:r w:rsidRPr="0082148C">
        <w:rPr>
          <w:rFonts w:ascii="GHEA Grapalat" w:hAnsi="GHEA Grapalat"/>
          <w:b/>
          <w:lang w:val="hy-AM"/>
        </w:rPr>
        <w:t xml:space="preserve"> </w:t>
      </w:r>
      <w:r w:rsidR="000946A3" w:rsidRPr="0082148C">
        <w:rPr>
          <w:rFonts w:ascii="GHEA Grapalat" w:hAnsi="GHEA Grapalat" w:cs="Sylfaen"/>
          <w:b/>
        </w:rPr>
        <w:t>է</w:t>
      </w:r>
      <w:r w:rsidR="000946A3" w:rsidRPr="0082148C">
        <w:rPr>
          <w:rFonts w:ascii="GHEA Grapalat" w:hAnsi="GHEA Grapalat"/>
          <w:b/>
          <w:lang w:val="hy-AM"/>
        </w:rPr>
        <w:t xml:space="preserve"> </w:t>
      </w:r>
      <w:r w:rsidRPr="0082148C">
        <w:rPr>
          <w:rFonts w:ascii="GHEA Grapalat" w:hAnsi="GHEA Grapalat" w:cs="Sylfaen"/>
          <w:b/>
        </w:rPr>
        <w:t>հայտ</w:t>
      </w:r>
      <w:r w:rsidRPr="0082148C">
        <w:rPr>
          <w:rFonts w:ascii="GHEA Grapalat" w:hAnsi="GHEA Grapalat"/>
          <w:b/>
          <w:lang w:val="hy-AM"/>
        </w:rPr>
        <w:t xml:space="preserve"> </w:t>
      </w:r>
      <w:r w:rsidRPr="0082148C">
        <w:rPr>
          <w:rFonts w:ascii="GHEA Grapalat" w:hAnsi="GHEA Grapalat" w:cs="Sylfaen"/>
          <w:b/>
        </w:rPr>
        <w:t>ներկայացնել</w:t>
      </w:r>
      <w:r w:rsidRPr="0082148C">
        <w:rPr>
          <w:rFonts w:ascii="GHEA Grapalat" w:hAnsi="GHEA Grapalat"/>
          <w:b/>
          <w:lang w:val="hy-AM"/>
        </w:rPr>
        <w:t xml:space="preserve"> </w:t>
      </w:r>
      <w:r w:rsidRPr="0082148C">
        <w:rPr>
          <w:rFonts w:ascii="GHEA Grapalat" w:hAnsi="GHEA Grapalat" w:cs="Sylfaen"/>
          <w:b/>
        </w:rPr>
        <w:t>ինչպես</w:t>
      </w:r>
      <w:r w:rsidRPr="0082148C">
        <w:rPr>
          <w:rFonts w:ascii="GHEA Grapalat" w:hAnsi="GHEA Grapalat"/>
          <w:b/>
          <w:lang w:val="hy-AM"/>
        </w:rPr>
        <w:t xml:space="preserve"> </w:t>
      </w:r>
      <w:r w:rsidRPr="0082148C">
        <w:rPr>
          <w:rFonts w:ascii="GHEA Grapalat" w:hAnsi="GHEA Grapalat" w:cs="Sylfaen"/>
          <w:b/>
        </w:rPr>
        <w:t>յուրաքանչյուր</w:t>
      </w:r>
      <w:r w:rsidRPr="0082148C">
        <w:rPr>
          <w:rFonts w:ascii="GHEA Grapalat" w:hAnsi="GHEA Grapalat"/>
          <w:b/>
          <w:lang w:val="hy-AM"/>
        </w:rPr>
        <w:t xml:space="preserve"> </w:t>
      </w:r>
      <w:r w:rsidRPr="0082148C">
        <w:rPr>
          <w:rFonts w:ascii="GHEA Grapalat" w:hAnsi="GHEA Grapalat" w:cs="Sylfaen"/>
          <w:b/>
        </w:rPr>
        <w:t>չափաբաժնի</w:t>
      </w:r>
      <w:r w:rsidRPr="0082148C">
        <w:rPr>
          <w:rFonts w:ascii="GHEA Grapalat" w:hAnsi="GHEA Grapalat"/>
          <w:b/>
          <w:lang w:val="hy-AM"/>
        </w:rPr>
        <w:t xml:space="preserve">, </w:t>
      </w:r>
      <w:r w:rsidRPr="0082148C">
        <w:rPr>
          <w:rFonts w:ascii="GHEA Grapalat" w:hAnsi="GHEA Grapalat" w:cs="Sylfaen"/>
          <w:b/>
        </w:rPr>
        <w:t>այնպես</w:t>
      </w:r>
      <w:r w:rsidRPr="0082148C">
        <w:rPr>
          <w:rFonts w:ascii="GHEA Grapalat" w:hAnsi="GHEA Grapalat"/>
          <w:b/>
          <w:lang w:val="hy-AM"/>
        </w:rPr>
        <w:t xml:space="preserve"> </w:t>
      </w:r>
      <w:r w:rsidRPr="0082148C">
        <w:rPr>
          <w:rFonts w:ascii="GHEA Grapalat" w:hAnsi="GHEA Grapalat" w:cs="Sylfaen"/>
          <w:b/>
        </w:rPr>
        <w:t>էլ</w:t>
      </w:r>
      <w:r w:rsidRPr="0082148C">
        <w:rPr>
          <w:rFonts w:ascii="GHEA Grapalat" w:hAnsi="GHEA Grapalat"/>
          <w:b/>
          <w:lang w:val="hy-AM"/>
        </w:rPr>
        <w:t xml:space="preserve"> </w:t>
      </w:r>
      <w:r w:rsidRPr="0082148C">
        <w:rPr>
          <w:rFonts w:ascii="GHEA Grapalat" w:hAnsi="GHEA Grapalat" w:cs="Sylfaen"/>
          <w:b/>
        </w:rPr>
        <w:t>մի</w:t>
      </w:r>
      <w:r w:rsidRPr="0082148C">
        <w:rPr>
          <w:rFonts w:ascii="GHEA Grapalat" w:hAnsi="GHEA Grapalat"/>
          <w:b/>
          <w:lang w:val="hy-AM"/>
        </w:rPr>
        <w:t xml:space="preserve"> </w:t>
      </w:r>
      <w:r w:rsidRPr="0082148C">
        <w:rPr>
          <w:rFonts w:ascii="GHEA Grapalat" w:hAnsi="GHEA Grapalat" w:cs="Sylfaen"/>
          <w:b/>
        </w:rPr>
        <w:t>քանի</w:t>
      </w:r>
      <w:r w:rsidRPr="0082148C">
        <w:rPr>
          <w:rFonts w:ascii="GHEA Grapalat" w:hAnsi="GHEA Grapalat"/>
          <w:b/>
          <w:lang w:val="hy-AM"/>
        </w:rPr>
        <w:t xml:space="preserve"> </w:t>
      </w:r>
      <w:r w:rsidRPr="0082148C">
        <w:rPr>
          <w:rFonts w:ascii="GHEA Grapalat" w:hAnsi="GHEA Grapalat" w:cs="Sylfaen"/>
          <w:b/>
        </w:rPr>
        <w:t>կամ</w:t>
      </w:r>
      <w:r w:rsidRPr="0082148C">
        <w:rPr>
          <w:rFonts w:ascii="GHEA Grapalat" w:hAnsi="GHEA Grapalat"/>
          <w:b/>
          <w:lang w:val="hy-AM"/>
        </w:rPr>
        <w:t xml:space="preserve"> </w:t>
      </w:r>
      <w:r w:rsidRPr="0082148C">
        <w:rPr>
          <w:rFonts w:ascii="GHEA Grapalat" w:hAnsi="GHEA Grapalat" w:cs="Sylfaen"/>
          <w:b/>
        </w:rPr>
        <w:t>բոլոր</w:t>
      </w:r>
      <w:r w:rsidRPr="0082148C">
        <w:rPr>
          <w:rFonts w:ascii="GHEA Grapalat" w:hAnsi="GHEA Grapalat"/>
          <w:b/>
        </w:rPr>
        <w:t xml:space="preserve"> </w:t>
      </w:r>
      <w:r w:rsidRPr="0082148C">
        <w:rPr>
          <w:rFonts w:ascii="GHEA Grapalat" w:hAnsi="GHEA Grapalat" w:cs="Sylfaen"/>
          <w:b/>
        </w:rPr>
        <w:t>չափաբաժինների</w:t>
      </w:r>
      <w:r w:rsidRPr="0082148C">
        <w:rPr>
          <w:rFonts w:ascii="GHEA Grapalat" w:hAnsi="GHEA Grapalat"/>
          <w:b/>
          <w:lang w:val="hy-AM"/>
        </w:rPr>
        <w:t xml:space="preserve"> </w:t>
      </w:r>
      <w:r w:rsidRPr="0082148C">
        <w:rPr>
          <w:rFonts w:ascii="GHEA Grapalat" w:hAnsi="GHEA Grapalat" w:cs="Sylfaen"/>
          <w:b/>
        </w:rPr>
        <w:t>համար</w:t>
      </w:r>
      <w:r w:rsidR="004D5671" w:rsidRPr="0082148C">
        <w:rPr>
          <w:rFonts w:ascii="GHEA Grapalat" w:hAnsi="GHEA Grapalat" w:cs="Sylfaen"/>
          <w:b/>
          <w:szCs w:val="24"/>
          <w:lang w:val="hy-AM"/>
        </w:rPr>
        <w:t>։</w:t>
      </w:r>
      <w:r w:rsidRPr="0082148C">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2148C" w:rsidRPr="0082148C">
        <w:rPr>
          <w:rFonts w:ascii="GHEA Grapalat" w:hAnsi="GHEA Grapalat" w:cs="Sylfaen"/>
          <w:b/>
          <w:szCs w:val="24"/>
          <w:lang w:val="hy-AM"/>
        </w:rPr>
        <w:t>07-</w:t>
      </w:r>
      <w:r w:rsidR="00A3468D" w:rsidRPr="0082148C">
        <w:rPr>
          <w:rFonts w:ascii="GHEA Grapalat" w:hAnsi="GHEA Grapalat" w:cs="Sylfaen"/>
          <w:b/>
          <w:szCs w:val="24"/>
          <w:lang w:val="hy-AM"/>
        </w:rPr>
        <w:t xml:space="preserve">րդ օրվա ժամը </w:t>
      </w:r>
      <w:r w:rsidR="0082148C" w:rsidRPr="0082148C">
        <w:rPr>
          <w:rFonts w:ascii="GHEA Grapalat" w:hAnsi="GHEA Grapalat" w:cs="Sylfaen"/>
          <w:b/>
          <w:szCs w:val="24"/>
          <w:lang w:val="hy-AM"/>
        </w:rPr>
        <w:t>10:30-</w:t>
      </w:r>
      <w:r w:rsidR="00A3468D" w:rsidRPr="0082148C">
        <w:rPr>
          <w:rFonts w:ascii="GHEA Grapalat" w:hAnsi="GHEA Grapalat" w:cs="Sylfaen"/>
          <w:b/>
          <w:szCs w:val="24"/>
          <w:lang w:val="hy-AM"/>
        </w:rPr>
        <w:t>ն,</w:t>
      </w:r>
      <w:r w:rsidR="0082148C" w:rsidRPr="0082148C">
        <w:rPr>
          <w:rFonts w:ascii="GHEA Grapalat" w:hAnsi="GHEA Grapalat" w:cs="Sylfaen"/>
          <w:b/>
          <w:szCs w:val="24"/>
          <w:lang w:val="hy-AM"/>
        </w:rPr>
        <w:t xml:space="preserve"> ք. Երևան, Մ. Հերացի, 12 </w:t>
      </w:r>
      <w:r w:rsidR="00A3468D" w:rsidRPr="0082148C">
        <w:rPr>
          <w:rFonts w:ascii="GHEA Grapalat" w:hAnsi="GHEA Grapalat" w:cs="Sylfaen"/>
          <w:b/>
          <w:szCs w:val="24"/>
          <w:lang w:val="hy-AM"/>
        </w:rPr>
        <w:t>հասցեով</w:t>
      </w:r>
      <w:r w:rsidR="00A3468D" w:rsidRPr="00064ADD">
        <w:rPr>
          <w:rFonts w:ascii="GHEA Grapalat" w:hAnsi="GHEA Grapalat" w:cs="Sylfaen"/>
          <w:szCs w:val="24"/>
          <w:lang w:val="hy-AM"/>
        </w:rPr>
        <w:t>:</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E7EF0"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C2755" w:rsidRPr="009C2755">
        <w:rPr>
          <w:rFonts w:ascii="GHEA Grapalat" w:hAnsi="GHEA Grapalat" w:cs="Sylfaen"/>
          <w:b/>
          <w:szCs w:val="24"/>
          <w:lang w:val="hy-AM"/>
        </w:rPr>
        <w:t>07-</w:t>
      </w:r>
      <w:r w:rsidR="00A3468D" w:rsidRPr="009C2755">
        <w:rPr>
          <w:rFonts w:ascii="GHEA Grapalat" w:hAnsi="GHEA Grapalat" w:cs="Sylfaen"/>
          <w:b/>
          <w:szCs w:val="24"/>
          <w:lang w:val="ru-RU"/>
        </w:rPr>
        <w:t>րդ</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օրվա</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ժամը</w:t>
      </w:r>
      <w:r w:rsidR="00A3468D" w:rsidRPr="009C2755">
        <w:rPr>
          <w:rFonts w:ascii="GHEA Grapalat" w:hAnsi="GHEA Grapalat" w:cs="Sylfaen"/>
          <w:b/>
          <w:szCs w:val="24"/>
        </w:rPr>
        <w:t xml:space="preserve"> </w:t>
      </w:r>
      <w:r w:rsidR="009C2755" w:rsidRPr="009C2755">
        <w:rPr>
          <w:rFonts w:ascii="GHEA Grapalat" w:hAnsi="GHEA Grapalat" w:cs="Sylfaen"/>
          <w:b/>
          <w:szCs w:val="24"/>
          <w:lang w:val="hy-AM"/>
        </w:rPr>
        <w:t>10:30</w:t>
      </w:r>
      <w:r w:rsidR="00A3468D" w:rsidRPr="009C2755">
        <w:rPr>
          <w:rFonts w:ascii="GHEA Grapalat" w:hAnsi="GHEA Grapalat" w:cs="Sylfaen"/>
          <w:b/>
          <w:szCs w:val="24"/>
        </w:rPr>
        <w:t>-</w:t>
      </w:r>
      <w:r w:rsidR="00A3468D" w:rsidRPr="009C2755">
        <w:rPr>
          <w:rFonts w:ascii="GHEA Grapalat" w:hAnsi="GHEA Grapalat" w:cs="Sylfaen"/>
          <w:b/>
          <w:szCs w:val="24"/>
          <w:lang w:val="en-US"/>
        </w:rPr>
        <w:t>ի</w:t>
      </w:r>
      <w:r w:rsidR="00A3468D" w:rsidRPr="009C2755">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1634AA"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54E3A" w:rsidRPr="00DE5ED9">
        <w:rPr>
          <w:rFonts w:ascii="GHEA Grapalat" w:hAnsi="GHEA Grapalat" w:cs="Sylfaen"/>
          <w:b/>
          <w:i w:val="0"/>
          <w:szCs w:val="24"/>
          <w:lang w:val="ru-RU"/>
        </w:rPr>
        <w:t>Հայաստանի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Հանրապետության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դրամով</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բացման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նիստի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օրվա</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դրությամբ</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ՀՀ</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կենտրոնական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բանկի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կողմից</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սահմանված</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փոխարժեքով</w:t>
      </w:r>
      <w:r w:rsidR="00754E3A" w:rsidRPr="00712340">
        <w:rPr>
          <w:rFonts w:ascii="GHEA Grapalat" w:hAnsi="GHEA Grapalat" w:cs="Sylfaen"/>
          <w:i w:val="0"/>
          <w:szCs w:val="24"/>
          <w:lang w:val="ru-RU"/>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754E3A">
        <w:rPr>
          <w:rFonts w:ascii="GHEA Grapalat" w:hAnsi="GHEA Grapalat" w:cs="Sylfaen"/>
          <w:i w:val="0"/>
          <w:szCs w:val="24"/>
          <w:lang w:val="hy-AM"/>
        </w:rPr>
        <w:t>անձնաժողովի</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պատվիրատուի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մասնակիցների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բանակցություններն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արգելվում</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են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բացառությամբ</w:t>
      </w:r>
      <w:r w:rsidR="00096865" w:rsidRPr="00064ADD">
        <w:rPr>
          <w:rFonts w:ascii="GHEA Grapalat" w:hAnsi="GHEA Grapalat" w:cs="Sylfaen"/>
          <w:i w:val="0"/>
          <w:szCs w:val="24"/>
          <w:lang w:val="af-ZA"/>
        </w:rPr>
        <w:t>`</w:t>
      </w:r>
    </w:p>
    <w:p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33A58" w:rsidRPr="00064ADD">
        <w:rPr>
          <w:rFonts w:ascii="GHEA Grapalat" w:hAnsi="GHEA Grapalat"/>
          <w:sz w:val="20"/>
          <w:lang w:val="af-ZA"/>
        </w:rPr>
        <w:t>6</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rsidR="00C52CD8" w:rsidRPr="00064ADD" w:rsidRDefault="005D3374" w:rsidP="00754E3A">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r w:rsidR="00704862"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w:t>
      </w:r>
      <w:r w:rsidRPr="001634AA">
        <w:rPr>
          <w:rFonts w:ascii="GHEA Grapalat" w:hAnsi="GHEA Grapalat" w:cs="Sylfaen"/>
          <w:sz w:val="20"/>
          <w:lang w:val="af-ZA"/>
        </w:rPr>
        <w:t xml:space="preserve"> </w:t>
      </w:r>
      <w:r w:rsidRPr="00993392">
        <w:rPr>
          <w:rFonts w:ascii="GHEA Grapalat" w:hAnsi="GHEA Grapalat" w:cs="Sylfaen"/>
          <w:sz w:val="20"/>
        </w:rPr>
        <w:t>օրվա</w:t>
      </w:r>
      <w:r w:rsidRPr="001634AA">
        <w:rPr>
          <w:rFonts w:ascii="GHEA Grapalat" w:hAnsi="GHEA Grapalat" w:cs="Sylfaen"/>
          <w:sz w:val="20"/>
          <w:lang w:val="af-ZA"/>
        </w:rPr>
        <w:t xml:space="preserve"> </w:t>
      </w:r>
      <w:r w:rsidRPr="00993392">
        <w:rPr>
          <w:rFonts w:ascii="GHEA Grapalat" w:hAnsi="GHEA Grapalat" w:cs="Sylfaen"/>
          <w:sz w:val="20"/>
        </w:rPr>
        <w:t>դրությամբ</w:t>
      </w:r>
      <w:r w:rsidRPr="001634AA">
        <w:rPr>
          <w:rFonts w:ascii="GHEA Grapalat" w:hAnsi="GHEA Grapalat" w:cs="Sylfaen"/>
          <w:sz w:val="20"/>
          <w:lang w:val="af-ZA"/>
        </w:rPr>
        <w:t xml:space="preserve"> </w:t>
      </w:r>
      <w:r w:rsidRPr="00993392">
        <w:rPr>
          <w:rFonts w:ascii="GHEA Grapalat" w:hAnsi="GHEA Grapalat" w:cs="Sylfaen"/>
          <w:sz w:val="20"/>
        </w:rPr>
        <w:t>մասնակիցը</w:t>
      </w:r>
      <w:r w:rsidRPr="001634AA">
        <w:rPr>
          <w:rFonts w:ascii="GHEA Grapalat" w:hAnsi="GHEA Grapalat" w:cs="Sylfaen"/>
          <w:sz w:val="20"/>
          <w:lang w:val="af-ZA"/>
        </w:rPr>
        <w:t xml:space="preserve"> </w:t>
      </w:r>
      <w:r w:rsidRPr="00993392">
        <w:rPr>
          <w:rFonts w:ascii="GHEA Grapalat" w:hAnsi="GHEA Grapalat" w:cs="Sylfaen"/>
          <w:sz w:val="20"/>
        </w:rPr>
        <w:t>կամ</w:t>
      </w:r>
      <w:r w:rsidRPr="001634AA">
        <w:rPr>
          <w:rFonts w:ascii="GHEA Grapalat" w:hAnsi="GHEA Grapalat" w:cs="Sylfaen"/>
          <w:sz w:val="20"/>
          <w:lang w:val="af-ZA"/>
        </w:rPr>
        <w:t xml:space="preserve"> </w:t>
      </w:r>
      <w:r w:rsidRPr="00993392">
        <w:rPr>
          <w:rFonts w:ascii="GHEA Grapalat" w:hAnsi="GHEA Grapalat" w:cs="Sylfaen"/>
          <w:sz w:val="20"/>
        </w:rPr>
        <w:t>պայմանագիրը</w:t>
      </w:r>
      <w:r w:rsidRPr="001634AA">
        <w:rPr>
          <w:rFonts w:ascii="GHEA Grapalat" w:hAnsi="GHEA Grapalat" w:cs="Sylfaen"/>
          <w:sz w:val="20"/>
          <w:lang w:val="af-ZA"/>
        </w:rPr>
        <w:t xml:space="preserve"> </w:t>
      </w:r>
      <w:r w:rsidRPr="00993392">
        <w:rPr>
          <w:rFonts w:ascii="GHEA Grapalat" w:hAnsi="GHEA Grapalat" w:cs="Sylfaen"/>
          <w:sz w:val="20"/>
        </w:rPr>
        <w:t>կնքած</w:t>
      </w:r>
      <w:r w:rsidRPr="001634AA">
        <w:rPr>
          <w:rFonts w:ascii="GHEA Grapalat" w:hAnsi="GHEA Grapalat" w:cs="Sylfaen"/>
          <w:sz w:val="20"/>
          <w:lang w:val="af-ZA"/>
        </w:rPr>
        <w:t xml:space="preserve"> </w:t>
      </w:r>
      <w:r w:rsidRPr="00993392">
        <w:rPr>
          <w:rFonts w:ascii="GHEA Grapalat" w:hAnsi="GHEA Grapalat" w:cs="Sylfaen"/>
          <w:sz w:val="20"/>
        </w:rPr>
        <w:t>անձը</w:t>
      </w:r>
      <w:r w:rsidRPr="001634AA">
        <w:rPr>
          <w:rFonts w:ascii="GHEA Grapalat" w:hAnsi="GHEA Grapalat" w:cs="Sylfaen"/>
          <w:sz w:val="20"/>
          <w:lang w:val="af-ZA"/>
        </w:rPr>
        <w:t xml:space="preserve"> </w:t>
      </w:r>
      <w:r w:rsidRPr="00993392">
        <w:rPr>
          <w:rFonts w:ascii="GHEA Grapalat" w:hAnsi="GHEA Grapalat" w:cs="Sylfaen"/>
          <w:sz w:val="20"/>
        </w:rPr>
        <w:t>վճարել</w:t>
      </w:r>
      <w:r w:rsidRPr="001634AA">
        <w:rPr>
          <w:rFonts w:ascii="GHEA Grapalat" w:hAnsi="GHEA Grapalat" w:cs="Sylfaen"/>
          <w:sz w:val="20"/>
          <w:lang w:val="af-ZA"/>
        </w:rPr>
        <w:t xml:space="preserve"> </w:t>
      </w:r>
      <w:r w:rsidRPr="00993392">
        <w:rPr>
          <w:rFonts w:ascii="GHEA Grapalat" w:hAnsi="GHEA Grapalat" w:cs="Sylfaen"/>
          <w:sz w:val="20"/>
        </w:rPr>
        <w:t>է</w:t>
      </w:r>
      <w:r w:rsidRPr="001634AA">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754E3A">
        <w:rPr>
          <w:rFonts w:ascii="GHEA Grapalat" w:hAnsi="GHEA Grapalat" w:cs="Sylfaen"/>
          <w:b/>
        </w:rPr>
        <w:t>Հայտերի</w:t>
      </w:r>
      <w:r w:rsidR="00571F29" w:rsidRPr="00754E3A">
        <w:rPr>
          <w:rFonts w:ascii="GHEA Grapalat" w:hAnsi="GHEA Grapalat" w:cs="Arial"/>
          <w:b/>
        </w:rPr>
        <w:t xml:space="preserve"> </w:t>
      </w:r>
      <w:r w:rsidR="00571F29" w:rsidRPr="00754E3A">
        <w:rPr>
          <w:rFonts w:ascii="GHEA Grapalat" w:hAnsi="GHEA Grapalat" w:cs="Sylfaen"/>
          <w:b/>
        </w:rPr>
        <w:t>գնահատումը</w:t>
      </w:r>
      <w:r w:rsidR="00571F29" w:rsidRPr="00754E3A">
        <w:rPr>
          <w:rFonts w:ascii="GHEA Grapalat" w:hAnsi="GHEA Grapalat" w:cs="Arial"/>
          <w:b/>
        </w:rPr>
        <w:t xml:space="preserve"> </w:t>
      </w:r>
      <w:r w:rsidR="00571F29" w:rsidRPr="00754E3A">
        <w:rPr>
          <w:rFonts w:ascii="GHEA Grapalat" w:hAnsi="GHEA Grapalat" w:cs="Sylfaen"/>
          <w:b/>
        </w:rPr>
        <w:t>և</w:t>
      </w:r>
      <w:r w:rsidR="00571F29" w:rsidRPr="00754E3A">
        <w:rPr>
          <w:rFonts w:ascii="GHEA Grapalat" w:hAnsi="GHEA Grapalat" w:cs="Arial"/>
          <w:b/>
        </w:rPr>
        <w:t xml:space="preserve"> </w:t>
      </w:r>
      <w:r w:rsidR="00571F29" w:rsidRPr="00754E3A">
        <w:rPr>
          <w:rFonts w:ascii="GHEA Grapalat" w:hAnsi="GHEA Grapalat" w:cs="Sylfaen"/>
          <w:b/>
        </w:rPr>
        <w:t>ընտրված մասնակցի որոշումն</w:t>
      </w:r>
      <w:r w:rsidR="00571F29" w:rsidRPr="00754E3A">
        <w:rPr>
          <w:rFonts w:ascii="GHEA Grapalat" w:hAnsi="GHEA Grapalat" w:cs="Arial"/>
          <w:b/>
        </w:rPr>
        <w:t xml:space="preserve"> </w:t>
      </w:r>
      <w:r w:rsidR="00571F29" w:rsidRPr="00754E3A">
        <w:rPr>
          <w:rFonts w:ascii="GHEA Grapalat" w:hAnsi="GHEA Grapalat" w:cs="Sylfaen"/>
          <w:b/>
        </w:rPr>
        <w:t>իրականացվում</w:t>
      </w:r>
      <w:r w:rsidR="00571F29" w:rsidRPr="00754E3A">
        <w:rPr>
          <w:rFonts w:ascii="GHEA Grapalat" w:hAnsi="GHEA Grapalat" w:cs="Arial"/>
          <w:b/>
        </w:rPr>
        <w:t xml:space="preserve"> </w:t>
      </w:r>
      <w:r w:rsidR="00571F29" w:rsidRPr="00754E3A">
        <w:rPr>
          <w:rFonts w:ascii="GHEA Grapalat" w:hAnsi="GHEA Grapalat" w:cs="Sylfaen"/>
          <w:b/>
        </w:rPr>
        <w:t>է</w:t>
      </w:r>
      <w:r w:rsidR="00571F29" w:rsidRPr="00754E3A">
        <w:rPr>
          <w:rFonts w:ascii="GHEA Grapalat" w:hAnsi="GHEA Grapalat" w:cs="Arial"/>
          <w:b/>
        </w:rPr>
        <w:t xml:space="preserve"> </w:t>
      </w:r>
      <w:r w:rsidR="00571F29" w:rsidRPr="00754E3A">
        <w:rPr>
          <w:rFonts w:ascii="GHEA Grapalat" w:hAnsi="GHEA Grapalat" w:cs="Sylfaen"/>
          <w:b/>
        </w:rPr>
        <w:t>ըստ</w:t>
      </w:r>
      <w:r w:rsidR="00571F29" w:rsidRPr="00754E3A">
        <w:rPr>
          <w:rFonts w:ascii="GHEA Grapalat" w:hAnsi="GHEA Grapalat" w:cs="Arial"/>
          <w:b/>
        </w:rPr>
        <w:t xml:space="preserve"> </w:t>
      </w:r>
      <w:r w:rsidR="00571F29" w:rsidRPr="00754E3A">
        <w:rPr>
          <w:rFonts w:ascii="GHEA Grapalat" w:hAnsi="GHEA Grapalat" w:cs="Sylfaen"/>
          <w:b/>
        </w:rPr>
        <w:t>առանձին</w:t>
      </w:r>
      <w:r w:rsidR="00571F29" w:rsidRPr="00754E3A">
        <w:rPr>
          <w:rFonts w:ascii="GHEA Grapalat" w:hAnsi="GHEA Grapalat" w:cs="Arial"/>
          <w:b/>
        </w:rPr>
        <w:t xml:space="preserve"> </w:t>
      </w:r>
      <w:r w:rsidR="00571F29" w:rsidRPr="00754E3A">
        <w:rPr>
          <w:rFonts w:ascii="GHEA Grapalat" w:hAnsi="GHEA Grapalat" w:cs="Sylfaen"/>
          <w:b/>
        </w:rPr>
        <w:t>չափաբաժիններ</w:t>
      </w:r>
      <w:r w:rsidR="00A41ACC">
        <w:rPr>
          <w:rFonts w:ascii="GHEA Grapalat" w:hAnsi="GHEA Grapalat" w:cs="Sylfaen"/>
          <w:b/>
          <w:lang w:val="hy-AM"/>
        </w:rPr>
        <w:t>ի:</w:t>
      </w:r>
      <w:r w:rsidR="002B103D" w:rsidRPr="00064ADD">
        <w:rPr>
          <w:rFonts w:ascii="GHEA Grapalat" w:hAnsi="GHEA Grapalat" w:cs="Tahoma"/>
          <w:lang w:val="hy-AM"/>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54E3A">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5E4D58">
        <w:rPr>
          <w:rFonts w:ascii="GHEA Grapalat" w:hAnsi="GHEA Grapalat" w:cs="Sylfaen"/>
          <w:b/>
          <w:sz w:val="20"/>
          <w:lang w:val="hy-AM"/>
        </w:rPr>
        <w:t xml:space="preserve">5 </w:t>
      </w:r>
      <w:r w:rsidR="00BE198C" w:rsidRPr="005E4D58">
        <w:rPr>
          <w:rFonts w:ascii="GHEA Grapalat" w:hAnsi="GHEA Grapalat" w:cs="Sylfaen"/>
          <w:b/>
          <w:sz w:val="20"/>
          <w:lang w:val="af-ZA"/>
        </w:rPr>
        <w:t xml:space="preserve">աշխատանքային </w:t>
      </w:r>
      <w:r w:rsidR="00BE198C" w:rsidRPr="005E4D58">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E198C" w:rsidRPr="001634AA">
        <w:rPr>
          <w:rFonts w:ascii="GHEA Grapalat" w:hAnsi="GHEA Grapalat" w:cs="Sylfaen"/>
          <w:sz w:val="20"/>
          <w:lang w:val="hy-AM"/>
        </w:rPr>
        <w:t>10 աշխատանքային օր։</w:t>
      </w:r>
      <w:r w:rsidR="00BE198C" w:rsidRPr="00064ADD">
        <w:rPr>
          <w:rFonts w:ascii="GHEA Grapalat" w:hAnsi="GHEA Grapalat" w:cs="Sylfaen"/>
          <w:sz w:val="20"/>
          <w:lang w:val="hy-AM"/>
        </w:rPr>
        <w:t xml:space="preserve">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rsidR="00781235" w:rsidRPr="000B2801"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F17626">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0B280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F17626">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F17626">
        <w:rPr>
          <w:rFonts w:ascii="GHEA Grapalat" w:hAnsi="GHEA Grapalat" w:cs="Sylfaen"/>
          <w:b/>
          <w:sz w:val="20"/>
          <w:lang w:val="hy-AM"/>
        </w:rPr>
        <w:t>20</w:t>
      </w:r>
      <w:r w:rsidR="00781235" w:rsidRPr="00F17626">
        <w:rPr>
          <w:rFonts w:ascii="GHEA Grapalat" w:hAnsi="GHEA Grapalat" w:cs="Sylfaen"/>
          <w:b/>
          <w:sz w:val="20"/>
          <w:lang w:val="af-ZA"/>
        </w:rPr>
        <w:t>-րդ աշխատանքային օրը ներառյա</w:t>
      </w:r>
      <w:r w:rsidR="000B2801">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26DA0" w:rsidRDefault="00281740" w:rsidP="00426DA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B34BEC">
        <w:rPr>
          <w:rFonts w:ascii="GHEA Grapalat" w:hAnsi="GHEA Grapalat" w:cs="Sylfaen"/>
          <w:b/>
          <w:sz w:val="20"/>
          <w:lang w:val="hy-AM"/>
        </w:rPr>
        <w:t>գնի</w:t>
      </w:r>
      <w:r w:rsidRPr="00B34BEC">
        <w:rPr>
          <w:rFonts w:ascii="GHEA Grapalat" w:hAnsi="GHEA Grapalat" w:cs="Sylfaen"/>
          <w:b/>
          <w:sz w:val="20"/>
          <w:lang w:val="af-ZA"/>
        </w:rPr>
        <w:t xml:space="preserve"> 10  </w:t>
      </w:r>
      <w:r w:rsidRPr="00B34BEC">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26DA0" w:rsidRPr="00064ADD">
        <w:rPr>
          <w:rFonts w:ascii="GHEA Grapalat" w:hAnsi="GHEA Grapalat" w:cs="Sylfaen"/>
          <w:sz w:val="20"/>
          <w:lang w:val="hy-AM"/>
        </w:rPr>
        <w:t xml:space="preserve">տուժանքի </w:t>
      </w:r>
      <w:r w:rsidR="007862B1" w:rsidRPr="00064ADD">
        <w:rPr>
          <w:rFonts w:ascii="GHEA Grapalat" w:hAnsi="GHEA Grapalat" w:cs="Sylfaen"/>
          <w:sz w:val="20"/>
          <w:lang w:val="hy-AM"/>
        </w:rPr>
        <w:t>(հավելված 5</w:t>
      </w:r>
      <w:r w:rsidR="00426DA0">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BE198C" w:rsidRPr="00064ADD" w:rsidRDefault="00F562EA" w:rsidP="00426DA0">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426DA0" w:rsidRPr="00426DA0">
        <w:rPr>
          <w:rFonts w:ascii="GHEA Grapalat" w:hAnsi="GHEA Grapalat" w:cs="Sylfaen"/>
          <w:b/>
          <w:sz w:val="20"/>
          <w:lang w:val="hy-AM"/>
        </w:rPr>
        <w:t>2</w:t>
      </w:r>
      <w:r w:rsidRPr="00426DA0">
        <w:rPr>
          <w:rFonts w:ascii="GHEA Grapalat" w:hAnsi="GHEA Grapalat" w:cs="Sylfaen"/>
          <w:b/>
          <w:sz w:val="20"/>
          <w:lang w:val="hy-AM"/>
        </w:rPr>
        <w:t xml:space="preserve">0-րդ </w:t>
      </w:r>
      <w:r w:rsidR="00A558B9" w:rsidRPr="00426DA0">
        <w:rPr>
          <w:rFonts w:ascii="GHEA Grapalat" w:hAnsi="GHEA Grapalat" w:cs="Sylfaen"/>
          <w:b/>
          <w:sz w:val="20"/>
          <w:lang w:val="hy-AM"/>
        </w:rPr>
        <w:t>աշխատանքային</w:t>
      </w:r>
      <w:r w:rsidRPr="00426DA0">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679DC">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00E701B4" w:rsidRPr="00A71D81">
        <w:rPr>
          <w:rFonts w:ascii="GHEA Grapalat" w:hAnsi="GHEA Grapalat" w:cs="Sylfaen"/>
          <w:sz w:val="20"/>
          <w:lang w:val="ru-RU"/>
        </w:rPr>
        <w:t>դադարում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գոյություն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ունենալ</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պահանջը</w:t>
      </w:r>
      <w:r w:rsidR="00E701B4" w:rsidRPr="00A71D81">
        <w:rPr>
          <w:rFonts w:ascii="GHEA Grapalat" w:hAnsi="GHEA Grapalat" w:cs="Sylfaen"/>
          <w:sz w:val="20"/>
          <w:lang w:val="hy-AM"/>
        </w:rPr>
        <w:t>: Ընդ որում պ</w:t>
      </w:r>
      <w:r w:rsidR="00E701B4" w:rsidRPr="00A71D81">
        <w:rPr>
          <w:rFonts w:ascii="GHEA Grapalat" w:hAnsi="GHEA Grapalat" w:cs="Sylfaen"/>
          <w:sz w:val="20"/>
          <w:lang w:val="ru-RU"/>
        </w:rPr>
        <w:t>ետության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համայնքների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կարիքների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համար</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կազմակերպված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ընթացակարգը</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կարող</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ամբողջությամբ</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մասնակի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չկայացած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հայտարարվել</w:t>
      </w:r>
      <w:r w:rsidR="00E701B4" w:rsidRPr="00A71D81">
        <w:rPr>
          <w:rFonts w:ascii="GHEA Grapalat" w:hAnsi="GHEA Grapalat" w:cs="Sylfaen"/>
          <w:sz w:val="20"/>
          <w:lang w:val="af-ZA"/>
        </w:rPr>
        <w:t xml:space="preserve"> </w:t>
      </w:r>
      <w:r w:rsidR="00E701B4">
        <w:rPr>
          <w:rFonts w:ascii="GHEA Grapalat" w:hAnsi="GHEA Grapalat" w:cs="Sylfaen"/>
          <w:sz w:val="20"/>
          <w:lang w:val="hy-AM"/>
        </w:rPr>
        <w:t xml:space="preserve">կազմակերպության </w:t>
      </w:r>
      <w:r w:rsidR="00E701B4" w:rsidRPr="00A71D81">
        <w:rPr>
          <w:rFonts w:ascii="GHEA Grapalat" w:hAnsi="GHEA Grapalat" w:cs="Sylfaen"/>
          <w:sz w:val="20"/>
          <w:lang w:val="ru-RU"/>
        </w:rPr>
        <w:t>ղեկավարի</w:t>
      </w:r>
      <w:r w:rsidR="00E701B4">
        <w:rPr>
          <w:rFonts w:ascii="GHEA Grapalat" w:hAnsi="GHEA Grapalat" w:cs="Sylfaen"/>
          <w:sz w:val="20"/>
          <w:lang w:val="hy-AM"/>
        </w:rPr>
        <w:t xml:space="preserve"> </w:t>
      </w:r>
      <w:r w:rsidR="00E701B4" w:rsidRPr="001031FD">
        <w:rPr>
          <w:rFonts w:ascii="GHEA Grapalat" w:hAnsi="GHEA Grapalat" w:cs="Sylfaen"/>
          <w:sz w:val="20"/>
        </w:rPr>
        <w:t>որոշման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հիման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վրա</w:t>
      </w:r>
      <w:r w:rsidR="00E701B4">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A7B5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BE2499">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A7B53" w:rsidRPr="00FA7B53">
        <w:rPr>
          <w:rFonts w:ascii="GHEA Grapalat" w:hAnsi="GHEA Grapalat"/>
          <w:b/>
          <w:sz w:val="20"/>
          <w:szCs w:val="20"/>
          <w:lang w:val="hy-AM"/>
        </w:rPr>
        <w:t xml:space="preserve">1 </w:t>
      </w:r>
      <w:r w:rsidRPr="00FA7B53">
        <w:rPr>
          <w:rFonts w:ascii="GHEA Grapalat" w:hAnsi="GHEA Grapalat"/>
          <w:b/>
          <w:sz w:val="20"/>
          <w:szCs w:val="20"/>
        </w:rPr>
        <w:t>օրինակ</w:t>
      </w:r>
      <w:r w:rsidRPr="00FA7B53">
        <w:rPr>
          <w:rFonts w:ascii="GHEA Grapalat" w:hAnsi="GHEA Grapalat"/>
          <w:b/>
          <w:sz w:val="20"/>
          <w:szCs w:val="20"/>
          <w:lang w:val="es-ES"/>
        </w:rPr>
        <w:t xml:space="preserve"> </w:t>
      </w:r>
      <w:r w:rsidRPr="00FA7B53">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1) </w:t>
      </w:r>
      <w:r w:rsidRPr="008F475F">
        <w:rPr>
          <w:rFonts w:ascii="GHEA Grapalat" w:hAnsi="GHEA Grapalat"/>
          <w:sz w:val="20"/>
          <w:szCs w:val="20"/>
          <w:highlight w:val="yellow"/>
        </w:rPr>
        <w:t>պ</w:t>
      </w:r>
      <w:r w:rsidRPr="008F475F">
        <w:rPr>
          <w:rFonts w:ascii="GHEA Grapalat" w:hAnsi="GHEA Grapalat" w:cs="Sylfaen"/>
          <w:sz w:val="20"/>
          <w:szCs w:val="20"/>
          <w:highlight w:val="yellow"/>
        </w:rPr>
        <w:t>ատվիրատուի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ներկայացման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հասցեն</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2) </w:t>
      </w:r>
      <w:r w:rsidR="00D26727" w:rsidRPr="008F475F">
        <w:rPr>
          <w:rFonts w:ascii="GHEA Grapalat" w:hAnsi="GHEA Grapalat"/>
          <w:sz w:val="20"/>
          <w:szCs w:val="20"/>
          <w:highlight w:val="yellow"/>
        </w:rPr>
        <w:t>ընթացակարգի</w:t>
      </w:r>
      <w:r w:rsidRPr="008F475F">
        <w:rPr>
          <w:rFonts w:ascii="GHEA Grapalat" w:hAnsi="GHEA Grapalat" w:cs="Sylfaen"/>
          <w:sz w:val="20"/>
          <w:szCs w:val="20"/>
          <w:highlight w:val="yellow"/>
          <w:lang w:val="af-ZA"/>
        </w:rPr>
        <w:t xml:space="preserve"> </w:t>
      </w:r>
      <w:r w:rsidRPr="008F475F">
        <w:rPr>
          <w:rFonts w:ascii="GHEA Grapalat" w:hAnsi="GHEA Grapalat" w:cs="Sylfaen"/>
          <w:sz w:val="20"/>
          <w:szCs w:val="20"/>
          <w:highlight w:val="yellow"/>
        </w:rPr>
        <w:t>ծածկագիրը</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3) «</w:t>
      </w:r>
      <w:r w:rsidRPr="008F475F">
        <w:rPr>
          <w:rFonts w:ascii="GHEA Grapalat" w:hAnsi="GHEA Grapalat" w:cs="Sylfaen"/>
          <w:sz w:val="20"/>
          <w:szCs w:val="20"/>
          <w:highlight w:val="yellow"/>
        </w:rPr>
        <w:t>չբացել</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մինչև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հայտերի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նիստը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բառերը</w:t>
      </w:r>
      <w:r w:rsidRPr="008F475F">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8F475F">
        <w:rPr>
          <w:rFonts w:ascii="GHEA Grapalat" w:hAnsi="GHEA Grapalat"/>
          <w:sz w:val="20"/>
          <w:szCs w:val="20"/>
          <w:highlight w:val="yellow"/>
          <w:lang w:val="af-ZA"/>
        </w:rPr>
        <w:t xml:space="preserve">4) </w:t>
      </w:r>
      <w:r w:rsidRPr="008F475F">
        <w:rPr>
          <w:rFonts w:ascii="GHEA Grapalat" w:hAnsi="GHEA Grapalat"/>
          <w:sz w:val="20"/>
          <w:szCs w:val="20"/>
          <w:highlight w:val="yellow"/>
        </w:rPr>
        <w:t>մ</w:t>
      </w:r>
      <w:r w:rsidRPr="008F475F">
        <w:rPr>
          <w:rFonts w:ascii="GHEA Grapalat" w:hAnsi="GHEA Grapalat" w:cs="Sylfaen"/>
          <w:sz w:val="20"/>
          <w:szCs w:val="20"/>
          <w:highlight w:val="yellow"/>
        </w:rPr>
        <w:t>ասնակցի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անունը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գտնվելու</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հեռախոսահամարը</w:t>
      </w:r>
      <w:r w:rsidRPr="008F475F">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8F475F" w:rsidRDefault="008F475F"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2499" w:rsidRPr="00712340" w:rsidRDefault="00BE2499" w:rsidP="00BE2499">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4E281B">
        <w:rPr>
          <w:rFonts w:ascii="GHEA Grapalat" w:hAnsi="GHEA Grapalat"/>
          <w:b/>
          <w:color w:val="000000"/>
          <w:lang w:val="hy-AM"/>
        </w:rPr>
        <w:t>ԳՀԾՁԲ-ՀՎԿԱԿ-2022-67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2499" w:rsidRPr="00712340" w:rsidRDefault="00BE2499" w:rsidP="00BE2499">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7492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E33152" w:rsidRDefault="00374926"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Pr="00CF151C">
        <w:rPr>
          <w:rFonts w:ascii="GHEA Grapalat" w:hAnsi="GHEA Grapalat" w:cs="Sylfaen"/>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4E281B">
        <w:rPr>
          <w:rFonts w:ascii="GHEA Grapalat" w:hAnsi="GHEA Grapalat"/>
          <w:b/>
          <w:color w:val="000000"/>
          <w:sz w:val="20"/>
          <w:szCs w:val="20"/>
          <w:lang w:val="hy-AM"/>
        </w:rPr>
        <w:t>ԳՀԾՁԲ-ՀՎԿԱԿ-2022-67</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հրավերի պահանջներին համապատասխան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ներկայացնում</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է</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E33152" w:rsidRPr="00E33152">
        <w:rPr>
          <w:rFonts w:ascii="GHEA Grapalat" w:hAnsi="GHEA Grapalat"/>
          <w:b/>
          <w:color w:val="000000"/>
          <w:sz w:val="20"/>
          <w:szCs w:val="20"/>
          <w:lang w:val="hy-AM"/>
        </w:rPr>
        <w:t>«</w:t>
      </w:r>
      <w:r w:rsidR="004E281B">
        <w:rPr>
          <w:rFonts w:ascii="GHEA Grapalat" w:hAnsi="GHEA Grapalat"/>
          <w:b/>
          <w:color w:val="000000"/>
          <w:sz w:val="20"/>
          <w:szCs w:val="20"/>
          <w:lang w:val="hy-AM"/>
        </w:rPr>
        <w:t>ԳՀԾՁԲ-ՀՎԿԱԿ-2022-67</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E33152">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2"/>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33152" w:rsidRPr="00E33152">
        <w:rPr>
          <w:rFonts w:ascii="GHEA Grapalat" w:hAnsi="GHEA Grapalat"/>
          <w:b/>
          <w:color w:val="000000"/>
          <w:sz w:val="20"/>
          <w:szCs w:val="20"/>
          <w:lang w:val="hy-AM"/>
        </w:rPr>
        <w:t>«</w:t>
      </w:r>
      <w:r w:rsidR="004E281B">
        <w:rPr>
          <w:rFonts w:ascii="GHEA Grapalat" w:hAnsi="GHEA Grapalat"/>
          <w:b/>
          <w:color w:val="000000"/>
          <w:sz w:val="20"/>
          <w:szCs w:val="20"/>
          <w:lang w:val="hy-AM"/>
        </w:rPr>
        <w:t>ԳՀԾՁԲ-ՀՎԿԱԿ-2022-67</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006C3873" w:rsidRPr="00064ADD">
        <w:rPr>
          <w:rFonts w:ascii="GHEA Grapalat" w:hAnsi="GHEA Grapalat" w:cs="Arial"/>
          <w:sz w:val="20"/>
          <w:szCs w:val="20"/>
          <w:lang w:val="es-ES"/>
        </w:rPr>
        <w:t xml:space="preserve">ծածկագրով </w:t>
      </w:r>
      <w:r w:rsidR="001973F7">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0293B" w:rsidRPr="00712340" w:rsidRDefault="0040293B" w:rsidP="0040293B">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4E281B">
        <w:rPr>
          <w:rFonts w:ascii="GHEA Grapalat" w:hAnsi="GHEA Grapalat"/>
          <w:b/>
          <w:color w:val="000000"/>
          <w:lang w:val="hy-AM"/>
        </w:rPr>
        <w:t>ԳՀԾՁԲ-ՀՎԿԱԿ-2022-67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93B" w:rsidRPr="00712340" w:rsidRDefault="0040293B" w:rsidP="0040293B">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0293B"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0293B" w:rsidRPr="0040293B">
        <w:rPr>
          <w:rFonts w:ascii="GHEA Grapalat" w:hAnsi="GHEA Grapalat"/>
          <w:b/>
          <w:color w:val="000000"/>
          <w:sz w:val="20"/>
          <w:szCs w:val="20"/>
          <w:lang w:val="hy-AM"/>
        </w:rPr>
        <w:t>«</w:t>
      </w:r>
      <w:r w:rsidR="004E281B">
        <w:rPr>
          <w:rFonts w:ascii="GHEA Grapalat" w:hAnsi="GHEA Grapalat"/>
          <w:b/>
          <w:color w:val="000000"/>
          <w:sz w:val="20"/>
          <w:szCs w:val="20"/>
          <w:lang w:val="hy-AM"/>
        </w:rPr>
        <w:t>ԳՀԾՁԲ-ՀՎԿԱԿ-2022-67</w:t>
      </w:r>
      <w:r w:rsidR="0040293B" w:rsidRPr="0040293B">
        <w:rPr>
          <w:rFonts w:ascii="GHEA Grapalat" w:hAnsi="GHEA Grapalat"/>
          <w:b/>
          <w:color w:val="000000"/>
          <w:sz w:val="20"/>
          <w:szCs w:val="20"/>
          <w:lang w:val="hy-AM"/>
        </w:rPr>
        <w:t>»</w:t>
      </w:r>
      <w:r w:rsidR="0040293B">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40293B">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4E281B"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E281B"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4E281B"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4E281B"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970063" w:rsidRPr="00712340" w:rsidRDefault="00970063" w:rsidP="00970063">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4E281B">
        <w:rPr>
          <w:rFonts w:ascii="GHEA Grapalat" w:hAnsi="GHEA Grapalat"/>
          <w:b/>
          <w:color w:val="000000"/>
          <w:lang w:val="hy-AM"/>
        </w:rPr>
        <w:t>ԳՀԾՁԲ-ՀՎԿԱԿ-2022-67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970063" w:rsidRPr="00712340" w:rsidRDefault="00970063" w:rsidP="00970063">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97006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8C678F" w:rsidRPr="008C678F" w:rsidRDefault="007862B1"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008C678F" w:rsidRPr="00110BBE">
        <w:rPr>
          <w:rFonts w:ascii="GHEA Grapalat" w:hAnsi="GHEA Grapalat" w:cs="GHEA Grapalat"/>
          <w:b/>
          <w:sz w:val="20"/>
          <w:szCs w:val="20"/>
          <w:lang w:val="hy-AM"/>
        </w:rPr>
        <w:t>ԱՆ «ՀՎԿ ԱԶԳԱՅԻՆ ԿԵՆՏՐՈՆ» ՊՈԱԿ-ի</w:t>
      </w:r>
      <w:r w:rsidR="008C678F" w:rsidRPr="00A71D81">
        <w:rPr>
          <w:rFonts w:ascii="GHEA Grapalat" w:hAnsi="GHEA Grapalat" w:cs="GHEA Grapalat"/>
          <w:sz w:val="20"/>
          <w:szCs w:val="20"/>
          <w:lang w:val="pt-BR"/>
        </w:rPr>
        <w:t xml:space="preserve">  (այսուհետ` Պատվիրատու) կողմից </w:t>
      </w:r>
      <w:r w:rsidR="008C678F" w:rsidRPr="006F611F">
        <w:rPr>
          <w:rFonts w:ascii="GHEA Grapalat" w:hAnsi="GHEA Grapalat" w:cs="GHEA Grapalat"/>
          <w:sz w:val="20"/>
          <w:szCs w:val="20"/>
          <w:lang w:val="pt-BR"/>
        </w:rPr>
        <w:t xml:space="preserve">կազմակերպված` </w:t>
      </w:r>
      <w:r w:rsidR="008C678F" w:rsidRPr="006F611F">
        <w:rPr>
          <w:rFonts w:ascii="GHEA Grapalat" w:hAnsi="GHEA Grapalat"/>
          <w:b/>
          <w:color w:val="000000"/>
          <w:sz w:val="20"/>
          <w:szCs w:val="20"/>
          <w:lang w:val="hy-AM"/>
        </w:rPr>
        <w:t>«</w:t>
      </w:r>
      <w:r w:rsidR="004E281B">
        <w:rPr>
          <w:rFonts w:ascii="GHEA Grapalat" w:hAnsi="GHEA Grapalat"/>
          <w:b/>
          <w:color w:val="000000"/>
          <w:sz w:val="20"/>
          <w:szCs w:val="20"/>
          <w:lang w:val="hy-AM"/>
        </w:rPr>
        <w:t>ԳՀԾՁԲ-ՀՎԿԱԿ-2022-67</w:t>
      </w:r>
      <w:r w:rsidR="008C678F" w:rsidRPr="006F611F">
        <w:rPr>
          <w:rFonts w:ascii="GHEA Grapalat" w:hAnsi="GHEA Grapalat"/>
          <w:b/>
          <w:color w:val="000000"/>
          <w:sz w:val="20"/>
          <w:szCs w:val="20"/>
          <w:lang w:val="hy-AM"/>
        </w:rPr>
        <w:t xml:space="preserve">» </w:t>
      </w:r>
      <w:r w:rsidR="008C678F" w:rsidRPr="006F611F">
        <w:rPr>
          <w:rFonts w:ascii="GHEA Grapalat" w:hAnsi="GHEA Grapalat" w:cs="GHEA Grapalat"/>
          <w:sz w:val="20"/>
          <w:szCs w:val="20"/>
          <w:lang w:val="pt-BR"/>
        </w:rPr>
        <w:t>ծածկագրով գնման ընթացակարգին:</w:t>
      </w:r>
    </w:p>
    <w:p w:rsidR="007862B1" w:rsidRPr="00064ADD" w:rsidRDefault="006E35C3"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42EAE"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42EAE"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42EAE"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4E281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4E281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4E281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4E281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4E281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7633D4">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633D4" w:rsidRPr="00A71D81" w:rsidRDefault="007633D4" w:rsidP="007633D4">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4E281B">
        <w:rPr>
          <w:rFonts w:ascii="GHEA Grapalat" w:hAnsi="GHEA Grapalat"/>
          <w:b/>
          <w:color w:val="000000"/>
          <w:lang w:val="hy-AM"/>
        </w:rPr>
        <w:t>ԳՀԾՁԲ-ՀՎԿԱԿ-2022-67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7633D4" w:rsidRPr="00A71D81" w:rsidRDefault="007633D4" w:rsidP="007633D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33D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9D0DDD" w:rsidRDefault="00631658" w:rsidP="007633D4">
      <w:pPr>
        <w:ind w:left="426"/>
        <w:jc w:val="both"/>
        <w:rPr>
          <w:rFonts w:ascii="GHEA Grapalat" w:hAnsi="GHEA Grapalat" w:cs="GHEA Grapalat"/>
          <w:sz w:val="20"/>
          <w:szCs w:val="20"/>
          <w:lang w:val="hy-AM"/>
        </w:rPr>
      </w:pPr>
      <w:r w:rsidRPr="00064ADD">
        <w:rPr>
          <w:rFonts w:ascii="GHEA Grapalat" w:hAnsi="GHEA Grapalat" w:cs="GHEA Grapalat"/>
          <w:sz w:val="20"/>
          <w:szCs w:val="20"/>
          <w:lang w:val="pt-BR"/>
        </w:rPr>
        <w:t xml:space="preserve">1.1 Ընկերությունը մասնակցում է </w:t>
      </w:r>
      <w:r w:rsidR="007633D4" w:rsidRPr="00110BBE">
        <w:rPr>
          <w:rFonts w:ascii="GHEA Grapalat" w:hAnsi="GHEA Grapalat" w:cs="GHEA Grapalat"/>
          <w:b/>
          <w:sz w:val="20"/>
          <w:szCs w:val="20"/>
          <w:lang w:val="hy-AM"/>
        </w:rPr>
        <w:t>ԱՆ «ՀՎԿ ԱԶԳԱՅԻՆ ԿԵՆՏՐՈՆ» ՊՈԱԿ-ի</w:t>
      </w:r>
      <w:r w:rsidR="007633D4" w:rsidRPr="00A71D81">
        <w:rPr>
          <w:rFonts w:ascii="GHEA Grapalat" w:hAnsi="GHEA Grapalat" w:cs="GHEA Grapalat"/>
          <w:sz w:val="20"/>
          <w:szCs w:val="20"/>
          <w:lang w:val="pt-BR"/>
        </w:rPr>
        <w:t xml:space="preserve">  (այսուհետ` Պատվիրատու) կողմից </w:t>
      </w:r>
      <w:r w:rsidR="007633D4" w:rsidRPr="006F611F">
        <w:rPr>
          <w:rFonts w:ascii="GHEA Grapalat" w:hAnsi="GHEA Grapalat" w:cs="GHEA Grapalat"/>
          <w:sz w:val="20"/>
          <w:szCs w:val="20"/>
          <w:lang w:val="pt-BR"/>
        </w:rPr>
        <w:t xml:space="preserve">կազմակերպված` </w:t>
      </w:r>
      <w:r w:rsidR="007633D4" w:rsidRPr="006F611F">
        <w:rPr>
          <w:rFonts w:ascii="GHEA Grapalat" w:hAnsi="GHEA Grapalat"/>
          <w:b/>
          <w:color w:val="000000"/>
          <w:sz w:val="20"/>
          <w:szCs w:val="20"/>
          <w:lang w:val="hy-AM"/>
        </w:rPr>
        <w:t>«</w:t>
      </w:r>
      <w:r w:rsidR="004E281B">
        <w:rPr>
          <w:rFonts w:ascii="GHEA Grapalat" w:hAnsi="GHEA Grapalat"/>
          <w:b/>
          <w:color w:val="000000"/>
          <w:sz w:val="20"/>
          <w:szCs w:val="20"/>
          <w:lang w:val="hy-AM"/>
        </w:rPr>
        <w:t>ԳՀԾՁԲ-ՀՎԿԱԿ-2022-67</w:t>
      </w:r>
      <w:r w:rsidR="007633D4" w:rsidRPr="006F611F">
        <w:rPr>
          <w:rFonts w:ascii="GHEA Grapalat" w:hAnsi="GHEA Grapalat"/>
          <w:b/>
          <w:color w:val="000000"/>
          <w:sz w:val="20"/>
          <w:szCs w:val="20"/>
          <w:lang w:val="hy-AM"/>
        </w:rPr>
        <w:t xml:space="preserve">» </w:t>
      </w:r>
      <w:r w:rsidR="007633D4" w:rsidRPr="006F611F">
        <w:rPr>
          <w:rFonts w:ascii="GHEA Grapalat" w:hAnsi="GHEA Grapalat" w:cs="GHEA Grapalat"/>
          <w:sz w:val="20"/>
          <w:szCs w:val="20"/>
          <w:lang w:val="pt-BR"/>
        </w:rPr>
        <w:t>ծածկագրով գնման ընթացակարգին:</w:t>
      </w:r>
    </w:p>
    <w:p w:rsidR="00631658" w:rsidRPr="00064ADD" w:rsidRDefault="00631658" w:rsidP="007633D4">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B87D69"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B87D69"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B87D69"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4E281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4E281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4E281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4E281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4E281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87D6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B87D69" w:rsidRPr="00A71D81" w:rsidRDefault="00B87D69" w:rsidP="00B87D69">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4E281B">
        <w:rPr>
          <w:rFonts w:ascii="GHEA Grapalat" w:hAnsi="GHEA Grapalat"/>
          <w:b/>
          <w:color w:val="000000"/>
          <w:lang w:val="hy-AM"/>
        </w:rPr>
        <w:t>ԳՀԾՁԲ-ՀՎԿԱԿ-2022-67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B87D69" w:rsidRDefault="00B87D69" w:rsidP="00B87D6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B87D69" w:rsidRPr="00A71D81" w:rsidRDefault="00B87D69" w:rsidP="00B87D69">
      <w:pPr>
        <w:pStyle w:val="31"/>
        <w:spacing w:line="240" w:lineRule="auto"/>
        <w:jc w:val="right"/>
        <w:rPr>
          <w:rFonts w:ascii="GHEA Grapalat" w:hAnsi="GHEA Grapalat" w:cs="Sylfaen"/>
          <w:b/>
          <w:lang w:val="hy-AM"/>
        </w:rPr>
      </w:pPr>
    </w:p>
    <w:p w:rsidR="007678FA" w:rsidRPr="009A2227" w:rsidRDefault="007678FA" w:rsidP="009A2227">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C11BAD">
        <w:rPr>
          <w:rFonts w:ascii="GHEA Grapalat" w:hAnsi="GHEA Grapalat"/>
          <w:b/>
          <w:lang w:val="hy-AM"/>
        </w:rPr>
        <w:t>ԲԵՌՆԱՓՈԽԱԴՐՄԱՆ ԾԱՌԱՅՈՒԹՅՈՒՆՆԵՐ</w:t>
      </w:r>
      <w:r w:rsidR="0040289C">
        <w:rPr>
          <w:rFonts w:ascii="GHEA Grapalat" w:hAnsi="GHEA Grapalat"/>
          <w:b/>
          <w:lang w:val="hy-AM"/>
        </w:rPr>
        <w:t>Ի</w:t>
      </w:r>
      <w:r w:rsidR="00C11BAD">
        <w:rPr>
          <w:rFonts w:ascii="GHEA Grapalat" w:hAnsi="GHEA Grapalat" w:cs="Sylfaen"/>
          <w:b/>
          <w:lang w:val="hy-AM"/>
        </w:rPr>
        <w:t xml:space="preserve"> </w:t>
      </w:r>
      <w:r w:rsidRPr="00064ADD">
        <w:rPr>
          <w:rFonts w:ascii="GHEA Grapalat" w:hAnsi="GHEA Grapalat" w:cs="Sylfaen"/>
          <w:b/>
          <w:lang w:val="hy-AM"/>
        </w:rPr>
        <w:t>ՄԱՏՈՒՑՄԱՆ</w:t>
      </w:r>
      <w:r w:rsidR="009A2227">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9A222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AE2768">
        <w:rPr>
          <w:rFonts w:ascii="GHEA Grapalat" w:hAnsi="GHEA Grapalat"/>
          <w:sz w:val="20"/>
          <w:lang w:val="hy-AM"/>
        </w:rPr>
        <w:t xml:space="preserve"> կանոնադրության</w:t>
      </w:r>
      <w:r>
        <w:rPr>
          <w:rFonts w:ascii="GHEA Grapalat" w:hAnsi="GHEA Grapalat"/>
          <w:sz w:val="20"/>
          <w:lang w:val="hy-AM"/>
        </w:rPr>
        <w:t xml:space="preserve"> 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40289C">
        <w:rPr>
          <w:rFonts w:ascii="GHEA Grapalat" w:hAnsi="GHEA Grapalat"/>
          <w:b/>
          <w:sz w:val="20"/>
          <w:szCs w:val="20"/>
          <w:lang w:val="hy-AM"/>
        </w:rPr>
        <w:t>բեռնափոխադրման</w:t>
      </w:r>
      <w:r w:rsidR="009A2227" w:rsidRPr="000C7B66">
        <w:rPr>
          <w:rFonts w:ascii="GHEA Grapalat" w:hAnsi="GHEA Grapalat" w:cs="Sylfaen"/>
          <w:b/>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A2227">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A2227">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82D89">
        <w:rPr>
          <w:rFonts w:ascii="GHEA Grapalat" w:hAnsi="GHEA Grapalat"/>
          <w:sz w:val="20"/>
          <w:lang w:val="hy-AM"/>
        </w:rPr>
        <w:t>30</w:t>
      </w:r>
      <w:r w:rsidR="00C002B0">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6"/>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295C33" w:rsidRPr="00064ADD">
        <w:rPr>
          <w:rFonts w:ascii="GHEA Grapalat" w:hAnsi="GHEA Grapalat" w:cs="Sylfaen"/>
          <w:sz w:val="20"/>
          <w:vertAlign w:val="superscript"/>
          <w:lang w:val="hy-AM"/>
        </w:rPr>
        <w:t>2</w:t>
      </w:r>
      <w:r w:rsidR="00BA2559" w:rsidRPr="00064ADD">
        <w:rPr>
          <w:rFonts w:ascii="GHEA Grapalat" w:hAnsi="GHEA Grapalat" w:cs="Sylfaen"/>
          <w:sz w:val="20"/>
          <w:vertAlign w:val="superscript"/>
          <w:lang w:val="hy-AM"/>
        </w:rPr>
        <w:t>1</w:t>
      </w:r>
      <w:r w:rsidRPr="00064ADD">
        <w:rPr>
          <w:rFonts w:ascii="GHEA Grapalat" w:hAnsi="GHEA Grapalat" w:cs="Sylfaen"/>
          <w:color w:val="FFFFFF"/>
          <w:sz w:val="20"/>
          <w:vertAlign w:val="superscript"/>
          <w:lang w:val="hy-AM"/>
        </w:rPr>
        <w:t>3</w:t>
      </w:r>
      <w:r w:rsidRPr="00064ADD">
        <w:rPr>
          <w:rStyle w:val="af6"/>
          <w:rFonts w:ascii="GHEA Grapalat" w:hAnsi="GHEA Grapalat" w:cs="Sylfaen"/>
          <w:color w:val="FFFFFF"/>
          <w:sz w:val="20"/>
          <w:lang w:val="hy-AM"/>
        </w:rPr>
        <w:footnoteReference w:id="7"/>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8"/>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F54136" w:rsidRDefault="007678FA" w:rsidP="007678FA">
      <w:pPr>
        <w:ind w:firstLine="567"/>
        <w:jc w:val="both"/>
        <w:rPr>
          <w:rFonts w:ascii="GHEA Grapalat" w:hAnsi="GHEA Grapalat"/>
          <w:b/>
          <w:color w:val="FFFFFF"/>
          <w:sz w:val="20"/>
          <w:szCs w:val="20"/>
          <w:vertAlign w:val="superscript"/>
          <w:lang w:val="hy-AM" w:eastAsia="ru-RU"/>
        </w:rPr>
      </w:pPr>
      <w:r w:rsidRPr="00F54136">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F54136">
        <w:rPr>
          <w:rFonts w:ascii="GHEA Grapalat" w:hAnsi="GHEA Grapalat"/>
          <w:b/>
          <w:sz w:val="20"/>
          <w:szCs w:val="20"/>
          <w:lang w:val="hy-AM" w:eastAsia="ru-RU"/>
        </w:rPr>
        <w:t>քսանհինգա</w:t>
      </w:r>
      <w:r w:rsidR="00CD31D5" w:rsidRPr="00F54136">
        <w:rPr>
          <w:rFonts w:ascii="GHEA Grapalat" w:hAnsi="GHEA Grapalat"/>
          <w:b/>
          <w:sz w:val="20"/>
          <w:szCs w:val="20"/>
          <w:lang w:val="hy-AM" w:eastAsia="ru-RU"/>
        </w:rPr>
        <w:t>պատիկը</w:t>
      </w:r>
      <w:r w:rsidRPr="00F54136">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F54136">
        <w:rPr>
          <w:rFonts w:ascii="GHEA Grapalat" w:hAnsi="GHEA Grapalat"/>
          <w:b/>
          <w:sz w:val="20"/>
          <w:szCs w:val="20"/>
          <w:lang w:val="hy-AM" w:eastAsia="ru-RU"/>
        </w:rPr>
        <w:t>7</w:t>
      </w:r>
      <w:r w:rsidRPr="00F54136">
        <w:rPr>
          <w:rFonts w:ascii="GHEA Grapalat" w:hAnsi="GHEA Grapalat"/>
          <w:b/>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w:t>
      </w:r>
      <w:r w:rsidR="00CD31D5" w:rsidRPr="00F54136">
        <w:rPr>
          <w:rFonts w:ascii="GHEA Grapalat" w:hAnsi="GHEA Grapalat"/>
          <w:b/>
          <w:sz w:val="20"/>
          <w:szCs w:val="20"/>
          <w:lang w:val="hy-AM" w:eastAsia="ru-RU"/>
        </w:rPr>
        <w:t>ումների</w:t>
      </w:r>
      <w:r w:rsidRPr="00F54136">
        <w:rPr>
          <w:rFonts w:ascii="GHEA Grapalat" w:hAnsi="GHEA Grapalat"/>
          <w:b/>
          <w:sz w:val="20"/>
          <w:szCs w:val="20"/>
          <w:lang w:val="hy-AM" w:eastAsia="ru-RU"/>
        </w:rPr>
        <w:t xml:space="preserve"> փոխարինման դեպքում նաև նոր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F54136">
        <w:rPr>
          <w:rFonts w:ascii="GHEA Grapalat" w:hAnsi="GHEA Grapalat"/>
          <w:b/>
          <w:sz w:val="20"/>
          <w:szCs w:val="20"/>
          <w:vertAlign w:val="superscript"/>
          <w:lang w:val="hy-AM" w:eastAsia="ru-RU"/>
        </w:rPr>
        <w:t>24</w:t>
      </w:r>
      <w:r w:rsidR="008D0F13" w:rsidRPr="00F54136">
        <w:rPr>
          <w:rStyle w:val="af6"/>
          <w:rFonts w:ascii="GHEA Grapalat" w:hAnsi="GHEA Grapalat"/>
          <w:b/>
          <w:color w:val="FFFFFF"/>
          <w:sz w:val="20"/>
          <w:szCs w:val="20"/>
          <w:lang w:val="hy-AM" w:eastAsia="ru-RU"/>
        </w:rPr>
        <w:footnoteReference w:customMarkFollows="1" w:id="9"/>
        <w:t>24</w:t>
      </w:r>
      <w:r w:rsidRPr="00F54136">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10"/>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F54136" w:rsidRPr="00F54136" w:rsidRDefault="00F54136" w:rsidP="007678FA">
      <w:pPr>
        <w:jc w:val="center"/>
        <w:rPr>
          <w:rFonts w:ascii="GHEA Grapalat" w:hAnsi="GHEA Grapalat"/>
          <w:b/>
          <w:color w:val="FF0000"/>
          <w:sz w:val="40"/>
          <w:szCs w:val="40"/>
          <w:lang w:val="hy-AM"/>
        </w:rPr>
      </w:pPr>
    </w:p>
    <w:p w:rsidR="007678FA" w:rsidRPr="00F54136" w:rsidRDefault="00F54136" w:rsidP="007678FA">
      <w:pPr>
        <w:jc w:val="center"/>
        <w:rPr>
          <w:rFonts w:ascii="GHEA Grapalat" w:hAnsi="GHEA Grapalat"/>
          <w:b/>
          <w:color w:val="FF0000"/>
          <w:sz w:val="40"/>
          <w:szCs w:val="40"/>
          <w:lang w:val="hy-AM"/>
        </w:rPr>
      </w:pPr>
      <w:r w:rsidRPr="00F54136">
        <w:rPr>
          <w:rFonts w:ascii="GHEA Grapalat" w:hAnsi="GHEA Grapalat"/>
          <w:b/>
          <w:color w:val="FF0000"/>
          <w:sz w:val="40"/>
          <w:szCs w:val="40"/>
          <w:lang w:val="hy-AM"/>
        </w:rPr>
        <w:t>ԿՑՎՈՒՄ Է</w:t>
      </w:r>
    </w:p>
    <w:p w:rsidR="00F54136" w:rsidRDefault="00F54136" w:rsidP="007678FA">
      <w:pPr>
        <w:jc w:val="center"/>
        <w:rPr>
          <w:rFonts w:ascii="GHEA Grapalat" w:hAnsi="GHEA Grapalat"/>
          <w:sz w:val="20"/>
          <w:lang w:val="hy-AM"/>
        </w:rPr>
      </w:pPr>
    </w:p>
    <w:p w:rsidR="00F54136" w:rsidRDefault="00F54136" w:rsidP="007678FA">
      <w:pPr>
        <w:jc w:val="center"/>
        <w:rPr>
          <w:rFonts w:ascii="GHEA Grapalat" w:hAnsi="GHEA Grapalat"/>
          <w:sz w:val="20"/>
          <w:lang w:val="hy-AM"/>
        </w:rPr>
      </w:pPr>
    </w:p>
    <w:p w:rsidR="00F54136" w:rsidRPr="00F54136" w:rsidRDefault="00F54136" w:rsidP="007678FA">
      <w:pPr>
        <w:jc w:val="center"/>
        <w:rPr>
          <w:rFonts w:ascii="GHEA Grapalat" w:hAnsi="GHEA Grapalat"/>
          <w:sz w:val="20"/>
          <w:lang w:val="hy-AM"/>
        </w:rPr>
      </w:pPr>
    </w:p>
    <w:p w:rsidR="007678FA" w:rsidRPr="00F54136" w:rsidRDefault="007678FA" w:rsidP="007678FA">
      <w:pPr>
        <w:jc w:val="both"/>
        <w:rPr>
          <w:rFonts w:ascii="GHEA Grapalat" w:hAnsi="GHEA Grapalat"/>
          <w:sz w:val="20"/>
          <w:lang w:val="hy-AM"/>
        </w:rPr>
      </w:pPr>
      <w:r w:rsidRPr="00F5413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A40E34" w:rsidRDefault="007678FA" w:rsidP="007678FA">
      <w:pPr>
        <w:jc w:val="both"/>
        <w:rPr>
          <w:rFonts w:ascii="GHEA Grapalat" w:hAnsi="GHEA Grapalat"/>
          <w:i/>
          <w:sz w:val="20"/>
          <w:lang w:val="hy-AM"/>
        </w:rPr>
      </w:pPr>
      <w:r w:rsidRPr="00A40E34">
        <w:rPr>
          <w:rFonts w:ascii="GHEA Grapalat" w:hAnsi="GHEA Grapalat"/>
          <w:i/>
          <w:sz w:val="20"/>
          <w:lang w:val="hy-AM"/>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A40E34" w:rsidRDefault="007678FA" w:rsidP="007678FA">
      <w:pPr>
        <w:jc w:val="both"/>
        <w:rPr>
          <w:rFonts w:ascii="GHEA Grapalat" w:hAnsi="GHEA Grapalat"/>
          <w:sz w:val="20"/>
          <w:lang w:val="hy-AM"/>
        </w:rPr>
      </w:pPr>
    </w:p>
    <w:p w:rsidR="007678FA" w:rsidRPr="00A40E34" w:rsidRDefault="007678FA" w:rsidP="007678FA">
      <w:pPr>
        <w:jc w:val="both"/>
        <w:rPr>
          <w:rFonts w:ascii="GHEA Grapalat" w:hAnsi="GHEA Grapalat"/>
          <w:sz w:val="20"/>
          <w:lang w:val="hy-AM"/>
        </w:rPr>
      </w:pPr>
    </w:p>
    <w:p w:rsidR="007678FA" w:rsidRPr="00A40E34"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986D1A" w:rsidP="007678FA">
      <w:pPr>
        <w:autoSpaceDE w:val="0"/>
        <w:autoSpaceDN w:val="0"/>
        <w:adjustRightInd w:val="0"/>
        <w:jc w:val="right"/>
        <w:rPr>
          <w:rFonts w:ascii="GHEA Grapalat" w:hAnsi="GHEA Grapalat" w:cs="TimesArmenianPSMT"/>
          <w:i/>
          <w:sz w:val="20"/>
        </w:rPr>
      </w:pPr>
      <w:r>
        <w:rPr>
          <w:rFonts w:ascii="GHEA Grapalat" w:hAnsi="GHEA Grapalat" w:cs="TimesArmenianPSMT"/>
          <w:i/>
          <w:sz w:val="20"/>
          <w:lang w:val="hy-AM"/>
        </w:rPr>
        <w:t>Հ</w:t>
      </w:r>
      <w:r w:rsidR="007678FA" w:rsidRPr="00064ADD">
        <w:rPr>
          <w:rFonts w:ascii="GHEA Grapalat" w:hAnsi="GHEA Grapalat" w:cs="TimesArmenianPSMT"/>
          <w:i/>
          <w:sz w:val="20"/>
          <w:lang w:val="ru-RU"/>
        </w:rPr>
        <w:t xml:space="preserve">ավելված </w:t>
      </w:r>
      <w:r w:rsidR="007678FA"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4E281B" w:rsidTr="00E53C12">
        <w:trPr>
          <w:tblCellSpacing w:w="7" w:type="dxa"/>
          <w:jc w:val="center"/>
        </w:trPr>
        <w:tc>
          <w:tcPr>
            <w:tcW w:w="0" w:type="auto"/>
            <w:vAlign w:val="center"/>
          </w:tcPr>
          <w:p w:rsidR="007678FA" w:rsidRPr="00064ADD" w:rsidRDefault="00AB45AF" w:rsidP="00E53C12">
            <w:pPr>
              <w:jc w:val="center"/>
              <w:rPr>
                <w:rFonts w:ascii="GHEA Grapalat" w:hAnsi="GHEA Grapalat"/>
                <w:iCs/>
                <w:color w:val="000000"/>
                <w:sz w:val="21"/>
                <w:szCs w:val="21"/>
                <w:lang w:val="pt-BR"/>
              </w:rPr>
            </w:pPr>
            <w:r w:rsidRPr="00AB45A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89C" w:rsidRDefault="0040289C">
      <w:r>
        <w:separator/>
      </w:r>
    </w:p>
  </w:endnote>
  <w:endnote w:type="continuationSeparator" w:id="0">
    <w:p w:rsidR="0040289C" w:rsidRDefault="00402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89C" w:rsidRDefault="0040289C">
      <w:r>
        <w:separator/>
      </w:r>
    </w:p>
  </w:footnote>
  <w:footnote w:type="continuationSeparator" w:id="0">
    <w:p w:rsidR="0040289C" w:rsidRDefault="0040289C">
      <w:r>
        <w:continuationSeparator/>
      </w:r>
    </w:p>
  </w:footnote>
  <w:footnote w:id="1">
    <w:p w:rsidR="0040289C" w:rsidRPr="00EC2CDE" w:rsidRDefault="0040289C"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1634A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40289C" w:rsidRPr="00B01C80" w:rsidRDefault="0040289C"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40289C" w:rsidRPr="001634AA" w:rsidRDefault="0040289C">
      <w:pPr>
        <w:pStyle w:val="af2"/>
        <w:rPr>
          <w:rFonts w:ascii="Calibri" w:hAnsi="Calibri"/>
          <w:lang w:val="hy-AM"/>
        </w:rPr>
      </w:pPr>
    </w:p>
  </w:footnote>
  <w:footnote w:id="3">
    <w:p w:rsidR="0040289C" w:rsidRPr="0039302D" w:rsidRDefault="0040289C" w:rsidP="0039302D">
      <w:pPr>
        <w:pStyle w:val="af2"/>
        <w:rPr>
          <w:rFonts w:ascii="GHEA Grapalat" w:hAnsi="GHEA Grapalat"/>
          <w:i/>
          <w:lang w:val="hy-AM"/>
        </w:rPr>
      </w:pPr>
    </w:p>
    <w:p w:rsidR="0040289C" w:rsidRPr="0039302D" w:rsidRDefault="0040289C"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40289C" w:rsidRPr="0039302D" w:rsidRDefault="0040289C" w:rsidP="0039302D">
      <w:pPr>
        <w:pStyle w:val="31"/>
        <w:spacing w:line="240" w:lineRule="auto"/>
        <w:ind w:left="142" w:firstLine="0"/>
        <w:rPr>
          <w:rFonts w:ascii="GHEA Grapalat" w:hAnsi="GHEA Grapalat"/>
          <w:i/>
          <w:lang w:val="hy-AM" w:eastAsia="ru-RU"/>
        </w:rPr>
      </w:pPr>
    </w:p>
    <w:p w:rsidR="0040289C" w:rsidRPr="0039302D" w:rsidRDefault="0040289C"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40289C" w:rsidRPr="0039302D" w:rsidRDefault="0040289C" w:rsidP="0039302D">
      <w:pPr>
        <w:pStyle w:val="af2"/>
        <w:rPr>
          <w:rFonts w:ascii="GHEA Grapalat" w:hAnsi="GHEA Grapalat"/>
          <w:i/>
          <w:lang w:val="hy-AM"/>
        </w:rPr>
      </w:pPr>
    </w:p>
    <w:p w:rsidR="0040289C" w:rsidRPr="0039302D" w:rsidRDefault="0040289C"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40289C" w:rsidRPr="0039302D" w:rsidRDefault="0040289C" w:rsidP="0039302D">
      <w:pPr>
        <w:pStyle w:val="af2"/>
        <w:rPr>
          <w:rFonts w:ascii="GHEA Grapalat" w:hAnsi="GHEA Grapalat"/>
          <w:i/>
          <w:lang w:val="hy-AM"/>
        </w:rPr>
      </w:pPr>
    </w:p>
    <w:p w:rsidR="0040289C" w:rsidRPr="0039302D" w:rsidRDefault="0040289C" w:rsidP="0039302D">
      <w:pPr>
        <w:pStyle w:val="af2"/>
        <w:rPr>
          <w:rFonts w:ascii="GHEA Grapalat" w:hAnsi="GHEA Grapalat"/>
          <w:i/>
          <w:lang w:val="af-ZA"/>
        </w:rPr>
      </w:pPr>
      <w:r w:rsidRPr="0039302D">
        <w:rPr>
          <w:rFonts w:ascii="GHEA Grapalat" w:hAnsi="GHEA Grapalat"/>
          <w:i/>
          <w:lang w:val="hy-AM"/>
        </w:rPr>
        <w:t xml:space="preserve"> </w:t>
      </w: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Default="0040289C" w:rsidP="00CE3A99">
      <w:pPr>
        <w:jc w:val="both"/>
        <w:rPr>
          <w:rFonts w:ascii="GHEA Grapalat" w:hAnsi="GHEA Grapalat"/>
          <w:i/>
          <w:sz w:val="16"/>
          <w:szCs w:val="16"/>
          <w:lang w:val="hy-AM" w:eastAsia="ru-RU"/>
        </w:rPr>
      </w:pPr>
    </w:p>
    <w:p w:rsidR="0040289C" w:rsidRPr="00712340" w:rsidRDefault="0040289C"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40289C" w:rsidRPr="00712340" w:rsidRDefault="0040289C" w:rsidP="001973F7">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89C" w:rsidRPr="00712340" w:rsidRDefault="0040289C" w:rsidP="001973F7">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40289C" w:rsidRDefault="0040289C" w:rsidP="008F6325">
      <w:pPr>
        <w:pStyle w:val="31"/>
        <w:spacing w:line="240" w:lineRule="auto"/>
        <w:jc w:val="right"/>
        <w:rPr>
          <w:rFonts w:ascii="GHEA Grapalat" w:hAnsi="GHEA Grapalat" w:cs="Sylfaen"/>
          <w:b/>
          <w:lang w:val="es-ES"/>
        </w:rPr>
      </w:pPr>
    </w:p>
    <w:p w:rsidR="0040289C" w:rsidRPr="00FA6936" w:rsidRDefault="0040289C"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40289C" w:rsidRPr="00A66FC2" w:rsidRDefault="0040289C"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40289C" w:rsidRPr="00FD1EE4" w:rsidRDefault="0040289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rPr>
          <w:rFonts w:ascii="GHEA Grapalat" w:eastAsia="GHEA Grapalat" w:hAnsi="GHEA Grapalat" w:cs="GHEA Grapalat"/>
        </w:rPr>
      </w:pPr>
    </w:p>
    <w:p w:rsidR="0040289C" w:rsidRPr="00FD1EE4" w:rsidRDefault="0040289C" w:rsidP="008F6325">
      <w:pPr>
        <w:rPr>
          <w:rFonts w:ascii="GHEA Grapalat" w:eastAsia="GHEA Grapalat" w:hAnsi="GHEA Grapalat" w:cs="GHEA Grapalat"/>
        </w:rPr>
      </w:pPr>
      <w:r w:rsidRPr="00FD1EE4">
        <w:rPr>
          <w:rFonts w:ascii="GHEA Grapalat" w:hAnsi="GHEA Grapalat"/>
        </w:rPr>
        <w:br w:type="page"/>
      </w:r>
    </w:p>
    <w:p w:rsidR="0040289C" w:rsidRPr="00FD1EE4" w:rsidRDefault="0040289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574FF7"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40289C" w:rsidRPr="00FD1EE4" w:rsidRDefault="0040289C"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40289C" w:rsidRPr="00FD1EE4" w:rsidRDefault="0040289C"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289C" w:rsidRPr="00FD1EE4" w:rsidRDefault="0040289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40289C" w:rsidRPr="00FD1EE4" w:rsidRDefault="0040289C" w:rsidP="008F6325">
      <w:pPr>
        <w:rPr>
          <w:rFonts w:ascii="GHEA Grapalat" w:eastAsia="GHEA Grapalat" w:hAnsi="GHEA Grapalat" w:cs="GHEA Grapalat"/>
          <w:b/>
        </w:rPr>
      </w:pPr>
      <w:r w:rsidRPr="00FD1EE4">
        <w:rPr>
          <w:rFonts w:ascii="GHEA Grapalat" w:hAnsi="GHEA Grapalat"/>
        </w:rPr>
        <w:br w:type="page"/>
      </w:r>
    </w:p>
    <w:p w:rsidR="0040289C" w:rsidRPr="00FD1EE4" w:rsidRDefault="0040289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6"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289C" w:rsidRPr="00FD1EE4" w:rsidTr="00DD4B8A">
        <w:trPr>
          <w:trHeight w:val="924"/>
        </w:trPr>
        <w:tc>
          <w:tcPr>
            <w:tcW w:w="9016" w:type="dxa"/>
            <w:gridSpan w:val="2"/>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289C" w:rsidRPr="00FD1EE4" w:rsidTr="00DD4B8A">
        <w:trPr>
          <w:trHeight w:val="684"/>
        </w:trPr>
        <w:tc>
          <w:tcPr>
            <w:tcW w:w="4508"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rPr>
          <w:trHeight w:val="1282"/>
        </w:trPr>
        <w:tc>
          <w:tcPr>
            <w:tcW w:w="4508"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40289C" w:rsidRPr="00FD1EE4" w:rsidTr="00DD4B8A">
        <w:tc>
          <w:tcPr>
            <w:tcW w:w="9016" w:type="dxa"/>
            <w:gridSpan w:val="2"/>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289C" w:rsidRPr="00FD1EE4" w:rsidTr="00DD4B8A">
        <w:tc>
          <w:tcPr>
            <w:tcW w:w="9016" w:type="dxa"/>
            <w:gridSpan w:val="2"/>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289C" w:rsidRPr="00FD1EE4" w:rsidTr="00DD4B8A">
        <w:trPr>
          <w:trHeight w:val="924"/>
        </w:trPr>
        <w:tc>
          <w:tcPr>
            <w:tcW w:w="9016" w:type="dxa"/>
            <w:gridSpan w:val="2"/>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40289C" w:rsidRPr="00FD1EE4" w:rsidTr="00DD4B8A">
        <w:trPr>
          <w:trHeight w:val="684"/>
        </w:trPr>
        <w:tc>
          <w:tcPr>
            <w:tcW w:w="4508"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rPr>
          <w:trHeight w:val="1282"/>
        </w:trPr>
        <w:tc>
          <w:tcPr>
            <w:tcW w:w="4508"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40289C" w:rsidRPr="00FD1EE4" w:rsidTr="00DD4B8A">
        <w:tc>
          <w:tcPr>
            <w:tcW w:w="9016" w:type="dxa"/>
            <w:gridSpan w:val="2"/>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289C" w:rsidRPr="00FD1EE4" w:rsidTr="00DD4B8A">
        <w:tc>
          <w:tcPr>
            <w:tcW w:w="9016" w:type="dxa"/>
            <w:gridSpan w:val="2"/>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289C" w:rsidRPr="00FD1EE4" w:rsidTr="00DD4B8A">
        <w:tc>
          <w:tcPr>
            <w:tcW w:w="9016" w:type="dxa"/>
            <w:gridSpan w:val="2"/>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289C" w:rsidRPr="00FD1EE4" w:rsidTr="00DD4B8A">
        <w:tc>
          <w:tcPr>
            <w:tcW w:w="9016" w:type="dxa"/>
            <w:gridSpan w:val="2"/>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40289C" w:rsidRPr="00FD1EE4" w:rsidRDefault="0040289C"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40289C" w:rsidRPr="00FD1EE4" w:rsidRDefault="0040289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7"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289C" w:rsidRPr="00FD1EE4" w:rsidRDefault="0040289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289C" w:rsidRPr="00FD1EE4" w:rsidTr="00DD4B8A">
        <w:trPr>
          <w:trHeight w:val="853"/>
        </w:trPr>
        <w:tc>
          <w:tcPr>
            <w:tcW w:w="2835" w:type="dxa"/>
            <w:vMerge w:val="restart"/>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rPr>
          <w:trHeight w:val="850"/>
        </w:trPr>
        <w:tc>
          <w:tcPr>
            <w:tcW w:w="2835" w:type="dxa"/>
            <w:vMerge/>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rPr>
          <w:trHeight w:val="850"/>
        </w:trPr>
        <w:tc>
          <w:tcPr>
            <w:tcW w:w="2835" w:type="dxa"/>
            <w:vMerge/>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rPr>
          <w:trHeight w:val="850"/>
        </w:trPr>
        <w:tc>
          <w:tcPr>
            <w:tcW w:w="2835" w:type="dxa"/>
            <w:vMerge/>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rPr>
          <w:trHeight w:val="850"/>
        </w:trPr>
        <w:tc>
          <w:tcPr>
            <w:tcW w:w="2835" w:type="dxa"/>
            <w:vMerge/>
            <w:shd w:val="clear" w:color="auto" w:fill="D9E2F3"/>
            <w:vAlign w:val="center"/>
          </w:tcPr>
          <w:p w:rsidR="0040289C" w:rsidRPr="00FD1EE4" w:rsidRDefault="0040289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289C" w:rsidRPr="00FD1EE4" w:rsidRDefault="0040289C" w:rsidP="008F6325">
            <w:pPr>
              <w:spacing w:before="240" w:after="240"/>
              <w:rPr>
                <w:rFonts w:ascii="GHEA Grapalat" w:eastAsia="GHEA Grapalat" w:hAnsi="GHEA Grapalat" w:cs="GHEA Grapalat"/>
              </w:rPr>
            </w:pPr>
          </w:p>
        </w:tc>
      </w:tr>
    </w:tbl>
    <w:p w:rsidR="0040289C" w:rsidRDefault="0040289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r w:rsidR="0040289C" w:rsidRPr="00FD1EE4" w:rsidTr="00DD4B8A">
        <w:tc>
          <w:tcPr>
            <w:tcW w:w="2835" w:type="dxa"/>
            <w:shd w:val="clear" w:color="auto" w:fill="D9E2F3"/>
            <w:vAlign w:val="center"/>
          </w:tcPr>
          <w:p w:rsidR="0040289C" w:rsidRPr="00FD1EE4" w:rsidRDefault="0040289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289C" w:rsidRPr="00FD1EE4" w:rsidRDefault="0040289C" w:rsidP="008F6325">
            <w:pPr>
              <w:spacing w:before="240" w:after="240"/>
              <w:rPr>
                <w:rFonts w:ascii="GHEA Grapalat" w:eastAsia="GHEA Grapalat" w:hAnsi="GHEA Grapalat" w:cs="GHEA Grapalat"/>
              </w:rPr>
            </w:pPr>
          </w:p>
        </w:tc>
      </w:tr>
    </w:tbl>
    <w:p w:rsidR="0040289C" w:rsidRPr="00FD1EE4" w:rsidRDefault="0040289C"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40289C" w:rsidRPr="00FD1EE4" w:rsidRDefault="0040289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40289C" w:rsidRPr="00FD1EE4" w:rsidRDefault="0040289C"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40289C" w:rsidRPr="00FD1EE4" w:rsidTr="00DD4B8A">
        <w:tc>
          <w:tcPr>
            <w:tcW w:w="9016" w:type="dxa"/>
            <w:shd w:val="clear" w:color="auto" w:fill="DEEAF6"/>
          </w:tcPr>
          <w:p w:rsidR="0040289C" w:rsidRPr="00DD4B8A" w:rsidRDefault="0040289C"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289C" w:rsidRPr="00FD1EE4" w:rsidTr="00DD4B8A">
        <w:trPr>
          <w:trHeight w:val="10187"/>
        </w:trPr>
        <w:tc>
          <w:tcPr>
            <w:tcW w:w="9016" w:type="dxa"/>
            <w:shd w:val="clear" w:color="auto" w:fill="auto"/>
          </w:tcPr>
          <w:p w:rsidR="0040289C" w:rsidRPr="00DD4B8A" w:rsidRDefault="0040289C" w:rsidP="008F6325">
            <w:pPr>
              <w:rPr>
                <w:rFonts w:ascii="GHEA Grapalat" w:eastAsia="GHEA Grapalat" w:hAnsi="GHEA Grapalat" w:cs="GHEA Grapalat"/>
                <w:b/>
                <w:color w:val="000000"/>
              </w:rPr>
            </w:pPr>
          </w:p>
        </w:tc>
      </w:tr>
    </w:tbl>
    <w:p w:rsidR="0040289C" w:rsidRPr="00FD1EE4" w:rsidRDefault="0040289C" w:rsidP="008F6325">
      <w:pPr>
        <w:pBdr>
          <w:top w:val="nil"/>
          <w:left w:val="nil"/>
          <w:bottom w:val="nil"/>
          <w:right w:val="nil"/>
          <w:between w:val="nil"/>
        </w:pBdr>
        <w:rPr>
          <w:rFonts w:ascii="GHEA Grapalat" w:eastAsia="GHEA Grapalat" w:hAnsi="GHEA Grapalat" w:cs="GHEA Grapalat"/>
          <w:b/>
          <w:color w:val="000000"/>
        </w:rPr>
      </w:pPr>
    </w:p>
    <w:p w:rsidR="0040289C" w:rsidRPr="00A66FC2" w:rsidRDefault="0040289C" w:rsidP="008F6325">
      <w:pPr>
        <w:pStyle w:val="31"/>
        <w:spacing w:line="240" w:lineRule="auto"/>
        <w:jc w:val="right"/>
        <w:rPr>
          <w:rFonts w:ascii="GHEA Grapalat" w:hAnsi="GHEA Grapalat" w:cs="Arial"/>
          <w:b/>
        </w:rPr>
      </w:pPr>
    </w:p>
    <w:p w:rsidR="0040289C" w:rsidRDefault="0040289C" w:rsidP="008F6325">
      <w:pPr>
        <w:pStyle w:val="31"/>
        <w:spacing w:line="240" w:lineRule="auto"/>
        <w:ind w:firstLine="0"/>
        <w:jc w:val="left"/>
        <w:rPr>
          <w:rFonts w:ascii="GHEA Grapalat" w:hAnsi="GHEA Grapalat"/>
          <w:i/>
          <w:sz w:val="16"/>
          <w:szCs w:val="16"/>
          <w:lang w:val="hy-AM"/>
        </w:rPr>
      </w:pPr>
    </w:p>
    <w:p w:rsidR="0040289C" w:rsidRDefault="0040289C" w:rsidP="008F6325">
      <w:pPr>
        <w:pStyle w:val="31"/>
        <w:spacing w:line="240" w:lineRule="auto"/>
        <w:ind w:firstLine="0"/>
        <w:jc w:val="left"/>
        <w:rPr>
          <w:rFonts w:ascii="GHEA Grapalat" w:hAnsi="GHEA Grapalat"/>
          <w:i/>
          <w:sz w:val="16"/>
          <w:szCs w:val="16"/>
          <w:lang w:val="hy-AM"/>
        </w:rPr>
      </w:pPr>
    </w:p>
    <w:p w:rsidR="0040289C" w:rsidRDefault="0040289C" w:rsidP="008F6325">
      <w:pPr>
        <w:pStyle w:val="31"/>
        <w:spacing w:line="240" w:lineRule="auto"/>
        <w:ind w:firstLine="0"/>
        <w:jc w:val="left"/>
        <w:rPr>
          <w:rFonts w:ascii="GHEA Grapalat" w:hAnsi="GHEA Grapalat"/>
          <w:i/>
          <w:sz w:val="16"/>
          <w:szCs w:val="16"/>
          <w:lang w:val="hy-AM"/>
        </w:rPr>
      </w:pPr>
    </w:p>
    <w:p w:rsidR="0040289C" w:rsidRDefault="0040289C" w:rsidP="008F6325">
      <w:pPr>
        <w:pStyle w:val="31"/>
        <w:spacing w:line="240" w:lineRule="auto"/>
        <w:ind w:firstLine="0"/>
        <w:jc w:val="left"/>
        <w:rPr>
          <w:rFonts w:ascii="GHEA Grapalat" w:hAnsi="GHEA Grapalat"/>
          <w:i/>
          <w:sz w:val="16"/>
          <w:szCs w:val="16"/>
          <w:lang w:val="hy-AM"/>
        </w:rPr>
      </w:pPr>
    </w:p>
    <w:p w:rsidR="0040289C" w:rsidRDefault="0040289C" w:rsidP="008F6325">
      <w:pPr>
        <w:pStyle w:val="31"/>
        <w:spacing w:line="240" w:lineRule="auto"/>
        <w:ind w:firstLine="0"/>
        <w:jc w:val="left"/>
        <w:rPr>
          <w:rFonts w:ascii="GHEA Grapalat" w:hAnsi="GHEA Grapalat"/>
          <w:b/>
          <w:lang w:val="hy-AM"/>
        </w:rPr>
      </w:pPr>
    </w:p>
    <w:p w:rsidR="0040289C" w:rsidRDefault="0040289C" w:rsidP="008F6325">
      <w:pPr>
        <w:pStyle w:val="31"/>
        <w:spacing w:line="240" w:lineRule="auto"/>
        <w:ind w:firstLine="0"/>
        <w:jc w:val="left"/>
        <w:rPr>
          <w:rFonts w:ascii="GHEA Grapalat" w:hAnsi="GHEA Grapalat"/>
          <w:b/>
          <w:lang w:val="hy-AM"/>
        </w:rPr>
      </w:pPr>
    </w:p>
    <w:p w:rsidR="0040289C" w:rsidRDefault="0040289C" w:rsidP="008F6325">
      <w:pPr>
        <w:pStyle w:val="31"/>
        <w:spacing w:line="240" w:lineRule="auto"/>
        <w:ind w:firstLine="0"/>
        <w:jc w:val="left"/>
        <w:rPr>
          <w:rFonts w:ascii="GHEA Grapalat" w:hAnsi="GHEA Grapalat"/>
          <w:b/>
          <w:lang w:val="hy-AM"/>
        </w:rPr>
      </w:pPr>
    </w:p>
    <w:p w:rsidR="0040289C" w:rsidRDefault="0040289C" w:rsidP="008F6325">
      <w:pPr>
        <w:pStyle w:val="31"/>
        <w:spacing w:line="240" w:lineRule="auto"/>
        <w:ind w:firstLine="0"/>
        <w:jc w:val="left"/>
        <w:rPr>
          <w:rFonts w:ascii="GHEA Grapalat" w:hAnsi="GHEA Grapalat"/>
          <w:b/>
          <w:lang w:val="hy-AM"/>
        </w:rPr>
      </w:pPr>
    </w:p>
    <w:p w:rsidR="0040289C" w:rsidRDefault="0040289C" w:rsidP="008F6325">
      <w:pPr>
        <w:spacing w:line="360" w:lineRule="auto"/>
        <w:jc w:val="center"/>
        <w:rPr>
          <w:rFonts w:ascii="GHEA Grapalat" w:eastAsia="GHEA Grapalat" w:hAnsi="GHEA Grapalat" w:cs="GHEA Grapalat"/>
          <w:b/>
        </w:rPr>
      </w:pPr>
    </w:p>
    <w:p w:rsidR="0040289C" w:rsidRDefault="0040289C" w:rsidP="008F6325">
      <w:pPr>
        <w:spacing w:line="360" w:lineRule="auto"/>
        <w:jc w:val="center"/>
        <w:rPr>
          <w:rFonts w:ascii="GHEA Grapalat" w:eastAsia="GHEA Grapalat" w:hAnsi="GHEA Grapalat" w:cs="GHEA Grapalat"/>
          <w:b/>
        </w:rPr>
      </w:pPr>
    </w:p>
    <w:p w:rsidR="0040289C" w:rsidRDefault="0040289C"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40289C" w:rsidRDefault="0040289C"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289C" w:rsidRDefault="0040289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40289C" w:rsidRPr="00FA6936"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40289C" w:rsidRPr="00FA6936" w:rsidRDefault="0040289C"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40289C" w:rsidRDefault="0040289C"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40289C" w:rsidRDefault="0040289C" w:rsidP="008F6325">
      <w:pPr>
        <w:spacing w:line="276" w:lineRule="auto"/>
        <w:ind w:firstLine="567"/>
        <w:jc w:val="both"/>
        <w:rPr>
          <w:rFonts w:ascii="GHEA Grapalat" w:eastAsia="GHEA Grapalat" w:hAnsi="GHEA Grapalat" w:cs="GHEA Grapalat"/>
        </w:rPr>
      </w:pPr>
    </w:p>
    <w:p w:rsidR="0040289C" w:rsidRDefault="0040289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40289C"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40289C" w:rsidRDefault="0040289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40289C" w:rsidRDefault="0040289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40289C" w:rsidRDefault="0040289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40289C" w:rsidRPr="008C104F"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40289C" w:rsidRPr="008C104F"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40289C" w:rsidRPr="008C104F"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40289C" w:rsidRPr="008C104F"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40289C" w:rsidRPr="008C104F"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40289C" w:rsidRPr="008C104F"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40289C" w:rsidRPr="008C104F"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40289C" w:rsidRPr="008C104F"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40289C" w:rsidRPr="008C104F" w:rsidRDefault="0040289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40289C" w:rsidRDefault="0040289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40289C" w:rsidRDefault="0040289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40289C"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289C" w:rsidRPr="005B15D8" w:rsidRDefault="0040289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289C" w:rsidRDefault="0040289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40289C" w:rsidRPr="00FA6936" w:rsidRDefault="0040289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40289C" w:rsidRPr="00FA6936" w:rsidRDefault="0040289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40289C" w:rsidRPr="00FA6936" w:rsidRDefault="0040289C" w:rsidP="008F6325">
      <w:pPr>
        <w:pStyle w:val="31"/>
        <w:spacing w:line="240" w:lineRule="auto"/>
        <w:ind w:left="360" w:firstLine="0"/>
        <w:rPr>
          <w:rFonts w:ascii="GHEA Grapalat" w:hAnsi="GHEA Grapalat" w:cs="Sylfaen"/>
          <w:i/>
          <w:sz w:val="16"/>
          <w:szCs w:val="16"/>
          <w:lang w:val="hy-AM" w:eastAsia="ru-RU"/>
        </w:rPr>
      </w:pPr>
    </w:p>
    <w:p w:rsidR="0040289C" w:rsidRPr="00FA6936" w:rsidRDefault="0040289C" w:rsidP="008F6325">
      <w:pPr>
        <w:pStyle w:val="31"/>
        <w:spacing w:line="240" w:lineRule="auto"/>
        <w:ind w:left="360" w:firstLine="0"/>
        <w:rPr>
          <w:rFonts w:ascii="GHEA Grapalat" w:hAnsi="GHEA Grapalat" w:cs="Sylfaen"/>
          <w:i/>
          <w:sz w:val="16"/>
          <w:szCs w:val="16"/>
          <w:lang w:val="hy-AM" w:eastAsia="ru-RU"/>
        </w:rPr>
      </w:pPr>
    </w:p>
    <w:p w:rsidR="0040289C" w:rsidRPr="00FA6936" w:rsidRDefault="0040289C" w:rsidP="008F6325">
      <w:pPr>
        <w:pStyle w:val="31"/>
        <w:spacing w:line="240" w:lineRule="auto"/>
        <w:ind w:left="360" w:firstLine="0"/>
        <w:rPr>
          <w:rFonts w:ascii="GHEA Grapalat" w:hAnsi="GHEA Grapalat" w:cs="Sylfaen"/>
          <w:i/>
          <w:sz w:val="16"/>
          <w:szCs w:val="16"/>
          <w:lang w:val="hy-AM" w:eastAsia="ru-RU"/>
        </w:rPr>
      </w:pPr>
    </w:p>
    <w:p w:rsidR="0040289C" w:rsidRPr="00FA6936" w:rsidRDefault="0040289C" w:rsidP="008F6325">
      <w:pPr>
        <w:pStyle w:val="31"/>
        <w:spacing w:line="240" w:lineRule="auto"/>
        <w:ind w:left="360" w:firstLine="0"/>
        <w:rPr>
          <w:rFonts w:ascii="GHEA Grapalat" w:hAnsi="GHEA Grapalat" w:cs="Sylfaen"/>
          <w:i/>
          <w:sz w:val="16"/>
          <w:szCs w:val="16"/>
          <w:lang w:val="hy-AM" w:eastAsia="ru-RU"/>
        </w:rPr>
      </w:pPr>
    </w:p>
    <w:p w:rsidR="0040289C" w:rsidRPr="00FA6936" w:rsidRDefault="0040289C" w:rsidP="008F6325">
      <w:pPr>
        <w:pStyle w:val="31"/>
        <w:spacing w:line="240" w:lineRule="auto"/>
        <w:ind w:left="360" w:firstLine="0"/>
        <w:rPr>
          <w:rFonts w:ascii="GHEA Grapalat" w:hAnsi="GHEA Grapalat" w:cs="Sylfaen"/>
          <w:i/>
          <w:sz w:val="16"/>
          <w:szCs w:val="16"/>
          <w:lang w:val="hy-AM" w:eastAsia="ru-RU"/>
        </w:rPr>
      </w:pPr>
    </w:p>
    <w:p w:rsidR="0040289C" w:rsidRPr="00FA6936" w:rsidRDefault="0040289C" w:rsidP="008F6325">
      <w:pPr>
        <w:pStyle w:val="31"/>
        <w:spacing w:line="240" w:lineRule="auto"/>
        <w:ind w:left="360" w:firstLine="0"/>
        <w:rPr>
          <w:rFonts w:ascii="GHEA Grapalat" w:hAnsi="GHEA Grapalat" w:cs="Sylfaen"/>
          <w:i/>
          <w:sz w:val="16"/>
          <w:szCs w:val="16"/>
          <w:lang w:val="hy-AM" w:eastAsia="ru-RU"/>
        </w:rPr>
      </w:pPr>
    </w:p>
    <w:p w:rsidR="0040289C" w:rsidRPr="00FA6936" w:rsidRDefault="0040289C" w:rsidP="008F6325">
      <w:pPr>
        <w:pStyle w:val="31"/>
        <w:spacing w:line="240" w:lineRule="auto"/>
        <w:ind w:left="360" w:firstLine="0"/>
        <w:rPr>
          <w:rFonts w:ascii="GHEA Grapalat" w:hAnsi="GHEA Grapalat" w:cs="Sylfaen"/>
          <w:i/>
          <w:sz w:val="16"/>
          <w:szCs w:val="16"/>
          <w:lang w:val="hy-AM" w:eastAsia="ru-RU"/>
        </w:rPr>
      </w:pPr>
    </w:p>
    <w:p w:rsidR="0040289C" w:rsidRPr="00FA6936" w:rsidRDefault="0040289C"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40289C" w:rsidRPr="00A66FC2" w:rsidRDefault="0040289C"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40289C" w:rsidRPr="0039302D" w:rsidRDefault="0040289C" w:rsidP="00CE3A99">
      <w:pPr>
        <w:jc w:val="both"/>
        <w:rPr>
          <w:rFonts w:ascii="GHEA Grapalat" w:hAnsi="GHEA Grapalat" w:cs="Sylfaen"/>
          <w:sz w:val="20"/>
          <w:lang w:val="hy-AM"/>
        </w:rPr>
      </w:pPr>
    </w:p>
  </w:footnote>
  <w:footnote w:id="4">
    <w:p w:rsidR="0040289C" w:rsidRPr="0015088E" w:rsidRDefault="0040289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70063">
        <w:rPr>
          <w:rFonts w:ascii="GHEA Grapalat" w:hAnsi="GHEA Grapalat"/>
          <w:i/>
          <w:sz w:val="16"/>
          <w:szCs w:val="16"/>
          <w:lang w:val="hy-AM"/>
        </w:rPr>
        <w:t>եթե</w:t>
      </w:r>
      <w:r w:rsidRPr="001E7733">
        <w:rPr>
          <w:rFonts w:ascii="GHEA Grapalat" w:hAnsi="GHEA Grapalat"/>
          <w:i/>
          <w:sz w:val="16"/>
          <w:szCs w:val="16"/>
          <w:lang w:val="af-ZA"/>
        </w:rPr>
        <w:t xml:space="preserve"> </w:t>
      </w:r>
      <w:r w:rsidRPr="0097006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sidRPr="00970063">
        <w:rPr>
          <w:rFonts w:ascii="GHEA Grapalat" w:hAnsi="GHEA Grapalat"/>
          <w:i/>
          <w:sz w:val="16"/>
          <w:szCs w:val="16"/>
          <w:lang w:val="hy-AM"/>
        </w:rPr>
        <w:t>ապա</w:t>
      </w:r>
      <w:r w:rsidRPr="001E7733">
        <w:rPr>
          <w:rFonts w:ascii="GHEA Grapalat" w:hAnsi="GHEA Grapalat"/>
          <w:i/>
          <w:sz w:val="16"/>
          <w:szCs w:val="16"/>
          <w:lang w:val="af-ZA"/>
        </w:rPr>
        <w:t xml:space="preserve"> </w:t>
      </w:r>
      <w:r w:rsidRPr="00970063">
        <w:rPr>
          <w:rFonts w:ascii="GHEA Grapalat" w:hAnsi="GHEA Grapalat"/>
          <w:i/>
          <w:sz w:val="16"/>
          <w:szCs w:val="16"/>
          <w:lang w:val="hy-AM"/>
        </w:rPr>
        <w:t>տվյալ</w:t>
      </w:r>
      <w:r w:rsidRPr="001E7733">
        <w:rPr>
          <w:rFonts w:ascii="GHEA Grapalat" w:hAnsi="GHEA Grapalat"/>
          <w:i/>
          <w:sz w:val="16"/>
          <w:szCs w:val="16"/>
          <w:lang w:val="af-ZA"/>
        </w:rPr>
        <w:t xml:space="preserve"> </w:t>
      </w:r>
      <w:r w:rsidRPr="0097006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970063">
        <w:rPr>
          <w:rFonts w:ascii="GHEA Grapalat" w:hAnsi="GHEA Grapalat"/>
          <w:i/>
          <w:sz w:val="16"/>
          <w:szCs w:val="16"/>
          <w:lang w:val="hy-AM"/>
        </w:rPr>
        <w:t>գծով</w:t>
      </w:r>
      <w:r w:rsidRPr="001E7733">
        <w:rPr>
          <w:rFonts w:ascii="GHEA Grapalat" w:hAnsi="GHEA Grapalat"/>
          <w:i/>
          <w:sz w:val="16"/>
          <w:szCs w:val="16"/>
          <w:lang w:val="af-ZA"/>
        </w:rPr>
        <w:t xml:space="preserve"> </w:t>
      </w:r>
      <w:r w:rsidRPr="0097006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97006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97006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հարկի</w:t>
      </w:r>
      <w:r w:rsidRPr="001E7733">
        <w:rPr>
          <w:rFonts w:ascii="GHEA Grapalat" w:hAnsi="GHEA Grapalat"/>
          <w:i/>
          <w:sz w:val="16"/>
          <w:szCs w:val="16"/>
          <w:lang w:val="af-ZA"/>
        </w:rPr>
        <w:t xml:space="preserve"> </w:t>
      </w:r>
      <w:r w:rsidRPr="0097006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97006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70063">
        <w:rPr>
          <w:rFonts w:ascii="GHEA Grapalat" w:hAnsi="GHEA Grapalat"/>
          <w:i/>
          <w:sz w:val="16"/>
          <w:szCs w:val="16"/>
          <w:lang w:val="hy-AM"/>
        </w:rPr>
        <w:t>րդ</w:t>
      </w:r>
      <w:r w:rsidRPr="001E7733">
        <w:rPr>
          <w:rFonts w:ascii="GHEA Grapalat" w:hAnsi="GHEA Grapalat"/>
          <w:i/>
          <w:sz w:val="16"/>
          <w:szCs w:val="16"/>
          <w:lang w:val="af-ZA"/>
        </w:rPr>
        <w:t xml:space="preserve"> </w:t>
      </w:r>
      <w:r w:rsidRPr="00970063">
        <w:rPr>
          <w:rFonts w:ascii="GHEA Grapalat" w:hAnsi="GHEA Grapalat"/>
          <w:i/>
          <w:sz w:val="16"/>
          <w:szCs w:val="16"/>
          <w:lang w:val="hy-AM"/>
        </w:rPr>
        <w:t>սյունակում։</w:t>
      </w:r>
    </w:p>
    <w:p w:rsidR="0040289C" w:rsidRPr="00AD7E34" w:rsidDel="00856FDE" w:rsidRDefault="0040289C" w:rsidP="00B2572B">
      <w:pPr>
        <w:pStyle w:val="af2"/>
        <w:rPr>
          <w:del w:id="8" w:author="User" w:date="2019-05-26T09:57:00Z"/>
          <w:i/>
          <w:lang w:val="hy-AM"/>
        </w:rPr>
      </w:pPr>
    </w:p>
  </w:footnote>
  <w:footnote w:id="5">
    <w:p w:rsidR="0040289C" w:rsidRPr="00DF6AA5" w:rsidRDefault="0040289C"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5C0972">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40289C" w:rsidRPr="00F50E0A" w:rsidDel="001B2C6E" w:rsidRDefault="0040289C"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6">
    <w:p w:rsidR="0040289C" w:rsidRPr="007B1334" w:rsidRDefault="0040289C" w:rsidP="007678FA">
      <w:pPr>
        <w:pStyle w:val="af2"/>
        <w:jc w:val="both"/>
        <w:rPr>
          <w:rFonts w:ascii="GHEA Grapalat" w:hAnsi="GHEA Grapalat"/>
          <w:i/>
          <w:sz w:val="16"/>
          <w:szCs w:val="24"/>
          <w:lang w:val="af-ZA" w:eastAsia="en-US"/>
        </w:rPr>
      </w:pPr>
      <w:r>
        <w:rPr>
          <w:vertAlign w:val="superscript"/>
          <w:lang w:val="af-ZA"/>
        </w:rPr>
        <w:t xml:space="preserve">     19</w:t>
      </w:r>
      <w:r w:rsidRPr="007B1334">
        <w:rPr>
          <w:vertAlign w:val="superscript"/>
          <w:lang w:val="af-ZA"/>
        </w:rP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C82D89">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rsidR="0040289C" w:rsidRPr="00BE77AC" w:rsidRDefault="0040289C"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40289C" w:rsidRPr="00B004E0" w:rsidRDefault="0040289C" w:rsidP="007678FA">
      <w:pPr>
        <w:pStyle w:val="af2"/>
        <w:jc w:val="both"/>
        <w:rPr>
          <w:vertAlign w:val="superscript"/>
          <w:lang w:val="af-ZA"/>
        </w:rPr>
      </w:pPr>
      <w:r>
        <w:rPr>
          <w:rFonts w:ascii="GHEA Grapalat" w:hAnsi="GHEA Grapalat"/>
          <w:i/>
          <w:sz w:val="16"/>
        </w:rPr>
        <w:t>Եթե</w:t>
      </w:r>
      <w:r w:rsidRPr="001634AA">
        <w:rPr>
          <w:rFonts w:ascii="GHEA Grapalat" w:hAnsi="GHEA Grapalat"/>
          <w:i/>
          <w:sz w:val="16"/>
          <w:lang w:val="af-ZA"/>
        </w:rPr>
        <w:t xml:space="preserve"> </w:t>
      </w:r>
      <w:r>
        <w:rPr>
          <w:rFonts w:ascii="GHEA Grapalat" w:hAnsi="GHEA Grapalat"/>
          <w:i/>
          <w:sz w:val="16"/>
        </w:rPr>
        <w:t>պայմանագիրը</w:t>
      </w:r>
      <w:r w:rsidRPr="001634AA">
        <w:rPr>
          <w:rFonts w:ascii="GHEA Grapalat" w:hAnsi="GHEA Grapalat"/>
          <w:i/>
          <w:sz w:val="16"/>
          <w:lang w:val="af-ZA"/>
        </w:rPr>
        <w:t xml:space="preserve"> </w:t>
      </w:r>
      <w:r>
        <w:rPr>
          <w:rFonts w:ascii="GHEA Grapalat" w:hAnsi="GHEA Grapalat"/>
          <w:i/>
          <w:sz w:val="16"/>
        </w:rPr>
        <w:t>ներառում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մեկից</w:t>
      </w:r>
      <w:r w:rsidRPr="001634AA">
        <w:rPr>
          <w:rFonts w:ascii="GHEA Grapalat" w:hAnsi="GHEA Grapalat"/>
          <w:i/>
          <w:sz w:val="16"/>
          <w:lang w:val="af-ZA"/>
        </w:rPr>
        <w:t xml:space="preserve"> </w:t>
      </w:r>
      <w:r>
        <w:rPr>
          <w:rFonts w:ascii="GHEA Grapalat" w:hAnsi="GHEA Grapalat"/>
          <w:i/>
          <w:sz w:val="16"/>
        </w:rPr>
        <w:t>ավել</w:t>
      </w:r>
      <w:r w:rsidRPr="001634AA">
        <w:rPr>
          <w:rFonts w:ascii="GHEA Grapalat" w:hAnsi="GHEA Grapalat"/>
          <w:i/>
          <w:sz w:val="16"/>
          <w:lang w:val="af-ZA"/>
        </w:rPr>
        <w:t xml:space="preserve"> </w:t>
      </w:r>
      <w:r>
        <w:rPr>
          <w:rFonts w:ascii="GHEA Grapalat" w:hAnsi="GHEA Grapalat"/>
          <w:i/>
          <w:sz w:val="16"/>
        </w:rPr>
        <w:t>չափաբաժին</w:t>
      </w:r>
      <w:r w:rsidRPr="001634AA">
        <w:rPr>
          <w:rFonts w:ascii="GHEA Grapalat" w:hAnsi="GHEA Grapalat"/>
          <w:i/>
          <w:sz w:val="16"/>
          <w:lang w:val="af-ZA"/>
        </w:rPr>
        <w:t xml:space="preserve">, </w:t>
      </w:r>
      <w:r>
        <w:rPr>
          <w:rFonts w:ascii="GHEA Grapalat" w:hAnsi="GHEA Grapalat"/>
          <w:i/>
          <w:sz w:val="16"/>
        </w:rPr>
        <w:t>ապա</w:t>
      </w:r>
      <w:r w:rsidRPr="001634AA">
        <w:rPr>
          <w:rFonts w:ascii="GHEA Grapalat" w:hAnsi="GHEA Grapalat"/>
          <w:i/>
          <w:sz w:val="16"/>
          <w:lang w:val="af-ZA"/>
        </w:rPr>
        <w:t xml:space="preserve"> </w:t>
      </w:r>
      <w:r>
        <w:rPr>
          <w:rFonts w:ascii="GHEA Grapalat" w:hAnsi="GHEA Grapalat"/>
          <w:i/>
          <w:sz w:val="16"/>
        </w:rPr>
        <w:t>տուգանքը</w:t>
      </w:r>
      <w:r w:rsidRPr="001634AA">
        <w:rPr>
          <w:rFonts w:ascii="GHEA Grapalat" w:hAnsi="GHEA Grapalat"/>
          <w:i/>
          <w:sz w:val="16"/>
          <w:lang w:val="af-ZA"/>
        </w:rPr>
        <w:t xml:space="preserve"> </w:t>
      </w:r>
      <w:r>
        <w:rPr>
          <w:rFonts w:ascii="GHEA Grapalat" w:hAnsi="GHEA Grapalat"/>
          <w:i/>
          <w:sz w:val="16"/>
        </w:rPr>
        <w:t>հաշվարկվում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պայմանագրով</w:t>
      </w:r>
      <w:r w:rsidRPr="001634AA">
        <w:rPr>
          <w:rFonts w:ascii="GHEA Grapalat" w:hAnsi="GHEA Grapalat"/>
          <w:i/>
          <w:sz w:val="16"/>
          <w:lang w:val="af-ZA"/>
        </w:rPr>
        <w:t xml:space="preserve"> </w:t>
      </w:r>
      <w:r>
        <w:rPr>
          <w:rFonts w:ascii="GHEA Grapalat" w:hAnsi="GHEA Grapalat"/>
          <w:i/>
          <w:sz w:val="16"/>
        </w:rPr>
        <w:t>այդ</w:t>
      </w:r>
      <w:r w:rsidRPr="001634AA">
        <w:rPr>
          <w:rFonts w:ascii="GHEA Grapalat" w:hAnsi="GHEA Grapalat"/>
          <w:i/>
          <w:sz w:val="16"/>
          <w:lang w:val="af-ZA"/>
        </w:rPr>
        <w:t xml:space="preserve"> </w:t>
      </w:r>
      <w:r>
        <w:rPr>
          <w:rFonts w:ascii="GHEA Grapalat" w:hAnsi="GHEA Grapalat"/>
          <w:i/>
          <w:sz w:val="16"/>
        </w:rPr>
        <w:t>չափաբաժնի</w:t>
      </w:r>
      <w:r w:rsidRPr="001634AA">
        <w:rPr>
          <w:rFonts w:ascii="GHEA Grapalat" w:hAnsi="GHEA Grapalat"/>
          <w:i/>
          <w:sz w:val="16"/>
          <w:lang w:val="af-ZA"/>
        </w:rPr>
        <w:t xml:space="preserve"> </w:t>
      </w:r>
      <w:r>
        <w:rPr>
          <w:rFonts w:ascii="GHEA Grapalat" w:hAnsi="GHEA Grapalat"/>
          <w:i/>
          <w:sz w:val="16"/>
        </w:rPr>
        <w:t>համար</w:t>
      </w:r>
      <w:r w:rsidRPr="001634AA">
        <w:rPr>
          <w:rFonts w:ascii="GHEA Grapalat" w:hAnsi="GHEA Grapalat"/>
          <w:i/>
          <w:sz w:val="16"/>
          <w:lang w:val="af-ZA"/>
        </w:rPr>
        <w:t xml:space="preserve"> </w:t>
      </w:r>
      <w:r>
        <w:rPr>
          <w:rFonts w:ascii="GHEA Grapalat" w:hAnsi="GHEA Grapalat"/>
          <w:i/>
          <w:sz w:val="16"/>
        </w:rPr>
        <w:t>սահմանված</w:t>
      </w:r>
      <w:r w:rsidRPr="001634AA">
        <w:rPr>
          <w:rFonts w:ascii="GHEA Grapalat" w:hAnsi="GHEA Grapalat"/>
          <w:i/>
          <w:sz w:val="16"/>
          <w:lang w:val="af-ZA"/>
        </w:rPr>
        <w:t xml:space="preserve"> </w:t>
      </w:r>
      <w:r>
        <w:rPr>
          <w:rFonts w:ascii="GHEA Grapalat" w:hAnsi="GHEA Grapalat"/>
          <w:i/>
          <w:sz w:val="16"/>
        </w:rPr>
        <w:t>ընդհանուր</w:t>
      </w:r>
      <w:r w:rsidRPr="001634AA">
        <w:rPr>
          <w:rFonts w:ascii="GHEA Grapalat" w:hAnsi="GHEA Grapalat"/>
          <w:i/>
          <w:sz w:val="16"/>
          <w:lang w:val="af-ZA"/>
        </w:rPr>
        <w:t xml:space="preserve"> </w:t>
      </w:r>
      <w:r>
        <w:rPr>
          <w:rFonts w:ascii="GHEA Grapalat" w:hAnsi="GHEA Grapalat"/>
          <w:i/>
          <w:sz w:val="16"/>
        </w:rPr>
        <w:t>գնի</w:t>
      </w:r>
      <w:r w:rsidRPr="001634AA">
        <w:rPr>
          <w:rFonts w:ascii="GHEA Grapalat" w:hAnsi="GHEA Grapalat"/>
          <w:i/>
          <w:sz w:val="16"/>
          <w:lang w:val="af-ZA"/>
        </w:rPr>
        <w:t xml:space="preserve"> </w:t>
      </w:r>
      <w:r>
        <w:rPr>
          <w:rFonts w:ascii="GHEA Grapalat" w:hAnsi="GHEA Grapalat"/>
          <w:i/>
          <w:sz w:val="16"/>
        </w:rPr>
        <w:t>նկատմամբ</w:t>
      </w:r>
      <w:r w:rsidRPr="001634AA">
        <w:rPr>
          <w:rFonts w:ascii="GHEA Grapalat" w:hAnsi="GHEA Grapalat"/>
          <w:i/>
          <w:sz w:val="16"/>
          <w:lang w:val="af-ZA"/>
        </w:rPr>
        <w:t>:</w:t>
      </w:r>
    </w:p>
    <w:p w:rsidR="0040289C" w:rsidDel="00343637" w:rsidRDefault="0040289C" w:rsidP="007678FA">
      <w:pPr>
        <w:pStyle w:val="af2"/>
        <w:rPr>
          <w:del w:id="10" w:author="User" w:date="2019-05-26T11:24:00Z"/>
        </w:rPr>
      </w:pPr>
    </w:p>
  </w:footnote>
  <w:footnote w:id="7">
    <w:p w:rsidR="0040289C" w:rsidRPr="002B5F7E" w:rsidDel="00CE70A2" w:rsidRDefault="0040289C" w:rsidP="007678FA">
      <w:pPr>
        <w:pStyle w:val="af2"/>
        <w:jc w:val="both"/>
        <w:rPr>
          <w:del w:id="11" w:author="User" w:date="2019-05-26T11:27:00Z"/>
          <w:sz w:val="16"/>
          <w:szCs w:val="16"/>
        </w:rPr>
      </w:pPr>
      <w:r w:rsidRPr="00AE40F8">
        <w:rPr>
          <w:color w:val="FFFFFF"/>
          <w:vertAlign w:val="superscript"/>
        </w:rPr>
        <w:t>33</w:t>
      </w:r>
      <w:r>
        <w:rPr>
          <w:vertAlign w:val="superscript"/>
        </w:rPr>
        <w:t xml:space="preserve"> 21 </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8">
    <w:p w:rsidR="0040289C" w:rsidRDefault="0040289C" w:rsidP="007678FA">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40289C" w:rsidRPr="00F934D2" w:rsidDel="00D90DD6" w:rsidRDefault="0040289C" w:rsidP="007678FA">
      <w:pPr>
        <w:pStyle w:val="af2"/>
        <w:jc w:val="both"/>
        <w:rPr>
          <w:del w:id="12"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40289C" w:rsidRPr="008D0F13" w:rsidRDefault="0040289C"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10">
    <w:p w:rsidR="0040289C" w:rsidRPr="00560A40" w:rsidRDefault="0040289C"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40289C" w:rsidRPr="00560A40" w:rsidRDefault="0040289C"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A"/>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EAE"/>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801"/>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9F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AA"/>
    <w:rsid w:val="001635B8"/>
    <w:rsid w:val="00164BBC"/>
    <w:rsid w:val="0016519F"/>
    <w:rsid w:val="001669C1"/>
    <w:rsid w:val="001679A6"/>
    <w:rsid w:val="00170EEC"/>
    <w:rsid w:val="001724D7"/>
    <w:rsid w:val="00172BD7"/>
    <w:rsid w:val="00172DE4"/>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3F7"/>
    <w:rsid w:val="001A0B80"/>
    <w:rsid w:val="001A1A14"/>
    <w:rsid w:val="001A23A6"/>
    <w:rsid w:val="001A2579"/>
    <w:rsid w:val="001A2F72"/>
    <w:rsid w:val="001A3FEC"/>
    <w:rsid w:val="001A43A4"/>
    <w:rsid w:val="001A44D9"/>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815"/>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032"/>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227"/>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0631"/>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26"/>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89C"/>
    <w:rsid w:val="0040293B"/>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6DA0"/>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47"/>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81B"/>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852"/>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D0A"/>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033"/>
    <w:rsid w:val="005A3A35"/>
    <w:rsid w:val="005A3DC6"/>
    <w:rsid w:val="005A3EB8"/>
    <w:rsid w:val="005A3EDC"/>
    <w:rsid w:val="005A51C8"/>
    <w:rsid w:val="005A5A50"/>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0972"/>
    <w:rsid w:val="005C1C00"/>
    <w:rsid w:val="005C4C12"/>
    <w:rsid w:val="005C5EB1"/>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4D58"/>
    <w:rsid w:val="005E573E"/>
    <w:rsid w:val="005E6606"/>
    <w:rsid w:val="005E6D42"/>
    <w:rsid w:val="005E79C4"/>
    <w:rsid w:val="005E7EF0"/>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3554"/>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947"/>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D650C"/>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492C"/>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82C"/>
    <w:rsid w:val="007210AC"/>
    <w:rsid w:val="00721CBC"/>
    <w:rsid w:val="007224D2"/>
    <w:rsid w:val="00722665"/>
    <w:rsid w:val="00723462"/>
    <w:rsid w:val="007248F1"/>
    <w:rsid w:val="00725ED3"/>
    <w:rsid w:val="007268F5"/>
    <w:rsid w:val="0073162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E59"/>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3A"/>
    <w:rsid w:val="007553B0"/>
    <w:rsid w:val="007554B5"/>
    <w:rsid w:val="00755AA2"/>
    <w:rsid w:val="00757100"/>
    <w:rsid w:val="00757281"/>
    <w:rsid w:val="007579D0"/>
    <w:rsid w:val="00757A3F"/>
    <w:rsid w:val="00757D6C"/>
    <w:rsid w:val="007602A3"/>
    <w:rsid w:val="00760462"/>
    <w:rsid w:val="007607B8"/>
    <w:rsid w:val="00760CCC"/>
    <w:rsid w:val="00760E9B"/>
    <w:rsid w:val="007633D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5A63"/>
    <w:rsid w:val="007862B1"/>
    <w:rsid w:val="0078774A"/>
    <w:rsid w:val="007912D3"/>
    <w:rsid w:val="00791764"/>
    <w:rsid w:val="00791C2E"/>
    <w:rsid w:val="00792B63"/>
    <w:rsid w:val="007930CD"/>
    <w:rsid w:val="00793108"/>
    <w:rsid w:val="00793E8B"/>
    <w:rsid w:val="007942E8"/>
    <w:rsid w:val="00794790"/>
    <w:rsid w:val="00794CDD"/>
    <w:rsid w:val="0079574B"/>
    <w:rsid w:val="00796076"/>
    <w:rsid w:val="007961A6"/>
    <w:rsid w:val="007968A3"/>
    <w:rsid w:val="0079727E"/>
    <w:rsid w:val="0079792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893"/>
    <w:rsid w:val="00807F1E"/>
    <w:rsid w:val="00807F3B"/>
    <w:rsid w:val="008105B4"/>
    <w:rsid w:val="00811D16"/>
    <w:rsid w:val="008128C9"/>
    <w:rsid w:val="00814170"/>
    <w:rsid w:val="00814DBD"/>
    <w:rsid w:val="00816505"/>
    <w:rsid w:val="00820257"/>
    <w:rsid w:val="0082102B"/>
    <w:rsid w:val="0082148C"/>
    <w:rsid w:val="00821921"/>
    <w:rsid w:val="008223F5"/>
    <w:rsid w:val="008225FF"/>
    <w:rsid w:val="00822619"/>
    <w:rsid w:val="00822942"/>
    <w:rsid w:val="008229D3"/>
    <w:rsid w:val="00824F68"/>
    <w:rsid w:val="008258A1"/>
    <w:rsid w:val="00826193"/>
    <w:rsid w:val="008264EB"/>
    <w:rsid w:val="00826AF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F30"/>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30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78F"/>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5F"/>
    <w:rsid w:val="008F527F"/>
    <w:rsid w:val="008F6325"/>
    <w:rsid w:val="008F6B74"/>
    <w:rsid w:val="008F7BF4"/>
    <w:rsid w:val="00902BB9"/>
    <w:rsid w:val="00902D0C"/>
    <w:rsid w:val="00903898"/>
    <w:rsid w:val="00903DDF"/>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0063"/>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6D1A"/>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227"/>
    <w:rsid w:val="009A2FDE"/>
    <w:rsid w:val="009A30B4"/>
    <w:rsid w:val="009A5190"/>
    <w:rsid w:val="009A73D5"/>
    <w:rsid w:val="009A796C"/>
    <w:rsid w:val="009A7E8F"/>
    <w:rsid w:val="009B0273"/>
    <w:rsid w:val="009B0824"/>
    <w:rsid w:val="009B0DA1"/>
    <w:rsid w:val="009B3BAE"/>
    <w:rsid w:val="009B3CA3"/>
    <w:rsid w:val="009B5889"/>
    <w:rsid w:val="009B58F7"/>
    <w:rsid w:val="009B5ED1"/>
    <w:rsid w:val="009B6D58"/>
    <w:rsid w:val="009C1A9B"/>
    <w:rsid w:val="009C1D0F"/>
    <w:rsid w:val="009C2755"/>
    <w:rsid w:val="009C370D"/>
    <w:rsid w:val="009C3A21"/>
    <w:rsid w:val="009C3B73"/>
    <w:rsid w:val="009C3EC5"/>
    <w:rsid w:val="009C49F0"/>
    <w:rsid w:val="009C6103"/>
    <w:rsid w:val="009C7DD3"/>
    <w:rsid w:val="009D03A4"/>
    <w:rsid w:val="009D0DDD"/>
    <w:rsid w:val="009D158E"/>
    <w:rsid w:val="009D1E7B"/>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001"/>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0E34"/>
    <w:rsid w:val="00A413AB"/>
    <w:rsid w:val="00A41725"/>
    <w:rsid w:val="00A41ACC"/>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4A9"/>
    <w:rsid w:val="00AB45AF"/>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D7E34"/>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BEC"/>
    <w:rsid w:val="00B36E56"/>
    <w:rsid w:val="00B37250"/>
    <w:rsid w:val="00B40121"/>
    <w:rsid w:val="00B40233"/>
    <w:rsid w:val="00B413A8"/>
    <w:rsid w:val="00B425F0"/>
    <w:rsid w:val="00B4364F"/>
    <w:rsid w:val="00B44A67"/>
    <w:rsid w:val="00B44DC4"/>
    <w:rsid w:val="00B45F0C"/>
    <w:rsid w:val="00B46279"/>
    <w:rsid w:val="00B46AA0"/>
    <w:rsid w:val="00B4794D"/>
    <w:rsid w:val="00B500BC"/>
    <w:rsid w:val="00B50F8D"/>
    <w:rsid w:val="00B514E8"/>
    <w:rsid w:val="00B5199A"/>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778"/>
    <w:rsid w:val="00B84F37"/>
    <w:rsid w:val="00B853BF"/>
    <w:rsid w:val="00B8636F"/>
    <w:rsid w:val="00B86BCB"/>
    <w:rsid w:val="00B872AD"/>
    <w:rsid w:val="00B87D69"/>
    <w:rsid w:val="00B9100A"/>
    <w:rsid w:val="00B925B0"/>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8A1"/>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499"/>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2B0"/>
    <w:rsid w:val="00C008F7"/>
    <w:rsid w:val="00C00E33"/>
    <w:rsid w:val="00C010D8"/>
    <w:rsid w:val="00C0193C"/>
    <w:rsid w:val="00C024D3"/>
    <w:rsid w:val="00C029B6"/>
    <w:rsid w:val="00C03431"/>
    <w:rsid w:val="00C03728"/>
    <w:rsid w:val="00C0413D"/>
    <w:rsid w:val="00C04470"/>
    <w:rsid w:val="00C105F6"/>
    <w:rsid w:val="00C11929"/>
    <w:rsid w:val="00C11BAD"/>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2D89"/>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43"/>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B2C"/>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4121"/>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1FE"/>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3152"/>
    <w:rsid w:val="00E34189"/>
    <w:rsid w:val="00E36717"/>
    <w:rsid w:val="00E36A86"/>
    <w:rsid w:val="00E37EFE"/>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270"/>
    <w:rsid w:val="00E656BF"/>
    <w:rsid w:val="00E65F37"/>
    <w:rsid w:val="00E66866"/>
    <w:rsid w:val="00E674AE"/>
    <w:rsid w:val="00E67BA7"/>
    <w:rsid w:val="00E700E1"/>
    <w:rsid w:val="00E701B4"/>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70B"/>
    <w:rsid w:val="00EC49B0"/>
    <w:rsid w:val="00EC6281"/>
    <w:rsid w:val="00EC7188"/>
    <w:rsid w:val="00EC759E"/>
    <w:rsid w:val="00EC7897"/>
    <w:rsid w:val="00ED01B4"/>
    <w:rsid w:val="00ED0338"/>
    <w:rsid w:val="00ED0BF3"/>
    <w:rsid w:val="00ED0DE3"/>
    <w:rsid w:val="00ED1142"/>
    <w:rsid w:val="00ED1170"/>
    <w:rsid w:val="00ED2462"/>
    <w:rsid w:val="00ED36CA"/>
    <w:rsid w:val="00ED3839"/>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3DB"/>
    <w:rsid w:val="00F17626"/>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136"/>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D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12B"/>
    <w:rsid w:val="00FA6936"/>
    <w:rsid w:val="00FA6B94"/>
    <w:rsid w:val="00FA6F47"/>
    <w:rsid w:val="00FA751D"/>
    <w:rsid w:val="00FA7A86"/>
    <w:rsid w:val="00FA7B53"/>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2F762-398A-48D1-ADE5-D4F5E3F1C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59</Pages>
  <Words>12367</Words>
  <Characters>96541</Characters>
  <Application>Microsoft Office Word</Application>
  <DocSecurity>0</DocSecurity>
  <Lines>804</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108691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https:/mul2-minfin.gov.am/tasks/478235/oneclick/Carayutyun_txtayin (2).docx?token=59d5c437d514e53bc9cba29422ea3725</cp:keywords>
  <cp:lastModifiedBy>Astghik.Virabyan</cp:lastModifiedBy>
  <cp:revision>19</cp:revision>
  <cp:lastPrinted>2018-02-16T07:12:00Z</cp:lastPrinted>
  <dcterms:created xsi:type="dcterms:W3CDTF">2022-07-01T06:35:00Z</dcterms:created>
  <dcterms:modified xsi:type="dcterms:W3CDTF">2022-07-15T07:33:00Z</dcterms:modified>
</cp:coreProperties>
</file>