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AA11F6">
        <w:rPr>
          <w:rFonts w:ascii="GHEA Grapalat" w:hAnsi="GHEA Grapalat"/>
          <w:i w:val="0"/>
          <w:sz w:val="24"/>
          <w:szCs w:val="24"/>
        </w:rPr>
        <w:t>06</w:t>
      </w:r>
      <w:r>
        <w:rPr>
          <w:rFonts w:ascii="GHEA Grapalat" w:hAnsi="GHEA Grapalat"/>
          <w:i w:val="0"/>
          <w:sz w:val="24"/>
          <w:szCs w:val="24"/>
        </w:rPr>
        <w:t xml:space="preserve">-го </w:t>
      </w:r>
      <w:r w:rsidR="00AA11F6">
        <w:rPr>
          <w:rFonts w:ascii="GHEA Grapalat" w:hAnsi="GHEA Grapalat"/>
          <w:i w:val="0"/>
          <w:sz w:val="24"/>
          <w:szCs w:val="24"/>
        </w:rPr>
        <w:t xml:space="preserve">ноября </w:t>
      </w:r>
      <w:r>
        <w:rPr>
          <w:rFonts w:ascii="GHEA Grapalat" w:hAnsi="GHEA Grapalat"/>
          <w:i w:val="0"/>
          <w:sz w:val="24"/>
          <w:szCs w:val="24"/>
        </w:rPr>
        <w:t xml:space="preserve">2025 года номер 1 </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AA11F6">
        <w:rPr>
          <w:rFonts w:ascii="GHEA Grapalat" w:hAnsi="GHEA Grapalat"/>
          <w:b/>
          <w:i w:val="0"/>
          <w:sz w:val="24"/>
          <w:szCs w:val="24"/>
        </w:rPr>
        <w:t>GHTsDzB-HVKAK-2025-70</w:t>
      </w:r>
      <w:r>
        <w:rPr>
          <w:rFonts w:ascii="GHEA Grapalat" w:hAnsi="GHEA Grapalat"/>
          <w:b/>
          <w:i w:val="0"/>
          <w:sz w:val="24"/>
          <w:szCs w:val="24"/>
        </w:rPr>
        <w:t>»</w:t>
      </w:r>
    </w:p>
    <w:p w:rsidR="002A7369" w:rsidRDefault="002A7369" w:rsidP="002A7369">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2A7369" w:rsidRDefault="002A7369" w:rsidP="002A7369">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Pr="00A2539C">
        <w:rPr>
          <w:rFonts w:ascii="GHEA Grapalat" w:hAnsi="GHEA Grapalat"/>
          <w:b/>
          <w:i w:val="0"/>
          <w:sz w:val="24"/>
          <w:szCs w:val="24"/>
        </w:rPr>
        <w:t>на предоставление</w:t>
      </w:r>
      <w:r w:rsidRPr="00A2539C">
        <w:rPr>
          <w:rFonts w:ascii="GHEA Grapalat" w:hAnsi="GHEA Grapalat"/>
          <w:i w:val="0"/>
          <w:sz w:val="24"/>
          <w:szCs w:val="24"/>
        </w:rPr>
        <w:t xml:space="preserve"> </w:t>
      </w:r>
      <w:r w:rsidR="00322F47">
        <w:rPr>
          <w:rFonts w:ascii="GHEA Grapalat" w:hAnsi="GHEA Grapalat"/>
          <w:b/>
          <w:i w:val="0"/>
          <w:sz w:val="24"/>
          <w:szCs w:val="24"/>
        </w:rPr>
        <w:t>услуг медицинского осмотра сотрудников</w:t>
      </w:r>
      <w:r>
        <w:rPr>
          <w:rFonts w:ascii="GHEA Grapalat" w:hAnsi="GHEA Grapalat"/>
          <w:b/>
          <w:i w:val="0"/>
          <w:sz w:val="24"/>
          <w:szCs w:val="24"/>
        </w:rPr>
        <w:t>.</w:t>
      </w:r>
    </w:p>
    <w:p w:rsidR="002A7369" w:rsidRPr="009044F1" w:rsidRDefault="002A7369" w:rsidP="002A7369">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2A7369" w:rsidRDefault="002A7369" w:rsidP="002A7369">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2A7369" w:rsidRPr="003F762C" w:rsidRDefault="002A7369" w:rsidP="002A7369">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2A7369" w:rsidRPr="00D5443D" w:rsidRDefault="002A7369" w:rsidP="002A7369">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2A7369" w:rsidRPr="008B659E" w:rsidRDefault="002A7369" w:rsidP="002A7369">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Pr="00535F40">
        <w:rPr>
          <w:rFonts w:ascii="GHEA Grapalat" w:hAnsi="GHEA Grapalat"/>
          <w:b/>
          <w:i w:val="0"/>
          <w:spacing w:val="6"/>
          <w:sz w:val="24"/>
          <w:szCs w:val="24"/>
        </w:rPr>
        <w:t xml:space="preserve"> </w:t>
      </w:r>
      <w:proofErr w:type="gramStart"/>
      <w:r w:rsidRPr="00535F40">
        <w:rPr>
          <w:rFonts w:ascii="GHEA Grapalat" w:hAnsi="GHEA Grapalat"/>
          <w:b/>
          <w:i w:val="0"/>
          <w:spacing w:val="6"/>
          <w:sz w:val="24"/>
          <w:szCs w:val="24"/>
        </w:rPr>
        <w:t>г</w:t>
      </w:r>
      <w:proofErr w:type="gramEnd"/>
      <w:r w:rsidRPr="00535F40">
        <w:rPr>
          <w:rFonts w:ascii="GHEA Grapalat" w:hAnsi="GHEA Grapalat"/>
          <w:b/>
          <w:i w:val="0"/>
          <w:spacing w:val="6"/>
          <w:sz w:val="24"/>
          <w:szCs w:val="24"/>
        </w:rPr>
        <w:t xml:space="preserve">. Ереван, </w:t>
      </w:r>
      <w:r>
        <w:rPr>
          <w:rFonts w:ascii="GHEA Grapalat" w:hAnsi="GHEA Grapalat"/>
          <w:b/>
          <w:i w:val="0"/>
          <w:spacing w:val="6"/>
          <w:sz w:val="24"/>
          <w:szCs w:val="24"/>
        </w:rPr>
        <w:t xml:space="preserve">ул. </w:t>
      </w:r>
      <w:r w:rsidRPr="00535F40">
        <w:rPr>
          <w:rFonts w:ascii="GHEA Grapalat" w:hAnsi="GHEA Grapalat"/>
          <w:b/>
          <w:i w:val="0"/>
          <w:spacing w:val="6"/>
          <w:sz w:val="24"/>
          <w:szCs w:val="24"/>
        </w:rPr>
        <w:t xml:space="preserve">М. </w:t>
      </w:r>
      <w:proofErr w:type="spellStart"/>
      <w:r w:rsidRPr="00535F40">
        <w:rPr>
          <w:rFonts w:ascii="GHEA Grapalat" w:hAnsi="GHEA Grapalat"/>
          <w:b/>
          <w:i w:val="0"/>
          <w:spacing w:val="6"/>
          <w:sz w:val="24"/>
          <w:szCs w:val="24"/>
        </w:rPr>
        <w:t>Гераци</w:t>
      </w:r>
      <w:proofErr w:type="spellEnd"/>
      <w:r w:rsidRPr="00535F40">
        <w:rPr>
          <w:rFonts w:ascii="GHEA Grapalat" w:hAnsi="GHEA Grapalat"/>
          <w:b/>
          <w:i w:val="0"/>
          <w:spacing w:val="6"/>
          <w:sz w:val="24"/>
          <w:szCs w:val="24"/>
        </w:rPr>
        <w:t xml:space="preserve">, </w:t>
      </w:r>
      <w:r>
        <w:rPr>
          <w:rFonts w:ascii="GHEA Grapalat" w:hAnsi="GHEA Grapalat"/>
          <w:b/>
          <w:i w:val="0"/>
          <w:spacing w:val="6"/>
          <w:sz w:val="24"/>
          <w:szCs w:val="24"/>
        </w:rPr>
        <w:t xml:space="preserve">д. </w:t>
      </w:r>
      <w:r w:rsidRPr="00535F40">
        <w:rPr>
          <w:rFonts w:ascii="GHEA Grapalat" w:hAnsi="GHEA Grapalat"/>
          <w:b/>
          <w:i w:val="0"/>
          <w:spacing w:val="6"/>
          <w:sz w:val="24"/>
          <w:szCs w:val="24"/>
        </w:rPr>
        <w:t>12</w:t>
      </w:r>
      <w:r>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Pr="00535F40">
        <w:rPr>
          <w:rFonts w:ascii="GHEA Grapalat" w:hAnsi="GHEA Grapalat"/>
          <w:b/>
          <w:i w:val="0"/>
          <w:sz w:val="24"/>
          <w:szCs w:val="24"/>
        </w:rPr>
        <w:t>1</w:t>
      </w:r>
      <w:r w:rsidR="00AA11F6">
        <w:rPr>
          <w:rFonts w:ascii="GHEA Grapalat" w:hAnsi="GHEA Grapalat"/>
          <w:b/>
          <w:i w:val="0"/>
          <w:sz w:val="24"/>
          <w:szCs w:val="24"/>
        </w:rPr>
        <w:t>0</w:t>
      </w:r>
      <w:r w:rsidRPr="00535F40">
        <w:rPr>
          <w:rFonts w:ascii="GHEA Grapalat" w:hAnsi="GHEA Grapalat"/>
          <w:b/>
          <w:i w:val="0"/>
          <w:sz w:val="24"/>
          <w:szCs w:val="24"/>
        </w:rPr>
        <w:t>:30 часов 0</w:t>
      </w:r>
      <w:r>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2A7369" w:rsidRDefault="002A7369" w:rsidP="002A7369">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Pr="0012656E">
        <w:rPr>
          <w:rFonts w:ascii="GHEA Grapalat" w:hAnsi="GHEA Grapalat"/>
          <w:b/>
          <w:i w:val="0"/>
          <w:sz w:val="24"/>
          <w:szCs w:val="24"/>
        </w:rPr>
        <w:t>г</w:t>
      </w:r>
      <w:proofErr w:type="gramEnd"/>
      <w:r w:rsidRPr="0012656E">
        <w:rPr>
          <w:rFonts w:ascii="GHEA Grapalat" w:hAnsi="GHEA Grapalat"/>
          <w:b/>
          <w:i w:val="0"/>
          <w:sz w:val="24"/>
          <w:szCs w:val="24"/>
        </w:rPr>
        <w:t xml:space="preserve">. Ереван, ул. М. </w:t>
      </w:r>
      <w:proofErr w:type="spellStart"/>
      <w:r w:rsidRPr="0012656E">
        <w:rPr>
          <w:rFonts w:ascii="GHEA Grapalat" w:hAnsi="GHEA Grapalat"/>
          <w:b/>
          <w:i w:val="0"/>
          <w:sz w:val="24"/>
          <w:szCs w:val="24"/>
        </w:rPr>
        <w:t>Гераци</w:t>
      </w:r>
      <w:proofErr w:type="spellEnd"/>
      <w:r w:rsidRPr="0012656E">
        <w:rPr>
          <w:rFonts w:ascii="GHEA Grapalat" w:hAnsi="GHEA Grapalat"/>
          <w:b/>
          <w:i w:val="0"/>
          <w:sz w:val="24"/>
          <w:szCs w:val="24"/>
        </w:rPr>
        <w:t>, д. 12, в 1</w:t>
      </w:r>
      <w:r w:rsidR="00AA11F6">
        <w:rPr>
          <w:rFonts w:ascii="GHEA Grapalat" w:hAnsi="GHEA Grapalat"/>
          <w:b/>
          <w:i w:val="0"/>
          <w:sz w:val="24"/>
          <w:szCs w:val="24"/>
        </w:rPr>
        <w:t>0</w:t>
      </w:r>
      <w:r w:rsidRPr="0012656E">
        <w:rPr>
          <w:rFonts w:ascii="GHEA Grapalat" w:hAnsi="GHEA Grapalat"/>
          <w:b/>
          <w:i w:val="0"/>
          <w:sz w:val="24"/>
          <w:szCs w:val="24"/>
        </w:rPr>
        <w:t xml:space="preserve">:30 часов </w:t>
      </w:r>
      <w:r w:rsidR="00B52436">
        <w:rPr>
          <w:rFonts w:ascii="GHEA Grapalat" w:hAnsi="GHEA Grapalat"/>
          <w:b/>
          <w:i w:val="0"/>
          <w:sz w:val="24"/>
          <w:szCs w:val="24"/>
        </w:rPr>
        <w:t>13 ноября</w:t>
      </w:r>
      <w:r>
        <w:rPr>
          <w:rFonts w:ascii="GHEA Grapalat" w:hAnsi="GHEA Grapalat"/>
          <w:b/>
          <w:i w:val="0"/>
          <w:sz w:val="24"/>
          <w:szCs w:val="24"/>
        </w:rPr>
        <w:t xml:space="preserve"> 2025</w:t>
      </w:r>
      <w:r w:rsidRPr="0012656E">
        <w:rPr>
          <w:rFonts w:ascii="GHEA Grapalat" w:hAnsi="GHEA Grapalat"/>
          <w:b/>
          <w:i w:val="0"/>
          <w:sz w:val="24"/>
          <w:szCs w:val="24"/>
        </w:rPr>
        <w:t xml:space="preserve"> года.</w:t>
      </w:r>
    </w:p>
    <w:p w:rsidR="002A7369" w:rsidRPr="001B32D9" w:rsidRDefault="002A7369" w:rsidP="002A7369">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A7369" w:rsidRPr="003A1EBB" w:rsidRDefault="002A7369" w:rsidP="002A7369">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2A7369" w:rsidRDefault="002A7369" w:rsidP="002A7369">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2A7369" w:rsidRDefault="002A7369" w:rsidP="002A7369">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2A7369" w:rsidRDefault="002A7369" w:rsidP="002A7369">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2A7369" w:rsidP="002A7369">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004C7808" w:rsidRPr="004C7808">
        <w:rPr>
          <w:rFonts w:ascii="GHEA Grapalat" w:hAnsi="GHEA Grapalat"/>
        </w:rPr>
        <w:br w:type="page"/>
      </w: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lastRenderedPageBreak/>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 xml:space="preserve">Решением Оценочной </w:t>
      </w:r>
      <w:r w:rsidRPr="00E90538">
        <w:rPr>
          <w:rFonts w:ascii="GHEA Grapalat" w:hAnsi="GHEA Grapalat"/>
          <w:sz w:val="22"/>
          <w:szCs w:val="22"/>
        </w:rPr>
        <w:t>комиссии запроса котировок</w:t>
      </w:r>
      <w:r w:rsidRPr="00E90538">
        <w:rPr>
          <w:rFonts w:ascii="GHEA Grapalat" w:hAnsi="GHEA Grapalat" w:cs="Sylfaen"/>
          <w:sz w:val="22"/>
          <w:szCs w:val="22"/>
        </w:rPr>
        <w:br/>
      </w:r>
      <w:r w:rsidRPr="00E90538">
        <w:rPr>
          <w:rFonts w:ascii="GHEA Grapalat" w:hAnsi="GHEA Grapalat"/>
          <w:sz w:val="22"/>
          <w:szCs w:val="22"/>
        </w:rPr>
        <w:t>под кодом «</w:t>
      </w:r>
      <w:r w:rsidR="00AA11F6">
        <w:rPr>
          <w:rFonts w:ascii="GHEA Grapalat" w:hAnsi="GHEA Grapalat"/>
          <w:sz w:val="22"/>
          <w:szCs w:val="22"/>
        </w:rPr>
        <w:t>GHTsDzB-HVKAK-2025-70</w:t>
      </w:r>
      <w:r w:rsidRPr="00E90538">
        <w:rPr>
          <w:rFonts w:ascii="GHEA Grapalat" w:hAnsi="GHEA Grapalat"/>
          <w:sz w:val="22"/>
          <w:szCs w:val="22"/>
        </w:rPr>
        <w:t>»</w:t>
      </w:r>
      <w:r w:rsidRPr="00E90538">
        <w:rPr>
          <w:rFonts w:ascii="GHEA Grapalat" w:hAnsi="GHEA Grapalat"/>
          <w:sz w:val="22"/>
          <w:szCs w:val="22"/>
        </w:rPr>
        <w:br/>
        <w:t xml:space="preserve">  № </w:t>
      </w:r>
      <w:r w:rsidRPr="00E90538">
        <w:rPr>
          <w:rFonts w:ascii="GHEA Grapalat" w:hAnsi="GHEA Grapalat"/>
          <w:sz w:val="22"/>
          <w:szCs w:val="22"/>
          <w:lang w:val="hy-AM"/>
        </w:rPr>
        <w:t>1</w:t>
      </w:r>
      <w:r w:rsidRPr="00E90538">
        <w:rPr>
          <w:rFonts w:ascii="GHEA Grapalat" w:hAnsi="GHEA Grapalat"/>
          <w:sz w:val="22"/>
          <w:szCs w:val="22"/>
        </w:rPr>
        <w:t xml:space="preserve"> </w:t>
      </w:r>
      <w:r w:rsidR="001533B1">
        <w:rPr>
          <w:rFonts w:ascii="GHEA Grapalat" w:hAnsi="GHEA Grapalat"/>
          <w:sz w:val="22"/>
          <w:szCs w:val="22"/>
        </w:rPr>
        <w:t xml:space="preserve">от </w:t>
      </w:r>
      <w:r w:rsidR="00B52436">
        <w:rPr>
          <w:rFonts w:ascii="GHEA Grapalat" w:hAnsi="GHEA Grapalat"/>
          <w:sz w:val="22"/>
          <w:szCs w:val="22"/>
        </w:rPr>
        <w:t>06 ноября</w:t>
      </w:r>
      <w:r w:rsidR="001734A4" w:rsidRPr="00E90538">
        <w:rPr>
          <w:rFonts w:ascii="GHEA Grapalat" w:hAnsi="GHEA Grapalat"/>
          <w:sz w:val="22"/>
          <w:szCs w:val="22"/>
        </w:rPr>
        <w:t xml:space="preserve"> 2025</w:t>
      </w:r>
      <w:r w:rsidRPr="00E90538">
        <w:rPr>
          <w:rFonts w:ascii="GHEA Grapalat" w:hAnsi="GHEA Grapalat"/>
          <w:sz w:val="22"/>
          <w:szCs w:val="22"/>
        </w:rPr>
        <w:t xml:space="preserve"> г</w:t>
      </w:r>
      <w:r w:rsidRPr="00E90538">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1533B1" w:rsidRPr="00E063D7" w:rsidRDefault="001533B1" w:rsidP="001533B1">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1533B1" w:rsidRPr="00E063D7" w:rsidRDefault="001533B1" w:rsidP="001533B1">
      <w:pPr>
        <w:pStyle w:val="aa"/>
        <w:widowControl w:val="0"/>
        <w:spacing w:after="160"/>
        <w:ind w:right="-7" w:firstLine="567"/>
        <w:jc w:val="center"/>
        <w:rPr>
          <w:rFonts w:ascii="GHEA Grapalat" w:hAnsi="GHEA Grapalat" w:cs="Sylfaen"/>
          <w:sz w:val="22"/>
          <w:szCs w:val="22"/>
        </w:rPr>
      </w:pPr>
    </w:p>
    <w:p w:rsidR="001533B1" w:rsidRPr="00E063D7" w:rsidRDefault="001533B1" w:rsidP="001533B1">
      <w:pPr>
        <w:pStyle w:val="aa"/>
        <w:widowControl w:val="0"/>
        <w:spacing w:after="160"/>
        <w:ind w:right="-7" w:firstLine="567"/>
        <w:jc w:val="center"/>
        <w:rPr>
          <w:rFonts w:ascii="GHEA Grapalat" w:hAnsi="GHEA Grapalat" w:cs="Sylfaen"/>
          <w:sz w:val="22"/>
          <w:szCs w:val="22"/>
        </w:rPr>
      </w:pPr>
    </w:p>
    <w:p w:rsidR="001533B1" w:rsidRPr="001A6617" w:rsidRDefault="001533B1" w:rsidP="001533B1">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00322F47">
        <w:rPr>
          <w:rFonts w:ascii="GHEA Grapalat" w:hAnsi="GHEA Grapalat"/>
          <w:b/>
        </w:rPr>
        <w:t>УСЛУГ МЕДИЦИНСКОГО ОСМОТРА СОТРУДНИКОВ</w:t>
      </w:r>
      <w:r>
        <w:rPr>
          <w:rFonts w:ascii="GHEA Grapalat" w:hAnsi="GHEA Grapalat"/>
          <w:b/>
        </w:rPr>
        <w:t xml:space="preserve">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Default="0041256C" w:rsidP="001533B1">
      <w:pPr>
        <w:jc w:val="center"/>
        <w:rPr>
          <w:rFonts w:ascii="GHEA Grapalat" w:hAnsi="GHEA Grapalat"/>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rsidR="001533B1" w:rsidRPr="00CF3958" w:rsidRDefault="00994A77" w:rsidP="001533B1">
      <w:pPr>
        <w:widowControl w:val="0"/>
        <w:ind w:firstLine="567"/>
        <w:contextualSpacing/>
        <w:jc w:val="center"/>
        <w:rPr>
          <w:rFonts w:ascii="GHEA Grapalat" w:hAnsi="GHEA Grapalat"/>
          <w:b/>
          <w:sz w:val="20"/>
          <w:szCs w:val="20"/>
        </w:rPr>
      </w:pPr>
      <w:r w:rsidRPr="009044F1">
        <w:rPr>
          <w:rFonts w:ascii="GHEA Grapalat" w:hAnsi="GHEA Grapalat"/>
        </w:rPr>
        <w:br w:type="page"/>
      </w:r>
      <w:r w:rsidR="001533B1" w:rsidRPr="00CF3958">
        <w:rPr>
          <w:rFonts w:ascii="GHEA Grapalat" w:hAnsi="GHEA Grapalat"/>
          <w:b/>
          <w:sz w:val="20"/>
          <w:szCs w:val="20"/>
        </w:rPr>
        <w:lastRenderedPageBreak/>
        <w:t>СОДЕРЖАНИЕ</w:t>
      </w:r>
    </w:p>
    <w:p w:rsidR="001533B1" w:rsidRPr="00CF3958" w:rsidRDefault="001533B1" w:rsidP="001533B1">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 xml:space="preserve">ПРИГЛАШЕНИЯ НА ЗАПРОС КОТИРОВОК, ОБЪЯВЛЕННЫЙ С ЦЕЛЬЮ ПРИОБРЕТЕНИЯ </w:t>
      </w:r>
      <w:r w:rsidR="00322F47">
        <w:rPr>
          <w:rFonts w:ascii="GHEA Grapalat" w:hAnsi="GHEA Grapalat"/>
          <w:b/>
          <w:sz w:val="20"/>
          <w:szCs w:val="20"/>
        </w:rPr>
        <w:t>УСЛУГ МЕДИЦИНСКОГО ОСМОТРА СОТРУДНИКОВ</w:t>
      </w:r>
      <w:r>
        <w:rPr>
          <w:rFonts w:ascii="GHEA Grapalat" w:hAnsi="GHEA Grapalat"/>
          <w:b/>
          <w:sz w:val="20"/>
          <w:szCs w:val="20"/>
        </w:rPr>
        <w:t xml:space="preserve"> </w:t>
      </w:r>
      <w:r w:rsidRPr="00CF3958">
        <w:rPr>
          <w:rFonts w:ascii="GHEA Grapalat" w:hAnsi="GHEA Grapalat"/>
          <w:b/>
          <w:sz w:val="20"/>
          <w:szCs w:val="20"/>
        </w:rPr>
        <w:t>ДЛЯ СВОИХ НУЖД</w:t>
      </w:r>
    </w:p>
    <w:p w:rsidR="00CF3958" w:rsidRDefault="00CF3958" w:rsidP="001533B1">
      <w:pPr>
        <w:widowControl w:val="0"/>
        <w:ind w:firstLine="567"/>
        <w:contextualSpacing/>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AA11F6">
        <w:rPr>
          <w:rFonts w:ascii="GHEA Grapalat" w:hAnsi="GHEA Grapalat"/>
          <w:b/>
          <w:sz w:val="22"/>
          <w:szCs w:val="22"/>
        </w:rPr>
        <w:t>GHTsDzB-HVKAK-2025-70</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9E63F6">
        <w:rPr>
          <w:rFonts w:ascii="GHEA Grapalat" w:hAnsi="GHEA Grapalat"/>
          <w:b/>
          <w:sz w:val="24"/>
          <w:szCs w:val="24"/>
        </w:rPr>
        <w:t>procurement@ncdc.am</w:t>
      </w:r>
    </w:p>
    <w:p w:rsidR="009E63F6" w:rsidRPr="009E63F6" w:rsidRDefault="009E63F6" w:rsidP="00B46D58">
      <w:pPr>
        <w:widowControl w:val="0"/>
        <w:spacing w:after="160"/>
        <w:jc w:val="center"/>
        <w:rPr>
          <w:rFonts w:ascii="GHEA Grapalat" w:hAnsi="GHEA Grapalat"/>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E4729A" w:rsidRDefault="00845AA5" w:rsidP="00E4729A">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E4729A" w:rsidRPr="009044F1">
        <w:rPr>
          <w:rFonts w:ascii="GHEA Grapalat" w:hAnsi="GHEA Grapalat"/>
          <w:i w:val="0"/>
          <w:sz w:val="24"/>
          <w:szCs w:val="24"/>
        </w:rPr>
        <w:t xml:space="preserve">Предметом закупки </w:t>
      </w:r>
      <w:r w:rsidR="00E4729A" w:rsidRPr="00777B7F">
        <w:rPr>
          <w:rFonts w:ascii="GHEA Grapalat" w:hAnsi="GHEA Grapalat"/>
          <w:i w:val="0"/>
          <w:sz w:val="24"/>
          <w:szCs w:val="24"/>
        </w:rPr>
        <w:t xml:space="preserve">является приобретение </w:t>
      </w:r>
      <w:r w:rsidR="00322F47">
        <w:rPr>
          <w:rFonts w:ascii="GHEA Grapalat" w:hAnsi="GHEA Grapalat"/>
          <w:b/>
          <w:i w:val="0"/>
          <w:sz w:val="24"/>
          <w:szCs w:val="24"/>
        </w:rPr>
        <w:t>услуг медицинского осмотра сотрудников</w:t>
      </w:r>
      <w:r w:rsidR="00E4729A" w:rsidRPr="00777B7F">
        <w:rPr>
          <w:rFonts w:ascii="GHEA Grapalat" w:hAnsi="GHEA Grapalat"/>
          <w:i w:val="0"/>
          <w:sz w:val="24"/>
          <w:szCs w:val="24"/>
        </w:rPr>
        <w:t xml:space="preserve"> (далее — также услуга) для нужд </w:t>
      </w:r>
      <w:r w:rsidR="00E4729A" w:rsidRPr="00777B7F">
        <w:rPr>
          <w:rFonts w:ascii="GHEA Grapalat" w:hAnsi="GHEA Grapalat"/>
          <w:b/>
          <w:i w:val="0"/>
          <w:sz w:val="24"/>
          <w:szCs w:val="24"/>
        </w:rPr>
        <w:t>ГНО «Национального центра по контролю и профилактике заболеваний» МЗ РА</w:t>
      </w:r>
      <w:r w:rsidR="00E4729A">
        <w:rPr>
          <w:rFonts w:ascii="GHEA Grapalat" w:hAnsi="GHEA Grapalat"/>
          <w:i w:val="0"/>
          <w:sz w:val="24"/>
          <w:szCs w:val="24"/>
        </w:rPr>
        <w:t xml:space="preserve">, которые сгруппированы в </w:t>
      </w:r>
      <w:r w:rsidR="001E59F9">
        <w:rPr>
          <w:rFonts w:ascii="GHEA Grapalat" w:hAnsi="GHEA Grapalat"/>
          <w:b/>
          <w:i w:val="0"/>
          <w:sz w:val="24"/>
          <w:szCs w:val="24"/>
        </w:rPr>
        <w:t>2</w:t>
      </w:r>
      <w:r w:rsidR="00E4729A">
        <w:rPr>
          <w:rFonts w:ascii="GHEA Grapalat" w:hAnsi="GHEA Grapalat"/>
          <w:b/>
          <w:i w:val="0"/>
          <w:sz w:val="24"/>
          <w:szCs w:val="24"/>
        </w:rPr>
        <w:t xml:space="preserve"> ло</w:t>
      </w:r>
      <w:r w:rsidR="001E59F9">
        <w:rPr>
          <w:rFonts w:ascii="GHEA Grapalat" w:hAnsi="GHEA Grapalat"/>
          <w:b/>
          <w:i w:val="0"/>
          <w:sz w:val="24"/>
          <w:szCs w:val="24"/>
        </w:rPr>
        <w:t>та</w:t>
      </w:r>
      <w:r w:rsidR="00E4729A">
        <w:rPr>
          <w:rFonts w:ascii="GHEA Grapalat" w:hAnsi="GHEA Grapalat"/>
          <w:b/>
          <w:i w:val="0"/>
          <w:sz w:val="24"/>
          <w:szCs w:val="24"/>
        </w:rPr>
        <w:t xml:space="preserve"> (согласно прикрепленному Приложению № 1)</w:t>
      </w:r>
      <w:r w:rsidR="00E4729A"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630"/>
        <w:gridCol w:w="6388"/>
      </w:tblGrid>
      <w:tr w:rsidR="00E4729A" w:rsidRPr="009044F1" w:rsidTr="00EC563C">
        <w:trPr>
          <w:jc w:val="center"/>
        </w:trPr>
        <w:tc>
          <w:tcPr>
            <w:tcW w:w="2846" w:type="dxa"/>
            <w:gridSpan w:val="2"/>
            <w:vAlign w:val="center"/>
          </w:tcPr>
          <w:p w:rsidR="00E4729A" w:rsidRPr="009044F1" w:rsidRDefault="00E4729A" w:rsidP="00E4729A">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388" w:type="dxa"/>
            <w:vMerge w:val="restart"/>
            <w:vAlign w:val="center"/>
          </w:tcPr>
          <w:p w:rsidR="00E4729A" w:rsidRPr="009044F1" w:rsidRDefault="00E4729A" w:rsidP="00E4729A">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E4729A" w:rsidRPr="009044F1" w:rsidTr="00EC563C">
        <w:trPr>
          <w:jc w:val="center"/>
        </w:trPr>
        <w:tc>
          <w:tcPr>
            <w:tcW w:w="1216" w:type="dxa"/>
            <w:vAlign w:val="center"/>
          </w:tcPr>
          <w:p w:rsidR="00E4729A" w:rsidRPr="009044F1" w:rsidRDefault="00E4729A" w:rsidP="00E4729A">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630" w:type="dxa"/>
            <w:vAlign w:val="center"/>
          </w:tcPr>
          <w:p w:rsidR="00E4729A" w:rsidRPr="00970424" w:rsidRDefault="00E4729A" w:rsidP="00E4729A">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388" w:type="dxa"/>
            <w:vMerge/>
            <w:vAlign w:val="center"/>
          </w:tcPr>
          <w:p w:rsidR="00E4729A" w:rsidRPr="009044F1" w:rsidRDefault="00E4729A" w:rsidP="00E4729A">
            <w:pPr>
              <w:pStyle w:val="23"/>
              <w:widowControl w:val="0"/>
              <w:spacing w:after="120" w:line="240" w:lineRule="auto"/>
              <w:ind w:firstLine="0"/>
              <w:rPr>
                <w:rFonts w:ascii="GHEA Grapalat" w:hAnsi="GHEA Grapalat"/>
                <w:sz w:val="24"/>
                <w:szCs w:val="24"/>
                <w:u w:val="single"/>
              </w:rPr>
            </w:pPr>
          </w:p>
        </w:tc>
      </w:tr>
      <w:tr w:rsidR="00FF2A38" w:rsidRPr="00AA73D2" w:rsidTr="00E4729A">
        <w:trPr>
          <w:jc w:val="center"/>
        </w:trPr>
        <w:tc>
          <w:tcPr>
            <w:tcW w:w="1216" w:type="dxa"/>
            <w:vAlign w:val="center"/>
          </w:tcPr>
          <w:p w:rsidR="00FF2A38" w:rsidRPr="00E4729A" w:rsidRDefault="004D2CBC" w:rsidP="00E4729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112,700</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Услуги медицинского осмотра сотрудников лабораторий филиала «</w:t>
            </w:r>
            <w:proofErr w:type="spellStart"/>
            <w:r w:rsidRPr="00FF2A38">
              <w:rPr>
                <w:rFonts w:ascii="GHEA Grapalat" w:hAnsi="GHEA Grapalat"/>
                <w:color w:val="000000"/>
              </w:rPr>
              <w:t>Сюник</w:t>
            </w:r>
            <w:proofErr w:type="spellEnd"/>
            <w:r w:rsidRPr="00FF2A38">
              <w:rPr>
                <w:rFonts w:ascii="GHEA Grapalat" w:hAnsi="GHEA Grapalat"/>
                <w:color w:val="000000"/>
              </w:rPr>
              <w:t>» ГНО «Национального центра по контролю и профилактике заболеваний» МЗ РА</w:t>
            </w:r>
          </w:p>
        </w:tc>
      </w:tr>
      <w:tr w:rsidR="00FF2A38" w:rsidRPr="00AA73D2" w:rsidTr="00E4729A">
        <w:trPr>
          <w:jc w:val="center"/>
        </w:trPr>
        <w:tc>
          <w:tcPr>
            <w:tcW w:w="1216" w:type="dxa"/>
            <w:vAlign w:val="center"/>
          </w:tcPr>
          <w:p w:rsidR="00FF2A38" w:rsidRPr="00E4729A" w:rsidRDefault="004D2CBC" w:rsidP="00E4729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211,200</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Услуги медицинского осмотра сотрудников лабораторий филиала «</w:t>
            </w:r>
            <w:proofErr w:type="spellStart"/>
            <w:r w:rsidRPr="00FF2A38">
              <w:rPr>
                <w:rFonts w:ascii="GHEA Grapalat" w:hAnsi="GHEA Grapalat"/>
                <w:color w:val="000000"/>
              </w:rPr>
              <w:t>Сюник</w:t>
            </w:r>
            <w:proofErr w:type="spellEnd"/>
            <w:r w:rsidRPr="00FF2A38">
              <w:rPr>
                <w:rFonts w:ascii="GHEA Grapalat" w:hAnsi="GHEA Grapalat"/>
                <w:color w:val="000000"/>
              </w:rPr>
              <w:t>» ГНО «Национального центра по контролю и профилактике заболеваний» МЗ РА 2</w:t>
            </w:r>
          </w:p>
        </w:tc>
      </w:tr>
    </w:tbl>
    <w:p w:rsidR="00E4729A" w:rsidRPr="00E4729A" w:rsidRDefault="00E4729A" w:rsidP="00E4729A"/>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w:t>
      </w:r>
      <w:r w:rsidR="00302F50" w:rsidRPr="009044F1">
        <w:rPr>
          <w:rFonts w:ascii="GHEA Grapalat" w:hAnsi="GHEA Grapalat"/>
          <w:b/>
        </w:rPr>
        <w:t xml:space="preserve">ТРЕБОВАНИЯ К ПРАВУ УЧАСТНИКА НА УЧАСТИЕ, </w:t>
      </w:r>
      <w:r w:rsidR="00302F50" w:rsidRPr="00693101">
        <w:rPr>
          <w:rFonts w:ascii="GHEA Grapalat" w:hAnsi="GHEA Grapalat"/>
          <w:b/>
        </w:rPr>
        <w:br/>
      </w:r>
      <w:r w:rsidR="00302F50">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28137F"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28137F" w:rsidRDefault="0028137F" w:rsidP="0028137F">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1C2B3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C563C" w:rsidRPr="00315F2A" w:rsidRDefault="00EC563C" w:rsidP="00EC563C">
      <w:pPr>
        <w:pStyle w:val="23"/>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w:t>
      </w:r>
      <w:proofErr w:type="gramStart"/>
      <w:r w:rsidRPr="00315F2A">
        <w:rPr>
          <w:rFonts w:ascii="GHEA Grapalat" w:hAnsi="GHEA Grapalat"/>
          <w:b/>
          <w:sz w:val="24"/>
          <w:szCs w:val="24"/>
        </w:rPr>
        <w:t>заявку</w:t>
      </w:r>
      <w:proofErr w:type="gramEnd"/>
      <w:r w:rsidRPr="00315F2A">
        <w:rPr>
          <w:rFonts w:ascii="GHEA Grapalat" w:hAnsi="GHEA Grapalat"/>
          <w:b/>
          <w:sz w:val="24"/>
          <w:szCs w:val="24"/>
        </w:rPr>
        <w:t xml:space="preserve"> как для каждого лота, так и для нескольких или всех лотов. </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w:t>
      </w:r>
      <w:r w:rsidR="00EC563C">
        <w:rPr>
          <w:rFonts w:ascii="GHEA Grapalat" w:hAnsi="GHEA Grapalat"/>
          <w:sz w:val="24"/>
          <w:szCs w:val="24"/>
        </w:rPr>
        <w:t xml:space="preserve">ул. М. </w:t>
      </w:r>
      <w:proofErr w:type="spellStart"/>
      <w:r w:rsidR="00EC563C">
        <w:rPr>
          <w:rFonts w:ascii="GHEA Grapalat" w:hAnsi="GHEA Grapalat"/>
          <w:sz w:val="24"/>
          <w:szCs w:val="24"/>
        </w:rPr>
        <w:t>Гераци</w:t>
      </w:r>
      <w:proofErr w:type="spellEnd"/>
      <w:r w:rsidR="00EC563C">
        <w:rPr>
          <w:rFonts w:ascii="GHEA Grapalat" w:hAnsi="GHEA Grapalat"/>
          <w:sz w:val="24"/>
          <w:szCs w:val="24"/>
        </w:rPr>
        <w:t>, д. 12</w:t>
      </w:r>
      <w:r w:rsidR="00616318">
        <w:rPr>
          <w:rFonts w:ascii="GHEA Grapalat" w:hAnsi="GHEA Grapalat"/>
          <w:sz w:val="24"/>
          <w:szCs w:val="24"/>
        </w:rPr>
        <w:t xml:space="preserve"> </w:t>
      </w:r>
      <w:r>
        <w:rPr>
          <w:rFonts w:ascii="GHEA Grapalat" w:hAnsi="GHEA Grapalat"/>
          <w:sz w:val="24"/>
          <w:szCs w:val="24"/>
        </w:rPr>
        <w:t xml:space="preserve">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w:t>
      </w:r>
      <w:r w:rsidR="002A0247">
        <w:rPr>
          <w:rFonts w:ascii="GHEA Grapalat" w:hAnsi="GHEA Grapalat"/>
          <w:b/>
          <w:sz w:val="24"/>
          <w:szCs w:val="24"/>
        </w:rPr>
        <w:t>0</w:t>
      </w:r>
      <w:r w:rsidR="00EC563C">
        <w:rPr>
          <w:rFonts w:ascii="GHEA Grapalat" w:hAnsi="GHEA Grapalat"/>
          <w:b/>
          <w:sz w:val="24"/>
          <w:szCs w:val="24"/>
        </w:rPr>
        <w:t>:3</w:t>
      </w:r>
      <w:r w:rsidR="009415D8" w:rsidRPr="009415D8">
        <w:rPr>
          <w:rFonts w:ascii="GHEA Grapalat" w:hAnsi="GHEA Grapalat"/>
          <w:b/>
          <w:sz w:val="24"/>
          <w:szCs w:val="24"/>
        </w:rPr>
        <w:t>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3C6569">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2B4F5C">
        <w:rPr>
          <w:rFonts w:ascii="GHEA Grapalat" w:hAnsi="GHEA Grapalat"/>
          <w:sz w:val="24"/>
          <w:szCs w:val="24"/>
        </w:rPr>
        <w:t>Астхик</w:t>
      </w:r>
      <w:proofErr w:type="spellEnd"/>
      <w:r w:rsidR="002B4F5C">
        <w:rPr>
          <w:rFonts w:ascii="GHEA Grapalat" w:hAnsi="GHEA Grapalat"/>
          <w:sz w:val="24"/>
          <w:szCs w:val="24"/>
        </w:rPr>
        <w:t xml:space="preserve"> </w:t>
      </w:r>
      <w:proofErr w:type="spellStart"/>
      <w:r w:rsidR="002B4F5C">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w:t>
      </w:r>
      <w:r w:rsidR="00616318">
        <w:rPr>
          <w:rFonts w:ascii="GHEA Grapalat" w:hAnsi="GHEA Grapalat"/>
          <w:sz w:val="24"/>
          <w:szCs w:val="24"/>
        </w:rPr>
        <w:t xml:space="preserve"> </w:t>
      </w:r>
      <w:r w:rsidR="00616318">
        <w:rPr>
          <w:rFonts w:asciiTheme="minorHAnsi" w:hAnsiTheme="minorHAnsi"/>
        </w:rPr>
        <w:t>/</w:t>
      </w:r>
      <w:r w:rsidR="00616318" w:rsidRPr="005A26BE">
        <w:rPr>
          <w:rFonts w:ascii="GHEA Grapalat" w:hAnsi="GHEA Grapalat"/>
          <w:sz w:val="24"/>
          <w:szCs w:val="24"/>
        </w:rPr>
        <w:t>в виде суммы цен</w:t>
      </w:r>
      <w:r w:rsidR="00445423">
        <w:rPr>
          <w:rFonts w:ascii="GHEA Grapalat" w:hAnsi="GHEA Grapalat"/>
          <w:sz w:val="24"/>
          <w:szCs w:val="24"/>
        </w:rPr>
        <w:t xml:space="preserve"> по каждому виду оказания услуг</w:t>
      </w:r>
      <w:r w:rsidR="00616318">
        <w:rPr>
          <w:rFonts w:ascii="GHEA Grapalat" w:hAnsi="GHEA Grapalat"/>
          <w:sz w:val="24"/>
          <w:szCs w:val="24"/>
        </w:rPr>
        <w:t>/</w:t>
      </w:r>
      <w:r w:rsidR="000F6257">
        <w:rPr>
          <w:rFonts w:asciiTheme="minorHAnsi" w:hAnsiTheme="minorHAnsi"/>
        </w:rPr>
        <w:t xml:space="preserve"> </w:t>
      </w:r>
      <w:r w:rsidRPr="009044F1">
        <w:rPr>
          <w:rFonts w:ascii="GHEA Grapalat" w:hAnsi="GHEA Grapalat"/>
          <w:sz w:val="24"/>
          <w:szCs w:val="24"/>
        </w:rPr>
        <w:t>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445423" w:rsidRDefault="00BC1D1C" w:rsidP="007B18B8">
      <w:pPr>
        <w:pStyle w:val="norm"/>
        <w:widowControl w:val="0"/>
        <w:spacing w:line="240" w:lineRule="auto"/>
        <w:ind w:firstLine="567"/>
        <w:contextualSpacing/>
        <w:rPr>
          <w:rFonts w:ascii="GHEA Grapalat" w:hAnsi="GHEA Grapalat"/>
          <w:sz w:val="24"/>
          <w:szCs w:val="24"/>
        </w:rPr>
      </w:pPr>
      <w:r w:rsidRPr="00445423">
        <w:rPr>
          <w:rFonts w:ascii="GHEA Grapalat" w:hAnsi="GHEA Grapalat"/>
          <w:sz w:val="24"/>
          <w:szCs w:val="24"/>
        </w:rPr>
        <w:t>б)</w:t>
      </w:r>
      <w:r w:rsidRPr="00445423">
        <w:t xml:space="preserve"> </w:t>
      </w:r>
      <w:r w:rsidRPr="00445423">
        <w:rPr>
          <w:rFonts w:ascii="GHEA Grapalat" w:hAnsi="GHEA Grapalat"/>
          <w:sz w:val="24"/>
          <w:szCs w:val="24"/>
        </w:rPr>
        <w:t>участник представляет ценовое предложение с учетом максимальных цен на каждый вид услуг, установленных настоящим приглашением</w:t>
      </w:r>
      <w:r w:rsidRPr="00445423">
        <w:rPr>
          <w:rFonts w:ascii="GHEA Grapalat" w:hAnsi="GHEA Grapalat"/>
          <w:sz w:val="24"/>
          <w:szCs w:val="24"/>
          <w:lang w:val="hy-AM"/>
        </w:rPr>
        <w:t xml:space="preserve">, </w:t>
      </w:r>
      <w:r w:rsidRPr="00445423">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445423">
        <w:rPr>
          <w:rFonts w:ascii="GHEA Grapalat" w:hAnsi="GHEA Grapalat"/>
          <w:sz w:val="24"/>
          <w:szCs w:val="24"/>
        </w:rPr>
        <w:t>ВС</w:t>
      </w:r>
      <w:proofErr w:type="gramEnd"/>
      <w:r w:rsidRPr="00445423">
        <w:rPr>
          <w:rFonts w:ascii="GHEA Grapalat" w:hAnsi="GHEA Grapalat"/>
          <w:sz w:val="24"/>
          <w:szCs w:val="24"/>
        </w:rPr>
        <w:t>= ЦУ/</w:t>
      </w:r>
      <w:proofErr w:type="spellStart"/>
      <w:r w:rsidRPr="00445423">
        <w:rPr>
          <w:rFonts w:ascii="GHEA Grapalat" w:hAnsi="GHEA Grapalat"/>
          <w:sz w:val="24"/>
          <w:szCs w:val="24"/>
        </w:rPr>
        <w:t>С</w:t>
      </w:r>
      <w:r w:rsidR="007861DD" w:rsidRPr="00445423">
        <w:rPr>
          <w:rFonts w:ascii="GHEA Grapalat" w:hAnsi="GHEA Grapalat"/>
          <w:sz w:val="24"/>
          <w:szCs w:val="24"/>
        </w:rPr>
        <w:t>ц</w:t>
      </w:r>
      <w:r w:rsidRPr="00445423">
        <w:rPr>
          <w:rFonts w:ascii="GHEA Grapalat" w:hAnsi="GHEA Grapalat"/>
          <w:sz w:val="24"/>
          <w:szCs w:val="24"/>
        </w:rPr>
        <w:t>xУxК</w:t>
      </w:r>
      <w:proofErr w:type="spellEnd"/>
      <w:r w:rsidR="007861DD" w:rsidRPr="00445423">
        <w:rPr>
          <w:rFonts w:ascii="GHEA Grapalat" w:hAnsi="GHEA Grapalat"/>
          <w:sz w:val="24"/>
          <w:szCs w:val="24"/>
        </w:rPr>
        <w:t>, где:</w:t>
      </w:r>
    </w:p>
    <w:p w:rsidR="00BC1D1C" w:rsidRPr="00445423" w:rsidRDefault="00BC1D1C" w:rsidP="007B18B8">
      <w:pPr>
        <w:pStyle w:val="norm"/>
        <w:widowControl w:val="0"/>
        <w:spacing w:line="240" w:lineRule="auto"/>
        <w:ind w:firstLine="567"/>
        <w:contextualSpacing/>
        <w:rPr>
          <w:rFonts w:ascii="GHEA Grapalat" w:hAnsi="GHEA Grapalat"/>
          <w:sz w:val="24"/>
          <w:szCs w:val="24"/>
        </w:rPr>
      </w:pPr>
      <w:r w:rsidRPr="00445423">
        <w:rPr>
          <w:rFonts w:ascii="GHEA Grapalat" w:hAnsi="GHEA Grapalat"/>
          <w:sz w:val="24"/>
          <w:szCs w:val="24"/>
        </w:rPr>
        <w:t xml:space="preserve">ВС-сумма, </w:t>
      </w:r>
      <w:proofErr w:type="gramStart"/>
      <w:r w:rsidRPr="00445423">
        <w:rPr>
          <w:rFonts w:ascii="GHEA Grapalat" w:hAnsi="GHEA Grapalat"/>
          <w:sz w:val="24"/>
          <w:szCs w:val="24"/>
        </w:rPr>
        <w:t>выплачиваемая</w:t>
      </w:r>
      <w:proofErr w:type="gramEnd"/>
      <w:r w:rsidRPr="00445423">
        <w:rPr>
          <w:rFonts w:ascii="GHEA Grapalat" w:hAnsi="GHEA Grapalat"/>
          <w:sz w:val="24"/>
          <w:szCs w:val="24"/>
        </w:rPr>
        <w:t xml:space="preserve"> за оказание отдельных видов услуг, установленных договором</w:t>
      </w:r>
      <w:r w:rsidR="00F00004" w:rsidRPr="00445423">
        <w:rPr>
          <w:rFonts w:ascii="GHEA Grapalat" w:hAnsi="GHEA Grapalat"/>
          <w:sz w:val="24"/>
          <w:szCs w:val="24"/>
        </w:rPr>
        <w:t>,</w:t>
      </w:r>
    </w:p>
    <w:p w:rsidR="00BC1D1C" w:rsidRPr="00445423" w:rsidRDefault="00BC1D1C" w:rsidP="007B18B8">
      <w:pPr>
        <w:pStyle w:val="norm"/>
        <w:widowControl w:val="0"/>
        <w:spacing w:line="240" w:lineRule="auto"/>
        <w:ind w:firstLine="567"/>
        <w:contextualSpacing/>
        <w:rPr>
          <w:rFonts w:ascii="GHEA Grapalat" w:hAnsi="GHEA Grapalat"/>
          <w:sz w:val="24"/>
          <w:szCs w:val="24"/>
        </w:rPr>
      </w:pPr>
      <w:r w:rsidRPr="00445423">
        <w:rPr>
          <w:rFonts w:ascii="GHEA Grapalat" w:hAnsi="GHEA Grapalat"/>
          <w:sz w:val="24"/>
          <w:szCs w:val="24"/>
        </w:rPr>
        <w:t xml:space="preserve">ЦУ </w:t>
      </w:r>
      <w:proofErr w:type="gramStart"/>
      <w:r w:rsidRPr="00445423">
        <w:rPr>
          <w:rFonts w:ascii="GHEA Grapalat" w:hAnsi="GHEA Grapalat"/>
          <w:sz w:val="24"/>
          <w:szCs w:val="24"/>
        </w:rPr>
        <w:t>-и</w:t>
      </w:r>
      <w:proofErr w:type="gramEnd"/>
      <w:r w:rsidRPr="00445423">
        <w:rPr>
          <w:rFonts w:ascii="GHEA Grapalat" w:hAnsi="GHEA Grapalat"/>
          <w:sz w:val="24"/>
          <w:szCs w:val="24"/>
        </w:rPr>
        <w:t xml:space="preserve">тоговая цена, предложенная </w:t>
      </w:r>
      <w:r w:rsidR="0038256B" w:rsidRPr="00445423">
        <w:rPr>
          <w:rFonts w:ascii="GHEA Grapalat" w:hAnsi="GHEA Grapalat"/>
          <w:sz w:val="24"/>
          <w:szCs w:val="24"/>
        </w:rPr>
        <w:t>ото</w:t>
      </w:r>
      <w:r w:rsidRPr="00445423">
        <w:rPr>
          <w:rFonts w:ascii="GHEA Grapalat" w:hAnsi="GHEA Grapalat"/>
          <w:sz w:val="24"/>
          <w:szCs w:val="24"/>
        </w:rPr>
        <w:t>бранным участником</w:t>
      </w:r>
      <w:r w:rsidR="00F00004" w:rsidRPr="00445423">
        <w:rPr>
          <w:rFonts w:ascii="GHEA Grapalat" w:hAnsi="GHEA Grapalat"/>
          <w:sz w:val="24"/>
          <w:szCs w:val="24"/>
        </w:rPr>
        <w:t>,</w:t>
      </w:r>
    </w:p>
    <w:p w:rsidR="00BC1D1C" w:rsidRPr="00445423" w:rsidRDefault="00BC1D1C" w:rsidP="007B18B8">
      <w:pPr>
        <w:pStyle w:val="norm"/>
        <w:widowControl w:val="0"/>
        <w:spacing w:line="240" w:lineRule="auto"/>
        <w:ind w:firstLine="567"/>
        <w:contextualSpacing/>
        <w:rPr>
          <w:rFonts w:ascii="GHEA Grapalat" w:hAnsi="GHEA Grapalat"/>
          <w:sz w:val="24"/>
          <w:szCs w:val="24"/>
        </w:rPr>
      </w:pPr>
      <w:r w:rsidRPr="00445423">
        <w:rPr>
          <w:rFonts w:ascii="GHEA Grapalat" w:hAnsi="GHEA Grapalat"/>
          <w:sz w:val="24"/>
          <w:szCs w:val="24"/>
        </w:rPr>
        <w:t>С</w:t>
      </w:r>
      <w:proofErr w:type="gramStart"/>
      <w:r w:rsidRPr="00445423">
        <w:rPr>
          <w:rFonts w:ascii="GHEA Grapalat" w:hAnsi="GHEA Grapalat"/>
          <w:sz w:val="24"/>
          <w:szCs w:val="24"/>
        </w:rPr>
        <w:t>Ц-</w:t>
      </w:r>
      <w:proofErr w:type="gramEnd"/>
      <w:r w:rsidRPr="00445423">
        <w:rPr>
          <w:rFonts w:ascii="GHEA Grapalat" w:hAnsi="GHEA Grapalat"/>
          <w:sz w:val="24"/>
          <w:szCs w:val="24"/>
        </w:rPr>
        <w:t xml:space="preserve"> совокупность максимальных единиц цен, установленных для оказания услуги</w:t>
      </w:r>
      <w:r w:rsidR="00F00004" w:rsidRPr="00445423">
        <w:rPr>
          <w:rFonts w:ascii="GHEA Grapalat" w:hAnsi="GHEA Grapalat"/>
          <w:sz w:val="24"/>
          <w:szCs w:val="24"/>
        </w:rPr>
        <w:t>,</w:t>
      </w:r>
    </w:p>
    <w:p w:rsidR="00BC1D1C" w:rsidRPr="00445423" w:rsidRDefault="00BC1D1C" w:rsidP="007B18B8">
      <w:pPr>
        <w:pStyle w:val="norm"/>
        <w:widowControl w:val="0"/>
        <w:spacing w:line="240" w:lineRule="auto"/>
        <w:ind w:firstLine="567"/>
        <w:contextualSpacing/>
        <w:rPr>
          <w:rFonts w:ascii="GHEA Grapalat" w:hAnsi="GHEA Grapalat"/>
          <w:sz w:val="24"/>
          <w:szCs w:val="24"/>
        </w:rPr>
      </w:pPr>
      <w:proofErr w:type="gramStart"/>
      <w:r w:rsidRPr="00445423">
        <w:rPr>
          <w:rFonts w:ascii="GHEA Grapalat" w:hAnsi="GHEA Grapalat"/>
          <w:sz w:val="24"/>
          <w:szCs w:val="24"/>
        </w:rPr>
        <w:t>У-цена</w:t>
      </w:r>
      <w:proofErr w:type="gramEnd"/>
      <w:r w:rsidRPr="00445423">
        <w:rPr>
          <w:rFonts w:ascii="GHEA Grapalat" w:hAnsi="GHEA Grapalat"/>
          <w:sz w:val="24"/>
          <w:szCs w:val="24"/>
        </w:rPr>
        <w:t xml:space="preserve"> на максимальную единицу предоставленной услуги</w:t>
      </w:r>
      <w:r w:rsidR="00F00004" w:rsidRPr="00445423">
        <w:rPr>
          <w:rFonts w:ascii="GHEA Grapalat" w:hAnsi="GHEA Grapalat"/>
          <w:sz w:val="24"/>
          <w:szCs w:val="24"/>
        </w:rPr>
        <w:t>,</w:t>
      </w:r>
    </w:p>
    <w:p w:rsidR="00BC1D1C" w:rsidRPr="00445423" w:rsidRDefault="00BC1D1C" w:rsidP="007B18B8">
      <w:pPr>
        <w:pStyle w:val="norm"/>
        <w:widowControl w:val="0"/>
        <w:spacing w:line="240" w:lineRule="auto"/>
        <w:ind w:firstLine="567"/>
        <w:contextualSpacing/>
        <w:rPr>
          <w:rFonts w:ascii="GHEA Grapalat" w:hAnsi="GHEA Grapalat"/>
          <w:sz w:val="24"/>
          <w:szCs w:val="24"/>
        </w:rPr>
      </w:pPr>
      <w:r w:rsidRPr="00445423">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9809FA">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w:t>
      </w:r>
      <w:r w:rsidR="002A0247">
        <w:rPr>
          <w:rFonts w:ascii="GHEA Grapalat" w:hAnsi="GHEA Grapalat"/>
          <w:b/>
          <w:sz w:val="24"/>
          <w:szCs w:val="24"/>
        </w:rPr>
        <w:t>0</w:t>
      </w:r>
      <w:r w:rsidR="00616318">
        <w:rPr>
          <w:rFonts w:ascii="GHEA Grapalat" w:hAnsi="GHEA Grapalat"/>
          <w:b/>
          <w:sz w:val="24"/>
          <w:szCs w:val="24"/>
        </w:rPr>
        <w:t>:3</w:t>
      </w:r>
      <w:r w:rsidR="00204A09" w:rsidRPr="00204A09">
        <w:rPr>
          <w:rFonts w:ascii="GHEA Grapalat" w:hAnsi="GHEA Grapalat"/>
          <w:b/>
          <w:sz w:val="24"/>
          <w:szCs w:val="24"/>
        </w:rPr>
        <w:t>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1C2B34" w:rsidRPr="00A16851" w:rsidRDefault="001C2B34" w:rsidP="001C2B34">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Arial" w:hAnsi="Arial" w:cs="Arial"/>
        </w:rPr>
        <w:t>включая случай,</w:t>
      </w:r>
      <w:r w:rsidRPr="00F8703D">
        <w:t xml:space="preserve"> </w:t>
      </w:r>
      <w:r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Pr="00A16851">
        <w:rPr>
          <w:rFonts w:ascii="GHEA Grapalat" w:hAnsi="GHEA Grapalat"/>
          <w:sz w:val="24"/>
          <w:szCs w:val="24"/>
        </w:rPr>
        <w:t>20.06.2025 № 817-А, предлагается участником в качестве агента / исполнителя /</w:t>
      </w:r>
      <w:r w:rsidRPr="00A16851">
        <w:rPr>
          <w:rFonts w:ascii="GHEA Grapalat" w:hAnsi="GHEA Grapalat"/>
          <w:sz w:val="24"/>
          <w:szCs w:val="24"/>
          <w:lang w:val="hy-AM"/>
        </w:rPr>
        <w:t xml:space="preserve">, </w:t>
      </w:r>
      <w:r w:rsidRPr="00A16851">
        <w:rPr>
          <w:rFonts w:ascii="GHEA Grapalat" w:hAnsi="GHEA Grapalat"/>
          <w:sz w:val="24"/>
          <w:szCs w:val="24"/>
        </w:rPr>
        <w:t xml:space="preserve">то </w:t>
      </w:r>
      <w:r w:rsidRPr="00A16851">
        <w:rPr>
          <w:rFonts w:ascii="GHEA Grapalat" w:hAnsi="GHEA Grapalat" w:cs="Calibri"/>
          <w:sz w:val="24"/>
          <w:szCs w:val="24"/>
        </w:rPr>
        <w:t>комиссия</w:t>
      </w:r>
      <w:r w:rsidRPr="00A16851">
        <w:rPr>
          <w:rFonts w:ascii="GHEA Grapalat" w:hAnsi="GHEA Grapalat"/>
          <w:sz w:val="24"/>
          <w:szCs w:val="24"/>
        </w:rPr>
        <w:t xml:space="preserve"> </w:t>
      </w:r>
      <w:r w:rsidRPr="00A16851">
        <w:rPr>
          <w:rFonts w:ascii="GHEA Grapalat" w:hAnsi="GHEA Grapalat" w:cs="Calibri"/>
          <w:sz w:val="24"/>
          <w:szCs w:val="24"/>
        </w:rPr>
        <w:t>приостанавливает</w:t>
      </w:r>
      <w:r w:rsidRPr="00A16851">
        <w:rPr>
          <w:rFonts w:ascii="GHEA Grapalat" w:hAnsi="GHEA Grapalat"/>
          <w:sz w:val="24"/>
          <w:szCs w:val="24"/>
        </w:rPr>
        <w:t xml:space="preserve"> </w:t>
      </w:r>
      <w:r w:rsidRPr="00A16851">
        <w:rPr>
          <w:rFonts w:ascii="GHEA Grapalat" w:hAnsi="GHEA Grapalat" w:cs="Calibri"/>
          <w:sz w:val="24"/>
          <w:szCs w:val="24"/>
        </w:rPr>
        <w:t>заседание</w:t>
      </w:r>
      <w:r w:rsidRPr="00A16851">
        <w:rPr>
          <w:rFonts w:ascii="GHEA Grapalat" w:hAnsi="GHEA Grapalat"/>
          <w:sz w:val="24"/>
          <w:szCs w:val="24"/>
        </w:rPr>
        <w:t xml:space="preserve"> </w:t>
      </w:r>
      <w:r w:rsidRPr="00A16851">
        <w:rPr>
          <w:rFonts w:ascii="GHEA Grapalat" w:hAnsi="GHEA Grapalat" w:cs="Calibri"/>
          <w:sz w:val="24"/>
          <w:szCs w:val="24"/>
        </w:rPr>
        <w:t>на</w:t>
      </w:r>
      <w:r w:rsidRPr="00A16851">
        <w:rPr>
          <w:rFonts w:ascii="GHEA Grapalat" w:hAnsi="GHEA Grapalat"/>
          <w:sz w:val="24"/>
          <w:szCs w:val="24"/>
        </w:rPr>
        <w:t xml:space="preserve"> </w:t>
      </w:r>
      <w:r w:rsidRPr="00A16851">
        <w:rPr>
          <w:rFonts w:ascii="GHEA Grapalat" w:hAnsi="GHEA Grapalat" w:cs="Calibri"/>
          <w:sz w:val="24"/>
          <w:szCs w:val="24"/>
        </w:rPr>
        <w:t>один</w:t>
      </w:r>
      <w:r w:rsidRPr="00A16851">
        <w:rPr>
          <w:rFonts w:ascii="GHEA Grapalat" w:hAnsi="GHEA Grapalat"/>
          <w:sz w:val="24"/>
          <w:szCs w:val="24"/>
        </w:rPr>
        <w:t xml:space="preserve"> </w:t>
      </w:r>
      <w:r w:rsidRPr="00A16851">
        <w:rPr>
          <w:rFonts w:ascii="GHEA Grapalat" w:hAnsi="GHEA Grapalat" w:cs="Calibri"/>
          <w:sz w:val="24"/>
          <w:szCs w:val="24"/>
        </w:rPr>
        <w:t>рабочий</w:t>
      </w:r>
      <w:r w:rsidRPr="00A16851">
        <w:rPr>
          <w:rFonts w:ascii="GHEA Grapalat" w:hAnsi="GHEA Grapalat"/>
          <w:sz w:val="24"/>
          <w:szCs w:val="24"/>
        </w:rPr>
        <w:t xml:space="preserve"> </w:t>
      </w:r>
      <w:r w:rsidRPr="00A16851">
        <w:rPr>
          <w:rFonts w:ascii="GHEA Grapalat" w:hAnsi="GHEA Grapalat" w:cs="Calibri"/>
          <w:sz w:val="24"/>
          <w:szCs w:val="24"/>
        </w:rPr>
        <w:t>день</w:t>
      </w:r>
      <w:r w:rsidRPr="00A16851">
        <w:rPr>
          <w:rFonts w:ascii="GHEA Grapalat" w:hAnsi="GHEA Grapalat"/>
          <w:sz w:val="24"/>
          <w:szCs w:val="24"/>
        </w:rPr>
        <w:t xml:space="preserve">, </w:t>
      </w:r>
      <w:r w:rsidRPr="00A16851">
        <w:rPr>
          <w:rFonts w:ascii="GHEA Grapalat" w:hAnsi="GHEA Grapalat" w:cs="Calibri"/>
          <w:sz w:val="24"/>
          <w:szCs w:val="24"/>
        </w:rPr>
        <w:t>а</w:t>
      </w:r>
      <w:r w:rsidRPr="00A16851">
        <w:rPr>
          <w:rFonts w:ascii="GHEA Grapalat" w:hAnsi="GHEA Grapalat"/>
          <w:sz w:val="24"/>
          <w:szCs w:val="24"/>
        </w:rPr>
        <w:t xml:space="preserve"> </w:t>
      </w:r>
      <w:r w:rsidRPr="00A16851">
        <w:rPr>
          <w:rFonts w:ascii="GHEA Grapalat" w:hAnsi="GHEA Grapalat" w:cs="Calibri"/>
          <w:sz w:val="24"/>
          <w:szCs w:val="24"/>
        </w:rPr>
        <w:t>секретарь</w:t>
      </w:r>
      <w:r w:rsidRPr="00A16851">
        <w:rPr>
          <w:rFonts w:ascii="GHEA Grapalat" w:hAnsi="GHEA Grapalat"/>
          <w:sz w:val="24"/>
          <w:szCs w:val="24"/>
        </w:rPr>
        <w:t xml:space="preserve"> </w:t>
      </w:r>
      <w:r w:rsidRPr="00A16851">
        <w:rPr>
          <w:rFonts w:ascii="GHEA Grapalat" w:hAnsi="GHEA Grapalat" w:cs="Calibri"/>
          <w:sz w:val="24"/>
          <w:szCs w:val="24"/>
        </w:rPr>
        <w:t>комиссии</w:t>
      </w:r>
      <w:r w:rsidRPr="00A16851">
        <w:rPr>
          <w:rFonts w:ascii="GHEA Grapalat" w:hAnsi="GHEA Grapalat"/>
          <w:sz w:val="24"/>
          <w:szCs w:val="24"/>
        </w:rPr>
        <w:t xml:space="preserve"> </w:t>
      </w:r>
      <w:r w:rsidRPr="00A16851">
        <w:rPr>
          <w:rFonts w:ascii="GHEA Grapalat" w:hAnsi="GHEA Grapalat" w:cs="Calibri"/>
          <w:sz w:val="24"/>
          <w:szCs w:val="24"/>
        </w:rPr>
        <w:t>в</w:t>
      </w:r>
      <w:r w:rsidRPr="00A16851">
        <w:rPr>
          <w:rFonts w:ascii="GHEA Grapalat" w:hAnsi="GHEA Grapalat"/>
          <w:sz w:val="24"/>
          <w:szCs w:val="24"/>
        </w:rPr>
        <w:t xml:space="preserve"> </w:t>
      </w:r>
      <w:r w:rsidRPr="00A16851">
        <w:rPr>
          <w:rFonts w:ascii="GHEA Grapalat" w:hAnsi="GHEA Grapalat" w:cs="Calibri"/>
          <w:sz w:val="24"/>
          <w:szCs w:val="24"/>
        </w:rPr>
        <w:t>тот</w:t>
      </w:r>
      <w:r w:rsidRPr="00A16851">
        <w:rPr>
          <w:rFonts w:ascii="GHEA Grapalat" w:hAnsi="GHEA Grapalat"/>
          <w:sz w:val="24"/>
          <w:szCs w:val="24"/>
        </w:rPr>
        <w:t xml:space="preserve"> </w:t>
      </w:r>
      <w:r w:rsidRPr="00A16851">
        <w:rPr>
          <w:rFonts w:ascii="GHEA Grapalat" w:hAnsi="GHEA Grapalat" w:cs="Calibri"/>
          <w:sz w:val="24"/>
          <w:szCs w:val="24"/>
        </w:rPr>
        <w:t>же</w:t>
      </w:r>
      <w:r w:rsidRPr="00A16851">
        <w:rPr>
          <w:rFonts w:ascii="GHEA Grapalat" w:hAnsi="GHEA Grapalat"/>
          <w:sz w:val="24"/>
          <w:szCs w:val="24"/>
        </w:rPr>
        <w:t xml:space="preserve"> </w:t>
      </w:r>
      <w:r w:rsidRPr="00A16851">
        <w:rPr>
          <w:rFonts w:ascii="GHEA Grapalat" w:hAnsi="GHEA Grapalat" w:cs="Calibri"/>
          <w:sz w:val="24"/>
          <w:szCs w:val="24"/>
        </w:rPr>
        <w:t>день</w:t>
      </w:r>
      <w:r w:rsidRPr="00A16851">
        <w:rPr>
          <w:rFonts w:ascii="GHEA Grapalat" w:hAnsi="GHEA Grapalat"/>
          <w:sz w:val="24"/>
          <w:szCs w:val="24"/>
        </w:rPr>
        <w:t xml:space="preserve"> </w:t>
      </w:r>
      <w:r w:rsidRPr="00A16851">
        <w:rPr>
          <w:rFonts w:ascii="GHEA Grapalat" w:hAnsi="GHEA Grapalat" w:cs="Calibri"/>
          <w:sz w:val="24"/>
          <w:szCs w:val="24"/>
        </w:rPr>
        <w:t>уведомляет</w:t>
      </w:r>
      <w:r w:rsidRPr="00A16851">
        <w:rPr>
          <w:rFonts w:ascii="GHEA Grapalat" w:hAnsi="GHEA Grapalat"/>
          <w:sz w:val="24"/>
          <w:szCs w:val="24"/>
        </w:rPr>
        <w:t xml:space="preserve"> </w:t>
      </w:r>
      <w:r w:rsidRPr="00A16851">
        <w:rPr>
          <w:rFonts w:ascii="GHEA Grapalat" w:hAnsi="GHEA Grapalat" w:cs="Calibri"/>
          <w:sz w:val="24"/>
          <w:szCs w:val="24"/>
        </w:rPr>
        <w:t>участника</w:t>
      </w:r>
      <w:r w:rsidRPr="00A16851">
        <w:rPr>
          <w:rFonts w:ascii="GHEA Grapalat" w:hAnsi="GHEA Grapalat"/>
          <w:sz w:val="24"/>
          <w:szCs w:val="24"/>
        </w:rPr>
        <w:t xml:space="preserve"> </w:t>
      </w:r>
      <w:r w:rsidRPr="00A16851">
        <w:rPr>
          <w:rFonts w:ascii="GHEA Grapalat" w:hAnsi="GHEA Grapalat" w:cs="Calibri"/>
          <w:sz w:val="24"/>
          <w:szCs w:val="24"/>
        </w:rPr>
        <w:t>об</w:t>
      </w:r>
      <w:r w:rsidRPr="00A16851">
        <w:rPr>
          <w:rFonts w:ascii="GHEA Grapalat" w:hAnsi="GHEA Grapalat"/>
          <w:sz w:val="24"/>
          <w:szCs w:val="24"/>
        </w:rPr>
        <w:t xml:space="preserve"> </w:t>
      </w:r>
      <w:r w:rsidRPr="00A16851">
        <w:rPr>
          <w:rFonts w:ascii="GHEA Grapalat" w:hAnsi="GHEA Grapalat" w:cs="Calibri"/>
          <w:sz w:val="24"/>
          <w:szCs w:val="24"/>
        </w:rPr>
        <w:t>этом</w:t>
      </w:r>
      <w:r w:rsidRPr="00A16851">
        <w:rPr>
          <w:rFonts w:ascii="GHEA Grapalat" w:hAnsi="GHEA Grapalat"/>
          <w:sz w:val="24"/>
          <w:szCs w:val="24"/>
        </w:rPr>
        <w:t xml:space="preserve"> </w:t>
      </w:r>
      <w:r w:rsidRPr="00A16851">
        <w:rPr>
          <w:rFonts w:ascii="GHEA Grapalat" w:hAnsi="GHEA Grapalat" w:cs="Calibri"/>
          <w:sz w:val="24"/>
          <w:szCs w:val="24"/>
        </w:rPr>
        <w:t>в</w:t>
      </w:r>
      <w:r w:rsidRPr="00A16851">
        <w:rPr>
          <w:rFonts w:ascii="GHEA Grapalat" w:hAnsi="GHEA Grapalat"/>
          <w:sz w:val="24"/>
          <w:szCs w:val="24"/>
        </w:rPr>
        <w:t xml:space="preserve"> </w:t>
      </w:r>
      <w:r w:rsidRPr="00A16851">
        <w:rPr>
          <w:rFonts w:ascii="GHEA Grapalat" w:hAnsi="GHEA Grapalat" w:cs="Calibri"/>
          <w:sz w:val="24"/>
          <w:szCs w:val="24"/>
        </w:rPr>
        <w:t>электронном</w:t>
      </w:r>
      <w:r w:rsidRPr="00A16851">
        <w:rPr>
          <w:rFonts w:ascii="GHEA Grapalat" w:hAnsi="GHEA Grapalat"/>
          <w:sz w:val="24"/>
          <w:szCs w:val="24"/>
        </w:rPr>
        <w:t xml:space="preserve"> </w:t>
      </w:r>
      <w:r w:rsidRPr="00A16851">
        <w:rPr>
          <w:rFonts w:ascii="GHEA Grapalat" w:hAnsi="GHEA Grapalat" w:cs="Calibri"/>
          <w:sz w:val="24"/>
          <w:szCs w:val="24"/>
        </w:rPr>
        <w:t>виде</w:t>
      </w:r>
      <w:r w:rsidRPr="00A16851">
        <w:rPr>
          <w:rFonts w:ascii="GHEA Grapalat" w:hAnsi="GHEA Grapalat"/>
          <w:sz w:val="24"/>
          <w:szCs w:val="24"/>
        </w:rPr>
        <w:t xml:space="preserve">, </w:t>
      </w:r>
      <w:r w:rsidRPr="00A16851">
        <w:rPr>
          <w:rFonts w:ascii="GHEA Grapalat" w:hAnsi="GHEA Grapalat" w:cs="Calibri"/>
          <w:sz w:val="24"/>
          <w:szCs w:val="24"/>
        </w:rPr>
        <w:t>предлагая</w:t>
      </w:r>
      <w:r w:rsidRPr="00A16851">
        <w:rPr>
          <w:rFonts w:ascii="GHEA Grapalat" w:hAnsi="GHEA Grapalat"/>
          <w:sz w:val="24"/>
          <w:szCs w:val="24"/>
        </w:rPr>
        <w:t xml:space="preserve"> </w:t>
      </w:r>
      <w:r w:rsidRPr="00A16851">
        <w:rPr>
          <w:rFonts w:ascii="GHEA Grapalat" w:hAnsi="GHEA Grapalat" w:cs="Calibri"/>
          <w:sz w:val="24"/>
          <w:szCs w:val="24"/>
        </w:rPr>
        <w:t>устранить</w:t>
      </w:r>
      <w:r w:rsidRPr="00A16851">
        <w:rPr>
          <w:rFonts w:ascii="GHEA Grapalat" w:hAnsi="GHEA Grapalat"/>
          <w:sz w:val="24"/>
          <w:szCs w:val="24"/>
        </w:rPr>
        <w:t xml:space="preserve"> </w:t>
      </w:r>
      <w:r w:rsidRPr="00A16851">
        <w:rPr>
          <w:rFonts w:ascii="GHEA Grapalat" w:hAnsi="GHEA Grapalat" w:cs="Calibri"/>
          <w:sz w:val="24"/>
          <w:szCs w:val="24"/>
        </w:rPr>
        <w:t>несоответствие</w:t>
      </w:r>
      <w:r w:rsidRPr="00A16851">
        <w:rPr>
          <w:rFonts w:ascii="GHEA Grapalat" w:hAnsi="GHEA Grapalat"/>
          <w:sz w:val="24"/>
          <w:szCs w:val="24"/>
        </w:rPr>
        <w:t xml:space="preserve"> </w:t>
      </w:r>
      <w:r w:rsidRPr="00A16851">
        <w:rPr>
          <w:rFonts w:ascii="GHEA Grapalat" w:hAnsi="GHEA Grapalat" w:cs="Calibri"/>
          <w:sz w:val="24"/>
          <w:szCs w:val="24"/>
        </w:rPr>
        <w:t>до</w:t>
      </w:r>
      <w:r w:rsidRPr="00A16851">
        <w:rPr>
          <w:rFonts w:ascii="GHEA Grapalat" w:hAnsi="GHEA Grapalat"/>
          <w:sz w:val="24"/>
          <w:szCs w:val="24"/>
        </w:rPr>
        <w:t xml:space="preserve"> </w:t>
      </w:r>
      <w:r w:rsidRPr="00A16851">
        <w:rPr>
          <w:rFonts w:ascii="GHEA Grapalat" w:hAnsi="GHEA Grapalat" w:cs="Calibri"/>
          <w:sz w:val="24"/>
          <w:szCs w:val="24"/>
        </w:rPr>
        <w:t>окончания</w:t>
      </w:r>
      <w:r w:rsidRPr="00A16851">
        <w:rPr>
          <w:rFonts w:ascii="GHEA Grapalat" w:hAnsi="GHEA Grapalat"/>
          <w:sz w:val="24"/>
          <w:szCs w:val="24"/>
        </w:rPr>
        <w:t xml:space="preserve"> </w:t>
      </w:r>
      <w:r w:rsidRPr="00A16851">
        <w:rPr>
          <w:rFonts w:ascii="GHEA Grapalat" w:hAnsi="GHEA Grapalat" w:cs="Calibri"/>
          <w:sz w:val="24"/>
          <w:szCs w:val="24"/>
        </w:rPr>
        <w:t>срока</w:t>
      </w:r>
      <w:r w:rsidRPr="00A16851">
        <w:rPr>
          <w:rFonts w:ascii="GHEA Grapalat" w:hAnsi="GHEA Grapalat"/>
          <w:sz w:val="24"/>
          <w:szCs w:val="24"/>
        </w:rPr>
        <w:t xml:space="preserve"> приостановления.</w:t>
      </w:r>
    </w:p>
    <w:p w:rsidR="001C2B34" w:rsidRDefault="001C2B34" w:rsidP="001C2B34">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1C2B34" w:rsidRPr="00AA7117" w:rsidRDefault="001C2B34" w:rsidP="001C2B34">
      <w:pPr>
        <w:pStyle w:val="norm"/>
        <w:widowControl w:val="0"/>
        <w:tabs>
          <w:tab w:val="left" w:pos="1134"/>
        </w:tabs>
        <w:spacing w:line="240" w:lineRule="auto"/>
        <w:ind w:firstLine="567"/>
        <w:contextualSpacing/>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1C2B34">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FB5F76" w:rsidRPr="00551FD6">
        <w:rPr>
          <w:rFonts w:ascii="GHEA Grapalat" w:hAnsi="GHEA Grapalat"/>
        </w:rPr>
        <w:t xml:space="preserve">В случае выявления </w:t>
      </w:r>
      <w:r w:rsidR="00FB5F76" w:rsidRPr="00681C1F">
        <w:rPr>
          <w:rFonts w:ascii="GHEA Grapalat" w:hAnsi="GHEA Grapalat"/>
          <w:color w:val="000000" w:themeColor="text1"/>
        </w:rPr>
        <w:t xml:space="preserve">оснований, предусмотренных пунктом 6 части 1 статьи 6 Закона, </w:t>
      </w:r>
      <w:r w:rsidR="00FB5F7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FB5F76" w:rsidRPr="00787DDB">
        <w:rPr>
          <w:rFonts w:ascii="GHEA Grapalat" w:hAnsi="GHEA Grapalat"/>
        </w:rPr>
        <w:t>. Мотивированное решение руководителя заказчика уполномоченный орган публикует в бюллетене</w:t>
      </w:r>
      <w:r w:rsidR="00FB5F76" w:rsidRPr="00E533E5">
        <w:rPr>
          <w:rFonts w:ascii="GHEA Grapalat" w:hAnsi="GHEA Grapalat"/>
        </w:rPr>
        <w:t xml:space="preserve"> </w:t>
      </w:r>
      <w:r w:rsidR="00FB5F76">
        <w:rPr>
          <w:rFonts w:ascii="GHEA Grapalat" w:hAnsi="GHEA Grapalat"/>
        </w:rPr>
        <w:t xml:space="preserve">в течение пяти рабочих дней, </w:t>
      </w:r>
      <w:r w:rsidR="00FB5F76">
        <w:rPr>
          <w:rStyle w:val="ezkurwreuab5ozgtqnkl"/>
          <w:rFonts w:ascii="GHEA Grapalat" w:hAnsi="GHEA Grapalat"/>
        </w:rPr>
        <w:t>следующих</w:t>
      </w:r>
      <w:r w:rsidR="00FB5F76">
        <w:rPr>
          <w:rFonts w:ascii="GHEA Grapalat" w:hAnsi="GHEA Grapalat"/>
        </w:rPr>
        <w:t xml:space="preserve"> </w:t>
      </w:r>
      <w:r w:rsidR="00FB5F76">
        <w:rPr>
          <w:rStyle w:val="ezkurwreuab5ozgtqnkl"/>
          <w:rFonts w:ascii="GHEA Grapalat" w:hAnsi="GHEA Grapalat"/>
        </w:rPr>
        <w:t>за днем</w:t>
      </w:r>
      <w:r w:rsidR="00FB5F76">
        <w:rPr>
          <w:rFonts w:ascii="GHEA Grapalat" w:hAnsi="GHEA Grapalat"/>
        </w:rPr>
        <w:t xml:space="preserve"> </w:t>
      </w:r>
      <w:r w:rsidR="00FB5F76">
        <w:rPr>
          <w:rStyle w:val="ezkurwreuab5ozgtqnkl"/>
          <w:rFonts w:ascii="GHEA Grapalat" w:hAnsi="GHEA Grapalat"/>
        </w:rPr>
        <w:t>получения</w:t>
      </w:r>
      <w:r w:rsidR="00FB5F76">
        <w:rPr>
          <w:rFonts w:ascii="GHEA Grapalat" w:hAnsi="GHEA Grapalat"/>
        </w:rPr>
        <w:t xml:space="preserve"> </w:t>
      </w:r>
      <w:r w:rsidR="00FB5F76">
        <w:rPr>
          <w:rStyle w:val="ezkurwreuab5ozgtqnkl"/>
          <w:rFonts w:ascii="GHEA Grapalat" w:hAnsi="GHEA Grapalat"/>
        </w:rPr>
        <w:t>решения</w:t>
      </w:r>
      <w:r w:rsidR="00FB5F76"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E676A" w:rsidRDefault="00EE676A" w:rsidP="00EE676A">
      <w:pPr>
        <w:widowControl w:val="0"/>
        <w:tabs>
          <w:tab w:val="left" w:pos="1276"/>
        </w:tabs>
        <w:ind w:firstLine="567"/>
        <w:contextualSpacing/>
        <w:jc w:val="both"/>
        <w:rPr>
          <w:rFonts w:ascii="GHEA Grapalat" w:hAnsi="GHEA Grapalat" w:cs="Sylfaen"/>
        </w:rPr>
      </w:pP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Pr>
          <w:rFonts w:ascii="GHEA Grapalat" w:hAnsi="GHEA Grapalat" w:cs="Sylfaen"/>
        </w:rPr>
        <w:t>:</w:t>
      </w:r>
    </w:p>
    <w:p w:rsidR="00EE676A" w:rsidRDefault="00EE676A" w:rsidP="00EE676A">
      <w:pPr>
        <w:widowControl w:val="0"/>
        <w:tabs>
          <w:tab w:val="left" w:pos="1276"/>
        </w:tabs>
        <w:ind w:firstLine="567"/>
        <w:contextualSpacing/>
        <w:jc w:val="both"/>
        <w:rPr>
          <w:rFonts w:ascii="GHEA Grapalat" w:hAnsi="GHEA Grapalat" w:cs="Sylfaen"/>
        </w:rPr>
      </w:pPr>
      <w:r>
        <w:rPr>
          <w:rFonts w:ascii="GHEA Grapalat" w:hAnsi="GHEA Grapalat" w:cs="Sylfaen"/>
        </w:rPr>
        <w:t>-</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EE676A" w:rsidRPr="00686E1A" w:rsidRDefault="00EE676A" w:rsidP="00EE676A">
      <w:pPr>
        <w:widowControl w:val="0"/>
        <w:tabs>
          <w:tab w:val="left" w:pos="0"/>
        </w:tabs>
        <w:ind w:left="-284" w:firstLine="284"/>
        <w:contextualSpacing/>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050818" w:rsidRPr="00EE676A" w:rsidRDefault="00050818" w:rsidP="00EE676A">
      <w:pPr>
        <w:widowControl w:val="0"/>
        <w:tabs>
          <w:tab w:val="left" w:pos="1276"/>
        </w:tabs>
        <w:contextualSpacing/>
        <w:jc w:val="both"/>
        <w:rPr>
          <w:rFonts w:ascii="GHEA Grapalat" w:hAnsi="GHEA Grapalat" w:cs="Sylfaen"/>
        </w:rPr>
      </w:pPr>
      <w:r w:rsidRPr="00050818">
        <w:rPr>
          <w:rFonts w:ascii="GHEA Grapalat" w:hAnsi="GHEA Grapalat" w:cs="Sylfaen" w:hint="eastAsia"/>
        </w:rPr>
        <w:t>обязательства</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рамках</w:t>
      </w:r>
      <w:r w:rsidRPr="00050818">
        <w:rPr>
          <w:rFonts w:ascii="GHEA Grapalat" w:hAnsi="GHEA Grapalat" w:cs="Sylfaen"/>
        </w:rPr>
        <w:t xml:space="preserve"> </w:t>
      </w:r>
      <w:r w:rsidRPr="00050818">
        <w:rPr>
          <w:rFonts w:ascii="GHEA Grapalat" w:hAnsi="GHEA Grapalat" w:cs="Sylfaen" w:hint="eastAsia"/>
        </w:rPr>
        <w:t>процесса</w:t>
      </w:r>
      <w:r w:rsidRPr="00050818">
        <w:rPr>
          <w:rFonts w:ascii="GHEA Grapalat" w:hAnsi="GHEA Grapalat" w:cs="Sylfaen"/>
        </w:rPr>
        <w:t xml:space="preserve"> </w:t>
      </w:r>
      <w:r w:rsidRPr="00050818">
        <w:rPr>
          <w:rFonts w:ascii="GHEA Grapalat" w:hAnsi="GHEA Grapalat" w:cs="Sylfaen" w:hint="eastAsia"/>
        </w:rPr>
        <w:t>закупки</w:t>
      </w:r>
      <w:r w:rsidRPr="00050818">
        <w:rPr>
          <w:rFonts w:ascii="GHEA Grapalat" w:hAnsi="GHEA Grapalat" w:cs="Sylfaen"/>
        </w:rPr>
        <w:t>.</w:t>
      </w:r>
    </w:p>
    <w:p w:rsidR="00A63D83" w:rsidRPr="009044F1" w:rsidRDefault="00A63D83" w:rsidP="00EE676A">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EE676A">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EE676A">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EE676A">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r w:rsidR="00EC563C"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F1733E">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F1733E">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F1733E">
      <w:pPr>
        <w:pStyle w:val="23"/>
        <w:widowControl w:val="0"/>
        <w:numPr>
          <w:ilvl w:val="0"/>
          <w:numId w:val="32"/>
        </w:numPr>
        <w:spacing w:line="240" w:lineRule="auto"/>
        <w:ind w:left="0" w:firstLine="567"/>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F1733E">
      <w:pPr>
        <w:pStyle w:val="norm"/>
        <w:widowControl w:val="0"/>
        <w:numPr>
          <w:ilvl w:val="0"/>
          <w:numId w:val="32"/>
        </w:numPr>
        <w:spacing w:line="240" w:lineRule="auto"/>
        <w:ind w:left="0" w:firstLine="567"/>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F1733E">
      <w:pPr>
        <w:pStyle w:val="norm"/>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0243F8" w:rsidRDefault="007F7087" w:rsidP="007F7087">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E6A7A">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2406D8" w:rsidRPr="00853D2D" w:rsidRDefault="002406D8" w:rsidP="007F708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445423" w:rsidRDefault="00445423">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A11F6">
        <w:rPr>
          <w:rFonts w:ascii="GHEA Grapalat" w:hAnsi="GHEA Grapalat"/>
          <w:b/>
          <w:sz w:val="22"/>
          <w:szCs w:val="22"/>
        </w:rPr>
        <w:t>GHTsDzB-HVKAK-2025-70</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r w:rsidR="00445423">
        <w:rPr>
          <w:rFonts w:ascii="GHEA Grapalat" w:hAnsi="GHEA Grapalat"/>
          <w:b/>
        </w:rPr>
        <w:t>*</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E2A8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C47D07" w:rsidRPr="00025337">
        <w:rPr>
          <w:rFonts w:ascii="GHEA Grapalat" w:hAnsi="GHEA Grapalat"/>
          <w:b/>
          <w:i/>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C47D07" w:rsidRPr="00E063D7">
        <w:rPr>
          <w:rFonts w:ascii="GHEA Grapalat" w:hAnsi="GHEA Grapalat"/>
          <w:sz w:val="22"/>
          <w:szCs w:val="22"/>
        </w:rPr>
        <w:t>«</w:t>
      </w:r>
      <w:r w:rsidR="00AA11F6">
        <w:rPr>
          <w:rFonts w:ascii="GHEA Grapalat" w:hAnsi="GHEA Grapalat"/>
          <w:b/>
          <w:sz w:val="22"/>
          <w:szCs w:val="22"/>
        </w:rPr>
        <w:t>GHTsDzB-HVKAK-2025-70</w:t>
      </w:r>
      <w:r w:rsidR="00C47D07" w:rsidRPr="00E063D7">
        <w:rPr>
          <w:rFonts w:ascii="GHEA Grapalat" w:hAnsi="GHEA Grapalat"/>
          <w:b/>
          <w:sz w:val="22"/>
          <w:szCs w:val="22"/>
        </w:rPr>
        <w:t>»</w:t>
      </w:r>
      <w:r w:rsidR="00C47D07">
        <w:rPr>
          <w:rFonts w:ascii="GHEA Grapalat" w:hAnsi="GHEA Grapalat"/>
          <w:b/>
          <w:sz w:val="22"/>
          <w:szCs w:val="22"/>
        </w:rPr>
        <w:t xml:space="preserve"> </w:t>
      </w:r>
      <w:r w:rsidR="00C47D07">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w:t>
      </w:r>
      <w:proofErr w:type="gramStart"/>
      <w:r>
        <w:rPr>
          <w:rFonts w:ascii="GHEA Grapalat" w:hAnsi="GHEA Grapalat"/>
        </w:rPr>
        <w:t>,ч</w:t>
      </w:r>
      <w:proofErr w:type="gramEnd"/>
      <w:r>
        <w:rPr>
          <w:rFonts w:ascii="GHEA Grapalat" w:hAnsi="GHEA Grapalat"/>
        </w:rPr>
        <w:t>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AA11F6">
        <w:rPr>
          <w:rFonts w:ascii="GHEA Grapalat" w:hAnsi="GHEA Grapalat"/>
          <w:b/>
          <w:sz w:val="22"/>
          <w:szCs w:val="22"/>
        </w:rPr>
        <w:t>GHTsDzB-HVKAK-2025-70</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AA11F6">
        <w:rPr>
          <w:rFonts w:ascii="GHEA Grapalat" w:hAnsi="GHEA Grapalat"/>
          <w:b/>
          <w:sz w:val="22"/>
          <w:szCs w:val="22"/>
        </w:rPr>
        <w:t>GHTsDzB-HVKAK-2025-70</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F73C2" w:rsidRDefault="009F73C2" w:rsidP="00652A78">
      <w:pPr>
        <w:jc w:val="right"/>
        <w:rPr>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A11F6">
        <w:rPr>
          <w:rFonts w:ascii="GHEA Grapalat" w:hAnsi="GHEA Grapalat"/>
          <w:b/>
          <w:sz w:val="22"/>
          <w:szCs w:val="22"/>
        </w:rPr>
        <w:t>GHTsDzB-HVKAK-2025-70</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F0550E"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0550E"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F0550E"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0550E"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F0550E"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0550E"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F0550E"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F0550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F0550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F0550E"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F0550E"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F0550E"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F0550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F0550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F0550E"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F0550E"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F0550E"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F0550E"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F0550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F0550E"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F0550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F0550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A11F6">
        <w:rPr>
          <w:rFonts w:ascii="GHEA Grapalat" w:hAnsi="GHEA Grapalat"/>
          <w:b/>
          <w:sz w:val="22"/>
          <w:szCs w:val="22"/>
        </w:rPr>
        <w:t>GHTsDzB-HVKAK-2025-70</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r w:rsidR="00CE2A87">
        <w:rPr>
          <w:rFonts w:ascii="GHEA Grapalat" w:hAnsi="GHEA Grapalat"/>
          <w:b/>
        </w:rPr>
        <w:t>*</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AA11F6">
        <w:rPr>
          <w:rFonts w:ascii="GHEA Grapalat" w:hAnsi="GHEA Grapalat"/>
          <w:b/>
          <w:sz w:val="22"/>
          <w:szCs w:val="22"/>
        </w:rPr>
        <w:t>GHTsDzB-HVKAK-2025-70</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AA11F6">
        <w:rPr>
          <w:rFonts w:ascii="GHEA Grapalat" w:hAnsi="GHEA Grapalat"/>
          <w:b/>
          <w:sz w:val="22"/>
          <w:szCs w:val="22"/>
        </w:rPr>
        <w:t>GHTsDzB-HVKAK-2025-70</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AA11F6">
        <w:rPr>
          <w:rFonts w:ascii="GHEA Grapalat" w:hAnsi="GHEA Grapalat"/>
          <w:b/>
          <w:sz w:val="22"/>
          <w:szCs w:val="22"/>
        </w:rPr>
        <w:t>GHTsDzB-HVKAK-2025-70</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34D92"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234D92"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234D92"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234D92"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234D92"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F73C2" w:rsidRDefault="00E752B6" w:rsidP="009216D6">
            <w:pPr>
              <w:widowControl w:val="0"/>
              <w:tabs>
                <w:tab w:val="left" w:pos="855"/>
              </w:tabs>
              <w:spacing w:after="160"/>
              <w:ind w:left="360"/>
              <w:rPr>
                <w:rFonts w:ascii="GHEA Grapalat" w:hAnsi="GHEA Grapalat"/>
                <w:sz w:val="22"/>
                <w:szCs w:val="22"/>
              </w:rPr>
            </w:pPr>
            <w:r w:rsidRPr="009F73C2">
              <w:rPr>
                <w:rFonts w:ascii="GHEA Grapalat" w:hAnsi="GHEA Grapalat"/>
                <w:sz w:val="22"/>
                <w:szCs w:val="22"/>
              </w:rPr>
              <w:t>14.</w:t>
            </w:r>
            <w:r w:rsidRPr="009F73C2">
              <w:rPr>
                <w:rFonts w:ascii="GHEA Grapalat" w:hAnsi="GHEA Grapalat"/>
                <w:sz w:val="22"/>
                <w:szCs w:val="22"/>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AA11F6">
        <w:rPr>
          <w:rFonts w:ascii="GHEA Grapalat" w:hAnsi="GHEA Grapalat"/>
          <w:b/>
          <w:sz w:val="22"/>
          <w:szCs w:val="22"/>
        </w:rPr>
        <w:t>GHTsDzB-HVKAK-2025-70</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6B73BF" w:rsidRPr="00521A49">
        <w:rPr>
          <w:rFonts w:ascii="GHEA Grapalat" w:hAnsi="GHEA Grapalat"/>
          <w:b/>
          <w:sz w:val="22"/>
          <w:szCs w:val="22"/>
        </w:rPr>
        <w:t>ГНО «Национальным центром по контролю и профилактике заболеваний»</w:t>
      </w:r>
      <w:r w:rsidR="006B73BF" w:rsidRPr="00521A49">
        <w:rPr>
          <w:rFonts w:ascii="GHEA Grapalat" w:hAnsi="GHEA Grapalat"/>
          <w:b/>
          <w:i/>
          <w:sz w:val="22"/>
          <w:szCs w:val="22"/>
        </w:rPr>
        <w:t xml:space="preserve"> </w:t>
      </w:r>
      <w:r w:rsidR="006B73BF" w:rsidRPr="00521A49">
        <w:rPr>
          <w:rFonts w:ascii="GHEA Grapalat" w:hAnsi="GHEA Grapalat"/>
          <w:b/>
          <w:sz w:val="22"/>
          <w:szCs w:val="22"/>
        </w:rPr>
        <w:t>МЗ РА</w:t>
      </w:r>
      <w:r w:rsidR="006B73BF" w:rsidRPr="00B138F3">
        <w:rPr>
          <w:rFonts w:ascii="GHEA Grapalat" w:hAnsi="GHEA Grapalat"/>
          <w:spacing w:val="-6"/>
        </w:rPr>
        <w:t xml:space="preserve"> </w:t>
      </w:r>
      <w:r w:rsidR="006B73BF">
        <w:rPr>
          <w:rFonts w:ascii="GHEA Grapalat" w:hAnsi="GHEA Grapalat"/>
          <w:spacing w:val="-6"/>
        </w:rPr>
        <w:t>(</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AA11F6">
        <w:rPr>
          <w:rFonts w:ascii="GHEA Grapalat" w:hAnsi="GHEA Grapalat"/>
          <w:b/>
          <w:sz w:val="22"/>
          <w:szCs w:val="22"/>
        </w:rPr>
        <w:t>GHTsDzB-HVKAK-2025-70</w:t>
      </w:r>
      <w:r w:rsidR="00043314" w:rsidRPr="00844DED">
        <w:rPr>
          <w:rFonts w:ascii="GHEA Grapalat" w:hAnsi="GHEA Grapalat"/>
          <w:b/>
          <w:sz w:val="22"/>
          <w:szCs w:val="22"/>
        </w:rPr>
        <w:t>»</w:t>
      </w:r>
      <w:r w:rsidRPr="00B138F3">
        <w:rPr>
          <w:rFonts w:ascii="GHEA Grapalat" w:hAnsi="GHEA Grapalat"/>
        </w:rPr>
        <w:t>.</w:t>
      </w:r>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B73B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6B73B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6B73B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6B73B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6B73B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D06717" w:rsidRDefault="00D06717">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AA11F6">
        <w:rPr>
          <w:rFonts w:ascii="GHEA Grapalat" w:hAnsi="GHEA Grapalat"/>
          <w:b/>
          <w:sz w:val="22"/>
          <w:szCs w:val="22"/>
        </w:rPr>
        <w:t>GHTsDzB-HVKAK-2025-70</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6B73BF" w:rsidP="003F4FD0">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003F4FD0" w:rsidRPr="00D04EA3">
        <w:rPr>
          <w:rFonts w:ascii="GHEA Grapalat" w:hAnsi="GHEA Grapalat"/>
        </w:rPr>
        <w:t xml:space="preserve">, в лице </w:t>
      </w:r>
      <w:r w:rsidR="003F4FD0" w:rsidRPr="003B1214">
        <w:rPr>
          <w:rFonts w:ascii="GHEA Grapalat" w:hAnsi="GHEA Grapalat"/>
        </w:rPr>
        <w:t>генерального</w:t>
      </w:r>
      <w:r w:rsidR="003F4FD0">
        <w:rPr>
          <w:rFonts w:ascii="GHEA Grapalat" w:hAnsi="GHEA Grapalat"/>
        </w:rPr>
        <w:t xml:space="preserve"> директора </w:t>
      </w:r>
      <w:r w:rsidR="00854622">
        <w:rPr>
          <w:rFonts w:ascii="GHEA Grapalat" w:hAnsi="GHEA Grapalat"/>
        </w:rPr>
        <w:t xml:space="preserve">С. </w:t>
      </w:r>
      <w:proofErr w:type="spellStart"/>
      <w:r w:rsidR="00854622">
        <w:rPr>
          <w:rFonts w:ascii="GHEA Grapalat" w:hAnsi="GHEA Grapalat"/>
        </w:rPr>
        <w:t>Атояна</w:t>
      </w:r>
      <w:proofErr w:type="spellEnd"/>
      <w:r w:rsidR="003F4FD0" w:rsidRPr="00D04EA3">
        <w:rPr>
          <w:rFonts w:ascii="GHEA Grapalat" w:hAnsi="GHEA Grapalat"/>
        </w:rPr>
        <w:t>, действующе</w:t>
      </w:r>
      <w:r w:rsidR="00A97D3F">
        <w:rPr>
          <w:rFonts w:ascii="GHEA Grapalat" w:hAnsi="GHEA Grapalat"/>
        </w:rPr>
        <w:t>го</w:t>
      </w:r>
      <w:r w:rsidR="002506DA">
        <w:rPr>
          <w:rFonts w:ascii="GHEA Grapalat" w:hAnsi="GHEA Grapalat"/>
        </w:rPr>
        <w:t xml:space="preserve"> </w:t>
      </w:r>
      <w:r w:rsidR="003F4FD0" w:rsidRPr="00D04EA3">
        <w:rPr>
          <w:rFonts w:ascii="GHEA Grapalat" w:hAnsi="GHEA Grapalat"/>
        </w:rPr>
        <w:t xml:space="preserve">на основании устава </w:t>
      </w:r>
      <w:r w:rsidR="003F4FD0">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322F47">
        <w:rPr>
          <w:rFonts w:ascii="GHEA Grapalat" w:hAnsi="GHEA Grapalat"/>
          <w:b/>
        </w:rPr>
        <w:t>услуг медицинского осмотра сотрудников</w:t>
      </w:r>
      <w:r w:rsidR="00270FB2" w:rsidRPr="00270FB2">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w:t>
      </w:r>
      <w:r w:rsidR="00270FB2">
        <w:rPr>
          <w:rFonts w:ascii="GHEA Grapalat" w:hAnsi="GHEA Grapalat"/>
        </w:rPr>
        <w:t xml:space="preserve"> </w:t>
      </w:r>
      <w:r w:rsidR="00270FB2" w:rsidRPr="00270FB2">
        <w:rPr>
          <w:rFonts w:ascii="GHEA Grapalat" w:hAnsi="GHEA Grapalat"/>
          <w:b/>
        </w:rPr>
        <w:t>до</w:t>
      </w:r>
      <w:r>
        <w:rPr>
          <w:rFonts w:ascii="GHEA Grapalat" w:hAnsi="GHEA Grapalat"/>
        </w:rPr>
        <w:t xml:space="preserve">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r w:rsidR="00386D41">
        <w:rPr>
          <w:rFonts w:ascii="GHEA Grapalat" w:hAnsi="GHEA Grapalat"/>
        </w:rPr>
        <w:t>й.</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F5C72">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8F5C72" w:rsidRPr="00AD29CE" w:rsidRDefault="008F5C72" w:rsidP="008F5C7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BE6511">
        <w:rPr>
          <w:rFonts w:ascii="GHEA Grapalat" w:hAnsi="GHEA Grapalat"/>
        </w:rPr>
        <w:t xml:space="preserve">При этом в случае применения настоящего подпункта </w:t>
      </w:r>
      <w:r>
        <w:rPr>
          <w:rFonts w:ascii="GHEA Grapalat" w:hAnsi="GHEA Grapalat"/>
        </w:rPr>
        <w:t>агентом</w:t>
      </w:r>
      <w:r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Pr>
          <w:rFonts w:ascii="GHEA Grapalat" w:hAnsi="GHEA Grapalat"/>
        </w:rPr>
        <w:t>.</w:t>
      </w:r>
      <w:r>
        <w:rPr>
          <w:rStyle w:val="af6"/>
          <w:rFonts w:ascii="GHEA Grapalat" w:hAnsi="GHEA Grapalat"/>
        </w:rPr>
        <w:footnoteReference w:customMarkFollows="1" w:id="7"/>
        <w:t>22</w:t>
      </w:r>
    </w:p>
    <w:p w:rsidR="003B2F27" w:rsidRPr="00AD29CE" w:rsidRDefault="003B2F27" w:rsidP="008F5C72">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281D41" w:rsidRPr="00076092" w:rsidRDefault="00281D41" w:rsidP="00281D41">
      <w:pPr>
        <w:widowControl w:val="0"/>
        <w:tabs>
          <w:tab w:val="left" w:pos="1276"/>
        </w:tabs>
        <w:spacing w:after="160"/>
        <w:ind w:firstLine="567"/>
        <w:contextualSpacing/>
        <w:jc w:val="both"/>
        <w:rPr>
          <w:rFonts w:ascii="GHEA Grapalat" w:hAnsi="GHEA Grapalat"/>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 xml:space="preserve">. </w:t>
      </w:r>
      <w:r w:rsidRPr="001802E6">
        <w:rPr>
          <w:rStyle w:val="ezkurwreuab5ozgtqnkl"/>
          <w:rFonts w:ascii="GHEA Grapalat" w:hAnsi="GHEA Grapalat"/>
          <w:vertAlign w:val="superscript"/>
        </w:rPr>
        <w:t>24</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854622" w:rsidRPr="00AD29CE">
        <w:rPr>
          <w:rFonts w:ascii="GHEA Grapalat" w:hAnsi="GHEA Grapalat"/>
        </w:rPr>
        <w:t>№</w:t>
      </w:r>
      <w:r w:rsidR="00854622">
        <w:rPr>
          <w:rFonts w:ascii="GHEA Grapalat" w:hAnsi="GHEA Grapalat"/>
        </w:rPr>
        <w:t>№</w:t>
      </w:r>
      <w:r w:rsidR="00854622" w:rsidRPr="00AD29CE">
        <w:rPr>
          <w:rFonts w:ascii="GHEA Grapalat" w:hAnsi="GHEA Grapalat"/>
        </w:rPr>
        <w:t xml:space="preserve"> 1</w:t>
      </w:r>
      <w:r w:rsidR="00854622">
        <w:rPr>
          <w:rFonts w:ascii="GHEA Grapalat" w:hAnsi="GHEA Grapalat"/>
        </w:rPr>
        <w:t>.1-1.</w:t>
      </w:r>
      <w:r w:rsidR="00DC7AE5">
        <w:rPr>
          <w:rFonts w:ascii="GHEA Grapalat" w:hAnsi="GHEA Grapalat"/>
        </w:rPr>
        <w:t>2</w:t>
      </w:r>
      <w:r w:rsidR="00854622" w:rsidRPr="00AD29CE">
        <w:rPr>
          <w:rFonts w:ascii="GHEA Grapalat" w:hAnsi="GHEA Grapalat"/>
        </w:rPr>
        <w:t xml:space="preserve">, </w:t>
      </w:r>
      <w:r w:rsidR="00463B00" w:rsidRPr="00AD29CE">
        <w:rPr>
          <w:rFonts w:ascii="GHEA Grapalat" w:hAnsi="GHEA Grapalat"/>
        </w:rPr>
        <w:t xml:space="preserve">№ </w:t>
      </w:r>
      <w:r w:rsidR="00463B00" w:rsidRPr="00792156">
        <w:rPr>
          <w:rFonts w:ascii="GHEA Grapalat" w:hAnsi="GHEA Grapalat"/>
        </w:rPr>
        <w:t>2</w:t>
      </w:r>
      <w:r w:rsidR="00463B00" w:rsidRPr="00AD29CE">
        <w:rPr>
          <w:rFonts w:ascii="GHEA Grapalat" w:hAnsi="GHEA Grapalat"/>
        </w:rPr>
        <w:t xml:space="preserve">, </w:t>
      </w:r>
      <w:r w:rsidRPr="00AD29CE">
        <w:rPr>
          <w:rFonts w:ascii="GHEA Grapalat" w:hAnsi="GHEA Grapalat"/>
        </w:rPr>
        <w:t>№ 3</w:t>
      </w:r>
      <w:r w:rsidR="00C25E19" w:rsidRPr="00C25E19">
        <w:rPr>
          <w:rFonts w:ascii="GHEA Grapalat" w:hAnsi="GHEA Grapalat"/>
        </w:rPr>
        <w:t>,</w:t>
      </w:r>
      <w:r w:rsidRPr="00AD29CE">
        <w:rPr>
          <w:rFonts w:ascii="GHEA Grapalat" w:hAnsi="GHEA Grapalat"/>
        </w:rPr>
        <w:t xml:space="preserve"> № 3.1</w:t>
      </w:r>
      <w:r w:rsidR="00C25E19" w:rsidRPr="00AD29CE">
        <w:rPr>
          <w:rFonts w:ascii="GHEA Grapalat" w:hAnsi="GHEA Grapalat"/>
        </w:rPr>
        <w:t xml:space="preserve"> № </w:t>
      </w:r>
      <w:r w:rsidR="00C25E19" w:rsidRPr="000243F8">
        <w:rPr>
          <w:rFonts w:ascii="GHEA Grapalat" w:hAnsi="GHEA Grapalat"/>
        </w:rPr>
        <w:t>4</w:t>
      </w:r>
      <w:r w:rsidR="00DC7AE5">
        <w:rPr>
          <w:rFonts w:ascii="GHEA Grapalat" w:hAnsi="GHEA Grapalat"/>
        </w:rPr>
        <w:t xml:space="preserve"> и</w:t>
      </w:r>
      <w:r w:rsidR="0045385B">
        <w:rPr>
          <w:rFonts w:ascii="GHEA Grapalat" w:hAnsi="GHEA Grapalat"/>
        </w:rPr>
        <w:t xml:space="preserve"> </w:t>
      </w:r>
      <w:r w:rsidR="0045385B" w:rsidRPr="00AD29CE">
        <w:rPr>
          <w:rFonts w:ascii="GHEA Grapalat" w:hAnsi="GHEA Grapalat"/>
        </w:rPr>
        <w:t>№</w:t>
      </w:r>
      <w:r w:rsidR="0045385B">
        <w:rPr>
          <w:rFonts w:ascii="GHEA Grapalat" w:hAnsi="GHEA Grapalat"/>
        </w:rPr>
        <w:t>№</w:t>
      </w:r>
      <w:r w:rsidR="00A97D3F">
        <w:rPr>
          <w:rFonts w:ascii="GHEA Grapalat" w:hAnsi="GHEA Grapalat"/>
        </w:rPr>
        <w:t xml:space="preserve"> </w:t>
      </w:r>
      <w:r w:rsidR="003A6655">
        <w:rPr>
          <w:rFonts w:ascii="GHEA Grapalat" w:hAnsi="GHEA Grapalat"/>
        </w:rPr>
        <w:t xml:space="preserve">1-2 Таблицы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Pr="00FE1B31"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854622" w:rsidRDefault="003B2F27" w:rsidP="00854622">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731611" w:rsidRDefault="00731611">
      <w:pPr>
        <w:rPr>
          <w:rFonts w:ascii="GHEA Grapalat" w:hAnsi="GHEA Grapalat"/>
          <w:i/>
        </w:rPr>
      </w:pPr>
      <w:r>
        <w:rPr>
          <w:rFonts w:ascii="GHEA Grapalat" w:hAnsi="GHEA Grapalat"/>
          <w:i/>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11447A" w:rsidRPr="009F3DC7" w:rsidRDefault="0011447A" w:rsidP="0011447A">
      <w:pPr>
        <w:widowControl w:val="0"/>
        <w:tabs>
          <w:tab w:val="left" w:pos="9540"/>
        </w:tabs>
        <w:spacing w:after="160" w:line="360" w:lineRule="auto"/>
        <w:ind w:firstLine="567"/>
        <w:jc w:val="center"/>
        <w:rPr>
          <w:rFonts w:ascii="GHEA Grapalat" w:hAnsi="GHEA Grapalat"/>
        </w:rPr>
      </w:pPr>
    </w:p>
    <w:p w:rsidR="0011447A" w:rsidRPr="00685FDC" w:rsidRDefault="0011447A" w:rsidP="0011447A">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0"/>
        <w:t>*</w:t>
      </w:r>
    </w:p>
    <w:p w:rsidR="0011447A" w:rsidRDefault="0011447A" w:rsidP="0011447A">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11447A" w:rsidRPr="00987E44" w:rsidRDefault="0011447A" w:rsidP="0011447A">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11447A" w:rsidRPr="009F3DC7" w:rsidTr="00CC689E">
        <w:trPr>
          <w:jc w:val="center"/>
        </w:trPr>
        <w:tc>
          <w:tcPr>
            <w:tcW w:w="4536"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11447A" w:rsidRPr="009F3DC7" w:rsidRDefault="0011447A" w:rsidP="00CC689E">
            <w:pPr>
              <w:widowControl w:val="0"/>
              <w:spacing w:after="160" w:line="360" w:lineRule="auto"/>
              <w:jc w:val="center"/>
              <w:rPr>
                <w:rFonts w:ascii="GHEA Grapalat" w:hAnsi="GHEA Grapalat"/>
              </w:rPr>
            </w:pPr>
          </w:p>
        </w:tc>
        <w:tc>
          <w:tcPr>
            <w:tcW w:w="4343"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r>
    </w:tbl>
    <w:p w:rsidR="0011447A" w:rsidRPr="009F3DC7" w:rsidRDefault="0011447A" w:rsidP="0011447A">
      <w:pPr>
        <w:widowControl w:val="0"/>
        <w:spacing w:after="160" w:line="360" w:lineRule="auto"/>
        <w:ind w:firstLine="567"/>
        <w:rPr>
          <w:rFonts w:ascii="GHEA Grapalat" w:hAnsi="GHEA Grapalat"/>
        </w:rPr>
        <w:sectPr w:rsidR="0011447A" w:rsidRPr="009F3DC7" w:rsidSect="00CC689E">
          <w:footerReference w:type="default" r:id="rId8"/>
          <w:footnotePr>
            <w:pos w:val="beneathText"/>
          </w:footnotePr>
          <w:pgSz w:w="11907" w:h="16840" w:code="9"/>
          <w:pgMar w:top="993" w:right="567" w:bottom="1418" w:left="709" w:header="561" w:footer="561" w:gutter="0"/>
          <w:cols w:space="720"/>
          <w:docGrid w:linePitch="326"/>
        </w:sectPr>
      </w:pPr>
    </w:p>
    <w:p w:rsidR="00E62C64" w:rsidRDefault="00E62C64">
      <w:pPr>
        <w:rPr>
          <w:rFonts w:ascii="GHEA Grapalat" w:hAnsi="GHEA Grapalat"/>
          <w:i/>
        </w:r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081284" w:rsidRDefault="00081284">
      <w:pPr>
        <w:rPr>
          <w:rFonts w:ascii="GHEA Grapalat" w:hAnsi="GHEA Grapalat"/>
          <w:i/>
          <w:lang w:val="en-US"/>
        </w:rPr>
      </w:pPr>
      <w:r>
        <w:rPr>
          <w:rFonts w:ascii="GHEA Grapalat" w:hAnsi="GHEA Grapalat"/>
          <w:i/>
          <w:lang w:val="en-US"/>
        </w:rPr>
        <w:br w:type="page"/>
      </w:r>
    </w:p>
    <w:p w:rsidR="00081284" w:rsidRDefault="00081284" w:rsidP="00081284">
      <w:pPr>
        <w:widowControl w:val="0"/>
        <w:spacing w:after="160"/>
        <w:ind w:left="-142" w:firstLine="142"/>
        <w:jc w:val="center"/>
        <w:rPr>
          <w:rFonts w:ascii="GHEA Grapalat" w:hAnsi="GHEA Grapalat"/>
          <w:i/>
          <w:lang w:val="en-US"/>
        </w:rPr>
      </w:pPr>
    </w:p>
    <w:p w:rsidR="00081284" w:rsidRPr="00A33C34" w:rsidRDefault="00081284" w:rsidP="00081284">
      <w:pPr>
        <w:widowControl w:val="0"/>
        <w:jc w:val="right"/>
        <w:rPr>
          <w:rFonts w:ascii="GHEA Grapalat" w:hAnsi="GHEA Grapalat" w:cs="Sylfaen"/>
          <w:i/>
        </w:rPr>
      </w:pPr>
      <w:r w:rsidRPr="00A33C34">
        <w:rPr>
          <w:rFonts w:ascii="GHEA Grapalat" w:hAnsi="GHEA Grapalat"/>
          <w:i/>
        </w:rPr>
        <w:t>Приложение № 4</w:t>
      </w:r>
    </w:p>
    <w:p w:rsidR="00081284" w:rsidRPr="00A33C34" w:rsidRDefault="00081284" w:rsidP="00081284">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081284" w:rsidRPr="00A33C34" w:rsidRDefault="00081284" w:rsidP="00081284">
      <w:pPr>
        <w:jc w:val="center"/>
        <w:rPr>
          <w:rFonts w:ascii="GHEA Grapalat" w:hAnsi="GHEA Grapalat" w:cs="GHEA Grapalat"/>
        </w:rPr>
      </w:pPr>
    </w:p>
    <w:p w:rsidR="00081284" w:rsidRPr="00A33C34" w:rsidRDefault="00081284" w:rsidP="00081284">
      <w:pPr>
        <w:jc w:val="center"/>
        <w:rPr>
          <w:rFonts w:ascii="GHEA Grapalat" w:hAnsi="GHEA Grapalat" w:cs="GHEA Grapalat"/>
        </w:rPr>
      </w:pPr>
      <w:r w:rsidRPr="00A33C34">
        <w:rPr>
          <w:rFonts w:ascii="GHEA Grapalat" w:hAnsi="GHEA Grapalat" w:cs="GHEA Grapalat"/>
        </w:rPr>
        <w:t>УВЕДОМЛЕНИЕ</w:t>
      </w:r>
    </w:p>
    <w:p w:rsidR="00081284" w:rsidRPr="00A33C34" w:rsidRDefault="00081284" w:rsidP="00081284">
      <w:pPr>
        <w:jc w:val="center"/>
        <w:rPr>
          <w:rFonts w:ascii="GHEA Grapalat" w:hAnsi="GHEA Grapalat" w:cs="GHEA Grapalat"/>
          <w:lang w:val="hy-AM"/>
        </w:rPr>
      </w:pPr>
    </w:p>
    <w:p w:rsidR="00081284" w:rsidRPr="00A33C34" w:rsidRDefault="00081284" w:rsidP="00081284">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081284" w:rsidRPr="00A33C34" w:rsidRDefault="00081284" w:rsidP="00081284">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081284" w:rsidRPr="00A33C34" w:rsidRDefault="00081284" w:rsidP="00081284">
      <w:pPr>
        <w:rPr>
          <w:rFonts w:ascii="GHEA Grapalat" w:hAnsi="GHEA Grapalat"/>
          <w:vertAlign w:val="superscript"/>
          <w:lang w:val="es-ES"/>
        </w:rPr>
      </w:pPr>
    </w:p>
    <w:p w:rsidR="00081284" w:rsidRPr="00A33C34" w:rsidRDefault="00081284" w:rsidP="00081284">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081284" w:rsidRPr="00A33C34" w:rsidRDefault="00081284" w:rsidP="00081284">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081284" w:rsidRPr="00A33C34" w:rsidRDefault="00081284" w:rsidP="00081284">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081284" w:rsidRPr="00A33C34" w:rsidRDefault="00081284" w:rsidP="00081284">
      <w:pPr>
        <w:rPr>
          <w:rFonts w:ascii="GHEA Grapalat" w:hAnsi="GHEA Grapalat" w:cs="Sylfaen"/>
          <w:sz w:val="20"/>
          <w:szCs w:val="20"/>
          <w:lang w:val="es-ES"/>
        </w:rPr>
      </w:pPr>
    </w:p>
    <w:p w:rsidR="00081284" w:rsidRPr="00A33C34" w:rsidRDefault="00081284" w:rsidP="00081284">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 xml:space="preserve">Согласен с </w:t>
      </w:r>
      <w:proofErr w:type="gramStart"/>
      <w:r w:rsidRPr="00A33C34">
        <w:rPr>
          <w:rFonts w:ascii="GHEA Grapalat" w:hAnsi="GHEA Grapalat" w:cs="Sylfaen"/>
          <w:sz w:val="20"/>
          <w:szCs w:val="20"/>
        </w:rPr>
        <w:t>условиями</w:t>
      </w:r>
      <w:proofErr w:type="gramEnd"/>
      <w:r w:rsidRPr="00A33C34">
        <w:rPr>
          <w:rFonts w:ascii="GHEA Grapalat" w:hAnsi="GHEA Grapalat" w:cs="Sylfaen"/>
          <w:sz w:val="20"/>
          <w:szCs w:val="20"/>
        </w:rPr>
        <w:t xml:space="preserve"> изложенными в пункте 7.12.</w:t>
      </w:r>
    </w:p>
    <w:p w:rsidR="00081284" w:rsidRPr="00A33C34" w:rsidRDefault="00081284" w:rsidP="00081284">
      <w:pPr>
        <w:jc w:val="center"/>
        <w:rPr>
          <w:rFonts w:ascii="GHEA Grapalat" w:hAnsi="GHEA Grapalat" w:cs="GHEA Grapalat"/>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081284" w:rsidRPr="00A33C34" w:rsidRDefault="00081284" w:rsidP="00081284">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081284" w:rsidRPr="00A33C34" w:rsidRDefault="00081284" w:rsidP="00081284">
      <w:pPr>
        <w:jc w:val="right"/>
        <w:rPr>
          <w:rFonts w:ascii="GHEA Grapalat" w:hAnsi="GHEA Grapalat"/>
          <w:sz w:val="20"/>
          <w:lang w:val="hy-AM"/>
        </w:rPr>
      </w:pPr>
      <w:r w:rsidRPr="00A33C34">
        <w:rPr>
          <w:rFonts w:ascii="GHEA Grapalat" w:hAnsi="GHEA Grapalat"/>
          <w:sz w:val="20"/>
          <w:lang w:val="hy-AM"/>
        </w:rPr>
        <w:t xml:space="preserve">    </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081284" w:rsidRPr="00A33C34" w:rsidRDefault="00081284" w:rsidP="00081284">
      <w:pPr>
        <w:jc w:val="center"/>
        <w:rPr>
          <w:rFonts w:ascii="GHEA Grapalat" w:hAnsi="GHEA Grapalat" w:cs="Sylfaen"/>
          <w:sz w:val="16"/>
          <w:szCs w:val="16"/>
          <w:lang w:val="es-ES"/>
        </w:rPr>
      </w:pPr>
    </w:p>
    <w:p w:rsidR="00081284" w:rsidRPr="00A33C34" w:rsidRDefault="00081284" w:rsidP="00081284">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436" w:rsidRDefault="00B52436">
      <w:r>
        <w:separator/>
      </w:r>
    </w:p>
  </w:endnote>
  <w:endnote w:type="continuationSeparator" w:id="0">
    <w:p w:rsidR="00B52436" w:rsidRDefault="00B524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B52436" w:rsidRPr="003E450C" w:rsidRDefault="00B52436">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2A0247">
          <w:rPr>
            <w:rFonts w:ascii="GHEA Grapalat" w:hAnsi="GHEA Grapalat"/>
            <w:noProof/>
            <w:sz w:val="24"/>
            <w:szCs w:val="24"/>
          </w:rPr>
          <w:t>2</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436" w:rsidRPr="00305BEC" w:rsidRDefault="00B52436">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436" w:rsidRDefault="00B52436">
      <w:r>
        <w:separator/>
      </w:r>
    </w:p>
  </w:footnote>
  <w:footnote w:type="continuationSeparator" w:id="0">
    <w:p w:rsidR="00B52436" w:rsidRDefault="00B52436">
      <w:r>
        <w:continuationSeparator/>
      </w:r>
    </w:p>
  </w:footnote>
  <w:footnote w:id="1">
    <w:p w:rsidR="00B52436" w:rsidRPr="00A31673" w:rsidRDefault="00B52436">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B52436" w:rsidRPr="009B26CC" w:rsidRDefault="00B52436" w:rsidP="00445423">
      <w:pPr>
        <w:jc w:val="both"/>
        <w:rPr>
          <w:rFonts w:ascii="GHEA Grapalat" w:hAnsi="GHEA Grapalat"/>
          <w:b/>
          <w:i/>
          <w:color w:val="FF0000"/>
          <w:sz w:val="20"/>
          <w:szCs w:val="20"/>
        </w:rPr>
      </w:pPr>
      <w:r w:rsidRPr="009B26CC">
        <w:rPr>
          <w:rFonts w:ascii="GHEA Grapalat" w:hAnsi="GHEA Grapalat"/>
          <w:b/>
          <w:i/>
          <w:color w:val="FF0000"/>
          <w:sz w:val="20"/>
          <w:szCs w:val="20"/>
        </w:rPr>
        <w:t>* Приложени</w:t>
      </w:r>
      <w:r>
        <w:rPr>
          <w:rFonts w:ascii="GHEA Grapalat" w:hAnsi="GHEA Grapalat"/>
          <w:b/>
          <w:i/>
          <w:color w:val="FF0000"/>
          <w:sz w:val="20"/>
          <w:szCs w:val="20"/>
        </w:rPr>
        <w:t>я</w:t>
      </w:r>
      <w:r w:rsidRPr="009B26CC">
        <w:rPr>
          <w:rFonts w:ascii="GHEA Grapalat" w:hAnsi="GHEA Grapalat"/>
          <w:b/>
          <w:i/>
          <w:color w:val="FF0000"/>
          <w:sz w:val="20"/>
          <w:szCs w:val="20"/>
        </w:rPr>
        <w:t xml:space="preserve"> </w:t>
      </w:r>
      <w:r>
        <w:rPr>
          <w:rFonts w:ascii="GHEA Grapalat" w:hAnsi="GHEA Grapalat"/>
          <w:b/>
          <w:i/>
          <w:color w:val="FF0000"/>
          <w:sz w:val="20"/>
          <w:szCs w:val="20"/>
        </w:rPr>
        <w:t>№№</w:t>
      </w:r>
      <w:r w:rsidRPr="009B26CC">
        <w:rPr>
          <w:rFonts w:ascii="GHEA Grapalat" w:hAnsi="GHEA Grapalat"/>
          <w:b/>
          <w:i/>
          <w:color w:val="FF0000"/>
          <w:sz w:val="20"/>
          <w:szCs w:val="20"/>
        </w:rPr>
        <w:t xml:space="preserve"> 1.1</w:t>
      </w:r>
      <w:r>
        <w:rPr>
          <w:rFonts w:ascii="GHEA Grapalat" w:hAnsi="GHEA Grapalat"/>
          <w:b/>
          <w:i/>
          <w:color w:val="FF0000"/>
          <w:sz w:val="20"/>
          <w:szCs w:val="20"/>
        </w:rPr>
        <w:t>-1.2</w:t>
      </w:r>
      <w:r w:rsidRPr="009B26CC">
        <w:rPr>
          <w:rFonts w:ascii="GHEA Grapalat" w:hAnsi="GHEA Grapalat"/>
          <w:b/>
          <w:i/>
          <w:color w:val="FF0000"/>
          <w:sz w:val="20"/>
          <w:szCs w:val="20"/>
        </w:rPr>
        <w:t xml:space="preserve"> счита</w:t>
      </w:r>
      <w:r>
        <w:rPr>
          <w:rFonts w:ascii="GHEA Grapalat" w:hAnsi="GHEA Grapalat"/>
          <w:b/>
          <w:i/>
          <w:color w:val="FF0000"/>
          <w:sz w:val="20"/>
          <w:szCs w:val="20"/>
        </w:rPr>
        <w:t>ю</w:t>
      </w:r>
      <w:r w:rsidRPr="009B26CC">
        <w:rPr>
          <w:rFonts w:ascii="GHEA Grapalat" w:hAnsi="GHEA Grapalat"/>
          <w:b/>
          <w:i/>
          <w:color w:val="FF0000"/>
          <w:sz w:val="20"/>
          <w:szCs w:val="20"/>
        </w:rPr>
        <w:t xml:space="preserve">тся неотъемлемой частью ценового </w:t>
      </w:r>
      <w:proofErr w:type="gramStart"/>
      <w:r w:rsidRPr="009B26CC">
        <w:rPr>
          <w:rFonts w:ascii="GHEA Grapalat" w:hAnsi="GHEA Grapalat"/>
          <w:b/>
          <w:i/>
          <w:color w:val="FF0000"/>
          <w:sz w:val="20"/>
          <w:szCs w:val="20"/>
        </w:rPr>
        <w:t>предложения</w:t>
      </w:r>
      <w:proofErr w:type="gramEnd"/>
      <w:r w:rsidRPr="009B26CC">
        <w:rPr>
          <w:rFonts w:ascii="GHEA Grapalat" w:hAnsi="GHEA Grapalat"/>
          <w:b/>
          <w:i/>
          <w:color w:val="FF0000"/>
          <w:sz w:val="20"/>
          <w:szCs w:val="20"/>
        </w:rPr>
        <w:t xml:space="preserve"> и подается вместе с заявкой.</w:t>
      </w:r>
    </w:p>
    <w:p w:rsidR="00B52436" w:rsidRDefault="00B52436" w:rsidP="006B3E56">
      <w:pPr>
        <w:jc w:val="both"/>
      </w:pPr>
    </w:p>
    <w:p w:rsidR="00B52436" w:rsidRPr="00503980" w:rsidRDefault="00B52436"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52436" w:rsidRPr="00503980" w:rsidRDefault="00B52436"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B52436" w:rsidRPr="00503980" w:rsidRDefault="00B52436"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B52436" w:rsidRDefault="00B52436" w:rsidP="006B3E56">
      <w:pPr>
        <w:pStyle w:val="af2"/>
        <w:rPr>
          <w:rFonts w:asciiTheme="minorHAnsi" w:hAnsiTheme="minorHAnsi"/>
          <w:lang w:val="af-ZA"/>
        </w:rPr>
      </w:pPr>
    </w:p>
  </w:footnote>
  <w:footnote w:id="3">
    <w:p w:rsidR="00B52436" w:rsidRPr="009B26CC" w:rsidRDefault="00B52436" w:rsidP="006C0B24">
      <w:pPr>
        <w:jc w:val="both"/>
        <w:rPr>
          <w:rFonts w:ascii="GHEA Grapalat" w:hAnsi="GHEA Grapalat"/>
          <w:b/>
          <w:i/>
          <w:color w:val="FF0000"/>
          <w:sz w:val="20"/>
          <w:szCs w:val="20"/>
        </w:rPr>
      </w:pPr>
      <w:r w:rsidRPr="009B26CC">
        <w:rPr>
          <w:rFonts w:ascii="GHEA Grapalat" w:hAnsi="GHEA Grapalat"/>
          <w:b/>
          <w:i/>
          <w:color w:val="FF0000"/>
          <w:sz w:val="20"/>
          <w:szCs w:val="20"/>
        </w:rPr>
        <w:t>* Приложени</w:t>
      </w:r>
      <w:r>
        <w:rPr>
          <w:rFonts w:ascii="GHEA Grapalat" w:hAnsi="GHEA Grapalat"/>
          <w:b/>
          <w:i/>
          <w:color w:val="FF0000"/>
          <w:sz w:val="20"/>
          <w:szCs w:val="20"/>
        </w:rPr>
        <w:t>я</w:t>
      </w:r>
      <w:r w:rsidRPr="009B26CC">
        <w:rPr>
          <w:rFonts w:ascii="GHEA Grapalat" w:hAnsi="GHEA Grapalat"/>
          <w:b/>
          <w:i/>
          <w:color w:val="FF0000"/>
          <w:sz w:val="20"/>
          <w:szCs w:val="20"/>
        </w:rPr>
        <w:t xml:space="preserve"> </w:t>
      </w:r>
      <w:r>
        <w:rPr>
          <w:rFonts w:ascii="GHEA Grapalat" w:hAnsi="GHEA Grapalat"/>
          <w:b/>
          <w:i/>
          <w:color w:val="FF0000"/>
          <w:sz w:val="20"/>
          <w:szCs w:val="20"/>
        </w:rPr>
        <w:t>№№</w:t>
      </w:r>
      <w:r w:rsidRPr="009B26CC">
        <w:rPr>
          <w:rFonts w:ascii="GHEA Grapalat" w:hAnsi="GHEA Grapalat"/>
          <w:b/>
          <w:i/>
          <w:color w:val="FF0000"/>
          <w:sz w:val="20"/>
          <w:szCs w:val="20"/>
        </w:rPr>
        <w:t xml:space="preserve"> 1.1</w:t>
      </w:r>
      <w:r>
        <w:rPr>
          <w:rFonts w:ascii="GHEA Grapalat" w:hAnsi="GHEA Grapalat"/>
          <w:b/>
          <w:i/>
          <w:color w:val="FF0000"/>
          <w:sz w:val="20"/>
          <w:szCs w:val="20"/>
        </w:rPr>
        <w:t>-1.2</w:t>
      </w:r>
      <w:r w:rsidRPr="009B26CC">
        <w:rPr>
          <w:rFonts w:ascii="GHEA Grapalat" w:hAnsi="GHEA Grapalat"/>
          <w:b/>
          <w:i/>
          <w:color w:val="FF0000"/>
          <w:sz w:val="20"/>
          <w:szCs w:val="20"/>
        </w:rPr>
        <w:t xml:space="preserve"> счита</w:t>
      </w:r>
      <w:r>
        <w:rPr>
          <w:rFonts w:ascii="GHEA Grapalat" w:hAnsi="GHEA Grapalat"/>
          <w:b/>
          <w:i/>
          <w:color w:val="FF0000"/>
          <w:sz w:val="20"/>
          <w:szCs w:val="20"/>
        </w:rPr>
        <w:t>ю</w:t>
      </w:r>
      <w:r w:rsidRPr="009B26CC">
        <w:rPr>
          <w:rFonts w:ascii="GHEA Grapalat" w:hAnsi="GHEA Grapalat"/>
          <w:b/>
          <w:i/>
          <w:color w:val="FF0000"/>
          <w:sz w:val="20"/>
          <w:szCs w:val="20"/>
        </w:rPr>
        <w:t xml:space="preserve">тся неотъемлемой частью ценового </w:t>
      </w:r>
      <w:proofErr w:type="gramStart"/>
      <w:r w:rsidRPr="009B26CC">
        <w:rPr>
          <w:rFonts w:ascii="GHEA Grapalat" w:hAnsi="GHEA Grapalat"/>
          <w:b/>
          <w:i/>
          <w:color w:val="FF0000"/>
          <w:sz w:val="20"/>
          <w:szCs w:val="20"/>
        </w:rPr>
        <w:t>предложения</w:t>
      </w:r>
      <w:proofErr w:type="gramEnd"/>
      <w:r w:rsidRPr="009B26CC">
        <w:rPr>
          <w:rFonts w:ascii="GHEA Grapalat" w:hAnsi="GHEA Grapalat"/>
          <w:b/>
          <w:i/>
          <w:color w:val="FF0000"/>
          <w:sz w:val="20"/>
          <w:szCs w:val="20"/>
        </w:rPr>
        <w:t xml:space="preserve"> и подается вместе с заявкой.</w:t>
      </w:r>
    </w:p>
    <w:p w:rsidR="00B52436" w:rsidRPr="00D3436F" w:rsidRDefault="00B52436"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B52436" w:rsidRPr="009C4E45" w:rsidRDefault="00B52436">
      <w:pPr>
        <w:pStyle w:val="af2"/>
        <w:rPr>
          <w:rFonts w:ascii="GHEA Grapalat" w:hAnsi="GHEA Grapalat"/>
          <w:color w:val="FF0000"/>
          <w:sz w:val="28"/>
          <w:szCs w:val="28"/>
        </w:rPr>
      </w:pPr>
    </w:p>
  </w:footnote>
  <w:footnote w:id="4">
    <w:p w:rsidR="00B52436" w:rsidRPr="008842CE" w:rsidRDefault="00B52436" w:rsidP="003D2FE2">
      <w:pPr>
        <w:pStyle w:val="af2"/>
        <w:jc w:val="both"/>
      </w:pPr>
    </w:p>
  </w:footnote>
  <w:footnote w:id="5">
    <w:p w:rsidR="00B52436" w:rsidRPr="008842CE" w:rsidRDefault="00B52436" w:rsidP="000A214C">
      <w:pPr>
        <w:pStyle w:val="af2"/>
        <w:jc w:val="both"/>
      </w:pPr>
    </w:p>
  </w:footnote>
  <w:footnote w:id="6">
    <w:p w:rsidR="00B52436" w:rsidRPr="006F5F33" w:rsidRDefault="00B52436"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B52436" w:rsidRPr="006F5F33" w:rsidRDefault="00B52436" w:rsidP="008F5C72">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B52436" w:rsidRPr="006F5F33" w:rsidRDefault="00B52436"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B52436" w:rsidRPr="00E40AC8" w:rsidRDefault="00B52436" w:rsidP="003B2F27">
      <w:pPr>
        <w:pStyle w:val="af2"/>
        <w:jc w:val="both"/>
      </w:pPr>
      <w:r>
        <w:rPr>
          <w:rStyle w:val="af6"/>
        </w:rPr>
        <w:t>*</w:t>
      </w:r>
      <w:r>
        <w:t xml:space="preserve"> </w:t>
      </w:r>
      <w:proofErr w:type="spellStart"/>
      <w:r w:rsidRPr="00AD29CE">
        <w:rPr>
          <w:rFonts w:ascii="GHEA Grapalat" w:hAnsi="GHEA Grapalat"/>
          <w:i/>
        </w:rPr>
        <w:t>Oкончательный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rsidR="00B52436" w:rsidRPr="00124BE9" w:rsidRDefault="00B52436" w:rsidP="0011447A">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51201"/>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6431"/>
    <w:rsid w:val="0000718A"/>
    <w:rsid w:val="000073F8"/>
    <w:rsid w:val="000074D2"/>
    <w:rsid w:val="000076A1"/>
    <w:rsid w:val="0000776B"/>
    <w:rsid w:val="00007CC7"/>
    <w:rsid w:val="000101DD"/>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3F8"/>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0818"/>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284"/>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257"/>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47A"/>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3B1"/>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3445"/>
    <w:rsid w:val="001734A4"/>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AD3"/>
    <w:rsid w:val="001B1C67"/>
    <w:rsid w:val="001B1FC4"/>
    <w:rsid w:val="001B2164"/>
    <w:rsid w:val="001B2E79"/>
    <w:rsid w:val="001B32D9"/>
    <w:rsid w:val="001B37D2"/>
    <w:rsid w:val="001B3810"/>
    <w:rsid w:val="001B41EC"/>
    <w:rsid w:val="001B45A9"/>
    <w:rsid w:val="001B478E"/>
    <w:rsid w:val="001B6FCF"/>
    <w:rsid w:val="001C07C6"/>
    <w:rsid w:val="001C0849"/>
    <w:rsid w:val="001C1570"/>
    <w:rsid w:val="001C2B34"/>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3016"/>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59F9"/>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65FF"/>
    <w:rsid w:val="001F760C"/>
    <w:rsid w:val="001F7821"/>
    <w:rsid w:val="002004DB"/>
    <w:rsid w:val="00200997"/>
    <w:rsid w:val="00200C07"/>
    <w:rsid w:val="002017CB"/>
    <w:rsid w:val="00201DA0"/>
    <w:rsid w:val="00201F2E"/>
    <w:rsid w:val="00202F4D"/>
    <w:rsid w:val="002032CE"/>
    <w:rsid w:val="00203917"/>
    <w:rsid w:val="00203BBB"/>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4D92"/>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0FB2"/>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37F"/>
    <w:rsid w:val="00281D16"/>
    <w:rsid w:val="00281D41"/>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247"/>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69"/>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5C"/>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2F50"/>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2F47"/>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655"/>
    <w:rsid w:val="003A6791"/>
    <w:rsid w:val="003A734A"/>
    <w:rsid w:val="003A792E"/>
    <w:rsid w:val="003A7D5F"/>
    <w:rsid w:val="003B0892"/>
    <w:rsid w:val="003B0D6E"/>
    <w:rsid w:val="003B14AF"/>
    <w:rsid w:val="003B1FC0"/>
    <w:rsid w:val="003B2F27"/>
    <w:rsid w:val="003B3302"/>
    <w:rsid w:val="003B3A13"/>
    <w:rsid w:val="003B3E74"/>
    <w:rsid w:val="003B44B1"/>
    <w:rsid w:val="003B4A74"/>
    <w:rsid w:val="003B585C"/>
    <w:rsid w:val="003B5B5B"/>
    <w:rsid w:val="003B5BB3"/>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569"/>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0F53"/>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423"/>
    <w:rsid w:val="0044556F"/>
    <w:rsid w:val="0044660E"/>
    <w:rsid w:val="00447808"/>
    <w:rsid w:val="004478A1"/>
    <w:rsid w:val="00447B76"/>
    <w:rsid w:val="00447FFD"/>
    <w:rsid w:val="004504F0"/>
    <w:rsid w:val="00450C30"/>
    <w:rsid w:val="004517F5"/>
    <w:rsid w:val="004521BB"/>
    <w:rsid w:val="00452896"/>
    <w:rsid w:val="004530B1"/>
    <w:rsid w:val="0045385B"/>
    <w:rsid w:val="00454D73"/>
    <w:rsid w:val="0045525D"/>
    <w:rsid w:val="004553CA"/>
    <w:rsid w:val="0045669A"/>
    <w:rsid w:val="00456B02"/>
    <w:rsid w:val="00456C67"/>
    <w:rsid w:val="00457745"/>
    <w:rsid w:val="00457FBF"/>
    <w:rsid w:val="00460CA5"/>
    <w:rsid w:val="004616F4"/>
    <w:rsid w:val="0046186C"/>
    <w:rsid w:val="0046188C"/>
    <w:rsid w:val="00461D88"/>
    <w:rsid w:val="00461FC1"/>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11B"/>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132"/>
    <w:rsid w:val="004D0281"/>
    <w:rsid w:val="004D0610"/>
    <w:rsid w:val="004D0AE2"/>
    <w:rsid w:val="004D0EA7"/>
    <w:rsid w:val="004D1C32"/>
    <w:rsid w:val="004D1E87"/>
    <w:rsid w:val="004D2727"/>
    <w:rsid w:val="004D28BA"/>
    <w:rsid w:val="004D2B0B"/>
    <w:rsid w:val="004D2B4B"/>
    <w:rsid w:val="004D2CBC"/>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177"/>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7AFE"/>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6BE"/>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6318"/>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0DA"/>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3C9"/>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B73BF"/>
    <w:rsid w:val="006C08B6"/>
    <w:rsid w:val="006C0B24"/>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16A"/>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45D"/>
    <w:rsid w:val="0072587C"/>
    <w:rsid w:val="00725ED3"/>
    <w:rsid w:val="00726E06"/>
    <w:rsid w:val="00727FAE"/>
    <w:rsid w:val="00731611"/>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72B"/>
    <w:rsid w:val="00773841"/>
    <w:rsid w:val="00773BD2"/>
    <w:rsid w:val="00774C67"/>
    <w:rsid w:val="0077504D"/>
    <w:rsid w:val="00775FAF"/>
    <w:rsid w:val="00776E6C"/>
    <w:rsid w:val="00777183"/>
    <w:rsid w:val="00777665"/>
    <w:rsid w:val="00777754"/>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2156"/>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7F7087"/>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6E91"/>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1FA"/>
    <w:rsid w:val="00847EB9"/>
    <w:rsid w:val="008504E0"/>
    <w:rsid w:val="00850570"/>
    <w:rsid w:val="00850857"/>
    <w:rsid w:val="008510F1"/>
    <w:rsid w:val="0085236E"/>
    <w:rsid w:val="00852545"/>
    <w:rsid w:val="008534C7"/>
    <w:rsid w:val="00853563"/>
    <w:rsid w:val="00853CBA"/>
    <w:rsid w:val="00853D2D"/>
    <w:rsid w:val="00854622"/>
    <w:rsid w:val="008546A0"/>
    <w:rsid w:val="00855622"/>
    <w:rsid w:val="008558B3"/>
    <w:rsid w:val="00855F55"/>
    <w:rsid w:val="0085658A"/>
    <w:rsid w:val="008568E9"/>
    <w:rsid w:val="00857BF8"/>
    <w:rsid w:val="0086004A"/>
    <w:rsid w:val="008601B2"/>
    <w:rsid w:val="008602B6"/>
    <w:rsid w:val="0086059D"/>
    <w:rsid w:val="00860B3B"/>
    <w:rsid w:val="008617BA"/>
    <w:rsid w:val="00861953"/>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53C"/>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A67"/>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528"/>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5C72"/>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3BA6"/>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9FA"/>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774"/>
    <w:rsid w:val="009E49AB"/>
    <w:rsid w:val="009E4A0F"/>
    <w:rsid w:val="009E5048"/>
    <w:rsid w:val="009E54AE"/>
    <w:rsid w:val="009E63F6"/>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3C2"/>
    <w:rsid w:val="009F7683"/>
    <w:rsid w:val="009F7BD5"/>
    <w:rsid w:val="009F7C54"/>
    <w:rsid w:val="009F7D78"/>
    <w:rsid w:val="00A0018F"/>
    <w:rsid w:val="00A00A1F"/>
    <w:rsid w:val="00A00BCA"/>
    <w:rsid w:val="00A00BE3"/>
    <w:rsid w:val="00A00E74"/>
    <w:rsid w:val="00A010A9"/>
    <w:rsid w:val="00A01157"/>
    <w:rsid w:val="00A01774"/>
    <w:rsid w:val="00A025B6"/>
    <w:rsid w:val="00A0285A"/>
    <w:rsid w:val="00A02BF9"/>
    <w:rsid w:val="00A03791"/>
    <w:rsid w:val="00A03FEC"/>
    <w:rsid w:val="00A04202"/>
    <w:rsid w:val="00A04DB0"/>
    <w:rsid w:val="00A05C8A"/>
    <w:rsid w:val="00A06CC8"/>
    <w:rsid w:val="00A0752B"/>
    <w:rsid w:val="00A0753B"/>
    <w:rsid w:val="00A0767D"/>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465"/>
    <w:rsid w:val="00A60D60"/>
    <w:rsid w:val="00A60FE7"/>
    <w:rsid w:val="00A61746"/>
    <w:rsid w:val="00A619F2"/>
    <w:rsid w:val="00A61B9A"/>
    <w:rsid w:val="00A62933"/>
    <w:rsid w:val="00A63445"/>
    <w:rsid w:val="00A63D83"/>
    <w:rsid w:val="00A63EB8"/>
    <w:rsid w:val="00A64339"/>
    <w:rsid w:val="00A64C71"/>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97D3F"/>
    <w:rsid w:val="00AA0AD8"/>
    <w:rsid w:val="00AA0F00"/>
    <w:rsid w:val="00AA11F6"/>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6AFD"/>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436"/>
    <w:rsid w:val="00B52987"/>
    <w:rsid w:val="00B52C16"/>
    <w:rsid w:val="00B5317A"/>
    <w:rsid w:val="00B5319F"/>
    <w:rsid w:val="00B5351C"/>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239C"/>
    <w:rsid w:val="00B73AB8"/>
    <w:rsid w:val="00B73DE0"/>
    <w:rsid w:val="00B744F6"/>
    <w:rsid w:val="00B74B63"/>
    <w:rsid w:val="00B75687"/>
    <w:rsid w:val="00B758C4"/>
    <w:rsid w:val="00B75DE9"/>
    <w:rsid w:val="00B761BD"/>
    <w:rsid w:val="00B762B1"/>
    <w:rsid w:val="00B778A5"/>
    <w:rsid w:val="00B80FED"/>
    <w:rsid w:val="00B81090"/>
    <w:rsid w:val="00B81AD3"/>
    <w:rsid w:val="00B82A65"/>
    <w:rsid w:val="00B83286"/>
    <w:rsid w:val="00B832AD"/>
    <w:rsid w:val="00B853BF"/>
    <w:rsid w:val="00B85DEF"/>
    <w:rsid w:val="00B8636F"/>
    <w:rsid w:val="00B86BCB"/>
    <w:rsid w:val="00B86C5F"/>
    <w:rsid w:val="00B9100A"/>
    <w:rsid w:val="00B925B0"/>
    <w:rsid w:val="00B92781"/>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3"/>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5E19"/>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89E"/>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2A87"/>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6BC2"/>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17"/>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C7AE5"/>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4729A"/>
    <w:rsid w:val="00E51117"/>
    <w:rsid w:val="00E51CD0"/>
    <w:rsid w:val="00E51D3B"/>
    <w:rsid w:val="00E51D78"/>
    <w:rsid w:val="00E51EEA"/>
    <w:rsid w:val="00E520F6"/>
    <w:rsid w:val="00E52441"/>
    <w:rsid w:val="00E53644"/>
    <w:rsid w:val="00E54297"/>
    <w:rsid w:val="00E54B2C"/>
    <w:rsid w:val="00E550D0"/>
    <w:rsid w:val="00E5510F"/>
    <w:rsid w:val="00E55EBF"/>
    <w:rsid w:val="00E57499"/>
    <w:rsid w:val="00E574A0"/>
    <w:rsid w:val="00E6008B"/>
    <w:rsid w:val="00E6044F"/>
    <w:rsid w:val="00E60526"/>
    <w:rsid w:val="00E60736"/>
    <w:rsid w:val="00E6131E"/>
    <w:rsid w:val="00E618CE"/>
    <w:rsid w:val="00E61E7C"/>
    <w:rsid w:val="00E61F49"/>
    <w:rsid w:val="00E6288F"/>
    <w:rsid w:val="00E62BC0"/>
    <w:rsid w:val="00E62C64"/>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538"/>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63C"/>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5FD8"/>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676A"/>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550E"/>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3E"/>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1894"/>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5F76"/>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5DC3"/>
    <w:rsid w:val="00FD631B"/>
    <w:rsid w:val="00FD7291"/>
    <w:rsid w:val="00FD7772"/>
    <w:rsid w:val="00FD7E3A"/>
    <w:rsid w:val="00FE0DE3"/>
    <w:rsid w:val="00FE0FD2"/>
    <w:rsid w:val="00FE1316"/>
    <w:rsid w:val="00FE1B31"/>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A38"/>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 w:type="character" w:customStyle="1" w:styleId="ezkurwreuab5ozgtqnkl">
    <w:name w:val="ezkurwreuab5ozgtqnkl"/>
    <w:basedOn w:val="a0"/>
    <w:rsid w:val="00281D41"/>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DE7F1-0506-4892-8060-E38D31898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2533</TotalTime>
  <Pages>69</Pages>
  <Words>15532</Words>
  <Characters>113693</Characters>
  <Application>Microsoft Office Word</Application>
  <DocSecurity>0</DocSecurity>
  <Lines>947</Lines>
  <Paragraphs>257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128968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1631</cp:revision>
  <cp:lastPrinted>2018-02-16T07:12:00Z</cp:lastPrinted>
  <dcterms:created xsi:type="dcterms:W3CDTF">2019-10-28T07:04:00Z</dcterms:created>
  <dcterms:modified xsi:type="dcterms:W3CDTF">2025-11-06T07:31:00Z</dcterms:modified>
</cp:coreProperties>
</file>