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2207B4EE"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665F1">
        <w:rPr>
          <w:rFonts w:ascii="GHEA Grapalat" w:hAnsi="GHEA Grapalat"/>
          <w:i w:val="0"/>
          <w:sz w:val="24"/>
          <w:szCs w:val="24"/>
          <w:lang w:val="hy-AM"/>
        </w:rPr>
        <w:t>8</w:t>
      </w:r>
      <w:r w:rsidR="00B06C9F">
        <w:rPr>
          <w:rFonts w:ascii="GHEA Grapalat" w:hAnsi="GHEA Grapalat"/>
          <w:i w:val="0"/>
          <w:sz w:val="24"/>
          <w:szCs w:val="24"/>
          <w:lang w:val="hy-AM"/>
        </w:rPr>
        <w:t xml:space="preserve"> </w:t>
      </w:r>
      <w:r w:rsidR="00A665F1">
        <w:rPr>
          <w:rFonts w:ascii="GHEA Grapalat" w:hAnsi="GHEA Grapalat"/>
          <w:i w:val="0"/>
          <w:sz w:val="24"/>
          <w:szCs w:val="24"/>
        </w:rPr>
        <w:t>июл</w:t>
      </w:r>
      <w:r w:rsidR="000E7B53">
        <w:rPr>
          <w:rFonts w:ascii="GHEA Grapalat" w:hAnsi="GHEA Grapalat"/>
          <w:i w:val="0"/>
          <w:sz w:val="24"/>
          <w:szCs w:val="24"/>
        </w:rPr>
        <w:t>я</w:t>
      </w:r>
      <w:r w:rsidRPr="00521A49">
        <w:rPr>
          <w:rFonts w:ascii="GHEA Grapalat" w:hAnsi="GHEA Grapalat"/>
          <w:i w:val="0"/>
          <w:sz w:val="24"/>
          <w:szCs w:val="24"/>
        </w:rPr>
        <w:t xml:space="preserve"> </w:t>
      </w:r>
      <w:r w:rsidR="000F04A8">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5F66F81A"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A665F1">
        <w:rPr>
          <w:rFonts w:ascii="GHEA Grapalat" w:hAnsi="GHEA Grapalat"/>
          <w:b/>
          <w:i w:val="0"/>
          <w:sz w:val="24"/>
          <w:szCs w:val="24"/>
        </w:rPr>
        <w:t>2025-06</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28F5E68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F04A8">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05C8674A"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A665F1">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41952CB7"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A665F1">
        <w:rPr>
          <w:rFonts w:ascii="GHEA Grapalat" w:hAnsi="GHEA Grapalat"/>
          <w:b/>
          <w:i w:val="0"/>
          <w:spacing w:val="-6"/>
          <w:sz w:val="24"/>
          <w:szCs w:val="24"/>
        </w:rPr>
        <w:t>18</w:t>
      </w:r>
      <w:r w:rsidR="003E2F32">
        <w:rPr>
          <w:rFonts w:ascii="GHEA Grapalat" w:hAnsi="GHEA Grapalat"/>
          <w:b/>
          <w:i w:val="0"/>
          <w:spacing w:val="-6"/>
          <w:sz w:val="24"/>
          <w:szCs w:val="24"/>
        </w:rPr>
        <w:t xml:space="preserve"> </w:t>
      </w:r>
      <w:r w:rsidR="000E7B53">
        <w:rPr>
          <w:rFonts w:ascii="GHEA Grapalat" w:hAnsi="GHEA Grapalat"/>
          <w:b/>
          <w:i w:val="0"/>
          <w:spacing w:val="-6"/>
          <w:sz w:val="24"/>
          <w:szCs w:val="24"/>
        </w:rPr>
        <w:t>а</w:t>
      </w:r>
      <w:r w:rsidR="00A665F1">
        <w:rPr>
          <w:rFonts w:ascii="GHEA Grapalat" w:hAnsi="GHEA Grapalat"/>
          <w:b/>
          <w:i w:val="0"/>
          <w:spacing w:val="-6"/>
          <w:sz w:val="24"/>
          <w:szCs w:val="24"/>
        </w:rPr>
        <w:t>вгуста</w:t>
      </w:r>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5A5E4D6F"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A665F1">
        <w:rPr>
          <w:rFonts w:ascii="GHEA Grapalat" w:hAnsi="GHEA Grapalat"/>
          <w:b/>
        </w:rPr>
        <w:t>2025-06</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665F1">
        <w:rPr>
          <w:rFonts w:ascii="GHEA Grapalat" w:hAnsi="GHEA Grapalat"/>
        </w:rPr>
        <w:t>8</w:t>
      </w:r>
      <w:r w:rsidR="00067349">
        <w:rPr>
          <w:rFonts w:ascii="GHEA Grapalat" w:hAnsi="GHEA Grapalat"/>
        </w:rPr>
        <w:t xml:space="preserve"> </w:t>
      </w:r>
      <w:r w:rsidR="00A665F1">
        <w:rPr>
          <w:rFonts w:ascii="GHEA Grapalat" w:hAnsi="GHEA Grapalat"/>
        </w:rPr>
        <w:t>июл</w:t>
      </w:r>
      <w:r w:rsidR="000E7B53" w:rsidRPr="000E7B53">
        <w:rPr>
          <w:rFonts w:ascii="GHEA Grapalat" w:hAnsi="GHEA Grapalat"/>
        </w:rPr>
        <w:t>я</w:t>
      </w:r>
      <w:r w:rsidR="0023148F">
        <w:rPr>
          <w:rFonts w:ascii="GHEA Grapalat" w:hAnsi="GHEA Grapalat"/>
        </w:rPr>
        <w:t xml:space="preserve"> </w:t>
      </w:r>
      <w:r w:rsidR="000F04A8">
        <w:rPr>
          <w:rFonts w:ascii="GHEA Grapalat" w:hAnsi="GHEA Grapalat"/>
        </w:rPr>
        <w:t>2025</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500B5C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D88AB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50EB091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0E7B53">
        <w:rPr>
          <w:rFonts w:ascii="GHEA Grapalat" w:hAnsi="GHEA Grapalat"/>
        </w:rPr>
        <w:t xml:space="preserve"> </w:t>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2109963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0E7B53">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32A22569"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A665F1">
        <w:rPr>
          <w:rFonts w:ascii="GHEA Grapalat" w:hAnsi="GHEA Grapalat"/>
          <w:b/>
        </w:rPr>
        <w:t>2025-06</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27437294"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0F04A8">
        <w:rPr>
          <w:rFonts w:ascii="GHEA Grapalat" w:hAnsi="GHEA Grapalat"/>
          <w:b/>
          <w:i w:val="0"/>
          <w:sz w:val="24"/>
          <w:szCs w:val="24"/>
        </w:rPr>
        <w:t>Вакцины против ветряной оспы</w:t>
      </w:r>
      <w:r w:rsidR="00B06C9F">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CE1561">
        <w:rPr>
          <w:rFonts w:ascii="GHEA Grapalat" w:hAnsi="GHEA Grapalat"/>
          <w:i w:val="0"/>
          <w:sz w:val="24"/>
          <w:szCs w:val="24"/>
        </w:rPr>
        <w:t>7</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452"/>
        <w:gridCol w:w="6810"/>
      </w:tblGrid>
      <w:tr w:rsidR="00CE1561" w:rsidRPr="00521A49" w14:paraId="03F98DFA" w14:textId="77777777" w:rsidTr="00A665F1">
        <w:trPr>
          <w:jc w:val="center"/>
        </w:trPr>
        <w:tc>
          <w:tcPr>
            <w:tcW w:w="316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681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A665F1">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245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681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A665F1" w:rsidRPr="00521A49" w14:paraId="17FA4F6E" w14:textId="77777777" w:rsidTr="00A665F1">
        <w:trPr>
          <w:jc w:val="center"/>
        </w:trPr>
        <w:tc>
          <w:tcPr>
            <w:tcW w:w="708" w:type="dxa"/>
            <w:vAlign w:val="center"/>
          </w:tcPr>
          <w:p w14:paraId="405A168F" w14:textId="77777777" w:rsidR="00A665F1" w:rsidRPr="001A0D5B" w:rsidRDefault="00A665F1" w:rsidP="00A665F1">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2452" w:type="dxa"/>
            <w:vAlign w:val="center"/>
          </w:tcPr>
          <w:p w14:paraId="5B2043C4" w14:textId="60250E0E" w:rsidR="00A665F1" w:rsidRPr="00A665F1" w:rsidRDefault="00A665F1" w:rsidP="00A665F1">
            <w:pPr>
              <w:pStyle w:val="BodyTextIndent2"/>
              <w:widowControl w:val="0"/>
              <w:spacing w:line="240" w:lineRule="auto"/>
              <w:ind w:right="113" w:firstLine="0"/>
              <w:jc w:val="center"/>
              <w:rPr>
                <w:rFonts w:ascii="GHEA Grapalat" w:hAnsi="GHEA Grapalat"/>
              </w:rPr>
            </w:pPr>
            <w:r w:rsidRPr="00A665F1">
              <w:rPr>
                <w:rFonts w:ascii="GHEA Grapalat" w:hAnsi="GHEA Grapalat"/>
              </w:rPr>
              <w:t>650 000 000,0</w:t>
            </w:r>
          </w:p>
        </w:tc>
        <w:tc>
          <w:tcPr>
            <w:tcW w:w="6810" w:type="dxa"/>
            <w:vAlign w:val="center"/>
          </w:tcPr>
          <w:p w14:paraId="5D91334E" w14:textId="34BDC1C0"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Вакцина против ветряной оспы</w:t>
            </w:r>
            <w:r w:rsidRPr="00AF0993">
              <w:rPr>
                <w:rFonts w:ascii="GHEA Grapalat" w:hAnsi="GHEA Grapalat"/>
                <w:i w:val="0"/>
                <w:sz w:val="24"/>
                <w:szCs w:val="24"/>
              </w:rPr>
              <w:t xml:space="preserve"> </w:t>
            </w:r>
          </w:p>
          <w:p w14:paraId="7FD48B8B" w14:textId="266A2E53"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 и взпослых/</w:t>
            </w:r>
          </w:p>
        </w:tc>
      </w:tr>
      <w:tr w:rsidR="00A665F1" w:rsidRPr="00521A49" w14:paraId="159B5E98" w14:textId="77777777" w:rsidTr="00A665F1">
        <w:trPr>
          <w:jc w:val="center"/>
        </w:trPr>
        <w:tc>
          <w:tcPr>
            <w:tcW w:w="708" w:type="dxa"/>
            <w:vAlign w:val="center"/>
          </w:tcPr>
          <w:p w14:paraId="60E34183" w14:textId="0488A0EC" w:rsidR="00A665F1" w:rsidRPr="001A0D5B" w:rsidRDefault="00A665F1" w:rsidP="00A665F1">
            <w:pPr>
              <w:pStyle w:val="BodyTextIndent2"/>
              <w:widowControl w:val="0"/>
              <w:spacing w:line="240" w:lineRule="auto"/>
              <w:ind w:right="113" w:firstLine="0"/>
              <w:jc w:val="center"/>
              <w:rPr>
                <w:rFonts w:ascii="GHEA Grapalat" w:hAnsi="GHEA Grapalat"/>
              </w:rPr>
            </w:pPr>
            <w:r>
              <w:rPr>
                <w:rFonts w:ascii="GHEA Grapalat" w:hAnsi="GHEA Grapalat"/>
              </w:rPr>
              <w:t>2</w:t>
            </w:r>
          </w:p>
        </w:tc>
        <w:tc>
          <w:tcPr>
            <w:tcW w:w="2452" w:type="dxa"/>
            <w:vAlign w:val="center"/>
          </w:tcPr>
          <w:p w14:paraId="09552279" w14:textId="08991B83" w:rsidR="00A665F1" w:rsidRPr="00A665F1" w:rsidRDefault="00A665F1" w:rsidP="00A665F1">
            <w:pPr>
              <w:pStyle w:val="BodyTextIndent2"/>
              <w:widowControl w:val="0"/>
              <w:spacing w:line="240" w:lineRule="auto"/>
              <w:ind w:right="113" w:firstLine="0"/>
              <w:jc w:val="center"/>
              <w:rPr>
                <w:rFonts w:ascii="GHEA Grapalat" w:hAnsi="GHEA Grapalat"/>
              </w:rPr>
            </w:pPr>
            <w:r w:rsidRPr="00A665F1">
              <w:rPr>
                <w:rFonts w:ascii="GHEA Grapalat" w:hAnsi="GHEA Grapalat"/>
              </w:rPr>
              <w:t>150 000 000,0</w:t>
            </w:r>
          </w:p>
        </w:tc>
        <w:tc>
          <w:tcPr>
            <w:tcW w:w="6810" w:type="dxa"/>
            <w:vAlign w:val="center"/>
          </w:tcPr>
          <w:p w14:paraId="310945B8" w14:textId="77777777" w:rsidR="00A665F1" w:rsidRPr="00AF0993" w:rsidRDefault="00A665F1" w:rsidP="00A665F1">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Вакцина против ветряной оспы</w:t>
            </w:r>
            <w:r w:rsidRPr="00AF0993">
              <w:rPr>
                <w:rFonts w:ascii="GHEA Grapalat" w:hAnsi="GHEA Grapalat"/>
                <w:i w:val="0"/>
                <w:sz w:val="24"/>
                <w:szCs w:val="24"/>
              </w:rPr>
              <w:t xml:space="preserve"> </w:t>
            </w:r>
          </w:p>
          <w:p w14:paraId="2218344E" w14:textId="2354995E" w:rsidR="00A665F1" w:rsidRDefault="00A665F1" w:rsidP="00A665F1">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/для детей/</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79E2CBA3" w14:textId="77777777" w:rsidR="003E235C" w:rsidRPr="003E235C" w:rsidRDefault="003E235C" w:rsidP="00962010">
      <w:pPr>
        <w:widowControl w:val="0"/>
        <w:spacing w:after="160"/>
        <w:jc w:val="center"/>
        <w:rPr>
          <w:rFonts w:ascii="GHEA Grapalat" w:hAnsi="GHEA Grapalat"/>
          <w:b/>
          <w:color w:val="FF0000"/>
        </w:rPr>
      </w:pPr>
    </w:p>
    <w:p w14:paraId="5ED86821" w14:textId="77777777" w:rsidR="003E235C" w:rsidRPr="009044F1" w:rsidRDefault="003E235C" w:rsidP="003E235C">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Pr>
          <w:rFonts w:ascii="GHEA Grapalat" w:hAnsi="GHEA Grapalat"/>
          <w:b/>
        </w:rP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2F1FAB35" w14:textId="77777777" w:rsidR="003E235C" w:rsidRPr="009044F1" w:rsidRDefault="003E235C" w:rsidP="003E235C">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CF7D556"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AC03036" w14:textId="77777777" w:rsidR="003E235C" w:rsidRPr="003240F7"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3A067E14"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61FA5DA"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272A54D8"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1E05A23C" w14:textId="77777777" w:rsidR="003E235C" w:rsidRDefault="003E235C" w:rsidP="003E235C">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92DA160" w14:textId="77777777" w:rsidR="003E235C" w:rsidRDefault="003E235C" w:rsidP="003E235C">
      <w:pPr>
        <w:widowControl w:val="0"/>
        <w:tabs>
          <w:tab w:val="left" w:pos="1134"/>
        </w:tabs>
        <w:spacing w:after="160"/>
        <w:ind w:firstLine="567"/>
        <w:jc w:val="both"/>
        <w:rPr>
          <w:rFonts w:ascii="GHEA Grapalat" w:hAnsi="GHEA Grapalat"/>
        </w:rPr>
      </w:pPr>
    </w:p>
    <w:p w14:paraId="4694C7F3"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4C79A94" w14:textId="77777777" w:rsidR="003E235C" w:rsidRPr="006622A4" w:rsidRDefault="003E235C" w:rsidP="003E235C">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8820FCA" w14:textId="77777777" w:rsidR="003E235C" w:rsidRPr="006622A4" w:rsidRDefault="003E235C" w:rsidP="003E235C">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0A45AB4" w14:textId="77777777" w:rsidR="003E235C" w:rsidRPr="006622A4" w:rsidRDefault="003E235C" w:rsidP="003E235C">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C386636" w14:textId="77777777" w:rsidR="003E235C" w:rsidRPr="009044F1" w:rsidRDefault="003E235C" w:rsidP="003E235C">
      <w:pPr>
        <w:widowControl w:val="0"/>
        <w:tabs>
          <w:tab w:val="left" w:pos="1134"/>
        </w:tabs>
        <w:spacing w:after="160"/>
        <w:ind w:firstLine="567"/>
        <w:jc w:val="both"/>
        <w:rPr>
          <w:rFonts w:ascii="GHEA Grapalat" w:hAnsi="GHEA Grapalat" w:cs="Sylfaen"/>
        </w:rPr>
      </w:pPr>
    </w:p>
    <w:p w14:paraId="5AB5EFA5" w14:textId="77777777" w:rsidR="003E235C" w:rsidRPr="009044F1" w:rsidRDefault="003E235C" w:rsidP="003E235C">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0B783EE" w14:textId="77777777" w:rsidR="003E235C" w:rsidRPr="009044F1" w:rsidRDefault="003E235C" w:rsidP="003E235C">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B4D060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ECCF61"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BDC5C89"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FD6B24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данного </w:t>
      </w:r>
      <w:r w:rsidRPr="009044F1">
        <w:rPr>
          <w:rFonts w:ascii="GHEA Grapalat" w:hAnsi="GHEA Grapalat"/>
          <w:color w:val="000000"/>
        </w:rPr>
        <w:lastRenderedPageBreak/>
        <w:t>юридического лица;</w:t>
      </w:r>
    </w:p>
    <w:p w14:paraId="0A817A8D"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472E4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9C6C5A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98DD60" w14:textId="77777777" w:rsidR="003E235C" w:rsidRPr="008842CE"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8717994"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51E41A"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A8A24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4660F6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A69B031" w14:textId="77777777" w:rsidR="003E235C" w:rsidRPr="009044F1" w:rsidRDefault="003E235C" w:rsidP="003E235C">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0"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3993678" w14:textId="77777777" w:rsidR="003E235C" w:rsidRPr="003F2899" w:rsidRDefault="003E235C" w:rsidP="003E235C">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57CB7E4C" w14:textId="77777777" w:rsidR="003E235C" w:rsidRPr="009044F1"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w:t>
      </w:r>
      <w:r w:rsidRPr="009044F1">
        <w:rPr>
          <w:rFonts w:ascii="GHEA Grapalat" w:hAnsi="GHEA Grapalat"/>
          <w:sz w:val="24"/>
          <w:szCs w:val="24"/>
        </w:rPr>
        <w:lastRenderedPageBreak/>
        <w:t>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34B9083F"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97E1C2C" w14:textId="77777777" w:rsidR="003E235C" w:rsidRPr="009044F1" w:rsidRDefault="003E235C" w:rsidP="003E235C">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0BA22C" w14:textId="3472A321" w:rsidR="003E235C" w:rsidRPr="00ED3BA4" w:rsidRDefault="003E235C" w:rsidP="003E235C">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lang w:val="en-US"/>
        </w:rPr>
        <w:tab/>
      </w: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6445618B" w:rsidR="000A6B75" w:rsidRPr="00521A49" w:rsidRDefault="003E235C" w:rsidP="003E235C">
      <w:pPr>
        <w:pStyle w:val="BodyTextIndent2"/>
        <w:widowControl w:val="0"/>
        <w:tabs>
          <w:tab w:val="left" w:pos="1134"/>
        </w:tabs>
        <w:spacing w:line="240" w:lineRule="auto"/>
        <w:ind w:firstLine="0"/>
        <w:contextualSpacing/>
        <w:rPr>
          <w:rFonts w:ascii="GHEA Grapalat" w:hAnsi="GHEA Grapalat" w:cs="Sylfaen"/>
          <w:sz w:val="24"/>
          <w:szCs w:val="24"/>
        </w:rPr>
      </w:pPr>
      <w:r>
        <w:rPr>
          <w:rFonts w:ascii="GHEA Grapalat" w:hAnsi="GHEA Grapalat"/>
          <w:sz w:val="24"/>
          <w:szCs w:val="24"/>
          <w:lang w:val="en-US"/>
        </w:rPr>
        <w:tab/>
      </w: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 xml:space="preserve">В случае признания представленных обоснований </w:t>
      </w:r>
      <w:r w:rsidR="00750FFF" w:rsidRPr="00521A49">
        <w:rPr>
          <w:rFonts w:ascii="GHEA Grapalat" w:hAnsi="GHEA Grapalat"/>
          <w:lang w:val="hy-AM"/>
        </w:rPr>
        <w:lastRenderedPageBreak/>
        <w:t>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54ACC818"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A665F1">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3E3D44B" w14:textId="77777777" w:rsidR="00495A85" w:rsidRPr="00D3436F" w:rsidRDefault="00495A85" w:rsidP="00495A85">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6542A4B" w14:textId="77777777" w:rsidR="00495A85" w:rsidRDefault="00495A85" w:rsidP="00495A8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45E77269" w14:textId="77777777" w:rsidR="00495A85" w:rsidRDefault="00495A85" w:rsidP="00495A85">
      <w:pPr>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B1D06F3" w14:textId="77777777" w:rsidR="00495A85" w:rsidRDefault="00495A85" w:rsidP="00495A85">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03A08C32" w14:textId="77777777" w:rsidR="00495A85" w:rsidRDefault="00495A85" w:rsidP="00495A85">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2F0D91" w14:textId="77777777" w:rsidR="00495A85" w:rsidRDefault="00495A85" w:rsidP="00495A8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5283E61" w14:textId="77777777" w:rsidR="00495A85" w:rsidRPr="00650DCD" w:rsidRDefault="00495A85" w:rsidP="00495A85">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14:paraId="33EDECC0" w14:textId="77777777" w:rsidR="00495A85" w:rsidRPr="008E138A" w:rsidRDefault="00495A85" w:rsidP="00495A85">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w:t>
      </w:r>
      <w:r w:rsidRPr="008E138A">
        <w:rPr>
          <w:rFonts w:ascii="GHEA Grapalat" w:hAnsi="GHEA Grapalat"/>
          <w:sz w:val="24"/>
          <w:szCs w:val="24"/>
        </w:rPr>
        <w:lastRenderedPageBreak/>
        <w:t xml:space="preserve">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FootnoteReference"/>
          <w:rFonts w:ascii="GHEA Grapalat" w:hAnsi="GHEA Grapalat" w:cs="Sylfaen"/>
          <w:sz w:val="24"/>
          <w:szCs w:val="24"/>
        </w:rPr>
        <w:footnoteReference w:customMarkFollows="1" w:id="1"/>
        <w:t>7</w:t>
      </w:r>
      <w:r w:rsidRPr="008E138A">
        <w:rPr>
          <w:rFonts w:ascii="GHEA Grapalat" w:hAnsi="GHEA Grapalat" w:cs="Sylfaen"/>
          <w:sz w:val="24"/>
          <w:szCs w:val="24"/>
        </w:rPr>
        <w:t>:</w:t>
      </w:r>
      <w:r w:rsidRPr="008E138A">
        <w:t xml:space="preserve"> </w:t>
      </w:r>
    </w:p>
    <w:p w14:paraId="49A04F9A"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261A9639" w14:textId="68C2232B" w:rsidR="00495A85" w:rsidRPr="00AA7117" w:rsidRDefault="00495A85" w:rsidP="00495A85">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p>
    <w:p w14:paraId="6501C2ED"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F9FDD1C" w14:textId="77777777" w:rsidR="00495A85" w:rsidRPr="00D3436F" w:rsidRDefault="00495A85" w:rsidP="00495A85">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2F23AF1" w14:textId="77777777" w:rsidR="00495A85" w:rsidRDefault="00495A85" w:rsidP="00495A8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CBD2C5" w14:textId="77777777" w:rsidR="00495A85" w:rsidRDefault="00495A85" w:rsidP="00495A8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BAADB1D" w14:textId="23619148" w:rsidR="00721677" w:rsidRDefault="00495A85" w:rsidP="00495A85">
      <w:pPr>
        <w:pStyle w:val="norm"/>
        <w:widowControl w:val="0"/>
        <w:spacing w:line="240" w:lineRule="auto"/>
        <w:ind w:firstLine="567"/>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w:t>
      </w:r>
      <w:r w:rsidRPr="00521A49">
        <w:rPr>
          <w:rFonts w:ascii="GHEA Grapalat" w:hAnsi="GHEA Grapalat"/>
          <w:sz w:val="24"/>
          <w:szCs w:val="24"/>
        </w:rPr>
        <w:lastRenderedPageBreak/>
        <w:t xml:space="preserve">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w:t>
      </w:r>
      <w:r w:rsidRPr="003C6EB1">
        <w:rPr>
          <w:rFonts w:ascii="GHEA Grapalat" w:hAnsi="GHEA Grapalat"/>
        </w:rPr>
        <w:lastRenderedPageBreak/>
        <w:t xml:space="preserve">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6850771B"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A665F1">
        <w:rPr>
          <w:rFonts w:ascii="GHEA Grapalat" w:hAnsi="GHEA Grapalat"/>
          <w:b/>
          <w:sz w:val="24"/>
          <w:szCs w:val="24"/>
        </w:rPr>
        <w:t>41</w:t>
      </w:r>
      <w:r w:rsidR="006463DE" w:rsidRPr="00521A49">
        <w:rPr>
          <w:rFonts w:ascii="GHEA Grapalat" w:hAnsi="GHEA Grapalat"/>
          <w:b/>
          <w:sz w:val="24"/>
          <w:szCs w:val="24"/>
        </w:rPr>
        <w:t>-</w:t>
      </w:r>
      <w:r w:rsidR="00A665F1">
        <w:rPr>
          <w:rFonts w:ascii="GHEA Grapalat" w:hAnsi="GHEA Grapalat"/>
          <w:b/>
          <w:sz w:val="24"/>
          <w:szCs w:val="24"/>
        </w:rPr>
        <w:t>ы</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w:t>
      </w:r>
      <w:r w:rsidRPr="00521A49">
        <w:rPr>
          <w:rFonts w:ascii="GHEA Grapalat" w:hAnsi="GHEA Grapalat"/>
          <w:sz w:val="24"/>
          <w:szCs w:val="24"/>
        </w:rPr>
        <w:lastRenderedPageBreak/>
        <w:t xml:space="preserve">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217AFA1E" w14:textId="77777777" w:rsidR="003E235C" w:rsidRDefault="003E235C" w:rsidP="003E235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5DA0341" w14:textId="77777777" w:rsidR="003E235C"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7BB8A7D" w14:textId="77777777" w:rsidR="003E235C" w:rsidRPr="00AA7117" w:rsidRDefault="003E235C" w:rsidP="003E235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0BCA7E4" w14:textId="77777777" w:rsidR="003E235C"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30819E6F"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7A7E289"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EAA9648"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1543360"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lastRenderedPageBreak/>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4643E761"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61057AB" w14:textId="77777777" w:rsidR="003E235C" w:rsidRDefault="003E235C" w:rsidP="003E235C">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2C001663" w14:textId="77777777" w:rsidR="003E235C" w:rsidRPr="00B24E4B" w:rsidRDefault="003E235C" w:rsidP="003E235C">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1A679096" w14:textId="77777777" w:rsidR="003E235C" w:rsidRPr="00B24E4B" w:rsidRDefault="003E235C" w:rsidP="003E235C">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2227BF3" w14:textId="77777777" w:rsidR="003E235C" w:rsidRDefault="003E235C" w:rsidP="003E235C">
      <w:pPr>
        <w:pStyle w:val="ListParagraph"/>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FF9C842" w14:textId="77777777" w:rsidR="003E235C" w:rsidRDefault="003E235C" w:rsidP="003E235C">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14:paraId="3C84618C" w14:textId="77777777" w:rsidR="003E235C" w:rsidRDefault="003E235C" w:rsidP="003E235C">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w:t>
      </w:r>
      <w:r>
        <w:rPr>
          <w:rFonts w:ascii="GHEA Grapalat" w:hAnsi="GHEA Grapalat" w:cs="Sylfaen"/>
        </w:rPr>
        <w:lastRenderedPageBreak/>
        <w:t xml:space="preserve">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14:paraId="3D9EFBF8" w14:textId="77777777" w:rsidR="003E235C" w:rsidRPr="00671189" w:rsidRDefault="003E235C" w:rsidP="003E235C">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17353735" w14:textId="77777777" w:rsidR="003E235C" w:rsidRDefault="003E235C" w:rsidP="003E235C">
      <w:pPr>
        <w:widowControl w:val="0"/>
        <w:tabs>
          <w:tab w:val="left" w:pos="1276"/>
        </w:tabs>
        <w:spacing w:after="160"/>
        <w:ind w:firstLine="567"/>
        <w:jc w:val="both"/>
        <w:rPr>
          <w:rFonts w:ascii="GHEA Grapalat" w:hAnsi="GHEA Grapalat"/>
        </w:rPr>
      </w:pPr>
    </w:p>
    <w:p w14:paraId="6F93A51F" w14:textId="77777777" w:rsidR="003E235C" w:rsidRPr="009044F1" w:rsidRDefault="003E235C" w:rsidP="003E235C">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0E32914C" w14:textId="77777777" w:rsidR="003E235C" w:rsidRDefault="003E235C" w:rsidP="003E235C">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4FCCDFA" w14:textId="77777777" w:rsidR="003E235C" w:rsidRPr="001439BD" w:rsidRDefault="003E235C" w:rsidP="003E235C">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6C098" w14:textId="77777777" w:rsidR="003E235C" w:rsidRPr="00BF1CBD" w:rsidRDefault="003E235C" w:rsidP="003E235C">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3C759B7" w14:textId="77777777" w:rsidR="003E235C" w:rsidRDefault="003E235C" w:rsidP="003E235C">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1C99ACD" w14:textId="77777777" w:rsidR="003E235C" w:rsidRPr="000811C1"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E444B5E" w14:textId="77777777" w:rsidR="003E235C" w:rsidRPr="008C0D41" w:rsidRDefault="003E235C" w:rsidP="003E235C">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0D0C2507"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5F539CA" w14:textId="77777777" w:rsidR="003E235C" w:rsidRPr="005114D0" w:rsidRDefault="003E235C" w:rsidP="003E235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w:t>
      </w:r>
      <w:r w:rsidRPr="009044F1">
        <w:rPr>
          <w:rFonts w:ascii="GHEA Grapalat" w:hAnsi="GHEA Grapalat"/>
          <w:sz w:val="24"/>
          <w:szCs w:val="24"/>
        </w:rPr>
        <w:lastRenderedPageBreak/>
        <w:t>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BB6AF5B" w14:textId="77777777" w:rsidR="003E235C" w:rsidRPr="00374F4A"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3A722002" w14:textId="77777777" w:rsidR="003E235C" w:rsidRPr="000811C1"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742C06C"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DCC4F3" w14:textId="77777777" w:rsidR="003E235C" w:rsidRDefault="003E235C" w:rsidP="003E235C">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E7C96B0" w14:textId="77777777" w:rsidR="003E235C" w:rsidRPr="00B6749E" w:rsidRDefault="003E235C" w:rsidP="003E235C">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CADB3CE" w14:textId="77777777" w:rsidR="003E235C" w:rsidRDefault="003E235C" w:rsidP="003E235C">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ED7C5D2" w14:textId="77777777" w:rsidR="003E235C" w:rsidRDefault="003E235C" w:rsidP="003E235C">
      <w:pPr>
        <w:pStyle w:val="norm"/>
        <w:widowControl w:val="0"/>
        <w:tabs>
          <w:tab w:val="left" w:pos="1276"/>
        </w:tabs>
        <w:spacing w:line="240" w:lineRule="auto"/>
        <w:ind w:left="284" w:firstLine="0"/>
        <w:contextualSpacing/>
        <w:rPr>
          <w:rFonts w:ascii="GHEA Grapalat" w:hAnsi="GHEA Grapalat"/>
          <w:sz w:val="24"/>
          <w:szCs w:val="24"/>
        </w:rPr>
      </w:pPr>
    </w:p>
    <w:p w14:paraId="4D913520" w14:textId="76CCD6E9" w:rsidR="0084513E" w:rsidRPr="00521A49" w:rsidRDefault="003E235C" w:rsidP="003E235C">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w:t>
      </w:r>
      <w:r w:rsidR="00BD587C" w:rsidRPr="00521A49">
        <w:rPr>
          <w:rFonts w:ascii="GHEA Grapalat" w:hAnsi="GHEA Grapalat"/>
        </w:rPr>
        <w:lastRenderedPageBreak/>
        <w:t>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xml:space="preserve">, подлежит возврату в </w:t>
      </w:r>
      <w:r w:rsidRPr="00521A49">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lastRenderedPageBreak/>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w:t>
      </w:r>
      <w:r w:rsidRPr="00521A49">
        <w:rPr>
          <w:rFonts w:ascii="GHEA Grapalat" w:hAnsi="GHEA Grapalat"/>
        </w:rPr>
        <w:lastRenderedPageBreak/>
        <w:t>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4"/>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640893F4"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62E397D7"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01A4362C"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A665F1">
        <w:rPr>
          <w:rFonts w:ascii="GHEA Grapalat" w:hAnsi="GHEA Grapalat"/>
          <w:b/>
          <w:sz w:val="22"/>
          <w:szCs w:val="22"/>
        </w:rPr>
        <w:t>2025-06</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F4B5751"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5"/>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4011AD5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2F3961E"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64D56A2C"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495A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495A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495A85"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495A85"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495A85"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495A85"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2944243E"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4A0596D0"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99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072"/>
        <w:gridCol w:w="2060"/>
        <w:gridCol w:w="1701"/>
        <w:gridCol w:w="1701"/>
      </w:tblGrid>
      <w:tr w:rsidR="0009191C" w:rsidRPr="00521A49" w14:paraId="5EEDBF90" w14:textId="77777777" w:rsidTr="00A665F1">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3072"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6"/>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A665F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3072"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A665F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3072"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A665F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3072"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bl>
    <w:p w14:paraId="0C3DBBBC" w14:textId="77777777" w:rsidR="00A665F1" w:rsidRDefault="00A665F1" w:rsidP="00962010">
      <w:pPr>
        <w:widowControl w:val="0"/>
        <w:tabs>
          <w:tab w:val="left" w:pos="6804"/>
        </w:tabs>
        <w:jc w:val="center"/>
        <w:rPr>
          <w:rFonts w:ascii="GHEA Grapalat" w:hAnsi="GHEA Grapalat"/>
        </w:rPr>
      </w:pPr>
    </w:p>
    <w:p w14:paraId="7CEDDF55" w14:textId="71F62D88"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2D1DDF64"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7"/>
        <w:t>*</w:t>
      </w:r>
    </w:p>
    <w:p w14:paraId="42E9A55F" w14:textId="77777777" w:rsidR="003E235C" w:rsidRPr="00B138F3" w:rsidRDefault="003E235C" w:rsidP="003E235C">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87A16DD" w14:textId="77777777" w:rsidR="003E235C" w:rsidRPr="00B138F3" w:rsidRDefault="003E235C" w:rsidP="003E235C">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ECBDE99" w14:textId="77777777" w:rsidR="003E235C" w:rsidRPr="00B138F3" w:rsidRDefault="003E235C" w:rsidP="003E235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E2763E9"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18308A55"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937AA8F" w14:textId="77777777" w:rsidR="003E235C" w:rsidRPr="00B138F3" w:rsidRDefault="003E235C" w:rsidP="003E235C">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796F4F6"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45404002" w14:textId="77777777" w:rsidR="003E235C" w:rsidRPr="00B138F3" w:rsidRDefault="003E235C" w:rsidP="003E235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CE460DF" w14:textId="77777777" w:rsidR="003E235C" w:rsidRPr="00B138F3" w:rsidRDefault="003E235C" w:rsidP="003E235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065242C"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29B20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19FB519"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F351FC" w14:textId="77777777" w:rsidR="003E235C" w:rsidRPr="001A0A3E"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3F9CD21D"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E358AC2"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71927B7" w14:textId="77777777" w:rsidR="003E235C" w:rsidRPr="003961EF"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4B157F68" w14:textId="77777777" w:rsidR="003E235C" w:rsidRPr="00B138F3" w:rsidRDefault="003E235C" w:rsidP="003E235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C5902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4037D3B4"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8C16853"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ECBFA03"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433855"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07D4D672"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номер заключаемого договара</w:t>
      </w:r>
    </w:p>
    <w:p w14:paraId="0B33846C"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p>
    <w:p w14:paraId="526BCEC4"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0CE82380"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sz w:val="18"/>
          <w:szCs w:val="18"/>
          <w:lang w:val="hy-AM"/>
        </w:rPr>
      </w:pPr>
    </w:p>
    <w:p w14:paraId="40A6A75D" w14:textId="77777777" w:rsidR="003E235C" w:rsidRPr="003870B7" w:rsidRDefault="003E235C" w:rsidP="003E235C">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546F67A9" w14:textId="77777777" w:rsidR="003E235C"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3870B7">
        <w:rPr>
          <w:rFonts w:ascii="GHEA Grapalat" w:eastAsiaTheme="minorHAnsi" w:hAnsi="GHEA Grapalat" w:cstheme="minorBidi"/>
        </w:rPr>
        <w:lastRenderedPageBreak/>
        <w:t>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50E8A62B" w14:textId="77777777" w:rsidR="003E235C" w:rsidRDefault="003E235C" w:rsidP="003E235C">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83BAF6B"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74C54FA5" w14:textId="77777777" w:rsidR="003E235C" w:rsidRPr="003870B7"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8D5A7C"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9D5367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39750E4" w14:textId="77777777" w:rsidR="003E235C" w:rsidRPr="00B138F3" w:rsidRDefault="003E235C" w:rsidP="003E235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F07169E" w14:textId="77777777" w:rsidR="003E235C" w:rsidRPr="00B138F3" w:rsidRDefault="003E235C" w:rsidP="003E235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FB726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261C74C"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603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0DA2DAE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BB48DE2" w14:textId="77777777" w:rsidR="003E235C" w:rsidRPr="00B87910"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18B3F943" w14:textId="77777777" w:rsidR="003E235C" w:rsidRPr="007A724D"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6E30DE"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D5590F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A6FED1"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8A5C6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A0802B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05DB0E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p>
    <w:p w14:paraId="05594AA5"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91478D"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72BB1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181785E" w14:textId="77777777" w:rsidR="003E235C" w:rsidRPr="00B138F3" w:rsidDel="00286D44" w:rsidRDefault="003E235C" w:rsidP="003E235C">
      <w:pPr>
        <w:pStyle w:val="NormalWeb"/>
        <w:shd w:val="clear" w:color="auto" w:fill="FFFFFF"/>
        <w:spacing w:before="0" w:beforeAutospacing="0" w:after="0" w:afterAutospacing="0"/>
        <w:ind w:firstLine="375"/>
        <w:jc w:val="both"/>
        <w:rPr>
          <w:del w:id="6" w:author="Inesa Kocharyan" w:date="2023-07-07T17:06:00Z"/>
          <w:rFonts w:ascii="GHEA Grapalat" w:eastAsiaTheme="minorHAnsi" w:hAnsi="GHEA Grapalat" w:cstheme="minorBidi"/>
        </w:rPr>
      </w:pPr>
    </w:p>
    <w:p w14:paraId="7EF37B6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DD1DC4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FD9E0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4A938"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9FC9D09"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6E001B56"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8"/>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62D10A6F"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20A1018F" w14:textId="69BA8F08" w:rsidR="003E235C" w:rsidRPr="00EF5782" w:rsidRDefault="00EF5782" w:rsidP="00ED119F">
      <w:pPr>
        <w:widowControl w:val="0"/>
        <w:jc w:val="right"/>
        <w:rPr>
          <w:rFonts w:ascii="GHEA Grapalat" w:hAnsi="GHEA Grapalat"/>
          <w:sz w:val="20"/>
          <w:szCs w:val="20"/>
        </w:rPr>
      </w:pPr>
      <w:r w:rsidRPr="00521A49">
        <w:rPr>
          <w:rFonts w:ascii="GHEA Grapalat" w:hAnsi="GHEA Grapalat"/>
        </w:rPr>
        <w:t>День/месяц/год                                                                                    М. П.</w:t>
      </w:r>
    </w:p>
    <w:p w14:paraId="456FCC29" w14:textId="77777777" w:rsidR="003E235C" w:rsidRPr="00EF5782" w:rsidRDefault="003E235C" w:rsidP="00ED119F">
      <w:pPr>
        <w:widowControl w:val="0"/>
        <w:jc w:val="right"/>
        <w:rPr>
          <w:rFonts w:ascii="GHEA Grapalat" w:hAnsi="GHEA Grapalat"/>
          <w:sz w:val="20"/>
          <w:szCs w:val="20"/>
        </w:rPr>
      </w:pPr>
    </w:p>
    <w:p w14:paraId="07F50FA4" w14:textId="77777777" w:rsidR="003E235C" w:rsidRPr="00EF5782" w:rsidRDefault="003E235C" w:rsidP="00ED119F">
      <w:pPr>
        <w:widowControl w:val="0"/>
        <w:jc w:val="right"/>
        <w:rPr>
          <w:rFonts w:ascii="GHEA Grapalat" w:hAnsi="GHEA Grapalat"/>
          <w:sz w:val="20"/>
          <w:szCs w:val="20"/>
        </w:rPr>
      </w:pPr>
    </w:p>
    <w:p w14:paraId="5D62F3F6" w14:textId="77777777" w:rsidR="003E235C" w:rsidRPr="00EF5782" w:rsidRDefault="003E235C" w:rsidP="00ED119F">
      <w:pPr>
        <w:widowControl w:val="0"/>
        <w:jc w:val="right"/>
        <w:rPr>
          <w:rFonts w:ascii="GHEA Grapalat" w:hAnsi="GHEA Grapalat"/>
          <w:sz w:val="20"/>
          <w:szCs w:val="20"/>
        </w:rPr>
      </w:pPr>
    </w:p>
    <w:p w14:paraId="0E541BAA" w14:textId="77777777" w:rsidR="003E235C" w:rsidRPr="00EF5782" w:rsidRDefault="003E235C" w:rsidP="00ED119F">
      <w:pPr>
        <w:widowControl w:val="0"/>
        <w:jc w:val="right"/>
        <w:rPr>
          <w:rFonts w:ascii="GHEA Grapalat" w:hAnsi="GHEA Grapalat"/>
          <w:sz w:val="20"/>
          <w:szCs w:val="20"/>
        </w:rPr>
      </w:pPr>
    </w:p>
    <w:p w14:paraId="21D9419B" w14:textId="77777777" w:rsidR="003E235C" w:rsidRPr="00EF5782" w:rsidRDefault="003E235C" w:rsidP="00ED119F">
      <w:pPr>
        <w:widowControl w:val="0"/>
        <w:jc w:val="right"/>
        <w:rPr>
          <w:rFonts w:ascii="GHEA Grapalat" w:hAnsi="GHEA Grapalat"/>
          <w:sz w:val="20"/>
          <w:szCs w:val="20"/>
        </w:rPr>
      </w:pPr>
    </w:p>
    <w:p w14:paraId="46DCB153" w14:textId="77777777" w:rsidR="003E235C" w:rsidRPr="00EF5782" w:rsidRDefault="003E235C" w:rsidP="00ED119F">
      <w:pPr>
        <w:widowControl w:val="0"/>
        <w:jc w:val="right"/>
        <w:rPr>
          <w:rFonts w:ascii="GHEA Grapalat" w:hAnsi="GHEA Grapalat"/>
          <w:sz w:val="20"/>
          <w:szCs w:val="20"/>
        </w:rPr>
      </w:pPr>
    </w:p>
    <w:p w14:paraId="56BECDD7" w14:textId="77777777" w:rsidR="003E235C" w:rsidRPr="00EF5782" w:rsidRDefault="003E235C" w:rsidP="00ED119F">
      <w:pPr>
        <w:widowControl w:val="0"/>
        <w:jc w:val="right"/>
        <w:rPr>
          <w:rFonts w:ascii="GHEA Grapalat" w:hAnsi="GHEA Grapalat"/>
          <w:sz w:val="20"/>
          <w:szCs w:val="20"/>
        </w:rPr>
      </w:pPr>
    </w:p>
    <w:p w14:paraId="16F37AF4" w14:textId="77777777" w:rsidR="003E235C" w:rsidRPr="00EF5782" w:rsidRDefault="003E235C" w:rsidP="00ED119F">
      <w:pPr>
        <w:widowControl w:val="0"/>
        <w:jc w:val="right"/>
        <w:rPr>
          <w:rFonts w:ascii="GHEA Grapalat" w:hAnsi="GHEA Grapalat"/>
          <w:sz w:val="20"/>
          <w:szCs w:val="20"/>
        </w:rPr>
      </w:pPr>
    </w:p>
    <w:p w14:paraId="1709DD0F" w14:textId="77777777" w:rsidR="003E235C" w:rsidRPr="00EF5782" w:rsidRDefault="003E235C" w:rsidP="00ED119F">
      <w:pPr>
        <w:widowControl w:val="0"/>
        <w:jc w:val="right"/>
        <w:rPr>
          <w:rFonts w:ascii="GHEA Grapalat" w:hAnsi="GHEA Grapalat"/>
          <w:sz w:val="20"/>
          <w:szCs w:val="20"/>
        </w:rPr>
      </w:pPr>
    </w:p>
    <w:p w14:paraId="698E8379" w14:textId="77777777" w:rsidR="003E235C" w:rsidRPr="00EF5782" w:rsidRDefault="003E235C" w:rsidP="00ED119F">
      <w:pPr>
        <w:widowControl w:val="0"/>
        <w:jc w:val="right"/>
        <w:rPr>
          <w:rFonts w:ascii="GHEA Grapalat" w:hAnsi="GHEA Grapalat"/>
          <w:sz w:val="20"/>
          <w:szCs w:val="20"/>
        </w:rPr>
      </w:pPr>
    </w:p>
    <w:p w14:paraId="688BB141" w14:textId="521BFFE0" w:rsidR="003E235C" w:rsidRPr="00EF5782" w:rsidRDefault="003E235C">
      <w:pPr>
        <w:rPr>
          <w:rFonts w:ascii="GHEA Grapalat" w:hAnsi="GHEA Grapalat"/>
          <w:sz w:val="20"/>
          <w:szCs w:val="20"/>
        </w:rPr>
      </w:pPr>
      <w:r w:rsidRPr="00EF5782">
        <w:rPr>
          <w:rFonts w:ascii="GHEA Grapalat" w:hAnsi="GHEA Grapalat"/>
          <w:sz w:val="20"/>
          <w:szCs w:val="20"/>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3E235C" w:rsidRPr="00521A49" w14:paraId="14DE0844" w14:textId="77777777" w:rsidTr="003E235C">
        <w:trPr>
          <w:trHeight w:val="349"/>
        </w:trPr>
        <w:tc>
          <w:tcPr>
            <w:tcW w:w="10980" w:type="dxa"/>
            <w:gridSpan w:val="2"/>
            <w:noWrap/>
            <w:vAlign w:val="bottom"/>
          </w:tcPr>
          <w:p w14:paraId="07A9B6FF" w14:textId="29FD077A" w:rsidR="003E235C" w:rsidRPr="00521A49" w:rsidRDefault="003E235C" w:rsidP="00C77D57">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235C" w:rsidRPr="00521A49" w14:paraId="6553E362" w14:textId="77777777" w:rsidTr="003E235C">
        <w:trPr>
          <w:trHeight w:val="349"/>
        </w:trPr>
        <w:tc>
          <w:tcPr>
            <w:tcW w:w="10980" w:type="dxa"/>
            <w:gridSpan w:val="2"/>
            <w:noWrap/>
            <w:vAlign w:val="bottom"/>
          </w:tcPr>
          <w:p w14:paraId="2E6149AB" w14:textId="122FDBFC" w:rsidR="003E235C" w:rsidRPr="00521A49" w:rsidRDefault="003E235C" w:rsidP="00C77D57">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3E235C" w:rsidRPr="00521A49" w14:paraId="4759AC92" w14:textId="77777777" w:rsidTr="003E235C">
        <w:trPr>
          <w:trHeight w:val="349"/>
        </w:trPr>
        <w:tc>
          <w:tcPr>
            <w:tcW w:w="10980" w:type="dxa"/>
            <w:gridSpan w:val="2"/>
            <w:noWrap/>
            <w:vAlign w:val="bottom"/>
          </w:tcPr>
          <w:p w14:paraId="1F56286D" w14:textId="7D0F51AC" w:rsidR="003E235C" w:rsidRPr="00521A49" w:rsidRDefault="003E235C" w:rsidP="00C77D57">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4AADE1AA" w14:textId="77777777" w:rsidTr="003E235C">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E235C">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E235C">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E235C">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E235C">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E235C">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E235C">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E235C">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E235C">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E235C">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E235C">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E235C">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E235C">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E235C">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w:t>
            </w:r>
            <w:r w:rsidRPr="00EF5782">
              <w:rPr>
                <w:rFonts w:ascii="GHEA Grapalat" w:hAnsi="GHEA Grapalat"/>
                <w:b/>
                <w:bCs/>
              </w:rPr>
              <w:t xml:space="preserve">(для обеспечения </w:t>
            </w:r>
            <w:r w:rsidR="00391852" w:rsidRPr="00EF5782">
              <w:rPr>
                <w:rFonts w:ascii="GHEA Grapalat" w:hAnsi="GHEA Grapalat"/>
                <w:b/>
                <w:bCs/>
              </w:rPr>
              <w:t>квалификации</w:t>
            </w:r>
            <w:r w:rsidRPr="00EF5782">
              <w:rPr>
                <w:rFonts w:ascii="GHEA Grapalat" w:hAnsi="GHEA Grapalat"/>
                <w:b/>
                <w:bCs/>
              </w:rPr>
              <w:t>)</w:t>
            </w:r>
          </w:p>
        </w:tc>
      </w:tr>
      <w:tr w:rsidR="00B138F3" w:rsidRPr="00521A49" w14:paraId="426710AE" w14:textId="77777777" w:rsidTr="003E235C">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E235C">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E235C">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E235C">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E235C">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E235C">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390F7C43"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номер заключаемого договара</w:t>
      </w:r>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17304F0D"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D5CDEE9"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A665F1">
        <w:rPr>
          <w:rFonts w:ascii="GHEA Grapalat" w:hAnsi="GHEA Grapalat"/>
          <w:b/>
          <w:sz w:val="22"/>
          <w:szCs w:val="22"/>
        </w:rPr>
        <w:t>2025-06</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Default="000A214C" w:rsidP="00DA0F3E">
      <w:pPr>
        <w:widowControl w:val="0"/>
        <w:tabs>
          <w:tab w:val="left" w:pos="1134"/>
        </w:tabs>
        <w:ind w:firstLine="567"/>
        <w:jc w:val="both"/>
        <w:rPr>
          <w:rFonts w:ascii="GHEA Grapalat" w:hAnsi="GHEA Grapalat"/>
          <w:lang w:val="en-US"/>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043D13A7" w14:textId="77777777" w:rsidR="00EF5782" w:rsidRPr="00EF5782" w:rsidRDefault="00EF5782" w:rsidP="00DA0F3E">
      <w:pPr>
        <w:widowControl w:val="0"/>
        <w:tabs>
          <w:tab w:val="left" w:pos="1134"/>
        </w:tabs>
        <w:ind w:firstLine="567"/>
        <w:jc w:val="both"/>
        <w:rPr>
          <w:rFonts w:ascii="GHEA Grapalat" w:hAnsi="GHEA Grapalat"/>
          <w:lang w:val="en-US"/>
        </w:rPr>
      </w:pP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EF5782" w:rsidRPr="00521A49" w14:paraId="693F70DC" w14:textId="77777777" w:rsidTr="00EE0A56">
        <w:trPr>
          <w:trHeight w:val="349"/>
        </w:trPr>
        <w:tc>
          <w:tcPr>
            <w:tcW w:w="10980" w:type="dxa"/>
            <w:gridSpan w:val="2"/>
            <w:noWrap/>
            <w:vAlign w:val="bottom"/>
          </w:tcPr>
          <w:p w14:paraId="340CC71D" w14:textId="64318DDF" w:rsidR="00EF5782" w:rsidRPr="00521A49" w:rsidRDefault="00EF5782" w:rsidP="00EF5782">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F5782" w:rsidRPr="00521A49" w14:paraId="613AECD3" w14:textId="77777777" w:rsidTr="00EE0A56">
        <w:trPr>
          <w:trHeight w:val="349"/>
        </w:trPr>
        <w:tc>
          <w:tcPr>
            <w:tcW w:w="10980" w:type="dxa"/>
            <w:gridSpan w:val="2"/>
            <w:noWrap/>
            <w:vAlign w:val="bottom"/>
          </w:tcPr>
          <w:p w14:paraId="49BFE181" w14:textId="5C1CA1AA" w:rsidR="00EF5782" w:rsidRPr="00521A49" w:rsidRDefault="00EF5782" w:rsidP="00EF5782">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EF5782" w:rsidRPr="00521A49" w14:paraId="2DB55C9D" w14:textId="77777777" w:rsidTr="00EE0A56">
        <w:trPr>
          <w:trHeight w:val="349"/>
        </w:trPr>
        <w:tc>
          <w:tcPr>
            <w:tcW w:w="10980" w:type="dxa"/>
            <w:gridSpan w:val="2"/>
            <w:noWrap/>
            <w:vAlign w:val="bottom"/>
          </w:tcPr>
          <w:p w14:paraId="52EEC982" w14:textId="5172E80C" w:rsidR="00EF5782" w:rsidRPr="00521A49" w:rsidRDefault="00EF5782" w:rsidP="00EF5782">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26E294DC"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A665F1">
        <w:rPr>
          <w:rFonts w:ascii="GHEA Grapalat" w:hAnsi="GHEA Grapalat"/>
          <w:b/>
          <w:sz w:val="22"/>
          <w:szCs w:val="22"/>
        </w:rPr>
        <w:t>2025-06</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16A32480"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 xml:space="preserve">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w:t>
      </w:r>
      <w:r w:rsidR="00CD4F53">
        <w:rPr>
          <w:rFonts w:ascii="GHEA Grapalat" w:hAnsi="GHEA Grapalat"/>
          <w:b/>
          <w:bCs/>
        </w:rPr>
        <w:t>В</w:t>
      </w:r>
      <w:r w:rsidR="00CD4F53" w:rsidRPr="00376764">
        <w:rPr>
          <w:rFonts w:ascii="GHEA Grapalat" w:hAnsi="GHEA Grapalat"/>
          <w:b/>
          <w:bCs/>
        </w:rPr>
        <w:t>воз Товара в Республику Армения</w:t>
      </w:r>
      <w:r w:rsidR="00CD4F53">
        <w:rPr>
          <w:rFonts w:ascii="GHEA Grapalat" w:hAnsi="GHEA Grapalat"/>
          <w:b/>
          <w:bCs/>
        </w:rPr>
        <w:t xml:space="preserve"> осуществляет Покупатель и</w:t>
      </w:r>
      <w:r w:rsidR="00CD4F53" w:rsidRPr="00376764">
        <w:rPr>
          <w:rFonts w:ascii="GHEA Grapalat" w:hAnsi="GHEA Grapalat"/>
          <w:b/>
          <w:bCs/>
        </w:rPr>
        <w:t xml:space="preserve"> </w:t>
      </w:r>
      <w:r w:rsidR="00CD4F53">
        <w:rPr>
          <w:rFonts w:ascii="GHEA Grapalat" w:hAnsi="GHEA Grapalat"/>
          <w:b/>
          <w:bCs/>
        </w:rPr>
        <w:t>с</w:t>
      </w:r>
      <w:r w:rsidR="00376764" w:rsidRPr="00376764">
        <w:rPr>
          <w:rFonts w:ascii="GHEA Grapalat" w:hAnsi="GHEA Grapalat"/>
          <w:b/>
          <w:bCs/>
        </w:rPr>
        <w:t>огласно законодательству РА, все налоги, пошлины и другие сборы, подлежащие уплате в связи с ввозом Товара в Республику Армения</w:t>
      </w:r>
      <w:r w:rsidR="00CD4F53">
        <w:rPr>
          <w:rFonts w:ascii="GHEA Grapalat" w:hAnsi="GHEA Grapalat"/>
          <w:b/>
          <w:bCs/>
          <w:lang w:val="hy-AM"/>
        </w:rPr>
        <w:t xml:space="preserve"> </w:t>
      </w:r>
      <w:r w:rsidR="00CD4F53" w:rsidRPr="00376764">
        <w:rPr>
          <w:rFonts w:ascii="GHEA Grapalat" w:hAnsi="GHEA Grapalat"/>
          <w:b/>
          <w:bCs/>
        </w:rPr>
        <w:t>не включены в цену Контракта и</w:t>
      </w:r>
      <w:r w:rsidR="00CD4F53" w:rsidRPr="00376764">
        <w:rPr>
          <w:rFonts w:ascii="GHEA Grapalat" w:hAnsi="GHEA Grapalat"/>
          <w:b/>
          <w:bCs/>
        </w:rPr>
        <w:t xml:space="preserve"> </w:t>
      </w:r>
      <w:r w:rsidR="00CD4F53" w:rsidRPr="00376764">
        <w:rPr>
          <w:rFonts w:ascii="GHEA Grapalat" w:hAnsi="GHEA Grapalat"/>
          <w:b/>
          <w:bCs/>
        </w:rPr>
        <w:t>должны быть оплачены Покупателем</w:t>
      </w:r>
      <w:r w:rsidR="00376764" w:rsidRPr="00376764">
        <w:rPr>
          <w:rFonts w:ascii="GHEA Grapalat" w:hAnsi="GHEA Grapalat"/>
          <w:b/>
          <w:bCs/>
        </w:rPr>
        <w:t>.</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w:t>
      </w:r>
      <w:r w:rsidRPr="00521A49">
        <w:rPr>
          <w:rFonts w:ascii="GHEA Grapalat" w:hAnsi="GHEA Grapalat"/>
          <w:lang w:val="hy-AM"/>
        </w:rPr>
        <w:lastRenderedPageBreak/>
        <w:t>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lastRenderedPageBreak/>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5F23A528" w14:textId="77777777" w:rsidR="005D11E0" w:rsidRPr="00B138F3" w:rsidRDefault="005D11E0" w:rsidP="005D11E0">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83E3BE"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FC4E5A9"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AB6521"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D536993"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05E3EC" w14:textId="77777777" w:rsidR="005D11E0" w:rsidRPr="00B138F3" w:rsidRDefault="005D11E0" w:rsidP="005D11E0">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105C56E" w14:textId="77777777" w:rsidR="005D11E0" w:rsidRPr="00B138F3" w:rsidRDefault="005D11E0" w:rsidP="005D11E0">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93C989"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14:paraId="2BA781E2"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542E9145"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9"/>
        <w:t>22</w:t>
      </w:r>
    </w:p>
    <w:p w14:paraId="20A786D5"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5EC6E3C"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DD59D" w14:textId="77777777" w:rsidR="005D11E0" w:rsidRPr="00B138F3" w:rsidRDefault="005D11E0" w:rsidP="005D11E0">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4708DA13" w14:textId="77777777" w:rsidR="005D11E0" w:rsidRPr="00B138F3" w:rsidRDefault="005D11E0" w:rsidP="005D11E0">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11BA51B9" w14:textId="77777777" w:rsidR="00FD3723" w:rsidRPr="00FB29E1" w:rsidRDefault="00FD3723" w:rsidP="00FD3723">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3DDCE12" w14:textId="77777777" w:rsidR="00FD3723" w:rsidRPr="00B138F3" w:rsidRDefault="00FD3723" w:rsidP="00FD3723">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F37544A"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8A98D39"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4B9BA497" w14:textId="77777777" w:rsidR="00FD3723" w:rsidRDefault="00FD3723" w:rsidP="00FD3723">
      <w:pPr>
        <w:widowControl w:val="0"/>
        <w:tabs>
          <w:tab w:val="left" w:pos="1276"/>
        </w:tabs>
        <w:spacing w:after="160"/>
        <w:ind w:firstLine="567"/>
        <w:jc w:val="both"/>
        <w:rPr>
          <w:ins w:id="7"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2D060960" w14:textId="77777777" w:rsidR="00FD3723" w:rsidRDefault="00FD3723" w:rsidP="00FD3723">
      <w:pPr>
        <w:widowControl w:val="0"/>
        <w:tabs>
          <w:tab w:val="left" w:pos="1276"/>
        </w:tabs>
        <w:spacing w:after="160"/>
        <w:ind w:firstLine="567"/>
        <w:jc w:val="both"/>
        <w:rPr>
          <w:ins w:id="8"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9" w:author="Inesa Kocharyan" w:date="2025-02-19T10:34:00Z">
        <w:r>
          <w:rPr>
            <w:rFonts w:ascii="GHEA Grapalat" w:hAnsi="GHEA Grapalat"/>
          </w:rPr>
          <w:br w:type="page"/>
        </w:r>
      </w:ins>
    </w:p>
    <w:p w14:paraId="5BA27D84" w14:textId="77777777" w:rsidR="00FD3723" w:rsidRPr="0058169B" w:rsidRDefault="00FD3723" w:rsidP="00FD3723">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w:t>
      </w:r>
      <w:r w:rsidRPr="00B76CB5">
        <w:rPr>
          <w:rFonts w:ascii="GHEA Grapalat" w:hAnsi="GHEA Grapalat"/>
        </w:rPr>
        <w:t xml:space="preserve"> ------- </w:t>
      </w:r>
      <w:r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r w:rsidRPr="00B138F3">
        <w:rPr>
          <w:rFonts w:ascii="GHEA Grapalat" w:hAnsi="GHEA Grapalat"/>
        </w:rPr>
        <w:t>Драмов РА</w:t>
      </w: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64"/>
        <w:gridCol w:w="1260"/>
        <w:gridCol w:w="900"/>
        <w:gridCol w:w="1620"/>
        <w:gridCol w:w="1080"/>
        <w:gridCol w:w="1350"/>
        <w:gridCol w:w="990"/>
        <w:gridCol w:w="1843"/>
        <w:gridCol w:w="8"/>
      </w:tblGrid>
      <w:tr w:rsidR="00376764" w:rsidRPr="00A71D81" w14:paraId="261B4B6F" w14:textId="77777777" w:rsidTr="00376764">
        <w:trPr>
          <w:jc w:val="center"/>
        </w:trPr>
        <w:tc>
          <w:tcPr>
            <w:tcW w:w="16160" w:type="dxa"/>
            <w:gridSpan w:val="12"/>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E67855">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6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26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90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/драмов РА</w:t>
            </w:r>
          </w:p>
        </w:tc>
        <w:tc>
          <w:tcPr>
            <w:tcW w:w="1620" w:type="dxa"/>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/драмов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91" w:type="dxa"/>
            <w:gridSpan w:val="4"/>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E67855">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6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26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90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350" w:type="dxa"/>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990" w:type="dxa"/>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85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A665F1" w:rsidRPr="000264EC" w14:paraId="5FE6399F" w14:textId="77777777" w:rsidTr="00E67855">
        <w:trPr>
          <w:gridAfter w:val="1"/>
          <w:wAfter w:w="8" w:type="dxa"/>
          <w:trHeight w:val="564"/>
          <w:jc w:val="center"/>
        </w:trPr>
        <w:tc>
          <w:tcPr>
            <w:tcW w:w="1548" w:type="dxa"/>
            <w:vMerge w:val="restart"/>
            <w:tcBorders>
              <w:top w:val="single" w:sz="12" w:space="0" w:color="auto"/>
              <w:left w:val="single" w:sz="12" w:space="0" w:color="auto"/>
            </w:tcBorders>
            <w:vAlign w:val="center"/>
          </w:tcPr>
          <w:p w14:paraId="7C01954E" w14:textId="4A5A8F8A" w:rsidR="00A665F1" w:rsidRPr="00BA79E4" w:rsidRDefault="00A665F1" w:rsidP="00A665F1">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63C9C207" w14:textId="79DC9498" w:rsidR="00A665F1" w:rsidRDefault="00A665F1" w:rsidP="00A665F1">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4E256793" w14:textId="77777777" w:rsidR="00A665F1" w:rsidRPr="005A3F12" w:rsidRDefault="00A665F1" w:rsidP="00A665F1">
            <w:pPr>
              <w:rPr>
                <w:color w:val="000000"/>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1890" w:type="dxa"/>
            <w:vMerge w:val="restart"/>
            <w:tcBorders>
              <w:top w:val="single" w:sz="12" w:space="0" w:color="auto"/>
            </w:tcBorders>
            <w:vAlign w:val="center"/>
          </w:tcPr>
          <w:p w14:paraId="0C0354DD" w14:textId="77777777" w:rsidR="00A665F1" w:rsidRPr="00D47374" w:rsidRDefault="00A665F1" w:rsidP="00A665F1">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6DB4952" w14:textId="77777777" w:rsidR="00A665F1" w:rsidRPr="00D47374" w:rsidRDefault="00A665F1" w:rsidP="00A665F1">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98C0FB" w14:textId="77777777" w:rsidR="00A665F1" w:rsidRPr="00D47374" w:rsidRDefault="00A665F1" w:rsidP="00A665F1">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60303021" w14:textId="77777777" w:rsidR="00A665F1" w:rsidRPr="00D47374" w:rsidRDefault="00A665F1" w:rsidP="00A665F1">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33B33EC0" w14:textId="23DBE936" w:rsidR="00A665F1" w:rsidRPr="005A3F12" w:rsidRDefault="00A665F1" w:rsidP="00A665F1">
            <w:pPr>
              <w:jc w:val="center"/>
              <w:rPr>
                <w:sz w:val="18"/>
                <w:szCs w:val="18"/>
              </w:rPr>
            </w:pPr>
            <w:r>
              <w:rPr>
                <w:sz w:val="18"/>
                <w:szCs w:val="18"/>
              </w:rPr>
              <w:t>65</w:t>
            </w:r>
            <w:r w:rsidRPr="005A3F12">
              <w:rPr>
                <w:sz w:val="18"/>
                <w:szCs w:val="18"/>
              </w:rPr>
              <w:t>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7E7B20A4" w14:textId="71C538B0" w:rsidR="00A665F1" w:rsidRPr="00D47374" w:rsidRDefault="00A665F1" w:rsidP="00A665F1">
            <w:pPr>
              <w:jc w:val="center"/>
              <w:rPr>
                <w:color w:val="FF0000"/>
                <w:sz w:val="18"/>
                <w:szCs w:val="18"/>
                <w:lang w:val="hy-AM"/>
              </w:rPr>
            </w:pPr>
            <w:r>
              <w:rPr>
                <w:sz w:val="18"/>
                <w:szCs w:val="18"/>
              </w:rPr>
              <w:t>65</w:t>
            </w:r>
            <w:r w:rsidRPr="0000231F">
              <w:rPr>
                <w:sz w:val="18"/>
                <w:szCs w:val="18"/>
              </w:rPr>
              <w:t xml:space="preserve"> 000</w:t>
            </w:r>
          </w:p>
        </w:tc>
        <w:tc>
          <w:tcPr>
            <w:tcW w:w="1350" w:type="dxa"/>
            <w:vMerge w:val="restart"/>
            <w:tcBorders>
              <w:top w:val="single" w:sz="12" w:space="0" w:color="auto"/>
            </w:tcBorders>
            <w:vAlign w:val="center"/>
          </w:tcPr>
          <w:p w14:paraId="54A02C10" w14:textId="77777777" w:rsidR="00A665F1" w:rsidRPr="007A7DAA" w:rsidRDefault="00A665F1" w:rsidP="00A665F1">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1FC73EA7" w14:textId="75E6B645" w:rsidR="00A665F1" w:rsidRPr="00C04110" w:rsidRDefault="00A665F1" w:rsidP="00A665F1">
            <w:pPr>
              <w:jc w:val="center"/>
              <w:rPr>
                <w:sz w:val="18"/>
                <w:szCs w:val="18"/>
                <w:lang w:val="hy-AM"/>
              </w:rPr>
            </w:pPr>
            <w:r>
              <w:rPr>
                <w:sz w:val="18"/>
                <w:szCs w:val="18"/>
                <w:lang w:val="hy-AM"/>
              </w:rPr>
              <w:t>35</w:t>
            </w:r>
            <w:r>
              <w:rPr>
                <w:sz w:val="18"/>
                <w:szCs w:val="18"/>
              </w:rPr>
              <w:t xml:space="preserve"> </w:t>
            </w:r>
            <w:r w:rsidRPr="00C04110">
              <w:rPr>
                <w:sz w:val="18"/>
                <w:szCs w:val="18"/>
                <w:lang w:val="hy-AM"/>
              </w:rPr>
              <w:t>000</w:t>
            </w:r>
          </w:p>
        </w:tc>
        <w:tc>
          <w:tcPr>
            <w:tcW w:w="1843" w:type="dxa"/>
            <w:tcBorders>
              <w:top w:val="single" w:sz="12" w:space="0" w:color="auto"/>
              <w:right w:val="single" w:sz="12" w:space="0" w:color="auto"/>
            </w:tcBorders>
            <w:vAlign w:val="center"/>
          </w:tcPr>
          <w:p w14:paraId="39BB422B" w14:textId="366EA6EB" w:rsidR="00A665F1" w:rsidRPr="00C04110" w:rsidRDefault="00A665F1" w:rsidP="00A665F1">
            <w:pPr>
              <w:jc w:val="center"/>
              <w:rPr>
                <w:sz w:val="18"/>
                <w:szCs w:val="18"/>
                <w:lang w:val="hy-AM"/>
              </w:rPr>
            </w:pPr>
            <w:r>
              <w:rPr>
                <w:sz w:val="18"/>
                <w:szCs w:val="18"/>
              </w:rPr>
              <w:t xml:space="preserve">Март, </w:t>
            </w:r>
            <w:r w:rsidRPr="00C04110">
              <w:rPr>
                <w:sz w:val="18"/>
                <w:szCs w:val="18"/>
                <w:lang w:val="hy-AM"/>
              </w:rPr>
              <w:t>202</w:t>
            </w:r>
            <w:r>
              <w:rPr>
                <w:sz w:val="18"/>
                <w:szCs w:val="18"/>
                <w:lang w:val="hy-AM"/>
              </w:rPr>
              <w:t>6</w:t>
            </w:r>
            <w:r>
              <w:rPr>
                <w:sz w:val="18"/>
                <w:szCs w:val="18"/>
              </w:rPr>
              <w:t>г</w:t>
            </w:r>
          </w:p>
        </w:tc>
      </w:tr>
      <w:tr w:rsidR="00A665F1" w:rsidRPr="000264EC" w14:paraId="548B4CC1" w14:textId="77777777" w:rsidTr="00E67855">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A665F1" w:rsidRPr="00D47374" w:rsidRDefault="00A665F1" w:rsidP="00A665F1">
            <w:pPr>
              <w:jc w:val="center"/>
              <w:rPr>
                <w:sz w:val="18"/>
                <w:szCs w:val="18"/>
                <w:lang w:val="hy-AM"/>
              </w:rPr>
            </w:pPr>
          </w:p>
        </w:tc>
        <w:tc>
          <w:tcPr>
            <w:tcW w:w="2307" w:type="dxa"/>
            <w:vMerge/>
            <w:tcBorders>
              <w:top w:val="single" w:sz="12" w:space="0" w:color="auto"/>
            </w:tcBorders>
            <w:vAlign w:val="center"/>
          </w:tcPr>
          <w:p w14:paraId="347DD9CC" w14:textId="77777777" w:rsidR="00A665F1" w:rsidRPr="00B625FF" w:rsidRDefault="00A665F1" w:rsidP="00A665F1">
            <w:pPr>
              <w:rPr>
                <w:rFonts w:cs="Calibri"/>
                <w:color w:val="000000"/>
                <w:sz w:val="20"/>
                <w:szCs w:val="20"/>
                <w:lang w:val="hy-AM"/>
              </w:rPr>
            </w:pPr>
          </w:p>
        </w:tc>
        <w:tc>
          <w:tcPr>
            <w:tcW w:w="1890" w:type="dxa"/>
            <w:vMerge/>
            <w:tcBorders>
              <w:top w:val="single" w:sz="12" w:space="0" w:color="auto"/>
            </w:tcBorders>
            <w:vAlign w:val="center"/>
          </w:tcPr>
          <w:p w14:paraId="5B1946DE" w14:textId="77777777" w:rsidR="00A665F1" w:rsidRPr="00D47374" w:rsidRDefault="00A665F1" w:rsidP="00A665F1">
            <w:pPr>
              <w:jc w:val="center"/>
              <w:rPr>
                <w:sz w:val="18"/>
                <w:szCs w:val="18"/>
              </w:rPr>
            </w:pPr>
          </w:p>
        </w:tc>
        <w:tc>
          <w:tcPr>
            <w:tcW w:w="1364" w:type="dxa"/>
            <w:vMerge/>
            <w:tcBorders>
              <w:top w:val="single" w:sz="12" w:space="0" w:color="auto"/>
            </w:tcBorders>
            <w:vAlign w:val="center"/>
          </w:tcPr>
          <w:p w14:paraId="73C091BB" w14:textId="77777777" w:rsidR="00A665F1" w:rsidRPr="00B625FF" w:rsidRDefault="00A665F1" w:rsidP="00A665F1">
            <w:pPr>
              <w:jc w:val="center"/>
              <w:rPr>
                <w:sz w:val="20"/>
                <w:szCs w:val="20"/>
              </w:rPr>
            </w:pPr>
          </w:p>
        </w:tc>
        <w:tc>
          <w:tcPr>
            <w:tcW w:w="1260" w:type="dxa"/>
            <w:vMerge/>
            <w:tcBorders>
              <w:top w:val="single" w:sz="12" w:space="0" w:color="auto"/>
            </w:tcBorders>
            <w:vAlign w:val="center"/>
          </w:tcPr>
          <w:p w14:paraId="3DA3A008" w14:textId="77777777" w:rsidR="00A665F1" w:rsidRPr="00B625FF" w:rsidRDefault="00A665F1" w:rsidP="00A665F1">
            <w:pPr>
              <w:jc w:val="center"/>
              <w:rPr>
                <w:rFonts w:cs="GHEA Grapalat"/>
                <w:sz w:val="20"/>
                <w:szCs w:val="20"/>
              </w:rPr>
            </w:pPr>
          </w:p>
        </w:tc>
        <w:tc>
          <w:tcPr>
            <w:tcW w:w="900" w:type="dxa"/>
            <w:vMerge/>
            <w:tcBorders>
              <w:top w:val="single" w:sz="12" w:space="0" w:color="auto"/>
            </w:tcBorders>
            <w:vAlign w:val="center"/>
          </w:tcPr>
          <w:p w14:paraId="493F185D" w14:textId="77777777" w:rsidR="00A665F1" w:rsidRPr="00D47374" w:rsidRDefault="00A665F1" w:rsidP="00A665F1">
            <w:pPr>
              <w:jc w:val="center"/>
              <w:rPr>
                <w:sz w:val="18"/>
                <w:szCs w:val="18"/>
                <w:lang w:val="hy-AM"/>
              </w:rPr>
            </w:pPr>
          </w:p>
        </w:tc>
        <w:tc>
          <w:tcPr>
            <w:tcW w:w="1620" w:type="dxa"/>
            <w:vMerge/>
            <w:tcBorders>
              <w:top w:val="single" w:sz="12" w:space="0" w:color="auto"/>
            </w:tcBorders>
            <w:vAlign w:val="center"/>
          </w:tcPr>
          <w:p w14:paraId="1496903D" w14:textId="77777777" w:rsidR="00A665F1" w:rsidRDefault="00A665F1" w:rsidP="00A665F1">
            <w:pPr>
              <w:jc w:val="center"/>
              <w:rPr>
                <w:sz w:val="18"/>
                <w:szCs w:val="18"/>
              </w:rPr>
            </w:pPr>
          </w:p>
        </w:tc>
        <w:tc>
          <w:tcPr>
            <w:tcW w:w="1080" w:type="dxa"/>
            <w:vMerge/>
            <w:tcBorders>
              <w:top w:val="single" w:sz="12" w:space="0" w:color="auto"/>
            </w:tcBorders>
            <w:vAlign w:val="center"/>
          </w:tcPr>
          <w:p w14:paraId="6F282F93" w14:textId="77777777" w:rsidR="00A665F1" w:rsidRPr="0000231F" w:rsidRDefault="00A665F1" w:rsidP="00A665F1">
            <w:pPr>
              <w:jc w:val="center"/>
              <w:rPr>
                <w:sz w:val="18"/>
                <w:szCs w:val="18"/>
              </w:rPr>
            </w:pPr>
          </w:p>
        </w:tc>
        <w:tc>
          <w:tcPr>
            <w:tcW w:w="1350" w:type="dxa"/>
            <w:vMerge/>
            <w:tcBorders>
              <w:top w:val="single" w:sz="12" w:space="0" w:color="auto"/>
            </w:tcBorders>
            <w:vAlign w:val="center"/>
          </w:tcPr>
          <w:p w14:paraId="73B61C2D" w14:textId="77777777" w:rsidR="00A665F1" w:rsidRPr="007A7DAA" w:rsidRDefault="00A665F1" w:rsidP="00A665F1">
            <w:pPr>
              <w:jc w:val="center"/>
              <w:rPr>
                <w:rFonts w:cs="GHEA Grapalat"/>
                <w:sz w:val="20"/>
                <w:szCs w:val="20"/>
              </w:rPr>
            </w:pPr>
          </w:p>
        </w:tc>
        <w:tc>
          <w:tcPr>
            <w:tcW w:w="990" w:type="dxa"/>
            <w:vAlign w:val="center"/>
          </w:tcPr>
          <w:p w14:paraId="2C63DB44" w14:textId="1638D545" w:rsidR="00A665F1" w:rsidRPr="00C04110" w:rsidRDefault="00A665F1" w:rsidP="00A665F1">
            <w:pPr>
              <w:jc w:val="center"/>
              <w:rPr>
                <w:sz w:val="18"/>
                <w:szCs w:val="18"/>
                <w:lang w:val="hy-AM"/>
              </w:rPr>
            </w:pPr>
            <w:r>
              <w:rPr>
                <w:sz w:val="18"/>
                <w:szCs w:val="18"/>
                <w:lang w:val="hy-AM"/>
              </w:rPr>
              <w:t>30</w:t>
            </w:r>
            <w:r>
              <w:rPr>
                <w:sz w:val="18"/>
                <w:szCs w:val="18"/>
              </w:rPr>
              <w:t xml:space="preserve"> </w:t>
            </w:r>
            <w:r w:rsidRPr="00C04110">
              <w:rPr>
                <w:sz w:val="18"/>
                <w:szCs w:val="18"/>
                <w:lang w:val="hy-AM"/>
              </w:rPr>
              <w:t>000</w:t>
            </w:r>
          </w:p>
        </w:tc>
        <w:tc>
          <w:tcPr>
            <w:tcW w:w="1843" w:type="dxa"/>
            <w:tcBorders>
              <w:top w:val="single" w:sz="4" w:space="0" w:color="auto"/>
              <w:right w:val="single" w:sz="12" w:space="0" w:color="auto"/>
            </w:tcBorders>
            <w:vAlign w:val="center"/>
          </w:tcPr>
          <w:p w14:paraId="0DDF8F5B" w14:textId="26B8949D" w:rsidR="00A665F1" w:rsidRPr="00C04110" w:rsidRDefault="00A665F1" w:rsidP="00A665F1">
            <w:pPr>
              <w:jc w:val="center"/>
              <w:rPr>
                <w:sz w:val="18"/>
                <w:szCs w:val="18"/>
                <w:lang w:val="hy-AM"/>
              </w:rPr>
            </w:pPr>
            <w:r>
              <w:rPr>
                <w:sz w:val="18"/>
                <w:szCs w:val="18"/>
              </w:rPr>
              <w:t xml:space="preserve">Июль, </w:t>
            </w:r>
            <w:r w:rsidRPr="00C04110">
              <w:rPr>
                <w:sz w:val="18"/>
                <w:szCs w:val="18"/>
                <w:lang w:val="hy-AM"/>
              </w:rPr>
              <w:t>202</w:t>
            </w:r>
            <w:r>
              <w:rPr>
                <w:sz w:val="18"/>
                <w:szCs w:val="18"/>
                <w:lang w:val="hy-AM"/>
              </w:rPr>
              <w:t>6</w:t>
            </w:r>
            <w:r>
              <w:rPr>
                <w:sz w:val="18"/>
                <w:szCs w:val="18"/>
              </w:rPr>
              <w:t>г</w:t>
            </w:r>
          </w:p>
        </w:tc>
      </w:tr>
      <w:tr w:rsidR="00376764" w:rsidRPr="002428F2" w14:paraId="5EEB34E4" w14:textId="77777777" w:rsidTr="00376764">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791B298C" w14:textId="77777777" w:rsidR="005F335F" w:rsidRPr="00FF03BB" w:rsidRDefault="005F335F" w:rsidP="005F335F">
            <w:pPr>
              <w:jc w:val="center"/>
              <w:rPr>
                <w:rFonts w:cs="Calibri"/>
                <w:b/>
                <w:color w:val="000000"/>
                <w:sz w:val="20"/>
                <w:lang w:val="hy-AM"/>
              </w:rPr>
            </w:pPr>
            <w:r w:rsidRPr="007C0417">
              <w:rPr>
                <w:rFonts w:cs="GHEA Grapalat"/>
                <w:b/>
                <w:sz w:val="22"/>
              </w:rPr>
              <w:t>Техническая характеристика</w:t>
            </w:r>
          </w:p>
          <w:p w14:paraId="261B70AA" w14:textId="77777777" w:rsidR="00A665F1" w:rsidRPr="007C0417" w:rsidRDefault="00A665F1" w:rsidP="00A665F1">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вместе с растворителем, предназначен</w:t>
            </w:r>
            <w:r w:rsidRPr="007C0417">
              <w:rPr>
                <w:rFonts w:cs="Calibri"/>
                <w:color w:val="000000"/>
                <w:sz w:val="20"/>
              </w:rPr>
              <w:t xml:space="preserve"> </w:t>
            </w:r>
            <w:r w:rsidRPr="007C0417">
              <w:rPr>
                <w:rFonts w:cs="Calibri"/>
                <w:b/>
                <w:bCs/>
                <w:color w:val="000000"/>
                <w:sz w:val="20"/>
              </w:rPr>
              <w:t>и</w:t>
            </w:r>
            <w:r w:rsidRPr="00DB7F72">
              <w:rPr>
                <w:rFonts w:cs="Calibri"/>
                <w:b/>
                <w:bCs/>
                <w:color w:val="000000"/>
                <w:sz w:val="20"/>
                <w:lang w:val="hy-AM"/>
              </w:rPr>
              <w:t xml:space="preserve"> для детей и для взпослых</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для всех возрастных групп</w:t>
            </w:r>
            <w:r w:rsidRPr="00F1591F">
              <w:rPr>
                <w:rFonts w:cs="Calibri"/>
                <w:b/>
                <w:bCs/>
                <w:sz w:val="20"/>
                <w:lang w:val="pt-BR"/>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05BE02C7" w14:textId="77777777" w:rsidR="00A665F1" w:rsidRPr="00DD7AEF" w:rsidRDefault="00A665F1" w:rsidP="00A665F1">
            <w:pPr>
              <w:rPr>
                <w:rFonts w:cs="Calibri"/>
                <w:color w:val="000000"/>
                <w:sz w:val="20"/>
                <w:lang w:val="hy-AM"/>
              </w:rPr>
            </w:pPr>
            <w:r w:rsidRPr="00DD7AEF">
              <w:rPr>
                <w:rFonts w:cs="Calibri"/>
                <w:color w:val="000000"/>
                <w:sz w:val="20"/>
                <w:lang w:val="hy-AM"/>
              </w:rPr>
              <w:t>Срок годности вакцины при доставке:</w:t>
            </w:r>
          </w:p>
          <w:p w14:paraId="657D37AD" w14:textId="77777777" w:rsidR="00A665F1" w:rsidRPr="00994E60" w:rsidRDefault="00A665F1" w:rsidP="00A665F1">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0FCDC835" w14:textId="77777777" w:rsidR="00A665F1" w:rsidRPr="007C0417" w:rsidRDefault="00A665F1" w:rsidP="00A665F1">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6486635B" w14:textId="77777777" w:rsidR="00A665F1" w:rsidRPr="007C0417" w:rsidRDefault="00A665F1" w:rsidP="00A665F1">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16308857" w14:textId="129E8C8D" w:rsidR="00376764" w:rsidRPr="00311ED2" w:rsidRDefault="00A665F1" w:rsidP="00A665F1">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w:t>
            </w:r>
            <w:r w:rsidRPr="007C0417">
              <w:rPr>
                <w:rFonts w:cs="Calibri"/>
                <w:color w:val="000000"/>
                <w:sz w:val="20"/>
              </w:rPr>
              <w:lastRenderedPageBreak/>
              <w:t xml:space="preserve">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r w:rsidR="00A665F1" w:rsidRPr="000264EC" w14:paraId="6C07FD1E" w14:textId="77777777" w:rsidTr="00AF3870">
        <w:trPr>
          <w:gridAfter w:val="1"/>
          <w:wAfter w:w="8" w:type="dxa"/>
          <w:trHeight w:val="564"/>
          <w:jc w:val="center"/>
        </w:trPr>
        <w:tc>
          <w:tcPr>
            <w:tcW w:w="1548" w:type="dxa"/>
            <w:vMerge w:val="restart"/>
            <w:tcBorders>
              <w:top w:val="single" w:sz="12" w:space="0" w:color="auto"/>
              <w:left w:val="single" w:sz="12" w:space="0" w:color="auto"/>
            </w:tcBorders>
            <w:vAlign w:val="center"/>
          </w:tcPr>
          <w:p w14:paraId="0F29FD7A" w14:textId="1C209E4B" w:rsidR="00A665F1" w:rsidRPr="00BA79E4" w:rsidRDefault="00A665F1" w:rsidP="00AF3870">
            <w:pPr>
              <w:jc w:val="center"/>
              <w:rPr>
                <w:rFonts w:cs="Calibri"/>
                <w:color w:val="000000"/>
                <w:sz w:val="18"/>
                <w:szCs w:val="18"/>
              </w:rPr>
            </w:pPr>
            <w:r>
              <w:rPr>
                <w:sz w:val="18"/>
                <w:szCs w:val="18"/>
              </w:rPr>
              <w:lastRenderedPageBreak/>
              <w:t>2</w:t>
            </w:r>
          </w:p>
        </w:tc>
        <w:tc>
          <w:tcPr>
            <w:tcW w:w="2307" w:type="dxa"/>
            <w:vMerge w:val="restart"/>
            <w:tcBorders>
              <w:top w:val="single" w:sz="12" w:space="0" w:color="auto"/>
            </w:tcBorders>
            <w:vAlign w:val="center"/>
          </w:tcPr>
          <w:p w14:paraId="58EDF0DC" w14:textId="77777777" w:rsidR="00A665F1" w:rsidRDefault="00A665F1" w:rsidP="00AF3870">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B3E02F6" w14:textId="49AE361A" w:rsidR="00A665F1" w:rsidRPr="005A3F12" w:rsidRDefault="00A665F1" w:rsidP="00AF3870">
            <w:pPr>
              <w:rPr>
                <w:color w:val="000000"/>
                <w:sz w:val="18"/>
                <w:szCs w:val="18"/>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1890" w:type="dxa"/>
            <w:vMerge w:val="restart"/>
            <w:tcBorders>
              <w:top w:val="single" w:sz="12" w:space="0" w:color="auto"/>
            </w:tcBorders>
            <w:vAlign w:val="center"/>
          </w:tcPr>
          <w:p w14:paraId="55046571" w14:textId="77777777" w:rsidR="00A665F1" w:rsidRPr="00D47374" w:rsidRDefault="00A665F1" w:rsidP="00AF3870">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24B4843B" w14:textId="77777777" w:rsidR="00A665F1" w:rsidRPr="00D47374" w:rsidRDefault="00A665F1" w:rsidP="00AF3870">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3C419FA7" w14:textId="77777777" w:rsidR="00A665F1" w:rsidRPr="00D47374" w:rsidRDefault="00A665F1" w:rsidP="00AF3870">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3C96A9CD" w14:textId="77777777" w:rsidR="00A665F1" w:rsidRPr="00D47374" w:rsidRDefault="00A665F1" w:rsidP="00AF3870">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7AFCF908" w14:textId="6A289D08" w:rsidR="00A665F1" w:rsidRPr="005A3F12" w:rsidRDefault="00A665F1" w:rsidP="00AF3870">
            <w:pPr>
              <w:jc w:val="center"/>
              <w:rPr>
                <w:sz w:val="18"/>
                <w:szCs w:val="18"/>
              </w:rPr>
            </w:pPr>
            <w:r>
              <w:rPr>
                <w:sz w:val="18"/>
                <w:szCs w:val="18"/>
              </w:rPr>
              <w:t>15</w:t>
            </w:r>
            <w:r w:rsidRPr="005A3F12">
              <w:rPr>
                <w:sz w:val="18"/>
                <w:szCs w:val="18"/>
              </w:rPr>
              <w:t>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55EAA6C2" w14:textId="1023629D" w:rsidR="00A665F1" w:rsidRPr="00D47374" w:rsidRDefault="00A665F1" w:rsidP="00AF3870">
            <w:pPr>
              <w:jc w:val="center"/>
              <w:rPr>
                <w:color w:val="FF0000"/>
                <w:sz w:val="18"/>
                <w:szCs w:val="18"/>
                <w:lang w:val="hy-AM"/>
              </w:rPr>
            </w:pPr>
            <w:r>
              <w:rPr>
                <w:sz w:val="18"/>
                <w:szCs w:val="18"/>
              </w:rPr>
              <w:t>15</w:t>
            </w:r>
            <w:r w:rsidRPr="0000231F">
              <w:rPr>
                <w:sz w:val="18"/>
                <w:szCs w:val="18"/>
              </w:rPr>
              <w:t xml:space="preserve"> 000</w:t>
            </w:r>
          </w:p>
        </w:tc>
        <w:tc>
          <w:tcPr>
            <w:tcW w:w="1350" w:type="dxa"/>
            <w:vMerge w:val="restart"/>
            <w:tcBorders>
              <w:top w:val="single" w:sz="12" w:space="0" w:color="auto"/>
            </w:tcBorders>
            <w:vAlign w:val="center"/>
          </w:tcPr>
          <w:p w14:paraId="260C4E40" w14:textId="77777777" w:rsidR="00A665F1" w:rsidRPr="007A7DAA" w:rsidRDefault="00A665F1" w:rsidP="00AF3870">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4122A4B2" w14:textId="5FDF58B5" w:rsidR="00A665F1" w:rsidRPr="00C04110" w:rsidRDefault="00A665F1" w:rsidP="00AF3870">
            <w:pPr>
              <w:jc w:val="center"/>
              <w:rPr>
                <w:sz w:val="18"/>
                <w:szCs w:val="18"/>
                <w:lang w:val="hy-AM"/>
              </w:rPr>
            </w:pPr>
            <w:r>
              <w:rPr>
                <w:sz w:val="18"/>
                <w:szCs w:val="18"/>
              </w:rPr>
              <w:t xml:space="preserve">10 </w:t>
            </w:r>
            <w:r w:rsidRPr="00C04110">
              <w:rPr>
                <w:sz w:val="18"/>
                <w:szCs w:val="18"/>
                <w:lang w:val="hy-AM"/>
              </w:rPr>
              <w:t>000</w:t>
            </w:r>
          </w:p>
        </w:tc>
        <w:tc>
          <w:tcPr>
            <w:tcW w:w="1843" w:type="dxa"/>
            <w:tcBorders>
              <w:top w:val="single" w:sz="12" w:space="0" w:color="auto"/>
              <w:right w:val="single" w:sz="12" w:space="0" w:color="auto"/>
            </w:tcBorders>
            <w:vAlign w:val="center"/>
          </w:tcPr>
          <w:p w14:paraId="69152A63" w14:textId="77777777" w:rsidR="00A665F1" w:rsidRPr="00C04110" w:rsidRDefault="00A665F1" w:rsidP="00AF3870">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w:t>
            </w:r>
            <w:r>
              <w:rPr>
                <w:sz w:val="18"/>
                <w:szCs w:val="18"/>
              </w:rPr>
              <w:t>июнь</w:t>
            </w:r>
          </w:p>
        </w:tc>
      </w:tr>
      <w:tr w:rsidR="00A665F1" w:rsidRPr="000264EC" w14:paraId="6106285A" w14:textId="77777777" w:rsidTr="00AF3870">
        <w:trPr>
          <w:gridAfter w:val="1"/>
          <w:wAfter w:w="8" w:type="dxa"/>
          <w:trHeight w:val="680"/>
          <w:jc w:val="center"/>
        </w:trPr>
        <w:tc>
          <w:tcPr>
            <w:tcW w:w="1548" w:type="dxa"/>
            <w:vMerge/>
            <w:tcBorders>
              <w:top w:val="single" w:sz="12" w:space="0" w:color="auto"/>
              <w:left w:val="single" w:sz="12" w:space="0" w:color="auto"/>
            </w:tcBorders>
            <w:vAlign w:val="center"/>
          </w:tcPr>
          <w:p w14:paraId="098649FC" w14:textId="77777777" w:rsidR="00A665F1" w:rsidRPr="00D47374" w:rsidRDefault="00A665F1" w:rsidP="00AF3870">
            <w:pPr>
              <w:jc w:val="center"/>
              <w:rPr>
                <w:sz w:val="18"/>
                <w:szCs w:val="18"/>
                <w:lang w:val="hy-AM"/>
              </w:rPr>
            </w:pPr>
          </w:p>
        </w:tc>
        <w:tc>
          <w:tcPr>
            <w:tcW w:w="2307" w:type="dxa"/>
            <w:vMerge/>
            <w:tcBorders>
              <w:top w:val="single" w:sz="12" w:space="0" w:color="auto"/>
            </w:tcBorders>
            <w:vAlign w:val="center"/>
          </w:tcPr>
          <w:p w14:paraId="7FD0F32D" w14:textId="77777777" w:rsidR="00A665F1" w:rsidRPr="00B625FF" w:rsidRDefault="00A665F1" w:rsidP="00AF3870">
            <w:pPr>
              <w:rPr>
                <w:rFonts w:cs="Calibri"/>
                <w:color w:val="000000"/>
                <w:sz w:val="20"/>
                <w:szCs w:val="20"/>
                <w:lang w:val="hy-AM"/>
              </w:rPr>
            </w:pPr>
          </w:p>
        </w:tc>
        <w:tc>
          <w:tcPr>
            <w:tcW w:w="1890" w:type="dxa"/>
            <w:vMerge/>
            <w:tcBorders>
              <w:top w:val="single" w:sz="12" w:space="0" w:color="auto"/>
            </w:tcBorders>
            <w:vAlign w:val="center"/>
          </w:tcPr>
          <w:p w14:paraId="0E0E131E" w14:textId="77777777" w:rsidR="00A665F1" w:rsidRPr="00D47374" w:rsidRDefault="00A665F1" w:rsidP="00AF3870">
            <w:pPr>
              <w:jc w:val="center"/>
              <w:rPr>
                <w:sz w:val="18"/>
                <w:szCs w:val="18"/>
              </w:rPr>
            </w:pPr>
          </w:p>
        </w:tc>
        <w:tc>
          <w:tcPr>
            <w:tcW w:w="1364" w:type="dxa"/>
            <w:vMerge/>
            <w:tcBorders>
              <w:top w:val="single" w:sz="12" w:space="0" w:color="auto"/>
            </w:tcBorders>
            <w:vAlign w:val="center"/>
          </w:tcPr>
          <w:p w14:paraId="4D000C7C" w14:textId="77777777" w:rsidR="00A665F1" w:rsidRPr="00B625FF" w:rsidRDefault="00A665F1" w:rsidP="00AF3870">
            <w:pPr>
              <w:jc w:val="center"/>
              <w:rPr>
                <w:sz w:val="20"/>
                <w:szCs w:val="20"/>
              </w:rPr>
            </w:pPr>
          </w:p>
        </w:tc>
        <w:tc>
          <w:tcPr>
            <w:tcW w:w="1260" w:type="dxa"/>
            <w:vMerge/>
            <w:tcBorders>
              <w:top w:val="single" w:sz="12" w:space="0" w:color="auto"/>
            </w:tcBorders>
            <w:vAlign w:val="center"/>
          </w:tcPr>
          <w:p w14:paraId="15EBDFCB" w14:textId="77777777" w:rsidR="00A665F1" w:rsidRPr="00B625FF" w:rsidRDefault="00A665F1" w:rsidP="00AF3870">
            <w:pPr>
              <w:jc w:val="center"/>
              <w:rPr>
                <w:rFonts w:cs="GHEA Grapalat"/>
                <w:sz w:val="20"/>
                <w:szCs w:val="20"/>
              </w:rPr>
            </w:pPr>
          </w:p>
        </w:tc>
        <w:tc>
          <w:tcPr>
            <w:tcW w:w="900" w:type="dxa"/>
            <w:vMerge/>
            <w:tcBorders>
              <w:top w:val="single" w:sz="12" w:space="0" w:color="auto"/>
            </w:tcBorders>
            <w:vAlign w:val="center"/>
          </w:tcPr>
          <w:p w14:paraId="14F5340F" w14:textId="77777777" w:rsidR="00A665F1" w:rsidRPr="00D47374" w:rsidRDefault="00A665F1" w:rsidP="00AF3870">
            <w:pPr>
              <w:jc w:val="center"/>
              <w:rPr>
                <w:sz w:val="18"/>
                <w:szCs w:val="18"/>
                <w:lang w:val="hy-AM"/>
              </w:rPr>
            </w:pPr>
          </w:p>
        </w:tc>
        <w:tc>
          <w:tcPr>
            <w:tcW w:w="1620" w:type="dxa"/>
            <w:vMerge/>
            <w:tcBorders>
              <w:top w:val="single" w:sz="12" w:space="0" w:color="auto"/>
            </w:tcBorders>
            <w:vAlign w:val="center"/>
          </w:tcPr>
          <w:p w14:paraId="1DDAD79A" w14:textId="77777777" w:rsidR="00A665F1" w:rsidRDefault="00A665F1" w:rsidP="00AF3870">
            <w:pPr>
              <w:jc w:val="center"/>
              <w:rPr>
                <w:sz w:val="18"/>
                <w:szCs w:val="18"/>
              </w:rPr>
            </w:pPr>
          </w:p>
        </w:tc>
        <w:tc>
          <w:tcPr>
            <w:tcW w:w="1080" w:type="dxa"/>
            <w:vMerge/>
            <w:tcBorders>
              <w:top w:val="single" w:sz="12" w:space="0" w:color="auto"/>
            </w:tcBorders>
            <w:vAlign w:val="center"/>
          </w:tcPr>
          <w:p w14:paraId="6F8DF29A" w14:textId="77777777" w:rsidR="00A665F1" w:rsidRPr="0000231F" w:rsidRDefault="00A665F1" w:rsidP="00AF3870">
            <w:pPr>
              <w:jc w:val="center"/>
              <w:rPr>
                <w:sz w:val="18"/>
                <w:szCs w:val="18"/>
              </w:rPr>
            </w:pPr>
          </w:p>
        </w:tc>
        <w:tc>
          <w:tcPr>
            <w:tcW w:w="1350" w:type="dxa"/>
            <w:vMerge/>
            <w:tcBorders>
              <w:top w:val="single" w:sz="12" w:space="0" w:color="auto"/>
            </w:tcBorders>
            <w:vAlign w:val="center"/>
          </w:tcPr>
          <w:p w14:paraId="33A0FEF9" w14:textId="77777777" w:rsidR="00A665F1" w:rsidRPr="007A7DAA" w:rsidRDefault="00A665F1" w:rsidP="00AF3870">
            <w:pPr>
              <w:jc w:val="center"/>
              <w:rPr>
                <w:rFonts w:cs="GHEA Grapalat"/>
                <w:sz w:val="20"/>
                <w:szCs w:val="20"/>
              </w:rPr>
            </w:pPr>
          </w:p>
        </w:tc>
        <w:tc>
          <w:tcPr>
            <w:tcW w:w="990" w:type="dxa"/>
            <w:vAlign w:val="center"/>
          </w:tcPr>
          <w:p w14:paraId="42626834" w14:textId="468E94F3" w:rsidR="00A665F1" w:rsidRPr="00C04110" w:rsidRDefault="00A665F1" w:rsidP="00AF3870">
            <w:pPr>
              <w:jc w:val="center"/>
              <w:rPr>
                <w:sz w:val="18"/>
                <w:szCs w:val="18"/>
                <w:lang w:val="hy-AM"/>
              </w:rPr>
            </w:pPr>
            <w:r>
              <w:rPr>
                <w:sz w:val="18"/>
                <w:szCs w:val="18"/>
              </w:rPr>
              <w:t xml:space="preserve">5 </w:t>
            </w:r>
            <w:r w:rsidRPr="00C04110">
              <w:rPr>
                <w:sz w:val="18"/>
                <w:szCs w:val="18"/>
                <w:lang w:val="hy-AM"/>
              </w:rPr>
              <w:t>000</w:t>
            </w:r>
          </w:p>
        </w:tc>
        <w:tc>
          <w:tcPr>
            <w:tcW w:w="1843" w:type="dxa"/>
            <w:tcBorders>
              <w:top w:val="single" w:sz="4" w:space="0" w:color="auto"/>
              <w:right w:val="single" w:sz="12" w:space="0" w:color="auto"/>
            </w:tcBorders>
            <w:vAlign w:val="center"/>
          </w:tcPr>
          <w:p w14:paraId="5444733F" w14:textId="77777777" w:rsidR="00A665F1" w:rsidRPr="00C04110" w:rsidRDefault="00A665F1" w:rsidP="00AF3870">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w:t>
            </w:r>
            <w:r>
              <w:rPr>
                <w:sz w:val="18"/>
                <w:szCs w:val="18"/>
              </w:rPr>
              <w:t>сентябрь</w:t>
            </w:r>
          </w:p>
        </w:tc>
      </w:tr>
      <w:tr w:rsidR="00A665F1" w:rsidRPr="002428F2" w14:paraId="0C53A016" w14:textId="77777777" w:rsidTr="00AF3870">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4446F730" w14:textId="77777777" w:rsidR="00A665F1" w:rsidRPr="00FF03BB" w:rsidRDefault="00A665F1" w:rsidP="00AF3870">
            <w:pPr>
              <w:jc w:val="center"/>
              <w:rPr>
                <w:rFonts w:cs="Calibri"/>
                <w:b/>
                <w:color w:val="000000"/>
                <w:sz w:val="20"/>
                <w:lang w:val="hy-AM"/>
              </w:rPr>
            </w:pPr>
            <w:r w:rsidRPr="007C0417">
              <w:rPr>
                <w:rFonts w:cs="GHEA Grapalat"/>
                <w:b/>
                <w:sz w:val="22"/>
              </w:rPr>
              <w:t>Техническая характеристика</w:t>
            </w:r>
          </w:p>
          <w:p w14:paraId="45C98E5F" w14:textId="77777777" w:rsidR="00A665F1" w:rsidRPr="00FB0935" w:rsidRDefault="00A665F1" w:rsidP="00A665F1">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xml:space="preserve">, вместе с растворителем, предназначен </w:t>
            </w:r>
            <w:r w:rsidRPr="00DB7F72">
              <w:rPr>
                <w:rFonts w:cs="Calibri"/>
                <w:b/>
                <w:bCs/>
                <w:color w:val="000000"/>
                <w:sz w:val="20"/>
                <w:lang w:val="hy-AM"/>
              </w:rPr>
              <w:t>для детей</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до</w:t>
            </w:r>
            <w:r>
              <w:rPr>
                <w:rFonts w:cs="Calibri"/>
                <w:b/>
                <w:bCs/>
                <w:sz w:val="20"/>
                <w:lang w:val="hy-AM"/>
              </w:rPr>
              <w:t xml:space="preserve"> 12 </w:t>
            </w:r>
            <w:r w:rsidRPr="007C0417">
              <w:rPr>
                <w:rFonts w:cs="Calibri"/>
                <w:b/>
                <w:bCs/>
                <w:sz w:val="20"/>
              </w:rPr>
              <w:t>лет включительно</w:t>
            </w:r>
            <w:r w:rsidRPr="00F1591F">
              <w:rPr>
                <w:rFonts w:cs="Calibri"/>
                <w:b/>
                <w:bCs/>
                <w:sz w:val="20"/>
                <w:lang w:val="pt-BR"/>
              </w:rPr>
              <w:t>)</w:t>
            </w:r>
            <w:r>
              <w:rPr>
                <w:rFonts w:cs="Calibri"/>
                <w:b/>
                <w:bCs/>
                <w:sz w:val="20"/>
                <w:lang w:val="hy-AM"/>
              </w:rPr>
              <w:t xml:space="preserve">, </w:t>
            </w:r>
            <w:r w:rsidRPr="00306E23">
              <w:rPr>
                <w:rFonts w:cs="Calibri"/>
                <w:b/>
                <w:bCs/>
                <w:sz w:val="20"/>
                <w:lang w:val="hy-AM"/>
              </w:rPr>
              <w:t xml:space="preserve">также приемлема вакцина </w:t>
            </w:r>
            <w:r w:rsidRPr="00306E23">
              <w:rPr>
                <w:rFonts w:cs="Calibri"/>
                <w:b/>
                <w:bCs/>
                <w:color w:val="000000"/>
                <w:sz w:val="20"/>
                <w:lang w:val="hy-AM"/>
              </w:rPr>
              <w:t>предназначен</w:t>
            </w:r>
            <w:r w:rsidRPr="007C0417">
              <w:rPr>
                <w:rFonts w:cs="Calibri"/>
                <w:b/>
                <w:bCs/>
                <w:color w:val="000000"/>
                <w:sz w:val="20"/>
              </w:rPr>
              <w:t>ная</w:t>
            </w:r>
            <w:r w:rsidRPr="00306E23">
              <w:rPr>
                <w:rFonts w:cs="Calibri"/>
                <w:b/>
                <w:bCs/>
                <w:sz w:val="20"/>
                <w:lang w:val="hy-AM"/>
              </w:rPr>
              <w:t xml:space="preserve"> как для детей, так и для взрослых (</w:t>
            </w:r>
            <w:r w:rsidRPr="007C0417">
              <w:rPr>
                <w:rFonts w:cs="Calibri"/>
                <w:b/>
                <w:bCs/>
                <w:sz w:val="20"/>
              </w:rPr>
              <w:t>для всех возрастных групп</w:t>
            </w:r>
            <w:r w:rsidRPr="00306E23">
              <w:rPr>
                <w:rFonts w:cs="Calibri"/>
                <w:b/>
                <w:bCs/>
                <w:sz w:val="20"/>
                <w:lang w:val="hy-AM"/>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Pr>
                <w:rFonts w:cs="Calibri"/>
                <w:color w:val="000000"/>
                <w:sz w:val="20"/>
                <w:lang w:val="hy-AM"/>
              </w:rPr>
              <w:t xml:space="preserve"> </w:t>
            </w:r>
            <w:r w:rsidRPr="007C0417">
              <w:rPr>
                <w:rFonts w:cs="Calibri"/>
                <w:color w:val="000000"/>
                <w:sz w:val="20"/>
              </w:rPr>
              <w:t>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60679F89" w14:textId="77777777" w:rsidR="00A665F1" w:rsidRPr="00DD7AEF" w:rsidRDefault="00A665F1" w:rsidP="00A665F1">
            <w:pPr>
              <w:rPr>
                <w:rFonts w:cs="Calibri"/>
                <w:color w:val="000000"/>
                <w:sz w:val="20"/>
                <w:lang w:val="hy-AM"/>
              </w:rPr>
            </w:pPr>
            <w:r w:rsidRPr="00DD7AEF">
              <w:rPr>
                <w:rFonts w:cs="Calibri"/>
                <w:color w:val="000000"/>
                <w:sz w:val="20"/>
                <w:lang w:val="hy-AM"/>
              </w:rPr>
              <w:t>Срок годности вакцины при доставке:</w:t>
            </w:r>
          </w:p>
          <w:p w14:paraId="0260407C" w14:textId="77777777" w:rsidR="00A665F1" w:rsidRPr="00994E60" w:rsidRDefault="00A665F1" w:rsidP="00A665F1">
            <w:pPr>
              <w:rPr>
                <w:rFonts w:cs="Calibri"/>
                <w:color w:val="000000"/>
                <w:sz w:val="20"/>
                <w:lang w:val="hy-AM"/>
              </w:rPr>
            </w:pPr>
            <w:r w:rsidRPr="00FB0935">
              <w:rPr>
                <w:rFonts w:cs="Calibri"/>
                <w:color w:val="000000"/>
                <w:sz w:val="20"/>
              </w:rPr>
              <w:t>а</w:t>
            </w:r>
            <w:r w:rsidRPr="00DD7AEF">
              <w:rPr>
                <w:rFonts w:cs="Calibri"/>
                <w:color w:val="000000"/>
                <w:sz w:val="20"/>
                <w:lang w:val="hy-AM"/>
              </w:rPr>
              <w:t>)</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FB0935">
              <w:rPr>
                <w:rFonts w:cs="Calibri"/>
                <w:color w:val="000000"/>
                <w:sz w:val="20"/>
              </w:rPr>
              <w:t>.</w:t>
            </w:r>
          </w:p>
          <w:p w14:paraId="4196963C" w14:textId="77777777" w:rsidR="00A665F1" w:rsidRPr="00FB0935" w:rsidRDefault="00A665F1" w:rsidP="00A665F1">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490E56B0" w14:textId="77777777" w:rsidR="00A665F1" w:rsidRPr="003656A5" w:rsidRDefault="00A665F1" w:rsidP="00A665F1">
            <w:pPr>
              <w:jc w:val="both"/>
              <w:rPr>
                <w:rFonts w:cs="Calibri"/>
                <w:color w:val="000000"/>
                <w:sz w:val="20"/>
              </w:rPr>
            </w:pPr>
            <w:r w:rsidRPr="00FB0935">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FB0935">
              <w:rPr>
                <w:rFonts w:cs="Calibri"/>
                <w:color w:val="000000"/>
                <w:sz w:val="20"/>
              </w:rPr>
              <w:t>172-</w:t>
            </w:r>
            <w:r w:rsidRPr="00DD7AEF">
              <w:rPr>
                <w:rFonts w:cs="Calibri"/>
                <w:color w:val="000000"/>
                <w:sz w:val="20"/>
              </w:rPr>
              <w:t>A</w:t>
            </w:r>
            <w:r w:rsidRPr="00FB0935">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w:t>
            </w:r>
            <w:r w:rsidRPr="003656A5">
              <w:rPr>
                <w:rFonts w:cs="Calibri"/>
                <w:color w:val="000000"/>
                <w:sz w:val="20"/>
              </w:rPr>
              <w:t>Всемирной организации здравоохранения.</w:t>
            </w:r>
          </w:p>
          <w:p w14:paraId="68FEA6D8" w14:textId="46207514" w:rsidR="00A665F1" w:rsidRPr="00311ED2" w:rsidRDefault="00A665F1" w:rsidP="00A665F1">
            <w:pPr>
              <w:rPr>
                <w:rFonts w:cs="Sylfaen"/>
                <w:i/>
                <w:sz w:val="18"/>
                <w:szCs w:val="18"/>
                <w:lang w:val="hy-AM"/>
              </w:rPr>
            </w:pPr>
            <w:r w:rsidRPr="00FB0935">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FB0935">
              <w:rPr>
                <w:rFonts w:cs="Calibri"/>
                <w:color w:val="000000"/>
                <w:sz w:val="20"/>
              </w:rPr>
              <w:t>172-</w:t>
            </w:r>
            <w:r w:rsidRPr="00122843">
              <w:rPr>
                <w:rFonts w:cs="Calibri"/>
                <w:color w:val="000000"/>
                <w:sz w:val="20"/>
              </w:rPr>
              <w:t>A</w:t>
            </w:r>
            <w:r w:rsidRPr="00FB0935">
              <w:rPr>
                <w:rFonts w:cs="Calibri"/>
                <w:color w:val="000000"/>
                <w:sz w:val="20"/>
              </w:rPr>
              <w:t xml:space="preserve"> правительства РА  от 23-го февраля 2017г. или преквалификации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35441016" w14:textId="77777777" w:rsidR="00A665F1" w:rsidRDefault="00A665F1" w:rsidP="00376764">
      <w:pPr>
        <w:pStyle w:val="FootnoteText"/>
        <w:widowControl w:val="0"/>
        <w:jc w:val="both"/>
        <w:rPr>
          <w:rFonts w:ascii="GHEA Grapalat" w:hAnsi="GHEA Grapalat"/>
          <w:i/>
        </w:rPr>
      </w:pPr>
    </w:p>
    <w:p w14:paraId="5C7CA2E4" w14:textId="569BE243"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r w:rsidRPr="00B138F3">
        <w:rPr>
          <w:rFonts w:ascii="GHEA Grapalat" w:hAnsi="GHEA Grapalat"/>
        </w:rPr>
        <w:t>Драмов РА</w:t>
      </w:r>
    </w:p>
    <w:tbl>
      <w:tblPr>
        <w:tblW w:w="13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606"/>
        <w:gridCol w:w="602"/>
        <w:gridCol w:w="655"/>
        <w:gridCol w:w="758"/>
        <w:gridCol w:w="863"/>
        <w:gridCol w:w="823"/>
        <w:gridCol w:w="869"/>
        <w:gridCol w:w="828"/>
        <w:gridCol w:w="725"/>
        <w:gridCol w:w="11"/>
      </w:tblGrid>
      <w:tr w:rsidR="008F3B5F" w:rsidRPr="00B138F3" w14:paraId="38A352E4" w14:textId="77777777" w:rsidTr="00FD3723">
        <w:trPr>
          <w:trHeight w:val="305"/>
          <w:jc w:val="center"/>
        </w:trPr>
        <w:tc>
          <w:tcPr>
            <w:tcW w:w="13589"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FD3723">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527" w:type="dxa"/>
            <w:gridSpan w:val="11"/>
            <w:vAlign w:val="center"/>
          </w:tcPr>
          <w:p w14:paraId="2990BD91" w14:textId="6EB24F7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00FD3723">
              <w:rPr>
                <w:rFonts w:ascii="GHEA Grapalat" w:hAnsi="GHEA Grapalat"/>
                <w:sz w:val="16"/>
                <w:szCs w:val="16"/>
                <w:lang w:val="hy-AM"/>
              </w:rPr>
              <w:t>-2026</w:t>
            </w:r>
            <w:r w:rsidR="00FD3723" w:rsidRPr="00B138F3">
              <w:rPr>
                <w:rFonts w:ascii="GHEA Grapalat" w:hAnsi="GHEA Grapalat"/>
                <w:sz w:val="16"/>
                <w:szCs w:val="16"/>
              </w:rPr>
              <w:t xml:space="preserve"> </w:t>
            </w:r>
            <w:r w:rsidR="00FD3723" w:rsidRPr="00B138F3">
              <w:rPr>
                <w:rFonts w:ascii="GHEA Grapalat" w:hAnsi="GHEA Grapalat"/>
                <w:sz w:val="16"/>
                <w:szCs w:val="16"/>
              </w:rPr>
              <w:t>гг</w:t>
            </w:r>
            <w:r w:rsidRPr="00B138F3">
              <w:rPr>
                <w:rFonts w:ascii="GHEA Grapalat" w:hAnsi="GHEA Grapalat"/>
                <w:sz w:val="16"/>
                <w:szCs w:val="16"/>
              </w:rPr>
              <w:t>., по месяцам, в том числе</w:t>
            </w:r>
            <w:r w:rsidRPr="00B138F3">
              <w:rPr>
                <w:rStyle w:val="FootnoteReference"/>
                <w:rFonts w:ascii="GHEA Grapalat" w:hAnsi="GHEA Grapalat"/>
                <w:sz w:val="16"/>
                <w:szCs w:val="16"/>
              </w:rPr>
              <w:footnoteReference w:customMarkFollows="1" w:id="12"/>
              <w:t>**</w:t>
            </w:r>
          </w:p>
        </w:tc>
      </w:tr>
      <w:tr w:rsidR="00B753DA" w:rsidRPr="00B138F3" w14:paraId="63D17D9E" w14:textId="77777777" w:rsidTr="00FD3723">
        <w:trPr>
          <w:gridAfter w:val="1"/>
          <w:wAfter w:w="11" w:type="dxa"/>
          <w:trHeight w:val="594"/>
          <w:jc w:val="center"/>
        </w:trPr>
        <w:tc>
          <w:tcPr>
            <w:tcW w:w="1547" w:type="dxa"/>
            <w:vMerge/>
          </w:tcPr>
          <w:p w14:paraId="19574851" w14:textId="77777777" w:rsidR="00B753DA" w:rsidRPr="00B138F3" w:rsidRDefault="00B753DA" w:rsidP="00376764">
            <w:pPr>
              <w:widowControl w:val="0"/>
              <w:jc w:val="center"/>
              <w:rPr>
                <w:rFonts w:ascii="GHEA Grapalat" w:hAnsi="GHEA Grapalat"/>
                <w:sz w:val="16"/>
                <w:szCs w:val="16"/>
              </w:rPr>
            </w:pPr>
          </w:p>
        </w:tc>
        <w:tc>
          <w:tcPr>
            <w:tcW w:w="1520" w:type="dxa"/>
            <w:vMerge/>
          </w:tcPr>
          <w:p w14:paraId="447E1A53" w14:textId="77777777" w:rsidR="00B753DA" w:rsidRPr="00B138F3" w:rsidRDefault="00B753DA" w:rsidP="00376764">
            <w:pPr>
              <w:widowControl w:val="0"/>
              <w:jc w:val="center"/>
              <w:rPr>
                <w:rFonts w:ascii="GHEA Grapalat" w:hAnsi="GHEA Grapalat"/>
                <w:sz w:val="16"/>
                <w:szCs w:val="16"/>
              </w:rPr>
            </w:pPr>
          </w:p>
        </w:tc>
        <w:tc>
          <w:tcPr>
            <w:tcW w:w="2995" w:type="dxa"/>
            <w:vMerge/>
          </w:tcPr>
          <w:p w14:paraId="34C4C642" w14:textId="77777777" w:rsidR="00B753DA" w:rsidRPr="00B138F3" w:rsidRDefault="00B753DA" w:rsidP="00376764">
            <w:pPr>
              <w:widowControl w:val="0"/>
              <w:jc w:val="center"/>
              <w:rPr>
                <w:rFonts w:ascii="GHEA Grapalat" w:hAnsi="GHEA Grapalat"/>
                <w:sz w:val="16"/>
                <w:szCs w:val="16"/>
              </w:rPr>
            </w:pPr>
          </w:p>
        </w:tc>
        <w:tc>
          <w:tcPr>
            <w:tcW w:w="787" w:type="dxa"/>
            <w:vAlign w:val="center"/>
          </w:tcPr>
          <w:p w14:paraId="376DFC5C" w14:textId="352643A8" w:rsidR="00B753DA" w:rsidRPr="00B138F3" w:rsidRDefault="00B753DA" w:rsidP="00376764">
            <w:pPr>
              <w:widowControl w:val="0"/>
              <w:ind w:right="-7"/>
              <w:jc w:val="center"/>
              <w:rPr>
                <w:rFonts w:ascii="GHEA Grapalat" w:hAnsi="GHEA Grapalat" w:cs="Sylfaen"/>
                <w:sz w:val="16"/>
                <w:szCs w:val="16"/>
              </w:rPr>
            </w:pPr>
          </w:p>
        </w:tc>
        <w:tc>
          <w:tcPr>
            <w:tcW w:w="606" w:type="dxa"/>
            <w:vAlign w:val="center"/>
          </w:tcPr>
          <w:p w14:paraId="1177291F" w14:textId="6C488514" w:rsidR="00B753DA" w:rsidRPr="00B138F3" w:rsidRDefault="00B753DA" w:rsidP="00376764">
            <w:pPr>
              <w:widowControl w:val="0"/>
              <w:ind w:right="-7"/>
              <w:jc w:val="center"/>
              <w:rPr>
                <w:rFonts w:ascii="GHEA Grapalat" w:hAnsi="GHEA Grapalat"/>
                <w:sz w:val="16"/>
                <w:szCs w:val="16"/>
              </w:rPr>
            </w:pPr>
          </w:p>
        </w:tc>
        <w:tc>
          <w:tcPr>
            <w:tcW w:w="602" w:type="dxa"/>
            <w:vAlign w:val="center"/>
          </w:tcPr>
          <w:p w14:paraId="2371399E" w14:textId="58450E75" w:rsidR="00B753DA" w:rsidRPr="00B138F3" w:rsidRDefault="00B753DA" w:rsidP="00376764">
            <w:pPr>
              <w:widowControl w:val="0"/>
              <w:ind w:right="-7"/>
              <w:jc w:val="center"/>
              <w:rPr>
                <w:rFonts w:ascii="GHEA Grapalat" w:hAnsi="GHEA Grapalat"/>
                <w:sz w:val="16"/>
                <w:szCs w:val="16"/>
              </w:rPr>
            </w:pPr>
          </w:p>
        </w:tc>
        <w:tc>
          <w:tcPr>
            <w:tcW w:w="655" w:type="dxa"/>
            <w:vAlign w:val="center"/>
          </w:tcPr>
          <w:p w14:paraId="49BC3472" w14:textId="67CA55A8" w:rsidR="00B753DA" w:rsidRPr="00B138F3" w:rsidRDefault="00B753DA" w:rsidP="00376764">
            <w:pPr>
              <w:widowControl w:val="0"/>
              <w:ind w:right="-7"/>
              <w:jc w:val="center"/>
              <w:rPr>
                <w:rFonts w:ascii="GHEA Grapalat" w:hAnsi="GHEA Grapalat"/>
                <w:sz w:val="16"/>
                <w:szCs w:val="16"/>
              </w:rPr>
            </w:pPr>
          </w:p>
        </w:tc>
        <w:tc>
          <w:tcPr>
            <w:tcW w:w="758" w:type="dxa"/>
            <w:vAlign w:val="center"/>
          </w:tcPr>
          <w:p w14:paraId="5434CF48" w14:textId="51273287" w:rsidR="00B753DA" w:rsidRPr="00B138F3" w:rsidRDefault="00B753DA" w:rsidP="00376764">
            <w:pPr>
              <w:widowControl w:val="0"/>
              <w:ind w:right="-7"/>
              <w:jc w:val="center"/>
              <w:rPr>
                <w:rFonts w:ascii="GHEA Grapalat" w:hAnsi="GHEA Grapalat"/>
                <w:sz w:val="16"/>
                <w:szCs w:val="16"/>
              </w:rPr>
            </w:pPr>
          </w:p>
        </w:tc>
        <w:tc>
          <w:tcPr>
            <w:tcW w:w="863" w:type="dxa"/>
            <w:vAlign w:val="center"/>
          </w:tcPr>
          <w:p w14:paraId="0900DD25" w14:textId="7CCCA01B" w:rsidR="00B753DA" w:rsidRPr="00B138F3" w:rsidRDefault="00B753DA" w:rsidP="00376764">
            <w:pPr>
              <w:widowControl w:val="0"/>
              <w:ind w:right="-7"/>
              <w:jc w:val="center"/>
              <w:rPr>
                <w:rFonts w:ascii="GHEA Grapalat" w:hAnsi="GHEA Grapalat"/>
                <w:sz w:val="16"/>
                <w:szCs w:val="16"/>
              </w:rPr>
            </w:pPr>
          </w:p>
        </w:tc>
        <w:tc>
          <w:tcPr>
            <w:tcW w:w="823" w:type="dxa"/>
            <w:vAlign w:val="center"/>
          </w:tcPr>
          <w:p w14:paraId="01307BB5" w14:textId="2873C801" w:rsidR="00B753DA" w:rsidRPr="00B138F3" w:rsidRDefault="00B753DA" w:rsidP="00376764">
            <w:pPr>
              <w:widowControl w:val="0"/>
              <w:ind w:right="-7"/>
              <w:jc w:val="center"/>
              <w:rPr>
                <w:rFonts w:ascii="GHEA Grapalat" w:hAnsi="GHEA Grapalat"/>
                <w:sz w:val="16"/>
                <w:szCs w:val="16"/>
              </w:rPr>
            </w:pPr>
          </w:p>
        </w:tc>
        <w:tc>
          <w:tcPr>
            <w:tcW w:w="869" w:type="dxa"/>
            <w:vAlign w:val="center"/>
          </w:tcPr>
          <w:p w14:paraId="3C068920" w14:textId="7CDC3F42" w:rsidR="00B753DA" w:rsidRPr="00B138F3" w:rsidRDefault="00B753DA" w:rsidP="00376764">
            <w:pPr>
              <w:widowControl w:val="0"/>
              <w:ind w:right="-7"/>
              <w:jc w:val="center"/>
              <w:rPr>
                <w:rFonts w:ascii="GHEA Grapalat" w:hAnsi="GHEA Grapalat"/>
                <w:sz w:val="16"/>
                <w:szCs w:val="16"/>
              </w:rPr>
            </w:pPr>
          </w:p>
        </w:tc>
        <w:tc>
          <w:tcPr>
            <w:tcW w:w="828" w:type="dxa"/>
            <w:vAlign w:val="center"/>
          </w:tcPr>
          <w:p w14:paraId="61C75735" w14:textId="499F3C61" w:rsidR="00B753DA" w:rsidRPr="00B138F3" w:rsidRDefault="00B753DA" w:rsidP="00376764">
            <w:pPr>
              <w:widowControl w:val="0"/>
              <w:ind w:right="-7"/>
              <w:jc w:val="center"/>
              <w:rPr>
                <w:rFonts w:ascii="GHEA Grapalat" w:hAnsi="GHEA Grapalat"/>
                <w:sz w:val="16"/>
                <w:szCs w:val="16"/>
              </w:rPr>
            </w:pPr>
          </w:p>
        </w:tc>
        <w:tc>
          <w:tcPr>
            <w:tcW w:w="725" w:type="dxa"/>
            <w:vAlign w:val="center"/>
          </w:tcPr>
          <w:p w14:paraId="3769759B" w14:textId="77777777" w:rsidR="00B753DA" w:rsidRPr="00B138F3" w:rsidRDefault="00B753DA"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D3723" w:rsidRPr="00B138F3" w14:paraId="043BCC41" w14:textId="77777777" w:rsidTr="00FD3723">
        <w:trPr>
          <w:gridAfter w:val="1"/>
          <w:wAfter w:w="11" w:type="dxa"/>
          <w:trHeight w:val="404"/>
          <w:jc w:val="center"/>
        </w:trPr>
        <w:tc>
          <w:tcPr>
            <w:tcW w:w="1547" w:type="dxa"/>
            <w:vAlign w:val="center"/>
          </w:tcPr>
          <w:p w14:paraId="76CD0D15" w14:textId="4476B80A" w:rsidR="00FD3723" w:rsidRPr="00B138F3" w:rsidRDefault="00FD3723" w:rsidP="00FD3723">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3E0A329B" w:rsidR="00FD3723" w:rsidRPr="00B138F3" w:rsidRDefault="00FD3723" w:rsidP="00FD3723">
            <w:pPr>
              <w:widowControl w:val="0"/>
              <w:jc w:val="center"/>
              <w:rPr>
                <w:rFonts w:ascii="GHEA Grapalat" w:hAnsi="GHEA Grapalat"/>
                <w:sz w:val="16"/>
                <w:szCs w:val="16"/>
              </w:rPr>
            </w:pPr>
            <w:r>
              <w:rPr>
                <w:rFonts w:ascii="GHEA Grapalat" w:hAnsi="GHEA Grapalat" w:cs="Calibri"/>
                <w:color w:val="000000"/>
                <w:sz w:val="18"/>
                <w:szCs w:val="18"/>
              </w:rPr>
              <w:t>33651268/2</w:t>
            </w:r>
          </w:p>
        </w:tc>
        <w:tc>
          <w:tcPr>
            <w:tcW w:w="2995" w:type="dxa"/>
            <w:vAlign w:val="center"/>
          </w:tcPr>
          <w:p w14:paraId="58E601A0" w14:textId="6617604B" w:rsidR="00FD3723" w:rsidRDefault="00FD3723" w:rsidP="00FD3723">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08275C0" w14:textId="0AD9426D" w:rsidR="00FD3723" w:rsidRPr="00DA609D" w:rsidRDefault="00FD3723" w:rsidP="00FD3723">
            <w:pPr>
              <w:widowControl w:val="0"/>
              <w:rPr>
                <w:rFonts w:ascii="GHEA Grapalat" w:hAnsi="GHEA Grapalat"/>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787" w:type="dxa"/>
            <w:vAlign w:val="center"/>
          </w:tcPr>
          <w:p w14:paraId="558EE109" w14:textId="291CAE67"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655C07B6" w14:textId="4C5B72B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6B4DCE3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22EE1DF5"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23FFF62E"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2D9402B3"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22386B84"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69815C4D"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22BEDC67" w:rsidR="00FD3723" w:rsidRPr="00B138F3" w:rsidRDefault="00FD3723" w:rsidP="00FD3723">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0F1A1A83" w:rsidR="00FD3723" w:rsidRPr="00B138F3" w:rsidRDefault="00FD3723" w:rsidP="00FD3723">
            <w:pPr>
              <w:widowControl w:val="0"/>
              <w:jc w:val="center"/>
              <w:rPr>
                <w:rFonts w:ascii="GHEA Grapalat" w:hAnsi="GHEA Grapalat"/>
                <w:b/>
                <w:sz w:val="16"/>
                <w:szCs w:val="16"/>
              </w:rPr>
            </w:pPr>
            <w:r w:rsidRPr="00B138F3">
              <w:rPr>
                <w:rFonts w:ascii="GHEA Grapalat" w:hAnsi="GHEA Grapalat"/>
                <w:sz w:val="16"/>
                <w:szCs w:val="16"/>
              </w:rPr>
              <w:t>... %</w:t>
            </w:r>
          </w:p>
        </w:tc>
      </w:tr>
      <w:tr w:rsidR="00FD3723" w:rsidRPr="00B138F3" w14:paraId="13E2B6FF" w14:textId="77777777" w:rsidTr="00FD3723">
        <w:trPr>
          <w:gridAfter w:val="1"/>
          <w:wAfter w:w="11" w:type="dxa"/>
          <w:trHeight w:val="404"/>
          <w:jc w:val="center"/>
        </w:trPr>
        <w:tc>
          <w:tcPr>
            <w:tcW w:w="1547" w:type="dxa"/>
            <w:vAlign w:val="center"/>
          </w:tcPr>
          <w:p w14:paraId="322719DE" w14:textId="28443B14" w:rsidR="00FD3723" w:rsidRPr="00BF1E08" w:rsidRDefault="00FD3723" w:rsidP="00FD3723">
            <w:pPr>
              <w:widowControl w:val="0"/>
              <w:jc w:val="center"/>
              <w:rPr>
                <w:rFonts w:ascii="GHEA Grapalat" w:hAnsi="GHEA Grapalat" w:cs="Calibri"/>
                <w:sz w:val="20"/>
                <w:szCs w:val="20"/>
              </w:rPr>
            </w:pPr>
            <w:r>
              <w:rPr>
                <w:rFonts w:ascii="GHEA Grapalat" w:hAnsi="GHEA Grapalat" w:cs="Calibri"/>
                <w:sz w:val="20"/>
                <w:szCs w:val="20"/>
              </w:rPr>
              <w:t>2</w:t>
            </w:r>
          </w:p>
        </w:tc>
        <w:tc>
          <w:tcPr>
            <w:tcW w:w="1520" w:type="dxa"/>
            <w:vAlign w:val="center"/>
          </w:tcPr>
          <w:p w14:paraId="21182E9F" w14:textId="5C9B2EC7" w:rsidR="00FD3723" w:rsidRPr="00057676" w:rsidRDefault="00FD3723" w:rsidP="00FD3723">
            <w:pPr>
              <w:widowControl w:val="0"/>
              <w:jc w:val="center"/>
              <w:rPr>
                <w:rFonts w:ascii="GHEA Grapalat" w:hAnsi="GHEA Grapalat" w:cs="Calibri"/>
                <w:sz w:val="18"/>
                <w:szCs w:val="18"/>
              </w:rPr>
            </w:pPr>
            <w:r>
              <w:rPr>
                <w:rFonts w:ascii="GHEA Grapalat" w:hAnsi="GHEA Grapalat" w:cs="Calibri"/>
                <w:color w:val="000000"/>
                <w:sz w:val="18"/>
                <w:szCs w:val="18"/>
              </w:rPr>
              <w:t>33651268/3</w:t>
            </w:r>
          </w:p>
        </w:tc>
        <w:tc>
          <w:tcPr>
            <w:tcW w:w="2995" w:type="dxa"/>
            <w:vAlign w:val="center"/>
          </w:tcPr>
          <w:p w14:paraId="5A0A96CE" w14:textId="77777777" w:rsidR="00FD3723" w:rsidRDefault="00FD3723" w:rsidP="00FD3723">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7C13C7D" w14:textId="5F539666" w:rsidR="00FD3723" w:rsidRDefault="00FD3723" w:rsidP="00FD3723">
            <w:pPr>
              <w:rPr>
                <w:rFonts w:cs="Calibri"/>
                <w:color w:val="000000"/>
                <w:sz w:val="20"/>
                <w:szCs w:val="20"/>
                <w:lang w:val="hy-AM"/>
              </w:rPr>
            </w:pPr>
            <w:r>
              <w:rPr>
                <w:rFonts w:cs="Calibri"/>
                <w:color w:val="000000"/>
                <w:sz w:val="20"/>
                <w:szCs w:val="20"/>
              </w:rPr>
              <w:t>/</w:t>
            </w:r>
            <w:r w:rsidRPr="00442954">
              <w:rPr>
                <w:rFonts w:cs="Calibri"/>
                <w:color w:val="000000"/>
                <w:sz w:val="20"/>
                <w:lang w:val="hy-AM"/>
              </w:rPr>
              <w:t>для детей</w:t>
            </w:r>
            <w:r>
              <w:rPr>
                <w:rFonts w:cs="Calibri"/>
                <w:color w:val="000000"/>
                <w:sz w:val="20"/>
              </w:rPr>
              <w:t>/</w:t>
            </w:r>
          </w:p>
        </w:tc>
        <w:tc>
          <w:tcPr>
            <w:tcW w:w="787" w:type="dxa"/>
            <w:vAlign w:val="center"/>
          </w:tcPr>
          <w:p w14:paraId="0B3A6021" w14:textId="7CC70773"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06" w:type="dxa"/>
            <w:vAlign w:val="center"/>
          </w:tcPr>
          <w:p w14:paraId="598687DC" w14:textId="7A75C25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1916F3C4" w14:textId="12AD24F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20926ED0" w14:textId="176F51AD"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CB1D56A" w14:textId="249D13B2"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3D5511A9" w14:textId="39094FD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0393452F" w14:textId="354872C0"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43D1C5CF" w14:textId="3766F775"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619E76B5" w14:textId="043016D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173CD5CC" w14:textId="43E875E4" w:rsidR="00FD3723" w:rsidRPr="00B138F3" w:rsidRDefault="00FD3723" w:rsidP="00FD3723">
            <w:pPr>
              <w:widowControl w:val="0"/>
              <w:jc w:val="center"/>
              <w:rPr>
                <w:rFonts w:ascii="GHEA Grapalat" w:hAnsi="GHEA Grapalat"/>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06BA75EF" w:rsidR="0012143F" w:rsidRDefault="0012143F" w:rsidP="002A71B7">
      <w:pPr>
        <w:widowControl w:val="0"/>
        <w:spacing w:after="160"/>
        <w:ind w:left="-142" w:firstLine="142"/>
        <w:jc w:val="center"/>
        <w:rPr>
          <w:rFonts w:ascii="GHEA Grapalat" w:hAnsi="GHEA Grapalat" w:cs="Sylfaen"/>
          <w:b/>
        </w:rPr>
      </w:pPr>
    </w:p>
    <w:p w14:paraId="3A4B0E97" w14:textId="2F75A61A" w:rsidR="00426919" w:rsidRDefault="00426919">
      <w:pPr>
        <w:rPr>
          <w:rFonts w:ascii="GHEA Grapalat" w:hAnsi="GHEA Grapalat" w:cs="Sylfaen"/>
          <w:b/>
        </w:rPr>
      </w:pPr>
      <w:r>
        <w:rPr>
          <w:rFonts w:ascii="GHEA Grapalat" w:hAnsi="GHEA Grapalat" w:cs="Sylfaen"/>
          <w:b/>
        </w:rPr>
        <w:br w:type="page"/>
      </w:r>
    </w:p>
    <w:p w14:paraId="6EEF69F7" w14:textId="77777777" w:rsidR="00426919" w:rsidRPr="00BA20A0" w:rsidRDefault="00426919" w:rsidP="00426919">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71C11CA4" w14:textId="77777777" w:rsidR="00426919" w:rsidRPr="00BA20A0" w:rsidRDefault="00426919" w:rsidP="00426919">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874BFC8" w14:textId="77777777" w:rsidR="00426919" w:rsidRPr="00BA20A0" w:rsidRDefault="00426919" w:rsidP="00426919">
      <w:pPr>
        <w:jc w:val="center"/>
        <w:rPr>
          <w:rFonts w:ascii="GHEA Grapalat" w:hAnsi="GHEA Grapalat" w:cs="GHEA Grapalat"/>
        </w:rPr>
      </w:pPr>
    </w:p>
    <w:p w14:paraId="51EE2D67" w14:textId="77777777" w:rsidR="00426919" w:rsidRPr="00BA20A0" w:rsidRDefault="00426919" w:rsidP="00426919">
      <w:pPr>
        <w:jc w:val="center"/>
        <w:rPr>
          <w:rFonts w:ascii="GHEA Grapalat" w:hAnsi="GHEA Grapalat" w:cs="GHEA Grapalat"/>
        </w:rPr>
      </w:pPr>
      <w:r w:rsidRPr="00BA20A0">
        <w:rPr>
          <w:rFonts w:ascii="GHEA Grapalat" w:hAnsi="GHEA Grapalat" w:cs="GHEA Grapalat"/>
        </w:rPr>
        <w:t>УВЕДОМЛЕНИЕ</w:t>
      </w:r>
    </w:p>
    <w:p w14:paraId="3950A8C7" w14:textId="77777777" w:rsidR="00426919" w:rsidRPr="00BA20A0" w:rsidRDefault="00426919" w:rsidP="00426919">
      <w:pPr>
        <w:jc w:val="center"/>
        <w:rPr>
          <w:rFonts w:ascii="GHEA Grapalat" w:hAnsi="GHEA Grapalat" w:cs="GHEA Grapalat"/>
          <w:lang w:val="hy-AM"/>
        </w:rPr>
      </w:pPr>
    </w:p>
    <w:p w14:paraId="6667A465" w14:textId="77777777" w:rsidR="00426919" w:rsidRPr="00BA20A0" w:rsidRDefault="00426919" w:rsidP="00426919">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311AA92F" w14:textId="77777777" w:rsidR="00426919" w:rsidRPr="00BA20A0" w:rsidRDefault="00426919" w:rsidP="00426919">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66D93887" w14:textId="77777777" w:rsidR="00426919" w:rsidRPr="00BA20A0" w:rsidRDefault="00426919" w:rsidP="00426919">
      <w:pPr>
        <w:rPr>
          <w:rFonts w:ascii="GHEA Grapalat" w:hAnsi="GHEA Grapalat"/>
          <w:vertAlign w:val="superscript"/>
          <w:lang w:val="es-ES"/>
        </w:rPr>
      </w:pPr>
    </w:p>
    <w:p w14:paraId="365A85AF" w14:textId="77777777" w:rsidR="00426919" w:rsidRPr="00BA20A0" w:rsidRDefault="00426919" w:rsidP="00426919">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9C760F7" w14:textId="77777777" w:rsidR="00426919" w:rsidRPr="00BA20A0" w:rsidRDefault="00426919" w:rsidP="00426919">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0DFCE22" w14:textId="77777777" w:rsidR="00426919" w:rsidRPr="00BA20A0" w:rsidRDefault="00426919" w:rsidP="00426919">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4F39F22" w14:textId="77777777" w:rsidR="00426919" w:rsidRPr="00BA20A0" w:rsidRDefault="00426919" w:rsidP="00426919">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12C9858" w14:textId="77777777" w:rsidR="00426919" w:rsidRPr="00BA20A0" w:rsidRDefault="00426919" w:rsidP="00426919">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6DD47C4" w14:textId="77777777" w:rsidR="00426919" w:rsidRPr="00BA20A0" w:rsidRDefault="00426919" w:rsidP="00426919">
      <w:pPr>
        <w:rPr>
          <w:rFonts w:ascii="GHEA Grapalat" w:hAnsi="GHEA Grapalat" w:cs="Sylfaen"/>
          <w:sz w:val="20"/>
          <w:szCs w:val="20"/>
          <w:lang w:val="es-ES"/>
        </w:rPr>
      </w:pPr>
    </w:p>
    <w:p w14:paraId="4216F997" w14:textId="77777777" w:rsidR="00426919" w:rsidRPr="00BA20A0" w:rsidRDefault="00426919" w:rsidP="00426919">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0671EDB6" w14:textId="77777777" w:rsidR="00426919" w:rsidRPr="00BA20A0" w:rsidRDefault="00426919" w:rsidP="00426919">
      <w:pPr>
        <w:jc w:val="center"/>
        <w:rPr>
          <w:rFonts w:ascii="GHEA Grapalat" w:hAnsi="GHEA Grapalat" w:cs="GHEA Grapalat"/>
          <w:lang w:val="es-ES"/>
        </w:rPr>
      </w:pPr>
    </w:p>
    <w:p w14:paraId="5BB924CD" w14:textId="77777777" w:rsidR="00426919" w:rsidRPr="00BA20A0" w:rsidRDefault="00426919" w:rsidP="00426919">
      <w:pPr>
        <w:jc w:val="center"/>
        <w:rPr>
          <w:rFonts w:ascii="GHEA Grapalat" w:hAnsi="GHEA Grapalat" w:cs="Sylfaen"/>
          <w:b/>
          <w:lang w:val="es-ES"/>
        </w:rPr>
      </w:pPr>
    </w:p>
    <w:p w14:paraId="68C5A376" w14:textId="77777777" w:rsidR="00426919" w:rsidRPr="00BA20A0" w:rsidRDefault="00426919" w:rsidP="00426919">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011CE1A7" w14:textId="77777777" w:rsidR="00426919" w:rsidRPr="00BA20A0" w:rsidRDefault="00426919" w:rsidP="00426919">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C0979D7" w14:textId="77777777" w:rsidR="00426919" w:rsidRPr="00BA20A0" w:rsidRDefault="00426919" w:rsidP="00426919">
      <w:pPr>
        <w:jc w:val="right"/>
        <w:rPr>
          <w:rFonts w:ascii="GHEA Grapalat" w:hAnsi="GHEA Grapalat"/>
          <w:sz w:val="20"/>
          <w:lang w:val="hy-AM"/>
        </w:rPr>
      </w:pPr>
      <w:r w:rsidRPr="00BA20A0">
        <w:rPr>
          <w:rFonts w:ascii="GHEA Grapalat" w:hAnsi="GHEA Grapalat"/>
          <w:sz w:val="20"/>
          <w:lang w:val="hy-AM"/>
        </w:rPr>
        <w:t xml:space="preserve">    </w:t>
      </w:r>
    </w:p>
    <w:p w14:paraId="22941376"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5BB5974"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F638AD6" w14:textId="77777777" w:rsidR="00426919" w:rsidRPr="00BA20A0" w:rsidRDefault="00426919" w:rsidP="00426919">
      <w:pPr>
        <w:jc w:val="center"/>
        <w:rPr>
          <w:rFonts w:ascii="GHEA Grapalat" w:hAnsi="GHEA Grapalat" w:cs="Sylfaen"/>
          <w:sz w:val="16"/>
          <w:szCs w:val="16"/>
          <w:lang w:val="es-ES"/>
        </w:rPr>
      </w:pPr>
    </w:p>
    <w:p w14:paraId="48D20976" w14:textId="77777777" w:rsidR="00426919" w:rsidRPr="00BA20A0" w:rsidRDefault="00426919" w:rsidP="00426919">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3CC1C5EA" w14:textId="77777777" w:rsidR="00426919" w:rsidRPr="00C60645" w:rsidRDefault="00426919" w:rsidP="00426919">
      <w:pPr>
        <w:jc w:val="center"/>
        <w:rPr>
          <w:ins w:id="10" w:author="Inesa Kocharyan" w:date="2025-02-19T10:39:00Z"/>
          <w:rFonts w:ascii="GHEA Grapalat" w:hAnsi="GHEA Grapalat" w:cs="Sylfaen"/>
          <w:b/>
          <w:lang w:val="es-ES"/>
        </w:rPr>
      </w:pPr>
    </w:p>
    <w:p w14:paraId="70D277DF" w14:textId="77777777" w:rsidR="00426919" w:rsidRPr="00B138F3" w:rsidRDefault="00426919" w:rsidP="00426919">
      <w:pPr>
        <w:widowControl w:val="0"/>
        <w:spacing w:after="160"/>
        <w:ind w:left="-142" w:firstLine="142"/>
        <w:jc w:val="center"/>
        <w:rPr>
          <w:rFonts w:ascii="GHEA Grapalat" w:hAnsi="GHEA Grapalat" w:cs="Sylfaen"/>
          <w:b/>
        </w:rPr>
      </w:pPr>
    </w:p>
    <w:p w14:paraId="4F71EE30" w14:textId="77777777" w:rsidR="0012143F" w:rsidRDefault="0012143F">
      <w:pPr>
        <w:rPr>
          <w:rFonts w:ascii="GHEA Grapalat" w:hAnsi="GHEA Grapalat" w:cs="Sylfaen"/>
          <w:b/>
        </w:rPr>
      </w:pPr>
    </w:p>
    <w:sectPr w:rsidR="0012143F"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607" w:usb1="00000000" w:usb2="00000000" w:usb3="00000000" w:csb0="00000087"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710F4D19" w14:textId="77777777" w:rsidR="00495A85" w:rsidRPr="005D5092" w:rsidRDefault="00495A85" w:rsidP="00495A85">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30D9F08" w14:textId="77777777" w:rsidR="00495A85" w:rsidRPr="0034222E" w:rsidDel="00932115" w:rsidRDefault="00495A85" w:rsidP="00495A85">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2B5DAFBE" w14:textId="77777777" w:rsidR="003E235C" w:rsidRPr="008842CE" w:rsidRDefault="003E235C" w:rsidP="003E235C">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42BD2AE" w14:textId="77777777" w:rsidR="003E235C" w:rsidRPr="000811C1" w:rsidRDefault="003E235C" w:rsidP="003E235C">
      <w:pPr>
        <w:pStyle w:val="FootnoteText"/>
        <w:rPr>
          <w:lang w:val="af-ZA"/>
        </w:rPr>
      </w:pPr>
    </w:p>
  </w:footnote>
  <w:footnote w:id="4">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6">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7">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2408A619" w14:textId="77777777" w:rsidR="00376764" w:rsidRPr="008842CE" w:rsidRDefault="00376764" w:rsidP="003D2FE2">
      <w:pPr>
        <w:pStyle w:val="FootnoteText"/>
        <w:jc w:val="both"/>
      </w:pPr>
    </w:p>
  </w:footnote>
  <w:footnote w:id="9">
    <w:p w14:paraId="1987D990" w14:textId="77777777" w:rsidR="00FD3723" w:rsidRPr="00D3436F" w:rsidRDefault="00FD3723" w:rsidP="00FD372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484349426">
    <w:abstractNumId w:val="23"/>
  </w:num>
  <w:num w:numId="2" w16cid:durableId="924193096">
    <w:abstractNumId w:val="10"/>
  </w:num>
  <w:num w:numId="3" w16cid:durableId="283536908">
    <w:abstractNumId w:val="22"/>
  </w:num>
  <w:num w:numId="4" w16cid:durableId="698551572">
    <w:abstractNumId w:val="16"/>
  </w:num>
  <w:num w:numId="5" w16cid:durableId="768083762">
    <w:abstractNumId w:val="28"/>
  </w:num>
  <w:num w:numId="6" w16cid:durableId="1335180674">
    <w:abstractNumId w:val="23"/>
    <w:lvlOverride w:ilvl="0">
      <w:startOverride w:val="1"/>
    </w:lvlOverride>
    <w:lvlOverride w:ilvl="1"/>
    <w:lvlOverride w:ilvl="2"/>
    <w:lvlOverride w:ilvl="3"/>
    <w:lvlOverride w:ilvl="4"/>
    <w:lvlOverride w:ilvl="5"/>
    <w:lvlOverride w:ilvl="6"/>
    <w:lvlOverride w:ilvl="7"/>
    <w:lvlOverride w:ilvl="8"/>
  </w:num>
  <w:num w:numId="7" w16cid:durableId="20292109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76579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0717907">
    <w:abstractNumId w:val="18"/>
  </w:num>
  <w:num w:numId="10" w16cid:durableId="1897474268">
    <w:abstractNumId w:val="5"/>
  </w:num>
  <w:num w:numId="11" w16cid:durableId="879172802">
    <w:abstractNumId w:val="8"/>
  </w:num>
  <w:num w:numId="12" w16cid:durableId="943658430">
    <w:abstractNumId w:val="32"/>
  </w:num>
  <w:num w:numId="13" w16cid:durableId="1510486610">
    <w:abstractNumId w:val="30"/>
  </w:num>
  <w:num w:numId="14" w16cid:durableId="1458530824">
    <w:abstractNumId w:val="13"/>
  </w:num>
  <w:num w:numId="15" w16cid:durableId="665090334">
    <w:abstractNumId w:val="31"/>
  </w:num>
  <w:num w:numId="16" w16cid:durableId="626199056">
    <w:abstractNumId w:val="15"/>
  </w:num>
  <w:num w:numId="17" w16cid:durableId="697437075">
    <w:abstractNumId w:val="6"/>
  </w:num>
  <w:num w:numId="18" w16cid:durableId="1823228441">
    <w:abstractNumId w:val="1"/>
  </w:num>
  <w:num w:numId="19" w16cid:durableId="1449277005">
    <w:abstractNumId w:val="17"/>
  </w:num>
  <w:num w:numId="20" w16cid:durableId="1002439940">
    <w:abstractNumId w:val="17"/>
  </w:num>
  <w:num w:numId="21" w16cid:durableId="904880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2040354">
    <w:abstractNumId w:val="24"/>
  </w:num>
  <w:num w:numId="23" w16cid:durableId="983390612">
    <w:abstractNumId w:val="7"/>
  </w:num>
  <w:num w:numId="24" w16cid:durableId="192504353">
    <w:abstractNumId w:val="21"/>
  </w:num>
  <w:num w:numId="25" w16cid:durableId="1581789744">
    <w:abstractNumId w:val="11"/>
  </w:num>
  <w:num w:numId="26" w16cid:durableId="1611547913">
    <w:abstractNumId w:val="4"/>
  </w:num>
  <w:num w:numId="27" w16cid:durableId="1249926792">
    <w:abstractNumId w:val="3"/>
  </w:num>
  <w:num w:numId="28" w16cid:durableId="293753536">
    <w:abstractNumId w:val="0"/>
  </w:num>
  <w:num w:numId="29" w16cid:durableId="132135377">
    <w:abstractNumId w:val="9"/>
  </w:num>
  <w:num w:numId="30" w16cid:durableId="1942639000">
    <w:abstractNumId w:val="29"/>
  </w:num>
  <w:num w:numId="31" w16cid:durableId="1314063857">
    <w:abstractNumId w:val="26"/>
  </w:num>
  <w:num w:numId="32" w16cid:durableId="1816490093">
    <w:abstractNumId w:val="27"/>
  </w:num>
  <w:num w:numId="33" w16cid:durableId="777918017">
    <w:abstractNumId w:val="14"/>
  </w:num>
  <w:num w:numId="34" w16cid:durableId="1895116406">
    <w:abstractNumId w:val="20"/>
  </w:num>
  <w:num w:numId="35" w16cid:durableId="2037153495">
    <w:abstractNumId w:val="19"/>
  </w:num>
  <w:num w:numId="36" w16cid:durableId="602147538">
    <w:abstractNumId w:val="25"/>
  </w:num>
  <w:num w:numId="37" w16cid:durableId="738677072">
    <w:abstractNumId w:val="12"/>
  </w:num>
  <w:num w:numId="38" w16cid:durableId="1352688080">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7825"/>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49B"/>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53"/>
    <w:rsid w:val="000F04A8"/>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143F"/>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392"/>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43F"/>
    <w:rsid w:val="003C78D9"/>
    <w:rsid w:val="003D0075"/>
    <w:rsid w:val="003D0E3C"/>
    <w:rsid w:val="003D14E9"/>
    <w:rsid w:val="003D1CF4"/>
    <w:rsid w:val="003D2282"/>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35C"/>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6919"/>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5A85"/>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0C13"/>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1F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5B1"/>
    <w:rsid w:val="005D07B2"/>
    <w:rsid w:val="005D0BF1"/>
    <w:rsid w:val="005D0D93"/>
    <w:rsid w:val="005D10C6"/>
    <w:rsid w:val="005D11E0"/>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335F"/>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3F"/>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65F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3DA"/>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A79E4"/>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77D5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4F53"/>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C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855"/>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5782"/>
    <w:rsid w:val="00EF6526"/>
    <w:rsid w:val="00EF6AA2"/>
    <w:rsid w:val="00EF7868"/>
    <w:rsid w:val="00EF7F99"/>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17E7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723"/>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 w:type="character" w:customStyle="1" w:styleId="ezkurwreuab5ozgtqnkl">
    <w:name w:val="ezkurwreuab5ozgtqnkl"/>
    <w:basedOn w:val="DefaultParagraphFont"/>
    <w:rsid w:val="003E2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86</Pages>
  <Words>24066</Words>
  <Characters>137179</Characters>
  <Application>Microsoft Office Word</Application>
  <DocSecurity>0</DocSecurity>
  <Lines>1143</Lines>
  <Paragraphs>321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160924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60</cp:revision>
  <cp:lastPrinted>2018-02-16T07:12:00Z</cp:lastPrinted>
  <dcterms:created xsi:type="dcterms:W3CDTF">2024-02-14T10:29:00Z</dcterms:created>
  <dcterms:modified xsi:type="dcterms:W3CDTF">2025-07-08T08:39:00Z</dcterms:modified>
</cp:coreProperties>
</file>