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92156">
        <w:rPr>
          <w:rFonts w:ascii="GHEA Grapalat" w:hAnsi="GHEA Grapalat"/>
          <w:i w:val="0"/>
          <w:sz w:val="24"/>
          <w:szCs w:val="24"/>
        </w:rPr>
        <w:t>1</w:t>
      </w:r>
      <w:r w:rsidR="00E53644" w:rsidRPr="00E53644">
        <w:rPr>
          <w:rFonts w:ascii="GHEA Grapalat" w:hAnsi="GHEA Grapalat"/>
          <w:i w:val="0"/>
          <w:sz w:val="24"/>
          <w:szCs w:val="24"/>
        </w:rPr>
        <w:t>3</w:t>
      </w:r>
      <w:r w:rsidR="00792156">
        <w:rPr>
          <w:rFonts w:ascii="GHEA Grapalat" w:hAnsi="GHEA Grapalat"/>
          <w:i w:val="0"/>
          <w:sz w:val="24"/>
          <w:szCs w:val="24"/>
        </w:rPr>
        <w:t>-го 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CB57E0">
        <w:rPr>
          <w:rFonts w:ascii="GHEA Grapalat" w:hAnsi="GHEA Grapalat"/>
          <w:b/>
          <w:i w:val="0"/>
          <w:sz w:val="24"/>
          <w:szCs w:val="24"/>
        </w:rPr>
        <w:t>GHTsDzB-HVKAK-2025-01</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B57E0" w:rsidRPr="004026CE">
        <w:rPr>
          <w:rFonts w:ascii="GHEA Grapalat" w:hAnsi="GHEA Grapalat"/>
          <w:b/>
          <w:i w:val="0"/>
          <w:sz w:val="22"/>
          <w:szCs w:val="22"/>
        </w:rPr>
        <w:t xml:space="preserve">услуг </w:t>
      </w:r>
      <w:r w:rsidR="00CB57E0">
        <w:rPr>
          <w:rFonts w:ascii="GHEA Grapalat" w:hAnsi="GHEA Grapalat"/>
          <w:b/>
          <w:i w:val="0"/>
          <w:sz w:val="22"/>
          <w:szCs w:val="22"/>
        </w:rPr>
        <w:t>интернет связи и с</w:t>
      </w:r>
      <w:r w:rsidR="00CB57E0" w:rsidRPr="00EE5669">
        <w:rPr>
          <w:rFonts w:ascii="GHEA Grapalat" w:hAnsi="GHEA Grapalat"/>
          <w:b/>
          <w:i w:val="0"/>
          <w:sz w:val="22"/>
          <w:szCs w:val="22"/>
        </w:rPr>
        <w:t>лужб</w:t>
      </w:r>
      <w:r w:rsidR="00CB57E0">
        <w:rPr>
          <w:rFonts w:ascii="GHEA Grapalat" w:hAnsi="GHEA Grapalat"/>
          <w:b/>
          <w:i w:val="0"/>
          <w:sz w:val="22"/>
          <w:szCs w:val="22"/>
        </w:rPr>
        <w:t xml:space="preserve">ы </w:t>
      </w:r>
      <w:r w:rsidR="00CB57E0" w:rsidRPr="00EE5669">
        <w:rPr>
          <w:rFonts w:ascii="GHEA Grapalat" w:hAnsi="GHEA Grapalat"/>
          <w:b/>
          <w:i w:val="0"/>
          <w:sz w:val="22"/>
          <w:szCs w:val="22"/>
        </w:rPr>
        <w:t>выделенной централизованной виртуальной сети</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CB57E0" w:rsidRPr="00CB57E0">
        <w:rPr>
          <w:rFonts w:ascii="GHEA Grapalat" w:hAnsi="GHEA Grapalat"/>
          <w:b/>
          <w:i w:val="0"/>
          <w:sz w:val="24"/>
          <w:szCs w:val="24"/>
        </w:rPr>
        <w:t>1</w:t>
      </w:r>
      <w:r w:rsidR="00535F40" w:rsidRPr="00535F40">
        <w:rPr>
          <w:rFonts w:ascii="GHEA Grapalat" w:hAnsi="GHEA Grapalat"/>
          <w:b/>
          <w:i w:val="0"/>
          <w:sz w:val="24"/>
          <w:szCs w:val="24"/>
        </w:rPr>
        <w:t>:</w:t>
      </w:r>
      <w:r w:rsidR="00CB57E0" w:rsidRPr="00CB57E0">
        <w:rPr>
          <w:rFonts w:ascii="GHEA Grapalat" w:hAnsi="GHEA Grapalat"/>
          <w:b/>
          <w:i w:val="0"/>
          <w:sz w:val="24"/>
          <w:szCs w:val="24"/>
        </w:rPr>
        <w:t>0</w:t>
      </w:r>
      <w:r w:rsidR="00535F40" w:rsidRPr="00535F40">
        <w:rPr>
          <w:rFonts w:ascii="GHEA Grapalat" w:hAnsi="GHEA Grapalat"/>
          <w:b/>
          <w:i w:val="0"/>
          <w:sz w:val="24"/>
          <w:szCs w:val="24"/>
        </w:rPr>
        <w:t xml:space="preserve">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CB57E0" w:rsidRPr="00CB57E0">
        <w:rPr>
          <w:rFonts w:ascii="GHEA Grapalat" w:hAnsi="GHEA Grapalat"/>
          <w:b/>
          <w:i w:val="0"/>
          <w:sz w:val="24"/>
          <w:szCs w:val="24"/>
        </w:rPr>
        <w:t>1</w:t>
      </w:r>
      <w:r w:rsidR="0012656E" w:rsidRPr="0012656E">
        <w:rPr>
          <w:rFonts w:ascii="GHEA Grapalat" w:hAnsi="GHEA Grapalat"/>
          <w:b/>
          <w:i w:val="0"/>
          <w:sz w:val="24"/>
          <w:szCs w:val="24"/>
        </w:rPr>
        <w:t>:</w:t>
      </w:r>
      <w:r w:rsidR="00CB57E0" w:rsidRPr="00CB57E0">
        <w:rPr>
          <w:rFonts w:ascii="GHEA Grapalat" w:hAnsi="GHEA Grapalat"/>
          <w:b/>
          <w:i w:val="0"/>
          <w:sz w:val="24"/>
          <w:szCs w:val="24"/>
        </w:rPr>
        <w:t>0</w:t>
      </w:r>
      <w:r w:rsidR="0012656E" w:rsidRPr="0012656E">
        <w:rPr>
          <w:rFonts w:ascii="GHEA Grapalat" w:hAnsi="GHEA Grapalat"/>
          <w:b/>
          <w:i w:val="0"/>
          <w:sz w:val="24"/>
          <w:szCs w:val="24"/>
        </w:rPr>
        <w:t>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E53644" w:rsidRPr="00203BBB">
        <w:rPr>
          <w:rFonts w:ascii="GHEA Grapalat" w:hAnsi="GHEA Grapalat"/>
          <w:b/>
          <w:i w:val="0"/>
          <w:sz w:val="24"/>
          <w:szCs w:val="24"/>
        </w:rPr>
        <w:t>20</w:t>
      </w:r>
      <w:r w:rsidR="0077372B">
        <w:rPr>
          <w:rFonts w:ascii="GHEA Grapalat" w:hAnsi="GHEA Grapalat"/>
          <w:b/>
          <w:i w:val="0"/>
          <w:sz w:val="24"/>
          <w:szCs w:val="24"/>
        </w:rPr>
        <w:t xml:space="preserve"> декабря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CB57E0">
        <w:rPr>
          <w:rFonts w:ascii="GHEA Grapalat" w:hAnsi="GHEA Grapalat"/>
          <w:sz w:val="22"/>
          <w:szCs w:val="22"/>
        </w:rPr>
        <w:t>GHTsDzB-HVKAK-2025-01</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77372B">
        <w:rPr>
          <w:rFonts w:ascii="GHEA Grapalat" w:hAnsi="GHEA Grapalat"/>
          <w:sz w:val="22"/>
          <w:szCs w:val="22"/>
        </w:rPr>
        <w:t>1</w:t>
      </w:r>
      <w:r w:rsidR="00203BBB" w:rsidRPr="00CB57E0">
        <w:rPr>
          <w:rFonts w:ascii="GHEA Grapalat" w:hAnsi="GHEA Grapalat"/>
          <w:sz w:val="22"/>
          <w:szCs w:val="22"/>
        </w:rPr>
        <w:t>3</w:t>
      </w:r>
      <w:r w:rsidR="0077372B">
        <w:rPr>
          <w:rFonts w:ascii="GHEA Grapalat" w:hAnsi="GHEA Grapalat"/>
          <w:sz w:val="22"/>
          <w:szCs w:val="22"/>
        </w:rPr>
        <w:t xml:space="preserve"> 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CB57E0" w:rsidRDefault="00CB57E0" w:rsidP="00CB57E0">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A37E73">
        <w:rPr>
          <w:rFonts w:ascii="GHEA Grapalat" w:hAnsi="GHEA Grapalat"/>
          <w:b/>
        </w:rPr>
        <w:t xml:space="preserve">УСЛУГ </w:t>
      </w:r>
      <w:r w:rsidRPr="00CF0A85">
        <w:rPr>
          <w:rFonts w:ascii="GHEA Grapalat" w:hAnsi="GHEA Grapalat"/>
          <w:b/>
        </w:rPr>
        <w:t xml:space="preserve">ИНТЕРНЕТ СВЯЗИ И СЛУЖБЫ ВЫДЕЛЕННОЙ ЦЕНТРАЛИЗОВАННОЙ ВИРТУАЛЬНОЙ СЕТИ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77372B" w:rsidRPr="00521A49" w:rsidRDefault="00096865" w:rsidP="0077372B">
      <w:pPr>
        <w:rPr>
          <w:rFonts w:ascii="GHEA Grapalat" w:hAnsi="GHEA Grapalat"/>
          <w:b/>
        </w:rPr>
      </w:pPr>
      <w:r w:rsidRPr="009044F1">
        <w:rPr>
          <w:rFonts w:ascii="GHEA Grapalat" w:hAnsi="GHEA Grapalat"/>
          <w:i/>
        </w:rPr>
        <w:t xml:space="preserve"> </w:t>
      </w:r>
      <w:r w:rsidR="0077372B" w:rsidRPr="00A149BB">
        <w:rPr>
          <w:rFonts w:ascii="GHEA Grapalat" w:hAnsi="GHEA Grapalat"/>
          <w:b/>
          <w:i/>
          <w:color w:val="FF0000"/>
        </w:rPr>
        <w:t>Процедура осуществляется на основании части 6 статьи 15 закона Республики Армения "О</w:t>
      </w:r>
      <w:r w:rsidR="0077372B" w:rsidRPr="00A149BB">
        <w:rPr>
          <w:rFonts w:ascii="Sylfaen" w:hAnsi="Sylfaen" w:cs="Courier New"/>
          <w:b/>
          <w:i/>
          <w:color w:val="FF0000"/>
          <w:lang w:val="en-US"/>
        </w:rPr>
        <w:t> </w:t>
      </w:r>
      <w:r w:rsidR="0077372B" w:rsidRPr="00A149BB">
        <w:rPr>
          <w:rFonts w:ascii="GHEA Grapalat" w:hAnsi="GHEA Grapalat"/>
          <w:b/>
          <w:i/>
          <w:color w:val="FF0000"/>
        </w:rPr>
        <w:t>закупках"</w:t>
      </w:r>
    </w:p>
    <w:p w:rsidR="00CB57E0" w:rsidRPr="00CB57E0" w:rsidRDefault="00994A77" w:rsidP="00CB57E0">
      <w:pPr>
        <w:widowControl w:val="0"/>
        <w:ind w:firstLine="567"/>
        <w:contextualSpacing/>
        <w:jc w:val="center"/>
        <w:rPr>
          <w:rFonts w:ascii="GHEA Grapalat" w:hAnsi="GHEA Grapalat"/>
          <w:b/>
          <w:sz w:val="20"/>
          <w:szCs w:val="20"/>
        </w:rPr>
      </w:pPr>
      <w:r w:rsidRPr="009044F1">
        <w:rPr>
          <w:rFonts w:ascii="GHEA Grapalat" w:hAnsi="GHEA Grapalat"/>
        </w:rPr>
        <w:br w:type="page"/>
      </w:r>
      <w:r w:rsidR="00CB57E0" w:rsidRPr="00CB57E0">
        <w:rPr>
          <w:rFonts w:ascii="GHEA Grapalat" w:hAnsi="GHEA Grapalat"/>
          <w:b/>
          <w:sz w:val="20"/>
          <w:szCs w:val="20"/>
        </w:rPr>
        <w:lastRenderedPageBreak/>
        <w:t>СОДЕРЖАНИЕ</w:t>
      </w:r>
    </w:p>
    <w:p w:rsidR="00CB57E0" w:rsidRPr="00CB57E0" w:rsidRDefault="00CB57E0" w:rsidP="00CB57E0">
      <w:pPr>
        <w:pStyle w:val="a3"/>
        <w:widowControl w:val="0"/>
        <w:spacing w:line="240" w:lineRule="auto"/>
        <w:ind w:firstLine="567"/>
        <w:contextualSpacing/>
        <w:jc w:val="center"/>
        <w:rPr>
          <w:rFonts w:ascii="GHEA Grapalat" w:hAnsi="GHEA Grapalat"/>
          <w:b/>
          <w:i w:val="0"/>
        </w:rPr>
      </w:pPr>
      <w:r w:rsidRPr="00CB57E0">
        <w:rPr>
          <w:rFonts w:ascii="GHEA Grapalat" w:hAnsi="GHEA Grapalat"/>
          <w:b/>
          <w:i w:val="0"/>
        </w:rPr>
        <w:t>ПРИГЛАШЕНИЯ НА ЗАПРОС КОТИРОВОК, ОБЪЯВЛЕННЫЙ С ЦЕЛЬЮ ПРИОБРЕТЕНИЯ УСЛУГ ИНТЕРНЕТ СВЯЗИ И СЛУЖБЫ ВЫДЕЛЕННОЙ ЦЕНТРАЛИЗОВАННОЙ ВИРТУАЛЬНОЙ СЕТИ ДЛЯ СВОИХ НУЖД</w:t>
      </w:r>
    </w:p>
    <w:p w:rsidR="00CF3958" w:rsidRDefault="00CF3958" w:rsidP="00CB57E0">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CB57E0">
        <w:rPr>
          <w:rFonts w:ascii="GHEA Grapalat" w:hAnsi="GHEA Grapalat"/>
          <w:b/>
          <w:sz w:val="22"/>
          <w:szCs w:val="22"/>
        </w:rPr>
        <w:t>GHTsDzB-HVKAK-2025-01</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CB57E0" w:rsidRPr="00CB1167">
        <w:rPr>
          <w:rFonts w:ascii="GHEA Grapalat" w:hAnsi="GHEA Grapalat"/>
          <w:b/>
          <w:i w:val="0"/>
          <w:sz w:val="24"/>
          <w:szCs w:val="24"/>
        </w:rPr>
        <w:t xml:space="preserve">услуг </w:t>
      </w:r>
      <w:r w:rsidR="00CB57E0" w:rsidRPr="00CF0A85">
        <w:rPr>
          <w:rFonts w:ascii="GHEA Grapalat" w:hAnsi="GHEA Grapalat"/>
          <w:b/>
          <w:i w:val="0"/>
          <w:sz w:val="24"/>
          <w:szCs w:val="24"/>
        </w:rPr>
        <w:t>интернет связи и службы выделенной централизованной виртуальной сети</w:t>
      </w:r>
      <w:r w:rsidR="00CB57E0"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8C0789" w:rsidRPr="008C0789">
        <w:rPr>
          <w:rFonts w:ascii="GHEA Grapalat" w:hAnsi="GHEA Grapalat"/>
          <w:b/>
          <w:i w:val="0"/>
          <w:sz w:val="24"/>
          <w:szCs w:val="24"/>
        </w:rPr>
        <w:t>3</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DD37A4">
        <w:rPr>
          <w:rFonts w:ascii="GHEA Grapalat" w:hAnsi="GHEA Grapalat"/>
          <w:b/>
          <w:i w:val="0"/>
          <w:sz w:val="24"/>
          <w:szCs w:val="24"/>
        </w:rPr>
        <w:t>а</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8C0789" w:rsidRPr="00AA73D2" w:rsidTr="00B52043">
        <w:trPr>
          <w:jc w:val="center"/>
        </w:trPr>
        <w:tc>
          <w:tcPr>
            <w:tcW w:w="1216" w:type="dxa"/>
            <w:vAlign w:val="center"/>
          </w:tcPr>
          <w:p w:rsidR="008C0789" w:rsidRDefault="008C0789"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8C0789" w:rsidRPr="00CF7556" w:rsidRDefault="008C0789" w:rsidP="006974DD">
            <w:pPr>
              <w:pStyle w:val="23"/>
              <w:spacing w:line="240" w:lineRule="auto"/>
              <w:ind w:firstLine="0"/>
              <w:jc w:val="center"/>
              <w:rPr>
                <w:rFonts w:ascii="GHEA Grapalat" w:hAnsi="GHEA Grapalat"/>
              </w:rPr>
            </w:pPr>
            <w:r>
              <w:rPr>
                <w:rFonts w:ascii="GHEA Grapalat" w:hAnsi="GHEA Grapalat"/>
              </w:rPr>
              <w:t>649,998</w:t>
            </w:r>
          </w:p>
        </w:tc>
        <w:tc>
          <w:tcPr>
            <w:tcW w:w="6600" w:type="dxa"/>
            <w:vAlign w:val="center"/>
          </w:tcPr>
          <w:p w:rsidR="008C0789" w:rsidRPr="00A536AA" w:rsidRDefault="008C0789" w:rsidP="006974DD">
            <w:pPr>
              <w:pStyle w:val="23"/>
              <w:spacing w:line="240" w:lineRule="auto"/>
              <w:ind w:firstLine="0"/>
              <w:rPr>
                <w:rFonts w:ascii="GHEA Grapalat" w:hAnsi="GHEA Grapalat"/>
                <w:sz w:val="24"/>
                <w:szCs w:val="24"/>
                <w:u w:val="single"/>
                <w:vertAlign w:val="subscript"/>
              </w:rPr>
            </w:pPr>
            <w:r w:rsidRPr="00CF0A85">
              <w:rPr>
                <w:rFonts w:ascii="GHEA Grapalat" w:hAnsi="GHEA Grapalat"/>
              </w:rPr>
              <w:t>Услуга интернет связи</w:t>
            </w:r>
          </w:p>
        </w:tc>
      </w:tr>
      <w:tr w:rsidR="008C0789" w:rsidRPr="00AA73D2" w:rsidTr="00B52043">
        <w:trPr>
          <w:jc w:val="center"/>
        </w:trPr>
        <w:tc>
          <w:tcPr>
            <w:tcW w:w="1216" w:type="dxa"/>
            <w:vAlign w:val="center"/>
          </w:tcPr>
          <w:p w:rsidR="008C0789" w:rsidRDefault="008C0789"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8C0789" w:rsidRPr="00CF7556" w:rsidRDefault="008C0789" w:rsidP="006974DD">
            <w:pPr>
              <w:pStyle w:val="23"/>
              <w:spacing w:line="240" w:lineRule="auto"/>
              <w:ind w:firstLine="0"/>
              <w:jc w:val="center"/>
              <w:rPr>
                <w:rFonts w:ascii="GHEA Grapalat" w:hAnsi="GHEA Grapalat"/>
              </w:rPr>
            </w:pPr>
            <w:r w:rsidRPr="00A7754B">
              <w:rPr>
                <w:rFonts w:ascii="GHEA Grapalat" w:hAnsi="GHEA Grapalat"/>
              </w:rPr>
              <w:t>3</w:t>
            </w:r>
            <w:r>
              <w:rPr>
                <w:rFonts w:ascii="GHEA Grapalat" w:hAnsi="GHEA Grapalat"/>
              </w:rPr>
              <w:t>,</w:t>
            </w:r>
            <w:r w:rsidRPr="00A7754B">
              <w:rPr>
                <w:rFonts w:ascii="GHEA Grapalat" w:hAnsi="GHEA Grapalat"/>
              </w:rPr>
              <w:t>399</w:t>
            </w:r>
            <w:r>
              <w:rPr>
                <w:rFonts w:ascii="GHEA Grapalat" w:hAnsi="GHEA Grapalat"/>
              </w:rPr>
              <w:t>,</w:t>
            </w:r>
            <w:r w:rsidRPr="00A7754B">
              <w:rPr>
                <w:rFonts w:ascii="GHEA Grapalat" w:hAnsi="GHEA Grapalat"/>
              </w:rPr>
              <w:t>996</w:t>
            </w:r>
          </w:p>
        </w:tc>
        <w:tc>
          <w:tcPr>
            <w:tcW w:w="6600" w:type="dxa"/>
            <w:vAlign w:val="center"/>
          </w:tcPr>
          <w:p w:rsidR="008C0789" w:rsidRPr="00CF0A85" w:rsidRDefault="008C0789" w:rsidP="006974DD">
            <w:pPr>
              <w:pStyle w:val="23"/>
              <w:widowControl w:val="0"/>
              <w:spacing w:after="120" w:line="240" w:lineRule="auto"/>
              <w:ind w:firstLine="0"/>
              <w:rPr>
                <w:rFonts w:ascii="GHEA Grapalat" w:hAnsi="GHEA Grapalat"/>
              </w:rPr>
            </w:pPr>
            <w:r w:rsidRPr="00CF0A85">
              <w:rPr>
                <w:rFonts w:ascii="GHEA Grapalat" w:hAnsi="GHEA Grapalat"/>
              </w:rPr>
              <w:t>Выделенная служба централизованной виртуальной сети</w:t>
            </w:r>
          </w:p>
        </w:tc>
      </w:tr>
      <w:tr w:rsidR="008C0789" w:rsidRPr="00AA73D2" w:rsidTr="00B52043">
        <w:trPr>
          <w:jc w:val="center"/>
        </w:trPr>
        <w:tc>
          <w:tcPr>
            <w:tcW w:w="1216" w:type="dxa"/>
            <w:vAlign w:val="center"/>
          </w:tcPr>
          <w:p w:rsidR="008C0789" w:rsidRPr="008C0789" w:rsidRDefault="008C0789" w:rsidP="00B46D58">
            <w:pPr>
              <w:pStyle w:val="23"/>
              <w:widowControl w:val="0"/>
              <w:spacing w:after="120" w:line="240" w:lineRule="auto"/>
              <w:ind w:firstLine="0"/>
              <w:jc w:val="center"/>
              <w:rPr>
                <w:rFonts w:ascii="GHEA Grapalat" w:hAnsi="GHEA Grapalat"/>
                <w:sz w:val="24"/>
                <w:szCs w:val="24"/>
                <w:lang w:val="en-GB"/>
              </w:rPr>
            </w:pPr>
            <w:r>
              <w:rPr>
                <w:rFonts w:ascii="GHEA Grapalat" w:hAnsi="GHEA Grapalat"/>
                <w:sz w:val="24"/>
                <w:szCs w:val="24"/>
                <w:lang w:val="en-GB"/>
              </w:rPr>
              <w:t>3</w:t>
            </w:r>
          </w:p>
        </w:tc>
        <w:tc>
          <w:tcPr>
            <w:tcW w:w="1418" w:type="dxa"/>
            <w:vAlign w:val="center"/>
          </w:tcPr>
          <w:p w:rsidR="008C0789" w:rsidRPr="00CF7556" w:rsidRDefault="008C0789" w:rsidP="006974DD">
            <w:pPr>
              <w:pStyle w:val="23"/>
              <w:spacing w:line="240" w:lineRule="auto"/>
              <w:ind w:firstLine="0"/>
              <w:jc w:val="center"/>
              <w:rPr>
                <w:rFonts w:ascii="GHEA Grapalat" w:hAnsi="GHEA Grapalat"/>
              </w:rPr>
            </w:pPr>
            <w:r>
              <w:rPr>
                <w:rFonts w:ascii="GHEA Grapalat" w:hAnsi="GHEA Grapalat"/>
              </w:rPr>
              <w:t>4,620,000</w:t>
            </w:r>
          </w:p>
        </w:tc>
        <w:tc>
          <w:tcPr>
            <w:tcW w:w="6600" w:type="dxa"/>
            <w:vAlign w:val="center"/>
          </w:tcPr>
          <w:p w:rsidR="008C0789" w:rsidRPr="009D6A8A" w:rsidRDefault="008C0789" w:rsidP="00AA73D2">
            <w:pPr>
              <w:rPr>
                <w:rFonts w:ascii="GHEA Grapalat" w:hAnsi="GHEA Grapalat"/>
                <w:sz w:val="20"/>
                <w:szCs w:val="20"/>
                <w:lang w:val="hy-AM"/>
              </w:rPr>
            </w:pPr>
            <w:r w:rsidRPr="008C0789">
              <w:rPr>
                <w:rFonts w:ascii="GHEA Grapalat" w:hAnsi="GHEA Grapalat"/>
                <w:sz w:val="20"/>
                <w:szCs w:val="20"/>
                <w:lang w:val="hy-AM"/>
              </w:rPr>
              <w:t>Служба выделенной централизованной виртуальной сети (ЭКСКЗ)</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6974DD" w:rsidRPr="006974DD">
        <w:rPr>
          <w:rFonts w:ascii="GHEA Grapalat" w:hAnsi="GHEA Grapalat"/>
          <w:b/>
          <w:sz w:val="24"/>
          <w:szCs w:val="24"/>
        </w:rPr>
        <w:t>1</w:t>
      </w:r>
      <w:r w:rsidR="009415D8" w:rsidRPr="009415D8">
        <w:rPr>
          <w:rFonts w:ascii="GHEA Grapalat" w:hAnsi="GHEA Grapalat"/>
          <w:b/>
          <w:sz w:val="24"/>
          <w:szCs w:val="24"/>
        </w:rPr>
        <w:t>:</w:t>
      </w:r>
      <w:r w:rsidR="006974DD" w:rsidRPr="006974DD">
        <w:rPr>
          <w:rFonts w:ascii="GHEA Grapalat" w:hAnsi="GHEA Grapalat"/>
          <w:b/>
          <w:sz w:val="24"/>
          <w:szCs w:val="24"/>
        </w:rPr>
        <w:t>0</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974DD" w:rsidRDefault="00BC1D1C" w:rsidP="007B18B8">
      <w:pPr>
        <w:pStyle w:val="norm"/>
        <w:widowControl w:val="0"/>
        <w:spacing w:line="240" w:lineRule="auto"/>
        <w:ind w:firstLine="567"/>
        <w:contextualSpacing/>
        <w:rPr>
          <w:rFonts w:ascii="GHEA Grapalat" w:hAnsi="GHEA Grapalat"/>
          <w:sz w:val="24"/>
          <w:szCs w:val="24"/>
        </w:rPr>
      </w:pPr>
      <w:r w:rsidRPr="006974DD">
        <w:rPr>
          <w:rFonts w:ascii="GHEA Grapalat" w:hAnsi="GHEA Grapalat"/>
          <w:sz w:val="24"/>
          <w:szCs w:val="24"/>
        </w:rPr>
        <w:t>б)</w:t>
      </w:r>
      <w:r w:rsidRPr="006974DD">
        <w:t xml:space="preserve"> </w:t>
      </w:r>
      <w:r w:rsidRPr="006974D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6974DD">
        <w:rPr>
          <w:rFonts w:ascii="GHEA Grapalat" w:hAnsi="GHEA Grapalat"/>
          <w:sz w:val="24"/>
          <w:szCs w:val="24"/>
          <w:lang w:val="hy-AM"/>
        </w:rPr>
        <w:t xml:space="preserve">, </w:t>
      </w:r>
      <w:r w:rsidRPr="006974D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974DD">
        <w:rPr>
          <w:rFonts w:ascii="GHEA Grapalat" w:hAnsi="GHEA Grapalat"/>
          <w:sz w:val="24"/>
          <w:szCs w:val="24"/>
        </w:rPr>
        <w:t>ВС</w:t>
      </w:r>
      <w:proofErr w:type="gramEnd"/>
      <w:r w:rsidRPr="006974DD">
        <w:rPr>
          <w:rFonts w:ascii="GHEA Grapalat" w:hAnsi="GHEA Grapalat"/>
          <w:sz w:val="24"/>
          <w:szCs w:val="24"/>
        </w:rPr>
        <w:t>= ЦУ/</w:t>
      </w:r>
      <w:proofErr w:type="spellStart"/>
      <w:r w:rsidRPr="006974DD">
        <w:rPr>
          <w:rFonts w:ascii="GHEA Grapalat" w:hAnsi="GHEA Grapalat"/>
          <w:sz w:val="24"/>
          <w:szCs w:val="24"/>
        </w:rPr>
        <w:t>С</w:t>
      </w:r>
      <w:r w:rsidR="007861DD" w:rsidRPr="006974DD">
        <w:rPr>
          <w:rFonts w:ascii="GHEA Grapalat" w:hAnsi="GHEA Grapalat"/>
          <w:sz w:val="24"/>
          <w:szCs w:val="24"/>
        </w:rPr>
        <w:t>ц</w:t>
      </w:r>
      <w:r w:rsidRPr="006974DD">
        <w:rPr>
          <w:rFonts w:ascii="GHEA Grapalat" w:hAnsi="GHEA Grapalat"/>
          <w:sz w:val="24"/>
          <w:szCs w:val="24"/>
        </w:rPr>
        <w:t>xУxК</w:t>
      </w:r>
      <w:proofErr w:type="spellEnd"/>
      <w:r w:rsidR="007861DD" w:rsidRPr="006974DD">
        <w:rPr>
          <w:rFonts w:ascii="GHEA Grapalat" w:hAnsi="GHEA Grapalat"/>
          <w:sz w:val="24"/>
          <w:szCs w:val="24"/>
        </w:rPr>
        <w:t>, где:</w:t>
      </w:r>
    </w:p>
    <w:p w:rsidR="00BC1D1C" w:rsidRPr="006974DD" w:rsidRDefault="00BC1D1C" w:rsidP="007B18B8">
      <w:pPr>
        <w:pStyle w:val="norm"/>
        <w:widowControl w:val="0"/>
        <w:spacing w:line="240" w:lineRule="auto"/>
        <w:ind w:firstLine="567"/>
        <w:contextualSpacing/>
        <w:rPr>
          <w:rFonts w:ascii="GHEA Grapalat" w:hAnsi="GHEA Grapalat"/>
          <w:sz w:val="24"/>
          <w:szCs w:val="24"/>
        </w:rPr>
      </w:pPr>
      <w:proofErr w:type="spellStart"/>
      <w:r w:rsidRPr="006974DD">
        <w:rPr>
          <w:rFonts w:ascii="GHEA Grapalat" w:hAnsi="GHEA Grapalat"/>
          <w:sz w:val="24"/>
          <w:szCs w:val="24"/>
        </w:rPr>
        <w:t>ВС-сумма</w:t>
      </w:r>
      <w:proofErr w:type="spellEnd"/>
      <w:r w:rsidRPr="006974DD">
        <w:rPr>
          <w:rFonts w:ascii="GHEA Grapalat" w:hAnsi="GHEA Grapalat"/>
          <w:sz w:val="24"/>
          <w:szCs w:val="24"/>
        </w:rPr>
        <w:t xml:space="preserve">, </w:t>
      </w:r>
      <w:proofErr w:type="gramStart"/>
      <w:r w:rsidRPr="006974DD">
        <w:rPr>
          <w:rFonts w:ascii="GHEA Grapalat" w:hAnsi="GHEA Grapalat"/>
          <w:sz w:val="24"/>
          <w:szCs w:val="24"/>
        </w:rPr>
        <w:t>выплачиваемая</w:t>
      </w:r>
      <w:proofErr w:type="gramEnd"/>
      <w:r w:rsidRPr="006974DD">
        <w:rPr>
          <w:rFonts w:ascii="GHEA Grapalat" w:hAnsi="GHEA Grapalat"/>
          <w:sz w:val="24"/>
          <w:szCs w:val="24"/>
        </w:rPr>
        <w:t xml:space="preserve"> за оказание отдельных видов услуг, установленных договором</w:t>
      </w:r>
      <w:r w:rsidR="00F00004" w:rsidRPr="006974DD">
        <w:rPr>
          <w:rFonts w:ascii="GHEA Grapalat" w:hAnsi="GHEA Grapalat"/>
          <w:sz w:val="24"/>
          <w:szCs w:val="24"/>
        </w:rPr>
        <w:t>,</w:t>
      </w:r>
    </w:p>
    <w:p w:rsidR="00BC1D1C" w:rsidRPr="006974DD" w:rsidRDefault="00BC1D1C" w:rsidP="007B18B8">
      <w:pPr>
        <w:pStyle w:val="norm"/>
        <w:widowControl w:val="0"/>
        <w:spacing w:line="240" w:lineRule="auto"/>
        <w:ind w:firstLine="567"/>
        <w:contextualSpacing/>
        <w:rPr>
          <w:rFonts w:ascii="GHEA Grapalat" w:hAnsi="GHEA Grapalat"/>
          <w:sz w:val="24"/>
          <w:szCs w:val="24"/>
        </w:rPr>
      </w:pPr>
      <w:r w:rsidRPr="006974DD">
        <w:rPr>
          <w:rFonts w:ascii="GHEA Grapalat" w:hAnsi="GHEA Grapalat"/>
          <w:sz w:val="24"/>
          <w:szCs w:val="24"/>
        </w:rPr>
        <w:t xml:space="preserve">ЦУ </w:t>
      </w:r>
      <w:proofErr w:type="gramStart"/>
      <w:r w:rsidRPr="006974DD">
        <w:rPr>
          <w:rFonts w:ascii="GHEA Grapalat" w:hAnsi="GHEA Grapalat"/>
          <w:sz w:val="24"/>
          <w:szCs w:val="24"/>
        </w:rPr>
        <w:t>-и</w:t>
      </w:r>
      <w:proofErr w:type="gramEnd"/>
      <w:r w:rsidRPr="006974DD">
        <w:rPr>
          <w:rFonts w:ascii="GHEA Grapalat" w:hAnsi="GHEA Grapalat"/>
          <w:sz w:val="24"/>
          <w:szCs w:val="24"/>
        </w:rPr>
        <w:t xml:space="preserve">тоговая цена, предложенная </w:t>
      </w:r>
      <w:r w:rsidR="0038256B" w:rsidRPr="006974DD">
        <w:rPr>
          <w:rFonts w:ascii="GHEA Grapalat" w:hAnsi="GHEA Grapalat"/>
          <w:sz w:val="24"/>
          <w:szCs w:val="24"/>
        </w:rPr>
        <w:t>ото</w:t>
      </w:r>
      <w:r w:rsidRPr="006974DD">
        <w:rPr>
          <w:rFonts w:ascii="GHEA Grapalat" w:hAnsi="GHEA Grapalat"/>
          <w:sz w:val="24"/>
          <w:szCs w:val="24"/>
        </w:rPr>
        <w:t>бранным участником</w:t>
      </w:r>
      <w:r w:rsidR="00F00004" w:rsidRPr="006974DD">
        <w:rPr>
          <w:rFonts w:ascii="GHEA Grapalat" w:hAnsi="GHEA Grapalat"/>
          <w:sz w:val="24"/>
          <w:szCs w:val="24"/>
        </w:rPr>
        <w:t>,</w:t>
      </w:r>
    </w:p>
    <w:p w:rsidR="00BC1D1C" w:rsidRPr="006974DD" w:rsidRDefault="00BC1D1C" w:rsidP="007B18B8">
      <w:pPr>
        <w:pStyle w:val="norm"/>
        <w:widowControl w:val="0"/>
        <w:spacing w:line="240" w:lineRule="auto"/>
        <w:ind w:firstLine="567"/>
        <w:contextualSpacing/>
        <w:rPr>
          <w:rFonts w:ascii="GHEA Grapalat" w:hAnsi="GHEA Grapalat"/>
          <w:sz w:val="24"/>
          <w:szCs w:val="24"/>
        </w:rPr>
      </w:pPr>
      <w:r w:rsidRPr="006974DD">
        <w:rPr>
          <w:rFonts w:ascii="GHEA Grapalat" w:hAnsi="GHEA Grapalat"/>
          <w:sz w:val="24"/>
          <w:szCs w:val="24"/>
        </w:rPr>
        <w:t>С</w:t>
      </w:r>
      <w:proofErr w:type="gramStart"/>
      <w:r w:rsidRPr="006974DD">
        <w:rPr>
          <w:rFonts w:ascii="GHEA Grapalat" w:hAnsi="GHEA Grapalat"/>
          <w:sz w:val="24"/>
          <w:szCs w:val="24"/>
        </w:rPr>
        <w:t>Ц-</w:t>
      </w:r>
      <w:proofErr w:type="gramEnd"/>
      <w:r w:rsidRPr="006974DD">
        <w:rPr>
          <w:rFonts w:ascii="GHEA Grapalat" w:hAnsi="GHEA Grapalat"/>
          <w:sz w:val="24"/>
          <w:szCs w:val="24"/>
        </w:rPr>
        <w:t xml:space="preserve"> совокупность максимальных единиц цен, установленных для оказания услуги</w:t>
      </w:r>
      <w:r w:rsidR="00F00004" w:rsidRPr="006974DD">
        <w:rPr>
          <w:rFonts w:ascii="GHEA Grapalat" w:hAnsi="GHEA Grapalat"/>
          <w:sz w:val="24"/>
          <w:szCs w:val="24"/>
        </w:rPr>
        <w:t>,</w:t>
      </w:r>
    </w:p>
    <w:p w:rsidR="00BC1D1C" w:rsidRPr="006974D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6974DD">
        <w:rPr>
          <w:rFonts w:ascii="GHEA Grapalat" w:hAnsi="GHEA Grapalat"/>
          <w:sz w:val="24"/>
          <w:szCs w:val="24"/>
        </w:rPr>
        <w:t>У-цена</w:t>
      </w:r>
      <w:proofErr w:type="spellEnd"/>
      <w:proofErr w:type="gramEnd"/>
      <w:r w:rsidRPr="006974DD">
        <w:rPr>
          <w:rFonts w:ascii="GHEA Grapalat" w:hAnsi="GHEA Grapalat"/>
          <w:sz w:val="24"/>
          <w:szCs w:val="24"/>
        </w:rPr>
        <w:t xml:space="preserve"> на максимальную единицу предоставленной услуги</w:t>
      </w:r>
      <w:r w:rsidR="00F00004" w:rsidRPr="006974DD">
        <w:rPr>
          <w:rFonts w:ascii="GHEA Grapalat" w:hAnsi="GHEA Grapalat"/>
          <w:sz w:val="24"/>
          <w:szCs w:val="24"/>
        </w:rPr>
        <w:t>,</w:t>
      </w:r>
    </w:p>
    <w:p w:rsidR="00BC1D1C" w:rsidRPr="006974DD" w:rsidRDefault="00BC1D1C" w:rsidP="007B18B8">
      <w:pPr>
        <w:pStyle w:val="norm"/>
        <w:widowControl w:val="0"/>
        <w:spacing w:line="240" w:lineRule="auto"/>
        <w:ind w:firstLine="567"/>
        <w:contextualSpacing/>
        <w:rPr>
          <w:rFonts w:ascii="GHEA Grapalat" w:hAnsi="GHEA Grapalat"/>
          <w:sz w:val="24"/>
          <w:szCs w:val="24"/>
        </w:rPr>
      </w:pPr>
      <w:r w:rsidRPr="006974D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6974DD" w:rsidRPr="006974DD">
        <w:rPr>
          <w:rFonts w:ascii="GHEA Grapalat" w:hAnsi="GHEA Grapalat"/>
          <w:b/>
          <w:sz w:val="24"/>
          <w:szCs w:val="24"/>
        </w:rPr>
        <w:t>1</w:t>
      </w:r>
      <w:r w:rsidR="00204A09" w:rsidRPr="00204A09">
        <w:rPr>
          <w:rFonts w:ascii="GHEA Grapalat" w:hAnsi="GHEA Grapalat"/>
          <w:b/>
          <w:sz w:val="24"/>
          <w:szCs w:val="24"/>
        </w:rPr>
        <w:t>:</w:t>
      </w:r>
      <w:r w:rsidR="006974DD" w:rsidRPr="006974DD">
        <w:rPr>
          <w:rFonts w:ascii="GHEA Grapalat" w:hAnsi="GHEA Grapalat"/>
          <w:b/>
          <w:sz w:val="24"/>
          <w:szCs w:val="24"/>
        </w:rPr>
        <w:t>0</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6974DD" w:rsidRDefault="006974DD" w:rsidP="00B46D58">
      <w:pPr>
        <w:widowControl w:val="0"/>
        <w:spacing w:after="160"/>
        <w:jc w:val="center"/>
        <w:rPr>
          <w:rFonts w:ascii="GHEA Grapalat" w:hAnsi="GHEA Grapalat"/>
          <w:b/>
          <w:lang w:val="en-GB"/>
        </w:rPr>
      </w:pPr>
    </w:p>
    <w:p w:rsidR="006974DD" w:rsidRDefault="006974DD" w:rsidP="00B46D58">
      <w:pPr>
        <w:widowControl w:val="0"/>
        <w:spacing w:after="160"/>
        <w:jc w:val="center"/>
        <w:rPr>
          <w:rFonts w:ascii="GHEA Grapalat" w:hAnsi="GHEA Grapalat"/>
          <w:b/>
          <w:lang w:val="en-GB"/>
        </w:rPr>
      </w:pPr>
    </w:p>
    <w:p w:rsidR="006974DD" w:rsidRDefault="006974DD" w:rsidP="00B46D58">
      <w:pPr>
        <w:widowControl w:val="0"/>
        <w:spacing w:after="160"/>
        <w:jc w:val="center"/>
        <w:rPr>
          <w:rFonts w:ascii="GHEA Grapalat" w:hAnsi="GHEA Grapalat"/>
          <w:b/>
          <w:lang w:val="en-G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B57E0">
        <w:rPr>
          <w:rFonts w:ascii="GHEA Grapalat" w:hAnsi="GHEA Grapalat"/>
          <w:b/>
          <w:sz w:val="22"/>
          <w:szCs w:val="22"/>
        </w:rPr>
        <w:t>GHTsDzB-HVKAK-2025-01</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CB57E0">
        <w:rPr>
          <w:rFonts w:ascii="GHEA Grapalat" w:hAnsi="GHEA Grapalat"/>
          <w:b/>
          <w:sz w:val="22"/>
          <w:szCs w:val="22"/>
        </w:rPr>
        <w:t>GHTsDzB-HVKAK-2025-01</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CB57E0">
        <w:rPr>
          <w:rFonts w:ascii="GHEA Grapalat" w:hAnsi="GHEA Grapalat"/>
          <w:b/>
          <w:sz w:val="22"/>
          <w:szCs w:val="22"/>
        </w:rPr>
        <w:t>GHTsDzB-HVKAK-2025-01</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CB57E0">
        <w:rPr>
          <w:rFonts w:ascii="GHEA Grapalat" w:hAnsi="GHEA Grapalat"/>
          <w:b/>
          <w:sz w:val="22"/>
          <w:szCs w:val="22"/>
        </w:rPr>
        <w:t>GHTsDzB-HVKAK-2025-01</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B57E0">
        <w:rPr>
          <w:rFonts w:ascii="GHEA Grapalat" w:hAnsi="GHEA Grapalat"/>
          <w:b/>
          <w:sz w:val="22"/>
          <w:szCs w:val="22"/>
        </w:rPr>
        <w:t>GHTsDzB-HVKAK-2025-01</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683CE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683CE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683CE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683CE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683CE0"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683CE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B57E0">
        <w:rPr>
          <w:rFonts w:ascii="GHEA Grapalat" w:hAnsi="GHEA Grapalat"/>
          <w:b/>
          <w:sz w:val="22"/>
          <w:szCs w:val="22"/>
        </w:rPr>
        <w:t>GHTsDzB-HVKAK-2025-01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CB57E0">
        <w:rPr>
          <w:rFonts w:ascii="GHEA Grapalat" w:hAnsi="GHEA Grapalat"/>
          <w:b/>
          <w:sz w:val="22"/>
          <w:szCs w:val="22"/>
        </w:rPr>
        <w:t>GHTsDzB-HVKAK-2025-01</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CB57E0">
        <w:rPr>
          <w:rFonts w:ascii="GHEA Grapalat" w:hAnsi="GHEA Grapalat"/>
          <w:b/>
          <w:sz w:val="22"/>
          <w:szCs w:val="22"/>
        </w:rPr>
        <w:t>GHTsDzB-HVKAK-2025-01</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B57E0">
        <w:rPr>
          <w:rFonts w:ascii="GHEA Grapalat" w:hAnsi="GHEA Grapalat"/>
          <w:b/>
          <w:sz w:val="22"/>
          <w:szCs w:val="22"/>
        </w:rPr>
        <w:t>GHTsDzB-HVKAK-2025-01</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CB57E0">
        <w:rPr>
          <w:rFonts w:ascii="GHEA Grapalat" w:hAnsi="GHEA Grapalat"/>
          <w:b/>
          <w:sz w:val="22"/>
          <w:szCs w:val="22"/>
        </w:rPr>
        <w:t>GHTsDzB-HVKAK-2025-01</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CB57E0">
        <w:rPr>
          <w:rFonts w:ascii="GHEA Grapalat" w:hAnsi="GHEA Grapalat"/>
          <w:b/>
          <w:sz w:val="22"/>
          <w:szCs w:val="22"/>
        </w:rPr>
        <w:t>GHTsDzB-HVKAK-2025-01</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6974DD" w:rsidRDefault="006974DD">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CB57E0">
        <w:rPr>
          <w:rFonts w:ascii="GHEA Grapalat" w:hAnsi="GHEA Grapalat"/>
          <w:b/>
          <w:sz w:val="22"/>
          <w:szCs w:val="22"/>
        </w:rPr>
        <w:t>GHTsDzB-HVKAK-2025-01</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C0FE7" w:rsidRPr="00294FA7">
        <w:rPr>
          <w:rFonts w:ascii="GHEA Grapalat" w:hAnsi="GHEA Grapalat"/>
          <w:b/>
        </w:rPr>
        <w:t xml:space="preserve">услуг </w:t>
      </w:r>
      <w:r w:rsidR="001C0FE7">
        <w:rPr>
          <w:rFonts w:ascii="GHEA Grapalat" w:hAnsi="GHEA Grapalat"/>
          <w:b/>
        </w:rPr>
        <w:t xml:space="preserve">интернет связи и службы </w:t>
      </w:r>
      <w:r w:rsidR="001C0FE7" w:rsidRPr="00CF0A85">
        <w:rPr>
          <w:rFonts w:ascii="GHEA Grapalat" w:hAnsi="GHEA Grapalat"/>
          <w:b/>
        </w:rPr>
        <w:t>выделенной централизованной виртуальной сети</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xml:space="preserve">№ 3 и № 3.1 </w:t>
      </w:r>
      <w:r w:rsidR="00092AFE">
        <w:rPr>
          <w:rFonts w:ascii="GHEA Grapalat" w:hAnsi="GHEA Grapalat"/>
        </w:rPr>
        <w:t>и Таблиц</w:t>
      </w:r>
      <w:r w:rsidR="001C0FE7">
        <w:rPr>
          <w:rFonts w:ascii="GHEA Grapalat" w:hAnsi="GHEA Grapalat"/>
        </w:rPr>
        <w:t>ы</w:t>
      </w:r>
      <w:r w:rsidR="00092AFE">
        <w:rPr>
          <w:rFonts w:ascii="GHEA Grapalat" w:hAnsi="GHEA Grapalat"/>
        </w:rPr>
        <w:t xml:space="preserve"> №</w:t>
      </w:r>
      <w:r w:rsidR="001C0FE7">
        <w:rPr>
          <w:rFonts w:ascii="GHEA Grapalat" w:hAnsi="GHEA Grapalat"/>
        </w:rPr>
        <w:t>№</w:t>
      </w:r>
      <w:r w:rsidR="00092AFE">
        <w:rPr>
          <w:rFonts w:ascii="GHEA Grapalat" w:hAnsi="GHEA Grapalat"/>
        </w:rPr>
        <w:t xml:space="preserve"> 1</w:t>
      </w:r>
      <w:r w:rsidR="001C0FE7">
        <w:rPr>
          <w:rFonts w:ascii="GHEA Grapalat" w:hAnsi="GHEA Grapalat"/>
        </w:rPr>
        <w:t>, 2</w:t>
      </w:r>
      <w:r w:rsidR="00092AFE">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E16259" w:rsidRDefault="003B2F27" w:rsidP="003F4FD0">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00224C7B" w:rsidRPr="00E16259">
        <w:rPr>
          <w:rFonts w:ascii="GHEA Grapalat" w:hAnsi="GHEA Grapalat"/>
          <w:b/>
          <w:color w:val="000000" w:themeColor="text1"/>
        </w:rPr>
        <w:t>предусмотрения</w:t>
      </w:r>
      <w:proofErr w:type="spellEnd"/>
      <w:r w:rsidR="00224C7B" w:rsidRPr="00E16259">
        <w:rPr>
          <w:rFonts w:ascii="GHEA Grapalat" w:hAnsi="GHEA Grapalat"/>
          <w:b/>
          <w:color w:val="000000" w:themeColor="text1"/>
        </w:rPr>
        <w:t xml:space="preserve"> финансовых сре</w:t>
      </w:r>
      <w:proofErr w:type="gramStart"/>
      <w:r w:rsidR="00224C7B" w:rsidRPr="00E16259">
        <w:rPr>
          <w:rFonts w:ascii="GHEA Grapalat" w:hAnsi="GHEA Grapalat"/>
          <w:b/>
          <w:color w:val="000000" w:themeColor="text1"/>
        </w:rPr>
        <w:t>дств дл</w:t>
      </w:r>
      <w:proofErr w:type="gramEnd"/>
      <w:r w:rsidR="00224C7B"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002B2DF0" w:rsidRPr="00E16259">
        <w:rPr>
          <w:rFonts w:ascii="GHEA Grapalat" w:hAnsi="GHEA Grapalat"/>
          <w:b/>
        </w:rPr>
        <w:t>двадцатипя</w:t>
      </w:r>
      <w:r w:rsidRPr="00E16259">
        <w:rPr>
          <w:rFonts w:ascii="GHEA Grapalat" w:hAnsi="GHEA Grapalat"/>
          <w:b/>
        </w:rPr>
        <w:t>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w:t>
      </w:r>
      <w:r w:rsidR="002C12AE" w:rsidRPr="00E16259">
        <w:rPr>
          <w:rFonts w:ascii="GHEA Grapalat" w:hAnsi="GHEA Grapalat"/>
          <w:b/>
        </w:rPr>
        <w:t>й квалификации и</w:t>
      </w:r>
      <w:r w:rsidRPr="00E16259">
        <w:rPr>
          <w:rFonts w:ascii="GHEA Grapalat" w:hAnsi="GHEA Grapalat"/>
          <w:b/>
        </w:rPr>
        <w:t xml:space="preserve"> договора заменяется гарантией или наличными деньгами, с учетом требований </w:t>
      </w:r>
      <w:r w:rsidR="00936F41" w:rsidRPr="00E16259">
        <w:rPr>
          <w:rFonts w:ascii="GHEA Grapalat" w:hAnsi="GHEA Grapalat"/>
          <w:b/>
        </w:rPr>
        <w:t xml:space="preserve">абзаца "в"  подпункта 1 и </w:t>
      </w:r>
      <w:r w:rsidRPr="00E16259">
        <w:rPr>
          <w:rFonts w:ascii="GHEA Grapalat" w:hAnsi="GHEA Grapalat"/>
          <w:b/>
        </w:rPr>
        <w:t>абзаца "б" подпункта 1</w:t>
      </w:r>
      <w:r w:rsidR="002C12AE" w:rsidRPr="00E16259">
        <w:rPr>
          <w:rFonts w:ascii="GHEA Grapalat" w:hAnsi="GHEA Grapalat"/>
          <w:b/>
        </w:rPr>
        <w:t>7</w:t>
      </w:r>
      <w:r w:rsidRPr="00E16259">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16259">
        <w:rPr>
          <w:rFonts w:ascii="GHEA Grapalat" w:hAnsi="GHEA Grapalat"/>
          <w:b/>
        </w:rPr>
        <w:t>й</w:t>
      </w:r>
      <w:r w:rsidRPr="00E16259">
        <w:rPr>
          <w:rFonts w:ascii="GHEA Grapalat" w:hAnsi="GHEA Grapalat"/>
          <w:b/>
        </w:rPr>
        <w:t xml:space="preserve"> </w:t>
      </w:r>
      <w:r w:rsidR="00A15315" w:rsidRPr="00E16259">
        <w:rPr>
          <w:rFonts w:ascii="GHEA Grapalat" w:hAnsi="GHEA Grapalat"/>
          <w:b/>
        </w:rPr>
        <w:t xml:space="preserve">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w:t>
      </w:r>
      <w:r w:rsidR="00A27144" w:rsidRPr="00E16259">
        <w:rPr>
          <w:rFonts w:ascii="GHEA Grapalat" w:hAnsi="GHEA Grapalat"/>
          <w:b/>
        </w:rPr>
        <w:t>ых</w:t>
      </w:r>
      <w:r w:rsidRPr="00E16259">
        <w:rPr>
          <w:rFonts w:ascii="GHEA Grapalat" w:hAnsi="GHEA Grapalat"/>
          <w:b/>
        </w:rPr>
        <w:t xml:space="preserve"> в виде неустойки, также представляет Заказчику нов</w:t>
      </w:r>
      <w:r w:rsidR="00A15315" w:rsidRPr="00E16259">
        <w:rPr>
          <w:rFonts w:ascii="GHEA Grapalat" w:hAnsi="GHEA Grapalat"/>
          <w:b/>
        </w:rPr>
        <w:t>ые</w:t>
      </w:r>
      <w:r w:rsidRPr="00E16259">
        <w:rPr>
          <w:rFonts w:ascii="GHEA Grapalat" w:hAnsi="GHEA Grapalat"/>
          <w:b/>
        </w:rPr>
        <w:t xml:space="preserve"> обеспечени</w:t>
      </w:r>
      <w:r w:rsidR="00A15315" w:rsidRPr="00E16259">
        <w:rPr>
          <w:rFonts w:ascii="GHEA Grapalat" w:hAnsi="GHEA Grapalat"/>
          <w:b/>
        </w:rPr>
        <w:t>я</w:t>
      </w:r>
      <w:r w:rsidRPr="00E16259">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E16259">
        <w:rPr>
          <w:rStyle w:val="af6"/>
          <w:rFonts w:ascii="GHEA Grapalat" w:hAnsi="GHEA Grapalat"/>
          <w:b/>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B57E0">
        <w:trPr>
          <w:jc w:val="center"/>
        </w:trPr>
        <w:tc>
          <w:tcPr>
            <w:tcW w:w="4536" w:type="dxa"/>
          </w:tcPr>
          <w:p w:rsidR="0011447A" w:rsidRPr="009F3DC7" w:rsidRDefault="0011447A" w:rsidP="00CB57E0">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B57E0">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B57E0">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B57E0">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B57E0">
            <w:pPr>
              <w:widowControl w:val="0"/>
              <w:spacing w:after="160" w:line="360" w:lineRule="auto"/>
              <w:jc w:val="center"/>
              <w:rPr>
                <w:rFonts w:ascii="GHEA Grapalat" w:hAnsi="GHEA Grapalat"/>
              </w:rPr>
            </w:pPr>
          </w:p>
        </w:tc>
        <w:tc>
          <w:tcPr>
            <w:tcW w:w="4343" w:type="dxa"/>
          </w:tcPr>
          <w:p w:rsidR="0011447A" w:rsidRPr="009F3DC7" w:rsidRDefault="0011447A" w:rsidP="00CB57E0">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B57E0">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B57E0">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B57E0">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B57E0">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4DD" w:rsidRDefault="006974DD">
      <w:r>
        <w:separator/>
      </w:r>
    </w:p>
  </w:endnote>
  <w:endnote w:type="continuationSeparator" w:id="0">
    <w:p w:rsidR="006974DD" w:rsidRDefault="00697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974DD" w:rsidRPr="003E450C" w:rsidRDefault="006974D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C0FE7">
          <w:rPr>
            <w:rFonts w:ascii="GHEA Grapalat" w:hAnsi="GHEA Grapalat"/>
            <w:noProof/>
            <w:sz w:val="24"/>
            <w:szCs w:val="24"/>
          </w:rPr>
          <w:t>67</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4DD" w:rsidRPr="00305BEC" w:rsidRDefault="006974DD">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4DD" w:rsidRDefault="006974DD">
      <w:r>
        <w:separator/>
      </w:r>
    </w:p>
  </w:footnote>
  <w:footnote w:type="continuationSeparator" w:id="0">
    <w:p w:rsidR="006974DD" w:rsidRDefault="006974DD">
      <w:r>
        <w:continuationSeparator/>
      </w:r>
    </w:p>
  </w:footnote>
  <w:footnote w:id="1">
    <w:p w:rsidR="006974DD" w:rsidRPr="00A31673" w:rsidRDefault="006974D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974DD" w:rsidRDefault="006974DD" w:rsidP="006B3E56">
      <w:pPr>
        <w:jc w:val="both"/>
      </w:pPr>
    </w:p>
    <w:p w:rsidR="006974DD" w:rsidRPr="00503980" w:rsidRDefault="006974DD"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974DD" w:rsidRPr="00503980" w:rsidRDefault="006974DD"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6974DD" w:rsidRPr="00503980" w:rsidRDefault="006974DD"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6974DD" w:rsidRDefault="006974DD" w:rsidP="006B3E56">
      <w:pPr>
        <w:pStyle w:val="af2"/>
        <w:rPr>
          <w:rFonts w:asciiTheme="minorHAnsi" w:hAnsiTheme="minorHAnsi"/>
          <w:lang w:val="af-ZA"/>
        </w:rPr>
      </w:pPr>
    </w:p>
  </w:footnote>
  <w:footnote w:id="3">
    <w:p w:rsidR="006974DD" w:rsidRPr="00D3436F" w:rsidRDefault="006974D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974DD" w:rsidRPr="009C4E45" w:rsidRDefault="006974DD">
      <w:pPr>
        <w:pStyle w:val="af2"/>
        <w:rPr>
          <w:rFonts w:ascii="GHEA Grapalat" w:hAnsi="GHEA Grapalat"/>
          <w:color w:val="FF0000"/>
          <w:sz w:val="28"/>
          <w:szCs w:val="28"/>
        </w:rPr>
      </w:pPr>
    </w:p>
  </w:footnote>
  <w:footnote w:id="4">
    <w:p w:rsidR="006974DD" w:rsidRPr="008842CE" w:rsidRDefault="006974DD" w:rsidP="003D2FE2">
      <w:pPr>
        <w:pStyle w:val="af2"/>
        <w:jc w:val="both"/>
      </w:pPr>
    </w:p>
  </w:footnote>
  <w:footnote w:id="5">
    <w:p w:rsidR="006974DD" w:rsidRPr="008842CE" w:rsidRDefault="006974DD" w:rsidP="000A214C">
      <w:pPr>
        <w:pStyle w:val="af2"/>
        <w:jc w:val="both"/>
      </w:pPr>
    </w:p>
  </w:footnote>
  <w:footnote w:id="6">
    <w:p w:rsidR="006974DD" w:rsidRPr="006F5F33" w:rsidRDefault="006974D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6974DD" w:rsidRPr="006F5F33" w:rsidRDefault="006974D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974DD" w:rsidRPr="006F5F33" w:rsidRDefault="006974D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6974DD" w:rsidRPr="006F5F33" w:rsidRDefault="006974DD"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6974DD" w:rsidRPr="009E00B3" w:rsidRDefault="006974DD"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6974DD" w:rsidRPr="00A47171" w:rsidRDefault="006974DD"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6974DD" w:rsidRPr="00E40AC8" w:rsidRDefault="006974DD"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rsidR="006974DD" w:rsidRPr="00124BE9" w:rsidRDefault="006974DD"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0FE7"/>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CF3"/>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CE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4DD"/>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0789"/>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57E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3AB6D-00FE-433D-99AE-6106ABF2B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71</Pages>
  <Words>15336</Words>
  <Characters>111589</Characters>
  <Application>Microsoft Office Word</Application>
  <DocSecurity>0</DocSecurity>
  <Lines>929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1602</cp:revision>
  <cp:lastPrinted>2018-02-16T07:12:00Z</cp:lastPrinted>
  <dcterms:created xsi:type="dcterms:W3CDTF">2019-10-28T07:04:00Z</dcterms:created>
  <dcterms:modified xsi:type="dcterms:W3CDTF">2024-12-13T10:20:00Z</dcterms:modified>
</cp:coreProperties>
</file>