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CC689E" w:rsidRPr="00CC689E">
        <w:rPr>
          <w:rFonts w:ascii="GHEA Grapalat" w:hAnsi="GHEA Grapalat"/>
          <w:i w:val="0"/>
          <w:sz w:val="24"/>
          <w:szCs w:val="24"/>
        </w:rPr>
        <w:t>21</w:t>
      </w:r>
      <w:r w:rsidR="00792156">
        <w:rPr>
          <w:rFonts w:ascii="GHEA Grapalat" w:hAnsi="GHEA Grapalat"/>
          <w:i w:val="0"/>
          <w:sz w:val="24"/>
          <w:szCs w:val="24"/>
        </w:rPr>
        <w:t xml:space="preserve">-го </w:t>
      </w:r>
      <w:r w:rsidR="00CC689E">
        <w:rPr>
          <w:rFonts w:ascii="GHEA Grapalat" w:hAnsi="GHEA Grapalat"/>
          <w:i w:val="0"/>
          <w:sz w:val="24"/>
          <w:szCs w:val="24"/>
        </w:rPr>
        <w:t>марта</w:t>
      </w:r>
      <w:r w:rsidR="00C159DD">
        <w:rPr>
          <w:rFonts w:ascii="GHEA Grapalat" w:hAnsi="GHEA Grapalat"/>
          <w:i w:val="0"/>
          <w:sz w:val="24"/>
          <w:szCs w:val="24"/>
        </w:rPr>
        <w:t xml:space="preserve">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CC689E">
        <w:rPr>
          <w:rFonts w:ascii="GHEA Grapalat" w:hAnsi="GHEA Grapalat"/>
          <w:b/>
          <w:i w:val="0"/>
          <w:sz w:val="24"/>
          <w:szCs w:val="24"/>
        </w:rPr>
        <w:t>GHTsDzB-HVKAK-2025-06</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CC689E">
        <w:rPr>
          <w:rFonts w:ascii="GHEA Grapalat" w:hAnsi="GHEA Grapalat"/>
          <w:b/>
          <w:i w:val="0"/>
          <w:sz w:val="24"/>
          <w:szCs w:val="24"/>
        </w:rPr>
        <w:t>автотехобслуживания</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CC689E">
        <w:rPr>
          <w:rFonts w:ascii="GHEA Grapalat" w:hAnsi="GHEA Grapalat"/>
          <w:b/>
          <w:i w:val="0"/>
          <w:sz w:val="24"/>
          <w:szCs w:val="24"/>
        </w:rPr>
        <w:t>28 марта 2025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CC689E">
        <w:rPr>
          <w:rFonts w:ascii="GHEA Grapalat" w:hAnsi="GHEA Grapalat"/>
          <w:sz w:val="22"/>
          <w:szCs w:val="22"/>
        </w:rPr>
        <w:t>GHTsDzB-HVKAK-2025-06</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1734A4">
        <w:rPr>
          <w:rFonts w:ascii="GHEA Grapalat" w:hAnsi="GHEA Grapalat"/>
          <w:sz w:val="22"/>
          <w:szCs w:val="22"/>
        </w:rPr>
        <w:t>21 марта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1734A4">
        <w:rPr>
          <w:rFonts w:ascii="GHEA Grapalat" w:hAnsi="GHEA Grapalat"/>
          <w:b/>
        </w:rPr>
        <w:t>АВТОТЕХОБСЛУЖИВАНИЯ</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w:t>
      </w:r>
      <w:r w:rsidR="001734A4">
        <w:rPr>
          <w:rFonts w:ascii="GHEA Grapalat" w:hAnsi="GHEA Grapalat"/>
          <w:b/>
          <w:sz w:val="20"/>
          <w:szCs w:val="20"/>
        </w:rPr>
        <w:t xml:space="preserve">АВТОТЕХОБСЛУЖИВАНИЯ </w:t>
      </w:r>
      <w:r w:rsidRPr="00CF3958">
        <w:rPr>
          <w:rFonts w:ascii="GHEA Grapalat" w:hAnsi="GHEA Grapalat"/>
          <w:b/>
          <w:sz w:val="20"/>
          <w:szCs w:val="20"/>
        </w:rPr>
        <w:t>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CC689E">
        <w:rPr>
          <w:rFonts w:ascii="GHEA Grapalat" w:hAnsi="GHEA Grapalat"/>
          <w:b/>
          <w:sz w:val="22"/>
          <w:szCs w:val="22"/>
        </w:rPr>
        <w:t>GHTsDzB-HVKAK-2025-06</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 xml:space="preserve">услуг </w:t>
      </w:r>
      <w:r w:rsidR="003E0F53">
        <w:rPr>
          <w:rFonts w:ascii="GHEA Grapalat" w:hAnsi="GHEA Grapalat"/>
          <w:b/>
          <w:i w:val="0"/>
          <w:sz w:val="24"/>
          <w:szCs w:val="24"/>
        </w:rPr>
        <w:t>автотехобслуживания</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77372B" w:rsidRDefault="0077372B" w:rsidP="003E0F53">
            <w:pPr>
              <w:pStyle w:val="23"/>
              <w:spacing w:line="240" w:lineRule="auto"/>
              <w:ind w:firstLine="0"/>
              <w:jc w:val="center"/>
              <w:rPr>
                <w:rFonts w:ascii="GHEA Grapalat" w:hAnsi="GHEA Grapalat"/>
              </w:rPr>
            </w:pPr>
            <w:r>
              <w:rPr>
                <w:rFonts w:ascii="GHEA Grapalat" w:hAnsi="GHEA Grapalat"/>
              </w:rPr>
              <w:t>2,</w:t>
            </w:r>
            <w:r w:rsidR="003E0F53">
              <w:rPr>
                <w:rFonts w:ascii="GHEA Grapalat" w:hAnsi="GHEA Grapalat"/>
              </w:rPr>
              <w:t>0</w:t>
            </w:r>
            <w:r>
              <w:rPr>
                <w:rFonts w:ascii="GHEA Grapalat" w:hAnsi="GHEA Grapalat"/>
              </w:rPr>
              <w:t>00,000</w:t>
            </w:r>
          </w:p>
        </w:tc>
        <w:tc>
          <w:tcPr>
            <w:tcW w:w="6600" w:type="dxa"/>
            <w:vAlign w:val="center"/>
          </w:tcPr>
          <w:p w:rsidR="00AA73D2" w:rsidRPr="009D6A8A" w:rsidRDefault="003E0F53" w:rsidP="00AA73D2">
            <w:pPr>
              <w:rPr>
                <w:rFonts w:ascii="GHEA Grapalat" w:hAnsi="GHEA Grapalat"/>
                <w:sz w:val="20"/>
                <w:szCs w:val="20"/>
                <w:lang w:val="hy-AM"/>
              </w:rPr>
            </w:pPr>
            <w:r w:rsidRPr="003E0F53">
              <w:rPr>
                <w:rFonts w:ascii="GHEA Grapalat" w:hAnsi="GHEA Grapalat"/>
                <w:sz w:val="20"/>
                <w:szCs w:val="20"/>
                <w:lang w:val="hy-AM"/>
              </w:rPr>
              <w:t>Услуги автотехобслуживания для автомобилей марки Форд Transit 22270A 2.2TD</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005A26BE">
        <w:rPr>
          <w:rFonts w:asciiTheme="minorHAnsi" w:hAnsiTheme="minorHAnsi"/>
        </w:rPr>
        <w:t>/</w:t>
      </w:r>
      <w:r w:rsidR="005A26BE" w:rsidRPr="005A26BE">
        <w:rPr>
          <w:rFonts w:ascii="GHEA Grapalat" w:hAnsi="GHEA Grapalat"/>
          <w:sz w:val="24"/>
          <w:szCs w:val="24"/>
        </w:rPr>
        <w:t>в виде суммы цен по каждому виду оказания услуг (согласно приложению № 1.1)</w:t>
      </w:r>
      <w:r w:rsidR="005A26BE">
        <w:rPr>
          <w:rFonts w:ascii="GHEA Grapalat" w:hAnsi="GHEA Grapalat"/>
          <w:sz w:val="24"/>
          <w:szCs w:val="24"/>
        </w:rPr>
        <w:t>/</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C689E">
        <w:rPr>
          <w:rFonts w:ascii="GHEA Grapalat" w:hAnsi="GHEA Grapalat"/>
          <w:b/>
          <w:sz w:val="22"/>
          <w:szCs w:val="22"/>
        </w:rPr>
        <w:t>GHTsDzB-HVKAK-2025-06</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C689E">
        <w:rPr>
          <w:rFonts w:ascii="GHEA Grapalat" w:hAnsi="GHEA Grapalat"/>
          <w:b/>
          <w:sz w:val="22"/>
          <w:szCs w:val="22"/>
        </w:rPr>
        <w:t>GHTsDzB-HVKAK-2025-06</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CC689E">
        <w:rPr>
          <w:rFonts w:ascii="GHEA Grapalat" w:hAnsi="GHEA Grapalat"/>
          <w:b/>
          <w:sz w:val="22"/>
          <w:szCs w:val="22"/>
        </w:rPr>
        <w:t>GHTsDzB-HVKAK-2025-06</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CC689E">
        <w:rPr>
          <w:rFonts w:ascii="GHEA Grapalat" w:hAnsi="GHEA Grapalat"/>
          <w:b/>
          <w:sz w:val="22"/>
          <w:szCs w:val="22"/>
        </w:rPr>
        <w:t>GHTsDzB-HVKAK-2025-06</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C689E">
        <w:rPr>
          <w:rFonts w:ascii="GHEA Grapalat" w:hAnsi="GHEA Grapalat"/>
          <w:b/>
          <w:sz w:val="22"/>
          <w:szCs w:val="22"/>
        </w:rPr>
        <w:t>GHTsDzB-HVKAK-2025-06</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B5351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B5351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B5351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B5351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B5351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B5351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B5351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B5351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B5351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B5351C"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B5351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B5351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C689E">
        <w:rPr>
          <w:rFonts w:ascii="GHEA Grapalat" w:hAnsi="GHEA Grapalat"/>
          <w:b/>
          <w:sz w:val="22"/>
          <w:szCs w:val="22"/>
        </w:rPr>
        <w:t>GHTsDzB-HVKAK-2025-06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CC689E">
        <w:rPr>
          <w:rFonts w:ascii="GHEA Grapalat" w:hAnsi="GHEA Grapalat"/>
          <w:b/>
          <w:sz w:val="22"/>
          <w:szCs w:val="22"/>
        </w:rPr>
        <w:t>GHTsDzB-HVKAK-2025-06</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CC689E">
        <w:rPr>
          <w:rFonts w:ascii="GHEA Grapalat" w:hAnsi="GHEA Grapalat"/>
          <w:b/>
          <w:sz w:val="22"/>
          <w:szCs w:val="22"/>
        </w:rPr>
        <w:t>GHTsDzB-HVKAK-2025-06</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C689E">
        <w:rPr>
          <w:rFonts w:ascii="GHEA Grapalat" w:hAnsi="GHEA Grapalat"/>
          <w:b/>
          <w:sz w:val="22"/>
          <w:szCs w:val="22"/>
        </w:rPr>
        <w:t>GHTsDzB-HVKAK-2025-06</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C689E">
        <w:rPr>
          <w:rFonts w:ascii="GHEA Grapalat" w:hAnsi="GHEA Grapalat"/>
          <w:b/>
          <w:sz w:val="22"/>
          <w:szCs w:val="22"/>
        </w:rPr>
        <w:t>GHTsDzB-HVKAK-2025-06</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CC689E">
        <w:rPr>
          <w:rFonts w:ascii="GHEA Grapalat" w:hAnsi="GHEA Grapalat"/>
          <w:b/>
          <w:sz w:val="22"/>
          <w:szCs w:val="22"/>
        </w:rPr>
        <w:t>GHTsDzB-HVKAK-2025-06</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CC689E">
        <w:rPr>
          <w:rFonts w:ascii="GHEA Grapalat" w:hAnsi="GHEA Grapalat"/>
          <w:b/>
          <w:sz w:val="22"/>
          <w:szCs w:val="22"/>
        </w:rPr>
        <w:t>GHTsDzB-HVKAK-2025-06</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D68F2" w:rsidRPr="00DB23E1">
        <w:rPr>
          <w:rFonts w:ascii="GHEA Grapalat" w:hAnsi="GHEA Grapalat"/>
          <w:b/>
        </w:rPr>
        <w:t xml:space="preserve">услуг </w:t>
      </w:r>
      <w:r w:rsidR="00281D41">
        <w:rPr>
          <w:rFonts w:ascii="GHEA Grapalat" w:hAnsi="GHEA Grapalat"/>
          <w:b/>
        </w:rPr>
        <w:t>автотехобслуживания</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w:t>
      </w:r>
      <w:proofErr w:type="spellStart"/>
      <w:r w:rsidRPr="00B40E38">
        <w:rPr>
          <w:rStyle w:val="ezkurwreuab5ozgtqnkl"/>
          <w:rFonts w:ascii="GHEA Grapalat" w:hAnsi="GHEA Grapalat"/>
        </w:rPr>
        <w:t>далее-договор</w:t>
      </w:r>
      <w:proofErr w:type="spellEnd"/>
      <w:r w:rsidRPr="00B40E38">
        <w:rPr>
          <w:rStyle w:val="ezkurwreuab5ozgtqnkl"/>
          <w:rFonts w:ascii="GHEA Grapalat" w:hAnsi="GHEA Grapalat"/>
        </w:rPr>
        <w:t xml:space="preserve">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этом</w:t>
      </w:r>
      <w:proofErr w:type="gramStart"/>
      <w:r w:rsidRPr="00B43171">
        <w:rPr>
          <w:rStyle w:val="ezkurwreuab5ozgtqnkl"/>
          <w:rFonts w:ascii="GHEA Grapalat" w:hAnsi="GHEA Grapalat"/>
        </w:rPr>
        <w:t>,</w:t>
      </w:r>
      <w:proofErr w:type="gramEnd"/>
      <w:r w:rsidRPr="00B43171">
        <w:rPr>
          <w:rStyle w:val="ezkurwreuab5ozgtqnkl"/>
          <w:rFonts w:ascii="GHEA Grapalat" w:hAnsi="GHEA Grapalat"/>
        </w:rPr>
        <w:t xml:space="preserve">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xml:space="preserve">- </w:t>
      </w:r>
      <w:proofErr w:type="spellStart"/>
      <w:r w:rsidRPr="00A33C34">
        <w:rPr>
          <w:rFonts w:ascii="GHEA Grapalat" w:hAnsi="GHEA Grapalat"/>
          <w:sz w:val="20"/>
          <w:szCs w:val="20"/>
        </w:rPr>
        <w:t>ом</w:t>
      </w:r>
      <w:proofErr w:type="spellEnd"/>
      <w:r w:rsidRPr="00A33C34">
        <w:rPr>
          <w:rFonts w:ascii="GHEA Grapalat" w:hAnsi="GHEA Grapalat"/>
          <w:sz w:val="20"/>
          <w:szCs w:val="20"/>
        </w:rPr>
        <w:t xml:space="preserve">   и</w:t>
      </w:r>
      <w:r w:rsidRPr="00A33C34">
        <w:rPr>
          <w:rFonts w:ascii="GHEA Grapalat" w:hAnsi="GHEA Grapalat"/>
        </w:rPr>
        <w:t xml:space="preserve"> ---------------------------- </w:t>
      </w:r>
      <w:r w:rsidRPr="00A33C34">
        <w:rPr>
          <w:rFonts w:ascii="GHEA Grapalat" w:hAnsi="GHEA Grapalat"/>
          <w:sz w:val="20"/>
          <w:szCs w:val="20"/>
        </w:rPr>
        <w:t>-</w:t>
      </w:r>
      <w:proofErr w:type="spellStart"/>
      <w:r w:rsidRPr="00A33C34">
        <w:rPr>
          <w:rFonts w:ascii="GHEA Grapalat" w:hAnsi="GHEA Grapalat"/>
          <w:sz w:val="20"/>
          <w:szCs w:val="20"/>
        </w:rPr>
        <w:t>ом</w:t>
      </w:r>
      <w:proofErr w:type="spellEnd"/>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proofErr w:type="spellStart"/>
      <w:r w:rsidRPr="00A33C34">
        <w:rPr>
          <w:rFonts w:ascii="GHEA Grapalat" w:hAnsi="GHEA Grapalat" w:cs="Sylfaen"/>
          <w:sz w:val="20"/>
          <w:szCs w:val="20"/>
        </w:rPr>
        <w:t>далее-Договор</w:t>
      </w:r>
      <w:proofErr w:type="spellEnd"/>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 xml:space="preserve">и ------------------------- - </w:t>
      </w:r>
      <w:proofErr w:type="spellStart"/>
      <w:r w:rsidRPr="00A33C34">
        <w:rPr>
          <w:rFonts w:ascii="GHEA Grapalat" w:hAnsi="GHEA Grapalat" w:cs="Sylfaen"/>
          <w:sz w:val="20"/>
          <w:szCs w:val="20"/>
        </w:rPr>
        <w:t>ом</w:t>
      </w:r>
      <w:proofErr w:type="spellEnd"/>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717" w:rsidRDefault="00D06717">
      <w:r>
        <w:separator/>
      </w:r>
    </w:p>
  </w:endnote>
  <w:endnote w:type="continuationSeparator" w:id="0">
    <w:p w:rsidR="00D06717" w:rsidRDefault="00D06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D06717" w:rsidRPr="003E450C" w:rsidRDefault="00D06717">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81284">
          <w:rPr>
            <w:rFonts w:ascii="GHEA Grapalat" w:hAnsi="GHEA Grapalat"/>
            <w:noProof/>
            <w:sz w:val="24"/>
            <w:szCs w:val="24"/>
          </w:rPr>
          <w:t>66</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717" w:rsidRPr="00305BEC" w:rsidRDefault="00D06717">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717" w:rsidRDefault="00D06717">
      <w:r>
        <w:separator/>
      </w:r>
    </w:p>
  </w:footnote>
  <w:footnote w:type="continuationSeparator" w:id="0">
    <w:p w:rsidR="00D06717" w:rsidRDefault="00D06717">
      <w:r>
        <w:continuationSeparator/>
      </w:r>
    </w:p>
  </w:footnote>
  <w:footnote w:id="1">
    <w:p w:rsidR="00D06717" w:rsidRPr="00A31673" w:rsidRDefault="00D06717">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06717" w:rsidRDefault="00D06717" w:rsidP="006B3E56">
      <w:pPr>
        <w:jc w:val="both"/>
      </w:pPr>
    </w:p>
    <w:p w:rsidR="00D06717" w:rsidRPr="00503980" w:rsidRDefault="00D06717"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06717" w:rsidRPr="00503980" w:rsidRDefault="00D06717"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D06717" w:rsidRPr="00503980" w:rsidRDefault="00D06717"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D06717" w:rsidRDefault="00D06717" w:rsidP="006B3E56">
      <w:pPr>
        <w:pStyle w:val="af2"/>
        <w:rPr>
          <w:rFonts w:asciiTheme="minorHAnsi" w:hAnsiTheme="minorHAnsi"/>
          <w:lang w:val="af-ZA"/>
        </w:rPr>
      </w:pPr>
    </w:p>
  </w:footnote>
  <w:footnote w:id="3">
    <w:p w:rsidR="00D06717" w:rsidRPr="00D3436F" w:rsidRDefault="00D0671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06717" w:rsidRPr="009C4E45" w:rsidRDefault="00D06717">
      <w:pPr>
        <w:pStyle w:val="af2"/>
        <w:rPr>
          <w:rFonts w:ascii="GHEA Grapalat" w:hAnsi="GHEA Grapalat"/>
          <w:color w:val="FF0000"/>
          <w:sz w:val="28"/>
          <w:szCs w:val="28"/>
        </w:rPr>
      </w:pPr>
    </w:p>
  </w:footnote>
  <w:footnote w:id="4">
    <w:p w:rsidR="00D06717" w:rsidRPr="008842CE" w:rsidRDefault="00D06717" w:rsidP="003D2FE2">
      <w:pPr>
        <w:pStyle w:val="af2"/>
        <w:jc w:val="both"/>
      </w:pPr>
    </w:p>
  </w:footnote>
  <w:footnote w:id="5">
    <w:p w:rsidR="00D06717" w:rsidRPr="008842CE" w:rsidRDefault="00D06717" w:rsidP="000A214C">
      <w:pPr>
        <w:pStyle w:val="af2"/>
        <w:jc w:val="both"/>
      </w:pPr>
    </w:p>
  </w:footnote>
  <w:footnote w:id="6">
    <w:p w:rsidR="00D06717" w:rsidRPr="006F5F33" w:rsidRDefault="00D06717"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06717" w:rsidRPr="006F5F33" w:rsidRDefault="00D06717"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06717" w:rsidRPr="006F5F33" w:rsidRDefault="00D06717"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06717" w:rsidRPr="00E40AC8" w:rsidRDefault="00D06717"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D06717" w:rsidRPr="00124BE9" w:rsidRDefault="00D06717"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252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2882C-CDE6-43C1-9F26-A9692D18C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2406</TotalTime>
  <Pages>69</Pages>
  <Words>15296</Words>
  <Characters>112247</Characters>
  <Application>Microsoft Office Word</Application>
  <DocSecurity>0</DocSecurity>
  <Lines>935</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1600</cp:revision>
  <cp:lastPrinted>2018-02-16T07:12:00Z</cp:lastPrinted>
  <dcterms:created xsi:type="dcterms:W3CDTF">2019-10-28T07:04:00Z</dcterms:created>
  <dcterms:modified xsi:type="dcterms:W3CDTF">2025-03-21T09:00:00Z</dcterms:modified>
</cp:coreProperties>
</file>