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E86E74" w:rsidRPr="00BA7128"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О ЗАПРОСЕ КОТИРОВОК</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5A7630">
        <w:rPr>
          <w:rFonts w:ascii="GHEA Grapalat" w:hAnsi="GHEA Grapalat"/>
          <w:i w:val="0"/>
          <w:sz w:val="24"/>
          <w:szCs w:val="24"/>
          <w:lang w:val="hy-AM"/>
        </w:rPr>
        <w:t xml:space="preserve">07 </w:t>
      </w:r>
      <w:r w:rsidR="005A7630">
        <w:rPr>
          <w:rFonts w:ascii="GHEA Grapalat" w:hAnsi="GHEA Grapalat"/>
          <w:i w:val="0"/>
          <w:sz w:val="24"/>
          <w:szCs w:val="24"/>
        </w:rPr>
        <w:t>января</w:t>
      </w:r>
      <w:r w:rsidRPr="009044F1">
        <w:rPr>
          <w:rFonts w:ascii="GHEA Grapalat" w:hAnsi="GHEA Grapalat"/>
          <w:i w:val="0"/>
          <w:sz w:val="24"/>
          <w:szCs w:val="24"/>
        </w:rPr>
        <w:t xml:space="preserve"> 20</w:t>
      </w:r>
      <w:r>
        <w:rPr>
          <w:rFonts w:ascii="GHEA Grapalat" w:hAnsi="GHEA Grapalat"/>
          <w:i w:val="0"/>
          <w:sz w:val="24"/>
          <w:szCs w:val="24"/>
        </w:rPr>
        <w:t>2</w:t>
      </w:r>
      <w:r w:rsidR="005F4FB3">
        <w:rPr>
          <w:rFonts w:ascii="GHEA Grapalat" w:hAnsi="GHEA Grapalat"/>
          <w:i w:val="0"/>
          <w:sz w:val="24"/>
          <w:szCs w:val="24"/>
        </w:rPr>
        <w:t>2</w:t>
      </w:r>
      <w:r>
        <w:rPr>
          <w:rFonts w:ascii="GHEA Grapalat" w:hAnsi="GHEA Grapalat"/>
          <w:i w:val="0"/>
          <w:sz w:val="24"/>
          <w:szCs w:val="24"/>
        </w:rPr>
        <w:t xml:space="preserve"> </w:t>
      </w:r>
      <w:r w:rsidRPr="009044F1">
        <w:rPr>
          <w:rFonts w:ascii="GHEA Grapalat" w:hAnsi="GHEA Grapalat"/>
          <w:i w:val="0"/>
          <w:sz w:val="24"/>
          <w:szCs w:val="24"/>
        </w:rPr>
        <w:t xml:space="preserve">года </w:t>
      </w:r>
      <w:r>
        <w:rPr>
          <w:rFonts w:ascii="GHEA Grapalat" w:hAnsi="GHEA Grapalat"/>
          <w:i w:val="0"/>
          <w:sz w:val="24"/>
          <w:szCs w:val="24"/>
        </w:rPr>
        <w:t>№ 1</w:t>
      </w:r>
      <w:r w:rsidRPr="009044F1">
        <w:rPr>
          <w:rFonts w:ascii="GHEA Grapalat" w:hAnsi="GHEA Grapalat"/>
          <w:i w:val="0"/>
          <w:sz w:val="24"/>
          <w:szCs w:val="24"/>
        </w:rPr>
        <w:t xml:space="preserve"> </w:t>
      </w:r>
    </w:p>
    <w:p w:rsidR="00E86E74" w:rsidRPr="009044F1" w:rsidRDefault="00E86E74" w:rsidP="00E86E74">
      <w:pPr>
        <w:pStyle w:val="a3"/>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5A7630">
        <w:rPr>
          <w:rFonts w:ascii="GHEA Grapalat" w:hAnsi="GHEA Grapalat"/>
          <w:b/>
          <w:i w:val="0"/>
          <w:sz w:val="24"/>
          <w:szCs w:val="24"/>
        </w:rPr>
        <w:t>GHTsDzB-HVKAK-2022-08</w:t>
      </w:r>
      <w:r>
        <w:rPr>
          <w:rFonts w:ascii="GHEA Grapalat" w:hAnsi="GHEA Grapalat"/>
          <w:b/>
          <w:i w:val="0"/>
          <w:sz w:val="24"/>
          <w:szCs w:val="24"/>
        </w:rPr>
        <w:t>»</w:t>
      </w:r>
    </w:p>
    <w:p w:rsidR="00E86E74" w:rsidRPr="00DB23E1" w:rsidRDefault="00E86E74" w:rsidP="00E86E74">
      <w:pPr>
        <w:pStyle w:val="a3"/>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2F49F9" w:rsidRDefault="00E86E74" w:rsidP="005A7630">
      <w:pPr>
        <w:pStyle w:val="a3"/>
        <w:widowControl w:val="0"/>
        <w:spacing w:line="240" w:lineRule="auto"/>
        <w:ind w:firstLine="709"/>
        <w:contextualSpacing/>
        <w:rPr>
          <w:rFonts w:ascii="GHEA Grapalat" w:hAnsi="GHEA Grapalat"/>
          <w:b/>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00EE5669">
        <w:rPr>
          <w:rFonts w:ascii="GHEA Grapalat" w:hAnsi="GHEA Grapalat"/>
          <w:i w:val="0"/>
          <w:spacing w:val="6"/>
          <w:sz w:val="24"/>
          <w:szCs w:val="24"/>
        </w:rPr>
        <w:t xml:space="preserve"> предоставление </w:t>
      </w:r>
      <w:r w:rsidR="005A7630" w:rsidRPr="00637AEC">
        <w:rPr>
          <w:rFonts w:ascii="GHEA Grapalat" w:hAnsi="GHEA Grapalat"/>
          <w:b/>
          <w:i w:val="0"/>
          <w:sz w:val="24"/>
          <w:szCs w:val="24"/>
        </w:rPr>
        <w:t xml:space="preserve">услуг по техническому обслуживанию </w:t>
      </w:r>
      <w:r w:rsidR="005A7630">
        <w:rPr>
          <w:rFonts w:ascii="GHEA Grapalat" w:hAnsi="GHEA Grapalat"/>
          <w:b/>
          <w:i w:val="0"/>
          <w:sz w:val="24"/>
          <w:szCs w:val="24"/>
        </w:rPr>
        <w:t xml:space="preserve">медицинских/лабораторных </w:t>
      </w:r>
      <w:r w:rsidR="005A7630" w:rsidRPr="00637AEC">
        <w:rPr>
          <w:rFonts w:ascii="GHEA Grapalat" w:hAnsi="GHEA Grapalat"/>
          <w:b/>
          <w:i w:val="0"/>
          <w:sz w:val="24"/>
          <w:szCs w:val="24"/>
        </w:rPr>
        <w:t>приборов и оборудования</w:t>
      </w:r>
      <w:r w:rsidR="002F49F9">
        <w:rPr>
          <w:rFonts w:ascii="GHEA Grapalat" w:hAnsi="GHEA Grapalat"/>
          <w:b/>
          <w:i w:val="0"/>
          <w:sz w:val="24"/>
          <w:szCs w:val="24"/>
        </w:rPr>
        <w:t>.</w:t>
      </w:r>
    </w:p>
    <w:p w:rsidR="00357D48" w:rsidRPr="009044F1" w:rsidRDefault="00A20B69" w:rsidP="005A7630">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E86E74">
      <w:pPr>
        <w:pStyle w:val="a3"/>
        <w:widowControl w:val="0"/>
        <w:spacing w:after="160"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E86E74">
      <w:pPr>
        <w:pStyle w:val="a3"/>
        <w:widowControl w:val="0"/>
        <w:spacing w:after="160"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E86E74" w:rsidRPr="00E86E74">
        <w:rPr>
          <w:rFonts w:ascii="GHEA Grapalat" w:hAnsi="GHEA Grapalat"/>
          <w:b/>
          <w:i w:val="0"/>
          <w:sz w:val="24"/>
          <w:szCs w:val="24"/>
          <w:lang w:val="hy-AM"/>
        </w:rPr>
        <w:t>16:00</w:t>
      </w:r>
      <w:r w:rsidRPr="00E86E74">
        <w:rPr>
          <w:rFonts w:ascii="GHEA Grapalat" w:hAnsi="GHEA Grapalat"/>
          <w:b/>
          <w:i w:val="0"/>
          <w:sz w:val="24"/>
          <w:szCs w:val="24"/>
        </w:rPr>
        <w:t xml:space="preserve"> часов</w:t>
      </w:r>
      <w:r w:rsidR="00971F4A" w:rsidRPr="00E86E74">
        <w:rPr>
          <w:rFonts w:ascii="GHEA Grapalat" w:hAnsi="GHEA Grapalat"/>
          <w:b/>
          <w:i w:val="0"/>
          <w:sz w:val="24"/>
          <w:szCs w:val="24"/>
        </w:rPr>
        <w:t xml:space="preserve"> </w:t>
      </w:r>
      <w:r w:rsidR="00EE5669">
        <w:rPr>
          <w:rFonts w:ascii="GHEA Grapalat" w:hAnsi="GHEA Grapalat"/>
          <w:b/>
          <w:i w:val="0"/>
          <w:sz w:val="24"/>
          <w:szCs w:val="24"/>
        </w:rPr>
        <w:t>6</w:t>
      </w:r>
      <w:r w:rsidRPr="00E86E74">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E86E74">
        <w:rPr>
          <w:rFonts w:ascii="GHEA Grapalat" w:hAnsi="GHEA Grapalat"/>
          <w:i w:val="0"/>
          <w:sz w:val="24"/>
          <w:szCs w:val="24"/>
        </w:rPr>
        <w:t>.</w:t>
      </w:r>
    </w:p>
    <w:p w:rsidR="0067579A" w:rsidRPr="00D5443D" w:rsidRDefault="00357D48" w:rsidP="00E86E74">
      <w:pPr>
        <w:pStyle w:val="a3"/>
        <w:widowControl w:val="0"/>
        <w:spacing w:after="160"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E86E74" w:rsidRPr="0091710E" w:rsidRDefault="00E86E74" w:rsidP="00E86E74">
      <w:pPr>
        <w:pStyle w:val="a3"/>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434976">
        <w:rPr>
          <w:rFonts w:ascii="GHEA Grapalat" w:hAnsi="GHEA Grapalat"/>
          <w:b/>
          <w:i w:val="0"/>
          <w:sz w:val="24"/>
          <w:szCs w:val="24"/>
        </w:rPr>
        <w:t>7</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E86E74" w:rsidRPr="000F11E5" w:rsidRDefault="00E86E74" w:rsidP="00E86E74">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EE5669">
        <w:rPr>
          <w:rFonts w:ascii="GHEA Grapalat" w:hAnsi="GHEA Grapalat"/>
          <w:b/>
          <w:i w:val="0"/>
          <w:sz w:val="24"/>
          <w:szCs w:val="24"/>
        </w:rPr>
        <w:t>0</w:t>
      </w:r>
      <w:r w:rsidRPr="00467CD8">
        <w:rPr>
          <w:rFonts w:ascii="GHEA Grapalat" w:hAnsi="GHEA Grapalat"/>
          <w:b/>
          <w:i w:val="0"/>
          <w:sz w:val="24"/>
          <w:szCs w:val="24"/>
        </w:rPr>
        <w:t>:</w:t>
      </w:r>
      <w:r w:rsidR="00EE5669">
        <w:rPr>
          <w:rFonts w:ascii="GHEA Grapalat" w:hAnsi="GHEA Grapalat"/>
          <w:b/>
          <w:i w:val="0"/>
          <w:sz w:val="24"/>
          <w:szCs w:val="24"/>
        </w:rPr>
        <w:t>3</w:t>
      </w:r>
      <w:r w:rsidRPr="00467CD8">
        <w:rPr>
          <w:rFonts w:ascii="GHEA Grapalat" w:hAnsi="GHEA Grapalat"/>
          <w:b/>
          <w:i w:val="0"/>
          <w:sz w:val="24"/>
          <w:szCs w:val="24"/>
        </w:rPr>
        <w:t xml:space="preserve">0 часов </w:t>
      </w:r>
      <w:r w:rsidR="002F49F9">
        <w:rPr>
          <w:rFonts w:ascii="GHEA Grapalat" w:hAnsi="GHEA Grapalat"/>
          <w:b/>
          <w:i w:val="0"/>
          <w:sz w:val="24"/>
          <w:szCs w:val="24"/>
        </w:rPr>
        <w:t>03 марта</w:t>
      </w:r>
      <w:r>
        <w:rPr>
          <w:rFonts w:ascii="GHEA Grapalat" w:hAnsi="GHEA Grapalat"/>
          <w:b/>
          <w:i w:val="0"/>
          <w:sz w:val="24"/>
          <w:szCs w:val="24"/>
        </w:rPr>
        <w:t xml:space="preserve"> </w:t>
      </w:r>
      <w:r w:rsidRPr="00E6227A">
        <w:rPr>
          <w:rFonts w:ascii="GHEA Grapalat" w:hAnsi="GHEA Grapalat"/>
          <w:b/>
          <w:i w:val="0"/>
          <w:sz w:val="24"/>
          <w:szCs w:val="24"/>
        </w:rPr>
        <w:t>202</w:t>
      </w:r>
      <w:r w:rsidR="00BC730A">
        <w:rPr>
          <w:rFonts w:ascii="GHEA Grapalat" w:hAnsi="GHEA Grapalat"/>
          <w:b/>
          <w:i w:val="0"/>
          <w:sz w:val="24"/>
          <w:szCs w:val="24"/>
        </w:rPr>
        <w:t>2</w:t>
      </w:r>
      <w:r w:rsidRPr="00467CD8">
        <w:rPr>
          <w:rFonts w:ascii="GHEA Grapalat" w:hAnsi="GHEA Grapalat"/>
          <w:b/>
          <w:i w:val="0"/>
          <w:sz w:val="24"/>
          <w:szCs w:val="24"/>
        </w:rPr>
        <w:t xml:space="preserve"> года.</w:t>
      </w:r>
    </w:p>
    <w:p w:rsidR="006D7C2D" w:rsidRDefault="001305C6" w:rsidP="00E86E74">
      <w:pPr>
        <w:pStyle w:val="a3"/>
        <w:widowControl w:val="0"/>
        <w:spacing w:after="160" w:line="240" w:lineRule="auto"/>
        <w:ind w:firstLine="567"/>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D83A3D" w:rsidRPr="003A1EBB" w:rsidRDefault="00754697" w:rsidP="00D83A3D">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00D83A3D" w:rsidRPr="009044F1">
        <w:rPr>
          <w:rFonts w:ascii="GHEA Grapalat" w:hAnsi="GHEA Grapalat"/>
          <w:i w:val="0"/>
          <w:sz w:val="24"/>
          <w:szCs w:val="24"/>
        </w:rPr>
        <w:t>можете обратиться к секретарю Оценочной комисси</w:t>
      </w:r>
      <w:r w:rsidR="00D83A3D" w:rsidRPr="00D3423E">
        <w:rPr>
          <w:rFonts w:ascii="GHEA Grapalat" w:hAnsi="GHEA Grapalat"/>
          <w:i w:val="0"/>
          <w:sz w:val="24"/>
          <w:szCs w:val="24"/>
        </w:rPr>
        <w:t>и</w:t>
      </w:r>
      <w:r w:rsidR="00D83A3D" w:rsidRPr="003A1EBB">
        <w:rPr>
          <w:rFonts w:ascii="GHEA Grapalat" w:hAnsi="GHEA Grapalat"/>
          <w:i w:val="0"/>
          <w:sz w:val="24"/>
          <w:szCs w:val="24"/>
        </w:rPr>
        <w:t xml:space="preserve"> </w:t>
      </w:r>
      <w:proofErr w:type="spellStart"/>
      <w:r w:rsidR="00D83A3D">
        <w:rPr>
          <w:rFonts w:ascii="GHEA Grapalat" w:hAnsi="GHEA Grapalat"/>
          <w:b/>
          <w:i w:val="0"/>
          <w:sz w:val="24"/>
          <w:szCs w:val="24"/>
        </w:rPr>
        <w:t>Астгик</w:t>
      </w:r>
      <w:proofErr w:type="spellEnd"/>
      <w:r w:rsidR="00D83A3D">
        <w:rPr>
          <w:rFonts w:ascii="GHEA Grapalat" w:hAnsi="GHEA Grapalat"/>
          <w:b/>
          <w:i w:val="0"/>
          <w:sz w:val="24"/>
          <w:szCs w:val="24"/>
        </w:rPr>
        <w:t xml:space="preserve"> </w:t>
      </w:r>
      <w:proofErr w:type="spellStart"/>
      <w:r w:rsidR="00D83A3D">
        <w:rPr>
          <w:rFonts w:ascii="GHEA Grapalat" w:hAnsi="GHEA Grapalat"/>
          <w:b/>
          <w:i w:val="0"/>
          <w:sz w:val="24"/>
          <w:szCs w:val="24"/>
        </w:rPr>
        <w:t>Вирабян</w:t>
      </w:r>
      <w:proofErr w:type="spellEnd"/>
      <w:r w:rsidR="00D83A3D">
        <w:rPr>
          <w:rFonts w:ascii="GHEA Grapalat" w:hAnsi="GHEA Grapalat"/>
          <w:i w:val="0"/>
          <w:sz w:val="24"/>
          <w:szCs w:val="24"/>
        </w:rPr>
        <w:t>.</w:t>
      </w:r>
    </w:p>
    <w:p w:rsidR="00D83A3D" w:rsidRPr="001C7CD2" w:rsidRDefault="00D83A3D" w:rsidP="00D83A3D">
      <w:pPr>
        <w:pStyle w:val="a3"/>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Pr>
          <w:rFonts w:ascii="GHEA Grapalat" w:hAnsi="GHEA Grapalat"/>
          <w:b/>
          <w:i w:val="0"/>
          <w:sz w:val="24"/>
          <w:szCs w:val="24"/>
        </w:rPr>
        <w:t>012-80-80-83 (6014), 091-22-26-25</w:t>
      </w:r>
    </w:p>
    <w:p w:rsidR="00D83A3D" w:rsidRDefault="00D83A3D" w:rsidP="00D83A3D">
      <w:pPr>
        <w:pStyle w:val="a3"/>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a9"/>
            <w:rFonts w:ascii="GHEA Grapalat" w:hAnsi="GHEA Grapalat"/>
            <w:b/>
            <w:i w:val="0"/>
            <w:sz w:val="24"/>
            <w:szCs w:val="24"/>
          </w:rPr>
          <w:t>procurement@ncdc.am</w:t>
        </w:r>
      </w:hyperlink>
    </w:p>
    <w:p w:rsidR="00D83A3D" w:rsidRPr="001C7CD2" w:rsidRDefault="00D83A3D" w:rsidP="00D83A3D">
      <w:pPr>
        <w:pStyle w:val="a3"/>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D83A3D" w:rsidRDefault="00D83A3D" w:rsidP="00D83A3D">
      <w:pPr>
        <w:rPr>
          <w:rFonts w:ascii="GHEA Grapalat" w:hAnsi="GHEA Grapalat"/>
        </w:rPr>
      </w:pPr>
      <w:r>
        <w:rPr>
          <w:rFonts w:ascii="GHEA Grapalat" w:hAnsi="GHEA Grapalat"/>
        </w:rPr>
        <w:br w:type="page"/>
      </w:r>
    </w:p>
    <w:p w:rsidR="00D83A3D" w:rsidRPr="009044F1" w:rsidRDefault="00D83A3D" w:rsidP="00D83A3D">
      <w:pPr>
        <w:pStyle w:val="aa"/>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D83A3D" w:rsidRPr="00E063D7" w:rsidRDefault="00D83A3D" w:rsidP="00D83A3D">
      <w:pPr>
        <w:pStyle w:val="aa"/>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sidR="005A7630">
        <w:rPr>
          <w:rFonts w:ascii="GHEA Grapalat" w:hAnsi="GHEA Grapalat"/>
          <w:sz w:val="22"/>
          <w:szCs w:val="22"/>
        </w:rPr>
        <w:t>GHTsDzB-HVKAK-2022-08</w:t>
      </w:r>
      <w:r w:rsidRPr="00FF5217">
        <w:rPr>
          <w:rFonts w:ascii="GHEA Grapalat" w:hAnsi="GHEA Grapalat"/>
          <w:sz w:val="22"/>
          <w:szCs w:val="22"/>
        </w:rPr>
        <w:t>»</w:t>
      </w:r>
      <w:r w:rsidRPr="00FF5217">
        <w:rPr>
          <w:rFonts w:ascii="GHEA Grapalat" w:hAnsi="GHEA Grapalat"/>
          <w:sz w:val="22"/>
          <w:szCs w:val="22"/>
        </w:rPr>
        <w:br/>
        <w:t xml:space="preserve">  № 1 от </w:t>
      </w:r>
      <w:r w:rsidR="002F49F9">
        <w:rPr>
          <w:rFonts w:ascii="GHEA Grapalat" w:hAnsi="GHEA Grapalat"/>
          <w:sz w:val="22"/>
          <w:szCs w:val="22"/>
        </w:rPr>
        <w:t>07 января</w:t>
      </w:r>
      <w:r w:rsidR="00434976">
        <w:rPr>
          <w:rFonts w:ascii="GHEA Grapalat" w:hAnsi="GHEA Grapalat"/>
          <w:sz w:val="22"/>
          <w:szCs w:val="22"/>
        </w:rPr>
        <w:t xml:space="preserve"> 2022</w:t>
      </w:r>
      <w:r w:rsidRPr="00FF5217">
        <w:rPr>
          <w:rFonts w:ascii="GHEA Grapalat" w:hAnsi="GHEA Grapalat"/>
          <w:sz w:val="22"/>
          <w:szCs w:val="22"/>
        </w:rPr>
        <w:t xml:space="preserve"> 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Pr="009F7DBD" w:rsidRDefault="00D12E3B" w:rsidP="00B46D58">
      <w:pPr>
        <w:pStyle w:val="aa"/>
        <w:widowControl w:val="0"/>
        <w:spacing w:after="160"/>
        <w:ind w:right="-7" w:firstLine="567"/>
        <w:jc w:val="center"/>
        <w:rPr>
          <w:rFonts w:ascii="GHEA Grapalat" w:hAnsi="GHEA Grapalat"/>
          <w:i/>
        </w:rPr>
      </w:pPr>
    </w:p>
    <w:p w:rsidR="004250E3" w:rsidRPr="009F7DBD" w:rsidRDefault="004250E3" w:rsidP="004250E3">
      <w:pPr>
        <w:pStyle w:val="aa"/>
        <w:widowControl w:val="0"/>
        <w:spacing w:after="160"/>
        <w:ind w:right="-7"/>
        <w:contextualSpacing/>
        <w:jc w:val="center"/>
        <w:rPr>
          <w:rFonts w:ascii="GHEA Grapalat" w:hAnsi="GHEA Grapalat"/>
          <w:b/>
          <w:i/>
          <w:color w:val="0D0D0D" w:themeColor="text1" w:themeTint="F2"/>
          <w:sz w:val="22"/>
          <w:szCs w:val="22"/>
        </w:rPr>
      </w:pPr>
      <w:r w:rsidRPr="009F7DBD">
        <w:rPr>
          <w:rFonts w:ascii="GHEA Grapalat" w:hAnsi="GHEA Grapalat"/>
          <w:b/>
          <w:color w:val="0D0D0D" w:themeColor="text1" w:themeTint="F2"/>
          <w:sz w:val="22"/>
          <w:szCs w:val="22"/>
        </w:rPr>
        <w:t>Г</w:t>
      </w:r>
      <w:r w:rsidRPr="009F7DBD">
        <w:rPr>
          <w:rStyle w:val="w"/>
          <w:rFonts w:ascii="GHEA Grapalat" w:hAnsi="GHEA Grapalat"/>
          <w:b/>
          <w:color w:val="0D0D0D" w:themeColor="text1" w:themeTint="F2"/>
          <w:sz w:val="22"/>
          <w:szCs w:val="22"/>
          <w:shd w:val="clear" w:color="auto" w:fill="FFFFFF"/>
        </w:rPr>
        <w:t>ОСУДАРСТВЕННАЯ НЕКОММЕРЧЕСКАЯ</w:t>
      </w:r>
      <w:r w:rsidRPr="009F7DBD">
        <w:rPr>
          <w:rFonts w:ascii="Helvetica" w:hAnsi="Helvetica"/>
          <w:b/>
          <w:color w:val="0D0D0D" w:themeColor="text1" w:themeTint="F2"/>
          <w:sz w:val="22"/>
          <w:szCs w:val="22"/>
          <w:shd w:val="clear" w:color="auto" w:fill="FFFFFF"/>
        </w:rPr>
        <w:t> </w:t>
      </w:r>
      <w:r w:rsidRPr="009F7DBD">
        <w:rPr>
          <w:rStyle w:val="w"/>
          <w:rFonts w:ascii="GHEA Grapalat" w:hAnsi="GHEA Grapalat"/>
          <w:b/>
          <w:color w:val="0D0D0D" w:themeColor="text1" w:themeTint="F2"/>
          <w:sz w:val="22"/>
          <w:szCs w:val="22"/>
          <w:shd w:val="clear" w:color="auto" w:fill="FFFFFF"/>
        </w:rPr>
        <w:t>ОРГАНИЗАЦИЯ</w:t>
      </w:r>
      <w:r w:rsidRPr="009F7DBD">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9F7DBD">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9F7DBD">
        <w:rPr>
          <w:rFonts w:ascii="Arial" w:hAnsi="Arial" w:cs="Arial"/>
          <w:b/>
          <w:i/>
          <w:color w:val="0D0D0D" w:themeColor="text1" w:themeTint="F2"/>
          <w:sz w:val="22"/>
          <w:szCs w:val="22"/>
          <w:shd w:val="clear" w:color="auto" w:fill="FFFFFF"/>
        </w:rPr>
        <w:t> </w:t>
      </w:r>
      <w:r w:rsidRPr="009F7DBD">
        <w:rPr>
          <w:rFonts w:ascii="GHEA Grapalat" w:hAnsi="GHEA Grapalat" w:cs="Arial"/>
          <w:b/>
          <w:color w:val="0D0D0D" w:themeColor="text1" w:themeTint="F2"/>
          <w:sz w:val="22"/>
          <w:szCs w:val="22"/>
          <w:shd w:val="clear" w:color="auto" w:fill="FFFFFF"/>
        </w:rPr>
        <w:t>РЕСПУБЛИКИ АРМЕНИЯ</w:t>
      </w: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r w:rsidRPr="009F7DBD">
        <w:rPr>
          <w:rFonts w:ascii="GHEA Grapalat" w:hAnsi="GHEA Grapalat"/>
          <w:sz w:val="22"/>
          <w:szCs w:val="22"/>
        </w:rPr>
        <w:t>ПРИГЛАШЕНИЕ</w:t>
      </w: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4250E3" w:rsidRPr="009F7DBD" w:rsidRDefault="004250E3" w:rsidP="004250E3">
      <w:pPr>
        <w:pStyle w:val="aa"/>
        <w:widowControl w:val="0"/>
        <w:spacing w:after="160"/>
        <w:ind w:right="-7" w:firstLine="567"/>
        <w:jc w:val="center"/>
        <w:rPr>
          <w:rFonts w:ascii="GHEA Grapalat" w:hAnsi="GHEA Grapalat" w:cs="Sylfaen"/>
          <w:sz w:val="22"/>
          <w:szCs w:val="22"/>
        </w:rPr>
      </w:pPr>
    </w:p>
    <w:p w:rsidR="009F7DBD" w:rsidRPr="009F7DBD" w:rsidRDefault="004250E3" w:rsidP="009F7DBD">
      <w:pPr>
        <w:pStyle w:val="aa"/>
        <w:spacing w:after="160"/>
        <w:ind w:right="-7"/>
        <w:contextualSpacing/>
        <w:jc w:val="center"/>
        <w:rPr>
          <w:rFonts w:ascii="GHEA Grapalat" w:hAnsi="GHEA Grapalat"/>
          <w:b/>
          <w:sz w:val="22"/>
          <w:szCs w:val="22"/>
        </w:rPr>
      </w:pPr>
      <w:r w:rsidRPr="009F7DBD">
        <w:rPr>
          <w:rFonts w:ascii="GHEA Grapalat" w:hAnsi="GHEA Grapalat"/>
          <w:b/>
          <w:sz w:val="22"/>
          <w:szCs w:val="22"/>
        </w:rPr>
        <w:t xml:space="preserve">НА ЗАПРОС КОТИРОВОК, </w:t>
      </w:r>
      <w:r w:rsidR="00434976" w:rsidRPr="009F7DBD">
        <w:rPr>
          <w:rFonts w:ascii="GHEA Grapalat" w:hAnsi="GHEA Grapalat"/>
          <w:b/>
          <w:sz w:val="22"/>
          <w:szCs w:val="22"/>
        </w:rPr>
        <w:t xml:space="preserve">ОБЪЯВЛЕННЫЙ С ЦЕЛЬЮ ПРИОБРЕТЕНИЯ </w:t>
      </w:r>
      <w:r w:rsidR="002F49F9" w:rsidRPr="00637AEC">
        <w:rPr>
          <w:rFonts w:ascii="GHEA Grapalat" w:hAnsi="GHEA Grapalat"/>
          <w:b/>
        </w:rPr>
        <w:t xml:space="preserve">УСЛУГ ПО ТЕХНИЧЕСКОМУ ОБСЛУЖИВАНИЮ </w:t>
      </w:r>
      <w:r w:rsidR="002F49F9">
        <w:rPr>
          <w:rFonts w:ascii="GHEA Grapalat" w:hAnsi="GHEA Grapalat"/>
          <w:b/>
        </w:rPr>
        <w:t xml:space="preserve">МЕДИЦИНСКИХ/ЛАБОРАТОРНЫХ </w:t>
      </w:r>
      <w:r w:rsidR="002F49F9" w:rsidRPr="00637AEC">
        <w:rPr>
          <w:rFonts w:ascii="GHEA Grapalat" w:hAnsi="GHEA Grapalat"/>
          <w:b/>
        </w:rPr>
        <w:t>ПРИБОРОВ И ОБОРУДОВАНИЯ</w:t>
      </w:r>
      <w:r w:rsidR="00017B33" w:rsidRPr="00017B33">
        <w:rPr>
          <w:rFonts w:ascii="GHEA Grapalat" w:hAnsi="GHEA Grapalat"/>
          <w:b/>
          <w:sz w:val="22"/>
          <w:szCs w:val="22"/>
        </w:rPr>
        <w:t xml:space="preserve"> </w:t>
      </w:r>
      <w:r w:rsidR="00434976" w:rsidRPr="009F7DBD">
        <w:rPr>
          <w:rFonts w:ascii="GHEA Grapalat" w:hAnsi="GHEA Grapalat"/>
          <w:b/>
          <w:sz w:val="22"/>
          <w:szCs w:val="22"/>
        </w:rPr>
        <w:t xml:space="preserve">ДЛЯ </w:t>
      </w:r>
      <w:r w:rsidR="009F7DBD" w:rsidRPr="009F7DBD">
        <w:rPr>
          <w:rFonts w:ascii="GHEA Grapalat" w:hAnsi="GHEA Grapalat"/>
          <w:b/>
          <w:sz w:val="22"/>
          <w:szCs w:val="22"/>
        </w:rPr>
        <w:t>НУЖД ГНО «НАЦИОНАЛЬНОГО ЦЕНТРА ПО КОНТРОЛЮ И ПРОФИЛАКТИКЕ ЗАБОЛЕВАНИЙ» МЗ РА</w:t>
      </w:r>
    </w:p>
    <w:p w:rsidR="004250E3" w:rsidRPr="009F7DBD" w:rsidRDefault="004250E3" w:rsidP="004250E3">
      <w:pPr>
        <w:pStyle w:val="a3"/>
        <w:widowControl w:val="0"/>
        <w:spacing w:line="240" w:lineRule="auto"/>
        <w:ind w:firstLine="567"/>
        <w:contextualSpacing/>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Pr="009044F1" w:rsidRDefault="004250E3" w:rsidP="004250E3">
      <w:pPr>
        <w:pStyle w:val="aa"/>
        <w:widowControl w:val="0"/>
        <w:spacing w:after="160"/>
        <w:ind w:right="-7" w:firstLine="567"/>
        <w:jc w:val="center"/>
        <w:rPr>
          <w:rFonts w:ascii="GHEA Grapalat" w:hAnsi="GHEA Grapalat"/>
        </w:rPr>
      </w:pPr>
    </w:p>
    <w:p w:rsidR="004250E3" w:rsidRDefault="004250E3" w:rsidP="004250E3">
      <w:pPr>
        <w:tabs>
          <w:tab w:val="left" w:pos="4605"/>
        </w:tabs>
        <w:rPr>
          <w:rFonts w:ascii="GHEA Grapalat" w:hAnsi="GHEA Grapalat"/>
        </w:rPr>
      </w:pPr>
      <w:r>
        <w:rPr>
          <w:rFonts w:ascii="GHEA Grapalat" w:hAnsi="GHEA Grapalat"/>
        </w:rPr>
        <w:tab/>
      </w: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Default="004250E3" w:rsidP="004250E3">
      <w:pPr>
        <w:rPr>
          <w:rFonts w:ascii="GHEA Grapalat" w:hAnsi="GHEA Grapalat"/>
        </w:rPr>
      </w:pPr>
    </w:p>
    <w:p w:rsidR="004250E3" w:rsidRPr="00CA7335" w:rsidRDefault="004250E3" w:rsidP="004250E3">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9F7DBD" w:rsidRPr="009F7DBD" w:rsidRDefault="004B6D4C" w:rsidP="009F7DBD">
      <w:pPr>
        <w:pStyle w:val="aa"/>
        <w:spacing w:after="160"/>
        <w:ind w:right="-7"/>
        <w:contextualSpacing/>
        <w:jc w:val="center"/>
        <w:rPr>
          <w:rFonts w:ascii="GHEA Grapalat" w:hAnsi="GHEA Grapalat"/>
          <w:b/>
          <w:sz w:val="20"/>
          <w:szCs w:val="20"/>
        </w:rPr>
      </w:pPr>
      <w:r w:rsidRPr="009F7DBD">
        <w:rPr>
          <w:rFonts w:ascii="GHEA Grapalat" w:hAnsi="GHEA Grapalat"/>
          <w:b/>
          <w:sz w:val="20"/>
          <w:szCs w:val="20"/>
        </w:rPr>
        <w:t xml:space="preserve">ПРИГЛАШЕНИЯ </w:t>
      </w:r>
      <w:r w:rsidR="009F7DBD" w:rsidRPr="009F7DBD">
        <w:rPr>
          <w:rFonts w:ascii="GHEA Grapalat" w:hAnsi="GHEA Grapalat"/>
          <w:b/>
          <w:sz w:val="20"/>
          <w:szCs w:val="20"/>
        </w:rPr>
        <w:t xml:space="preserve">НА ЗАПРОС </w:t>
      </w:r>
      <w:r w:rsidR="00461613" w:rsidRPr="00461613">
        <w:rPr>
          <w:rFonts w:ascii="GHEA Grapalat" w:hAnsi="GHEA Grapalat"/>
          <w:b/>
          <w:sz w:val="20"/>
          <w:szCs w:val="20"/>
        </w:rPr>
        <w:t xml:space="preserve">КОТИРОВОК, ОБЪЯВЛЕННЫЙ С ЦЕЛЬЮ </w:t>
      </w:r>
      <w:r w:rsidR="002F49F9" w:rsidRPr="002F49F9">
        <w:rPr>
          <w:rFonts w:ascii="GHEA Grapalat" w:hAnsi="GHEA Grapalat"/>
          <w:b/>
          <w:sz w:val="20"/>
          <w:szCs w:val="20"/>
        </w:rPr>
        <w:t>ПРИОБРЕТЕНИЯ УСЛУГ ПО ТЕХНИЧЕСКОМУ ОБСЛУЖИВАНИЮ МЕДИЦИНСКИХ/ЛАБОРАТОРНЫХ ПРИБОРОВ И ОБОРУДОВАНИЯ ДЛЯ</w:t>
      </w:r>
      <w:r w:rsidR="002F49F9" w:rsidRPr="00461613">
        <w:rPr>
          <w:rFonts w:ascii="GHEA Grapalat" w:hAnsi="GHEA Grapalat"/>
          <w:b/>
          <w:sz w:val="20"/>
          <w:szCs w:val="20"/>
        </w:rPr>
        <w:t xml:space="preserve"> </w:t>
      </w:r>
      <w:r w:rsidR="00461613" w:rsidRPr="00461613">
        <w:rPr>
          <w:rFonts w:ascii="GHEA Grapalat" w:hAnsi="GHEA Grapalat"/>
          <w:b/>
          <w:sz w:val="20"/>
          <w:szCs w:val="20"/>
        </w:rPr>
        <w:t>НУЖД</w:t>
      </w:r>
      <w:r w:rsidR="00461613" w:rsidRPr="009F7DBD">
        <w:rPr>
          <w:rFonts w:ascii="GHEA Grapalat" w:hAnsi="GHEA Grapalat"/>
          <w:b/>
          <w:sz w:val="20"/>
          <w:szCs w:val="20"/>
        </w:rPr>
        <w:t xml:space="preserve"> </w:t>
      </w:r>
      <w:r w:rsidR="009F7DBD" w:rsidRPr="009F7DBD">
        <w:rPr>
          <w:rFonts w:ascii="GHEA Grapalat" w:hAnsi="GHEA Grapalat"/>
          <w:b/>
          <w:sz w:val="20"/>
          <w:szCs w:val="20"/>
        </w:rPr>
        <w:t>ГНО «НАЦИОНАЛЬНОГО ЦЕНТРА ПО КОНТРОЛЮ И ПРОФИЛАКТИКЕ ЗАБОЛЕВАНИЙ» МЗ РА</w:t>
      </w:r>
    </w:p>
    <w:p w:rsidR="00C67E80" w:rsidRPr="009044F1" w:rsidRDefault="00C67E80" w:rsidP="009F7DBD">
      <w:pPr>
        <w:widowControl w:val="0"/>
        <w:contextualSpacing/>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990C87">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990C87">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990C87">
      <w:pPr>
        <w:widowControl w:val="0"/>
        <w:contextualSpacing/>
        <w:jc w:val="center"/>
        <w:rPr>
          <w:rFonts w:ascii="GHEA Grapalat" w:hAnsi="GHEA Grapalat"/>
          <w:b/>
        </w:rPr>
      </w:pPr>
    </w:p>
    <w:p w:rsidR="008842CE" w:rsidRPr="00374F4A" w:rsidRDefault="00CA590C" w:rsidP="00990C87">
      <w:pPr>
        <w:widowControl w:val="0"/>
        <w:contextualSpacing/>
        <w:jc w:val="center"/>
        <w:rPr>
          <w:rFonts w:ascii="GHEA Grapalat" w:hAnsi="GHEA Grapalat"/>
          <w:b/>
        </w:rPr>
      </w:pPr>
      <w:r>
        <w:rPr>
          <w:rFonts w:ascii="GHEA Grapalat" w:hAnsi="GHEA Grapalat"/>
          <w:b/>
        </w:rPr>
        <w:t xml:space="preserve">ЧАСТЬ II. </w:t>
      </w:r>
    </w:p>
    <w:p w:rsidR="008842CE" w:rsidRPr="00374F4A" w:rsidRDefault="008842CE" w:rsidP="00990C87">
      <w:pPr>
        <w:widowControl w:val="0"/>
        <w:contextualSpacing/>
        <w:jc w:val="center"/>
        <w:rPr>
          <w:rFonts w:ascii="GHEA Grapalat" w:hAnsi="GHEA Grapalat"/>
          <w:b/>
        </w:rPr>
      </w:pPr>
    </w:p>
    <w:p w:rsidR="00096865" w:rsidRDefault="00096865" w:rsidP="00990C8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90C87">
        <w:rPr>
          <w:rFonts w:ascii="GHEA Grapalat" w:hAnsi="GHEA Grapalat"/>
          <w:b/>
        </w:rPr>
        <w:t>ЗАПРОС КОТИРОВОК</w:t>
      </w:r>
    </w:p>
    <w:p w:rsidR="00520F57" w:rsidRPr="008842CE" w:rsidRDefault="00520F57" w:rsidP="00990C87">
      <w:pPr>
        <w:widowControl w:val="0"/>
        <w:contextualSpacing/>
        <w:jc w:val="center"/>
        <w:rPr>
          <w:rFonts w:ascii="GHEA Grapalat" w:hAnsi="GHEA Grapalat"/>
          <w:b/>
        </w:rPr>
      </w:pPr>
    </w:p>
    <w:p w:rsidR="00096865" w:rsidRPr="003A1EBB" w:rsidRDefault="00096865" w:rsidP="00990C87">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990C87">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990C87">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990C87">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F3673" w:rsidRPr="006369A1">
        <w:rPr>
          <w:rFonts w:ascii="GHEA Grapalat" w:hAnsi="GHEA Grapalat"/>
          <w:b/>
        </w:rPr>
        <w:t>«</w:t>
      </w:r>
      <w:r w:rsidR="005A7630">
        <w:rPr>
          <w:rFonts w:ascii="GHEA Grapalat" w:hAnsi="GHEA Grapalat"/>
          <w:b/>
        </w:rPr>
        <w:t>GHTsDzB-HVKAK-2022-08</w:t>
      </w:r>
      <w:r w:rsidR="00EF3673" w:rsidRPr="006369A1">
        <w:rPr>
          <w:rFonts w:ascii="GHEA Grapalat" w:hAnsi="GHEA Grapalat"/>
          <w:b/>
        </w:rPr>
        <w:t>»</w:t>
      </w:r>
      <w:r w:rsidR="00EF3673"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990C87">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F3673" w:rsidRPr="00E063D7">
        <w:rPr>
          <w:rFonts w:ascii="GHEA Grapalat" w:hAnsi="GHEA Grapalat"/>
          <w:b/>
          <w:color w:val="0D0D0D" w:themeColor="text1" w:themeTint="F2"/>
          <w:sz w:val="22"/>
          <w:szCs w:val="22"/>
        </w:rPr>
        <w:t>ГНО «Национальным центром по контролю и</w:t>
      </w:r>
      <w:proofErr w:type="gramEnd"/>
      <w:r w:rsidR="00EF3673" w:rsidRPr="00E063D7">
        <w:rPr>
          <w:rFonts w:ascii="GHEA Grapalat" w:hAnsi="GHEA Grapalat"/>
          <w:b/>
          <w:color w:val="0D0D0D" w:themeColor="text1" w:themeTint="F2"/>
          <w:sz w:val="22"/>
          <w:szCs w:val="22"/>
        </w:rPr>
        <w:t xml:space="preserve"> профилактике заболеваний» </w:t>
      </w:r>
      <w:r w:rsidR="00EF3673" w:rsidRPr="00E063D7">
        <w:rPr>
          <w:rStyle w:val="aff3"/>
          <w:rFonts w:ascii="GHEA Grapalat" w:hAnsi="GHEA Grapalat" w:cs="Arial"/>
          <w:b/>
          <w:bCs/>
          <w:i w:val="0"/>
          <w:color w:val="0D0D0D" w:themeColor="text1" w:themeTint="F2"/>
          <w:sz w:val="22"/>
          <w:szCs w:val="22"/>
          <w:shd w:val="clear" w:color="auto" w:fill="FFFFFF"/>
        </w:rPr>
        <w:t>МЗ РА</w:t>
      </w:r>
      <w:r w:rsidR="00EF3673"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990C87">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990C87">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EF3673">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F3673" w:rsidRPr="00024CEA">
        <w:rPr>
          <w:rFonts w:ascii="GHEA Grapalat" w:hAnsi="GHEA Grapalat"/>
          <w:b/>
          <w:sz w:val="24"/>
          <w:szCs w:val="24"/>
          <w:lang w:val="en-GB"/>
        </w:rPr>
        <w:t>procurement</w:t>
      </w:r>
      <w:r w:rsidR="00EF3673" w:rsidRPr="00024CEA">
        <w:rPr>
          <w:rFonts w:ascii="GHEA Grapalat" w:hAnsi="GHEA Grapalat"/>
          <w:b/>
          <w:sz w:val="24"/>
          <w:szCs w:val="24"/>
        </w:rPr>
        <w:t>@</w:t>
      </w:r>
      <w:proofErr w:type="spellStart"/>
      <w:r w:rsidR="00EF3673" w:rsidRPr="00024CEA">
        <w:rPr>
          <w:rFonts w:ascii="GHEA Grapalat" w:hAnsi="GHEA Grapalat"/>
          <w:b/>
          <w:sz w:val="24"/>
          <w:szCs w:val="24"/>
          <w:lang w:val="en-GB"/>
        </w:rPr>
        <w:t>ncdc</w:t>
      </w:r>
      <w:proofErr w:type="spellEnd"/>
      <w:r w:rsidR="00EF3673" w:rsidRPr="00024CEA">
        <w:rPr>
          <w:rFonts w:ascii="GHEA Grapalat" w:hAnsi="GHEA Grapalat"/>
          <w:b/>
          <w:sz w:val="24"/>
          <w:szCs w:val="24"/>
        </w:rPr>
        <w:t>.</w:t>
      </w:r>
      <w:r w:rsidR="00EF3673"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EF3673" w:rsidRPr="009044F1">
        <w:rPr>
          <w:rFonts w:ascii="GHEA Grapalat" w:hAnsi="GHEA Grapalat"/>
          <w:i w:val="0"/>
          <w:sz w:val="24"/>
          <w:szCs w:val="24"/>
        </w:rPr>
        <w:t xml:space="preserve">Предметом закупки является приобретение </w:t>
      </w:r>
      <w:r w:rsidR="00E5692D" w:rsidRPr="00637AEC">
        <w:rPr>
          <w:rFonts w:ascii="GHEA Grapalat" w:hAnsi="GHEA Grapalat"/>
          <w:b/>
          <w:i w:val="0"/>
          <w:sz w:val="24"/>
          <w:szCs w:val="24"/>
        </w:rPr>
        <w:t xml:space="preserve">услуг по техническому обслуживанию </w:t>
      </w:r>
      <w:r w:rsidR="00E5692D">
        <w:rPr>
          <w:rFonts w:ascii="GHEA Grapalat" w:hAnsi="GHEA Grapalat"/>
          <w:b/>
          <w:i w:val="0"/>
          <w:sz w:val="24"/>
          <w:szCs w:val="24"/>
        </w:rPr>
        <w:t xml:space="preserve">медицинских/лабораторных </w:t>
      </w:r>
      <w:r w:rsidR="00E5692D" w:rsidRPr="00637AEC">
        <w:rPr>
          <w:rFonts w:ascii="GHEA Grapalat" w:hAnsi="GHEA Grapalat"/>
          <w:b/>
          <w:i w:val="0"/>
          <w:sz w:val="24"/>
          <w:szCs w:val="24"/>
        </w:rPr>
        <w:t>приборов и оборудования</w:t>
      </w:r>
      <w:r w:rsidR="00461613" w:rsidRPr="009044F1">
        <w:rPr>
          <w:rFonts w:ascii="GHEA Grapalat" w:hAnsi="GHEA Grapalat"/>
          <w:i w:val="0"/>
          <w:sz w:val="24"/>
          <w:szCs w:val="24"/>
        </w:rPr>
        <w:t xml:space="preserve"> </w:t>
      </w:r>
      <w:r w:rsidR="00EF3673" w:rsidRPr="009044F1">
        <w:rPr>
          <w:rFonts w:ascii="GHEA Grapalat" w:hAnsi="GHEA Grapalat"/>
          <w:i w:val="0"/>
          <w:sz w:val="24"/>
          <w:szCs w:val="24"/>
        </w:rPr>
        <w:t xml:space="preserve">(далее — также </w:t>
      </w:r>
      <w:r w:rsidR="00EF3673">
        <w:rPr>
          <w:rFonts w:ascii="GHEA Grapalat" w:hAnsi="GHEA Grapalat"/>
          <w:i w:val="0"/>
          <w:sz w:val="24"/>
          <w:szCs w:val="24"/>
        </w:rPr>
        <w:t>услуга</w:t>
      </w:r>
      <w:r w:rsidR="00EF3673" w:rsidRPr="009044F1">
        <w:rPr>
          <w:rFonts w:ascii="GHEA Grapalat" w:hAnsi="GHEA Grapalat"/>
          <w:i w:val="0"/>
          <w:sz w:val="24"/>
          <w:szCs w:val="24"/>
        </w:rPr>
        <w:t xml:space="preserve">) для нужд </w:t>
      </w:r>
      <w:r w:rsidR="00EF3673" w:rsidRPr="00684295">
        <w:rPr>
          <w:rFonts w:ascii="GHEA Grapalat" w:hAnsi="GHEA Grapalat"/>
          <w:b/>
          <w:i w:val="0"/>
          <w:color w:val="0D0D0D" w:themeColor="text1" w:themeTint="F2"/>
          <w:sz w:val="22"/>
          <w:szCs w:val="22"/>
        </w:rPr>
        <w:t>ГНО «Национальн</w:t>
      </w:r>
      <w:r w:rsidR="00EF3673">
        <w:rPr>
          <w:rFonts w:ascii="GHEA Grapalat" w:hAnsi="GHEA Grapalat"/>
          <w:b/>
          <w:i w:val="0"/>
          <w:color w:val="0D0D0D" w:themeColor="text1" w:themeTint="F2"/>
          <w:sz w:val="22"/>
          <w:szCs w:val="22"/>
        </w:rPr>
        <w:t>ого</w:t>
      </w:r>
      <w:r w:rsidR="00EF3673" w:rsidRPr="00684295">
        <w:rPr>
          <w:rFonts w:ascii="GHEA Grapalat" w:hAnsi="GHEA Grapalat"/>
          <w:b/>
          <w:i w:val="0"/>
          <w:color w:val="0D0D0D" w:themeColor="text1" w:themeTint="F2"/>
          <w:sz w:val="22"/>
          <w:szCs w:val="22"/>
        </w:rPr>
        <w:t xml:space="preserve"> центр</w:t>
      </w:r>
      <w:r w:rsidR="00EF3673">
        <w:rPr>
          <w:rFonts w:ascii="GHEA Grapalat" w:hAnsi="GHEA Grapalat"/>
          <w:b/>
          <w:i w:val="0"/>
          <w:color w:val="0D0D0D" w:themeColor="text1" w:themeTint="F2"/>
          <w:sz w:val="22"/>
          <w:szCs w:val="22"/>
        </w:rPr>
        <w:t>а</w:t>
      </w:r>
      <w:r w:rsidR="00EF3673" w:rsidRPr="00684295">
        <w:rPr>
          <w:rFonts w:ascii="GHEA Grapalat" w:hAnsi="GHEA Grapalat"/>
          <w:b/>
          <w:i w:val="0"/>
          <w:color w:val="0D0D0D" w:themeColor="text1" w:themeTint="F2"/>
          <w:sz w:val="22"/>
          <w:szCs w:val="22"/>
        </w:rPr>
        <w:t xml:space="preserve"> по контролю и профилактике заболеваний» </w:t>
      </w:r>
      <w:r w:rsidR="00EF3673" w:rsidRPr="00684295">
        <w:rPr>
          <w:rStyle w:val="aff3"/>
          <w:rFonts w:ascii="GHEA Grapalat" w:hAnsi="GHEA Grapalat" w:cs="Arial"/>
          <w:b/>
          <w:bCs/>
          <w:color w:val="0D0D0D" w:themeColor="text1" w:themeTint="F2"/>
          <w:sz w:val="22"/>
          <w:szCs w:val="22"/>
          <w:shd w:val="clear" w:color="auto" w:fill="FFFFFF"/>
        </w:rPr>
        <w:t>МЗ РА</w:t>
      </w:r>
      <w:r w:rsidR="00EF3673" w:rsidRPr="009044F1">
        <w:rPr>
          <w:rFonts w:ascii="GHEA Grapalat" w:hAnsi="GHEA Grapalat"/>
          <w:i w:val="0"/>
          <w:sz w:val="24"/>
          <w:szCs w:val="24"/>
        </w:rPr>
        <w:t xml:space="preserve">, которые сгруппированы в </w:t>
      </w:r>
      <w:r w:rsidR="00E5692D">
        <w:rPr>
          <w:rFonts w:ascii="GHEA Grapalat" w:hAnsi="GHEA Grapalat"/>
          <w:i w:val="0"/>
          <w:sz w:val="24"/>
          <w:szCs w:val="24"/>
        </w:rPr>
        <w:t>35</w:t>
      </w:r>
      <w:r w:rsidR="00EF3673">
        <w:rPr>
          <w:rFonts w:ascii="GHEA Grapalat" w:hAnsi="GHEA Grapalat"/>
          <w:i w:val="0"/>
          <w:sz w:val="24"/>
          <w:szCs w:val="24"/>
        </w:rPr>
        <w:t xml:space="preserve"> лот</w:t>
      </w:r>
      <w:r w:rsidR="008B7B53">
        <w:rPr>
          <w:rFonts w:ascii="GHEA Grapalat" w:hAnsi="GHEA Grapalat"/>
          <w:i w:val="0"/>
          <w:sz w:val="24"/>
          <w:szCs w:val="24"/>
        </w:rPr>
        <w:t>ов</w:t>
      </w:r>
      <w:r w:rsidR="0021130A">
        <w:rPr>
          <w:rFonts w:ascii="GHEA Grapalat" w:hAnsi="GHEA Grapalat"/>
          <w:i w:val="0"/>
          <w:sz w:val="24"/>
          <w:szCs w:val="24"/>
        </w:rPr>
        <w:t xml:space="preserve"> (согласно прикрепленн</w:t>
      </w:r>
      <w:r w:rsidR="00E5692D">
        <w:rPr>
          <w:rFonts w:ascii="GHEA Grapalat" w:hAnsi="GHEA Grapalat"/>
          <w:i w:val="0"/>
          <w:sz w:val="24"/>
          <w:szCs w:val="24"/>
        </w:rPr>
        <w:t xml:space="preserve">ым </w:t>
      </w:r>
      <w:r w:rsidR="0021130A">
        <w:rPr>
          <w:rFonts w:ascii="GHEA Grapalat" w:hAnsi="GHEA Grapalat"/>
          <w:i w:val="0"/>
          <w:sz w:val="24"/>
          <w:szCs w:val="24"/>
        </w:rPr>
        <w:t>Приложени</w:t>
      </w:r>
      <w:r w:rsidR="00E5692D">
        <w:rPr>
          <w:rFonts w:ascii="GHEA Grapalat" w:hAnsi="GHEA Grapalat"/>
          <w:i w:val="0"/>
          <w:sz w:val="24"/>
          <w:szCs w:val="24"/>
        </w:rPr>
        <w:t>ям</w:t>
      </w:r>
      <w:r w:rsidR="0021130A">
        <w:rPr>
          <w:rFonts w:ascii="GHEA Grapalat" w:hAnsi="GHEA Grapalat"/>
          <w:i w:val="0"/>
          <w:sz w:val="24"/>
          <w:szCs w:val="24"/>
        </w:rPr>
        <w:t xml:space="preserve"> № 1</w:t>
      </w:r>
      <w:r w:rsidR="00E5692D">
        <w:rPr>
          <w:rFonts w:ascii="GHEA Grapalat" w:hAnsi="GHEA Grapalat"/>
          <w:i w:val="0"/>
          <w:sz w:val="24"/>
          <w:szCs w:val="24"/>
        </w:rPr>
        <w:t>, № 1.1</w:t>
      </w:r>
      <w:r w:rsidR="0021130A">
        <w:rPr>
          <w:rFonts w:ascii="GHEA Grapalat" w:hAnsi="GHEA Grapalat"/>
          <w:i w:val="0"/>
          <w:sz w:val="24"/>
          <w:szCs w:val="24"/>
        </w:rPr>
        <w:t>)</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461613" w:rsidRPr="009044F1" w:rsidTr="00967F94">
        <w:trPr>
          <w:trHeight w:val="405"/>
          <w:jc w:val="center"/>
        </w:trPr>
        <w:tc>
          <w:tcPr>
            <w:tcW w:w="1530" w:type="dxa"/>
            <w:vAlign w:val="center"/>
          </w:tcPr>
          <w:p w:rsidR="00461613" w:rsidRPr="009044F1" w:rsidRDefault="00461613" w:rsidP="00967F94">
            <w:pPr>
              <w:pStyle w:val="23"/>
              <w:widowControl w:val="0"/>
              <w:spacing w:after="120" w:line="240" w:lineRule="auto"/>
              <w:ind w:firstLine="0"/>
              <w:jc w:val="left"/>
              <w:rPr>
                <w:rFonts w:ascii="GHEA Grapalat" w:hAnsi="GHEA Grapalat"/>
                <w:sz w:val="24"/>
                <w:szCs w:val="24"/>
              </w:rPr>
            </w:pPr>
            <w:r w:rsidRPr="009044F1">
              <w:rPr>
                <w:rFonts w:ascii="GHEA Grapalat" w:hAnsi="GHEA Grapalat"/>
                <w:sz w:val="24"/>
                <w:szCs w:val="24"/>
              </w:rPr>
              <w:t>1</w:t>
            </w:r>
          </w:p>
        </w:tc>
        <w:tc>
          <w:tcPr>
            <w:tcW w:w="7704" w:type="dxa"/>
            <w:vAlign w:val="center"/>
          </w:tcPr>
          <w:p w:rsidR="00461613" w:rsidRPr="008B7B53" w:rsidRDefault="008B7B53" w:rsidP="00893086">
            <w:pPr>
              <w:rPr>
                <w:rFonts w:ascii="GHEA Grapalat" w:hAnsi="GHEA Grapalat"/>
                <w:b/>
                <w:color w:val="FF0000"/>
              </w:rPr>
            </w:pPr>
            <w:r w:rsidRPr="008B7B53">
              <w:rPr>
                <w:rFonts w:ascii="GHEA Grapalat" w:hAnsi="GHEA Grapalat"/>
                <w:b/>
                <w:i/>
                <w:color w:val="FF0000"/>
              </w:rPr>
              <w:t>согласно прикрепленн</w:t>
            </w:r>
            <w:r w:rsidR="00893086">
              <w:rPr>
                <w:rFonts w:ascii="GHEA Grapalat" w:hAnsi="GHEA Grapalat"/>
                <w:b/>
                <w:i/>
                <w:color w:val="FF0000"/>
              </w:rPr>
              <w:t>ым</w:t>
            </w:r>
            <w:r w:rsidRPr="008B7B53">
              <w:rPr>
                <w:rFonts w:ascii="GHEA Grapalat" w:hAnsi="GHEA Grapalat"/>
                <w:b/>
                <w:i/>
                <w:color w:val="FF0000"/>
              </w:rPr>
              <w:t xml:space="preserve"> </w:t>
            </w:r>
            <w:r w:rsidRPr="00E5692D">
              <w:rPr>
                <w:rFonts w:ascii="GHEA Grapalat" w:hAnsi="GHEA Grapalat"/>
                <w:b/>
                <w:i/>
                <w:color w:val="FF0000"/>
              </w:rPr>
              <w:t>Приложени</w:t>
            </w:r>
            <w:r w:rsidR="00893086">
              <w:rPr>
                <w:rFonts w:ascii="GHEA Grapalat" w:hAnsi="GHEA Grapalat"/>
                <w:b/>
                <w:i/>
                <w:color w:val="FF0000"/>
              </w:rPr>
              <w:t>ям</w:t>
            </w:r>
            <w:r w:rsidRPr="00E5692D">
              <w:rPr>
                <w:rFonts w:ascii="GHEA Grapalat" w:hAnsi="GHEA Grapalat"/>
                <w:b/>
                <w:i/>
                <w:color w:val="FF0000"/>
              </w:rPr>
              <w:t xml:space="preserve"> № 1</w:t>
            </w:r>
            <w:r w:rsidR="00E5692D" w:rsidRPr="00E5692D">
              <w:rPr>
                <w:rFonts w:ascii="GHEA Grapalat" w:hAnsi="GHEA Grapalat"/>
                <w:b/>
                <w:i/>
                <w:color w:val="FF0000"/>
              </w:rPr>
              <w:t>, № 1.1</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CF4F34">
      <w:pPr>
        <w:widowControl w:val="0"/>
        <w:tabs>
          <w:tab w:val="left" w:pos="1134"/>
        </w:tabs>
        <w:ind w:firstLine="1134"/>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CF4F34">
      <w:pPr>
        <w:widowControl w:val="0"/>
        <w:tabs>
          <w:tab w:val="left" w:pos="1134"/>
          <w:tab w:val="left" w:pos="7200"/>
        </w:tabs>
        <w:ind w:firstLine="1134"/>
        <w:contextualSpacing/>
        <w:jc w:val="both"/>
        <w:rPr>
          <w:rFonts w:ascii="GHEA Grapalat" w:hAnsi="GHEA Grapalat"/>
        </w:rPr>
      </w:pPr>
      <w:r w:rsidRPr="009044F1">
        <w:rPr>
          <w:rFonts w:ascii="GHEA Grapalat" w:hAnsi="GHEA Grapalat"/>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CF4F34">
      <w:pPr>
        <w:widowControl w:val="0"/>
        <w:tabs>
          <w:tab w:val="left" w:pos="1134"/>
        </w:tabs>
        <w:ind w:firstLine="1134"/>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CF4F34">
      <w:pPr>
        <w:widowControl w:val="0"/>
        <w:tabs>
          <w:tab w:val="left" w:pos="1134"/>
        </w:tabs>
        <w:ind w:firstLine="1134"/>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CF4F34">
      <w:pPr>
        <w:widowControl w:val="0"/>
        <w:tabs>
          <w:tab w:val="left" w:pos="1134"/>
        </w:tabs>
        <w:ind w:firstLine="1134"/>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CF4F34">
      <w:pPr>
        <w:pStyle w:val="af4"/>
        <w:widowControl w:val="0"/>
        <w:tabs>
          <w:tab w:val="left" w:pos="1134"/>
        </w:tabs>
        <w:spacing w:before="0" w:beforeAutospacing="0" w:after="0" w:afterAutospacing="0"/>
        <w:ind w:firstLine="1134"/>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CF4F34">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82FE3" w:rsidRDefault="00D5674E" w:rsidP="00CF4F34">
      <w:pPr>
        <w:widowControl w:val="0"/>
        <w:tabs>
          <w:tab w:val="left" w:pos="1134"/>
        </w:tabs>
        <w:ind w:firstLine="1134"/>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w:t>
      </w:r>
      <w:r w:rsidRPr="00982FE3">
        <w:rPr>
          <w:rFonts w:ascii="GHEA Grapalat" w:hAnsi="GHEA Grapalat"/>
          <w:color w:val="000000"/>
        </w:rPr>
        <w:t>родители супруга (супруги), бабушка, дедушка, сестра, брат, дети, супруг сестры или супруга брата и их дети.</w:t>
      </w:r>
      <w:proofErr w:type="gramEnd"/>
    </w:p>
    <w:p w:rsidR="00E67CC4" w:rsidRPr="00982FE3" w:rsidRDefault="00096865" w:rsidP="00CF4F34">
      <w:pPr>
        <w:widowControl w:val="0"/>
        <w:tabs>
          <w:tab w:val="left" w:pos="1134"/>
        </w:tabs>
        <w:ind w:firstLine="1134"/>
        <w:contextualSpacing/>
        <w:jc w:val="both"/>
        <w:rPr>
          <w:rFonts w:ascii="GHEA Grapalat" w:hAnsi="GHEA Grapalat" w:cs="Arial Armenian"/>
        </w:rPr>
      </w:pPr>
      <w:r w:rsidRPr="00982FE3">
        <w:rPr>
          <w:rFonts w:ascii="GHEA Grapalat" w:hAnsi="GHEA Grapalat"/>
        </w:rPr>
        <w:t>2.4</w:t>
      </w:r>
      <w:r w:rsidR="00D13662" w:rsidRPr="00982FE3">
        <w:rPr>
          <w:rFonts w:ascii="GHEA Grapalat" w:hAnsi="GHEA Grapalat"/>
        </w:rPr>
        <w:t>.</w:t>
      </w:r>
      <w:r w:rsidR="00E1385B" w:rsidRPr="00982FE3">
        <w:rPr>
          <w:rFonts w:ascii="GHEA Grapalat" w:hAnsi="GHEA Grapalat"/>
        </w:rPr>
        <w:tab/>
      </w:r>
      <w:r w:rsidR="00982FE3" w:rsidRPr="00982FE3">
        <w:rPr>
          <w:rFonts w:ascii="GHEA Grapalat" w:hAnsi="GHEA Grapalat"/>
          <w:b/>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w:t>
      </w:r>
      <w:r w:rsidR="00982FE3" w:rsidRPr="00982FE3">
        <w:rPr>
          <w:rFonts w:ascii="GHEA Grapalat" w:hAnsi="GHEA Grapalat"/>
        </w:rPr>
        <w:t xml:space="preserve"> </w:t>
      </w:r>
      <w:r w:rsidR="00E67CC4" w:rsidRPr="00982FE3">
        <w:rPr>
          <w:rFonts w:ascii="GHEA Grapalat" w:hAnsi="GHEA Grapalat"/>
        </w:rPr>
        <w:t>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982FE3">
        <w:rPr>
          <w:rFonts w:ascii="GHEA Grapalat" w:hAnsi="GHEA Grapalat"/>
        </w:rPr>
        <w:t>Fitch</w:t>
      </w:r>
      <w:proofErr w:type="spellEnd"/>
      <w:r w:rsidR="00E67CC4" w:rsidRPr="00982FE3">
        <w:rPr>
          <w:rFonts w:ascii="GHEA Grapalat" w:hAnsi="GHEA Grapalat"/>
        </w:rPr>
        <w:t xml:space="preserve">, </w:t>
      </w:r>
      <w:proofErr w:type="spellStart"/>
      <w:r w:rsidR="00E67CC4" w:rsidRPr="00982FE3">
        <w:rPr>
          <w:rFonts w:ascii="GHEA Grapalat" w:hAnsi="GHEA Grapalat"/>
        </w:rPr>
        <w:t>Moodys</w:t>
      </w:r>
      <w:proofErr w:type="spellEnd"/>
      <w:r w:rsidR="00E67CC4" w:rsidRPr="00982FE3">
        <w:rPr>
          <w:rFonts w:ascii="GHEA Grapalat" w:hAnsi="GHEA Grapalat"/>
        </w:rPr>
        <w:t xml:space="preserve">, </w:t>
      </w:r>
      <w:proofErr w:type="spellStart"/>
      <w:r w:rsidR="00E67CC4" w:rsidRPr="00982FE3">
        <w:rPr>
          <w:rFonts w:ascii="GHEA Grapalat" w:hAnsi="GHEA Grapalat"/>
        </w:rPr>
        <w:t>Standard</w:t>
      </w:r>
      <w:proofErr w:type="spellEnd"/>
      <w:r w:rsidR="00E67CC4" w:rsidRPr="00982FE3">
        <w:rPr>
          <w:rFonts w:ascii="GHEA Grapalat" w:hAnsi="GHEA Grapalat"/>
        </w:rPr>
        <w:t xml:space="preserve"> &amp; </w:t>
      </w:r>
      <w:proofErr w:type="spellStart"/>
      <w:r w:rsidR="00E67CC4" w:rsidRPr="00982FE3">
        <w:rPr>
          <w:rFonts w:ascii="GHEA Grapalat" w:hAnsi="GHEA Grapalat"/>
        </w:rPr>
        <w:t>Poor's</w:t>
      </w:r>
      <w:proofErr w:type="spellEnd"/>
      <w:r w:rsidR="00E67CC4" w:rsidRPr="00982FE3">
        <w:rPr>
          <w:rFonts w:ascii="GHEA Grapalat" w:hAnsi="GHEA Grapalat"/>
        </w:rPr>
        <w:t>) как минимум в размере суверенного рейтинга, присвоенного Республике Армения.</w:t>
      </w:r>
    </w:p>
    <w:p w:rsidR="000A6B75" w:rsidRPr="009044F1" w:rsidRDefault="000A6B75" w:rsidP="00CF4F34">
      <w:pPr>
        <w:widowControl w:val="0"/>
        <w:tabs>
          <w:tab w:val="left" w:pos="1134"/>
        </w:tabs>
        <w:ind w:firstLine="1134"/>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CF4F34">
      <w:pPr>
        <w:pStyle w:val="23"/>
        <w:widowControl w:val="0"/>
        <w:tabs>
          <w:tab w:val="left" w:pos="1134"/>
        </w:tabs>
        <w:spacing w:line="240" w:lineRule="auto"/>
        <w:ind w:firstLine="1134"/>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CF4F34">
      <w:pPr>
        <w:pStyle w:val="23"/>
        <w:widowControl w:val="0"/>
        <w:spacing w:line="240" w:lineRule="auto"/>
        <w:ind w:firstLine="1134"/>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CF4F34">
      <w:pPr>
        <w:pStyle w:val="23"/>
        <w:widowControl w:val="0"/>
        <w:tabs>
          <w:tab w:val="left" w:pos="1134"/>
        </w:tabs>
        <w:spacing w:line="240" w:lineRule="auto"/>
        <w:ind w:firstLine="1134"/>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CF4F34">
      <w:pPr>
        <w:pStyle w:val="23"/>
        <w:widowControl w:val="0"/>
        <w:tabs>
          <w:tab w:val="left" w:pos="1134"/>
        </w:tabs>
        <w:spacing w:line="240" w:lineRule="auto"/>
        <w:ind w:firstLine="1134"/>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FE2CCB" w:rsidRPr="00A970FC" w:rsidRDefault="00FE2CCB" w:rsidP="00B46D58">
      <w:pPr>
        <w:pStyle w:val="23"/>
        <w:widowControl w:val="0"/>
        <w:tabs>
          <w:tab w:val="left" w:pos="1134"/>
        </w:tabs>
        <w:spacing w:after="160" w:line="240" w:lineRule="auto"/>
        <w:ind w:firstLine="567"/>
        <w:rPr>
          <w:rFonts w:ascii="GHEA Grapalat" w:hAnsi="GHEA Grapalat"/>
          <w:sz w:val="24"/>
          <w:szCs w:val="24"/>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664C8D">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664C8D">
        <w:rPr>
          <w:rStyle w:val="af6"/>
          <w:vertAlign w:val="baseline"/>
        </w:rPr>
        <w:t>.</w:t>
      </w:r>
      <w:r w:rsidR="00AA7117">
        <w:rPr>
          <w:rFonts w:ascii="GHEA Grapalat" w:hAnsi="GHEA Grapalat"/>
        </w:rPr>
        <w:t xml:space="preserve"> </w:t>
      </w:r>
    </w:p>
    <w:p w:rsidR="00096865" w:rsidRPr="009044F1" w:rsidRDefault="00096865" w:rsidP="00664C8D">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664C8D">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664C8D">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664C8D">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664C8D">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430D0B">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430D0B" w:rsidRDefault="00096865" w:rsidP="00430D0B">
      <w:pPr>
        <w:pStyle w:val="23"/>
        <w:widowControl w:val="0"/>
        <w:spacing w:line="240" w:lineRule="auto"/>
        <w:ind w:firstLine="567"/>
        <w:contextualSpacing/>
        <w:rPr>
          <w:rFonts w:ascii="GHEA Grapalat" w:hAnsi="GHEA Grapalat" w:cs="Sylfaen"/>
          <w:b/>
          <w:sz w:val="24"/>
          <w:szCs w:val="24"/>
        </w:rPr>
      </w:pPr>
      <w:r w:rsidRPr="00430D0B">
        <w:rPr>
          <w:rFonts w:ascii="GHEA Grapalat" w:hAnsi="GHEA Grapalat"/>
          <w:b/>
          <w:sz w:val="24"/>
          <w:szCs w:val="24"/>
        </w:rPr>
        <w:t xml:space="preserve">Участник может подать </w:t>
      </w:r>
      <w:proofErr w:type="gramStart"/>
      <w:r w:rsidRPr="00430D0B">
        <w:rPr>
          <w:rFonts w:ascii="GHEA Grapalat" w:hAnsi="GHEA Grapalat"/>
          <w:b/>
          <w:sz w:val="24"/>
          <w:szCs w:val="24"/>
        </w:rPr>
        <w:t>заявку</w:t>
      </w:r>
      <w:proofErr w:type="gramEnd"/>
      <w:r w:rsidRPr="00430D0B">
        <w:rPr>
          <w:rFonts w:ascii="GHEA Grapalat" w:hAnsi="GHEA Grapalat"/>
          <w:b/>
          <w:sz w:val="24"/>
          <w:szCs w:val="24"/>
        </w:rPr>
        <w:t xml:space="preserve"> как для каждого лота, так и для нескольких или всех лотов.</w:t>
      </w:r>
      <w:r w:rsidR="00AA7117" w:rsidRPr="00430D0B">
        <w:rPr>
          <w:rFonts w:ascii="GHEA Grapalat" w:hAnsi="GHEA Grapalat"/>
          <w:b/>
          <w:sz w:val="24"/>
          <w:szCs w:val="24"/>
        </w:rPr>
        <w:t xml:space="preserve"> </w:t>
      </w:r>
    </w:p>
    <w:p w:rsidR="00096865" w:rsidRPr="009044F1" w:rsidRDefault="000946A3" w:rsidP="00430D0B">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0D0B">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430D0B" w:rsidRDefault="00430D0B" w:rsidP="00430D0B">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Pr="00B12C1B">
        <w:rPr>
          <w:rFonts w:ascii="GHEA Grapalat" w:hAnsi="GHEA Grapalat"/>
          <w:b/>
          <w:sz w:val="22"/>
          <w:szCs w:val="22"/>
        </w:rPr>
        <w:t>г</w:t>
      </w:r>
      <w:proofErr w:type="gramEnd"/>
      <w:r w:rsidRPr="00B12C1B">
        <w:rPr>
          <w:rFonts w:ascii="GHEA Grapalat" w:hAnsi="GHEA Grapalat"/>
          <w:b/>
          <w:sz w:val="22"/>
          <w:szCs w:val="22"/>
        </w:rPr>
        <w:t>.</w:t>
      </w:r>
      <w:r w:rsidRPr="00E063D7">
        <w:rPr>
          <w:rFonts w:ascii="GHEA Grapalat" w:hAnsi="GHEA Grapalat"/>
          <w:i/>
          <w:sz w:val="22"/>
          <w:szCs w:val="22"/>
        </w:rPr>
        <w:t xml:space="preserve"> </w:t>
      </w:r>
      <w:r w:rsidRPr="00E063D7">
        <w:rPr>
          <w:rFonts w:ascii="GHEA Grapalat" w:hAnsi="GHEA Grapalat"/>
          <w:b/>
          <w:sz w:val="22"/>
          <w:szCs w:val="22"/>
        </w:rPr>
        <w:t>Ереван, ул. М.</w:t>
      </w:r>
      <w:r w:rsidRPr="00E063D7">
        <w:rPr>
          <w:rFonts w:ascii="GHEA Grapalat" w:hAnsi="GHEA Grapalat"/>
          <w:b/>
          <w:sz w:val="22"/>
          <w:szCs w:val="22"/>
          <w:lang w:val="hy-AM"/>
        </w:rPr>
        <w:t xml:space="preserve"> </w:t>
      </w:r>
      <w:proofErr w:type="spellStart"/>
      <w:r w:rsidRPr="00E063D7">
        <w:rPr>
          <w:rFonts w:ascii="GHEA Grapalat" w:hAnsi="GHEA Grapalat"/>
          <w:b/>
          <w:sz w:val="22"/>
          <w:szCs w:val="22"/>
        </w:rPr>
        <w:t>Гераци</w:t>
      </w:r>
      <w:proofErr w:type="spellEnd"/>
      <w:r w:rsidRPr="00E063D7">
        <w:rPr>
          <w:rFonts w:ascii="GHEA Grapalat" w:hAnsi="GHEA Grapalat"/>
          <w:sz w:val="22"/>
          <w:szCs w:val="22"/>
        </w:rPr>
        <w:t xml:space="preserve">, не позднее, чем </w:t>
      </w:r>
      <w:r>
        <w:rPr>
          <w:rFonts w:ascii="GHEA Grapalat" w:hAnsi="GHEA Grapalat"/>
          <w:b/>
          <w:sz w:val="22"/>
          <w:szCs w:val="22"/>
        </w:rPr>
        <w:t>до 1</w:t>
      </w:r>
      <w:r w:rsidR="00982FE3">
        <w:rPr>
          <w:rFonts w:ascii="GHEA Grapalat" w:hAnsi="GHEA Grapalat"/>
          <w:b/>
          <w:sz w:val="22"/>
          <w:szCs w:val="22"/>
        </w:rPr>
        <w:t>0</w:t>
      </w:r>
      <w:r w:rsidRPr="00E063D7">
        <w:rPr>
          <w:rFonts w:ascii="GHEA Grapalat" w:hAnsi="GHEA Grapalat"/>
          <w:b/>
          <w:sz w:val="22"/>
          <w:szCs w:val="22"/>
        </w:rPr>
        <w:t>:</w:t>
      </w:r>
      <w:r w:rsidR="00982FE3">
        <w:rPr>
          <w:rFonts w:ascii="GHEA Grapalat" w:hAnsi="GHEA Grapalat"/>
          <w:b/>
          <w:sz w:val="22"/>
          <w:szCs w:val="22"/>
        </w:rPr>
        <w:t>3</w:t>
      </w:r>
      <w:r w:rsidRPr="00E063D7">
        <w:rPr>
          <w:rFonts w:ascii="GHEA Grapalat" w:hAnsi="GHEA Grapalat"/>
          <w:b/>
          <w:sz w:val="22"/>
          <w:szCs w:val="22"/>
        </w:rPr>
        <w:t xml:space="preserve">0 часов </w:t>
      </w:r>
      <w:r w:rsidR="00461613">
        <w:rPr>
          <w:rFonts w:ascii="GHEA Grapalat" w:hAnsi="GHEA Grapalat"/>
          <w:b/>
          <w:sz w:val="22"/>
          <w:szCs w:val="22"/>
        </w:rPr>
        <w:t>7</w:t>
      </w:r>
      <w:r w:rsidRPr="00E063D7">
        <w:rPr>
          <w:rFonts w:ascii="GHEA Grapalat" w:hAnsi="GHEA Grapalat"/>
          <w:b/>
          <w:sz w:val="22"/>
          <w:szCs w:val="22"/>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430D0B">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w:t>
      </w:r>
      <w:r w:rsidRPr="00151A32">
        <w:rPr>
          <w:rFonts w:ascii="GHEA Grapalat" w:hAnsi="GHEA Grapalat"/>
          <w:sz w:val="24"/>
          <w:szCs w:val="24"/>
        </w:rPr>
        <w:t xml:space="preserve">комиссии </w:t>
      </w:r>
      <w:proofErr w:type="spellStart"/>
      <w:r w:rsidR="00430D0B" w:rsidRPr="00151A32">
        <w:rPr>
          <w:rFonts w:ascii="GHEA Grapalat" w:hAnsi="GHEA Grapalat"/>
          <w:b/>
          <w:sz w:val="24"/>
          <w:szCs w:val="24"/>
        </w:rPr>
        <w:t>Астгик</w:t>
      </w:r>
      <w:proofErr w:type="spellEnd"/>
      <w:r w:rsidR="00430D0B" w:rsidRPr="00151A32">
        <w:rPr>
          <w:rFonts w:ascii="GHEA Grapalat" w:hAnsi="GHEA Grapalat"/>
          <w:b/>
          <w:sz w:val="24"/>
          <w:szCs w:val="24"/>
        </w:rPr>
        <w:t xml:space="preserve"> </w:t>
      </w:r>
      <w:proofErr w:type="spellStart"/>
      <w:r w:rsidR="00430D0B" w:rsidRPr="00151A32">
        <w:rPr>
          <w:rFonts w:ascii="GHEA Grapalat" w:hAnsi="GHEA Grapalat"/>
          <w:b/>
          <w:sz w:val="24"/>
          <w:szCs w:val="24"/>
        </w:rPr>
        <w:t>Вирабян</w:t>
      </w:r>
      <w:proofErr w:type="spellEnd"/>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430D0B">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0D0B">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430D0B">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0D0B">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430D0B">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430D0B">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0D0B">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151A32" w:rsidP="00430D0B">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151A32" w:rsidP="00430D0B">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0D0B">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430D0B">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430D0B">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151A32">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151A32">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6161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61613">
        <w:rPr>
          <w:rFonts w:ascii="GHEA Grapalat" w:hAnsi="GHEA Grapalat"/>
          <w:b/>
          <w:sz w:val="24"/>
          <w:szCs w:val="24"/>
          <w:lang w:val="hy-AM"/>
        </w:rPr>
        <w:t xml:space="preserve">, </w:t>
      </w:r>
      <w:r w:rsidRPr="0046161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61613">
        <w:rPr>
          <w:rFonts w:ascii="GHEA Grapalat" w:hAnsi="GHEA Grapalat"/>
          <w:b/>
          <w:sz w:val="24"/>
          <w:szCs w:val="24"/>
        </w:rPr>
        <w:t>ВС</w:t>
      </w:r>
      <w:proofErr w:type="gramEnd"/>
      <w:r w:rsidRPr="00461613">
        <w:rPr>
          <w:rFonts w:ascii="GHEA Grapalat" w:hAnsi="GHEA Grapalat"/>
          <w:b/>
          <w:sz w:val="24"/>
          <w:szCs w:val="24"/>
        </w:rPr>
        <w:t>= ЦУ/</w:t>
      </w:r>
      <w:proofErr w:type="spellStart"/>
      <w:r w:rsidRPr="00461613">
        <w:rPr>
          <w:rFonts w:ascii="GHEA Grapalat" w:hAnsi="GHEA Grapalat"/>
          <w:b/>
          <w:sz w:val="24"/>
          <w:szCs w:val="24"/>
        </w:rPr>
        <w:t>С</w:t>
      </w:r>
      <w:r w:rsidR="007861DD" w:rsidRPr="00461613">
        <w:rPr>
          <w:rFonts w:ascii="GHEA Grapalat" w:hAnsi="GHEA Grapalat"/>
          <w:b/>
          <w:sz w:val="24"/>
          <w:szCs w:val="24"/>
        </w:rPr>
        <w:t>ц</w:t>
      </w:r>
      <w:r w:rsidRPr="00461613">
        <w:rPr>
          <w:rFonts w:ascii="GHEA Grapalat" w:hAnsi="GHEA Grapalat"/>
          <w:b/>
          <w:sz w:val="24"/>
          <w:szCs w:val="24"/>
        </w:rPr>
        <w:t>xУxК</w:t>
      </w:r>
      <w:proofErr w:type="spellEnd"/>
      <w:r w:rsidR="007861DD" w:rsidRPr="00461613">
        <w:rPr>
          <w:rFonts w:ascii="GHEA Grapalat" w:hAnsi="GHEA Grapalat"/>
          <w:b/>
          <w:sz w:val="24"/>
          <w:szCs w:val="24"/>
        </w:rPr>
        <w:t>, где:</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r w:rsidRPr="00461613">
        <w:rPr>
          <w:rFonts w:ascii="GHEA Grapalat" w:hAnsi="GHEA Grapalat"/>
          <w:b/>
          <w:sz w:val="24"/>
          <w:szCs w:val="24"/>
        </w:rPr>
        <w:t>ВС-сумма</w:t>
      </w:r>
      <w:proofErr w:type="spellEnd"/>
      <w:r w:rsidRPr="00461613">
        <w:rPr>
          <w:rFonts w:ascii="GHEA Grapalat" w:hAnsi="GHEA Grapalat"/>
          <w:b/>
          <w:sz w:val="24"/>
          <w:szCs w:val="24"/>
        </w:rPr>
        <w:t xml:space="preserve">, </w:t>
      </w:r>
      <w:proofErr w:type="gramStart"/>
      <w:r w:rsidRPr="00461613">
        <w:rPr>
          <w:rFonts w:ascii="GHEA Grapalat" w:hAnsi="GHEA Grapalat"/>
          <w:b/>
          <w:sz w:val="24"/>
          <w:szCs w:val="24"/>
        </w:rPr>
        <w:t>выплачиваемая</w:t>
      </w:r>
      <w:proofErr w:type="gramEnd"/>
      <w:r w:rsidRPr="00461613">
        <w:rPr>
          <w:rFonts w:ascii="GHEA Grapalat" w:hAnsi="GHEA Grapalat"/>
          <w:b/>
          <w:sz w:val="24"/>
          <w:szCs w:val="24"/>
        </w:rPr>
        <w:t xml:space="preserve"> за оказание отдельных видов услуг, установленных договором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 xml:space="preserve">ЦУ </w:t>
      </w:r>
      <w:proofErr w:type="gramStart"/>
      <w:r w:rsidRPr="00461613">
        <w:rPr>
          <w:rFonts w:ascii="GHEA Grapalat" w:hAnsi="GHEA Grapalat"/>
          <w:b/>
          <w:sz w:val="24"/>
          <w:szCs w:val="24"/>
        </w:rPr>
        <w:t>-и</w:t>
      </w:r>
      <w:proofErr w:type="gramEnd"/>
      <w:r w:rsidRPr="00461613">
        <w:rPr>
          <w:rFonts w:ascii="GHEA Grapalat" w:hAnsi="GHEA Grapalat"/>
          <w:b/>
          <w:sz w:val="24"/>
          <w:szCs w:val="24"/>
        </w:rPr>
        <w:t xml:space="preserve">тоговая цена, предложенная </w:t>
      </w:r>
      <w:r w:rsidR="0038256B" w:rsidRPr="00461613">
        <w:rPr>
          <w:rFonts w:ascii="GHEA Grapalat" w:hAnsi="GHEA Grapalat"/>
          <w:b/>
          <w:sz w:val="24"/>
          <w:szCs w:val="24"/>
        </w:rPr>
        <w:t>ото</w:t>
      </w:r>
      <w:r w:rsidRPr="00461613">
        <w:rPr>
          <w:rFonts w:ascii="GHEA Grapalat" w:hAnsi="GHEA Grapalat"/>
          <w:b/>
          <w:sz w:val="24"/>
          <w:szCs w:val="24"/>
        </w:rPr>
        <w:t>бранным участником</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С</w:t>
      </w:r>
      <w:proofErr w:type="gramStart"/>
      <w:r w:rsidRPr="00461613">
        <w:rPr>
          <w:rFonts w:ascii="GHEA Grapalat" w:hAnsi="GHEA Grapalat"/>
          <w:b/>
          <w:sz w:val="24"/>
          <w:szCs w:val="24"/>
        </w:rPr>
        <w:t>Ц-</w:t>
      </w:r>
      <w:proofErr w:type="gramEnd"/>
      <w:r w:rsidRPr="00461613">
        <w:rPr>
          <w:rFonts w:ascii="GHEA Grapalat" w:hAnsi="GHEA Grapalat"/>
          <w:b/>
          <w:sz w:val="24"/>
          <w:szCs w:val="24"/>
        </w:rPr>
        <w:t xml:space="preserve"> совокупность максимальных единиц цен, установленных для оказания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proofErr w:type="spellStart"/>
      <w:proofErr w:type="gramStart"/>
      <w:r w:rsidRPr="00461613">
        <w:rPr>
          <w:rFonts w:ascii="GHEA Grapalat" w:hAnsi="GHEA Grapalat"/>
          <w:b/>
          <w:sz w:val="24"/>
          <w:szCs w:val="24"/>
        </w:rPr>
        <w:t>У-цена</w:t>
      </w:r>
      <w:proofErr w:type="spellEnd"/>
      <w:proofErr w:type="gramEnd"/>
      <w:r w:rsidRPr="00461613">
        <w:rPr>
          <w:rFonts w:ascii="GHEA Grapalat" w:hAnsi="GHEA Grapalat"/>
          <w:b/>
          <w:sz w:val="24"/>
          <w:szCs w:val="24"/>
        </w:rPr>
        <w:t xml:space="preserve"> на максимальную единицу предоставленной услуги</w:t>
      </w:r>
      <w:r w:rsidR="00F00004" w:rsidRPr="00461613">
        <w:rPr>
          <w:rFonts w:ascii="GHEA Grapalat" w:hAnsi="GHEA Grapalat"/>
          <w:b/>
          <w:sz w:val="24"/>
          <w:szCs w:val="24"/>
        </w:rPr>
        <w:t>,</w:t>
      </w:r>
    </w:p>
    <w:p w:rsidR="00BC1D1C" w:rsidRPr="00461613" w:rsidRDefault="00BC1D1C" w:rsidP="00151A32">
      <w:pPr>
        <w:pStyle w:val="norm"/>
        <w:widowControl w:val="0"/>
        <w:spacing w:line="240" w:lineRule="auto"/>
        <w:ind w:firstLine="567"/>
        <w:contextualSpacing/>
        <w:rPr>
          <w:rFonts w:ascii="GHEA Grapalat" w:hAnsi="GHEA Grapalat"/>
          <w:b/>
          <w:sz w:val="24"/>
          <w:szCs w:val="24"/>
        </w:rPr>
      </w:pPr>
      <w:r w:rsidRPr="00461613">
        <w:rPr>
          <w:rFonts w:ascii="GHEA Grapalat" w:hAnsi="GHEA Grapalat"/>
          <w:b/>
          <w:sz w:val="24"/>
          <w:szCs w:val="24"/>
        </w:rPr>
        <w:t>К-количество предоставленных услуг.</w:t>
      </w:r>
    </w:p>
    <w:p w:rsidR="00B95FE0" w:rsidRPr="009044F1" w:rsidRDefault="00A70A2B" w:rsidP="00151A32">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151A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151A32">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151A32">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151A32">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151A32" w:rsidRPr="00E71861">
        <w:rPr>
          <w:rFonts w:ascii="GHEA Grapalat" w:hAnsi="GHEA Grapalat"/>
          <w:b/>
          <w:sz w:val="24"/>
          <w:szCs w:val="24"/>
        </w:rPr>
        <w:t>7-ый день в 1</w:t>
      </w:r>
      <w:r w:rsidR="00CB7F63">
        <w:rPr>
          <w:rFonts w:ascii="GHEA Grapalat" w:hAnsi="GHEA Grapalat"/>
          <w:b/>
          <w:sz w:val="24"/>
          <w:szCs w:val="24"/>
        </w:rPr>
        <w:t>0:3</w:t>
      </w:r>
      <w:r w:rsidR="00151A32" w:rsidRPr="00E71861">
        <w:rPr>
          <w:rFonts w:ascii="GHEA Grapalat" w:hAnsi="GHEA Grapalat"/>
          <w:b/>
          <w:sz w:val="24"/>
          <w:szCs w:val="24"/>
        </w:rPr>
        <w:t>0</w:t>
      </w:r>
      <w:r w:rsidR="00151A32" w:rsidRPr="00AD29CE">
        <w:rPr>
          <w:rFonts w:ascii="GHEA Grapalat" w:hAnsi="GHEA Grapalat"/>
          <w:sz w:val="24"/>
          <w:szCs w:val="24"/>
        </w:rPr>
        <w:t xml:space="preserve"> </w:t>
      </w:r>
      <w:r w:rsidR="00A9098A" w:rsidRPr="00AD29CE">
        <w:rPr>
          <w:rFonts w:ascii="GHEA Grapalat" w:hAnsi="GHEA Grapalat"/>
          <w:sz w:val="24"/>
          <w:szCs w:val="24"/>
        </w:rPr>
        <w:t xml:space="preserve">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151A32">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151A3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151A3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151A3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151A3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151A3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151A3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w:t>
      </w:r>
      <w:proofErr w:type="spellStart"/>
      <w:proofErr w:type="gramStart"/>
      <w:r w:rsidR="009F2D95" w:rsidRPr="009044F1">
        <w:rPr>
          <w:rFonts w:ascii="GHEA Grapalat" w:hAnsi="GHEA Grapalat"/>
          <w:i w:val="0"/>
          <w:sz w:val="24"/>
          <w:szCs w:val="24"/>
        </w:rPr>
        <w:t>по</w:t>
      </w:r>
      <w:proofErr w:type="spellEnd"/>
      <w:proofErr w:type="gramEnd"/>
      <w:r w:rsidR="009F2D95" w:rsidRPr="009044F1">
        <w:rPr>
          <w:rFonts w:ascii="GHEA Grapalat" w:hAnsi="GHEA Grapalat"/>
          <w:i w:val="0"/>
          <w:sz w:val="24"/>
          <w:szCs w:val="24"/>
        </w:rPr>
        <w:t xml:space="preserve"> курсу</w:t>
      </w:r>
      <w:r w:rsidR="009F2D95">
        <w:rPr>
          <w:rFonts w:ascii="GHEA Grapalat" w:hAnsi="GHEA Grapalat"/>
          <w:i w:val="0"/>
          <w:sz w:val="24"/>
          <w:szCs w:val="24"/>
        </w:rPr>
        <w:t>,</w:t>
      </w:r>
      <w:r w:rsidR="009F2D95" w:rsidRPr="009044F1">
        <w:rPr>
          <w:rFonts w:ascii="GHEA Grapalat" w:hAnsi="GHEA Grapalat"/>
          <w:i w:val="0"/>
          <w:sz w:val="24"/>
          <w:szCs w:val="24"/>
        </w:rPr>
        <w:t xml:space="preserve"> </w:t>
      </w:r>
      <w:r w:rsidR="009F2D95"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151A32">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151A32">
      <w:pPr>
        <w:pStyle w:val="a3"/>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151A3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151A32">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151A32">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151A3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151A3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151A3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151A32">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151A32">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151A3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151A32">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151A32">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151A32">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B84EC1" w:rsidRDefault="00A150A9" w:rsidP="00151A32">
      <w:pPr>
        <w:pStyle w:val="23"/>
        <w:widowControl w:val="0"/>
        <w:tabs>
          <w:tab w:val="left" w:pos="1276"/>
        </w:tabs>
        <w:spacing w:line="240" w:lineRule="auto"/>
        <w:ind w:firstLine="567"/>
        <w:contextualSpacing/>
        <w:rPr>
          <w:rFonts w:ascii="GHEA Grapalat" w:hAnsi="GHEA Grapalat"/>
          <w:b/>
          <w:sz w:val="24"/>
          <w:szCs w:val="24"/>
        </w:rPr>
      </w:pPr>
      <w:r w:rsidRPr="00B84EC1">
        <w:rPr>
          <w:rFonts w:ascii="GHEA Grapalat" w:hAnsi="GHEA Grapalat"/>
          <w:b/>
          <w:sz w:val="24"/>
          <w:szCs w:val="24"/>
        </w:rPr>
        <w:t>8.</w:t>
      </w:r>
      <w:r w:rsidR="000E624C" w:rsidRPr="00B84EC1">
        <w:rPr>
          <w:rFonts w:ascii="GHEA Grapalat" w:hAnsi="GHEA Grapalat"/>
          <w:b/>
          <w:sz w:val="24"/>
          <w:szCs w:val="24"/>
          <w:lang w:val="hy-AM"/>
        </w:rPr>
        <w:t>1</w:t>
      </w:r>
      <w:r w:rsidR="003E503E" w:rsidRPr="00B84EC1">
        <w:rPr>
          <w:rFonts w:ascii="GHEA Grapalat" w:hAnsi="GHEA Grapalat"/>
          <w:b/>
          <w:sz w:val="24"/>
          <w:szCs w:val="24"/>
        </w:rPr>
        <w:t>7</w:t>
      </w:r>
      <w:r w:rsidRPr="00B84EC1">
        <w:rPr>
          <w:rFonts w:ascii="GHEA Grapalat" w:hAnsi="GHEA Grapalat"/>
          <w:b/>
          <w:sz w:val="24"/>
          <w:szCs w:val="24"/>
        </w:rPr>
        <w:t>.</w:t>
      </w:r>
      <w:r w:rsidR="00EE0CB1" w:rsidRPr="00B84EC1">
        <w:rPr>
          <w:rFonts w:ascii="GHEA Grapalat" w:hAnsi="GHEA Grapalat"/>
          <w:b/>
          <w:sz w:val="24"/>
          <w:szCs w:val="24"/>
        </w:rPr>
        <w:tab/>
      </w:r>
      <w:r w:rsidRPr="00B84EC1">
        <w:rPr>
          <w:rFonts w:ascii="GHEA Grapalat" w:hAnsi="GHEA Grapalat"/>
          <w:b/>
          <w:sz w:val="24"/>
          <w:szCs w:val="24"/>
        </w:rPr>
        <w:t>Оценка заявок и определение отобранного участника осуществляются по отдельным лота</w:t>
      </w:r>
      <w:r w:rsidR="00B84EC1" w:rsidRPr="00B84EC1">
        <w:rPr>
          <w:rFonts w:ascii="GHEA Grapalat" w:hAnsi="GHEA Grapalat"/>
          <w:b/>
          <w:sz w:val="24"/>
          <w:szCs w:val="24"/>
        </w:rPr>
        <w:t>м.</w:t>
      </w:r>
      <w:r w:rsidRPr="00B84EC1">
        <w:rPr>
          <w:rFonts w:ascii="GHEA Grapalat" w:hAnsi="GHEA Grapalat"/>
          <w:b/>
          <w:sz w:val="24"/>
          <w:szCs w:val="24"/>
        </w:rPr>
        <w:t xml:space="preserve"> </w:t>
      </w:r>
    </w:p>
    <w:p w:rsidR="00583092" w:rsidRPr="009044F1" w:rsidRDefault="00A150A9" w:rsidP="00151A32">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151A32">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151A32">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151A3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151A32">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151A32">
      <w:pPr>
        <w:pStyle w:val="23"/>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B84EC1" w:rsidRPr="00B84EC1">
        <w:rPr>
          <w:rFonts w:ascii="GHEA Grapalat" w:hAnsi="GHEA Grapalat"/>
          <w:b/>
          <w:sz w:val="24"/>
          <w:szCs w:val="24"/>
        </w:rPr>
        <w:t>5</w:t>
      </w:r>
      <w:r w:rsidRPr="00B84EC1">
        <w:rPr>
          <w:rFonts w:ascii="GHEA Grapalat" w:hAnsi="GHEA Grapalat"/>
          <w:b/>
          <w:sz w:val="24"/>
          <w:szCs w:val="24"/>
        </w:rPr>
        <w:t xml:space="preserve"> 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151A32">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84EC1">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84EC1">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84EC1">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096865"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CB7F63" w:rsidRDefault="00A6609C" w:rsidP="00AF6C06">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CB7F63" w:rsidRPr="00CB7F63">
        <w:rPr>
          <w:rFonts w:ascii="GHEA Grapalat" w:hAnsi="GHEA Grapalat"/>
          <w:b/>
        </w:rPr>
        <w:t>Размер обеспечения квалификации равен 15 процентам</w:t>
      </w:r>
      <w:r w:rsidR="00CB7F63" w:rsidRPr="00CB7F63">
        <w:rPr>
          <w:rFonts w:ascii="GHEA Grapalat" w:hAnsi="GHEA Grapalat"/>
        </w:rPr>
        <w:t xml:space="preserve"> </w:t>
      </w:r>
      <w:r w:rsidR="00AF6C06" w:rsidRPr="00CB7F63">
        <w:rPr>
          <w:rFonts w:ascii="GHEA Grapalat" w:hAnsi="GHEA Grapalat"/>
          <w:b/>
        </w:rPr>
        <w:t>ценового предложения отобранного участника</w:t>
      </w:r>
      <w:r w:rsidR="008C5F2A" w:rsidRPr="00CB7F63">
        <w:rPr>
          <w:rFonts w:ascii="GHEA Grapalat" w:hAnsi="GHEA Grapalat"/>
          <w:b/>
        </w:rPr>
        <w:t>.</w:t>
      </w:r>
      <w:r w:rsidR="00AF6C06" w:rsidRPr="00CB7F63">
        <w:rPr>
          <w:rFonts w:ascii="GHEA Grapalat" w:hAnsi="GHEA Grapalat"/>
          <w:b/>
        </w:rPr>
        <w:t xml:space="preserve"> </w:t>
      </w:r>
      <w:r w:rsidR="001647D2" w:rsidRPr="00CB7F63">
        <w:rPr>
          <w:rFonts w:ascii="GHEA Grapalat" w:hAnsi="GHEA Grapalat"/>
          <w:b/>
        </w:rPr>
        <w:t xml:space="preserve">Обеспечение квалификации представляется в </w:t>
      </w:r>
      <w:r w:rsidR="004B6A49" w:rsidRPr="00CB7F63">
        <w:rPr>
          <w:rFonts w:ascii="GHEA Grapalat" w:hAnsi="GHEA Grapalat"/>
          <w:b/>
        </w:rPr>
        <w:t>виде</w:t>
      </w:r>
      <w:r w:rsidR="001647D2" w:rsidRPr="00CB7F63">
        <w:rPr>
          <w:rFonts w:ascii="GHEA Grapalat" w:hAnsi="GHEA Grapalat"/>
          <w:b/>
        </w:rPr>
        <w:t xml:space="preserve"> </w:t>
      </w:r>
      <w:r w:rsidR="00BD5554" w:rsidRPr="00CB7F63">
        <w:rPr>
          <w:rFonts w:ascii="GHEA Grapalat" w:hAnsi="GHEA Grapalat"/>
          <w:b/>
        </w:rPr>
        <w:t>соглашения о неустойке (приложение 4. 2) или наличных денег</w:t>
      </w:r>
      <w:r w:rsidR="001C7202" w:rsidRPr="00CB7F63">
        <w:rPr>
          <w:rFonts w:ascii="GHEA Grapalat" w:hAnsi="GHEA Grapalat"/>
        </w:rPr>
        <w:t xml:space="preserve">. </w:t>
      </w:r>
      <w:r w:rsidR="00C77407" w:rsidRPr="00CB7F63">
        <w:rPr>
          <w:rFonts w:ascii="GHEA Grapalat" w:hAnsi="GHEA Grapalat"/>
        </w:rPr>
        <w:t xml:space="preserve">Причем  обеспечение </w:t>
      </w:r>
      <w:r w:rsidR="001647D2" w:rsidRPr="00CB7F63">
        <w:rPr>
          <w:rFonts w:ascii="GHEA Grapalat" w:hAnsi="GHEA Grapalat"/>
        </w:rPr>
        <w:t xml:space="preserve">должно быть действительным как минимум  включительно до </w:t>
      </w:r>
      <w:r w:rsidR="00777665" w:rsidRPr="00CB7F63">
        <w:rPr>
          <w:rFonts w:ascii="GHEA Grapalat" w:hAnsi="GHEA Grapalat"/>
        </w:rPr>
        <w:t>20</w:t>
      </w:r>
      <w:r w:rsidR="0057550D" w:rsidRPr="00CB7F63">
        <w:rPr>
          <w:rFonts w:ascii="GHEA Grapalat" w:hAnsi="GHEA Grapalat"/>
        </w:rPr>
        <w:t>-го рабочего дня, следующего за днем полного принятия заказчиком результата выполнения договора</w:t>
      </w:r>
      <w:r w:rsidR="002F1F3B">
        <w:rPr>
          <w:rFonts w:ascii="GHEA Grapalat" w:hAnsi="GHEA Grapalat"/>
        </w:rPr>
        <w:t>.</w:t>
      </w:r>
    </w:p>
    <w:p w:rsidR="00CD2651" w:rsidRPr="002E6E0C" w:rsidRDefault="00CD2651" w:rsidP="00AF6C06">
      <w:pPr>
        <w:widowControl w:val="0"/>
        <w:tabs>
          <w:tab w:val="left" w:pos="1276"/>
        </w:tabs>
        <w:ind w:firstLine="567"/>
        <w:contextualSpacing/>
        <w:jc w:val="both"/>
        <w:rPr>
          <w:rFonts w:ascii="GHEA Grapalat" w:hAnsi="GHEA Grapalat" w:cs="Sylfaen"/>
        </w:rPr>
      </w:pPr>
      <w:r w:rsidRPr="00CB7F63">
        <w:rPr>
          <w:rFonts w:ascii="GHEA Grapalat" w:hAnsi="GHEA Grapalat" w:cs="Sylfaen"/>
        </w:rPr>
        <w:t xml:space="preserve">Если процедура закупки организована </w:t>
      </w:r>
      <w:r w:rsidR="00611C2E" w:rsidRPr="00CB7F63">
        <w:rPr>
          <w:rFonts w:ascii="GHEA Grapalat" w:hAnsi="GHEA Grapalat" w:cs="Sylfaen"/>
        </w:rPr>
        <w:t>по</w:t>
      </w:r>
      <w:r w:rsidRPr="00CB7F63">
        <w:rPr>
          <w:rFonts w:ascii="GHEA Grapalat" w:hAnsi="GHEA Grapalat" w:cs="Sylfaen"/>
        </w:rPr>
        <w:t xml:space="preserve"> лота</w:t>
      </w:r>
      <w:r w:rsidR="00611C2E" w:rsidRPr="00CB7F63">
        <w:rPr>
          <w:rFonts w:ascii="GHEA Grapalat" w:hAnsi="GHEA Grapalat" w:cs="Sylfaen"/>
        </w:rPr>
        <w:t>м</w:t>
      </w:r>
      <w:r w:rsidRPr="00CB7F63">
        <w:rPr>
          <w:rFonts w:ascii="GHEA Grapalat" w:hAnsi="GHEA Grapalat" w:cs="Sylfaen"/>
        </w:rPr>
        <w:t xml:space="preserve"> и участник</w:t>
      </w:r>
      <w:r w:rsidRPr="002E6E0C">
        <w:rPr>
          <w:rFonts w:ascii="GHEA Grapalat" w:hAnsi="GHEA Grapalat" w:cs="Sylfaen"/>
        </w:rPr>
        <w:t xml:space="preserve">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AF6C06">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AF6C06">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366C4E" w:rsidRPr="00853D2D" w:rsidRDefault="00030D40" w:rsidP="00AF6C06">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E04D59" w:rsidRPr="001C7202">
        <w:rPr>
          <w:rFonts w:ascii="GHEA Grapalat" w:hAnsi="GHEA Grapalat"/>
          <w:b/>
        </w:rPr>
        <w:t xml:space="preserve">Обеспечение квалификации представляется в виде соглашения о неустойке (приложение </w:t>
      </w:r>
      <w:r w:rsidR="00E04D59">
        <w:rPr>
          <w:rFonts w:ascii="GHEA Grapalat" w:hAnsi="GHEA Grapalat"/>
          <w:b/>
        </w:rPr>
        <w:t>5.1</w:t>
      </w:r>
      <w:r w:rsidR="00E04D59" w:rsidRPr="001C7202">
        <w:rPr>
          <w:rFonts w:ascii="GHEA Grapalat" w:hAnsi="GHEA Grapalat"/>
          <w:b/>
        </w:rPr>
        <w:t>) или наличных денег</w:t>
      </w:r>
      <w:r w:rsidR="00E04D59">
        <w:rPr>
          <w:rFonts w:ascii="GHEA Grapalat" w:hAnsi="GHEA Grapalat"/>
        </w:rPr>
        <w:t>.</w:t>
      </w:r>
    </w:p>
    <w:p w:rsidR="0011249D" w:rsidRDefault="0058395E" w:rsidP="00AF6C06">
      <w:pPr>
        <w:widowControl w:val="0"/>
        <w:tabs>
          <w:tab w:val="left" w:pos="1276"/>
        </w:tabs>
        <w:ind w:firstLine="567"/>
        <w:contextualSpacing/>
        <w:jc w:val="both"/>
        <w:rPr>
          <w:rFonts w:ascii="GHEA Grapalat" w:hAnsi="GHEA Grapalat"/>
        </w:rPr>
      </w:pPr>
      <w:r w:rsidRPr="00853D2D">
        <w:rPr>
          <w:rFonts w:ascii="GHEA Grapalat" w:hAnsi="GHEA Grapalat"/>
        </w:rPr>
        <w:t xml:space="preserve">Если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w:t>
      </w:r>
      <w:proofErr w:type="gramStart"/>
      <w:r w:rsidR="0011249D" w:rsidRPr="00853D2D">
        <w:rPr>
          <w:rFonts w:ascii="GHEA Grapalat" w:hAnsi="GHEA Grapalat"/>
        </w:rPr>
        <w:t>по</w:t>
      </w:r>
      <w:proofErr w:type="gramEnd"/>
      <w:r w:rsidR="0011249D" w:rsidRPr="00853D2D">
        <w:rPr>
          <w:rFonts w:ascii="GHEA Grapalat" w:hAnsi="GHEA Grapalat"/>
        </w:rPr>
        <w:t xml:space="preserve"> более </w:t>
      </w:r>
      <w:proofErr w:type="gramStart"/>
      <w:r w:rsidR="0011249D" w:rsidRPr="00853D2D">
        <w:rPr>
          <w:rFonts w:ascii="GHEA Grapalat" w:hAnsi="GHEA Grapalat"/>
        </w:rPr>
        <w:t>чем</w:t>
      </w:r>
      <w:proofErr w:type="gramEnd"/>
      <w:r w:rsidR="0011249D" w:rsidRPr="00853D2D">
        <w:rPr>
          <w:rFonts w:ascii="GHEA Grapalat" w:hAnsi="GHEA Grapalat"/>
        </w:rPr>
        <w:t xml:space="preserve">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AF6C06">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963991">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AF6C06">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AF6C06">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AF6C06">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7811E5">
        <w:rPr>
          <w:rFonts w:ascii="GHEA Grapalat" w:hAnsi="GHEA Grapalat"/>
        </w:rPr>
        <w:t>П</w:t>
      </w:r>
      <w:r w:rsidR="007811E5" w:rsidRPr="001647D2">
        <w:rPr>
          <w:rFonts w:ascii="GHEA Grapalat" w:hAnsi="GHEA Grapalat"/>
        </w:rPr>
        <w:t xml:space="preserve">риложение </w:t>
      </w:r>
      <w:r w:rsidR="007811E5">
        <w:rPr>
          <w:rFonts w:ascii="GHEA Grapalat" w:hAnsi="GHEA Grapalat"/>
        </w:rPr>
        <w:t>5.2</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AF6C06">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contextualSpacing/>
        <w:rPr>
          <w:rFonts w:ascii="GHEA Grapalat" w:hAnsi="GHEA Grapalat"/>
          <w:b/>
        </w:rPr>
      </w:pPr>
      <w:r>
        <w:rPr>
          <w:rFonts w:ascii="GHEA Grapalat" w:hAnsi="GHEA Grapalat"/>
          <w:b/>
        </w:rPr>
        <w:t xml:space="preserve">                         </w:t>
      </w: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C61D30" w:rsidRPr="00B02E29">
        <w:rPr>
          <w:rFonts w:ascii="GHEA Grapalat" w:hAnsi="GHEA Grapalat"/>
        </w:rPr>
        <w:t>прекращается</w:t>
      </w:r>
      <w:r w:rsidR="00C61D30">
        <w:rPr>
          <w:rFonts w:ascii="GHEA Grapalat" w:hAnsi="GHEA Grapalat"/>
        </w:rPr>
        <w:t xml:space="preserve"> </w:t>
      </w:r>
      <w:r w:rsidR="00C61D30" w:rsidRPr="00B02E29">
        <w:rPr>
          <w:rFonts w:ascii="GHEA Grapalat" w:hAnsi="GHEA Grapalat"/>
        </w:rPr>
        <w:t>потребность</w:t>
      </w:r>
      <w:r w:rsidR="00C61D30">
        <w:rPr>
          <w:rFonts w:ascii="GHEA Grapalat" w:hAnsi="GHEA Grapalat"/>
        </w:rPr>
        <w:t xml:space="preserve"> </w:t>
      </w:r>
      <w:r w:rsidR="00C61D30" w:rsidRPr="00B02E29">
        <w:rPr>
          <w:rFonts w:ascii="GHEA Grapalat" w:hAnsi="GHEA Grapalat"/>
        </w:rPr>
        <w:t>в</w:t>
      </w:r>
      <w:r w:rsidR="00C61D30">
        <w:rPr>
          <w:rFonts w:ascii="GHEA Grapalat" w:hAnsi="GHEA Grapalat"/>
        </w:rPr>
        <w:t xml:space="preserve"> </w:t>
      </w:r>
      <w:r w:rsidR="00C61D30" w:rsidRPr="00B02E29">
        <w:rPr>
          <w:rFonts w:ascii="GHEA Grapalat" w:hAnsi="GHEA Grapalat"/>
        </w:rPr>
        <w:t>закупке.</w:t>
      </w:r>
      <w:r w:rsidR="00C61D30">
        <w:rPr>
          <w:rFonts w:ascii="GHEA Grapalat" w:hAnsi="GHEA Grapalat"/>
        </w:rPr>
        <w:t xml:space="preserve"> </w:t>
      </w:r>
      <w:r w:rsidR="00C61D30" w:rsidRPr="00B02E29">
        <w:rPr>
          <w:rFonts w:ascii="GHEA Grapalat" w:hAnsi="GHEA Grapalat"/>
        </w:rPr>
        <w:t>При</w:t>
      </w:r>
      <w:r w:rsidR="00C61D30">
        <w:rPr>
          <w:rFonts w:ascii="GHEA Grapalat" w:hAnsi="GHEA Grapalat"/>
        </w:rPr>
        <w:t xml:space="preserve"> </w:t>
      </w:r>
      <w:r w:rsidR="00C61D30" w:rsidRPr="00B02E29">
        <w:rPr>
          <w:rFonts w:ascii="GHEA Grapalat" w:hAnsi="GHEA Grapalat"/>
        </w:rPr>
        <w:t>этом</w:t>
      </w:r>
      <w:r w:rsidR="00C61D30">
        <w:rPr>
          <w:rFonts w:ascii="GHEA Grapalat" w:hAnsi="GHEA Grapalat"/>
        </w:rPr>
        <w:t xml:space="preserve"> </w:t>
      </w:r>
      <w:r w:rsidR="00C61D30" w:rsidRPr="00B02E29">
        <w:rPr>
          <w:rFonts w:ascii="GHEA Grapalat" w:hAnsi="GHEA Grapalat"/>
        </w:rPr>
        <w:t>процедура</w:t>
      </w:r>
      <w:r w:rsidR="00C61D30">
        <w:rPr>
          <w:rFonts w:ascii="GHEA Grapalat" w:hAnsi="GHEA Grapalat"/>
        </w:rPr>
        <w:t xml:space="preserve"> </w:t>
      </w:r>
      <w:r w:rsidR="00C61D30" w:rsidRPr="00B02E29">
        <w:rPr>
          <w:rFonts w:ascii="GHEA Grapalat" w:hAnsi="GHEA Grapalat"/>
        </w:rPr>
        <w:t>закупки,</w:t>
      </w:r>
      <w:r w:rsidR="00C61D30">
        <w:rPr>
          <w:rFonts w:ascii="GHEA Grapalat" w:hAnsi="GHEA Grapalat"/>
        </w:rPr>
        <w:t xml:space="preserve"> </w:t>
      </w:r>
      <w:r w:rsidR="00C61D30" w:rsidRPr="00B02E29">
        <w:rPr>
          <w:rFonts w:ascii="GHEA Grapalat" w:hAnsi="GHEA Grapalat"/>
        </w:rPr>
        <w:t>организованная</w:t>
      </w:r>
      <w:r w:rsidR="00C61D30">
        <w:rPr>
          <w:rFonts w:ascii="GHEA Grapalat" w:hAnsi="GHEA Grapalat"/>
        </w:rPr>
        <w:t xml:space="preserve"> </w:t>
      </w:r>
      <w:r w:rsidR="00C61D30" w:rsidRPr="00B02E29">
        <w:rPr>
          <w:rFonts w:ascii="GHEA Grapalat" w:hAnsi="GHEA Grapalat"/>
        </w:rPr>
        <w:t>для</w:t>
      </w:r>
      <w:r w:rsidR="00C61D30">
        <w:rPr>
          <w:rFonts w:ascii="GHEA Grapalat" w:hAnsi="GHEA Grapalat"/>
        </w:rPr>
        <w:t xml:space="preserve"> </w:t>
      </w:r>
      <w:r w:rsidR="00C61D30" w:rsidRPr="00B02E29">
        <w:rPr>
          <w:rFonts w:ascii="GHEA Grapalat" w:hAnsi="GHEA Grapalat"/>
        </w:rPr>
        <w:t>нужд</w:t>
      </w:r>
      <w:r w:rsidR="00C61D30">
        <w:rPr>
          <w:rFonts w:ascii="GHEA Grapalat" w:hAnsi="GHEA Grapalat"/>
        </w:rPr>
        <w:t xml:space="preserve"> </w:t>
      </w:r>
      <w:r w:rsidR="00C61D30" w:rsidRPr="00B02E29">
        <w:rPr>
          <w:rFonts w:ascii="GHEA Grapalat" w:hAnsi="GHEA Grapalat"/>
        </w:rPr>
        <w:t>государства</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общин,</w:t>
      </w:r>
      <w:r w:rsidR="00C61D30">
        <w:rPr>
          <w:rFonts w:ascii="GHEA Grapalat" w:hAnsi="GHEA Grapalat"/>
        </w:rPr>
        <w:t xml:space="preserve"> </w:t>
      </w:r>
      <w:r w:rsidR="00C61D30" w:rsidRPr="00B02E29">
        <w:rPr>
          <w:rFonts w:ascii="GHEA Grapalat" w:hAnsi="GHEA Grapalat"/>
        </w:rPr>
        <w:t>может</w:t>
      </w:r>
      <w:r w:rsidR="00C61D30">
        <w:rPr>
          <w:rFonts w:ascii="GHEA Grapalat" w:hAnsi="GHEA Grapalat"/>
        </w:rPr>
        <w:t xml:space="preserve"> </w:t>
      </w:r>
      <w:r w:rsidR="00C61D30" w:rsidRPr="00B02E29">
        <w:rPr>
          <w:rFonts w:ascii="GHEA Grapalat" w:hAnsi="GHEA Grapalat"/>
        </w:rPr>
        <w:t>быть</w:t>
      </w:r>
      <w:r w:rsidR="00C61D30">
        <w:rPr>
          <w:rFonts w:ascii="GHEA Grapalat" w:hAnsi="GHEA Grapalat"/>
        </w:rPr>
        <w:t xml:space="preserve"> </w:t>
      </w:r>
      <w:r w:rsidR="00C61D30" w:rsidRPr="00B02E29">
        <w:rPr>
          <w:rFonts w:ascii="GHEA Grapalat" w:hAnsi="GHEA Grapalat"/>
        </w:rPr>
        <w:t>объявлена</w:t>
      </w:r>
      <w:r w:rsidR="00C61D30">
        <w:rPr>
          <w:rFonts w:ascii="GHEA Grapalat" w:hAnsi="GHEA Grapalat"/>
        </w:rPr>
        <w:t xml:space="preserve"> </w:t>
      </w:r>
      <w:r w:rsidR="00C61D30" w:rsidRPr="00B02E29">
        <w:rPr>
          <w:rFonts w:ascii="GHEA Grapalat" w:hAnsi="GHEA Grapalat"/>
        </w:rPr>
        <w:t>полностью</w:t>
      </w:r>
      <w:r w:rsidR="00C61D30">
        <w:rPr>
          <w:rFonts w:ascii="GHEA Grapalat" w:hAnsi="GHEA Grapalat"/>
        </w:rPr>
        <w:t xml:space="preserve"> </w:t>
      </w:r>
      <w:r w:rsidR="00C61D30" w:rsidRPr="00B02E29">
        <w:rPr>
          <w:rFonts w:ascii="GHEA Grapalat" w:hAnsi="GHEA Grapalat"/>
        </w:rPr>
        <w:t>или</w:t>
      </w:r>
      <w:r w:rsidR="00C61D30">
        <w:rPr>
          <w:rFonts w:ascii="GHEA Grapalat" w:hAnsi="GHEA Grapalat"/>
        </w:rPr>
        <w:t xml:space="preserve"> </w:t>
      </w:r>
      <w:r w:rsidR="00C61D30" w:rsidRPr="00B02E29">
        <w:rPr>
          <w:rFonts w:ascii="GHEA Grapalat" w:hAnsi="GHEA Grapalat"/>
        </w:rPr>
        <w:t>частично</w:t>
      </w:r>
      <w:r w:rsidR="00C61D30">
        <w:rPr>
          <w:rFonts w:ascii="GHEA Grapalat" w:hAnsi="GHEA Grapalat"/>
        </w:rPr>
        <w:t xml:space="preserve"> </w:t>
      </w:r>
      <w:r w:rsidR="00C61D30" w:rsidRPr="00B02E29">
        <w:rPr>
          <w:rFonts w:ascii="GHEA Grapalat" w:hAnsi="GHEA Grapalat"/>
        </w:rPr>
        <w:t>несостоявшейся</w:t>
      </w:r>
      <w:r w:rsidR="00C61D30">
        <w:rPr>
          <w:rFonts w:ascii="GHEA Grapalat" w:hAnsi="GHEA Grapalat"/>
        </w:rPr>
        <w:t xml:space="preserve"> </w:t>
      </w:r>
      <w:r w:rsidR="00C61D30" w:rsidRPr="00CC7EC8">
        <w:rPr>
          <w:rFonts w:ascii="GHEA Grapalat" w:hAnsi="GHEA Grapalat"/>
          <w:spacing w:val="-6"/>
        </w:rPr>
        <w:t>на</w:t>
      </w:r>
      <w:r w:rsidR="00C61D30">
        <w:rPr>
          <w:rFonts w:ascii="GHEA Grapalat" w:hAnsi="GHEA Grapalat"/>
          <w:spacing w:val="-6"/>
        </w:rPr>
        <w:t xml:space="preserve"> </w:t>
      </w:r>
      <w:r w:rsidR="00C61D30" w:rsidRPr="00CC7EC8">
        <w:rPr>
          <w:rFonts w:ascii="GHEA Grapalat" w:hAnsi="GHEA Grapalat"/>
          <w:spacing w:val="-6"/>
        </w:rPr>
        <w:t>основании</w:t>
      </w:r>
      <w:r w:rsidR="00C61D30">
        <w:rPr>
          <w:rFonts w:ascii="GHEA Grapalat" w:hAnsi="GHEA Grapalat"/>
          <w:spacing w:val="-6"/>
        </w:rPr>
        <w:t xml:space="preserve"> </w:t>
      </w:r>
      <w:r w:rsidR="00C61D30" w:rsidRPr="00CC7EC8">
        <w:rPr>
          <w:rFonts w:ascii="GHEA Grapalat" w:hAnsi="GHEA Grapalat"/>
          <w:spacing w:val="-6"/>
        </w:rPr>
        <w:t>решения</w:t>
      </w:r>
      <w:r w:rsidR="00C61D30">
        <w:rPr>
          <w:rFonts w:ascii="GHEA Grapalat" w:hAnsi="GHEA Grapalat"/>
          <w:spacing w:val="-6"/>
        </w:rPr>
        <w:t xml:space="preserve"> </w:t>
      </w:r>
      <w:r w:rsidR="00C61D30" w:rsidRPr="00CC7EC8">
        <w:rPr>
          <w:rFonts w:ascii="GHEA Grapalat" w:hAnsi="GHEA Grapalat"/>
          <w:spacing w:val="-6"/>
        </w:rPr>
        <w:t>руководителя</w:t>
      </w:r>
      <w:r w:rsidR="00C61D30">
        <w:rPr>
          <w:rFonts w:ascii="GHEA Grapalat" w:hAnsi="GHEA Grapalat"/>
          <w:spacing w:val="-6"/>
        </w:rPr>
        <w:t xml:space="preserve"> </w:t>
      </w:r>
      <w:r w:rsidR="00C61D30" w:rsidRPr="00CC7EC8">
        <w:rPr>
          <w:rFonts w:ascii="GHEA Grapalat" w:hAnsi="GHEA Grapalat"/>
          <w:spacing w:val="-6"/>
        </w:rPr>
        <w:t>уполномоченного</w:t>
      </w:r>
      <w:r w:rsidR="00C61D30">
        <w:rPr>
          <w:rFonts w:ascii="GHEA Grapalat" w:hAnsi="GHEA Grapalat"/>
          <w:spacing w:val="-6"/>
        </w:rPr>
        <w:t xml:space="preserve"> </w:t>
      </w:r>
      <w:r w:rsidR="00C61D30" w:rsidRPr="00CC7EC8">
        <w:rPr>
          <w:rFonts w:ascii="GHEA Grapalat" w:hAnsi="GHEA Grapalat"/>
          <w:spacing w:val="-6"/>
        </w:rPr>
        <w:t>органа,</w:t>
      </w:r>
      <w:r w:rsidR="00C61D30">
        <w:rPr>
          <w:rFonts w:ascii="GHEA Grapalat" w:hAnsi="GHEA Grapalat"/>
          <w:spacing w:val="-6"/>
        </w:rPr>
        <w:t xml:space="preserve"> </w:t>
      </w:r>
      <w:r w:rsidR="00C61D30" w:rsidRPr="00CC7EC8">
        <w:rPr>
          <w:rFonts w:ascii="GHEA Grapalat" w:hAnsi="GHEA Grapalat"/>
          <w:spacing w:val="-6"/>
        </w:rPr>
        <w:t>осуществляющего</w:t>
      </w:r>
      <w:r w:rsidR="00C61D30">
        <w:rPr>
          <w:rFonts w:ascii="GHEA Grapalat" w:hAnsi="GHEA Grapalat"/>
          <w:spacing w:val="-6"/>
        </w:rPr>
        <w:t xml:space="preserve"> </w:t>
      </w:r>
      <w:r w:rsidR="00C61D30" w:rsidRPr="00CC7EC8">
        <w:rPr>
          <w:rFonts w:ascii="GHEA Grapalat" w:hAnsi="GHEA Grapalat"/>
          <w:spacing w:val="-6"/>
        </w:rPr>
        <w:t>общее</w:t>
      </w:r>
      <w:r w:rsidR="00C61D30">
        <w:rPr>
          <w:rFonts w:ascii="GHEA Grapalat" w:hAnsi="GHEA Grapalat"/>
          <w:spacing w:val="-6"/>
        </w:rPr>
        <w:t xml:space="preserve"> </w:t>
      </w:r>
      <w:r w:rsidR="00C61D30" w:rsidRPr="00CC7EC8">
        <w:rPr>
          <w:rFonts w:ascii="GHEA Grapalat" w:hAnsi="GHEA Grapalat"/>
          <w:spacing w:val="-6"/>
        </w:rPr>
        <w:t>управление</w:t>
      </w:r>
      <w:r w:rsidR="00C61D30" w:rsidRPr="009044F1">
        <w:rPr>
          <w:rFonts w:ascii="GHEA Grapalat" w:hAnsi="GHEA Grapalat"/>
        </w:rPr>
        <w:t>.</w:t>
      </w:r>
    </w:p>
    <w:p w:rsidR="00096865" w:rsidRPr="009044F1" w:rsidRDefault="00096865" w:rsidP="00E04D59">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04D59">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04D59">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04D59" w:rsidRDefault="00E04D59"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C61D30">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C61D30">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C61D30">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C61D30">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C61D30">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C61D30">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C61D30">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C61D30">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503980" w:rsidRDefault="00503980">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61D30">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61D30">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61D30">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61D30">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61D30">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61D30">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C61D30">
      <w:pPr>
        <w:widowControl w:val="0"/>
        <w:tabs>
          <w:tab w:val="left" w:pos="1134"/>
        </w:tabs>
        <w:ind w:firstLine="567"/>
        <w:contextualSpacing/>
        <w:jc w:val="both"/>
        <w:rPr>
          <w:rFonts w:ascii="GHEA Grapalat" w:hAnsi="GHEA Grapalat"/>
        </w:rPr>
      </w:pPr>
      <w:r w:rsidRPr="009044F1">
        <w:rPr>
          <w:rFonts w:ascii="GHEA Grapalat" w:hAnsi="GHEA Grapalat"/>
        </w:rPr>
        <w:t>2.</w:t>
      </w:r>
      <w:r w:rsidR="00C61D30">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61D30">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706BC5">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61D30">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61D30">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61D30">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C61D30">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61D30">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61D30">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C61D30">
      <w:pPr>
        <w:widowControl w:val="0"/>
        <w:tabs>
          <w:tab w:val="left" w:pos="1134"/>
        </w:tabs>
        <w:ind w:firstLine="567"/>
        <w:contextualSpacing/>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0B10A7" w:rsidRPr="00374F4A" w:rsidRDefault="000B10A7" w:rsidP="000B10A7">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A7630">
        <w:rPr>
          <w:rFonts w:ascii="GHEA Grapalat" w:hAnsi="GHEA Grapalat"/>
          <w:b/>
          <w:i/>
          <w:sz w:val="24"/>
          <w:szCs w:val="24"/>
        </w:rPr>
        <w:t>GHTsDzB-HVKAK-2022-08</w:t>
      </w:r>
      <w:r>
        <w:rPr>
          <w:rFonts w:ascii="GHEA Grapalat" w:hAnsi="GHEA Grapalat"/>
          <w:b/>
          <w:i/>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0B10A7">
        <w:rPr>
          <w:rFonts w:ascii="GHEA Grapalat" w:hAnsi="GHEA Grapalat"/>
          <w:color w:val="auto"/>
          <w:sz w:val="24"/>
          <w:szCs w:val="24"/>
        </w:rPr>
        <w:t>запросе котировок</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A5EA0" w:rsidRDefault="000B10A7" w:rsidP="00B46D58">
      <w:pPr>
        <w:spacing w:after="160"/>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_ </w:t>
      </w:r>
      <w:r w:rsidRPr="005437F6">
        <w:rPr>
          <w:rFonts w:ascii="GHEA Grapalat" w:hAnsi="GHEA Grapalat"/>
        </w:rPr>
        <w:t>под кодом</w:t>
      </w:r>
      <w:r w:rsidRPr="00BD0FD1">
        <w:rPr>
          <w:rFonts w:ascii="GHEA Grapalat" w:hAnsi="GHEA Grapalat"/>
        </w:rPr>
        <w:t xml:space="preserve"> </w:t>
      </w:r>
      <w:r w:rsidRPr="0091710E">
        <w:rPr>
          <w:rFonts w:ascii="GHEA Grapalat" w:hAnsi="GHEA Grapalat"/>
          <w:b/>
          <w:i/>
        </w:rPr>
        <w:t>«</w:t>
      </w:r>
      <w:r w:rsidR="005A7630">
        <w:rPr>
          <w:rFonts w:ascii="GHEA Grapalat" w:hAnsi="GHEA Grapalat"/>
          <w:b/>
          <w:i/>
        </w:rPr>
        <w:t>GHTsDzB-HVKAK-2022-08</w:t>
      </w:r>
      <w:r>
        <w:rPr>
          <w:rFonts w:ascii="GHEA Grapalat" w:hAnsi="GHEA Grapalat"/>
          <w:b/>
          <w:i/>
        </w:rPr>
        <w:t>»</w:t>
      </w:r>
      <w:r>
        <w:rPr>
          <w:rFonts w:ascii="GHEA Grapalat" w:hAnsi="GHEA Grapalat" w:cs="Sylfaen"/>
        </w:rPr>
        <w:t xml:space="preserve"> запроса котировок</w:t>
      </w:r>
      <w:r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5A7630">
        <w:rPr>
          <w:rFonts w:ascii="GHEA Grapalat" w:hAnsi="GHEA Grapalat"/>
          <w:b/>
          <w:i/>
        </w:rPr>
        <w:t>GHTsDzB-HVKAK-2022-08</w:t>
      </w:r>
      <w:r w:rsidR="00222ED3">
        <w:rPr>
          <w:rFonts w:ascii="GHEA Grapalat" w:hAnsi="GHEA Grapalat"/>
          <w:b/>
          <w:i/>
        </w:rPr>
        <w:t>»</w:t>
      </w:r>
      <w:r w:rsidR="00706BC5">
        <w:rPr>
          <w:rFonts w:ascii="GHEA Grapalat" w:hAnsi="GHEA Grapalat"/>
          <w:b/>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w:t>
      </w:r>
      <w:proofErr w:type="gramStart"/>
      <w:r>
        <w:rPr>
          <w:rFonts w:ascii="GHEA Grapalat" w:hAnsi="GHEA Grapalat"/>
        </w:rPr>
        <w:t>в</w:t>
      </w:r>
      <w:proofErr w:type="gramEnd"/>
      <w:r>
        <w:rPr>
          <w:rFonts w:ascii="GHEA Grapalat" w:hAnsi="GHEA Grapalat"/>
        </w:rPr>
        <w:t xml:space="preserve"> </w:t>
      </w:r>
      <w:r w:rsidR="00222ED3">
        <w:rPr>
          <w:rFonts w:ascii="GHEA Grapalat" w:hAnsi="GHEA Grapalat"/>
          <w:spacing w:val="-4"/>
        </w:rPr>
        <w:t xml:space="preserve">на </w:t>
      </w:r>
      <w:r w:rsidR="00222ED3">
        <w:rPr>
          <w:rFonts w:ascii="GHEA Grapalat" w:hAnsi="GHEA Grapalat"/>
        </w:rPr>
        <w:t xml:space="preserve">запрос котировок под кодом </w:t>
      </w:r>
      <w:r w:rsidR="00222ED3" w:rsidRPr="0091710E">
        <w:rPr>
          <w:rFonts w:ascii="GHEA Grapalat" w:hAnsi="GHEA Grapalat"/>
          <w:b/>
          <w:i/>
        </w:rPr>
        <w:t>«</w:t>
      </w:r>
      <w:r w:rsidR="005A7630">
        <w:rPr>
          <w:rFonts w:ascii="GHEA Grapalat" w:hAnsi="GHEA Grapalat"/>
          <w:b/>
          <w:i/>
        </w:rPr>
        <w:t>GHTsDzB-HVKAK-2022-08</w:t>
      </w:r>
      <w:r w:rsidR="00222ED3">
        <w:rPr>
          <w:rFonts w:ascii="GHEA Grapalat" w:hAnsi="GHEA Grapalat"/>
          <w:b/>
          <w:i/>
        </w:rPr>
        <w:t>»</w:t>
      </w:r>
      <w:r w:rsidR="00222ED3">
        <w:rPr>
          <w:rFonts w:ascii="GHEA Grapalat" w:hAnsi="GHEA Grapalat"/>
        </w:rPr>
        <w:t>,</w:t>
      </w: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rsidP="00222ED3">
      <w:pPr>
        <w:jc w:val="right"/>
        <w:rPr>
          <w:rFonts w:ascii="GHEA Grapalat" w:hAnsi="GHEA Grapalat"/>
          <w:b/>
        </w:rPr>
      </w:pPr>
      <w:r>
        <w:rPr>
          <w:rFonts w:ascii="GHEA Grapalat" w:hAnsi="GHEA Grapalat"/>
          <w:b/>
        </w:rPr>
        <w:br w:type="page"/>
      </w:r>
      <w:r w:rsidR="00652A78">
        <w:rPr>
          <w:rFonts w:ascii="GHEA Grapalat" w:hAnsi="GHEA Grapalat"/>
          <w:b/>
        </w:rPr>
        <w:t>Приложение 1.</w:t>
      </w:r>
      <w:r w:rsidR="00BD3FDD">
        <w:rPr>
          <w:rFonts w:ascii="GHEA Grapalat" w:hAnsi="GHEA Grapalat"/>
          <w:b/>
        </w:rPr>
        <w:t>1</w:t>
      </w:r>
      <w:r w:rsidR="00652A78">
        <w:rPr>
          <w:rFonts w:ascii="GHEA Grapalat" w:hAnsi="GHEA Grapalat"/>
          <w:b/>
        </w:rPr>
        <w:t xml:space="preserve">** </w:t>
      </w:r>
    </w:p>
    <w:p w:rsidR="00222ED3" w:rsidRPr="00374F4A" w:rsidRDefault="00222ED3" w:rsidP="00222ED3">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A7630">
        <w:rPr>
          <w:rFonts w:ascii="GHEA Grapalat" w:hAnsi="GHEA Grapalat"/>
          <w:b/>
          <w:i/>
          <w:sz w:val="24"/>
          <w:szCs w:val="24"/>
        </w:rPr>
        <w:t>GHTsDzB-HVKAK-2022-08</w:t>
      </w:r>
      <w:r>
        <w:rPr>
          <w:rFonts w:ascii="GHEA Grapalat" w:hAnsi="GHEA Grapalat"/>
          <w:b/>
          <w:i/>
          <w:sz w:val="24"/>
          <w:szCs w:val="24"/>
        </w:rPr>
        <w:t>»</w:t>
      </w:r>
    </w:p>
    <w:p w:rsidR="00123294" w:rsidRDefault="00123294" w:rsidP="00B46D58">
      <w:pPr>
        <w:rPr>
          <w:rFonts w:ascii="GHEA Grapalat" w:hAnsi="GHEA Grapalat"/>
          <w:b/>
        </w:rPr>
      </w:pPr>
    </w:p>
    <w:p w:rsidR="00B048B2" w:rsidRDefault="00B048B2"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2"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487"/>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222ED3">
      <w:pPr>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361"/>
        </w:trPr>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B047A2"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6"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7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943"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107824"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107824"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107824"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11BE7">
        <w:tc>
          <w:tcPr>
            <w:tcW w:w="9016" w:type="dxa"/>
            <w:gridSpan w:val="2"/>
            <w:vAlign w:val="center"/>
          </w:tcPr>
          <w:p w:rsidR="00A9306E" w:rsidRPr="00FD1EE4" w:rsidRDefault="00107824"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11BE7">
        <w:trPr>
          <w:trHeight w:val="924"/>
        </w:trPr>
        <w:tc>
          <w:tcPr>
            <w:tcW w:w="9016" w:type="dxa"/>
            <w:gridSpan w:val="2"/>
            <w:vAlign w:val="center"/>
          </w:tcPr>
          <w:p w:rsidR="00A9306E" w:rsidRPr="00FD1EE4" w:rsidRDefault="00107824" w:rsidP="00F11BE7">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11BE7">
        <w:trPr>
          <w:trHeight w:val="684"/>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1282"/>
        </w:trPr>
        <w:tc>
          <w:tcPr>
            <w:tcW w:w="4508"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107824"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107824"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11BE7">
        <w:tc>
          <w:tcPr>
            <w:tcW w:w="9016" w:type="dxa"/>
            <w:gridSpan w:val="2"/>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11BE7">
        <w:tc>
          <w:tcPr>
            <w:tcW w:w="9016" w:type="dxa"/>
            <w:gridSpan w:val="2"/>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11BE7">
        <w:tc>
          <w:tcPr>
            <w:tcW w:w="9016" w:type="dxa"/>
            <w:gridSpan w:val="2"/>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11BE7">
        <w:tc>
          <w:tcPr>
            <w:tcW w:w="9016" w:type="dxa"/>
            <w:gridSpan w:val="2"/>
            <w:vAlign w:val="center"/>
          </w:tcPr>
          <w:p w:rsidR="00A9306E" w:rsidRPr="00FD1EE4" w:rsidRDefault="00107824" w:rsidP="00F11BE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107824"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107824" w:rsidP="00F11BE7">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107824"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107824" w:rsidP="00F11BE7">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7"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rPr>
          <w:trHeight w:val="853"/>
        </w:trPr>
        <w:tc>
          <w:tcPr>
            <w:tcW w:w="2835" w:type="dxa"/>
            <w:vMerge w:val="restart"/>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rPr>
          <w:trHeight w:val="850"/>
        </w:trPr>
        <w:tc>
          <w:tcPr>
            <w:tcW w:w="2835" w:type="dxa"/>
            <w:vMerge/>
            <w:shd w:val="clear" w:color="auto" w:fill="D9E2F3"/>
            <w:vAlign w:val="center"/>
          </w:tcPr>
          <w:p w:rsidR="00A9306E" w:rsidRPr="00FD1EE4" w:rsidRDefault="00A9306E" w:rsidP="00F11BE7">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11BE7">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r w:rsidR="00A9306E" w:rsidRPr="00FD1EE4" w:rsidTr="00F11BE7">
        <w:tc>
          <w:tcPr>
            <w:tcW w:w="2835" w:type="dxa"/>
            <w:shd w:val="clear" w:color="auto" w:fill="D9E2F3"/>
            <w:vAlign w:val="center"/>
          </w:tcPr>
          <w:p w:rsidR="00A9306E" w:rsidRPr="00FD1EE4" w:rsidRDefault="00A9306E" w:rsidP="00F11BE7">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11BE7">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11BE7">
        <w:tc>
          <w:tcPr>
            <w:tcW w:w="9016" w:type="dxa"/>
            <w:shd w:val="clear" w:color="auto" w:fill="DBE5F1" w:themeFill="accent1" w:themeFillTint="33"/>
          </w:tcPr>
          <w:p w:rsidR="00A9306E" w:rsidRPr="00FD1EE4" w:rsidRDefault="00A9306E" w:rsidP="00F11BE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11BE7">
        <w:trPr>
          <w:trHeight w:val="10187"/>
        </w:trPr>
        <w:tc>
          <w:tcPr>
            <w:tcW w:w="9016" w:type="dxa"/>
          </w:tcPr>
          <w:p w:rsidR="00A9306E" w:rsidRPr="00FD1EE4" w:rsidRDefault="00A9306E" w:rsidP="00F11BE7">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r>
        <w:rPr>
          <w:rFonts w:ascii="GHEA Grapalat" w:hAnsi="GHEA Grapalat"/>
          <w:b/>
        </w:rPr>
        <w:br w:type="page"/>
      </w: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bookmarkStart w:id="3" w:name="_GoBack"/>
      <w:bookmarkEnd w:id="3"/>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7418F1" w:rsidRPr="00374F4A" w:rsidRDefault="007418F1" w:rsidP="007418F1">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A7630">
        <w:rPr>
          <w:rFonts w:ascii="GHEA Grapalat" w:hAnsi="GHEA Grapalat"/>
          <w:b/>
          <w:i/>
          <w:sz w:val="24"/>
          <w:szCs w:val="24"/>
        </w:rPr>
        <w:t>GHTsDzB-HVKAK-2022-08</w:t>
      </w:r>
      <w:r>
        <w:rPr>
          <w:rFonts w:ascii="GHEA Grapalat" w:hAnsi="GHEA Grapalat"/>
          <w:b/>
          <w:i/>
          <w:sz w:val="24"/>
          <w:szCs w:val="24"/>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7418F1" w:rsidRPr="005744FC">
        <w:rPr>
          <w:rFonts w:ascii="GHEA Grapalat" w:hAnsi="GHEA Grapalat"/>
          <w:spacing w:val="-6"/>
        </w:rPr>
        <w:t xml:space="preserve">на </w:t>
      </w:r>
      <w:r w:rsidR="007418F1">
        <w:rPr>
          <w:rFonts w:ascii="GHEA Grapalat" w:hAnsi="GHEA Grapalat"/>
          <w:spacing w:val="-6"/>
        </w:rPr>
        <w:t>запрос котировок</w:t>
      </w:r>
      <w:r w:rsidR="007418F1" w:rsidRPr="005744FC">
        <w:rPr>
          <w:rFonts w:ascii="GHEA Grapalat" w:hAnsi="GHEA Grapalat"/>
          <w:spacing w:val="-6"/>
        </w:rPr>
        <w:t xml:space="preserve"> под кодом </w:t>
      </w:r>
      <w:r w:rsidR="007418F1" w:rsidRPr="0091710E">
        <w:rPr>
          <w:rFonts w:ascii="GHEA Grapalat" w:hAnsi="GHEA Grapalat"/>
          <w:b/>
          <w:i/>
        </w:rPr>
        <w:t>«</w:t>
      </w:r>
      <w:r w:rsidR="005A7630">
        <w:rPr>
          <w:rFonts w:ascii="GHEA Grapalat" w:hAnsi="GHEA Grapalat"/>
          <w:b/>
          <w:i/>
        </w:rPr>
        <w:t>GHTsDzB-HVKAK-2022-08</w:t>
      </w:r>
      <w:r w:rsidR="007418F1">
        <w:rPr>
          <w:rFonts w:ascii="GHEA Grapalat" w:hAnsi="GHEA Grapalat"/>
          <w:b/>
          <w:i/>
        </w:rPr>
        <w:t>»</w:t>
      </w:r>
      <w:r w:rsidR="007418F1" w:rsidRPr="005744FC">
        <w:rPr>
          <w:rFonts w:ascii="GHEA Grapalat" w:hAnsi="GHEA Grapalat"/>
          <w:spacing w:val="-6"/>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2F1F3B" w:rsidRDefault="00B2572B" w:rsidP="002F1F3B">
      <w:pPr>
        <w:widowControl w:val="0"/>
        <w:spacing w:after="160"/>
        <w:jc w:val="right"/>
        <w:rPr>
          <w:rFonts w:ascii="GHEA Grapalat" w:hAnsi="GHEA Grapalat"/>
        </w:rPr>
      </w:pPr>
      <w:r w:rsidRPr="009044F1">
        <w:rPr>
          <w:rFonts w:ascii="GHEA Grapalat" w:hAnsi="GHEA Grapalat"/>
        </w:rPr>
        <w:t>М. П.</w:t>
      </w:r>
    </w:p>
    <w:p w:rsidR="002F1F3B" w:rsidRDefault="002F1F3B" w:rsidP="002F1F3B">
      <w:pPr>
        <w:widowControl w:val="0"/>
        <w:spacing w:after="160"/>
        <w:jc w:val="right"/>
        <w:rPr>
          <w:rFonts w:ascii="GHEA Grapalat" w:hAnsi="GHEA Grapalat"/>
        </w:rPr>
      </w:pPr>
    </w:p>
    <w:p w:rsidR="002F1F3B" w:rsidRPr="002F1F3B" w:rsidRDefault="00B217BB" w:rsidP="002F1F3B">
      <w:pPr>
        <w:widowControl w:val="0"/>
        <w:spacing w:after="160"/>
        <w:jc w:val="right"/>
        <w:rPr>
          <w:rFonts w:ascii="GHEA Grapalat" w:hAnsi="GHEA Grapalat"/>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Приложение № 4.2</w:t>
      </w:r>
    </w:p>
    <w:p w:rsidR="00A65F14" w:rsidRPr="00374F4A" w:rsidRDefault="00A65F14" w:rsidP="00A65F14">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A7630">
        <w:rPr>
          <w:rFonts w:ascii="GHEA Grapalat" w:hAnsi="GHEA Grapalat"/>
          <w:b/>
          <w:i/>
          <w:sz w:val="24"/>
          <w:szCs w:val="24"/>
        </w:rPr>
        <w:t>GHTsDzB-HVKAK-2022-08</w:t>
      </w:r>
      <w:r>
        <w:rPr>
          <w:rFonts w:ascii="GHEA Grapalat" w:hAnsi="GHEA Grapalat"/>
          <w:b/>
          <w:i/>
          <w:sz w:val="24"/>
          <w:szCs w:val="24"/>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A65F14" w:rsidRDefault="003D2FE2" w:rsidP="00A65F14">
      <w:pPr>
        <w:widowControl w:val="0"/>
        <w:tabs>
          <w:tab w:val="left" w:pos="567"/>
        </w:tabs>
        <w:jc w:val="both"/>
        <w:rPr>
          <w:rFonts w:ascii="GHEA Grapalat" w:hAnsi="GHEA Grapalat"/>
          <w:b/>
          <w:i/>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A65F14" w:rsidRPr="006328D1">
        <w:rPr>
          <w:rFonts w:ascii="GHEA Grapalat" w:hAnsi="GHEA Grapalat"/>
          <w:b/>
          <w:sz w:val="22"/>
          <w:szCs w:val="22"/>
        </w:rPr>
        <w:t>ГНО «Национальным центром по контролю и профилактике заболеваний»</w:t>
      </w:r>
      <w:r w:rsidR="00A65F14" w:rsidRPr="006328D1">
        <w:rPr>
          <w:rFonts w:ascii="GHEA Grapalat" w:hAnsi="GHEA Grapalat"/>
          <w:b/>
          <w:i/>
          <w:sz w:val="22"/>
          <w:szCs w:val="22"/>
        </w:rPr>
        <w:t xml:space="preserve"> </w:t>
      </w:r>
      <w:r w:rsidR="00A65F14" w:rsidRPr="006328D1">
        <w:rPr>
          <w:rFonts w:ascii="GHEA Grapalat" w:hAnsi="GHEA Grapalat"/>
          <w:b/>
          <w:sz w:val="22"/>
          <w:szCs w:val="22"/>
        </w:rPr>
        <w:t>МЗ РА</w:t>
      </w:r>
      <w:r w:rsidR="00A65F14" w:rsidRPr="00B138F3">
        <w:rPr>
          <w:rFonts w:ascii="GHEA Grapalat" w:hAnsi="GHEA Grapalat"/>
          <w:spacing w:val="-6"/>
        </w:rPr>
        <w:t xml:space="preserve"> (далее — Заказчик) </w:t>
      </w:r>
      <w:r w:rsidR="00A65F14" w:rsidRPr="00B138F3">
        <w:rPr>
          <w:rFonts w:ascii="GHEA Grapalat" w:hAnsi="GHEA Grapalat"/>
        </w:rPr>
        <w:t xml:space="preserve">процедуре закупок под кодом </w:t>
      </w:r>
      <w:r w:rsidR="00A65F14" w:rsidRPr="0091710E">
        <w:rPr>
          <w:rFonts w:ascii="GHEA Grapalat" w:hAnsi="GHEA Grapalat"/>
          <w:b/>
          <w:i/>
        </w:rPr>
        <w:t>«</w:t>
      </w:r>
      <w:r w:rsidR="005A7630">
        <w:rPr>
          <w:rFonts w:ascii="GHEA Grapalat" w:hAnsi="GHEA Grapalat"/>
          <w:b/>
          <w:i/>
        </w:rPr>
        <w:t>GHTsDzB-HVKAK-2022-08</w:t>
      </w:r>
      <w:r w:rsidR="00A65F14">
        <w:rPr>
          <w:rFonts w:ascii="GHEA Grapalat" w:hAnsi="GHEA Grapalat"/>
          <w:b/>
          <w:i/>
        </w:rPr>
        <w:t>».</w:t>
      </w:r>
    </w:p>
    <w:p w:rsidR="003D2FE2" w:rsidRPr="00B138F3" w:rsidRDefault="003D2FE2" w:rsidP="00A65F14">
      <w:pPr>
        <w:widowControl w:val="0"/>
        <w:tabs>
          <w:tab w:val="left" w:pos="567"/>
        </w:tabs>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E752B6" w:rsidRPr="005D24C8" w:rsidRDefault="00E752B6" w:rsidP="005D24C8">
      <w:pPr>
        <w:widowControl w:val="0"/>
        <w:spacing w:after="160"/>
        <w:ind w:right="565"/>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B4D45"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B4D45"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B4D45"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B4D45"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B4D45" w:rsidRPr="00E063D7" w:rsidRDefault="002B4D45" w:rsidP="002B4D45">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A80827">
      <w:pPr>
        <w:widowControl w:val="0"/>
        <w:contextualSpacing/>
        <w:jc w:val="right"/>
        <w:rPr>
          <w:rFonts w:ascii="GHEA Grapalat" w:hAnsi="GHEA Grapalat" w:cs="GHEA Grapalat"/>
          <w:i/>
        </w:rPr>
      </w:pPr>
      <w:r w:rsidRPr="00B138F3">
        <w:rPr>
          <w:rFonts w:ascii="GHEA Grapalat" w:hAnsi="GHEA Grapalat"/>
          <w:i/>
        </w:rPr>
        <w:t>Приложение № 5.1</w:t>
      </w:r>
    </w:p>
    <w:p w:rsidR="00CF6DB0" w:rsidRPr="00374F4A" w:rsidRDefault="00CF6DB0" w:rsidP="00A80827">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A7630">
        <w:rPr>
          <w:rFonts w:ascii="GHEA Grapalat" w:hAnsi="GHEA Grapalat"/>
          <w:b/>
          <w:i/>
          <w:sz w:val="24"/>
          <w:szCs w:val="24"/>
        </w:rPr>
        <w:t>GHTsDzB-HVKAK-2022-08</w:t>
      </w:r>
      <w:r>
        <w:rPr>
          <w:rFonts w:ascii="GHEA Grapalat" w:hAnsi="GHEA Grapalat"/>
          <w:b/>
          <w:i/>
          <w:sz w:val="24"/>
          <w:szCs w:val="24"/>
        </w:rPr>
        <w:t>»</w:t>
      </w:r>
    </w:p>
    <w:p w:rsidR="000A214C" w:rsidRPr="00B138F3" w:rsidRDefault="000A214C" w:rsidP="00A80827">
      <w:pPr>
        <w:widowControl w:val="0"/>
        <w:contextualSpacing/>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A80827">
      <w:pPr>
        <w:widowControl w:val="0"/>
        <w:contextualSpacing/>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A80827">
            <w:pPr>
              <w:widowControl w:val="0"/>
              <w:contextualSpacing/>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80827">
            <w:pPr>
              <w:widowControl w:val="0"/>
              <w:contextualSpacing/>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A80827">
      <w:pPr>
        <w:widowControl w:val="0"/>
        <w:contextualSpacing/>
        <w:rPr>
          <w:rFonts w:ascii="GHEA Grapalat" w:hAnsi="GHEA Grapalat" w:cs="GHEA Grapalat"/>
          <w:b/>
        </w:rPr>
      </w:pPr>
    </w:p>
    <w:p w:rsidR="000A214C" w:rsidRPr="00B138F3" w:rsidRDefault="000A214C" w:rsidP="00A80827">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A80827">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A80827">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A80827">
      <w:pPr>
        <w:widowControl w:val="0"/>
        <w:contextualSpacing/>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A80827">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A80827">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497030" w:rsidRDefault="000A214C" w:rsidP="00A80827">
      <w:pPr>
        <w:widowControl w:val="0"/>
        <w:tabs>
          <w:tab w:val="left" w:pos="567"/>
        </w:tabs>
        <w:contextualSpacing/>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497030" w:rsidRPr="00B138F3">
        <w:rPr>
          <w:rFonts w:ascii="GHEA Grapalat" w:hAnsi="GHEA Grapalat"/>
          <w:spacing w:val="-6"/>
        </w:rPr>
        <w:t xml:space="preserve">Компания участвует в организованной </w:t>
      </w:r>
      <w:r w:rsidR="00497030" w:rsidRPr="006328D1">
        <w:rPr>
          <w:rFonts w:ascii="GHEA Grapalat" w:hAnsi="GHEA Grapalat"/>
          <w:b/>
          <w:sz w:val="22"/>
          <w:szCs w:val="22"/>
        </w:rPr>
        <w:t>ГНО «Национальным центром по контролю и профилактике заболеваний»</w:t>
      </w:r>
      <w:r w:rsidR="00497030" w:rsidRPr="006328D1">
        <w:rPr>
          <w:rFonts w:ascii="GHEA Grapalat" w:hAnsi="GHEA Grapalat"/>
          <w:b/>
          <w:i/>
          <w:sz w:val="22"/>
          <w:szCs w:val="22"/>
        </w:rPr>
        <w:t xml:space="preserve"> </w:t>
      </w:r>
      <w:r w:rsidR="00497030" w:rsidRPr="006328D1">
        <w:rPr>
          <w:rFonts w:ascii="GHEA Grapalat" w:hAnsi="GHEA Grapalat"/>
          <w:b/>
          <w:sz w:val="22"/>
          <w:szCs w:val="22"/>
        </w:rPr>
        <w:t>МЗ РА</w:t>
      </w:r>
      <w:r w:rsidR="00497030" w:rsidRPr="00B138F3">
        <w:rPr>
          <w:rFonts w:ascii="GHEA Grapalat" w:hAnsi="GHEA Grapalat"/>
          <w:spacing w:val="-6"/>
        </w:rPr>
        <w:t xml:space="preserve"> (далее — Заказчик) </w:t>
      </w:r>
      <w:r w:rsidR="00497030" w:rsidRPr="00B138F3">
        <w:rPr>
          <w:rFonts w:ascii="GHEA Grapalat" w:hAnsi="GHEA Grapalat"/>
        </w:rPr>
        <w:t xml:space="preserve">процедуре закупок под кодом </w:t>
      </w:r>
      <w:r w:rsidR="00497030" w:rsidRPr="0091710E">
        <w:rPr>
          <w:rFonts w:ascii="GHEA Grapalat" w:hAnsi="GHEA Grapalat"/>
          <w:b/>
          <w:i/>
        </w:rPr>
        <w:t>«</w:t>
      </w:r>
      <w:r w:rsidR="005A7630">
        <w:rPr>
          <w:rFonts w:ascii="GHEA Grapalat" w:hAnsi="GHEA Grapalat"/>
          <w:b/>
          <w:i/>
        </w:rPr>
        <w:t>GHTsDzB-HVKAK-2022-08</w:t>
      </w:r>
      <w:r w:rsidR="00497030">
        <w:rPr>
          <w:rFonts w:ascii="GHEA Grapalat" w:hAnsi="GHEA Grapalat"/>
          <w:b/>
          <w:i/>
        </w:rPr>
        <w:t>».</w:t>
      </w:r>
    </w:p>
    <w:p w:rsidR="000A214C" w:rsidRPr="00B138F3" w:rsidRDefault="000A214C" w:rsidP="00A80827">
      <w:pPr>
        <w:widowControl w:val="0"/>
        <w:tabs>
          <w:tab w:val="left" w:pos="567"/>
        </w:tabs>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A80827">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A80827">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A80827">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A80827">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A80827">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A80827">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A80827">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A80827">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A80827">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A80827">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A80827">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A80827">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A80827">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A80827">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A80827" w:rsidP="00A80827">
      <w:pPr>
        <w:widowControl w:val="0"/>
        <w:contextualSpacing/>
        <w:jc w:val="both"/>
        <w:rPr>
          <w:rFonts w:ascii="GHEA Grapalat" w:hAnsi="GHEA Grapalat"/>
        </w:rPr>
      </w:pPr>
      <w:r>
        <w:rPr>
          <w:rFonts w:ascii="GHEA Grapalat" w:hAnsi="GHEA Grapalat"/>
        </w:rPr>
        <w:t>____________</w:t>
      </w:r>
      <w:r w:rsidR="000A214C" w:rsidRPr="00B138F3">
        <w:rPr>
          <w:rFonts w:ascii="GHEA Grapalat" w:hAnsi="GHEA Grapalat"/>
        </w:rPr>
        <w:t>______________________</w:t>
      </w:r>
    </w:p>
    <w:p w:rsidR="000A214C" w:rsidRPr="00B138F3" w:rsidRDefault="000A214C" w:rsidP="00A80827">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A80827">
      <w:pPr>
        <w:widowControl w:val="0"/>
        <w:contextualSpacing/>
        <w:jc w:val="both"/>
        <w:rPr>
          <w:rFonts w:ascii="GHEA Grapalat" w:hAnsi="GHEA Grapalat"/>
        </w:rPr>
      </w:pPr>
      <w:r w:rsidRPr="00B138F3">
        <w:rPr>
          <w:rFonts w:ascii="GHEA Grapalat" w:hAnsi="GHEA Grapalat"/>
        </w:rPr>
        <w:t>___</w:t>
      </w:r>
      <w:r w:rsidR="00A80827">
        <w:rPr>
          <w:rFonts w:ascii="GHEA Grapalat" w:hAnsi="GHEA Grapalat"/>
        </w:rPr>
        <w:t>_____________</w:t>
      </w:r>
      <w:r w:rsidRPr="00B138F3">
        <w:rPr>
          <w:rFonts w:ascii="GHEA Grapalat" w:hAnsi="GHEA Grapalat"/>
        </w:rPr>
        <w:t>_____________________</w:t>
      </w:r>
    </w:p>
    <w:p w:rsidR="000A214C" w:rsidRPr="006F1605" w:rsidRDefault="000A214C" w:rsidP="00A80827">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A80827">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B02BE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B02BE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B02BE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B02BE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02BE9" w:rsidRPr="00E063D7" w:rsidRDefault="00B02BE9" w:rsidP="00B02BE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3B2F27" w:rsidRPr="006F1605" w:rsidRDefault="003B2F27" w:rsidP="00860EEE">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B67DBC" w:rsidRPr="00374F4A" w:rsidRDefault="00B67DBC" w:rsidP="00860EEE">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sidR="005A7630">
        <w:rPr>
          <w:rFonts w:ascii="GHEA Grapalat" w:hAnsi="GHEA Grapalat"/>
          <w:b/>
          <w:i/>
          <w:sz w:val="24"/>
          <w:szCs w:val="24"/>
        </w:rPr>
        <w:t>GHTsDzB-HVKAK-2022-08</w:t>
      </w:r>
      <w:r>
        <w:rPr>
          <w:rFonts w:ascii="GHEA Grapalat" w:hAnsi="GHEA Grapalat"/>
          <w:b/>
          <w:i/>
          <w:sz w:val="24"/>
          <w:szCs w:val="24"/>
        </w:rPr>
        <w:t>»</w:t>
      </w:r>
    </w:p>
    <w:p w:rsidR="00B67DBC" w:rsidRPr="00AD29CE" w:rsidRDefault="00B67DBC" w:rsidP="00B67DBC">
      <w:pPr>
        <w:widowControl w:val="0"/>
        <w:spacing w:after="160" w:line="360" w:lineRule="auto"/>
        <w:jc w:val="right"/>
        <w:rPr>
          <w:rFonts w:ascii="GHEA Grapalat" w:hAnsi="GHEA Grapalat"/>
          <w:i/>
        </w:rPr>
      </w:pPr>
    </w:p>
    <w:p w:rsidR="00B67DBC" w:rsidRPr="00936B04" w:rsidRDefault="00B67DBC" w:rsidP="00B67DBC">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r>
      <w:r w:rsidR="007E589B" w:rsidRPr="00936B04">
        <w:rPr>
          <w:rFonts w:ascii="GHEA Grapalat" w:hAnsi="GHEA Grapalat"/>
          <w:b/>
        </w:rPr>
        <w:t xml:space="preserve">НА </w:t>
      </w:r>
      <w:r w:rsidR="003C3B80" w:rsidRPr="003C3B80">
        <w:rPr>
          <w:rFonts w:ascii="GHEA Grapalat" w:hAnsi="GHEA Grapalat"/>
          <w:b/>
        </w:rPr>
        <w:t>ПРЕДОСТАВЛЕНИЕ УСЛУГ ПО ТЕХНИЧЕСКОМУ ОБСЛУЖИВАНИЮ МЕДИЦИНСКИХ/ЛАБОРАТОРНЫХ ПРИБОРОВ И ОБОРУДОВАНИЯ</w:t>
      </w:r>
      <w:r w:rsidR="003C3B80" w:rsidRPr="003C3B80">
        <w:rPr>
          <w:rFonts w:ascii="GHEA Grapalat" w:hAnsi="GHEA Grapalat"/>
        </w:rPr>
        <w:t xml:space="preserve"> </w:t>
      </w:r>
      <w:r w:rsidR="003C3B80" w:rsidRPr="003C3B80">
        <w:rPr>
          <w:rFonts w:ascii="GHEA Grapalat" w:hAnsi="GHEA Grapalat"/>
          <w:b/>
        </w:rPr>
        <w:t>ДЛЯ</w:t>
      </w:r>
      <w:r w:rsidR="003C3B80" w:rsidRPr="00936B04">
        <w:rPr>
          <w:rFonts w:ascii="GHEA Grapalat" w:hAnsi="GHEA Grapalat"/>
          <w:b/>
        </w:rPr>
        <w:t xml:space="preserve"> </w:t>
      </w:r>
      <w:r w:rsidR="000B288B" w:rsidRPr="00936B04">
        <w:rPr>
          <w:rFonts w:ascii="GHEA Grapalat" w:hAnsi="GHEA Grapalat"/>
          <w:b/>
        </w:rPr>
        <w:t xml:space="preserve">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7F2BF8">
            <w:pPr>
              <w:widowControl w:val="0"/>
              <w:ind w:left="567" w:firstLine="709"/>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7F2BF8">
            <w:pPr>
              <w:widowControl w:val="0"/>
              <w:tabs>
                <w:tab w:val="left" w:pos="1701"/>
                <w:tab w:val="left" w:pos="2552"/>
                <w:tab w:val="left" w:pos="8865"/>
              </w:tabs>
              <w:ind w:firstLine="709"/>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7F2BF8">
      <w:pPr>
        <w:widowControl w:val="0"/>
        <w:ind w:firstLine="709"/>
        <w:contextualSpacing/>
        <w:jc w:val="center"/>
        <w:rPr>
          <w:rFonts w:ascii="GHEA Grapalat" w:hAnsi="GHEA Grapalat"/>
          <w:b/>
          <w:u w:val="single"/>
          <w:lang w:val="en-US"/>
        </w:rPr>
      </w:pPr>
    </w:p>
    <w:p w:rsidR="003B2F27" w:rsidRPr="00AD29CE" w:rsidRDefault="00B67DBC" w:rsidP="007F2BF8">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D04EA3">
        <w:rPr>
          <w:rFonts w:ascii="GHEA Grapalat" w:hAnsi="GHEA Grapalat"/>
        </w:rPr>
        <w:t xml:space="preserve">, действующего на основании устава </w:t>
      </w:r>
      <w:r>
        <w:rPr>
          <w:rFonts w:ascii="GHEA Grapalat" w:hAnsi="GHEA Grapalat"/>
        </w:rPr>
        <w:t>организации</w:t>
      </w:r>
      <w:r w:rsidRPr="00D04EA3">
        <w:rPr>
          <w:rFonts w:ascii="GHEA Grapalat" w:hAnsi="GHEA Grapalat"/>
        </w:rPr>
        <w:t>,</w:t>
      </w:r>
      <w:r w:rsidR="003B2F27" w:rsidRPr="00D04EA3">
        <w:rPr>
          <w:rFonts w:ascii="GHEA Grapalat" w:hAnsi="GHEA Grapalat"/>
        </w:rPr>
        <w:t xml:space="preserve">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7F2BF8">
      <w:pPr>
        <w:widowControl w:val="0"/>
        <w:ind w:firstLine="709"/>
        <w:contextualSpacing/>
        <w:jc w:val="both"/>
        <w:rPr>
          <w:rFonts w:ascii="GHEA Grapalat" w:hAnsi="GHEA Grapalat"/>
          <w:i/>
        </w:rPr>
      </w:pPr>
    </w:p>
    <w:p w:rsidR="003B2F27" w:rsidRPr="00D04EA3" w:rsidRDefault="003B2F27" w:rsidP="007F2BF8">
      <w:pPr>
        <w:ind w:firstLine="709"/>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7F2BF8">
      <w:pPr>
        <w:widowControl w:val="0"/>
        <w:tabs>
          <w:tab w:val="left" w:pos="1134"/>
        </w:tabs>
        <w:ind w:firstLine="709"/>
        <w:contextualSpacing/>
        <w:jc w:val="both"/>
        <w:rPr>
          <w:rFonts w:ascii="GHEA Grapalat" w:hAnsi="GHEA Grapalat" w:cs="Sylfaen"/>
        </w:rPr>
      </w:pPr>
      <w:r w:rsidRPr="00D56A7F">
        <w:rPr>
          <w:rFonts w:ascii="GHEA Grapalat" w:hAnsi="GHEA Grapalat"/>
        </w:rPr>
        <w:t>1.1.</w:t>
      </w:r>
      <w:r w:rsidRPr="00D56A7F">
        <w:rPr>
          <w:rFonts w:ascii="GHEA Grapalat" w:hAnsi="GHEA Grapalat"/>
        </w:rPr>
        <w:tab/>
        <w:t xml:space="preserve">Заказчик поручает, а Исполнитель принимает обязательство по предоставлению </w:t>
      </w:r>
      <w:r w:rsidR="00D56A7F" w:rsidRPr="00D56A7F">
        <w:rPr>
          <w:rFonts w:ascii="GHEA Grapalat" w:hAnsi="GHEA Grapalat"/>
          <w:b/>
        </w:rPr>
        <w:t>услуг по техническому обслуживанию медицинских/лабораторных приборов и оборудования</w:t>
      </w:r>
      <w:r w:rsidR="00D56A7F" w:rsidRPr="00D56A7F">
        <w:rPr>
          <w:rFonts w:ascii="GHEA Grapalat" w:hAnsi="GHEA Grapalat"/>
        </w:rPr>
        <w:t xml:space="preserve"> </w:t>
      </w:r>
      <w:r w:rsidRPr="00D56A7F">
        <w:rPr>
          <w:rFonts w:ascii="GHEA Grapalat" w:hAnsi="GHEA Grapalat"/>
        </w:rPr>
        <w:t>(далее</w:t>
      </w:r>
      <w:r w:rsidRPr="00AD29CE">
        <w:rPr>
          <w:rFonts w:ascii="GHEA Grapalat" w:hAnsi="GHEA Grapalat"/>
        </w:rPr>
        <w:t xml:space="preserve">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7F2BF8">
      <w:pPr>
        <w:ind w:firstLine="709"/>
        <w:contextualSpacing/>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7F2BF8">
      <w:pPr>
        <w:widowControl w:val="0"/>
        <w:tabs>
          <w:tab w:val="left" w:pos="1080"/>
          <w:tab w:val="left" w:pos="1134"/>
        </w:tabs>
        <w:ind w:firstLine="709"/>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7F2BF8">
      <w:pPr>
        <w:widowControl w:val="0"/>
        <w:tabs>
          <w:tab w:val="left" w:pos="1134"/>
        </w:tabs>
        <w:ind w:firstLine="709"/>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7F2BF8">
      <w:pPr>
        <w:widowControl w:val="0"/>
        <w:tabs>
          <w:tab w:val="left" w:pos="1276"/>
        </w:tabs>
        <w:ind w:firstLine="709"/>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5268B4" w:rsidRPr="005268B4">
        <w:rPr>
          <w:rFonts w:ascii="GHEA Grapalat" w:hAnsi="GHEA Grapalat"/>
          <w:b/>
        </w:rPr>
        <w:t xml:space="preserve">2 </w:t>
      </w:r>
      <w:r w:rsidRPr="005268B4">
        <w:rPr>
          <w:rFonts w:ascii="GHEA Grapalat" w:hAnsi="GHEA Grapalat"/>
          <w:b/>
        </w:rPr>
        <w:t>экземпляр</w:t>
      </w:r>
      <w:r w:rsidR="005268B4" w:rsidRPr="005268B4">
        <w:rPr>
          <w:rFonts w:ascii="GHEA Grapalat" w:hAnsi="GHEA Grapalat"/>
          <w:b/>
        </w:rPr>
        <w:t>а</w:t>
      </w:r>
      <w:r>
        <w:rPr>
          <w:rFonts w:ascii="GHEA Grapalat" w:hAnsi="GHEA Grapalat"/>
        </w:rPr>
        <w:t xml:space="preserve"> акта сдачи-приемки (Приложение № 3). </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7F2BF8">
      <w:pPr>
        <w:widowControl w:val="0"/>
        <w:tabs>
          <w:tab w:val="left" w:pos="1134"/>
        </w:tabs>
        <w:ind w:firstLine="709"/>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5268B4" w:rsidRPr="005268B4">
        <w:rPr>
          <w:rFonts w:ascii="GHEA Grapalat" w:hAnsi="GHEA Grapalat"/>
          <w:b/>
        </w:rPr>
        <w:t>15</w:t>
      </w:r>
      <w:r w:rsidRPr="005268B4">
        <w:rPr>
          <w:rFonts w:ascii="GHEA Grapalat" w:hAnsi="GHEA Grapalat"/>
          <w:b/>
        </w:rPr>
        <w:t xml:space="preserve"> рабочих</w:t>
      </w:r>
      <w:r>
        <w:rPr>
          <w:rFonts w:ascii="GHEA Grapalat" w:hAnsi="GHEA Grapalat"/>
        </w:rPr>
        <w:t xml:space="preserve">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7F2BF8">
      <w:pPr>
        <w:widowControl w:val="0"/>
        <w:ind w:firstLine="709"/>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7F2BF8">
      <w:pPr>
        <w:widowControl w:val="0"/>
        <w:ind w:firstLine="709"/>
        <w:contextualSpacing/>
        <w:jc w:val="center"/>
        <w:rPr>
          <w:rFonts w:ascii="GHEA Grapalat" w:hAnsi="GHEA Grapalat"/>
          <w:b/>
        </w:rPr>
      </w:pPr>
    </w:p>
    <w:p w:rsidR="00AF2140" w:rsidRDefault="00AF2140" w:rsidP="007F2BF8">
      <w:pPr>
        <w:widowControl w:val="0"/>
        <w:ind w:firstLine="709"/>
        <w:contextualSpacing/>
        <w:jc w:val="center"/>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4. ЦЕНА ДОГОВОРА</w:t>
      </w: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tbl>
      <w:tblPr>
        <w:tblW w:w="992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8"/>
        <w:gridCol w:w="6369"/>
        <w:gridCol w:w="2835"/>
      </w:tblGrid>
      <w:tr w:rsidR="00D56A7F" w:rsidRPr="00681B70" w:rsidTr="0079611A">
        <w:trPr>
          <w:trHeight w:val="552"/>
        </w:trPr>
        <w:tc>
          <w:tcPr>
            <w:tcW w:w="718" w:type="dxa"/>
            <w:noWrap/>
            <w:hideMark/>
          </w:tcPr>
          <w:p w:rsidR="00D56A7F" w:rsidRPr="000050DF" w:rsidRDefault="00D56A7F" w:rsidP="00D56A7F">
            <w:pPr>
              <w:pStyle w:val="23"/>
              <w:ind w:firstLine="0"/>
              <w:jc w:val="center"/>
              <w:rPr>
                <w:rFonts w:ascii="GHEA Grapalat" w:hAnsi="GHEA Grapalat"/>
              </w:rPr>
            </w:pPr>
            <w:proofErr w:type="gramStart"/>
            <w:r>
              <w:rPr>
                <w:rFonts w:ascii="GHEA Grapalat" w:hAnsi="GHEA Grapalat"/>
              </w:rPr>
              <w:t>П</w:t>
            </w:r>
            <w:proofErr w:type="gramEnd"/>
            <w:r>
              <w:rPr>
                <w:rFonts w:ascii="GHEA Grapalat" w:hAnsi="GHEA Grapalat"/>
              </w:rPr>
              <w:t>/Н</w:t>
            </w:r>
          </w:p>
        </w:tc>
        <w:tc>
          <w:tcPr>
            <w:tcW w:w="6369" w:type="dxa"/>
            <w:hideMark/>
          </w:tcPr>
          <w:p w:rsidR="00D56A7F" w:rsidRPr="000050DF" w:rsidRDefault="00D56A7F" w:rsidP="00D56A7F">
            <w:pPr>
              <w:pStyle w:val="23"/>
              <w:ind w:firstLine="0"/>
              <w:jc w:val="center"/>
              <w:rPr>
                <w:rFonts w:ascii="GHEA Grapalat" w:hAnsi="GHEA Grapalat"/>
              </w:rPr>
            </w:pPr>
            <w:r>
              <w:rPr>
                <w:rFonts w:ascii="GHEA Grapalat" w:hAnsi="GHEA Grapalat"/>
              </w:rPr>
              <w:t>Наименование</w:t>
            </w:r>
          </w:p>
        </w:tc>
        <w:tc>
          <w:tcPr>
            <w:tcW w:w="2835" w:type="dxa"/>
            <w:hideMark/>
          </w:tcPr>
          <w:p w:rsidR="00D56A7F" w:rsidRPr="000050DF" w:rsidRDefault="00D56A7F" w:rsidP="00D56A7F">
            <w:pPr>
              <w:jc w:val="center"/>
              <w:rPr>
                <w:rFonts w:ascii="GHEA Grapalat" w:hAnsi="GHEA Grapalat"/>
                <w:bCs/>
                <w:color w:val="000000"/>
                <w:sz w:val="20"/>
                <w:szCs w:val="20"/>
              </w:rPr>
            </w:pPr>
            <w:r>
              <w:rPr>
                <w:rFonts w:ascii="GHEA Grapalat" w:hAnsi="GHEA Grapalat"/>
                <w:bCs/>
                <w:color w:val="000000"/>
                <w:sz w:val="20"/>
                <w:szCs w:val="20"/>
              </w:rPr>
              <w:t>Максимальная сумма</w:t>
            </w:r>
          </w:p>
        </w:tc>
      </w:tr>
      <w:tr w:rsidR="003702E0" w:rsidRPr="00681B70" w:rsidTr="0079611A">
        <w:trPr>
          <w:trHeight w:hRule="exact" w:val="283"/>
        </w:trPr>
        <w:tc>
          <w:tcPr>
            <w:tcW w:w="718" w:type="dxa"/>
            <w:noWrap/>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 xml:space="preserve">Микроскопы (бинокулярные, </w:t>
            </w:r>
            <w:proofErr w:type="spellStart"/>
            <w:r>
              <w:rPr>
                <w:rFonts w:ascii="GHEA Grapalat" w:hAnsi="GHEA Grapalat"/>
                <w:color w:val="000000"/>
                <w:sz w:val="20"/>
                <w:szCs w:val="20"/>
              </w:rPr>
              <w:t>моноокулярные</w:t>
            </w:r>
            <w:proofErr w:type="spellEnd"/>
            <w:r>
              <w:rPr>
                <w:rFonts w:ascii="GHEA Grapalat" w:hAnsi="GHEA Grapalat"/>
                <w:color w:val="000000"/>
                <w:sz w:val="20"/>
                <w:szCs w:val="20"/>
              </w:rPr>
              <w:t>, световые и др.)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250,000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Стерилизатор воздушный (</w:t>
            </w:r>
            <w:proofErr w:type="spellStart"/>
            <w:r>
              <w:rPr>
                <w:rFonts w:ascii="GHEA Grapalat" w:hAnsi="GHEA Grapalat"/>
                <w:color w:val="000000"/>
                <w:sz w:val="20"/>
                <w:szCs w:val="20"/>
              </w:rPr>
              <w:t>сухожар</w:t>
            </w:r>
            <w:proofErr w:type="spellEnd"/>
            <w:r>
              <w:rPr>
                <w:rFonts w:ascii="GHEA Grapalat" w:hAnsi="GHEA Grapalat"/>
                <w:color w:val="000000"/>
                <w:sz w:val="20"/>
                <w:szCs w:val="20"/>
              </w:rPr>
              <w:t>)</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80,000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3</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Инкубатор 1</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4</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Автоклав 1</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800,000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5</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Сушильный шкаф</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6</w:t>
            </w:r>
          </w:p>
        </w:tc>
        <w:tc>
          <w:tcPr>
            <w:tcW w:w="6369" w:type="dxa"/>
            <w:hideMark/>
          </w:tcPr>
          <w:p w:rsidR="003702E0" w:rsidRDefault="003702E0" w:rsidP="00D56A7F">
            <w:pPr>
              <w:rPr>
                <w:rFonts w:ascii="GHEA Grapalat" w:hAnsi="GHEA Grapalat"/>
                <w:color w:val="000000"/>
                <w:sz w:val="20"/>
                <w:szCs w:val="20"/>
              </w:rPr>
            </w:pPr>
            <w:proofErr w:type="spellStart"/>
            <w:r>
              <w:rPr>
                <w:rFonts w:ascii="GHEA Grapalat" w:hAnsi="GHEA Grapalat"/>
                <w:color w:val="000000"/>
                <w:sz w:val="20"/>
                <w:szCs w:val="20"/>
              </w:rPr>
              <w:t>Дистилятор</w:t>
            </w:r>
            <w:proofErr w:type="spellEnd"/>
            <w:r>
              <w:rPr>
                <w:rFonts w:ascii="GHEA Grapalat" w:hAnsi="GHEA Grapalat"/>
                <w:color w:val="000000"/>
                <w:sz w:val="20"/>
                <w:szCs w:val="20"/>
              </w:rPr>
              <w:t xml:space="preserve"> воды  </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7</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Водяная баня</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90,000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8</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Центрифуга</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130,000</w:t>
            </w:r>
          </w:p>
        </w:tc>
      </w:tr>
      <w:tr w:rsidR="003702E0" w:rsidRPr="00681B70" w:rsidTr="0079611A">
        <w:trPr>
          <w:trHeight w:hRule="exact" w:val="415"/>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9</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 xml:space="preserve">Весы (лабораторные аналитические и электронные, технические)  </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150,000</w:t>
            </w:r>
          </w:p>
        </w:tc>
      </w:tr>
      <w:tr w:rsidR="003702E0" w:rsidRPr="00681B70" w:rsidTr="0079611A">
        <w:trPr>
          <w:trHeight w:hRule="exact" w:val="279"/>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10</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Шейкеры (электронные, механические с подогревом и др.)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30,000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11</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Бактерицидные лампы</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w:t>
            </w:r>
          </w:p>
        </w:tc>
      </w:tr>
      <w:tr w:rsidR="003702E0" w:rsidRPr="00681B70" w:rsidTr="0079611A">
        <w:trPr>
          <w:trHeight w:hRule="exact" w:val="567"/>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12</w:t>
            </w:r>
          </w:p>
        </w:tc>
        <w:tc>
          <w:tcPr>
            <w:tcW w:w="6369" w:type="dxa"/>
            <w:hideMark/>
          </w:tcPr>
          <w:p w:rsidR="003702E0" w:rsidRDefault="003702E0" w:rsidP="00D56A7F">
            <w:pPr>
              <w:rPr>
                <w:rFonts w:ascii="GHEA Grapalat" w:hAnsi="GHEA Grapalat"/>
                <w:color w:val="000000"/>
                <w:sz w:val="20"/>
                <w:szCs w:val="20"/>
              </w:rPr>
            </w:pPr>
            <w:proofErr w:type="spellStart"/>
            <w:proofErr w:type="gramStart"/>
            <w:r>
              <w:rPr>
                <w:rFonts w:ascii="GHEA Grapalat" w:hAnsi="GHEA Grapalat"/>
                <w:color w:val="000000"/>
                <w:sz w:val="20"/>
                <w:szCs w:val="20"/>
              </w:rPr>
              <w:t>Биохомические</w:t>
            </w:r>
            <w:proofErr w:type="spellEnd"/>
            <w:r>
              <w:rPr>
                <w:rFonts w:ascii="GHEA Grapalat" w:hAnsi="GHEA Grapalat"/>
                <w:color w:val="000000"/>
                <w:sz w:val="20"/>
                <w:szCs w:val="20"/>
              </w:rPr>
              <w:t xml:space="preserve"> и иммунные анализаторы (</w:t>
            </w:r>
            <w:proofErr w:type="spellStart"/>
            <w:r>
              <w:rPr>
                <w:rFonts w:ascii="GHEA Grapalat" w:hAnsi="GHEA Grapalat"/>
                <w:color w:val="000000"/>
                <w:sz w:val="20"/>
                <w:szCs w:val="20"/>
              </w:rPr>
              <w:t>stat</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fax</w:t>
            </w:r>
            <w:proofErr w:type="spellEnd"/>
            <w:r>
              <w:rPr>
                <w:rFonts w:ascii="GHEA Grapalat" w:hAnsi="GHEA Grapalat"/>
                <w:color w:val="000000"/>
                <w:sz w:val="20"/>
                <w:szCs w:val="20"/>
              </w:rPr>
              <w:t>, ФЭУ, колориметр и др.</w:t>
            </w:r>
            <w:proofErr w:type="gramEnd"/>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60,000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13</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Рефрактометр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14</w:t>
            </w:r>
          </w:p>
        </w:tc>
        <w:tc>
          <w:tcPr>
            <w:tcW w:w="6369" w:type="dxa"/>
            <w:hideMark/>
          </w:tcPr>
          <w:p w:rsidR="003702E0" w:rsidRDefault="003702E0" w:rsidP="00D56A7F">
            <w:pPr>
              <w:rPr>
                <w:rFonts w:ascii="GHEA Grapalat" w:hAnsi="GHEA Grapalat"/>
                <w:color w:val="000000"/>
                <w:sz w:val="20"/>
                <w:szCs w:val="20"/>
              </w:rPr>
            </w:pPr>
            <w:proofErr w:type="spellStart"/>
            <w:proofErr w:type="gramStart"/>
            <w:r>
              <w:rPr>
                <w:rFonts w:ascii="GHEA Grapalat" w:hAnsi="GHEA Grapalat"/>
                <w:color w:val="000000"/>
                <w:sz w:val="20"/>
                <w:szCs w:val="20"/>
              </w:rPr>
              <w:t>PH</w:t>
            </w:r>
            <w:proofErr w:type="gramEnd"/>
            <w:r>
              <w:rPr>
                <w:rFonts w:ascii="GHEA Grapalat" w:hAnsi="GHEA Grapalat"/>
                <w:color w:val="000000"/>
                <w:sz w:val="20"/>
                <w:szCs w:val="20"/>
              </w:rPr>
              <w:t>метр</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ионометр</w:t>
            </w:r>
            <w:proofErr w:type="spellEnd"/>
            <w:r>
              <w:rPr>
                <w:rFonts w:ascii="GHEA Grapalat" w:hAnsi="GHEA Grapalat"/>
                <w:color w:val="000000"/>
                <w:sz w:val="20"/>
                <w:szCs w:val="20"/>
              </w:rPr>
              <w:t xml:space="preserve">, </w:t>
            </w:r>
            <w:proofErr w:type="spellStart"/>
            <w:r>
              <w:rPr>
                <w:rFonts w:ascii="GHEA Grapalat" w:hAnsi="GHEA Grapalat"/>
                <w:color w:val="000000"/>
                <w:sz w:val="20"/>
                <w:szCs w:val="20"/>
              </w:rPr>
              <w:t>нитратометр</w:t>
            </w:r>
            <w:proofErr w:type="spellEnd"/>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15</w:t>
            </w:r>
          </w:p>
        </w:tc>
        <w:tc>
          <w:tcPr>
            <w:tcW w:w="6369" w:type="dxa"/>
            <w:hideMark/>
          </w:tcPr>
          <w:p w:rsidR="003702E0" w:rsidRDefault="003702E0" w:rsidP="00D56A7F">
            <w:pPr>
              <w:rPr>
                <w:rFonts w:ascii="GHEA Grapalat" w:hAnsi="GHEA Grapalat"/>
                <w:color w:val="000000"/>
                <w:sz w:val="20"/>
                <w:szCs w:val="20"/>
              </w:rPr>
            </w:pPr>
            <w:proofErr w:type="spellStart"/>
            <w:r>
              <w:rPr>
                <w:rFonts w:ascii="GHEA Grapalat" w:hAnsi="GHEA Grapalat"/>
                <w:color w:val="000000"/>
                <w:sz w:val="20"/>
                <w:szCs w:val="20"/>
              </w:rPr>
              <w:t>Газаналиозатор</w:t>
            </w:r>
            <w:proofErr w:type="spellEnd"/>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16</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Стерилизатор воздуха (бактерицидная лампа и др.)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17</w:t>
            </w:r>
          </w:p>
        </w:tc>
        <w:tc>
          <w:tcPr>
            <w:tcW w:w="6369" w:type="dxa"/>
            <w:hideMark/>
          </w:tcPr>
          <w:p w:rsidR="003702E0" w:rsidRDefault="003702E0" w:rsidP="00D56A7F">
            <w:pPr>
              <w:rPr>
                <w:rFonts w:ascii="GHEA Grapalat" w:hAnsi="GHEA Grapalat"/>
                <w:color w:val="000000"/>
                <w:sz w:val="20"/>
                <w:szCs w:val="20"/>
              </w:rPr>
            </w:pPr>
            <w:proofErr w:type="spellStart"/>
            <w:r>
              <w:rPr>
                <w:rFonts w:ascii="GHEA Grapalat" w:hAnsi="GHEA Grapalat"/>
                <w:color w:val="000000"/>
                <w:sz w:val="20"/>
                <w:szCs w:val="20"/>
              </w:rPr>
              <w:t>Микриразделитель</w:t>
            </w:r>
            <w:proofErr w:type="spellEnd"/>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18</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Барометр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80,000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19</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Печи (муфельные)</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40,000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20</w:t>
            </w:r>
          </w:p>
        </w:tc>
        <w:tc>
          <w:tcPr>
            <w:tcW w:w="6369" w:type="dxa"/>
            <w:hideMark/>
          </w:tcPr>
          <w:p w:rsidR="003702E0" w:rsidRDefault="003702E0" w:rsidP="00D56A7F">
            <w:pPr>
              <w:rPr>
                <w:rFonts w:ascii="GHEA Grapalat" w:hAnsi="GHEA Grapalat"/>
                <w:color w:val="000000"/>
                <w:sz w:val="20"/>
                <w:szCs w:val="20"/>
              </w:rPr>
            </w:pPr>
            <w:proofErr w:type="spellStart"/>
            <w:r>
              <w:rPr>
                <w:rFonts w:ascii="GHEA Grapalat" w:hAnsi="GHEA Grapalat"/>
                <w:color w:val="000000"/>
                <w:sz w:val="20"/>
                <w:szCs w:val="20"/>
              </w:rPr>
              <w:t>Полиограф</w:t>
            </w:r>
            <w:proofErr w:type="spellEnd"/>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21</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Ареометр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22</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Устройство очистки воды</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100,000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23</w:t>
            </w:r>
          </w:p>
        </w:tc>
        <w:tc>
          <w:tcPr>
            <w:tcW w:w="6369" w:type="dxa"/>
            <w:hideMark/>
          </w:tcPr>
          <w:p w:rsidR="003702E0" w:rsidRDefault="003702E0" w:rsidP="00D56A7F">
            <w:pPr>
              <w:rPr>
                <w:rFonts w:ascii="GHEA Grapalat" w:hAnsi="GHEA Grapalat"/>
                <w:color w:val="000000"/>
                <w:sz w:val="20"/>
                <w:szCs w:val="20"/>
              </w:rPr>
            </w:pPr>
            <w:proofErr w:type="spellStart"/>
            <w:r>
              <w:rPr>
                <w:rFonts w:ascii="GHEA Grapalat" w:hAnsi="GHEA Grapalat"/>
                <w:color w:val="000000"/>
                <w:sz w:val="20"/>
                <w:szCs w:val="20"/>
              </w:rPr>
              <w:t>Шумомер</w:t>
            </w:r>
            <w:proofErr w:type="spellEnd"/>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24</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Влагомер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25</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Люксметр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26</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Психрометр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27</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Аппарат Кротова</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70,000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sidRPr="00681B70">
              <w:rPr>
                <w:rFonts w:ascii="GHEA Grapalat" w:hAnsi="GHEA Grapalat"/>
                <w:color w:val="000000"/>
                <w:sz w:val="20"/>
                <w:szCs w:val="20"/>
              </w:rPr>
              <w:t>28</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Устройство измерения электромагнитного поля</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70,000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Pr>
                <w:rFonts w:ascii="GHEA Grapalat" w:hAnsi="GHEA Grapalat"/>
                <w:color w:val="000000"/>
                <w:sz w:val="20"/>
                <w:szCs w:val="20"/>
              </w:rPr>
              <w:t>29</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Анемометр</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Pr>
                <w:rFonts w:ascii="GHEA Grapalat" w:hAnsi="GHEA Grapalat"/>
                <w:color w:val="000000"/>
                <w:sz w:val="20"/>
                <w:szCs w:val="20"/>
              </w:rPr>
              <w:t>30</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Устройство исследования воздуха</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w:t>
            </w:r>
          </w:p>
        </w:tc>
      </w:tr>
      <w:tr w:rsidR="003702E0" w:rsidRPr="00681B70" w:rsidTr="0079611A">
        <w:trPr>
          <w:trHeight w:hRule="exact" w:val="670"/>
        </w:trPr>
        <w:tc>
          <w:tcPr>
            <w:tcW w:w="718" w:type="dxa"/>
            <w:vAlign w:val="center"/>
            <w:hideMark/>
          </w:tcPr>
          <w:p w:rsidR="003702E0" w:rsidRPr="00681B70" w:rsidRDefault="003702E0" w:rsidP="00D56A7F">
            <w:pPr>
              <w:jc w:val="center"/>
              <w:rPr>
                <w:rFonts w:ascii="GHEA Grapalat" w:hAnsi="GHEA Grapalat"/>
                <w:color w:val="000000"/>
                <w:sz w:val="20"/>
                <w:szCs w:val="20"/>
              </w:rPr>
            </w:pPr>
            <w:r>
              <w:rPr>
                <w:rFonts w:ascii="GHEA Grapalat" w:hAnsi="GHEA Grapalat"/>
                <w:color w:val="000000"/>
                <w:sz w:val="20"/>
                <w:szCs w:val="20"/>
              </w:rPr>
              <w:t>31</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 xml:space="preserve">Спектрофотометр </w:t>
            </w:r>
            <w:r>
              <w:rPr>
                <w:rFonts w:ascii="GHEA Grapalat" w:hAnsi="GHEA Grapalat"/>
                <w:color w:val="000000"/>
                <w:sz w:val="20"/>
                <w:szCs w:val="20"/>
              </w:rPr>
              <w:br/>
              <w:t xml:space="preserve">UV-VIS </w:t>
            </w:r>
            <w:proofErr w:type="spellStart"/>
            <w:r>
              <w:rPr>
                <w:rFonts w:ascii="GHEA Grapalat" w:hAnsi="GHEA Grapalat"/>
                <w:color w:val="000000"/>
                <w:sz w:val="20"/>
                <w:szCs w:val="20"/>
              </w:rPr>
              <w:t>Cary</w:t>
            </w:r>
            <w:proofErr w:type="spellEnd"/>
            <w:r>
              <w:rPr>
                <w:rFonts w:ascii="GHEA Grapalat" w:hAnsi="GHEA Grapalat"/>
                <w:color w:val="000000"/>
                <w:sz w:val="20"/>
                <w:szCs w:val="20"/>
              </w:rPr>
              <w:t xml:space="preserve"> 60 </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750,000</w:t>
            </w:r>
          </w:p>
        </w:tc>
      </w:tr>
      <w:tr w:rsidR="003702E0" w:rsidRPr="00681B70" w:rsidTr="0079611A">
        <w:trPr>
          <w:trHeight w:hRule="exact" w:val="284"/>
        </w:trPr>
        <w:tc>
          <w:tcPr>
            <w:tcW w:w="718" w:type="dxa"/>
            <w:vAlign w:val="center"/>
            <w:hideMark/>
          </w:tcPr>
          <w:p w:rsidR="003702E0" w:rsidRPr="00681B70" w:rsidRDefault="003702E0" w:rsidP="00D56A7F">
            <w:pPr>
              <w:jc w:val="center"/>
              <w:rPr>
                <w:rFonts w:ascii="GHEA Grapalat" w:hAnsi="GHEA Grapalat"/>
                <w:color w:val="000000"/>
                <w:sz w:val="20"/>
                <w:szCs w:val="20"/>
              </w:rPr>
            </w:pPr>
            <w:r>
              <w:rPr>
                <w:rFonts w:ascii="GHEA Grapalat" w:hAnsi="GHEA Grapalat"/>
                <w:color w:val="000000"/>
                <w:sz w:val="20"/>
                <w:szCs w:val="20"/>
              </w:rPr>
              <w:t>32</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 xml:space="preserve">Спектрофотометр  абсорбционный атомный </w:t>
            </w:r>
            <w:r>
              <w:rPr>
                <w:rFonts w:ascii="GHEA Grapalat" w:hAnsi="GHEA Grapalat"/>
                <w:color w:val="000000"/>
                <w:sz w:val="20"/>
                <w:szCs w:val="20"/>
              </w:rPr>
              <w:br/>
            </w:r>
            <w:proofErr w:type="spellStart"/>
            <w:r>
              <w:rPr>
                <w:rFonts w:ascii="GHEA Grapalat" w:hAnsi="GHEA Grapalat"/>
                <w:color w:val="000000"/>
                <w:sz w:val="20"/>
                <w:szCs w:val="20"/>
              </w:rPr>
              <w:t>Agilent</w:t>
            </w:r>
            <w:proofErr w:type="spellEnd"/>
            <w:r>
              <w:rPr>
                <w:rFonts w:ascii="GHEA Grapalat" w:hAnsi="GHEA Grapalat"/>
                <w:color w:val="000000"/>
                <w:sz w:val="20"/>
                <w:szCs w:val="20"/>
              </w:rPr>
              <w:t xml:space="preserve"> 200</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850,000</w:t>
            </w:r>
          </w:p>
        </w:tc>
      </w:tr>
      <w:tr w:rsidR="003702E0" w:rsidRPr="00681B70" w:rsidTr="0079611A">
        <w:trPr>
          <w:trHeight w:hRule="exact" w:val="570"/>
        </w:trPr>
        <w:tc>
          <w:tcPr>
            <w:tcW w:w="718" w:type="dxa"/>
            <w:vAlign w:val="center"/>
            <w:hideMark/>
          </w:tcPr>
          <w:p w:rsidR="003702E0" w:rsidRPr="00681B70" w:rsidRDefault="003702E0" w:rsidP="0079611A">
            <w:pPr>
              <w:jc w:val="center"/>
              <w:rPr>
                <w:rFonts w:ascii="GHEA Grapalat" w:hAnsi="GHEA Grapalat"/>
                <w:color w:val="000000"/>
                <w:sz w:val="20"/>
                <w:szCs w:val="20"/>
              </w:rPr>
            </w:pPr>
            <w:r w:rsidRPr="00681B70">
              <w:rPr>
                <w:rFonts w:ascii="GHEA Grapalat" w:hAnsi="GHEA Grapalat"/>
                <w:color w:val="000000"/>
                <w:sz w:val="20"/>
                <w:szCs w:val="20"/>
              </w:rPr>
              <w:t>3</w:t>
            </w:r>
            <w:r>
              <w:rPr>
                <w:rFonts w:ascii="GHEA Grapalat" w:hAnsi="GHEA Grapalat"/>
                <w:color w:val="000000"/>
                <w:sz w:val="20"/>
                <w:szCs w:val="20"/>
              </w:rPr>
              <w:t>3</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 xml:space="preserve">Газовый хроматограф </w:t>
            </w:r>
            <w:proofErr w:type="spellStart"/>
            <w:r>
              <w:rPr>
                <w:rFonts w:ascii="GHEA Grapalat" w:hAnsi="GHEA Grapalat"/>
                <w:color w:val="000000"/>
                <w:sz w:val="20"/>
                <w:szCs w:val="20"/>
              </w:rPr>
              <w:t>масс-пектрометр</w:t>
            </w:r>
            <w:proofErr w:type="spellEnd"/>
            <w:r>
              <w:rPr>
                <w:rFonts w:ascii="GHEA Grapalat" w:hAnsi="GHEA Grapalat"/>
                <w:color w:val="000000"/>
                <w:sz w:val="20"/>
                <w:szCs w:val="20"/>
              </w:rPr>
              <w:t xml:space="preserve">, с автоматическим испарением образца; пламенно-ионный и </w:t>
            </w:r>
            <w:proofErr w:type="spellStart"/>
            <w:proofErr w:type="gramStart"/>
            <w:r>
              <w:rPr>
                <w:rFonts w:ascii="GHEA Grapalat" w:hAnsi="GHEA Grapalat"/>
                <w:color w:val="000000"/>
                <w:sz w:val="20"/>
                <w:szCs w:val="20"/>
              </w:rPr>
              <w:t>электрон-детектором</w:t>
            </w:r>
            <w:proofErr w:type="spellEnd"/>
            <w:proofErr w:type="gramEnd"/>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850,000</w:t>
            </w:r>
          </w:p>
        </w:tc>
      </w:tr>
      <w:tr w:rsidR="003702E0" w:rsidRPr="00681B70" w:rsidTr="0079611A">
        <w:trPr>
          <w:trHeight w:hRule="exact" w:val="284"/>
        </w:trPr>
        <w:tc>
          <w:tcPr>
            <w:tcW w:w="718" w:type="dxa"/>
            <w:vAlign w:val="center"/>
            <w:hideMark/>
          </w:tcPr>
          <w:p w:rsidR="003702E0" w:rsidRPr="00681B70" w:rsidRDefault="003702E0" w:rsidP="0079611A">
            <w:pPr>
              <w:jc w:val="center"/>
              <w:rPr>
                <w:rFonts w:ascii="GHEA Grapalat" w:hAnsi="GHEA Grapalat"/>
                <w:color w:val="000000"/>
                <w:sz w:val="20"/>
                <w:szCs w:val="20"/>
              </w:rPr>
            </w:pPr>
            <w:r w:rsidRPr="00681B70">
              <w:rPr>
                <w:rFonts w:ascii="GHEA Grapalat" w:hAnsi="GHEA Grapalat"/>
                <w:color w:val="000000"/>
                <w:sz w:val="20"/>
                <w:szCs w:val="20"/>
              </w:rPr>
              <w:t>3</w:t>
            </w:r>
            <w:r>
              <w:rPr>
                <w:rFonts w:ascii="GHEA Grapalat" w:hAnsi="GHEA Grapalat"/>
                <w:color w:val="000000"/>
                <w:sz w:val="20"/>
                <w:szCs w:val="20"/>
              </w:rPr>
              <w:t>4</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Автоклав 2</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2,500,000</w:t>
            </w:r>
          </w:p>
        </w:tc>
      </w:tr>
      <w:tr w:rsidR="003702E0" w:rsidRPr="00681B70" w:rsidTr="0079611A">
        <w:trPr>
          <w:trHeight w:hRule="exact" w:val="284"/>
        </w:trPr>
        <w:tc>
          <w:tcPr>
            <w:tcW w:w="718" w:type="dxa"/>
            <w:vAlign w:val="center"/>
            <w:hideMark/>
          </w:tcPr>
          <w:p w:rsidR="003702E0" w:rsidRPr="00681B70" w:rsidRDefault="003702E0" w:rsidP="0079611A">
            <w:pPr>
              <w:jc w:val="center"/>
              <w:rPr>
                <w:rFonts w:ascii="GHEA Grapalat" w:hAnsi="GHEA Grapalat"/>
                <w:color w:val="000000"/>
                <w:sz w:val="20"/>
                <w:szCs w:val="20"/>
              </w:rPr>
            </w:pPr>
            <w:r w:rsidRPr="00681B70">
              <w:rPr>
                <w:rFonts w:ascii="GHEA Grapalat" w:hAnsi="GHEA Grapalat"/>
                <w:color w:val="000000"/>
                <w:sz w:val="20"/>
                <w:szCs w:val="20"/>
              </w:rPr>
              <w:t>3</w:t>
            </w:r>
            <w:r>
              <w:rPr>
                <w:rFonts w:ascii="GHEA Grapalat" w:hAnsi="GHEA Grapalat"/>
                <w:color w:val="000000"/>
                <w:sz w:val="20"/>
                <w:szCs w:val="20"/>
              </w:rPr>
              <w:t>5</w:t>
            </w:r>
          </w:p>
        </w:tc>
        <w:tc>
          <w:tcPr>
            <w:tcW w:w="6369" w:type="dxa"/>
            <w:hideMark/>
          </w:tcPr>
          <w:p w:rsidR="003702E0" w:rsidRDefault="003702E0" w:rsidP="00D56A7F">
            <w:pPr>
              <w:rPr>
                <w:rFonts w:ascii="GHEA Grapalat" w:hAnsi="GHEA Grapalat"/>
                <w:color w:val="000000"/>
                <w:sz w:val="20"/>
                <w:szCs w:val="20"/>
              </w:rPr>
            </w:pPr>
            <w:r>
              <w:rPr>
                <w:rFonts w:ascii="GHEA Grapalat" w:hAnsi="GHEA Grapalat"/>
                <w:color w:val="000000"/>
                <w:sz w:val="20"/>
                <w:szCs w:val="20"/>
              </w:rPr>
              <w:t>Инкубатор 2</w:t>
            </w:r>
          </w:p>
        </w:tc>
        <w:tc>
          <w:tcPr>
            <w:tcW w:w="2835" w:type="dxa"/>
            <w:vAlign w:val="center"/>
            <w:hideMark/>
          </w:tcPr>
          <w:p w:rsidR="003702E0" w:rsidRPr="00A73344" w:rsidRDefault="003702E0" w:rsidP="00F3799A">
            <w:pPr>
              <w:jc w:val="center"/>
              <w:rPr>
                <w:rFonts w:ascii="GHEA Grapalat" w:hAnsi="GHEA Grapalat"/>
                <w:color w:val="000000"/>
                <w:sz w:val="20"/>
                <w:szCs w:val="20"/>
              </w:rPr>
            </w:pPr>
            <w:r w:rsidRPr="00A73344">
              <w:rPr>
                <w:rFonts w:ascii="GHEA Grapalat" w:hAnsi="GHEA Grapalat"/>
                <w:color w:val="000000"/>
                <w:sz w:val="20"/>
                <w:szCs w:val="20"/>
              </w:rPr>
              <w:t>500,000</w:t>
            </w:r>
          </w:p>
        </w:tc>
      </w:tr>
      <w:tr w:rsidR="00D56A7F" w:rsidRPr="00681B70" w:rsidTr="0079611A">
        <w:trPr>
          <w:trHeight w:hRule="exact" w:val="440"/>
        </w:trPr>
        <w:tc>
          <w:tcPr>
            <w:tcW w:w="7087" w:type="dxa"/>
            <w:gridSpan w:val="2"/>
            <w:vAlign w:val="center"/>
            <w:hideMark/>
          </w:tcPr>
          <w:p w:rsidR="00D56A7F" w:rsidRPr="008C5EB0" w:rsidRDefault="00D56A7F" w:rsidP="00D56A7F">
            <w:pPr>
              <w:jc w:val="center"/>
              <w:rPr>
                <w:rFonts w:ascii="GHEA Grapalat" w:hAnsi="GHEA Grapalat"/>
                <w:color w:val="000000"/>
                <w:sz w:val="20"/>
                <w:szCs w:val="20"/>
              </w:rPr>
            </w:pPr>
            <w:r>
              <w:rPr>
                <w:rFonts w:ascii="GHEA Grapalat" w:hAnsi="GHEA Grapalat"/>
                <w:color w:val="000000"/>
                <w:sz w:val="20"/>
                <w:szCs w:val="20"/>
              </w:rPr>
              <w:t>Всего</w:t>
            </w:r>
          </w:p>
        </w:tc>
        <w:tc>
          <w:tcPr>
            <w:tcW w:w="2835" w:type="dxa"/>
            <w:vAlign w:val="center"/>
            <w:hideMark/>
          </w:tcPr>
          <w:p w:rsidR="00D56A7F" w:rsidRPr="00637B0F" w:rsidRDefault="00D56A7F" w:rsidP="00D56A7F">
            <w:pPr>
              <w:jc w:val="center"/>
              <w:rPr>
                <w:rFonts w:ascii="GHEA Grapalat" w:hAnsi="GHEA Grapalat"/>
                <w:color w:val="000000"/>
                <w:sz w:val="20"/>
                <w:szCs w:val="20"/>
                <w:lang w:val="hy-AM"/>
              </w:rPr>
            </w:pPr>
            <w:r>
              <w:rPr>
                <w:rFonts w:ascii="GHEA Grapalat" w:hAnsi="GHEA Grapalat"/>
                <w:color w:val="000000"/>
                <w:sz w:val="20"/>
                <w:szCs w:val="20"/>
                <w:lang w:val="hy-AM"/>
              </w:rPr>
              <w:t>10,000,000</w:t>
            </w:r>
          </w:p>
        </w:tc>
      </w:tr>
    </w:tbl>
    <w:p w:rsidR="00DC24F1" w:rsidRPr="00D04EA3" w:rsidRDefault="00DC24F1" w:rsidP="007F2BF8">
      <w:pPr>
        <w:widowControl w:val="0"/>
        <w:tabs>
          <w:tab w:val="left" w:pos="1134"/>
        </w:tabs>
        <w:ind w:firstLine="709"/>
        <w:contextualSpacing/>
        <w:jc w:val="both"/>
        <w:rPr>
          <w:rFonts w:ascii="GHEA Grapalat" w:hAnsi="GHEA Grapalat" w:cs="Sylfaen"/>
        </w:rPr>
      </w:pP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7F2BF8">
      <w:pPr>
        <w:widowControl w:val="0"/>
        <w:ind w:firstLine="709"/>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DC24F1" w:rsidRDefault="00DC24F1" w:rsidP="00DC24F1">
      <w:pPr>
        <w:widowControl w:val="0"/>
        <w:tabs>
          <w:tab w:val="left" w:pos="1134"/>
        </w:tabs>
        <w:ind w:firstLine="709"/>
        <w:contextualSpacing/>
        <w:jc w:val="both"/>
        <w:rPr>
          <w:rFonts w:ascii="GHEA Grapalat" w:hAnsi="GHEA Grapalat"/>
        </w:rPr>
      </w:pPr>
      <w:r w:rsidRPr="00DC24F1">
        <w:rPr>
          <w:rFonts w:ascii="GHEA Grapalat" w:hAnsi="GHEA Grapalat"/>
        </w:rPr>
        <w:t>4.</w:t>
      </w:r>
      <w:r>
        <w:rPr>
          <w:rFonts w:ascii="GHEA Grapalat" w:hAnsi="GHEA Grapalat"/>
        </w:rPr>
        <w:t>2.</w:t>
      </w:r>
      <w:r>
        <w:rPr>
          <w:rFonts w:ascii="GHEA Grapalat" w:hAnsi="GHEA Grapalat"/>
        </w:rPr>
        <w:tab/>
      </w:r>
      <w:r w:rsidR="003B2F27" w:rsidRPr="00DC24F1">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003B2F27" w:rsidRPr="00DC24F1">
        <w:rPr>
          <w:rFonts w:ascii="GHEA Grapalat" w:hAnsi="GHEA Grapalat"/>
        </w:rPr>
        <w:t>дств пр</w:t>
      </w:r>
      <w:proofErr w:type="gramEnd"/>
      <w:r w:rsidR="003B2F27" w:rsidRPr="00DC24F1">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3B2F27" w:rsidRPr="00DC24F1">
        <w:rPr>
          <w:rFonts w:ascii="GHEA Grapalat" w:hAnsi="GHEA Grapalat"/>
        </w:rPr>
        <w:t>позднее</w:t>
      </w:r>
      <w:proofErr w:type="gramEnd"/>
      <w:r w:rsidR="003B2F27" w:rsidRPr="00DC24F1">
        <w:rPr>
          <w:rFonts w:ascii="GHEA Grapalat" w:hAnsi="GHEA Grapalat"/>
        </w:rPr>
        <w:t xml:space="preserve"> чем до 30 декабря данного года. </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w:t>
      </w:r>
      <w:proofErr w:type="gramStart"/>
      <w:r w:rsidRPr="00054C54">
        <w:rPr>
          <w:rFonts w:ascii="GHEA Grapalat" w:hAnsi="GHEA Grapalat"/>
          <w:b/>
          <w:sz w:val="24"/>
          <w:szCs w:val="24"/>
        </w:rPr>
        <w:t>ВС</w:t>
      </w:r>
      <w:proofErr w:type="gramEnd"/>
      <w:r w:rsidRPr="00054C54">
        <w:rPr>
          <w:rFonts w:ascii="GHEA Grapalat" w:hAnsi="GHEA Grapalat"/>
          <w:b/>
          <w:sz w:val="24"/>
          <w:szCs w:val="24"/>
        </w:rPr>
        <w:t>= ЦУ/</w:t>
      </w:r>
      <w:proofErr w:type="spellStart"/>
      <w:r w:rsidRPr="00054C54">
        <w:rPr>
          <w:rFonts w:ascii="GHEA Grapalat" w:hAnsi="GHEA Grapalat"/>
          <w:b/>
          <w:sz w:val="24"/>
          <w:szCs w:val="24"/>
        </w:rPr>
        <w:t>СЦxУxК</w:t>
      </w:r>
      <w:proofErr w:type="spellEnd"/>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r w:rsidRPr="00054C54">
        <w:rPr>
          <w:rFonts w:ascii="GHEA Grapalat" w:hAnsi="GHEA Grapalat"/>
          <w:b/>
          <w:sz w:val="24"/>
          <w:szCs w:val="24"/>
        </w:rPr>
        <w:t>ВС-сумма</w:t>
      </w:r>
      <w:proofErr w:type="spellEnd"/>
      <w:r w:rsidRPr="00054C54">
        <w:rPr>
          <w:rFonts w:ascii="GHEA Grapalat" w:hAnsi="GHEA Grapalat"/>
          <w:b/>
          <w:sz w:val="24"/>
          <w:szCs w:val="24"/>
        </w:rPr>
        <w:t xml:space="preserve">, </w:t>
      </w:r>
      <w:proofErr w:type="gramStart"/>
      <w:r w:rsidRPr="00054C54">
        <w:rPr>
          <w:rFonts w:ascii="GHEA Grapalat" w:hAnsi="GHEA Grapalat"/>
          <w:b/>
          <w:sz w:val="24"/>
          <w:szCs w:val="24"/>
        </w:rPr>
        <w:t>выплачиваемая</w:t>
      </w:r>
      <w:proofErr w:type="gramEnd"/>
      <w:r w:rsidRPr="00054C54">
        <w:rPr>
          <w:rFonts w:ascii="GHEA Grapalat" w:hAnsi="GHEA Grapalat"/>
          <w:b/>
          <w:sz w:val="24"/>
          <w:szCs w:val="24"/>
        </w:rPr>
        <w:t xml:space="preserve"> за оказание отдельных видов услуг, установленных договором;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 xml:space="preserve">ЦУ </w:t>
      </w:r>
      <w:proofErr w:type="gramStart"/>
      <w:r w:rsidRPr="00054C54">
        <w:rPr>
          <w:rFonts w:ascii="GHEA Grapalat" w:hAnsi="GHEA Grapalat"/>
          <w:b/>
          <w:sz w:val="24"/>
          <w:szCs w:val="24"/>
        </w:rPr>
        <w:t>-и</w:t>
      </w:r>
      <w:proofErr w:type="gramEnd"/>
      <w:r w:rsidRPr="00054C54">
        <w:rPr>
          <w:rFonts w:ascii="GHEA Grapalat" w:hAnsi="GHEA Grapalat"/>
          <w:b/>
          <w:sz w:val="24"/>
          <w:szCs w:val="24"/>
        </w:rPr>
        <w:t>тоговая цена, предложенная отобранным участником:</w:t>
      </w:r>
    </w:p>
    <w:p w:rsidR="00DC24F1" w:rsidRPr="00054C54" w:rsidRDefault="00DC24F1" w:rsidP="00DC24F1">
      <w:pPr>
        <w:pStyle w:val="norm"/>
        <w:widowControl w:val="0"/>
        <w:spacing w:line="240" w:lineRule="auto"/>
        <w:contextualSpacing/>
        <w:rPr>
          <w:rFonts w:ascii="GHEA Grapalat" w:hAnsi="GHEA Grapalat"/>
          <w:b/>
          <w:sz w:val="24"/>
          <w:szCs w:val="24"/>
        </w:rPr>
      </w:pPr>
      <w:r w:rsidRPr="00054C54">
        <w:rPr>
          <w:rFonts w:ascii="GHEA Grapalat" w:hAnsi="GHEA Grapalat"/>
          <w:b/>
          <w:sz w:val="24"/>
          <w:szCs w:val="24"/>
        </w:rPr>
        <w:t>С</w:t>
      </w:r>
      <w:proofErr w:type="gramStart"/>
      <w:r w:rsidRPr="00054C54">
        <w:rPr>
          <w:rFonts w:ascii="GHEA Grapalat" w:hAnsi="GHEA Grapalat"/>
          <w:b/>
          <w:sz w:val="24"/>
          <w:szCs w:val="24"/>
        </w:rPr>
        <w:t>Ц-</w:t>
      </w:r>
      <w:proofErr w:type="gramEnd"/>
      <w:r w:rsidRPr="00054C54">
        <w:rPr>
          <w:rFonts w:ascii="GHEA Grapalat" w:hAnsi="GHEA Grapalat"/>
          <w:b/>
          <w:sz w:val="24"/>
          <w:szCs w:val="24"/>
        </w:rPr>
        <w:t xml:space="preserve"> совокупность максимальных единиц цен, установленных для оказания услуги:</w:t>
      </w:r>
    </w:p>
    <w:p w:rsidR="00DC24F1" w:rsidRPr="00054C54" w:rsidRDefault="00DC24F1" w:rsidP="00DC24F1">
      <w:pPr>
        <w:pStyle w:val="norm"/>
        <w:widowControl w:val="0"/>
        <w:spacing w:line="240" w:lineRule="auto"/>
        <w:contextualSpacing/>
        <w:rPr>
          <w:rFonts w:ascii="GHEA Grapalat" w:hAnsi="GHEA Grapalat"/>
          <w:b/>
          <w:sz w:val="24"/>
          <w:szCs w:val="24"/>
        </w:rPr>
      </w:pPr>
      <w:proofErr w:type="spellStart"/>
      <w:proofErr w:type="gramStart"/>
      <w:r w:rsidRPr="00054C54">
        <w:rPr>
          <w:rFonts w:ascii="GHEA Grapalat" w:hAnsi="GHEA Grapalat"/>
          <w:b/>
          <w:sz w:val="24"/>
          <w:szCs w:val="24"/>
        </w:rPr>
        <w:t>У-цена</w:t>
      </w:r>
      <w:proofErr w:type="spellEnd"/>
      <w:proofErr w:type="gramEnd"/>
      <w:r w:rsidRPr="00054C54">
        <w:rPr>
          <w:rFonts w:ascii="GHEA Grapalat" w:hAnsi="GHEA Grapalat"/>
          <w:b/>
          <w:sz w:val="24"/>
          <w:szCs w:val="24"/>
        </w:rPr>
        <w:t xml:space="preserve"> на максимальную единицу предоставленной услуги</w:t>
      </w:r>
    </w:p>
    <w:p w:rsidR="00DC24F1" w:rsidRPr="00054C54" w:rsidRDefault="00DC24F1" w:rsidP="00DC24F1">
      <w:pPr>
        <w:widowControl w:val="0"/>
        <w:ind w:firstLine="709"/>
        <w:contextualSpacing/>
        <w:jc w:val="both"/>
        <w:rPr>
          <w:rFonts w:ascii="GHEA Grapalat" w:hAnsi="GHEA Grapalat" w:cs="Sylfaen"/>
          <w:b/>
        </w:rPr>
      </w:pPr>
      <w:r w:rsidRPr="00054C54">
        <w:rPr>
          <w:rFonts w:ascii="GHEA Grapalat" w:hAnsi="GHEA Grapalat"/>
          <w:b/>
        </w:rPr>
        <w:t>К-количество предоставленных услуг.</w:t>
      </w:r>
    </w:p>
    <w:p w:rsidR="00DC24F1" w:rsidRPr="00DC24F1" w:rsidRDefault="00DC24F1" w:rsidP="00DC24F1">
      <w:pPr>
        <w:ind w:firstLine="709"/>
      </w:pPr>
    </w:p>
    <w:p w:rsidR="00D932B2" w:rsidRDefault="00D932B2" w:rsidP="007F2BF8">
      <w:pPr>
        <w:ind w:firstLine="709"/>
        <w:contextualSpacing/>
        <w:rPr>
          <w:rFonts w:ascii="GHEA Grapalat" w:hAnsi="GHEA Grapalat"/>
          <w:b/>
        </w:rPr>
      </w:pPr>
    </w:p>
    <w:p w:rsidR="003B2F27" w:rsidRPr="00AD29CE" w:rsidRDefault="003B2F27" w:rsidP="007F2BF8">
      <w:pPr>
        <w:widowControl w:val="0"/>
        <w:ind w:firstLine="709"/>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7"/>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7F2BF8">
      <w:pPr>
        <w:widowControl w:val="0"/>
        <w:ind w:firstLine="709"/>
        <w:contextualSpacing/>
        <w:jc w:val="center"/>
        <w:rPr>
          <w:rFonts w:ascii="GHEA Grapalat" w:hAnsi="GHEA Grapalat" w:cs="Sylfaen"/>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7F2BF8">
      <w:pPr>
        <w:ind w:firstLine="709"/>
        <w:contextualSpacing/>
        <w:jc w:val="center"/>
        <w:rPr>
          <w:rFonts w:ascii="GHEA Grapalat" w:hAnsi="GHEA Grapalat"/>
          <w:b/>
        </w:rPr>
      </w:pPr>
    </w:p>
    <w:p w:rsidR="003B2F27" w:rsidRPr="00E661BE" w:rsidRDefault="003B2F27" w:rsidP="007F2BF8">
      <w:pPr>
        <w:ind w:firstLine="709"/>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7F2BF8">
      <w:pPr>
        <w:ind w:firstLine="709"/>
        <w:contextualSpacing/>
        <w:jc w:val="center"/>
        <w:rPr>
          <w:rFonts w:ascii="GHEA Grapalat" w:hAnsi="GHEA Grapalat" w:cs="Sylfaen"/>
          <w:b/>
        </w:rPr>
      </w:pPr>
    </w:p>
    <w:p w:rsidR="003B2F27"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7F2BF8">
      <w:pPr>
        <w:widowControl w:val="0"/>
        <w:tabs>
          <w:tab w:val="left" w:pos="1134"/>
        </w:tabs>
        <w:ind w:firstLine="709"/>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7F2BF8">
      <w:pPr>
        <w:widowControl w:val="0"/>
        <w:tabs>
          <w:tab w:val="left" w:pos="1134"/>
        </w:tabs>
        <w:ind w:firstLine="709"/>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7F2BF8">
      <w:pPr>
        <w:widowControl w:val="0"/>
        <w:tabs>
          <w:tab w:val="left" w:pos="1134"/>
        </w:tabs>
        <w:ind w:firstLine="709"/>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7F2BF8">
      <w:pPr>
        <w:widowControl w:val="0"/>
        <w:tabs>
          <w:tab w:val="left" w:pos="1134"/>
        </w:tabs>
        <w:ind w:firstLine="709"/>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8"/>
        <w:t>22</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9"/>
        <w:t>23</w:t>
      </w:r>
      <w:r w:rsidRPr="00AD29CE">
        <w:rPr>
          <w:rFonts w:ascii="GHEA Grapalat" w:hAnsi="GHEA Grapalat"/>
        </w:rPr>
        <w:t>.</w:t>
      </w:r>
    </w:p>
    <w:p w:rsidR="003B2F27" w:rsidRPr="00AD29CE" w:rsidRDefault="003B2F27" w:rsidP="007F2BF8">
      <w:pPr>
        <w:widowControl w:val="0"/>
        <w:tabs>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7F2BF8">
      <w:pPr>
        <w:widowControl w:val="0"/>
        <w:tabs>
          <w:tab w:val="left" w:pos="720"/>
          <w:tab w:val="left" w:pos="1134"/>
        </w:tabs>
        <w:ind w:firstLine="709"/>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7F2BF8">
      <w:pPr>
        <w:widowControl w:val="0"/>
        <w:ind w:firstLine="709"/>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7F2BF8">
      <w:pPr>
        <w:widowControl w:val="0"/>
        <w:tabs>
          <w:tab w:val="left" w:pos="1276"/>
        </w:tabs>
        <w:ind w:firstLine="709"/>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0B288B" w:rsidRPr="00AD29CE">
        <w:rPr>
          <w:rFonts w:ascii="GHEA Grapalat" w:hAnsi="GHEA Grapalat"/>
        </w:rPr>
        <w:t xml:space="preserve">№ </w:t>
      </w:r>
      <w:r w:rsidR="000B288B">
        <w:rPr>
          <w:rFonts w:ascii="GHEA Grapalat" w:hAnsi="GHEA Grapalat"/>
        </w:rPr>
        <w:t>1.1</w:t>
      </w:r>
      <w:r w:rsidR="000B288B" w:rsidRPr="00AD29CE">
        <w:rPr>
          <w:rFonts w:ascii="GHEA Grapalat" w:hAnsi="GHEA Grapalat"/>
        </w:rPr>
        <w:t xml:space="preserve">, </w:t>
      </w:r>
      <w:r w:rsidRPr="00AD29CE">
        <w:rPr>
          <w:rFonts w:ascii="GHEA Grapalat" w:hAnsi="GHEA Grapalat"/>
        </w:rPr>
        <w:t>№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7F2BF8">
      <w:pPr>
        <w:widowControl w:val="0"/>
        <w:tabs>
          <w:tab w:val="left" w:pos="1276"/>
        </w:tabs>
        <w:ind w:firstLine="709"/>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1316D2" w:rsidRDefault="003B2F27" w:rsidP="007F2BF8">
      <w:pPr>
        <w:widowControl w:val="0"/>
        <w:tabs>
          <w:tab w:val="left" w:pos="1276"/>
        </w:tabs>
        <w:ind w:firstLine="709"/>
        <w:contextualSpacing/>
        <w:jc w:val="both"/>
        <w:rPr>
          <w:rFonts w:ascii="GHEA Grapalat" w:hAnsi="GHEA Grapalat"/>
          <w:b/>
        </w:rPr>
      </w:pPr>
      <w:r w:rsidRPr="001316D2">
        <w:rPr>
          <w:rFonts w:ascii="GHEA Grapalat" w:hAnsi="GHEA Grapalat"/>
          <w:b/>
        </w:rPr>
        <w:t>7.15.</w:t>
      </w:r>
      <w:r w:rsidRPr="001316D2">
        <w:rPr>
          <w:rFonts w:ascii="GHEA Grapalat" w:hAnsi="GHEA Grapalat"/>
          <w:b/>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2B2DF0" w:rsidRPr="001316D2">
        <w:rPr>
          <w:rFonts w:ascii="GHEA Grapalat" w:hAnsi="GHEA Grapalat"/>
          <w:b/>
        </w:rPr>
        <w:t>двадцатипя</w:t>
      </w:r>
      <w:r w:rsidRPr="001316D2">
        <w:rPr>
          <w:rFonts w:ascii="GHEA Grapalat" w:hAnsi="GHEA Grapalat"/>
          <w:b/>
        </w:rPr>
        <w:t>тикратный</w:t>
      </w:r>
      <w:proofErr w:type="spellEnd"/>
      <w:r w:rsidRPr="001316D2">
        <w:rPr>
          <w:rFonts w:ascii="GHEA Grapalat" w:hAnsi="GHEA Grapalat"/>
          <w:b/>
        </w:rPr>
        <w:t xml:space="preserve"> размер базовой единицы закупок, то Заказчиком будет </w:t>
      </w:r>
      <w:proofErr w:type="spellStart"/>
      <w:r w:rsidRPr="001316D2">
        <w:rPr>
          <w:rFonts w:ascii="GHEA Grapalat" w:hAnsi="GHEA Grapalat"/>
          <w:b/>
        </w:rPr>
        <w:t>заключен</w:t>
      </w:r>
      <w:proofErr w:type="gramStart"/>
      <w:r w:rsidRPr="001316D2">
        <w:rPr>
          <w:rFonts w:ascii="GHEA Grapalat" w:hAnsi="GHEA Grapalat"/>
          <w:b/>
        </w:rPr>
        <w:t>o</w:t>
      </w:r>
      <w:proofErr w:type="spellEnd"/>
      <w:proofErr w:type="gramEnd"/>
      <w:r w:rsidRPr="001316D2">
        <w:rPr>
          <w:rFonts w:ascii="GHEA Grapalat" w:hAnsi="GHEA Grapalat"/>
          <w:b/>
        </w:rPr>
        <w:t xml:space="preserve"> соглашение в случае, если представленное Исполнителем в виде неустойки обеспечени</w:t>
      </w:r>
      <w:r w:rsidR="002C12AE" w:rsidRPr="001316D2">
        <w:rPr>
          <w:rFonts w:ascii="GHEA Grapalat" w:hAnsi="GHEA Grapalat"/>
          <w:b/>
        </w:rPr>
        <w:t>й квалификации и</w:t>
      </w:r>
      <w:r w:rsidRPr="001316D2">
        <w:rPr>
          <w:rFonts w:ascii="GHEA Grapalat" w:hAnsi="GHEA Grapalat"/>
          <w:b/>
        </w:rPr>
        <w:t xml:space="preserve"> договора в размере предусмотренных финансовых средств заменяется гарантией или наличными деньгами, с учетом требований абзаца "б" подпункта 1</w:t>
      </w:r>
      <w:r w:rsidR="002C12AE" w:rsidRPr="001316D2">
        <w:rPr>
          <w:rFonts w:ascii="GHEA Grapalat" w:hAnsi="GHEA Grapalat"/>
          <w:b/>
        </w:rPr>
        <w:t>7</w:t>
      </w:r>
      <w:r w:rsidRPr="001316D2">
        <w:rPr>
          <w:rFonts w:ascii="GHEA Grapalat" w:hAnsi="GHEA Grapalat"/>
          <w:b/>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1316D2">
        <w:rPr>
          <w:rFonts w:ascii="GHEA Grapalat" w:hAnsi="GHEA Grapalat"/>
          <w:b/>
        </w:rPr>
        <w:t>й</w:t>
      </w:r>
      <w:r w:rsidRPr="001316D2">
        <w:rPr>
          <w:rFonts w:ascii="GHEA Grapalat" w:hAnsi="GHEA Grapalat"/>
          <w:b/>
        </w:rPr>
        <w:t xml:space="preserve"> </w:t>
      </w:r>
      <w:r w:rsidR="00A15315" w:rsidRPr="001316D2">
        <w:rPr>
          <w:rFonts w:ascii="GHEA Grapalat" w:hAnsi="GHEA Grapalat"/>
          <w:b/>
        </w:rPr>
        <w:t xml:space="preserve">квалификации и </w:t>
      </w:r>
      <w:proofErr w:type="gramStart"/>
      <w:r w:rsidRPr="001316D2">
        <w:rPr>
          <w:rFonts w:ascii="GHEA Grapalat" w:hAnsi="GHEA Grapalat"/>
          <w:b/>
        </w:rPr>
        <w:t>договора</w:t>
      </w:r>
      <w:proofErr w:type="gramEnd"/>
      <w:r w:rsidRPr="001316D2">
        <w:rPr>
          <w:rFonts w:ascii="GHEA Grapalat" w:hAnsi="GHEA Grapalat"/>
          <w:b/>
        </w:rPr>
        <w:t xml:space="preserve"> представленн</w:t>
      </w:r>
      <w:r w:rsidR="00A27144" w:rsidRPr="001316D2">
        <w:rPr>
          <w:rFonts w:ascii="GHEA Grapalat" w:hAnsi="GHEA Grapalat"/>
          <w:b/>
        </w:rPr>
        <w:t>ых</w:t>
      </w:r>
      <w:r w:rsidRPr="001316D2">
        <w:rPr>
          <w:rFonts w:ascii="GHEA Grapalat" w:hAnsi="GHEA Grapalat"/>
          <w:b/>
        </w:rPr>
        <w:t xml:space="preserve"> в виде неустойки, также представляет Заказчику нов</w:t>
      </w:r>
      <w:r w:rsidR="00A15315" w:rsidRPr="001316D2">
        <w:rPr>
          <w:rFonts w:ascii="GHEA Grapalat" w:hAnsi="GHEA Grapalat"/>
          <w:b/>
        </w:rPr>
        <w:t>ые</w:t>
      </w:r>
      <w:r w:rsidRPr="001316D2">
        <w:rPr>
          <w:rFonts w:ascii="GHEA Grapalat" w:hAnsi="GHEA Grapalat"/>
          <w:b/>
        </w:rPr>
        <w:t xml:space="preserve"> обеспечени</w:t>
      </w:r>
      <w:r w:rsidR="00A15315" w:rsidRPr="001316D2">
        <w:rPr>
          <w:rFonts w:ascii="GHEA Grapalat" w:hAnsi="GHEA Grapalat"/>
          <w:b/>
        </w:rPr>
        <w:t>я</w:t>
      </w:r>
      <w:r w:rsidRPr="001316D2">
        <w:rPr>
          <w:rFonts w:ascii="GHEA Grapalat" w:hAnsi="GHEA Grapalat"/>
          <w:b/>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A47171" w:rsidRPr="001316D2">
        <w:rPr>
          <w:rStyle w:val="af6"/>
          <w:rFonts w:ascii="GHEA Grapalat" w:hAnsi="GHEA Grapalat"/>
          <w:b/>
        </w:rPr>
        <w:footnoteReference w:customMarkFollows="1" w:id="10"/>
        <w:t>24</w:t>
      </w:r>
    </w:p>
    <w:p w:rsidR="003B2F27" w:rsidRPr="00AD29CE" w:rsidRDefault="003B2F27" w:rsidP="007F2BF8">
      <w:pPr>
        <w:widowControl w:val="0"/>
        <w:ind w:firstLine="709"/>
        <w:contextualSpacing/>
        <w:rPr>
          <w:rFonts w:ascii="GHEA Grapalat" w:hAnsi="GHEA Grapalat"/>
        </w:rPr>
      </w:pPr>
    </w:p>
    <w:p w:rsidR="003B2F27" w:rsidRPr="00AD29CE" w:rsidRDefault="003B2F27" w:rsidP="007F2BF8">
      <w:pPr>
        <w:widowControl w:val="0"/>
        <w:ind w:firstLine="709"/>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7F2BF8">
            <w:pPr>
              <w:widowControl w:val="0"/>
              <w:ind w:firstLine="709"/>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7F2BF8">
            <w:pPr>
              <w:widowControl w:val="0"/>
              <w:ind w:firstLine="709"/>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7F2BF8">
            <w:pPr>
              <w:widowControl w:val="0"/>
              <w:ind w:firstLine="709"/>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7F2BF8">
            <w:pPr>
              <w:widowControl w:val="0"/>
              <w:ind w:firstLine="709"/>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7F2BF8">
            <w:pPr>
              <w:widowControl w:val="0"/>
              <w:ind w:firstLine="709"/>
              <w:contextualSpacing/>
              <w:jc w:val="center"/>
              <w:rPr>
                <w:rFonts w:ascii="GHEA Grapalat" w:hAnsi="GHEA Grapalat"/>
                <w:lang w:val="en-US"/>
              </w:rPr>
            </w:pPr>
          </w:p>
          <w:p w:rsidR="003B2F27" w:rsidRPr="00E40AC8" w:rsidRDefault="003B2F27" w:rsidP="007F2BF8">
            <w:pPr>
              <w:widowControl w:val="0"/>
              <w:ind w:firstLine="709"/>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7F2BF8">
      <w:pPr>
        <w:widowControl w:val="0"/>
        <w:ind w:firstLine="709"/>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7F2BF8">
      <w:pPr>
        <w:widowControl w:val="0"/>
        <w:autoSpaceDE w:val="0"/>
        <w:autoSpaceDN w:val="0"/>
        <w:adjustRightInd w:val="0"/>
        <w:ind w:firstLine="709"/>
        <w:contextualSpacing/>
        <w:jc w:val="right"/>
        <w:rPr>
          <w:rFonts w:ascii="GHEA Grapalat" w:hAnsi="GHEA Grapalat" w:cs="TimesArmenianPSMT"/>
        </w:rPr>
      </w:pPr>
    </w:p>
    <w:p w:rsidR="00CF7331" w:rsidRDefault="00CF7331">
      <w:pPr>
        <w:rPr>
          <w:rFonts w:ascii="GHEA Grapalat" w:hAnsi="GHEA Grapalat"/>
          <w:i/>
        </w:rPr>
      </w:pPr>
      <w:r>
        <w:rPr>
          <w:rFonts w:ascii="GHEA Grapalat" w:hAnsi="GHEA Grapalat"/>
          <w:i/>
        </w:rPr>
        <w:br w:type="page"/>
      </w:r>
    </w:p>
    <w:p w:rsidR="003B2F27" w:rsidRPr="00AD29CE" w:rsidRDefault="003B2F27" w:rsidP="001316D2">
      <w:pPr>
        <w:ind w:firstLine="709"/>
        <w:contextualSpacing/>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1"/>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316D2" w:rsidRDefault="001316D2" w:rsidP="001316D2">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rPr>
          <w:rFonts w:ascii="GHEA Grapalat" w:hAnsi="GHEA Grapalat"/>
        </w:rPr>
        <w:sectPr w:rsidR="003B2F27" w:rsidRPr="00AD29CE" w:rsidSect="00E86E74">
          <w:footerReference w:type="default" r:id="rId10"/>
          <w:footnotePr>
            <w:pos w:val="beneathText"/>
          </w:footnotePr>
          <w:pgSz w:w="11907" w:h="16840" w:code="9"/>
          <w:pgMar w:top="568" w:right="708" w:bottom="426" w:left="709" w:header="561" w:footer="561" w:gutter="0"/>
          <w:cols w:space="720"/>
          <w:titlePg/>
          <w:docGrid w:linePitch="326"/>
        </w:sect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16010F">
            <w:pPr>
              <w:widowControl w:val="0"/>
              <w:contextualSpacing/>
              <w:rPr>
                <w:rFonts w:ascii="GHEA Grapalat" w:hAnsi="GHEA Grapalat"/>
                <w:iCs/>
                <w:color w:val="000000"/>
              </w:rPr>
            </w:pPr>
          </w:p>
        </w:tc>
        <w:tc>
          <w:tcPr>
            <w:tcW w:w="0" w:type="auto"/>
            <w:vAlign w:val="center"/>
          </w:tcPr>
          <w:p w:rsidR="003B2F27" w:rsidRPr="00AD29CE" w:rsidDel="004B29A5" w:rsidRDefault="003B2F27" w:rsidP="0016010F">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16010F">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16010F">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16010F">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16010F">
      <w:pPr>
        <w:widowControl w:val="0"/>
        <w:ind w:firstLine="375"/>
        <w:contextualSpacing/>
        <w:rPr>
          <w:rFonts w:ascii="GHEA Grapalat" w:hAnsi="GHEA Grapalat"/>
          <w:iCs/>
          <w:color w:val="000000"/>
        </w:rPr>
      </w:pPr>
    </w:p>
    <w:p w:rsidR="003B2F27" w:rsidRPr="00AD29CE" w:rsidRDefault="003B2F27" w:rsidP="0016010F">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16010F">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16010F">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16010F">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16010F">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16010F">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16010F">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16010F">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16010F">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16010F">
      <w:pPr>
        <w:widowControl w:val="0"/>
        <w:ind w:firstLine="375"/>
        <w:contextualSpacing/>
        <w:jc w:val="both"/>
        <w:rPr>
          <w:rFonts w:ascii="GHEA Grapalat" w:hAnsi="GHEA Grapalat" w:cs="Arial"/>
          <w:iCs/>
          <w:color w:val="000000"/>
          <w:lang w:val="en-US"/>
        </w:rPr>
      </w:pPr>
    </w:p>
    <w:p w:rsidR="003B2F27" w:rsidRPr="00AD29CE" w:rsidRDefault="003B2F27" w:rsidP="0016010F">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16010F">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16010F">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16010F" w:rsidRDefault="0016010F" w:rsidP="0016010F">
      <w:pPr>
        <w:widowControl w:val="0"/>
        <w:autoSpaceDE w:val="0"/>
        <w:autoSpaceDN w:val="0"/>
        <w:adjustRightInd w:val="0"/>
        <w:contextualSpacing/>
        <w:jc w:val="right"/>
        <w:rPr>
          <w:rFonts w:ascii="GHEA Grapalat" w:hAnsi="GHEA Grapalat" w:cs="TimesArmenianPSMT"/>
        </w:rPr>
      </w:pP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3.1</w:t>
      </w:r>
    </w:p>
    <w:p w:rsidR="003B2F27" w:rsidRPr="00AD29CE" w:rsidRDefault="003B2F27" w:rsidP="0016010F">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16010F">
      <w:pPr>
        <w:widowControl w:val="0"/>
        <w:contextualSpacing/>
        <w:rPr>
          <w:rFonts w:ascii="GHEA Grapalat" w:hAnsi="GHEA Grapalat"/>
        </w:rPr>
      </w:pPr>
    </w:p>
    <w:p w:rsidR="003B2F27" w:rsidRPr="00565EAA" w:rsidRDefault="003B2F27" w:rsidP="0016010F">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16010F">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16010F">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16010F">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16010F">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16010F">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16010F">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16010F">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16010F">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16010F">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16010F">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16010F">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16010F">
            <w:pPr>
              <w:widowControl w:val="0"/>
              <w:contextualSpacing/>
              <w:rPr>
                <w:rFonts w:ascii="GHEA Grapalat" w:hAnsi="GHEA Grapalat" w:cs="Sylfaen"/>
              </w:rPr>
            </w:pPr>
          </w:p>
        </w:tc>
      </w:tr>
    </w:tbl>
    <w:p w:rsidR="003B2F27" w:rsidRPr="00AD29CE" w:rsidRDefault="003B2F27" w:rsidP="0016010F">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16010F" w:rsidRDefault="0016010F" w:rsidP="0016010F">
      <w:pPr>
        <w:contextualSpacing/>
        <w:rPr>
          <w:rFonts w:ascii="GHEA Grapalat" w:hAnsi="GHEA Grapalat" w:cs="Sylfaen"/>
        </w:rPr>
      </w:pPr>
    </w:p>
    <w:p w:rsidR="003B2F27" w:rsidRPr="00AD29CE" w:rsidRDefault="003B2F27" w:rsidP="0016010F">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16010F">
      <w:pPr>
        <w:widowControl w:val="0"/>
        <w:tabs>
          <w:tab w:val="left" w:pos="360"/>
          <w:tab w:val="left" w:pos="540"/>
        </w:tabs>
        <w:contextualSpacing/>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16010F">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16010F">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16010F">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16010F">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16010F">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16010F">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16010F">
            <w:pPr>
              <w:widowControl w:val="0"/>
              <w:contextualSpacing/>
              <w:rPr>
                <w:rFonts w:ascii="GHEA Grapalat" w:hAnsi="GHEA Grapalat" w:cs="GHEA Grapalat"/>
                <w:color w:val="000000"/>
              </w:rPr>
            </w:pPr>
          </w:p>
        </w:tc>
      </w:tr>
    </w:tbl>
    <w:p w:rsidR="003B2F27" w:rsidRPr="00AD29CE" w:rsidRDefault="003B2F27" w:rsidP="0016010F">
      <w:pPr>
        <w:widowControl w:val="0"/>
        <w:ind w:left="-142" w:firstLine="142"/>
        <w:contextualSpacing/>
        <w:jc w:val="center"/>
        <w:rPr>
          <w:rFonts w:ascii="GHEA Grapalat" w:hAnsi="GHEA Grapalat" w:cs="Sylfaen"/>
          <w:b/>
        </w:rPr>
      </w:pPr>
    </w:p>
    <w:p w:rsidR="003B2F27" w:rsidRPr="00AD29CE" w:rsidRDefault="003B2F27" w:rsidP="0016010F">
      <w:pPr>
        <w:pStyle w:val="norm"/>
        <w:widowControl w:val="0"/>
        <w:spacing w:line="240" w:lineRule="auto"/>
        <w:ind w:firstLine="284"/>
        <w:contextualSpacing/>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A7F" w:rsidRDefault="00D56A7F">
      <w:r>
        <w:separator/>
      </w:r>
    </w:p>
  </w:endnote>
  <w:endnote w:type="continuationSeparator" w:id="0">
    <w:p w:rsidR="00D56A7F" w:rsidRDefault="00D56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001"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661613"/>
      <w:docPartObj>
        <w:docPartGallery w:val="Page Numbers (Bottom of Page)"/>
        <w:docPartUnique/>
      </w:docPartObj>
    </w:sdtPr>
    <w:sdtEndPr>
      <w:rPr>
        <w:rFonts w:ascii="GHEA Grapalat" w:hAnsi="GHEA Grapalat"/>
        <w:sz w:val="24"/>
        <w:szCs w:val="24"/>
      </w:rPr>
    </w:sdtEndPr>
    <w:sdtContent>
      <w:p w:rsidR="00D56A7F" w:rsidRPr="00305BEC" w:rsidRDefault="00D56A7F">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FB0675">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A7F" w:rsidRDefault="00D56A7F">
      <w:r>
        <w:separator/>
      </w:r>
    </w:p>
  </w:footnote>
  <w:footnote w:type="continuationSeparator" w:id="0">
    <w:p w:rsidR="00D56A7F" w:rsidRDefault="00D56A7F">
      <w:r>
        <w:continuationSeparator/>
      </w:r>
    </w:p>
  </w:footnote>
  <w:footnote w:id="1">
    <w:p w:rsidR="00D56A7F" w:rsidRPr="00A31673" w:rsidRDefault="00D56A7F">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D56A7F" w:rsidRPr="005D119D" w:rsidRDefault="00D56A7F" w:rsidP="007D74FE">
      <w:pPr>
        <w:pStyle w:val="af2"/>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D56A7F" w:rsidRDefault="00D56A7F" w:rsidP="006B3E56">
      <w:pPr>
        <w:jc w:val="both"/>
      </w:pPr>
    </w:p>
    <w:p w:rsidR="00D56A7F" w:rsidRPr="00503980" w:rsidRDefault="00D56A7F"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D56A7F" w:rsidRPr="00503980" w:rsidRDefault="00D56A7F"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D56A7F" w:rsidRPr="00503980" w:rsidRDefault="00D56A7F"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D56A7F" w:rsidRDefault="00D56A7F" w:rsidP="006B3E56">
      <w:pPr>
        <w:pStyle w:val="af2"/>
        <w:rPr>
          <w:rFonts w:asciiTheme="minorHAnsi" w:hAnsiTheme="minorHAnsi"/>
          <w:lang w:val="af-ZA"/>
        </w:rPr>
      </w:pPr>
    </w:p>
  </w:footnote>
  <w:footnote w:id="3">
    <w:p w:rsidR="00D56A7F" w:rsidRPr="002F1F3B" w:rsidRDefault="00D56A7F" w:rsidP="002F1F3B">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p>
  </w:footnote>
  <w:footnote w:id="4">
    <w:p w:rsidR="00D56A7F" w:rsidRPr="008842CE" w:rsidRDefault="00D56A7F" w:rsidP="003D2FE2">
      <w:pPr>
        <w:pStyle w:val="af2"/>
        <w:jc w:val="both"/>
      </w:pPr>
    </w:p>
  </w:footnote>
  <w:footnote w:id="5">
    <w:p w:rsidR="00D56A7F" w:rsidRPr="008842CE" w:rsidRDefault="00D56A7F" w:rsidP="000A214C">
      <w:pPr>
        <w:pStyle w:val="af2"/>
        <w:jc w:val="both"/>
      </w:pPr>
    </w:p>
  </w:footnote>
  <w:footnote w:id="6">
    <w:p w:rsidR="00D56A7F" w:rsidRPr="006F5F33" w:rsidRDefault="00D56A7F"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D56A7F" w:rsidRPr="00892F7F" w:rsidRDefault="00D56A7F"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D56A7F" w:rsidRPr="00552088" w:rsidRDefault="00D56A7F"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D56A7F" w:rsidRPr="006F5F33" w:rsidRDefault="00D56A7F" w:rsidP="003B2F27">
      <w:pPr>
        <w:pStyle w:val="af2"/>
        <w:jc w:val="both"/>
        <w:rPr>
          <w:rFonts w:ascii="GHEA Grapalat" w:hAnsi="GHEA Grapalat"/>
          <w:lang w:val="hy-AM"/>
        </w:rPr>
      </w:pPr>
      <w:r w:rsidRPr="006F5F33">
        <w:rPr>
          <w:rFonts w:ascii="GHEA Grapalat" w:hAnsi="GHEA Grapalat"/>
          <w:i/>
        </w:rPr>
        <w:t>.</w:t>
      </w:r>
    </w:p>
    <w:p w:rsidR="00D56A7F" w:rsidRPr="00576D9C" w:rsidRDefault="00D56A7F" w:rsidP="003B2F27">
      <w:pPr>
        <w:pStyle w:val="af2"/>
        <w:jc w:val="both"/>
        <w:rPr>
          <w:rFonts w:ascii="GHEA Grapalat" w:hAnsi="GHEA Grapalat"/>
          <w:lang w:val="hy-AM"/>
        </w:rPr>
      </w:pPr>
    </w:p>
  </w:footnote>
  <w:footnote w:id="8">
    <w:p w:rsidR="00D56A7F" w:rsidRPr="006F5F33" w:rsidRDefault="00D56A7F"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D56A7F" w:rsidRPr="006F5F33" w:rsidRDefault="00D56A7F"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0">
    <w:p w:rsidR="00D56A7F" w:rsidRPr="006F5F33" w:rsidRDefault="00D56A7F" w:rsidP="003B2F27">
      <w:pPr>
        <w:pStyle w:val="af2"/>
        <w:jc w:val="both"/>
        <w:rPr>
          <w:rFonts w:ascii="GHEA Grapalat" w:hAnsi="GHEA Grapalat"/>
        </w:rPr>
      </w:pPr>
      <w:r w:rsidRPr="00842146">
        <w:rPr>
          <w:rStyle w:val="af6"/>
        </w:rPr>
        <w:t>24</w:t>
      </w:r>
      <w:r w:rsidRPr="00842146">
        <w:rPr>
          <w:rFonts w:ascii="GHEA Grapalat" w:hAnsi="GHEA Grapalat"/>
        </w:rPr>
        <w:t xml:space="preserve"> </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D56A7F" w:rsidRPr="009E00B3" w:rsidRDefault="00D56A7F"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D56A7F" w:rsidRPr="00A47171" w:rsidRDefault="00D56A7F" w:rsidP="007122CD">
      <w:pPr>
        <w:pStyle w:val="af2"/>
        <w:jc w:val="both"/>
        <w:rPr>
          <w:rFonts w:ascii="GHEA Grapalat" w:hAnsi="GHEA Grapalat"/>
          <w:i/>
          <w:lang w:eastAsia="en-US"/>
        </w:rPr>
      </w:pPr>
      <w:r w:rsidRPr="009E00B3">
        <w:rPr>
          <w:rFonts w:ascii="GHEA Grapalat" w:hAnsi="GHEA Grapalat"/>
          <w:i/>
          <w:lang w:eastAsia="en-US"/>
        </w:rPr>
        <w:tab/>
      </w:r>
    </w:p>
  </w:footnote>
  <w:footnote w:id="11">
    <w:p w:rsidR="00D56A7F" w:rsidRPr="00E40AC8" w:rsidRDefault="00D56A7F"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E39EA02E"/>
    <w:lvl w:ilvl="0">
      <w:start w:val="1"/>
      <w:numFmt w:val="decimal"/>
      <w:lvlText w:val="%1."/>
      <w:lvlJc w:val="left"/>
      <w:pPr>
        <w:ind w:left="720" w:hanging="360"/>
      </w:pPr>
      <w:rPr>
        <w:rFonts w:ascii="Arial Unicode" w:hAnsi="Arial Unicode" w:cstheme="minorBidi" w:hint="default"/>
      </w:rPr>
    </w:lvl>
    <w:lvl w:ilvl="1">
      <w:start w:val="2"/>
      <w:numFmt w:val="decimal"/>
      <w:isLgl/>
      <w:lvlText w:val="%1.%2."/>
      <w:lvlJc w:val="left"/>
      <w:pPr>
        <w:ind w:left="1849" w:hanging="1140"/>
      </w:pPr>
      <w:rPr>
        <w:rFonts w:hint="default"/>
      </w:rPr>
    </w:lvl>
    <w:lvl w:ilvl="2">
      <w:start w:val="1"/>
      <w:numFmt w:val="decimal"/>
      <w:isLgl/>
      <w:lvlText w:val="%1.%2.%3."/>
      <w:lvlJc w:val="left"/>
      <w:pPr>
        <w:ind w:left="2198" w:hanging="1140"/>
      </w:pPr>
      <w:rPr>
        <w:rFonts w:hint="default"/>
      </w:rPr>
    </w:lvl>
    <w:lvl w:ilvl="3">
      <w:start w:val="1"/>
      <w:numFmt w:val="decimal"/>
      <w:isLgl/>
      <w:lvlText w:val="%1.%2.%3.%4."/>
      <w:lvlJc w:val="left"/>
      <w:pPr>
        <w:ind w:left="2547" w:hanging="1140"/>
      </w:pPr>
      <w:rPr>
        <w:rFonts w:hint="default"/>
      </w:rPr>
    </w:lvl>
    <w:lvl w:ilvl="4">
      <w:start w:val="1"/>
      <w:numFmt w:val="decimal"/>
      <w:isLgl/>
      <w:lvlText w:val="%1.%2.%3.%4.%5."/>
      <w:lvlJc w:val="left"/>
      <w:pPr>
        <w:ind w:left="2896" w:hanging="11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4">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8"/>
  </w:num>
  <w:num w:numId="2">
    <w:abstractNumId w:val="9"/>
  </w:num>
  <w:num w:numId="3">
    <w:abstractNumId w:val="17"/>
  </w:num>
  <w:num w:numId="4">
    <w:abstractNumId w:val="13"/>
  </w:num>
  <w:num w:numId="5">
    <w:abstractNumId w:val="20"/>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4"/>
  </w:num>
  <w:num w:numId="11">
    <w:abstractNumId w:val="7"/>
  </w:num>
  <w:num w:numId="12">
    <w:abstractNumId w:val="24"/>
  </w:num>
  <w:num w:numId="13">
    <w:abstractNumId w:val="22"/>
  </w:num>
  <w:num w:numId="14">
    <w:abstractNumId w:val="11"/>
  </w:num>
  <w:num w:numId="15">
    <w:abstractNumId w:val="23"/>
  </w:num>
  <w:num w:numId="16">
    <w:abstractNumId w:val="12"/>
  </w:num>
  <w:num w:numId="17">
    <w:abstractNumId w:val="5"/>
  </w:num>
  <w:num w:numId="18">
    <w:abstractNumId w:val="1"/>
  </w:num>
  <w:num w:numId="19">
    <w:abstractNumId w:val="14"/>
  </w:num>
  <w:num w:numId="20">
    <w:abstractNumId w:val="14"/>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6"/>
  </w:num>
  <w:num w:numId="24">
    <w:abstractNumId w:val="16"/>
  </w:num>
  <w:num w:numId="25">
    <w:abstractNumId w:val="10"/>
  </w:num>
  <w:num w:numId="26">
    <w:abstractNumId w:val="3"/>
  </w:num>
  <w:num w:numId="27">
    <w:abstractNumId w:val="2"/>
  </w:num>
  <w:num w:numId="28">
    <w:abstractNumId w:val="0"/>
  </w:num>
  <w:num w:numId="29">
    <w:abstractNumId w:val="8"/>
  </w:num>
  <w:num w:numId="30">
    <w:abstractNumId w:val="2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4868"/>
    <w:rsid w:val="00016653"/>
    <w:rsid w:val="00016DFB"/>
    <w:rsid w:val="00017484"/>
    <w:rsid w:val="00017B33"/>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10A7"/>
    <w:rsid w:val="000B259E"/>
    <w:rsid w:val="000B269D"/>
    <w:rsid w:val="000B288B"/>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1F8F"/>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824"/>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0D"/>
    <w:rsid w:val="00123CF5"/>
    <w:rsid w:val="00123F5E"/>
    <w:rsid w:val="00124461"/>
    <w:rsid w:val="00125AA6"/>
    <w:rsid w:val="00126D48"/>
    <w:rsid w:val="001276C9"/>
    <w:rsid w:val="00130202"/>
    <w:rsid w:val="001305C6"/>
    <w:rsid w:val="00130A69"/>
    <w:rsid w:val="00131417"/>
    <w:rsid w:val="001316D2"/>
    <w:rsid w:val="00131E9C"/>
    <w:rsid w:val="00131F0B"/>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32"/>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10F"/>
    <w:rsid w:val="0016055A"/>
    <w:rsid w:val="001609F6"/>
    <w:rsid w:val="00160AE4"/>
    <w:rsid w:val="00160BB4"/>
    <w:rsid w:val="00161428"/>
    <w:rsid w:val="00161B32"/>
    <w:rsid w:val="0016213E"/>
    <w:rsid w:val="00163324"/>
    <w:rsid w:val="001647D2"/>
    <w:rsid w:val="00164BBC"/>
    <w:rsid w:val="0016519F"/>
    <w:rsid w:val="00166CB8"/>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6F7"/>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97FD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202"/>
    <w:rsid w:val="001C76F7"/>
    <w:rsid w:val="001C7EF3"/>
    <w:rsid w:val="001D0249"/>
    <w:rsid w:val="001D0DD7"/>
    <w:rsid w:val="001D129F"/>
    <w:rsid w:val="001D1942"/>
    <w:rsid w:val="001D1C22"/>
    <w:rsid w:val="001D1D00"/>
    <w:rsid w:val="001D209D"/>
    <w:rsid w:val="001D2AA3"/>
    <w:rsid w:val="001D2D62"/>
    <w:rsid w:val="001D421C"/>
    <w:rsid w:val="001D4AC7"/>
    <w:rsid w:val="001D545F"/>
    <w:rsid w:val="001D5785"/>
    <w:rsid w:val="001D5FF7"/>
    <w:rsid w:val="001D6531"/>
    <w:rsid w:val="001D7228"/>
    <w:rsid w:val="001D74FA"/>
    <w:rsid w:val="001D78C5"/>
    <w:rsid w:val="001E01B7"/>
    <w:rsid w:val="001E0216"/>
    <w:rsid w:val="001E06D6"/>
    <w:rsid w:val="001E0A30"/>
    <w:rsid w:val="001E0BC2"/>
    <w:rsid w:val="001E2794"/>
    <w:rsid w:val="001E2814"/>
    <w:rsid w:val="001E3BBA"/>
    <w:rsid w:val="001E3D3F"/>
    <w:rsid w:val="001E40A4"/>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CD3"/>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30A"/>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2ED3"/>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1E0"/>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4DBB"/>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5CE"/>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D45"/>
    <w:rsid w:val="002B4FD9"/>
    <w:rsid w:val="002B51FB"/>
    <w:rsid w:val="002B5F87"/>
    <w:rsid w:val="002B6548"/>
    <w:rsid w:val="002B7388"/>
    <w:rsid w:val="002B7594"/>
    <w:rsid w:val="002C0665"/>
    <w:rsid w:val="002C071B"/>
    <w:rsid w:val="002C0DD6"/>
    <w:rsid w:val="002C1050"/>
    <w:rsid w:val="002C12AE"/>
    <w:rsid w:val="002C16FD"/>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1CA9"/>
    <w:rsid w:val="002E2115"/>
    <w:rsid w:val="002E3165"/>
    <w:rsid w:val="002E4305"/>
    <w:rsid w:val="002E4AEB"/>
    <w:rsid w:val="002E530A"/>
    <w:rsid w:val="002E531D"/>
    <w:rsid w:val="002E5BF4"/>
    <w:rsid w:val="002E5FDA"/>
    <w:rsid w:val="002E6E0C"/>
    <w:rsid w:val="002E7097"/>
    <w:rsid w:val="002E727E"/>
    <w:rsid w:val="002E7EE1"/>
    <w:rsid w:val="002F0989"/>
    <w:rsid w:val="002F1AB3"/>
    <w:rsid w:val="002F1F3B"/>
    <w:rsid w:val="002F1F78"/>
    <w:rsid w:val="002F2045"/>
    <w:rsid w:val="002F2657"/>
    <w:rsid w:val="002F2A55"/>
    <w:rsid w:val="002F2B23"/>
    <w:rsid w:val="002F35FE"/>
    <w:rsid w:val="002F49F9"/>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30"/>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4463"/>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2E0"/>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517B"/>
    <w:rsid w:val="00385C27"/>
    <w:rsid w:val="00386E4B"/>
    <w:rsid w:val="003871DA"/>
    <w:rsid w:val="00391276"/>
    <w:rsid w:val="0039134D"/>
    <w:rsid w:val="00391E56"/>
    <w:rsid w:val="00391F90"/>
    <w:rsid w:val="00392525"/>
    <w:rsid w:val="0039338D"/>
    <w:rsid w:val="00393D8C"/>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B8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1BA9"/>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546"/>
    <w:rsid w:val="00416F1E"/>
    <w:rsid w:val="0041739A"/>
    <w:rsid w:val="004175B6"/>
    <w:rsid w:val="00417B61"/>
    <w:rsid w:val="00417E48"/>
    <w:rsid w:val="00417F33"/>
    <w:rsid w:val="00421AEB"/>
    <w:rsid w:val="00422802"/>
    <w:rsid w:val="00423B3F"/>
    <w:rsid w:val="004250E3"/>
    <w:rsid w:val="00427585"/>
    <w:rsid w:val="00427EAA"/>
    <w:rsid w:val="00430D0B"/>
    <w:rsid w:val="00431998"/>
    <w:rsid w:val="004320F2"/>
    <w:rsid w:val="00434072"/>
    <w:rsid w:val="0043443E"/>
    <w:rsid w:val="00434976"/>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13"/>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030"/>
    <w:rsid w:val="004974D8"/>
    <w:rsid w:val="004A0302"/>
    <w:rsid w:val="004A0321"/>
    <w:rsid w:val="004A0750"/>
    <w:rsid w:val="004A1734"/>
    <w:rsid w:val="004A1C5D"/>
    <w:rsid w:val="004A2400"/>
    <w:rsid w:val="004A29F4"/>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4C"/>
    <w:rsid w:val="004B6D52"/>
    <w:rsid w:val="004B7B69"/>
    <w:rsid w:val="004B7F14"/>
    <w:rsid w:val="004C0D54"/>
    <w:rsid w:val="004C17D2"/>
    <w:rsid w:val="004C1D9B"/>
    <w:rsid w:val="004C217A"/>
    <w:rsid w:val="004C3803"/>
    <w:rsid w:val="004C43A3"/>
    <w:rsid w:val="004C5BAC"/>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8B4"/>
    <w:rsid w:val="00526C15"/>
    <w:rsid w:val="00530BD2"/>
    <w:rsid w:val="00530C17"/>
    <w:rsid w:val="00530DA1"/>
    <w:rsid w:val="00530F97"/>
    <w:rsid w:val="0053262C"/>
    <w:rsid w:val="00532EDD"/>
    <w:rsid w:val="00533989"/>
    <w:rsid w:val="00534395"/>
    <w:rsid w:val="00534468"/>
    <w:rsid w:val="005348EB"/>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1C6A"/>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971B0"/>
    <w:rsid w:val="005A1236"/>
    <w:rsid w:val="005A1E7A"/>
    <w:rsid w:val="005A1ECB"/>
    <w:rsid w:val="005A2B4E"/>
    <w:rsid w:val="005A3009"/>
    <w:rsid w:val="005A3A35"/>
    <w:rsid w:val="005A3D17"/>
    <w:rsid w:val="005A3DC6"/>
    <w:rsid w:val="005A3EB8"/>
    <w:rsid w:val="005A3EDC"/>
    <w:rsid w:val="005A405F"/>
    <w:rsid w:val="005A418F"/>
    <w:rsid w:val="005A4324"/>
    <w:rsid w:val="005A57B8"/>
    <w:rsid w:val="005A6435"/>
    <w:rsid w:val="005A7630"/>
    <w:rsid w:val="005A7670"/>
    <w:rsid w:val="005A79EE"/>
    <w:rsid w:val="005A7DFF"/>
    <w:rsid w:val="005A7FD2"/>
    <w:rsid w:val="005B1797"/>
    <w:rsid w:val="005B18D8"/>
    <w:rsid w:val="005B1A2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4C8"/>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4FB3"/>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061"/>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5E71"/>
    <w:rsid w:val="00655EBD"/>
    <w:rsid w:val="00657315"/>
    <w:rsid w:val="00660138"/>
    <w:rsid w:val="006607D5"/>
    <w:rsid w:val="006608AD"/>
    <w:rsid w:val="00661E7D"/>
    <w:rsid w:val="00662165"/>
    <w:rsid w:val="00662623"/>
    <w:rsid w:val="0066349B"/>
    <w:rsid w:val="00664C8D"/>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7B2"/>
    <w:rsid w:val="00684FF3"/>
    <w:rsid w:val="00685005"/>
    <w:rsid w:val="00685962"/>
    <w:rsid w:val="00685A30"/>
    <w:rsid w:val="00685C48"/>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A75"/>
    <w:rsid w:val="006B2F02"/>
    <w:rsid w:val="006B3ACE"/>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6BC5"/>
    <w:rsid w:val="007072C5"/>
    <w:rsid w:val="0070731F"/>
    <w:rsid w:val="00707948"/>
    <w:rsid w:val="00707B86"/>
    <w:rsid w:val="00707D70"/>
    <w:rsid w:val="0071138B"/>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4E2B"/>
    <w:rsid w:val="0072587C"/>
    <w:rsid w:val="00725ED3"/>
    <w:rsid w:val="00726E06"/>
    <w:rsid w:val="00727FAE"/>
    <w:rsid w:val="00731BD1"/>
    <w:rsid w:val="00731D26"/>
    <w:rsid w:val="00735365"/>
    <w:rsid w:val="00735C9B"/>
    <w:rsid w:val="00736959"/>
    <w:rsid w:val="00736A43"/>
    <w:rsid w:val="00737986"/>
    <w:rsid w:val="00737B2F"/>
    <w:rsid w:val="00737D8E"/>
    <w:rsid w:val="00740919"/>
    <w:rsid w:val="00740EF5"/>
    <w:rsid w:val="007418F1"/>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1A"/>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589B"/>
    <w:rsid w:val="007E6543"/>
    <w:rsid w:val="007E6804"/>
    <w:rsid w:val="007E6E01"/>
    <w:rsid w:val="007F12DE"/>
    <w:rsid w:val="007F1314"/>
    <w:rsid w:val="007F245B"/>
    <w:rsid w:val="007F281F"/>
    <w:rsid w:val="007F2BF8"/>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134"/>
    <w:rsid w:val="00847EB9"/>
    <w:rsid w:val="008504E0"/>
    <w:rsid w:val="00850570"/>
    <w:rsid w:val="00850857"/>
    <w:rsid w:val="008510F1"/>
    <w:rsid w:val="0085236E"/>
    <w:rsid w:val="00852545"/>
    <w:rsid w:val="008534C7"/>
    <w:rsid w:val="00853563"/>
    <w:rsid w:val="00853CBA"/>
    <w:rsid w:val="00853D2D"/>
    <w:rsid w:val="008542A3"/>
    <w:rsid w:val="008546A0"/>
    <w:rsid w:val="00855622"/>
    <w:rsid w:val="008558B3"/>
    <w:rsid w:val="00855F55"/>
    <w:rsid w:val="008568E9"/>
    <w:rsid w:val="00857BF8"/>
    <w:rsid w:val="0086004A"/>
    <w:rsid w:val="008601B2"/>
    <w:rsid w:val="008602B6"/>
    <w:rsid w:val="0086059D"/>
    <w:rsid w:val="00860B3B"/>
    <w:rsid w:val="00860EEE"/>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086"/>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53"/>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162"/>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4DC"/>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67F94"/>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2FE3"/>
    <w:rsid w:val="00983AF5"/>
    <w:rsid w:val="00984456"/>
    <w:rsid w:val="00984BDB"/>
    <w:rsid w:val="00985050"/>
    <w:rsid w:val="00985291"/>
    <w:rsid w:val="009858A0"/>
    <w:rsid w:val="00985FFB"/>
    <w:rsid w:val="009865B0"/>
    <w:rsid w:val="009873F3"/>
    <w:rsid w:val="00987E76"/>
    <w:rsid w:val="00990375"/>
    <w:rsid w:val="00990561"/>
    <w:rsid w:val="00990C42"/>
    <w:rsid w:val="00990C87"/>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6B77"/>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E75D9"/>
    <w:rsid w:val="009F031B"/>
    <w:rsid w:val="009F0660"/>
    <w:rsid w:val="009F06BA"/>
    <w:rsid w:val="009F0AB3"/>
    <w:rsid w:val="009F0AEC"/>
    <w:rsid w:val="009F0E95"/>
    <w:rsid w:val="009F10E4"/>
    <w:rsid w:val="009F18D0"/>
    <w:rsid w:val="009F1AA7"/>
    <w:rsid w:val="009F1E5F"/>
    <w:rsid w:val="009F1FF7"/>
    <w:rsid w:val="009F2C5D"/>
    <w:rsid w:val="009F2D95"/>
    <w:rsid w:val="009F30E4"/>
    <w:rsid w:val="009F337A"/>
    <w:rsid w:val="009F4638"/>
    <w:rsid w:val="009F5D5D"/>
    <w:rsid w:val="009F5D9B"/>
    <w:rsid w:val="009F6485"/>
    <w:rsid w:val="009F64A7"/>
    <w:rsid w:val="009F6CD7"/>
    <w:rsid w:val="009F7214"/>
    <w:rsid w:val="009F7683"/>
    <w:rsid w:val="009F7BD5"/>
    <w:rsid w:val="009F7C54"/>
    <w:rsid w:val="009F7D78"/>
    <w:rsid w:val="009F7DBD"/>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5F14"/>
    <w:rsid w:val="00A6609C"/>
    <w:rsid w:val="00A660E4"/>
    <w:rsid w:val="00A66302"/>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0827"/>
    <w:rsid w:val="00A8134C"/>
    <w:rsid w:val="00A81620"/>
    <w:rsid w:val="00A81DD5"/>
    <w:rsid w:val="00A8328A"/>
    <w:rsid w:val="00A83E00"/>
    <w:rsid w:val="00A86287"/>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305"/>
    <w:rsid w:val="00AA56FB"/>
    <w:rsid w:val="00AA5795"/>
    <w:rsid w:val="00AA5B57"/>
    <w:rsid w:val="00AA6248"/>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C6A"/>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40"/>
    <w:rsid w:val="00AF2160"/>
    <w:rsid w:val="00AF223F"/>
    <w:rsid w:val="00AF2710"/>
    <w:rsid w:val="00AF2CF3"/>
    <w:rsid w:val="00AF3655"/>
    <w:rsid w:val="00AF3F18"/>
    <w:rsid w:val="00AF4211"/>
    <w:rsid w:val="00AF4E1A"/>
    <w:rsid w:val="00AF564E"/>
    <w:rsid w:val="00AF582B"/>
    <w:rsid w:val="00AF591C"/>
    <w:rsid w:val="00AF5B0F"/>
    <w:rsid w:val="00AF5CA3"/>
    <w:rsid w:val="00AF6C06"/>
    <w:rsid w:val="00AF7BE8"/>
    <w:rsid w:val="00B00003"/>
    <w:rsid w:val="00B011DF"/>
    <w:rsid w:val="00B01495"/>
    <w:rsid w:val="00B01568"/>
    <w:rsid w:val="00B025A2"/>
    <w:rsid w:val="00B0267A"/>
    <w:rsid w:val="00B027B8"/>
    <w:rsid w:val="00B02A31"/>
    <w:rsid w:val="00B02BE9"/>
    <w:rsid w:val="00B03678"/>
    <w:rsid w:val="00B0401C"/>
    <w:rsid w:val="00B04537"/>
    <w:rsid w:val="00B04651"/>
    <w:rsid w:val="00B04817"/>
    <w:rsid w:val="00B048B2"/>
    <w:rsid w:val="00B051BE"/>
    <w:rsid w:val="00B07086"/>
    <w:rsid w:val="00B07942"/>
    <w:rsid w:val="00B07AE9"/>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1E1C"/>
    <w:rsid w:val="00B225D5"/>
    <w:rsid w:val="00B2283B"/>
    <w:rsid w:val="00B25447"/>
    <w:rsid w:val="00B2561E"/>
    <w:rsid w:val="00B2572B"/>
    <w:rsid w:val="00B25FC4"/>
    <w:rsid w:val="00B263B7"/>
    <w:rsid w:val="00B2681D"/>
    <w:rsid w:val="00B26E66"/>
    <w:rsid w:val="00B2752E"/>
    <w:rsid w:val="00B30994"/>
    <w:rsid w:val="00B31071"/>
    <w:rsid w:val="00B31F34"/>
    <w:rsid w:val="00B32124"/>
    <w:rsid w:val="00B32672"/>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DBC"/>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4EC1"/>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906"/>
    <w:rsid w:val="00BC5D2F"/>
    <w:rsid w:val="00BC6807"/>
    <w:rsid w:val="00BC6E1C"/>
    <w:rsid w:val="00BC6EE1"/>
    <w:rsid w:val="00BC6FA9"/>
    <w:rsid w:val="00BC723A"/>
    <w:rsid w:val="00BC730A"/>
    <w:rsid w:val="00BC778A"/>
    <w:rsid w:val="00BC7BF7"/>
    <w:rsid w:val="00BC7D15"/>
    <w:rsid w:val="00BD0588"/>
    <w:rsid w:val="00BD0D0A"/>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6F73"/>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37F61"/>
    <w:rsid w:val="00C4095B"/>
    <w:rsid w:val="00C410E6"/>
    <w:rsid w:val="00C42879"/>
    <w:rsid w:val="00C430E0"/>
    <w:rsid w:val="00C43213"/>
    <w:rsid w:val="00C43524"/>
    <w:rsid w:val="00C435DD"/>
    <w:rsid w:val="00C4487D"/>
    <w:rsid w:val="00C45620"/>
    <w:rsid w:val="00C45778"/>
    <w:rsid w:val="00C45B20"/>
    <w:rsid w:val="00C4616D"/>
    <w:rsid w:val="00C464BA"/>
    <w:rsid w:val="00C465FB"/>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D30"/>
    <w:rsid w:val="00C61F21"/>
    <w:rsid w:val="00C6216C"/>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6F3"/>
    <w:rsid w:val="00C91F69"/>
    <w:rsid w:val="00C9357A"/>
    <w:rsid w:val="00C94323"/>
    <w:rsid w:val="00C9574C"/>
    <w:rsid w:val="00C970BB"/>
    <w:rsid w:val="00C978AF"/>
    <w:rsid w:val="00CA0015"/>
    <w:rsid w:val="00CA0A33"/>
    <w:rsid w:val="00CA11F2"/>
    <w:rsid w:val="00CA15DD"/>
    <w:rsid w:val="00CA169D"/>
    <w:rsid w:val="00CA1747"/>
    <w:rsid w:val="00CA1C11"/>
    <w:rsid w:val="00CA1F39"/>
    <w:rsid w:val="00CA2207"/>
    <w:rsid w:val="00CA3BED"/>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B7F63"/>
    <w:rsid w:val="00CC0326"/>
    <w:rsid w:val="00CC0A8D"/>
    <w:rsid w:val="00CC173E"/>
    <w:rsid w:val="00CC18C4"/>
    <w:rsid w:val="00CC19EC"/>
    <w:rsid w:val="00CC1CF1"/>
    <w:rsid w:val="00CC3BAC"/>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0E1"/>
    <w:rsid w:val="00CF4F34"/>
    <w:rsid w:val="00CF5B98"/>
    <w:rsid w:val="00CF6889"/>
    <w:rsid w:val="00CF6899"/>
    <w:rsid w:val="00CF6DB0"/>
    <w:rsid w:val="00CF7331"/>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90F"/>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A7F"/>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647"/>
    <w:rsid w:val="00D82DAD"/>
    <w:rsid w:val="00D82E27"/>
    <w:rsid w:val="00D83043"/>
    <w:rsid w:val="00D8313C"/>
    <w:rsid w:val="00D83A3D"/>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66C"/>
    <w:rsid w:val="00DB6D02"/>
    <w:rsid w:val="00DB7289"/>
    <w:rsid w:val="00DB7B2F"/>
    <w:rsid w:val="00DC1223"/>
    <w:rsid w:val="00DC14CE"/>
    <w:rsid w:val="00DC1B3F"/>
    <w:rsid w:val="00DC24F1"/>
    <w:rsid w:val="00DC30CC"/>
    <w:rsid w:val="00DC41F1"/>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D59"/>
    <w:rsid w:val="00E04FA9"/>
    <w:rsid w:val="00E05F32"/>
    <w:rsid w:val="00E05FDF"/>
    <w:rsid w:val="00E0696C"/>
    <w:rsid w:val="00E06E9D"/>
    <w:rsid w:val="00E070E6"/>
    <w:rsid w:val="00E10031"/>
    <w:rsid w:val="00E10AAD"/>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5A9"/>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0D7D"/>
    <w:rsid w:val="00E51117"/>
    <w:rsid w:val="00E51CD0"/>
    <w:rsid w:val="00E51D3B"/>
    <w:rsid w:val="00E51D78"/>
    <w:rsid w:val="00E51EEA"/>
    <w:rsid w:val="00E52441"/>
    <w:rsid w:val="00E54297"/>
    <w:rsid w:val="00E54B2C"/>
    <w:rsid w:val="00E550D0"/>
    <w:rsid w:val="00E5510F"/>
    <w:rsid w:val="00E55EBF"/>
    <w:rsid w:val="00E5692D"/>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6E74"/>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4820"/>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669"/>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673"/>
    <w:rsid w:val="00EF548A"/>
    <w:rsid w:val="00EF6526"/>
    <w:rsid w:val="00EF7868"/>
    <w:rsid w:val="00EF798D"/>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BE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218"/>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3C9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C76"/>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75"/>
    <w:rsid w:val="00FB068C"/>
    <w:rsid w:val="00FB12F4"/>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449C"/>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250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29990-D1E2-4205-9C27-CBDED5164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2218</TotalTime>
  <Pages>64</Pages>
  <Words>15636</Words>
  <Characters>113192</Characters>
  <Application>Microsoft Office Word</Application>
  <DocSecurity>0</DocSecurity>
  <Lines>943</Lines>
  <Paragraphs>257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128571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1322</cp:revision>
  <cp:lastPrinted>2018-02-16T07:12:00Z</cp:lastPrinted>
  <dcterms:created xsi:type="dcterms:W3CDTF">2019-10-28T07:04:00Z</dcterms:created>
  <dcterms:modified xsi:type="dcterms:W3CDTF">2022-02-24T08:42:00Z</dcterms:modified>
</cp:coreProperties>
</file>