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E86E74" w:rsidRPr="00BA7128" w:rsidRDefault="00E86E74" w:rsidP="00E86E74">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О ЗАПРОСЕ КОТИРОВОК</w:t>
      </w:r>
    </w:p>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324463">
        <w:rPr>
          <w:rFonts w:ascii="GHEA Grapalat" w:hAnsi="GHEA Grapalat"/>
          <w:i w:val="0"/>
          <w:sz w:val="24"/>
          <w:szCs w:val="24"/>
        </w:rPr>
        <w:t>1</w:t>
      </w:r>
      <w:r w:rsidR="00AA6248">
        <w:rPr>
          <w:rFonts w:ascii="GHEA Grapalat" w:hAnsi="GHEA Grapalat"/>
          <w:i w:val="0"/>
          <w:sz w:val="24"/>
          <w:szCs w:val="24"/>
          <w:lang w:val="hy-AM"/>
        </w:rPr>
        <w:t>1</w:t>
      </w:r>
      <w:r w:rsidR="00324463">
        <w:rPr>
          <w:rFonts w:ascii="GHEA Grapalat" w:hAnsi="GHEA Grapalat"/>
          <w:i w:val="0"/>
          <w:sz w:val="24"/>
          <w:szCs w:val="24"/>
        </w:rPr>
        <w:t xml:space="preserve"> февраля</w:t>
      </w:r>
      <w:r w:rsidRPr="009044F1">
        <w:rPr>
          <w:rFonts w:ascii="GHEA Grapalat" w:hAnsi="GHEA Grapalat"/>
          <w:i w:val="0"/>
          <w:sz w:val="24"/>
          <w:szCs w:val="24"/>
        </w:rPr>
        <w:t xml:space="preserve"> 20</w:t>
      </w:r>
      <w:r>
        <w:rPr>
          <w:rFonts w:ascii="GHEA Grapalat" w:hAnsi="GHEA Grapalat"/>
          <w:i w:val="0"/>
          <w:sz w:val="24"/>
          <w:szCs w:val="24"/>
        </w:rPr>
        <w:t>2</w:t>
      </w:r>
      <w:r w:rsidR="005F4FB3">
        <w:rPr>
          <w:rFonts w:ascii="GHEA Grapalat" w:hAnsi="GHEA Grapalat"/>
          <w:i w:val="0"/>
          <w:sz w:val="24"/>
          <w:szCs w:val="24"/>
        </w:rPr>
        <w:t>2</w:t>
      </w:r>
      <w:r>
        <w:rPr>
          <w:rFonts w:ascii="GHEA Grapalat" w:hAnsi="GHEA Grapalat"/>
          <w:i w:val="0"/>
          <w:sz w:val="24"/>
          <w:szCs w:val="24"/>
        </w:rPr>
        <w:t xml:space="preserve"> </w:t>
      </w:r>
      <w:r w:rsidRPr="009044F1">
        <w:rPr>
          <w:rFonts w:ascii="GHEA Grapalat" w:hAnsi="GHEA Grapalat"/>
          <w:i w:val="0"/>
          <w:sz w:val="24"/>
          <w:szCs w:val="24"/>
        </w:rPr>
        <w:t xml:space="preserve">года </w:t>
      </w:r>
      <w:r>
        <w:rPr>
          <w:rFonts w:ascii="GHEA Grapalat" w:hAnsi="GHEA Grapalat"/>
          <w:i w:val="0"/>
          <w:sz w:val="24"/>
          <w:szCs w:val="24"/>
        </w:rPr>
        <w:t>№ 1</w:t>
      </w:r>
      <w:r w:rsidRPr="009044F1">
        <w:rPr>
          <w:rFonts w:ascii="GHEA Grapalat" w:hAnsi="GHEA Grapalat"/>
          <w:i w:val="0"/>
          <w:sz w:val="24"/>
          <w:szCs w:val="24"/>
        </w:rPr>
        <w:t xml:space="preserve"> </w:t>
      </w:r>
    </w:p>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324463">
        <w:rPr>
          <w:rFonts w:ascii="GHEA Grapalat" w:hAnsi="GHEA Grapalat"/>
          <w:b/>
          <w:i w:val="0"/>
          <w:sz w:val="24"/>
          <w:szCs w:val="24"/>
        </w:rPr>
        <w:t>GHTsDzB-HVKAK-2022-19</w:t>
      </w:r>
      <w:r>
        <w:rPr>
          <w:rFonts w:ascii="GHEA Grapalat" w:hAnsi="GHEA Grapalat"/>
          <w:b/>
          <w:i w:val="0"/>
          <w:sz w:val="24"/>
          <w:szCs w:val="24"/>
        </w:rPr>
        <w:t>»</w:t>
      </w:r>
    </w:p>
    <w:p w:rsidR="00E86E74" w:rsidRPr="00DB23E1" w:rsidRDefault="00E86E74" w:rsidP="00E86E74">
      <w:pPr>
        <w:pStyle w:val="a3"/>
        <w:widowControl w:val="0"/>
        <w:spacing w:line="240" w:lineRule="auto"/>
        <w:ind w:firstLine="709"/>
        <w:contextualSpacing/>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E86E74" w:rsidRPr="003A1EBB" w:rsidRDefault="00E86E74" w:rsidP="00E86E74">
      <w:pPr>
        <w:pStyle w:val="a3"/>
        <w:widowControl w:val="0"/>
        <w:spacing w:line="240" w:lineRule="auto"/>
        <w:ind w:firstLine="709"/>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w:t>
      </w:r>
      <w:r w:rsidR="00EE5669">
        <w:rPr>
          <w:rFonts w:ascii="GHEA Grapalat" w:hAnsi="GHEA Grapalat"/>
          <w:i w:val="0"/>
          <w:spacing w:val="6"/>
          <w:sz w:val="24"/>
          <w:szCs w:val="24"/>
        </w:rPr>
        <w:t xml:space="preserve"> предоставление </w:t>
      </w:r>
      <w:r w:rsidR="005F4FB3" w:rsidRPr="00DB23E1">
        <w:rPr>
          <w:rFonts w:ascii="GHEA Grapalat" w:hAnsi="GHEA Grapalat"/>
          <w:b/>
          <w:i w:val="0"/>
          <w:sz w:val="24"/>
          <w:szCs w:val="24"/>
        </w:rPr>
        <w:t xml:space="preserve">услуг </w:t>
      </w:r>
      <w:r w:rsidR="00AB5C6A">
        <w:rPr>
          <w:rFonts w:ascii="GHEA Grapalat" w:hAnsi="GHEA Grapalat"/>
          <w:b/>
          <w:i w:val="0"/>
          <w:sz w:val="24"/>
          <w:szCs w:val="24"/>
        </w:rPr>
        <w:t>технического обслуживания транспортных средств</w:t>
      </w:r>
      <w:r w:rsidRPr="009C5B5F">
        <w:rPr>
          <w:rFonts w:ascii="GHEA Grapalat" w:hAnsi="GHEA Grapalat"/>
          <w:b/>
          <w:i w:val="0"/>
          <w:sz w:val="24"/>
          <w:szCs w:val="24"/>
        </w:rPr>
        <w:t>.</w:t>
      </w:r>
    </w:p>
    <w:p w:rsidR="00357D48" w:rsidRPr="009044F1" w:rsidRDefault="00A20B69"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E86E74">
      <w:pPr>
        <w:pStyle w:val="a3"/>
        <w:widowControl w:val="0"/>
        <w:spacing w:after="160"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E86E74">
      <w:pPr>
        <w:pStyle w:val="a3"/>
        <w:widowControl w:val="0"/>
        <w:spacing w:after="160"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E86E74" w:rsidRPr="00E86E74">
        <w:rPr>
          <w:rFonts w:ascii="GHEA Grapalat" w:hAnsi="GHEA Grapalat"/>
          <w:b/>
          <w:i w:val="0"/>
          <w:sz w:val="24"/>
          <w:szCs w:val="24"/>
          <w:lang w:val="hy-AM"/>
        </w:rPr>
        <w:t>16:00</w:t>
      </w:r>
      <w:r w:rsidRPr="00E86E74">
        <w:rPr>
          <w:rFonts w:ascii="GHEA Grapalat" w:hAnsi="GHEA Grapalat"/>
          <w:b/>
          <w:i w:val="0"/>
          <w:sz w:val="24"/>
          <w:szCs w:val="24"/>
        </w:rPr>
        <w:t xml:space="preserve"> часов</w:t>
      </w:r>
      <w:r w:rsidR="00971F4A" w:rsidRPr="00E86E74">
        <w:rPr>
          <w:rFonts w:ascii="GHEA Grapalat" w:hAnsi="GHEA Grapalat"/>
          <w:b/>
          <w:i w:val="0"/>
          <w:sz w:val="24"/>
          <w:szCs w:val="24"/>
        </w:rPr>
        <w:t xml:space="preserve"> </w:t>
      </w:r>
      <w:r w:rsidR="00EE5669">
        <w:rPr>
          <w:rFonts w:ascii="GHEA Grapalat" w:hAnsi="GHEA Grapalat"/>
          <w:b/>
          <w:i w:val="0"/>
          <w:sz w:val="24"/>
          <w:szCs w:val="24"/>
        </w:rPr>
        <w:t>6</w:t>
      </w:r>
      <w:r w:rsidRPr="00E86E74">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E86E74">
        <w:rPr>
          <w:rFonts w:ascii="GHEA Grapalat" w:hAnsi="GHEA Grapalat"/>
          <w:i w:val="0"/>
          <w:sz w:val="24"/>
          <w:szCs w:val="24"/>
        </w:rPr>
        <w:t>.</w:t>
      </w:r>
    </w:p>
    <w:p w:rsidR="0067579A" w:rsidRPr="00D5443D" w:rsidRDefault="00357D48" w:rsidP="00E86E74">
      <w:pPr>
        <w:pStyle w:val="a3"/>
        <w:widowControl w:val="0"/>
        <w:spacing w:after="160"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86E74" w:rsidRPr="0091710E" w:rsidRDefault="00E86E74" w:rsidP="00E86E74">
      <w:pPr>
        <w:pStyle w:val="a3"/>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EE5669">
        <w:rPr>
          <w:rFonts w:ascii="GHEA Grapalat" w:hAnsi="GHEA Grapalat"/>
          <w:b/>
          <w:i w:val="0"/>
          <w:sz w:val="24"/>
          <w:szCs w:val="24"/>
        </w:rPr>
        <w:t>0</w:t>
      </w:r>
      <w:r w:rsidRPr="00467CD8">
        <w:rPr>
          <w:rFonts w:ascii="GHEA Grapalat" w:hAnsi="GHEA Grapalat"/>
          <w:b/>
          <w:i w:val="0"/>
          <w:sz w:val="24"/>
          <w:szCs w:val="24"/>
        </w:rPr>
        <w:t>:</w:t>
      </w:r>
      <w:r w:rsidR="00EE5669">
        <w:rPr>
          <w:rFonts w:ascii="GHEA Grapalat" w:hAnsi="GHEA Grapalat"/>
          <w:b/>
          <w:i w:val="0"/>
          <w:sz w:val="24"/>
          <w:szCs w:val="24"/>
        </w:rPr>
        <w:t>3</w:t>
      </w:r>
      <w:r w:rsidRPr="00467CD8">
        <w:rPr>
          <w:rFonts w:ascii="GHEA Grapalat" w:hAnsi="GHEA Grapalat"/>
          <w:b/>
          <w:i w:val="0"/>
          <w:sz w:val="24"/>
          <w:szCs w:val="24"/>
        </w:rPr>
        <w:t xml:space="preserve">0 часов </w:t>
      </w:r>
      <w:r w:rsidR="00434976">
        <w:rPr>
          <w:rFonts w:ascii="GHEA Grapalat" w:hAnsi="GHEA Grapalat"/>
          <w:b/>
          <w:i w:val="0"/>
          <w:sz w:val="24"/>
          <w:szCs w:val="24"/>
        </w:rPr>
        <w:t>7</w:t>
      </w:r>
      <w:r w:rsidRPr="00467CD8">
        <w:rPr>
          <w:rFonts w:ascii="GHEA Grapalat" w:hAnsi="GHEA Grapalat"/>
          <w:b/>
          <w:i w:val="0"/>
          <w:sz w:val="24"/>
          <w:szCs w:val="24"/>
        </w:rPr>
        <w:t>-го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86E74" w:rsidRPr="000F11E5" w:rsidRDefault="00E86E74" w:rsidP="00E86E74">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EE5669">
        <w:rPr>
          <w:rFonts w:ascii="GHEA Grapalat" w:hAnsi="GHEA Grapalat"/>
          <w:b/>
          <w:i w:val="0"/>
          <w:sz w:val="24"/>
          <w:szCs w:val="24"/>
        </w:rPr>
        <w:t>0</w:t>
      </w:r>
      <w:r w:rsidRPr="00467CD8">
        <w:rPr>
          <w:rFonts w:ascii="GHEA Grapalat" w:hAnsi="GHEA Grapalat"/>
          <w:b/>
          <w:i w:val="0"/>
          <w:sz w:val="24"/>
          <w:szCs w:val="24"/>
        </w:rPr>
        <w:t>:</w:t>
      </w:r>
      <w:r w:rsidR="00EE5669">
        <w:rPr>
          <w:rFonts w:ascii="GHEA Grapalat" w:hAnsi="GHEA Grapalat"/>
          <w:b/>
          <w:i w:val="0"/>
          <w:sz w:val="24"/>
          <w:szCs w:val="24"/>
        </w:rPr>
        <w:t>3</w:t>
      </w:r>
      <w:r w:rsidRPr="00467CD8">
        <w:rPr>
          <w:rFonts w:ascii="GHEA Grapalat" w:hAnsi="GHEA Grapalat"/>
          <w:b/>
          <w:i w:val="0"/>
          <w:sz w:val="24"/>
          <w:szCs w:val="24"/>
        </w:rPr>
        <w:t xml:space="preserve">0 часов </w:t>
      </w:r>
      <w:r w:rsidR="00AA56FB">
        <w:rPr>
          <w:rFonts w:ascii="GHEA Grapalat" w:hAnsi="GHEA Grapalat"/>
          <w:b/>
          <w:i w:val="0"/>
          <w:sz w:val="24"/>
          <w:szCs w:val="24"/>
        </w:rPr>
        <w:t>1</w:t>
      </w:r>
      <w:r w:rsidR="00E50D7D">
        <w:rPr>
          <w:rFonts w:ascii="GHEA Grapalat" w:hAnsi="GHEA Grapalat"/>
          <w:b/>
          <w:i w:val="0"/>
          <w:sz w:val="24"/>
          <w:szCs w:val="24"/>
          <w:lang w:val="hy-AM"/>
        </w:rPr>
        <w:t>8</w:t>
      </w:r>
      <w:r w:rsidR="00AA56FB">
        <w:rPr>
          <w:rFonts w:ascii="GHEA Grapalat" w:hAnsi="GHEA Grapalat"/>
          <w:b/>
          <w:i w:val="0"/>
          <w:sz w:val="24"/>
          <w:szCs w:val="24"/>
        </w:rPr>
        <w:t xml:space="preserve"> февраля</w:t>
      </w:r>
      <w:r>
        <w:rPr>
          <w:rFonts w:ascii="GHEA Grapalat" w:hAnsi="GHEA Grapalat"/>
          <w:b/>
          <w:i w:val="0"/>
          <w:sz w:val="24"/>
          <w:szCs w:val="24"/>
        </w:rPr>
        <w:t xml:space="preserve"> </w:t>
      </w:r>
      <w:r w:rsidRPr="00E6227A">
        <w:rPr>
          <w:rFonts w:ascii="GHEA Grapalat" w:hAnsi="GHEA Grapalat"/>
          <w:b/>
          <w:i w:val="0"/>
          <w:sz w:val="24"/>
          <w:szCs w:val="24"/>
        </w:rPr>
        <w:t>202</w:t>
      </w:r>
      <w:r w:rsidR="00BC730A">
        <w:rPr>
          <w:rFonts w:ascii="GHEA Grapalat" w:hAnsi="GHEA Grapalat"/>
          <w:b/>
          <w:i w:val="0"/>
          <w:sz w:val="24"/>
          <w:szCs w:val="24"/>
        </w:rPr>
        <w:t>2</w:t>
      </w:r>
      <w:r w:rsidRPr="00467CD8">
        <w:rPr>
          <w:rFonts w:ascii="GHEA Grapalat" w:hAnsi="GHEA Grapalat"/>
          <w:b/>
          <w:i w:val="0"/>
          <w:sz w:val="24"/>
          <w:szCs w:val="24"/>
        </w:rPr>
        <w:t xml:space="preserve"> года.</w:t>
      </w:r>
    </w:p>
    <w:p w:rsidR="006D7C2D" w:rsidRDefault="001305C6"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D83A3D" w:rsidRPr="003A1EBB" w:rsidRDefault="00754697" w:rsidP="00D83A3D">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 xml:space="preserve">объявлением, </w:t>
      </w:r>
      <w:r w:rsidR="00D83A3D" w:rsidRPr="009044F1">
        <w:rPr>
          <w:rFonts w:ascii="GHEA Grapalat" w:hAnsi="GHEA Grapalat"/>
          <w:i w:val="0"/>
          <w:sz w:val="24"/>
          <w:szCs w:val="24"/>
        </w:rPr>
        <w:t>можете обратиться к секретарю Оценочной комисси</w:t>
      </w:r>
      <w:r w:rsidR="00D83A3D" w:rsidRPr="00D3423E">
        <w:rPr>
          <w:rFonts w:ascii="GHEA Grapalat" w:hAnsi="GHEA Grapalat"/>
          <w:i w:val="0"/>
          <w:sz w:val="24"/>
          <w:szCs w:val="24"/>
        </w:rPr>
        <w:t>и</w:t>
      </w:r>
      <w:r w:rsidR="00D83A3D" w:rsidRPr="003A1EBB">
        <w:rPr>
          <w:rFonts w:ascii="GHEA Grapalat" w:hAnsi="GHEA Grapalat"/>
          <w:i w:val="0"/>
          <w:sz w:val="24"/>
          <w:szCs w:val="24"/>
        </w:rPr>
        <w:t xml:space="preserve"> </w:t>
      </w:r>
      <w:proofErr w:type="spellStart"/>
      <w:r w:rsidR="00D83A3D">
        <w:rPr>
          <w:rFonts w:ascii="GHEA Grapalat" w:hAnsi="GHEA Grapalat"/>
          <w:b/>
          <w:i w:val="0"/>
          <w:sz w:val="24"/>
          <w:szCs w:val="24"/>
        </w:rPr>
        <w:t>Астгик</w:t>
      </w:r>
      <w:proofErr w:type="spellEnd"/>
      <w:r w:rsidR="00D83A3D">
        <w:rPr>
          <w:rFonts w:ascii="GHEA Grapalat" w:hAnsi="GHEA Grapalat"/>
          <w:b/>
          <w:i w:val="0"/>
          <w:sz w:val="24"/>
          <w:szCs w:val="24"/>
        </w:rPr>
        <w:t xml:space="preserve"> </w:t>
      </w:r>
      <w:proofErr w:type="spellStart"/>
      <w:r w:rsidR="00D83A3D">
        <w:rPr>
          <w:rFonts w:ascii="GHEA Grapalat" w:hAnsi="GHEA Grapalat"/>
          <w:b/>
          <w:i w:val="0"/>
          <w:sz w:val="24"/>
          <w:szCs w:val="24"/>
        </w:rPr>
        <w:t>Вирабян</w:t>
      </w:r>
      <w:proofErr w:type="spellEnd"/>
      <w:r w:rsidR="00D83A3D">
        <w:rPr>
          <w:rFonts w:ascii="GHEA Grapalat" w:hAnsi="GHEA Grapalat"/>
          <w:i w:val="0"/>
          <w:sz w:val="24"/>
          <w:szCs w:val="24"/>
        </w:rPr>
        <w:t>.</w:t>
      </w:r>
    </w:p>
    <w:p w:rsidR="00D83A3D" w:rsidRPr="001C7CD2" w:rsidRDefault="00D83A3D" w:rsidP="00D83A3D">
      <w:pPr>
        <w:pStyle w:val="a3"/>
        <w:spacing w:line="240" w:lineRule="auto"/>
        <w:ind w:firstLine="0"/>
        <w:contextualSpacing/>
        <w:jc w:val="left"/>
        <w:rPr>
          <w:rFonts w:ascii="GHEA Grapalat" w:hAnsi="GHEA Grapalat"/>
          <w:i w:val="0"/>
          <w:sz w:val="24"/>
          <w:szCs w:val="24"/>
          <w:u w:val="single"/>
        </w:rPr>
      </w:pPr>
      <w:r w:rsidRPr="001C7CD2">
        <w:rPr>
          <w:rFonts w:ascii="GHEA Grapalat" w:hAnsi="GHEA Grapalat"/>
          <w:i w:val="0"/>
          <w:sz w:val="24"/>
          <w:szCs w:val="24"/>
        </w:rPr>
        <w:t xml:space="preserve">Телефон: </w:t>
      </w:r>
      <w:r>
        <w:rPr>
          <w:rFonts w:ascii="GHEA Grapalat" w:hAnsi="GHEA Grapalat"/>
          <w:b/>
          <w:i w:val="0"/>
          <w:sz w:val="24"/>
          <w:szCs w:val="24"/>
        </w:rPr>
        <w:t>012-80-80-83 (6014), 091-22-26-25</w:t>
      </w:r>
    </w:p>
    <w:p w:rsidR="00D83A3D" w:rsidRDefault="00D83A3D" w:rsidP="00D83A3D">
      <w:pPr>
        <w:pStyle w:val="a3"/>
        <w:spacing w:line="240" w:lineRule="auto"/>
        <w:ind w:firstLine="0"/>
        <w:contextualSpacing/>
        <w:jc w:val="left"/>
        <w:rPr>
          <w:rFonts w:ascii="GHEA Grapalat" w:hAnsi="GHEA Grapalat"/>
          <w:b/>
          <w:i w:val="0"/>
          <w:sz w:val="24"/>
          <w:szCs w:val="24"/>
        </w:rPr>
      </w:pPr>
      <w:r w:rsidRPr="001C7CD2">
        <w:rPr>
          <w:rFonts w:ascii="GHEA Grapalat" w:hAnsi="GHEA Grapalat"/>
          <w:i w:val="0"/>
          <w:sz w:val="24"/>
          <w:szCs w:val="24"/>
        </w:rPr>
        <w:t xml:space="preserve">Электронная почта: </w:t>
      </w:r>
      <w:hyperlink r:id="rId8" w:history="1">
        <w:r w:rsidRPr="00FC5791">
          <w:rPr>
            <w:rStyle w:val="a9"/>
            <w:rFonts w:ascii="GHEA Grapalat" w:hAnsi="GHEA Grapalat"/>
            <w:b/>
            <w:i w:val="0"/>
            <w:sz w:val="24"/>
            <w:szCs w:val="24"/>
          </w:rPr>
          <w:t>procurement@ncdc.am</w:t>
        </w:r>
      </w:hyperlink>
    </w:p>
    <w:p w:rsidR="00D83A3D" w:rsidRPr="001C7CD2" w:rsidRDefault="00D83A3D" w:rsidP="00D83A3D">
      <w:pPr>
        <w:pStyle w:val="a3"/>
        <w:spacing w:line="240" w:lineRule="auto"/>
        <w:ind w:firstLine="0"/>
        <w:contextualSpacing/>
        <w:jc w:val="left"/>
        <w:rPr>
          <w:rFonts w:ascii="GHEA Grapalat" w:hAnsi="GHEA Grapalat"/>
          <w:b/>
          <w:i w:val="0"/>
          <w:sz w:val="24"/>
          <w:szCs w:val="24"/>
          <w:lang w:val="af-ZA"/>
        </w:rPr>
      </w:pPr>
      <w:r w:rsidRPr="001C7CD2">
        <w:rPr>
          <w:rFonts w:ascii="GHEA Grapalat" w:hAnsi="GHEA Grapalat"/>
          <w:i w:val="0"/>
          <w:sz w:val="24"/>
          <w:szCs w:val="24"/>
        </w:rPr>
        <w:t xml:space="preserve">Заказчик: </w:t>
      </w:r>
      <w:r w:rsidRPr="001C7CD2">
        <w:rPr>
          <w:rFonts w:ascii="GHEA Grapalat" w:hAnsi="GHEA Grapalat"/>
          <w:b/>
          <w:i w:val="0"/>
          <w:sz w:val="24"/>
          <w:szCs w:val="24"/>
        </w:rPr>
        <w:t>ГНО «Национальный центр по контролю и профилактике заболеваний» МЗ РА</w:t>
      </w:r>
      <w:r w:rsidRPr="001C7CD2">
        <w:rPr>
          <w:rFonts w:ascii="GHEA Grapalat" w:hAnsi="GHEA Grapalat"/>
          <w:b/>
          <w:i w:val="0"/>
          <w:sz w:val="24"/>
          <w:szCs w:val="24"/>
          <w:lang w:val="hy-AM"/>
        </w:rPr>
        <w:t xml:space="preserve"> </w:t>
      </w:r>
    </w:p>
    <w:p w:rsidR="00D83A3D" w:rsidRDefault="00D83A3D" w:rsidP="00D83A3D">
      <w:pPr>
        <w:rPr>
          <w:rFonts w:ascii="GHEA Grapalat" w:hAnsi="GHEA Grapalat"/>
        </w:rPr>
      </w:pPr>
      <w:r>
        <w:rPr>
          <w:rFonts w:ascii="GHEA Grapalat" w:hAnsi="GHEA Grapalat"/>
        </w:rPr>
        <w:br w:type="page"/>
      </w:r>
    </w:p>
    <w:p w:rsidR="00D83A3D" w:rsidRPr="009044F1" w:rsidRDefault="00D83A3D" w:rsidP="00D83A3D">
      <w:pPr>
        <w:pStyle w:val="aa"/>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D83A3D" w:rsidRPr="00E063D7" w:rsidRDefault="00D83A3D" w:rsidP="00D83A3D">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324463">
        <w:rPr>
          <w:rFonts w:ascii="GHEA Grapalat" w:hAnsi="GHEA Grapalat"/>
          <w:sz w:val="22"/>
          <w:szCs w:val="22"/>
        </w:rPr>
        <w:t>GHTsDzB-HVKAK-2022-19</w:t>
      </w:r>
      <w:r w:rsidRPr="00FF5217">
        <w:rPr>
          <w:rFonts w:ascii="GHEA Grapalat" w:hAnsi="GHEA Grapalat"/>
          <w:sz w:val="22"/>
          <w:szCs w:val="22"/>
        </w:rPr>
        <w:t>»</w:t>
      </w:r>
      <w:r w:rsidRPr="00FF5217">
        <w:rPr>
          <w:rFonts w:ascii="GHEA Grapalat" w:hAnsi="GHEA Grapalat"/>
          <w:sz w:val="22"/>
          <w:szCs w:val="22"/>
        </w:rPr>
        <w:br/>
        <w:t xml:space="preserve">  № 1 от </w:t>
      </w:r>
      <w:r w:rsidR="00AA56FB">
        <w:rPr>
          <w:rFonts w:ascii="GHEA Grapalat" w:hAnsi="GHEA Grapalat"/>
          <w:sz w:val="22"/>
          <w:szCs w:val="22"/>
        </w:rPr>
        <w:t>1</w:t>
      </w:r>
      <w:r w:rsidR="00AA6248">
        <w:rPr>
          <w:rFonts w:ascii="GHEA Grapalat" w:hAnsi="GHEA Grapalat"/>
          <w:sz w:val="22"/>
          <w:szCs w:val="22"/>
          <w:lang w:val="hy-AM"/>
        </w:rPr>
        <w:t>1</w:t>
      </w:r>
      <w:r w:rsidR="00AA56FB">
        <w:rPr>
          <w:rFonts w:ascii="GHEA Grapalat" w:hAnsi="GHEA Grapalat"/>
          <w:sz w:val="22"/>
          <w:szCs w:val="22"/>
        </w:rPr>
        <w:t xml:space="preserve"> февраля</w:t>
      </w:r>
      <w:r w:rsidR="00434976">
        <w:rPr>
          <w:rFonts w:ascii="GHEA Grapalat" w:hAnsi="GHEA Grapalat"/>
          <w:sz w:val="22"/>
          <w:szCs w:val="22"/>
        </w:rPr>
        <w:t xml:space="preserve"> 2022</w:t>
      </w:r>
      <w:r w:rsidRPr="00FF5217">
        <w:rPr>
          <w:rFonts w:ascii="GHEA Grapalat" w:hAnsi="GHEA Grapalat"/>
          <w:sz w:val="22"/>
          <w:szCs w:val="22"/>
        </w:rPr>
        <w:t xml:space="preserve"> 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Pr="009F7DBD" w:rsidRDefault="00D12E3B" w:rsidP="00B46D58">
      <w:pPr>
        <w:pStyle w:val="aa"/>
        <w:widowControl w:val="0"/>
        <w:spacing w:after="160"/>
        <w:ind w:right="-7" w:firstLine="567"/>
        <w:jc w:val="center"/>
        <w:rPr>
          <w:rFonts w:ascii="GHEA Grapalat" w:hAnsi="GHEA Grapalat"/>
          <w:i/>
        </w:rPr>
      </w:pPr>
    </w:p>
    <w:p w:rsidR="004250E3" w:rsidRPr="009F7DBD" w:rsidRDefault="004250E3" w:rsidP="004250E3">
      <w:pPr>
        <w:pStyle w:val="aa"/>
        <w:widowControl w:val="0"/>
        <w:spacing w:after="160"/>
        <w:ind w:right="-7"/>
        <w:contextualSpacing/>
        <w:jc w:val="center"/>
        <w:rPr>
          <w:rFonts w:ascii="GHEA Grapalat" w:hAnsi="GHEA Grapalat"/>
          <w:b/>
          <w:i/>
          <w:color w:val="0D0D0D" w:themeColor="text1" w:themeTint="F2"/>
          <w:sz w:val="22"/>
          <w:szCs w:val="22"/>
        </w:rPr>
      </w:pPr>
      <w:r w:rsidRPr="009F7DBD">
        <w:rPr>
          <w:rFonts w:ascii="GHEA Grapalat" w:hAnsi="GHEA Grapalat"/>
          <w:b/>
          <w:color w:val="0D0D0D" w:themeColor="text1" w:themeTint="F2"/>
          <w:sz w:val="22"/>
          <w:szCs w:val="22"/>
        </w:rPr>
        <w:t>Г</w:t>
      </w:r>
      <w:r w:rsidRPr="009F7DBD">
        <w:rPr>
          <w:rStyle w:val="w"/>
          <w:rFonts w:ascii="GHEA Grapalat" w:hAnsi="GHEA Grapalat"/>
          <w:b/>
          <w:color w:val="0D0D0D" w:themeColor="text1" w:themeTint="F2"/>
          <w:sz w:val="22"/>
          <w:szCs w:val="22"/>
          <w:shd w:val="clear" w:color="auto" w:fill="FFFFFF"/>
        </w:rPr>
        <w:t>ОСУДАРСТВЕННАЯ НЕКОММЕРЧЕСКАЯ</w:t>
      </w:r>
      <w:r w:rsidRPr="009F7DBD">
        <w:rPr>
          <w:rFonts w:ascii="Helvetica" w:hAnsi="Helvetica"/>
          <w:b/>
          <w:color w:val="0D0D0D" w:themeColor="text1" w:themeTint="F2"/>
          <w:sz w:val="22"/>
          <w:szCs w:val="22"/>
          <w:shd w:val="clear" w:color="auto" w:fill="FFFFFF"/>
        </w:rPr>
        <w:t> </w:t>
      </w:r>
      <w:r w:rsidRPr="009F7DBD">
        <w:rPr>
          <w:rStyle w:val="w"/>
          <w:rFonts w:ascii="GHEA Grapalat" w:hAnsi="GHEA Grapalat"/>
          <w:b/>
          <w:color w:val="0D0D0D" w:themeColor="text1" w:themeTint="F2"/>
          <w:sz w:val="22"/>
          <w:szCs w:val="22"/>
          <w:shd w:val="clear" w:color="auto" w:fill="FFFFFF"/>
        </w:rPr>
        <w:t>ОРГАНИЗАЦИЯ</w:t>
      </w:r>
      <w:r w:rsidRPr="009F7DBD">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9F7DBD">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9F7DBD">
        <w:rPr>
          <w:rFonts w:ascii="Arial" w:hAnsi="Arial" w:cs="Arial"/>
          <w:b/>
          <w:i/>
          <w:color w:val="0D0D0D" w:themeColor="text1" w:themeTint="F2"/>
          <w:sz w:val="22"/>
          <w:szCs w:val="22"/>
          <w:shd w:val="clear" w:color="auto" w:fill="FFFFFF"/>
        </w:rPr>
        <w:t> </w:t>
      </w:r>
      <w:r w:rsidRPr="009F7DBD">
        <w:rPr>
          <w:rFonts w:ascii="GHEA Grapalat" w:hAnsi="GHEA Grapalat" w:cs="Arial"/>
          <w:b/>
          <w:color w:val="0D0D0D" w:themeColor="text1" w:themeTint="F2"/>
          <w:sz w:val="22"/>
          <w:szCs w:val="22"/>
          <w:shd w:val="clear" w:color="auto" w:fill="FFFFFF"/>
        </w:rPr>
        <w:t>РЕСПУБЛИКИ АРМЕНИЯ</w:t>
      </w:r>
    </w:p>
    <w:p w:rsidR="004250E3" w:rsidRPr="009F7DBD" w:rsidRDefault="004250E3" w:rsidP="004250E3">
      <w:pPr>
        <w:pStyle w:val="aa"/>
        <w:widowControl w:val="0"/>
        <w:spacing w:after="160"/>
        <w:ind w:right="-7" w:firstLine="567"/>
        <w:jc w:val="center"/>
        <w:rPr>
          <w:rFonts w:ascii="GHEA Grapalat" w:hAnsi="GHEA Grapalat"/>
          <w:sz w:val="22"/>
          <w:szCs w:val="22"/>
        </w:rPr>
      </w:pPr>
    </w:p>
    <w:p w:rsidR="004250E3" w:rsidRPr="009F7DBD" w:rsidRDefault="004250E3" w:rsidP="004250E3">
      <w:pPr>
        <w:pStyle w:val="aa"/>
        <w:widowControl w:val="0"/>
        <w:spacing w:after="160"/>
        <w:ind w:right="-7" w:firstLine="567"/>
        <w:jc w:val="center"/>
        <w:rPr>
          <w:rFonts w:ascii="GHEA Grapalat" w:hAnsi="GHEA Grapalat"/>
          <w:sz w:val="22"/>
          <w:szCs w:val="22"/>
        </w:rPr>
      </w:pPr>
    </w:p>
    <w:p w:rsidR="004250E3" w:rsidRPr="009F7DBD" w:rsidRDefault="004250E3" w:rsidP="004250E3">
      <w:pPr>
        <w:pStyle w:val="aa"/>
        <w:widowControl w:val="0"/>
        <w:spacing w:after="160"/>
        <w:ind w:right="-7" w:firstLine="567"/>
        <w:jc w:val="center"/>
        <w:rPr>
          <w:rFonts w:ascii="GHEA Grapalat" w:hAnsi="GHEA Grapalat"/>
          <w:sz w:val="22"/>
          <w:szCs w:val="22"/>
        </w:rPr>
      </w:pPr>
    </w:p>
    <w:p w:rsidR="004250E3" w:rsidRPr="009F7DBD" w:rsidRDefault="004250E3" w:rsidP="004250E3">
      <w:pPr>
        <w:pStyle w:val="aa"/>
        <w:widowControl w:val="0"/>
        <w:spacing w:after="160"/>
        <w:ind w:right="-7" w:firstLine="567"/>
        <w:jc w:val="center"/>
        <w:rPr>
          <w:rFonts w:ascii="GHEA Grapalat" w:hAnsi="GHEA Grapalat" w:cs="Sylfaen"/>
          <w:sz w:val="22"/>
          <w:szCs w:val="22"/>
        </w:rPr>
      </w:pPr>
      <w:r w:rsidRPr="009F7DBD">
        <w:rPr>
          <w:rFonts w:ascii="GHEA Grapalat" w:hAnsi="GHEA Grapalat"/>
          <w:sz w:val="22"/>
          <w:szCs w:val="22"/>
        </w:rPr>
        <w:t>ПРИГЛАШЕНИЕ</w:t>
      </w:r>
    </w:p>
    <w:p w:rsidR="004250E3" w:rsidRPr="009F7DBD" w:rsidRDefault="004250E3" w:rsidP="004250E3">
      <w:pPr>
        <w:pStyle w:val="aa"/>
        <w:widowControl w:val="0"/>
        <w:spacing w:after="160"/>
        <w:ind w:right="-7" w:firstLine="567"/>
        <w:jc w:val="center"/>
        <w:rPr>
          <w:rFonts w:ascii="GHEA Grapalat" w:hAnsi="GHEA Grapalat" w:cs="Sylfaen"/>
          <w:sz w:val="22"/>
          <w:szCs w:val="22"/>
        </w:rPr>
      </w:pPr>
    </w:p>
    <w:p w:rsidR="004250E3" w:rsidRPr="009F7DBD" w:rsidRDefault="004250E3" w:rsidP="004250E3">
      <w:pPr>
        <w:pStyle w:val="aa"/>
        <w:widowControl w:val="0"/>
        <w:spacing w:after="160"/>
        <w:ind w:right="-7" w:firstLine="567"/>
        <w:jc w:val="center"/>
        <w:rPr>
          <w:rFonts w:ascii="GHEA Grapalat" w:hAnsi="GHEA Grapalat" w:cs="Sylfaen"/>
          <w:sz w:val="22"/>
          <w:szCs w:val="22"/>
        </w:rPr>
      </w:pPr>
    </w:p>
    <w:p w:rsidR="009F7DBD" w:rsidRPr="009F7DBD" w:rsidRDefault="004250E3" w:rsidP="009F7DBD">
      <w:pPr>
        <w:pStyle w:val="aa"/>
        <w:spacing w:after="160"/>
        <w:ind w:right="-7"/>
        <w:contextualSpacing/>
        <w:jc w:val="center"/>
        <w:rPr>
          <w:rFonts w:ascii="GHEA Grapalat" w:hAnsi="GHEA Grapalat"/>
          <w:b/>
          <w:sz w:val="22"/>
          <w:szCs w:val="22"/>
        </w:rPr>
      </w:pPr>
      <w:r w:rsidRPr="009F7DBD">
        <w:rPr>
          <w:rFonts w:ascii="GHEA Grapalat" w:hAnsi="GHEA Grapalat"/>
          <w:b/>
          <w:sz w:val="22"/>
          <w:szCs w:val="22"/>
        </w:rPr>
        <w:t xml:space="preserve">НА ЗАПРОС КОТИРОВОК, </w:t>
      </w:r>
      <w:r w:rsidR="00434976" w:rsidRPr="009F7DBD">
        <w:rPr>
          <w:rFonts w:ascii="GHEA Grapalat" w:hAnsi="GHEA Grapalat"/>
          <w:b/>
          <w:sz w:val="22"/>
          <w:szCs w:val="22"/>
        </w:rPr>
        <w:t xml:space="preserve">ОБЪЯВЛЕННЫЙ С ЦЕЛЬЮ ПРИОБРЕТЕНИЯ </w:t>
      </w:r>
      <w:r w:rsidR="00434976" w:rsidRPr="00DB23E1">
        <w:rPr>
          <w:rFonts w:ascii="GHEA Grapalat" w:hAnsi="GHEA Grapalat"/>
          <w:b/>
        </w:rPr>
        <w:t>УСЛУГ</w:t>
      </w:r>
      <w:r w:rsidR="00017B33" w:rsidRPr="00017B33">
        <w:rPr>
          <w:rFonts w:ascii="GHEA Grapalat" w:hAnsi="GHEA Grapalat"/>
          <w:b/>
        </w:rPr>
        <w:t xml:space="preserve"> ТЕХНИЧЕСКОГО ОБСЛУЖИВАНИЯ ТРАНСПОРТНЫХ СРЕДСТВ</w:t>
      </w:r>
      <w:r w:rsidR="00017B33" w:rsidRPr="00017B33">
        <w:rPr>
          <w:rFonts w:ascii="GHEA Grapalat" w:hAnsi="GHEA Grapalat"/>
          <w:b/>
          <w:sz w:val="22"/>
          <w:szCs w:val="22"/>
        </w:rPr>
        <w:t xml:space="preserve"> </w:t>
      </w:r>
      <w:r w:rsidR="00434976" w:rsidRPr="009F7DBD">
        <w:rPr>
          <w:rFonts w:ascii="GHEA Grapalat" w:hAnsi="GHEA Grapalat"/>
          <w:b/>
          <w:sz w:val="22"/>
          <w:szCs w:val="22"/>
        </w:rPr>
        <w:t xml:space="preserve">ДЛЯ </w:t>
      </w:r>
      <w:r w:rsidR="009F7DBD" w:rsidRPr="009F7DBD">
        <w:rPr>
          <w:rFonts w:ascii="GHEA Grapalat" w:hAnsi="GHEA Grapalat"/>
          <w:b/>
          <w:sz w:val="22"/>
          <w:szCs w:val="22"/>
        </w:rPr>
        <w:t>НУЖД ГНО «НАЦИОНАЛЬНОГО ЦЕНТРА ПО КОНТРОЛЮ И ПРОФИЛАКТИКЕ ЗАБОЛЕВАНИЙ» МЗ РА</w:t>
      </w:r>
    </w:p>
    <w:p w:rsidR="004250E3" w:rsidRPr="009F7DBD" w:rsidRDefault="004250E3" w:rsidP="004250E3">
      <w:pPr>
        <w:pStyle w:val="a3"/>
        <w:widowControl w:val="0"/>
        <w:spacing w:line="240" w:lineRule="auto"/>
        <w:ind w:firstLine="567"/>
        <w:contextualSpacing/>
        <w:jc w:val="center"/>
        <w:rPr>
          <w:rFonts w:ascii="GHEA Grapalat" w:hAnsi="GHEA Grapalat"/>
        </w:rPr>
      </w:pPr>
    </w:p>
    <w:p w:rsidR="004250E3" w:rsidRPr="009044F1" w:rsidRDefault="004250E3" w:rsidP="004250E3">
      <w:pPr>
        <w:pStyle w:val="aa"/>
        <w:widowControl w:val="0"/>
        <w:spacing w:after="160"/>
        <w:ind w:right="-7" w:firstLine="567"/>
        <w:jc w:val="center"/>
        <w:rPr>
          <w:rFonts w:ascii="GHEA Grapalat" w:hAnsi="GHEA Grapalat"/>
        </w:rPr>
      </w:pPr>
    </w:p>
    <w:p w:rsidR="004250E3" w:rsidRPr="009044F1" w:rsidRDefault="004250E3" w:rsidP="004250E3">
      <w:pPr>
        <w:pStyle w:val="aa"/>
        <w:widowControl w:val="0"/>
        <w:spacing w:after="160"/>
        <w:ind w:right="-7" w:firstLine="567"/>
        <w:jc w:val="center"/>
        <w:rPr>
          <w:rFonts w:ascii="GHEA Grapalat" w:hAnsi="GHEA Grapalat"/>
        </w:rPr>
      </w:pPr>
    </w:p>
    <w:p w:rsidR="004250E3" w:rsidRDefault="004250E3" w:rsidP="004250E3">
      <w:pPr>
        <w:tabs>
          <w:tab w:val="left" w:pos="4605"/>
        </w:tabs>
        <w:rPr>
          <w:rFonts w:ascii="GHEA Grapalat" w:hAnsi="GHEA Grapalat"/>
        </w:rPr>
      </w:pPr>
      <w:r>
        <w:rPr>
          <w:rFonts w:ascii="GHEA Grapalat" w:hAnsi="GHEA Grapalat"/>
        </w:rPr>
        <w:tab/>
      </w: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Pr="00CA7335" w:rsidRDefault="004250E3" w:rsidP="004250E3">
      <w:pPr>
        <w:rPr>
          <w:rFonts w:ascii="GHEA Grapalat" w:hAnsi="GHEA Grapalat" w:cs="Sylfaen"/>
          <w:b/>
        </w:rPr>
      </w:pPr>
      <w:r w:rsidRPr="00CA7335">
        <w:rPr>
          <w:rFonts w:ascii="GHEA Grapalat" w:hAnsi="GHEA Grapalat"/>
          <w:b/>
        </w:rPr>
        <w:t>Уважаемый участник, прежде чем составить и подать заявку просим Вас</w:t>
      </w:r>
      <w:r w:rsidRPr="00CA7335">
        <w:rPr>
          <w:rFonts w:ascii="Courier New" w:hAnsi="Courier New" w:cs="Courier New"/>
          <w:b/>
          <w:lang w:val="en-US"/>
        </w:rPr>
        <w:t> </w:t>
      </w:r>
      <w:r w:rsidRPr="00CA7335">
        <w:rPr>
          <w:rFonts w:ascii="GHEA Grapalat" w:hAnsi="GHEA Grapalat"/>
          <w:b/>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9F7DBD" w:rsidRPr="009F7DBD" w:rsidRDefault="004B6D4C" w:rsidP="009F7DBD">
      <w:pPr>
        <w:pStyle w:val="aa"/>
        <w:spacing w:after="160"/>
        <w:ind w:right="-7"/>
        <w:contextualSpacing/>
        <w:jc w:val="center"/>
        <w:rPr>
          <w:rFonts w:ascii="GHEA Grapalat" w:hAnsi="GHEA Grapalat"/>
          <w:b/>
          <w:sz w:val="20"/>
          <w:szCs w:val="20"/>
        </w:rPr>
      </w:pPr>
      <w:r w:rsidRPr="009F7DBD">
        <w:rPr>
          <w:rFonts w:ascii="GHEA Grapalat" w:hAnsi="GHEA Grapalat"/>
          <w:b/>
          <w:sz w:val="20"/>
          <w:szCs w:val="20"/>
        </w:rPr>
        <w:t xml:space="preserve">ПРИГЛАШЕНИЯ </w:t>
      </w:r>
      <w:r w:rsidR="009F7DBD" w:rsidRPr="009F7DBD">
        <w:rPr>
          <w:rFonts w:ascii="GHEA Grapalat" w:hAnsi="GHEA Grapalat"/>
          <w:b/>
          <w:sz w:val="20"/>
          <w:szCs w:val="20"/>
        </w:rPr>
        <w:t xml:space="preserve">НА ЗАПРОС </w:t>
      </w:r>
      <w:r w:rsidR="00461613" w:rsidRPr="00461613">
        <w:rPr>
          <w:rFonts w:ascii="GHEA Grapalat" w:hAnsi="GHEA Grapalat"/>
          <w:b/>
          <w:sz w:val="20"/>
          <w:szCs w:val="20"/>
        </w:rPr>
        <w:t xml:space="preserve">КОТИРОВОК, ОБЪЯВЛЕННЫЙ С ЦЕЛЬЮ ПРИОБРЕТЕНИЯ УСЛУГ </w:t>
      </w:r>
      <w:r w:rsidR="00017B33" w:rsidRPr="00017B33">
        <w:rPr>
          <w:rFonts w:ascii="GHEA Grapalat" w:hAnsi="GHEA Grapalat"/>
          <w:b/>
          <w:sz w:val="20"/>
          <w:szCs w:val="20"/>
        </w:rPr>
        <w:t>ТЕХНИЧЕСКОГО ОБСЛУЖИВАНИЯ ТРАНСПОРТНЫХ СРЕДСТВ</w:t>
      </w:r>
      <w:r w:rsidR="00017B33" w:rsidRPr="00461613">
        <w:rPr>
          <w:rFonts w:ascii="GHEA Grapalat" w:hAnsi="GHEA Grapalat"/>
          <w:b/>
          <w:sz w:val="20"/>
          <w:szCs w:val="20"/>
        </w:rPr>
        <w:t xml:space="preserve"> </w:t>
      </w:r>
      <w:r w:rsidR="00461613" w:rsidRPr="00461613">
        <w:rPr>
          <w:rFonts w:ascii="GHEA Grapalat" w:hAnsi="GHEA Grapalat"/>
          <w:b/>
          <w:sz w:val="20"/>
          <w:szCs w:val="20"/>
        </w:rPr>
        <w:t>ДЛЯ НУЖД</w:t>
      </w:r>
      <w:r w:rsidR="00461613" w:rsidRPr="009F7DBD">
        <w:rPr>
          <w:rFonts w:ascii="GHEA Grapalat" w:hAnsi="GHEA Grapalat"/>
          <w:b/>
          <w:sz w:val="20"/>
          <w:szCs w:val="20"/>
        </w:rPr>
        <w:t xml:space="preserve"> </w:t>
      </w:r>
      <w:r w:rsidR="009F7DBD" w:rsidRPr="009F7DBD">
        <w:rPr>
          <w:rFonts w:ascii="GHEA Grapalat" w:hAnsi="GHEA Grapalat"/>
          <w:b/>
          <w:sz w:val="20"/>
          <w:szCs w:val="20"/>
        </w:rPr>
        <w:t>ГНО «НАЦИОНАЛЬНОГО ЦЕНТРА ПО КОНТРОЛЮ И ПРОФИЛАКТИКЕ ЗАБОЛЕВАНИЙ» МЗ РА</w:t>
      </w:r>
    </w:p>
    <w:p w:rsidR="00C67E80" w:rsidRPr="009044F1" w:rsidRDefault="00C67E80" w:rsidP="009F7DBD">
      <w:pPr>
        <w:widowControl w:val="0"/>
        <w:contextualSpacing/>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990C87">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990C87">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990C87">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990C87">
      <w:pPr>
        <w:widowControl w:val="0"/>
        <w:contextualSpacing/>
        <w:jc w:val="center"/>
        <w:rPr>
          <w:rFonts w:ascii="GHEA Grapalat" w:hAnsi="GHEA Grapalat"/>
          <w:b/>
        </w:rPr>
      </w:pPr>
    </w:p>
    <w:p w:rsidR="008842CE" w:rsidRPr="00374F4A" w:rsidRDefault="00CA590C" w:rsidP="00990C87">
      <w:pPr>
        <w:widowControl w:val="0"/>
        <w:contextualSpacing/>
        <w:jc w:val="center"/>
        <w:rPr>
          <w:rFonts w:ascii="GHEA Grapalat" w:hAnsi="GHEA Grapalat"/>
          <w:b/>
        </w:rPr>
      </w:pPr>
      <w:r>
        <w:rPr>
          <w:rFonts w:ascii="GHEA Grapalat" w:hAnsi="GHEA Grapalat"/>
          <w:b/>
        </w:rPr>
        <w:t xml:space="preserve">ЧАСТЬ II. </w:t>
      </w:r>
    </w:p>
    <w:p w:rsidR="008842CE" w:rsidRPr="00374F4A" w:rsidRDefault="008842CE" w:rsidP="00990C87">
      <w:pPr>
        <w:widowControl w:val="0"/>
        <w:contextualSpacing/>
        <w:jc w:val="center"/>
        <w:rPr>
          <w:rFonts w:ascii="GHEA Grapalat" w:hAnsi="GHEA Grapalat"/>
          <w:b/>
        </w:rPr>
      </w:pPr>
    </w:p>
    <w:p w:rsidR="00096865" w:rsidRDefault="00096865" w:rsidP="00990C8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90C87">
        <w:rPr>
          <w:rFonts w:ascii="GHEA Grapalat" w:hAnsi="GHEA Grapalat"/>
          <w:b/>
        </w:rPr>
        <w:t>ЗАПРОС КОТИРОВОК</w:t>
      </w:r>
    </w:p>
    <w:p w:rsidR="00520F57" w:rsidRPr="008842CE" w:rsidRDefault="00520F57" w:rsidP="00990C87">
      <w:pPr>
        <w:widowControl w:val="0"/>
        <w:contextualSpacing/>
        <w:jc w:val="center"/>
        <w:rPr>
          <w:rFonts w:ascii="GHEA Grapalat" w:hAnsi="GHEA Grapalat"/>
          <w:b/>
        </w:rPr>
      </w:pPr>
    </w:p>
    <w:p w:rsidR="00096865" w:rsidRPr="003A1EBB"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990C87">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990C87">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990C87">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EF3673" w:rsidRPr="006369A1">
        <w:rPr>
          <w:rFonts w:ascii="GHEA Grapalat" w:hAnsi="GHEA Grapalat"/>
          <w:b/>
        </w:rPr>
        <w:t>«</w:t>
      </w:r>
      <w:r w:rsidR="00324463">
        <w:rPr>
          <w:rFonts w:ascii="GHEA Grapalat" w:hAnsi="GHEA Grapalat"/>
          <w:b/>
        </w:rPr>
        <w:t>GHTsDzB-HVKAK-2022-19</w:t>
      </w:r>
      <w:r w:rsidR="00EF3673" w:rsidRPr="006369A1">
        <w:rPr>
          <w:rFonts w:ascii="GHEA Grapalat" w:hAnsi="GHEA Grapalat"/>
          <w:b/>
        </w:rPr>
        <w:t>»</w:t>
      </w:r>
      <w:r w:rsidR="00EF3673"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990C87">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F3673" w:rsidRPr="00E063D7">
        <w:rPr>
          <w:rFonts w:ascii="GHEA Grapalat" w:hAnsi="GHEA Grapalat"/>
          <w:b/>
          <w:color w:val="0D0D0D" w:themeColor="text1" w:themeTint="F2"/>
          <w:sz w:val="22"/>
          <w:szCs w:val="22"/>
        </w:rPr>
        <w:t>ГНО «Национальным центром по контролю и</w:t>
      </w:r>
      <w:proofErr w:type="gramEnd"/>
      <w:r w:rsidR="00EF3673" w:rsidRPr="00E063D7">
        <w:rPr>
          <w:rFonts w:ascii="GHEA Grapalat" w:hAnsi="GHEA Grapalat"/>
          <w:b/>
          <w:color w:val="0D0D0D" w:themeColor="text1" w:themeTint="F2"/>
          <w:sz w:val="22"/>
          <w:szCs w:val="22"/>
        </w:rPr>
        <w:t xml:space="preserve"> профилактике заболеваний» </w:t>
      </w:r>
      <w:r w:rsidR="00EF3673" w:rsidRPr="00E063D7">
        <w:rPr>
          <w:rStyle w:val="aff3"/>
          <w:rFonts w:ascii="GHEA Grapalat" w:hAnsi="GHEA Grapalat" w:cs="Arial"/>
          <w:b/>
          <w:bCs/>
          <w:i w:val="0"/>
          <w:color w:val="0D0D0D" w:themeColor="text1" w:themeTint="F2"/>
          <w:sz w:val="22"/>
          <w:szCs w:val="22"/>
          <w:shd w:val="clear" w:color="auto" w:fill="FFFFFF"/>
        </w:rPr>
        <w:t>МЗ РА</w:t>
      </w:r>
      <w:r w:rsidR="00EF3673"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990C87">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990C87">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EF3673">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EF3673" w:rsidRPr="00024CEA">
        <w:rPr>
          <w:rFonts w:ascii="GHEA Grapalat" w:hAnsi="GHEA Grapalat"/>
          <w:b/>
          <w:sz w:val="24"/>
          <w:szCs w:val="24"/>
          <w:lang w:val="en-GB"/>
        </w:rPr>
        <w:t>procurement</w:t>
      </w:r>
      <w:r w:rsidR="00EF3673" w:rsidRPr="00024CEA">
        <w:rPr>
          <w:rFonts w:ascii="GHEA Grapalat" w:hAnsi="GHEA Grapalat"/>
          <w:b/>
          <w:sz w:val="24"/>
          <w:szCs w:val="24"/>
        </w:rPr>
        <w:t>@</w:t>
      </w:r>
      <w:proofErr w:type="spellStart"/>
      <w:r w:rsidR="00EF3673" w:rsidRPr="00024CEA">
        <w:rPr>
          <w:rFonts w:ascii="GHEA Grapalat" w:hAnsi="GHEA Grapalat"/>
          <w:b/>
          <w:sz w:val="24"/>
          <w:szCs w:val="24"/>
          <w:lang w:val="en-GB"/>
        </w:rPr>
        <w:t>ncdc</w:t>
      </w:r>
      <w:proofErr w:type="spellEnd"/>
      <w:r w:rsidR="00EF3673" w:rsidRPr="00024CEA">
        <w:rPr>
          <w:rFonts w:ascii="GHEA Grapalat" w:hAnsi="GHEA Grapalat"/>
          <w:b/>
          <w:sz w:val="24"/>
          <w:szCs w:val="24"/>
        </w:rPr>
        <w:t>.</w:t>
      </w:r>
      <w:r w:rsidR="00EF3673" w:rsidRPr="00024CEA">
        <w:rPr>
          <w:rFonts w:ascii="GHEA Grapalat" w:hAnsi="GHEA Grapalat"/>
          <w:b/>
          <w:sz w:val="24"/>
          <w:szCs w:val="24"/>
          <w:lang w:val="en-GB"/>
        </w:rPr>
        <w:t>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EF3673" w:rsidRPr="009044F1">
        <w:rPr>
          <w:rFonts w:ascii="GHEA Grapalat" w:hAnsi="GHEA Grapalat"/>
          <w:i w:val="0"/>
          <w:sz w:val="24"/>
          <w:szCs w:val="24"/>
        </w:rPr>
        <w:t xml:space="preserve">Предметом закупки является приобретение </w:t>
      </w:r>
      <w:r w:rsidR="00461613" w:rsidRPr="00DB23E1">
        <w:rPr>
          <w:rFonts w:ascii="GHEA Grapalat" w:hAnsi="GHEA Grapalat"/>
          <w:b/>
          <w:i w:val="0"/>
          <w:sz w:val="24"/>
          <w:szCs w:val="24"/>
        </w:rPr>
        <w:t xml:space="preserve">услуг </w:t>
      </w:r>
      <w:r w:rsidR="00A66302">
        <w:rPr>
          <w:rFonts w:ascii="GHEA Grapalat" w:hAnsi="GHEA Grapalat"/>
          <w:b/>
          <w:i w:val="0"/>
          <w:sz w:val="24"/>
          <w:szCs w:val="24"/>
        </w:rPr>
        <w:t>технического обслуживания транспортных средств</w:t>
      </w:r>
      <w:r w:rsidR="00461613" w:rsidRPr="009044F1">
        <w:rPr>
          <w:rFonts w:ascii="GHEA Grapalat" w:hAnsi="GHEA Grapalat"/>
          <w:i w:val="0"/>
          <w:sz w:val="24"/>
          <w:szCs w:val="24"/>
        </w:rPr>
        <w:t xml:space="preserve"> </w:t>
      </w:r>
      <w:r w:rsidR="00EF3673" w:rsidRPr="009044F1">
        <w:rPr>
          <w:rFonts w:ascii="GHEA Grapalat" w:hAnsi="GHEA Grapalat"/>
          <w:i w:val="0"/>
          <w:sz w:val="24"/>
          <w:szCs w:val="24"/>
        </w:rPr>
        <w:t xml:space="preserve">(далее — также </w:t>
      </w:r>
      <w:r w:rsidR="00EF3673">
        <w:rPr>
          <w:rFonts w:ascii="GHEA Grapalat" w:hAnsi="GHEA Grapalat"/>
          <w:i w:val="0"/>
          <w:sz w:val="24"/>
          <w:szCs w:val="24"/>
        </w:rPr>
        <w:t>услуга</w:t>
      </w:r>
      <w:r w:rsidR="00EF3673" w:rsidRPr="009044F1">
        <w:rPr>
          <w:rFonts w:ascii="GHEA Grapalat" w:hAnsi="GHEA Grapalat"/>
          <w:i w:val="0"/>
          <w:sz w:val="24"/>
          <w:szCs w:val="24"/>
        </w:rPr>
        <w:t xml:space="preserve">) для нужд </w:t>
      </w:r>
      <w:r w:rsidR="00EF3673" w:rsidRPr="00684295">
        <w:rPr>
          <w:rFonts w:ascii="GHEA Grapalat" w:hAnsi="GHEA Grapalat"/>
          <w:b/>
          <w:i w:val="0"/>
          <w:color w:val="0D0D0D" w:themeColor="text1" w:themeTint="F2"/>
          <w:sz w:val="22"/>
          <w:szCs w:val="22"/>
        </w:rPr>
        <w:t>ГНО «Национальн</w:t>
      </w:r>
      <w:r w:rsidR="00EF3673">
        <w:rPr>
          <w:rFonts w:ascii="GHEA Grapalat" w:hAnsi="GHEA Grapalat"/>
          <w:b/>
          <w:i w:val="0"/>
          <w:color w:val="0D0D0D" w:themeColor="text1" w:themeTint="F2"/>
          <w:sz w:val="22"/>
          <w:szCs w:val="22"/>
        </w:rPr>
        <w:t>ого</w:t>
      </w:r>
      <w:r w:rsidR="00EF3673" w:rsidRPr="00684295">
        <w:rPr>
          <w:rFonts w:ascii="GHEA Grapalat" w:hAnsi="GHEA Grapalat"/>
          <w:b/>
          <w:i w:val="0"/>
          <w:color w:val="0D0D0D" w:themeColor="text1" w:themeTint="F2"/>
          <w:sz w:val="22"/>
          <w:szCs w:val="22"/>
        </w:rPr>
        <w:t xml:space="preserve"> центр</w:t>
      </w:r>
      <w:r w:rsidR="00EF3673">
        <w:rPr>
          <w:rFonts w:ascii="GHEA Grapalat" w:hAnsi="GHEA Grapalat"/>
          <w:b/>
          <w:i w:val="0"/>
          <w:color w:val="0D0D0D" w:themeColor="text1" w:themeTint="F2"/>
          <w:sz w:val="22"/>
          <w:szCs w:val="22"/>
        </w:rPr>
        <w:t>а</w:t>
      </w:r>
      <w:r w:rsidR="00EF3673" w:rsidRPr="00684295">
        <w:rPr>
          <w:rFonts w:ascii="GHEA Grapalat" w:hAnsi="GHEA Grapalat"/>
          <w:b/>
          <w:i w:val="0"/>
          <w:color w:val="0D0D0D" w:themeColor="text1" w:themeTint="F2"/>
          <w:sz w:val="22"/>
          <w:szCs w:val="22"/>
        </w:rPr>
        <w:t xml:space="preserve"> по контролю и профилактике заболеваний» </w:t>
      </w:r>
      <w:r w:rsidR="00EF3673" w:rsidRPr="00684295">
        <w:rPr>
          <w:rStyle w:val="aff3"/>
          <w:rFonts w:ascii="GHEA Grapalat" w:hAnsi="GHEA Grapalat" w:cs="Arial"/>
          <w:b/>
          <w:bCs/>
          <w:color w:val="0D0D0D" w:themeColor="text1" w:themeTint="F2"/>
          <w:sz w:val="22"/>
          <w:szCs w:val="22"/>
          <w:shd w:val="clear" w:color="auto" w:fill="FFFFFF"/>
        </w:rPr>
        <w:t>МЗ РА</w:t>
      </w:r>
      <w:r w:rsidR="00EF3673" w:rsidRPr="009044F1">
        <w:rPr>
          <w:rFonts w:ascii="GHEA Grapalat" w:hAnsi="GHEA Grapalat"/>
          <w:i w:val="0"/>
          <w:sz w:val="24"/>
          <w:szCs w:val="24"/>
        </w:rPr>
        <w:t xml:space="preserve">, которые сгруппированы в </w:t>
      </w:r>
      <w:r w:rsidR="008B7B53">
        <w:rPr>
          <w:rFonts w:ascii="GHEA Grapalat" w:hAnsi="GHEA Grapalat"/>
          <w:i w:val="0"/>
          <w:sz w:val="24"/>
          <w:szCs w:val="24"/>
        </w:rPr>
        <w:t>17</w:t>
      </w:r>
      <w:r w:rsidR="00EF3673">
        <w:rPr>
          <w:rFonts w:ascii="GHEA Grapalat" w:hAnsi="GHEA Grapalat"/>
          <w:i w:val="0"/>
          <w:sz w:val="24"/>
          <w:szCs w:val="24"/>
        </w:rPr>
        <w:t xml:space="preserve"> лот</w:t>
      </w:r>
      <w:r w:rsidR="008B7B53">
        <w:rPr>
          <w:rFonts w:ascii="GHEA Grapalat" w:hAnsi="GHEA Grapalat"/>
          <w:i w:val="0"/>
          <w:sz w:val="24"/>
          <w:szCs w:val="24"/>
        </w:rPr>
        <w:t>ов</w:t>
      </w:r>
      <w:r w:rsidR="0021130A">
        <w:rPr>
          <w:rFonts w:ascii="GHEA Grapalat" w:hAnsi="GHEA Grapalat"/>
          <w:i w:val="0"/>
          <w:sz w:val="24"/>
          <w:szCs w:val="24"/>
        </w:rPr>
        <w:t xml:space="preserve"> (согласно прикрепленному Приложению № 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461613" w:rsidRPr="009044F1" w:rsidTr="00967F94">
        <w:trPr>
          <w:trHeight w:val="405"/>
          <w:jc w:val="center"/>
        </w:trPr>
        <w:tc>
          <w:tcPr>
            <w:tcW w:w="1530" w:type="dxa"/>
            <w:vAlign w:val="center"/>
          </w:tcPr>
          <w:p w:rsidR="00461613" w:rsidRPr="009044F1" w:rsidRDefault="00461613" w:rsidP="00967F94">
            <w:pPr>
              <w:pStyle w:val="23"/>
              <w:widowControl w:val="0"/>
              <w:spacing w:after="120" w:line="240" w:lineRule="auto"/>
              <w:ind w:firstLine="0"/>
              <w:jc w:val="left"/>
              <w:rPr>
                <w:rFonts w:ascii="GHEA Grapalat" w:hAnsi="GHEA Grapalat"/>
                <w:sz w:val="24"/>
                <w:szCs w:val="24"/>
              </w:rPr>
            </w:pPr>
            <w:r w:rsidRPr="009044F1">
              <w:rPr>
                <w:rFonts w:ascii="GHEA Grapalat" w:hAnsi="GHEA Grapalat"/>
                <w:sz w:val="24"/>
                <w:szCs w:val="24"/>
              </w:rPr>
              <w:t>1</w:t>
            </w:r>
          </w:p>
        </w:tc>
        <w:tc>
          <w:tcPr>
            <w:tcW w:w="7704" w:type="dxa"/>
            <w:vAlign w:val="center"/>
          </w:tcPr>
          <w:p w:rsidR="00461613" w:rsidRPr="008B7B53" w:rsidRDefault="008B7B53" w:rsidP="00461613">
            <w:pPr>
              <w:rPr>
                <w:rFonts w:ascii="GHEA Grapalat" w:hAnsi="GHEA Grapalat"/>
                <w:b/>
                <w:color w:val="FF0000"/>
              </w:rPr>
            </w:pPr>
            <w:r w:rsidRPr="008B7B53">
              <w:rPr>
                <w:rFonts w:ascii="GHEA Grapalat" w:hAnsi="GHEA Grapalat"/>
                <w:b/>
                <w:i/>
                <w:color w:val="FF0000"/>
              </w:rPr>
              <w:t>согласно прикрепленному Приложению № 1</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CF4F34">
      <w:pPr>
        <w:widowControl w:val="0"/>
        <w:tabs>
          <w:tab w:val="left" w:pos="1134"/>
        </w:tabs>
        <w:ind w:firstLine="1134"/>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CF4F34">
      <w:pPr>
        <w:widowControl w:val="0"/>
        <w:tabs>
          <w:tab w:val="left" w:pos="1134"/>
          <w:tab w:val="left" w:pos="7200"/>
        </w:tabs>
        <w:ind w:firstLine="1134"/>
        <w:contextualSpacing/>
        <w:jc w:val="both"/>
        <w:rPr>
          <w:rFonts w:ascii="GHEA Grapalat" w:hAnsi="GHEA Grapalat"/>
        </w:rPr>
      </w:pPr>
      <w:r w:rsidRPr="009044F1">
        <w:rPr>
          <w:rFonts w:ascii="GHEA Grapalat" w:hAnsi="GHEA Grapalat"/>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CF4F34">
      <w:pPr>
        <w:widowControl w:val="0"/>
        <w:tabs>
          <w:tab w:val="left" w:pos="1134"/>
        </w:tabs>
        <w:ind w:firstLine="1134"/>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F4F34">
      <w:pPr>
        <w:widowControl w:val="0"/>
        <w:tabs>
          <w:tab w:val="left" w:pos="1134"/>
        </w:tabs>
        <w:ind w:firstLine="1134"/>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CF4F34">
      <w:pPr>
        <w:pStyle w:val="af4"/>
        <w:widowControl w:val="0"/>
        <w:tabs>
          <w:tab w:val="left" w:pos="1134"/>
        </w:tabs>
        <w:spacing w:before="0" w:beforeAutospacing="0" w:after="0" w:afterAutospacing="0"/>
        <w:ind w:firstLine="1134"/>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82FE3" w:rsidRDefault="00D5674E" w:rsidP="00CF4F34">
      <w:pPr>
        <w:widowControl w:val="0"/>
        <w:tabs>
          <w:tab w:val="left" w:pos="1134"/>
        </w:tabs>
        <w:ind w:firstLine="1134"/>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w:t>
      </w:r>
      <w:r w:rsidRPr="00982FE3">
        <w:rPr>
          <w:rFonts w:ascii="GHEA Grapalat" w:hAnsi="GHEA Grapalat"/>
          <w:color w:val="000000"/>
        </w:rPr>
        <w:t>родители супруга (супруги), бабушка, дедушка, сестра, брат, дети, супруг сестры или супруга брата и их дети.</w:t>
      </w:r>
      <w:proofErr w:type="gramEnd"/>
    </w:p>
    <w:p w:rsidR="00E67CC4" w:rsidRPr="00982FE3" w:rsidRDefault="00096865" w:rsidP="00CF4F34">
      <w:pPr>
        <w:widowControl w:val="0"/>
        <w:tabs>
          <w:tab w:val="left" w:pos="1134"/>
        </w:tabs>
        <w:ind w:firstLine="1134"/>
        <w:contextualSpacing/>
        <w:jc w:val="both"/>
        <w:rPr>
          <w:rFonts w:ascii="GHEA Grapalat" w:hAnsi="GHEA Grapalat" w:cs="Arial Armenian"/>
        </w:rPr>
      </w:pPr>
      <w:r w:rsidRPr="00982FE3">
        <w:rPr>
          <w:rFonts w:ascii="GHEA Grapalat" w:hAnsi="GHEA Grapalat"/>
        </w:rPr>
        <w:t>2.4</w:t>
      </w:r>
      <w:r w:rsidR="00D13662" w:rsidRPr="00982FE3">
        <w:rPr>
          <w:rFonts w:ascii="GHEA Grapalat" w:hAnsi="GHEA Grapalat"/>
        </w:rPr>
        <w:t>.</w:t>
      </w:r>
      <w:r w:rsidR="00E1385B" w:rsidRPr="00982FE3">
        <w:rPr>
          <w:rFonts w:ascii="GHEA Grapalat" w:hAnsi="GHEA Grapalat"/>
        </w:rPr>
        <w:tab/>
      </w:r>
      <w:r w:rsidR="00982FE3" w:rsidRPr="00982FE3">
        <w:rPr>
          <w:rFonts w:ascii="GHEA Grapalat" w:hAnsi="GHEA Grapalat"/>
          <w:b/>
        </w:rPr>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 представленного им ценового предложения.</w:t>
      </w:r>
      <w:r w:rsidR="00982FE3" w:rsidRPr="00982FE3">
        <w:rPr>
          <w:rFonts w:ascii="GHEA Grapalat" w:hAnsi="GHEA Grapalat"/>
        </w:rPr>
        <w:t xml:space="preserve"> </w:t>
      </w:r>
      <w:r w:rsidR="00E67CC4" w:rsidRPr="00982FE3">
        <w:rPr>
          <w:rFonts w:ascii="GHEA Grapalat" w:hAnsi="GHEA Grapalat"/>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E67CC4" w:rsidRPr="00982FE3">
        <w:rPr>
          <w:rFonts w:ascii="GHEA Grapalat" w:hAnsi="GHEA Grapalat"/>
        </w:rPr>
        <w:t>Fitch</w:t>
      </w:r>
      <w:proofErr w:type="spellEnd"/>
      <w:r w:rsidR="00E67CC4" w:rsidRPr="00982FE3">
        <w:rPr>
          <w:rFonts w:ascii="GHEA Grapalat" w:hAnsi="GHEA Grapalat"/>
        </w:rPr>
        <w:t xml:space="preserve">, </w:t>
      </w:r>
      <w:proofErr w:type="spellStart"/>
      <w:r w:rsidR="00E67CC4" w:rsidRPr="00982FE3">
        <w:rPr>
          <w:rFonts w:ascii="GHEA Grapalat" w:hAnsi="GHEA Grapalat"/>
        </w:rPr>
        <w:t>Moodys</w:t>
      </w:r>
      <w:proofErr w:type="spellEnd"/>
      <w:r w:rsidR="00E67CC4" w:rsidRPr="00982FE3">
        <w:rPr>
          <w:rFonts w:ascii="GHEA Grapalat" w:hAnsi="GHEA Grapalat"/>
        </w:rPr>
        <w:t xml:space="preserve">, </w:t>
      </w:r>
      <w:proofErr w:type="spellStart"/>
      <w:r w:rsidR="00E67CC4" w:rsidRPr="00982FE3">
        <w:rPr>
          <w:rFonts w:ascii="GHEA Grapalat" w:hAnsi="GHEA Grapalat"/>
        </w:rPr>
        <w:t>Standard</w:t>
      </w:r>
      <w:proofErr w:type="spellEnd"/>
      <w:r w:rsidR="00E67CC4" w:rsidRPr="00982FE3">
        <w:rPr>
          <w:rFonts w:ascii="GHEA Grapalat" w:hAnsi="GHEA Grapalat"/>
        </w:rPr>
        <w:t xml:space="preserve"> &amp; </w:t>
      </w:r>
      <w:proofErr w:type="spellStart"/>
      <w:r w:rsidR="00E67CC4" w:rsidRPr="00982FE3">
        <w:rPr>
          <w:rFonts w:ascii="GHEA Grapalat" w:hAnsi="GHEA Grapalat"/>
        </w:rPr>
        <w:t>Poor's</w:t>
      </w:r>
      <w:proofErr w:type="spellEnd"/>
      <w:r w:rsidR="00E67CC4" w:rsidRPr="00982FE3">
        <w:rPr>
          <w:rFonts w:ascii="GHEA Grapalat" w:hAnsi="GHEA Grapalat"/>
        </w:rPr>
        <w:t>) как минимум в размере суверенного рейтинга, присвоенного Республике Армения.</w:t>
      </w:r>
    </w:p>
    <w:p w:rsidR="000A6B75" w:rsidRPr="009044F1" w:rsidRDefault="000A6B75"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CF4F34">
      <w:pPr>
        <w:pStyle w:val="23"/>
        <w:widowControl w:val="0"/>
        <w:tabs>
          <w:tab w:val="left" w:pos="1134"/>
        </w:tabs>
        <w:spacing w:line="240" w:lineRule="auto"/>
        <w:ind w:firstLine="1134"/>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CF4F34">
      <w:pPr>
        <w:pStyle w:val="23"/>
        <w:widowControl w:val="0"/>
        <w:spacing w:line="240" w:lineRule="auto"/>
        <w:ind w:firstLine="1134"/>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CF4F34">
      <w:pPr>
        <w:pStyle w:val="23"/>
        <w:widowControl w:val="0"/>
        <w:tabs>
          <w:tab w:val="left" w:pos="1134"/>
        </w:tabs>
        <w:spacing w:line="240" w:lineRule="auto"/>
        <w:ind w:firstLine="1134"/>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CF4F34">
      <w:pPr>
        <w:pStyle w:val="23"/>
        <w:widowControl w:val="0"/>
        <w:tabs>
          <w:tab w:val="left" w:pos="1134"/>
        </w:tabs>
        <w:spacing w:line="240" w:lineRule="auto"/>
        <w:ind w:firstLine="1134"/>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Pr="00A970FC" w:rsidRDefault="00FE2CCB" w:rsidP="00B46D58">
      <w:pPr>
        <w:pStyle w:val="23"/>
        <w:widowControl w:val="0"/>
        <w:tabs>
          <w:tab w:val="left" w:pos="1134"/>
        </w:tabs>
        <w:spacing w:after="160" w:line="240" w:lineRule="auto"/>
        <w:ind w:firstLine="567"/>
        <w:rPr>
          <w:rFonts w:ascii="GHEA Grapalat" w:hAnsi="GHEA Grapalat"/>
          <w:sz w:val="24"/>
          <w:szCs w:val="24"/>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664C8D">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664C8D">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664C8D">
        <w:rPr>
          <w:rStyle w:val="af6"/>
          <w:vertAlign w:val="baseline"/>
        </w:rPr>
        <w:t>.</w:t>
      </w:r>
      <w:r w:rsidR="00AA7117">
        <w:rPr>
          <w:rFonts w:ascii="GHEA Grapalat" w:hAnsi="GHEA Grapalat"/>
        </w:rPr>
        <w:t xml:space="preserve"> </w:t>
      </w:r>
    </w:p>
    <w:p w:rsidR="00096865" w:rsidRPr="009044F1" w:rsidRDefault="00096865" w:rsidP="00664C8D">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664C8D">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664C8D">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664C8D">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664C8D">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430D0B">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30D0B" w:rsidRDefault="00096865" w:rsidP="00430D0B">
      <w:pPr>
        <w:pStyle w:val="23"/>
        <w:widowControl w:val="0"/>
        <w:spacing w:line="240" w:lineRule="auto"/>
        <w:ind w:firstLine="567"/>
        <w:contextualSpacing/>
        <w:rPr>
          <w:rFonts w:ascii="GHEA Grapalat" w:hAnsi="GHEA Grapalat" w:cs="Sylfaen"/>
          <w:b/>
          <w:sz w:val="24"/>
          <w:szCs w:val="24"/>
        </w:rPr>
      </w:pPr>
      <w:r w:rsidRPr="00430D0B">
        <w:rPr>
          <w:rFonts w:ascii="GHEA Grapalat" w:hAnsi="GHEA Grapalat"/>
          <w:b/>
          <w:sz w:val="24"/>
          <w:szCs w:val="24"/>
        </w:rPr>
        <w:t xml:space="preserve">Участник может подать </w:t>
      </w:r>
      <w:proofErr w:type="gramStart"/>
      <w:r w:rsidRPr="00430D0B">
        <w:rPr>
          <w:rFonts w:ascii="GHEA Grapalat" w:hAnsi="GHEA Grapalat"/>
          <w:b/>
          <w:sz w:val="24"/>
          <w:szCs w:val="24"/>
        </w:rPr>
        <w:t>заявку</w:t>
      </w:r>
      <w:proofErr w:type="gramEnd"/>
      <w:r w:rsidRPr="00430D0B">
        <w:rPr>
          <w:rFonts w:ascii="GHEA Grapalat" w:hAnsi="GHEA Grapalat"/>
          <w:b/>
          <w:sz w:val="24"/>
          <w:szCs w:val="24"/>
        </w:rPr>
        <w:t xml:space="preserve"> как для каждого лота, так и для нескольких или всех лотов.</w:t>
      </w:r>
      <w:r w:rsidR="00AA7117" w:rsidRPr="00430D0B">
        <w:rPr>
          <w:rFonts w:ascii="GHEA Grapalat" w:hAnsi="GHEA Grapalat"/>
          <w:b/>
          <w:sz w:val="24"/>
          <w:szCs w:val="24"/>
        </w:rPr>
        <w:t xml:space="preserve"> </w:t>
      </w:r>
    </w:p>
    <w:p w:rsidR="00096865" w:rsidRPr="009044F1" w:rsidRDefault="000946A3" w:rsidP="00430D0B">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30D0B">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430D0B" w:rsidRDefault="00430D0B" w:rsidP="00430D0B">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Pr="00B12C1B">
        <w:rPr>
          <w:rFonts w:ascii="GHEA Grapalat" w:hAnsi="GHEA Grapalat"/>
          <w:b/>
          <w:sz w:val="22"/>
          <w:szCs w:val="22"/>
        </w:rPr>
        <w:t>г</w:t>
      </w:r>
      <w:proofErr w:type="gramEnd"/>
      <w:r w:rsidRPr="00B12C1B">
        <w:rPr>
          <w:rFonts w:ascii="GHEA Grapalat" w:hAnsi="GHEA Grapalat"/>
          <w:b/>
          <w:sz w:val="22"/>
          <w:szCs w:val="22"/>
        </w:rPr>
        <w:t>.</w:t>
      </w:r>
      <w:r w:rsidRPr="00E063D7">
        <w:rPr>
          <w:rFonts w:ascii="GHEA Grapalat" w:hAnsi="GHEA Grapalat"/>
          <w:i/>
          <w:sz w:val="22"/>
          <w:szCs w:val="22"/>
        </w:rPr>
        <w:t xml:space="preserve"> </w:t>
      </w:r>
      <w:r w:rsidRPr="00E063D7">
        <w:rPr>
          <w:rFonts w:ascii="GHEA Grapalat" w:hAnsi="GHEA Grapalat"/>
          <w:b/>
          <w:sz w:val="22"/>
          <w:szCs w:val="22"/>
        </w:rPr>
        <w:t>Ереван, ул. М.</w:t>
      </w:r>
      <w:r w:rsidRPr="00E063D7">
        <w:rPr>
          <w:rFonts w:ascii="GHEA Grapalat" w:hAnsi="GHEA Grapalat"/>
          <w:b/>
          <w:sz w:val="22"/>
          <w:szCs w:val="22"/>
          <w:lang w:val="hy-AM"/>
        </w:rPr>
        <w:t xml:space="preserve"> </w:t>
      </w:r>
      <w:proofErr w:type="spellStart"/>
      <w:r w:rsidRPr="00E063D7">
        <w:rPr>
          <w:rFonts w:ascii="GHEA Grapalat" w:hAnsi="GHEA Grapalat"/>
          <w:b/>
          <w:sz w:val="22"/>
          <w:szCs w:val="22"/>
        </w:rPr>
        <w:t>Гераци</w:t>
      </w:r>
      <w:proofErr w:type="spellEnd"/>
      <w:r w:rsidRPr="00E063D7">
        <w:rPr>
          <w:rFonts w:ascii="GHEA Grapalat" w:hAnsi="GHEA Grapalat"/>
          <w:sz w:val="22"/>
          <w:szCs w:val="22"/>
        </w:rPr>
        <w:t xml:space="preserve">, не позднее, чем </w:t>
      </w:r>
      <w:r>
        <w:rPr>
          <w:rFonts w:ascii="GHEA Grapalat" w:hAnsi="GHEA Grapalat"/>
          <w:b/>
          <w:sz w:val="22"/>
          <w:szCs w:val="22"/>
        </w:rPr>
        <w:t>до 1</w:t>
      </w:r>
      <w:r w:rsidR="00982FE3">
        <w:rPr>
          <w:rFonts w:ascii="GHEA Grapalat" w:hAnsi="GHEA Grapalat"/>
          <w:b/>
          <w:sz w:val="22"/>
          <w:szCs w:val="22"/>
        </w:rPr>
        <w:t>0</w:t>
      </w:r>
      <w:r w:rsidRPr="00E063D7">
        <w:rPr>
          <w:rFonts w:ascii="GHEA Grapalat" w:hAnsi="GHEA Grapalat"/>
          <w:b/>
          <w:sz w:val="22"/>
          <w:szCs w:val="22"/>
        </w:rPr>
        <w:t>:</w:t>
      </w:r>
      <w:r w:rsidR="00982FE3">
        <w:rPr>
          <w:rFonts w:ascii="GHEA Grapalat" w:hAnsi="GHEA Grapalat"/>
          <w:b/>
          <w:sz w:val="22"/>
          <w:szCs w:val="22"/>
        </w:rPr>
        <w:t>3</w:t>
      </w:r>
      <w:r w:rsidRPr="00E063D7">
        <w:rPr>
          <w:rFonts w:ascii="GHEA Grapalat" w:hAnsi="GHEA Grapalat"/>
          <w:b/>
          <w:sz w:val="22"/>
          <w:szCs w:val="22"/>
        </w:rPr>
        <w:t xml:space="preserve">0 часов </w:t>
      </w:r>
      <w:r w:rsidR="00461613">
        <w:rPr>
          <w:rFonts w:ascii="GHEA Grapalat" w:hAnsi="GHEA Grapalat"/>
          <w:b/>
          <w:sz w:val="22"/>
          <w:szCs w:val="22"/>
        </w:rPr>
        <w:t>7</w:t>
      </w:r>
      <w:r w:rsidRPr="00E063D7">
        <w:rPr>
          <w:rFonts w:ascii="GHEA Grapalat" w:hAnsi="GHEA Grapalat"/>
          <w:b/>
          <w:sz w:val="22"/>
          <w:szCs w:val="22"/>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430D0B">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w:t>
      </w:r>
      <w:r w:rsidRPr="00151A32">
        <w:rPr>
          <w:rFonts w:ascii="GHEA Grapalat" w:hAnsi="GHEA Grapalat"/>
          <w:sz w:val="24"/>
          <w:szCs w:val="24"/>
        </w:rPr>
        <w:t xml:space="preserve">комиссии </w:t>
      </w:r>
      <w:proofErr w:type="spellStart"/>
      <w:r w:rsidR="00430D0B" w:rsidRPr="00151A32">
        <w:rPr>
          <w:rFonts w:ascii="GHEA Grapalat" w:hAnsi="GHEA Grapalat"/>
          <w:b/>
          <w:sz w:val="24"/>
          <w:szCs w:val="24"/>
        </w:rPr>
        <w:t>Астгик</w:t>
      </w:r>
      <w:proofErr w:type="spellEnd"/>
      <w:r w:rsidR="00430D0B" w:rsidRPr="00151A32">
        <w:rPr>
          <w:rFonts w:ascii="GHEA Grapalat" w:hAnsi="GHEA Grapalat"/>
          <w:b/>
          <w:sz w:val="24"/>
          <w:szCs w:val="24"/>
        </w:rPr>
        <w:t xml:space="preserve"> </w:t>
      </w:r>
      <w:proofErr w:type="spellStart"/>
      <w:r w:rsidR="00430D0B" w:rsidRPr="00151A32">
        <w:rPr>
          <w:rFonts w:ascii="GHEA Grapalat" w:hAnsi="GHEA Grapalat"/>
          <w:b/>
          <w:sz w:val="24"/>
          <w:szCs w:val="24"/>
        </w:rPr>
        <w:t>Вирабян</w:t>
      </w:r>
      <w:proofErr w:type="spellEnd"/>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430D0B">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0D0B">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430D0B">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0D0B">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430D0B">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430D0B">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0D0B">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430D0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151A32" w:rsidP="00430D0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151A32" w:rsidP="00430D0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0D0B">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430D0B">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430D0B">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151A32">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r>
        <w:rPr>
          <w:rFonts w:ascii="GHEA Grapalat" w:hAnsi="GHEA Grapalat"/>
          <w:sz w:val="24"/>
          <w:szCs w:val="24"/>
        </w:rPr>
        <w:t>б)</w:t>
      </w:r>
      <w:r>
        <w:t xml:space="preserve"> </w:t>
      </w:r>
      <w:r w:rsidRPr="00461613">
        <w:rPr>
          <w:rFonts w:ascii="GHEA Grapalat" w:hAnsi="GHEA Grapalat"/>
          <w:b/>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461613">
        <w:rPr>
          <w:rFonts w:ascii="GHEA Grapalat" w:hAnsi="GHEA Grapalat"/>
          <w:b/>
          <w:sz w:val="24"/>
          <w:szCs w:val="24"/>
          <w:lang w:val="hy-AM"/>
        </w:rPr>
        <w:t xml:space="preserve">, </w:t>
      </w:r>
      <w:r w:rsidRPr="00461613">
        <w:rPr>
          <w:rFonts w:ascii="GHEA Grapalat" w:hAnsi="GHEA Grapalat"/>
          <w:b/>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461613">
        <w:rPr>
          <w:rFonts w:ascii="GHEA Grapalat" w:hAnsi="GHEA Grapalat"/>
          <w:b/>
          <w:sz w:val="24"/>
          <w:szCs w:val="24"/>
        </w:rPr>
        <w:t>ВС</w:t>
      </w:r>
      <w:proofErr w:type="gramEnd"/>
      <w:r w:rsidRPr="00461613">
        <w:rPr>
          <w:rFonts w:ascii="GHEA Grapalat" w:hAnsi="GHEA Grapalat"/>
          <w:b/>
          <w:sz w:val="24"/>
          <w:szCs w:val="24"/>
        </w:rPr>
        <w:t>= ЦУ/</w:t>
      </w:r>
      <w:proofErr w:type="spellStart"/>
      <w:r w:rsidRPr="00461613">
        <w:rPr>
          <w:rFonts w:ascii="GHEA Grapalat" w:hAnsi="GHEA Grapalat"/>
          <w:b/>
          <w:sz w:val="24"/>
          <w:szCs w:val="24"/>
        </w:rPr>
        <w:t>С</w:t>
      </w:r>
      <w:r w:rsidR="007861DD" w:rsidRPr="00461613">
        <w:rPr>
          <w:rFonts w:ascii="GHEA Grapalat" w:hAnsi="GHEA Grapalat"/>
          <w:b/>
          <w:sz w:val="24"/>
          <w:szCs w:val="24"/>
        </w:rPr>
        <w:t>ц</w:t>
      </w:r>
      <w:r w:rsidRPr="00461613">
        <w:rPr>
          <w:rFonts w:ascii="GHEA Grapalat" w:hAnsi="GHEA Grapalat"/>
          <w:b/>
          <w:sz w:val="24"/>
          <w:szCs w:val="24"/>
        </w:rPr>
        <w:t>xУxК</w:t>
      </w:r>
      <w:proofErr w:type="spellEnd"/>
      <w:r w:rsidR="007861DD" w:rsidRPr="00461613">
        <w:rPr>
          <w:rFonts w:ascii="GHEA Grapalat" w:hAnsi="GHEA Grapalat"/>
          <w:b/>
          <w:sz w:val="24"/>
          <w:szCs w:val="24"/>
        </w:rPr>
        <w:t>, где:</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proofErr w:type="spellStart"/>
      <w:r w:rsidRPr="00461613">
        <w:rPr>
          <w:rFonts w:ascii="GHEA Grapalat" w:hAnsi="GHEA Grapalat"/>
          <w:b/>
          <w:sz w:val="24"/>
          <w:szCs w:val="24"/>
        </w:rPr>
        <w:t>ВС-сумма</w:t>
      </w:r>
      <w:proofErr w:type="spellEnd"/>
      <w:r w:rsidRPr="00461613">
        <w:rPr>
          <w:rFonts w:ascii="GHEA Grapalat" w:hAnsi="GHEA Grapalat"/>
          <w:b/>
          <w:sz w:val="24"/>
          <w:szCs w:val="24"/>
        </w:rPr>
        <w:t xml:space="preserve">, </w:t>
      </w:r>
      <w:proofErr w:type="gramStart"/>
      <w:r w:rsidRPr="00461613">
        <w:rPr>
          <w:rFonts w:ascii="GHEA Grapalat" w:hAnsi="GHEA Grapalat"/>
          <w:b/>
          <w:sz w:val="24"/>
          <w:szCs w:val="24"/>
        </w:rPr>
        <w:t>выплачиваемая</w:t>
      </w:r>
      <w:proofErr w:type="gramEnd"/>
      <w:r w:rsidRPr="00461613">
        <w:rPr>
          <w:rFonts w:ascii="GHEA Grapalat" w:hAnsi="GHEA Grapalat"/>
          <w:b/>
          <w:sz w:val="24"/>
          <w:szCs w:val="24"/>
        </w:rPr>
        <w:t xml:space="preserve"> за оказание отдельных видов услуг, установленных договором</w:t>
      </w:r>
      <w:r w:rsidR="00F00004" w:rsidRPr="00461613">
        <w:rPr>
          <w:rFonts w:ascii="GHEA Grapalat" w:hAnsi="GHEA Grapalat"/>
          <w:b/>
          <w:sz w:val="24"/>
          <w:szCs w:val="24"/>
        </w:rPr>
        <w:t>,</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r w:rsidRPr="00461613">
        <w:rPr>
          <w:rFonts w:ascii="GHEA Grapalat" w:hAnsi="GHEA Grapalat"/>
          <w:b/>
          <w:sz w:val="24"/>
          <w:szCs w:val="24"/>
        </w:rPr>
        <w:t xml:space="preserve">ЦУ </w:t>
      </w:r>
      <w:proofErr w:type="gramStart"/>
      <w:r w:rsidRPr="00461613">
        <w:rPr>
          <w:rFonts w:ascii="GHEA Grapalat" w:hAnsi="GHEA Grapalat"/>
          <w:b/>
          <w:sz w:val="24"/>
          <w:szCs w:val="24"/>
        </w:rPr>
        <w:t>-и</w:t>
      </w:r>
      <w:proofErr w:type="gramEnd"/>
      <w:r w:rsidRPr="00461613">
        <w:rPr>
          <w:rFonts w:ascii="GHEA Grapalat" w:hAnsi="GHEA Grapalat"/>
          <w:b/>
          <w:sz w:val="24"/>
          <w:szCs w:val="24"/>
        </w:rPr>
        <w:t xml:space="preserve">тоговая цена, предложенная </w:t>
      </w:r>
      <w:r w:rsidR="0038256B" w:rsidRPr="00461613">
        <w:rPr>
          <w:rFonts w:ascii="GHEA Grapalat" w:hAnsi="GHEA Grapalat"/>
          <w:b/>
          <w:sz w:val="24"/>
          <w:szCs w:val="24"/>
        </w:rPr>
        <w:t>ото</w:t>
      </w:r>
      <w:r w:rsidRPr="00461613">
        <w:rPr>
          <w:rFonts w:ascii="GHEA Grapalat" w:hAnsi="GHEA Grapalat"/>
          <w:b/>
          <w:sz w:val="24"/>
          <w:szCs w:val="24"/>
        </w:rPr>
        <w:t>бранным участником</w:t>
      </w:r>
      <w:r w:rsidR="00F00004" w:rsidRPr="00461613">
        <w:rPr>
          <w:rFonts w:ascii="GHEA Grapalat" w:hAnsi="GHEA Grapalat"/>
          <w:b/>
          <w:sz w:val="24"/>
          <w:szCs w:val="24"/>
        </w:rPr>
        <w:t>,</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r w:rsidRPr="00461613">
        <w:rPr>
          <w:rFonts w:ascii="GHEA Grapalat" w:hAnsi="GHEA Grapalat"/>
          <w:b/>
          <w:sz w:val="24"/>
          <w:szCs w:val="24"/>
        </w:rPr>
        <w:t>С</w:t>
      </w:r>
      <w:proofErr w:type="gramStart"/>
      <w:r w:rsidRPr="00461613">
        <w:rPr>
          <w:rFonts w:ascii="GHEA Grapalat" w:hAnsi="GHEA Grapalat"/>
          <w:b/>
          <w:sz w:val="24"/>
          <w:szCs w:val="24"/>
        </w:rPr>
        <w:t>Ц-</w:t>
      </w:r>
      <w:proofErr w:type="gramEnd"/>
      <w:r w:rsidRPr="00461613">
        <w:rPr>
          <w:rFonts w:ascii="GHEA Grapalat" w:hAnsi="GHEA Grapalat"/>
          <w:b/>
          <w:sz w:val="24"/>
          <w:szCs w:val="24"/>
        </w:rPr>
        <w:t xml:space="preserve"> совокупность максимальных единиц цен, установленных для оказания услуги</w:t>
      </w:r>
      <w:r w:rsidR="00F00004" w:rsidRPr="00461613">
        <w:rPr>
          <w:rFonts w:ascii="GHEA Grapalat" w:hAnsi="GHEA Grapalat"/>
          <w:b/>
          <w:sz w:val="24"/>
          <w:szCs w:val="24"/>
        </w:rPr>
        <w:t>,</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proofErr w:type="spellStart"/>
      <w:proofErr w:type="gramStart"/>
      <w:r w:rsidRPr="00461613">
        <w:rPr>
          <w:rFonts w:ascii="GHEA Grapalat" w:hAnsi="GHEA Grapalat"/>
          <w:b/>
          <w:sz w:val="24"/>
          <w:szCs w:val="24"/>
        </w:rPr>
        <w:t>У-цена</w:t>
      </w:r>
      <w:proofErr w:type="spellEnd"/>
      <w:proofErr w:type="gramEnd"/>
      <w:r w:rsidRPr="00461613">
        <w:rPr>
          <w:rFonts w:ascii="GHEA Grapalat" w:hAnsi="GHEA Grapalat"/>
          <w:b/>
          <w:sz w:val="24"/>
          <w:szCs w:val="24"/>
        </w:rPr>
        <w:t xml:space="preserve"> на максимальную единицу предоставленной услуги</w:t>
      </w:r>
      <w:r w:rsidR="00F00004" w:rsidRPr="00461613">
        <w:rPr>
          <w:rFonts w:ascii="GHEA Grapalat" w:hAnsi="GHEA Grapalat"/>
          <w:b/>
          <w:sz w:val="24"/>
          <w:szCs w:val="24"/>
        </w:rPr>
        <w:t>,</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r w:rsidRPr="00461613">
        <w:rPr>
          <w:rFonts w:ascii="GHEA Grapalat" w:hAnsi="GHEA Grapalat"/>
          <w:b/>
          <w:sz w:val="24"/>
          <w:szCs w:val="24"/>
        </w:rPr>
        <w:t>К-количество предоставленных услуг.</w:t>
      </w:r>
    </w:p>
    <w:p w:rsidR="00B95FE0" w:rsidRPr="009044F1" w:rsidRDefault="00A70A2B" w:rsidP="00151A32">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151A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151A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151A32">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151A32">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151A32">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151A32" w:rsidRPr="00E71861">
        <w:rPr>
          <w:rFonts w:ascii="GHEA Grapalat" w:hAnsi="GHEA Grapalat"/>
          <w:b/>
          <w:sz w:val="24"/>
          <w:szCs w:val="24"/>
        </w:rPr>
        <w:t>7-ый день в 1</w:t>
      </w:r>
      <w:r w:rsidR="00CB7F63">
        <w:rPr>
          <w:rFonts w:ascii="GHEA Grapalat" w:hAnsi="GHEA Grapalat"/>
          <w:b/>
          <w:sz w:val="24"/>
          <w:szCs w:val="24"/>
        </w:rPr>
        <w:t>0:3</w:t>
      </w:r>
      <w:r w:rsidR="00151A32" w:rsidRPr="00E71861">
        <w:rPr>
          <w:rFonts w:ascii="GHEA Grapalat" w:hAnsi="GHEA Grapalat"/>
          <w:b/>
          <w:sz w:val="24"/>
          <w:szCs w:val="24"/>
        </w:rPr>
        <w:t>0</w:t>
      </w:r>
      <w:r w:rsidR="00151A32" w:rsidRPr="00AD29CE">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151A32">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151A32">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151A3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151A3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151A3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151A3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151A3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151A3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151A3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151A3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w:t>
      </w:r>
      <w:proofErr w:type="spellStart"/>
      <w:proofErr w:type="gramStart"/>
      <w:r w:rsidR="009F2D95" w:rsidRPr="009044F1">
        <w:rPr>
          <w:rFonts w:ascii="GHEA Grapalat" w:hAnsi="GHEA Grapalat"/>
          <w:i w:val="0"/>
          <w:sz w:val="24"/>
          <w:szCs w:val="24"/>
        </w:rPr>
        <w:t>по</w:t>
      </w:r>
      <w:proofErr w:type="spellEnd"/>
      <w:proofErr w:type="gramEnd"/>
      <w:r w:rsidR="009F2D95" w:rsidRPr="009044F1">
        <w:rPr>
          <w:rFonts w:ascii="GHEA Grapalat" w:hAnsi="GHEA Grapalat"/>
          <w:i w:val="0"/>
          <w:sz w:val="24"/>
          <w:szCs w:val="24"/>
        </w:rPr>
        <w:t xml:space="preserve"> курсу</w:t>
      </w:r>
      <w:r w:rsidR="009F2D95">
        <w:rPr>
          <w:rFonts w:ascii="GHEA Grapalat" w:hAnsi="GHEA Grapalat"/>
          <w:i w:val="0"/>
          <w:sz w:val="24"/>
          <w:szCs w:val="24"/>
        </w:rPr>
        <w:t>,</w:t>
      </w:r>
      <w:r w:rsidR="009F2D95" w:rsidRPr="009044F1">
        <w:rPr>
          <w:rFonts w:ascii="GHEA Grapalat" w:hAnsi="GHEA Grapalat"/>
          <w:i w:val="0"/>
          <w:sz w:val="24"/>
          <w:szCs w:val="24"/>
        </w:rPr>
        <w:t xml:space="preserve"> </w:t>
      </w:r>
      <w:r w:rsidR="009F2D95"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151A3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151A32">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6834A0" w:rsidRDefault="006834A0" w:rsidP="00151A32">
      <w:pPr>
        <w:pStyle w:val="norm"/>
        <w:widowControl w:val="0"/>
        <w:tabs>
          <w:tab w:val="left" w:pos="1134"/>
        </w:tabs>
        <w:spacing w:line="240" w:lineRule="auto"/>
        <w:ind w:firstLine="567"/>
        <w:contextualSpacing/>
        <w:rPr>
          <w:rFonts w:ascii="GHEA Grapalat" w:hAnsi="GHEA Grapalat"/>
          <w:sz w:val="24"/>
          <w:szCs w:val="24"/>
        </w:rPr>
      </w:pPr>
      <w:proofErr w:type="gramStart"/>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средств в размере</w:t>
      </w:r>
      <w:proofErr w:type="gramEnd"/>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соглашения между сторонами. При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w:t>
      </w:r>
      <w:proofErr w:type="gramStart"/>
      <w:r w:rsidRPr="000811C1">
        <w:rPr>
          <w:rFonts w:ascii="GHEA Grapalat" w:hAnsi="GHEA Grapalat"/>
          <w:sz w:val="24"/>
          <w:szCs w:val="24"/>
        </w:rPr>
        <w:t>дств с пр</w:t>
      </w:r>
      <w:proofErr w:type="gramEnd"/>
      <w:r w:rsidRPr="000811C1">
        <w:rPr>
          <w:rFonts w:ascii="GHEA Grapalat" w:hAnsi="GHEA Grapalat"/>
          <w:sz w:val="24"/>
          <w:szCs w:val="24"/>
        </w:rPr>
        <w:t xml:space="preserve">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9B6D58" w:rsidRPr="009044F1" w:rsidRDefault="003572EA" w:rsidP="00151A3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151A32">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151A3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151A3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151A3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151A3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151A32">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151A3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151A32">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151A32">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151A32">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B84EC1" w:rsidRDefault="00A150A9" w:rsidP="00151A32">
      <w:pPr>
        <w:pStyle w:val="23"/>
        <w:widowControl w:val="0"/>
        <w:tabs>
          <w:tab w:val="left" w:pos="1276"/>
        </w:tabs>
        <w:spacing w:line="240" w:lineRule="auto"/>
        <w:ind w:firstLine="567"/>
        <w:contextualSpacing/>
        <w:rPr>
          <w:rFonts w:ascii="GHEA Grapalat" w:hAnsi="GHEA Grapalat"/>
          <w:b/>
          <w:sz w:val="24"/>
          <w:szCs w:val="24"/>
        </w:rPr>
      </w:pPr>
      <w:r w:rsidRPr="00B84EC1">
        <w:rPr>
          <w:rFonts w:ascii="GHEA Grapalat" w:hAnsi="GHEA Grapalat"/>
          <w:b/>
          <w:sz w:val="24"/>
          <w:szCs w:val="24"/>
        </w:rPr>
        <w:t>8.</w:t>
      </w:r>
      <w:r w:rsidR="000E624C" w:rsidRPr="00B84EC1">
        <w:rPr>
          <w:rFonts w:ascii="GHEA Grapalat" w:hAnsi="GHEA Grapalat"/>
          <w:b/>
          <w:sz w:val="24"/>
          <w:szCs w:val="24"/>
          <w:lang w:val="hy-AM"/>
        </w:rPr>
        <w:t>1</w:t>
      </w:r>
      <w:r w:rsidR="003E503E" w:rsidRPr="00B84EC1">
        <w:rPr>
          <w:rFonts w:ascii="GHEA Grapalat" w:hAnsi="GHEA Grapalat"/>
          <w:b/>
          <w:sz w:val="24"/>
          <w:szCs w:val="24"/>
        </w:rPr>
        <w:t>7</w:t>
      </w:r>
      <w:r w:rsidRPr="00B84EC1">
        <w:rPr>
          <w:rFonts w:ascii="GHEA Grapalat" w:hAnsi="GHEA Grapalat"/>
          <w:b/>
          <w:sz w:val="24"/>
          <w:szCs w:val="24"/>
        </w:rPr>
        <w:t>.</w:t>
      </w:r>
      <w:r w:rsidR="00EE0CB1" w:rsidRPr="00B84EC1">
        <w:rPr>
          <w:rFonts w:ascii="GHEA Grapalat" w:hAnsi="GHEA Grapalat"/>
          <w:b/>
          <w:sz w:val="24"/>
          <w:szCs w:val="24"/>
        </w:rPr>
        <w:tab/>
      </w:r>
      <w:r w:rsidRPr="00B84EC1">
        <w:rPr>
          <w:rFonts w:ascii="GHEA Grapalat" w:hAnsi="GHEA Grapalat"/>
          <w:b/>
          <w:sz w:val="24"/>
          <w:szCs w:val="24"/>
        </w:rPr>
        <w:t>Оценка заявок и определение отобранного участника осуществляются по отдельным лота</w:t>
      </w:r>
      <w:r w:rsidR="00B84EC1" w:rsidRPr="00B84EC1">
        <w:rPr>
          <w:rFonts w:ascii="GHEA Grapalat" w:hAnsi="GHEA Grapalat"/>
          <w:b/>
          <w:sz w:val="24"/>
          <w:szCs w:val="24"/>
        </w:rPr>
        <w:t>м.</w:t>
      </w:r>
      <w:r w:rsidRPr="00B84EC1">
        <w:rPr>
          <w:rFonts w:ascii="GHEA Grapalat" w:hAnsi="GHEA Grapalat"/>
          <w:b/>
          <w:sz w:val="24"/>
          <w:szCs w:val="24"/>
        </w:rPr>
        <w:t xml:space="preserve"> </w:t>
      </w:r>
    </w:p>
    <w:p w:rsidR="00583092" w:rsidRPr="009044F1" w:rsidRDefault="00A150A9" w:rsidP="00151A32">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151A32">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151A32">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151A3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151A32">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B84EC1" w:rsidRPr="00B84EC1">
        <w:rPr>
          <w:rFonts w:ascii="GHEA Grapalat" w:hAnsi="GHEA Grapalat"/>
          <w:b/>
          <w:sz w:val="24"/>
          <w:szCs w:val="24"/>
        </w:rPr>
        <w:t>5</w:t>
      </w:r>
      <w:r w:rsidRPr="00B84EC1">
        <w:rPr>
          <w:rFonts w:ascii="GHEA Grapalat" w:hAnsi="GHEA Grapalat"/>
          <w:b/>
          <w:sz w:val="24"/>
          <w:szCs w:val="24"/>
        </w:rPr>
        <w:t xml:space="preserve"> календарных дней.</w:t>
      </w:r>
      <w:r w:rsidRPr="009044F1">
        <w:rPr>
          <w:rFonts w:ascii="GHEA Grapalat" w:hAnsi="GHEA Grapalat"/>
          <w:sz w:val="24"/>
          <w:szCs w:val="24"/>
        </w:rPr>
        <w:t xml:space="preserve"> Период ожидания не применим, если заявку подал только один участник, с которым заключается договор.</w:t>
      </w:r>
    </w:p>
    <w:p w:rsidR="00583092" w:rsidRPr="009044F1" w:rsidRDefault="00583092" w:rsidP="00151A32">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84EC1">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84EC1">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B14029" w:rsidRDefault="007F245B" w:rsidP="007F245B">
      <w:pPr>
        <w:rPr>
          <w:rFonts w:ascii="GHEA Grapalat" w:hAnsi="GHEA Grapalat"/>
          <w:b/>
        </w:rPr>
      </w:pPr>
      <w:r w:rsidRPr="00925DE0">
        <w:rPr>
          <w:rFonts w:ascii="GHEA Grapalat" w:hAnsi="GHEA Grapalat"/>
          <w:b/>
        </w:rPr>
        <w:t xml:space="preserve">                  </w:t>
      </w:r>
    </w:p>
    <w:p w:rsidR="00096865" w:rsidRPr="00925DE0" w:rsidRDefault="00030D40" w:rsidP="00B14029">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F245B" w:rsidRPr="00925DE0" w:rsidRDefault="007F245B" w:rsidP="007F245B">
      <w:pPr>
        <w:rPr>
          <w:rFonts w:ascii="GHEA Grapalat" w:hAnsi="GHEA Grapalat" w:cs="Arial"/>
          <w:b/>
          <w:iCs/>
        </w:rPr>
      </w:pPr>
    </w:p>
    <w:p w:rsidR="00096865" w:rsidRDefault="00030D40" w:rsidP="00AF6C06">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57550D" w:rsidRPr="00CB7F63" w:rsidRDefault="00A6609C" w:rsidP="00AF6C06">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CB7F63" w:rsidRPr="00CB7F63">
        <w:rPr>
          <w:rFonts w:ascii="GHEA Grapalat" w:hAnsi="GHEA Grapalat"/>
          <w:b/>
        </w:rPr>
        <w:t>Размер обеспечения квалификации равен 15 процентам</w:t>
      </w:r>
      <w:r w:rsidR="00CB7F63" w:rsidRPr="00CB7F63">
        <w:rPr>
          <w:rFonts w:ascii="GHEA Grapalat" w:hAnsi="GHEA Grapalat"/>
        </w:rPr>
        <w:t xml:space="preserve"> </w:t>
      </w:r>
      <w:r w:rsidR="00AF6C06" w:rsidRPr="00CB7F63">
        <w:rPr>
          <w:rFonts w:ascii="GHEA Grapalat" w:hAnsi="GHEA Grapalat"/>
          <w:b/>
        </w:rPr>
        <w:t>ценового предложения отобранного участника</w:t>
      </w:r>
      <w:r w:rsidR="008C5F2A" w:rsidRPr="00CB7F63">
        <w:rPr>
          <w:rFonts w:ascii="GHEA Grapalat" w:hAnsi="GHEA Grapalat"/>
          <w:b/>
        </w:rPr>
        <w:t>.</w:t>
      </w:r>
      <w:r w:rsidR="00AF6C06" w:rsidRPr="00CB7F63">
        <w:rPr>
          <w:rFonts w:ascii="GHEA Grapalat" w:hAnsi="GHEA Grapalat"/>
          <w:b/>
        </w:rPr>
        <w:t xml:space="preserve"> </w:t>
      </w:r>
      <w:r w:rsidR="001647D2" w:rsidRPr="00CB7F63">
        <w:rPr>
          <w:rFonts w:ascii="GHEA Grapalat" w:hAnsi="GHEA Grapalat"/>
          <w:b/>
        </w:rPr>
        <w:t xml:space="preserve">Обеспечение квалификации представляется в </w:t>
      </w:r>
      <w:r w:rsidR="004B6A49" w:rsidRPr="00CB7F63">
        <w:rPr>
          <w:rFonts w:ascii="GHEA Grapalat" w:hAnsi="GHEA Grapalat"/>
          <w:b/>
        </w:rPr>
        <w:t>виде</w:t>
      </w:r>
      <w:r w:rsidR="001647D2" w:rsidRPr="00CB7F63">
        <w:rPr>
          <w:rFonts w:ascii="GHEA Grapalat" w:hAnsi="GHEA Grapalat"/>
          <w:b/>
        </w:rPr>
        <w:t xml:space="preserve"> </w:t>
      </w:r>
      <w:r w:rsidR="00BD5554" w:rsidRPr="00CB7F63">
        <w:rPr>
          <w:rFonts w:ascii="GHEA Grapalat" w:hAnsi="GHEA Grapalat"/>
          <w:b/>
        </w:rPr>
        <w:t>соглашения о неустойке (приложение 4. 2) или наличных денег</w:t>
      </w:r>
      <w:r w:rsidR="001C7202" w:rsidRPr="00CB7F63">
        <w:rPr>
          <w:rFonts w:ascii="GHEA Grapalat" w:hAnsi="GHEA Grapalat"/>
        </w:rPr>
        <w:t xml:space="preserve">. </w:t>
      </w:r>
      <w:r w:rsidR="00C77407" w:rsidRPr="00CB7F63">
        <w:rPr>
          <w:rFonts w:ascii="GHEA Grapalat" w:hAnsi="GHEA Grapalat"/>
        </w:rPr>
        <w:t xml:space="preserve">Причем  обеспечение </w:t>
      </w:r>
      <w:r w:rsidR="001647D2" w:rsidRPr="00CB7F63">
        <w:rPr>
          <w:rFonts w:ascii="GHEA Grapalat" w:hAnsi="GHEA Grapalat"/>
        </w:rPr>
        <w:t xml:space="preserve">должно быть действительным как минимум  включительно до </w:t>
      </w:r>
      <w:r w:rsidR="00777665" w:rsidRPr="00CB7F63">
        <w:rPr>
          <w:rFonts w:ascii="GHEA Grapalat" w:hAnsi="GHEA Grapalat"/>
        </w:rPr>
        <w:t>20</w:t>
      </w:r>
      <w:r w:rsidR="0057550D" w:rsidRPr="00CB7F63">
        <w:rPr>
          <w:rFonts w:ascii="GHEA Grapalat" w:hAnsi="GHEA Grapalat"/>
        </w:rPr>
        <w:t>-го рабочего дня, следующего за днем полного принятия заказчиком результата выполнения договора</w:t>
      </w:r>
      <w:r w:rsidR="002F1F3B">
        <w:rPr>
          <w:rFonts w:ascii="GHEA Grapalat" w:hAnsi="GHEA Grapalat"/>
        </w:rPr>
        <w:t>.</w:t>
      </w:r>
    </w:p>
    <w:p w:rsidR="00CD2651" w:rsidRPr="002E6E0C" w:rsidRDefault="00CD2651" w:rsidP="00AF6C06">
      <w:pPr>
        <w:widowControl w:val="0"/>
        <w:tabs>
          <w:tab w:val="left" w:pos="1276"/>
        </w:tabs>
        <w:ind w:firstLine="567"/>
        <w:contextualSpacing/>
        <w:jc w:val="both"/>
        <w:rPr>
          <w:rFonts w:ascii="GHEA Grapalat" w:hAnsi="GHEA Grapalat" w:cs="Sylfaen"/>
        </w:rPr>
      </w:pPr>
      <w:r w:rsidRPr="00CB7F63">
        <w:rPr>
          <w:rFonts w:ascii="GHEA Grapalat" w:hAnsi="GHEA Grapalat" w:cs="Sylfaen"/>
        </w:rPr>
        <w:t xml:space="preserve">Если процедура закупки организована </w:t>
      </w:r>
      <w:r w:rsidR="00611C2E" w:rsidRPr="00CB7F63">
        <w:rPr>
          <w:rFonts w:ascii="GHEA Grapalat" w:hAnsi="GHEA Grapalat" w:cs="Sylfaen"/>
        </w:rPr>
        <w:t>по</w:t>
      </w:r>
      <w:r w:rsidRPr="00CB7F63">
        <w:rPr>
          <w:rFonts w:ascii="GHEA Grapalat" w:hAnsi="GHEA Grapalat" w:cs="Sylfaen"/>
        </w:rPr>
        <w:t xml:space="preserve"> лота</w:t>
      </w:r>
      <w:r w:rsidR="00611C2E" w:rsidRPr="00CB7F63">
        <w:rPr>
          <w:rFonts w:ascii="GHEA Grapalat" w:hAnsi="GHEA Grapalat" w:cs="Sylfaen"/>
        </w:rPr>
        <w:t>м</w:t>
      </w:r>
      <w:r w:rsidRPr="00CB7F63">
        <w:rPr>
          <w:rFonts w:ascii="GHEA Grapalat" w:hAnsi="GHEA Grapalat" w:cs="Sylfaen"/>
        </w:rPr>
        <w:t xml:space="preserve"> и участник</w:t>
      </w:r>
      <w:r w:rsidRPr="002E6E0C">
        <w:rPr>
          <w:rFonts w:ascii="GHEA Grapalat" w:hAnsi="GHEA Grapalat" w:cs="Sylfaen"/>
        </w:rPr>
        <w:t xml:space="preserve">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AF6C06">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2406D8" w:rsidRPr="00853D2D" w:rsidRDefault="002406D8" w:rsidP="00AF6C06">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AF6C06">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цены договора. </w:t>
      </w:r>
      <w:r w:rsidR="00E04D59" w:rsidRPr="001C7202">
        <w:rPr>
          <w:rFonts w:ascii="GHEA Grapalat" w:hAnsi="GHEA Grapalat"/>
          <w:b/>
        </w:rPr>
        <w:t xml:space="preserve">Обеспечение квалификации представляется в виде соглашения о неустойке (приложение </w:t>
      </w:r>
      <w:r w:rsidR="00E04D59">
        <w:rPr>
          <w:rFonts w:ascii="GHEA Grapalat" w:hAnsi="GHEA Grapalat"/>
          <w:b/>
        </w:rPr>
        <w:t>5.1</w:t>
      </w:r>
      <w:r w:rsidR="00E04D59" w:rsidRPr="001C7202">
        <w:rPr>
          <w:rFonts w:ascii="GHEA Grapalat" w:hAnsi="GHEA Grapalat"/>
          <w:b/>
        </w:rPr>
        <w:t>) или наличных денег</w:t>
      </w:r>
      <w:r w:rsidR="00E04D59">
        <w:rPr>
          <w:rFonts w:ascii="GHEA Grapalat" w:hAnsi="GHEA Grapalat"/>
        </w:rPr>
        <w:t>.</w:t>
      </w:r>
    </w:p>
    <w:p w:rsidR="0011249D" w:rsidRDefault="0058395E" w:rsidP="00AF6C06">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w:t>
      </w:r>
      <w:r w:rsidR="0011249D" w:rsidRPr="00853D2D">
        <w:rPr>
          <w:rFonts w:ascii="GHEA Grapalat" w:hAnsi="GHEA Grapalat"/>
        </w:rPr>
        <w:t xml:space="preserve">по лотам и участник признается отобранным участником </w:t>
      </w:r>
      <w:proofErr w:type="gramStart"/>
      <w:r w:rsidR="0011249D" w:rsidRPr="00853D2D">
        <w:rPr>
          <w:rFonts w:ascii="GHEA Grapalat" w:hAnsi="GHEA Grapalat"/>
        </w:rPr>
        <w:t>по</w:t>
      </w:r>
      <w:proofErr w:type="gramEnd"/>
      <w:r w:rsidR="0011249D" w:rsidRPr="00853D2D">
        <w:rPr>
          <w:rFonts w:ascii="GHEA Grapalat" w:hAnsi="GHEA Grapalat"/>
        </w:rPr>
        <w:t xml:space="preserve"> более </w:t>
      </w:r>
      <w:proofErr w:type="gramStart"/>
      <w:r w:rsidR="0011249D" w:rsidRPr="00853D2D">
        <w:rPr>
          <w:rFonts w:ascii="GHEA Grapalat" w:hAnsi="GHEA Grapalat"/>
        </w:rPr>
        <w:t>чем</w:t>
      </w:r>
      <w:proofErr w:type="gramEnd"/>
      <w:r w:rsidR="0011249D" w:rsidRPr="00853D2D">
        <w:rPr>
          <w:rFonts w:ascii="GHEA Grapalat" w:hAnsi="GHEA Grapalat"/>
        </w:rPr>
        <w:t xml:space="preserve"> одному лоту, </w:t>
      </w:r>
      <w:r w:rsidR="0011249D" w:rsidRPr="00853D2D">
        <w:rPr>
          <w:rFonts w:ascii="GHEA Grapalat" w:hAnsi="GHEA Grapalat" w:cs="Sylfaen"/>
        </w:rPr>
        <w:t xml:space="preserve">то он может предоставить обеспечение квалификации как </w:t>
      </w:r>
      <w:r w:rsidR="0011249D"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11249D" w:rsidRPr="00B04651">
        <w:rPr>
          <w:rFonts w:ascii="GHEA Grapalat" w:hAnsi="GHEA Grapalat"/>
        </w:rPr>
        <w:t>цене договора.</w:t>
      </w:r>
      <w:r w:rsidR="0011249D">
        <w:rPr>
          <w:rFonts w:ascii="GHEA Grapalat" w:hAnsi="GHEA Grapalat"/>
        </w:rPr>
        <w:t xml:space="preserve"> </w:t>
      </w:r>
    </w:p>
    <w:p w:rsidR="00E969ED" w:rsidRPr="00DC30CC" w:rsidRDefault="00740EF5" w:rsidP="00AF6C06">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AF6C06">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AF6C06">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AF6C06">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AF6C06">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contextualSpacing/>
        <w:rPr>
          <w:rFonts w:ascii="GHEA Grapalat" w:hAnsi="GHEA Grapalat"/>
          <w:b/>
        </w:rPr>
      </w:pPr>
      <w:r>
        <w:rPr>
          <w:rFonts w:ascii="GHEA Grapalat" w:hAnsi="GHEA Grapalat"/>
          <w:b/>
        </w:rPr>
        <w:t xml:space="preserve">                         </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E04D59">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C61D30" w:rsidRPr="00B02E29">
        <w:rPr>
          <w:rFonts w:ascii="GHEA Grapalat" w:hAnsi="GHEA Grapalat"/>
        </w:rPr>
        <w:t>прекращается</w:t>
      </w:r>
      <w:r w:rsidR="00C61D30">
        <w:rPr>
          <w:rFonts w:ascii="GHEA Grapalat" w:hAnsi="GHEA Grapalat"/>
        </w:rPr>
        <w:t xml:space="preserve"> </w:t>
      </w:r>
      <w:r w:rsidR="00C61D30" w:rsidRPr="00B02E29">
        <w:rPr>
          <w:rFonts w:ascii="GHEA Grapalat" w:hAnsi="GHEA Grapalat"/>
        </w:rPr>
        <w:t>потребность</w:t>
      </w:r>
      <w:r w:rsidR="00C61D30">
        <w:rPr>
          <w:rFonts w:ascii="GHEA Grapalat" w:hAnsi="GHEA Grapalat"/>
        </w:rPr>
        <w:t xml:space="preserve"> </w:t>
      </w:r>
      <w:r w:rsidR="00C61D30" w:rsidRPr="00B02E29">
        <w:rPr>
          <w:rFonts w:ascii="GHEA Grapalat" w:hAnsi="GHEA Grapalat"/>
        </w:rPr>
        <w:t>в</w:t>
      </w:r>
      <w:r w:rsidR="00C61D30">
        <w:rPr>
          <w:rFonts w:ascii="GHEA Grapalat" w:hAnsi="GHEA Grapalat"/>
        </w:rPr>
        <w:t xml:space="preserve"> </w:t>
      </w:r>
      <w:r w:rsidR="00C61D30" w:rsidRPr="00B02E29">
        <w:rPr>
          <w:rFonts w:ascii="GHEA Grapalat" w:hAnsi="GHEA Grapalat"/>
        </w:rPr>
        <w:t>закупке.</w:t>
      </w:r>
      <w:r w:rsidR="00C61D30">
        <w:rPr>
          <w:rFonts w:ascii="GHEA Grapalat" w:hAnsi="GHEA Grapalat"/>
        </w:rPr>
        <w:t xml:space="preserve"> </w:t>
      </w:r>
      <w:r w:rsidR="00C61D30" w:rsidRPr="00B02E29">
        <w:rPr>
          <w:rFonts w:ascii="GHEA Grapalat" w:hAnsi="GHEA Grapalat"/>
        </w:rPr>
        <w:t>При</w:t>
      </w:r>
      <w:r w:rsidR="00C61D30">
        <w:rPr>
          <w:rFonts w:ascii="GHEA Grapalat" w:hAnsi="GHEA Grapalat"/>
        </w:rPr>
        <w:t xml:space="preserve"> </w:t>
      </w:r>
      <w:r w:rsidR="00C61D30" w:rsidRPr="00B02E29">
        <w:rPr>
          <w:rFonts w:ascii="GHEA Grapalat" w:hAnsi="GHEA Grapalat"/>
        </w:rPr>
        <w:t>этом</w:t>
      </w:r>
      <w:r w:rsidR="00C61D30">
        <w:rPr>
          <w:rFonts w:ascii="GHEA Grapalat" w:hAnsi="GHEA Grapalat"/>
        </w:rPr>
        <w:t xml:space="preserve"> </w:t>
      </w:r>
      <w:r w:rsidR="00C61D30" w:rsidRPr="00B02E29">
        <w:rPr>
          <w:rFonts w:ascii="GHEA Grapalat" w:hAnsi="GHEA Grapalat"/>
        </w:rPr>
        <w:t>процедура</w:t>
      </w:r>
      <w:r w:rsidR="00C61D30">
        <w:rPr>
          <w:rFonts w:ascii="GHEA Grapalat" w:hAnsi="GHEA Grapalat"/>
        </w:rPr>
        <w:t xml:space="preserve"> </w:t>
      </w:r>
      <w:r w:rsidR="00C61D30" w:rsidRPr="00B02E29">
        <w:rPr>
          <w:rFonts w:ascii="GHEA Grapalat" w:hAnsi="GHEA Grapalat"/>
        </w:rPr>
        <w:t>закупки,</w:t>
      </w:r>
      <w:r w:rsidR="00C61D30">
        <w:rPr>
          <w:rFonts w:ascii="GHEA Grapalat" w:hAnsi="GHEA Grapalat"/>
        </w:rPr>
        <w:t xml:space="preserve"> </w:t>
      </w:r>
      <w:r w:rsidR="00C61D30" w:rsidRPr="00B02E29">
        <w:rPr>
          <w:rFonts w:ascii="GHEA Grapalat" w:hAnsi="GHEA Grapalat"/>
        </w:rPr>
        <w:t>организованная</w:t>
      </w:r>
      <w:r w:rsidR="00C61D30">
        <w:rPr>
          <w:rFonts w:ascii="GHEA Grapalat" w:hAnsi="GHEA Grapalat"/>
        </w:rPr>
        <w:t xml:space="preserve"> </w:t>
      </w:r>
      <w:r w:rsidR="00C61D30" w:rsidRPr="00B02E29">
        <w:rPr>
          <w:rFonts w:ascii="GHEA Grapalat" w:hAnsi="GHEA Grapalat"/>
        </w:rPr>
        <w:t>для</w:t>
      </w:r>
      <w:r w:rsidR="00C61D30">
        <w:rPr>
          <w:rFonts w:ascii="GHEA Grapalat" w:hAnsi="GHEA Grapalat"/>
        </w:rPr>
        <w:t xml:space="preserve"> </w:t>
      </w:r>
      <w:r w:rsidR="00C61D30" w:rsidRPr="00B02E29">
        <w:rPr>
          <w:rFonts w:ascii="GHEA Grapalat" w:hAnsi="GHEA Grapalat"/>
        </w:rPr>
        <w:t>нужд</w:t>
      </w:r>
      <w:r w:rsidR="00C61D30">
        <w:rPr>
          <w:rFonts w:ascii="GHEA Grapalat" w:hAnsi="GHEA Grapalat"/>
        </w:rPr>
        <w:t xml:space="preserve"> </w:t>
      </w:r>
      <w:r w:rsidR="00C61D30" w:rsidRPr="00B02E29">
        <w:rPr>
          <w:rFonts w:ascii="GHEA Grapalat" w:hAnsi="GHEA Grapalat"/>
        </w:rPr>
        <w:t>государства</w:t>
      </w:r>
      <w:r w:rsidR="00C61D30">
        <w:rPr>
          <w:rFonts w:ascii="GHEA Grapalat" w:hAnsi="GHEA Grapalat"/>
        </w:rPr>
        <w:t xml:space="preserve"> </w:t>
      </w:r>
      <w:r w:rsidR="00C61D30" w:rsidRPr="00B02E29">
        <w:rPr>
          <w:rFonts w:ascii="GHEA Grapalat" w:hAnsi="GHEA Grapalat"/>
        </w:rPr>
        <w:t>или</w:t>
      </w:r>
      <w:r w:rsidR="00C61D30">
        <w:rPr>
          <w:rFonts w:ascii="GHEA Grapalat" w:hAnsi="GHEA Grapalat"/>
        </w:rPr>
        <w:t xml:space="preserve"> </w:t>
      </w:r>
      <w:r w:rsidR="00C61D30" w:rsidRPr="00B02E29">
        <w:rPr>
          <w:rFonts w:ascii="GHEA Grapalat" w:hAnsi="GHEA Grapalat"/>
        </w:rPr>
        <w:t>общин,</w:t>
      </w:r>
      <w:r w:rsidR="00C61D30">
        <w:rPr>
          <w:rFonts w:ascii="GHEA Grapalat" w:hAnsi="GHEA Grapalat"/>
        </w:rPr>
        <w:t xml:space="preserve"> </w:t>
      </w:r>
      <w:r w:rsidR="00C61D30" w:rsidRPr="00B02E29">
        <w:rPr>
          <w:rFonts w:ascii="GHEA Grapalat" w:hAnsi="GHEA Grapalat"/>
        </w:rPr>
        <w:t>может</w:t>
      </w:r>
      <w:r w:rsidR="00C61D30">
        <w:rPr>
          <w:rFonts w:ascii="GHEA Grapalat" w:hAnsi="GHEA Grapalat"/>
        </w:rPr>
        <w:t xml:space="preserve"> </w:t>
      </w:r>
      <w:r w:rsidR="00C61D30" w:rsidRPr="00B02E29">
        <w:rPr>
          <w:rFonts w:ascii="GHEA Grapalat" w:hAnsi="GHEA Grapalat"/>
        </w:rPr>
        <w:t>быть</w:t>
      </w:r>
      <w:r w:rsidR="00C61D30">
        <w:rPr>
          <w:rFonts w:ascii="GHEA Grapalat" w:hAnsi="GHEA Grapalat"/>
        </w:rPr>
        <w:t xml:space="preserve"> </w:t>
      </w:r>
      <w:r w:rsidR="00C61D30" w:rsidRPr="00B02E29">
        <w:rPr>
          <w:rFonts w:ascii="GHEA Grapalat" w:hAnsi="GHEA Grapalat"/>
        </w:rPr>
        <w:t>объявлена</w:t>
      </w:r>
      <w:r w:rsidR="00C61D30">
        <w:rPr>
          <w:rFonts w:ascii="GHEA Grapalat" w:hAnsi="GHEA Grapalat"/>
        </w:rPr>
        <w:t xml:space="preserve"> </w:t>
      </w:r>
      <w:r w:rsidR="00C61D30" w:rsidRPr="00B02E29">
        <w:rPr>
          <w:rFonts w:ascii="GHEA Grapalat" w:hAnsi="GHEA Grapalat"/>
        </w:rPr>
        <w:t>полностью</w:t>
      </w:r>
      <w:r w:rsidR="00C61D30">
        <w:rPr>
          <w:rFonts w:ascii="GHEA Grapalat" w:hAnsi="GHEA Grapalat"/>
        </w:rPr>
        <w:t xml:space="preserve"> </w:t>
      </w:r>
      <w:r w:rsidR="00C61D30" w:rsidRPr="00B02E29">
        <w:rPr>
          <w:rFonts w:ascii="GHEA Grapalat" w:hAnsi="GHEA Grapalat"/>
        </w:rPr>
        <w:t>или</w:t>
      </w:r>
      <w:r w:rsidR="00C61D30">
        <w:rPr>
          <w:rFonts w:ascii="GHEA Grapalat" w:hAnsi="GHEA Grapalat"/>
        </w:rPr>
        <w:t xml:space="preserve"> </w:t>
      </w:r>
      <w:r w:rsidR="00C61D30" w:rsidRPr="00B02E29">
        <w:rPr>
          <w:rFonts w:ascii="GHEA Grapalat" w:hAnsi="GHEA Grapalat"/>
        </w:rPr>
        <w:t>частично</w:t>
      </w:r>
      <w:r w:rsidR="00C61D30">
        <w:rPr>
          <w:rFonts w:ascii="GHEA Grapalat" w:hAnsi="GHEA Grapalat"/>
        </w:rPr>
        <w:t xml:space="preserve"> </w:t>
      </w:r>
      <w:r w:rsidR="00C61D30" w:rsidRPr="00B02E29">
        <w:rPr>
          <w:rFonts w:ascii="GHEA Grapalat" w:hAnsi="GHEA Grapalat"/>
        </w:rPr>
        <w:t>несостоявшейся</w:t>
      </w:r>
      <w:r w:rsidR="00C61D30">
        <w:rPr>
          <w:rFonts w:ascii="GHEA Grapalat" w:hAnsi="GHEA Grapalat"/>
        </w:rPr>
        <w:t xml:space="preserve"> </w:t>
      </w:r>
      <w:r w:rsidR="00C61D30" w:rsidRPr="00CC7EC8">
        <w:rPr>
          <w:rFonts w:ascii="GHEA Grapalat" w:hAnsi="GHEA Grapalat"/>
          <w:spacing w:val="-6"/>
        </w:rPr>
        <w:t>на</w:t>
      </w:r>
      <w:r w:rsidR="00C61D30">
        <w:rPr>
          <w:rFonts w:ascii="GHEA Grapalat" w:hAnsi="GHEA Grapalat"/>
          <w:spacing w:val="-6"/>
        </w:rPr>
        <w:t xml:space="preserve"> </w:t>
      </w:r>
      <w:r w:rsidR="00C61D30" w:rsidRPr="00CC7EC8">
        <w:rPr>
          <w:rFonts w:ascii="GHEA Grapalat" w:hAnsi="GHEA Grapalat"/>
          <w:spacing w:val="-6"/>
        </w:rPr>
        <w:t>основании</w:t>
      </w:r>
      <w:r w:rsidR="00C61D30">
        <w:rPr>
          <w:rFonts w:ascii="GHEA Grapalat" w:hAnsi="GHEA Grapalat"/>
          <w:spacing w:val="-6"/>
        </w:rPr>
        <w:t xml:space="preserve"> </w:t>
      </w:r>
      <w:r w:rsidR="00C61D30" w:rsidRPr="00CC7EC8">
        <w:rPr>
          <w:rFonts w:ascii="GHEA Grapalat" w:hAnsi="GHEA Grapalat"/>
          <w:spacing w:val="-6"/>
        </w:rPr>
        <w:t>решения</w:t>
      </w:r>
      <w:r w:rsidR="00C61D30">
        <w:rPr>
          <w:rFonts w:ascii="GHEA Grapalat" w:hAnsi="GHEA Grapalat"/>
          <w:spacing w:val="-6"/>
        </w:rPr>
        <w:t xml:space="preserve"> </w:t>
      </w:r>
      <w:r w:rsidR="00C61D30" w:rsidRPr="00CC7EC8">
        <w:rPr>
          <w:rFonts w:ascii="GHEA Grapalat" w:hAnsi="GHEA Grapalat"/>
          <w:spacing w:val="-6"/>
        </w:rPr>
        <w:t>руководителя</w:t>
      </w:r>
      <w:r w:rsidR="00C61D30">
        <w:rPr>
          <w:rFonts w:ascii="GHEA Grapalat" w:hAnsi="GHEA Grapalat"/>
          <w:spacing w:val="-6"/>
        </w:rPr>
        <w:t xml:space="preserve"> </w:t>
      </w:r>
      <w:r w:rsidR="00C61D30" w:rsidRPr="00CC7EC8">
        <w:rPr>
          <w:rFonts w:ascii="GHEA Grapalat" w:hAnsi="GHEA Grapalat"/>
          <w:spacing w:val="-6"/>
        </w:rPr>
        <w:t>уполномоченного</w:t>
      </w:r>
      <w:r w:rsidR="00C61D30">
        <w:rPr>
          <w:rFonts w:ascii="GHEA Grapalat" w:hAnsi="GHEA Grapalat"/>
          <w:spacing w:val="-6"/>
        </w:rPr>
        <w:t xml:space="preserve"> </w:t>
      </w:r>
      <w:r w:rsidR="00C61D30" w:rsidRPr="00CC7EC8">
        <w:rPr>
          <w:rFonts w:ascii="GHEA Grapalat" w:hAnsi="GHEA Grapalat"/>
          <w:spacing w:val="-6"/>
        </w:rPr>
        <w:t>органа,</w:t>
      </w:r>
      <w:r w:rsidR="00C61D30">
        <w:rPr>
          <w:rFonts w:ascii="GHEA Grapalat" w:hAnsi="GHEA Grapalat"/>
          <w:spacing w:val="-6"/>
        </w:rPr>
        <w:t xml:space="preserve"> </w:t>
      </w:r>
      <w:r w:rsidR="00C61D30" w:rsidRPr="00CC7EC8">
        <w:rPr>
          <w:rFonts w:ascii="GHEA Grapalat" w:hAnsi="GHEA Grapalat"/>
          <w:spacing w:val="-6"/>
        </w:rPr>
        <w:t>осуществляющего</w:t>
      </w:r>
      <w:r w:rsidR="00C61D30">
        <w:rPr>
          <w:rFonts w:ascii="GHEA Grapalat" w:hAnsi="GHEA Grapalat"/>
          <w:spacing w:val="-6"/>
        </w:rPr>
        <w:t xml:space="preserve"> </w:t>
      </w:r>
      <w:r w:rsidR="00C61D30" w:rsidRPr="00CC7EC8">
        <w:rPr>
          <w:rFonts w:ascii="GHEA Grapalat" w:hAnsi="GHEA Grapalat"/>
          <w:spacing w:val="-6"/>
        </w:rPr>
        <w:t>общее</w:t>
      </w:r>
      <w:r w:rsidR="00C61D30">
        <w:rPr>
          <w:rFonts w:ascii="GHEA Grapalat" w:hAnsi="GHEA Grapalat"/>
          <w:spacing w:val="-6"/>
        </w:rPr>
        <w:t xml:space="preserve"> </w:t>
      </w:r>
      <w:r w:rsidR="00C61D30" w:rsidRPr="00CC7EC8">
        <w:rPr>
          <w:rFonts w:ascii="GHEA Grapalat" w:hAnsi="GHEA Grapalat"/>
          <w:spacing w:val="-6"/>
        </w:rPr>
        <w:t>управление</w:t>
      </w:r>
      <w:r w:rsidR="00C61D30" w:rsidRPr="009044F1">
        <w:rPr>
          <w:rFonts w:ascii="GHEA Grapalat" w:hAnsi="GHEA Grapalat"/>
        </w:rPr>
        <w:t>.</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04D59">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04D59">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04D59" w:rsidRDefault="00E04D59"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C61D30">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C61D30">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C61D30">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C61D30">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C61D30">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C61D30">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61D30">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61D30">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C61D30">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C61D30">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C61D30">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C61D30">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61D30">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C61D30">
      <w:pPr>
        <w:widowControl w:val="0"/>
        <w:tabs>
          <w:tab w:val="left" w:pos="1134"/>
        </w:tabs>
        <w:ind w:firstLine="567"/>
        <w:contextualSpacing/>
        <w:jc w:val="both"/>
        <w:rPr>
          <w:rFonts w:ascii="GHEA Grapalat" w:hAnsi="GHEA Grapalat"/>
        </w:rPr>
      </w:pPr>
      <w:r w:rsidRPr="009044F1">
        <w:rPr>
          <w:rFonts w:ascii="GHEA Grapalat" w:hAnsi="GHEA Grapalat"/>
        </w:rPr>
        <w:t>2.</w:t>
      </w:r>
      <w:r w:rsidR="00C61D30">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C61D30">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C61D30">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706BC5">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C61D30">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C61D30">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C61D30">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C61D30">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C61D30">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C61D30">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C61D30">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C61D30">
      <w:pPr>
        <w:widowControl w:val="0"/>
        <w:tabs>
          <w:tab w:val="left" w:pos="1134"/>
        </w:tabs>
        <w:ind w:firstLine="567"/>
        <w:contextualSpacing/>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0B10A7" w:rsidRPr="00374F4A" w:rsidRDefault="000B10A7" w:rsidP="000B10A7">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324463">
        <w:rPr>
          <w:rFonts w:ascii="GHEA Grapalat" w:hAnsi="GHEA Grapalat"/>
          <w:b/>
          <w:i/>
          <w:sz w:val="24"/>
          <w:szCs w:val="24"/>
        </w:rPr>
        <w:t>GHTsDzB-HVKAK-2022-19</w:t>
      </w:r>
      <w:r>
        <w:rPr>
          <w:rFonts w:ascii="GHEA Grapalat" w:hAnsi="GHEA Grapalat"/>
          <w:b/>
          <w:i/>
          <w:sz w:val="24"/>
          <w:szCs w:val="24"/>
        </w:rPr>
        <w:t>»</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0B10A7">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A5EA0" w:rsidRDefault="000B10A7" w:rsidP="00B46D58">
      <w:pPr>
        <w:spacing w:after="160"/>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_ </w:t>
      </w:r>
      <w:r w:rsidRPr="005437F6">
        <w:rPr>
          <w:rFonts w:ascii="GHEA Grapalat" w:hAnsi="GHEA Grapalat"/>
        </w:rPr>
        <w:t>под кодом</w:t>
      </w:r>
      <w:r w:rsidRPr="00BD0FD1">
        <w:rPr>
          <w:rFonts w:ascii="GHEA Grapalat" w:hAnsi="GHEA Grapalat"/>
        </w:rPr>
        <w:t xml:space="preserve"> </w:t>
      </w:r>
      <w:r w:rsidRPr="0091710E">
        <w:rPr>
          <w:rFonts w:ascii="GHEA Grapalat" w:hAnsi="GHEA Grapalat"/>
          <w:b/>
          <w:i/>
        </w:rPr>
        <w:t>«</w:t>
      </w:r>
      <w:r w:rsidR="00324463">
        <w:rPr>
          <w:rFonts w:ascii="GHEA Grapalat" w:hAnsi="GHEA Grapalat"/>
          <w:b/>
          <w:i/>
        </w:rPr>
        <w:t>GHTsDzB-HVKAK-2022-19</w:t>
      </w:r>
      <w:r>
        <w:rPr>
          <w:rFonts w:ascii="GHEA Grapalat" w:hAnsi="GHEA Grapalat"/>
          <w:b/>
          <w:i/>
        </w:rPr>
        <w:t>»</w:t>
      </w:r>
      <w:r>
        <w:rPr>
          <w:rFonts w:ascii="GHEA Grapalat" w:hAnsi="GHEA Grapalat" w:cs="Sylfaen"/>
        </w:rPr>
        <w:t xml:space="preserve"> запроса котировок</w:t>
      </w:r>
      <w:r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w:t>
      </w:r>
      <w:r w:rsidR="00222ED3">
        <w:rPr>
          <w:rFonts w:ascii="GHEA Grapalat" w:hAnsi="GHEA Grapalat"/>
          <w:spacing w:val="-4"/>
        </w:rPr>
        <w:t xml:space="preserve">на </w:t>
      </w:r>
      <w:r w:rsidR="00222ED3">
        <w:rPr>
          <w:rFonts w:ascii="GHEA Grapalat" w:hAnsi="GHEA Grapalat"/>
        </w:rPr>
        <w:t xml:space="preserve">запрос котировок под кодом </w:t>
      </w:r>
      <w:r w:rsidR="00222ED3" w:rsidRPr="0091710E">
        <w:rPr>
          <w:rFonts w:ascii="GHEA Grapalat" w:hAnsi="GHEA Grapalat"/>
          <w:b/>
          <w:i/>
        </w:rPr>
        <w:t>«</w:t>
      </w:r>
      <w:r w:rsidR="00324463">
        <w:rPr>
          <w:rFonts w:ascii="GHEA Grapalat" w:hAnsi="GHEA Grapalat"/>
          <w:b/>
          <w:i/>
        </w:rPr>
        <w:t>GHTsDzB-HVKAK-2022-19</w:t>
      </w:r>
      <w:r w:rsidR="00222ED3">
        <w:rPr>
          <w:rFonts w:ascii="GHEA Grapalat" w:hAnsi="GHEA Grapalat"/>
          <w:b/>
          <w:i/>
        </w:rPr>
        <w:t>»</w:t>
      </w:r>
      <w:r w:rsidR="00706BC5">
        <w:rPr>
          <w:rFonts w:ascii="GHEA Grapalat" w:hAnsi="GHEA Grapalat"/>
          <w:b/>
          <w:i/>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proofErr w:type="gramStart"/>
      <w:r>
        <w:rPr>
          <w:rFonts w:ascii="GHEA Grapalat" w:hAnsi="GHEA Grapalat"/>
        </w:rPr>
        <w:t>в</w:t>
      </w:r>
      <w:proofErr w:type="gramEnd"/>
      <w:r>
        <w:rPr>
          <w:rFonts w:ascii="GHEA Grapalat" w:hAnsi="GHEA Grapalat"/>
        </w:rPr>
        <w:t xml:space="preserve"> </w:t>
      </w:r>
      <w:r w:rsidR="00222ED3">
        <w:rPr>
          <w:rFonts w:ascii="GHEA Grapalat" w:hAnsi="GHEA Grapalat"/>
          <w:spacing w:val="-4"/>
        </w:rPr>
        <w:t xml:space="preserve">на </w:t>
      </w:r>
      <w:r w:rsidR="00222ED3">
        <w:rPr>
          <w:rFonts w:ascii="GHEA Grapalat" w:hAnsi="GHEA Grapalat"/>
        </w:rPr>
        <w:t xml:space="preserve">запрос котировок под кодом </w:t>
      </w:r>
      <w:r w:rsidR="00222ED3" w:rsidRPr="0091710E">
        <w:rPr>
          <w:rFonts w:ascii="GHEA Grapalat" w:hAnsi="GHEA Grapalat"/>
          <w:b/>
          <w:i/>
        </w:rPr>
        <w:t>«</w:t>
      </w:r>
      <w:r w:rsidR="00324463">
        <w:rPr>
          <w:rFonts w:ascii="GHEA Grapalat" w:hAnsi="GHEA Grapalat"/>
          <w:b/>
          <w:i/>
        </w:rPr>
        <w:t>GHTsDzB-HVKAK-2022-19</w:t>
      </w:r>
      <w:r w:rsidR="00222ED3">
        <w:rPr>
          <w:rFonts w:ascii="GHEA Grapalat" w:hAnsi="GHEA Grapalat"/>
          <w:b/>
          <w:i/>
        </w:rPr>
        <w:t>»</w:t>
      </w:r>
      <w:r w:rsidR="00222ED3">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rsidP="00222ED3">
      <w:pPr>
        <w:jc w:val="right"/>
        <w:rPr>
          <w:rFonts w:ascii="GHEA Grapalat" w:hAnsi="GHEA Grapalat"/>
          <w:b/>
        </w:rPr>
      </w:pPr>
      <w:r>
        <w:rPr>
          <w:rFonts w:ascii="GHEA Grapalat" w:hAnsi="GHEA Grapalat"/>
          <w:b/>
        </w:rPr>
        <w:br w:type="page"/>
      </w:r>
      <w:r w:rsidR="00652A78">
        <w:rPr>
          <w:rFonts w:ascii="GHEA Grapalat" w:hAnsi="GHEA Grapalat"/>
          <w:b/>
        </w:rPr>
        <w:t>Приложение 1.</w:t>
      </w:r>
      <w:r w:rsidR="00BD3FDD">
        <w:rPr>
          <w:rFonts w:ascii="GHEA Grapalat" w:hAnsi="GHEA Grapalat"/>
          <w:b/>
        </w:rPr>
        <w:t>1</w:t>
      </w:r>
      <w:r w:rsidR="00652A78">
        <w:rPr>
          <w:rFonts w:ascii="GHEA Grapalat" w:hAnsi="GHEA Grapalat"/>
          <w:b/>
        </w:rPr>
        <w:t xml:space="preserve">** </w:t>
      </w:r>
    </w:p>
    <w:p w:rsidR="00222ED3" w:rsidRPr="00374F4A" w:rsidRDefault="00222ED3" w:rsidP="00222ED3">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324463">
        <w:rPr>
          <w:rFonts w:ascii="GHEA Grapalat" w:hAnsi="GHEA Grapalat"/>
          <w:b/>
          <w:i/>
          <w:sz w:val="24"/>
          <w:szCs w:val="24"/>
        </w:rPr>
        <w:t>GHTsDzB-HVKAK-2022-19</w:t>
      </w:r>
      <w:r>
        <w:rPr>
          <w:rFonts w:ascii="GHEA Grapalat" w:hAnsi="GHEA Grapalat"/>
          <w:b/>
          <w:i/>
          <w:sz w:val="24"/>
          <w:szCs w:val="24"/>
        </w:rPr>
        <w:t>»</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11BE7">
            <w:pPr>
              <w:spacing w:before="240" w:after="240"/>
              <w:ind w:left="993" w:hanging="851"/>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487"/>
        </w:trPr>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222ED3">
      <w:pPr>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361"/>
        </w:trPr>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4C5BAC" w:rsidP="00F11BE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C5BAC" w:rsidP="00F11BE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4C5BAC" w:rsidP="00F11BE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C5BAC" w:rsidP="00F11BE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B047A2"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4C5BAC" w:rsidP="00F11BE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C5BAC" w:rsidP="00F11BE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11BE7">
        <w:trPr>
          <w:trHeight w:val="924"/>
        </w:trPr>
        <w:tc>
          <w:tcPr>
            <w:tcW w:w="9016" w:type="dxa"/>
            <w:gridSpan w:val="2"/>
            <w:vAlign w:val="center"/>
          </w:tcPr>
          <w:p w:rsidR="00A9306E" w:rsidRPr="00FD1EE4" w:rsidRDefault="004C5BAC"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11BE7">
        <w:trPr>
          <w:trHeight w:val="684"/>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282"/>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4C5BAC"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4C5BAC"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11BE7">
        <w:tc>
          <w:tcPr>
            <w:tcW w:w="9016" w:type="dxa"/>
            <w:gridSpan w:val="2"/>
            <w:vAlign w:val="center"/>
          </w:tcPr>
          <w:p w:rsidR="00A9306E" w:rsidRPr="00FD1EE4" w:rsidRDefault="004C5BAC" w:rsidP="00F11BE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11BE7">
        <w:tc>
          <w:tcPr>
            <w:tcW w:w="9016" w:type="dxa"/>
            <w:gridSpan w:val="2"/>
            <w:vAlign w:val="center"/>
          </w:tcPr>
          <w:p w:rsidR="00A9306E" w:rsidRPr="00FD1EE4" w:rsidRDefault="004C5BAC"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11BE7">
        <w:trPr>
          <w:trHeight w:val="924"/>
        </w:trPr>
        <w:tc>
          <w:tcPr>
            <w:tcW w:w="9016" w:type="dxa"/>
            <w:gridSpan w:val="2"/>
            <w:vAlign w:val="center"/>
          </w:tcPr>
          <w:p w:rsidR="00A9306E" w:rsidRPr="00FD1EE4" w:rsidRDefault="004C5BAC"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11BE7">
        <w:trPr>
          <w:trHeight w:val="684"/>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282"/>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4C5BAC"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4C5BAC"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11BE7">
        <w:tc>
          <w:tcPr>
            <w:tcW w:w="9016" w:type="dxa"/>
            <w:gridSpan w:val="2"/>
            <w:vAlign w:val="center"/>
          </w:tcPr>
          <w:p w:rsidR="00A9306E" w:rsidRPr="00FD1EE4" w:rsidRDefault="004C5BAC" w:rsidP="00F11BE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11BE7">
        <w:tc>
          <w:tcPr>
            <w:tcW w:w="9016" w:type="dxa"/>
            <w:gridSpan w:val="2"/>
            <w:vAlign w:val="center"/>
          </w:tcPr>
          <w:p w:rsidR="00A9306E" w:rsidRPr="00FD1EE4" w:rsidRDefault="004C5BAC" w:rsidP="00F11BE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11BE7">
        <w:tc>
          <w:tcPr>
            <w:tcW w:w="9016" w:type="dxa"/>
            <w:gridSpan w:val="2"/>
            <w:vAlign w:val="center"/>
          </w:tcPr>
          <w:p w:rsidR="00A9306E" w:rsidRPr="00FD1EE4" w:rsidRDefault="004C5BAC" w:rsidP="00F11BE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11BE7">
        <w:tc>
          <w:tcPr>
            <w:tcW w:w="9016" w:type="dxa"/>
            <w:gridSpan w:val="2"/>
            <w:vAlign w:val="center"/>
          </w:tcPr>
          <w:p w:rsidR="00A9306E" w:rsidRPr="00FD1EE4" w:rsidRDefault="004C5BAC" w:rsidP="00F11BE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4C5BAC"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4C5BAC" w:rsidP="00F11BE7">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4C5BAC"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4C5BAC"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rPr>
          <w:trHeight w:val="853"/>
        </w:trPr>
        <w:tc>
          <w:tcPr>
            <w:tcW w:w="2835" w:type="dxa"/>
            <w:vMerge w:val="restart"/>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11BE7">
        <w:tc>
          <w:tcPr>
            <w:tcW w:w="9016" w:type="dxa"/>
            <w:shd w:val="clear" w:color="auto" w:fill="DBE5F1" w:themeFill="accent1" w:themeFillTint="33"/>
          </w:tcPr>
          <w:p w:rsidR="00A9306E" w:rsidRPr="00FD1EE4" w:rsidRDefault="00A9306E" w:rsidP="00F11BE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11BE7">
        <w:trPr>
          <w:trHeight w:val="10187"/>
        </w:trPr>
        <w:tc>
          <w:tcPr>
            <w:tcW w:w="9016" w:type="dxa"/>
          </w:tcPr>
          <w:p w:rsidR="00A9306E" w:rsidRPr="00FD1EE4" w:rsidRDefault="00A9306E" w:rsidP="00F11BE7">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bookmarkStart w:id="3" w:name="_GoBack"/>
      <w:bookmarkEnd w:id="3"/>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7418F1" w:rsidRPr="00374F4A" w:rsidRDefault="007418F1" w:rsidP="007418F1">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324463">
        <w:rPr>
          <w:rFonts w:ascii="GHEA Grapalat" w:hAnsi="GHEA Grapalat"/>
          <w:b/>
          <w:i/>
          <w:sz w:val="24"/>
          <w:szCs w:val="24"/>
        </w:rPr>
        <w:t>GHTsDzB-HVKAK-2022-19</w:t>
      </w:r>
      <w:r>
        <w:rPr>
          <w:rFonts w:ascii="GHEA Grapalat" w:hAnsi="GHEA Grapalat"/>
          <w:b/>
          <w:i/>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7418F1" w:rsidRPr="005744FC">
        <w:rPr>
          <w:rFonts w:ascii="GHEA Grapalat" w:hAnsi="GHEA Grapalat"/>
          <w:spacing w:val="-6"/>
        </w:rPr>
        <w:t xml:space="preserve">на </w:t>
      </w:r>
      <w:r w:rsidR="007418F1">
        <w:rPr>
          <w:rFonts w:ascii="GHEA Grapalat" w:hAnsi="GHEA Grapalat"/>
          <w:spacing w:val="-6"/>
        </w:rPr>
        <w:t>запрос котировок</w:t>
      </w:r>
      <w:r w:rsidR="007418F1" w:rsidRPr="005744FC">
        <w:rPr>
          <w:rFonts w:ascii="GHEA Grapalat" w:hAnsi="GHEA Grapalat"/>
          <w:spacing w:val="-6"/>
        </w:rPr>
        <w:t xml:space="preserve"> под кодом </w:t>
      </w:r>
      <w:r w:rsidR="007418F1" w:rsidRPr="0091710E">
        <w:rPr>
          <w:rFonts w:ascii="GHEA Grapalat" w:hAnsi="GHEA Grapalat"/>
          <w:b/>
          <w:i/>
        </w:rPr>
        <w:t>«</w:t>
      </w:r>
      <w:r w:rsidR="00324463">
        <w:rPr>
          <w:rFonts w:ascii="GHEA Grapalat" w:hAnsi="GHEA Grapalat"/>
          <w:b/>
          <w:i/>
        </w:rPr>
        <w:t>GHTsDzB-HVKAK-2022-19</w:t>
      </w:r>
      <w:r w:rsidR="007418F1">
        <w:rPr>
          <w:rFonts w:ascii="GHEA Grapalat" w:hAnsi="GHEA Grapalat"/>
          <w:b/>
          <w:i/>
        </w:rPr>
        <w:t>»</w:t>
      </w:r>
      <w:r w:rsidR="007418F1"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2F1F3B" w:rsidRDefault="00B2572B" w:rsidP="002F1F3B">
      <w:pPr>
        <w:widowControl w:val="0"/>
        <w:spacing w:after="160"/>
        <w:jc w:val="right"/>
        <w:rPr>
          <w:rFonts w:ascii="GHEA Grapalat" w:hAnsi="GHEA Grapalat"/>
        </w:rPr>
      </w:pPr>
      <w:r w:rsidRPr="009044F1">
        <w:rPr>
          <w:rFonts w:ascii="GHEA Grapalat" w:hAnsi="GHEA Grapalat"/>
        </w:rPr>
        <w:t>М. П.</w:t>
      </w:r>
    </w:p>
    <w:p w:rsidR="002F1F3B" w:rsidRDefault="002F1F3B" w:rsidP="002F1F3B">
      <w:pPr>
        <w:widowControl w:val="0"/>
        <w:spacing w:after="160"/>
        <w:jc w:val="right"/>
        <w:rPr>
          <w:rFonts w:ascii="GHEA Grapalat" w:hAnsi="GHEA Grapalat"/>
        </w:rPr>
      </w:pPr>
    </w:p>
    <w:p w:rsidR="002F1F3B" w:rsidRDefault="002F1F3B" w:rsidP="002F1F3B">
      <w:pPr>
        <w:widowControl w:val="0"/>
        <w:spacing w:after="160"/>
        <w:jc w:val="right"/>
        <w:rPr>
          <w:rFonts w:ascii="GHEA Grapalat" w:hAnsi="GHEA Grapalat"/>
        </w:rPr>
      </w:pPr>
    </w:p>
    <w:p w:rsidR="002F1F3B" w:rsidRDefault="002F1F3B" w:rsidP="00706BC5">
      <w:pPr>
        <w:widowControl w:val="0"/>
        <w:spacing w:after="160"/>
        <w:jc w:val="both"/>
        <w:rPr>
          <w:rFonts w:ascii="GHEA Grapalat" w:hAnsi="GHEA Grapalat"/>
        </w:rPr>
      </w:pPr>
      <w:r>
        <w:rPr>
          <w:rFonts w:ascii="GHEA Grapalat" w:hAnsi="GHEA Grapalat"/>
        </w:rPr>
        <w:t>*</w:t>
      </w:r>
      <w:r w:rsidR="00847134">
        <w:t xml:space="preserve"> </w:t>
      </w:r>
      <w:r w:rsidR="001D1C22" w:rsidRPr="001D1C22">
        <w:rPr>
          <w:rFonts w:ascii="GHEA Grapalat" w:hAnsi="GHEA Grapalat" w:cs="GHEA Grapalat"/>
          <w:b/>
          <w:color w:val="FF0000"/>
        </w:rPr>
        <w:t xml:space="preserve">Ценовое предложение по 1 лоту представляется одним числом, </w:t>
      </w:r>
      <w:r w:rsidR="00706BC5">
        <w:rPr>
          <w:rFonts w:ascii="GHEA Grapalat" w:hAnsi="GHEA Grapalat" w:cs="GHEA Grapalat"/>
          <w:b/>
          <w:color w:val="FF0000"/>
        </w:rPr>
        <w:t xml:space="preserve">равным сумме </w:t>
      </w:r>
      <w:r w:rsidR="00685005">
        <w:rPr>
          <w:rFonts w:ascii="GHEA Grapalat" w:hAnsi="GHEA Grapalat" w:cs="GHEA Grapalat"/>
          <w:b/>
          <w:color w:val="FF0000"/>
        </w:rPr>
        <w:t xml:space="preserve">цен каждого лота </w:t>
      </w:r>
      <w:r w:rsidR="00CF40E1">
        <w:rPr>
          <w:rFonts w:ascii="GHEA Grapalat" w:hAnsi="GHEA Grapalat" w:cs="GHEA Grapalat"/>
          <w:b/>
          <w:color w:val="FF0000"/>
        </w:rPr>
        <w:t>в Приложении № 1</w:t>
      </w:r>
      <w:r w:rsidR="00685005">
        <w:rPr>
          <w:rFonts w:ascii="GHEA Grapalat" w:hAnsi="GHEA Grapalat" w:cs="GHEA Grapalat"/>
          <w:b/>
          <w:color w:val="FF0000"/>
        </w:rPr>
        <w:t>.1</w:t>
      </w:r>
      <w:r w:rsidR="00CF40E1">
        <w:rPr>
          <w:rFonts w:ascii="GHEA Grapalat" w:hAnsi="GHEA Grapalat" w:cs="GHEA Grapalat"/>
          <w:b/>
          <w:color w:val="FF0000"/>
        </w:rPr>
        <w:t>.</w:t>
      </w:r>
    </w:p>
    <w:p w:rsidR="002F1F3B" w:rsidRPr="002F1F3B" w:rsidRDefault="00B217BB" w:rsidP="002F1F3B">
      <w:pPr>
        <w:widowControl w:val="0"/>
        <w:spacing w:after="160"/>
        <w:jc w:val="right"/>
        <w:rPr>
          <w:rFonts w:ascii="GHEA Grapalat" w:hAnsi="GHEA Grapalat"/>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Приложение № 4.2</w:t>
      </w:r>
    </w:p>
    <w:p w:rsidR="00A65F14" w:rsidRPr="00374F4A" w:rsidRDefault="00A65F14" w:rsidP="00A65F14">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324463">
        <w:rPr>
          <w:rFonts w:ascii="GHEA Grapalat" w:hAnsi="GHEA Grapalat"/>
          <w:b/>
          <w:i/>
          <w:sz w:val="24"/>
          <w:szCs w:val="24"/>
        </w:rPr>
        <w:t>GHTsDzB-HVKAK-2022-19</w:t>
      </w:r>
      <w:r>
        <w:rPr>
          <w:rFonts w:ascii="GHEA Grapalat" w:hAnsi="GHEA Grapalat"/>
          <w:b/>
          <w:i/>
          <w:sz w:val="24"/>
          <w:szCs w:val="24"/>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65F14" w:rsidRDefault="003D2FE2" w:rsidP="00A65F14">
      <w:pPr>
        <w:widowControl w:val="0"/>
        <w:tabs>
          <w:tab w:val="left" w:pos="567"/>
        </w:tabs>
        <w:jc w:val="both"/>
        <w:rPr>
          <w:rFonts w:ascii="GHEA Grapalat" w:hAnsi="GHEA Grapalat"/>
          <w:b/>
          <w:i/>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65F14" w:rsidRPr="006328D1">
        <w:rPr>
          <w:rFonts w:ascii="GHEA Grapalat" w:hAnsi="GHEA Grapalat"/>
          <w:b/>
          <w:sz w:val="22"/>
          <w:szCs w:val="22"/>
        </w:rPr>
        <w:t>ГНО «Национальным центром по контролю и профилактике заболеваний»</w:t>
      </w:r>
      <w:r w:rsidR="00A65F14" w:rsidRPr="006328D1">
        <w:rPr>
          <w:rFonts w:ascii="GHEA Grapalat" w:hAnsi="GHEA Grapalat"/>
          <w:b/>
          <w:i/>
          <w:sz w:val="22"/>
          <w:szCs w:val="22"/>
        </w:rPr>
        <w:t xml:space="preserve"> </w:t>
      </w:r>
      <w:r w:rsidR="00A65F14" w:rsidRPr="006328D1">
        <w:rPr>
          <w:rFonts w:ascii="GHEA Grapalat" w:hAnsi="GHEA Grapalat"/>
          <w:b/>
          <w:sz w:val="22"/>
          <w:szCs w:val="22"/>
        </w:rPr>
        <w:t>МЗ РА</w:t>
      </w:r>
      <w:r w:rsidR="00A65F14" w:rsidRPr="00B138F3">
        <w:rPr>
          <w:rFonts w:ascii="GHEA Grapalat" w:hAnsi="GHEA Grapalat"/>
          <w:spacing w:val="-6"/>
        </w:rPr>
        <w:t xml:space="preserve"> (далее — Заказчик) </w:t>
      </w:r>
      <w:r w:rsidR="00A65F14" w:rsidRPr="00B138F3">
        <w:rPr>
          <w:rFonts w:ascii="GHEA Grapalat" w:hAnsi="GHEA Grapalat"/>
        </w:rPr>
        <w:t xml:space="preserve">процедуре закупок под кодом </w:t>
      </w:r>
      <w:r w:rsidR="00A65F14" w:rsidRPr="0091710E">
        <w:rPr>
          <w:rFonts w:ascii="GHEA Grapalat" w:hAnsi="GHEA Grapalat"/>
          <w:b/>
          <w:i/>
        </w:rPr>
        <w:t>«</w:t>
      </w:r>
      <w:r w:rsidR="00324463">
        <w:rPr>
          <w:rFonts w:ascii="GHEA Grapalat" w:hAnsi="GHEA Grapalat"/>
          <w:b/>
          <w:i/>
        </w:rPr>
        <w:t>GHTsDzB-HVKAK-2022-19</w:t>
      </w:r>
      <w:r w:rsidR="00A65F14">
        <w:rPr>
          <w:rFonts w:ascii="GHEA Grapalat" w:hAnsi="GHEA Grapalat"/>
          <w:b/>
          <w:i/>
        </w:rPr>
        <w:t>».</w:t>
      </w:r>
    </w:p>
    <w:p w:rsidR="003D2FE2" w:rsidRPr="00B138F3" w:rsidRDefault="003D2FE2" w:rsidP="00A65F14">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E752B6" w:rsidRPr="005D24C8" w:rsidRDefault="00E752B6" w:rsidP="005D24C8">
      <w:pPr>
        <w:widowControl w:val="0"/>
        <w:spacing w:after="160"/>
        <w:ind w:right="565"/>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B4D4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B4D4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B4D45"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B4D45"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B4D45"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CF6DB0" w:rsidRPr="00374F4A" w:rsidRDefault="00CF6DB0" w:rsidP="00CF6DB0">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324463">
        <w:rPr>
          <w:rFonts w:ascii="GHEA Grapalat" w:hAnsi="GHEA Grapalat"/>
          <w:b/>
          <w:i/>
          <w:sz w:val="24"/>
          <w:szCs w:val="24"/>
        </w:rPr>
        <w:t>GHTsDzB-HVKAK-2022-19</w:t>
      </w:r>
      <w:r>
        <w:rPr>
          <w:rFonts w:ascii="GHEA Grapalat" w:hAnsi="GHEA Grapalat"/>
          <w:b/>
          <w:i/>
          <w:sz w:val="24"/>
          <w:szCs w:val="24"/>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497030" w:rsidRDefault="000A214C" w:rsidP="00497030">
      <w:pPr>
        <w:widowControl w:val="0"/>
        <w:tabs>
          <w:tab w:val="left" w:pos="567"/>
        </w:tabs>
        <w:jc w:val="both"/>
        <w:rPr>
          <w:rFonts w:ascii="GHEA Grapalat" w:hAnsi="GHEA Grapalat"/>
          <w:b/>
          <w:i/>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497030" w:rsidRPr="00B138F3">
        <w:rPr>
          <w:rFonts w:ascii="GHEA Grapalat" w:hAnsi="GHEA Grapalat"/>
          <w:spacing w:val="-6"/>
        </w:rPr>
        <w:t xml:space="preserve">Компания участвует в организованной </w:t>
      </w:r>
      <w:r w:rsidR="00497030" w:rsidRPr="006328D1">
        <w:rPr>
          <w:rFonts w:ascii="GHEA Grapalat" w:hAnsi="GHEA Grapalat"/>
          <w:b/>
          <w:sz w:val="22"/>
          <w:szCs w:val="22"/>
        </w:rPr>
        <w:t>ГНО «Национальным центром по контролю и профилактике заболеваний»</w:t>
      </w:r>
      <w:r w:rsidR="00497030" w:rsidRPr="006328D1">
        <w:rPr>
          <w:rFonts w:ascii="GHEA Grapalat" w:hAnsi="GHEA Grapalat"/>
          <w:b/>
          <w:i/>
          <w:sz w:val="22"/>
          <w:szCs w:val="22"/>
        </w:rPr>
        <w:t xml:space="preserve"> </w:t>
      </w:r>
      <w:r w:rsidR="00497030" w:rsidRPr="006328D1">
        <w:rPr>
          <w:rFonts w:ascii="GHEA Grapalat" w:hAnsi="GHEA Grapalat"/>
          <w:b/>
          <w:sz w:val="22"/>
          <w:szCs w:val="22"/>
        </w:rPr>
        <w:t>МЗ РА</w:t>
      </w:r>
      <w:r w:rsidR="00497030" w:rsidRPr="00B138F3">
        <w:rPr>
          <w:rFonts w:ascii="GHEA Grapalat" w:hAnsi="GHEA Grapalat"/>
          <w:spacing w:val="-6"/>
        </w:rPr>
        <w:t xml:space="preserve"> (далее — Заказчик) </w:t>
      </w:r>
      <w:r w:rsidR="00497030" w:rsidRPr="00B138F3">
        <w:rPr>
          <w:rFonts w:ascii="GHEA Grapalat" w:hAnsi="GHEA Grapalat"/>
        </w:rPr>
        <w:t xml:space="preserve">процедуре закупок под кодом </w:t>
      </w:r>
      <w:r w:rsidR="00497030" w:rsidRPr="0091710E">
        <w:rPr>
          <w:rFonts w:ascii="GHEA Grapalat" w:hAnsi="GHEA Grapalat"/>
          <w:b/>
          <w:i/>
        </w:rPr>
        <w:t>«</w:t>
      </w:r>
      <w:r w:rsidR="00324463">
        <w:rPr>
          <w:rFonts w:ascii="GHEA Grapalat" w:hAnsi="GHEA Grapalat"/>
          <w:b/>
          <w:i/>
        </w:rPr>
        <w:t>GHTsDzB-HVKAK-2022-19</w:t>
      </w:r>
      <w:r w:rsidR="00497030">
        <w:rPr>
          <w:rFonts w:ascii="GHEA Grapalat" w:hAnsi="GHEA Grapalat"/>
          <w:b/>
          <w:i/>
        </w:rPr>
        <w:t>».</w:t>
      </w:r>
    </w:p>
    <w:p w:rsidR="000A214C" w:rsidRPr="00B138F3" w:rsidRDefault="000A214C" w:rsidP="00497030">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02BE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02BE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02BE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02BE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02BE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31F0B" w:rsidRDefault="00131F0B">
      <w:pPr>
        <w:rPr>
          <w:rFonts w:ascii="GHEA Grapalat" w:hAnsi="GHEA Grapalat"/>
          <w:b/>
        </w:rPr>
      </w:pPr>
    </w:p>
    <w:p w:rsidR="003B2F27" w:rsidRPr="006F1605" w:rsidRDefault="003B2F27" w:rsidP="00860EEE">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B67DBC" w:rsidRPr="00374F4A" w:rsidRDefault="00B67DBC" w:rsidP="00860EEE">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324463">
        <w:rPr>
          <w:rFonts w:ascii="GHEA Grapalat" w:hAnsi="GHEA Grapalat"/>
          <w:b/>
          <w:i/>
          <w:sz w:val="24"/>
          <w:szCs w:val="24"/>
        </w:rPr>
        <w:t>GHTsDzB-HVKAK-2022-19</w:t>
      </w:r>
      <w:r>
        <w:rPr>
          <w:rFonts w:ascii="GHEA Grapalat" w:hAnsi="GHEA Grapalat"/>
          <w:b/>
          <w:i/>
          <w:sz w:val="24"/>
          <w:szCs w:val="24"/>
        </w:rPr>
        <w:t>»</w:t>
      </w:r>
    </w:p>
    <w:p w:rsidR="00B67DBC" w:rsidRPr="00AD29CE" w:rsidRDefault="00B67DBC" w:rsidP="00B67DBC">
      <w:pPr>
        <w:widowControl w:val="0"/>
        <w:spacing w:after="160" w:line="360" w:lineRule="auto"/>
        <w:jc w:val="right"/>
        <w:rPr>
          <w:rFonts w:ascii="GHEA Grapalat" w:hAnsi="GHEA Grapalat"/>
          <w:i/>
        </w:rPr>
      </w:pPr>
    </w:p>
    <w:p w:rsidR="00B67DBC" w:rsidRPr="00936B04" w:rsidRDefault="00B67DBC" w:rsidP="00B67DBC">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r>
      <w:r w:rsidR="007E589B" w:rsidRPr="00936B04">
        <w:rPr>
          <w:rFonts w:ascii="GHEA Grapalat" w:hAnsi="GHEA Grapalat"/>
          <w:b/>
        </w:rPr>
        <w:t xml:space="preserve">НА </w:t>
      </w:r>
      <w:r w:rsidR="000B288B" w:rsidRPr="00936B04">
        <w:rPr>
          <w:rFonts w:ascii="GHEA Grapalat" w:hAnsi="GHEA Grapalat"/>
          <w:b/>
        </w:rPr>
        <w:t xml:space="preserve">ПРЕДОСТАВЛЕНИЕ </w:t>
      </w:r>
      <w:r w:rsidR="000B288B" w:rsidRPr="00DB23E1">
        <w:rPr>
          <w:rFonts w:ascii="GHEA Grapalat" w:hAnsi="GHEA Grapalat"/>
          <w:b/>
        </w:rPr>
        <w:t xml:space="preserve">УСЛУГ </w:t>
      </w:r>
      <w:r w:rsidR="009554DC">
        <w:rPr>
          <w:rFonts w:ascii="GHEA Grapalat" w:hAnsi="GHEA Grapalat"/>
          <w:b/>
        </w:rPr>
        <w:t>ТЕХНИЧЕСКОГО ОБСЛУЖИВАНИЯ ТРАНСПОРТНЫХ СРЕДСТВ</w:t>
      </w:r>
      <w:r w:rsidR="009554DC">
        <w:rPr>
          <w:rFonts w:ascii="GHEA Grapalat" w:hAnsi="GHEA Grapalat"/>
        </w:rPr>
        <w:t xml:space="preserve"> </w:t>
      </w:r>
      <w:r w:rsidR="000B288B"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7F2BF8">
            <w:pPr>
              <w:widowControl w:val="0"/>
              <w:ind w:left="567" w:firstLine="709"/>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7F2BF8">
            <w:pPr>
              <w:widowControl w:val="0"/>
              <w:tabs>
                <w:tab w:val="left" w:pos="1701"/>
                <w:tab w:val="left" w:pos="2552"/>
                <w:tab w:val="left" w:pos="8865"/>
              </w:tabs>
              <w:ind w:firstLine="709"/>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7F2BF8">
      <w:pPr>
        <w:widowControl w:val="0"/>
        <w:ind w:firstLine="709"/>
        <w:contextualSpacing/>
        <w:jc w:val="center"/>
        <w:rPr>
          <w:rFonts w:ascii="GHEA Grapalat" w:hAnsi="GHEA Grapalat"/>
          <w:b/>
          <w:u w:val="single"/>
          <w:lang w:val="en-US"/>
        </w:rPr>
      </w:pPr>
    </w:p>
    <w:p w:rsidR="003B2F27" w:rsidRPr="00AD29CE" w:rsidRDefault="00B67DBC" w:rsidP="007F2BF8">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действующего на основании устава </w:t>
      </w:r>
      <w:r>
        <w:rPr>
          <w:rFonts w:ascii="GHEA Grapalat" w:hAnsi="GHEA Grapalat"/>
        </w:rPr>
        <w:t>организации</w:t>
      </w:r>
      <w:r w:rsidRPr="00D04EA3">
        <w:rPr>
          <w:rFonts w:ascii="GHEA Grapalat" w:hAnsi="GHEA Grapalat"/>
        </w:rPr>
        <w:t>,</w:t>
      </w:r>
      <w:r w:rsidR="003B2F27" w:rsidRPr="00D04EA3">
        <w:rPr>
          <w:rFonts w:ascii="GHEA Grapalat" w:hAnsi="GHEA Grapalat"/>
        </w:rPr>
        <w:t xml:space="preserve">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7F2BF8">
      <w:pPr>
        <w:widowControl w:val="0"/>
        <w:ind w:firstLine="709"/>
        <w:contextualSpacing/>
        <w:jc w:val="both"/>
        <w:rPr>
          <w:rFonts w:ascii="GHEA Grapalat" w:hAnsi="GHEA Grapalat"/>
          <w:i/>
        </w:rPr>
      </w:pPr>
    </w:p>
    <w:p w:rsidR="003B2F27" w:rsidRPr="00D04EA3" w:rsidRDefault="003B2F27" w:rsidP="007F2BF8">
      <w:pPr>
        <w:ind w:firstLine="709"/>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0B288B" w:rsidRPr="00DB23E1">
        <w:rPr>
          <w:rFonts w:ascii="GHEA Grapalat" w:hAnsi="GHEA Grapalat"/>
          <w:b/>
        </w:rPr>
        <w:t xml:space="preserve">услуг </w:t>
      </w:r>
      <w:r w:rsidR="009554DC">
        <w:rPr>
          <w:rFonts w:ascii="GHEA Grapalat" w:hAnsi="GHEA Grapalat"/>
          <w:b/>
        </w:rPr>
        <w:t>технического обслуживания транспортных средств</w:t>
      </w:r>
      <w:r w:rsidR="000B288B">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7F2BF8">
      <w:pPr>
        <w:ind w:firstLine="709"/>
        <w:contextualSpacing/>
        <w:rPr>
          <w:rFonts w:ascii="GHEA Grapalat" w:hAnsi="GHEA Grapalat" w:cs="Sylfaen"/>
        </w:rPr>
      </w:pPr>
    </w:p>
    <w:p w:rsidR="003B2F27" w:rsidRPr="00AD29CE" w:rsidRDefault="003B2F27" w:rsidP="007F2BF8">
      <w:pPr>
        <w:widowControl w:val="0"/>
        <w:ind w:firstLine="709"/>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7F2BF8">
      <w:pPr>
        <w:widowControl w:val="0"/>
        <w:tabs>
          <w:tab w:val="left" w:pos="1080"/>
          <w:tab w:val="left" w:pos="1134"/>
        </w:tabs>
        <w:ind w:firstLine="709"/>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7F2BF8">
      <w:pPr>
        <w:widowControl w:val="0"/>
        <w:ind w:firstLine="709"/>
        <w:contextualSpacing/>
        <w:jc w:val="center"/>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5268B4" w:rsidRPr="005268B4">
        <w:rPr>
          <w:rFonts w:ascii="GHEA Grapalat" w:hAnsi="GHEA Grapalat"/>
          <w:b/>
        </w:rPr>
        <w:t xml:space="preserve">2 </w:t>
      </w:r>
      <w:r w:rsidRPr="005268B4">
        <w:rPr>
          <w:rFonts w:ascii="GHEA Grapalat" w:hAnsi="GHEA Grapalat"/>
          <w:b/>
        </w:rPr>
        <w:t>экземпляр</w:t>
      </w:r>
      <w:r w:rsidR="005268B4" w:rsidRPr="005268B4">
        <w:rPr>
          <w:rFonts w:ascii="GHEA Grapalat" w:hAnsi="GHEA Grapalat"/>
          <w:b/>
        </w:rPr>
        <w:t>а</w:t>
      </w:r>
      <w:r>
        <w:rPr>
          <w:rFonts w:ascii="GHEA Grapalat" w:hAnsi="GHEA Grapalat"/>
        </w:rPr>
        <w:t xml:space="preserve"> акта сдачи-приемки (Приложение № 3). </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5268B4" w:rsidRPr="005268B4">
        <w:rPr>
          <w:rFonts w:ascii="GHEA Grapalat" w:hAnsi="GHEA Grapalat"/>
          <w:b/>
        </w:rPr>
        <w:t>15</w:t>
      </w:r>
      <w:r w:rsidRPr="005268B4">
        <w:rPr>
          <w:rFonts w:ascii="GHEA Grapalat" w:hAnsi="GHEA Grapalat"/>
          <w:b/>
        </w:rPr>
        <w:t xml:space="preserve"> рабочих</w:t>
      </w:r>
      <w:r>
        <w:rPr>
          <w:rFonts w:ascii="GHEA Grapalat" w:hAnsi="GHEA Grapalat"/>
        </w:rPr>
        <w:t xml:space="preserve">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7F2BF8">
      <w:pPr>
        <w:widowControl w:val="0"/>
        <w:ind w:firstLine="709"/>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7F2BF8">
      <w:pPr>
        <w:widowControl w:val="0"/>
        <w:ind w:firstLine="709"/>
        <w:contextualSpacing/>
        <w:jc w:val="center"/>
        <w:rPr>
          <w:rFonts w:ascii="GHEA Grapalat" w:hAnsi="GHEA Grapalat"/>
          <w:b/>
        </w:rPr>
      </w:pPr>
    </w:p>
    <w:p w:rsidR="00AF2140" w:rsidRDefault="00AF2140" w:rsidP="007F2BF8">
      <w:pPr>
        <w:widowControl w:val="0"/>
        <w:ind w:firstLine="709"/>
        <w:contextualSpacing/>
        <w:jc w:val="center"/>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4. ЦЕНА ДОГОВОРА</w:t>
      </w:r>
    </w:p>
    <w:p w:rsidR="003B2F2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393D8C" w:rsidRDefault="00393D8C" w:rsidP="007F2BF8">
      <w:pPr>
        <w:widowControl w:val="0"/>
        <w:tabs>
          <w:tab w:val="left" w:pos="1134"/>
        </w:tabs>
        <w:ind w:firstLine="709"/>
        <w:contextualSpacing/>
        <w:jc w:val="both"/>
        <w:rPr>
          <w:rFonts w:ascii="GHEA Grapalat" w:hAnsi="GHEA Grapalat"/>
        </w:rPr>
      </w:pP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0"/>
        <w:gridCol w:w="4985"/>
        <w:gridCol w:w="3260"/>
      </w:tblGrid>
      <w:tr w:rsidR="00DC24F1" w:rsidRPr="00681B70" w:rsidTr="00324463">
        <w:trPr>
          <w:trHeight w:val="604"/>
        </w:trPr>
        <w:tc>
          <w:tcPr>
            <w:tcW w:w="1110" w:type="dxa"/>
            <w:noWrap/>
            <w:vAlign w:val="center"/>
            <w:hideMark/>
          </w:tcPr>
          <w:p w:rsidR="00DC24F1" w:rsidRPr="00054C54" w:rsidRDefault="00DC24F1" w:rsidP="00324463">
            <w:pPr>
              <w:pStyle w:val="23"/>
              <w:ind w:firstLine="0"/>
              <w:jc w:val="center"/>
              <w:rPr>
                <w:rFonts w:ascii="GHEA Grapalat" w:hAnsi="GHEA Grapalat"/>
              </w:rPr>
            </w:pPr>
            <w:r>
              <w:rPr>
                <w:rFonts w:ascii="GHEA Grapalat" w:hAnsi="GHEA Grapalat"/>
              </w:rPr>
              <w:t>Н/Л</w:t>
            </w:r>
          </w:p>
        </w:tc>
        <w:tc>
          <w:tcPr>
            <w:tcW w:w="4985" w:type="dxa"/>
            <w:vAlign w:val="center"/>
            <w:hideMark/>
          </w:tcPr>
          <w:p w:rsidR="00DC24F1" w:rsidRPr="00054C54" w:rsidRDefault="00DC24F1" w:rsidP="00324463">
            <w:pPr>
              <w:pStyle w:val="23"/>
              <w:ind w:firstLine="0"/>
              <w:jc w:val="center"/>
              <w:rPr>
                <w:rFonts w:ascii="GHEA Grapalat" w:hAnsi="GHEA Grapalat"/>
              </w:rPr>
            </w:pPr>
            <w:r>
              <w:rPr>
                <w:rFonts w:ascii="GHEA Grapalat" w:hAnsi="GHEA Grapalat"/>
              </w:rPr>
              <w:t>Название</w:t>
            </w:r>
          </w:p>
        </w:tc>
        <w:tc>
          <w:tcPr>
            <w:tcW w:w="3260" w:type="dxa"/>
            <w:hideMark/>
          </w:tcPr>
          <w:p w:rsidR="00DC24F1" w:rsidRPr="00054C54" w:rsidRDefault="00DC24F1" w:rsidP="00324463">
            <w:pPr>
              <w:jc w:val="center"/>
              <w:rPr>
                <w:rFonts w:ascii="GHEA Grapalat" w:hAnsi="GHEA Grapalat"/>
                <w:bCs/>
                <w:color w:val="000000"/>
                <w:sz w:val="20"/>
                <w:szCs w:val="20"/>
              </w:rPr>
            </w:pPr>
            <w:r>
              <w:rPr>
                <w:rFonts w:ascii="GHEA Grapalat" w:hAnsi="GHEA Grapalat"/>
                <w:bCs/>
                <w:color w:val="000000"/>
                <w:sz w:val="20"/>
                <w:szCs w:val="20"/>
              </w:rPr>
              <w:t>Предусмотренная максимальная сумма</w:t>
            </w:r>
          </w:p>
        </w:tc>
      </w:tr>
      <w:tr w:rsidR="002361E0" w:rsidRPr="00681B70" w:rsidTr="00324463">
        <w:trPr>
          <w:trHeight w:hRule="exact" w:val="567"/>
        </w:trPr>
        <w:tc>
          <w:tcPr>
            <w:tcW w:w="1110" w:type="dxa"/>
            <w:noWrap/>
            <w:vAlign w:val="center"/>
            <w:hideMark/>
          </w:tcPr>
          <w:p w:rsidR="002361E0" w:rsidRPr="00681B70" w:rsidRDefault="002361E0" w:rsidP="00324463">
            <w:pPr>
              <w:jc w:val="center"/>
              <w:rPr>
                <w:rFonts w:ascii="GHEA Grapalat" w:hAnsi="GHEA Grapalat"/>
                <w:color w:val="000000"/>
                <w:sz w:val="20"/>
                <w:szCs w:val="20"/>
              </w:rPr>
            </w:pPr>
            <w:r w:rsidRPr="00681B70">
              <w:rPr>
                <w:rFonts w:ascii="GHEA Grapalat" w:hAnsi="GHEA Grapalat"/>
                <w:color w:val="000000"/>
                <w:sz w:val="20"/>
                <w:szCs w:val="20"/>
              </w:rPr>
              <w:t>1</w:t>
            </w:r>
          </w:p>
        </w:tc>
        <w:tc>
          <w:tcPr>
            <w:tcW w:w="4985" w:type="dxa"/>
            <w:vAlign w:val="center"/>
            <w:hideMark/>
          </w:tcPr>
          <w:p w:rsidR="002361E0" w:rsidRDefault="002361E0">
            <w:pPr>
              <w:jc w:val="center"/>
              <w:rPr>
                <w:rFonts w:ascii="GHEA Grapalat" w:hAnsi="GHEA Grapalat"/>
                <w:sz w:val="20"/>
                <w:szCs w:val="20"/>
              </w:rPr>
            </w:pPr>
            <w:r>
              <w:rPr>
                <w:rFonts w:ascii="GHEA Grapalat" w:hAnsi="GHEA Grapalat"/>
                <w:sz w:val="20"/>
                <w:szCs w:val="20"/>
              </w:rPr>
              <w:t xml:space="preserve">Услуги автотехобслуживания 1 </w:t>
            </w:r>
            <w:r>
              <w:rPr>
                <w:rFonts w:ascii="GHEA Grapalat" w:hAnsi="GHEA Grapalat"/>
                <w:sz w:val="20"/>
                <w:szCs w:val="20"/>
              </w:rPr>
              <w:br/>
              <w:t xml:space="preserve">(Ереван, Араратский, </w:t>
            </w:r>
            <w:proofErr w:type="spellStart"/>
            <w:r>
              <w:rPr>
                <w:rFonts w:ascii="GHEA Grapalat" w:hAnsi="GHEA Grapalat"/>
                <w:sz w:val="20"/>
                <w:szCs w:val="20"/>
              </w:rPr>
              <w:t>Котайкский</w:t>
            </w:r>
            <w:proofErr w:type="spellEnd"/>
            <w:r>
              <w:rPr>
                <w:rFonts w:ascii="GHEA Grapalat" w:hAnsi="GHEA Grapalat"/>
                <w:sz w:val="20"/>
                <w:szCs w:val="20"/>
              </w:rPr>
              <w:t xml:space="preserve">, </w:t>
            </w:r>
            <w:proofErr w:type="spellStart"/>
            <w:r>
              <w:rPr>
                <w:rFonts w:ascii="GHEA Grapalat" w:hAnsi="GHEA Grapalat"/>
                <w:sz w:val="20"/>
                <w:szCs w:val="20"/>
              </w:rPr>
              <w:t>Арагацотнский</w:t>
            </w:r>
            <w:proofErr w:type="spellEnd"/>
            <w:r>
              <w:rPr>
                <w:rFonts w:ascii="GHEA Grapalat" w:hAnsi="GHEA Grapalat"/>
                <w:sz w:val="20"/>
                <w:szCs w:val="20"/>
              </w:rPr>
              <w:t xml:space="preserve">, </w:t>
            </w:r>
            <w:proofErr w:type="spellStart"/>
            <w:r>
              <w:rPr>
                <w:rFonts w:ascii="GHEA Grapalat" w:hAnsi="GHEA Grapalat"/>
                <w:sz w:val="20"/>
                <w:szCs w:val="20"/>
              </w:rPr>
              <w:t>Армавирский</w:t>
            </w:r>
            <w:proofErr w:type="spellEnd"/>
            <w:r>
              <w:rPr>
                <w:rFonts w:ascii="GHEA Grapalat" w:hAnsi="GHEA Grapalat"/>
                <w:sz w:val="20"/>
                <w:szCs w:val="20"/>
              </w:rPr>
              <w:t xml:space="preserve"> </w:t>
            </w:r>
            <w:proofErr w:type="spellStart"/>
            <w:r>
              <w:rPr>
                <w:rFonts w:ascii="GHEA Grapalat" w:hAnsi="GHEA Grapalat"/>
                <w:sz w:val="20"/>
                <w:szCs w:val="20"/>
              </w:rPr>
              <w:t>марзы</w:t>
            </w:r>
            <w:proofErr w:type="spellEnd"/>
            <w:r>
              <w:rPr>
                <w:rFonts w:ascii="GHEA Grapalat" w:hAnsi="GHEA Grapalat"/>
                <w:sz w:val="20"/>
                <w:szCs w:val="20"/>
              </w:rPr>
              <w:t>)</w:t>
            </w:r>
          </w:p>
        </w:tc>
        <w:tc>
          <w:tcPr>
            <w:tcW w:w="3260" w:type="dxa"/>
            <w:vAlign w:val="center"/>
            <w:hideMark/>
          </w:tcPr>
          <w:p w:rsidR="002361E0" w:rsidRPr="00681B70" w:rsidRDefault="002361E0" w:rsidP="00E31454">
            <w:pPr>
              <w:jc w:val="center"/>
              <w:rPr>
                <w:rFonts w:ascii="GHEA Grapalat" w:hAnsi="GHEA Grapalat"/>
                <w:color w:val="000000"/>
                <w:sz w:val="20"/>
                <w:szCs w:val="20"/>
                <w:lang w:val="hy-AM"/>
              </w:rPr>
            </w:pPr>
            <w:r>
              <w:rPr>
                <w:rFonts w:ascii="GHEA Grapalat" w:hAnsi="GHEA Grapalat"/>
                <w:color w:val="000000"/>
                <w:sz w:val="20"/>
                <w:szCs w:val="20"/>
                <w:lang w:val="hy-AM"/>
              </w:rPr>
              <w:t>4,500,000</w:t>
            </w:r>
          </w:p>
        </w:tc>
      </w:tr>
      <w:tr w:rsidR="002361E0" w:rsidRPr="000D332A" w:rsidTr="00C76DC9">
        <w:trPr>
          <w:trHeight w:hRule="exact" w:val="630"/>
        </w:trPr>
        <w:tc>
          <w:tcPr>
            <w:tcW w:w="1110" w:type="dxa"/>
            <w:vAlign w:val="center"/>
            <w:hideMark/>
          </w:tcPr>
          <w:p w:rsidR="002361E0" w:rsidRPr="00681B70" w:rsidRDefault="002361E0" w:rsidP="00324463">
            <w:pPr>
              <w:jc w:val="center"/>
              <w:rPr>
                <w:rFonts w:ascii="GHEA Grapalat" w:hAnsi="GHEA Grapalat"/>
                <w:color w:val="000000"/>
                <w:sz w:val="20"/>
                <w:szCs w:val="20"/>
              </w:rPr>
            </w:pPr>
            <w:r w:rsidRPr="00681B70">
              <w:rPr>
                <w:rFonts w:ascii="GHEA Grapalat" w:hAnsi="GHEA Grapalat"/>
                <w:color w:val="000000"/>
                <w:sz w:val="20"/>
                <w:szCs w:val="20"/>
              </w:rPr>
              <w:t>2</w:t>
            </w:r>
          </w:p>
        </w:tc>
        <w:tc>
          <w:tcPr>
            <w:tcW w:w="4985" w:type="dxa"/>
            <w:hideMark/>
          </w:tcPr>
          <w:p w:rsidR="002361E0" w:rsidRDefault="002361E0">
            <w:pPr>
              <w:jc w:val="center"/>
              <w:rPr>
                <w:rFonts w:ascii="GHEA Grapalat" w:hAnsi="GHEA Grapalat"/>
                <w:sz w:val="20"/>
                <w:szCs w:val="20"/>
              </w:rPr>
            </w:pPr>
            <w:r>
              <w:rPr>
                <w:rFonts w:ascii="GHEA Grapalat" w:hAnsi="GHEA Grapalat"/>
                <w:sz w:val="20"/>
                <w:szCs w:val="20"/>
              </w:rPr>
              <w:t xml:space="preserve"> Услуги автотехобслуживания 2 </w:t>
            </w:r>
            <w:r>
              <w:rPr>
                <w:rFonts w:ascii="GHEA Grapalat" w:hAnsi="GHEA Grapalat"/>
                <w:sz w:val="20"/>
                <w:szCs w:val="20"/>
              </w:rPr>
              <w:br/>
              <w:t>(</w:t>
            </w:r>
            <w:proofErr w:type="spellStart"/>
            <w:r>
              <w:rPr>
                <w:rFonts w:ascii="GHEA Grapalat" w:hAnsi="GHEA Grapalat"/>
                <w:sz w:val="20"/>
                <w:szCs w:val="20"/>
              </w:rPr>
              <w:t>Ширакский</w:t>
            </w:r>
            <w:proofErr w:type="spellEnd"/>
            <w:r>
              <w:rPr>
                <w:rFonts w:ascii="GHEA Grapalat" w:hAnsi="GHEA Grapalat"/>
                <w:sz w:val="20"/>
                <w:szCs w:val="20"/>
              </w:rPr>
              <w:t xml:space="preserve"> </w:t>
            </w:r>
            <w:proofErr w:type="spellStart"/>
            <w:r>
              <w:rPr>
                <w:rFonts w:ascii="GHEA Grapalat" w:hAnsi="GHEA Grapalat"/>
                <w:sz w:val="20"/>
                <w:szCs w:val="20"/>
              </w:rPr>
              <w:t>марз</w:t>
            </w:r>
            <w:proofErr w:type="spellEnd"/>
            <w:r>
              <w:rPr>
                <w:rFonts w:ascii="GHEA Grapalat" w:hAnsi="GHEA Grapalat"/>
                <w:sz w:val="20"/>
                <w:szCs w:val="20"/>
              </w:rPr>
              <w:t>)</w:t>
            </w:r>
          </w:p>
        </w:tc>
        <w:tc>
          <w:tcPr>
            <w:tcW w:w="3260" w:type="dxa"/>
            <w:vAlign w:val="center"/>
            <w:hideMark/>
          </w:tcPr>
          <w:p w:rsidR="002361E0" w:rsidRPr="00277BF7" w:rsidRDefault="002361E0" w:rsidP="00E31454">
            <w:pPr>
              <w:jc w:val="center"/>
              <w:rPr>
                <w:rFonts w:ascii="GHEA Grapalat" w:hAnsi="GHEA Grapalat"/>
                <w:color w:val="000000"/>
                <w:sz w:val="20"/>
                <w:szCs w:val="20"/>
                <w:lang w:val="hy-AM"/>
              </w:rPr>
            </w:pPr>
            <w:r>
              <w:rPr>
                <w:rFonts w:ascii="GHEA Grapalat" w:hAnsi="GHEA Grapalat"/>
                <w:color w:val="000000"/>
                <w:sz w:val="20"/>
                <w:szCs w:val="20"/>
                <w:lang w:val="hy-AM"/>
              </w:rPr>
              <w:t>700,000</w:t>
            </w:r>
          </w:p>
        </w:tc>
      </w:tr>
      <w:tr w:rsidR="002361E0" w:rsidRPr="000D332A" w:rsidTr="00C76DC9">
        <w:trPr>
          <w:trHeight w:hRule="exact" w:val="630"/>
        </w:trPr>
        <w:tc>
          <w:tcPr>
            <w:tcW w:w="1110" w:type="dxa"/>
            <w:vAlign w:val="center"/>
            <w:hideMark/>
          </w:tcPr>
          <w:p w:rsidR="002361E0" w:rsidRPr="00681B70" w:rsidRDefault="002361E0" w:rsidP="00324463">
            <w:pPr>
              <w:jc w:val="center"/>
              <w:rPr>
                <w:rFonts w:ascii="GHEA Grapalat" w:hAnsi="GHEA Grapalat"/>
                <w:color w:val="000000"/>
                <w:sz w:val="20"/>
                <w:szCs w:val="20"/>
              </w:rPr>
            </w:pPr>
            <w:r>
              <w:rPr>
                <w:rFonts w:ascii="GHEA Grapalat" w:hAnsi="GHEA Grapalat"/>
                <w:color w:val="000000"/>
                <w:sz w:val="20"/>
                <w:szCs w:val="20"/>
              </w:rPr>
              <w:t>3</w:t>
            </w:r>
          </w:p>
        </w:tc>
        <w:tc>
          <w:tcPr>
            <w:tcW w:w="4985" w:type="dxa"/>
            <w:hideMark/>
          </w:tcPr>
          <w:p w:rsidR="002361E0" w:rsidRDefault="002361E0">
            <w:pPr>
              <w:jc w:val="center"/>
              <w:rPr>
                <w:rFonts w:ascii="GHEA Grapalat" w:hAnsi="GHEA Grapalat"/>
                <w:color w:val="000000"/>
                <w:sz w:val="20"/>
                <w:szCs w:val="20"/>
              </w:rPr>
            </w:pPr>
            <w:r>
              <w:rPr>
                <w:rFonts w:ascii="GHEA Grapalat" w:hAnsi="GHEA Grapalat"/>
                <w:color w:val="000000"/>
                <w:sz w:val="20"/>
                <w:szCs w:val="20"/>
              </w:rPr>
              <w:t xml:space="preserve"> Услуги автотехобслуживания 3 </w:t>
            </w:r>
            <w:r>
              <w:rPr>
                <w:rFonts w:ascii="GHEA Grapalat" w:hAnsi="GHEA Grapalat"/>
                <w:color w:val="000000"/>
                <w:sz w:val="20"/>
                <w:szCs w:val="20"/>
              </w:rPr>
              <w:br/>
              <w:t>(</w:t>
            </w:r>
            <w:proofErr w:type="spellStart"/>
            <w:r>
              <w:rPr>
                <w:rFonts w:ascii="GHEA Grapalat" w:hAnsi="GHEA Grapalat"/>
                <w:color w:val="000000"/>
                <w:sz w:val="20"/>
                <w:szCs w:val="20"/>
              </w:rPr>
              <w:t>Гегаркуникский</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марз</w:t>
            </w:r>
            <w:proofErr w:type="spellEnd"/>
            <w:r>
              <w:rPr>
                <w:rFonts w:ascii="GHEA Grapalat" w:hAnsi="GHEA Grapalat"/>
                <w:color w:val="000000"/>
                <w:sz w:val="20"/>
                <w:szCs w:val="20"/>
              </w:rPr>
              <w:t>)</w:t>
            </w:r>
          </w:p>
        </w:tc>
        <w:tc>
          <w:tcPr>
            <w:tcW w:w="3260" w:type="dxa"/>
            <w:vAlign w:val="center"/>
            <w:hideMark/>
          </w:tcPr>
          <w:p w:rsidR="002361E0" w:rsidRPr="00277BF7" w:rsidRDefault="002361E0" w:rsidP="00E31454">
            <w:pPr>
              <w:jc w:val="center"/>
              <w:rPr>
                <w:rFonts w:ascii="GHEA Grapalat" w:hAnsi="GHEA Grapalat"/>
                <w:color w:val="000000"/>
                <w:sz w:val="20"/>
                <w:szCs w:val="20"/>
                <w:lang w:val="hy-AM"/>
              </w:rPr>
            </w:pPr>
            <w:r>
              <w:rPr>
                <w:rFonts w:ascii="GHEA Grapalat" w:hAnsi="GHEA Grapalat"/>
                <w:color w:val="000000"/>
                <w:sz w:val="20"/>
                <w:szCs w:val="20"/>
                <w:lang w:val="hy-AM"/>
              </w:rPr>
              <w:t>350,000</w:t>
            </w:r>
          </w:p>
        </w:tc>
      </w:tr>
      <w:tr w:rsidR="002361E0" w:rsidRPr="000D332A" w:rsidTr="00C76DC9">
        <w:trPr>
          <w:trHeight w:hRule="exact" w:val="630"/>
        </w:trPr>
        <w:tc>
          <w:tcPr>
            <w:tcW w:w="1110" w:type="dxa"/>
            <w:vAlign w:val="center"/>
            <w:hideMark/>
          </w:tcPr>
          <w:p w:rsidR="002361E0" w:rsidRPr="00681B70" w:rsidRDefault="002361E0" w:rsidP="00324463">
            <w:pPr>
              <w:jc w:val="center"/>
              <w:rPr>
                <w:rFonts w:ascii="GHEA Grapalat" w:hAnsi="GHEA Grapalat"/>
                <w:color w:val="000000"/>
                <w:sz w:val="20"/>
                <w:szCs w:val="20"/>
              </w:rPr>
            </w:pPr>
            <w:r>
              <w:rPr>
                <w:rFonts w:ascii="GHEA Grapalat" w:hAnsi="GHEA Grapalat"/>
                <w:color w:val="000000"/>
                <w:sz w:val="20"/>
                <w:szCs w:val="20"/>
              </w:rPr>
              <w:t>4</w:t>
            </w:r>
          </w:p>
        </w:tc>
        <w:tc>
          <w:tcPr>
            <w:tcW w:w="4985" w:type="dxa"/>
            <w:hideMark/>
          </w:tcPr>
          <w:p w:rsidR="002361E0" w:rsidRDefault="002361E0">
            <w:pPr>
              <w:jc w:val="center"/>
              <w:rPr>
                <w:rFonts w:ascii="GHEA Grapalat" w:hAnsi="GHEA Grapalat"/>
                <w:color w:val="000000"/>
                <w:sz w:val="20"/>
                <w:szCs w:val="20"/>
              </w:rPr>
            </w:pPr>
            <w:r>
              <w:rPr>
                <w:rFonts w:ascii="GHEA Grapalat" w:hAnsi="GHEA Grapalat"/>
                <w:color w:val="000000"/>
                <w:sz w:val="20"/>
                <w:szCs w:val="20"/>
              </w:rPr>
              <w:t xml:space="preserve"> Услуги автотехобслуживания 4 </w:t>
            </w:r>
            <w:r>
              <w:rPr>
                <w:rFonts w:ascii="GHEA Grapalat" w:hAnsi="GHEA Grapalat"/>
                <w:color w:val="000000"/>
                <w:sz w:val="20"/>
                <w:szCs w:val="20"/>
              </w:rPr>
              <w:br/>
              <w:t>(</w:t>
            </w:r>
            <w:proofErr w:type="spellStart"/>
            <w:r>
              <w:rPr>
                <w:rFonts w:ascii="GHEA Grapalat" w:hAnsi="GHEA Grapalat"/>
                <w:color w:val="000000"/>
                <w:sz w:val="20"/>
                <w:szCs w:val="20"/>
              </w:rPr>
              <w:t>Вайоцдзорский</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марз</w:t>
            </w:r>
            <w:proofErr w:type="spellEnd"/>
            <w:r>
              <w:rPr>
                <w:rFonts w:ascii="GHEA Grapalat" w:hAnsi="GHEA Grapalat"/>
                <w:color w:val="000000"/>
                <w:sz w:val="20"/>
                <w:szCs w:val="20"/>
              </w:rPr>
              <w:t>)</w:t>
            </w:r>
          </w:p>
        </w:tc>
        <w:tc>
          <w:tcPr>
            <w:tcW w:w="3260" w:type="dxa"/>
            <w:vAlign w:val="center"/>
            <w:hideMark/>
          </w:tcPr>
          <w:p w:rsidR="002361E0" w:rsidRPr="002D6D80" w:rsidRDefault="002361E0" w:rsidP="00E31454">
            <w:pPr>
              <w:jc w:val="center"/>
              <w:rPr>
                <w:rFonts w:ascii="GHEA Grapalat" w:hAnsi="GHEA Grapalat"/>
                <w:color w:val="000000"/>
                <w:sz w:val="20"/>
                <w:szCs w:val="20"/>
                <w:lang w:val="hy-AM"/>
              </w:rPr>
            </w:pPr>
            <w:r>
              <w:rPr>
                <w:rFonts w:ascii="GHEA Grapalat" w:hAnsi="GHEA Grapalat"/>
                <w:color w:val="000000"/>
                <w:sz w:val="20"/>
                <w:szCs w:val="20"/>
                <w:lang w:val="hy-AM"/>
              </w:rPr>
              <w:t>350,000</w:t>
            </w:r>
          </w:p>
        </w:tc>
      </w:tr>
      <w:tr w:rsidR="002361E0" w:rsidRPr="000D332A" w:rsidTr="00C76DC9">
        <w:trPr>
          <w:trHeight w:hRule="exact" w:val="630"/>
        </w:trPr>
        <w:tc>
          <w:tcPr>
            <w:tcW w:w="1110" w:type="dxa"/>
            <w:vAlign w:val="center"/>
            <w:hideMark/>
          </w:tcPr>
          <w:p w:rsidR="002361E0" w:rsidRPr="00681B70" w:rsidRDefault="002361E0" w:rsidP="00324463">
            <w:pPr>
              <w:jc w:val="center"/>
              <w:rPr>
                <w:rFonts w:ascii="GHEA Grapalat" w:hAnsi="GHEA Grapalat"/>
                <w:color w:val="000000"/>
                <w:sz w:val="20"/>
                <w:szCs w:val="20"/>
              </w:rPr>
            </w:pPr>
            <w:r>
              <w:rPr>
                <w:rFonts w:ascii="GHEA Grapalat" w:hAnsi="GHEA Grapalat"/>
                <w:color w:val="000000"/>
                <w:sz w:val="20"/>
                <w:szCs w:val="20"/>
              </w:rPr>
              <w:t>5</w:t>
            </w:r>
          </w:p>
        </w:tc>
        <w:tc>
          <w:tcPr>
            <w:tcW w:w="4985" w:type="dxa"/>
            <w:hideMark/>
          </w:tcPr>
          <w:p w:rsidR="002361E0" w:rsidRDefault="002361E0">
            <w:pPr>
              <w:jc w:val="center"/>
              <w:rPr>
                <w:rFonts w:ascii="GHEA Grapalat" w:hAnsi="GHEA Grapalat"/>
                <w:color w:val="000000"/>
                <w:sz w:val="20"/>
                <w:szCs w:val="20"/>
              </w:rPr>
            </w:pPr>
            <w:r>
              <w:rPr>
                <w:rFonts w:ascii="GHEA Grapalat" w:hAnsi="GHEA Grapalat"/>
                <w:color w:val="000000"/>
                <w:sz w:val="20"/>
                <w:szCs w:val="20"/>
              </w:rPr>
              <w:t xml:space="preserve">Услуги автотехобслуживания 5 </w:t>
            </w:r>
            <w:r>
              <w:rPr>
                <w:rFonts w:ascii="GHEA Grapalat" w:hAnsi="GHEA Grapalat"/>
                <w:color w:val="000000"/>
                <w:sz w:val="20"/>
                <w:szCs w:val="20"/>
              </w:rPr>
              <w:br/>
              <w:t>(</w:t>
            </w:r>
            <w:proofErr w:type="spellStart"/>
            <w:r>
              <w:rPr>
                <w:rFonts w:ascii="GHEA Grapalat" w:hAnsi="GHEA Grapalat"/>
                <w:color w:val="000000"/>
                <w:sz w:val="20"/>
                <w:szCs w:val="20"/>
              </w:rPr>
              <w:t>Тавушский</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марз</w:t>
            </w:r>
            <w:proofErr w:type="spellEnd"/>
            <w:r>
              <w:rPr>
                <w:rFonts w:ascii="GHEA Grapalat" w:hAnsi="GHEA Grapalat"/>
                <w:color w:val="000000"/>
                <w:sz w:val="20"/>
                <w:szCs w:val="20"/>
              </w:rPr>
              <w:t>)</w:t>
            </w:r>
          </w:p>
        </w:tc>
        <w:tc>
          <w:tcPr>
            <w:tcW w:w="3260" w:type="dxa"/>
            <w:vAlign w:val="center"/>
            <w:hideMark/>
          </w:tcPr>
          <w:p w:rsidR="002361E0" w:rsidRPr="00277BF7" w:rsidRDefault="002361E0" w:rsidP="00E31454">
            <w:pPr>
              <w:jc w:val="center"/>
              <w:rPr>
                <w:rFonts w:ascii="GHEA Grapalat" w:hAnsi="GHEA Grapalat"/>
                <w:color w:val="000000"/>
                <w:sz w:val="20"/>
                <w:szCs w:val="20"/>
                <w:lang w:val="hy-AM"/>
              </w:rPr>
            </w:pPr>
            <w:r>
              <w:rPr>
                <w:rFonts w:ascii="GHEA Grapalat" w:hAnsi="GHEA Grapalat"/>
                <w:color w:val="000000"/>
                <w:sz w:val="20"/>
                <w:szCs w:val="20"/>
                <w:lang w:val="hy-AM"/>
              </w:rPr>
              <w:t>700,000</w:t>
            </w:r>
          </w:p>
        </w:tc>
      </w:tr>
      <w:tr w:rsidR="002361E0" w:rsidRPr="000D332A" w:rsidTr="00C76DC9">
        <w:trPr>
          <w:trHeight w:hRule="exact" w:val="630"/>
        </w:trPr>
        <w:tc>
          <w:tcPr>
            <w:tcW w:w="1110" w:type="dxa"/>
            <w:vAlign w:val="center"/>
            <w:hideMark/>
          </w:tcPr>
          <w:p w:rsidR="002361E0" w:rsidRPr="00681B70" w:rsidRDefault="002361E0" w:rsidP="00324463">
            <w:pPr>
              <w:jc w:val="center"/>
              <w:rPr>
                <w:rFonts w:ascii="GHEA Grapalat" w:hAnsi="GHEA Grapalat"/>
                <w:color w:val="000000"/>
                <w:sz w:val="20"/>
                <w:szCs w:val="20"/>
              </w:rPr>
            </w:pPr>
            <w:r>
              <w:rPr>
                <w:rFonts w:ascii="GHEA Grapalat" w:hAnsi="GHEA Grapalat"/>
                <w:color w:val="000000"/>
                <w:sz w:val="20"/>
                <w:szCs w:val="20"/>
              </w:rPr>
              <w:t>6</w:t>
            </w:r>
          </w:p>
        </w:tc>
        <w:tc>
          <w:tcPr>
            <w:tcW w:w="4985" w:type="dxa"/>
            <w:hideMark/>
          </w:tcPr>
          <w:p w:rsidR="002361E0" w:rsidRDefault="002361E0">
            <w:pPr>
              <w:jc w:val="center"/>
              <w:rPr>
                <w:rFonts w:ascii="GHEA Grapalat" w:hAnsi="GHEA Grapalat"/>
                <w:color w:val="000000"/>
                <w:sz w:val="20"/>
                <w:szCs w:val="20"/>
              </w:rPr>
            </w:pPr>
            <w:r>
              <w:rPr>
                <w:rFonts w:ascii="GHEA Grapalat" w:hAnsi="GHEA Grapalat"/>
                <w:color w:val="000000"/>
                <w:sz w:val="20"/>
                <w:szCs w:val="20"/>
              </w:rPr>
              <w:t xml:space="preserve">Услуги автотехобслуживания 6 </w:t>
            </w:r>
            <w:r>
              <w:rPr>
                <w:rFonts w:ascii="GHEA Grapalat" w:hAnsi="GHEA Grapalat"/>
                <w:color w:val="000000"/>
                <w:sz w:val="20"/>
                <w:szCs w:val="20"/>
              </w:rPr>
              <w:br/>
              <w:t>(</w:t>
            </w:r>
            <w:proofErr w:type="spellStart"/>
            <w:r>
              <w:rPr>
                <w:rFonts w:ascii="GHEA Grapalat" w:hAnsi="GHEA Grapalat"/>
                <w:color w:val="000000"/>
                <w:sz w:val="20"/>
                <w:szCs w:val="20"/>
              </w:rPr>
              <w:t>Лорийский</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марз</w:t>
            </w:r>
            <w:proofErr w:type="spellEnd"/>
            <w:r>
              <w:rPr>
                <w:rFonts w:ascii="GHEA Grapalat" w:hAnsi="GHEA Grapalat"/>
                <w:color w:val="000000"/>
                <w:sz w:val="20"/>
                <w:szCs w:val="20"/>
              </w:rPr>
              <w:t>)</w:t>
            </w:r>
          </w:p>
        </w:tc>
        <w:tc>
          <w:tcPr>
            <w:tcW w:w="3260" w:type="dxa"/>
            <w:vAlign w:val="center"/>
            <w:hideMark/>
          </w:tcPr>
          <w:p w:rsidR="002361E0" w:rsidRPr="00277BF7" w:rsidRDefault="002361E0" w:rsidP="00E31454">
            <w:pPr>
              <w:jc w:val="center"/>
              <w:rPr>
                <w:rFonts w:ascii="GHEA Grapalat" w:hAnsi="GHEA Grapalat"/>
                <w:color w:val="000000"/>
                <w:sz w:val="20"/>
                <w:szCs w:val="20"/>
                <w:lang w:val="hy-AM"/>
              </w:rPr>
            </w:pPr>
            <w:r>
              <w:rPr>
                <w:rFonts w:ascii="GHEA Grapalat" w:hAnsi="GHEA Grapalat"/>
                <w:color w:val="000000"/>
                <w:sz w:val="20"/>
                <w:szCs w:val="20"/>
                <w:lang w:val="hy-AM"/>
              </w:rPr>
              <w:t>700,000</w:t>
            </w:r>
          </w:p>
        </w:tc>
      </w:tr>
      <w:tr w:rsidR="002361E0" w:rsidRPr="000D332A" w:rsidTr="00C76DC9">
        <w:trPr>
          <w:trHeight w:hRule="exact" w:val="630"/>
        </w:trPr>
        <w:tc>
          <w:tcPr>
            <w:tcW w:w="1110" w:type="dxa"/>
            <w:vAlign w:val="center"/>
            <w:hideMark/>
          </w:tcPr>
          <w:p w:rsidR="002361E0" w:rsidRPr="00681B70" w:rsidRDefault="002361E0" w:rsidP="00324463">
            <w:pPr>
              <w:jc w:val="center"/>
              <w:rPr>
                <w:rFonts w:ascii="GHEA Grapalat" w:hAnsi="GHEA Grapalat"/>
                <w:color w:val="000000"/>
                <w:sz w:val="20"/>
                <w:szCs w:val="20"/>
              </w:rPr>
            </w:pPr>
            <w:r>
              <w:rPr>
                <w:rFonts w:ascii="GHEA Grapalat" w:hAnsi="GHEA Grapalat"/>
                <w:color w:val="000000"/>
                <w:sz w:val="20"/>
                <w:szCs w:val="20"/>
              </w:rPr>
              <w:t>7</w:t>
            </w:r>
          </w:p>
        </w:tc>
        <w:tc>
          <w:tcPr>
            <w:tcW w:w="4985" w:type="dxa"/>
            <w:hideMark/>
          </w:tcPr>
          <w:p w:rsidR="002361E0" w:rsidRDefault="002361E0">
            <w:pPr>
              <w:jc w:val="center"/>
              <w:rPr>
                <w:rFonts w:ascii="GHEA Grapalat" w:hAnsi="GHEA Grapalat"/>
                <w:color w:val="000000"/>
                <w:sz w:val="20"/>
                <w:szCs w:val="20"/>
              </w:rPr>
            </w:pPr>
            <w:r>
              <w:rPr>
                <w:rFonts w:ascii="GHEA Grapalat" w:hAnsi="GHEA Grapalat"/>
                <w:color w:val="000000"/>
                <w:sz w:val="20"/>
                <w:szCs w:val="20"/>
              </w:rPr>
              <w:t xml:space="preserve"> Услуги автотехобслуживания 7 </w:t>
            </w:r>
            <w:r>
              <w:rPr>
                <w:rFonts w:ascii="GHEA Grapalat" w:hAnsi="GHEA Grapalat"/>
                <w:color w:val="000000"/>
                <w:sz w:val="20"/>
                <w:szCs w:val="20"/>
              </w:rPr>
              <w:br/>
              <w:t>(</w:t>
            </w:r>
            <w:proofErr w:type="spellStart"/>
            <w:r>
              <w:rPr>
                <w:rFonts w:ascii="GHEA Grapalat" w:hAnsi="GHEA Grapalat"/>
                <w:color w:val="000000"/>
                <w:sz w:val="20"/>
                <w:szCs w:val="20"/>
              </w:rPr>
              <w:t>Сюникский</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марз</w:t>
            </w:r>
            <w:proofErr w:type="spellEnd"/>
            <w:r>
              <w:rPr>
                <w:rFonts w:ascii="GHEA Grapalat" w:hAnsi="GHEA Grapalat"/>
                <w:color w:val="000000"/>
                <w:sz w:val="20"/>
                <w:szCs w:val="20"/>
              </w:rPr>
              <w:t>)</w:t>
            </w:r>
          </w:p>
        </w:tc>
        <w:tc>
          <w:tcPr>
            <w:tcW w:w="3260" w:type="dxa"/>
            <w:vAlign w:val="center"/>
            <w:hideMark/>
          </w:tcPr>
          <w:p w:rsidR="002361E0" w:rsidRPr="00277BF7" w:rsidRDefault="002361E0" w:rsidP="00E31454">
            <w:pPr>
              <w:jc w:val="center"/>
              <w:rPr>
                <w:rFonts w:ascii="GHEA Grapalat" w:hAnsi="GHEA Grapalat"/>
                <w:color w:val="000000"/>
                <w:sz w:val="20"/>
                <w:szCs w:val="20"/>
                <w:lang w:val="hy-AM"/>
              </w:rPr>
            </w:pPr>
            <w:r>
              <w:rPr>
                <w:rFonts w:ascii="GHEA Grapalat" w:hAnsi="GHEA Grapalat"/>
                <w:color w:val="000000"/>
                <w:sz w:val="20"/>
                <w:szCs w:val="20"/>
                <w:lang w:val="hy-AM"/>
              </w:rPr>
              <w:t>1,000,000</w:t>
            </w:r>
          </w:p>
        </w:tc>
      </w:tr>
      <w:tr w:rsidR="002361E0" w:rsidRPr="000D332A" w:rsidTr="00C76DC9">
        <w:trPr>
          <w:trHeight w:hRule="exact" w:val="630"/>
        </w:trPr>
        <w:tc>
          <w:tcPr>
            <w:tcW w:w="1110" w:type="dxa"/>
            <w:vAlign w:val="center"/>
            <w:hideMark/>
          </w:tcPr>
          <w:p w:rsidR="002361E0" w:rsidRPr="00681B70" w:rsidRDefault="002361E0" w:rsidP="00324463">
            <w:pPr>
              <w:jc w:val="center"/>
              <w:rPr>
                <w:rFonts w:ascii="GHEA Grapalat" w:hAnsi="GHEA Grapalat"/>
                <w:color w:val="000000"/>
                <w:sz w:val="20"/>
                <w:szCs w:val="20"/>
              </w:rPr>
            </w:pPr>
            <w:r>
              <w:rPr>
                <w:rFonts w:ascii="GHEA Grapalat" w:hAnsi="GHEA Grapalat"/>
                <w:color w:val="000000"/>
                <w:sz w:val="20"/>
                <w:szCs w:val="20"/>
              </w:rPr>
              <w:t>8</w:t>
            </w:r>
          </w:p>
        </w:tc>
        <w:tc>
          <w:tcPr>
            <w:tcW w:w="4985" w:type="dxa"/>
            <w:vAlign w:val="bottom"/>
            <w:hideMark/>
          </w:tcPr>
          <w:p w:rsidR="002361E0" w:rsidRDefault="002361E0">
            <w:pPr>
              <w:jc w:val="center"/>
              <w:rPr>
                <w:rFonts w:ascii="GHEA Grapalat" w:hAnsi="GHEA Grapalat"/>
                <w:color w:val="000000"/>
                <w:sz w:val="20"/>
                <w:szCs w:val="20"/>
              </w:rPr>
            </w:pPr>
            <w:r>
              <w:rPr>
                <w:rFonts w:ascii="GHEA Grapalat" w:hAnsi="GHEA Grapalat"/>
                <w:color w:val="000000"/>
                <w:sz w:val="20"/>
                <w:szCs w:val="20"/>
              </w:rPr>
              <w:t>Услуги автотехобслуживания 8 (Автомобили марки микроавтобус Хендай</w:t>
            </w:r>
            <w:proofErr w:type="gramStart"/>
            <w:r>
              <w:rPr>
                <w:rFonts w:ascii="GHEA Grapalat" w:hAnsi="GHEA Grapalat"/>
                <w:color w:val="000000"/>
                <w:sz w:val="20"/>
                <w:szCs w:val="20"/>
              </w:rPr>
              <w:t>1</w:t>
            </w:r>
            <w:proofErr w:type="gramEnd"/>
            <w:r>
              <w:rPr>
                <w:rFonts w:ascii="GHEA Grapalat" w:hAnsi="GHEA Grapalat"/>
                <w:color w:val="000000"/>
                <w:sz w:val="20"/>
                <w:szCs w:val="20"/>
              </w:rPr>
              <w:t xml:space="preserve"> </w:t>
            </w:r>
            <w:proofErr w:type="spellStart"/>
            <w:r>
              <w:rPr>
                <w:rFonts w:ascii="GHEA Grapalat" w:hAnsi="GHEA Grapalat"/>
                <w:color w:val="000000"/>
                <w:sz w:val="20"/>
                <w:szCs w:val="20"/>
              </w:rPr>
              <w:t>задневедущий</w:t>
            </w:r>
            <w:proofErr w:type="spellEnd"/>
            <w:r>
              <w:rPr>
                <w:rFonts w:ascii="GHEA Grapalat" w:hAnsi="GHEA Grapalat"/>
                <w:color w:val="000000"/>
                <w:sz w:val="20"/>
                <w:szCs w:val="20"/>
              </w:rPr>
              <w:t>)</w:t>
            </w:r>
          </w:p>
        </w:tc>
        <w:tc>
          <w:tcPr>
            <w:tcW w:w="3260" w:type="dxa"/>
            <w:vAlign w:val="center"/>
            <w:hideMark/>
          </w:tcPr>
          <w:p w:rsidR="002361E0" w:rsidRPr="002D6D80" w:rsidRDefault="002361E0" w:rsidP="00E31454">
            <w:pPr>
              <w:jc w:val="center"/>
              <w:rPr>
                <w:rFonts w:ascii="GHEA Grapalat" w:hAnsi="GHEA Grapalat"/>
                <w:color w:val="000000"/>
                <w:sz w:val="20"/>
                <w:szCs w:val="20"/>
                <w:lang w:val="hy-AM"/>
              </w:rPr>
            </w:pPr>
            <w:r>
              <w:rPr>
                <w:rFonts w:ascii="GHEA Grapalat" w:hAnsi="GHEA Grapalat"/>
                <w:color w:val="000000"/>
                <w:sz w:val="20"/>
                <w:szCs w:val="20"/>
                <w:lang w:val="hy-AM"/>
              </w:rPr>
              <w:t>2,000,000</w:t>
            </w:r>
          </w:p>
        </w:tc>
      </w:tr>
      <w:tr w:rsidR="002361E0" w:rsidRPr="000D332A" w:rsidTr="00C76DC9">
        <w:trPr>
          <w:trHeight w:hRule="exact" w:val="630"/>
        </w:trPr>
        <w:tc>
          <w:tcPr>
            <w:tcW w:w="1110" w:type="dxa"/>
            <w:vAlign w:val="center"/>
            <w:hideMark/>
          </w:tcPr>
          <w:p w:rsidR="002361E0" w:rsidRPr="00681B70" w:rsidRDefault="002361E0" w:rsidP="00324463">
            <w:pPr>
              <w:jc w:val="center"/>
              <w:rPr>
                <w:rFonts w:ascii="GHEA Grapalat" w:hAnsi="GHEA Grapalat"/>
                <w:color w:val="000000"/>
                <w:sz w:val="20"/>
                <w:szCs w:val="20"/>
              </w:rPr>
            </w:pPr>
            <w:r>
              <w:rPr>
                <w:rFonts w:ascii="GHEA Grapalat" w:hAnsi="GHEA Grapalat"/>
                <w:color w:val="000000"/>
                <w:sz w:val="20"/>
                <w:szCs w:val="20"/>
              </w:rPr>
              <w:t>9</w:t>
            </w:r>
          </w:p>
        </w:tc>
        <w:tc>
          <w:tcPr>
            <w:tcW w:w="4985" w:type="dxa"/>
            <w:vAlign w:val="bottom"/>
            <w:hideMark/>
          </w:tcPr>
          <w:p w:rsidR="002361E0" w:rsidRDefault="002361E0">
            <w:pPr>
              <w:jc w:val="center"/>
              <w:rPr>
                <w:rFonts w:ascii="GHEA Grapalat" w:hAnsi="GHEA Grapalat"/>
                <w:color w:val="000000"/>
                <w:sz w:val="20"/>
                <w:szCs w:val="20"/>
              </w:rPr>
            </w:pPr>
            <w:r>
              <w:rPr>
                <w:rFonts w:ascii="GHEA Grapalat" w:hAnsi="GHEA Grapalat"/>
                <w:color w:val="000000"/>
                <w:sz w:val="20"/>
                <w:szCs w:val="20"/>
              </w:rPr>
              <w:t xml:space="preserve">Услуги автотехобслуживания 9 (Автомобили марки </w:t>
            </w:r>
            <w:proofErr w:type="spellStart"/>
            <w:r>
              <w:rPr>
                <w:rFonts w:ascii="GHEA Grapalat" w:hAnsi="GHEA Grapalat"/>
                <w:color w:val="000000"/>
                <w:sz w:val="20"/>
                <w:szCs w:val="20"/>
              </w:rPr>
              <w:t>Хендай</w:t>
            </w:r>
            <w:proofErr w:type="spellEnd"/>
            <w:r>
              <w:rPr>
                <w:rFonts w:ascii="GHEA Grapalat" w:hAnsi="GHEA Grapalat"/>
                <w:color w:val="000000"/>
                <w:sz w:val="20"/>
                <w:szCs w:val="20"/>
              </w:rPr>
              <w:t xml:space="preserve"> Соната </w:t>
            </w:r>
            <w:proofErr w:type="gramStart"/>
            <w:r>
              <w:rPr>
                <w:rFonts w:ascii="GHEA Grapalat" w:hAnsi="GHEA Grapalat"/>
                <w:color w:val="000000"/>
                <w:sz w:val="20"/>
                <w:szCs w:val="20"/>
              </w:rPr>
              <w:t>пассажирский</w:t>
            </w:r>
            <w:proofErr w:type="gramEnd"/>
            <w:r>
              <w:rPr>
                <w:rFonts w:ascii="GHEA Grapalat" w:hAnsi="GHEA Grapalat"/>
                <w:color w:val="000000"/>
                <w:sz w:val="20"/>
                <w:szCs w:val="20"/>
              </w:rPr>
              <w:t>)</w:t>
            </w:r>
          </w:p>
        </w:tc>
        <w:tc>
          <w:tcPr>
            <w:tcW w:w="3260" w:type="dxa"/>
            <w:vAlign w:val="center"/>
            <w:hideMark/>
          </w:tcPr>
          <w:p w:rsidR="002361E0" w:rsidRPr="002D6D80" w:rsidRDefault="002361E0" w:rsidP="00E31454">
            <w:pPr>
              <w:jc w:val="center"/>
              <w:rPr>
                <w:rFonts w:ascii="GHEA Grapalat" w:hAnsi="GHEA Grapalat"/>
                <w:color w:val="000000"/>
                <w:sz w:val="20"/>
                <w:szCs w:val="20"/>
                <w:lang w:val="hy-AM"/>
              </w:rPr>
            </w:pPr>
            <w:r>
              <w:rPr>
                <w:rFonts w:ascii="GHEA Grapalat" w:hAnsi="GHEA Grapalat"/>
                <w:color w:val="000000"/>
                <w:sz w:val="20"/>
                <w:szCs w:val="20"/>
                <w:lang w:val="hy-AM"/>
              </w:rPr>
              <w:t>750,000</w:t>
            </w:r>
          </w:p>
        </w:tc>
      </w:tr>
      <w:tr w:rsidR="002361E0" w:rsidRPr="000D332A" w:rsidTr="00C76DC9">
        <w:trPr>
          <w:trHeight w:hRule="exact" w:val="630"/>
        </w:trPr>
        <w:tc>
          <w:tcPr>
            <w:tcW w:w="1110" w:type="dxa"/>
            <w:vAlign w:val="center"/>
            <w:hideMark/>
          </w:tcPr>
          <w:p w:rsidR="002361E0" w:rsidRDefault="002361E0" w:rsidP="00324463">
            <w:pPr>
              <w:jc w:val="center"/>
              <w:rPr>
                <w:rFonts w:ascii="GHEA Grapalat" w:hAnsi="GHEA Grapalat"/>
                <w:color w:val="000000"/>
                <w:sz w:val="20"/>
                <w:szCs w:val="20"/>
              </w:rPr>
            </w:pPr>
            <w:r>
              <w:rPr>
                <w:rFonts w:ascii="GHEA Grapalat" w:hAnsi="GHEA Grapalat"/>
                <w:color w:val="000000"/>
                <w:sz w:val="20"/>
                <w:szCs w:val="20"/>
              </w:rPr>
              <w:t>10</w:t>
            </w:r>
          </w:p>
        </w:tc>
        <w:tc>
          <w:tcPr>
            <w:tcW w:w="4985" w:type="dxa"/>
            <w:vAlign w:val="bottom"/>
            <w:hideMark/>
          </w:tcPr>
          <w:p w:rsidR="002361E0" w:rsidRDefault="002361E0">
            <w:pPr>
              <w:jc w:val="center"/>
              <w:rPr>
                <w:rFonts w:ascii="GHEA Grapalat" w:hAnsi="GHEA Grapalat"/>
                <w:color w:val="000000"/>
                <w:sz w:val="20"/>
                <w:szCs w:val="20"/>
              </w:rPr>
            </w:pPr>
            <w:r>
              <w:rPr>
                <w:rFonts w:ascii="GHEA Grapalat" w:hAnsi="GHEA Grapalat"/>
                <w:color w:val="000000"/>
                <w:sz w:val="20"/>
                <w:szCs w:val="20"/>
              </w:rPr>
              <w:t xml:space="preserve">Услуги автотехобслуживания 10 (Автомобили марки </w:t>
            </w:r>
            <w:proofErr w:type="spellStart"/>
            <w:r>
              <w:rPr>
                <w:rFonts w:ascii="GHEA Grapalat" w:hAnsi="GHEA Grapalat"/>
                <w:color w:val="000000"/>
                <w:sz w:val="20"/>
                <w:szCs w:val="20"/>
              </w:rPr>
              <w:t>Киа</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Пиканто</w:t>
            </w:r>
            <w:proofErr w:type="spellEnd"/>
            <w:r>
              <w:rPr>
                <w:rFonts w:ascii="GHEA Grapalat" w:hAnsi="GHEA Grapalat"/>
                <w:color w:val="000000"/>
                <w:sz w:val="20"/>
                <w:szCs w:val="20"/>
              </w:rPr>
              <w:t xml:space="preserve"> </w:t>
            </w:r>
            <w:proofErr w:type="gramStart"/>
            <w:r>
              <w:rPr>
                <w:rFonts w:ascii="GHEA Grapalat" w:hAnsi="GHEA Grapalat"/>
                <w:color w:val="000000"/>
                <w:sz w:val="20"/>
                <w:szCs w:val="20"/>
              </w:rPr>
              <w:t>пассажирский</w:t>
            </w:r>
            <w:proofErr w:type="gramEnd"/>
            <w:r>
              <w:rPr>
                <w:rFonts w:ascii="GHEA Grapalat" w:hAnsi="GHEA Grapalat"/>
                <w:color w:val="000000"/>
                <w:sz w:val="20"/>
                <w:szCs w:val="20"/>
              </w:rPr>
              <w:t>)</w:t>
            </w:r>
          </w:p>
        </w:tc>
        <w:tc>
          <w:tcPr>
            <w:tcW w:w="3260" w:type="dxa"/>
            <w:vAlign w:val="center"/>
            <w:hideMark/>
          </w:tcPr>
          <w:p w:rsidR="002361E0" w:rsidRPr="002D6D80" w:rsidRDefault="002361E0" w:rsidP="00E31454">
            <w:pPr>
              <w:jc w:val="center"/>
              <w:rPr>
                <w:rFonts w:ascii="GHEA Grapalat" w:hAnsi="GHEA Grapalat"/>
                <w:color w:val="000000"/>
                <w:sz w:val="20"/>
                <w:szCs w:val="20"/>
                <w:lang w:val="hy-AM"/>
              </w:rPr>
            </w:pPr>
            <w:r>
              <w:rPr>
                <w:rFonts w:ascii="GHEA Grapalat" w:hAnsi="GHEA Grapalat"/>
                <w:color w:val="000000"/>
                <w:sz w:val="20"/>
                <w:szCs w:val="20"/>
                <w:lang w:val="hy-AM"/>
              </w:rPr>
              <w:t>650,000</w:t>
            </w:r>
          </w:p>
        </w:tc>
      </w:tr>
      <w:tr w:rsidR="002361E0" w:rsidRPr="000D332A" w:rsidTr="00C76DC9">
        <w:trPr>
          <w:trHeight w:hRule="exact" w:val="630"/>
        </w:trPr>
        <w:tc>
          <w:tcPr>
            <w:tcW w:w="1110" w:type="dxa"/>
            <w:vAlign w:val="center"/>
            <w:hideMark/>
          </w:tcPr>
          <w:p w:rsidR="002361E0" w:rsidRDefault="002361E0" w:rsidP="00324463">
            <w:pPr>
              <w:jc w:val="center"/>
              <w:rPr>
                <w:rFonts w:ascii="GHEA Grapalat" w:hAnsi="GHEA Grapalat"/>
                <w:color w:val="000000"/>
                <w:sz w:val="20"/>
                <w:szCs w:val="20"/>
              </w:rPr>
            </w:pPr>
            <w:r>
              <w:rPr>
                <w:rFonts w:ascii="GHEA Grapalat" w:hAnsi="GHEA Grapalat"/>
                <w:color w:val="000000"/>
                <w:sz w:val="20"/>
                <w:szCs w:val="20"/>
              </w:rPr>
              <w:t>11</w:t>
            </w:r>
          </w:p>
        </w:tc>
        <w:tc>
          <w:tcPr>
            <w:tcW w:w="4985" w:type="dxa"/>
            <w:vAlign w:val="bottom"/>
            <w:hideMark/>
          </w:tcPr>
          <w:p w:rsidR="002361E0" w:rsidRDefault="002361E0">
            <w:pPr>
              <w:jc w:val="center"/>
              <w:rPr>
                <w:rFonts w:ascii="GHEA Grapalat" w:hAnsi="GHEA Grapalat"/>
                <w:color w:val="000000"/>
                <w:sz w:val="20"/>
                <w:szCs w:val="20"/>
              </w:rPr>
            </w:pPr>
            <w:r>
              <w:rPr>
                <w:rFonts w:ascii="GHEA Grapalat" w:hAnsi="GHEA Grapalat"/>
                <w:color w:val="000000"/>
                <w:sz w:val="20"/>
                <w:szCs w:val="20"/>
              </w:rPr>
              <w:t xml:space="preserve">Услуги автотехобслуживания 11 (Автомобили марки </w:t>
            </w:r>
            <w:proofErr w:type="spellStart"/>
            <w:r>
              <w:rPr>
                <w:rFonts w:ascii="GHEA Grapalat" w:hAnsi="GHEA Grapalat"/>
                <w:color w:val="000000"/>
                <w:sz w:val="20"/>
                <w:szCs w:val="20"/>
              </w:rPr>
              <w:t>Киа</w:t>
            </w:r>
            <w:proofErr w:type="spellEnd"/>
            <w:r>
              <w:rPr>
                <w:rFonts w:ascii="GHEA Grapalat" w:hAnsi="GHEA Grapalat"/>
                <w:color w:val="000000"/>
                <w:sz w:val="20"/>
                <w:szCs w:val="20"/>
              </w:rPr>
              <w:t xml:space="preserve"> грузовик К2700) </w:t>
            </w:r>
          </w:p>
        </w:tc>
        <w:tc>
          <w:tcPr>
            <w:tcW w:w="3260" w:type="dxa"/>
            <w:vAlign w:val="center"/>
            <w:hideMark/>
          </w:tcPr>
          <w:p w:rsidR="002361E0" w:rsidRPr="002D6D80" w:rsidRDefault="002361E0" w:rsidP="00E31454">
            <w:pPr>
              <w:jc w:val="center"/>
              <w:rPr>
                <w:rFonts w:ascii="GHEA Grapalat" w:hAnsi="GHEA Grapalat"/>
                <w:color w:val="000000"/>
                <w:sz w:val="20"/>
                <w:szCs w:val="20"/>
                <w:lang w:val="hy-AM"/>
              </w:rPr>
            </w:pPr>
            <w:r>
              <w:rPr>
                <w:rFonts w:ascii="GHEA Grapalat" w:hAnsi="GHEA Grapalat"/>
                <w:color w:val="000000"/>
                <w:sz w:val="20"/>
                <w:szCs w:val="20"/>
                <w:lang w:val="hy-AM"/>
              </w:rPr>
              <w:t>1,000,000</w:t>
            </w:r>
          </w:p>
        </w:tc>
      </w:tr>
      <w:tr w:rsidR="002361E0" w:rsidRPr="000D332A" w:rsidTr="00C76DC9">
        <w:trPr>
          <w:trHeight w:hRule="exact" w:val="630"/>
        </w:trPr>
        <w:tc>
          <w:tcPr>
            <w:tcW w:w="1110" w:type="dxa"/>
            <w:vAlign w:val="center"/>
            <w:hideMark/>
          </w:tcPr>
          <w:p w:rsidR="002361E0" w:rsidRDefault="002361E0" w:rsidP="00324463">
            <w:pPr>
              <w:jc w:val="center"/>
              <w:rPr>
                <w:rFonts w:ascii="GHEA Grapalat" w:hAnsi="GHEA Grapalat"/>
                <w:color w:val="000000"/>
                <w:sz w:val="20"/>
                <w:szCs w:val="20"/>
              </w:rPr>
            </w:pPr>
            <w:r>
              <w:rPr>
                <w:rFonts w:ascii="GHEA Grapalat" w:hAnsi="GHEA Grapalat"/>
                <w:color w:val="000000"/>
                <w:sz w:val="20"/>
                <w:szCs w:val="20"/>
              </w:rPr>
              <w:t>12</w:t>
            </w:r>
          </w:p>
        </w:tc>
        <w:tc>
          <w:tcPr>
            <w:tcW w:w="4985" w:type="dxa"/>
            <w:vAlign w:val="bottom"/>
            <w:hideMark/>
          </w:tcPr>
          <w:p w:rsidR="002361E0" w:rsidRDefault="002361E0">
            <w:pPr>
              <w:jc w:val="center"/>
              <w:rPr>
                <w:rFonts w:ascii="GHEA Grapalat" w:hAnsi="GHEA Grapalat"/>
                <w:color w:val="000000"/>
                <w:sz w:val="20"/>
                <w:szCs w:val="20"/>
              </w:rPr>
            </w:pPr>
            <w:r>
              <w:rPr>
                <w:rFonts w:ascii="GHEA Grapalat" w:hAnsi="GHEA Grapalat"/>
                <w:color w:val="000000"/>
                <w:sz w:val="20"/>
                <w:szCs w:val="20"/>
              </w:rPr>
              <w:t xml:space="preserve"> Услуги автотехобслуживания 12 (Автомобили марки </w:t>
            </w:r>
            <w:proofErr w:type="spellStart"/>
            <w:r>
              <w:rPr>
                <w:rFonts w:ascii="GHEA Grapalat" w:hAnsi="GHEA Grapalat"/>
                <w:color w:val="000000"/>
                <w:sz w:val="20"/>
                <w:szCs w:val="20"/>
              </w:rPr>
              <w:t>Киа</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Спортейдж</w:t>
            </w:r>
            <w:proofErr w:type="spellEnd"/>
            <w:r>
              <w:rPr>
                <w:rFonts w:ascii="GHEA Grapalat" w:hAnsi="GHEA Grapalat"/>
                <w:color w:val="000000"/>
                <w:sz w:val="20"/>
                <w:szCs w:val="20"/>
              </w:rPr>
              <w:t>)</w:t>
            </w:r>
          </w:p>
        </w:tc>
        <w:tc>
          <w:tcPr>
            <w:tcW w:w="3260" w:type="dxa"/>
            <w:vAlign w:val="center"/>
            <w:hideMark/>
          </w:tcPr>
          <w:p w:rsidR="002361E0" w:rsidRPr="002D6D80" w:rsidRDefault="002361E0" w:rsidP="00E31454">
            <w:pPr>
              <w:jc w:val="center"/>
              <w:rPr>
                <w:rFonts w:ascii="GHEA Grapalat" w:hAnsi="GHEA Grapalat"/>
                <w:color w:val="000000"/>
                <w:sz w:val="20"/>
                <w:szCs w:val="20"/>
                <w:lang w:val="hy-AM"/>
              </w:rPr>
            </w:pPr>
            <w:r>
              <w:rPr>
                <w:rFonts w:ascii="GHEA Grapalat" w:hAnsi="GHEA Grapalat"/>
                <w:color w:val="000000"/>
                <w:sz w:val="20"/>
                <w:szCs w:val="20"/>
                <w:lang w:val="hy-AM"/>
              </w:rPr>
              <w:t>1,000,000</w:t>
            </w:r>
          </w:p>
        </w:tc>
      </w:tr>
      <w:tr w:rsidR="002361E0" w:rsidRPr="000D332A" w:rsidTr="00C76DC9">
        <w:trPr>
          <w:trHeight w:hRule="exact" w:val="630"/>
        </w:trPr>
        <w:tc>
          <w:tcPr>
            <w:tcW w:w="1110" w:type="dxa"/>
            <w:vAlign w:val="center"/>
            <w:hideMark/>
          </w:tcPr>
          <w:p w:rsidR="002361E0" w:rsidRDefault="002361E0" w:rsidP="00324463">
            <w:pPr>
              <w:jc w:val="center"/>
              <w:rPr>
                <w:rFonts w:ascii="GHEA Grapalat" w:hAnsi="GHEA Grapalat"/>
                <w:color w:val="000000"/>
                <w:sz w:val="20"/>
                <w:szCs w:val="20"/>
              </w:rPr>
            </w:pPr>
            <w:r>
              <w:rPr>
                <w:rFonts w:ascii="GHEA Grapalat" w:hAnsi="GHEA Grapalat"/>
                <w:color w:val="000000"/>
                <w:sz w:val="20"/>
                <w:szCs w:val="20"/>
              </w:rPr>
              <w:t>13</w:t>
            </w:r>
          </w:p>
        </w:tc>
        <w:tc>
          <w:tcPr>
            <w:tcW w:w="4985" w:type="dxa"/>
            <w:vAlign w:val="bottom"/>
            <w:hideMark/>
          </w:tcPr>
          <w:p w:rsidR="002361E0" w:rsidRDefault="002361E0">
            <w:pPr>
              <w:jc w:val="center"/>
              <w:rPr>
                <w:rFonts w:ascii="GHEA Grapalat" w:hAnsi="GHEA Grapalat"/>
                <w:color w:val="000000"/>
                <w:sz w:val="20"/>
                <w:szCs w:val="20"/>
              </w:rPr>
            </w:pPr>
            <w:r>
              <w:rPr>
                <w:rFonts w:ascii="GHEA Grapalat" w:hAnsi="GHEA Grapalat"/>
                <w:color w:val="000000"/>
                <w:sz w:val="20"/>
                <w:szCs w:val="20"/>
              </w:rPr>
              <w:t xml:space="preserve">Услуги автотехобслуживания 13 (Автомобили марки </w:t>
            </w:r>
            <w:proofErr w:type="spellStart"/>
            <w:r>
              <w:rPr>
                <w:rFonts w:ascii="GHEA Grapalat" w:hAnsi="GHEA Grapalat"/>
                <w:color w:val="000000"/>
                <w:sz w:val="20"/>
                <w:szCs w:val="20"/>
              </w:rPr>
              <w:t>Сузуки</w:t>
            </w:r>
            <w:proofErr w:type="spellEnd"/>
            <w:r>
              <w:rPr>
                <w:rFonts w:ascii="GHEA Grapalat" w:hAnsi="GHEA Grapalat"/>
                <w:color w:val="000000"/>
                <w:sz w:val="20"/>
                <w:szCs w:val="20"/>
              </w:rPr>
              <w:t xml:space="preserve"> Свифт)</w:t>
            </w:r>
          </w:p>
        </w:tc>
        <w:tc>
          <w:tcPr>
            <w:tcW w:w="3260" w:type="dxa"/>
            <w:vAlign w:val="center"/>
            <w:hideMark/>
          </w:tcPr>
          <w:p w:rsidR="002361E0" w:rsidRPr="002D6D80" w:rsidRDefault="002361E0" w:rsidP="00E31454">
            <w:pPr>
              <w:jc w:val="center"/>
              <w:rPr>
                <w:rFonts w:ascii="GHEA Grapalat" w:hAnsi="GHEA Grapalat"/>
                <w:color w:val="000000"/>
                <w:sz w:val="20"/>
                <w:szCs w:val="20"/>
                <w:lang w:val="hy-AM"/>
              </w:rPr>
            </w:pPr>
            <w:r>
              <w:rPr>
                <w:rFonts w:ascii="GHEA Grapalat" w:hAnsi="GHEA Grapalat"/>
                <w:color w:val="000000"/>
                <w:sz w:val="20"/>
                <w:szCs w:val="20"/>
                <w:lang w:val="hy-AM"/>
              </w:rPr>
              <w:t>300,000</w:t>
            </w:r>
          </w:p>
        </w:tc>
      </w:tr>
      <w:tr w:rsidR="002361E0" w:rsidRPr="000D332A" w:rsidTr="00C76DC9">
        <w:trPr>
          <w:trHeight w:hRule="exact" w:val="630"/>
        </w:trPr>
        <w:tc>
          <w:tcPr>
            <w:tcW w:w="1110" w:type="dxa"/>
            <w:vAlign w:val="center"/>
            <w:hideMark/>
          </w:tcPr>
          <w:p w:rsidR="002361E0" w:rsidRDefault="002361E0" w:rsidP="00324463">
            <w:pPr>
              <w:jc w:val="center"/>
              <w:rPr>
                <w:rFonts w:ascii="GHEA Grapalat" w:hAnsi="GHEA Grapalat"/>
                <w:color w:val="000000"/>
                <w:sz w:val="20"/>
                <w:szCs w:val="20"/>
              </w:rPr>
            </w:pPr>
            <w:r>
              <w:rPr>
                <w:rFonts w:ascii="GHEA Grapalat" w:hAnsi="GHEA Grapalat"/>
                <w:color w:val="000000"/>
                <w:sz w:val="20"/>
                <w:szCs w:val="20"/>
              </w:rPr>
              <w:t>14</w:t>
            </w:r>
          </w:p>
        </w:tc>
        <w:tc>
          <w:tcPr>
            <w:tcW w:w="4985" w:type="dxa"/>
            <w:vAlign w:val="bottom"/>
            <w:hideMark/>
          </w:tcPr>
          <w:p w:rsidR="002361E0" w:rsidRDefault="002361E0">
            <w:pPr>
              <w:jc w:val="center"/>
              <w:rPr>
                <w:rFonts w:ascii="GHEA Grapalat" w:hAnsi="GHEA Grapalat"/>
                <w:color w:val="000000"/>
                <w:sz w:val="20"/>
                <w:szCs w:val="20"/>
              </w:rPr>
            </w:pPr>
            <w:r>
              <w:rPr>
                <w:rFonts w:ascii="GHEA Grapalat" w:hAnsi="GHEA Grapalat"/>
                <w:color w:val="000000"/>
                <w:sz w:val="20"/>
                <w:szCs w:val="20"/>
              </w:rPr>
              <w:t xml:space="preserve"> Услуги автотехобслуживания 14 (Автомобили марки Джин</w:t>
            </w:r>
            <w:proofErr w:type="gramStart"/>
            <w:r>
              <w:rPr>
                <w:rFonts w:ascii="GHEA Grapalat" w:hAnsi="GHEA Grapalat"/>
                <w:color w:val="000000"/>
                <w:sz w:val="20"/>
                <w:szCs w:val="20"/>
              </w:rPr>
              <w:t xml:space="preserve"> В</w:t>
            </w:r>
            <w:proofErr w:type="gramEnd"/>
            <w:r>
              <w:rPr>
                <w:rFonts w:ascii="GHEA Grapalat" w:hAnsi="GHEA Grapalat"/>
                <w:color w:val="000000"/>
                <w:sz w:val="20"/>
                <w:szCs w:val="20"/>
              </w:rPr>
              <w:t>ей SY5038XJHL-M1S1BH)</w:t>
            </w:r>
          </w:p>
        </w:tc>
        <w:tc>
          <w:tcPr>
            <w:tcW w:w="3260" w:type="dxa"/>
            <w:vAlign w:val="center"/>
            <w:hideMark/>
          </w:tcPr>
          <w:p w:rsidR="002361E0" w:rsidRPr="002D6D80" w:rsidRDefault="002361E0" w:rsidP="00E31454">
            <w:pPr>
              <w:jc w:val="center"/>
              <w:rPr>
                <w:rFonts w:ascii="GHEA Grapalat" w:hAnsi="GHEA Grapalat"/>
                <w:color w:val="000000"/>
                <w:sz w:val="20"/>
                <w:szCs w:val="20"/>
                <w:lang w:val="hy-AM"/>
              </w:rPr>
            </w:pPr>
            <w:r>
              <w:rPr>
                <w:rFonts w:ascii="GHEA Grapalat" w:hAnsi="GHEA Grapalat"/>
                <w:color w:val="000000"/>
                <w:sz w:val="20"/>
                <w:szCs w:val="20"/>
                <w:lang w:val="hy-AM"/>
              </w:rPr>
              <w:t>600,000</w:t>
            </w:r>
          </w:p>
        </w:tc>
      </w:tr>
      <w:tr w:rsidR="002361E0" w:rsidRPr="000D332A" w:rsidTr="00C76DC9">
        <w:trPr>
          <w:trHeight w:hRule="exact" w:val="630"/>
        </w:trPr>
        <w:tc>
          <w:tcPr>
            <w:tcW w:w="1110" w:type="dxa"/>
            <w:vAlign w:val="center"/>
            <w:hideMark/>
          </w:tcPr>
          <w:p w:rsidR="002361E0" w:rsidRDefault="002361E0" w:rsidP="00324463">
            <w:pPr>
              <w:jc w:val="center"/>
              <w:rPr>
                <w:rFonts w:ascii="GHEA Grapalat" w:hAnsi="GHEA Grapalat"/>
                <w:color w:val="000000"/>
                <w:sz w:val="20"/>
                <w:szCs w:val="20"/>
              </w:rPr>
            </w:pPr>
            <w:r>
              <w:rPr>
                <w:rFonts w:ascii="GHEA Grapalat" w:hAnsi="GHEA Grapalat"/>
                <w:color w:val="000000"/>
                <w:sz w:val="20"/>
                <w:szCs w:val="20"/>
              </w:rPr>
              <w:t>15</w:t>
            </w:r>
          </w:p>
        </w:tc>
        <w:tc>
          <w:tcPr>
            <w:tcW w:w="4985" w:type="dxa"/>
            <w:vAlign w:val="bottom"/>
            <w:hideMark/>
          </w:tcPr>
          <w:p w:rsidR="002361E0" w:rsidRDefault="002361E0">
            <w:pPr>
              <w:jc w:val="center"/>
              <w:rPr>
                <w:rFonts w:ascii="GHEA Grapalat" w:hAnsi="GHEA Grapalat"/>
                <w:color w:val="000000"/>
                <w:sz w:val="20"/>
                <w:szCs w:val="20"/>
              </w:rPr>
            </w:pPr>
            <w:r>
              <w:rPr>
                <w:rFonts w:ascii="GHEA Grapalat" w:hAnsi="GHEA Grapalat"/>
                <w:color w:val="000000"/>
                <w:sz w:val="20"/>
                <w:szCs w:val="20"/>
              </w:rPr>
              <w:t>Услуги автотехобслуживания 15 (Автомобили марки Джин</w:t>
            </w:r>
            <w:proofErr w:type="gramStart"/>
            <w:r>
              <w:rPr>
                <w:rFonts w:ascii="GHEA Grapalat" w:hAnsi="GHEA Grapalat"/>
                <w:color w:val="000000"/>
                <w:sz w:val="20"/>
                <w:szCs w:val="20"/>
              </w:rPr>
              <w:t xml:space="preserve"> В</w:t>
            </w:r>
            <w:proofErr w:type="gramEnd"/>
            <w:r>
              <w:rPr>
                <w:rFonts w:ascii="GHEA Grapalat" w:hAnsi="GHEA Grapalat"/>
                <w:color w:val="000000"/>
                <w:sz w:val="20"/>
                <w:szCs w:val="20"/>
              </w:rPr>
              <w:t xml:space="preserve">ей SY5038XJHL-M1S1BH) </w:t>
            </w:r>
          </w:p>
        </w:tc>
        <w:tc>
          <w:tcPr>
            <w:tcW w:w="3260" w:type="dxa"/>
            <w:vAlign w:val="center"/>
            <w:hideMark/>
          </w:tcPr>
          <w:p w:rsidR="002361E0" w:rsidRPr="002D6D80" w:rsidRDefault="002361E0" w:rsidP="00E31454">
            <w:pPr>
              <w:jc w:val="center"/>
              <w:rPr>
                <w:rFonts w:ascii="GHEA Grapalat" w:hAnsi="GHEA Grapalat"/>
                <w:color w:val="000000"/>
                <w:sz w:val="20"/>
                <w:szCs w:val="20"/>
                <w:lang w:val="hy-AM"/>
              </w:rPr>
            </w:pPr>
            <w:r>
              <w:rPr>
                <w:rFonts w:ascii="GHEA Grapalat" w:hAnsi="GHEA Grapalat"/>
                <w:color w:val="000000"/>
                <w:sz w:val="20"/>
                <w:szCs w:val="20"/>
                <w:lang w:val="hy-AM"/>
              </w:rPr>
              <w:t>600,000</w:t>
            </w:r>
          </w:p>
        </w:tc>
      </w:tr>
      <w:tr w:rsidR="002361E0" w:rsidRPr="000D332A" w:rsidTr="00C76DC9">
        <w:trPr>
          <w:trHeight w:hRule="exact" w:val="630"/>
        </w:trPr>
        <w:tc>
          <w:tcPr>
            <w:tcW w:w="1110" w:type="dxa"/>
            <w:vAlign w:val="center"/>
            <w:hideMark/>
          </w:tcPr>
          <w:p w:rsidR="002361E0" w:rsidRDefault="002361E0" w:rsidP="00324463">
            <w:pPr>
              <w:jc w:val="center"/>
              <w:rPr>
                <w:rFonts w:ascii="GHEA Grapalat" w:hAnsi="GHEA Grapalat"/>
                <w:color w:val="000000"/>
                <w:sz w:val="20"/>
                <w:szCs w:val="20"/>
              </w:rPr>
            </w:pPr>
            <w:r>
              <w:rPr>
                <w:rFonts w:ascii="GHEA Grapalat" w:hAnsi="GHEA Grapalat"/>
                <w:color w:val="000000"/>
                <w:sz w:val="20"/>
                <w:szCs w:val="20"/>
              </w:rPr>
              <w:t>16</w:t>
            </w:r>
          </w:p>
        </w:tc>
        <w:tc>
          <w:tcPr>
            <w:tcW w:w="4985" w:type="dxa"/>
            <w:vAlign w:val="bottom"/>
            <w:hideMark/>
          </w:tcPr>
          <w:p w:rsidR="002361E0" w:rsidRDefault="002361E0">
            <w:pPr>
              <w:jc w:val="center"/>
              <w:rPr>
                <w:rFonts w:ascii="GHEA Grapalat" w:hAnsi="GHEA Grapalat"/>
                <w:color w:val="000000"/>
                <w:sz w:val="20"/>
                <w:szCs w:val="20"/>
              </w:rPr>
            </w:pPr>
            <w:r>
              <w:rPr>
                <w:rFonts w:ascii="GHEA Grapalat" w:hAnsi="GHEA Grapalat"/>
                <w:color w:val="000000"/>
                <w:sz w:val="20"/>
                <w:szCs w:val="20"/>
              </w:rPr>
              <w:t xml:space="preserve">Услуги автотехобслуживания 16 (Автомобили марки </w:t>
            </w:r>
            <w:proofErr w:type="spellStart"/>
            <w:r>
              <w:rPr>
                <w:rFonts w:ascii="GHEA Grapalat" w:hAnsi="GHEA Grapalat"/>
                <w:color w:val="000000"/>
                <w:sz w:val="20"/>
                <w:szCs w:val="20"/>
              </w:rPr>
              <w:t>Киа</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Пиканто</w:t>
            </w:r>
            <w:proofErr w:type="spellEnd"/>
            <w:r>
              <w:rPr>
                <w:rFonts w:ascii="GHEA Grapalat" w:hAnsi="GHEA Grapalat"/>
                <w:color w:val="000000"/>
                <w:sz w:val="20"/>
                <w:szCs w:val="20"/>
              </w:rPr>
              <w:t xml:space="preserve"> </w:t>
            </w:r>
            <w:proofErr w:type="gramStart"/>
            <w:r>
              <w:rPr>
                <w:rFonts w:ascii="GHEA Grapalat" w:hAnsi="GHEA Grapalat"/>
                <w:color w:val="000000"/>
                <w:sz w:val="20"/>
                <w:szCs w:val="20"/>
              </w:rPr>
              <w:t>пассажирский</w:t>
            </w:r>
            <w:proofErr w:type="gramEnd"/>
            <w:r>
              <w:rPr>
                <w:rFonts w:ascii="GHEA Grapalat" w:hAnsi="GHEA Grapalat"/>
                <w:color w:val="000000"/>
                <w:sz w:val="20"/>
                <w:szCs w:val="20"/>
              </w:rPr>
              <w:t>)</w:t>
            </w:r>
          </w:p>
        </w:tc>
        <w:tc>
          <w:tcPr>
            <w:tcW w:w="3260" w:type="dxa"/>
            <w:vAlign w:val="center"/>
            <w:hideMark/>
          </w:tcPr>
          <w:p w:rsidR="002361E0" w:rsidRPr="002D6D80" w:rsidRDefault="002361E0" w:rsidP="00E31454">
            <w:pPr>
              <w:jc w:val="center"/>
              <w:rPr>
                <w:rFonts w:ascii="GHEA Grapalat" w:hAnsi="GHEA Grapalat"/>
                <w:color w:val="000000"/>
                <w:sz w:val="20"/>
                <w:szCs w:val="20"/>
                <w:lang w:val="hy-AM"/>
              </w:rPr>
            </w:pPr>
            <w:r>
              <w:rPr>
                <w:rFonts w:ascii="GHEA Grapalat" w:hAnsi="GHEA Grapalat"/>
                <w:color w:val="000000"/>
                <w:sz w:val="20"/>
                <w:szCs w:val="20"/>
                <w:lang w:val="hy-AM"/>
              </w:rPr>
              <w:t>650,000</w:t>
            </w:r>
          </w:p>
        </w:tc>
      </w:tr>
      <w:tr w:rsidR="002361E0" w:rsidRPr="000D332A" w:rsidTr="00C76DC9">
        <w:trPr>
          <w:trHeight w:hRule="exact" w:val="630"/>
        </w:trPr>
        <w:tc>
          <w:tcPr>
            <w:tcW w:w="1110" w:type="dxa"/>
            <w:vAlign w:val="center"/>
            <w:hideMark/>
          </w:tcPr>
          <w:p w:rsidR="002361E0" w:rsidRDefault="002361E0" w:rsidP="00324463">
            <w:pPr>
              <w:jc w:val="center"/>
              <w:rPr>
                <w:rFonts w:ascii="GHEA Grapalat" w:hAnsi="GHEA Grapalat"/>
                <w:color w:val="000000"/>
                <w:sz w:val="20"/>
                <w:szCs w:val="20"/>
              </w:rPr>
            </w:pPr>
            <w:r>
              <w:rPr>
                <w:rFonts w:ascii="GHEA Grapalat" w:hAnsi="GHEA Grapalat"/>
                <w:color w:val="000000"/>
                <w:sz w:val="20"/>
                <w:szCs w:val="20"/>
              </w:rPr>
              <w:t>17</w:t>
            </w:r>
          </w:p>
        </w:tc>
        <w:tc>
          <w:tcPr>
            <w:tcW w:w="4985" w:type="dxa"/>
            <w:vAlign w:val="bottom"/>
            <w:hideMark/>
          </w:tcPr>
          <w:p w:rsidR="002361E0" w:rsidRDefault="002361E0">
            <w:pPr>
              <w:jc w:val="center"/>
              <w:rPr>
                <w:rFonts w:ascii="GHEA Grapalat" w:hAnsi="GHEA Grapalat"/>
                <w:color w:val="000000"/>
                <w:sz w:val="20"/>
                <w:szCs w:val="20"/>
              </w:rPr>
            </w:pPr>
            <w:r>
              <w:rPr>
                <w:rFonts w:ascii="GHEA Grapalat" w:hAnsi="GHEA Grapalat"/>
                <w:color w:val="000000"/>
                <w:sz w:val="20"/>
                <w:szCs w:val="20"/>
              </w:rPr>
              <w:t xml:space="preserve">Услуги автотехобслуживания 17 (Автомобили марки </w:t>
            </w:r>
            <w:proofErr w:type="spellStart"/>
            <w:r>
              <w:rPr>
                <w:rFonts w:ascii="GHEA Grapalat" w:hAnsi="GHEA Grapalat"/>
                <w:color w:val="000000"/>
                <w:sz w:val="20"/>
                <w:szCs w:val="20"/>
              </w:rPr>
              <w:t>Киа</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Пиканто</w:t>
            </w:r>
            <w:proofErr w:type="spellEnd"/>
            <w:r>
              <w:rPr>
                <w:rFonts w:ascii="GHEA Grapalat" w:hAnsi="GHEA Grapalat"/>
                <w:color w:val="000000"/>
                <w:sz w:val="20"/>
                <w:szCs w:val="20"/>
              </w:rPr>
              <w:t xml:space="preserve"> </w:t>
            </w:r>
            <w:proofErr w:type="gramStart"/>
            <w:r>
              <w:rPr>
                <w:rFonts w:ascii="GHEA Grapalat" w:hAnsi="GHEA Grapalat"/>
                <w:color w:val="000000"/>
                <w:sz w:val="20"/>
                <w:szCs w:val="20"/>
              </w:rPr>
              <w:t>пассажирский</w:t>
            </w:r>
            <w:proofErr w:type="gramEnd"/>
            <w:r>
              <w:rPr>
                <w:rFonts w:ascii="GHEA Grapalat" w:hAnsi="GHEA Grapalat"/>
                <w:color w:val="000000"/>
                <w:sz w:val="20"/>
                <w:szCs w:val="20"/>
              </w:rPr>
              <w:t>)</w:t>
            </w:r>
          </w:p>
        </w:tc>
        <w:tc>
          <w:tcPr>
            <w:tcW w:w="3260" w:type="dxa"/>
            <w:vAlign w:val="center"/>
            <w:hideMark/>
          </w:tcPr>
          <w:p w:rsidR="002361E0" w:rsidRPr="002D6D80" w:rsidRDefault="002361E0" w:rsidP="00E31454">
            <w:pPr>
              <w:jc w:val="center"/>
              <w:rPr>
                <w:rFonts w:ascii="GHEA Grapalat" w:hAnsi="GHEA Grapalat"/>
                <w:color w:val="000000"/>
                <w:sz w:val="20"/>
                <w:szCs w:val="20"/>
                <w:lang w:val="hy-AM"/>
              </w:rPr>
            </w:pPr>
            <w:r>
              <w:rPr>
                <w:rFonts w:ascii="GHEA Grapalat" w:hAnsi="GHEA Grapalat"/>
                <w:color w:val="000000"/>
                <w:sz w:val="20"/>
                <w:szCs w:val="20"/>
                <w:lang w:val="hy-AM"/>
              </w:rPr>
              <w:t>650,000</w:t>
            </w:r>
          </w:p>
        </w:tc>
      </w:tr>
    </w:tbl>
    <w:p w:rsidR="00DC24F1" w:rsidRPr="00D04EA3" w:rsidRDefault="00DC24F1" w:rsidP="007F2BF8">
      <w:pPr>
        <w:widowControl w:val="0"/>
        <w:tabs>
          <w:tab w:val="left" w:pos="1134"/>
        </w:tabs>
        <w:ind w:firstLine="709"/>
        <w:contextualSpacing/>
        <w:jc w:val="both"/>
        <w:rPr>
          <w:rFonts w:ascii="GHEA Grapalat" w:hAnsi="GHEA Grapalat" w:cs="Sylfaen"/>
        </w:rPr>
      </w:pPr>
    </w:p>
    <w:p w:rsidR="003B2F27" w:rsidRPr="00AD29CE" w:rsidRDefault="003B2F27" w:rsidP="007F2BF8">
      <w:pPr>
        <w:widowControl w:val="0"/>
        <w:ind w:firstLine="709"/>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7F2BF8">
      <w:pPr>
        <w:widowControl w:val="0"/>
        <w:ind w:firstLine="709"/>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DC24F1" w:rsidRDefault="00DC24F1" w:rsidP="00DC24F1">
      <w:pPr>
        <w:widowControl w:val="0"/>
        <w:tabs>
          <w:tab w:val="left" w:pos="1134"/>
        </w:tabs>
        <w:ind w:firstLine="709"/>
        <w:contextualSpacing/>
        <w:jc w:val="both"/>
        <w:rPr>
          <w:rFonts w:ascii="GHEA Grapalat" w:hAnsi="GHEA Grapalat"/>
        </w:rPr>
      </w:pPr>
      <w:r w:rsidRPr="00DC24F1">
        <w:rPr>
          <w:rFonts w:ascii="GHEA Grapalat" w:hAnsi="GHEA Grapalat"/>
        </w:rPr>
        <w:t>4.</w:t>
      </w:r>
      <w:r>
        <w:rPr>
          <w:rFonts w:ascii="GHEA Grapalat" w:hAnsi="GHEA Grapalat"/>
        </w:rPr>
        <w:t>2.</w:t>
      </w:r>
      <w:r>
        <w:rPr>
          <w:rFonts w:ascii="GHEA Grapalat" w:hAnsi="GHEA Grapalat"/>
        </w:rPr>
        <w:tab/>
      </w:r>
      <w:r w:rsidR="003B2F27" w:rsidRPr="00DC24F1">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003B2F27" w:rsidRPr="00DC24F1">
        <w:rPr>
          <w:rFonts w:ascii="GHEA Grapalat" w:hAnsi="GHEA Grapalat"/>
        </w:rPr>
        <w:t>дств пр</w:t>
      </w:r>
      <w:proofErr w:type="gramEnd"/>
      <w:r w:rsidR="003B2F27" w:rsidRPr="00DC24F1">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003B2F27" w:rsidRPr="00DC24F1">
        <w:rPr>
          <w:rFonts w:ascii="GHEA Grapalat" w:hAnsi="GHEA Grapalat"/>
        </w:rPr>
        <w:t>позднее</w:t>
      </w:r>
      <w:proofErr w:type="gramEnd"/>
      <w:r w:rsidR="003B2F27" w:rsidRPr="00DC24F1">
        <w:rPr>
          <w:rFonts w:ascii="GHEA Grapalat" w:hAnsi="GHEA Grapalat"/>
        </w:rPr>
        <w:t xml:space="preserve"> чем до 30 декабря данного года. </w:t>
      </w:r>
    </w:p>
    <w:p w:rsidR="00DC24F1" w:rsidRPr="00054C54" w:rsidRDefault="00DC24F1" w:rsidP="00DC24F1">
      <w:pPr>
        <w:pStyle w:val="norm"/>
        <w:widowControl w:val="0"/>
        <w:spacing w:line="240" w:lineRule="auto"/>
        <w:contextualSpacing/>
        <w:rPr>
          <w:rFonts w:ascii="GHEA Grapalat" w:hAnsi="GHEA Grapalat"/>
          <w:b/>
          <w:sz w:val="24"/>
          <w:szCs w:val="24"/>
        </w:rPr>
      </w:pPr>
      <w:r w:rsidRPr="00054C54">
        <w:rPr>
          <w:rFonts w:ascii="GHEA Grapalat" w:hAnsi="GHEA Grapalat"/>
          <w:b/>
          <w:sz w:val="24"/>
          <w:szCs w:val="24"/>
        </w:rPr>
        <w:t xml:space="preserve">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w:t>
      </w:r>
      <w:proofErr w:type="gramStart"/>
      <w:r w:rsidRPr="00054C54">
        <w:rPr>
          <w:rFonts w:ascii="GHEA Grapalat" w:hAnsi="GHEA Grapalat"/>
          <w:b/>
          <w:sz w:val="24"/>
          <w:szCs w:val="24"/>
        </w:rPr>
        <w:t>ВС</w:t>
      </w:r>
      <w:proofErr w:type="gramEnd"/>
      <w:r w:rsidRPr="00054C54">
        <w:rPr>
          <w:rFonts w:ascii="GHEA Grapalat" w:hAnsi="GHEA Grapalat"/>
          <w:b/>
          <w:sz w:val="24"/>
          <w:szCs w:val="24"/>
        </w:rPr>
        <w:t>= ЦУ/</w:t>
      </w:r>
      <w:proofErr w:type="spellStart"/>
      <w:r w:rsidRPr="00054C54">
        <w:rPr>
          <w:rFonts w:ascii="GHEA Grapalat" w:hAnsi="GHEA Grapalat"/>
          <w:b/>
          <w:sz w:val="24"/>
          <w:szCs w:val="24"/>
        </w:rPr>
        <w:t>СЦxУxК</w:t>
      </w:r>
      <w:proofErr w:type="spellEnd"/>
    </w:p>
    <w:p w:rsidR="00DC24F1" w:rsidRPr="00054C54" w:rsidRDefault="00DC24F1" w:rsidP="00DC24F1">
      <w:pPr>
        <w:pStyle w:val="norm"/>
        <w:widowControl w:val="0"/>
        <w:spacing w:line="240" w:lineRule="auto"/>
        <w:contextualSpacing/>
        <w:rPr>
          <w:rFonts w:ascii="GHEA Grapalat" w:hAnsi="GHEA Grapalat"/>
          <w:b/>
          <w:sz w:val="24"/>
          <w:szCs w:val="24"/>
        </w:rPr>
      </w:pPr>
      <w:proofErr w:type="spellStart"/>
      <w:r w:rsidRPr="00054C54">
        <w:rPr>
          <w:rFonts w:ascii="GHEA Grapalat" w:hAnsi="GHEA Grapalat"/>
          <w:b/>
          <w:sz w:val="24"/>
          <w:szCs w:val="24"/>
        </w:rPr>
        <w:t>ВС-сумма</w:t>
      </w:r>
      <w:proofErr w:type="spellEnd"/>
      <w:r w:rsidRPr="00054C54">
        <w:rPr>
          <w:rFonts w:ascii="GHEA Grapalat" w:hAnsi="GHEA Grapalat"/>
          <w:b/>
          <w:sz w:val="24"/>
          <w:szCs w:val="24"/>
        </w:rPr>
        <w:t xml:space="preserve">, </w:t>
      </w:r>
      <w:proofErr w:type="gramStart"/>
      <w:r w:rsidRPr="00054C54">
        <w:rPr>
          <w:rFonts w:ascii="GHEA Grapalat" w:hAnsi="GHEA Grapalat"/>
          <w:b/>
          <w:sz w:val="24"/>
          <w:szCs w:val="24"/>
        </w:rPr>
        <w:t>выплачиваемая</w:t>
      </w:r>
      <w:proofErr w:type="gramEnd"/>
      <w:r w:rsidRPr="00054C54">
        <w:rPr>
          <w:rFonts w:ascii="GHEA Grapalat" w:hAnsi="GHEA Grapalat"/>
          <w:b/>
          <w:sz w:val="24"/>
          <w:szCs w:val="24"/>
        </w:rPr>
        <w:t xml:space="preserve"> за оказание отдельных видов услуг, установленных договором;</w:t>
      </w:r>
    </w:p>
    <w:p w:rsidR="00DC24F1" w:rsidRPr="00054C54" w:rsidRDefault="00DC24F1" w:rsidP="00DC24F1">
      <w:pPr>
        <w:pStyle w:val="norm"/>
        <w:widowControl w:val="0"/>
        <w:spacing w:line="240" w:lineRule="auto"/>
        <w:contextualSpacing/>
        <w:rPr>
          <w:rFonts w:ascii="GHEA Grapalat" w:hAnsi="GHEA Grapalat"/>
          <w:b/>
          <w:sz w:val="24"/>
          <w:szCs w:val="24"/>
        </w:rPr>
      </w:pPr>
      <w:r w:rsidRPr="00054C54">
        <w:rPr>
          <w:rFonts w:ascii="GHEA Grapalat" w:hAnsi="GHEA Grapalat"/>
          <w:b/>
          <w:sz w:val="24"/>
          <w:szCs w:val="24"/>
        </w:rPr>
        <w:t xml:space="preserve">ЦУ </w:t>
      </w:r>
      <w:proofErr w:type="gramStart"/>
      <w:r w:rsidRPr="00054C54">
        <w:rPr>
          <w:rFonts w:ascii="GHEA Grapalat" w:hAnsi="GHEA Grapalat"/>
          <w:b/>
          <w:sz w:val="24"/>
          <w:szCs w:val="24"/>
        </w:rPr>
        <w:t>-и</w:t>
      </w:r>
      <w:proofErr w:type="gramEnd"/>
      <w:r w:rsidRPr="00054C54">
        <w:rPr>
          <w:rFonts w:ascii="GHEA Grapalat" w:hAnsi="GHEA Grapalat"/>
          <w:b/>
          <w:sz w:val="24"/>
          <w:szCs w:val="24"/>
        </w:rPr>
        <w:t>тоговая цена, предложенная отобранным участником:</w:t>
      </w:r>
    </w:p>
    <w:p w:rsidR="00DC24F1" w:rsidRPr="00054C54" w:rsidRDefault="00DC24F1" w:rsidP="00DC24F1">
      <w:pPr>
        <w:pStyle w:val="norm"/>
        <w:widowControl w:val="0"/>
        <w:spacing w:line="240" w:lineRule="auto"/>
        <w:contextualSpacing/>
        <w:rPr>
          <w:rFonts w:ascii="GHEA Grapalat" w:hAnsi="GHEA Grapalat"/>
          <w:b/>
          <w:sz w:val="24"/>
          <w:szCs w:val="24"/>
        </w:rPr>
      </w:pPr>
      <w:r w:rsidRPr="00054C54">
        <w:rPr>
          <w:rFonts w:ascii="GHEA Grapalat" w:hAnsi="GHEA Grapalat"/>
          <w:b/>
          <w:sz w:val="24"/>
          <w:szCs w:val="24"/>
        </w:rPr>
        <w:t>С</w:t>
      </w:r>
      <w:proofErr w:type="gramStart"/>
      <w:r w:rsidRPr="00054C54">
        <w:rPr>
          <w:rFonts w:ascii="GHEA Grapalat" w:hAnsi="GHEA Grapalat"/>
          <w:b/>
          <w:sz w:val="24"/>
          <w:szCs w:val="24"/>
        </w:rPr>
        <w:t>Ц-</w:t>
      </w:r>
      <w:proofErr w:type="gramEnd"/>
      <w:r w:rsidRPr="00054C54">
        <w:rPr>
          <w:rFonts w:ascii="GHEA Grapalat" w:hAnsi="GHEA Grapalat"/>
          <w:b/>
          <w:sz w:val="24"/>
          <w:szCs w:val="24"/>
        </w:rPr>
        <w:t xml:space="preserve"> совокупность максимальных единиц цен, установленных для оказания услуги:</w:t>
      </w:r>
    </w:p>
    <w:p w:rsidR="00DC24F1" w:rsidRPr="00054C54" w:rsidRDefault="00DC24F1" w:rsidP="00DC24F1">
      <w:pPr>
        <w:pStyle w:val="norm"/>
        <w:widowControl w:val="0"/>
        <w:spacing w:line="240" w:lineRule="auto"/>
        <w:contextualSpacing/>
        <w:rPr>
          <w:rFonts w:ascii="GHEA Grapalat" w:hAnsi="GHEA Grapalat"/>
          <w:b/>
          <w:sz w:val="24"/>
          <w:szCs w:val="24"/>
        </w:rPr>
      </w:pPr>
      <w:proofErr w:type="spellStart"/>
      <w:proofErr w:type="gramStart"/>
      <w:r w:rsidRPr="00054C54">
        <w:rPr>
          <w:rFonts w:ascii="GHEA Grapalat" w:hAnsi="GHEA Grapalat"/>
          <w:b/>
          <w:sz w:val="24"/>
          <w:szCs w:val="24"/>
        </w:rPr>
        <w:t>У-цена</w:t>
      </w:r>
      <w:proofErr w:type="spellEnd"/>
      <w:proofErr w:type="gramEnd"/>
      <w:r w:rsidRPr="00054C54">
        <w:rPr>
          <w:rFonts w:ascii="GHEA Grapalat" w:hAnsi="GHEA Grapalat"/>
          <w:b/>
          <w:sz w:val="24"/>
          <w:szCs w:val="24"/>
        </w:rPr>
        <w:t xml:space="preserve"> на максимальную единицу предоставленной услуги</w:t>
      </w:r>
    </w:p>
    <w:p w:rsidR="00DC24F1" w:rsidRPr="00054C54" w:rsidRDefault="00DC24F1" w:rsidP="00DC24F1">
      <w:pPr>
        <w:widowControl w:val="0"/>
        <w:ind w:firstLine="709"/>
        <w:contextualSpacing/>
        <w:jc w:val="both"/>
        <w:rPr>
          <w:rFonts w:ascii="GHEA Grapalat" w:hAnsi="GHEA Grapalat" w:cs="Sylfaen"/>
          <w:b/>
        </w:rPr>
      </w:pPr>
      <w:r w:rsidRPr="00054C54">
        <w:rPr>
          <w:rFonts w:ascii="GHEA Grapalat" w:hAnsi="GHEA Grapalat"/>
          <w:b/>
        </w:rPr>
        <w:t>К-количество предоставленных услуг.</w:t>
      </w:r>
    </w:p>
    <w:p w:rsidR="00DC24F1" w:rsidRPr="00DC24F1" w:rsidRDefault="00DC24F1" w:rsidP="00DC24F1">
      <w:pPr>
        <w:ind w:firstLine="709"/>
      </w:pPr>
    </w:p>
    <w:p w:rsidR="00D932B2" w:rsidRDefault="00D932B2" w:rsidP="007F2BF8">
      <w:pPr>
        <w:ind w:firstLine="709"/>
        <w:contextualSpacing/>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proofErr w:type="gramStart"/>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7"/>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roofErr w:type="gramEnd"/>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7F2BF8">
      <w:pPr>
        <w:widowControl w:val="0"/>
        <w:ind w:firstLine="709"/>
        <w:contextualSpacing/>
        <w:jc w:val="center"/>
        <w:rPr>
          <w:rFonts w:ascii="GHEA Grapalat" w:hAnsi="GHEA Grapalat" w:cs="Sylfaen"/>
        </w:rPr>
      </w:pPr>
    </w:p>
    <w:p w:rsidR="003B2F27" w:rsidRPr="00AD29CE" w:rsidRDefault="003B2F27" w:rsidP="007F2BF8">
      <w:pPr>
        <w:widowControl w:val="0"/>
        <w:ind w:firstLine="709"/>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7F2BF8">
      <w:pPr>
        <w:widowControl w:val="0"/>
        <w:ind w:firstLine="709"/>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7F2BF8">
      <w:pPr>
        <w:ind w:firstLine="709"/>
        <w:contextualSpacing/>
        <w:jc w:val="center"/>
        <w:rPr>
          <w:rFonts w:ascii="GHEA Grapalat" w:hAnsi="GHEA Grapalat"/>
          <w:b/>
        </w:rPr>
      </w:pPr>
    </w:p>
    <w:p w:rsidR="003B2F27" w:rsidRPr="00E661BE" w:rsidRDefault="003B2F27" w:rsidP="007F2BF8">
      <w:pPr>
        <w:ind w:firstLine="709"/>
        <w:contextualSpacing/>
        <w:jc w:val="center"/>
        <w:rPr>
          <w:rFonts w:ascii="GHEA Grapalat" w:hAnsi="GHEA Grapalat"/>
          <w:b/>
        </w:rPr>
      </w:pPr>
      <w:r w:rsidRPr="00AD29CE">
        <w:rPr>
          <w:rFonts w:ascii="GHEA Grapalat" w:hAnsi="GHEA Grapalat"/>
          <w:b/>
        </w:rPr>
        <w:t>7. ИНЫЕ УСЛОВИЯ</w:t>
      </w:r>
    </w:p>
    <w:p w:rsidR="0043443E" w:rsidRPr="00E661BE" w:rsidRDefault="0043443E" w:rsidP="007F2BF8">
      <w:pPr>
        <w:ind w:firstLine="709"/>
        <w:contextualSpacing/>
        <w:jc w:val="center"/>
        <w:rPr>
          <w:rFonts w:ascii="GHEA Grapalat" w:hAnsi="GHEA Grapalat" w:cs="Sylfaen"/>
          <w:b/>
        </w:rPr>
      </w:pPr>
    </w:p>
    <w:p w:rsidR="003B2F2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2635CE" w:rsidRPr="00AD29CE" w:rsidRDefault="002635CE" w:rsidP="007F2BF8">
      <w:pPr>
        <w:widowControl w:val="0"/>
        <w:tabs>
          <w:tab w:val="left" w:pos="1134"/>
        </w:tabs>
        <w:ind w:firstLine="709"/>
        <w:contextualSpacing/>
        <w:jc w:val="both"/>
        <w:rPr>
          <w:rFonts w:ascii="GHEA Grapalat" w:hAnsi="GHEA Grapalat"/>
        </w:rPr>
      </w:pPr>
      <w:r>
        <w:rPr>
          <w:rFonts w:ascii="GHEA Grapalat" w:hAnsi="GHEA Grapalat"/>
        </w:rPr>
        <w:t xml:space="preserve">Предусмотренные данным Договором положения </w:t>
      </w:r>
      <w:proofErr w:type="spellStart"/>
      <w:r w:rsidR="00F63C9B">
        <w:rPr>
          <w:rFonts w:ascii="GHEA Grapalat" w:hAnsi="GHEA Grapalat"/>
        </w:rPr>
        <w:t>распрстраняютая</w:t>
      </w:r>
      <w:proofErr w:type="spellEnd"/>
      <w:r w:rsidR="00F63C9B">
        <w:rPr>
          <w:rFonts w:ascii="GHEA Grapalat" w:hAnsi="GHEA Grapalat"/>
        </w:rPr>
        <w:t xml:space="preserve"> на </w:t>
      </w:r>
      <w:proofErr w:type="spellStart"/>
      <w:r w:rsidR="00F63C9B">
        <w:rPr>
          <w:rFonts w:ascii="GHEA Grapalat" w:hAnsi="GHEA Grapalat"/>
        </w:rPr>
        <w:t>правоотншения</w:t>
      </w:r>
      <w:proofErr w:type="spellEnd"/>
      <w:r w:rsidR="00F63C9B">
        <w:rPr>
          <w:rFonts w:ascii="GHEA Grapalat" w:hAnsi="GHEA Grapalat"/>
        </w:rPr>
        <w:t xml:space="preserve">, возникшие между сторонами </w:t>
      </w:r>
      <w:r w:rsidR="002E2115">
        <w:rPr>
          <w:rFonts w:ascii="GHEA Grapalat" w:hAnsi="GHEA Grapalat"/>
        </w:rPr>
        <w:t>с 01 января 2022 года.</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7F2BF8">
      <w:pPr>
        <w:widowControl w:val="0"/>
        <w:tabs>
          <w:tab w:val="left" w:pos="1134"/>
        </w:tabs>
        <w:ind w:firstLine="709"/>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7F2BF8">
      <w:pPr>
        <w:widowControl w:val="0"/>
        <w:tabs>
          <w:tab w:val="left" w:pos="1134"/>
        </w:tabs>
        <w:ind w:firstLine="709"/>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7F2BF8">
      <w:pPr>
        <w:widowControl w:val="0"/>
        <w:tabs>
          <w:tab w:val="left" w:pos="1134"/>
        </w:tabs>
        <w:ind w:firstLine="709"/>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7F2BF8">
      <w:pPr>
        <w:widowControl w:val="0"/>
        <w:tabs>
          <w:tab w:val="left" w:pos="1134"/>
        </w:tabs>
        <w:ind w:firstLine="709"/>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7F2BF8">
      <w:pPr>
        <w:widowControl w:val="0"/>
        <w:tabs>
          <w:tab w:val="left" w:pos="1134"/>
        </w:tabs>
        <w:ind w:firstLine="709"/>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8"/>
        <w:t>22</w:t>
      </w:r>
      <w:r w:rsidRPr="00AD29CE">
        <w:rPr>
          <w:rFonts w:ascii="GHEA Grapalat" w:hAnsi="GHEA Grapalat"/>
        </w:rPr>
        <w:t>.</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9"/>
        <w:t>23</w:t>
      </w:r>
      <w:r w:rsidRPr="00AD29CE">
        <w:rPr>
          <w:rFonts w:ascii="GHEA Grapalat" w:hAnsi="GHEA Grapalat"/>
        </w:rPr>
        <w:t>.</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7F2BF8">
      <w:pPr>
        <w:widowControl w:val="0"/>
        <w:tabs>
          <w:tab w:val="left" w:pos="720"/>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7F2BF8">
      <w:pPr>
        <w:widowControl w:val="0"/>
        <w:ind w:firstLine="709"/>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0B288B" w:rsidRPr="00AD29CE">
        <w:rPr>
          <w:rFonts w:ascii="GHEA Grapalat" w:hAnsi="GHEA Grapalat"/>
        </w:rPr>
        <w:t xml:space="preserve">№ </w:t>
      </w:r>
      <w:r w:rsidR="000B288B">
        <w:rPr>
          <w:rFonts w:ascii="GHEA Grapalat" w:hAnsi="GHEA Grapalat"/>
        </w:rPr>
        <w:t>1.1</w:t>
      </w:r>
      <w:r w:rsidR="000B288B" w:rsidRPr="00AD29CE">
        <w:rPr>
          <w:rFonts w:ascii="GHEA Grapalat" w:hAnsi="GHEA Grapalat"/>
        </w:rPr>
        <w:t xml:space="preserve">, </w:t>
      </w:r>
      <w:r w:rsidR="00AF2140" w:rsidRPr="00AD29CE">
        <w:rPr>
          <w:rFonts w:ascii="GHEA Grapalat" w:hAnsi="GHEA Grapalat"/>
        </w:rPr>
        <w:t xml:space="preserve">№ </w:t>
      </w:r>
      <w:r w:rsidR="00AF2140">
        <w:rPr>
          <w:rFonts w:ascii="GHEA Grapalat" w:hAnsi="GHEA Grapalat"/>
        </w:rPr>
        <w:t xml:space="preserve">1.2,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7F2BF8">
      <w:pPr>
        <w:widowControl w:val="0"/>
        <w:tabs>
          <w:tab w:val="left" w:pos="1276"/>
        </w:tabs>
        <w:ind w:firstLine="709"/>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1316D2" w:rsidRDefault="003B2F27" w:rsidP="007F2BF8">
      <w:pPr>
        <w:widowControl w:val="0"/>
        <w:tabs>
          <w:tab w:val="left" w:pos="1276"/>
        </w:tabs>
        <w:ind w:firstLine="709"/>
        <w:contextualSpacing/>
        <w:jc w:val="both"/>
        <w:rPr>
          <w:rFonts w:ascii="GHEA Grapalat" w:hAnsi="GHEA Grapalat"/>
          <w:b/>
        </w:rPr>
      </w:pPr>
      <w:r w:rsidRPr="001316D2">
        <w:rPr>
          <w:rFonts w:ascii="GHEA Grapalat" w:hAnsi="GHEA Grapalat"/>
          <w:b/>
        </w:rPr>
        <w:t>7.15.</w:t>
      </w:r>
      <w:r w:rsidRPr="001316D2">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2B2DF0" w:rsidRPr="001316D2">
        <w:rPr>
          <w:rFonts w:ascii="GHEA Grapalat" w:hAnsi="GHEA Grapalat"/>
          <w:b/>
        </w:rPr>
        <w:t>двадцатипя</w:t>
      </w:r>
      <w:r w:rsidRPr="001316D2">
        <w:rPr>
          <w:rFonts w:ascii="GHEA Grapalat" w:hAnsi="GHEA Grapalat"/>
          <w:b/>
        </w:rPr>
        <w:t>тикратный</w:t>
      </w:r>
      <w:proofErr w:type="spellEnd"/>
      <w:r w:rsidRPr="001316D2">
        <w:rPr>
          <w:rFonts w:ascii="GHEA Grapalat" w:hAnsi="GHEA Grapalat"/>
          <w:b/>
        </w:rPr>
        <w:t xml:space="preserve"> размер базовой единицы закупок, то Заказчиком будет </w:t>
      </w:r>
      <w:proofErr w:type="spellStart"/>
      <w:r w:rsidRPr="001316D2">
        <w:rPr>
          <w:rFonts w:ascii="GHEA Grapalat" w:hAnsi="GHEA Grapalat"/>
          <w:b/>
        </w:rPr>
        <w:t>заключен</w:t>
      </w:r>
      <w:proofErr w:type="gramStart"/>
      <w:r w:rsidRPr="001316D2">
        <w:rPr>
          <w:rFonts w:ascii="GHEA Grapalat" w:hAnsi="GHEA Grapalat"/>
          <w:b/>
        </w:rPr>
        <w:t>o</w:t>
      </w:r>
      <w:proofErr w:type="spellEnd"/>
      <w:proofErr w:type="gramEnd"/>
      <w:r w:rsidRPr="001316D2">
        <w:rPr>
          <w:rFonts w:ascii="GHEA Grapalat" w:hAnsi="GHEA Grapalat"/>
          <w:b/>
        </w:rPr>
        <w:t xml:space="preserve"> соглашение в случае, если представленное Исполнителем в виде неустойки обеспечени</w:t>
      </w:r>
      <w:r w:rsidR="002C12AE" w:rsidRPr="001316D2">
        <w:rPr>
          <w:rFonts w:ascii="GHEA Grapalat" w:hAnsi="GHEA Grapalat"/>
          <w:b/>
        </w:rPr>
        <w:t>й квалификации и</w:t>
      </w:r>
      <w:r w:rsidRPr="001316D2">
        <w:rPr>
          <w:rFonts w:ascii="GHEA Grapalat" w:hAnsi="GHEA Grapalat"/>
          <w:b/>
        </w:rPr>
        <w:t xml:space="preserve"> договора в размере предусмотренных финансовых средств заменяется гарантией или наличными деньгами, с учетом требований абзаца "б" подпункта 1</w:t>
      </w:r>
      <w:r w:rsidR="002C12AE" w:rsidRPr="001316D2">
        <w:rPr>
          <w:rFonts w:ascii="GHEA Grapalat" w:hAnsi="GHEA Grapalat"/>
          <w:b/>
        </w:rPr>
        <w:t>7</w:t>
      </w:r>
      <w:r w:rsidRPr="001316D2">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1316D2">
        <w:rPr>
          <w:rFonts w:ascii="GHEA Grapalat" w:hAnsi="GHEA Grapalat"/>
          <w:b/>
        </w:rPr>
        <w:t>й</w:t>
      </w:r>
      <w:r w:rsidRPr="001316D2">
        <w:rPr>
          <w:rFonts w:ascii="GHEA Grapalat" w:hAnsi="GHEA Grapalat"/>
          <w:b/>
        </w:rPr>
        <w:t xml:space="preserve"> </w:t>
      </w:r>
      <w:r w:rsidR="00A15315" w:rsidRPr="001316D2">
        <w:rPr>
          <w:rFonts w:ascii="GHEA Grapalat" w:hAnsi="GHEA Grapalat"/>
          <w:b/>
        </w:rPr>
        <w:t xml:space="preserve">квалификации и </w:t>
      </w:r>
      <w:proofErr w:type="gramStart"/>
      <w:r w:rsidRPr="001316D2">
        <w:rPr>
          <w:rFonts w:ascii="GHEA Grapalat" w:hAnsi="GHEA Grapalat"/>
          <w:b/>
        </w:rPr>
        <w:t>договора</w:t>
      </w:r>
      <w:proofErr w:type="gramEnd"/>
      <w:r w:rsidRPr="001316D2">
        <w:rPr>
          <w:rFonts w:ascii="GHEA Grapalat" w:hAnsi="GHEA Grapalat"/>
          <w:b/>
        </w:rPr>
        <w:t xml:space="preserve"> представленн</w:t>
      </w:r>
      <w:r w:rsidR="00A27144" w:rsidRPr="001316D2">
        <w:rPr>
          <w:rFonts w:ascii="GHEA Grapalat" w:hAnsi="GHEA Grapalat"/>
          <w:b/>
        </w:rPr>
        <w:t>ых</w:t>
      </w:r>
      <w:r w:rsidRPr="001316D2">
        <w:rPr>
          <w:rFonts w:ascii="GHEA Grapalat" w:hAnsi="GHEA Grapalat"/>
          <w:b/>
        </w:rPr>
        <w:t xml:space="preserve"> в виде неустойки, также представляет Заказчику нов</w:t>
      </w:r>
      <w:r w:rsidR="00A15315" w:rsidRPr="001316D2">
        <w:rPr>
          <w:rFonts w:ascii="GHEA Grapalat" w:hAnsi="GHEA Grapalat"/>
          <w:b/>
        </w:rPr>
        <w:t>ые</w:t>
      </w:r>
      <w:r w:rsidRPr="001316D2">
        <w:rPr>
          <w:rFonts w:ascii="GHEA Grapalat" w:hAnsi="GHEA Grapalat"/>
          <w:b/>
        </w:rPr>
        <w:t xml:space="preserve"> обеспечени</w:t>
      </w:r>
      <w:r w:rsidR="00A15315" w:rsidRPr="001316D2">
        <w:rPr>
          <w:rFonts w:ascii="GHEA Grapalat" w:hAnsi="GHEA Grapalat"/>
          <w:b/>
        </w:rPr>
        <w:t>я</w:t>
      </w:r>
      <w:r w:rsidRPr="001316D2">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1316D2">
        <w:rPr>
          <w:rStyle w:val="af6"/>
          <w:rFonts w:ascii="GHEA Grapalat" w:hAnsi="GHEA Grapalat"/>
          <w:b/>
        </w:rPr>
        <w:footnoteReference w:customMarkFollows="1" w:id="10"/>
        <w:t>24</w:t>
      </w:r>
    </w:p>
    <w:p w:rsidR="003B2F27" w:rsidRPr="00AD29CE" w:rsidRDefault="003B2F27" w:rsidP="007F2BF8">
      <w:pPr>
        <w:widowControl w:val="0"/>
        <w:ind w:firstLine="709"/>
        <w:contextualSpacing/>
        <w:rPr>
          <w:rFonts w:ascii="GHEA Grapalat" w:hAnsi="GHEA Grapalat"/>
        </w:rPr>
      </w:pPr>
    </w:p>
    <w:p w:rsidR="003B2F27" w:rsidRPr="00AD29CE" w:rsidRDefault="003B2F27" w:rsidP="007F2BF8">
      <w:pPr>
        <w:widowControl w:val="0"/>
        <w:ind w:firstLine="709"/>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7F2BF8">
            <w:pPr>
              <w:widowControl w:val="0"/>
              <w:ind w:firstLine="709"/>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7F2BF8">
            <w:pPr>
              <w:widowControl w:val="0"/>
              <w:ind w:firstLine="709"/>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7F2BF8">
            <w:pPr>
              <w:widowControl w:val="0"/>
              <w:ind w:firstLine="709"/>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7F2BF8">
            <w:pPr>
              <w:widowControl w:val="0"/>
              <w:ind w:firstLine="709"/>
              <w:contextualSpacing/>
              <w:jc w:val="center"/>
              <w:rPr>
                <w:rFonts w:ascii="GHEA Grapalat" w:hAnsi="GHEA Grapalat"/>
                <w:lang w:val="en-US"/>
              </w:rPr>
            </w:pPr>
          </w:p>
          <w:p w:rsidR="003B2F27" w:rsidRPr="00E40AC8" w:rsidRDefault="003B2F27" w:rsidP="007F2BF8">
            <w:pPr>
              <w:widowControl w:val="0"/>
              <w:ind w:firstLine="709"/>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7F2BF8">
            <w:pPr>
              <w:widowControl w:val="0"/>
              <w:ind w:firstLine="709"/>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7F2BF8">
            <w:pPr>
              <w:widowControl w:val="0"/>
              <w:ind w:firstLine="709"/>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7F2BF8">
            <w:pPr>
              <w:widowControl w:val="0"/>
              <w:ind w:firstLine="709"/>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7F2BF8">
            <w:pPr>
              <w:widowControl w:val="0"/>
              <w:ind w:firstLine="709"/>
              <w:contextualSpacing/>
              <w:jc w:val="center"/>
              <w:rPr>
                <w:rFonts w:ascii="GHEA Grapalat" w:hAnsi="GHEA Grapalat"/>
                <w:lang w:val="en-US"/>
              </w:rPr>
            </w:pPr>
          </w:p>
          <w:p w:rsidR="003B2F27" w:rsidRPr="00E40AC8" w:rsidRDefault="003B2F27" w:rsidP="007F2BF8">
            <w:pPr>
              <w:widowControl w:val="0"/>
              <w:ind w:firstLine="709"/>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7F2BF8">
      <w:pPr>
        <w:widowControl w:val="0"/>
        <w:ind w:firstLine="709"/>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7F2BF8">
      <w:pPr>
        <w:widowControl w:val="0"/>
        <w:autoSpaceDE w:val="0"/>
        <w:autoSpaceDN w:val="0"/>
        <w:adjustRightInd w:val="0"/>
        <w:ind w:firstLine="709"/>
        <w:contextualSpacing/>
        <w:jc w:val="right"/>
        <w:rPr>
          <w:rFonts w:ascii="GHEA Grapalat" w:hAnsi="GHEA Grapalat" w:cs="TimesArmenianPSMT"/>
        </w:rPr>
      </w:pPr>
    </w:p>
    <w:p w:rsidR="00CF7331" w:rsidRDefault="00CF7331">
      <w:pPr>
        <w:rPr>
          <w:rFonts w:ascii="GHEA Grapalat" w:hAnsi="GHEA Grapalat"/>
          <w:i/>
        </w:rPr>
      </w:pPr>
      <w:r>
        <w:rPr>
          <w:rFonts w:ascii="GHEA Grapalat" w:hAnsi="GHEA Grapalat"/>
          <w:i/>
        </w:rPr>
        <w:br w:type="page"/>
      </w:r>
    </w:p>
    <w:p w:rsidR="003B2F27" w:rsidRPr="00AD29CE" w:rsidRDefault="003B2F27" w:rsidP="001316D2">
      <w:pPr>
        <w:ind w:firstLine="709"/>
        <w:contextualSpacing/>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1"/>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1316D2" w:rsidRDefault="001316D2" w:rsidP="001316D2">
      <w:pPr>
        <w:widowControl w:val="0"/>
        <w:spacing w:after="160" w:line="360" w:lineRule="auto"/>
        <w:jc w:val="center"/>
        <w:rPr>
          <w:rFonts w:ascii="GHEA Grapalat" w:hAnsi="GHEA Grapalat"/>
        </w:rPr>
      </w:pPr>
      <w:r>
        <w:rPr>
          <w:rFonts w:ascii="GHEA Grapalat" w:hAnsi="GHEA Grapalat"/>
        </w:rPr>
        <w:t>ПРИКРЕПЛЕНО ОТДЕЛЬНЫМ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rPr>
          <w:rFonts w:ascii="GHEA Grapalat" w:hAnsi="GHEA Grapalat"/>
        </w:rPr>
        <w:sectPr w:rsidR="003B2F27" w:rsidRPr="00AD29CE" w:rsidSect="00E86E74">
          <w:footerReference w:type="default" r:id="rId10"/>
          <w:footnotePr>
            <w:pos w:val="beneathText"/>
          </w:footnotePr>
          <w:pgSz w:w="11907" w:h="16840" w:code="9"/>
          <w:pgMar w:top="568" w:right="708" w:bottom="426" w:left="709" w:header="561" w:footer="561" w:gutter="0"/>
          <w:cols w:space="720"/>
          <w:titlePg/>
          <w:docGrid w:linePitch="326"/>
        </w:sectPr>
      </w:pP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16010F">
            <w:pPr>
              <w:widowControl w:val="0"/>
              <w:contextualSpacing/>
              <w:rPr>
                <w:rFonts w:ascii="GHEA Grapalat" w:hAnsi="GHEA Grapalat"/>
                <w:iCs/>
                <w:color w:val="000000"/>
              </w:rPr>
            </w:pPr>
          </w:p>
        </w:tc>
        <w:tc>
          <w:tcPr>
            <w:tcW w:w="0" w:type="auto"/>
            <w:vAlign w:val="center"/>
          </w:tcPr>
          <w:p w:rsidR="003B2F27" w:rsidRPr="00AD29CE" w:rsidDel="004B29A5" w:rsidRDefault="003B2F27" w:rsidP="0016010F">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16010F">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16010F">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16010F">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16010F">
      <w:pPr>
        <w:widowControl w:val="0"/>
        <w:ind w:firstLine="375"/>
        <w:contextualSpacing/>
        <w:rPr>
          <w:rFonts w:ascii="GHEA Grapalat" w:hAnsi="GHEA Grapalat"/>
          <w:iCs/>
          <w:color w:val="000000"/>
        </w:rPr>
      </w:pPr>
    </w:p>
    <w:p w:rsidR="003B2F27" w:rsidRPr="00AD29CE" w:rsidRDefault="003B2F27" w:rsidP="0016010F">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16010F">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16010F">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16010F">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16010F">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16010F">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16010F">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16010F">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16010F">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16010F">
      <w:pPr>
        <w:widowControl w:val="0"/>
        <w:ind w:firstLine="375"/>
        <w:contextualSpacing/>
        <w:jc w:val="both"/>
        <w:rPr>
          <w:rFonts w:ascii="GHEA Grapalat" w:hAnsi="GHEA Grapalat" w:cs="Arial"/>
          <w:iCs/>
          <w:color w:val="000000"/>
          <w:lang w:val="en-US"/>
        </w:rPr>
      </w:pPr>
    </w:p>
    <w:p w:rsidR="003B2F27" w:rsidRPr="00AD29CE" w:rsidRDefault="003B2F27" w:rsidP="0016010F">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16010F" w:rsidRDefault="0016010F" w:rsidP="0016010F">
      <w:pPr>
        <w:widowControl w:val="0"/>
        <w:autoSpaceDE w:val="0"/>
        <w:autoSpaceDN w:val="0"/>
        <w:adjustRightInd w:val="0"/>
        <w:contextualSpacing/>
        <w:jc w:val="right"/>
        <w:rPr>
          <w:rFonts w:ascii="GHEA Grapalat" w:hAnsi="GHEA Grapalat" w:cs="TimesArmenianPSMT"/>
        </w:rPr>
      </w:pP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3.1</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6010F">
      <w:pPr>
        <w:widowControl w:val="0"/>
        <w:contextualSpacing/>
        <w:rPr>
          <w:rFonts w:ascii="GHEA Grapalat" w:hAnsi="GHEA Grapalat"/>
        </w:rPr>
      </w:pPr>
    </w:p>
    <w:p w:rsidR="003B2F27" w:rsidRPr="00565EAA" w:rsidRDefault="003B2F27" w:rsidP="0016010F">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16010F">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16010F">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16010F">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16010F">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16010F">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16010F">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16010F">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16010F">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16010F">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6010F">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6010F">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r>
    </w:tbl>
    <w:p w:rsidR="003B2F27" w:rsidRPr="00AD29CE" w:rsidRDefault="003B2F27" w:rsidP="0016010F">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16010F" w:rsidRDefault="0016010F" w:rsidP="0016010F">
      <w:pPr>
        <w:contextualSpacing/>
        <w:rPr>
          <w:rFonts w:ascii="GHEA Grapalat" w:hAnsi="GHEA Grapalat" w:cs="Sylfaen"/>
        </w:rPr>
      </w:pPr>
    </w:p>
    <w:p w:rsidR="003B2F27" w:rsidRPr="00AD29CE" w:rsidRDefault="003B2F27" w:rsidP="0016010F">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16010F">
      <w:pPr>
        <w:widowControl w:val="0"/>
        <w:tabs>
          <w:tab w:val="left" w:pos="360"/>
          <w:tab w:val="left" w:pos="540"/>
        </w:tabs>
        <w:contextualSpacing/>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16010F">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16010F">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16010F">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16010F">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16010F">
            <w:pPr>
              <w:widowControl w:val="0"/>
              <w:contextualSpacing/>
              <w:rPr>
                <w:rFonts w:ascii="GHEA Grapalat" w:hAnsi="GHEA Grapalat" w:cs="GHEA Grapalat"/>
                <w:color w:val="000000"/>
              </w:rPr>
            </w:pPr>
          </w:p>
        </w:tc>
      </w:tr>
    </w:tbl>
    <w:p w:rsidR="003B2F27" w:rsidRPr="00AD29CE" w:rsidRDefault="003B2F27" w:rsidP="0016010F">
      <w:pPr>
        <w:widowControl w:val="0"/>
        <w:ind w:left="-142" w:firstLine="142"/>
        <w:contextualSpacing/>
        <w:jc w:val="center"/>
        <w:rPr>
          <w:rFonts w:ascii="GHEA Grapalat" w:hAnsi="GHEA Grapalat" w:cs="Sylfaen"/>
          <w:b/>
        </w:rPr>
      </w:pPr>
    </w:p>
    <w:p w:rsidR="003B2F27" w:rsidRPr="00AD29CE" w:rsidRDefault="003B2F27" w:rsidP="0016010F">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0A30" w:rsidRDefault="001E0A30">
      <w:r>
        <w:separator/>
      </w:r>
    </w:p>
  </w:endnote>
  <w:endnote w:type="continuationSeparator" w:id="0">
    <w:p w:rsidR="001E0A30" w:rsidRDefault="001E0A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661613"/>
      <w:docPartObj>
        <w:docPartGallery w:val="Page Numbers (Bottom of Page)"/>
        <w:docPartUnique/>
      </w:docPartObj>
    </w:sdtPr>
    <w:sdtEndPr>
      <w:rPr>
        <w:rFonts w:ascii="GHEA Grapalat" w:hAnsi="GHEA Grapalat"/>
        <w:sz w:val="24"/>
        <w:szCs w:val="24"/>
      </w:rPr>
    </w:sdtEndPr>
    <w:sdtContent>
      <w:p w:rsidR="001E0A30" w:rsidRPr="00305BEC" w:rsidRDefault="004C5BAC">
        <w:pPr>
          <w:pStyle w:val="a5"/>
          <w:jc w:val="center"/>
          <w:rPr>
            <w:rFonts w:ascii="GHEA Grapalat" w:hAnsi="GHEA Grapalat"/>
            <w:sz w:val="24"/>
            <w:szCs w:val="24"/>
          </w:rPr>
        </w:pPr>
        <w:r w:rsidRPr="00305BEC">
          <w:rPr>
            <w:rFonts w:ascii="GHEA Grapalat" w:hAnsi="GHEA Grapalat"/>
            <w:sz w:val="24"/>
            <w:szCs w:val="24"/>
          </w:rPr>
          <w:fldChar w:fldCharType="begin"/>
        </w:r>
        <w:r w:rsidR="001E0A30"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AA6248">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0A30" w:rsidRDefault="001E0A30">
      <w:r>
        <w:separator/>
      </w:r>
    </w:p>
  </w:footnote>
  <w:footnote w:type="continuationSeparator" w:id="0">
    <w:p w:rsidR="001E0A30" w:rsidRDefault="001E0A30">
      <w:r>
        <w:continuationSeparator/>
      </w:r>
    </w:p>
  </w:footnote>
  <w:footnote w:id="1">
    <w:p w:rsidR="001E0A30" w:rsidRPr="00A31673" w:rsidRDefault="001E0A30">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1E0A30" w:rsidRPr="005D119D" w:rsidRDefault="001E0A30" w:rsidP="007D74FE">
      <w:pPr>
        <w:pStyle w:val="af2"/>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w:t>
      </w:r>
      <w:proofErr w:type="gramStart"/>
      <w:r w:rsidRPr="005D119D">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5D119D">
        <w:rPr>
          <w:rFonts w:ascii="GHEA Grapalat" w:hAnsi="GHEA Grapalat"/>
          <w:i/>
        </w:rPr>
        <w:t>Fitch</w:t>
      </w:r>
      <w:proofErr w:type="spellEnd"/>
      <w:r w:rsidRPr="005D119D">
        <w:rPr>
          <w:rFonts w:ascii="GHEA Grapalat" w:hAnsi="GHEA Grapalat"/>
          <w:i/>
        </w:rPr>
        <w:t xml:space="preserve">, </w:t>
      </w:r>
      <w:proofErr w:type="spellStart"/>
      <w:r w:rsidRPr="005D119D">
        <w:rPr>
          <w:rFonts w:ascii="GHEA Grapalat" w:hAnsi="GHEA Grapalat"/>
          <w:i/>
        </w:rPr>
        <w:t>Moodys</w:t>
      </w:r>
      <w:proofErr w:type="spellEnd"/>
      <w:r w:rsidRPr="005D119D">
        <w:rPr>
          <w:rFonts w:ascii="GHEA Grapalat" w:hAnsi="GHEA Grapalat"/>
          <w:i/>
        </w:rPr>
        <w:t xml:space="preserve">, </w:t>
      </w:r>
      <w:proofErr w:type="spellStart"/>
      <w:r w:rsidRPr="005D119D">
        <w:rPr>
          <w:rFonts w:ascii="GHEA Grapalat" w:hAnsi="GHEA Grapalat"/>
          <w:i/>
        </w:rPr>
        <w:t>Standard</w:t>
      </w:r>
      <w:proofErr w:type="spellEnd"/>
      <w:r w:rsidRPr="005D119D">
        <w:rPr>
          <w:rFonts w:ascii="GHEA Grapalat" w:hAnsi="GHEA Grapalat"/>
          <w:i/>
        </w:rPr>
        <w:t xml:space="preserve"> &amp; </w:t>
      </w:r>
      <w:proofErr w:type="spellStart"/>
      <w:r w:rsidRPr="005D119D">
        <w:rPr>
          <w:rFonts w:ascii="GHEA Grapalat" w:hAnsi="GHEA Grapalat"/>
          <w:i/>
        </w:rPr>
        <w:t>Poor's</w:t>
      </w:r>
      <w:proofErr w:type="spellEnd"/>
      <w:r w:rsidRPr="005D119D">
        <w:rPr>
          <w:rFonts w:ascii="GHEA Grapalat" w:hAnsi="GHEA Grapalat"/>
          <w:i/>
        </w:rPr>
        <w:t>) как минимум в размере суверенного рейтинга Республики Армения".</w:t>
      </w:r>
      <w:proofErr w:type="gramEnd"/>
      <w:r w:rsidRPr="005D119D">
        <w:rPr>
          <w:rFonts w:ascii="GHEA Grapalat" w:hAnsi="GHEA Grapalat"/>
          <w:i/>
        </w:rPr>
        <w:t xml:space="preserve"> При этом отмечается и размер рейтинга</w:t>
      </w:r>
    </w:p>
    <w:p w:rsidR="001E0A30" w:rsidRDefault="001E0A30" w:rsidP="006B3E56">
      <w:pPr>
        <w:jc w:val="both"/>
      </w:pPr>
    </w:p>
    <w:p w:rsidR="001E0A30" w:rsidRPr="00503980" w:rsidRDefault="001E0A30"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1E0A30" w:rsidRPr="00503980" w:rsidRDefault="001E0A30"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1E0A30" w:rsidRPr="00503980" w:rsidRDefault="001E0A30"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1E0A30" w:rsidRDefault="001E0A30" w:rsidP="006B3E56">
      <w:pPr>
        <w:pStyle w:val="af2"/>
        <w:rPr>
          <w:rFonts w:asciiTheme="minorHAnsi" w:hAnsiTheme="minorHAnsi"/>
          <w:lang w:val="af-ZA"/>
        </w:rPr>
      </w:pPr>
    </w:p>
  </w:footnote>
  <w:footnote w:id="3">
    <w:p w:rsidR="001E0A30" w:rsidRPr="002F1F3B" w:rsidRDefault="001E0A30" w:rsidP="002F1F3B">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p>
  </w:footnote>
  <w:footnote w:id="4">
    <w:p w:rsidR="001E0A30" w:rsidRPr="008842CE" w:rsidRDefault="001E0A30" w:rsidP="003D2FE2">
      <w:pPr>
        <w:pStyle w:val="af2"/>
        <w:jc w:val="both"/>
      </w:pPr>
    </w:p>
  </w:footnote>
  <w:footnote w:id="5">
    <w:p w:rsidR="001E0A30" w:rsidRPr="008842CE" w:rsidRDefault="001E0A30" w:rsidP="000A214C">
      <w:pPr>
        <w:pStyle w:val="af2"/>
        <w:jc w:val="both"/>
      </w:pPr>
    </w:p>
  </w:footnote>
  <w:footnote w:id="6">
    <w:p w:rsidR="001E0A30" w:rsidRPr="006F5F33" w:rsidRDefault="001E0A30"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1E0A30" w:rsidRPr="00892F7F" w:rsidRDefault="001E0A30"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1E0A30" w:rsidRPr="00552088" w:rsidRDefault="001E0A30"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1E0A30" w:rsidRPr="006F5F33" w:rsidRDefault="001E0A30" w:rsidP="003B2F27">
      <w:pPr>
        <w:pStyle w:val="af2"/>
        <w:jc w:val="both"/>
        <w:rPr>
          <w:rFonts w:ascii="GHEA Grapalat" w:hAnsi="GHEA Grapalat"/>
          <w:lang w:val="hy-AM"/>
        </w:rPr>
      </w:pPr>
      <w:r w:rsidRPr="006F5F33">
        <w:rPr>
          <w:rFonts w:ascii="GHEA Grapalat" w:hAnsi="GHEA Grapalat"/>
          <w:i/>
        </w:rPr>
        <w:t>.</w:t>
      </w:r>
    </w:p>
    <w:p w:rsidR="001E0A30" w:rsidRPr="00576D9C" w:rsidRDefault="001E0A30" w:rsidP="003B2F27">
      <w:pPr>
        <w:pStyle w:val="af2"/>
        <w:jc w:val="both"/>
        <w:rPr>
          <w:rFonts w:ascii="GHEA Grapalat" w:hAnsi="GHEA Grapalat"/>
          <w:lang w:val="hy-AM"/>
        </w:rPr>
      </w:pPr>
    </w:p>
  </w:footnote>
  <w:footnote w:id="8">
    <w:p w:rsidR="001E0A30" w:rsidRPr="006F5F33" w:rsidRDefault="001E0A30"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1E0A30" w:rsidRPr="006F5F33" w:rsidRDefault="001E0A30"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rsidR="001E0A30" w:rsidRPr="006F5F33" w:rsidRDefault="001E0A30"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1E0A30" w:rsidRPr="009E00B3" w:rsidRDefault="001E0A30"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1E0A30" w:rsidRPr="00A47171" w:rsidRDefault="001E0A30" w:rsidP="007122CD">
      <w:pPr>
        <w:pStyle w:val="af2"/>
        <w:jc w:val="both"/>
        <w:rPr>
          <w:rFonts w:ascii="GHEA Grapalat" w:hAnsi="GHEA Grapalat"/>
          <w:i/>
          <w:lang w:eastAsia="en-US"/>
        </w:rPr>
      </w:pPr>
      <w:r w:rsidRPr="009E00B3">
        <w:rPr>
          <w:rFonts w:ascii="GHEA Grapalat" w:hAnsi="GHEA Grapalat"/>
          <w:i/>
          <w:lang w:eastAsia="en-US"/>
        </w:rPr>
        <w:tab/>
      </w:r>
    </w:p>
  </w:footnote>
  <w:footnote w:id="11">
    <w:p w:rsidR="001E0A30" w:rsidRPr="00E40AC8" w:rsidRDefault="001E0A30"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E39EA02E"/>
    <w:lvl w:ilvl="0">
      <w:start w:val="1"/>
      <w:numFmt w:val="decimal"/>
      <w:lvlText w:val="%1."/>
      <w:lvlJc w:val="left"/>
      <w:pPr>
        <w:ind w:left="720" w:hanging="360"/>
      </w:pPr>
      <w:rPr>
        <w:rFonts w:ascii="Arial Unicode" w:hAnsi="Arial Unicode" w:cstheme="minorBidi" w:hint="default"/>
      </w:rPr>
    </w:lvl>
    <w:lvl w:ilvl="1">
      <w:start w:val="2"/>
      <w:numFmt w:val="decimal"/>
      <w:isLgl/>
      <w:lvlText w:val="%1.%2."/>
      <w:lvlJc w:val="left"/>
      <w:pPr>
        <w:ind w:left="1849" w:hanging="1140"/>
      </w:pPr>
      <w:rPr>
        <w:rFonts w:hint="default"/>
      </w:rPr>
    </w:lvl>
    <w:lvl w:ilvl="2">
      <w:start w:val="1"/>
      <w:numFmt w:val="decimal"/>
      <w:isLgl/>
      <w:lvlText w:val="%1.%2.%3."/>
      <w:lvlJc w:val="left"/>
      <w:pPr>
        <w:ind w:left="2198" w:hanging="1140"/>
      </w:pPr>
      <w:rPr>
        <w:rFonts w:hint="default"/>
      </w:rPr>
    </w:lvl>
    <w:lvl w:ilvl="3">
      <w:start w:val="1"/>
      <w:numFmt w:val="decimal"/>
      <w:isLgl/>
      <w:lvlText w:val="%1.%2.%3.%4."/>
      <w:lvlJc w:val="left"/>
      <w:pPr>
        <w:ind w:left="2547" w:hanging="1140"/>
      </w:pPr>
      <w:rPr>
        <w:rFonts w:hint="default"/>
      </w:rPr>
    </w:lvl>
    <w:lvl w:ilvl="4">
      <w:start w:val="1"/>
      <w:numFmt w:val="decimal"/>
      <w:isLgl/>
      <w:lvlText w:val="%1.%2.%3.%4.%5."/>
      <w:lvlJc w:val="left"/>
      <w:pPr>
        <w:ind w:left="2896" w:hanging="11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4868"/>
    <w:rsid w:val="00016653"/>
    <w:rsid w:val="00016DFB"/>
    <w:rsid w:val="00017484"/>
    <w:rsid w:val="00017B33"/>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10A7"/>
    <w:rsid w:val="000B259E"/>
    <w:rsid w:val="000B269D"/>
    <w:rsid w:val="000B288B"/>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0D"/>
    <w:rsid w:val="00123CF5"/>
    <w:rsid w:val="00123F5E"/>
    <w:rsid w:val="00124461"/>
    <w:rsid w:val="00125AA6"/>
    <w:rsid w:val="00126D48"/>
    <w:rsid w:val="001276C9"/>
    <w:rsid w:val="00130202"/>
    <w:rsid w:val="001305C6"/>
    <w:rsid w:val="00130A69"/>
    <w:rsid w:val="00131417"/>
    <w:rsid w:val="001316D2"/>
    <w:rsid w:val="00131E9C"/>
    <w:rsid w:val="00131F0B"/>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32"/>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10F"/>
    <w:rsid w:val="0016055A"/>
    <w:rsid w:val="001609F6"/>
    <w:rsid w:val="00160AE4"/>
    <w:rsid w:val="00160BB4"/>
    <w:rsid w:val="00161428"/>
    <w:rsid w:val="00161B32"/>
    <w:rsid w:val="0016213E"/>
    <w:rsid w:val="00163324"/>
    <w:rsid w:val="001647D2"/>
    <w:rsid w:val="00164BBC"/>
    <w:rsid w:val="0016519F"/>
    <w:rsid w:val="00166CB8"/>
    <w:rsid w:val="001679A6"/>
    <w:rsid w:val="00170B4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6F7"/>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97FD2"/>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202"/>
    <w:rsid w:val="001C76F7"/>
    <w:rsid w:val="001C7EF3"/>
    <w:rsid w:val="001D0249"/>
    <w:rsid w:val="001D0DD7"/>
    <w:rsid w:val="001D129F"/>
    <w:rsid w:val="001D1942"/>
    <w:rsid w:val="001D1C22"/>
    <w:rsid w:val="001D1D00"/>
    <w:rsid w:val="001D209D"/>
    <w:rsid w:val="001D2AA3"/>
    <w:rsid w:val="001D2D62"/>
    <w:rsid w:val="001D421C"/>
    <w:rsid w:val="001D4AC7"/>
    <w:rsid w:val="001D545F"/>
    <w:rsid w:val="001D5785"/>
    <w:rsid w:val="001D5FF7"/>
    <w:rsid w:val="001D6531"/>
    <w:rsid w:val="001D7228"/>
    <w:rsid w:val="001D74FA"/>
    <w:rsid w:val="001D78C5"/>
    <w:rsid w:val="001E01B7"/>
    <w:rsid w:val="001E0216"/>
    <w:rsid w:val="001E06D6"/>
    <w:rsid w:val="001E0A30"/>
    <w:rsid w:val="001E0BC2"/>
    <w:rsid w:val="001E2794"/>
    <w:rsid w:val="001E2814"/>
    <w:rsid w:val="001E3BBA"/>
    <w:rsid w:val="001E3D3F"/>
    <w:rsid w:val="001E40A4"/>
    <w:rsid w:val="001E44A8"/>
    <w:rsid w:val="001E47D5"/>
    <w:rsid w:val="001E4A24"/>
    <w:rsid w:val="001E5412"/>
    <w:rsid w:val="001E55B2"/>
    <w:rsid w:val="001E5866"/>
    <w:rsid w:val="001E7733"/>
    <w:rsid w:val="001F0335"/>
    <w:rsid w:val="001F037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CD3"/>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30A"/>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2ED3"/>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1E0"/>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4DBB"/>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5CE"/>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DF0"/>
    <w:rsid w:val="002B32D6"/>
    <w:rsid w:val="002B372D"/>
    <w:rsid w:val="002B3E53"/>
    <w:rsid w:val="002B4D45"/>
    <w:rsid w:val="002B4FD9"/>
    <w:rsid w:val="002B51FB"/>
    <w:rsid w:val="002B5F87"/>
    <w:rsid w:val="002B6548"/>
    <w:rsid w:val="002B7388"/>
    <w:rsid w:val="002B7594"/>
    <w:rsid w:val="002C0665"/>
    <w:rsid w:val="002C071B"/>
    <w:rsid w:val="002C0DD6"/>
    <w:rsid w:val="002C1050"/>
    <w:rsid w:val="002C12AE"/>
    <w:rsid w:val="002C16FD"/>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1CA9"/>
    <w:rsid w:val="002E2115"/>
    <w:rsid w:val="002E3165"/>
    <w:rsid w:val="002E4305"/>
    <w:rsid w:val="002E4AEB"/>
    <w:rsid w:val="002E530A"/>
    <w:rsid w:val="002E531D"/>
    <w:rsid w:val="002E5BF4"/>
    <w:rsid w:val="002E5FDA"/>
    <w:rsid w:val="002E6E0C"/>
    <w:rsid w:val="002E7097"/>
    <w:rsid w:val="002E727E"/>
    <w:rsid w:val="002E7EE1"/>
    <w:rsid w:val="002F0989"/>
    <w:rsid w:val="002F1AB3"/>
    <w:rsid w:val="002F1F3B"/>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30"/>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4463"/>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E4B"/>
    <w:rsid w:val="003871DA"/>
    <w:rsid w:val="00391276"/>
    <w:rsid w:val="0039134D"/>
    <w:rsid w:val="00391E56"/>
    <w:rsid w:val="00391F90"/>
    <w:rsid w:val="00392525"/>
    <w:rsid w:val="0039338D"/>
    <w:rsid w:val="00393D8C"/>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1BA9"/>
    <w:rsid w:val="00402941"/>
    <w:rsid w:val="00402BC3"/>
    <w:rsid w:val="00403109"/>
    <w:rsid w:val="0040346A"/>
    <w:rsid w:val="00405194"/>
    <w:rsid w:val="004055C1"/>
    <w:rsid w:val="00405996"/>
    <w:rsid w:val="004068F5"/>
    <w:rsid w:val="00406EE6"/>
    <w:rsid w:val="004072C8"/>
    <w:rsid w:val="0040761D"/>
    <w:rsid w:val="00407B0C"/>
    <w:rsid w:val="00407DB3"/>
    <w:rsid w:val="0041023E"/>
    <w:rsid w:val="004110AC"/>
    <w:rsid w:val="004116A0"/>
    <w:rsid w:val="00411D9D"/>
    <w:rsid w:val="00412DF7"/>
    <w:rsid w:val="00413390"/>
    <w:rsid w:val="00413595"/>
    <w:rsid w:val="00416546"/>
    <w:rsid w:val="00416F1E"/>
    <w:rsid w:val="0041739A"/>
    <w:rsid w:val="004175B6"/>
    <w:rsid w:val="00417B61"/>
    <w:rsid w:val="00417E48"/>
    <w:rsid w:val="00417F33"/>
    <w:rsid w:val="00421AEB"/>
    <w:rsid w:val="00422802"/>
    <w:rsid w:val="00423B3F"/>
    <w:rsid w:val="004250E3"/>
    <w:rsid w:val="00427585"/>
    <w:rsid w:val="00427EAA"/>
    <w:rsid w:val="00430D0B"/>
    <w:rsid w:val="00431998"/>
    <w:rsid w:val="004320F2"/>
    <w:rsid w:val="00434072"/>
    <w:rsid w:val="0043443E"/>
    <w:rsid w:val="00434976"/>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13"/>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030"/>
    <w:rsid w:val="004974D8"/>
    <w:rsid w:val="004A0302"/>
    <w:rsid w:val="004A0321"/>
    <w:rsid w:val="004A0750"/>
    <w:rsid w:val="004A1734"/>
    <w:rsid w:val="004A1C5D"/>
    <w:rsid w:val="004A2400"/>
    <w:rsid w:val="004A29F4"/>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4C"/>
    <w:rsid w:val="004B6D52"/>
    <w:rsid w:val="004B7B69"/>
    <w:rsid w:val="004B7F14"/>
    <w:rsid w:val="004C0D54"/>
    <w:rsid w:val="004C17D2"/>
    <w:rsid w:val="004C1D9B"/>
    <w:rsid w:val="004C217A"/>
    <w:rsid w:val="004C3803"/>
    <w:rsid w:val="004C43A3"/>
    <w:rsid w:val="004C5BAC"/>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8B4"/>
    <w:rsid w:val="00526C15"/>
    <w:rsid w:val="00530BD2"/>
    <w:rsid w:val="00530C17"/>
    <w:rsid w:val="00530DA1"/>
    <w:rsid w:val="00530F97"/>
    <w:rsid w:val="0053262C"/>
    <w:rsid w:val="00532EDD"/>
    <w:rsid w:val="00533989"/>
    <w:rsid w:val="00534395"/>
    <w:rsid w:val="00534468"/>
    <w:rsid w:val="005348EB"/>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4E3F"/>
    <w:rsid w:val="00565078"/>
    <w:rsid w:val="0056625A"/>
    <w:rsid w:val="00567040"/>
    <w:rsid w:val="00567893"/>
    <w:rsid w:val="005716B8"/>
    <w:rsid w:val="00571702"/>
    <w:rsid w:val="00571F29"/>
    <w:rsid w:val="0057264D"/>
    <w:rsid w:val="005729B9"/>
    <w:rsid w:val="005739AB"/>
    <w:rsid w:val="005744FC"/>
    <w:rsid w:val="0057550D"/>
    <w:rsid w:val="00575C75"/>
    <w:rsid w:val="00576B25"/>
    <w:rsid w:val="00576D30"/>
    <w:rsid w:val="00577582"/>
    <w:rsid w:val="00580617"/>
    <w:rsid w:val="00580BE7"/>
    <w:rsid w:val="00580F33"/>
    <w:rsid w:val="00581057"/>
    <w:rsid w:val="00581C6A"/>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971B0"/>
    <w:rsid w:val="005A1236"/>
    <w:rsid w:val="005A1E7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4C8"/>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4FB3"/>
    <w:rsid w:val="005F53F2"/>
    <w:rsid w:val="005F581A"/>
    <w:rsid w:val="005F7C1D"/>
    <w:rsid w:val="005F7EA4"/>
    <w:rsid w:val="006042F8"/>
    <w:rsid w:val="0060526C"/>
    <w:rsid w:val="00606328"/>
    <w:rsid w:val="0060652B"/>
    <w:rsid w:val="00606B84"/>
    <w:rsid w:val="00607120"/>
    <w:rsid w:val="00607407"/>
    <w:rsid w:val="00607F7B"/>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061"/>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5E71"/>
    <w:rsid w:val="00655EBD"/>
    <w:rsid w:val="00657315"/>
    <w:rsid w:val="00660138"/>
    <w:rsid w:val="006607D5"/>
    <w:rsid w:val="006608AD"/>
    <w:rsid w:val="00661E7D"/>
    <w:rsid w:val="00662165"/>
    <w:rsid w:val="00662623"/>
    <w:rsid w:val="0066349B"/>
    <w:rsid w:val="00664C8D"/>
    <w:rsid w:val="00665120"/>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C6C"/>
    <w:rsid w:val="00682E8D"/>
    <w:rsid w:val="006834A0"/>
    <w:rsid w:val="00683E33"/>
    <w:rsid w:val="006847B2"/>
    <w:rsid w:val="00684FF3"/>
    <w:rsid w:val="00685005"/>
    <w:rsid w:val="00685962"/>
    <w:rsid w:val="00685A30"/>
    <w:rsid w:val="00685C48"/>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CE"/>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6BC5"/>
    <w:rsid w:val="007072C5"/>
    <w:rsid w:val="0070731F"/>
    <w:rsid w:val="00707948"/>
    <w:rsid w:val="00707B86"/>
    <w:rsid w:val="00707D70"/>
    <w:rsid w:val="0071138B"/>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4E2B"/>
    <w:rsid w:val="0072587C"/>
    <w:rsid w:val="00725ED3"/>
    <w:rsid w:val="00726E06"/>
    <w:rsid w:val="00727FAE"/>
    <w:rsid w:val="00731BD1"/>
    <w:rsid w:val="00731D26"/>
    <w:rsid w:val="00735365"/>
    <w:rsid w:val="00735C9B"/>
    <w:rsid w:val="00736959"/>
    <w:rsid w:val="00736A43"/>
    <w:rsid w:val="00737986"/>
    <w:rsid w:val="00737B2F"/>
    <w:rsid w:val="00737D8E"/>
    <w:rsid w:val="00740919"/>
    <w:rsid w:val="00740EF5"/>
    <w:rsid w:val="007418F1"/>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589B"/>
    <w:rsid w:val="007E6543"/>
    <w:rsid w:val="007E6804"/>
    <w:rsid w:val="007E6E01"/>
    <w:rsid w:val="007F12DE"/>
    <w:rsid w:val="007F1314"/>
    <w:rsid w:val="007F245B"/>
    <w:rsid w:val="007F281F"/>
    <w:rsid w:val="007F2BF8"/>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134"/>
    <w:rsid w:val="00847EB9"/>
    <w:rsid w:val="008504E0"/>
    <w:rsid w:val="00850570"/>
    <w:rsid w:val="00850857"/>
    <w:rsid w:val="008510F1"/>
    <w:rsid w:val="0085236E"/>
    <w:rsid w:val="00852545"/>
    <w:rsid w:val="008534C7"/>
    <w:rsid w:val="00853563"/>
    <w:rsid w:val="00853CBA"/>
    <w:rsid w:val="00853D2D"/>
    <w:rsid w:val="008542A3"/>
    <w:rsid w:val="008546A0"/>
    <w:rsid w:val="00855622"/>
    <w:rsid w:val="008558B3"/>
    <w:rsid w:val="00855F55"/>
    <w:rsid w:val="008568E9"/>
    <w:rsid w:val="00857BF8"/>
    <w:rsid w:val="0086004A"/>
    <w:rsid w:val="008601B2"/>
    <w:rsid w:val="008602B6"/>
    <w:rsid w:val="0086059D"/>
    <w:rsid w:val="00860B3B"/>
    <w:rsid w:val="00860EEE"/>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53"/>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162"/>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2F9"/>
    <w:rsid w:val="00954425"/>
    <w:rsid w:val="009548D2"/>
    <w:rsid w:val="00954C8E"/>
    <w:rsid w:val="00955135"/>
    <w:rsid w:val="009554DC"/>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67F94"/>
    <w:rsid w:val="00970000"/>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71B9"/>
    <w:rsid w:val="009771FE"/>
    <w:rsid w:val="009775DB"/>
    <w:rsid w:val="00980234"/>
    <w:rsid w:val="0098097F"/>
    <w:rsid w:val="00981214"/>
    <w:rsid w:val="009813C4"/>
    <w:rsid w:val="00981540"/>
    <w:rsid w:val="0098244A"/>
    <w:rsid w:val="00982FE3"/>
    <w:rsid w:val="00983AF5"/>
    <w:rsid w:val="00984456"/>
    <w:rsid w:val="00984BDB"/>
    <w:rsid w:val="00985050"/>
    <w:rsid w:val="00985291"/>
    <w:rsid w:val="009858A0"/>
    <w:rsid w:val="00985FFB"/>
    <w:rsid w:val="009865B0"/>
    <w:rsid w:val="009873F3"/>
    <w:rsid w:val="00987E76"/>
    <w:rsid w:val="00990375"/>
    <w:rsid w:val="00990561"/>
    <w:rsid w:val="00990C42"/>
    <w:rsid w:val="00990C87"/>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6B77"/>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E75D9"/>
    <w:rsid w:val="009F031B"/>
    <w:rsid w:val="009F0660"/>
    <w:rsid w:val="009F06BA"/>
    <w:rsid w:val="009F0AB3"/>
    <w:rsid w:val="009F0AEC"/>
    <w:rsid w:val="009F0E95"/>
    <w:rsid w:val="009F10E4"/>
    <w:rsid w:val="009F18D0"/>
    <w:rsid w:val="009F1AA7"/>
    <w:rsid w:val="009F1E5F"/>
    <w:rsid w:val="009F1FF7"/>
    <w:rsid w:val="009F2C5D"/>
    <w:rsid w:val="009F2D95"/>
    <w:rsid w:val="009F30E4"/>
    <w:rsid w:val="009F337A"/>
    <w:rsid w:val="009F4638"/>
    <w:rsid w:val="009F5D5D"/>
    <w:rsid w:val="009F5D9B"/>
    <w:rsid w:val="009F6485"/>
    <w:rsid w:val="009F64A7"/>
    <w:rsid w:val="009F6CD7"/>
    <w:rsid w:val="009F7214"/>
    <w:rsid w:val="009F7683"/>
    <w:rsid w:val="009F7BD5"/>
    <w:rsid w:val="009F7C54"/>
    <w:rsid w:val="009F7D78"/>
    <w:rsid w:val="009F7DBD"/>
    <w:rsid w:val="00A0018F"/>
    <w:rsid w:val="00A00A1F"/>
    <w:rsid w:val="00A00BCA"/>
    <w:rsid w:val="00A00BE3"/>
    <w:rsid w:val="00A00E74"/>
    <w:rsid w:val="00A01157"/>
    <w:rsid w:val="00A025B6"/>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022"/>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5F14"/>
    <w:rsid w:val="00A6609C"/>
    <w:rsid w:val="00A660E4"/>
    <w:rsid w:val="00A66302"/>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305"/>
    <w:rsid w:val="00AA56FB"/>
    <w:rsid w:val="00AA5795"/>
    <w:rsid w:val="00AA5B57"/>
    <w:rsid w:val="00AA6248"/>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C6A"/>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40"/>
    <w:rsid w:val="00AF2160"/>
    <w:rsid w:val="00AF223F"/>
    <w:rsid w:val="00AF2710"/>
    <w:rsid w:val="00AF2CF3"/>
    <w:rsid w:val="00AF3655"/>
    <w:rsid w:val="00AF3F18"/>
    <w:rsid w:val="00AF4211"/>
    <w:rsid w:val="00AF4E1A"/>
    <w:rsid w:val="00AF564E"/>
    <w:rsid w:val="00AF582B"/>
    <w:rsid w:val="00AF591C"/>
    <w:rsid w:val="00AF5B0F"/>
    <w:rsid w:val="00AF5CA3"/>
    <w:rsid w:val="00AF6C06"/>
    <w:rsid w:val="00AF7BE8"/>
    <w:rsid w:val="00B00003"/>
    <w:rsid w:val="00B011DF"/>
    <w:rsid w:val="00B01495"/>
    <w:rsid w:val="00B01568"/>
    <w:rsid w:val="00B025A2"/>
    <w:rsid w:val="00B0267A"/>
    <w:rsid w:val="00B027B8"/>
    <w:rsid w:val="00B02A31"/>
    <w:rsid w:val="00B02BE9"/>
    <w:rsid w:val="00B03678"/>
    <w:rsid w:val="00B0401C"/>
    <w:rsid w:val="00B04537"/>
    <w:rsid w:val="00B04651"/>
    <w:rsid w:val="00B04817"/>
    <w:rsid w:val="00B048B2"/>
    <w:rsid w:val="00B051BE"/>
    <w:rsid w:val="00B07086"/>
    <w:rsid w:val="00B07942"/>
    <w:rsid w:val="00B07AE9"/>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6E66"/>
    <w:rsid w:val="00B2752E"/>
    <w:rsid w:val="00B30994"/>
    <w:rsid w:val="00B31071"/>
    <w:rsid w:val="00B31F34"/>
    <w:rsid w:val="00B32124"/>
    <w:rsid w:val="00B32672"/>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601D"/>
    <w:rsid w:val="00B66201"/>
    <w:rsid w:val="00B664D2"/>
    <w:rsid w:val="00B666FB"/>
    <w:rsid w:val="00B66AB9"/>
    <w:rsid w:val="00B66C0B"/>
    <w:rsid w:val="00B67CCD"/>
    <w:rsid w:val="00B67DBC"/>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4EC1"/>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30A"/>
    <w:rsid w:val="00BC778A"/>
    <w:rsid w:val="00BC7BF7"/>
    <w:rsid w:val="00BC7D15"/>
    <w:rsid w:val="00BD0588"/>
    <w:rsid w:val="00BD0D0A"/>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6F73"/>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21C"/>
    <w:rsid w:val="00C34296"/>
    <w:rsid w:val="00C34414"/>
    <w:rsid w:val="00C3484C"/>
    <w:rsid w:val="00C34AFD"/>
    <w:rsid w:val="00C34E3B"/>
    <w:rsid w:val="00C35487"/>
    <w:rsid w:val="00C358EA"/>
    <w:rsid w:val="00C364E8"/>
    <w:rsid w:val="00C366B6"/>
    <w:rsid w:val="00C37724"/>
    <w:rsid w:val="00C3797F"/>
    <w:rsid w:val="00C37F61"/>
    <w:rsid w:val="00C4095B"/>
    <w:rsid w:val="00C410E6"/>
    <w:rsid w:val="00C42879"/>
    <w:rsid w:val="00C430E0"/>
    <w:rsid w:val="00C43213"/>
    <w:rsid w:val="00C43524"/>
    <w:rsid w:val="00C435DD"/>
    <w:rsid w:val="00C4487D"/>
    <w:rsid w:val="00C45620"/>
    <w:rsid w:val="00C45778"/>
    <w:rsid w:val="00C45B20"/>
    <w:rsid w:val="00C4616D"/>
    <w:rsid w:val="00C464BA"/>
    <w:rsid w:val="00C465FB"/>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D30"/>
    <w:rsid w:val="00C61F21"/>
    <w:rsid w:val="00C6216C"/>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90796"/>
    <w:rsid w:val="00C9153B"/>
    <w:rsid w:val="00C916F3"/>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3BED"/>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B7F63"/>
    <w:rsid w:val="00CC0326"/>
    <w:rsid w:val="00CC0A8D"/>
    <w:rsid w:val="00CC173E"/>
    <w:rsid w:val="00CC18C4"/>
    <w:rsid w:val="00CC19EC"/>
    <w:rsid w:val="00CC1CF1"/>
    <w:rsid w:val="00CC3BAC"/>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0E1"/>
    <w:rsid w:val="00CF4F34"/>
    <w:rsid w:val="00CF5B98"/>
    <w:rsid w:val="00CF6889"/>
    <w:rsid w:val="00CF6899"/>
    <w:rsid w:val="00CF6DB0"/>
    <w:rsid w:val="00CF7331"/>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90F"/>
    <w:rsid w:val="00D23C17"/>
    <w:rsid w:val="00D23D6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647"/>
    <w:rsid w:val="00D82DAD"/>
    <w:rsid w:val="00D82E27"/>
    <w:rsid w:val="00D83043"/>
    <w:rsid w:val="00D8313C"/>
    <w:rsid w:val="00D83A3D"/>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66C"/>
    <w:rsid w:val="00DB6D02"/>
    <w:rsid w:val="00DB7289"/>
    <w:rsid w:val="00DB7B2F"/>
    <w:rsid w:val="00DC1223"/>
    <w:rsid w:val="00DC14CE"/>
    <w:rsid w:val="00DC1B3F"/>
    <w:rsid w:val="00DC24F1"/>
    <w:rsid w:val="00DC30CC"/>
    <w:rsid w:val="00DC41F1"/>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2C8"/>
    <w:rsid w:val="00E04589"/>
    <w:rsid w:val="00E045AE"/>
    <w:rsid w:val="00E046C2"/>
    <w:rsid w:val="00E04D59"/>
    <w:rsid w:val="00E04FA9"/>
    <w:rsid w:val="00E05F32"/>
    <w:rsid w:val="00E05FDF"/>
    <w:rsid w:val="00E0696C"/>
    <w:rsid w:val="00E06E9D"/>
    <w:rsid w:val="00E070E6"/>
    <w:rsid w:val="00E10031"/>
    <w:rsid w:val="00E10AAD"/>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5A9"/>
    <w:rsid w:val="00E22969"/>
    <w:rsid w:val="00E22E51"/>
    <w:rsid w:val="00E22E83"/>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0D7D"/>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6E74"/>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362B"/>
    <w:rsid w:val="00EC3C95"/>
    <w:rsid w:val="00EC400D"/>
    <w:rsid w:val="00EC4580"/>
    <w:rsid w:val="00EC481D"/>
    <w:rsid w:val="00EC4820"/>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B43"/>
    <w:rsid w:val="00EE2DA5"/>
    <w:rsid w:val="00EE4047"/>
    <w:rsid w:val="00EE54E6"/>
    <w:rsid w:val="00EE55F5"/>
    <w:rsid w:val="00EE5669"/>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673"/>
    <w:rsid w:val="00EF548A"/>
    <w:rsid w:val="00EF6526"/>
    <w:rsid w:val="00EF7868"/>
    <w:rsid w:val="00EF798D"/>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BE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218"/>
    <w:rsid w:val="00F215E2"/>
    <w:rsid w:val="00F215EE"/>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3C9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C76"/>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449C"/>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250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6AB2E-41B3-4FAA-B452-115BAF350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2207</TotalTime>
  <Pages>66</Pages>
  <Words>15628</Words>
  <Characters>113260</Characters>
  <Application>Microsoft Office Word</Application>
  <DocSecurity>0</DocSecurity>
  <Lines>943</Lines>
  <Paragraphs>257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128631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1313</cp:revision>
  <cp:lastPrinted>2018-02-16T07:12:00Z</cp:lastPrinted>
  <dcterms:created xsi:type="dcterms:W3CDTF">2019-10-28T07:04:00Z</dcterms:created>
  <dcterms:modified xsi:type="dcterms:W3CDTF">2022-02-10T13:09:00Z</dcterms:modified>
</cp:coreProperties>
</file>