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2E0314"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2E0314">
        <w:rPr>
          <w:rFonts w:ascii="GHEA Grapalat" w:hAnsi="GHEA Grapalat"/>
          <w:i w:val="0"/>
          <w:sz w:val="24"/>
          <w:szCs w:val="24"/>
          <w:lang w:val="hy-AM"/>
        </w:rPr>
        <w:t xml:space="preserve"> </w:t>
      </w:r>
      <w:r w:rsidR="002E0314">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2E0314">
        <w:rPr>
          <w:rFonts w:ascii="GHEA Grapalat" w:hAnsi="GHEA Grapalat"/>
          <w:i w:val="0"/>
          <w:sz w:val="24"/>
          <w:szCs w:val="24"/>
        </w:rPr>
        <w:t>1</w:t>
      </w:r>
      <w:r w:rsidR="008D4197">
        <w:rPr>
          <w:rFonts w:ascii="GHEA Grapalat" w:hAnsi="GHEA Grapalat"/>
          <w:i w:val="0"/>
          <w:sz w:val="24"/>
          <w:szCs w:val="24"/>
          <w:lang w:val="hy-AM"/>
        </w:rPr>
        <w:t>7</w:t>
      </w:r>
      <w:r w:rsidR="002E0314">
        <w:rPr>
          <w:rFonts w:ascii="GHEA Grapalat" w:hAnsi="GHEA Grapalat"/>
          <w:i w:val="0"/>
          <w:sz w:val="24"/>
          <w:szCs w:val="24"/>
        </w:rPr>
        <w:t xml:space="preserve"> марта</w:t>
      </w:r>
      <w:r w:rsidRPr="009044F1">
        <w:rPr>
          <w:rFonts w:ascii="GHEA Grapalat" w:hAnsi="GHEA Grapalat"/>
          <w:i w:val="0"/>
          <w:sz w:val="24"/>
          <w:szCs w:val="24"/>
        </w:rPr>
        <w:t xml:space="preserve"> 20</w:t>
      </w:r>
      <w:r w:rsidR="002E0314">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2E0314">
        <w:rPr>
          <w:rFonts w:ascii="GHEA Grapalat" w:hAnsi="GHEA Grapalat"/>
          <w:i w:val="0"/>
          <w:sz w:val="24"/>
          <w:szCs w:val="24"/>
        </w:rPr>
        <w:t>№ 1</w:t>
      </w:r>
    </w:p>
    <w:p w:rsidR="0091042F" w:rsidRPr="002E031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E0314">
        <w:rPr>
          <w:rFonts w:ascii="GHEA Grapalat" w:hAnsi="GHEA Grapalat"/>
          <w:i w:val="0"/>
          <w:sz w:val="24"/>
          <w:szCs w:val="24"/>
        </w:rPr>
        <w:t>«</w:t>
      </w:r>
      <w:r w:rsidR="002E0314">
        <w:rPr>
          <w:rFonts w:ascii="GHEA Grapalat" w:hAnsi="GHEA Grapalat"/>
          <w:i w:val="0"/>
          <w:sz w:val="24"/>
          <w:szCs w:val="24"/>
          <w:lang w:val="en-GB"/>
        </w:rPr>
        <w:t>GH</w:t>
      </w:r>
      <w:proofErr w:type="spellStart"/>
      <w:r w:rsidR="00561817">
        <w:rPr>
          <w:rFonts w:ascii="GHEA Grapalat" w:hAnsi="GHEA Grapalat"/>
          <w:i w:val="0"/>
          <w:sz w:val="24"/>
          <w:szCs w:val="24"/>
        </w:rPr>
        <w:t>AShDzB</w:t>
      </w:r>
      <w:proofErr w:type="spellEnd"/>
      <w:r w:rsidR="002E0314" w:rsidRPr="00EC6ABE">
        <w:rPr>
          <w:rFonts w:ascii="GHEA Grapalat" w:hAnsi="GHEA Grapalat"/>
          <w:i w:val="0"/>
          <w:sz w:val="24"/>
          <w:szCs w:val="24"/>
        </w:rPr>
        <w:t>-</w:t>
      </w:r>
      <w:r w:rsidR="002E0314">
        <w:rPr>
          <w:rFonts w:ascii="GHEA Grapalat" w:hAnsi="GHEA Grapalat"/>
          <w:i w:val="0"/>
          <w:sz w:val="24"/>
          <w:szCs w:val="24"/>
          <w:lang w:val="en-GB"/>
        </w:rPr>
        <w:t>HVKAK</w:t>
      </w:r>
      <w:r w:rsidR="002E0314" w:rsidRPr="00EC6ABE">
        <w:rPr>
          <w:rFonts w:ascii="GHEA Grapalat" w:hAnsi="GHEA Grapalat"/>
          <w:i w:val="0"/>
          <w:sz w:val="24"/>
          <w:szCs w:val="24"/>
        </w:rPr>
        <w:t>-2021-23</w:t>
      </w:r>
      <w:r w:rsidR="002E0314">
        <w:rPr>
          <w:rFonts w:ascii="GHEA Grapalat" w:hAnsi="GHEA Grapalat"/>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EC6ABE" w:rsidRPr="00DB23E1" w:rsidRDefault="00EC6ABE" w:rsidP="00EC6ABE">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3A1EBB" w:rsidRDefault="00A20B69" w:rsidP="0095625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956259">
        <w:rPr>
          <w:rFonts w:ascii="GHEA Grapalat" w:hAnsi="GHEA Grapalat"/>
          <w:b/>
          <w:i w:val="0"/>
          <w:spacing w:val="6"/>
          <w:sz w:val="24"/>
          <w:szCs w:val="24"/>
        </w:rPr>
        <w:t xml:space="preserve">на </w:t>
      </w:r>
      <w:r w:rsidR="00956259" w:rsidRPr="00956259">
        <w:rPr>
          <w:rFonts w:ascii="GHEA Grapalat" w:hAnsi="GHEA Grapalat"/>
          <w:b/>
          <w:i w:val="0"/>
          <w:spacing w:val="6"/>
          <w:sz w:val="24"/>
          <w:szCs w:val="24"/>
        </w:rPr>
        <w:t>выполнение</w:t>
      </w:r>
      <w:r w:rsidR="00923B6D" w:rsidRPr="00923B6D">
        <w:t xml:space="preserve"> </w:t>
      </w:r>
      <w:proofErr w:type="gramStart"/>
      <w:r w:rsidR="00923B6D" w:rsidRPr="00923B6D">
        <w:rPr>
          <w:rFonts w:ascii="GHEA Grapalat" w:hAnsi="GHEA Grapalat"/>
          <w:b/>
          <w:i w:val="0"/>
          <w:spacing w:val="6"/>
          <w:sz w:val="24"/>
          <w:szCs w:val="24"/>
        </w:rPr>
        <w:t>ремонтны</w:t>
      </w:r>
      <w:r w:rsidR="00923B6D">
        <w:rPr>
          <w:rFonts w:ascii="GHEA Grapalat" w:hAnsi="GHEA Grapalat"/>
          <w:b/>
          <w:i w:val="0"/>
          <w:spacing w:val="6"/>
          <w:sz w:val="24"/>
          <w:szCs w:val="24"/>
        </w:rPr>
        <w:t>х</w:t>
      </w:r>
      <w:proofErr w:type="gramEnd"/>
      <w:r w:rsidR="00923B6D" w:rsidRPr="00923B6D">
        <w:rPr>
          <w:rFonts w:ascii="GHEA Grapalat" w:hAnsi="GHEA Grapalat"/>
          <w:b/>
          <w:i w:val="0"/>
          <w:spacing w:val="6"/>
          <w:sz w:val="24"/>
          <w:szCs w:val="24"/>
        </w:rPr>
        <w:t>, реконструкционны</w:t>
      </w:r>
      <w:r w:rsidR="00923B6D">
        <w:rPr>
          <w:rFonts w:ascii="GHEA Grapalat" w:hAnsi="GHEA Grapalat"/>
          <w:b/>
          <w:i w:val="0"/>
          <w:spacing w:val="6"/>
          <w:sz w:val="24"/>
          <w:szCs w:val="24"/>
        </w:rPr>
        <w:t xml:space="preserve">х </w:t>
      </w:r>
      <w:r w:rsidR="00923B6D" w:rsidRPr="00923B6D">
        <w:rPr>
          <w:rFonts w:ascii="GHEA Grapalat" w:hAnsi="GHEA Grapalat"/>
          <w:b/>
          <w:i w:val="0"/>
          <w:spacing w:val="6"/>
          <w:sz w:val="24"/>
          <w:szCs w:val="24"/>
        </w:rPr>
        <w:t>и строительны</w:t>
      </w:r>
      <w:r w:rsidR="00923B6D">
        <w:rPr>
          <w:rFonts w:ascii="GHEA Grapalat" w:hAnsi="GHEA Grapalat"/>
          <w:b/>
          <w:i w:val="0"/>
          <w:spacing w:val="6"/>
          <w:sz w:val="24"/>
          <w:szCs w:val="24"/>
        </w:rPr>
        <w:t xml:space="preserve">х </w:t>
      </w:r>
      <w:r w:rsidR="00782D60">
        <w:rPr>
          <w:rFonts w:ascii="GHEA Grapalat" w:hAnsi="GHEA Grapalat"/>
          <w:i w:val="0"/>
          <w:sz w:val="24"/>
          <w:szCs w:val="24"/>
        </w:rPr>
        <w:t>(далее — договор).</w:t>
      </w:r>
    </w:p>
    <w:p w:rsidR="00357D48" w:rsidRPr="009044F1" w:rsidRDefault="00A20B69"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6ABE">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56F03" w:rsidRPr="00C66C06">
        <w:rPr>
          <w:rFonts w:ascii="GHEA Grapalat" w:hAnsi="GHEA Grapalat"/>
          <w:b/>
          <w:i w:val="0"/>
          <w:sz w:val="24"/>
          <w:szCs w:val="24"/>
        </w:rPr>
        <w:t>1</w:t>
      </w:r>
      <w:r w:rsidR="00556F03">
        <w:rPr>
          <w:rFonts w:ascii="GHEA Grapalat" w:hAnsi="GHEA Grapalat"/>
          <w:b/>
          <w:i w:val="0"/>
          <w:sz w:val="24"/>
          <w:szCs w:val="24"/>
        </w:rPr>
        <w:t>4</w:t>
      </w:r>
      <w:r w:rsidR="00556F03" w:rsidRPr="00C66C06">
        <w:rPr>
          <w:rFonts w:ascii="GHEA Grapalat" w:hAnsi="GHEA Grapalat"/>
          <w:b/>
          <w:i w:val="0"/>
          <w:sz w:val="24"/>
          <w:szCs w:val="24"/>
        </w:rPr>
        <w:t xml:space="preserve">:00 часов </w:t>
      </w:r>
      <w:r w:rsidR="00556F03">
        <w:rPr>
          <w:rFonts w:ascii="GHEA Grapalat" w:hAnsi="GHEA Grapalat"/>
          <w:b/>
          <w:i w:val="0"/>
          <w:sz w:val="24"/>
          <w:szCs w:val="24"/>
        </w:rPr>
        <w:t>13</w:t>
      </w:r>
      <w:r w:rsidR="00556F03" w:rsidRPr="00C66C06">
        <w:rPr>
          <w:rFonts w:ascii="GHEA Grapalat" w:hAnsi="GHEA Grapalat"/>
          <w:b/>
          <w:i w:val="0"/>
          <w:sz w:val="24"/>
          <w:szCs w:val="24"/>
        </w:rPr>
        <w:t>-го дня</w:t>
      </w:r>
      <w:r w:rsidR="00556F03" w:rsidRPr="009044F1">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дня</w:t>
      </w:r>
      <w:proofErr w:type="spellEnd"/>
      <w:proofErr w:type="gramEnd"/>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556F03">
        <w:rPr>
          <w:rFonts w:ascii="GHEA Grapalat" w:hAnsi="GHEA Grapalat"/>
          <w:i w:val="0"/>
          <w:sz w:val="24"/>
          <w:szCs w:val="24"/>
        </w:rPr>
        <w:t xml:space="preserve"> </w:t>
      </w:r>
      <w:r w:rsidRPr="009044F1">
        <w:rPr>
          <w:rFonts w:ascii="GHEA Grapalat" w:hAnsi="GHEA Grapalat"/>
          <w:i w:val="0"/>
          <w:sz w:val="24"/>
          <w:szCs w:val="24"/>
        </w:rPr>
        <w:t>в первый рабочий день, следующий за получением такого требования</w:t>
      </w:r>
      <w:r w:rsidR="00556F03">
        <w:rPr>
          <w:rFonts w:ascii="GHEA Grapalat" w:hAnsi="GHEA Grapalat"/>
          <w:i w:val="0"/>
          <w:sz w:val="24"/>
          <w:szCs w:val="24"/>
        </w:rPr>
        <w:t>.</w:t>
      </w:r>
    </w:p>
    <w:p w:rsidR="0067579A" w:rsidRPr="00D5443D" w:rsidRDefault="00357D48" w:rsidP="00EC6ABE">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04879" w:rsidRPr="0091710E" w:rsidRDefault="00EF52E4" w:rsidP="0050487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r w:rsidR="00504879" w:rsidRPr="000F11E5">
        <w:rPr>
          <w:rFonts w:ascii="GHEA Grapalat" w:hAnsi="GHEA Grapalat"/>
          <w:i w:val="0"/>
          <w:sz w:val="24"/>
          <w:szCs w:val="24"/>
        </w:rPr>
        <w:t>адресу</w:t>
      </w:r>
      <w:r w:rsidR="00504879" w:rsidRPr="000F11E5">
        <w:rPr>
          <w:rFonts w:ascii="GHEA Grapalat" w:hAnsi="GHEA Grapalat"/>
          <w:i w:val="0"/>
          <w:spacing w:val="6"/>
          <w:sz w:val="24"/>
          <w:szCs w:val="24"/>
        </w:rPr>
        <w:t xml:space="preserve"> </w:t>
      </w:r>
      <w:r w:rsidR="00504879" w:rsidRPr="00467CD8">
        <w:rPr>
          <w:rFonts w:ascii="GHEA Grapalat" w:hAnsi="GHEA Grapalat"/>
          <w:b/>
          <w:i w:val="0"/>
          <w:sz w:val="24"/>
          <w:szCs w:val="24"/>
        </w:rPr>
        <w:t>Ереван, ул. М.</w:t>
      </w:r>
      <w:r w:rsidR="00504879" w:rsidRPr="00467CD8">
        <w:rPr>
          <w:rFonts w:ascii="GHEA Grapalat" w:hAnsi="GHEA Grapalat"/>
          <w:b/>
          <w:i w:val="0"/>
          <w:sz w:val="24"/>
          <w:szCs w:val="24"/>
          <w:lang w:val="hy-AM"/>
        </w:rPr>
        <w:t xml:space="preserve"> </w:t>
      </w:r>
      <w:proofErr w:type="spellStart"/>
      <w:r w:rsidR="00504879" w:rsidRPr="00467CD8">
        <w:rPr>
          <w:rFonts w:ascii="GHEA Grapalat" w:hAnsi="GHEA Grapalat"/>
          <w:b/>
          <w:i w:val="0"/>
          <w:sz w:val="24"/>
          <w:szCs w:val="24"/>
        </w:rPr>
        <w:t>Гераци</w:t>
      </w:r>
      <w:proofErr w:type="spellEnd"/>
      <w:r w:rsidR="00504879" w:rsidRPr="00467CD8">
        <w:rPr>
          <w:rFonts w:ascii="GHEA Grapalat" w:hAnsi="GHEA Grapalat"/>
          <w:b/>
          <w:i w:val="0"/>
          <w:sz w:val="24"/>
          <w:szCs w:val="24"/>
        </w:rPr>
        <w:t>, д. 12</w:t>
      </w:r>
      <w:r w:rsidR="00504879" w:rsidRPr="00467CD8">
        <w:rPr>
          <w:rFonts w:ascii="GHEA Grapalat" w:hAnsi="GHEA Grapalat"/>
          <w:i w:val="0"/>
          <w:sz w:val="24"/>
          <w:szCs w:val="24"/>
        </w:rPr>
        <w:t xml:space="preserve"> в документарной форме, до </w:t>
      </w:r>
      <w:r w:rsidR="00504879" w:rsidRPr="00467CD8">
        <w:rPr>
          <w:rFonts w:ascii="GHEA Grapalat" w:hAnsi="GHEA Grapalat"/>
          <w:b/>
          <w:i w:val="0"/>
          <w:sz w:val="24"/>
          <w:szCs w:val="24"/>
        </w:rPr>
        <w:t xml:space="preserve">12:00 часов </w:t>
      </w:r>
      <w:r w:rsidR="00504879">
        <w:rPr>
          <w:rFonts w:ascii="GHEA Grapalat" w:hAnsi="GHEA Grapalat"/>
          <w:b/>
          <w:i w:val="0"/>
          <w:sz w:val="24"/>
          <w:szCs w:val="24"/>
        </w:rPr>
        <w:t>14</w:t>
      </w:r>
      <w:r w:rsidR="00504879" w:rsidRPr="00467CD8">
        <w:rPr>
          <w:rFonts w:ascii="GHEA Grapalat" w:hAnsi="GHEA Grapalat"/>
          <w:b/>
          <w:i w:val="0"/>
          <w:sz w:val="24"/>
          <w:szCs w:val="24"/>
        </w:rPr>
        <w:t>-го дня</w:t>
      </w:r>
      <w:r w:rsidR="00504879" w:rsidRPr="00D85563">
        <w:rPr>
          <w:rFonts w:ascii="GHEA Grapalat" w:hAnsi="GHEA Grapalat"/>
          <w:i w:val="0"/>
          <w:sz w:val="24"/>
          <w:szCs w:val="24"/>
        </w:rPr>
        <w:t xml:space="preserve"> </w:t>
      </w:r>
      <w:r w:rsidR="00504879"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sidR="00504879">
        <w:rPr>
          <w:rFonts w:ascii="GHEA Grapalat" w:hAnsi="GHEA Grapalat"/>
          <w:i w:val="0"/>
          <w:sz w:val="24"/>
          <w:szCs w:val="24"/>
        </w:rPr>
        <w:t>м языке.</w:t>
      </w:r>
    </w:p>
    <w:p w:rsidR="00504879" w:rsidRPr="000F11E5" w:rsidRDefault="00504879" w:rsidP="00504879">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9B0BFF">
        <w:rPr>
          <w:rFonts w:ascii="GHEA Grapalat" w:hAnsi="GHEA Grapalat"/>
          <w:b/>
          <w:i w:val="0"/>
          <w:sz w:val="24"/>
          <w:szCs w:val="24"/>
          <w:lang w:val="hy-AM"/>
        </w:rPr>
        <w:t>3</w:t>
      </w:r>
      <w:r w:rsidR="008D4197">
        <w:rPr>
          <w:rFonts w:ascii="GHEA Grapalat" w:hAnsi="GHEA Grapalat"/>
          <w:b/>
          <w:i w:val="0"/>
          <w:sz w:val="24"/>
          <w:szCs w:val="24"/>
          <w:lang w:val="hy-AM"/>
        </w:rPr>
        <w:t>1</w:t>
      </w:r>
      <w:r>
        <w:rPr>
          <w:rFonts w:ascii="GHEA Grapalat" w:hAnsi="GHEA Grapalat"/>
          <w:b/>
          <w:i w:val="0"/>
          <w:sz w:val="24"/>
          <w:szCs w:val="24"/>
        </w:rPr>
        <w:t>-го марта</w:t>
      </w:r>
      <w:r w:rsidRPr="00E6227A">
        <w:rPr>
          <w:rFonts w:ascii="GHEA Grapalat" w:hAnsi="GHEA Grapalat"/>
          <w:b/>
          <w:i w:val="0"/>
          <w:sz w:val="24"/>
          <w:szCs w:val="24"/>
        </w:rPr>
        <w:t xml:space="preserve"> 202</w:t>
      </w:r>
      <w:r>
        <w:rPr>
          <w:rFonts w:ascii="GHEA Grapalat" w:hAnsi="GHEA Grapalat"/>
          <w:b/>
          <w:i w:val="0"/>
          <w:sz w:val="24"/>
          <w:szCs w:val="24"/>
        </w:rPr>
        <w:t>1</w:t>
      </w:r>
      <w:r w:rsidRPr="00467CD8">
        <w:rPr>
          <w:rFonts w:ascii="GHEA Grapalat" w:hAnsi="GHEA Grapalat"/>
          <w:b/>
          <w:i w:val="0"/>
          <w:sz w:val="24"/>
          <w:szCs w:val="24"/>
        </w:rPr>
        <w:t xml:space="preserve"> года.</w:t>
      </w:r>
    </w:p>
    <w:p w:rsidR="00BE1C5E" w:rsidRPr="001B32D9" w:rsidRDefault="001305C6" w:rsidP="0050487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956259">
        <w:rPr>
          <w:rFonts w:ascii="GHEA Grapalat" w:hAnsi="GHEA Grapalat"/>
          <w:i w:val="0"/>
          <w:sz w:val="24"/>
          <w:szCs w:val="24"/>
        </w:rPr>
        <w:t>ва финансов Республики Армения.</w:t>
      </w:r>
    </w:p>
    <w:p w:rsidR="00504879" w:rsidRPr="003A1EBB" w:rsidRDefault="00754697" w:rsidP="005048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504879" w:rsidRPr="00D73D3C">
        <w:rPr>
          <w:rFonts w:ascii="GHEA Grapalat" w:hAnsi="GHEA Grapalat"/>
          <w:b/>
          <w:i w:val="0"/>
          <w:sz w:val="24"/>
          <w:szCs w:val="24"/>
        </w:rPr>
        <w:t>Вагану</w:t>
      </w:r>
      <w:proofErr w:type="spellEnd"/>
      <w:r w:rsidR="00504879" w:rsidRPr="00D73D3C">
        <w:rPr>
          <w:rFonts w:ascii="GHEA Grapalat" w:hAnsi="GHEA Grapalat"/>
          <w:b/>
          <w:i w:val="0"/>
          <w:sz w:val="24"/>
          <w:szCs w:val="24"/>
        </w:rPr>
        <w:t xml:space="preserve"> </w:t>
      </w:r>
      <w:proofErr w:type="spellStart"/>
      <w:r w:rsidR="00504879" w:rsidRPr="00D73D3C">
        <w:rPr>
          <w:rFonts w:ascii="GHEA Grapalat" w:hAnsi="GHEA Grapalat"/>
          <w:b/>
          <w:i w:val="0"/>
          <w:sz w:val="24"/>
          <w:szCs w:val="24"/>
        </w:rPr>
        <w:t>Манукяну</w:t>
      </w:r>
      <w:proofErr w:type="spellEnd"/>
      <w:r w:rsidR="00504879">
        <w:rPr>
          <w:rFonts w:ascii="GHEA Grapalat" w:hAnsi="GHEA Grapalat"/>
          <w:i w:val="0"/>
          <w:sz w:val="24"/>
          <w:szCs w:val="24"/>
        </w:rPr>
        <w:t>.</w:t>
      </w:r>
    </w:p>
    <w:p w:rsidR="00504879" w:rsidRDefault="00504879" w:rsidP="00504879">
      <w:pPr>
        <w:pStyle w:val="BodyTextIndent"/>
        <w:spacing w:line="240" w:lineRule="auto"/>
        <w:ind w:firstLine="0"/>
        <w:contextualSpacing/>
        <w:rPr>
          <w:rFonts w:ascii="GHEA Grapalat" w:hAnsi="GHEA Grapalat"/>
          <w:i w:val="0"/>
        </w:rPr>
      </w:pPr>
    </w:p>
    <w:p w:rsidR="00504879" w:rsidRPr="00504879" w:rsidRDefault="00504879" w:rsidP="00504879">
      <w:pPr>
        <w:pStyle w:val="BodyTextIndent"/>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sidRPr="00504879">
        <w:rPr>
          <w:rFonts w:ascii="GHEA Grapalat" w:hAnsi="GHEA Grapalat"/>
          <w:b/>
          <w:i w:val="0"/>
          <w:sz w:val="24"/>
          <w:szCs w:val="24"/>
        </w:rPr>
        <w:t>010-55-06-01</w:t>
      </w:r>
      <w:r w:rsidR="00DA0FA6">
        <w:rPr>
          <w:rFonts w:ascii="GHEA Grapalat" w:hAnsi="GHEA Grapalat"/>
          <w:b/>
          <w:i w:val="0"/>
          <w:sz w:val="24"/>
          <w:szCs w:val="24"/>
        </w:rPr>
        <w:t>, 091-22-26-25</w:t>
      </w:r>
    </w:p>
    <w:p w:rsidR="00504879" w:rsidRPr="00504879" w:rsidRDefault="00504879" w:rsidP="00504879">
      <w:pPr>
        <w:pStyle w:val="BodyTextIndent"/>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915A97" w:rsidRPr="00D5443D" w:rsidRDefault="00504879" w:rsidP="00504879">
      <w:pPr>
        <w:pStyle w:val="BodyTextIndent"/>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sidR="00915A97">
        <w:rPr>
          <w:rFonts w:ascii="GHEA Grapalat" w:hAnsi="GHEA Grapalat" w:cs="Sylfaen"/>
          <w:b/>
        </w:rPr>
        <w:br w:type="page"/>
      </w:r>
    </w:p>
    <w:p w:rsidR="00096865" w:rsidRPr="009044F1" w:rsidRDefault="00096865" w:rsidP="003A6E5A">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3A6E5A">
      <w:pPr>
        <w:pStyle w:val="BodyText"/>
        <w:widowControl w:val="0"/>
        <w:spacing w:after="0"/>
        <w:ind w:firstLine="567"/>
        <w:contextualSpacing/>
        <w:jc w:val="right"/>
        <w:rPr>
          <w:rFonts w:ascii="GHEA Grapalat" w:hAnsi="GHEA Grapalat"/>
          <w:i/>
        </w:rPr>
      </w:pPr>
      <w:r w:rsidRPr="009044F1">
        <w:rPr>
          <w:rFonts w:ascii="GHEA Grapalat" w:hAnsi="GHEA Grapalat"/>
        </w:rPr>
        <w:t xml:space="preserve">Решением Оценочной комиссии </w:t>
      </w:r>
      <w:r w:rsidR="001B32D9" w:rsidRPr="001B32D9">
        <w:rPr>
          <w:rFonts w:ascii="GHEA Grapalat" w:hAnsi="GHEA Grapalat" w:cs="Sylfaen"/>
          <w:i/>
        </w:rPr>
        <w:br/>
      </w:r>
      <w:r w:rsidR="00096865" w:rsidRPr="009044F1">
        <w:rPr>
          <w:rFonts w:ascii="GHEA Grapalat" w:hAnsi="GHEA Grapalat"/>
          <w:i/>
        </w:rPr>
        <w:t xml:space="preserve">под кодом </w:t>
      </w:r>
      <w:r w:rsidR="002E0314">
        <w:rPr>
          <w:rFonts w:ascii="GHEA Grapalat" w:hAnsi="GHEA Grapalat"/>
          <w:i/>
        </w:rPr>
        <w:t>«</w:t>
      </w:r>
      <w:r w:rsidR="002E0314">
        <w:rPr>
          <w:rFonts w:ascii="GHEA Grapalat" w:hAnsi="GHEA Grapalat"/>
          <w:i/>
          <w:lang w:val="en-GB"/>
        </w:rPr>
        <w:t>GH</w:t>
      </w:r>
      <w:proofErr w:type="spellStart"/>
      <w:r w:rsidR="002E0314">
        <w:rPr>
          <w:rFonts w:ascii="GHEA Grapalat" w:hAnsi="GHEA Grapalat"/>
        </w:rPr>
        <w:t>AShDzB</w:t>
      </w:r>
      <w:proofErr w:type="spellEnd"/>
      <w:r w:rsidR="002E0314" w:rsidRPr="002E0314">
        <w:rPr>
          <w:rFonts w:ascii="GHEA Grapalat" w:hAnsi="GHEA Grapalat"/>
          <w:i/>
        </w:rPr>
        <w:t>-</w:t>
      </w:r>
      <w:r w:rsidR="002E0314">
        <w:rPr>
          <w:rFonts w:ascii="GHEA Grapalat" w:hAnsi="GHEA Grapalat"/>
          <w:i/>
          <w:lang w:val="en-GB"/>
        </w:rPr>
        <w:t>HVKAK</w:t>
      </w:r>
      <w:r w:rsidR="002E0314" w:rsidRPr="002E0314">
        <w:rPr>
          <w:rFonts w:ascii="GHEA Grapalat" w:hAnsi="GHEA Grapalat"/>
          <w:i/>
        </w:rPr>
        <w:t>-2021-23</w:t>
      </w:r>
      <w:r w:rsidR="002E0314">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2B0F29">
        <w:rPr>
          <w:rFonts w:ascii="GHEA Grapalat" w:hAnsi="GHEA Grapalat"/>
          <w:i/>
        </w:rPr>
        <w:t>1</w:t>
      </w:r>
      <w:r w:rsidR="00096865" w:rsidRPr="009044F1">
        <w:rPr>
          <w:rFonts w:ascii="GHEA Grapalat" w:hAnsi="GHEA Grapalat"/>
          <w:i/>
        </w:rPr>
        <w:t xml:space="preserve"> от </w:t>
      </w:r>
      <w:r w:rsidR="002B0F29">
        <w:rPr>
          <w:rFonts w:ascii="GHEA Grapalat" w:hAnsi="GHEA Grapalat"/>
          <w:i/>
        </w:rPr>
        <w:t>1</w:t>
      </w:r>
      <w:r w:rsidR="008D4197">
        <w:rPr>
          <w:rFonts w:ascii="GHEA Grapalat" w:hAnsi="GHEA Grapalat"/>
          <w:i/>
          <w:lang w:val="hy-AM"/>
        </w:rPr>
        <w:t>7</w:t>
      </w:r>
      <w:r w:rsidR="002B0F29">
        <w:rPr>
          <w:rFonts w:ascii="GHEA Grapalat" w:hAnsi="GHEA Grapalat"/>
          <w:i/>
        </w:rPr>
        <w:t xml:space="preserve"> марта</w:t>
      </w:r>
      <w:r w:rsidR="00096865" w:rsidRPr="009044F1">
        <w:rPr>
          <w:rFonts w:ascii="GHEA Grapalat" w:hAnsi="GHEA Grapalat"/>
          <w:i/>
        </w:rPr>
        <w:t xml:space="preserve"> 20</w:t>
      </w:r>
      <w:r w:rsidR="002B0F29">
        <w:rPr>
          <w:rFonts w:ascii="GHEA Grapalat" w:hAnsi="GHEA Grapalat"/>
          <w:i/>
        </w:rPr>
        <w:t>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4360F" w:rsidRPr="00E063D7" w:rsidRDefault="00D4360F" w:rsidP="00D4360F">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3B5B7B" w:rsidRDefault="002B32D6" w:rsidP="00B46D58">
      <w:pPr>
        <w:pStyle w:val="BodyText"/>
        <w:widowControl w:val="0"/>
        <w:spacing w:after="160"/>
        <w:ind w:right="-7"/>
        <w:jc w:val="center"/>
        <w:rPr>
          <w:rFonts w:ascii="GHEA Grapalat" w:hAnsi="GHEA Grapalat"/>
          <w:b/>
        </w:rPr>
      </w:pPr>
      <w:r w:rsidRPr="003B5B7B">
        <w:rPr>
          <w:rFonts w:ascii="GHEA Grapalat" w:hAnsi="GHEA Grapalat"/>
          <w:b/>
        </w:rPr>
        <w:t xml:space="preserve">НА </w:t>
      </w:r>
      <w:r w:rsidR="00D4360F" w:rsidRPr="003B5B7B">
        <w:rPr>
          <w:rFonts w:ascii="GHEA Grapalat" w:hAnsi="GHEA Grapalat"/>
          <w:b/>
        </w:rPr>
        <w:t>ЗАПРОС КОТИРОВОК</w:t>
      </w:r>
      <w:r w:rsidR="00B0036E" w:rsidRPr="003B5B7B">
        <w:rPr>
          <w:rFonts w:ascii="GHEA Grapalat" w:hAnsi="GHEA Grapalat"/>
          <w:b/>
        </w:rPr>
        <w:t xml:space="preserve">, ОБЪЯВЛЕННЫЙ С </w:t>
      </w:r>
      <w:r w:rsidRPr="003B5B7B">
        <w:rPr>
          <w:rFonts w:ascii="GHEA Grapalat" w:hAnsi="GHEA Grapalat"/>
          <w:b/>
        </w:rPr>
        <w:t xml:space="preserve">ЦЕЛЬЮ </w:t>
      </w:r>
      <w:r w:rsidR="00B0036E" w:rsidRPr="003B5B7B">
        <w:rPr>
          <w:rFonts w:ascii="GHEA Grapalat" w:hAnsi="GHEA Grapalat"/>
          <w:b/>
        </w:rPr>
        <w:t>ПРИОБРЕТЕНИЯ РЕМОНТНЫХ, РЕКОНСТРУКЦИОННЫХ</w:t>
      </w:r>
      <w:r w:rsidR="003B5B7B" w:rsidRPr="003B5B7B">
        <w:rPr>
          <w:rFonts w:ascii="GHEA Grapalat" w:hAnsi="GHEA Grapalat"/>
          <w:b/>
        </w:rPr>
        <w:t xml:space="preserve"> И СТРОИТЕЛЬНУХ РАБОТ</w:t>
      </w:r>
      <w:r w:rsidRPr="003B5B7B">
        <w:rPr>
          <w:rFonts w:ascii="GHEA Grapalat" w:hAnsi="GHEA Grapalat"/>
          <w:b/>
        </w:rPr>
        <w:t xml:space="preserve"> ДЛЯ НУЖД </w:t>
      </w:r>
      <w:r w:rsidR="003B5B7B" w:rsidRPr="003B5B7B">
        <w:rPr>
          <w:rFonts w:ascii="GHEA Grapalat" w:hAnsi="GHEA Grapalat"/>
          <w:b/>
        </w:rPr>
        <w:t>ГНО «НАЦИОНАЛЬН</w:t>
      </w:r>
      <w:r w:rsidR="003B5B7B">
        <w:rPr>
          <w:rFonts w:ascii="GHEA Grapalat" w:hAnsi="GHEA Grapalat"/>
          <w:b/>
        </w:rPr>
        <w:t xml:space="preserve">ОГО </w:t>
      </w:r>
      <w:r w:rsidR="003B5B7B" w:rsidRPr="003B5B7B">
        <w:rPr>
          <w:rFonts w:ascii="GHEA Grapalat" w:hAnsi="GHEA Grapalat"/>
          <w:b/>
        </w:rPr>
        <w:t>ЦЕНТР</w:t>
      </w:r>
      <w:r w:rsidR="003B5B7B">
        <w:rPr>
          <w:rFonts w:ascii="GHEA Grapalat" w:hAnsi="GHEA Grapalat"/>
          <w:b/>
        </w:rPr>
        <w:t>А</w:t>
      </w:r>
      <w:r w:rsidR="003B5B7B" w:rsidRPr="003B5B7B">
        <w:rPr>
          <w:rFonts w:ascii="GHEA Grapalat" w:hAnsi="GHEA Grapalat"/>
          <w:b/>
        </w:rPr>
        <w:t xml:space="preserve"> ПО КОНТРОЛЮ И ПРОФИЛАКТИКЕ ЗАБОЛЕВАНИЙ» 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5677E6" w:rsidRDefault="00096865" w:rsidP="00B46D58">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001D209D"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D50690" w:rsidRPr="006F6F43" w:rsidRDefault="00F85DB0" w:rsidP="00A54B93">
      <w:pPr>
        <w:jc w:val="both"/>
        <w:rPr>
          <w:rFonts w:ascii="GHEA Grapalat" w:hAnsi="GHEA Grapalat"/>
          <w:b/>
          <w:color w:val="FF0000"/>
        </w:rPr>
      </w:pPr>
      <w:r w:rsidRPr="006F6F43">
        <w:rPr>
          <w:rFonts w:ascii="GHEA Grapalat" w:hAnsi="GHEA Grapalat"/>
          <w:b/>
          <w:color w:val="FF0000"/>
        </w:rPr>
        <w:t>ИЗ-ЗА ОБЪЕМОВ ПРИК</w:t>
      </w:r>
      <w:r w:rsidR="00A54B93" w:rsidRPr="006F6F43">
        <w:rPr>
          <w:rFonts w:ascii="GHEA Grapalat" w:hAnsi="GHEA Grapalat"/>
          <w:b/>
          <w:color w:val="FF0000"/>
        </w:rPr>
        <w:t>РЕПИТЬ</w:t>
      </w:r>
      <w:r w:rsidRPr="006F6F43">
        <w:rPr>
          <w:rFonts w:ascii="GHEA Grapalat" w:hAnsi="GHEA Grapalat"/>
          <w:b/>
          <w:color w:val="FF0000"/>
        </w:rPr>
        <w:t xml:space="preserve"> ПРОЕКТЫ К ПРИГЛАШЕНИЮ НЕВОЗМОЖНО. ПОЖАЛУЙСТА, НАПИШИТЕ </w:t>
      </w:r>
      <w:r w:rsidR="00A54B93" w:rsidRPr="006F6F43">
        <w:rPr>
          <w:rFonts w:ascii="GHEA Grapalat" w:hAnsi="GHEA Grapalat"/>
          <w:b/>
          <w:color w:val="FF0000"/>
        </w:rPr>
        <w:t>НА</w:t>
      </w:r>
      <w:r w:rsidRPr="006F6F43">
        <w:rPr>
          <w:rFonts w:ascii="GHEA Grapalat" w:hAnsi="GHEA Grapalat"/>
          <w:b/>
          <w:color w:val="FF0000"/>
        </w:rPr>
        <w:t xml:space="preserve"> УКАЗАНН</w:t>
      </w:r>
      <w:r w:rsidR="00A54B93" w:rsidRPr="006F6F43">
        <w:rPr>
          <w:rFonts w:ascii="GHEA Grapalat" w:hAnsi="GHEA Grapalat"/>
          <w:b/>
          <w:color w:val="FF0000"/>
        </w:rPr>
        <w:t xml:space="preserve">ЫЙ АДРЕС </w:t>
      </w:r>
      <w:r w:rsidRPr="006F6F43">
        <w:rPr>
          <w:rFonts w:ascii="GHEA Grapalat" w:hAnsi="GHEA Grapalat"/>
          <w:b/>
          <w:color w:val="FF0000"/>
        </w:rPr>
        <w:t>ЭЛЕКТРОНН</w:t>
      </w:r>
      <w:r w:rsidR="00A54B93" w:rsidRPr="006F6F43">
        <w:rPr>
          <w:rFonts w:ascii="GHEA Grapalat" w:hAnsi="GHEA Grapalat"/>
          <w:b/>
          <w:color w:val="FF0000"/>
        </w:rPr>
        <w:t>О Й</w:t>
      </w:r>
      <w:r w:rsidRPr="006F6F43">
        <w:rPr>
          <w:rFonts w:ascii="GHEA Grapalat" w:hAnsi="GHEA Grapalat"/>
          <w:b/>
          <w:color w:val="FF0000"/>
        </w:rPr>
        <w:t>ПОЧТ</w:t>
      </w:r>
      <w:r w:rsidR="00A54B93" w:rsidRPr="006F6F43">
        <w:rPr>
          <w:rFonts w:ascii="GHEA Grapalat" w:hAnsi="GHEA Grapalat"/>
          <w:b/>
          <w:color w:val="FF0000"/>
        </w:rPr>
        <w:t>Ы</w:t>
      </w:r>
      <w:r w:rsidRPr="006F6F43">
        <w:rPr>
          <w:rFonts w:ascii="GHEA Grapalat" w:hAnsi="GHEA Grapalat"/>
          <w:b/>
          <w:color w:val="FF0000"/>
        </w:rPr>
        <w:t xml:space="preserve"> ИЛИ </w:t>
      </w:r>
      <w:r w:rsidR="00A54B93" w:rsidRPr="006F6F43">
        <w:rPr>
          <w:rFonts w:ascii="GHEA Grapalat" w:hAnsi="GHEA Grapalat"/>
          <w:b/>
          <w:color w:val="FF0000"/>
        </w:rPr>
        <w:t>ПОЗВОНИТЕ</w:t>
      </w:r>
      <w:r w:rsidRPr="006F6F43">
        <w:rPr>
          <w:rFonts w:ascii="GHEA Grapalat" w:hAnsi="GHEA Grapalat"/>
          <w:b/>
          <w:color w:val="FF0000"/>
        </w:rPr>
        <w:t>, И СЕКРЕТАРЬ ОЦЕН</w:t>
      </w:r>
      <w:r w:rsidR="00A54B93" w:rsidRPr="006F6F43">
        <w:rPr>
          <w:rFonts w:ascii="GHEA Grapalat" w:hAnsi="GHEA Grapalat"/>
          <w:b/>
          <w:color w:val="FF0000"/>
        </w:rPr>
        <w:t>О9НОЙ КОМИССИИ</w:t>
      </w:r>
      <w:r w:rsidRPr="006F6F43">
        <w:rPr>
          <w:rFonts w:ascii="GHEA Grapalat" w:hAnsi="GHEA Grapalat"/>
          <w:b/>
          <w:color w:val="FF0000"/>
        </w:rPr>
        <w:t xml:space="preserve"> </w:t>
      </w:r>
      <w:proofErr w:type="gramStart"/>
      <w:r w:rsidRPr="006F6F43">
        <w:rPr>
          <w:rFonts w:ascii="GHEA Grapalat" w:hAnsi="GHEA Grapalat"/>
          <w:b/>
          <w:color w:val="FF0000"/>
        </w:rPr>
        <w:t>ПРЕДОСТАВ</w:t>
      </w:r>
      <w:r w:rsidR="00A54B93" w:rsidRPr="006F6F43">
        <w:rPr>
          <w:rFonts w:ascii="GHEA Grapalat" w:hAnsi="GHEA Grapalat"/>
          <w:b/>
          <w:color w:val="FF0000"/>
        </w:rPr>
        <w:t xml:space="preserve">ИТ </w:t>
      </w:r>
      <w:r w:rsidRPr="006F6F43">
        <w:rPr>
          <w:rFonts w:ascii="GHEA Grapalat" w:hAnsi="GHEA Grapalat"/>
          <w:b/>
          <w:color w:val="FF0000"/>
        </w:rPr>
        <w:t>НЕОБХОДИМЫЕ ДОКУМЕНТЫ</w:t>
      </w:r>
      <w:proofErr w:type="gramEnd"/>
      <w:r w:rsidRPr="006F6F43">
        <w:rPr>
          <w:rFonts w:ascii="GHEA Grapalat" w:hAnsi="GHEA Grapalat"/>
          <w:b/>
          <w:color w:val="FF0000"/>
        </w:rPr>
        <w:t>.</w:t>
      </w:r>
    </w:p>
    <w:p w:rsidR="00F85DB0" w:rsidRDefault="00F85DB0">
      <w:pPr>
        <w:rPr>
          <w:rFonts w:ascii="GHEA Grapalat" w:hAnsi="GHEA Grapalat"/>
          <w:b/>
        </w:rPr>
      </w:pPr>
      <w:r>
        <w:rPr>
          <w:rFonts w:ascii="GHEA Grapalat" w:hAnsi="GHEA Grapalat"/>
          <w:b/>
        </w:rPr>
        <w:br w:type="page"/>
      </w:r>
    </w:p>
    <w:p w:rsidR="00160AE4" w:rsidRDefault="00160AE4" w:rsidP="001D1451">
      <w:pPr>
        <w:widowControl w:val="0"/>
        <w:contextualSpacing/>
        <w:jc w:val="center"/>
        <w:rPr>
          <w:rFonts w:ascii="GHEA Grapalat" w:hAnsi="GHEA Grapalat"/>
          <w:b/>
        </w:rPr>
      </w:pPr>
      <w:r w:rsidRPr="009044F1">
        <w:rPr>
          <w:rFonts w:ascii="GHEA Grapalat" w:hAnsi="GHEA Grapalat"/>
          <w:b/>
        </w:rPr>
        <w:lastRenderedPageBreak/>
        <w:t>СОДЕРЖАНИЕ</w:t>
      </w:r>
    </w:p>
    <w:p w:rsidR="001D1451" w:rsidRPr="009044F1" w:rsidRDefault="001D1451" w:rsidP="001D1451">
      <w:pPr>
        <w:widowControl w:val="0"/>
        <w:contextualSpacing/>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1D1451" w:rsidRPr="009044F1" w:rsidRDefault="001D1451" w:rsidP="00B46D58">
      <w:pPr>
        <w:widowControl w:val="0"/>
        <w:spacing w:after="160"/>
        <w:jc w:val="center"/>
        <w:rPr>
          <w:rFonts w:ascii="GHEA Grapalat" w:hAnsi="GHEA Grapalat"/>
          <w:b/>
        </w:rPr>
      </w:pPr>
    </w:p>
    <w:p w:rsidR="00160AE4" w:rsidRPr="009044F1" w:rsidRDefault="00160AE4" w:rsidP="00B46D58">
      <w:pPr>
        <w:widowControl w:val="0"/>
        <w:spacing w:after="160"/>
        <w:ind w:firstLine="567"/>
        <w:jc w:val="center"/>
        <w:rPr>
          <w:rFonts w:ascii="GHEA Grapalat" w:hAnsi="GHEA Grapalat"/>
          <w:i/>
        </w:rPr>
      </w:pPr>
    </w:p>
    <w:p w:rsidR="006F6F43" w:rsidRPr="006F6F43" w:rsidRDefault="006F6F43" w:rsidP="006F6F43">
      <w:pPr>
        <w:pStyle w:val="BodyText"/>
        <w:widowControl w:val="0"/>
        <w:spacing w:after="160"/>
        <w:ind w:right="-7"/>
        <w:jc w:val="center"/>
        <w:rPr>
          <w:rFonts w:ascii="GHEA Grapalat" w:hAnsi="GHEA Grapalat"/>
          <w:b/>
          <w:sz w:val="20"/>
          <w:szCs w:val="20"/>
        </w:rPr>
      </w:pPr>
      <w:r w:rsidRPr="006F6F43">
        <w:rPr>
          <w:rFonts w:ascii="GHEA Grapalat" w:hAnsi="GHEA Grapalat"/>
          <w:b/>
          <w:sz w:val="20"/>
          <w:szCs w:val="20"/>
        </w:rPr>
        <w:t>НА ЗАПРОС КОТИРОВОК, ОБЪЯВЛЕННЫЙ С ЦЕЛЬЮ ПРИОБРЕТЕНИЯ РЕМОНТНЫХ, РЕКОНСТРУКЦИОННЫХ И СТРОИТЕЛЬНУХ РАБОТ ДЛЯ НУЖД ГНО «НАЦИОНАЛЬНОГО ЦЕНТРА ПО КОНТРОЛЮ И ПРОФИЛАКТИКЕ ЗАБОЛЕВАНИЙ» 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1451">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0C5E">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420C5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0C5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0C5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AE6F03">
      <w:pPr>
        <w:widowControl w:val="0"/>
        <w:ind w:firstLine="709"/>
        <w:contextualSpacing/>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AE6F03" w:rsidRPr="00AE6F03">
        <w:rPr>
          <w:rFonts w:ascii="GHEA Grapalat" w:hAnsi="GHEA Grapalat"/>
          <w:b/>
        </w:rPr>
        <w:t>«</w:t>
      </w:r>
      <w:r w:rsidR="00AE6F03" w:rsidRPr="00AE6F03">
        <w:rPr>
          <w:rFonts w:ascii="GHEA Grapalat" w:hAnsi="GHEA Grapalat"/>
          <w:b/>
          <w:lang w:val="en-GB"/>
        </w:rPr>
        <w:t>GH</w:t>
      </w:r>
      <w:proofErr w:type="spellStart"/>
      <w:r w:rsidR="00AE6F03" w:rsidRPr="00AE6F03">
        <w:rPr>
          <w:rFonts w:ascii="GHEA Grapalat" w:hAnsi="GHEA Grapalat"/>
          <w:b/>
        </w:rPr>
        <w:t>AShDzB</w:t>
      </w:r>
      <w:proofErr w:type="spellEnd"/>
      <w:r w:rsidR="00AE6F03" w:rsidRPr="00AE6F03">
        <w:rPr>
          <w:rFonts w:ascii="GHEA Grapalat" w:hAnsi="GHEA Grapalat"/>
          <w:b/>
        </w:rPr>
        <w:t>-</w:t>
      </w:r>
      <w:r w:rsidR="00AE6F03" w:rsidRPr="00AE6F03">
        <w:rPr>
          <w:rFonts w:ascii="GHEA Grapalat" w:hAnsi="GHEA Grapalat"/>
          <w:b/>
          <w:lang w:val="en-GB"/>
        </w:rPr>
        <w:t>HVKAK</w:t>
      </w:r>
      <w:r w:rsidR="00AE6F03" w:rsidRPr="00AE6F03">
        <w:rPr>
          <w:rFonts w:ascii="GHEA Grapalat" w:hAnsi="GHEA Grapalat"/>
          <w:b/>
        </w:rPr>
        <w:t>-2021-23»</w:t>
      </w:r>
      <w:r w:rsidR="00AE6F03"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AE6F03">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6F03">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6F03">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E6F03" w:rsidRDefault="00A81DD5" w:rsidP="00AE6F03">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E6F03" w:rsidRPr="00AE6F03">
        <w:rPr>
          <w:rFonts w:ascii="GHEA Grapalat" w:hAnsi="GHEA Grapalat"/>
          <w:b/>
          <w:sz w:val="24"/>
          <w:szCs w:val="24"/>
          <w:lang w:val="en-GB"/>
        </w:rPr>
        <w:t>procurement</w:t>
      </w:r>
      <w:r w:rsidR="00AE6F03" w:rsidRPr="00AE6F03">
        <w:rPr>
          <w:rFonts w:ascii="GHEA Grapalat" w:hAnsi="GHEA Grapalat"/>
          <w:b/>
          <w:sz w:val="24"/>
          <w:szCs w:val="24"/>
        </w:rPr>
        <w:t>@</w:t>
      </w:r>
      <w:proofErr w:type="spellStart"/>
      <w:r w:rsidR="00AE6F03" w:rsidRPr="00AE6F03">
        <w:rPr>
          <w:rFonts w:ascii="GHEA Grapalat" w:hAnsi="GHEA Grapalat"/>
          <w:b/>
          <w:sz w:val="24"/>
          <w:szCs w:val="24"/>
          <w:lang w:val="en-GB"/>
        </w:rPr>
        <w:t>ncdc</w:t>
      </w:r>
      <w:proofErr w:type="spellEnd"/>
      <w:r w:rsidR="00AE6F03" w:rsidRPr="00AE6F03">
        <w:rPr>
          <w:rFonts w:ascii="GHEA Grapalat" w:hAnsi="GHEA Grapalat"/>
          <w:b/>
          <w:sz w:val="24"/>
          <w:szCs w:val="24"/>
        </w:rPr>
        <w:t>.</w:t>
      </w:r>
      <w:r w:rsidR="00AE6F03"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F5E64" w:rsidRPr="000F5E64">
        <w:rPr>
          <w:rFonts w:ascii="GHEA Grapalat" w:hAnsi="GHEA Grapalat"/>
          <w:b/>
          <w:i w:val="0"/>
          <w:sz w:val="24"/>
          <w:szCs w:val="24"/>
        </w:rPr>
        <w:t xml:space="preserve">ремонтных, реконструкционных и </w:t>
      </w:r>
      <w:proofErr w:type="spellStart"/>
      <w:r w:rsidR="000F5E64" w:rsidRPr="000F5E64">
        <w:rPr>
          <w:rFonts w:ascii="GHEA Grapalat" w:hAnsi="GHEA Grapalat"/>
          <w:b/>
          <w:i w:val="0"/>
          <w:sz w:val="24"/>
          <w:szCs w:val="24"/>
        </w:rPr>
        <w:t>строительнух</w:t>
      </w:r>
      <w:proofErr w:type="spellEnd"/>
      <w:r w:rsidR="000F5E64" w:rsidRPr="000F5E64">
        <w:rPr>
          <w:rFonts w:ascii="GHEA Grapalat" w:hAnsi="GHEA Grapalat"/>
          <w:b/>
          <w:i w:val="0"/>
          <w:sz w:val="24"/>
          <w:szCs w:val="24"/>
        </w:rPr>
        <w:t xml:space="preserve">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964D4" w:rsidRPr="007964D4">
        <w:rPr>
          <w:rFonts w:ascii="GHEA Grapalat" w:hAnsi="GHEA Grapalat"/>
          <w:b/>
          <w:i w:val="0"/>
          <w:sz w:val="24"/>
          <w:szCs w:val="24"/>
        </w:rPr>
        <w:t>ГНО «Национального центра по контролю и профилактике заболеваний» МЗ РА</w:t>
      </w:r>
      <w:r w:rsidRPr="007964D4">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007964D4">
        <w:rPr>
          <w:rFonts w:ascii="GHEA Grapalat" w:hAnsi="GHEA Grapalat"/>
          <w:i w:val="0"/>
          <w:sz w:val="24"/>
          <w:szCs w:val="24"/>
        </w:rPr>
        <w:t xml:space="preserve">2 </w:t>
      </w:r>
      <w:r w:rsidRPr="009044F1">
        <w:rPr>
          <w:rFonts w:ascii="GHEA Grapalat" w:hAnsi="GHEA Grapalat"/>
          <w:i w:val="0"/>
          <w:sz w:val="24"/>
          <w:szCs w:val="24"/>
        </w:rPr>
        <w:t>лот</w:t>
      </w:r>
      <w:r w:rsidR="007964D4">
        <w:rPr>
          <w:rFonts w:ascii="GHEA Grapalat" w:hAnsi="GHEA Grapalat"/>
          <w:i w:val="0"/>
          <w:sz w:val="24"/>
          <w:szCs w:val="24"/>
        </w:rPr>
        <w:t>а</w:t>
      </w:r>
      <w:r w:rsidR="00380B31">
        <w:rPr>
          <w:rFonts w:ascii="GHEA Grapalat" w:hAnsi="GHEA Grapalat"/>
          <w:i w:val="0"/>
          <w:sz w:val="24"/>
          <w:szCs w:val="24"/>
        </w:rPr>
        <w:t xml:space="preserve"> (прикреплено Приложение № 1)</w:t>
      </w:r>
      <w:r w:rsidR="007964D4">
        <w:rPr>
          <w:rFonts w:ascii="GHEA Grapalat" w:hAnsi="GHEA Grapalat"/>
          <w:i w:val="0"/>
          <w:sz w:val="24"/>
          <w:szCs w:val="24"/>
        </w:rPr>
        <w:t>:</w:t>
      </w:r>
    </w:p>
    <w:p w:rsidR="00380B31" w:rsidRPr="004E68C7" w:rsidRDefault="002615C3" w:rsidP="004E68C7">
      <w:pPr>
        <w:jc w:val="both"/>
        <w:rPr>
          <w:rFonts w:ascii="GHEA Grapalat" w:hAnsi="GHEA Grapalat"/>
          <w:b/>
          <w:color w:val="FF0000"/>
        </w:rPr>
      </w:pPr>
      <w:r>
        <w:rPr>
          <w:rFonts w:ascii="GHEA Grapalat" w:hAnsi="GHEA Grapalat"/>
          <w:b/>
          <w:color w:val="FF0000"/>
        </w:rPr>
        <w:t>/</w:t>
      </w:r>
      <w:r w:rsidR="002A6481" w:rsidRPr="004E68C7">
        <w:rPr>
          <w:rFonts w:ascii="GHEA Grapalat" w:hAnsi="GHEA Grapalat"/>
          <w:b/>
          <w:color w:val="FF0000"/>
        </w:rPr>
        <w:t>ДЛЯ ПОЛУЧЕНИЯ ПРОЕКТОВ ПРОСЬБА ПОЗ</w:t>
      </w:r>
      <w:r w:rsidR="004E68C7" w:rsidRPr="004E68C7">
        <w:rPr>
          <w:rFonts w:ascii="GHEA Grapalat" w:hAnsi="GHEA Grapalat"/>
          <w:b/>
          <w:color w:val="FF0000"/>
        </w:rPr>
        <w:t>ВОНИТЬ ИЛИ НАПИСАТЬ НА УКАЗАННЫЙ</w:t>
      </w:r>
      <w:r w:rsidR="002A6481" w:rsidRPr="004E68C7">
        <w:rPr>
          <w:rFonts w:ascii="GHEA Grapalat" w:hAnsi="GHEA Grapalat"/>
          <w:b/>
          <w:color w:val="FF0000"/>
        </w:rPr>
        <w:t xml:space="preserve"> АДРЕС ЭЛ. ПОЧТЫ, ПОСКОЛЬКУ ИЗ-ЗА </w:t>
      </w:r>
      <w:r w:rsidR="004E68C7" w:rsidRPr="004E68C7">
        <w:rPr>
          <w:rFonts w:ascii="GHEA Grapalat" w:hAnsi="GHEA Grapalat"/>
          <w:b/>
          <w:color w:val="FF0000"/>
        </w:rPr>
        <w:t>ОБЪЕМОВ</w:t>
      </w:r>
      <w:r w:rsidR="004E68C7">
        <w:rPr>
          <w:rFonts w:ascii="GHEA Grapalat" w:hAnsi="GHEA Grapalat"/>
          <w:b/>
          <w:color w:val="FF0000"/>
        </w:rPr>
        <w:t xml:space="preserve"> НЕВОЗМОЖНО ПРИКРЕПИТЬ ФАЙЛЫ </w:t>
      </w:r>
      <w:r>
        <w:rPr>
          <w:rFonts w:ascii="GHEA Grapalat" w:hAnsi="GHEA Grapalat"/>
          <w:b/>
          <w:color w:val="FF0000"/>
        </w:rPr>
        <w:t>К ПРИГЛАШЕНИЮ/</w:t>
      </w:r>
    </w:p>
    <w:tbl>
      <w:tblPr>
        <w:tblW w:w="996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687"/>
      </w:tblGrid>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687"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8687" w:type="dxa"/>
            <w:vAlign w:val="center"/>
          </w:tcPr>
          <w:p w:rsidR="00096865" w:rsidRPr="002615C3" w:rsidRDefault="002615C3" w:rsidP="00B46D58">
            <w:pPr>
              <w:pStyle w:val="BodyTextIndent2"/>
              <w:widowControl w:val="0"/>
              <w:spacing w:after="120" w:line="240" w:lineRule="auto"/>
              <w:ind w:firstLine="0"/>
              <w:rPr>
                <w:rFonts w:ascii="GHEA Grapalat" w:hAnsi="GHEA Grapalat"/>
                <w:sz w:val="24"/>
                <w:szCs w:val="24"/>
                <w:vertAlign w:val="subscript"/>
              </w:rPr>
            </w:pPr>
            <w:r w:rsidRPr="002615C3">
              <w:rPr>
                <w:rFonts w:ascii="GHEA Grapalat" w:hAnsi="GHEA Grapalat"/>
                <w:sz w:val="24"/>
                <w:szCs w:val="24"/>
              </w:rPr>
              <w:t>Ремонтные, реконструкционные и строительные работы здания для хранения вакцин филиала «Ширак» ГНО «Национального центра по контролю и профилактике заболеваний» МЗ</w:t>
            </w:r>
          </w:p>
        </w:tc>
      </w:tr>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8687" w:type="dxa"/>
            <w:vAlign w:val="center"/>
          </w:tcPr>
          <w:p w:rsidR="00096865" w:rsidRPr="007811CF" w:rsidRDefault="007811CF" w:rsidP="00B46D58">
            <w:pPr>
              <w:pStyle w:val="BodyTextIndent2"/>
              <w:widowControl w:val="0"/>
              <w:spacing w:after="120" w:line="240" w:lineRule="auto"/>
              <w:ind w:firstLine="0"/>
              <w:rPr>
                <w:rFonts w:ascii="GHEA Grapalat" w:hAnsi="GHEA Grapalat"/>
                <w:sz w:val="24"/>
                <w:szCs w:val="24"/>
              </w:rPr>
            </w:pPr>
            <w:r w:rsidRPr="007811CF">
              <w:rPr>
                <w:rFonts w:ascii="GHEA Grapalat" w:hAnsi="GHEA Grapalat"/>
                <w:sz w:val="24"/>
                <w:szCs w:val="24"/>
              </w:rPr>
              <w:t>Ремонтные, реконструкционные и строительные работы здания для хранения вакцин филиала «</w:t>
            </w:r>
            <w:proofErr w:type="spellStart"/>
            <w:r w:rsidRPr="007811CF">
              <w:rPr>
                <w:rFonts w:ascii="GHEA Grapalat" w:hAnsi="GHEA Grapalat"/>
                <w:sz w:val="24"/>
                <w:szCs w:val="24"/>
              </w:rPr>
              <w:t>Тавуш</w:t>
            </w:r>
            <w:proofErr w:type="spellEnd"/>
            <w:r w:rsidRPr="007811CF">
              <w:rPr>
                <w:rFonts w:ascii="GHEA Grapalat" w:hAnsi="GHEA Grapalat"/>
                <w:sz w:val="24"/>
                <w:szCs w:val="24"/>
              </w:rPr>
              <w:t>»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F5E64" w:rsidRPr="000F5E64">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11CF">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7811CF">
      <w:pPr>
        <w:widowControl w:val="0"/>
        <w:tabs>
          <w:tab w:val="left" w:pos="1134"/>
          <w:tab w:val="left" w:pos="7200"/>
        </w:tabs>
        <w:ind w:firstLine="709"/>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7811CF">
      <w:pPr>
        <w:widowControl w:val="0"/>
        <w:tabs>
          <w:tab w:val="left" w:pos="1134"/>
        </w:tabs>
        <w:ind w:firstLine="709"/>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w:t>
      </w:r>
      <w:r w:rsidRPr="009044F1">
        <w:rPr>
          <w:rFonts w:ascii="GHEA Grapalat" w:hAnsi="GHEA Grapalat"/>
        </w:rPr>
        <w:lastRenderedPageBreak/>
        <w:t>злоупотребление доминирующим положением в сфере закупок;</w:t>
      </w:r>
      <w:proofErr w:type="gramEnd"/>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7811CF">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11CF">
      <w:pPr>
        <w:pStyle w:val="NormalWeb"/>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11CF">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811CF" w:rsidRDefault="00096865" w:rsidP="007811CF">
      <w:pPr>
        <w:widowControl w:val="0"/>
        <w:tabs>
          <w:tab w:val="left" w:pos="1134"/>
        </w:tabs>
        <w:ind w:firstLine="709"/>
        <w:contextualSpacing/>
        <w:jc w:val="both"/>
        <w:rPr>
          <w:rFonts w:ascii="GHEA Grapalat" w:hAnsi="GHEA Grapalat" w:cs="Arial Armenian"/>
          <w:b/>
          <w:color w:val="FF0000"/>
        </w:rPr>
      </w:pPr>
      <w:r w:rsidRPr="007811CF">
        <w:rPr>
          <w:rFonts w:ascii="GHEA Grapalat" w:hAnsi="GHEA Grapalat"/>
          <w:b/>
          <w:color w:val="FF0000"/>
        </w:rPr>
        <w:t>2.4</w:t>
      </w:r>
      <w:r w:rsidR="00D13662" w:rsidRPr="007811CF">
        <w:rPr>
          <w:rFonts w:ascii="GHEA Grapalat" w:hAnsi="GHEA Grapalat"/>
          <w:b/>
          <w:color w:val="FF0000"/>
        </w:rPr>
        <w:t>.</w:t>
      </w:r>
      <w:r w:rsidR="00E1385B" w:rsidRPr="007811CF">
        <w:rPr>
          <w:rFonts w:ascii="GHEA Grapalat" w:hAnsi="GHEA Grapalat"/>
          <w:b/>
          <w:color w:val="FF0000"/>
        </w:rPr>
        <w:tab/>
      </w:r>
      <w:r w:rsidRPr="007811CF">
        <w:rPr>
          <w:rFonts w:ascii="GHEA Grapalat" w:hAnsi="GHEA Grapalat"/>
          <w:b/>
          <w:color w:val="FF0000"/>
        </w:rPr>
        <w:t>Участник</w:t>
      </w:r>
      <w:r w:rsidR="000C3F69" w:rsidRPr="007811CF">
        <w:rPr>
          <w:rFonts w:ascii="GHEA Grapalat" w:hAnsi="GHEA Grapalat"/>
          <w:b/>
          <w:color w:val="FF0000"/>
        </w:rPr>
        <w:t>,</w:t>
      </w:r>
      <w:r w:rsidRPr="007811CF">
        <w:rPr>
          <w:rFonts w:ascii="GHEA Grapalat" w:hAnsi="GHEA Grapalat"/>
          <w:b/>
          <w:color w:val="FF0000"/>
        </w:rPr>
        <w:t xml:space="preserve"> </w:t>
      </w:r>
      <w:r w:rsidR="002C1D72" w:rsidRPr="007811CF">
        <w:rPr>
          <w:rFonts w:ascii="GHEA Grapalat" w:hAnsi="GHEA Grapalat"/>
          <w:b/>
          <w:color w:val="FF0000"/>
        </w:rPr>
        <w:t xml:space="preserve">в случае признания </w:t>
      </w:r>
      <w:r w:rsidR="00876D7D" w:rsidRPr="007811CF">
        <w:rPr>
          <w:rFonts w:ascii="GHEA Grapalat" w:hAnsi="GHEA Grapalat"/>
          <w:b/>
          <w:color w:val="FF0000"/>
        </w:rPr>
        <w:t>ото</w:t>
      </w:r>
      <w:r w:rsidR="002C1D72" w:rsidRPr="007811CF">
        <w:rPr>
          <w:rFonts w:ascii="GHEA Grapalat" w:hAnsi="GHEA Grapalat"/>
          <w:b/>
          <w:color w:val="FF0000"/>
        </w:rPr>
        <w:t>бранным участником</w:t>
      </w:r>
      <w:r w:rsidR="000C3F69" w:rsidRPr="007811CF">
        <w:rPr>
          <w:rFonts w:ascii="GHEA Grapalat" w:hAnsi="GHEA Grapalat"/>
          <w:b/>
          <w:color w:val="FF0000"/>
        </w:rPr>
        <w:t>,</w:t>
      </w:r>
      <w:r w:rsidR="002C1D72" w:rsidRPr="007811CF">
        <w:rPr>
          <w:rFonts w:ascii="GHEA Grapalat" w:hAnsi="GHEA Grapalat"/>
          <w:b/>
          <w:color w:val="FF0000"/>
        </w:rPr>
        <w:t xml:space="preserve"> в срок</w:t>
      </w:r>
      <w:r w:rsidR="00BB67B5" w:rsidRPr="007811CF">
        <w:rPr>
          <w:rFonts w:ascii="GHEA Grapalat" w:hAnsi="GHEA Grapalat"/>
          <w:b/>
          <w:color w:val="FF0000"/>
        </w:rPr>
        <w:t>и</w:t>
      </w:r>
      <w:r w:rsidR="002C1D72" w:rsidRPr="007811CF">
        <w:rPr>
          <w:rFonts w:ascii="GHEA Grapalat" w:hAnsi="GHEA Grapalat"/>
          <w:b/>
          <w:color w:val="FF0000"/>
        </w:rPr>
        <w:t xml:space="preserve"> и порядке, установленны</w:t>
      </w:r>
      <w:r w:rsidR="00180D64" w:rsidRPr="007811CF">
        <w:rPr>
          <w:rFonts w:ascii="GHEA Grapalat" w:hAnsi="GHEA Grapalat"/>
          <w:b/>
          <w:color w:val="FF0000"/>
        </w:rPr>
        <w:t>ми</w:t>
      </w:r>
      <w:r w:rsidR="002C1D72" w:rsidRPr="007811CF">
        <w:rPr>
          <w:rFonts w:ascii="GHEA Grapalat" w:hAnsi="GHEA Grapalat"/>
          <w:b/>
          <w:color w:val="FF0000"/>
        </w:rPr>
        <w:t xml:space="preserve"> статьей 35 </w:t>
      </w:r>
      <w:r w:rsidR="00876D7D" w:rsidRPr="007811CF">
        <w:rPr>
          <w:rFonts w:ascii="GHEA Grapalat" w:hAnsi="GHEA Grapalat"/>
          <w:b/>
          <w:color w:val="FF0000"/>
        </w:rPr>
        <w:t>З</w:t>
      </w:r>
      <w:r w:rsidR="002C1D72" w:rsidRPr="007811CF">
        <w:rPr>
          <w:rFonts w:ascii="GHEA Grapalat" w:hAnsi="GHEA Grapalat"/>
          <w:b/>
          <w:color w:val="FF0000"/>
        </w:rPr>
        <w:t xml:space="preserve">акона, </w:t>
      </w:r>
      <w:r w:rsidR="00466F7A" w:rsidRPr="007811CF">
        <w:rPr>
          <w:rFonts w:ascii="GHEA Grapalat" w:hAnsi="GHEA Grapalat"/>
          <w:b/>
          <w:color w:val="FF0000"/>
        </w:rPr>
        <w:t xml:space="preserve">представляет </w:t>
      </w:r>
      <w:r w:rsidR="002C1D72" w:rsidRPr="007811CF">
        <w:rPr>
          <w:rFonts w:ascii="GHEA Grapalat" w:hAnsi="GHEA Grapalat"/>
          <w:b/>
          <w:color w:val="FF0000"/>
        </w:rPr>
        <w:t>обеспеч</w:t>
      </w:r>
      <w:r w:rsidR="00466F7A" w:rsidRPr="007811CF">
        <w:rPr>
          <w:rFonts w:ascii="GHEA Grapalat" w:hAnsi="GHEA Grapalat"/>
          <w:b/>
          <w:color w:val="FF0000"/>
        </w:rPr>
        <w:t>ение</w:t>
      </w:r>
      <w:r w:rsidR="002C1D72" w:rsidRPr="007811CF">
        <w:rPr>
          <w:rFonts w:ascii="GHEA Grapalat" w:hAnsi="GHEA Grapalat"/>
          <w:b/>
          <w:color w:val="FF0000"/>
        </w:rPr>
        <w:t xml:space="preserve"> квалификаци</w:t>
      </w:r>
      <w:r w:rsidR="00466F7A" w:rsidRPr="007811CF">
        <w:rPr>
          <w:rFonts w:ascii="GHEA Grapalat" w:hAnsi="GHEA Grapalat"/>
          <w:b/>
          <w:color w:val="FF0000"/>
        </w:rPr>
        <w:t>и</w:t>
      </w:r>
      <w:r w:rsidR="002C1D72" w:rsidRPr="007811CF">
        <w:rPr>
          <w:rFonts w:ascii="GHEA Grapalat" w:hAnsi="GHEA Grapalat"/>
          <w:b/>
          <w:color w:val="FF0000"/>
        </w:rPr>
        <w:t xml:space="preserve"> в размере представленного им ценового предложения</w:t>
      </w:r>
      <w:r w:rsidR="000964F1" w:rsidRPr="007811CF">
        <w:rPr>
          <w:rFonts w:ascii="GHEA Grapalat" w:hAnsi="GHEA Grapalat"/>
          <w:b/>
          <w:color w:val="FF0000"/>
        </w:rPr>
        <w:t>.</w:t>
      </w:r>
    </w:p>
    <w:p w:rsidR="000A6B75" w:rsidRPr="009044F1" w:rsidRDefault="000A6B75" w:rsidP="007811CF">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7811CF">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11CF">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7811CF">
      <w:pPr>
        <w:pStyle w:val="BodyTextIndent2"/>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7811CF">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7B86">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DE0BCF">
        <w:rPr>
          <w:rFonts w:ascii="GHEA Grapalat" w:hAnsi="GHEA Grapalat"/>
        </w:rPr>
        <w:t>а.</w:t>
      </w:r>
      <w:r w:rsidR="00AA7117">
        <w:rPr>
          <w:rFonts w:ascii="GHEA Grapalat" w:hAnsi="GHEA Grapalat"/>
        </w:rPr>
        <w:t xml:space="preserve">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7B86">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7B86">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7B86">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7B86">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8305A">
        <w:rPr>
          <w:rFonts w:ascii="GHEA Grapalat" w:hAnsi="GHEA Grapalat"/>
        </w:rPr>
        <w:t>.</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8305A">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w:t>
      </w:r>
      <w:r w:rsidRPr="00995804">
        <w:rPr>
          <w:rFonts w:ascii="GHEA Grapalat" w:hAnsi="GHEA Grapalat"/>
        </w:rPr>
        <w:lastRenderedPageBreak/>
        <w:t>Заявка — это предложение, представляемое участником на основании настоящего Приглашения.</w:t>
      </w:r>
    </w:p>
    <w:p w:rsidR="00486B55" w:rsidRPr="0008305A" w:rsidRDefault="00096865" w:rsidP="0008305A">
      <w:pPr>
        <w:pStyle w:val="BodyTextIndent2"/>
        <w:widowControl w:val="0"/>
        <w:spacing w:line="240" w:lineRule="auto"/>
        <w:ind w:firstLine="709"/>
        <w:contextualSpacing/>
        <w:rPr>
          <w:rFonts w:ascii="GHEA Grapalat" w:hAnsi="GHEA Grapalat" w:cs="Sylfaen"/>
          <w:b/>
          <w:sz w:val="24"/>
          <w:szCs w:val="24"/>
        </w:rPr>
      </w:pPr>
      <w:r w:rsidRPr="0008305A">
        <w:rPr>
          <w:rFonts w:ascii="GHEA Grapalat" w:hAnsi="GHEA Grapalat"/>
          <w:b/>
          <w:sz w:val="24"/>
          <w:szCs w:val="24"/>
        </w:rPr>
        <w:t xml:space="preserve">Участник может подать </w:t>
      </w:r>
      <w:proofErr w:type="gramStart"/>
      <w:r w:rsidRPr="0008305A">
        <w:rPr>
          <w:rFonts w:ascii="GHEA Grapalat" w:hAnsi="GHEA Grapalat"/>
          <w:b/>
          <w:sz w:val="24"/>
          <w:szCs w:val="24"/>
        </w:rPr>
        <w:t>заявку</w:t>
      </w:r>
      <w:proofErr w:type="gramEnd"/>
      <w:r w:rsidRPr="0008305A">
        <w:rPr>
          <w:rFonts w:ascii="GHEA Grapalat" w:hAnsi="GHEA Grapalat"/>
          <w:b/>
          <w:sz w:val="24"/>
          <w:szCs w:val="24"/>
        </w:rPr>
        <w:t xml:space="preserve"> как для каждого лота, так и для нескольких или всех лотов.</w:t>
      </w:r>
      <w:r w:rsidR="00AA7117" w:rsidRPr="0008305A">
        <w:rPr>
          <w:rFonts w:ascii="GHEA Grapalat" w:hAnsi="GHEA Grapalat"/>
          <w:b/>
          <w:sz w:val="24"/>
          <w:szCs w:val="24"/>
        </w:rPr>
        <w:t xml:space="preserve"> </w:t>
      </w:r>
    </w:p>
    <w:p w:rsidR="00096865" w:rsidRPr="009044F1" w:rsidRDefault="000946A3" w:rsidP="0008305A">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08305A">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8305A">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113740" w:rsidRPr="00B12C1B">
        <w:rPr>
          <w:rFonts w:ascii="GHEA Grapalat" w:hAnsi="GHEA Grapalat"/>
          <w:b/>
          <w:sz w:val="22"/>
          <w:szCs w:val="22"/>
        </w:rPr>
        <w:t>г</w:t>
      </w:r>
      <w:proofErr w:type="gramEnd"/>
      <w:r w:rsidR="00113740" w:rsidRPr="00B12C1B">
        <w:rPr>
          <w:rFonts w:ascii="GHEA Grapalat" w:hAnsi="GHEA Grapalat"/>
          <w:b/>
          <w:sz w:val="22"/>
          <w:szCs w:val="22"/>
        </w:rPr>
        <w:t>.</w:t>
      </w:r>
      <w:r w:rsidR="00113740" w:rsidRPr="00E063D7">
        <w:rPr>
          <w:rFonts w:ascii="GHEA Grapalat" w:hAnsi="GHEA Grapalat"/>
          <w:i/>
          <w:sz w:val="22"/>
          <w:szCs w:val="22"/>
        </w:rPr>
        <w:t xml:space="preserve"> </w:t>
      </w:r>
      <w:r w:rsidR="00113740" w:rsidRPr="00E063D7">
        <w:rPr>
          <w:rFonts w:ascii="GHEA Grapalat" w:hAnsi="GHEA Grapalat"/>
          <w:b/>
          <w:sz w:val="22"/>
          <w:szCs w:val="22"/>
        </w:rPr>
        <w:t>Ереван, ул. М.</w:t>
      </w:r>
      <w:r w:rsidR="00113740" w:rsidRPr="00E063D7">
        <w:rPr>
          <w:rFonts w:ascii="GHEA Grapalat" w:hAnsi="GHEA Grapalat"/>
          <w:b/>
          <w:sz w:val="22"/>
          <w:szCs w:val="22"/>
          <w:lang w:val="hy-AM"/>
        </w:rPr>
        <w:t xml:space="preserve"> </w:t>
      </w:r>
      <w:proofErr w:type="spellStart"/>
      <w:r w:rsidR="00113740" w:rsidRPr="00E063D7">
        <w:rPr>
          <w:rFonts w:ascii="GHEA Grapalat" w:hAnsi="GHEA Grapalat"/>
          <w:b/>
          <w:sz w:val="22"/>
          <w:szCs w:val="22"/>
        </w:rPr>
        <w:t>Гераци</w:t>
      </w:r>
      <w:proofErr w:type="spellEnd"/>
      <w:r w:rsidR="00113740" w:rsidRPr="00E063D7">
        <w:rPr>
          <w:rFonts w:ascii="GHEA Grapalat" w:hAnsi="GHEA Grapalat"/>
          <w:sz w:val="22"/>
          <w:szCs w:val="22"/>
        </w:rPr>
        <w:t xml:space="preserve">, не позднее, чем </w:t>
      </w:r>
      <w:r w:rsidR="00113740">
        <w:rPr>
          <w:rFonts w:ascii="GHEA Grapalat" w:hAnsi="GHEA Grapalat"/>
          <w:b/>
          <w:sz w:val="22"/>
          <w:szCs w:val="22"/>
        </w:rPr>
        <w:t>до 12</w:t>
      </w:r>
      <w:r w:rsidR="00113740" w:rsidRPr="00E063D7">
        <w:rPr>
          <w:rFonts w:ascii="GHEA Grapalat" w:hAnsi="GHEA Grapalat"/>
          <w:b/>
          <w:sz w:val="22"/>
          <w:szCs w:val="22"/>
        </w:rPr>
        <w:t xml:space="preserve">:00 часов </w:t>
      </w:r>
      <w:r w:rsidR="00113740">
        <w:rPr>
          <w:rFonts w:ascii="GHEA Grapalat" w:hAnsi="GHEA Grapalat"/>
          <w:b/>
          <w:sz w:val="22"/>
          <w:szCs w:val="22"/>
        </w:rPr>
        <w:t>14</w:t>
      </w:r>
      <w:r w:rsidR="00113740"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08305A">
      <w:pPr>
        <w:pStyle w:val="BodyTextIndent2"/>
        <w:widowControl w:val="0"/>
        <w:tabs>
          <w:tab w:val="left" w:pos="1134"/>
        </w:tabs>
        <w:spacing w:line="240" w:lineRule="auto"/>
        <w:ind w:firstLine="709"/>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2D5101">
        <w:rPr>
          <w:rFonts w:ascii="GHEA Grapalat" w:hAnsi="GHEA Grapalat"/>
          <w:b/>
          <w:sz w:val="24"/>
          <w:szCs w:val="24"/>
        </w:rPr>
        <w:t xml:space="preserve"> </w:t>
      </w:r>
      <w:proofErr w:type="spellStart"/>
      <w:r w:rsidR="002D5101" w:rsidRPr="002D5101">
        <w:rPr>
          <w:rFonts w:ascii="GHEA Grapalat" w:hAnsi="GHEA Grapalat"/>
          <w:b/>
          <w:sz w:val="24"/>
          <w:szCs w:val="24"/>
        </w:rPr>
        <w:t>Ваган</w:t>
      </w:r>
      <w:proofErr w:type="spellEnd"/>
      <w:r w:rsidR="002D5101" w:rsidRPr="002D5101">
        <w:rPr>
          <w:rFonts w:ascii="GHEA Grapalat" w:hAnsi="GHEA Grapalat"/>
          <w:b/>
          <w:sz w:val="24"/>
          <w:szCs w:val="24"/>
        </w:rPr>
        <w:t xml:space="preserve"> </w:t>
      </w:r>
      <w:proofErr w:type="spellStart"/>
      <w:r w:rsidR="002D5101" w:rsidRPr="002D5101">
        <w:rPr>
          <w:rFonts w:ascii="GHEA Grapalat" w:hAnsi="GHEA Grapalat"/>
          <w:b/>
          <w:sz w:val="24"/>
          <w:szCs w:val="24"/>
        </w:rPr>
        <w:t>Манукян</w:t>
      </w:r>
      <w:proofErr w:type="spellEnd"/>
      <w:r w:rsidRPr="002D5101">
        <w:rPr>
          <w:rFonts w:ascii="GHEA Grapalat" w:hAnsi="GHEA Grapalat"/>
          <w:b/>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08305A">
      <w:pPr>
        <w:pStyle w:val="BodyTextIndent2"/>
        <w:widowControl w:val="0"/>
        <w:tabs>
          <w:tab w:val="left" w:pos="1134"/>
        </w:tabs>
        <w:spacing w:line="240" w:lineRule="auto"/>
        <w:ind w:firstLine="709"/>
        <w:contextualSpacing/>
        <w:rPr>
          <w:rFonts w:ascii="GHEA Grapalat" w:hAnsi="GHEA Grapalat"/>
          <w:sz w:val="24"/>
          <w:szCs w:val="24"/>
        </w:rPr>
      </w:pPr>
    </w:p>
    <w:p w:rsidR="00B67CCD" w:rsidRPr="00D3436F" w:rsidRDefault="00B67CCD" w:rsidP="0008305A">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8305A">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08305A">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08305A">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08305A">
      <w:pPr>
        <w:ind w:firstLine="709"/>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08305A">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08305A">
      <w:pPr>
        <w:pStyle w:val="norm"/>
        <w:widowControl w:val="0"/>
        <w:tabs>
          <w:tab w:val="left" w:pos="1134"/>
        </w:tabs>
        <w:spacing w:line="240" w:lineRule="auto"/>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w:t>
      </w:r>
      <w:r>
        <w:rPr>
          <w:rFonts w:ascii="GHEA Grapalat" w:hAnsi="GHEA Grapalat"/>
          <w:spacing w:val="-6"/>
          <w:sz w:val="24"/>
          <w:szCs w:val="24"/>
        </w:rPr>
        <w:lastRenderedPageBreak/>
        <w:t>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08305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08305A">
      <w:pPr>
        <w:widowControl w:val="0"/>
        <w:tabs>
          <w:tab w:val="left" w:pos="1134"/>
        </w:tabs>
        <w:ind w:firstLine="709"/>
        <w:contextualSpacing/>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2"/>
        <w:t>7</w:t>
      </w:r>
    </w:p>
    <w:p w:rsidR="005F2C25" w:rsidRPr="00276550" w:rsidRDefault="0062795D"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4)</w:t>
      </w:r>
      <w:r w:rsidR="007014DE" w:rsidRPr="00276550">
        <w:rPr>
          <w:rFonts w:ascii="GHEA Grapalat" w:hAnsi="GHEA Grapalat"/>
          <w:b/>
          <w:color w:val="FF0000"/>
          <w:sz w:val="24"/>
          <w:szCs w:val="24"/>
        </w:rPr>
        <w:t xml:space="preserve"> </w:t>
      </w:r>
      <w:r w:rsidR="00BD4B37" w:rsidRPr="00276550">
        <w:rPr>
          <w:rFonts w:ascii="GHEA Grapalat" w:hAnsi="GHEA Grapalat"/>
          <w:b/>
          <w:color w:val="FF0000"/>
          <w:sz w:val="24"/>
          <w:szCs w:val="24"/>
        </w:rPr>
        <w:t>п</w:t>
      </w:r>
      <w:r w:rsidR="00F55752" w:rsidRPr="00276550">
        <w:rPr>
          <w:rFonts w:ascii="GHEA Grapalat" w:hAnsi="GHEA Grapalat"/>
          <w:b/>
          <w:color w:val="FF0000"/>
          <w:sz w:val="24"/>
          <w:szCs w:val="24"/>
        </w:rPr>
        <w:t>ри закупке строительных работ:</w:t>
      </w:r>
    </w:p>
    <w:p w:rsidR="00BA6FB2" w:rsidRPr="00276550" w:rsidRDefault="008404E2" w:rsidP="00276550">
      <w:pPr>
        <w:ind w:firstLine="709"/>
        <w:contextualSpacing/>
        <w:jc w:val="both"/>
        <w:rPr>
          <w:rFonts w:ascii="GHEA Grapalat" w:hAnsi="GHEA Grapalat"/>
          <w:b/>
          <w:color w:val="FF0000"/>
        </w:rPr>
      </w:pPr>
      <w:r w:rsidRPr="00276550">
        <w:rPr>
          <w:rFonts w:ascii="GHEA Grapalat" w:hAnsi="GHEA Grapalat"/>
          <w:b/>
          <w:color w:val="FF0000"/>
        </w:rPr>
        <w:t>- у</w:t>
      </w:r>
      <w:r w:rsidR="007A40C1" w:rsidRPr="00276550">
        <w:rPr>
          <w:rFonts w:ascii="GHEA Grapalat" w:hAnsi="GHEA Grapalat"/>
          <w:b/>
          <w:color w:val="FF0000"/>
        </w:rPr>
        <w:t>твержденн</w:t>
      </w:r>
      <w:r w:rsidR="00424E1F" w:rsidRPr="00276550">
        <w:rPr>
          <w:rFonts w:ascii="GHEA Grapalat" w:hAnsi="GHEA Grapalat"/>
          <w:b/>
          <w:color w:val="FF0000"/>
        </w:rPr>
        <w:t>ую</w:t>
      </w:r>
      <w:r w:rsidR="007A40C1" w:rsidRPr="00276550">
        <w:rPr>
          <w:rFonts w:ascii="GHEA Grapalat" w:hAnsi="GHEA Grapalat"/>
          <w:b/>
          <w:color w:val="FF0000"/>
        </w:rPr>
        <w:t xml:space="preserve"> им</w:t>
      </w:r>
      <w:r w:rsidR="00424E1F" w:rsidRPr="00276550">
        <w:rPr>
          <w:rFonts w:ascii="GHEA Grapalat" w:hAnsi="GHEA Grapalat"/>
          <w:b/>
          <w:color w:val="FF0000"/>
        </w:rPr>
        <w:t xml:space="preserve">, заполненную </w:t>
      </w:r>
      <w:r w:rsidR="00EF25F5" w:rsidRPr="00276550">
        <w:rPr>
          <w:rFonts w:ascii="GHEA Grapalat" w:hAnsi="GHEA Grapalat"/>
          <w:b/>
          <w:color w:val="FF0000"/>
        </w:rPr>
        <w:t>объемн</w:t>
      </w:r>
      <w:r w:rsidR="00FD1288" w:rsidRPr="00276550">
        <w:rPr>
          <w:rFonts w:ascii="GHEA Grapalat" w:hAnsi="GHEA Grapalat"/>
          <w:b/>
          <w:color w:val="FF0000"/>
        </w:rPr>
        <w:t>ую</w:t>
      </w:r>
      <w:r w:rsidR="00EF25F5" w:rsidRPr="00276550">
        <w:rPr>
          <w:rFonts w:ascii="GHEA Grapalat" w:hAnsi="GHEA Grapalat"/>
          <w:b/>
          <w:color w:val="FF0000"/>
        </w:rPr>
        <w:t xml:space="preserve"> ведомость-</w:t>
      </w:r>
      <w:r w:rsidR="00F26B08" w:rsidRPr="00276550">
        <w:rPr>
          <w:rFonts w:ascii="GHEA Grapalat" w:hAnsi="GHEA Grapalat"/>
          <w:b/>
          <w:color w:val="FF0000"/>
        </w:rPr>
        <w:t>смет</w:t>
      </w:r>
      <w:r w:rsidR="00424E1F" w:rsidRPr="00276550">
        <w:rPr>
          <w:rFonts w:ascii="GHEA Grapalat" w:hAnsi="GHEA Grapalat"/>
          <w:b/>
          <w:color w:val="FF0000"/>
        </w:rPr>
        <w:t>у</w:t>
      </w:r>
      <w:r w:rsidR="00F26B08" w:rsidRPr="00276550">
        <w:rPr>
          <w:rFonts w:ascii="GHEA Grapalat" w:hAnsi="GHEA Grapalat"/>
          <w:b/>
          <w:color w:val="FF0000"/>
        </w:rPr>
        <w:t xml:space="preserve">, </w:t>
      </w:r>
      <w:r w:rsidR="00F57E8E" w:rsidRPr="00276550">
        <w:rPr>
          <w:rFonts w:ascii="GHEA Grapalat" w:hAnsi="GHEA Grapalat"/>
          <w:b/>
          <w:color w:val="FF0000"/>
        </w:rPr>
        <w:t>с учетом</w:t>
      </w:r>
      <w:r w:rsidR="00311C27" w:rsidRPr="00276550">
        <w:rPr>
          <w:rFonts w:ascii="GHEA Grapalat" w:hAnsi="GHEA Grapalat"/>
          <w:b/>
          <w:color w:val="FF0000"/>
        </w:rPr>
        <w:t xml:space="preserve"> </w:t>
      </w:r>
      <w:r w:rsidR="00424E1F" w:rsidRPr="00276550">
        <w:rPr>
          <w:rFonts w:ascii="GHEA Grapalat" w:hAnsi="GHEA Grapalat"/>
          <w:b/>
          <w:color w:val="FF0000"/>
        </w:rPr>
        <w:t xml:space="preserve">приложенной к данному приглашению объемной </w:t>
      </w:r>
      <w:r w:rsidR="00BA6FB2" w:rsidRPr="00276550">
        <w:rPr>
          <w:rFonts w:ascii="GHEA Grapalat" w:hAnsi="GHEA Grapalat"/>
          <w:b/>
          <w:color w:val="FF0000"/>
        </w:rPr>
        <w:t>спецификации</w:t>
      </w:r>
      <w:r w:rsidR="00424E1F" w:rsidRPr="00276550">
        <w:rPr>
          <w:rFonts w:ascii="GHEA Grapalat" w:hAnsi="GHEA Grapalat"/>
          <w:b/>
          <w:color w:val="FF0000"/>
        </w:rPr>
        <w:t xml:space="preserve"> по разделам работ, с указанием </w:t>
      </w:r>
      <w:r w:rsidR="004678B4" w:rsidRPr="00276550">
        <w:rPr>
          <w:rFonts w:ascii="GHEA Grapalat" w:hAnsi="GHEA Grapalat"/>
          <w:b/>
          <w:color w:val="FF0000"/>
        </w:rPr>
        <w:t>определенных максимальных весов - объемных значений. При этом</w:t>
      </w:r>
      <w:proofErr w:type="gramStart"/>
      <w:r w:rsidR="004678B4" w:rsidRPr="00276550">
        <w:rPr>
          <w:rFonts w:ascii="GHEA Grapalat" w:hAnsi="GHEA Grapalat"/>
          <w:b/>
          <w:color w:val="FF0000"/>
        </w:rPr>
        <w:t>,</w:t>
      </w:r>
      <w:proofErr w:type="gramEnd"/>
      <w:r w:rsidR="004678B4" w:rsidRPr="00276550">
        <w:rPr>
          <w:rFonts w:ascii="GHEA Grapalat" w:hAnsi="GHEA Grapalat"/>
          <w:b/>
          <w:color w:val="FF000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276550">
        <w:rPr>
          <w:rFonts w:ascii="GHEA Grapalat" w:hAnsi="GHEA Grapalat"/>
          <w:b/>
          <w:color w:val="FF0000"/>
        </w:rPr>
        <w:t>спецификации</w:t>
      </w:r>
      <w:r w:rsidR="004678B4" w:rsidRPr="00276550">
        <w:rPr>
          <w:rFonts w:ascii="GHEA Grapalat" w:hAnsi="GHEA Grapalat"/>
          <w:b/>
          <w:color w:val="FF0000"/>
        </w:rPr>
        <w:t>, приложенной к настоящей конкурсной документации. Разделы работ не могут быть искусственно объединены или разъедены.</w:t>
      </w:r>
    </w:p>
    <w:p w:rsidR="0088370A" w:rsidRPr="00276550" w:rsidRDefault="007014DE"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 xml:space="preserve">- </w:t>
      </w:r>
      <w:r w:rsidR="00AA0E41" w:rsidRPr="00276550">
        <w:rPr>
          <w:rFonts w:ascii="GHEA Grapalat" w:hAnsi="GHEA Grapalat"/>
          <w:b/>
          <w:color w:val="FF0000"/>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276550">
        <w:rPr>
          <w:rFonts w:ascii="GHEA Grapalat" w:hAnsi="GHEA Grapalat"/>
          <w:b/>
          <w:color w:val="FF0000"/>
          <w:sz w:val="24"/>
          <w:szCs w:val="24"/>
        </w:rPr>
        <w:t>;</w:t>
      </w:r>
    </w:p>
    <w:p w:rsidR="000845F6" w:rsidRPr="009044F1" w:rsidRDefault="005F25EF" w:rsidP="0008305A">
      <w:pPr>
        <w:pStyle w:val="norm"/>
        <w:widowControl w:val="0"/>
        <w:tabs>
          <w:tab w:val="left" w:pos="1134"/>
        </w:tabs>
        <w:spacing w:line="240" w:lineRule="auto"/>
        <w:contextualSpacing/>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08305A">
      <w:pPr>
        <w:pStyle w:val="norm"/>
        <w:widowControl w:val="0"/>
        <w:tabs>
          <w:tab w:val="left" w:pos="1134"/>
        </w:tabs>
        <w:spacing w:line="240" w:lineRule="auto"/>
        <w:contextualSpacing/>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8305A">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276550" w:rsidRDefault="00721677" w:rsidP="00276550">
      <w:pPr>
        <w:pStyle w:val="ListParagraph"/>
        <w:numPr>
          <w:ilvl w:val="0"/>
          <w:numId w:val="29"/>
        </w:numPr>
        <w:contextualSpacing/>
        <w:jc w:val="both"/>
        <w:rPr>
          <w:rFonts w:ascii="GHEA Grapalat" w:hAnsi="GHEA Grapalat" w:cs="Sylfaen"/>
        </w:rPr>
      </w:pPr>
      <w:r w:rsidRPr="00276550">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276550">
        <w:rPr>
          <w:rFonts w:ascii="GHEA Grapalat" w:hAnsi="GHEA Grapalat" w:cs="Sylfaen"/>
        </w:rPr>
        <w:t xml:space="preserve"> (на один и тот же лот)</w:t>
      </w:r>
      <w:r w:rsidRPr="0027655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276550">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333B85" w:rsidP="00276550">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276550">
      <w:pPr>
        <w:widowControl w:val="0"/>
        <w:tabs>
          <w:tab w:val="left" w:pos="1134"/>
        </w:tabs>
        <w:ind w:firstLine="567"/>
        <w:contextualSpacing/>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27655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E7447E">
      <w:pPr>
        <w:pStyle w:val="BodyTextIndent"/>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E7447E">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E14020">
      <w:pPr>
        <w:widowControl w:val="0"/>
        <w:tabs>
          <w:tab w:val="left" w:pos="1134"/>
        </w:tabs>
        <w:ind w:firstLine="709"/>
        <w:contextualSpacing/>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E14020">
      <w:pPr>
        <w:widowControl w:val="0"/>
        <w:ind w:firstLine="709"/>
        <w:contextualSpacing/>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E14020">
      <w:pPr>
        <w:widowControl w:val="0"/>
        <w:ind w:firstLine="709"/>
        <w:contextualSpacing/>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E14020">
      <w:pPr>
        <w:widowControl w:val="0"/>
        <w:tabs>
          <w:tab w:val="left" w:pos="1134"/>
        </w:tabs>
        <w:ind w:firstLine="709"/>
        <w:contextualSpacing/>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062AB1" w:rsidRDefault="000A7528" w:rsidP="00E14020">
      <w:pPr>
        <w:widowControl w:val="0"/>
        <w:tabs>
          <w:tab w:val="left" w:pos="1134"/>
        </w:tabs>
        <w:ind w:firstLine="709"/>
        <w:contextualSpacing/>
        <w:jc w:val="both"/>
        <w:rPr>
          <w:rFonts w:ascii="GHEA Grapalat" w:hAnsi="GHEA Grapalat"/>
          <w:b/>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w:t>
      </w:r>
      <w:r w:rsidRPr="00062AB1">
        <w:rPr>
          <w:rFonts w:ascii="GHEA Grapalat" w:hAnsi="GHEA Grapalat"/>
          <w:b/>
        </w:rPr>
        <w:t xml:space="preserve">Если общая сумма представленных по лотам ценовых предложений превышает </w:t>
      </w:r>
      <w:r w:rsidR="008463FB" w:rsidRPr="00062AB1">
        <w:rPr>
          <w:rFonts w:ascii="GHEA Grapalat" w:hAnsi="GHEA Grapalat"/>
          <w:b/>
        </w:rPr>
        <w:t xml:space="preserve">10 </w:t>
      </w:r>
      <w:r w:rsidRPr="00062AB1">
        <w:rPr>
          <w:rFonts w:ascii="GHEA Grapalat" w:hAnsi="GHEA Grapalat"/>
          <w:b/>
        </w:rPr>
        <w:t xml:space="preserve">млн. </w:t>
      </w:r>
      <w:proofErr w:type="spellStart"/>
      <w:r w:rsidRPr="00062AB1">
        <w:rPr>
          <w:rFonts w:ascii="GHEA Grapalat" w:hAnsi="GHEA Grapalat"/>
          <w:b/>
        </w:rPr>
        <w:t>драмов</w:t>
      </w:r>
      <w:proofErr w:type="spellEnd"/>
      <w:r w:rsidRPr="00062AB1">
        <w:rPr>
          <w:rFonts w:ascii="GHEA Grapalat" w:hAnsi="GHEA Grapalat"/>
          <w:b/>
        </w:rPr>
        <w:t xml:space="preserve"> РА, однако представленные по</w:t>
      </w:r>
      <w:r w:rsidR="003A6791" w:rsidRPr="00062AB1">
        <w:rPr>
          <w:rFonts w:ascii="Courier New" w:hAnsi="Courier New" w:cs="Courier New"/>
          <w:b/>
          <w:lang w:val="en-US"/>
        </w:rPr>
        <w:t> </w:t>
      </w:r>
      <w:r w:rsidRPr="00062AB1">
        <w:rPr>
          <w:rFonts w:ascii="GHEA Grapalat" w:hAnsi="GHEA Grapalat"/>
          <w:b/>
        </w:rPr>
        <w:t>отдельным лотам ценовые предложения не превышают этого размера, то</w:t>
      </w:r>
      <w:r w:rsidR="00E70FC4" w:rsidRPr="00062AB1">
        <w:rPr>
          <w:rFonts w:ascii="Courier New" w:hAnsi="Courier New" w:cs="Courier New"/>
          <w:b/>
          <w:lang w:val="en-US"/>
        </w:rPr>
        <w:t> </w:t>
      </w:r>
      <w:r w:rsidRPr="00062AB1">
        <w:rPr>
          <w:rFonts w:ascii="GHEA Grapalat" w:hAnsi="GHEA Grapalat"/>
          <w:b/>
        </w:rPr>
        <w:t>обеспечение заявки не представляется;</w:t>
      </w:r>
    </w:p>
    <w:p w:rsidR="00C35487" w:rsidRPr="00C35487" w:rsidRDefault="000A7528" w:rsidP="00E14020">
      <w:pPr>
        <w:widowControl w:val="0"/>
        <w:tabs>
          <w:tab w:val="left" w:pos="1134"/>
        </w:tabs>
        <w:ind w:firstLine="709"/>
        <w:contextualSpacing/>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9044F1" w:rsidRDefault="00283198"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lastRenderedPageBreak/>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proofErr w:type="spellStart"/>
      <w:proofErr w:type="gramStart"/>
      <w:r w:rsidR="00E81066" w:rsidRPr="006D693E">
        <w:rPr>
          <w:rFonts w:ascii="GHEA Grapalat" w:hAnsi="GHEA Grapalat"/>
          <w:b/>
          <w:sz w:val="24"/>
          <w:szCs w:val="24"/>
        </w:rPr>
        <w:t>на</w:t>
      </w:r>
      <w:proofErr w:type="spellEnd"/>
      <w:proofErr w:type="gramEnd"/>
      <w:r w:rsidR="00E81066" w:rsidRPr="006D693E">
        <w:rPr>
          <w:rFonts w:ascii="GHEA Grapalat" w:hAnsi="GHEA Grapalat"/>
          <w:b/>
          <w:sz w:val="24"/>
          <w:szCs w:val="24"/>
        </w:rPr>
        <w:t xml:space="preserve"> </w:t>
      </w:r>
      <w:r w:rsidR="00E81066">
        <w:rPr>
          <w:rFonts w:ascii="GHEA Grapalat" w:hAnsi="GHEA Grapalat"/>
          <w:b/>
          <w:sz w:val="24"/>
          <w:szCs w:val="24"/>
        </w:rPr>
        <w:t>14</w:t>
      </w:r>
      <w:r w:rsidR="00E81066" w:rsidRPr="006D693E">
        <w:rPr>
          <w:rFonts w:ascii="GHEA Grapalat" w:hAnsi="GHEA Grapalat"/>
          <w:b/>
          <w:sz w:val="24"/>
          <w:szCs w:val="24"/>
        </w:rPr>
        <w:t>-ый день в 12:00</w:t>
      </w:r>
      <w:r w:rsidR="00E81066">
        <w:rPr>
          <w:rFonts w:ascii="GHEA Grapalat" w:hAnsi="GHEA Grapalat"/>
          <w:sz w:val="24"/>
          <w:szCs w:val="24"/>
        </w:rPr>
        <w:t xml:space="preserve"> </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B4C64">
      <w:pPr>
        <w:widowControl w:val="0"/>
        <w:ind w:firstLine="709"/>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B4C64">
      <w:pPr>
        <w:widowControl w:val="0"/>
        <w:ind w:firstLine="709"/>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B4C64">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B4C64">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EB4C64">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B4C64">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062AB1">
        <w:rPr>
          <w:rFonts w:ascii="GHEA Grapalat" w:hAnsi="GHEA Grapalat"/>
          <w:b/>
          <w:sz w:val="24"/>
          <w:szCs w:val="24"/>
        </w:rPr>
        <w:t>Отобранный</w:t>
      </w:r>
      <w:proofErr w:type="gramEnd"/>
      <w:r w:rsidR="00D22CBB" w:rsidRPr="00062AB1">
        <w:rPr>
          <w:rFonts w:ascii="GHEA Grapalat" w:hAnsi="GHEA Grapalat"/>
          <w:b/>
          <w:sz w:val="24"/>
          <w:szCs w:val="24"/>
        </w:rPr>
        <w:t xml:space="preserve"> </w:t>
      </w:r>
      <w:proofErr w:type="spellStart"/>
      <w:r w:rsidR="00D22CBB" w:rsidRPr="00062AB1">
        <w:rPr>
          <w:rFonts w:ascii="GHEA Grapalat" w:hAnsi="GHEA Grapalat"/>
          <w:b/>
          <w:sz w:val="24"/>
          <w:szCs w:val="24"/>
        </w:rPr>
        <w:t>у</w:t>
      </w:r>
      <w:r w:rsidRPr="00062AB1">
        <w:rPr>
          <w:rFonts w:ascii="GHEA Grapalat" w:hAnsi="GHEA Grapalat"/>
          <w:b/>
          <w:sz w:val="24"/>
          <w:szCs w:val="24"/>
        </w:rPr>
        <w:t>частникопределяется</w:t>
      </w:r>
      <w:proofErr w:type="spellEnd"/>
      <w:r w:rsidRPr="00062AB1">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w:t>
      </w:r>
      <w:r w:rsidRPr="009044F1">
        <w:rPr>
          <w:rFonts w:ascii="GHEA Grapalat" w:hAnsi="GHEA Grapalat"/>
          <w:sz w:val="24"/>
          <w:szCs w:val="24"/>
        </w:rPr>
        <w:t xml:space="preserve">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9044F1">
        <w:rPr>
          <w:rFonts w:ascii="GHEA Grapalat" w:hAnsi="GHEA Grapalat"/>
          <w:sz w:val="24"/>
          <w:szCs w:val="24"/>
        </w:rPr>
        <w:lastRenderedPageBreak/>
        <w:t>5.2. части 1 настоящего приглашения</w:t>
      </w:r>
      <w:r w:rsidR="0083765C">
        <w:rPr>
          <w:rFonts w:ascii="GHEA Grapalat" w:hAnsi="GHEA Grapalat"/>
          <w:sz w:val="24"/>
          <w:szCs w:val="24"/>
        </w:rPr>
        <w:t>.</w:t>
      </w:r>
    </w:p>
    <w:p w:rsidR="00E81066" w:rsidRPr="00A01157" w:rsidRDefault="00FD2748" w:rsidP="00E81066">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E81066">
        <w:rPr>
          <w:rFonts w:ascii="GHEA Grapalat" w:hAnsi="GHEA Grapalat"/>
          <w:i w:val="0"/>
          <w:sz w:val="24"/>
          <w:szCs w:val="24"/>
        </w:rPr>
        <w:t xml:space="preserve">, </w:t>
      </w:r>
      <w:r w:rsidR="00E81066"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w:t>
      </w:r>
      <w:r w:rsidRPr="009044F1">
        <w:rPr>
          <w:rFonts w:ascii="GHEA Grapalat" w:hAnsi="GHEA Grapalat"/>
          <w:sz w:val="24"/>
          <w:szCs w:val="24"/>
        </w:rPr>
        <w:lastRenderedPageBreak/>
        <w:t>переговоров окончательного срока участник может пересмотреть свое ценовое предложение,</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EB4C64">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EB4C64">
      <w:pPr>
        <w:pStyle w:val="norm"/>
        <w:widowControl w:val="0"/>
        <w:tabs>
          <w:tab w:val="left" w:pos="1134"/>
        </w:tabs>
        <w:spacing w:line="240" w:lineRule="auto"/>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B4C64">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w:t>
      </w:r>
      <w:r w:rsidRPr="00AD2081">
        <w:rPr>
          <w:rFonts w:ascii="GHEA Grapalat" w:hAnsi="GHEA Grapalat"/>
          <w:sz w:val="24"/>
          <w:szCs w:val="24"/>
        </w:rPr>
        <w:lastRenderedPageBreak/>
        <w:t xml:space="preserve">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B4C64">
      <w:pPr>
        <w:pStyle w:val="norm"/>
        <w:widowControl w:val="0"/>
        <w:tabs>
          <w:tab w:val="left" w:pos="1276"/>
        </w:tabs>
        <w:spacing w:line="240" w:lineRule="auto"/>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w:t>
      </w:r>
      <w:r w:rsidR="001E4A24">
        <w:rPr>
          <w:rFonts w:ascii="GHEA Grapalat" w:hAnsi="GHEA Grapalat"/>
          <w:sz w:val="24"/>
          <w:szCs w:val="24"/>
        </w:rPr>
        <w:lastRenderedPageBreak/>
        <w:t>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B4C64">
      <w:pPr>
        <w:widowControl w:val="0"/>
        <w:tabs>
          <w:tab w:val="left" w:pos="1276"/>
        </w:tabs>
        <w:ind w:firstLine="709"/>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B4C64">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B4C64">
      <w:pPr>
        <w:pStyle w:val="BodyTextIndent2"/>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EB4C64">
      <w:pPr>
        <w:widowControl w:val="0"/>
        <w:tabs>
          <w:tab w:val="left" w:pos="1276"/>
        </w:tabs>
        <w:ind w:firstLine="709"/>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062AB1">
        <w:rPr>
          <w:rFonts w:ascii="GHEA Grapalat" w:hAnsi="GHEA Grapalat"/>
          <w:b/>
          <w:sz w:val="24"/>
          <w:szCs w:val="24"/>
        </w:rPr>
        <w:t>Оценка заявок и определение отобранного участника осуществляются по отдельным лота</w:t>
      </w:r>
      <w:r w:rsidR="00062AB1">
        <w:rPr>
          <w:rFonts w:ascii="GHEA Grapalat" w:hAnsi="GHEA Grapalat"/>
          <w:b/>
          <w:sz w:val="24"/>
          <w:szCs w:val="24"/>
        </w:rPr>
        <w:t>м.</w:t>
      </w:r>
      <w:r w:rsidRPr="009044F1">
        <w:rPr>
          <w:rFonts w:ascii="GHEA Grapalat" w:hAnsi="GHEA Grapalat"/>
          <w:sz w:val="24"/>
          <w:szCs w:val="24"/>
        </w:rPr>
        <w:t xml:space="preserve"> </w:t>
      </w:r>
    </w:p>
    <w:p w:rsidR="00583092" w:rsidRPr="009044F1" w:rsidRDefault="00A150A9"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713CD" w:rsidRDefault="00A150A9" w:rsidP="00EB4C64">
      <w:pPr>
        <w:pStyle w:val="BodyTextIndent2"/>
        <w:widowControl w:val="0"/>
        <w:tabs>
          <w:tab w:val="left" w:pos="1276"/>
        </w:tabs>
        <w:spacing w:line="240" w:lineRule="auto"/>
        <w:ind w:firstLine="709"/>
        <w:contextualSpacing/>
        <w:rPr>
          <w:rFonts w:ascii="GHEA Grapalat" w:hAnsi="GHEA Grapalat" w:cs="Sylfaen"/>
          <w:b/>
          <w:color w:val="FF0000"/>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713CD">
        <w:rPr>
          <w:rFonts w:ascii="GHEA Grapalat" w:hAnsi="GHEA Grapalat"/>
          <w:b/>
          <w:color w:val="FF0000"/>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13CD" w:rsidRDefault="00662165" w:rsidP="00EB4C64">
      <w:pPr>
        <w:pStyle w:val="BodyTextIndent2"/>
        <w:widowControl w:val="0"/>
        <w:spacing w:line="240" w:lineRule="auto"/>
        <w:ind w:firstLine="709"/>
        <w:contextualSpacing/>
        <w:rPr>
          <w:rFonts w:ascii="GHEA Grapalat" w:hAnsi="GHEA Grapalat"/>
          <w:b/>
          <w:color w:val="FF0000"/>
          <w:sz w:val="24"/>
          <w:szCs w:val="24"/>
        </w:rPr>
      </w:pPr>
      <w:r w:rsidRPr="009713CD">
        <w:rPr>
          <w:rFonts w:ascii="GHEA Grapalat" w:hAnsi="GHEA Grapalat"/>
          <w:b/>
          <w:color w:val="FF0000"/>
          <w:sz w:val="24"/>
          <w:szCs w:val="24"/>
        </w:rPr>
        <w:t xml:space="preserve">Комиссия может проверить </w:t>
      </w:r>
      <w:proofErr w:type="gramStart"/>
      <w:r w:rsidRPr="009713CD">
        <w:rPr>
          <w:rFonts w:ascii="GHEA Grapalat" w:hAnsi="GHEA Grapalat"/>
          <w:b/>
          <w:color w:val="FF0000"/>
          <w:sz w:val="24"/>
          <w:szCs w:val="24"/>
        </w:rPr>
        <w:t>подлинность</w:t>
      </w:r>
      <w:proofErr w:type="gramEnd"/>
      <w:r w:rsidRPr="009713CD">
        <w:rPr>
          <w:rFonts w:ascii="GHEA Grapalat" w:hAnsi="GHEA Grapalat"/>
          <w:b/>
          <w:color w:val="FF0000"/>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13CD">
        <w:rPr>
          <w:rFonts w:ascii="GHEA Grapalat" w:hAnsi="GHEA Grapalat"/>
          <w:b/>
          <w:color w:val="FF0000"/>
          <w:sz w:val="24"/>
          <w:szCs w:val="24"/>
        </w:rPr>
        <w:t>предоставляют письменное заключение</w:t>
      </w:r>
      <w:proofErr w:type="gramEnd"/>
      <w:r w:rsidRPr="009713CD">
        <w:rPr>
          <w:rFonts w:ascii="GHEA Grapalat" w:hAnsi="GHEA Grapalat"/>
          <w:b/>
          <w:color w:val="FF0000"/>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B4C64">
      <w:pPr>
        <w:pStyle w:val="BodyTextIndent2"/>
        <w:widowControl w:val="0"/>
        <w:spacing w:line="240" w:lineRule="auto"/>
        <w:ind w:firstLine="709"/>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EB4C64">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w:t>
      </w:r>
      <w:r w:rsidRPr="009044F1">
        <w:rPr>
          <w:rFonts w:ascii="GHEA Grapalat" w:hAnsi="GHEA Grapalat"/>
        </w:rPr>
        <w:lastRenderedPageBreak/>
        <w:t>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06C49">
        <w:rPr>
          <w:rFonts w:ascii="GHEA Grapalat" w:hAnsi="GHEA Grapalat"/>
          <w:b/>
        </w:rPr>
        <w:t>При этом</w:t>
      </w:r>
      <w:proofErr w:type="gramStart"/>
      <w:r w:rsidR="00645866" w:rsidRPr="00006C49">
        <w:rPr>
          <w:rFonts w:ascii="GHEA Grapalat" w:hAnsi="GHEA Grapalat"/>
          <w:b/>
        </w:rPr>
        <w:t>,</w:t>
      </w:r>
      <w:proofErr w:type="gramEnd"/>
      <w:r w:rsidR="00645866" w:rsidRPr="00006C49">
        <w:rPr>
          <w:rFonts w:ascii="GHEA Grapalat" w:hAnsi="GHEA Grapalat"/>
          <w:b/>
        </w:rPr>
        <w:t xml:space="preserve"> при закупке строительных работ, в договор включаются </w:t>
      </w:r>
      <w:r w:rsidR="00B55057" w:rsidRPr="00006C49">
        <w:rPr>
          <w:rFonts w:ascii="GHEA Grapalat" w:hAnsi="GHEA Grapalat"/>
          <w:b/>
        </w:rPr>
        <w:t>приборы</w:t>
      </w:r>
      <w:r w:rsidR="00645866" w:rsidRPr="00006C49">
        <w:rPr>
          <w:rFonts w:ascii="GHEA Grapalat" w:hAnsi="GHEA Grapalat"/>
          <w:b/>
        </w:rPr>
        <w:t xml:space="preserve"> и оборудование, представленные по заявке отобранного участника</w:t>
      </w:r>
      <w:r w:rsidRPr="00006C49">
        <w:rPr>
          <w:rFonts w:ascii="GHEA Grapalat" w:hAnsi="GHEA Grapalat"/>
          <w:b/>
        </w:rPr>
        <w:t xml:space="preserve">.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713CD">
      <w:pPr>
        <w:widowControl w:val="0"/>
        <w:ind w:firstLine="709"/>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713CD">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9713CD" w:rsidRDefault="009713C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006C49">
      <w:pPr>
        <w:widowControl w:val="0"/>
        <w:tabs>
          <w:tab w:val="left" w:pos="1276"/>
        </w:tabs>
        <w:ind w:firstLine="709"/>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006C49">
        <w:rPr>
          <w:rFonts w:ascii="GHEA Grapalat" w:hAnsi="GHEA Grapalat"/>
        </w:rPr>
        <w:t xml:space="preserve"> </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1647D2" w:rsidRPr="002D5C27">
        <w:rPr>
          <w:rFonts w:ascii="GHEA Grapalat" w:hAnsi="GHEA Grapalat"/>
          <w:i/>
        </w:rPr>
        <w:t>банковской гарантии</w:t>
      </w:r>
      <w:r w:rsidR="002D5C27" w:rsidRPr="002D5C27">
        <w:rPr>
          <w:rFonts w:ascii="GHEA Grapalat" w:hAnsi="GHEA Grapalat"/>
          <w:i/>
        </w:rPr>
        <w:t xml:space="preserve"> (приложение 4)</w:t>
      </w:r>
      <w:r w:rsidR="002D5C27">
        <w:rPr>
          <w:rFonts w:ascii="GHEA Grapalat" w:hAnsi="GHEA Grapalat"/>
        </w:rPr>
        <w:t xml:space="preserve">, </w:t>
      </w:r>
      <w:r w:rsidR="002D5C27" w:rsidRPr="00C67FAB">
        <w:rPr>
          <w:rFonts w:ascii="GHEA Grapalat" w:hAnsi="GHEA Grapalat"/>
          <w:i/>
        </w:rPr>
        <w:t>в одностороннем порядке утвержденного заявления в виде неустойки (приложение 4.</w:t>
      </w:r>
      <w:r w:rsidR="002D5C27" w:rsidRPr="00313403">
        <w:rPr>
          <w:rFonts w:ascii="GHEA Grapalat" w:hAnsi="GHEA Grapalat"/>
          <w:i/>
        </w:rPr>
        <w:t>2</w:t>
      </w:r>
      <w:r w:rsidR="002D5C27" w:rsidRPr="00C67FAB">
        <w:rPr>
          <w:rFonts w:ascii="GHEA Grapalat" w:hAnsi="GHEA Grapalat"/>
          <w:i/>
        </w:rPr>
        <w:t>)</w:t>
      </w:r>
      <w:r w:rsidR="001647D2" w:rsidRPr="00CE31A0">
        <w:rPr>
          <w:rFonts w:ascii="GHEA Grapalat" w:hAnsi="GHEA Grapalat"/>
        </w:rPr>
        <w:t xml:space="preserve"> </w:t>
      </w:r>
      <w:r w:rsidR="00DA6D27" w:rsidRPr="002D5C27">
        <w:rPr>
          <w:rFonts w:ascii="GHEA Grapalat" w:hAnsi="GHEA Grapalat"/>
          <w:i/>
        </w:rPr>
        <w:t>или наличных денег</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w:t>
      </w:r>
      <w:r w:rsidR="00D34B9B">
        <w:rPr>
          <w:rFonts w:ascii="GHEA Grapalat" w:hAnsi="GHEA Grapalat"/>
        </w:rPr>
        <w:t>90</w:t>
      </w:r>
      <w:r w:rsidR="001647D2" w:rsidRPr="00CE31A0">
        <w:rPr>
          <w:rFonts w:ascii="GHEA Grapalat" w:hAnsi="GHEA Grapalat"/>
        </w:rPr>
        <w:t>-го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006C49">
      <w:pPr>
        <w:widowControl w:val="0"/>
        <w:tabs>
          <w:tab w:val="left" w:pos="1276"/>
        </w:tabs>
        <w:ind w:firstLine="709"/>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CE31A0">
        <w:rPr>
          <w:rFonts w:ascii="GHEA Grapalat" w:hAnsi="GHEA Grapalat" w:cs="Sylfaen"/>
        </w:rPr>
        <w:t>по</w:t>
      </w:r>
      <w:proofErr w:type="gramEnd"/>
      <w:r w:rsidRPr="00CE31A0">
        <w:rPr>
          <w:rFonts w:ascii="GHEA Grapalat" w:hAnsi="GHEA Grapalat" w:cs="Sylfaen"/>
        </w:rPr>
        <w:t xml:space="preserve"> более </w:t>
      </w:r>
      <w:proofErr w:type="gramStart"/>
      <w:r w:rsidRPr="00CE31A0">
        <w:rPr>
          <w:rFonts w:ascii="GHEA Grapalat" w:hAnsi="GHEA Grapalat" w:cs="Sylfaen"/>
        </w:rPr>
        <w:t>чем</w:t>
      </w:r>
      <w:proofErr w:type="gramEnd"/>
      <w:r w:rsidRPr="00CE31A0">
        <w:rPr>
          <w:rFonts w:ascii="GHEA Grapalat" w:hAnsi="GHEA Grapalat" w:cs="Sylfaen"/>
        </w:rPr>
        <w:t xml:space="preserve">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006C49">
      <w:pPr>
        <w:widowControl w:val="0"/>
        <w:tabs>
          <w:tab w:val="left" w:pos="1276"/>
        </w:tabs>
        <w:ind w:firstLine="709"/>
        <w:contextualSpacing/>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w:t>
      </w:r>
      <w:r w:rsidRPr="00CE31A0">
        <w:rPr>
          <w:rFonts w:ascii="GHEA Grapalat" w:hAnsi="GHEA Grapalat"/>
        </w:rPr>
        <w:lastRenderedPageBreak/>
        <w:t>рабочих дней, следующих за полным принятием заказчиком результата выполнения договора.</w:t>
      </w:r>
    </w:p>
    <w:p w:rsidR="002406D8" w:rsidRPr="009044F1" w:rsidRDefault="002406D8" w:rsidP="00006C49">
      <w:pPr>
        <w:widowControl w:val="0"/>
        <w:tabs>
          <w:tab w:val="left" w:pos="1276"/>
        </w:tabs>
        <w:ind w:firstLine="709"/>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1723D6" w:rsidRPr="00244AC9">
        <w:rPr>
          <w:rFonts w:ascii="GHEA Grapalat" w:hAnsi="GHEA Grapalat"/>
          <w:i/>
        </w:rPr>
        <w:t>банковской гарантии (Приложение 5)</w:t>
      </w:r>
      <w:r w:rsidR="00244AC9" w:rsidRPr="00244AC9">
        <w:rPr>
          <w:rFonts w:ascii="GHEA Grapalat" w:hAnsi="GHEA Grapalat"/>
          <w:i/>
        </w:rPr>
        <w:t>, в одностороннем порядке утвержденного заявления</w:t>
      </w:r>
      <w:r w:rsidR="00244AC9">
        <w:rPr>
          <w:rFonts w:ascii="GHEA Grapalat" w:hAnsi="GHEA Grapalat"/>
          <w:i/>
        </w:rPr>
        <w:t xml:space="preserve"> </w:t>
      </w:r>
      <w:r w:rsidR="00244AC9" w:rsidRPr="00244AC9">
        <w:rPr>
          <w:rFonts w:ascii="GHEA Grapalat" w:hAnsi="GHEA Grapalat"/>
          <w:i/>
        </w:rPr>
        <w:t xml:space="preserve">в виде неустойки (приложение 5.1) </w:t>
      </w:r>
      <w:r w:rsidR="00375E5E" w:rsidRPr="00244AC9">
        <w:rPr>
          <w:rFonts w:ascii="GHEA Grapalat" w:hAnsi="GHEA Grapalat"/>
          <w:i/>
        </w:rPr>
        <w:t xml:space="preserve"> или наличных дене</w:t>
      </w:r>
      <w:r w:rsidR="00244AC9">
        <w:rPr>
          <w:rFonts w:ascii="GHEA Grapalat" w:hAnsi="GHEA Grapalat"/>
          <w:i/>
        </w:rPr>
        <w:t>г.</w:t>
      </w:r>
    </w:p>
    <w:p w:rsidR="0058395E" w:rsidRDefault="0058395E" w:rsidP="00006C49">
      <w:pPr>
        <w:widowControl w:val="0"/>
        <w:tabs>
          <w:tab w:val="left" w:pos="1276"/>
        </w:tabs>
        <w:ind w:firstLine="709"/>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006C49">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006C49">
      <w:pPr>
        <w:widowControl w:val="0"/>
        <w:tabs>
          <w:tab w:val="left" w:pos="1276"/>
        </w:tabs>
        <w:ind w:firstLine="709"/>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006C49">
      <w:pPr>
        <w:widowControl w:val="0"/>
        <w:tabs>
          <w:tab w:val="left" w:pos="1276"/>
        </w:tabs>
        <w:ind w:firstLine="709"/>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006C49">
      <w:pPr>
        <w:widowControl w:val="0"/>
        <w:tabs>
          <w:tab w:val="left" w:pos="1276"/>
        </w:tabs>
        <w:ind w:firstLine="709"/>
        <w:contextualSpacing/>
        <w:jc w:val="both"/>
        <w:rPr>
          <w:rFonts w:ascii="GHEA Grapalat" w:hAnsi="GHEA Grapalat" w:cs="Sylfaen"/>
        </w:rPr>
      </w:pPr>
      <w:r w:rsidRPr="000811C1">
        <w:rPr>
          <w:rFonts w:ascii="GHEA Grapalat" w:hAnsi="GHEA Grapalat" w:cs="Sylfaen"/>
        </w:rPr>
        <w:t>-</w:t>
      </w:r>
      <w:r w:rsidR="000D436C">
        <w:rPr>
          <w:rFonts w:ascii="GHEA Grapalat" w:hAnsi="GHEA Grapalat" w:cs="Sylfaen"/>
        </w:rPr>
        <w:t xml:space="preserve"> </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006C49">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244AC9">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0967DF" w:rsidRPr="00B02E29">
        <w:rPr>
          <w:rFonts w:ascii="GHEA Grapalat" w:hAnsi="GHEA Grapalat"/>
        </w:rPr>
        <w:t>прекращается</w:t>
      </w:r>
      <w:r w:rsidR="000967DF">
        <w:rPr>
          <w:rFonts w:ascii="GHEA Grapalat" w:hAnsi="GHEA Grapalat"/>
        </w:rPr>
        <w:t xml:space="preserve"> </w:t>
      </w:r>
      <w:r w:rsidR="000967DF" w:rsidRPr="00B02E29">
        <w:rPr>
          <w:rFonts w:ascii="GHEA Grapalat" w:hAnsi="GHEA Grapalat"/>
        </w:rPr>
        <w:t>потребность</w:t>
      </w:r>
      <w:r w:rsidR="000967DF">
        <w:rPr>
          <w:rFonts w:ascii="GHEA Grapalat" w:hAnsi="GHEA Grapalat"/>
        </w:rPr>
        <w:t xml:space="preserve"> </w:t>
      </w:r>
      <w:r w:rsidR="000967DF" w:rsidRPr="00B02E29">
        <w:rPr>
          <w:rFonts w:ascii="GHEA Grapalat" w:hAnsi="GHEA Grapalat"/>
        </w:rPr>
        <w:t>в</w:t>
      </w:r>
      <w:r w:rsidR="000967DF">
        <w:rPr>
          <w:rFonts w:ascii="GHEA Grapalat" w:hAnsi="GHEA Grapalat"/>
        </w:rPr>
        <w:t xml:space="preserve"> </w:t>
      </w:r>
      <w:r w:rsidR="000967DF" w:rsidRPr="00B02E29">
        <w:rPr>
          <w:rFonts w:ascii="GHEA Grapalat" w:hAnsi="GHEA Grapalat"/>
        </w:rPr>
        <w:t>закупке.</w:t>
      </w:r>
      <w:r w:rsidR="000967DF">
        <w:rPr>
          <w:rFonts w:ascii="GHEA Grapalat" w:hAnsi="GHEA Grapalat"/>
        </w:rPr>
        <w:t xml:space="preserve"> </w:t>
      </w:r>
      <w:r w:rsidR="000967DF" w:rsidRPr="00B02E29">
        <w:rPr>
          <w:rFonts w:ascii="GHEA Grapalat" w:hAnsi="GHEA Grapalat"/>
        </w:rPr>
        <w:t>При</w:t>
      </w:r>
      <w:r w:rsidR="000967DF">
        <w:rPr>
          <w:rFonts w:ascii="GHEA Grapalat" w:hAnsi="GHEA Grapalat"/>
        </w:rPr>
        <w:t xml:space="preserve"> </w:t>
      </w:r>
      <w:r w:rsidR="000967DF" w:rsidRPr="00B02E29">
        <w:rPr>
          <w:rFonts w:ascii="GHEA Grapalat" w:hAnsi="GHEA Grapalat"/>
        </w:rPr>
        <w:t>этом</w:t>
      </w:r>
      <w:r w:rsidR="000967DF">
        <w:rPr>
          <w:rFonts w:ascii="GHEA Grapalat" w:hAnsi="GHEA Grapalat"/>
        </w:rPr>
        <w:t xml:space="preserve"> </w:t>
      </w:r>
      <w:r w:rsidR="000967DF" w:rsidRPr="00B02E29">
        <w:rPr>
          <w:rFonts w:ascii="GHEA Grapalat" w:hAnsi="GHEA Grapalat"/>
        </w:rPr>
        <w:t>процедура</w:t>
      </w:r>
      <w:r w:rsidR="000967DF">
        <w:rPr>
          <w:rFonts w:ascii="GHEA Grapalat" w:hAnsi="GHEA Grapalat"/>
        </w:rPr>
        <w:t xml:space="preserve"> </w:t>
      </w:r>
      <w:r w:rsidR="000967DF" w:rsidRPr="00B02E29">
        <w:rPr>
          <w:rFonts w:ascii="GHEA Grapalat" w:hAnsi="GHEA Grapalat"/>
        </w:rPr>
        <w:t>закупки,</w:t>
      </w:r>
      <w:r w:rsidR="000967DF">
        <w:rPr>
          <w:rFonts w:ascii="GHEA Grapalat" w:hAnsi="GHEA Grapalat"/>
        </w:rPr>
        <w:t xml:space="preserve"> </w:t>
      </w:r>
      <w:r w:rsidR="000967DF" w:rsidRPr="00B02E29">
        <w:rPr>
          <w:rFonts w:ascii="GHEA Grapalat" w:hAnsi="GHEA Grapalat"/>
        </w:rPr>
        <w:t>организованная</w:t>
      </w:r>
      <w:r w:rsidR="000967DF">
        <w:rPr>
          <w:rFonts w:ascii="GHEA Grapalat" w:hAnsi="GHEA Grapalat"/>
        </w:rPr>
        <w:t xml:space="preserve"> </w:t>
      </w:r>
      <w:r w:rsidR="000967DF" w:rsidRPr="00B02E29">
        <w:rPr>
          <w:rFonts w:ascii="GHEA Grapalat" w:hAnsi="GHEA Grapalat"/>
        </w:rPr>
        <w:t>для</w:t>
      </w:r>
      <w:r w:rsidR="000967DF">
        <w:rPr>
          <w:rFonts w:ascii="GHEA Grapalat" w:hAnsi="GHEA Grapalat"/>
        </w:rPr>
        <w:t xml:space="preserve"> </w:t>
      </w:r>
      <w:r w:rsidR="000967DF" w:rsidRPr="00B02E29">
        <w:rPr>
          <w:rFonts w:ascii="GHEA Grapalat" w:hAnsi="GHEA Grapalat"/>
        </w:rPr>
        <w:t>нужд</w:t>
      </w:r>
      <w:r w:rsidR="000967DF">
        <w:rPr>
          <w:rFonts w:ascii="GHEA Grapalat" w:hAnsi="GHEA Grapalat"/>
        </w:rPr>
        <w:t xml:space="preserve"> </w:t>
      </w:r>
      <w:r w:rsidR="000967DF" w:rsidRPr="00B02E29">
        <w:rPr>
          <w:rFonts w:ascii="GHEA Grapalat" w:hAnsi="GHEA Grapalat"/>
        </w:rPr>
        <w:t>государства</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общин,</w:t>
      </w:r>
      <w:r w:rsidR="000967DF">
        <w:rPr>
          <w:rFonts w:ascii="GHEA Grapalat" w:hAnsi="GHEA Grapalat"/>
        </w:rPr>
        <w:t xml:space="preserve"> </w:t>
      </w:r>
      <w:r w:rsidR="000967DF" w:rsidRPr="00B02E29">
        <w:rPr>
          <w:rFonts w:ascii="GHEA Grapalat" w:hAnsi="GHEA Grapalat"/>
        </w:rPr>
        <w:t>может</w:t>
      </w:r>
      <w:r w:rsidR="000967DF">
        <w:rPr>
          <w:rFonts w:ascii="GHEA Grapalat" w:hAnsi="GHEA Grapalat"/>
        </w:rPr>
        <w:t xml:space="preserve"> </w:t>
      </w:r>
      <w:r w:rsidR="000967DF" w:rsidRPr="00B02E29">
        <w:rPr>
          <w:rFonts w:ascii="GHEA Grapalat" w:hAnsi="GHEA Grapalat"/>
        </w:rPr>
        <w:t>быть</w:t>
      </w:r>
      <w:r w:rsidR="000967DF">
        <w:rPr>
          <w:rFonts w:ascii="GHEA Grapalat" w:hAnsi="GHEA Grapalat"/>
        </w:rPr>
        <w:t xml:space="preserve"> </w:t>
      </w:r>
      <w:r w:rsidR="000967DF" w:rsidRPr="00B02E29">
        <w:rPr>
          <w:rFonts w:ascii="GHEA Grapalat" w:hAnsi="GHEA Grapalat"/>
        </w:rPr>
        <w:t>объявлена</w:t>
      </w:r>
      <w:r w:rsidR="000967DF">
        <w:rPr>
          <w:rFonts w:ascii="GHEA Grapalat" w:hAnsi="GHEA Grapalat"/>
        </w:rPr>
        <w:t xml:space="preserve"> </w:t>
      </w:r>
      <w:r w:rsidR="000967DF" w:rsidRPr="00B02E29">
        <w:rPr>
          <w:rFonts w:ascii="GHEA Grapalat" w:hAnsi="GHEA Grapalat"/>
        </w:rPr>
        <w:t>полностью</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частично</w:t>
      </w:r>
      <w:r w:rsidR="000967DF">
        <w:rPr>
          <w:rFonts w:ascii="GHEA Grapalat" w:hAnsi="GHEA Grapalat"/>
        </w:rPr>
        <w:t xml:space="preserve"> </w:t>
      </w:r>
      <w:r w:rsidR="000967DF" w:rsidRPr="00B02E29">
        <w:rPr>
          <w:rFonts w:ascii="GHEA Grapalat" w:hAnsi="GHEA Grapalat"/>
        </w:rPr>
        <w:t>несостоявшейся</w:t>
      </w:r>
      <w:r w:rsidR="000967DF">
        <w:rPr>
          <w:rFonts w:ascii="GHEA Grapalat" w:hAnsi="GHEA Grapalat"/>
        </w:rPr>
        <w:t xml:space="preserve"> </w:t>
      </w:r>
      <w:r w:rsidR="000967DF" w:rsidRPr="00CC7EC8">
        <w:rPr>
          <w:rFonts w:ascii="GHEA Grapalat" w:hAnsi="GHEA Grapalat"/>
          <w:spacing w:val="-6"/>
        </w:rPr>
        <w:t>на</w:t>
      </w:r>
      <w:r w:rsidR="000967DF">
        <w:rPr>
          <w:rFonts w:ascii="GHEA Grapalat" w:hAnsi="GHEA Grapalat"/>
          <w:spacing w:val="-6"/>
        </w:rPr>
        <w:t xml:space="preserve"> </w:t>
      </w:r>
      <w:r w:rsidR="000967DF" w:rsidRPr="00CC7EC8">
        <w:rPr>
          <w:rFonts w:ascii="GHEA Grapalat" w:hAnsi="GHEA Grapalat"/>
          <w:spacing w:val="-6"/>
        </w:rPr>
        <w:t>основании</w:t>
      </w:r>
      <w:r w:rsidR="000967DF">
        <w:rPr>
          <w:rFonts w:ascii="GHEA Grapalat" w:hAnsi="GHEA Grapalat"/>
          <w:spacing w:val="-6"/>
        </w:rPr>
        <w:t xml:space="preserve"> </w:t>
      </w:r>
      <w:r w:rsidR="000967DF" w:rsidRPr="00CC7EC8">
        <w:rPr>
          <w:rFonts w:ascii="GHEA Grapalat" w:hAnsi="GHEA Grapalat"/>
          <w:spacing w:val="-6"/>
        </w:rPr>
        <w:t>решения</w:t>
      </w:r>
      <w:r w:rsidR="000967DF">
        <w:rPr>
          <w:rFonts w:ascii="GHEA Grapalat" w:hAnsi="GHEA Grapalat"/>
          <w:spacing w:val="-6"/>
        </w:rPr>
        <w:t xml:space="preserve"> </w:t>
      </w:r>
      <w:r w:rsidR="000967DF" w:rsidRPr="00CC7EC8">
        <w:rPr>
          <w:rFonts w:ascii="GHEA Grapalat" w:hAnsi="GHEA Grapalat"/>
          <w:spacing w:val="-6"/>
        </w:rPr>
        <w:t>руководителя</w:t>
      </w:r>
      <w:r w:rsidR="000967DF">
        <w:rPr>
          <w:rFonts w:ascii="GHEA Grapalat" w:hAnsi="GHEA Grapalat"/>
          <w:spacing w:val="-6"/>
        </w:rPr>
        <w:t xml:space="preserve"> </w:t>
      </w:r>
      <w:r w:rsidR="000967DF" w:rsidRPr="00CC7EC8">
        <w:rPr>
          <w:rFonts w:ascii="GHEA Grapalat" w:hAnsi="GHEA Grapalat"/>
          <w:spacing w:val="-6"/>
        </w:rPr>
        <w:t>уполномоченного</w:t>
      </w:r>
      <w:r w:rsidR="000967DF">
        <w:rPr>
          <w:rFonts w:ascii="GHEA Grapalat" w:hAnsi="GHEA Grapalat"/>
          <w:spacing w:val="-6"/>
        </w:rPr>
        <w:t xml:space="preserve"> </w:t>
      </w:r>
      <w:r w:rsidR="000967DF" w:rsidRPr="00CC7EC8">
        <w:rPr>
          <w:rFonts w:ascii="GHEA Grapalat" w:hAnsi="GHEA Grapalat"/>
          <w:spacing w:val="-6"/>
        </w:rPr>
        <w:t>органа,</w:t>
      </w:r>
      <w:r w:rsidR="000967DF">
        <w:rPr>
          <w:rFonts w:ascii="GHEA Grapalat" w:hAnsi="GHEA Grapalat"/>
          <w:spacing w:val="-6"/>
        </w:rPr>
        <w:t xml:space="preserve"> </w:t>
      </w:r>
      <w:r w:rsidR="000967DF" w:rsidRPr="00CC7EC8">
        <w:rPr>
          <w:rFonts w:ascii="GHEA Grapalat" w:hAnsi="GHEA Grapalat"/>
          <w:spacing w:val="-6"/>
        </w:rPr>
        <w:t>осуществляющего</w:t>
      </w:r>
      <w:r w:rsidR="000967DF">
        <w:rPr>
          <w:rFonts w:ascii="GHEA Grapalat" w:hAnsi="GHEA Grapalat"/>
          <w:spacing w:val="-6"/>
        </w:rPr>
        <w:t xml:space="preserve"> </w:t>
      </w:r>
      <w:r w:rsidR="000967DF" w:rsidRPr="00CC7EC8">
        <w:rPr>
          <w:rFonts w:ascii="GHEA Grapalat" w:hAnsi="GHEA Grapalat"/>
          <w:spacing w:val="-6"/>
        </w:rPr>
        <w:t>общее</w:t>
      </w:r>
      <w:r w:rsidR="000967DF">
        <w:rPr>
          <w:rFonts w:ascii="GHEA Grapalat" w:hAnsi="GHEA Grapalat"/>
          <w:spacing w:val="-6"/>
        </w:rPr>
        <w:t xml:space="preserve"> </w:t>
      </w:r>
      <w:r w:rsidR="000967DF" w:rsidRPr="00CC7EC8">
        <w:rPr>
          <w:rFonts w:ascii="GHEA Grapalat" w:hAnsi="GHEA Grapalat"/>
          <w:spacing w:val="-6"/>
        </w:rPr>
        <w:t>управление</w:t>
      </w:r>
      <w:r w:rsidR="000967DF" w:rsidRPr="009044F1">
        <w:rPr>
          <w:rFonts w:ascii="GHEA Grapalat" w:hAnsi="GHEA Grapalat"/>
        </w:rPr>
        <w:t>.</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244AC9">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244AC9">
      <w:pPr>
        <w:widowControl w:val="0"/>
        <w:tabs>
          <w:tab w:val="left" w:pos="1276"/>
        </w:tabs>
        <w:ind w:firstLine="709"/>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44AC9" w:rsidRPr="009044F1" w:rsidRDefault="00244AC9" w:rsidP="00244AC9">
      <w:pPr>
        <w:widowControl w:val="0"/>
        <w:tabs>
          <w:tab w:val="left" w:pos="1276"/>
        </w:tabs>
        <w:ind w:firstLine="709"/>
        <w:contextualSpacing/>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0967DF">
      <w:pPr>
        <w:widowControl w:val="0"/>
        <w:tabs>
          <w:tab w:val="left" w:pos="1134"/>
        </w:tabs>
        <w:ind w:firstLine="709"/>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 xml:space="preserve">Жалоба </w:t>
      </w:r>
      <w:r w:rsidR="00A677CD">
        <w:rPr>
          <w:rFonts w:ascii="GHEA Grapalat" w:hAnsi="GHEA Grapalat"/>
        </w:rPr>
        <w:lastRenderedPageBreak/>
        <w:t>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0967DF">
      <w:pPr>
        <w:widowControl w:val="0"/>
        <w:tabs>
          <w:tab w:val="left" w:pos="1276"/>
        </w:tabs>
        <w:ind w:firstLine="709"/>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0967DF">
      <w:pPr>
        <w:widowControl w:val="0"/>
        <w:tabs>
          <w:tab w:val="left" w:pos="1134"/>
        </w:tabs>
        <w:ind w:firstLine="709"/>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заказчик несет ответственность за возмещение ущерба, </w:t>
      </w:r>
      <w:r w:rsidRPr="009044F1">
        <w:rPr>
          <w:rFonts w:ascii="GHEA Grapalat" w:hAnsi="GHEA Grapalat"/>
        </w:rPr>
        <w:lastRenderedPageBreak/>
        <w:t>нанесенного подавшему жалобу лицу и обоснованного в установленном порядке.</w:t>
      </w:r>
    </w:p>
    <w:p w:rsidR="00C47000" w:rsidRPr="000811C1"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0967DF">
      <w:pPr>
        <w:widowControl w:val="0"/>
        <w:ind w:firstLine="709"/>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12B13">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6784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76784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76784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E12358" w:rsidRDefault="0078387F" w:rsidP="00767849">
      <w:pPr>
        <w:widowControl w:val="0"/>
        <w:ind w:firstLine="567"/>
        <w:contextualSpacing/>
        <w:jc w:val="both"/>
        <w:rPr>
          <w:rFonts w:ascii="GHEA Grapalat" w:hAnsi="GHEA Grapalat" w:cs="Sylfaen"/>
          <w:b/>
        </w:rPr>
      </w:pPr>
      <w:r w:rsidRPr="00E12358">
        <w:rPr>
          <w:rFonts w:ascii="GHEA Grapalat" w:hAnsi="GHEA Grapalat"/>
          <w:b/>
        </w:rPr>
        <w:t xml:space="preserve">Участник заявкой представляет </w:t>
      </w:r>
      <w:proofErr w:type="gramStart"/>
      <w:r w:rsidRPr="00E12358">
        <w:rPr>
          <w:rFonts w:ascii="GHEA Grapalat" w:hAnsi="GHEA Grapalat"/>
          <w:b/>
        </w:rPr>
        <w:t>утвержденные</w:t>
      </w:r>
      <w:proofErr w:type="gramEnd"/>
      <w:r w:rsidRPr="00E12358">
        <w:rPr>
          <w:rFonts w:ascii="GHEA Grapalat" w:hAnsi="GHEA Grapalat"/>
          <w:b/>
        </w:rPr>
        <w:t xml:space="preserve"> им:</w:t>
      </w:r>
    </w:p>
    <w:p w:rsidR="00096865" w:rsidRPr="00E12358" w:rsidRDefault="002D5CF0" w:rsidP="00767849">
      <w:pPr>
        <w:widowControl w:val="0"/>
        <w:tabs>
          <w:tab w:val="left" w:pos="1134"/>
        </w:tabs>
        <w:ind w:firstLine="567"/>
        <w:contextualSpacing/>
        <w:jc w:val="both"/>
        <w:rPr>
          <w:rFonts w:ascii="GHEA Grapalat" w:hAnsi="GHEA Grapalat"/>
          <w:b/>
        </w:rPr>
      </w:pPr>
      <w:r w:rsidRPr="00E12358">
        <w:rPr>
          <w:rFonts w:ascii="GHEA Grapalat" w:hAnsi="GHEA Grapalat"/>
          <w:b/>
        </w:rPr>
        <w:t>2.1</w:t>
      </w:r>
      <w:r w:rsidR="005114D0" w:rsidRPr="00E12358">
        <w:rPr>
          <w:rFonts w:ascii="GHEA Grapalat" w:hAnsi="GHEA Grapalat"/>
          <w:b/>
        </w:rPr>
        <w:t>.</w:t>
      </w:r>
      <w:r w:rsidR="009873F3" w:rsidRPr="00E12358">
        <w:rPr>
          <w:rFonts w:ascii="GHEA Grapalat" w:hAnsi="GHEA Grapalat"/>
          <w:b/>
        </w:rPr>
        <w:tab/>
      </w:r>
      <w:r w:rsidRPr="00E12358">
        <w:rPr>
          <w:rFonts w:ascii="GHEA Grapalat" w:hAnsi="GHEA Grapalat"/>
          <w:b/>
        </w:rPr>
        <w:t>заявлени</w:t>
      </w:r>
      <w:proofErr w:type="gramStart"/>
      <w:r w:rsidRPr="00E12358">
        <w:rPr>
          <w:rFonts w:ascii="GHEA Grapalat" w:hAnsi="GHEA Grapalat"/>
          <w:b/>
        </w:rPr>
        <w:t>е</w:t>
      </w:r>
      <w:r w:rsidR="00EB3C28" w:rsidRPr="00E12358">
        <w:rPr>
          <w:rFonts w:ascii="GHEA Grapalat" w:hAnsi="GHEA Grapalat"/>
          <w:b/>
        </w:rPr>
        <w:t>-</w:t>
      </w:r>
      <w:proofErr w:type="gramEnd"/>
      <w:r w:rsidR="00EB3C28" w:rsidRPr="00E12358">
        <w:rPr>
          <w:rFonts w:ascii="GHEA Grapalat" w:hAnsi="GHEA Grapalat"/>
          <w:b/>
        </w:rPr>
        <w:t>-</w:t>
      </w:r>
      <w:proofErr w:type="spellStart"/>
      <w:r w:rsidR="00EB3C28" w:rsidRPr="00E12358">
        <w:rPr>
          <w:rFonts w:ascii="GHEA Grapalat" w:hAnsi="GHEA Grapalat"/>
          <w:b/>
        </w:rPr>
        <w:t>объявлени</w:t>
      </w:r>
      <w:proofErr w:type="spellEnd"/>
      <w:r w:rsidR="00EB3C28" w:rsidRPr="00E12358">
        <w:rPr>
          <w:rFonts w:ascii="GHEA Grapalat" w:hAnsi="GHEA Grapalat"/>
          <w:b/>
          <w:lang w:val="en-US"/>
        </w:rPr>
        <w:t>e</w:t>
      </w:r>
      <w:r w:rsidR="00EB3C28" w:rsidRPr="00E12358">
        <w:rPr>
          <w:rFonts w:ascii="GHEA Grapalat" w:hAnsi="GHEA Grapalat"/>
          <w:b/>
        </w:rPr>
        <w:t xml:space="preserve"> </w:t>
      </w:r>
      <w:r w:rsidR="001504AC" w:rsidRPr="00E12358">
        <w:rPr>
          <w:rFonts w:ascii="GHEA Grapalat" w:hAnsi="GHEA Grapalat"/>
          <w:b/>
        </w:rPr>
        <w:t>н</w:t>
      </w:r>
      <w:r w:rsidRPr="00E12358">
        <w:rPr>
          <w:rFonts w:ascii="GHEA Grapalat" w:hAnsi="GHEA Grapalat"/>
          <w:b/>
        </w:rPr>
        <w:t>а участие в процедуре согласно Приложению №1;</w:t>
      </w:r>
    </w:p>
    <w:p w:rsidR="009D7EFF" w:rsidRPr="00E12358" w:rsidRDefault="009D7EF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2</w:t>
      </w:r>
      <w:r w:rsidR="00EA7CA6" w:rsidRPr="00E12358">
        <w:rPr>
          <w:rFonts w:ascii="GHEA Grapalat" w:hAnsi="GHEA Grapalat"/>
          <w:b/>
        </w:rPr>
        <w:t xml:space="preserve"> </w:t>
      </w:r>
      <w:r w:rsidR="00524D3D" w:rsidRPr="00E12358">
        <w:rPr>
          <w:rFonts w:ascii="GHEA Grapalat" w:hAnsi="GHEA Grapalat"/>
          <w:b/>
        </w:rPr>
        <w:t xml:space="preserve"> </w:t>
      </w:r>
      <w:r w:rsidRPr="00E12358">
        <w:rPr>
          <w:rFonts w:ascii="GHEA Grapalat" w:hAnsi="GHEA Grapalat"/>
          <w:b/>
        </w:rPr>
        <w:t>копию договора</w:t>
      </w:r>
      <w:r w:rsidR="00AD6738" w:rsidRPr="00E12358">
        <w:rPr>
          <w:rFonts w:ascii="GHEA Grapalat" w:hAnsi="GHEA Grapalat"/>
          <w:b/>
        </w:rPr>
        <w:t xml:space="preserve"> субподряда</w:t>
      </w:r>
      <w:r w:rsidRPr="00E12358">
        <w:rPr>
          <w:rFonts w:ascii="GHEA Grapalat" w:hAnsi="GHEA Grapalat"/>
          <w:b/>
        </w:rPr>
        <w:t xml:space="preserve"> и данные лица, являющегося стороной этого договора, если Договор будет выполняться через </w:t>
      </w:r>
      <w:r w:rsidR="00771A24" w:rsidRPr="00E12358">
        <w:rPr>
          <w:rFonts w:ascii="GHEA Grapalat" w:hAnsi="GHEA Grapalat"/>
          <w:b/>
        </w:rPr>
        <w:t>субподряд</w:t>
      </w:r>
      <w:r w:rsidRPr="00E12358">
        <w:rPr>
          <w:rFonts w:ascii="GHEA Grapalat" w:hAnsi="GHEA Grapalat"/>
          <w:b/>
        </w:rPr>
        <w:t>;</w:t>
      </w:r>
    </w:p>
    <w:p w:rsidR="008D4137" w:rsidRPr="00E12358" w:rsidRDefault="008D4137"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3</w:t>
      </w:r>
      <w:r w:rsidR="00EA7CA6" w:rsidRPr="00E12358">
        <w:rPr>
          <w:rFonts w:ascii="GHEA Grapalat" w:hAnsi="GHEA Grapalat"/>
          <w:b/>
        </w:rPr>
        <w:t xml:space="preserve"> </w:t>
      </w:r>
      <w:r w:rsidRPr="00E12358">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030728" w:rsidRPr="00E12358">
        <w:rPr>
          <w:rStyle w:val="FootnoteReference"/>
          <w:rFonts w:ascii="GHEA Grapalat" w:hAnsi="GHEA Grapalat"/>
          <w:b/>
        </w:rPr>
        <w:footnoteReference w:customMarkFollows="1" w:id="3"/>
        <w:t>15</w:t>
      </w:r>
    </w:p>
    <w:p w:rsidR="006505D2" w:rsidRPr="00E12358" w:rsidRDefault="002C4DB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4</w:t>
      </w:r>
      <w:r w:rsidR="005114D0" w:rsidRPr="00E12358">
        <w:rPr>
          <w:rFonts w:ascii="GHEA Grapalat" w:hAnsi="GHEA Grapalat"/>
          <w:b/>
        </w:rPr>
        <w:t>.</w:t>
      </w:r>
      <w:r w:rsidR="009873F3" w:rsidRPr="00E12358">
        <w:rPr>
          <w:rFonts w:ascii="GHEA Grapalat" w:hAnsi="GHEA Grapalat"/>
          <w:b/>
        </w:rPr>
        <w:tab/>
      </w:r>
      <w:r w:rsidRPr="00E12358">
        <w:rPr>
          <w:rFonts w:ascii="GHEA Grapalat" w:hAnsi="GHEA Grapalat"/>
          <w:b/>
        </w:rPr>
        <w:t>обеспечение заявки, которое представляется в форме наличных денег или банковской гарантии</w:t>
      </w:r>
      <w:r w:rsidR="00FC016A" w:rsidRPr="00E12358">
        <w:rPr>
          <w:rFonts w:ascii="GHEA Grapalat" w:hAnsi="GHEA Grapalat"/>
          <w:b/>
        </w:rPr>
        <w:t xml:space="preserve"> (Приложению №3)</w:t>
      </w:r>
      <w:r w:rsidRPr="00E12358">
        <w:rPr>
          <w:rFonts w:ascii="GHEA Grapalat" w:hAnsi="GHEA Grapalat"/>
          <w:b/>
        </w:rPr>
        <w:t xml:space="preserve">; При этом заявкой представляется </w:t>
      </w:r>
      <w:r w:rsidR="00030728" w:rsidRPr="00E12358">
        <w:rPr>
          <w:rFonts w:ascii="GHEA Grapalat" w:hAnsi="GHEA Grapalat"/>
          <w:b/>
        </w:rPr>
        <w:t>оригинал</w:t>
      </w:r>
      <w:r w:rsidRPr="00E12358">
        <w:rPr>
          <w:rFonts w:ascii="GHEA Grapalat" w:hAnsi="GHEA Grapalat"/>
          <w:b/>
        </w:rPr>
        <w:t xml:space="preserve"> документа, удостоверяющего опла</w:t>
      </w:r>
      <w:r w:rsidR="00030728" w:rsidRPr="00E12358">
        <w:rPr>
          <w:rFonts w:ascii="GHEA Grapalat" w:hAnsi="GHEA Grapalat"/>
          <w:b/>
        </w:rPr>
        <w:t>ту наличных денег, или оригинал</w:t>
      </w:r>
      <w:r w:rsidRPr="00E12358">
        <w:rPr>
          <w:rFonts w:ascii="GHEA Grapalat" w:hAnsi="GHEA Grapalat"/>
          <w:b/>
        </w:rPr>
        <w:t xml:space="preserve"> банковской гарантии.</w:t>
      </w:r>
      <w:r w:rsidR="00030728" w:rsidRPr="00E12358">
        <w:rPr>
          <w:rStyle w:val="FootnoteReference"/>
          <w:rFonts w:ascii="GHEA Grapalat" w:hAnsi="GHEA Grapalat"/>
          <w:b/>
        </w:rPr>
        <w:footnoteReference w:customMarkFollows="1" w:id="4"/>
        <w:t>16</w:t>
      </w:r>
    </w:p>
    <w:p w:rsidR="00E67BA7" w:rsidRPr="00E12358" w:rsidRDefault="00096865"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E7AC1" w:rsidRPr="00E12358">
        <w:rPr>
          <w:rFonts w:ascii="GHEA Grapalat" w:hAnsi="GHEA Grapalat"/>
          <w:b/>
        </w:rPr>
        <w:t>5</w:t>
      </w:r>
      <w:r w:rsidR="004413A5" w:rsidRPr="00E12358">
        <w:rPr>
          <w:rFonts w:ascii="GHEA Grapalat" w:hAnsi="GHEA Grapalat"/>
          <w:b/>
        </w:rPr>
        <w:t>.</w:t>
      </w:r>
      <w:r w:rsidR="00367A9A" w:rsidRPr="00E12358">
        <w:rPr>
          <w:rFonts w:ascii="GHEA Grapalat" w:hAnsi="GHEA Grapalat"/>
          <w:b/>
        </w:rPr>
        <w:tab/>
      </w:r>
      <w:r w:rsidRPr="00E12358">
        <w:rPr>
          <w:rFonts w:ascii="GHEA Grapalat" w:hAnsi="GHEA Grapalat"/>
          <w:b/>
        </w:rPr>
        <w:t>ценовое предложение согласно Приложению №</w:t>
      </w:r>
      <w:r w:rsidR="00385C27" w:rsidRPr="00E12358">
        <w:rPr>
          <w:rFonts w:ascii="GHEA Grapalat" w:hAnsi="GHEA Grapalat"/>
          <w:b/>
        </w:rPr>
        <w:t>2</w:t>
      </w:r>
      <w:r w:rsidRPr="00E12358">
        <w:rPr>
          <w:rFonts w:ascii="GHEA Grapalat" w:hAnsi="GHEA Grapalat"/>
          <w:b/>
        </w:rPr>
        <w:t>; Ценовое предложение представляется в форме расчета, состоящего из обобщенных компонентов стоимости</w:t>
      </w:r>
      <w:del w:id="0" w:author="Vardan" w:date="2020-06-03T18:32:00Z">
        <w:r w:rsidR="002C0665" w:rsidRPr="00E12358" w:rsidDel="00C14716">
          <w:rPr>
            <w:rFonts w:ascii="GHEA Grapalat" w:hAnsi="GHEA Grapalat"/>
            <w:b/>
          </w:rPr>
          <w:delText>,</w:delText>
        </w:r>
      </w:del>
      <w:ins w:id="1" w:author="Vardan" w:date="2020-06-03T18:33:00Z">
        <w:r w:rsidR="001D5C13" w:rsidRPr="00E12358">
          <w:rPr>
            <w:rFonts w:ascii="GHEA Grapalat" w:hAnsi="GHEA Grapalat"/>
            <w:b/>
          </w:rPr>
          <w:t xml:space="preserve"> </w:t>
        </w:r>
      </w:ins>
      <w:r w:rsidR="001D5C13" w:rsidRPr="00E12358">
        <w:rPr>
          <w:rFonts w:ascii="GHEA Grapalat" w:hAnsi="GHEA Grapalat"/>
          <w:b/>
        </w:rPr>
        <w:t>(совокупность себестоимости и прогнозируемой прибыли)</w:t>
      </w:r>
      <w:r w:rsidRPr="00E12358">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E12358">
        <w:rPr>
          <w:rFonts w:ascii="GHEA Grapalat" w:hAnsi="GHEA Grapalat"/>
          <w:b/>
        </w:rPr>
        <w:t xml:space="preserve"> требуются и не представляются.</w:t>
      </w:r>
    </w:p>
    <w:p w:rsidR="00F27A50" w:rsidRPr="00E12358" w:rsidRDefault="005E7AC1"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2.6</w:t>
      </w:r>
      <w:proofErr w:type="gramStart"/>
      <w:r w:rsidRPr="00E12358">
        <w:rPr>
          <w:rFonts w:ascii="GHEA Grapalat" w:hAnsi="GHEA Grapalat"/>
          <w:b/>
          <w:sz w:val="24"/>
          <w:szCs w:val="24"/>
        </w:rPr>
        <w:t xml:space="preserve"> </w:t>
      </w:r>
      <w:r w:rsidR="00F27A50" w:rsidRPr="00E12358">
        <w:rPr>
          <w:rFonts w:ascii="GHEA Grapalat" w:hAnsi="GHEA Grapalat"/>
          <w:b/>
          <w:sz w:val="24"/>
          <w:szCs w:val="24"/>
        </w:rPr>
        <w:t>П</w:t>
      </w:r>
      <w:proofErr w:type="gramEnd"/>
      <w:r w:rsidR="00F27A50" w:rsidRPr="00E12358">
        <w:rPr>
          <w:rFonts w:ascii="GHEA Grapalat" w:hAnsi="GHEA Grapalat"/>
          <w:b/>
          <w:sz w:val="24"/>
          <w:szCs w:val="24"/>
        </w:rPr>
        <w:t>ри закупке строительных работ:</w:t>
      </w:r>
    </w:p>
    <w:p w:rsidR="006F2D9C" w:rsidRPr="00E12358" w:rsidRDefault="00D70ABA" w:rsidP="00767849">
      <w:pPr>
        <w:ind w:firstLine="567"/>
        <w:contextualSpacing/>
        <w:jc w:val="both"/>
        <w:rPr>
          <w:rFonts w:ascii="GHEA Grapalat" w:hAnsi="GHEA Grapalat"/>
          <w:b/>
        </w:rPr>
      </w:pPr>
      <w:r w:rsidRPr="00E12358">
        <w:rPr>
          <w:rFonts w:ascii="GHEA Grapalat" w:hAnsi="GHEA Grapalat"/>
          <w:b/>
        </w:rPr>
        <w:t>-</w:t>
      </w:r>
      <w:r w:rsidR="006F2D9C" w:rsidRPr="00E12358">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12358">
        <w:rPr>
          <w:rFonts w:ascii="GHEA Grapalat" w:hAnsi="GHEA Grapalat"/>
          <w:b/>
        </w:rPr>
        <w:t>,</w:t>
      </w:r>
      <w:proofErr w:type="gramEnd"/>
      <w:r w:rsidR="006F2D9C" w:rsidRPr="00E12358">
        <w:rPr>
          <w:rFonts w:ascii="GHEA Grapalat" w:hAnsi="GHEA Grapalat"/>
          <w:b/>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w:t>
      </w:r>
      <w:r w:rsidR="006F2D9C" w:rsidRPr="00E12358">
        <w:rPr>
          <w:rFonts w:ascii="GHEA Grapalat" w:hAnsi="GHEA Grapalat"/>
          <w:b/>
        </w:rPr>
        <w:lastRenderedPageBreak/>
        <w:t>настоящей конкурсной документации. Разделы работ не могут быть искусственно объединены или разъедены.</w:t>
      </w:r>
    </w:p>
    <w:p w:rsidR="00F27A50" w:rsidRPr="00E12358" w:rsidRDefault="006F2D9C"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w:t>
      </w:r>
      <w:r w:rsidR="00B226CF">
        <w:rPr>
          <w:rFonts w:ascii="GHEA Grapalat" w:hAnsi="GHEA Grapalat"/>
          <w:b/>
          <w:sz w:val="24"/>
          <w:szCs w:val="24"/>
        </w:rPr>
        <w:t>ю.</w:t>
      </w:r>
      <w:r w:rsidR="00F27A50" w:rsidRPr="00E12358">
        <w:rPr>
          <w:rFonts w:ascii="GHEA Grapalat" w:hAnsi="GHEA Grapalat"/>
          <w:b/>
          <w:sz w:val="24"/>
          <w:szCs w:val="24"/>
        </w:rPr>
        <w:t xml:space="preserve"> </w:t>
      </w:r>
    </w:p>
    <w:p w:rsidR="008B1F31" w:rsidRDefault="008B1F31" w:rsidP="00767849">
      <w:pPr>
        <w:widowControl w:val="0"/>
        <w:contextualSpacing/>
        <w:jc w:val="center"/>
        <w:rPr>
          <w:rFonts w:ascii="GHEA Grapalat" w:hAnsi="GHEA Grapalat"/>
          <w:b/>
        </w:rPr>
      </w:pPr>
    </w:p>
    <w:p w:rsidR="008B1F31" w:rsidRDefault="008B1F31" w:rsidP="0076784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76784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226CF" w:rsidRPr="00B226CF">
        <w:rPr>
          <w:rFonts w:ascii="GHEA Grapalat" w:hAnsi="GHEA Grapalat"/>
          <w:b/>
        </w:rPr>
        <w:t>2</w:t>
      </w:r>
      <w:r w:rsidRPr="00B226CF">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76784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76784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767849">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767849">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26CF" w:rsidRDefault="00B226CF">
      <w:pPr>
        <w:rPr>
          <w:rFonts w:ascii="GHEA Grapalat" w:hAnsi="GHEA Grapalat"/>
          <w:b/>
        </w:rPr>
      </w:pPr>
      <w:r>
        <w:rPr>
          <w:rFonts w:ascii="GHEA Grapalat" w:hAnsi="GHEA Grapalat"/>
          <w:b/>
        </w:rPr>
        <w:br w:type="page"/>
      </w:r>
    </w:p>
    <w:p w:rsidR="00B2572B" w:rsidRPr="00374F4A" w:rsidRDefault="00B2572B" w:rsidP="008C7B19">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8C7B1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C7B1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C7B19" w:rsidRPr="008C7B19">
        <w:rPr>
          <w:rFonts w:ascii="GHEA Grapalat" w:hAnsi="GHEA Grapalat"/>
          <w:b/>
          <w:sz w:val="24"/>
          <w:szCs w:val="24"/>
        </w:rPr>
        <w:t>«</w:t>
      </w:r>
      <w:r w:rsidR="008C7B19" w:rsidRPr="008C7B19">
        <w:rPr>
          <w:rFonts w:ascii="GHEA Grapalat" w:hAnsi="GHEA Grapalat"/>
          <w:b/>
          <w:sz w:val="24"/>
          <w:szCs w:val="24"/>
          <w:lang w:val="en-GB"/>
        </w:rPr>
        <w:t>GH</w:t>
      </w:r>
      <w:proofErr w:type="spellStart"/>
      <w:r w:rsidR="008C7B19" w:rsidRPr="008C7B19">
        <w:rPr>
          <w:rFonts w:ascii="GHEA Grapalat" w:hAnsi="GHEA Grapalat"/>
          <w:b/>
          <w:sz w:val="24"/>
          <w:szCs w:val="24"/>
        </w:rPr>
        <w:t>AShDzB</w:t>
      </w:r>
      <w:proofErr w:type="spellEnd"/>
      <w:r w:rsidR="008C7B19" w:rsidRPr="008C7B19">
        <w:rPr>
          <w:rFonts w:ascii="GHEA Grapalat" w:hAnsi="GHEA Grapalat"/>
          <w:b/>
          <w:sz w:val="24"/>
          <w:szCs w:val="24"/>
        </w:rPr>
        <w:t>-</w:t>
      </w:r>
      <w:r w:rsidR="008C7B19" w:rsidRPr="008C7B19">
        <w:rPr>
          <w:rFonts w:ascii="GHEA Grapalat" w:hAnsi="GHEA Grapalat"/>
          <w:b/>
          <w:sz w:val="24"/>
          <w:szCs w:val="24"/>
          <w:lang w:val="en-GB"/>
        </w:rPr>
        <w:t>HVKAK</w:t>
      </w:r>
      <w:r w:rsidR="008C7B19" w:rsidRPr="008C7B19">
        <w:rPr>
          <w:rFonts w:ascii="GHEA Grapalat" w:hAnsi="GHEA Grapalat"/>
          <w:b/>
          <w:sz w:val="24"/>
          <w:szCs w:val="24"/>
        </w:rPr>
        <w:t>-2021-23»</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8C7B19">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C7B19">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9C740C" w:rsidRDefault="009C740C" w:rsidP="009C740C">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1700F">
        <w:rPr>
          <w:rFonts w:ascii="GHEA Grapalat" w:hAnsi="GHEA Grapalat"/>
          <w:i/>
        </w:rPr>
        <w:t>«</w:t>
      </w:r>
      <w:r w:rsidR="00B1700F">
        <w:rPr>
          <w:rFonts w:ascii="GHEA Grapalat" w:hAnsi="GHEA Grapalat"/>
          <w:i/>
          <w:lang w:val="en-GB"/>
        </w:rPr>
        <w:t>GH</w:t>
      </w:r>
      <w:proofErr w:type="spellStart"/>
      <w:r w:rsidR="00B1700F">
        <w:rPr>
          <w:rFonts w:ascii="GHEA Grapalat" w:hAnsi="GHEA Grapalat"/>
          <w:i/>
        </w:rPr>
        <w:t>AShDzB</w:t>
      </w:r>
      <w:proofErr w:type="spellEnd"/>
      <w:r w:rsidR="00B1700F" w:rsidRPr="00EC6ABE">
        <w:rPr>
          <w:rFonts w:ascii="GHEA Grapalat" w:hAnsi="GHEA Grapalat"/>
          <w:i/>
        </w:rPr>
        <w:t>-</w:t>
      </w:r>
      <w:r w:rsidR="00B1700F">
        <w:rPr>
          <w:rFonts w:ascii="GHEA Grapalat" w:hAnsi="GHEA Grapalat"/>
          <w:i/>
          <w:lang w:val="en-GB"/>
        </w:rPr>
        <w:t>HVKAK</w:t>
      </w:r>
      <w:r w:rsidR="00B1700F" w:rsidRPr="00EC6ABE">
        <w:rPr>
          <w:rFonts w:ascii="GHEA Grapalat" w:hAnsi="GHEA Grapalat"/>
          <w:i/>
        </w:rPr>
        <w:t>-2021-23</w:t>
      </w:r>
      <w:r w:rsidR="00B1700F">
        <w:rPr>
          <w:rFonts w:ascii="GHEA Grapalat" w:hAnsi="GHEA Grapalat"/>
          <w:i/>
        </w:rPr>
        <w:t>»</w:t>
      </w:r>
      <w:r>
        <w:rPr>
          <w:rFonts w:ascii="GHEA Grapalat" w:hAnsi="GHEA Grapalat" w:cs="Sylfaen"/>
        </w:rPr>
        <w:t xml:space="preserve"> </w:t>
      </w:r>
      <w:r w:rsidR="008B4AD8">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C740C">
        <w:rPr>
          <w:rFonts w:ascii="GHEA Grapalat" w:hAnsi="GHEA Grapalat"/>
        </w:rPr>
        <w:t>запрос котировок</w:t>
      </w:r>
      <w:r>
        <w:rPr>
          <w:rFonts w:ascii="GHEA Grapalat" w:hAnsi="GHEA Grapalat"/>
        </w:rPr>
        <w:t xml:space="preserve"> под кодом </w:t>
      </w:r>
      <w:r w:rsidR="00B1700F">
        <w:rPr>
          <w:rFonts w:ascii="GHEA Grapalat" w:hAnsi="GHEA Grapalat"/>
          <w:i/>
        </w:rPr>
        <w:t>«</w:t>
      </w:r>
      <w:r w:rsidR="00B1700F">
        <w:rPr>
          <w:rFonts w:ascii="GHEA Grapalat" w:hAnsi="GHEA Grapalat"/>
          <w:i/>
          <w:lang w:val="en-GB"/>
        </w:rPr>
        <w:t>GH</w:t>
      </w:r>
      <w:proofErr w:type="spellStart"/>
      <w:r w:rsidR="00B1700F">
        <w:rPr>
          <w:rFonts w:ascii="GHEA Grapalat" w:hAnsi="GHEA Grapalat"/>
          <w:i/>
        </w:rPr>
        <w:t>AShDzB</w:t>
      </w:r>
      <w:proofErr w:type="spellEnd"/>
      <w:r w:rsidR="00B1700F" w:rsidRPr="00EC6ABE">
        <w:rPr>
          <w:rFonts w:ascii="GHEA Grapalat" w:hAnsi="GHEA Grapalat"/>
          <w:i/>
        </w:rPr>
        <w:t>-</w:t>
      </w:r>
      <w:r w:rsidR="00B1700F">
        <w:rPr>
          <w:rFonts w:ascii="GHEA Grapalat" w:hAnsi="GHEA Grapalat"/>
          <w:i/>
          <w:lang w:val="en-GB"/>
        </w:rPr>
        <w:t>HVKAK</w:t>
      </w:r>
      <w:r w:rsidR="00B1700F" w:rsidRPr="00EC6ABE">
        <w:rPr>
          <w:rFonts w:ascii="GHEA Grapalat" w:hAnsi="GHEA Grapalat"/>
          <w:i/>
        </w:rPr>
        <w:t>-2021-23</w:t>
      </w:r>
      <w:r w:rsidR="00B1700F">
        <w:rPr>
          <w:rFonts w:ascii="GHEA Grapalat" w:hAnsi="GHEA Grapalat"/>
          <w:i/>
        </w:rPr>
        <w:t>»</w:t>
      </w:r>
      <w:r>
        <w:rPr>
          <w:rFonts w:ascii="GHEA Grapalat" w:hAnsi="GHEA Grapalat"/>
        </w:rPr>
        <w:t>,</w:t>
      </w:r>
      <w:r w:rsidR="009C740C">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63C84">
        <w:rPr>
          <w:rFonts w:ascii="GHEA Grapalat" w:hAnsi="GHEA Grapalat"/>
        </w:rPr>
        <w:t>в запросе котировок</w:t>
      </w:r>
      <w:r w:rsidR="00305944">
        <w:rPr>
          <w:rFonts w:ascii="GHEA Grapalat" w:hAnsi="GHEA Grapalat"/>
        </w:rPr>
        <w:t xml:space="preserve"> </w:t>
      </w:r>
      <w:r>
        <w:rPr>
          <w:rFonts w:ascii="GHEA Grapalat" w:hAnsi="GHEA Grapalat"/>
        </w:rPr>
        <w:t xml:space="preserve">под кодом </w:t>
      </w:r>
      <w:r w:rsidR="00B1700F">
        <w:rPr>
          <w:rFonts w:ascii="GHEA Grapalat" w:hAnsi="GHEA Grapalat"/>
          <w:i/>
        </w:rPr>
        <w:t>«</w:t>
      </w:r>
      <w:r w:rsidR="00B1700F">
        <w:rPr>
          <w:rFonts w:ascii="GHEA Grapalat" w:hAnsi="GHEA Grapalat"/>
          <w:i/>
          <w:lang w:val="en-GB"/>
        </w:rPr>
        <w:t>GH</w:t>
      </w:r>
      <w:proofErr w:type="spellStart"/>
      <w:r w:rsidR="00B1700F">
        <w:rPr>
          <w:rFonts w:ascii="GHEA Grapalat" w:hAnsi="GHEA Grapalat"/>
          <w:i/>
        </w:rPr>
        <w:t>AShDzB</w:t>
      </w:r>
      <w:proofErr w:type="spellEnd"/>
      <w:r w:rsidR="00B1700F" w:rsidRPr="00EC6ABE">
        <w:rPr>
          <w:rFonts w:ascii="GHEA Grapalat" w:hAnsi="GHEA Grapalat"/>
          <w:i/>
        </w:rPr>
        <w:t>-</w:t>
      </w:r>
      <w:r w:rsidR="00B1700F">
        <w:rPr>
          <w:rFonts w:ascii="GHEA Grapalat" w:hAnsi="GHEA Grapalat"/>
          <w:i/>
          <w:lang w:val="en-GB"/>
        </w:rPr>
        <w:t>HVKAK</w:t>
      </w:r>
      <w:r w:rsidR="00B1700F" w:rsidRPr="00EC6ABE">
        <w:rPr>
          <w:rFonts w:ascii="GHEA Grapalat" w:hAnsi="GHEA Grapalat"/>
          <w:i/>
        </w:rPr>
        <w:t>-2021-</w:t>
      </w:r>
      <w:r w:rsidR="00B1700F" w:rsidRPr="00EC6ABE">
        <w:rPr>
          <w:rFonts w:ascii="GHEA Grapalat" w:hAnsi="GHEA Grapalat"/>
          <w:i/>
        </w:rPr>
        <w:lastRenderedPageBreak/>
        <w:t>23</w:t>
      </w:r>
      <w:r w:rsidR="00B1700F">
        <w:rPr>
          <w:rFonts w:ascii="GHEA Grapalat" w:hAnsi="GHEA Grapalat"/>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E03369" w:rsidRDefault="00990559" w:rsidP="002B05FA">
      <w:pPr>
        <w:ind w:firstLine="708"/>
        <w:jc w:val="both"/>
        <w:rPr>
          <w:rFonts w:ascii="GHEA Grapalat" w:hAnsi="GHEA Grapalat"/>
          <w:b/>
        </w:rPr>
      </w:pPr>
      <w:r w:rsidRPr="00E03369">
        <w:rPr>
          <w:rFonts w:ascii="GHEA Grapalat" w:hAnsi="GHEA Grapalat"/>
          <w:b/>
        </w:rPr>
        <w:t xml:space="preserve">Представляются </w:t>
      </w:r>
      <w:r w:rsidR="009230C2" w:rsidRPr="00E03369">
        <w:rPr>
          <w:rFonts w:ascii="GHEA Grapalat" w:hAnsi="GHEA Grapalat"/>
          <w:b/>
        </w:rPr>
        <w:t>технические характеристики, товарные знаки, фирменные наименования, марки, производител</w:t>
      </w:r>
      <w:r w:rsidR="006A6E86" w:rsidRPr="00E03369">
        <w:rPr>
          <w:rFonts w:ascii="GHEA Grapalat" w:hAnsi="GHEA Grapalat"/>
          <w:b/>
        </w:rPr>
        <w:t>и</w:t>
      </w:r>
      <w:r w:rsidR="009230C2" w:rsidRPr="00E03369">
        <w:rPr>
          <w:rFonts w:ascii="GHEA Grapalat" w:hAnsi="GHEA Grapalat"/>
          <w:b/>
        </w:rPr>
        <w:t xml:space="preserve"> и гарантийные сроки </w:t>
      </w:r>
      <w:r w:rsidR="00737CF6" w:rsidRPr="00E03369">
        <w:rPr>
          <w:rFonts w:ascii="GHEA Grapalat" w:hAnsi="GHEA Grapalat"/>
          <w:b/>
        </w:rPr>
        <w:t xml:space="preserve">соответствующих </w:t>
      </w:r>
      <w:r w:rsidR="009230C2" w:rsidRPr="00E03369">
        <w:rPr>
          <w:rFonts w:ascii="GHEA Grapalat" w:hAnsi="GHEA Grapalat"/>
          <w:b/>
        </w:rPr>
        <w:t>приборов</w:t>
      </w:r>
      <w:r w:rsidR="000858EB" w:rsidRPr="00E03369">
        <w:rPr>
          <w:rFonts w:ascii="GHEA Grapalat" w:hAnsi="GHEA Grapalat"/>
          <w:b/>
        </w:rPr>
        <w:t xml:space="preserve"> и оборудования</w:t>
      </w:r>
      <w:r w:rsidR="009230C2" w:rsidRPr="00E03369">
        <w:rPr>
          <w:rFonts w:ascii="GHEA Grapalat" w:hAnsi="GHEA Grapalat"/>
          <w:b/>
        </w:rPr>
        <w:t>, определенных проектной документацией, приложенной к данному приглашению</w:t>
      </w:r>
      <w:r w:rsidR="00E03369" w:rsidRPr="00E03369">
        <w:rPr>
          <w:rFonts w:ascii="GHEA Grapalat" w:hAnsi="GHEA Grapalat"/>
          <w:b/>
        </w:rPr>
        <w:t>.</w:t>
      </w:r>
      <w:r w:rsidR="00DA5D3D" w:rsidRPr="00E03369">
        <w:rPr>
          <w:rFonts w:ascii="GHEA Grapalat" w:hAnsi="GHEA Grapalat"/>
          <w:b/>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E03369">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EF5BF0" w:rsidRPr="00DC2360">
        <w:rPr>
          <w:rFonts w:ascii="GHEA Grapalat" w:hAnsi="GHEA Grapalat"/>
          <w:b/>
          <w:i/>
        </w:rPr>
        <w:t>.</w:t>
      </w:r>
      <w:r w:rsidR="00D043C1" w:rsidRPr="009044F1">
        <w:rPr>
          <w:rFonts w:ascii="GHEA Grapalat" w:hAnsi="GHEA Grapalat"/>
          <w:b/>
          <w:i/>
        </w:rPr>
        <w:t>1</w:t>
      </w:r>
    </w:p>
    <w:p w:rsidR="00D043C1" w:rsidRPr="009044F1" w:rsidRDefault="00D043C1" w:rsidP="00AD4D6F">
      <w:pPr>
        <w:pStyle w:val="BodyTextIndent3"/>
        <w:widowControl w:val="0"/>
        <w:spacing w:line="240" w:lineRule="auto"/>
        <w:ind w:firstLine="709"/>
        <w:contextualSpacing/>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D4D6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700F" w:rsidRPr="00AD4D6F">
        <w:rPr>
          <w:rFonts w:ascii="GHEA Grapalat" w:hAnsi="GHEA Grapalat"/>
          <w:b/>
          <w:i/>
          <w:sz w:val="24"/>
          <w:szCs w:val="24"/>
        </w:rPr>
        <w:t>«</w:t>
      </w:r>
      <w:r w:rsidR="00B1700F" w:rsidRPr="00AD4D6F">
        <w:rPr>
          <w:rFonts w:ascii="GHEA Grapalat" w:hAnsi="GHEA Grapalat"/>
          <w:b/>
          <w:i/>
          <w:sz w:val="24"/>
          <w:szCs w:val="24"/>
          <w:lang w:val="en-GB"/>
        </w:rPr>
        <w:t>GH</w:t>
      </w:r>
      <w:proofErr w:type="spellStart"/>
      <w:r w:rsidR="00B1700F" w:rsidRPr="00AD4D6F">
        <w:rPr>
          <w:rFonts w:ascii="GHEA Grapalat" w:hAnsi="GHEA Grapalat"/>
          <w:b/>
          <w:i/>
          <w:sz w:val="24"/>
          <w:szCs w:val="24"/>
        </w:rPr>
        <w:t>AShDzB</w:t>
      </w:r>
      <w:proofErr w:type="spellEnd"/>
      <w:r w:rsidR="00B1700F" w:rsidRPr="00AD4D6F">
        <w:rPr>
          <w:rFonts w:ascii="GHEA Grapalat" w:hAnsi="GHEA Grapalat"/>
          <w:b/>
          <w:i/>
          <w:sz w:val="24"/>
          <w:szCs w:val="24"/>
        </w:rPr>
        <w:t>-</w:t>
      </w:r>
      <w:r w:rsidR="00B1700F" w:rsidRPr="00AD4D6F">
        <w:rPr>
          <w:rFonts w:ascii="GHEA Grapalat" w:hAnsi="GHEA Grapalat"/>
          <w:b/>
          <w:i/>
          <w:sz w:val="24"/>
          <w:szCs w:val="24"/>
          <w:lang w:val="en-GB"/>
        </w:rPr>
        <w:t>HVKAK</w:t>
      </w:r>
      <w:r w:rsidR="00B1700F" w:rsidRPr="00AD4D6F">
        <w:rPr>
          <w:rFonts w:ascii="GHEA Grapalat" w:hAnsi="GHEA Grapalat"/>
          <w:b/>
          <w:i/>
          <w:sz w:val="24"/>
          <w:szCs w:val="24"/>
        </w:rPr>
        <w:t>-2021-23»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E87E48">
        <w:rPr>
          <w:rFonts w:ascii="GHEA Grapalat" w:hAnsi="GHEA Grapalat"/>
        </w:rPr>
        <w:t>запроса котировок</w:t>
      </w:r>
      <w:r w:rsidRPr="009044F1">
        <w:rPr>
          <w:rFonts w:ascii="GHEA Grapalat" w:hAnsi="GHEA Grapalat"/>
        </w:rPr>
        <w:t xml:space="preserve"> под кодом </w:t>
      </w:r>
      <w:r w:rsidR="00E03369" w:rsidRPr="00E03369">
        <w:rPr>
          <w:rFonts w:ascii="GHEA Grapalat" w:hAnsi="GHEA Grapalat"/>
        </w:rPr>
        <w:t>«</w:t>
      </w:r>
      <w:r w:rsidR="00E03369" w:rsidRPr="00E03369">
        <w:rPr>
          <w:rFonts w:ascii="GHEA Grapalat" w:hAnsi="GHEA Grapalat"/>
          <w:lang w:val="en-GB"/>
        </w:rPr>
        <w:t>GH</w:t>
      </w:r>
      <w:proofErr w:type="spellStart"/>
      <w:r w:rsidR="00E03369" w:rsidRPr="00E03369">
        <w:rPr>
          <w:rFonts w:ascii="GHEA Grapalat" w:hAnsi="GHEA Grapalat"/>
        </w:rPr>
        <w:t>AShDzB</w:t>
      </w:r>
      <w:proofErr w:type="spellEnd"/>
      <w:r w:rsidR="00E03369" w:rsidRPr="00E03369">
        <w:rPr>
          <w:rFonts w:ascii="GHEA Grapalat" w:hAnsi="GHEA Grapalat"/>
        </w:rPr>
        <w:t>-</w:t>
      </w:r>
      <w:r w:rsidR="00E03369" w:rsidRPr="00E03369">
        <w:rPr>
          <w:rFonts w:ascii="GHEA Grapalat" w:hAnsi="GHEA Grapalat"/>
          <w:lang w:val="en-GB"/>
        </w:rPr>
        <w:t>HVKAK</w:t>
      </w:r>
      <w:r w:rsidR="00E03369" w:rsidRPr="00E03369">
        <w:rPr>
          <w:rFonts w:ascii="GHEA Grapalat" w:hAnsi="GHEA Grapalat"/>
        </w:rPr>
        <w:t>-2021-23»</w:t>
      </w:r>
      <w:r w:rsidR="00E03369">
        <w:rPr>
          <w:rFonts w:ascii="GHEA Grapalat" w:hAnsi="GHEA Grapalat"/>
          <w:b/>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87E4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87E48" w:rsidRPr="00AD4D6F">
        <w:rPr>
          <w:rFonts w:ascii="GHEA Grapalat" w:hAnsi="GHEA Grapalat"/>
          <w:b/>
          <w:i/>
          <w:sz w:val="24"/>
          <w:szCs w:val="24"/>
        </w:rPr>
        <w:t>«</w:t>
      </w:r>
      <w:r w:rsidR="00E87E48" w:rsidRPr="00AD4D6F">
        <w:rPr>
          <w:rFonts w:ascii="GHEA Grapalat" w:hAnsi="GHEA Grapalat"/>
          <w:b/>
          <w:i/>
          <w:sz w:val="24"/>
          <w:szCs w:val="24"/>
          <w:lang w:val="en-GB"/>
        </w:rPr>
        <w:t>GH</w:t>
      </w:r>
      <w:proofErr w:type="spellStart"/>
      <w:r w:rsidR="00E87E48" w:rsidRPr="00AD4D6F">
        <w:rPr>
          <w:rFonts w:ascii="GHEA Grapalat" w:hAnsi="GHEA Grapalat"/>
          <w:b/>
          <w:i/>
          <w:sz w:val="24"/>
          <w:szCs w:val="24"/>
        </w:rPr>
        <w:t>AShDzB</w:t>
      </w:r>
      <w:proofErr w:type="spellEnd"/>
      <w:r w:rsidR="00E87E48" w:rsidRPr="00AD4D6F">
        <w:rPr>
          <w:rFonts w:ascii="GHEA Grapalat" w:hAnsi="GHEA Grapalat"/>
          <w:b/>
          <w:i/>
          <w:sz w:val="24"/>
          <w:szCs w:val="24"/>
        </w:rPr>
        <w:t>-</w:t>
      </w:r>
      <w:r w:rsidR="00E87E48" w:rsidRPr="00AD4D6F">
        <w:rPr>
          <w:rFonts w:ascii="GHEA Grapalat" w:hAnsi="GHEA Grapalat"/>
          <w:b/>
          <w:i/>
          <w:sz w:val="24"/>
          <w:szCs w:val="24"/>
          <w:lang w:val="en-GB"/>
        </w:rPr>
        <w:t>HVKAK</w:t>
      </w:r>
      <w:r w:rsidR="00E87E48" w:rsidRPr="00AD4D6F">
        <w:rPr>
          <w:rFonts w:ascii="GHEA Grapalat" w:hAnsi="GHEA Grapalat"/>
          <w:b/>
          <w:i/>
          <w:sz w:val="24"/>
          <w:szCs w:val="24"/>
        </w:rPr>
        <w:t>-2021-23»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87E48" w:rsidRPr="00AD4D6F">
        <w:rPr>
          <w:rFonts w:ascii="GHEA Grapalat" w:hAnsi="GHEA Grapalat"/>
          <w:b/>
          <w:i/>
        </w:rPr>
        <w:t>«</w:t>
      </w:r>
      <w:r w:rsidR="00E87E48" w:rsidRPr="00AD4D6F">
        <w:rPr>
          <w:rFonts w:ascii="GHEA Grapalat" w:hAnsi="GHEA Grapalat"/>
          <w:b/>
          <w:i/>
          <w:lang w:val="en-GB"/>
        </w:rPr>
        <w:t>GH</w:t>
      </w:r>
      <w:proofErr w:type="spellStart"/>
      <w:r w:rsidR="00E87E48" w:rsidRPr="00AD4D6F">
        <w:rPr>
          <w:rFonts w:ascii="GHEA Grapalat" w:hAnsi="GHEA Grapalat"/>
          <w:b/>
          <w:i/>
        </w:rPr>
        <w:t>AShDzB</w:t>
      </w:r>
      <w:proofErr w:type="spellEnd"/>
      <w:r w:rsidR="00E87E48" w:rsidRPr="00AD4D6F">
        <w:rPr>
          <w:rFonts w:ascii="GHEA Grapalat" w:hAnsi="GHEA Grapalat"/>
          <w:b/>
          <w:i/>
        </w:rPr>
        <w:t>-</w:t>
      </w:r>
      <w:r w:rsidR="00E87E48" w:rsidRPr="00AD4D6F">
        <w:rPr>
          <w:rFonts w:ascii="GHEA Grapalat" w:hAnsi="GHEA Grapalat"/>
          <w:b/>
          <w:i/>
          <w:lang w:val="en-GB"/>
        </w:rPr>
        <w:t>HVKAK</w:t>
      </w:r>
      <w:r w:rsidR="00E87E48" w:rsidRPr="00AD4D6F">
        <w:rPr>
          <w:rFonts w:ascii="GHEA Grapalat" w:hAnsi="GHEA Grapalat"/>
          <w:b/>
          <w:i/>
        </w:rPr>
        <w:t>-2021-23»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E659FC">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E87E48" w:rsidRPr="00AD4D6F">
        <w:rPr>
          <w:rFonts w:ascii="GHEA Grapalat" w:hAnsi="GHEA Grapalat"/>
          <w:b/>
          <w:i/>
          <w:sz w:val="24"/>
          <w:szCs w:val="24"/>
        </w:rPr>
        <w:t>«</w:t>
      </w:r>
      <w:r w:rsidR="00E87E48" w:rsidRPr="00AD4D6F">
        <w:rPr>
          <w:rFonts w:ascii="GHEA Grapalat" w:hAnsi="GHEA Grapalat"/>
          <w:b/>
          <w:i/>
          <w:sz w:val="24"/>
          <w:szCs w:val="24"/>
          <w:lang w:val="en-GB"/>
        </w:rPr>
        <w:t>GH</w:t>
      </w:r>
      <w:proofErr w:type="spellStart"/>
      <w:r w:rsidR="00E87E48" w:rsidRPr="00AD4D6F">
        <w:rPr>
          <w:rFonts w:ascii="GHEA Grapalat" w:hAnsi="GHEA Grapalat"/>
          <w:b/>
          <w:i/>
          <w:sz w:val="24"/>
          <w:szCs w:val="24"/>
        </w:rPr>
        <w:t>AShDzB</w:t>
      </w:r>
      <w:proofErr w:type="spellEnd"/>
      <w:r w:rsidR="00E87E48" w:rsidRPr="00AD4D6F">
        <w:rPr>
          <w:rFonts w:ascii="GHEA Grapalat" w:hAnsi="GHEA Grapalat"/>
          <w:b/>
          <w:i/>
          <w:sz w:val="24"/>
          <w:szCs w:val="24"/>
        </w:rPr>
        <w:t>-</w:t>
      </w:r>
      <w:r w:rsidR="00E87E48" w:rsidRPr="00AD4D6F">
        <w:rPr>
          <w:rFonts w:ascii="GHEA Grapalat" w:hAnsi="GHEA Grapalat"/>
          <w:b/>
          <w:i/>
          <w:sz w:val="24"/>
          <w:szCs w:val="24"/>
          <w:lang w:val="en-GB"/>
        </w:rPr>
        <w:t>HVKAK</w:t>
      </w:r>
      <w:r w:rsidR="00E87E48" w:rsidRPr="00AD4D6F">
        <w:rPr>
          <w:rFonts w:ascii="GHEA Grapalat" w:hAnsi="GHEA Grapalat"/>
          <w:b/>
          <w:i/>
          <w:sz w:val="24"/>
          <w:szCs w:val="24"/>
        </w:rPr>
        <w:t>-2021-23»</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177246" w:rsidRDefault="00BF7253" w:rsidP="00177246">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659FC" w:rsidRPr="00AD4D6F">
        <w:rPr>
          <w:rFonts w:ascii="GHEA Grapalat" w:hAnsi="GHEA Grapalat"/>
          <w:b/>
          <w:i/>
        </w:rPr>
        <w:t>«</w:t>
      </w:r>
      <w:r w:rsidR="00E659FC" w:rsidRPr="00AD4D6F">
        <w:rPr>
          <w:rFonts w:ascii="GHEA Grapalat" w:hAnsi="GHEA Grapalat"/>
          <w:b/>
          <w:i/>
          <w:lang w:val="en-GB"/>
        </w:rPr>
        <w:t>GH</w:t>
      </w:r>
      <w:proofErr w:type="spellStart"/>
      <w:r w:rsidR="00E659FC" w:rsidRPr="00AD4D6F">
        <w:rPr>
          <w:rFonts w:ascii="GHEA Grapalat" w:hAnsi="GHEA Grapalat"/>
          <w:b/>
          <w:i/>
        </w:rPr>
        <w:t>AShDzB</w:t>
      </w:r>
      <w:proofErr w:type="spellEnd"/>
      <w:r w:rsidR="00E659FC" w:rsidRPr="00AD4D6F">
        <w:rPr>
          <w:rFonts w:ascii="GHEA Grapalat" w:hAnsi="GHEA Grapalat"/>
          <w:b/>
          <w:i/>
        </w:rPr>
        <w:t>-</w:t>
      </w:r>
      <w:r w:rsidR="00E659FC" w:rsidRPr="00AD4D6F">
        <w:rPr>
          <w:rFonts w:ascii="GHEA Grapalat" w:hAnsi="GHEA Grapalat"/>
          <w:b/>
          <w:i/>
          <w:lang w:val="en-GB"/>
        </w:rPr>
        <w:t>HVKAK</w:t>
      </w:r>
      <w:r w:rsidR="00E659FC" w:rsidRPr="00AD4D6F">
        <w:rPr>
          <w:rFonts w:ascii="GHEA Grapalat" w:hAnsi="GHEA Grapalat"/>
          <w:b/>
          <w:i/>
        </w:rPr>
        <w:t>-2021-23»</w:t>
      </w:r>
      <w:r w:rsidRPr="00B138F3">
        <w:rPr>
          <w:rFonts w:ascii="GHEA Grapalat" w:eastAsiaTheme="minorHAnsi" w:hAnsi="GHEA Grapalat" w:cstheme="minorBidi"/>
          <w:bCs/>
        </w:rPr>
        <w:t xml:space="preserve"> организованной</w:t>
      </w:r>
      <w:r w:rsidR="0049275C">
        <w:rPr>
          <w:rFonts w:ascii="GHEA Grapalat" w:eastAsiaTheme="minorHAnsi" w:hAnsi="GHEA Grapalat" w:cstheme="minorBidi"/>
          <w:bCs/>
        </w:rPr>
        <w:t xml:space="preserve"> </w:t>
      </w:r>
      <w:r w:rsidR="00177246" w:rsidRPr="00025337">
        <w:rPr>
          <w:rFonts w:ascii="GHEA Grapalat" w:hAnsi="GHEA Grapalat"/>
          <w:b/>
        </w:rPr>
        <w:t>ГНО «Национальным центром по контролю и профилактике заболеваний»</w:t>
      </w:r>
      <w:r w:rsidR="00177246" w:rsidRPr="00025337">
        <w:rPr>
          <w:rFonts w:ascii="GHEA Grapalat" w:hAnsi="GHEA Grapalat"/>
          <w:b/>
          <w:i/>
        </w:rPr>
        <w:t xml:space="preserve"> </w:t>
      </w:r>
      <w:r w:rsidR="00177246" w:rsidRPr="00025337">
        <w:rPr>
          <w:rFonts w:ascii="GHEA Grapalat" w:hAnsi="GHEA Grapalat"/>
          <w:b/>
        </w:rPr>
        <w:t>МЗ РА</w:t>
      </w:r>
      <w:r w:rsidR="00177246" w:rsidRPr="00B138F3">
        <w:rPr>
          <w:rFonts w:ascii="GHEA Grapalat" w:eastAsiaTheme="minorHAnsi" w:hAnsi="GHEA Grapalat" w:cstheme="minorBidi"/>
          <w:lang w:val="hy-AM"/>
        </w:rPr>
        <w:t xml:space="preserve"> </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r w:rsidRPr="00B138F3">
        <w:rPr>
          <w:rFonts w:ascii="GHEA Grapalat" w:eastAsiaTheme="minorHAnsi" w:hAnsi="GHEA Grapalat" w:cstheme="minorBidi"/>
          <w:lang w:val="hy-AM"/>
        </w:rPr>
        <w:t>(далее-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w:t>
      </w:r>
      <w:r w:rsidR="009741C9">
        <w:rPr>
          <w:rFonts w:ascii="GHEA Grapalat" w:eastAsiaTheme="minorHAnsi" w:hAnsi="GHEA Grapalat" w:cstheme="minorBidi"/>
        </w:rPr>
        <w:t xml:space="preserve">ством перечисления на </w:t>
      </w:r>
      <w:proofErr w:type="spellStart"/>
      <w:r w:rsidR="009741C9">
        <w:rPr>
          <w:rFonts w:ascii="GHEA Grapalat" w:eastAsiaTheme="minorHAnsi" w:hAnsi="GHEA Grapalat" w:cstheme="minorBidi"/>
        </w:rPr>
        <w:t>расчетны</w:t>
      </w:r>
      <w:proofErr w:type="spellEnd"/>
      <w:r w:rsidR="009741C9">
        <w:rPr>
          <w:rFonts w:ascii="GHEA Grapalat" w:eastAsiaTheme="minorHAnsi" w:hAnsi="GHEA Grapalat" w:cstheme="minorBidi"/>
        </w:rPr>
        <w:t xml:space="preserve"> </w:t>
      </w:r>
      <w:r w:rsidRPr="00B138F3">
        <w:rPr>
          <w:rFonts w:ascii="GHEA Grapalat" w:eastAsiaTheme="minorHAnsi" w:hAnsi="GHEA Grapalat" w:cstheme="minorBidi"/>
        </w:rPr>
        <w:t>счет</w:t>
      </w:r>
      <w:r w:rsidR="00177246">
        <w:rPr>
          <w:rFonts w:ascii="GHEA Grapalat" w:eastAsiaTheme="minorHAnsi" w:hAnsi="GHEA Grapalat" w:cstheme="minorBidi"/>
        </w:rPr>
        <w:t xml:space="preserve"> </w:t>
      </w:r>
      <w:r w:rsidR="009741C9"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9741C9" w:rsidRPr="00AD4D6F">
        <w:rPr>
          <w:rFonts w:ascii="GHEA Grapalat" w:hAnsi="GHEA Grapalat"/>
          <w:b/>
          <w:i/>
        </w:rPr>
        <w:t>«</w:t>
      </w:r>
      <w:r w:rsidR="009741C9" w:rsidRPr="00AD4D6F">
        <w:rPr>
          <w:rFonts w:ascii="GHEA Grapalat" w:hAnsi="GHEA Grapalat"/>
          <w:b/>
          <w:i/>
          <w:lang w:val="en-GB"/>
        </w:rPr>
        <w:t>GH</w:t>
      </w:r>
      <w:proofErr w:type="spellStart"/>
      <w:r w:rsidR="009741C9" w:rsidRPr="00AD4D6F">
        <w:rPr>
          <w:rFonts w:ascii="GHEA Grapalat" w:hAnsi="GHEA Grapalat"/>
          <w:b/>
          <w:i/>
        </w:rPr>
        <w:t>AShDzB</w:t>
      </w:r>
      <w:proofErr w:type="spellEnd"/>
      <w:r w:rsidR="009741C9" w:rsidRPr="00AD4D6F">
        <w:rPr>
          <w:rFonts w:ascii="GHEA Grapalat" w:hAnsi="GHEA Grapalat"/>
          <w:b/>
          <w:i/>
        </w:rPr>
        <w:t>-</w:t>
      </w:r>
      <w:r w:rsidR="009741C9" w:rsidRPr="00AD4D6F">
        <w:rPr>
          <w:rFonts w:ascii="GHEA Grapalat" w:hAnsi="GHEA Grapalat"/>
          <w:b/>
          <w:i/>
          <w:lang w:val="en-GB"/>
        </w:rPr>
        <w:t>HVKAK</w:t>
      </w:r>
      <w:r w:rsidR="009741C9" w:rsidRPr="00AD4D6F">
        <w:rPr>
          <w:rFonts w:ascii="GHEA Grapalat" w:hAnsi="GHEA Grapalat"/>
          <w:b/>
          <w:i/>
        </w:rPr>
        <w:t>-2021-23»</w:t>
      </w:r>
      <w:r w:rsidRPr="00B138F3">
        <w:rPr>
          <w:rFonts w:ascii="GHEA Grapalat" w:eastAsiaTheme="minorHAnsi" w:hAnsi="GHEA Grapalat" w:cstheme="minorBidi"/>
        </w:rPr>
        <w:t>.</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402C45">
        <w:rPr>
          <w:rFonts w:ascii="GHEA Grapalat" w:eastAsiaTheme="minorHAnsi" w:hAnsi="GHEA Grapalat" w:cstheme="minorBidi"/>
        </w:rPr>
        <w:t>Информацию о факте предоставления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bookmarkStart w:id="2" w:name="_GoBack"/>
      <w:bookmarkEnd w:id="2"/>
      <w:proofErr w:type="gramEnd"/>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49275C">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49275C" w:rsidRPr="00AD4D6F">
        <w:rPr>
          <w:rFonts w:ascii="GHEA Grapalat" w:hAnsi="GHEA Grapalat"/>
          <w:b/>
          <w:i/>
        </w:rPr>
        <w:t>«</w:t>
      </w:r>
      <w:r w:rsidR="0049275C" w:rsidRPr="00AD4D6F">
        <w:rPr>
          <w:rFonts w:ascii="GHEA Grapalat" w:hAnsi="GHEA Grapalat"/>
          <w:b/>
          <w:i/>
          <w:lang w:val="en-GB"/>
        </w:rPr>
        <w:t>GH</w:t>
      </w:r>
      <w:proofErr w:type="spellStart"/>
      <w:r w:rsidR="0049275C" w:rsidRPr="00AD4D6F">
        <w:rPr>
          <w:rFonts w:ascii="GHEA Grapalat" w:hAnsi="GHEA Grapalat"/>
          <w:b/>
          <w:i/>
        </w:rPr>
        <w:t>AShDzB</w:t>
      </w:r>
      <w:proofErr w:type="spellEnd"/>
      <w:r w:rsidR="0049275C" w:rsidRPr="00AD4D6F">
        <w:rPr>
          <w:rFonts w:ascii="GHEA Grapalat" w:hAnsi="GHEA Grapalat"/>
          <w:b/>
          <w:i/>
        </w:rPr>
        <w:t>-</w:t>
      </w:r>
      <w:r w:rsidR="0049275C" w:rsidRPr="00AD4D6F">
        <w:rPr>
          <w:rFonts w:ascii="GHEA Grapalat" w:hAnsi="GHEA Grapalat"/>
          <w:b/>
          <w:i/>
          <w:lang w:val="en-GB"/>
        </w:rPr>
        <w:t>HVKAK</w:t>
      </w:r>
      <w:r w:rsidR="0049275C" w:rsidRPr="00AD4D6F">
        <w:rPr>
          <w:rFonts w:ascii="GHEA Grapalat" w:hAnsi="GHEA Grapalat"/>
          <w:b/>
          <w:i/>
        </w:rPr>
        <w:t>-2021-23»</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F0703F" w:rsidRDefault="007B3F5F" w:rsidP="00F0703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F0703F" w:rsidRPr="00025337">
        <w:rPr>
          <w:rFonts w:ascii="GHEA Grapalat" w:hAnsi="GHEA Grapalat"/>
          <w:b/>
        </w:rPr>
        <w:t>ГНО «Национальным центром по контролю и профилактике заболеваний»</w:t>
      </w:r>
      <w:r w:rsidR="00F0703F" w:rsidRPr="00025337">
        <w:rPr>
          <w:rFonts w:ascii="GHEA Grapalat" w:hAnsi="GHEA Grapalat"/>
          <w:b/>
          <w:i/>
        </w:rPr>
        <w:t xml:space="preserve"> </w:t>
      </w:r>
      <w:r w:rsidR="00F0703F" w:rsidRPr="00025337">
        <w:rPr>
          <w:rFonts w:ascii="GHEA Grapalat" w:hAnsi="GHEA Grapalat"/>
          <w:b/>
        </w:rPr>
        <w:t>МЗ РА</w:t>
      </w:r>
      <w:r w:rsidR="00F0703F"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процедуры  закупок под кодом </w:t>
      </w:r>
      <w:r w:rsidR="0049275C" w:rsidRPr="00AD4D6F">
        <w:rPr>
          <w:rFonts w:ascii="GHEA Grapalat" w:hAnsi="GHEA Grapalat"/>
          <w:b/>
          <w:i/>
        </w:rPr>
        <w:t>«</w:t>
      </w:r>
      <w:r w:rsidR="0049275C" w:rsidRPr="00AD4D6F">
        <w:rPr>
          <w:rFonts w:ascii="GHEA Grapalat" w:hAnsi="GHEA Grapalat"/>
          <w:b/>
          <w:i/>
          <w:lang w:val="en-GB"/>
        </w:rPr>
        <w:t>GH</w:t>
      </w:r>
      <w:proofErr w:type="spellStart"/>
      <w:r w:rsidR="0049275C" w:rsidRPr="00AD4D6F">
        <w:rPr>
          <w:rFonts w:ascii="GHEA Grapalat" w:hAnsi="GHEA Grapalat"/>
          <w:b/>
          <w:i/>
        </w:rPr>
        <w:t>AShDzB</w:t>
      </w:r>
      <w:proofErr w:type="spellEnd"/>
      <w:r w:rsidR="0049275C" w:rsidRPr="00AD4D6F">
        <w:rPr>
          <w:rFonts w:ascii="GHEA Grapalat" w:hAnsi="GHEA Grapalat"/>
          <w:b/>
          <w:i/>
        </w:rPr>
        <w:t>-</w:t>
      </w:r>
      <w:r w:rsidR="0049275C" w:rsidRPr="00AD4D6F">
        <w:rPr>
          <w:rFonts w:ascii="GHEA Grapalat" w:hAnsi="GHEA Grapalat"/>
          <w:b/>
          <w:i/>
          <w:lang w:val="en-GB"/>
        </w:rPr>
        <w:t>HVKAK</w:t>
      </w:r>
      <w:r w:rsidR="0049275C" w:rsidRPr="00AD4D6F">
        <w:rPr>
          <w:rFonts w:ascii="GHEA Grapalat" w:hAnsi="GHEA Grapalat"/>
          <w:b/>
          <w:i/>
        </w:rPr>
        <w:t>-2021-23»</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0348A">
        <w:rPr>
          <w:rFonts w:ascii="GHEA Grapalat" w:eastAsiaTheme="minorHAnsi" w:hAnsi="GHEA Grapalat" w:cstheme="minorBidi"/>
        </w:rPr>
        <w:t xml:space="preserve"> </w:t>
      </w:r>
      <w:r w:rsidR="00A0348A"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w:t>
      </w:r>
      <w:proofErr w:type="gramStart"/>
      <w:r w:rsidRPr="00886AE6">
        <w:rPr>
          <w:rFonts w:ascii="GHEA Grapalat" w:eastAsiaTheme="minorHAnsi" w:hAnsi="GHEA Grapalat" w:cstheme="minorBidi"/>
          <w:sz w:val="18"/>
          <w:szCs w:val="18"/>
        </w:rPr>
        <w:t>заключаемого</w:t>
      </w:r>
      <w:proofErr w:type="gramEnd"/>
      <w:r w:rsidRPr="00886AE6">
        <w:rPr>
          <w:rFonts w:ascii="GHEA Grapalat" w:eastAsiaTheme="minorHAnsi" w:hAnsi="GHEA Grapalat" w:cstheme="minorBidi"/>
          <w:sz w:val="18"/>
          <w:szCs w:val="18"/>
        </w:rPr>
        <w:t xml:space="preserve">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proofErr w:type="gramStart"/>
      <w:r w:rsidRPr="00886AE6">
        <w:rPr>
          <w:rFonts w:ascii="GHEA Grapalat" w:eastAsiaTheme="minorHAnsi" w:hAnsi="GHEA Grapalat" w:cstheme="minorBidi"/>
        </w:rPr>
        <w:t>дня</w:t>
      </w:r>
      <w:proofErr w:type="gramEnd"/>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886AE6">
        <w:rPr>
          <w:rFonts w:ascii="GHEA Grapalat" w:eastAsiaTheme="minorHAnsi" w:hAnsi="GHEA Grapalat" w:cstheme="minorBidi"/>
        </w:rPr>
        <w:t>кодом</w:t>
      </w:r>
      <w:proofErr w:type="gramEnd"/>
      <w:r w:rsidRPr="00886AE6">
        <w:rPr>
          <w:rFonts w:ascii="GHEA Grapalat" w:eastAsiaTheme="minorHAnsi" w:hAnsi="GHEA Grapalat" w:cstheme="minorBidi"/>
        </w:rPr>
        <w:t xml:space="preserve">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A0348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4734B3" w:rsidRPr="00AD4D6F">
        <w:rPr>
          <w:rFonts w:ascii="GHEA Grapalat" w:hAnsi="GHEA Grapalat"/>
          <w:b/>
          <w:i/>
        </w:rPr>
        <w:t>«</w:t>
      </w:r>
      <w:r w:rsidR="004734B3" w:rsidRPr="00AD4D6F">
        <w:rPr>
          <w:rFonts w:ascii="GHEA Grapalat" w:hAnsi="GHEA Grapalat"/>
          <w:b/>
          <w:i/>
          <w:lang w:val="en-GB"/>
        </w:rPr>
        <w:t>GH</w:t>
      </w:r>
      <w:proofErr w:type="spellStart"/>
      <w:r w:rsidR="004734B3" w:rsidRPr="00AD4D6F">
        <w:rPr>
          <w:rFonts w:ascii="GHEA Grapalat" w:hAnsi="GHEA Grapalat"/>
          <w:b/>
          <w:i/>
        </w:rPr>
        <w:t>AShDzB</w:t>
      </w:r>
      <w:proofErr w:type="spellEnd"/>
      <w:r w:rsidR="004734B3" w:rsidRPr="00AD4D6F">
        <w:rPr>
          <w:rFonts w:ascii="GHEA Grapalat" w:hAnsi="GHEA Grapalat"/>
          <w:b/>
          <w:i/>
        </w:rPr>
        <w:t>-</w:t>
      </w:r>
      <w:r w:rsidR="004734B3" w:rsidRPr="00AD4D6F">
        <w:rPr>
          <w:rFonts w:ascii="GHEA Grapalat" w:hAnsi="GHEA Grapalat"/>
          <w:b/>
          <w:i/>
          <w:lang w:val="en-GB"/>
        </w:rPr>
        <w:t>HVKAK</w:t>
      </w:r>
      <w:r w:rsidR="004734B3" w:rsidRPr="00AD4D6F">
        <w:rPr>
          <w:rFonts w:ascii="GHEA Grapalat" w:hAnsi="GHEA Grapalat"/>
          <w:b/>
          <w:i/>
        </w:rPr>
        <w:t>-2021-23»</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0C498D" w:rsidRDefault="003D2FE2" w:rsidP="000C49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C498D" w:rsidRPr="00025337">
        <w:rPr>
          <w:rFonts w:ascii="GHEA Grapalat" w:hAnsi="GHEA Grapalat"/>
          <w:b/>
        </w:rPr>
        <w:t>ГНО «Национальным центром по контролю и профилактике заболеваний»</w:t>
      </w:r>
      <w:r w:rsidR="000C498D" w:rsidRPr="00025337">
        <w:rPr>
          <w:rFonts w:ascii="GHEA Grapalat" w:hAnsi="GHEA Grapalat"/>
          <w:b/>
          <w:i/>
        </w:rPr>
        <w:t xml:space="preserve"> </w:t>
      </w:r>
      <w:r w:rsidR="000C498D" w:rsidRPr="00025337">
        <w:rPr>
          <w:rFonts w:ascii="GHEA Grapalat" w:hAnsi="GHEA Grapalat"/>
          <w:b/>
        </w:rPr>
        <w:t>МЗ РА</w:t>
      </w:r>
      <w:r w:rsidR="000C498D" w:rsidRPr="00B138F3">
        <w:rPr>
          <w:rFonts w:ascii="GHEA Grapalat" w:eastAsiaTheme="minorHAnsi" w:hAnsi="GHEA Grapalat" w:cstheme="minorBidi"/>
          <w:lang w:val="hy-AM"/>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C498D" w:rsidRPr="00AD4D6F">
        <w:rPr>
          <w:rFonts w:ascii="GHEA Grapalat" w:hAnsi="GHEA Grapalat"/>
          <w:b/>
          <w:i/>
        </w:rPr>
        <w:t>«</w:t>
      </w:r>
      <w:r w:rsidR="000C498D" w:rsidRPr="00AD4D6F">
        <w:rPr>
          <w:rFonts w:ascii="GHEA Grapalat" w:hAnsi="GHEA Grapalat"/>
          <w:b/>
          <w:i/>
          <w:lang w:val="en-GB"/>
        </w:rPr>
        <w:t>GH</w:t>
      </w:r>
      <w:proofErr w:type="spellStart"/>
      <w:r w:rsidR="000C498D" w:rsidRPr="00AD4D6F">
        <w:rPr>
          <w:rFonts w:ascii="GHEA Grapalat" w:hAnsi="GHEA Grapalat"/>
          <w:b/>
          <w:i/>
        </w:rPr>
        <w:t>AShDzB</w:t>
      </w:r>
      <w:proofErr w:type="spellEnd"/>
      <w:r w:rsidR="000C498D" w:rsidRPr="00AD4D6F">
        <w:rPr>
          <w:rFonts w:ascii="GHEA Grapalat" w:hAnsi="GHEA Grapalat"/>
          <w:b/>
          <w:i/>
        </w:rPr>
        <w:t>-</w:t>
      </w:r>
      <w:r w:rsidR="000C498D" w:rsidRPr="00AD4D6F">
        <w:rPr>
          <w:rFonts w:ascii="GHEA Grapalat" w:hAnsi="GHEA Grapalat"/>
          <w:b/>
          <w:i/>
          <w:lang w:val="en-GB"/>
        </w:rPr>
        <w:t>HVKAK</w:t>
      </w:r>
      <w:r w:rsidR="000C498D" w:rsidRPr="00AD4D6F">
        <w:rPr>
          <w:rFonts w:ascii="GHEA Grapalat" w:hAnsi="GHEA Grapalat"/>
          <w:b/>
          <w:i/>
        </w:rPr>
        <w:t>-2021-23»</w:t>
      </w:r>
      <w:r w:rsidR="000C498D">
        <w:rPr>
          <w:rFonts w:ascii="GHEA Grapalat" w:hAnsi="GHEA Grapalat"/>
          <w:b/>
          <w:i/>
        </w:rPr>
        <w:t>.</w:t>
      </w:r>
    </w:p>
    <w:p w:rsidR="003D2FE2" w:rsidRPr="00B138F3" w:rsidRDefault="003D2FE2" w:rsidP="000C49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0C498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0C49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0C49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0C49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3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3442" w:rsidRPr="00E063D7" w:rsidRDefault="00FD3442" w:rsidP="00FD344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3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3442" w:rsidRPr="00E063D7" w:rsidRDefault="00FD3442" w:rsidP="00FD344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344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3442" w:rsidRPr="00E063D7" w:rsidRDefault="00FD3442" w:rsidP="00FD344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344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3442" w:rsidRPr="00E063D7" w:rsidRDefault="00FD3442" w:rsidP="00FD344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344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3442" w:rsidRPr="00E063D7" w:rsidRDefault="00FD3442" w:rsidP="00FD3442">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E14964">
      <w:pPr>
        <w:widowControl w:val="0"/>
        <w:ind w:firstLine="567"/>
        <w:contextualSpacing/>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E1496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D6EF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D6EF3" w:rsidRPr="00AD6EF3">
        <w:rPr>
          <w:rFonts w:ascii="GHEA Grapalat" w:hAnsi="GHEA Grapalat"/>
          <w:b/>
          <w:i/>
          <w:sz w:val="24"/>
          <w:szCs w:val="24"/>
        </w:rPr>
        <w:t>«</w:t>
      </w:r>
      <w:r w:rsidR="00AD6EF3" w:rsidRPr="00AD6EF3">
        <w:rPr>
          <w:rFonts w:ascii="GHEA Grapalat" w:hAnsi="GHEA Grapalat"/>
          <w:b/>
          <w:i/>
          <w:sz w:val="24"/>
          <w:szCs w:val="24"/>
          <w:lang w:val="en-GB"/>
        </w:rPr>
        <w:t>GH</w:t>
      </w:r>
      <w:proofErr w:type="spellStart"/>
      <w:r w:rsidR="00AD6EF3" w:rsidRPr="00AD6EF3">
        <w:rPr>
          <w:rFonts w:ascii="GHEA Grapalat" w:hAnsi="GHEA Grapalat"/>
          <w:b/>
          <w:i/>
          <w:sz w:val="24"/>
          <w:szCs w:val="24"/>
        </w:rPr>
        <w:t>AShDzB</w:t>
      </w:r>
      <w:proofErr w:type="spellEnd"/>
      <w:r w:rsidR="00AD6EF3" w:rsidRPr="00AD6EF3">
        <w:rPr>
          <w:rFonts w:ascii="GHEA Grapalat" w:hAnsi="GHEA Grapalat"/>
          <w:b/>
          <w:i/>
          <w:sz w:val="24"/>
          <w:szCs w:val="24"/>
        </w:rPr>
        <w:t>-</w:t>
      </w:r>
      <w:r w:rsidR="00AD6EF3" w:rsidRPr="00AD6EF3">
        <w:rPr>
          <w:rFonts w:ascii="GHEA Grapalat" w:hAnsi="GHEA Grapalat"/>
          <w:b/>
          <w:i/>
          <w:sz w:val="24"/>
          <w:szCs w:val="24"/>
          <w:lang w:val="en-GB"/>
        </w:rPr>
        <w:t>HVKAK</w:t>
      </w:r>
      <w:r w:rsidR="00AD6EF3" w:rsidRPr="00AD6EF3">
        <w:rPr>
          <w:rFonts w:ascii="GHEA Grapalat" w:hAnsi="GHEA Grapalat"/>
          <w:b/>
          <w:i/>
          <w:sz w:val="24"/>
          <w:szCs w:val="24"/>
        </w:rPr>
        <w:t>-2021-23»</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b w:val="0"/>
          <w:sz w:val="20"/>
          <w:szCs w:val="20"/>
        </w:rPr>
        <w:t>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1722F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B138F3">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w:t>
      </w:r>
      <w:proofErr w:type="spellStart"/>
      <w:r w:rsidR="005B3A59" w:rsidRPr="00B138F3">
        <w:rPr>
          <w:rFonts w:ascii="GHEA Grapalat" w:eastAsiaTheme="minorHAnsi" w:hAnsi="GHEA Grapalat" w:cstheme="minorBidi"/>
        </w:rPr>
        <w:t>далее-бенефициар</w:t>
      </w:r>
      <w:proofErr w:type="spellEnd"/>
      <w:r w:rsidR="005B3A59" w:rsidRPr="00B138F3">
        <w:rPr>
          <w:rFonts w:ascii="GHEA Grapalat" w:eastAsiaTheme="minorHAnsi" w:hAnsi="GHEA Grapalat" w:cstheme="minorBidi"/>
        </w:rPr>
        <w:t>)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rsidR="005B3A59" w:rsidRPr="001722F9" w:rsidRDefault="001722F9" w:rsidP="001722F9">
      <w:pPr>
        <w:pStyle w:val="NormalWeb"/>
        <w:shd w:val="clear" w:color="auto" w:fill="FFFFFF"/>
        <w:spacing w:before="0" w:beforeAutospacing="0" w:after="0" w:afterAutospacing="0"/>
        <w:ind w:left="-142"/>
        <w:rPr>
          <w:rFonts w:ascii="GHEA Grapalat" w:hAnsi="GHEA Grapalat"/>
          <w:bCs/>
          <w:sz w:val="18"/>
          <w:szCs w:val="18"/>
        </w:rPr>
      </w:pPr>
      <w:r>
        <w:rPr>
          <w:rStyle w:val="Strong"/>
          <w:rFonts w:ascii="GHEA Grapalat" w:hAnsi="GHEA Grapalat"/>
          <w:b w:val="0"/>
          <w:sz w:val="18"/>
          <w:szCs w:val="18"/>
        </w:rPr>
        <w:t xml:space="preserve">                                 </w:t>
      </w:r>
      <w:r w:rsidR="005B3A59" w:rsidRPr="00B138F3">
        <w:rPr>
          <w:rStyle w:val="Strong"/>
          <w:rFonts w:ascii="GHEA Grapalat" w:hAnsi="GHEA Grapalat"/>
          <w:b w:val="0"/>
          <w:sz w:val="20"/>
          <w:szCs w:val="20"/>
        </w:rPr>
        <w:t>наименование отобранного участника</w:t>
      </w:r>
      <w:r>
        <w:rPr>
          <w:rStyle w:val="Strong"/>
          <w:rFonts w:ascii="GHEA Grapalat" w:hAnsi="GHEA Grapalat"/>
          <w:b w:val="0"/>
          <w:sz w:val="18"/>
          <w:szCs w:val="18"/>
        </w:rPr>
        <w:t xml:space="preserve">             </w:t>
      </w:r>
      <w:r w:rsidR="00875F09" w:rsidRPr="00B138F3">
        <w:rPr>
          <w:rFonts w:eastAsiaTheme="minorHAnsi" w:cstheme="minorBidi"/>
        </w:rPr>
        <w:t>(</w:t>
      </w:r>
      <w:proofErr w:type="spellStart"/>
      <w:r w:rsidR="00875F09" w:rsidRPr="00B138F3">
        <w:rPr>
          <w:rFonts w:ascii="GHEA Grapalat" w:eastAsiaTheme="minorHAnsi" w:hAnsi="GHEA Grapalat" w:cstheme="minorBidi"/>
        </w:rPr>
        <w:t>далее-принципал</w:t>
      </w:r>
      <w:proofErr w:type="spellEnd"/>
      <w:r w:rsidR="00875F09" w:rsidRPr="00B138F3">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C13624" w:rsidP="00C13624">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sz w:val="18"/>
          <w:szCs w:val="18"/>
        </w:rPr>
        <w:t xml:space="preserve">                                        </w:t>
      </w:r>
      <w:r w:rsidR="00286CDB"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C13624"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C13624">
        <w:rPr>
          <w:rFonts w:ascii="GHEA Grapalat" w:eastAsiaTheme="minorHAnsi" w:hAnsi="GHEA Grapalat" w:cstheme="minorBidi"/>
        </w:rPr>
        <w:t xml:space="preserve"> </w:t>
      </w:r>
      <w:r w:rsidR="00C13624" w:rsidRPr="00E063D7">
        <w:rPr>
          <w:rFonts w:ascii="GHEA Grapalat" w:hAnsi="GHEA Grapalat" w:cs="Arial"/>
          <w:b/>
          <w:bCs/>
          <w:sz w:val="22"/>
          <w:szCs w:val="22"/>
          <w:lang w:val="hy-AM"/>
        </w:rPr>
        <w:t>900018004649</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 xml:space="preserve">номер </w:t>
      </w:r>
      <w:proofErr w:type="gramStart"/>
      <w:r w:rsidRPr="00CE3E7A">
        <w:rPr>
          <w:rFonts w:ascii="GHEA Grapalat" w:eastAsiaTheme="minorHAnsi" w:hAnsi="GHEA Grapalat" w:cstheme="minorBidi"/>
          <w:sz w:val="18"/>
          <w:szCs w:val="18"/>
        </w:rPr>
        <w:t>заключаемого</w:t>
      </w:r>
      <w:proofErr w:type="gramEnd"/>
      <w:r w:rsidRPr="00CE3E7A">
        <w:rPr>
          <w:rFonts w:ascii="GHEA Grapalat" w:eastAsiaTheme="minorHAnsi" w:hAnsi="GHEA Grapalat" w:cstheme="minorBidi"/>
          <w:sz w:val="18"/>
          <w:szCs w:val="18"/>
        </w:rPr>
        <w:t xml:space="preserve">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proofErr w:type="gramStart"/>
      <w:r w:rsidRPr="00CE3E7A">
        <w:rPr>
          <w:rFonts w:ascii="GHEA Grapalat" w:eastAsiaTheme="minorHAnsi" w:hAnsi="GHEA Grapalat" w:cstheme="minorBidi"/>
        </w:rPr>
        <w:t>дня</w:t>
      </w:r>
      <w:proofErr w:type="gramEnd"/>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13624" w:rsidRPr="00B138F3" w:rsidRDefault="00C13624" w:rsidP="00C1362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r w:rsidRPr="00AD6EF3">
        <w:rPr>
          <w:rFonts w:ascii="GHEA Grapalat" w:hAnsi="GHEA Grapalat"/>
          <w:b/>
          <w:i/>
          <w:sz w:val="24"/>
          <w:szCs w:val="24"/>
          <w:lang w:val="en-GB"/>
        </w:rPr>
        <w:t>GH</w:t>
      </w:r>
      <w:proofErr w:type="spellStart"/>
      <w:r w:rsidRPr="00AD6EF3">
        <w:rPr>
          <w:rFonts w:ascii="GHEA Grapalat" w:hAnsi="GHEA Grapalat"/>
          <w:b/>
          <w:i/>
          <w:sz w:val="24"/>
          <w:szCs w:val="24"/>
        </w:rPr>
        <w:t>AShDzB</w:t>
      </w:r>
      <w:proofErr w:type="spellEnd"/>
      <w:r w:rsidRPr="00AD6EF3">
        <w:rPr>
          <w:rFonts w:ascii="GHEA Grapalat" w:hAnsi="GHEA Grapalat"/>
          <w:b/>
          <w:i/>
          <w:sz w:val="24"/>
          <w:szCs w:val="24"/>
        </w:rPr>
        <w:t>-</w:t>
      </w:r>
      <w:r w:rsidRPr="00AD6EF3">
        <w:rPr>
          <w:rFonts w:ascii="GHEA Grapalat" w:hAnsi="GHEA Grapalat"/>
          <w:b/>
          <w:i/>
          <w:sz w:val="24"/>
          <w:szCs w:val="24"/>
          <w:lang w:val="en-GB"/>
        </w:rPr>
        <w:t>HVKAK</w:t>
      </w:r>
      <w:r w:rsidRPr="00AD6EF3">
        <w:rPr>
          <w:rFonts w:ascii="GHEA Grapalat" w:hAnsi="GHEA Grapalat"/>
          <w:b/>
          <w:i/>
          <w:sz w:val="24"/>
          <w:szCs w:val="24"/>
        </w:rPr>
        <w:t>-2021-23»</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8D4755" w:rsidRDefault="000A214C" w:rsidP="008D475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D4755" w:rsidRPr="00025337">
        <w:rPr>
          <w:rFonts w:ascii="GHEA Grapalat" w:hAnsi="GHEA Grapalat"/>
          <w:b/>
        </w:rPr>
        <w:t>ГНО «Национальным центром по контролю и профилактике заболеваний»</w:t>
      </w:r>
      <w:r w:rsidR="008D4755" w:rsidRPr="00025337">
        <w:rPr>
          <w:rFonts w:ascii="GHEA Grapalat" w:hAnsi="GHEA Grapalat"/>
          <w:b/>
          <w:i/>
        </w:rPr>
        <w:t xml:space="preserve"> </w:t>
      </w:r>
      <w:r w:rsidR="008D4755" w:rsidRPr="00025337">
        <w:rPr>
          <w:rFonts w:ascii="GHEA Grapalat" w:hAnsi="GHEA Grapalat"/>
          <w:b/>
        </w:rPr>
        <w:t>МЗ РА</w:t>
      </w:r>
      <w:r w:rsidR="008D475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E3642" w:rsidRPr="00AD6EF3">
        <w:rPr>
          <w:rFonts w:ascii="GHEA Grapalat" w:hAnsi="GHEA Grapalat"/>
          <w:b/>
          <w:i/>
        </w:rPr>
        <w:t>«</w:t>
      </w:r>
      <w:r w:rsidR="000E3642" w:rsidRPr="00AD6EF3">
        <w:rPr>
          <w:rFonts w:ascii="GHEA Grapalat" w:hAnsi="GHEA Grapalat"/>
          <w:b/>
          <w:i/>
          <w:lang w:val="en-GB"/>
        </w:rPr>
        <w:t>GH</w:t>
      </w:r>
      <w:proofErr w:type="spellStart"/>
      <w:r w:rsidR="000E3642" w:rsidRPr="00AD6EF3">
        <w:rPr>
          <w:rFonts w:ascii="GHEA Grapalat" w:hAnsi="GHEA Grapalat"/>
          <w:b/>
          <w:i/>
        </w:rPr>
        <w:t>AShDzB</w:t>
      </w:r>
      <w:proofErr w:type="spellEnd"/>
      <w:r w:rsidR="000E3642" w:rsidRPr="00AD6EF3">
        <w:rPr>
          <w:rFonts w:ascii="GHEA Grapalat" w:hAnsi="GHEA Grapalat"/>
          <w:b/>
          <w:i/>
        </w:rPr>
        <w:t>-</w:t>
      </w:r>
      <w:r w:rsidR="000E3642" w:rsidRPr="00AD6EF3">
        <w:rPr>
          <w:rFonts w:ascii="GHEA Grapalat" w:hAnsi="GHEA Grapalat"/>
          <w:b/>
          <w:i/>
          <w:lang w:val="en-GB"/>
        </w:rPr>
        <w:t>HVKAK</w:t>
      </w:r>
      <w:r w:rsidR="000E3642" w:rsidRPr="00AD6EF3">
        <w:rPr>
          <w:rFonts w:ascii="GHEA Grapalat" w:hAnsi="GHEA Grapalat"/>
          <w:b/>
          <w:i/>
        </w:rPr>
        <w:t>-2021-23»</w:t>
      </w:r>
      <w:r w:rsidRPr="00B138F3">
        <w:rPr>
          <w:rFonts w:ascii="GHEA Grapalat" w:hAnsi="GHEA Grapalat"/>
        </w:rPr>
        <w:t>.</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E3642">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E3642">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0E3642">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tbl>
      <w:tblPr>
        <w:tblpPr w:leftFromText="180" w:rightFromText="180" w:vertAnchor="page" w:horzAnchor="margin" w:tblpXSpec="center" w:tblpY="3481"/>
        <w:tblW w:w="10980" w:type="dxa"/>
        <w:tblLook w:val="0000"/>
      </w:tblPr>
      <w:tblGrid>
        <w:gridCol w:w="5616"/>
        <w:gridCol w:w="5364"/>
      </w:tblGrid>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14BDC" w:rsidRPr="00B138F3" w:rsidTr="00314BD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14BDC" w:rsidRPr="00B138F3" w:rsidTr="00314BD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14BDC" w:rsidRPr="00B138F3" w:rsidTr="00314B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14BDC" w:rsidRPr="00B138F3" w:rsidTr="00314BDC">
        <w:trPr>
          <w:trHeight w:val="424"/>
        </w:trPr>
        <w:tc>
          <w:tcPr>
            <w:tcW w:w="10980" w:type="dxa"/>
            <w:gridSpan w:val="2"/>
            <w:tcBorders>
              <w:top w:val="single" w:sz="4" w:space="0" w:color="auto"/>
              <w:left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14BDC" w:rsidRPr="00B138F3" w:rsidRDefault="00314BDC" w:rsidP="00314BD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jc w:val="right"/>
              <w:rPr>
                <w:rFonts w:ascii="GHEA Grapalat" w:hAnsi="GHEA Grapalat" w:cs="Tahoma"/>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314BDC" w:rsidRPr="00B138F3" w:rsidTr="00314BDC">
        <w:trPr>
          <w:trHeight w:val="2194"/>
        </w:trPr>
        <w:tc>
          <w:tcPr>
            <w:tcW w:w="5616" w:type="dxa"/>
            <w:tcBorders>
              <w:top w:val="single" w:sz="4" w:space="0" w:color="auto"/>
              <w:left w:val="single" w:sz="4" w:space="0" w:color="auto"/>
              <w:right w:val="single" w:sz="4" w:space="0" w:color="auto"/>
            </w:tcBorders>
            <w:noWrap/>
            <w:vAlign w:val="bottom"/>
          </w:tcPr>
          <w:p w:rsidR="00314BDC" w:rsidRPr="00B138F3" w:rsidRDefault="00314BDC" w:rsidP="00314BD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14BDC" w:rsidRPr="00B138F3" w:rsidRDefault="00314BDC" w:rsidP="00314BD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Arial"/>
              </w:rPr>
            </w:pP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14BDC" w:rsidRPr="00B138F3" w:rsidRDefault="00314BDC" w:rsidP="00314BD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F9293E">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9293E" w:rsidRPr="00AD6EF3">
        <w:rPr>
          <w:rFonts w:ascii="GHEA Grapalat" w:hAnsi="GHEA Grapalat"/>
          <w:b/>
          <w:i/>
          <w:sz w:val="24"/>
          <w:szCs w:val="24"/>
        </w:rPr>
        <w:t>«</w:t>
      </w:r>
      <w:r w:rsidR="00F9293E" w:rsidRPr="00AD6EF3">
        <w:rPr>
          <w:rFonts w:ascii="GHEA Grapalat" w:hAnsi="GHEA Grapalat"/>
          <w:b/>
          <w:i/>
          <w:sz w:val="24"/>
          <w:szCs w:val="24"/>
          <w:lang w:val="en-GB"/>
        </w:rPr>
        <w:t>GH</w:t>
      </w:r>
      <w:proofErr w:type="spellStart"/>
      <w:r w:rsidR="00F9293E" w:rsidRPr="00AD6EF3">
        <w:rPr>
          <w:rFonts w:ascii="GHEA Grapalat" w:hAnsi="GHEA Grapalat"/>
          <w:b/>
          <w:i/>
          <w:sz w:val="24"/>
          <w:szCs w:val="24"/>
        </w:rPr>
        <w:t>AShDzB</w:t>
      </w:r>
      <w:proofErr w:type="spellEnd"/>
      <w:r w:rsidR="00F9293E" w:rsidRPr="00AD6EF3">
        <w:rPr>
          <w:rFonts w:ascii="GHEA Grapalat" w:hAnsi="GHEA Grapalat"/>
          <w:b/>
          <w:i/>
          <w:sz w:val="24"/>
          <w:szCs w:val="24"/>
        </w:rPr>
        <w:t>-</w:t>
      </w:r>
      <w:r w:rsidR="00F9293E" w:rsidRPr="00AD6EF3">
        <w:rPr>
          <w:rFonts w:ascii="GHEA Grapalat" w:hAnsi="GHEA Grapalat"/>
          <w:b/>
          <w:i/>
          <w:sz w:val="24"/>
          <w:szCs w:val="24"/>
          <w:lang w:val="en-GB"/>
        </w:rPr>
        <w:t>HVKAK</w:t>
      </w:r>
      <w:r w:rsidR="00F9293E" w:rsidRPr="00AD6EF3">
        <w:rPr>
          <w:rFonts w:ascii="GHEA Grapalat" w:hAnsi="GHEA Grapalat"/>
          <w:b/>
          <w:i/>
          <w:sz w:val="24"/>
          <w:szCs w:val="24"/>
        </w:rPr>
        <w:t>-2021-23»</w:t>
      </w:r>
    </w:p>
    <w:p w:rsidR="00AF48C6" w:rsidRDefault="00AF48C6" w:rsidP="00BB28C8">
      <w:pPr>
        <w:widowControl w:val="0"/>
        <w:spacing w:after="160" w:line="360" w:lineRule="auto"/>
        <w:ind w:firstLine="567"/>
        <w:jc w:val="center"/>
        <w:rPr>
          <w:rFonts w:ascii="GHEA Grapalat" w:hAnsi="GHEA Grapalat"/>
          <w:b/>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E405BE" w:rsidP="00F9293E">
      <w:pPr>
        <w:widowControl w:val="0"/>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BB28C8" w:rsidRPr="00A542E3">
        <w:rPr>
          <w:rFonts w:ascii="GHEA Grapalat" w:hAnsi="GHEA Grapalat"/>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F9293E">
      <w:pPr>
        <w:widowControl w:val="0"/>
        <w:ind w:firstLine="567"/>
        <w:contextualSpacing/>
        <w:jc w:val="both"/>
        <w:rPr>
          <w:rFonts w:ascii="GHEA Grapalat" w:hAnsi="GHEA Grapalat"/>
          <w:b/>
        </w:rPr>
      </w:pPr>
    </w:p>
    <w:p w:rsidR="00BB28C8" w:rsidRPr="009F3DC7" w:rsidRDefault="00BB28C8" w:rsidP="00F9293E">
      <w:pPr>
        <w:widowControl w:val="0"/>
        <w:contextualSpacing/>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93E">
      <w:pPr>
        <w:ind w:firstLine="708"/>
        <w:contextualSpacing/>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2A4CD5" w:rsidRDefault="00BB28C8" w:rsidP="00F9293E">
      <w:pPr>
        <w:widowControl w:val="0"/>
        <w:contextualSpacing/>
        <w:jc w:val="both"/>
        <w:rPr>
          <w:rFonts w:ascii="GHEA Grapalat" w:hAnsi="GHEA Grapalat"/>
          <w:vertAlign w:val="superscript"/>
        </w:rPr>
      </w:pPr>
      <w:r w:rsidRPr="009F3DC7">
        <w:rPr>
          <w:rFonts w:ascii="GHEA Grapalat" w:hAnsi="GHEA Grapalat"/>
        </w:rPr>
        <w:t xml:space="preserve">(далее </w:t>
      </w:r>
      <w:r>
        <w:rPr>
          <w:rFonts w:ascii="GHEA Grapalat" w:hAnsi="GHEA Grapalat"/>
        </w:rPr>
        <w:t xml:space="preserve">— договор), </w:t>
      </w:r>
      <w:proofErr w:type="gramStart"/>
      <w:r w:rsidR="002A4CD5">
        <w:rPr>
          <w:rFonts w:ascii="GHEA Grapalat" w:hAnsi="GHEA Grapalat"/>
        </w:rPr>
        <w:t>ремонтных</w:t>
      </w:r>
      <w:proofErr w:type="gramEnd"/>
      <w:r w:rsidR="002A4CD5">
        <w:rPr>
          <w:rFonts w:ascii="GHEA Grapalat" w:hAnsi="GHEA Grapalat"/>
        </w:rPr>
        <w:t>, реконструкционных и строительных</w:t>
      </w:r>
      <w:r w:rsidR="002A4CD5">
        <w:rPr>
          <w:rFonts w:ascii="GHEA Grapalat" w:hAnsi="GHEA Grapalat"/>
          <w:vertAlign w:val="superscrip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4E6A96" w:rsidRDefault="00BB28C8" w:rsidP="00F9293E">
      <w:pPr>
        <w:widowControl w:val="0"/>
        <w:tabs>
          <w:tab w:val="left" w:pos="1134"/>
        </w:tabs>
        <w:ind w:firstLine="567"/>
        <w:contextualSpacing/>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4E6A96">
        <w:rPr>
          <w:rFonts w:ascii="GHEA Grapalat" w:hAnsi="GHEA Grapalat"/>
          <w:spacing w:val="6"/>
          <w:lang w:val="hy-AM"/>
        </w:rPr>
        <w:t xml:space="preserve"> </w:t>
      </w:r>
      <w:r w:rsidR="004E6A96">
        <w:rPr>
          <w:rFonts w:ascii="GHEA Grapalat" w:hAnsi="GHEA Grapalat"/>
          <w:spacing w:val="6"/>
        </w:rPr>
        <w:t xml:space="preserve">Приложениям </w:t>
      </w:r>
      <w:r w:rsidR="004E6A96" w:rsidRPr="009F3DC7">
        <w:rPr>
          <w:rFonts w:ascii="GHEA Grapalat" w:hAnsi="GHEA Grapalat"/>
        </w:rPr>
        <w:t>№№</w:t>
      </w:r>
      <w:r w:rsidR="004E6A96">
        <w:rPr>
          <w:rFonts w:ascii="GHEA Grapalat" w:hAnsi="GHEA Grapalat"/>
        </w:rPr>
        <w:t xml:space="preserve"> </w:t>
      </w:r>
      <w:r w:rsidR="004E6A96">
        <w:rPr>
          <w:rFonts w:ascii="GHEA Grapalat" w:hAnsi="GHEA Grapalat"/>
          <w:spacing w:val="6"/>
        </w:rPr>
        <w:t>2.1. 2.2.</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w:t>
      </w:r>
      <w:r w:rsidR="004E6A96">
        <w:rPr>
          <w:rFonts w:ascii="GHEA Grapalat" w:hAnsi="GHEA Grapalat"/>
        </w:rPr>
        <w:t>я</w:t>
      </w:r>
      <w:r w:rsidRPr="009F3DC7">
        <w:rPr>
          <w:rFonts w:ascii="GHEA Grapalat" w:hAnsi="GHEA Grapalat"/>
        </w:rPr>
        <w:t xml:space="preserve"> № 2</w:t>
      </w:r>
      <w:r w:rsidR="004E6A96">
        <w:rPr>
          <w:rFonts w:ascii="GHEA Grapalat" w:hAnsi="GHEA Grapalat"/>
        </w:rPr>
        <w:t>.1, 2.2</w:t>
      </w:r>
      <w:r w:rsidRPr="009F3DC7">
        <w:rPr>
          <w:rFonts w:ascii="GHEA Grapalat" w:hAnsi="GHEA Grapalat"/>
        </w:rPr>
        <w:t xml:space="preserve">). </w:t>
      </w:r>
    </w:p>
    <w:p w:rsidR="00BB28C8" w:rsidRPr="009F3DC7" w:rsidRDefault="00BB28C8" w:rsidP="00F9293E">
      <w:pPr>
        <w:widowControl w:val="0"/>
        <w:tabs>
          <w:tab w:val="left" w:pos="1134"/>
        </w:tabs>
        <w:ind w:firstLine="567"/>
        <w:contextualSpacing/>
        <w:jc w:val="both"/>
        <w:rPr>
          <w:rFonts w:ascii="GHEA Grapalat" w:hAnsi="GHEA Grapalat"/>
        </w:rPr>
      </w:pPr>
    </w:p>
    <w:p w:rsidR="00BB28C8" w:rsidRPr="009F3DC7" w:rsidRDefault="00BB28C8" w:rsidP="00F9293E">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F9293E">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F9293E">
      <w:pPr>
        <w:widowControl w:val="0"/>
        <w:tabs>
          <w:tab w:val="left" w:pos="1276"/>
        </w:tabs>
        <w:ind w:firstLine="567"/>
        <w:contextualSpacing/>
        <w:jc w:val="center"/>
        <w:rPr>
          <w:rFonts w:ascii="GHEA Grapalat" w:hAnsi="GHEA Grapalat"/>
          <w:b/>
          <w:i/>
        </w:rPr>
      </w:pPr>
    </w:p>
    <w:p w:rsidR="00BB28C8" w:rsidRPr="009F3DC7" w:rsidRDefault="00BB28C8" w:rsidP="00F9293E">
      <w:pPr>
        <w:widowControl w:val="0"/>
        <w:contextualSpacing/>
        <w:jc w:val="center"/>
        <w:rPr>
          <w:rFonts w:ascii="GHEA Grapalat" w:hAnsi="GHEA Grapalat"/>
          <w:b/>
        </w:rPr>
      </w:pPr>
      <w:r w:rsidRPr="009F3DC7">
        <w:rPr>
          <w:rFonts w:ascii="GHEA Grapalat" w:hAnsi="GHEA Grapalat"/>
          <w:b/>
        </w:rPr>
        <w:lastRenderedPageBreak/>
        <w:t>3. ПРАВА И ОБЯЗАННОСТИ СТОРОН</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F9293E">
      <w:pPr>
        <w:widowControl w:val="0"/>
        <w:tabs>
          <w:tab w:val="left" w:pos="1134"/>
        </w:tabs>
        <w:ind w:firstLine="567"/>
        <w:contextualSpacing/>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w:t>
      </w:r>
      <w:r w:rsidRPr="009F3DC7">
        <w:rPr>
          <w:rFonts w:ascii="GHEA Grapalat" w:hAnsi="GHEA Grapalat"/>
        </w:rPr>
        <w:lastRenderedPageBreak/>
        <w:t xml:space="preserve">последнему. </w:t>
      </w:r>
    </w:p>
    <w:p w:rsidR="00BB28C8" w:rsidRPr="009F3DC7" w:rsidRDefault="00BB28C8" w:rsidP="00F9293E">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4E6A96" w:rsidRPr="004E6A96">
        <w:rPr>
          <w:rFonts w:ascii="GHEA Grapalat" w:hAnsi="GHEA Grapalat"/>
          <w:b/>
        </w:rPr>
        <w:t>75</w:t>
      </w:r>
      <w:r w:rsidRPr="004E6A96">
        <w:rPr>
          <w:rFonts w:ascii="GHEA Grapalat" w:hAnsi="GHEA Grapalat"/>
          <w:b/>
        </w:rPr>
        <w:t xml:space="preserve"> процентов </w:t>
      </w:r>
      <w:r w:rsidRPr="009F3DC7">
        <w:rPr>
          <w:rFonts w:ascii="GHEA Grapalat" w:hAnsi="GHEA Grapalat"/>
        </w:rPr>
        <w:t>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F9293E">
      <w:pPr>
        <w:widowControl w:val="0"/>
        <w:tabs>
          <w:tab w:val="left" w:pos="1418"/>
        </w:tabs>
        <w:ind w:firstLine="567"/>
        <w:contextualSpacing/>
        <w:jc w:val="both"/>
        <w:rPr>
          <w:rFonts w:ascii="GHEA Grapalat" w:hAnsi="GHEA Grapalat" w:cs="Times Armenian"/>
        </w:rPr>
      </w:pPr>
      <w:r w:rsidRPr="0010519D">
        <w:rPr>
          <w:rFonts w:ascii="GHEA Grapalat" w:hAnsi="GHEA Grapalat"/>
        </w:rPr>
        <w:t>3.4</w:t>
      </w:r>
      <w:r w:rsidR="00D40332">
        <w:rPr>
          <w:rFonts w:ascii="GHEA Grapalat" w:hAnsi="GHEA Grapalat"/>
        </w:rPr>
        <w:t>.9</w:t>
      </w:r>
      <w:r w:rsidRPr="0010519D">
        <w:rPr>
          <w:rFonts w:ascii="GHEA Grapalat" w:hAnsi="GHEA Grapalat"/>
        </w:rPr>
        <w:t>.</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w:t>
      </w:r>
      <w:r w:rsidR="00D40332">
        <w:rPr>
          <w:rFonts w:ascii="GHEA Grapalat" w:hAnsi="GHEA Grapalat"/>
        </w:rPr>
        <w:t>5.1, 5.2</w:t>
      </w:r>
      <w:r w:rsidRPr="0010519D">
        <w:rPr>
          <w:rFonts w:ascii="GHEA Grapalat" w:hAnsi="GHEA Grapalat"/>
        </w:rPr>
        <w:t xml:space="preserve"> к договор</w:t>
      </w:r>
      <w:r w:rsidR="00D40332">
        <w:rPr>
          <w:rFonts w:ascii="GHEA Grapalat" w:hAnsi="GHEA Grapalat"/>
        </w:rPr>
        <w:t>у.</w:t>
      </w:r>
    </w:p>
    <w:p w:rsidR="00BB28C8" w:rsidRPr="009F3DC7" w:rsidRDefault="00BB28C8" w:rsidP="00F9293E">
      <w:pPr>
        <w:widowControl w:val="0"/>
        <w:tabs>
          <w:tab w:val="left" w:pos="1418"/>
        </w:tabs>
        <w:ind w:firstLine="567"/>
        <w:contextualSpacing/>
        <w:jc w:val="both"/>
        <w:rPr>
          <w:rFonts w:ascii="GHEA Grapalat" w:hAnsi="GHEA Grapalat"/>
        </w:rPr>
      </w:pPr>
      <w:r w:rsidRPr="009F3DC7">
        <w:rPr>
          <w:rFonts w:ascii="GHEA Grapalat" w:hAnsi="GHEA Grapalat"/>
        </w:rPr>
        <w:t>3.4.1</w:t>
      </w:r>
      <w:r w:rsidR="00876EB6">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 xml:space="preserve">договора в случае начала процесса ликвидации или банкротства заранее в письменной форме </w:t>
      </w:r>
      <w:r w:rsidRPr="009F3DC7">
        <w:rPr>
          <w:rFonts w:ascii="GHEA Grapalat" w:hAnsi="GHEA Grapalat"/>
        </w:rPr>
        <w:lastRenderedPageBreak/>
        <w:t>уведомлять об этом Заказчика.</w:t>
      </w:r>
    </w:p>
    <w:p w:rsidR="00BB28C8" w:rsidRPr="009F3DC7" w:rsidRDefault="00BB28C8" w:rsidP="00F9293E">
      <w:pPr>
        <w:widowControl w:val="0"/>
        <w:tabs>
          <w:tab w:val="left" w:pos="1276"/>
        </w:tabs>
        <w:ind w:firstLine="567"/>
        <w:contextualSpacing/>
        <w:jc w:val="both"/>
        <w:rPr>
          <w:rFonts w:ascii="GHEA Grapalat" w:hAnsi="GHEA Grapalat" w:cs="Sylfaen"/>
          <w:u w:val="single"/>
        </w:rPr>
      </w:pPr>
    </w:p>
    <w:p w:rsidR="00BB28C8" w:rsidRDefault="00BB28C8" w:rsidP="00F9293E">
      <w:pPr>
        <w:widowControl w:val="0"/>
        <w:tabs>
          <w:tab w:val="left" w:pos="1276"/>
        </w:tabs>
        <w:contextualSpacing/>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F9293E">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876EB6">
        <w:rPr>
          <w:rFonts w:ascii="GHEA Grapalat" w:hAnsi="GHEA Grapalat"/>
        </w:rPr>
        <w:t>3</w:t>
      </w:r>
      <w:r>
        <w:rPr>
          <w:rFonts w:ascii="GHEA Grapalat" w:hAnsi="GHEA Grapalat"/>
        </w:rPr>
        <w:t xml:space="preserve"> экземпляр</w:t>
      </w:r>
      <w:r w:rsidR="00732070">
        <w:rPr>
          <w:rFonts w:ascii="GHEA Grapalat" w:hAnsi="GHEA Grapalat"/>
        </w:rPr>
        <w:t>а</w:t>
      </w:r>
      <w:r>
        <w:rPr>
          <w:rFonts w:ascii="GHEA Grapalat" w:hAnsi="GHEA Grapalat"/>
        </w:rPr>
        <w:t xml:space="preserve"> акта сдачи-приемки (Приложение № 4). </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876EB6">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F9293E">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F9293E">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F9293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F9293E">
      <w:pPr>
        <w:widowControl w:val="0"/>
        <w:tabs>
          <w:tab w:val="left" w:pos="1276"/>
        </w:tabs>
        <w:ind w:firstLine="567"/>
        <w:contextualSpacing/>
        <w:jc w:val="center"/>
        <w:rPr>
          <w:rFonts w:ascii="GHEA Grapalat" w:hAnsi="GHEA Grapalat"/>
          <w:b/>
        </w:rPr>
      </w:pPr>
    </w:p>
    <w:p w:rsidR="00563671" w:rsidRPr="009F3DC7" w:rsidRDefault="00563671" w:rsidP="00F9293E">
      <w:pPr>
        <w:widowControl w:val="0"/>
        <w:tabs>
          <w:tab w:val="left" w:pos="1276"/>
        </w:tabs>
        <w:contextualSpacing/>
        <w:jc w:val="both"/>
        <w:rPr>
          <w:rFonts w:ascii="GHEA Grapalat" w:hAnsi="GHEA Grapalat"/>
          <w:b/>
        </w:rPr>
      </w:pPr>
    </w:p>
    <w:p w:rsidR="00BB28C8" w:rsidRPr="009F3DC7" w:rsidRDefault="00BB28C8" w:rsidP="00F9293E">
      <w:pPr>
        <w:widowControl w:val="0"/>
        <w:tabs>
          <w:tab w:val="left" w:pos="1276"/>
        </w:tabs>
        <w:ind w:firstLine="567"/>
        <w:contextualSpacing/>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F9293E">
      <w:pPr>
        <w:widowControl w:val="0"/>
        <w:tabs>
          <w:tab w:val="left" w:pos="1276"/>
        </w:tabs>
        <w:contextualSpacing/>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 xml:space="preserve">лот </w:t>
      </w:r>
      <w:proofErr w:type="spellStart"/>
      <w:r w:rsidRPr="00A542E3">
        <w:rPr>
          <w:rFonts w:ascii="GHEA Grapalat" w:hAnsi="GHEA Grapalat"/>
        </w:rPr>
        <w:t>n</w:t>
      </w:r>
      <w:proofErr w:type="spellEnd"/>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FootnoteReference"/>
          <w:rFonts w:ascii="GHEA Grapalat" w:hAnsi="GHEA Grapalat"/>
        </w:rPr>
        <w:footnoteReference w:customMarkFollows="1" w:id="9"/>
        <w:t>28</w:t>
      </w:r>
      <w:r w:rsidRPr="00A542E3">
        <w:rPr>
          <w:rFonts w:ascii="GHEA Grapalat" w:hAnsi="GHEA Grapalat"/>
        </w:rPr>
        <w:t>.</w:t>
      </w:r>
    </w:p>
    <w:p w:rsidR="00BB28C8" w:rsidRPr="009F3DC7" w:rsidRDefault="00BB28C8" w:rsidP="00F9293E">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F9293E">
      <w:pPr>
        <w:widowControl w:val="0"/>
        <w:tabs>
          <w:tab w:val="num" w:pos="1134"/>
        </w:tabs>
        <w:ind w:firstLine="567"/>
        <w:contextualSpacing/>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C648E2" w:rsidP="00732070">
      <w:pPr>
        <w:contextualSpacing/>
        <w:rPr>
          <w:rFonts w:ascii="GHEA Grapalat" w:hAnsi="GHEA Grapalat"/>
          <w:b/>
        </w:rPr>
      </w:pPr>
      <w:r>
        <w:rPr>
          <w:rFonts w:ascii="GHEA Grapalat" w:hAnsi="GHEA Grapalat"/>
          <w:b/>
        </w:rPr>
        <w:br w:type="page"/>
      </w:r>
      <w:r w:rsidR="00BB28C8">
        <w:rPr>
          <w:rFonts w:ascii="GHEA Grapalat" w:hAnsi="GHEA Grapalat"/>
          <w:b/>
        </w:rPr>
        <w:lastRenderedPageBreak/>
        <w:t>6.</w:t>
      </w:r>
      <w:r w:rsidR="00BB28C8" w:rsidRPr="00124BE9">
        <w:rPr>
          <w:rFonts w:ascii="GHEA Grapalat" w:hAnsi="GHEA Grapalat"/>
          <w:b/>
        </w:rPr>
        <w:t xml:space="preserve"> </w:t>
      </w:r>
      <w:r w:rsidR="00BB28C8" w:rsidRPr="009F3DC7">
        <w:rPr>
          <w:rFonts w:ascii="GHEA Grapalat" w:hAnsi="GHEA Grapalat"/>
          <w:b/>
        </w:rPr>
        <w:t>ОТВЕТСТВЕННОСТЬ СТОРОН</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F9293E">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proofErr w:type="gramStart"/>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732070" w:rsidRDefault="00732070" w:rsidP="00F9293E">
      <w:pPr>
        <w:widowControl w:val="0"/>
        <w:tabs>
          <w:tab w:val="left" w:pos="1276"/>
        </w:tabs>
        <w:contextualSpacing/>
        <w:jc w:val="center"/>
        <w:rPr>
          <w:rFonts w:ascii="GHEA Grapalat" w:hAnsi="GHEA Grapalat"/>
          <w:b/>
        </w:rPr>
      </w:pPr>
    </w:p>
    <w:p w:rsidR="00BB28C8" w:rsidRPr="009F3DC7" w:rsidRDefault="00BB28C8" w:rsidP="00F9293E">
      <w:pPr>
        <w:widowControl w:val="0"/>
        <w:tabs>
          <w:tab w:val="left" w:pos="1276"/>
        </w:tabs>
        <w:contextualSpacing/>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F9293E">
      <w:pPr>
        <w:widowControl w:val="0"/>
        <w:tabs>
          <w:tab w:val="left" w:pos="1276"/>
        </w:tabs>
        <w:contextualSpacing/>
        <w:jc w:val="both"/>
        <w:rPr>
          <w:rFonts w:ascii="GHEA Grapalat" w:hAnsi="GHEA Grapalat"/>
        </w:rPr>
      </w:pPr>
    </w:p>
    <w:p w:rsidR="00BB28C8" w:rsidRPr="009F3DC7" w:rsidRDefault="00BB28C8" w:rsidP="00F9293E">
      <w:pPr>
        <w:widowControl w:val="0"/>
        <w:tabs>
          <w:tab w:val="left" w:pos="1276"/>
        </w:tabs>
        <w:contextualSpacing/>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10"/>
        <w:t>32</w:t>
      </w:r>
      <w:r w:rsidRPr="009F3DC7">
        <w:rPr>
          <w:rFonts w:ascii="GHEA Grapalat" w:hAnsi="GHEA Grapalat"/>
        </w:rPr>
        <w:t>.</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773E7C">
        <w:rPr>
          <w:rStyle w:val="FootnoteReference"/>
          <w:rFonts w:ascii="GHEA Grapalat" w:hAnsi="GHEA Grapalat"/>
        </w:rPr>
        <w:footnoteReference w:customMarkFollows="1" w:id="11"/>
        <w:t>33</w:t>
      </w:r>
      <w:r w:rsidRPr="009F3DC7">
        <w:rPr>
          <w:rFonts w:ascii="GHEA Grapalat" w:hAnsi="GHEA Grapalat"/>
        </w:rPr>
        <w:t>.</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F9293E">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F9293E">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862ABD">
        <w:rPr>
          <w:rFonts w:ascii="GHEA Grapalat" w:hAnsi="GHEA Grapalat"/>
          <w:spacing w:val="-4"/>
        </w:rPr>
        <w:t>www.procurement.am</w:t>
      </w:r>
      <w:proofErr w:type="spellEnd"/>
      <w:r w:rsidRPr="00862ABD">
        <w:rPr>
          <w:rFonts w:ascii="GHEA Grapalat" w:hAnsi="GHEA Grapalat"/>
          <w:spacing w:val="-4"/>
        </w:rPr>
        <w:t xml:space="preserve">,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w:t>
      </w:r>
      <w:r w:rsidRPr="009F3DC7">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w:t>
      </w:r>
      <w:r w:rsidR="00290CB9" w:rsidRPr="009F3DC7">
        <w:rPr>
          <w:rFonts w:ascii="GHEA Grapalat" w:hAnsi="GHEA Grapalat"/>
        </w:rPr>
        <w:t>№</w:t>
      </w:r>
      <w:r w:rsidRPr="009F3DC7">
        <w:rPr>
          <w:rFonts w:ascii="GHEA Grapalat" w:hAnsi="GHEA Grapalat"/>
        </w:rPr>
        <w:t xml:space="preserve"> 1, 2</w:t>
      </w:r>
      <w:r w:rsidR="00290CB9">
        <w:rPr>
          <w:rFonts w:ascii="GHEA Grapalat" w:hAnsi="GHEA Grapalat"/>
        </w:rPr>
        <w:t>.1, 2.2</w:t>
      </w:r>
      <w:r w:rsidRPr="009F3DC7">
        <w:rPr>
          <w:rFonts w:ascii="GHEA Grapalat" w:hAnsi="GHEA Grapalat"/>
        </w:rPr>
        <w:t>, 3, 4</w:t>
      </w:r>
      <w:r w:rsidR="00290CB9">
        <w:rPr>
          <w:rFonts w:ascii="GHEA Grapalat" w:hAnsi="GHEA Grapalat"/>
        </w:rPr>
        <w:t>,</w:t>
      </w:r>
      <w:r w:rsidRPr="009F3DC7">
        <w:rPr>
          <w:rFonts w:ascii="GHEA Grapalat" w:hAnsi="GHEA Grapalat"/>
        </w:rPr>
        <w:t xml:space="preserve"> 4.1</w:t>
      </w:r>
      <w:r w:rsidR="00290CB9">
        <w:rPr>
          <w:rFonts w:ascii="GHEA Grapalat" w:hAnsi="GHEA Grapalat"/>
        </w:rPr>
        <w:t>, 5.1, 5.2</w:t>
      </w:r>
      <w:r w:rsidRPr="009F3DC7">
        <w:rPr>
          <w:rFonts w:ascii="GHEA Grapalat" w:hAnsi="GHEA Grapalat"/>
        </w:rPr>
        <w:t xml:space="preserve"> </w:t>
      </w:r>
      <w:r w:rsidR="00987E44">
        <w:rPr>
          <w:rFonts w:ascii="GHEA Grapalat" w:hAnsi="GHEA Grapalat"/>
        </w:rPr>
        <w:t xml:space="preserve">и Таблица № 1 </w:t>
      </w:r>
      <w:r w:rsidRPr="009F3DC7">
        <w:rPr>
          <w:rFonts w:ascii="GHEA Grapalat" w:hAnsi="GHEA Grapalat"/>
        </w:rPr>
        <w:t>к настоящему договору считаются неотъемлемой частью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Default="00BB28C8" w:rsidP="00F9293E">
      <w:pPr>
        <w:widowControl w:val="0"/>
        <w:tabs>
          <w:tab w:val="left" w:pos="1276"/>
        </w:tabs>
        <w:ind w:firstLine="567"/>
        <w:contextualSpacing/>
        <w:jc w:val="both"/>
        <w:rPr>
          <w:rFonts w:ascii="GHEA Grapalat" w:hAnsi="GHEA Grapalat"/>
        </w:rPr>
      </w:pPr>
    </w:p>
    <w:p w:rsidR="00987E44" w:rsidRDefault="00987E44" w:rsidP="00F9293E">
      <w:pPr>
        <w:widowControl w:val="0"/>
        <w:tabs>
          <w:tab w:val="left" w:pos="1276"/>
        </w:tabs>
        <w:ind w:firstLine="567"/>
        <w:contextualSpacing/>
        <w:jc w:val="both"/>
        <w:rPr>
          <w:rFonts w:ascii="GHEA Grapalat" w:hAnsi="GHEA Grapalat"/>
        </w:rPr>
      </w:pPr>
    </w:p>
    <w:p w:rsidR="00987E44" w:rsidRPr="00B02C77" w:rsidRDefault="00987E44" w:rsidP="00F9293E">
      <w:pPr>
        <w:widowControl w:val="0"/>
        <w:tabs>
          <w:tab w:val="left" w:pos="1276"/>
        </w:tabs>
        <w:ind w:firstLine="567"/>
        <w:contextualSpacing/>
        <w:jc w:val="both"/>
        <w:rPr>
          <w:rFonts w:ascii="GHEA Grapalat" w:hAnsi="GHEA Grapalat"/>
        </w:rPr>
      </w:pPr>
    </w:p>
    <w:p w:rsidR="00BB28C8" w:rsidRPr="009F3DC7" w:rsidRDefault="00BB28C8" w:rsidP="00F9293E">
      <w:pPr>
        <w:widowControl w:val="0"/>
        <w:contextualSpacing/>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ЗАКАЗЧИК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c>
          <w:tcPr>
            <w:tcW w:w="760" w:type="dxa"/>
          </w:tcPr>
          <w:p w:rsidR="00BB28C8" w:rsidRPr="009F3DC7" w:rsidRDefault="00BB28C8" w:rsidP="00F9293E">
            <w:pPr>
              <w:widowControl w:val="0"/>
              <w:contextualSpacing/>
              <w:jc w:val="center"/>
              <w:rPr>
                <w:rFonts w:ascii="GHEA Grapalat" w:hAnsi="GHEA Grapalat"/>
              </w:rPr>
            </w:pPr>
          </w:p>
        </w:tc>
        <w:tc>
          <w:tcPr>
            <w:tcW w:w="4343"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ПОДРЯДЧИК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987E44" w:rsidRDefault="00987E44" w:rsidP="00BB28C8">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987E44" w:rsidRDefault="00987E44" w:rsidP="00BB28C8">
      <w:pPr>
        <w:widowControl w:val="0"/>
        <w:spacing w:after="160" w:line="360" w:lineRule="auto"/>
        <w:ind w:firstLine="567"/>
        <w:jc w:val="center"/>
        <w:rPr>
          <w:rFonts w:ascii="GHEA Grapalat" w:hAnsi="GHEA Grapalat"/>
          <w:b/>
        </w:rPr>
      </w:pPr>
    </w:p>
    <w:p w:rsidR="00987E44" w:rsidRPr="00987E44" w:rsidRDefault="00987E44" w:rsidP="00987E44">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rsidR="00BB28C8" w:rsidRDefault="00BB28C8" w:rsidP="00BB28C8">
      <w:pPr>
        <w:widowControl w:val="0"/>
        <w:spacing w:after="160" w:line="360" w:lineRule="auto"/>
        <w:jc w:val="both"/>
        <w:rPr>
          <w:rFonts w:ascii="GHEA Grapalat" w:hAnsi="GHEA Grapalat" w:cs="Sylfaen"/>
          <w:i/>
        </w:rPr>
      </w:pPr>
    </w:p>
    <w:p w:rsidR="0085603A" w:rsidRPr="00987E44" w:rsidRDefault="0085603A" w:rsidP="0085603A">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85603A" w:rsidRDefault="0085603A" w:rsidP="00BB28C8">
      <w:pPr>
        <w:widowControl w:val="0"/>
        <w:spacing w:after="160" w:line="360" w:lineRule="auto"/>
        <w:jc w:val="both"/>
        <w:rPr>
          <w:rFonts w:ascii="GHEA Grapalat" w:hAnsi="GHEA Grapalat" w:cs="Sylfaen"/>
          <w:i/>
        </w:rPr>
      </w:pPr>
    </w:p>
    <w:p w:rsidR="0085603A" w:rsidRDefault="0085603A" w:rsidP="00BB28C8">
      <w:pPr>
        <w:widowControl w:val="0"/>
        <w:spacing w:after="160" w:line="360" w:lineRule="auto"/>
        <w:jc w:val="both"/>
        <w:rPr>
          <w:rFonts w:ascii="GHEA Grapalat" w:hAnsi="GHEA Grapalat" w:cs="Sylfaen"/>
          <w:i/>
        </w:rPr>
      </w:pPr>
    </w:p>
    <w:p w:rsidR="0085603A" w:rsidRPr="0085603A" w:rsidRDefault="0085603A"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A44A72">
          <w:footerReference w:type="default" r:id="rId11"/>
          <w:footnotePr>
            <w:pos w:val="beneathText"/>
          </w:footnotePr>
          <w:type w:val="nextColumn"/>
          <w:pgSz w:w="11907" w:h="16840" w:code="9"/>
          <w:pgMar w:top="993" w:right="1418" w:bottom="1418" w:left="1134"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85603A">
      <w:pPr>
        <w:widowControl w:val="0"/>
        <w:tabs>
          <w:tab w:val="left" w:pos="360"/>
          <w:tab w:val="left" w:pos="540"/>
        </w:tabs>
        <w:ind w:firstLine="567"/>
        <w:contextualSpacing/>
        <w:jc w:val="both"/>
        <w:rPr>
          <w:rFonts w:ascii="GHEA Grapalat" w:hAnsi="GHEA Grapalat"/>
        </w:rPr>
      </w:pPr>
    </w:p>
    <w:p w:rsidR="00BB28C8" w:rsidRPr="0086243C" w:rsidRDefault="00BB28C8" w:rsidP="0085603A">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85603A">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85603A">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85603A">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85603A">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85603A">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85603A">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85603A">
      <w:pPr>
        <w:rPr>
          <w:rFonts w:ascii="GHEA Grapalat" w:hAnsi="GHEA Grapalat" w:cs="Sylfaen"/>
        </w:rPr>
      </w:pPr>
      <w:r w:rsidRPr="009F3DC7">
        <w:rPr>
          <w:rFonts w:ascii="GHEA Grapalat" w:hAnsi="GHEA Grapalat"/>
        </w:rPr>
        <w:t>СТОРОНЫ</w:t>
      </w:r>
    </w:p>
    <w:p w:rsidR="00BB28C8" w:rsidRPr="009F3DC7" w:rsidRDefault="00BB28C8" w:rsidP="0085603A">
      <w:pPr>
        <w:widowControl w:val="0"/>
        <w:tabs>
          <w:tab w:val="left" w:pos="360"/>
          <w:tab w:val="left" w:pos="540"/>
        </w:tabs>
        <w:contextualSpacing/>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85603A">
      <w:pPr>
        <w:widowControl w:val="0"/>
        <w:tabs>
          <w:tab w:val="left" w:pos="360"/>
          <w:tab w:val="left" w:pos="540"/>
        </w:tabs>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85603A">
      <w:pPr>
        <w:widowControl w:val="0"/>
        <w:contextualSpacing/>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85603A">
            <w:pPr>
              <w:widowControl w:val="0"/>
              <w:contextualSpacing/>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E44" w:rsidRDefault="00987E44">
      <w:r>
        <w:separator/>
      </w:r>
    </w:p>
  </w:endnote>
  <w:endnote w:type="continuationSeparator" w:id="0">
    <w:p w:rsidR="00987E44" w:rsidRDefault="00987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987E44" w:rsidRPr="003E450C" w:rsidRDefault="00987E44">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5603A">
          <w:rPr>
            <w:rFonts w:ascii="GHEA Grapalat" w:hAnsi="GHEA Grapalat"/>
            <w:noProof/>
            <w:sz w:val="24"/>
            <w:szCs w:val="24"/>
          </w:rPr>
          <w:t>71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E44" w:rsidRDefault="00987E44">
      <w:r>
        <w:separator/>
      </w:r>
    </w:p>
  </w:footnote>
  <w:footnote w:type="continuationSeparator" w:id="0">
    <w:p w:rsidR="00987E44" w:rsidRDefault="00987E44">
      <w:r>
        <w:continuationSeparator/>
      </w:r>
    </w:p>
  </w:footnote>
  <w:footnote w:id="1">
    <w:p w:rsidR="00987E44" w:rsidRDefault="00987E44" w:rsidP="0073735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касаются лота № 1. </w:t>
      </w:r>
      <w:r w:rsidRPr="00D3436F">
        <w:rPr>
          <w:rFonts w:ascii="GHEA Grapalat" w:hAnsi="GHEA Grapalat"/>
          <w:i/>
          <w:sz w:val="20"/>
          <w:szCs w:val="20"/>
        </w:rPr>
        <w:t xml:space="preserve"> </w:t>
      </w:r>
    </w:p>
    <w:p w:rsidR="00987E44" w:rsidRPr="008842CE" w:rsidRDefault="00987E44" w:rsidP="001831C4">
      <w:pPr>
        <w:pStyle w:val="FootnoteText"/>
        <w:widowControl w:val="0"/>
        <w:jc w:val="both"/>
        <w:rPr>
          <w:rFonts w:ascii="GHEA Grapalat" w:hAnsi="GHEA Grapalat"/>
          <w:lang w:val="af-ZA"/>
        </w:rPr>
      </w:pPr>
    </w:p>
    <w:p w:rsidR="00987E44" w:rsidRPr="008842CE" w:rsidRDefault="00987E44" w:rsidP="008842CE">
      <w:pPr>
        <w:pStyle w:val="FootnoteText"/>
        <w:widowControl w:val="0"/>
        <w:jc w:val="both"/>
        <w:rPr>
          <w:rFonts w:ascii="GHEA Grapalat" w:hAnsi="GHEA Grapalat"/>
          <w:lang w:val="af-ZA"/>
        </w:rPr>
      </w:pPr>
    </w:p>
  </w:footnote>
  <w:footnote w:id="2">
    <w:p w:rsidR="00987E44" w:rsidRPr="00D3436F" w:rsidRDefault="00987E44" w:rsidP="00AF1F59">
      <w:pPr>
        <w:pStyle w:val="FootnoteText"/>
        <w:jc w:val="both"/>
        <w:rPr>
          <w:rFonts w:ascii="GHEA Grapalat" w:hAnsi="GHEA Grapalat"/>
          <w:i/>
        </w:rPr>
      </w:pPr>
      <w:r>
        <w:rPr>
          <w:rStyle w:val="FootnoteReference"/>
        </w:rPr>
        <w:t>7</w:t>
      </w:r>
      <w:r>
        <w:t xml:space="preserve"> </w:t>
      </w:r>
      <w:r w:rsidRPr="00276550">
        <w:rPr>
          <w:rFonts w:ascii="GHEA Grapalat" w:hAnsi="GHEA Grapalat"/>
          <w:b/>
          <w:i/>
          <w:color w:val="FF0000"/>
        </w:rPr>
        <w:t>Подпункт касается лота № 1</w:t>
      </w:r>
    </w:p>
    <w:p w:rsidR="00987E44" w:rsidRPr="000811C1" w:rsidRDefault="00987E44">
      <w:pPr>
        <w:pStyle w:val="FootnoteText"/>
        <w:rPr>
          <w:rFonts w:asciiTheme="minorHAnsi" w:hAnsiTheme="minorHAnsi"/>
        </w:rPr>
      </w:pPr>
    </w:p>
  </w:footnote>
  <w:footnote w:id="3">
    <w:p w:rsidR="00987E44" w:rsidRPr="00A31673" w:rsidRDefault="00987E4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987E44" w:rsidRPr="00900E5A" w:rsidRDefault="00987E44">
      <w:pPr>
        <w:pStyle w:val="FootnoteText"/>
      </w:pPr>
      <w:r>
        <w:rPr>
          <w:rStyle w:val="FootnoteReference"/>
        </w:rPr>
        <w:t>16</w:t>
      </w:r>
      <w:r>
        <w:t xml:space="preserve"> </w:t>
      </w:r>
      <w:r w:rsidRPr="00E12358">
        <w:rPr>
          <w:rFonts w:ascii="GHEA Grapalat" w:hAnsi="GHEA Grapalat"/>
          <w:b/>
          <w:i/>
          <w:color w:val="FF0000"/>
        </w:rPr>
        <w:t>Пункт касается лота № 1.</w:t>
      </w:r>
    </w:p>
  </w:footnote>
  <w:footnote w:id="5">
    <w:p w:rsidR="00987E44" w:rsidRDefault="00987E44"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87E44" w:rsidRDefault="00987E44" w:rsidP="006B3E56">
      <w:pPr>
        <w:pStyle w:val="FootnoteText"/>
        <w:rPr>
          <w:rFonts w:asciiTheme="minorHAnsi" w:hAnsiTheme="minorHAnsi"/>
          <w:lang w:val="af-ZA"/>
        </w:rPr>
      </w:pPr>
    </w:p>
  </w:footnote>
  <w:footnote w:id="6">
    <w:p w:rsidR="00987E44" w:rsidRPr="00D3436F" w:rsidRDefault="00987E4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987E44" w:rsidRPr="00D3436F" w:rsidRDefault="00987E44">
      <w:pPr>
        <w:pStyle w:val="FootnoteText"/>
        <w:rPr>
          <w:lang w:val="es-ES"/>
        </w:rPr>
      </w:pPr>
    </w:p>
  </w:footnote>
  <w:footnote w:id="7">
    <w:p w:rsidR="00987E44" w:rsidRPr="008842CE" w:rsidRDefault="00987E44" w:rsidP="003D2FE2">
      <w:pPr>
        <w:pStyle w:val="FootnoteText"/>
        <w:jc w:val="both"/>
      </w:pPr>
    </w:p>
  </w:footnote>
  <w:footnote w:id="8">
    <w:p w:rsidR="00987E44" w:rsidRPr="008842CE" w:rsidRDefault="00987E44" w:rsidP="000A214C">
      <w:pPr>
        <w:pStyle w:val="FootnoteText"/>
        <w:jc w:val="both"/>
      </w:pPr>
    </w:p>
  </w:footnote>
  <w:footnote w:id="9">
    <w:p w:rsidR="00987E44" w:rsidRPr="00124BE9" w:rsidRDefault="00987E44"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10">
    <w:p w:rsidR="00987E44" w:rsidRPr="00124BE9" w:rsidRDefault="00987E44"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1">
    <w:p w:rsidR="00987E44" w:rsidRPr="00124BE9" w:rsidRDefault="00987E44"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87E44" w:rsidRPr="001C4E24" w:rsidRDefault="00987E44" w:rsidP="00BB28C8">
      <w:pPr>
        <w:pStyle w:val="FootnoteText"/>
        <w:rPr>
          <w:lang w:val="hy-AM"/>
        </w:rPr>
      </w:pPr>
    </w:p>
  </w:footnote>
  <w:footnote w:id="12">
    <w:p w:rsidR="00987E44" w:rsidRPr="00124BE9" w:rsidRDefault="00987E44"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E6A36"/>
    <w:multiLevelType w:val="hybridMultilevel"/>
    <w:tmpl w:val="E3F0F7F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31D3E1E"/>
    <w:multiLevelType w:val="hybridMultilevel"/>
    <w:tmpl w:val="A624265E"/>
    <w:lvl w:ilvl="0" w:tplc="14E2A40A">
      <w:numFmt w:val="bullet"/>
      <w:lvlText w:val="•"/>
      <w:lvlJc w:val="left"/>
      <w:pPr>
        <w:ind w:left="1864" w:hanging="1005"/>
      </w:pPr>
      <w:rPr>
        <w:rFonts w:ascii="GHEA Grapalat" w:eastAsia="Times New Roman" w:hAnsi="GHEA Grapalat" w:cs="Sylfaen"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7"/>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23"/>
  </w:num>
  <w:num w:numId="13">
    <w:abstractNumId w:val="21"/>
  </w:num>
  <w:num w:numId="14">
    <w:abstractNumId w:val="9"/>
  </w:num>
  <w:num w:numId="15">
    <w:abstractNumId w:val="22"/>
  </w:num>
  <w:num w:numId="16">
    <w:abstractNumId w:val="11"/>
  </w:num>
  <w:num w:numId="17">
    <w:abstractNumId w:val="3"/>
  </w:num>
  <w:num w:numId="18">
    <w:abstractNumId w:val="0"/>
  </w:num>
  <w:num w:numId="19">
    <w:abstractNumId w:val="13"/>
  </w:num>
  <w:num w:numId="20">
    <w:abstractNumId w:val="13"/>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5"/>
  </w:num>
  <w:num w:numId="24">
    <w:abstractNumId w:val="15"/>
  </w:num>
  <w:num w:numId="25">
    <w:abstractNumId w:val="17"/>
  </w:num>
  <w:num w:numId="26">
    <w:abstractNumId w:val="10"/>
  </w:num>
  <w:num w:numId="27">
    <w:abstractNumId w:val="4"/>
  </w:num>
  <w:num w:numId="28">
    <w:abstractNumId w:val="1"/>
  </w:num>
  <w:num w:numId="2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6C49"/>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2AB1"/>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05A"/>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7DF"/>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498D"/>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36C"/>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642"/>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E64"/>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740"/>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02"/>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2F9"/>
    <w:rsid w:val="001723D6"/>
    <w:rsid w:val="001724D7"/>
    <w:rsid w:val="00172BC4"/>
    <w:rsid w:val="001732FB"/>
    <w:rsid w:val="001735C2"/>
    <w:rsid w:val="00174304"/>
    <w:rsid w:val="00174DAB"/>
    <w:rsid w:val="00174FE1"/>
    <w:rsid w:val="00175F8F"/>
    <w:rsid w:val="00175FDC"/>
    <w:rsid w:val="001763F5"/>
    <w:rsid w:val="00176A38"/>
    <w:rsid w:val="00176A92"/>
    <w:rsid w:val="00177246"/>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451"/>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AC9"/>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5C3"/>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550"/>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0CB9"/>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4CD5"/>
    <w:rsid w:val="002A6481"/>
    <w:rsid w:val="002A665D"/>
    <w:rsid w:val="002A7380"/>
    <w:rsid w:val="002A76C6"/>
    <w:rsid w:val="002A7783"/>
    <w:rsid w:val="002A7A40"/>
    <w:rsid w:val="002B05FA"/>
    <w:rsid w:val="002B0631"/>
    <w:rsid w:val="002B0AEA"/>
    <w:rsid w:val="002B0F29"/>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101"/>
    <w:rsid w:val="002D5580"/>
    <w:rsid w:val="002D5C27"/>
    <w:rsid w:val="002D5CF0"/>
    <w:rsid w:val="002D601F"/>
    <w:rsid w:val="002D6A4F"/>
    <w:rsid w:val="002D7D70"/>
    <w:rsid w:val="002E0314"/>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BDC"/>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B3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A5"/>
    <w:rsid w:val="003A5049"/>
    <w:rsid w:val="003A5533"/>
    <w:rsid w:val="003A62A4"/>
    <w:rsid w:val="003A645E"/>
    <w:rsid w:val="003A6791"/>
    <w:rsid w:val="003A6E5A"/>
    <w:rsid w:val="003A734A"/>
    <w:rsid w:val="003B0D6E"/>
    <w:rsid w:val="003B1FC0"/>
    <w:rsid w:val="003B3302"/>
    <w:rsid w:val="003B3A13"/>
    <w:rsid w:val="003B3E74"/>
    <w:rsid w:val="003B487D"/>
    <w:rsid w:val="003B4A74"/>
    <w:rsid w:val="003B585C"/>
    <w:rsid w:val="003B5B7B"/>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0C5E"/>
    <w:rsid w:val="00421AEB"/>
    <w:rsid w:val="00422802"/>
    <w:rsid w:val="00424E1F"/>
    <w:rsid w:val="00427AEC"/>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4B3"/>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75C"/>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432"/>
    <w:rsid w:val="004E0B7B"/>
    <w:rsid w:val="004E144F"/>
    <w:rsid w:val="004E1503"/>
    <w:rsid w:val="004E1977"/>
    <w:rsid w:val="004E1B0A"/>
    <w:rsid w:val="004E1C69"/>
    <w:rsid w:val="004E1C8E"/>
    <w:rsid w:val="004E27C5"/>
    <w:rsid w:val="004E2FC6"/>
    <w:rsid w:val="004E442C"/>
    <w:rsid w:val="004E54F5"/>
    <w:rsid w:val="004E5843"/>
    <w:rsid w:val="004E68C7"/>
    <w:rsid w:val="004E68E0"/>
    <w:rsid w:val="004E6A12"/>
    <w:rsid w:val="004E6A96"/>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879"/>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53"/>
    <w:rsid w:val="005215E3"/>
    <w:rsid w:val="005216EB"/>
    <w:rsid w:val="00521B22"/>
    <w:rsid w:val="00521B59"/>
    <w:rsid w:val="00522932"/>
    <w:rsid w:val="00522A08"/>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DFD"/>
    <w:rsid w:val="005544AC"/>
    <w:rsid w:val="0055623A"/>
    <w:rsid w:val="005563D9"/>
    <w:rsid w:val="00556F03"/>
    <w:rsid w:val="005572F4"/>
    <w:rsid w:val="00557E3D"/>
    <w:rsid w:val="00560F47"/>
    <w:rsid w:val="00561817"/>
    <w:rsid w:val="00561AD9"/>
    <w:rsid w:val="00561C69"/>
    <w:rsid w:val="00562EB1"/>
    <w:rsid w:val="0056331A"/>
    <w:rsid w:val="00563671"/>
    <w:rsid w:val="005639B0"/>
    <w:rsid w:val="005646FC"/>
    <w:rsid w:val="0056625A"/>
    <w:rsid w:val="00567040"/>
    <w:rsid w:val="005677E6"/>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C5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6F43"/>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2A7"/>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070"/>
    <w:rsid w:val="00735365"/>
    <w:rsid w:val="00736959"/>
    <w:rsid w:val="00736A43"/>
    <w:rsid w:val="0073735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3C84"/>
    <w:rsid w:val="007642C2"/>
    <w:rsid w:val="007646F8"/>
    <w:rsid w:val="00764AAD"/>
    <w:rsid w:val="00764E25"/>
    <w:rsid w:val="007667CA"/>
    <w:rsid w:val="0076763C"/>
    <w:rsid w:val="00767849"/>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9E9"/>
    <w:rsid w:val="00773BD2"/>
    <w:rsid w:val="00773E7C"/>
    <w:rsid w:val="00774C67"/>
    <w:rsid w:val="0077504D"/>
    <w:rsid w:val="00775FAF"/>
    <w:rsid w:val="00776E6C"/>
    <w:rsid w:val="00780D44"/>
    <w:rsid w:val="007811AE"/>
    <w:rsid w:val="007811CF"/>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4D4"/>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03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6EB6"/>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AD8"/>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C7B19"/>
    <w:rsid w:val="008D0121"/>
    <w:rsid w:val="008D0A48"/>
    <w:rsid w:val="008D0BCF"/>
    <w:rsid w:val="008D0FB6"/>
    <w:rsid w:val="008D24C2"/>
    <w:rsid w:val="008D262F"/>
    <w:rsid w:val="008D294A"/>
    <w:rsid w:val="008D2B99"/>
    <w:rsid w:val="008D352C"/>
    <w:rsid w:val="008D4137"/>
    <w:rsid w:val="008D4197"/>
    <w:rsid w:val="008D4370"/>
    <w:rsid w:val="008D4755"/>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B13"/>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3B6D"/>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259"/>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3CD"/>
    <w:rsid w:val="00971CAE"/>
    <w:rsid w:val="00971F12"/>
    <w:rsid w:val="00971F4A"/>
    <w:rsid w:val="00972C1A"/>
    <w:rsid w:val="009732B6"/>
    <w:rsid w:val="00973601"/>
    <w:rsid w:val="0097362A"/>
    <w:rsid w:val="00973BAB"/>
    <w:rsid w:val="00973FB1"/>
    <w:rsid w:val="009741C9"/>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4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BFF"/>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40C"/>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48A"/>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4A72"/>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B9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D6F"/>
    <w:rsid w:val="00AD522C"/>
    <w:rsid w:val="00AD5D68"/>
    <w:rsid w:val="00AD6738"/>
    <w:rsid w:val="00AD6EF3"/>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6F03"/>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8C6"/>
    <w:rsid w:val="00AF4E1A"/>
    <w:rsid w:val="00AF564E"/>
    <w:rsid w:val="00AF582B"/>
    <w:rsid w:val="00AF591C"/>
    <w:rsid w:val="00AF5B0F"/>
    <w:rsid w:val="00AF5CA3"/>
    <w:rsid w:val="00AF7BE8"/>
    <w:rsid w:val="00B00003"/>
    <w:rsid w:val="00B0036E"/>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00F"/>
    <w:rsid w:val="00B1718B"/>
    <w:rsid w:val="00B176AF"/>
    <w:rsid w:val="00B17EB1"/>
    <w:rsid w:val="00B2066D"/>
    <w:rsid w:val="00B20FD7"/>
    <w:rsid w:val="00B21689"/>
    <w:rsid w:val="00B217A5"/>
    <w:rsid w:val="00B217BB"/>
    <w:rsid w:val="00B225D5"/>
    <w:rsid w:val="00B226CF"/>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B86"/>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624"/>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19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0332"/>
    <w:rsid w:val="00D411B6"/>
    <w:rsid w:val="00D4164A"/>
    <w:rsid w:val="00D41AE8"/>
    <w:rsid w:val="00D41F7D"/>
    <w:rsid w:val="00D42D33"/>
    <w:rsid w:val="00D42E80"/>
    <w:rsid w:val="00D433D6"/>
    <w:rsid w:val="00D43420"/>
    <w:rsid w:val="00D4360F"/>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46D"/>
    <w:rsid w:val="00D62855"/>
    <w:rsid w:val="00D62C0F"/>
    <w:rsid w:val="00D659B3"/>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A6"/>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BC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3369"/>
    <w:rsid w:val="00E040F0"/>
    <w:rsid w:val="00E042BC"/>
    <w:rsid w:val="00E04589"/>
    <w:rsid w:val="00E045AE"/>
    <w:rsid w:val="00E046C2"/>
    <w:rsid w:val="00E04FA9"/>
    <w:rsid w:val="00E05CF6"/>
    <w:rsid w:val="00E05F32"/>
    <w:rsid w:val="00E05FDF"/>
    <w:rsid w:val="00E06E9D"/>
    <w:rsid w:val="00E070E6"/>
    <w:rsid w:val="00E10031"/>
    <w:rsid w:val="00E10BB7"/>
    <w:rsid w:val="00E12358"/>
    <w:rsid w:val="00E123CE"/>
    <w:rsid w:val="00E1385B"/>
    <w:rsid w:val="00E13BA4"/>
    <w:rsid w:val="00E13FD9"/>
    <w:rsid w:val="00E14020"/>
    <w:rsid w:val="00E141C7"/>
    <w:rsid w:val="00E14672"/>
    <w:rsid w:val="00E14964"/>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5BE"/>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9FC"/>
    <w:rsid w:val="00E65F37"/>
    <w:rsid w:val="00E6683E"/>
    <w:rsid w:val="00E66866"/>
    <w:rsid w:val="00E672AF"/>
    <w:rsid w:val="00E674AE"/>
    <w:rsid w:val="00E67BA7"/>
    <w:rsid w:val="00E67FD5"/>
    <w:rsid w:val="00E70A0B"/>
    <w:rsid w:val="00E70FC4"/>
    <w:rsid w:val="00E73318"/>
    <w:rsid w:val="00E739BE"/>
    <w:rsid w:val="00E7424B"/>
    <w:rsid w:val="00E74264"/>
    <w:rsid w:val="00E7447E"/>
    <w:rsid w:val="00E749B7"/>
    <w:rsid w:val="00E74A40"/>
    <w:rsid w:val="00E74BF6"/>
    <w:rsid w:val="00E74F86"/>
    <w:rsid w:val="00E7522C"/>
    <w:rsid w:val="00E7544B"/>
    <w:rsid w:val="00E765B7"/>
    <w:rsid w:val="00E77AD7"/>
    <w:rsid w:val="00E77EEE"/>
    <w:rsid w:val="00E805B6"/>
    <w:rsid w:val="00E8071D"/>
    <w:rsid w:val="00E81066"/>
    <w:rsid w:val="00E81D32"/>
    <w:rsid w:val="00E84171"/>
    <w:rsid w:val="00E8425F"/>
    <w:rsid w:val="00E843C1"/>
    <w:rsid w:val="00E85A49"/>
    <w:rsid w:val="00E85BF3"/>
    <w:rsid w:val="00E861BF"/>
    <w:rsid w:val="00E87E48"/>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4C6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ABE"/>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E7FD3"/>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03F"/>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B0"/>
    <w:rsid w:val="00F85DFC"/>
    <w:rsid w:val="00F85F62"/>
    <w:rsid w:val="00F86162"/>
    <w:rsid w:val="00F86ED5"/>
    <w:rsid w:val="00F871C2"/>
    <w:rsid w:val="00F8732B"/>
    <w:rsid w:val="00F87FD4"/>
    <w:rsid w:val="00F914CF"/>
    <w:rsid w:val="00F9206A"/>
    <w:rsid w:val="00F9293E"/>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3442"/>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D43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79A02-CD4E-40EB-80DF-41352BDC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71</Pages>
  <Words>15690</Words>
  <Characters>116199</Characters>
  <Application>Microsoft Office Word</Application>
  <DocSecurity>0</DocSecurity>
  <Lines>968</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Astghik.Virabyan</cp:lastModifiedBy>
  <cp:revision>1115</cp:revision>
  <cp:lastPrinted>2018-02-16T07:12:00Z</cp:lastPrinted>
  <dcterms:created xsi:type="dcterms:W3CDTF">2019-10-28T07:04:00Z</dcterms:created>
  <dcterms:modified xsi:type="dcterms:W3CDTF">2021-03-17T10:51:00Z</dcterms:modified>
</cp:coreProperties>
</file>