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a3"/>
        <w:widowControl w:val="0"/>
        <w:spacing w:after="160"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F701DB" w:rsidRPr="00DB23E1" w:rsidRDefault="00F701DB" w:rsidP="00C1700B">
      <w:pPr>
        <w:pStyle w:val="a3"/>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642EFE" w:rsidRPr="009044F1" w:rsidRDefault="00642EFE" w:rsidP="00C1700B">
      <w:pPr>
        <w:pStyle w:val="a3"/>
        <w:widowControl w:val="0"/>
        <w:spacing w:line="240" w:lineRule="auto"/>
        <w:ind w:firstLine="0"/>
        <w:contextualSpacing/>
        <w:jc w:val="center"/>
        <w:rPr>
          <w:rFonts w:ascii="GHEA Grapalat" w:hAnsi="GHEA Grapalat"/>
          <w:i w:val="0"/>
          <w:sz w:val="24"/>
          <w:szCs w:val="24"/>
        </w:rPr>
      </w:pPr>
    </w:p>
    <w:p w:rsidR="0091042F" w:rsidRPr="009044F1" w:rsidRDefault="00642EFE" w:rsidP="00C1700B">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E617AA">
        <w:rPr>
          <w:rFonts w:ascii="GHEA Grapalat" w:hAnsi="GHEA Grapalat"/>
          <w:i w:val="0"/>
          <w:sz w:val="24"/>
          <w:szCs w:val="24"/>
          <w:lang w:val="hy-AM"/>
        </w:rPr>
        <w:t>28</w:t>
      </w:r>
      <w:r w:rsidR="00696EE7">
        <w:rPr>
          <w:rFonts w:ascii="GHEA Grapalat" w:hAnsi="GHEA Grapalat"/>
          <w:i w:val="0"/>
          <w:sz w:val="24"/>
          <w:szCs w:val="24"/>
        </w:rPr>
        <w:t xml:space="preserve"> февраля</w:t>
      </w:r>
      <w:r w:rsidRPr="009044F1">
        <w:rPr>
          <w:rFonts w:ascii="GHEA Grapalat" w:hAnsi="GHEA Grapalat"/>
          <w:i w:val="0"/>
          <w:sz w:val="24"/>
          <w:szCs w:val="24"/>
        </w:rPr>
        <w:t xml:space="preserve"> 20</w:t>
      </w:r>
      <w:r w:rsidR="00794E76">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794E76" w:rsidRPr="00651E7B">
        <w:rPr>
          <w:rFonts w:ascii="GHEA Grapalat" w:hAnsi="GHEA Grapalat"/>
          <w:i w:val="0"/>
          <w:sz w:val="24"/>
          <w:szCs w:val="24"/>
          <w:lang w:val="en-GB"/>
        </w:rPr>
        <w:t>N</w:t>
      </w:r>
      <w:r w:rsidR="00794E76" w:rsidRPr="00651E7B">
        <w:rPr>
          <w:rFonts w:ascii="GHEA Grapalat" w:hAnsi="GHEA Grapalat"/>
          <w:i w:val="0"/>
          <w:sz w:val="24"/>
          <w:szCs w:val="24"/>
        </w:rPr>
        <w:t xml:space="preserve"> 1</w:t>
      </w:r>
    </w:p>
    <w:p w:rsidR="00794E76" w:rsidRPr="0091710E" w:rsidRDefault="00794E76" w:rsidP="00C1700B">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E617AA">
        <w:rPr>
          <w:rFonts w:ascii="GHEA Grapalat" w:hAnsi="GHEA Grapalat"/>
          <w:b/>
          <w:i w:val="0"/>
          <w:sz w:val="24"/>
          <w:szCs w:val="24"/>
        </w:rPr>
        <w:t>GHAPDzB-HVKAK-2022-26</w:t>
      </w:r>
      <w:r>
        <w:rPr>
          <w:rFonts w:ascii="GHEA Grapalat" w:hAnsi="GHEA Grapalat"/>
          <w:b/>
          <w:i w:val="0"/>
          <w:sz w:val="24"/>
          <w:szCs w:val="24"/>
        </w:rPr>
        <w:t>»</w:t>
      </w:r>
    </w:p>
    <w:p w:rsidR="00794E76" w:rsidRPr="00DB23E1" w:rsidRDefault="00794E76" w:rsidP="00794E76">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341A74" w:rsidRPr="00794E76" w:rsidRDefault="00A20B69" w:rsidP="00794E76">
      <w:pPr>
        <w:pStyle w:val="a3"/>
        <w:widowControl w:val="0"/>
        <w:spacing w:line="240" w:lineRule="auto"/>
        <w:ind w:firstLine="709"/>
        <w:contextualSpacing/>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E617AA">
        <w:rPr>
          <w:rFonts w:ascii="GHEA Grapalat" w:hAnsi="GHEA Grapalat"/>
          <w:b/>
          <w:i w:val="0"/>
          <w:sz w:val="24"/>
          <w:szCs w:val="24"/>
        </w:rPr>
        <w:t>масла для лифта</w:t>
      </w:r>
      <w:r w:rsidR="00782D60">
        <w:rPr>
          <w:rFonts w:ascii="GHEA Grapalat" w:hAnsi="GHEA Grapalat"/>
          <w:i w:val="0"/>
          <w:sz w:val="24"/>
          <w:szCs w:val="24"/>
        </w:rPr>
        <w:t xml:space="preserve"> (далее — договор).</w:t>
      </w:r>
    </w:p>
    <w:p w:rsidR="00357D48" w:rsidRPr="009044F1" w:rsidRDefault="00A20B69"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F701DB">
      <w:pPr>
        <w:pStyle w:val="a3"/>
        <w:widowControl w:val="0"/>
        <w:spacing w:line="240" w:lineRule="auto"/>
        <w:ind w:firstLine="709"/>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701DB">
      <w:pPr>
        <w:pStyle w:val="a3"/>
        <w:widowControl w:val="0"/>
        <w:spacing w:line="240" w:lineRule="auto"/>
        <w:ind w:firstLine="709"/>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C73838" w:rsidRPr="00C73838">
        <w:rPr>
          <w:rFonts w:ascii="GHEA Grapalat" w:hAnsi="GHEA Grapalat"/>
          <w:b/>
          <w:i w:val="0"/>
          <w:sz w:val="24"/>
          <w:szCs w:val="24"/>
        </w:rPr>
        <w:t>16:00</w:t>
      </w:r>
      <w:r w:rsidRPr="00C73838">
        <w:rPr>
          <w:rFonts w:ascii="GHEA Grapalat" w:hAnsi="GHEA Grapalat"/>
          <w:b/>
          <w:i w:val="0"/>
          <w:sz w:val="24"/>
          <w:szCs w:val="24"/>
        </w:rPr>
        <w:t xml:space="preserve"> часов</w:t>
      </w:r>
      <w:r w:rsidR="00971F4A" w:rsidRPr="00C73838">
        <w:rPr>
          <w:rFonts w:ascii="GHEA Grapalat" w:hAnsi="GHEA Grapalat"/>
          <w:b/>
          <w:i w:val="0"/>
          <w:sz w:val="24"/>
          <w:szCs w:val="24"/>
        </w:rPr>
        <w:t xml:space="preserve"> </w:t>
      </w:r>
      <w:r w:rsidR="00C73838" w:rsidRPr="00C73838">
        <w:rPr>
          <w:rFonts w:ascii="GHEA Grapalat" w:hAnsi="GHEA Grapalat"/>
          <w:b/>
          <w:i w:val="0"/>
          <w:sz w:val="24"/>
          <w:szCs w:val="24"/>
        </w:rPr>
        <w:t>0</w:t>
      </w:r>
      <w:r w:rsidR="00A35F22">
        <w:rPr>
          <w:rFonts w:ascii="GHEA Grapalat" w:hAnsi="GHEA Grapalat"/>
          <w:b/>
          <w:i w:val="0"/>
          <w:sz w:val="24"/>
          <w:szCs w:val="24"/>
        </w:rPr>
        <w:t>6</w:t>
      </w:r>
      <w:r w:rsidRPr="00C73838">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C73838">
        <w:rPr>
          <w:rFonts w:ascii="GHEA Grapalat" w:hAnsi="GHEA Grapalat"/>
          <w:i w:val="0"/>
          <w:sz w:val="24"/>
          <w:szCs w:val="24"/>
        </w:rPr>
        <w:t>.</w:t>
      </w:r>
    </w:p>
    <w:p w:rsidR="0067579A" w:rsidRPr="00D5443D" w:rsidRDefault="00357D48" w:rsidP="00F701DB">
      <w:pPr>
        <w:pStyle w:val="a3"/>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767480" w:rsidRDefault="003F6ED1" w:rsidP="00767480">
      <w:pPr>
        <w:pStyle w:val="a3"/>
        <w:widowControl w:val="0"/>
        <w:spacing w:line="240" w:lineRule="auto"/>
        <w:ind w:firstLine="709"/>
        <w:contextualSpacing/>
        <w:rPr>
          <w:rFonts w:ascii="GHEA Grapalat" w:hAnsi="GHEA Grapalat"/>
          <w:i w:val="0"/>
          <w:spacing w:val="6"/>
          <w:sz w:val="24"/>
          <w:szCs w:val="24"/>
        </w:rPr>
      </w:pPr>
      <w:r w:rsidRPr="000F11E5">
        <w:rPr>
          <w:rFonts w:ascii="GHEA Grapalat" w:hAnsi="GHEA Grapalat"/>
          <w:i w:val="0"/>
          <w:sz w:val="24"/>
          <w:szCs w:val="24"/>
        </w:rPr>
        <w:t xml:space="preserve">Заявки на </w:t>
      </w:r>
      <w:r w:rsidR="00767480">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proofErr w:type="gramStart"/>
      <w:r w:rsidR="00767480" w:rsidRPr="00767480">
        <w:rPr>
          <w:rFonts w:ascii="GHEA Grapalat" w:hAnsi="GHEA Grapalat"/>
          <w:b/>
          <w:i w:val="0"/>
          <w:spacing w:val="6"/>
          <w:sz w:val="24"/>
          <w:szCs w:val="24"/>
        </w:rPr>
        <w:t>г</w:t>
      </w:r>
      <w:proofErr w:type="gramEnd"/>
      <w:r w:rsidR="00767480" w:rsidRPr="00767480">
        <w:rPr>
          <w:rFonts w:ascii="GHEA Grapalat" w:hAnsi="GHEA Grapalat"/>
          <w:b/>
          <w:i w:val="0"/>
          <w:spacing w:val="6"/>
          <w:sz w:val="24"/>
          <w:szCs w:val="24"/>
        </w:rPr>
        <w:t xml:space="preserve">. Ереван, ул. М. </w:t>
      </w:r>
      <w:proofErr w:type="spellStart"/>
      <w:r w:rsidR="00767480" w:rsidRPr="00767480">
        <w:rPr>
          <w:rFonts w:ascii="GHEA Grapalat" w:hAnsi="GHEA Grapalat"/>
          <w:b/>
          <w:i w:val="0"/>
          <w:spacing w:val="6"/>
          <w:sz w:val="24"/>
          <w:szCs w:val="24"/>
        </w:rPr>
        <w:t>Гераци</w:t>
      </w:r>
      <w:proofErr w:type="spellEnd"/>
      <w:r w:rsidR="00767480" w:rsidRPr="00767480">
        <w:rPr>
          <w:rFonts w:ascii="GHEA Grapalat" w:hAnsi="GHEA Grapalat"/>
          <w:b/>
          <w:i w:val="0"/>
          <w:spacing w:val="6"/>
          <w:sz w:val="24"/>
          <w:szCs w:val="24"/>
        </w:rPr>
        <w:t xml:space="preserve">, д. 12 </w:t>
      </w:r>
      <w:r w:rsidRPr="00767480">
        <w:rPr>
          <w:rFonts w:ascii="GHEA Grapalat" w:hAnsi="GHEA Grapalat"/>
          <w:i w:val="0"/>
          <w:sz w:val="24"/>
          <w:szCs w:val="24"/>
        </w:rPr>
        <w:t>в документарной форме</w:t>
      </w:r>
      <w:r w:rsidRPr="00767480">
        <w:rPr>
          <w:rFonts w:ascii="GHEA Grapalat" w:hAnsi="GHEA Grapalat"/>
          <w:b/>
          <w:i w:val="0"/>
          <w:sz w:val="24"/>
          <w:szCs w:val="24"/>
        </w:rPr>
        <w:t xml:space="preserve">, до </w:t>
      </w:r>
      <w:r w:rsidR="00767480">
        <w:rPr>
          <w:rFonts w:ascii="GHEA Grapalat" w:hAnsi="GHEA Grapalat"/>
          <w:b/>
          <w:i w:val="0"/>
          <w:sz w:val="24"/>
          <w:szCs w:val="24"/>
        </w:rPr>
        <w:t xml:space="preserve">10:30 </w:t>
      </w:r>
      <w:r w:rsidRPr="00767480">
        <w:rPr>
          <w:rFonts w:ascii="GHEA Grapalat" w:hAnsi="GHEA Grapalat"/>
          <w:b/>
          <w:i w:val="0"/>
          <w:sz w:val="24"/>
          <w:szCs w:val="24"/>
        </w:rPr>
        <w:t xml:space="preserve">часов </w:t>
      </w:r>
      <w:r w:rsidR="00767480">
        <w:rPr>
          <w:rFonts w:ascii="GHEA Grapalat" w:hAnsi="GHEA Grapalat"/>
          <w:b/>
          <w:i w:val="0"/>
          <w:sz w:val="24"/>
          <w:szCs w:val="24"/>
        </w:rPr>
        <w:t>0</w:t>
      </w:r>
      <w:r w:rsidR="00A35F22">
        <w:rPr>
          <w:rFonts w:ascii="GHEA Grapalat" w:hAnsi="GHEA Grapalat"/>
          <w:b/>
          <w:i w:val="0"/>
          <w:sz w:val="24"/>
          <w:szCs w:val="24"/>
        </w:rPr>
        <w:t>7</w:t>
      </w:r>
      <w:r w:rsidRPr="00767480">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0F11E5" w:rsidRDefault="003F6ED1" w:rsidP="00F701DB">
      <w:pPr>
        <w:pStyle w:val="a3"/>
        <w:widowControl w:val="0"/>
        <w:spacing w:line="240" w:lineRule="auto"/>
        <w:ind w:firstLine="709"/>
        <w:contextualSpacing/>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C1700B" w:rsidRPr="00767480">
        <w:rPr>
          <w:rFonts w:ascii="GHEA Grapalat" w:hAnsi="GHEA Grapalat"/>
          <w:b/>
          <w:i w:val="0"/>
          <w:spacing w:val="6"/>
          <w:sz w:val="24"/>
          <w:szCs w:val="24"/>
        </w:rPr>
        <w:t>г</w:t>
      </w:r>
      <w:proofErr w:type="gramEnd"/>
      <w:r w:rsidR="00C1700B" w:rsidRPr="00767480">
        <w:rPr>
          <w:rFonts w:ascii="GHEA Grapalat" w:hAnsi="GHEA Grapalat"/>
          <w:b/>
          <w:i w:val="0"/>
          <w:spacing w:val="6"/>
          <w:sz w:val="24"/>
          <w:szCs w:val="24"/>
        </w:rPr>
        <w:t xml:space="preserve">. Ереван, ул. М. </w:t>
      </w:r>
      <w:proofErr w:type="spellStart"/>
      <w:r w:rsidR="00C1700B" w:rsidRPr="00767480">
        <w:rPr>
          <w:rFonts w:ascii="GHEA Grapalat" w:hAnsi="GHEA Grapalat"/>
          <w:b/>
          <w:i w:val="0"/>
          <w:spacing w:val="6"/>
          <w:sz w:val="24"/>
          <w:szCs w:val="24"/>
        </w:rPr>
        <w:t>Гераци</w:t>
      </w:r>
      <w:proofErr w:type="spellEnd"/>
      <w:r w:rsidR="00C1700B" w:rsidRPr="00767480">
        <w:rPr>
          <w:rFonts w:ascii="GHEA Grapalat" w:hAnsi="GHEA Grapalat"/>
          <w:b/>
          <w:i w:val="0"/>
          <w:spacing w:val="6"/>
          <w:sz w:val="24"/>
          <w:szCs w:val="24"/>
        </w:rPr>
        <w:t>, д. 12</w:t>
      </w:r>
      <w:r w:rsidRPr="000F0CA8">
        <w:rPr>
          <w:rFonts w:ascii="GHEA Grapalat" w:hAnsi="GHEA Grapalat"/>
          <w:i w:val="0"/>
          <w:sz w:val="24"/>
          <w:szCs w:val="24"/>
        </w:rPr>
        <w:t xml:space="preserve">, в </w:t>
      </w:r>
      <w:r w:rsidR="00C1700B" w:rsidRPr="00C1700B">
        <w:rPr>
          <w:rFonts w:ascii="GHEA Grapalat" w:hAnsi="GHEA Grapalat"/>
          <w:b/>
          <w:i w:val="0"/>
          <w:sz w:val="24"/>
          <w:szCs w:val="24"/>
        </w:rPr>
        <w:t>10:30</w:t>
      </w:r>
      <w:r w:rsidRPr="00C1700B">
        <w:rPr>
          <w:rFonts w:ascii="GHEA Grapalat" w:hAnsi="GHEA Grapalat"/>
          <w:b/>
          <w:i w:val="0"/>
          <w:sz w:val="24"/>
          <w:szCs w:val="24"/>
        </w:rPr>
        <w:t xml:space="preserve"> часов </w:t>
      </w:r>
      <w:r w:rsidR="00E617AA">
        <w:rPr>
          <w:rFonts w:ascii="GHEA Grapalat" w:hAnsi="GHEA Grapalat"/>
          <w:b/>
          <w:i w:val="0"/>
          <w:sz w:val="24"/>
          <w:szCs w:val="24"/>
        </w:rPr>
        <w:t>07</w:t>
      </w:r>
      <w:r w:rsidR="00C1700B" w:rsidRPr="00C1700B">
        <w:rPr>
          <w:rFonts w:ascii="GHEA Grapalat" w:hAnsi="GHEA Grapalat"/>
          <w:b/>
          <w:i w:val="0"/>
          <w:sz w:val="24"/>
          <w:szCs w:val="24"/>
        </w:rPr>
        <w:t xml:space="preserve">-го </w:t>
      </w:r>
      <w:r w:rsidR="00E617AA">
        <w:rPr>
          <w:rFonts w:ascii="GHEA Grapalat" w:hAnsi="GHEA Grapalat"/>
          <w:b/>
          <w:i w:val="0"/>
          <w:sz w:val="24"/>
          <w:szCs w:val="24"/>
        </w:rPr>
        <w:t>ма</w:t>
      </w:r>
      <w:r w:rsidR="00C00DB5">
        <w:rPr>
          <w:rFonts w:ascii="GHEA Grapalat" w:hAnsi="GHEA Grapalat"/>
          <w:b/>
          <w:i w:val="0"/>
          <w:sz w:val="24"/>
          <w:szCs w:val="24"/>
        </w:rPr>
        <w:t>рта</w:t>
      </w:r>
      <w:r w:rsidR="00C1700B" w:rsidRPr="00C1700B">
        <w:rPr>
          <w:rFonts w:ascii="GHEA Grapalat" w:hAnsi="GHEA Grapalat"/>
          <w:b/>
          <w:i w:val="0"/>
          <w:sz w:val="24"/>
          <w:szCs w:val="24"/>
        </w:rPr>
        <w:t xml:space="preserve"> 2022 года</w:t>
      </w:r>
      <w:r>
        <w:rPr>
          <w:rFonts w:ascii="GHEA Grapalat" w:hAnsi="GHEA Grapalat"/>
          <w:i w:val="0"/>
          <w:sz w:val="24"/>
          <w:szCs w:val="24"/>
        </w:rPr>
        <w:t>.</w:t>
      </w:r>
    </w:p>
    <w:p w:rsidR="00BE1C5E" w:rsidRPr="001B32D9" w:rsidRDefault="001305C6"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701DB">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BA6680" w:rsidRPr="00BA6680">
        <w:rPr>
          <w:rFonts w:ascii="GHEA Grapalat" w:hAnsi="GHEA Grapalat"/>
          <w:b/>
          <w:i w:val="0"/>
          <w:sz w:val="24"/>
          <w:szCs w:val="24"/>
        </w:rPr>
        <w:t>Астгик</w:t>
      </w:r>
      <w:proofErr w:type="spellEnd"/>
      <w:r w:rsidR="00BA6680" w:rsidRPr="00BA6680">
        <w:rPr>
          <w:rFonts w:ascii="GHEA Grapalat" w:hAnsi="GHEA Grapalat"/>
          <w:b/>
          <w:i w:val="0"/>
          <w:sz w:val="24"/>
          <w:szCs w:val="24"/>
        </w:rPr>
        <w:t xml:space="preserve"> </w:t>
      </w:r>
      <w:proofErr w:type="spellStart"/>
      <w:r w:rsidR="00BA6680" w:rsidRPr="00BA6680">
        <w:rPr>
          <w:rFonts w:ascii="GHEA Grapalat" w:hAnsi="GHEA Grapalat"/>
          <w:b/>
          <w:i w:val="0"/>
          <w:sz w:val="24"/>
          <w:szCs w:val="24"/>
        </w:rPr>
        <w:t>Вирабян</w:t>
      </w:r>
      <w:proofErr w:type="spellEnd"/>
      <w:r w:rsidR="00BA6680">
        <w:rPr>
          <w:rFonts w:ascii="GHEA Grapalat" w:hAnsi="GHEA Grapalat"/>
          <w:i w:val="0"/>
          <w:sz w:val="24"/>
          <w:szCs w:val="24"/>
        </w:rPr>
        <w:t>.</w:t>
      </w:r>
    </w:p>
    <w:p w:rsidR="00C1700B" w:rsidRPr="00B60239" w:rsidRDefault="00C1700B" w:rsidP="00C1700B">
      <w:pPr>
        <w:pStyle w:val="a3"/>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00057D3F">
        <w:rPr>
          <w:rFonts w:ascii="GHEA Grapalat" w:hAnsi="GHEA Grapalat"/>
          <w:b/>
          <w:i w:val="0"/>
          <w:sz w:val="24"/>
          <w:szCs w:val="24"/>
        </w:rPr>
        <w:t>012-80-80-83 (6014), 091-22-26-25</w:t>
      </w:r>
    </w:p>
    <w:p w:rsidR="00C1700B" w:rsidRPr="00B60239" w:rsidRDefault="00C1700B" w:rsidP="00C1700B">
      <w:pPr>
        <w:pStyle w:val="a3"/>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057D3F" w:rsidRDefault="00C1700B" w:rsidP="00057D3F">
      <w:pPr>
        <w:pStyle w:val="a3"/>
        <w:widowControl w:val="0"/>
        <w:spacing w:line="240" w:lineRule="auto"/>
        <w:ind w:firstLine="0"/>
        <w:contextualSpacing/>
        <w:rPr>
          <w:rFonts w:ascii="GHEA Grapalat" w:hAnsi="GHEA Grapalat"/>
          <w:i w:val="0"/>
          <w:sz w:val="24"/>
          <w:szCs w:val="24"/>
        </w:rPr>
      </w:pPr>
      <w:r w:rsidRPr="00057D3F">
        <w:rPr>
          <w:rFonts w:ascii="GHEA Grapalat" w:hAnsi="GHEA Grapalat"/>
          <w:i w:val="0"/>
          <w:sz w:val="24"/>
          <w:szCs w:val="24"/>
        </w:rPr>
        <w:t xml:space="preserve">Заказчик: </w:t>
      </w:r>
      <w:r w:rsidRPr="00057D3F">
        <w:rPr>
          <w:rFonts w:ascii="GHEA Grapalat" w:hAnsi="GHEA Grapalat"/>
          <w:b/>
          <w:i w:val="0"/>
          <w:sz w:val="24"/>
          <w:szCs w:val="24"/>
        </w:rPr>
        <w:t>ГНО «Национальный центр по контролю и профилактике заболеваний» МЗ РА</w:t>
      </w:r>
      <w:r w:rsidRPr="00057D3F">
        <w:rPr>
          <w:rFonts w:ascii="GHEA Grapalat" w:hAnsi="GHEA Grapalat"/>
          <w:b/>
          <w:i w:val="0"/>
          <w:sz w:val="24"/>
          <w:szCs w:val="24"/>
          <w:lang w:val="hy-AM"/>
        </w:rPr>
        <w:t xml:space="preserve"> </w:t>
      </w:r>
      <w:r w:rsidR="00915A97" w:rsidRPr="00057D3F">
        <w:rPr>
          <w:rFonts w:ascii="GHEA Grapalat" w:hAnsi="GHEA Grapalat" w:cs="Sylfaen"/>
          <w:b/>
          <w:i w:val="0"/>
          <w:sz w:val="24"/>
          <w:szCs w:val="24"/>
        </w:rPr>
        <w:br w:type="page"/>
      </w:r>
    </w:p>
    <w:p w:rsidR="001116F8" w:rsidRPr="009044F1" w:rsidRDefault="001116F8" w:rsidP="001116F8">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1116F8" w:rsidRPr="00E063D7" w:rsidRDefault="001116F8" w:rsidP="001116F8">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E617AA">
        <w:rPr>
          <w:rFonts w:ascii="GHEA Grapalat" w:hAnsi="GHEA Grapalat"/>
          <w:sz w:val="22"/>
          <w:szCs w:val="22"/>
        </w:rPr>
        <w:t>GHAPDzB-HVKAK-2022-26</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135EE0">
        <w:rPr>
          <w:rFonts w:ascii="GHEA Grapalat" w:hAnsi="GHEA Grapalat"/>
          <w:sz w:val="22"/>
          <w:szCs w:val="22"/>
        </w:rPr>
        <w:t>28</w:t>
      </w:r>
      <w:r w:rsidR="00C11D40">
        <w:rPr>
          <w:rFonts w:ascii="GHEA Grapalat" w:hAnsi="GHEA Grapalat"/>
          <w:sz w:val="22"/>
          <w:szCs w:val="22"/>
        </w:rPr>
        <w:t xml:space="preserve"> февраля</w:t>
      </w:r>
      <w:r>
        <w:rPr>
          <w:rFonts w:ascii="GHEA Grapalat" w:hAnsi="GHEA Grapalat"/>
          <w:sz w:val="22"/>
          <w:szCs w:val="22"/>
        </w:rPr>
        <w:t xml:space="preserve"> 2022 </w:t>
      </w:r>
      <w:r w:rsidRPr="00C0035F">
        <w:rPr>
          <w:rFonts w:ascii="GHEA Grapalat" w:hAnsi="GHEA Grapalat"/>
          <w:sz w:val="22"/>
          <w:szCs w:val="22"/>
        </w:rPr>
        <w:t>г.</w:t>
      </w:r>
    </w:p>
    <w:p w:rsidR="001116F8" w:rsidRPr="009044F1"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Pr="003A1EBB" w:rsidRDefault="001116F8" w:rsidP="001116F8">
      <w:pPr>
        <w:pStyle w:val="aa"/>
        <w:widowControl w:val="0"/>
        <w:spacing w:after="160"/>
        <w:ind w:right="-7" w:firstLine="567"/>
        <w:jc w:val="center"/>
        <w:rPr>
          <w:rFonts w:ascii="GHEA Grapalat" w:hAnsi="GHEA Grapalat"/>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Default="001116F8" w:rsidP="001116F8">
      <w:pPr>
        <w:pStyle w:val="aa"/>
        <w:widowControl w:val="0"/>
        <w:spacing w:after="160"/>
        <w:ind w:right="-7" w:firstLine="567"/>
        <w:jc w:val="center"/>
        <w:rPr>
          <w:rFonts w:ascii="GHEA Grapalat" w:hAnsi="GHEA Grapalat"/>
          <w:i/>
        </w:rPr>
      </w:pPr>
    </w:p>
    <w:p w:rsidR="001116F8" w:rsidRPr="00E063D7" w:rsidRDefault="001116F8" w:rsidP="001116F8">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E063D7" w:rsidRDefault="001116F8" w:rsidP="001116F8">
      <w:pPr>
        <w:pStyle w:val="aa"/>
        <w:widowControl w:val="0"/>
        <w:spacing w:after="160"/>
        <w:ind w:right="-7" w:firstLine="567"/>
        <w:jc w:val="center"/>
        <w:rPr>
          <w:rFonts w:ascii="GHEA Grapalat" w:hAnsi="GHEA Grapalat" w:cs="Sylfaen"/>
          <w:sz w:val="22"/>
          <w:szCs w:val="22"/>
        </w:rPr>
      </w:pPr>
    </w:p>
    <w:p w:rsidR="001116F8" w:rsidRPr="001A6617" w:rsidRDefault="001116F8" w:rsidP="001116F8">
      <w:pPr>
        <w:pStyle w:val="aa"/>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E64419">
        <w:rPr>
          <w:rFonts w:ascii="GHEA Grapalat" w:hAnsi="GHEA Grapalat"/>
          <w:b/>
          <w:sz w:val="22"/>
          <w:szCs w:val="22"/>
        </w:rPr>
        <w:t>МАСЛА ДЛЯ ЛИФТА</w:t>
      </w:r>
      <w:r w:rsidRPr="00615A15">
        <w:rPr>
          <w:rFonts w:ascii="GHEA Grapalat" w:hAnsi="GHEA Grapalat"/>
          <w:b/>
          <w:sz w:val="22"/>
          <w:szCs w:val="22"/>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i/>
        </w:rPr>
      </w:pPr>
    </w:p>
    <w:p w:rsidR="001116F8" w:rsidRDefault="001116F8" w:rsidP="001116F8">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217C61">
      <w:pPr>
        <w:widowControl w:val="0"/>
        <w:contextualSpacing/>
        <w:jc w:val="center"/>
        <w:rPr>
          <w:rFonts w:ascii="GHEA Grapalat" w:hAnsi="GHEA Grapalat"/>
          <w:b/>
        </w:rPr>
      </w:pPr>
      <w:r w:rsidRPr="009044F1">
        <w:rPr>
          <w:rFonts w:ascii="GHEA Grapalat" w:hAnsi="GHEA Grapalat"/>
          <w:b/>
        </w:rPr>
        <w:lastRenderedPageBreak/>
        <w:t>СОДЕРЖАНИЕ</w:t>
      </w:r>
    </w:p>
    <w:p w:rsidR="00217C61" w:rsidRPr="001A6617" w:rsidRDefault="00217C61" w:rsidP="00217C61">
      <w:pPr>
        <w:pStyle w:val="aa"/>
        <w:widowControl w:val="0"/>
        <w:spacing w:after="0"/>
        <w:ind w:right="-7"/>
        <w:contextualSpacing/>
        <w:jc w:val="center"/>
        <w:rPr>
          <w:rFonts w:ascii="GHEA Grapalat" w:hAnsi="GHEA Grapalat"/>
          <w:b/>
          <w:i/>
          <w:color w:val="0D0D0D" w:themeColor="text1" w:themeTint="F2"/>
        </w:rPr>
      </w:pPr>
      <w:r>
        <w:rPr>
          <w:rFonts w:ascii="GHEA Grapalat" w:hAnsi="GHEA Grapalat"/>
          <w:b/>
          <w:sz w:val="22"/>
          <w:szCs w:val="22"/>
        </w:rPr>
        <w:t xml:space="preserve">ПРИГЛАШЕНИЯ НА </w:t>
      </w:r>
      <w:r w:rsidRPr="00E063D7">
        <w:rPr>
          <w:rFonts w:ascii="GHEA Grapalat" w:hAnsi="GHEA Grapalat"/>
          <w:b/>
          <w:sz w:val="22"/>
          <w:szCs w:val="22"/>
        </w:rPr>
        <w:t xml:space="preserve">ЗАПРОС КОТИРОВОК, ОБЪЯВЛЕННЫЙ С ЦЕЛЬЮ </w:t>
      </w:r>
      <w:r w:rsidRPr="00615A15">
        <w:rPr>
          <w:rFonts w:ascii="GHEA Grapalat" w:hAnsi="GHEA Grapalat"/>
          <w:b/>
        </w:rPr>
        <w:t xml:space="preserve">ПРИОБРЕТЕНИЯ </w:t>
      </w:r>
      <w:r w:rsidR="00E64419">
        <w:rPr>
          <w:rFonts w:ascii="GHEA Grapalat" w:hAnsi="GHEA Grapalat"/>
          <w:b/>
        </w:rPr>
        <w:t>МАСЛА ДЛА ЛИФТА</w:t>
      </w:r>
      <w:r w:rsidRPr="00615A15">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aff3"/>
          <w:rFonts w:ascii="GHEA Grapalat" w:hAnsi="GHEA Grapalat" w:cs="Arial"/>
          <w:b/>
          <w:bCs/>
          <w:i w:val="0"/>
          <w:color w:val="0D0D0D" w:themeColor="text1" w:themeTint="F2"/>
          <w:shd w:val="clear" w:color="auto" w:fill="FFFFFF"/>
        </w:rPr>
        <w:t>МЗ РА</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C4785C">
      <w:pPr>
        <w:widowControl w:val="0"/>
        <w:ind w:firstLine="709"/>
        <w:contextualSpacing/>
        <w:jc w:val="center"/>
        <w:rPr>
          <w:rFonts w:ascii="GHEA Grapalat" w:hAnsi="GHEA Grapalat"/>
        </w:rPr>
      </w:pP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C4785C">
      <w:pPr>
        <w:widowControl w:val="0"/>
        <w:tabs>
          <w:tab w:val="left" w:pos="709"/>
        </w:tabs>
        <w:ind w:left="709" w:hanging="425"/>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C4785C">
      <w:pPr>
        <w:widowControl w:val="0"/>
        <w:tabs>
          <w:tab w:val="left" w:pos="709"/>
        </w:tabs>
        <w:ind w:left="709" w:hanging="425"/>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C4785C">
      <w:pPr>
        <w:widowControl w:val="0"/>
        <w:tabs>
          <w:tab w:val="left" w:pos="709"/>
        </w:tabs>
        <w:ind w:left="709" w:hanging="425"/>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C4785C">
      <w:pPr>
        <w:widowControl w:val="0"/>
        <w:tabs>
          <w:tab w:val="left" w:pos="709"/>
        </w:tabs>
        <w:ind w:left="709" w:hanging="425"/>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C4785C">
      <w:pPr>
        <w:widowControl w:val="0"/>
        <w:ind w:firstLine="709"/>
        <w:contextualSpacing/>
        <w:jc w:val="center"/>
        <w:rPr>
          <w:rFonts w:ascii="GHEA Grapalat" w:hAnsi="GHEA Grapalat"/>
          <w:b/>
        </w:rPr>
      </w:pPr>
    </w:p>
    <w:p w:rsidR="008842CE" w:rsidRPr="00374F4A" w:rsidRDefault="00CA590C" w:rsidP="00C4785C">
      <w:pPr>
        <w:widowControl w:val="0"/>
        <w:ind w:firstLine="709"/>
        <w:contextualSpacing/>
        <w:jc w:val="center"/>
        <w:rPr>
          <w:rFonts w:ascii="GHEA Grapalat" w:hAnsi="GHEA Grapalat"/>
          <w:b/>
        </w:rPr>
      </w:pPr>
      <w:r>
        <w:rPr>
          <w:rFonts w:ascii="GHEA Grapalat" w:hAnsi="GHEA Grapalat"/>
          <w:b/>
        </w:rPr>
        <w:t xml:space="preserve">ЧАСТЬ II. </w:t>
      </w:r>
    </w:p>
    <w:p w:rsidR="00096865" w:rsidRDefault="00096865" w:rsidP="00C4785C">
      <w:pPr>
        <w:widowControl w:val="0"/>
        <w:ind w:firstLine="709"/>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4785C">
        <w:rPr>
          <w:rFonts w:ascii="GHEA Grapalat" w:hAnsi="GHEA Grapalat"/>
          <w:b/>
        </w:rPr>
        <w:t>ЗАПРОС КОТИРОВОК</w:t>
      </w:r>
    </w:p>
    <w:p w:rsidR="00520F57" w:rsidRPr="008842CE" w:rsidRDefault="00520F57" w:rsidP="00C4785C">
      <w:pPr>
        <w:widowControl w:val="0"/>
        <w:ind w:firstLine="709"/>
        <w:contextualSpacing/>
        <w:jc w:val="center"/>
        <w:rPr>
          <w:rFonts w:ascii="GHEA Grapalat" w:hAnsi="GHEA Grapalat"/>
          <w:b/>
        </w:rPr>
      </w:pPr>
    </w:p>
    <w:p w:rsidR="00096865" w:rsidRPr="003A1EBB" w:rsidRDefault="00096865" w:rsidP="00C4785C">
      <w:pPr>
        <w:widowControl w:val="0"/>
        <w:tabs>
          <w:tab w:val="left" w:pos="709"/>
        </w:tabs>
        <w:ind w:left="1134" w:hanging="850"/>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C4785C">
      <w:pPr>
        <w:widowControl w:val="0"/>
        <w:tabs>
          <w:tab w:val="left" w:pos="709"/>
        </w:tabs>
        <w:ind w:left="1134" w:hanging="850"/>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C4785C">
      <w:pPr>
        <w:widowControl w:val="0"/>
        <w:tabs>
          <w:tab w:val="left" w:pos="709"/>
        </w:tabs>
        <w:ind w:left="1134" w:hanging="850"/>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C4785C">
      <w:pPr>
        <w:ind w:firstLine="709"/>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w:t>
      </w:r>
      <w:r w:rsidR="008E26C8">
        <w:rPr>
          <w:rFonts w:ascii="GHEA Grapalat" w:hAnsi="GHEA Grapalat"/>
          <w:spacing w:val="-6"/>
        </w:rPr>
        <w:t>на запрос котировок</w:t>
      </w:r>
      <w:r w:rsidRPr="006D2DF7">
        <w:rPr>
          <w:rFonts w:ascii="GHEA Grapalat" w:hAnsi="GHEA Grapalat"/>
          <w:spacing w:val="-6"/>
        </w:rPr>
        <w:t xml:space="preserve">, </w:t>
      </w:r>
      <w:proofErr w:type="gramStart"/>
      <w:r w:rsidRPr="006D2DF7">
        <w:rPr>
          <w:rFonts w:ascii="GHEA Grapalat" w:hAnsi="GHEA Grapalat"/>
          <w:spacing w:val="-6"/>
        </w:rPr>
        <w:t>проводимом</w:t>
      </w:r>
      <w:proofErr w:type="gramEnd"/>
      <w:r w:rsidRPr="006D2DF7">
        <w:rPr>
          <w:rFonts w:ascii="GHEA Grapalat" w:hAnsi="GHEA Grapalat"/>
          <w:spacing w:val="-6"/>
        </w:rPr>
        <w:t xml:space="preserve"> под кодом </w:t>
      </w:r>
      <w:r w:rsidR="008E26C8" w:rsidRPr="008E26C8">
        <w:rPr>
          <w:rFonts w:ascii="GHEA Grapalat" w:hAnsi="GHEA Grapalat"/>
          <w:b/>
          <w:sz w:val="22"/>
          <w:szCs w:val="22"/>
        </w:rPr>
        <w:t>«</w:t>
      </w:r>
      <w:r w:rsidR="00E617AA">
        <w:rPr>
          <w:rFonts w:ascii="GHEA Grapalat" w:hAnsi="GHEA Grapalat"/>
          <w:b/>
          <w:sz w:val="22"/>
          <w:szCs w:val="22"/>
        </w:rPr>
        <w:t>GHAPDzB-HVKAK-2022-26</w:t>
      </w:r>
      <w:r w:rsidR="008E26C8" w:rsidRPr="008E26C8">
        <w:rPr>
          <w:rFonts w:ascii="GHEA Grapalat" w:hAnsi="GHEA Grapalat"/>
          <w:b/>
          <w:sz w:val="22"/>
          <w:szCs w:val="22"/>
        </w:rPr>
        <w:t>»</w:t>
      </w:r>
      <w:r w:rsidR="008E26C8" w:rsidRPr="008E26C8">
        <w:rPr>
          <w:rFonts w:ascii="GHEA Grapalat" w:hAnsi="GHEA Grapalat"/>
          <w:b/>
          <w:spacing w:val="-6"/>
        </w:rPr>
        <w:t xml:space="preserve"> </w:t>
      </w:r>
      <w:r w:rsidRPr="006D2DF7">
        <w:rPr>
          <w:rFonts w:ascii="GHEA Grapalat" w:hAnsi="GHEA Grapalat"/>
          <w:spacing w:val="-6"/>
        </w:rPr>
        <w:t>(далее — процедура).</w:t>
      </w:r>
    </w:p>
    <w:p w:rsidR="00096865" w:rsidRPr="000B2CFA" w:rsidRDefault="00096865" w:rsidP="00C4785C">
      <w:pPr>
        <w:widowControl w:val="0"/>
        <w:ind w:firstLine="709"/>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E26C8" w:rsidRPr="00E063D7">
        <w:rPr>
          <w:rFonts w:ascii="GHEA Grapalat" w:hAnsi="GHEA Grapalat"/>
          <w:b/>
          <w:color w:val="0D0D0D" w:themeColor="text1" w:themeTint="F2"/>
          <w:sz w:val="22"/>
          <w:szCs w:val="22"/>
        </w:rPr>
        <w:t>ГНО «Национальным центром по контролю и</w:t>
      </w:r>
      <w:proofErr w:type="gramEnd"/>
      <w:r w:rsidR="008E26C8" w:rsidRPr="00E063D7">
        <w:rPr>
          <w:rFonts w:ascii="GHEA Grapalat" w:hAnsi="GHEA Grapalat"/>
          <w:b/>
          <w:color w:val="0D0D0D" w:themeColor="text1" w:themeTint="F2"/>
          <w:sz w:val="22"/>
          <w:szCs w:val="22"/>
        </w:rPr>
        <w:t xml:space="preserve"> профилактике заболеваний» </w:t>
      </w:r>
      <w:r w:rsidR="008E26C8" w:rsidRPr="00E063D7">
        <w:rPr>
          <w:rStyle w:val="aff3"/>
          <w:rFonts w:ascii="GHEA Grapalat" w:hAnsi="GHEA Grapalat" w:cs="Arial"/>
          <w:b/>
          <w:bCs/>
          <w:i w:val="0"/>
          <w:color w:val="0D0D0D" w:themeColor="text1" w:themeTint="F2"/>
          <w:sz w:val="22"/>
          <w:szCs w:val="22"/>
          <w:shd w:val="clear" w:color="auto" w:fill="FFFFFF"/>
        </w:rPr>
        <w:t>МЗ РА</w:t>
      </w:r>
      <w:r w:rsidR="008E26C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C4785C">
      <w:pPr>
        <w:widowControl w:val="0"/>
        <w:ind w:firstLine="709"/>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C4785C">
      <w:pPr>
        <w:widowControl w:val="0"/>
        <w:ind w:firstLine="709"/>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C4785C">
      <w:pPr>
        <w:pStyle w:val="23"/>
        <w:widowControl w:val="0"/>
        <w:spacing w:line="240" w:lineRule="auto"/>
        <w:ind w:firstLine="709"/>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8E26C8" w:rsidRPr="00E063D7">
        <w:rPr>
          <w:rFonts w:ascii="GHEA Grapalat" w:hAnsi="GHEA Grapalat"/>
          <w:b/>
          <w:sz w:val="22"/>
          <w:szCs w:val="22"/>
          <w:lang w:val="hy-AM"/>
        </w:rPr>
        <w:t>procurement@ncdc.am</w:t>
      </w:r>
    </w:p>
    <w:p w:rsidR="00096865" w:rsidRPr="009044F1" w:rsidRDefault="00F5653D" w:rsidP="00C4785C">
      <w:pPr>
        <w:widowControl w:val="0"/>
        <w:ind w:firstLine="709"/>
        <w:contextualSpacing/>
        <w:jc w:val="center"/>
        <w:rPr>
          <w:rFonts w:ascii="GHEA Grapalat" w:hAnsi="GHEA Grapalat"/>
        </w:rPr>
      </w:pPr>
      <w:r w:rsidRPr="009044F1">
        <w:rPr>
          <w:rFonts w:ascii="GHEA Grapalat" w:hAnsi="GHEA Grapalat"/>
        </w:rPr>
        <w:br w:type="page"/>
        <w:t>ЧАСТЬ I</w:t>
      </w:r>
    </w:p>
    <w:p w:rsidR="00096865" w:rsidRPr="009044F1" w:rsidRDefault="00096865" w:rsidP="0045642C">
      <w:pPr>
        <w:pStyle w:val="3"/>
        <w:keepNext w:val="0"/>
        <w:widowControl w:val="0"/>
        <w:spacing w:line="240" w:lineRule="auto"/>
        <w:contextualSpacing/>
        <w:rPr>
          <w:rFonts w:ascii="GHEA Grapalat" w:hAnsi="GHEA Grapalat"/>
          <w:sz w:val="24"/>
          <w:szCs w:val="24"/>
        </w:rPr>
      </w:pPr>
    </w:p>
    <w:p w:rsidR="00096865" w:rsidRPr="009044F1" w:rsidRDefault="00F63BBB" w:rsidP="0045642C">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45642C">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E64419">
        <w:rPr>
          <w:rFonts w:ascii="GHEA Grapalat" w:hAnsi="GHEA Grapalat"/>
          <w:b/>
          <w:i w:val="0"/>
          <w:sz w:val="24"/>
          <w:szCs w:val="24"/>
        </w:rPr>
        <w:t>масла для лифта</w:t>
      </w:r>
      <w:r w:rsidR="0045642C" w:rsidRPr="009044F1">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45642C" w:rsidRPr="008E0C60">
        <w:rPr>
          <w:rFonts w:ascii="GHEA Grapalat" w:hAnsi="GHEA Grapalat"/>
          <w:b/>
          <w:i w:val="0"/>
          <w:color w:val="0D0D0D" w:themeColor="text1" w:themeTint="F2"/>
          <w:sz w:val="22"/>
          <w:szCs w:val="22"/>
        </w:rPr>
        <w:t>ГНО «Национальн</w:t>
      </w:r>
      <w:r w:rsidR="0045642C">
        <w:rPr>
          <w:rFonts w:ascii="GHEA Grapalat" w:hAnsi="GHEA Grapalat"/>
          <w:b/>
          <w:i w:val="0"/>
          <w:color w:val="0D0D0D" w:themeColor="text1" w:themeTint="F2"/>
          <w:sz w:val="22"/>
          <w:szCs w:val="22"/>
        </w:rPr>
        <w:t>ого</w:t>
      </w:r>
      <w:r w:rsidR="0045642C" w:rsidRPr="008E0C60">
        <w:rPr>
          <w:rFonts w:ascii="GHEA Grapalat" w:hAnsi="GHEA Grapalat"/>
          <w:b/>
          <w:i w:val="0"/>
          <w:color w:val="0D0D0D" w:themeColor="text1" w:themeTint="F2"/>
          <w:sz w:val="22"/>
          <w:szCs w:val="22"/>
        </w:rPr>
        <w:t xml:space="preserve"> центр</w:t>
      </w:r>
      <w:r w:rsidR="0045642C">
        <w:rPr>
          <w:rFonts w:ascii="GHEA Grapalat" w:hAnsi="GHEA Grapalat"/>
          <w:b/>
          <w:i w:val="0"/>
          <w:color w:val="0D0D0D" w:themeColor="text1" w:themeTint="F2"/>
          <w:sz w:val="22"/>
          <w:szCs w:val="22"/>
        </w:rPr>
        <w:t>а</w:t>
      </w:r>
      <w:r w:rsidR="0045642C" w:rsidRPr="008E0C60">
        <w:rPr>
          <w:rFonts w:ascii="GHEA Grapalat" w:hAnsi="GHEA Grapalat"/>
          <w:b/>
          <w:i w:val="0"/>
          <w:color w:val="0D0D0D" w:themeColor="text1" w:themeTint="F2"/>
          <w:sz w:val="22"/>
          <w:szCs w:val="22"/>
        </w:rPr>
        <w:t xml:space="preserve"> по контролю и профилактике заболеваний» </w:t>
      </w:r>
      <w:r w:rsidR="0045642C" w:rsidRPr="008E0C60">
        <w:rPr>
          <w:rStyle w:val="aff3"/>
          <w:rFonts w:ascii="GHEA Grapalat" w:hAnsi="GHEA Grapalat" w:cs="Arial"/>
          <w:b/>
          <w:bCs/>
          <w:color w:val="0D0D0D" w:themeColor="text1" w:themeTint="F2"/>
          <w:sz w:val="22"/>
          <w:szCs w:val="22"/>
          <w:shd w:val="clear" w:color="auto" w:fill="FFFFFF"/>
        </w:rPr>
        <w:t>МЗ РА</w:t>
      </w:r>
      <w:r w:rsidR="0045642C" w:rsidRPr="009044F1">
        <w:rPr>
          <w:rFonts w:ascii="GHEA Grapalat" w:hAnsi="GHEA Grapalat"/>
          <w:i w:val="0"/>
          <w:sz w:val="24"/>
          <w:szCs w:val="24"/>
        </w:rPr>
        <w:t xml:space="preserve">, которые сгруппированы в </w:t>
      </w:r>
      <w:r w:rsidR="0045642C">
        <w:rPr>
          <w:rFonts w:ascii="GHEA Grapalat" w:hAnsi="GHEA Grapalat"/>
          <w:b/>
          <w:i w:val="0"/>
          <w:sz w:val="24"/>
          <w:szCs w:val="24"/>
        </w:rPr>
        <w:t>1</w:t>
      </w:r>
      <w:r w:rsidR="0045642C" w:rsidRPr="00C616A4">
        <w:rPr>
          <w:rFonts w:ascii="GHEA Grapalat" w:hAnsi="GHEA Grapalat"/>
          <w:b/>
          <w:i w:val="0"/>
          <w:sz w:val="24"/>
          <w:szCs w:val="24"/>
        </w:rPr>
        <w:t xml:space="preserve"> лот</w:t>
      </w:r>
      <w:r w:rsidR="0045642C">
        <w:rPr>
          <w:rFonts w:ascii="GHEA Grapalat" w:hAnsi="GHEA Grapalat"/>
          <w:b/>
          <w:i w:val="0"/>
          <w:sz w:val="24"/>
          <w:szCs w:val="24"/>
        </w:rPr>
        <w:t xml:space="preserve"> (согласно прикрепленному Приложению № 1</w:t>
      </w:r>
      <w:r w:rsidR="007657AD">
        <w:rPr>
          <w:rFonts w:ascii="GHEA Grapalat" w:hAnsi="GHEA Grapalat"/>
          <w:b/>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45642C">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CB1F0B" w:rsidRDefault="00E64419" w:rsidP="0045642C">
            <w:pPr>
              <w:pStyle w:val="23"/>
              <w:widowControl w:val="0"/>
              <w:spacing w:line="240" w:lineRule="auto"/>
              <w:ind w:firstLine="0"/>
              <w:contextualSpacing/>
              <w:rPr>
                <w:rFonts w:ascii="GHEA Grapalat" w:hAnsi="GHEA Grapalat"/>
                <w:b/>
                <w:sz w:val="24"/>
                <w:szCs w:val="24"/>
              </w:rPr>
            </w:pPr>
            <w:r>
              <w:rPr>
                <w:rFonts w:ascii="GHEA Grapalat" w:hAnsi="GHEA Grapalat"/>
                <w:b/>
                <w:sz w:val="24"/>
                <w:szCs w:val="24"/>
              </w:rPr>
              <w:t>Масло для лифта</w:t>
            </w:r>
            <w:r w:rsidR="00CB1F0B">
              <w:rPr>
                <w:rFonts w:ascii="GHEA Grapalat" w:hAnsi="GHEA Grapalat"/>
                <w:b/>
                <w:sz w:val="24"/>
                <w:szCs w:val="24"/>
              </w:rPr>
              <w:t xml:space="preserve"> (</w:t>
            </w:r>
            <w:r w:rsidR="007657AD" w:rsidRPr="007657AD">
              <w:rPr>
                <w:rFonts w:ascii="GHEA Grapalat" w:hAnsi="GHEA Grapalat"/>
                <w:b/>
                <w:sz w:val="24"/>
                <w:szCs w:val="24"/>
              </w:rPr>
              <w:t>согласно прикрепленному Приложению № 1</w:t>
            </w:r>
            <w:r w:rsidR="00CB1F0B">
              <w:rPr>
                <w:rFonts w:ascii="GHEA Grapalat" w:hAnsi="GHEA Grapalat"/>
                <w:b/>
                <w:sz w:val="24"/>
                <w:szCs w:val="24"/>
              </w:rPr>
              <w:t>)</w:t>
            </w:r>
          </w:p>
        </w:tc>
      </w:tr>
    </w:tbl>
    <w:p w:rsidR="00096865" w:rsidRPr="009044F1" w:rsidRDefault="00816505" w:rsidP="0045642C">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45642C">
      <w:pPr>
        <w:widowControl w:val="0"/>
        <w:ind w:firstLine="567"/>
        <w:contextualSpacing/>
        <w:jc w:val="center"/>
        <w:rPr>
          <w:rFonts w:ascii="GHEA Grapalat" w:hAnsi="GHEA Grapalat" w:cs="Sylfaen"/>
          <w:i/>
        </w:rPr>
      </w:pPr>
    </w:p>
    <w:p w:rsidR="00096865" w:rsidRPr="009044F1" w:rsidRDefault="00693101" w:rsidP="0045642C">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45642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45642C">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45642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45642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45642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5642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45642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45642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45642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7657AD" w:rsidRDefault="00096865" w:rsidP="0045642C">
      <w:pPr>
        <w:widowControl w:val="0"/>
        <w:tabs>
          <w:tab w:val="left" w:pos="1134"/>
        </w:tabs>
        <w:ind w:firstLine="567"/>
        <w:contextualSpacing/>
        <w:jc w:val="both"/>
        <w:rPr>
          <w:rFonts w:ascii="GHEA Grapalat" w:hAnsi="GHEA Grapalat" w:cs="Arial Armenian"/>
          <w:b/>
          <w:color w:val="FF0000"/>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7657AD">
        <w:rPr>
          <w:rFonts w:ascii="GHEA Grapalat" w:hAnsi="GHEA Grapalat"/>
          <w:b/>
          <w:color w:val="FF0000"/>
        </w:rPr>
        <w:t>Участник</w:t>
      </w:r>
      <w:r w:rsidR="000C3F69" w:rsidRPr="007657AD">
        <w:rPr>
          <w:rFonts w:ascii="GHEA Grapalat" w:hAnsi="GHEA Grapalat"/>
          <w:b/>
          <w:color w:val="FF0000"/>
        </w:rPr>
        <w:t>,</w:t>
      </w:r>
      <w:r w:rsidRPr="007657AD">
        <w:rPr>
          <w:rFonts w:ascii="GHEA Grapalat" w:hAnsi="GHEA Grapalat"/>
          <w:b/>
          <w:color w:val="FF0000"/>
        </w:rPr>
        <w:t xml:space="preserve"> </w:t>
      </w:r>
      <w:r w:rsidR="002C1D72" w:rsidRPr="007657AD">
        <w:rPr>
          <w:rFonts w:ascii="GHEA Grapalat" w:hAnsi="GHEA Grapalat"/>
          <w:b/>
          <w:color w:val="FF0000"/>
        </w:rPr>
        <w:t xml:space="preserve">в случае признания </w:t>
      </w:r>
      <w:r w:rsidR="00876D7D" w:rsidRPr="007657AD">
        <w:rPr>
          <w:rFonts w:ascii="GHEA Grapalat" w:hAnsi="GHEA Grapalat"/>
          <w:b/>
          <w:color w:val="FF0000"/>
        </w:rPr>
        <w:t>ото</w:t>
      </w:r>
      <w:r w:rsidR="002C1D72" w:rsidRPr="007657AD">
        <w:rPr>
          <w:rFonts w:ascii="GHEA Grapalat" w:hAnsi="GHEA Grapalat"/>
          <w:b/>
          <w:color w:val="FF0000"/>
        </w:rPr>
        <w:t>бранным участником</w:t>
      </w:r>
      <w:r w:rsidR="000C3F69" w:rsidRPr="007657AD">
        <w:rPr>
          <w:rFonts w:ascii="GHEA Grapalat" w:hAnsi="GHEA Grapalat"/>
          <w:b/>
          <w:color w:val="FF0000"/>
        </w:rPr>
        <w:t>,</w:t>
      </w:r>
      <w:r w:rsidR="002C1D72" w:rsidRPr="007657AD">
        <w:rPr>
          <w:rFonts w:ascii="GHEA Grapalat" w:hAnsi="GHEA Grapalat"/>
          <w:b/>
          <w:color w:val="FF0000"/>
        </w:rPr>
        <w:t xml:space="preserve"> в срок</w:t>
      </w:r>
      <w:r w:rsidR="00BB67B5" w:rsidRPr="007657AD">
        <w:rPr>
          <w:rFonts w:ascii="GHEA Grapalat" w:hAnsi="GHEA Grapalat"/>
          <w:b/>
          <w:color w:val="FF0000"/>
        </w:rPr>
        <w:t>и</w:t>
      </w:r>
      <w:r w:rsidR="002C1D72" w:rsidRPr="007657AD">
        <w:rPr>
          <w:rFonts w:ascii="GHEA Grapalat" w:hAnsi="GHEA Grapalat"/>
          <w:b/>
          <w:color w:val="FF0000"/>
        </w:rPr>
        <w:t xml:space="preserve"> и порядке, установленны</w:t>
      </w:r>
      <w:r w:rsidR="00180D64" w:rsidRPr="007657AD">
        <w:rPr>
          <w:rFonts w:ascii="GHEA Grapalat" w:hAnsi="GHEA Grapalat"/>
          <w:b/>
          <w:color w:val="FF0000"/>
        </w:rPr>
        <w:t>ми</w:t>
      </w:r>
      <w:r w:rsidR="002C1D72" w:rsidRPr="007657AD">
        <w:rPr>
          <w:rFonts w:ascii="GHEA Grapalat" w:hAnsi="GHEA Grapalat"/>
          <w:b/>
          <w:color w:val="FF0000"/>
        </w:rPr>
        <w:t xml:space="preserve"> статьей 35 </w:t>
      </w:r>
      <w:r w:rsidR="00876D7D" w:rsidRPr="007657AD">
        <w:rPr>
          <w:rFonts w:ascii="GHEA Grapalat" w:hAnsi="GHEA Grapalat"/>
          <w:b/>
          <w:color w:val="FF0000"/>
        </w:rPr>
        <w:t>З</w:t>
      </w:r>
      <w:r w:rsidR="002C1D72" w:rsidRPr="007657AD">
        <w:rPr>
          <w:rFonts w:ascii="GHEA Grapalat" w:hAnsi="GHEA Grapalat"/>
          <w:b/>
          <w:color w:val="FF0000"/>
        </w:rPr>
        <w:t xml:space="preserve">акона, </w:t>
      </w:r>
      <w:r w:rsidR="00466F7A" w:rsidRPr="007657AD">
        <w:rPr>
          <w:rFonts w:ascii="GHEA Grapalat" w:hAnsi="GHEA Grapalat"/>
          <w:b/>
          <w:color w:val="FF0000"/>
        </w:rPr>
        <w:t xml:space="preserve">представляет </w:t>
      </w:r>
      <w:r w:rsidR="002C1D72" w:rsidRPr="007657AD">
        <w:rPr>
          <w:rFonts w:ascii="GHEA Grapalat" w:hAnsi="GHEA Grapalat"/>
          <w:b/>
          <w:color w:val="FF0000"/>
        </w:rPr>
        <w:t>обеспеч</w:t>
      </w:r>
      <w:r w:rsidR="00466F7A" w:rsidRPr="007657AD">
        <w:rPr>
          <w:rFonts w:ascii="GHEA Grapalat" w:hAnsi="GHEA Grapalat"/>
          <w:b/>
          <w:color w:val="FF0000"/>
        </w:rPr>
        <w:t>ение</w:t>
      </w:r>
      <w:r w:rsidR="002C1D72" w:rsidRPr="007657AD">
        <w:rPr>
          <w:rFonts w:ascii="GHEA Grapalat" w:hAnsi="GHEA Grapalat"/>
          <w:b/>
          <w:color w:val="FF0000"/>
        </w:rPr>
        <w:t xml:space="preserve"> квалификаци</w:t>
      </w:r>
      <w:r w:rsidR="00466F7A" w:rsidRPr="007657AD">
        <w:rPr>
          <w:rFonts w:ascii="GHEA Grapalat" w:hAnsi="GHEA Grapalat"/>
          <w:b/>
          <w:color w:val="FF0000"/>
        </w:rPr>
        <w:t>и</w:t>
      </w:r>
      <w:r w:rsidR="002C1D72" w:rsidRPr="007657AD">
        <w:rPr>
          <w:rFonts w:ascii="GHEA Grapalat" w:hAnsi="GHEA Grapalat"/>
          <w:b/>
          <w:color w:val="FF0000"/>
        </w:rPr>
        <w:t xml:space="preserve"> в размере </w:t>
      </w:r>
      <w:r w:rsidR="00A425E2" w:rsidRPr="007657AD">
        <w:rPr>
          <w:rFonts w:ascii="GHEA Grapalat" w:hAnsi="GHEA Grapalat"/>
          <w:b/>
          <w:color w:val="FF0000"/>
        </w:rPr>
        <w:t>15 проценто</w:t>
      </w:r>
      <w:r w:rsidR="007657AD">
        <w:rPr>
          <w:rFonts w:ascii="GHEA Grapalat" w:hAnsi="GHEA Grapalat"/>
          <w:b/>
          <w:color w:val="FF0000"/>
        </w:rPr>
        <w:t xml:space="preserve">в </w:t>
      </w:r>
      <w:r w:rsidR="00A425E2" w:rsidRPr="007657AD">
        <w:rPr>
          <w:rFonts w:ascii="GHEA Grapalat" w:hAnsi="GHEA Grapalat"/>
          <w:b/>
          <w:color w:val="FF0000"/>
        </w:rPr>
        <w:t>представленного им ценового предложения.</w:t>
      </w:r>
      <w:r w:rsidR="00A425E2" w:rsidRPr="007657AD">
        <w:rPr>
          <w:b/>
          <w:color w:val="FF0000"/>
        </w:rPr>
        <w:t xml:space="preserve"> </w:t>
      </w:r>
      <w:r w:rsidR="00A425E2" w:rsidRPr="007657AD">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w:t>
      </w:r>
      <w:r w:rsidR="00685BFD">
        <w:rPr>
          <w:rFonts w:ascii="GHEA Grapalat" w:hAnsi="GHEA Grapalat"/>
          <w:b/>
          <w:color w:val="FF0000"/>
        </w:rPr>
        <w:t xml:space="preserve"> </w:t>
      </w:r>
      <w:r w:rsidR="00A425E2" w:rsidRPr="007657AD">
        <w:rPr>
          <w:rFonts w:ascii="GHEA Grapalat" w:hAnsi="GHEA Grapalat"/>
          <w:b/>
          <w:color w:val="FF0000"/>
        </w:rPr>
        <w:t>кредитоспособности, присвоенный авторитетными международными организациями (</w:t>
      </w:r>
      <w:proofErr w:type="spellStart"/>
      <w:r w:rsidR="00A425E2" w:rsidRPr="007657AD">
        <w:rPr>
          <w:rFonts w:ascii="GHEA Grapalat" w:hAnsi="GHEA Grapalat"/>
          <w:b/>
          <w:color w:val="FF0000"/>
        </w:rPr>
        <w:t>Fitch</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Moodys</w:t>
      </w:r>
      <w:proofErr w:type="spellEnd"/>
      <w:r w:rsidR="00A425E2" w:rsidRPr="007657AD">
        <w:rPr>
          <w:rFonts w:ascii="GHEA Grapalat" w:hAnsi="GHEA Grapalat"/>
          <w:b/>
          <w:color w:val="FF0000"/>
        </w:rPr>
        <w:t xml:space="preserve">, </w:t>
      </w:r>
      <w:proofErr w:type="spellStart"/>
      <w:r w:rsidR="00A425E2" w:rsidRPr="007657AD">
        <w:rPr>
          <w:rFonts w:ascii="GHEA Grapalat" w:hAnsi="GHEA Grapalat"/>
          <w:b/>
          <w:color w:val="FF0000"/>
        </w:rPr>
        <w:t>Standard</w:t>
      </w:r>
      <w:proofErr w:type="spellEnd"/>
      <w:r w:rsidR="00A425E2" w:rsidRPr="007657AD">
        <w:rPr>
          <w:rFonts w:ascii="GHEA Grapalat" w:hAnsi="GHEA Grapalat"/>
          <w:b/>
          <w:color w:val="FF0000"/>
        </w:rPr>
        <w:t xml:space="preserve"> &amp; </w:t>
      </w:r>
      <w:proofErr w:type="spellStart"/>
      <w:r w:rsidR="00A425E2" w:rsidRPr="007657AD">
        <w:rPr>
          <w:rFonts w:ascii="GHEA Grapalat" w:hAnsi="GHEA Grapalat"/>
          <w:b/>
          <w:color w:val="FF0000"/>
        </w:rPr>
        <w:t>Poor's</w:t>
      </w:r>
      <w:proofErr w:type="spellEnd"/>
      <w:r w:rsidR="00A425E2" w:rsidRPr="007657AD">
        <w:rPr>
          <w:rFonts w:ascii="GHEA Grapalat" w:hAnsi="GHEA Grapalat"/>
          <w:b/>
          <w:color w:val="FF0000"/>
        </w:rPr>
        <w:t>) как минимум в размере суверенного рейтинга Республики Армения</w:t>
      </w:r>
      <w:r w:rsidR="000964F1" w:rsidRPr="007657AD">
        <w:rPr>
          <w:rFonts w:ascii="GHEA Grapalat" w:hAnsi="GHEA Grapalat"/>
          <w:b/>
          <w:color w:val="FF0000"/>
        </w:rPr>
        <w:t>.</w:t>
      </w:r>
    </w:p>
    <w:p w:rsidR="000A6B75" w:rsidRPr="009044F1" w:rsidRDefault="000A6B75" w:rsidP="0045642C">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45642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45642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45642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45642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85BFD" w:rsidRDefault="00685BFD"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85BFD">
      <w:pPr>
        <w:widowControl w:val="0"/>
        <w:autoSpaceDE w:val="0"/>
        <w:autoSpaceDN w:val="0"/>
        <w:adjustRightInd w:val="0"/>
        <w:ind w:firstLine="709"/>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685BFD">
      <w:pPr>
        <w:widowControl w:val="0"/>
        <w:tabs>
          <w:tab w:val="left" w:pos="1134"/>
        </w:tabs>
        <w:ind w:firstLine="709"/>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85BFD">
      <w:pPr>
        <w:widowControl w:val="0"/>
        <w:tabs>
          <w:tab w:val="left" w:pos="1134"/>
        </w:tabs>
        <w:autoSpaceDE w:val="0"/>
        <w:autoSpaceDN w:val="0"/>
        <w:adjustRightInd w:val="0"/>
        <w:ind w:firstLine="709"/>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85BFD">
      <w:pPr>
        <w:widowControl w:val="0"/>
        <w:tabs>
          <w:tab w:val="left" w:pos="1134"/>
        </w:tabs>
        <w:autoSpaceDE w:val="0"/>
        <w:autoSpaceDN w:val="0"/>
        <w:adjustRightInd w:val="0"/>
        <w:ind w:firstLine="709"/>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5A7416">
        <w:rPr>
          <w:rFonts w:ascii="GHEA Grapalat" w:hAnsi="GHEA Grapalat"/>
        </w:rPr>
        <w:t>.</w:t>
      </w:r>
      <w:r w:rsidRPr="009044F1">
        <w:rPr>
          <w:rFonts w:ascii="GHEA Grapalat" w:hAnsi="GHEA Grapalat"/>
        </w:rPr>
        <w:t xml:space="preserve"> </w:t>
      </w:r>
    </w:p>
    <w:p w:rsidR="002D7D70" w:rsidRPr="000811C1" w:rsidRDefault="002D7D70" w:rsidP="00685BFD">
      <w:pPr>
        <w:widowControl w:val="0"/>
        <w:tabs>
          <w:tab w:val="left" w:pos="1134"/>
        </w:tabs>
        <w:autoSpaceDE w:val="0"/>
        <w:autoSpaceDN w:val="0"/>
        <w:adjustRightInd w:val="0"/>
        <w:ind w:firstLine="709"/>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85BFD">
      <w:pPr>
        <w:widowControl w:val="0"/>
        <w:tabs>
          <w:tab w:val="left" w:pos="1134"/>
        </w:tabs>
        <w:autoSpaceDE w:val="0"/>
        <w:autoSpaceDN w:val="0"/>
        <w:adjustRightInd w:val="0"/>
        <w:ind w:firstLine="709"/>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5A7416">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5A7416">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5A7416">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w:t>
      </w:r>
      <w:r w:rsidR="00B63068">
        <w:rPr>
          <w:rFonts w:ascii="GHEA Grapalat" w:hAnsi="GHEA Grapalat"/>
          <w:sz w:val="24"/>
          <w:szCs w:val="24"/>
        </w:rPr>
        <w:t>на запрос котировок</w:t>
      </w:r>
      <w:r w:rsidRPr="009044F1">
        <w:rPr>
          <w:rFonts w:ascii="GHEA Grapalat" w:hAnsi="GHEA Grapalat"/>
          <w:sz w:val="24"/>
          <w:szCs w:val="24"/>
        </w:rPr>
        <w:t>.</w:t>
      </w:r>
    </w:p>
    <w:p w:rsidR="00A80ECD" w:rsidRDefault="00A80ECD" w:rsidP="005A7416">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gramStart"/>
      <w:r w:rsidR="00890AD2" w:rsidRPr="00890AD2">
        <w:rPr>
          <w:rFonts w:ascii="GHEA Grapalat" w:hAnsi="GHEA Grapalat"/>
          <w:b/>
          <w:sz w:val="24"/>
          <w:szCs w:val="24"/>
        </w:rPr>
        <w:t>г</w:t>
      </w:r>
      <w:proofErr w:type="gramEnd"/>
      <w:r w:rsidR="00890AD2" w:rsidRPr="00890AD2">
        <w:rPr>
          <w:rFonts w:ascii="GHEA Grapalat" w:hAnsi="GHEA Grapalat"/>
          <w:b/>
          <w:sz w:val="24"/>
          <w:szCs w:val="24"/>
        </w:rPr>
        <w:t xml:space="preserve">. Ереван, М. </w:t>
      </w:r>
      <w:proofErr w:type="spellStart"/>
      <w:r w:rsidR="00890AD2" w:rsidRPr="00890AD2">
        <w:rPr>
          <w:rFonts w:ascii="GHEA Grapalat" w:hAnsi="GHEA Grapalat"/>
          <w:b/>
          <w:sz w:val="24"/>
          <w:szCs w:val="24"/>
        </w:rPr>
        <w:t>Гераци</w:t>
      </w:r>
      <w:proofErr w:type="spellEnd"/>
      <w:r w:rsidR="00890AD2" w:rsidRPr="00890AD2">
        <w:rPr>
          <w:rFonts w:ascii="GHEA Grapalat" w:hAnsi="GHEA Grapalat"/>
          <w:b/>
          <w:sz w:val="24"/>
          <w:szCs w:val="24"/>
        </w:rPr>
        <w:t>, д. 12</w:t>
      </w:r>
      <w:r>
        <w:rPr>
          <w:rFonts w:ascii="GHEA Grapalat" w:hAnsi="GHEA Grapalat"/>
          <w:sz w:val="24"/>
          <w:szCs w:val="24"/>
        </w:rPr>
        <w:t xml:space="preserve"> не позднее, чем </w:t>
      </w:r>
      <w:r w:rsidR="002E3BE3" w:rsidRPr="002E3BE3">
        <w:rPr>
          <w:rFonts w:ascii="GHEA Grapalat" w:hAnsi="GHEA Grapalat"/>
          <w:b/>
          <w:sz w:val="24"/>
          <w:szCs w:val="24"/>
        </w:rPr>
        <w:t xml:space="preserve">10:30 </w:t>
      </w:r>
      <w:r w:rsidRPr="002E3BE3">
        <w:rPr>
          <w:rFonts w:ascii="GHEA Grapalat" w:hAnsi="GHEA Grapalat"/>
          <w:b/>
          <w:sz w:val="24"/>
          <w:szCs w:val="24"/>
        </w:rPr>
        <w:t xml:space="preserve">часов </w:t>
      </w:r>
      <w:r w:rsidR="002E3BE3" w:rsidRPr="002E3BE3">
        <w:rPr>
          <w:rFonts w:ascii="GHEA Grapalat" w:hAnsi="GHEA Grapalat"/>
          <w:b/>
          <w:sz w:val="24"/>
          <w:szCs w:val="24"/>
        </w:rPr>
        <w:t>0</w:t>
      </w:r>
      <w:r w:rsidR="00CB1F0B">
        <w:rPr>
          <w:rFonts w:ascii="GHEA Grapalat" w:hAnsi="GHEA Grapalat"/>
          <w:b/>
          <w:sz w:val="24"/>
          <w:szCs w:val="24"/>
        </w:rPr>
        <w:t>7</w:t>
      </w:r>
      <w:r w:rsidRPr="002E3BE3">
        <w:rPr>
          <w:rFonts w:ascii="GHEA Grapalat" w:hAnsi="GHEA Grapalat"/>
          <w:b/>
          <w:sz w:val="24"/>
          <w:szCs w:val="24"/>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A80ECD" w:rsidP="005A7416">
      <w:pPr>
        <w:pStyle w:val="23"/>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2E3BE3" w:rsidRPr="002E3BE3">
        <w:rPr>
          <w:rFonts w:ascii="GHEA Grapalat" w:hAnsi="GHEA Grapalat"/>
          <w:b/>
          <w:sz w:val="24"/>
          <w:szCs w:val="24"/>
        </w:rPr>
        <w:t>Астгик</w:t>
      </w:r>
      <w:proofErr w:type="spellEnd"/>
      <w:r w:rsidR="002E3BE3" w:rsidRPr="002E3BE3">
        <w:rPr>
          <w:rFonts w:ascii="GHEA Grapalat" w:hAnsi="GHEA Grapalat"/>
          <w:b/>
          <w:sz w:val="24"/>
          <w:szCs w:val="24"/>
        </w:rPr>
        <w:t xml:space="preserve"> </w:t>
      </w:r>
      <w:proofErr w:type="spellStart"/>
      <w:r w:rsidR="002E3BE3" w:rsidRPr="002E3BE3">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5A7416">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5A7416">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EE7EC0">
        <w:rPr>
          <w:rFonts w:ascii="GHEA Grapalat" w:hAnsi="GHEA Grapalat"/>
        </w:rPr>
        <w:t>с деятельности и номер телефона</w:t>
      </w:r>
      <w:r>
        <w:rPr>
          <w:rFonts w:ascii="GHEA Grapalat" w:hAnsi="GHEA Grapalat"/>
        </w:rPr>
        <w:t>, которое включает:</w:t>
      </w:r>
    </w:p>
    <w:p w:rsidR="005F25EF" w:rsidRDefault="005F25EF" w:rsidP="005A7416">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5A7416">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5A7416">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5A7416">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5A7416">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5A7416">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5F25EF" w:rsidRPr="008E138A">
        <w:rPr>
          <w:rFonts w:ascii="GHEA Grapalat" w:hAnsi="GHEA Grapalat" w:cs="Sylfaen"/>
          <w:sz w:val="24"/>
          <w:szCs w:val="24"/>
        </w:rPr>
        <w:t>:</w:t>
      </w:r>
      <w:r w:rsidR="00932115" w:rsidRPr="008E138A">
        <w:t xml:space="preserve"> </w:t>
      </w:r>
    </w:p>
    <w:p w:rsidR="00B67CCD" w:rsidRPr="009044F1" w:rsidRDefault="001C6688"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71A87" w:rsidP="005A7416">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71A87" w:rsidP="005A7416">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5A7416">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5A7416">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5A7416">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71A87">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71A87">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71A87">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71A87">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71A87">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0A1282">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0A128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036098" w:rsidRPr="00036098">
        <w:rPr>
          <w:rFonts w:ascii="GHEA Grapalat" w:hAnsi="GHEA Grapalat"/>
          <w:b/>
          <w:sz w:val="24"/>
          <w:szCs w:val="24"/>
        </w:rPr>
        <w:t>0</w:t>
      </w:r>
      <w:r w:rsidR="00E041C3">
        <w:rPr>
          <w:rFonts w:ascii="GHEA Grapalat" w:hAnsi="GHEA Grapalat"/>
          <w:b/>
          <w:sz w:val="24"/>
          <w:szCs w:val="24"/>
        </w:rPr>
        <w:t>7</w:t>
      </w:r>
      <w:r w:rsidRPr="00036098">
        <w:rPr>
          <w:rFonts w:ascii="GHEA Grapalat" w:hAnsi="GHEA Grapalat"/>
          <w:b/>
          <w:sz w:val="24"/>
          <w:szCs w:val="24"/>
        </w:rPr>
        <w:t xml:space="preserve">-ый день в </w:t>
      </w:r>
      <w:r w:rsidR="00036098" w:rsidRPr="00036098">
        <w:rPr>
          <w:rFonts w:ascii="GHEA Grapalat" w:hAnsi="GHEA Grapalat"/>
          <w:b/>
          <w:sz w:val="24"/>
          <w:szCs w:val="24"/>
        </w:rPr>
        <w:t>10:30</w:t>
      </w:r>
      <w:r w:rsidRPr="00036098">
        <w:rPr>
          <w:rFonts w:ascii="GHEA Grapalat" w:hAnsi="GHEA Grapalat"/>
          <w:b/>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0A128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0A128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0A128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0A128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0A128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0A128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0A128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0A128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036098">
        <w:rPr>
          <w:rFonts w:ascii="GHEA Grapalat" w:hAnsi="GHEA Grapalat"/>
          <w:i w:val="0"/>
          <w:sz w:val="24"/>
          <w:szCs w:val="24"/>
        </w:rPr>
        <w:t xml:space="preserve">, </w:t>
      </w:r>
      <w:r w:rsidR="00036098"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0A128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0A128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0A128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0A1282">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0A128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0A128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0A128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0A128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0A128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0A128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0A128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0A128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0A128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0A128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0A128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AC2AF2">
        <w:rPr>
          <w:rFonts w:ascii="GHEA Grapalat" w:hAnsi="GHEA Grapalat"/>
          <w:b/>
          <w:sz w:val="24"/>
          <w:szCs w:val="24"/>
        </w:rPr>
        <w:t xml:space="preserve"> </w:t>
      </w:r>
    </w:p>
    <w:p w:rsidR="00583092" w:rsidRPr="008C0D41" w:rsidRDefault="00A150A9" w:rsidP="000A128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0A128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0A1282">
      <w:pPr>
        <w:pStyle w:val="23"/>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0A128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0A128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0A128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AC2AF2">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0A128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AC2AF2">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AC2AF2">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AC2AF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AC2AF2" w:rsidRDefault="00AC2AF2" w:rsidP="00B46D58">
      <w:pPr>
        <w:widowControl w:val="0"/>
        <w:spacing w:after="160"/>
        <w:jc w:val="center"/>
        <w:rPr>
          <w:rFonts w:ascii="GHEA Grapalat" w:hAnsi="GHEA Grapalat"/>
          <w:b/>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CE686E" w:rsidRPr="009044F1">
        <w:rPr>
          <w:rFonts w:ascii="GHEA Grapalat" w:hAnsi="GHEA Grapalat"/>
        </w:rPr>
        <w:t xml:space="preserve"> </w:t>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9F6E69" w:rsidRDefault="00A6609C" w:rsidP="00465051">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3D57AD" w:rsidRPr="00370E40">
        <w:rPr>
          <w:rFonts w:ascii="GHEA Grapalat" w:hAnsi="GHEA Grapalat"/>
        </w:rPr>
        <w:t>ценового предложения отобранного участника. Обеспечение квалификации представляется в виде</w:t>
      </w:r>
      <w:r w:rsidR="003D57AD">
        <w:rPr>
          <w:rFonts w:ascii="GHEA Grapalat" w:hAnsi="GHEA Grapalat"/>
        </w:rPr>
        <w:t xml:space="preserve"> </w:t>
      </w:r>
      <w:r w:rsidR="003D57AD" w:rsidRPr="00F32B53">
        <w:rPr>
          <w:rFonts w:ascii="GHEA Grapalat" w:hAnsi="GHEA Grapalat"/>
          <w:b/>
        </w:rPr>
        <w:t>соглашения о неустойке (приложение 4. 2) или наличных денег, или гарантий, предоставленных банками или страховыми организациями.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9F6E69">
        <w:rPr>
          <w:rFonts w:ascii="GHEA Grapalat" w:hAnsi="GHEA Grapalat"/>
        </w:rPr>
        <w:t>.</w:t>
      </w:r>
    </w:p>
    <w:p w:rsidR="00571E4C" w:rsidRPr="00BF3E44" w:rsidRDefault="00801A4F" w:rsidP="00465051">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465051">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65051">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465051">
      <w:pPr>
        <w:widowControl w:val="0"/>
        <w:tabs>
          <w:tab w:val="left" w:pos="1276"/>
        </w:tabs>
        <w:ind w:firstLine="567"/>
        <w:contextualSpacing/>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2406D8" w:rsidRPr="009044F1" w:rsidRDefault="002406D8" w:rsidP="00465051">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E90346" w:rsidRPr="00F32B53">
        <w:rPr>
          <w:rFonts w:ascii="GHEA Grapalat" w:hAnsi="GHEA Grapalat"/>
          <w:b/>
        </w:rPr>
        <w:t xml:space="preserve">соглашения о неустойке (приложение </w:t>
      </w:r>
      <w:r w:rsidR="00E90346">
        <w:rPr>
          <w:rFonts w:ascii="GHEA Grapalat" w:hAnsi="GHEA Grapalat"/>
          <w:b/>
        </w:rPr>
        <w:t>5</w:t>
      </w:r>
      <w:r w:rsidR="00E90346" w:rsidRPr="00F32B53">
        <w:rPr>
          <w:rFonts w:ascii="GHEA Grapalat" w:hAnsi="GHEA Grapalat"/>
          <w:b/>
        </w:rPr>
        <w:t xml:space="preserve">. </w:t>
      </w:r>
      <w:r w:rsidR="00E90346">
        <w:rPr>
          <w:rFonts w:ascii="GHEA Grapalat" w:hAnsi="GHEA Grapalat"/>
          <w:b/>
        </w:rPr>
        <w:t>1</w:t>
      </w:r>
      <w:r w:rsidR="00E90346" w:rsidRPr="00F32B53">
        <w:rPr>
          <w:rFonts w:ascii="GHEA Grapalat" w:hAnsi="GHEA Grapalat"/>
          <w:b/>
        </w:rPr>
        <w:t>) или наличных денег</w:t>
      </w:r>
      <w:r w:rsidR="00375E5E">
        <w:rPr>
          <w:rFonts w:ascii="GHEA Grapalat" w:hAnsi="GHEA Grapalat"/>
        </w:rPr>
        <w:t>.</w:t>
      </w:r>
    </w:p>
    <w:p w:rsidR="00BE0C42" w:rsidRPr="0025254A" w:rsidRDefault="0058395E" w:rsidP="00465051">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465051">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90346">
        <w:rPr>
          <w:rFonts w:ascii="GHEA Grapalat" w:hAnsi="GHEA Grapalat"/>
        </w:rPr>
        <w:t>2</w:t>
      </w:r>
      <w:r w:rsidR="00411A25">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65051">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465051">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465051">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90346">
        <w:rPr>
          <w:rFonts w:ascii="GHEA Grapalat" w:hAnsi="GHEA Grapalat"/>
        </w:rPr>
        <w:t>не предусмотрено Приглашением</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465051">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637D24" w:rsidRPr="009044F1" w:rsidRDefault="003E194D" w:rsidP="00B46D58">
      <w:pPr>
        <w:widowControl w:val="0"/>
        <w:tabs>
          <w:tab w:val="left" w:pos="1134"/>
        </w:tabs>
        <w:spacing w:after="160"/>
        <w:ind w:firstLine="567"/>
        <w:jc w:val="both"/>
        <w:rPr>
          <w:rFonts w:ascii="GHEA Grapalat" w:hAnsi="GHEA Grapalat" w:cs="Sylfaen"/>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96118B">
        <w:rPr>
          <w:rFonts w:ascii="GHEA Grapalat" w:hAnsi="GHEA Grapalat"/>
        </w:rPr>
        <w:t>организации.</w:t>
      </w:r>
    </w:p>
    <w:p w:rsidR="00096865" w:rsidRPr="009044F1" w:rsidRDefault="00096865" w:rsidP="00E90346">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90346">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90346">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96118B">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96118B">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96118B">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96118B">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96118B">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96118B">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96118B">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96118B">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6118B">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96118B">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280258" w:rsidRDefault="00280258"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6118B">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6118B">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6118B">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6118B">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
        <w:t>15</w:t>
      </w:r>
    </w:p>
    <w:p w:rsidR="00E67BA7" w:rsidRDefault="00096865" w:rsidP="0096118B">
      <w:pPr>
        <w:widowControl w:val="0"/>
        <w:tabs>
          <w:tab w:val="left" w:pos="1134"/>
        </w:tabs>
        <w:ind w:firstLine="567"/>
        <w:contextualSpacing/>
        <w:jc w:val="both"/>
        <w:rPr>
          <w:rFonts w:ascii="GHEA Grapalat" w:hAnsi="GHEA Grapalat"/>
        </w:rPr>
      </w:pPr>
      <w:r w:rsidRPr="009044F1">
        <w:rPr>
          <w:rFonts w:ascii="GHEA Grapalat" w:hAnsi="GHEA Grapalat"/>
        </w:rPr>
        <w:t>2.</w:t>
      </w:r>
      <w:r w:rsidR="003A2BD7">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96118B">
      <w:pPr>
        <w:widowControl w:val="0"/>
        <w:contextualSpacing/>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6118B">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6118B">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3A2BD7" w:rsidRPr="003A2BD7">
        <w:rPr>
          <w:rFonts w:ascii="GHEA Grapalat" w:hAnsi="GHEA Grapalat"/>
          <w:b/>
        </w:rPr>
        <w:t>2</w:t>
      </w:r>
      <w:r w:rsidRPr="003A2BD7">
        <w:rPr>
          <w:rFonts w:ascii="GHEA Grapalat" w:hAnsi="GHEA Grapalat"/>
          <w:b/>
        </w:rPr>
        <w:t xml:space="preserve"> экземплярах</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96118B">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4.2.</w:t>
      </w:r>
      <w:r w:rsidRPr="003A2BD7">
        <w:rPr>
          <w:rFonts w:ascii="GHEA Grapalat" w:hAnsi="GHEA Grapalat"/>
          <w:highlight w:val="yellow"/>
        </w:rPr>
        <w:tab/>
        <w:t xml:space="preserve">На конверте, указанном в пункте 4.1 настоящей инструкции, на языке составления заявки указываются: </w:t>
      </w:r>
    </w:p>
    <w:p w:rsidR="008937EA" w:rsidRPr="003A2BD7" w:rsidRDefault="008937EA" w:rsidP="0096118B">
      <w:pPr>
        <w:widowControl w:val="0"/>
        <w:tabs>
          <w:tab w:val="left" w:pos="1134"/>
        </w:tabs>
        <w:ind w:firstLine="567"/>
        <w:contextualSpacing/>
        <w:rPr>
          <w:rFonts w:ascii="GHEA Grapalat" w:hAnsi="GHEA Grapalat"/>
          <w:highlight w:val="yellow"/>
        </w:rPr>
      </w:pPr>
      <w:r w:rsidRPr="003A2BD7">
        <w:rPr>
          <w:rFonts w:ascii="GHEA Grapalat" w:hAnsi="GHEA Grapalat"/>
          <w:highlight w:val="yellow"/>
        </w:rPr>
        <w:t>1)</w:t>
      </w:r>
      <w:r w:rsidRPr="003A2BD7">
        <w:rPr>
          <w:rFonts w:ascii="GHEA Grapalat" w:hAnsi="GHEA Grapalat"/>
          <w:highlight w:val="yellow"/>
        </w:rPr>
        <w:tab/>
        <w:t>наименование заказчика и место (адрес) подачи заявки;</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2)</w:t>
      </w:r>
      <w:r w:rsidRPr="003A2BD7">
        <w:rPr>
          <w:rFonts w:ascii="GHEA Grapalat" w:hAnsi="GHEA Grapalat"/>
          <w:highlight w:val="yellow"/>
        </w:rPr>
        <w:tab/>
        <w:t xml:space="preserve">код </w:t>
      </w:r>
      <w:r w:rsidR="00F535C1" w:rsidRPr="003A2BD7">
        <w:rPr>
          <w:rFonts w:ascii="GHEA Grapalat" w:hAnsi="GHEA Grapalat"/>
          <w:highlight w:val="yellow"/>
        </w:rPr>
        <w:t>процедуры</w:t>
      </w:r>
      <w:r w:rsidRPr="003A2BD7">
        <w:rPr>
          <w:rFonts w:ascii="GHEA Grapalat" w:hAnsi="GHEA Grapalat"/>
          <w:highlight w:val="yellow"/>
        </w:rPr>
        <w:t>;</w:t>
      </w:r>
    </w:p>
    <w:p w:rsidR="008937EA" w:rsidRPr="003A2BD7" w:rsidRDefault="008937EA" w:rsidP="0096118B">
      <w:pPr>
        <w:widowControl w:val="0"/>
        <w:tabs>
          <w:tab w:val="left" w:pos="1134"/>
        </w:tabs>
        <w:ind w:firstLine="567"/>
        <w:contextualSpacing/>
        <w:jc w:val="both"/>
        <w:rPr>
          <w:rFonts w:ascii="GHEA Grapalat" w:hAnsi="GHEA Grapalat"/>
          <w:highlight w:val="yellow"/>
        </w:rPr>
      </w:pPr>
      <w:r w:rsidRPr="003A2BD7">
        <w:rPr>
          <w:rFonts w:ascii="GHEA Grapalat" w:hAnsi="GHEA Grapalat"/>
          <w:highlight w:val="yellow"/>
        </w:rPr>
        <w:t>3)</w:t>
      </w:r>
      <w:r w:rsidRPr="003A2BD7">
        <w:rPr>
          <w:rFonts w:ascii="GHEA Grapalat" w:hAnsi="GHEA Grapalat"/>
          <w:highlight w:val="yellow"/>
        </w:rPr>
        <w:tab/>
        <w:t>слова “не вскрывать до заседания по вскрытию заявок”;</w:t>
      </w:r>
    </w:p>
    <w:p w:rsidR="008937EA" w:rsidRPr="002658C9" w:rsidRDefault="008937EA" w:rsidP="0096118B">
      <w:pPr>
        <w:widowControl w:val="0"/>
        <w:tabs>
          <w:tab w:val="left" w:pos="1134"/>
        </w:tabs>
        <w:ind w:firstLine="567"/>
        <w:contextualSpacing/>
        <w:jc w:val="both"/>
        <w:rPr>
          <w:rFonts w:ascii="GHEA Grapalat" w:hAnsi="GHEA Grapalat"/>
        </w:rPr>
      </w:pPr>
      <w:r w:rsidRPr="003A2BD7">
        <w:rPr>
          <w:rFonts w:ascii="GHEA Grapalat" w:hAnsi="GHEA Grapalat"/>
          <w:highlight w:val="yellow"/>
        </w:rPr>
        <w:t>4)</w:t>
      </w:r>
      <w:r w:rsidRPr="003A2BD7">
        <w:rPr>
          <w:rFonts w:ascii="GHEA Grapalat" w:hAnsi="GHEA Grapalat"/>
          <w:highlight w:val="yellow"/>
        </w:rPr>
        <w:tab/>
        <w:t>наименование (имя), место нахождения и номер телефона участника.</w:t>
      </w:r>
    </w:p>
    <w:p w:rsidR="008937EA" w:rsidRDefault="008937EA" w:rsidP="0096118B">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96118B">
      <w:pPr>
        <w:widowControl w:val="0"/>
        <w:tabs>
          <w:tab w:val="left" w:pos="1134"/>
        </w:tabs>
        <w:ind w:firstLine="567"/>
        <w:contextualSpacing/>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6118B" w:rsidRDefault="0096118B">
      <w:pPr>
        <w:rPr>
          <w:rFonts w:ascii="GHEA Grapalat" w:hAnsi="GHEA Grapalat"/>
          <w:b/>
        </w:rPr>
      </w:pPr>
      <w:r>
        <w:rPr>
          <w:rFonts w:ascii="GHEA Grapalat" w:hAnsi="GHEA Grapalat"/>
          <w:b/>
        </w:rPr>
        <w:br w:type="page"/>
      </w:r>
    </w:p>
    <w:p w:rsidR="00B2572B" w:rsidRPr="00374F4A" w:rsidRDefault="00B2572B" w:rsidP="003A2BD7">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3A2BD7" w:rsidRPr="00374F4A" w:rsidRDefault="003A2BD7" w:rsidP="003A2BD7">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617AA">
        <w:rPr>
          <w:rFonts w:ascii="GHEA Grapalat" w:hAnsi="GHEA Grapalat"/>
          <w:b/>
          <w:sz w:val="22"/>
          <w:szCs w:val="22"/>
        </w:rPr>
        <w:t>GHAPDzB-HVKAK-2022-26</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3A2BD7">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3A2BD7">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3A2BD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3A2BD7">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A2BD7">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A2BD7">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A2BD7">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DA5EA0" w:rsidRDefault="00F0046B" w:rsidP="003A2BD7">
      <w:pPr>
        <w:contextualSpacing/>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E617AA">
        <w:rPr>
          <w:rFonts w:ascii="GHEA Grapalat" w:hAnsi="GHEA Grapalat"/>
          <w:b/>
          <w:sz w:val="22"/>
          <w:szCs w:val="22"/>
        </w:rPr>
        <w:t>GHAPDzB-HVKAK-2022-26</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A2BD7">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A2BD7">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A2BD7">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A2BD7">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A2BD7">
      <w:pPr>
        <w:contextualSpacing/>
        <w:jc w:val="both"/>
        <w:rPr>
          <w:rFonts w:ascii="GHEA Grapalat" w:hAnsi="GHEA Grapalat"/>
        </w:rPr>
      </w:pPr>
    </w:p>
    <w:p w:rsidR="000612B9" w:rsidRDefault="004F0CAA" w:rsidP="003A2BD7">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A2BD7">
      <w:pPr>
        <w:ind w:left="1843"/>
        <w:contextualSpacing/>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A2BD7">
      <w:pPr>
        <w:contextualSpacing/>
        <w:jc w:val="both"/>
        <w:rPr>
          <w:rFonts w:ascii="GHEA Grapalat" w:hAnsi="GHEA Grapalat"/>
        </w:rPr>
      </w:pPr>
    </w:p>
    <w:p w:rsidR="00374F4A" w:rsidRPr="00B443ED" w:rsidRDefault="00374F4A" w:rsidP="003A2BD7">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A2BD7">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3A2BD7">
      <w:pPr>
        <w:contextualSpacing/>
        <w:jc w:val="both"/>
        <w:rPr>
          <w:rFonts w:ascii="GHEA Grapalat" w:hAnsi="GHEA Grapalat"/>
        </w:rPr>
      </w:pPr>
    </w:p>
    <w:p w:rsidR="00374F4A" w:rsidRPr="008E7F24" w:rsidRDefault="00B138F3" w:rsidP="003A2BD7">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A2BD7">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3A2BD7">
      <w:pPr>
        <w:contextualSpacing/>
        <w:jc w:val="both"/>
        <w:rPr>
          <w:rFonts w:ascii="GHEA Grapalat" w:hAnsi="GHEA Grapalat"/>
        </w:rPr>
      </w:pPr>
    </w:p>
    <w:p w:rsidR="009E1181" w:rsidRDefault="00F96993" w:rsidP="003A2BD7">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A2BD7">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3A2BD7">
      <w:pPr>
        <w:contextualSpacing/>
        <w:jc w:val="both"/>
        <w:rPr>
          <w:rFonts w:ascii="GHEA Grapalat" w:hAnsi="GHEA Grapalat"/>
          <w:sz w:val="18"/>
          <w:szCs w:val="18"/>
        </w:rPr>
      </w:pPr>
    </w:p>
    <w:p w:rsidR="00B16483" w:rsidRPr="00B16483" w:rsidRDefault="00B16483" w:rsidP="003A2BD7">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A2BD7">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3A2BD7">
      <w:pPr>
        <w:tabs>
          <w:tab w:val="left" w:pos="7371"/>
        </w:tabs>
        <w:ind w:left="3544" w:firstLine="3"/>
        <w:contextualSpacing/>
        <w:jc w:val="both"/>
        <w:rPr>
          <w:rFonts w:ascii="GHEA Grapalat" w:hAnsi="GHEA Grapalat"/>
          <w:sz w:val="16"/>
        </w:rPr>
      </w:pPr>
    </w:p>
    <w:p w:rsidR="006B3E56" w:rsidRDefault="006B3E56" w:rsidP="003A2BD7">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A2BD7">
      <w:pPr>
        <w:widowControl w:val="0"/>
        <w:ind w:left="2835"/>
        <w:contextualSpacing/>
        <w:jc w:val="both"/>
        <w:rPr>
          <w:rFonts w:ascii="GHEA Grapalat" w:hAnsi="GHEA Grapalat"/>
          <w:sz w:val="16"/>
        </w:rPr>
      </w:pPr>
      <w:r>
        <w:rPr>
          <w:rFonts w:ascii="GHEA Grapalat" w:hAnsi="GHEA Grapalat"/>
          <w:sz w:val="16"/>
        </w:rPr>
        <w:t>наименование участника</w:t>
      </w:r>
    </w:p>
    <w:p w:rsidR="006B3E56" w:rsidRPr="003D58E1" w:rsidRDefault="006B3E56" w:rsidP="003A2BD7">
      <w:pPr>
        <w:pStyle w:val="aff"/>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5C30A2">
        <w:rPr>
          <w:rFonts w:ascii="GHEA Grapalat" w:hAnsi="GHEA Grapalat"/>
        </w:rPr>
        <w:t>запрос котировок</w:t>
      </w:r>
      <w:r w:rsidRPr="003D58E1">
        <w:rPr>
          <w:rFonts w:ascii="GHEA Grapalat" w:hAnsi="GHEA Grapalat"/>
        </w:rPr>
        <w:t xml:space="preserve"> под кодом </w:t>
      </w:r>
      <w:r w:rsidR="00074177" w:rsidRPr="00E063D7">
        <w:rPr>
          <w:rFonts w:ascii="GHEA Grapalat" w:hAnsi="GHEA Grapalat"/>
          <w:sz w:val="22"/>
          <w:szCs w:val="22"/>
        </w:rPr>
        <w:t>«</w:t>
      </w:r>
      <w:r w:rsidR="00E617AA">
        <w:rPr>
          <w:rFonts w:ascii="GHEA Grapalat" w:hAnsi="GHEA Grapalat"/>
          <w:b/>
          <w:sz w:val="22"/>
          <w:szCs w:val="22"/>
        </w:rPr>
        <w:t>GHAPDzB-HVKAK-2022-26</w:t>
      </w:r>
      <w:r w:rsidR="00074177" w:rsidRPr="00E063D7">
        <w:rPr>
          <w:rFonts w:ascii="GHEA Grapalat" w:hAnsi="GHEA Grapalat"/>
          <w:b/>
          <w:sz w:val="22"/>
          <w:szCs w:val="22"/>
        </w:rPr>
        <w:t>»</w:t>
      </w:r>
      <w:r w:rsidRPr="003D58E1">
        <w:rPr>
          <w:rFonts w:ascii="GHEA Grapalat" w:hAnsi="GHEA Grapalat"/>
        </w:rPr>
        <w:t>,</w:t>
      </w:r>
      <w:r w:rsidR="005C30A2">
        <w:rPr>
          <w:rFonts w:ascii="GHEA Grapalat" w:hAnsi="GHEA Grapalat"/>
        </w:rPr>
        <w:t xml:space="preserve"> </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A2BD7">
      <w:pPr>
        <w:pStyle w:val="aff"/>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proofErr w:type="spellStart"/>
      <w:r w:rsidR="005C30A2">
        <w:rPr>
          <w:rFonts w:ascii="GHEA Grapalat" w:hAnsi="GHEA Grapalat"/>
        </w:rPr>
        <w:t>апросе</w:t>
      </w:r>
      <w:proofErr w:type="spellEnd"/>
      <w:r w:rsidR="005C30A2">
        <w:rPr>
          <w:rFonts w:ascii="GHEA Grapalat" w:hAnsi="GHEA Grapalat"/>
        </w:rPr>
        <w:t xml:space="preserve"> котировок</w:t>
      </w:r>
      <w:r w:rsidR="00305944">
        <w:rPr>
          <w:rFonts w:ascii="GHEA Grapalat" w:hAnsi="GHEA Grapalat"/>
        </w:rPr>
        <w:t xml:space="preserve"> </w:t>
      </w:r>
      <w:r>
        <w:rPr>
          <w:rFonts w:ascii="GHEA Grapalat" w:hAnsi="GHEA Grapalat"/>
        </w:rPr>
        <w:t xml:space="preserve">под кодом </w:t>
      </w:r>
      <w:r w:rsidR="005C30A2" w:rsidRPr="00E063D7">
        <w:rPr>
          <w:rFonts w:ascii="GHEA Grapalat" w:hAnsi="GHEA Grapalat"/>
          <w:sz w:val="22"/>
          <w:szCs w:val="22"/>
        </w:rPr>
        <w:t>«</w:t>
      </w:r>
      <w:r w:rsidR="00E617AA">
        <w:rPr>
          <w:rFonts w:ascii="GHEA Grapalat" w:hAnsi="GHEA Grapalat"/>
          <w:b/>
          <w:sz w:val="22"/>
          <w:szCs w:val="22"/>
        </w:rPr>
        <w:t>GHAPDzB-HVKAK-2022-26</w:t>
      </w:r>
      <w:r w:rsidR="005C30A2" w:rsidRPr="00E063D7">
        <w:rPr>
          <w:rFonts w:ascii="GHEA Grapalat" w:hAnsi="GHEA Grapalat"/>
          <w:b/>
          <w:sz w:val="22"/>
          <w:szCs w:val="22"/>
        </w:rPr>
        <w:t>»</w:t>
      </w:r>
    </w:p>
    <w:p w:rsidR="006B3E56" w:rsidRDefault="006B3E56" w:rsidP="003A2BD7">
      <w:pPr>
        <w:pStyle w:val="aff"/>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A2BD7">
      <w:pPr>
        <w:pStyle w:val="aff"/>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63068">
        <w:rPr>
          <w:rFonts w:ascii="GHEA Grapalat" w:hAnsi="GHEA Grapalat"/>
        </w:rPr>
        <w:t>запрос котировок</w:t>
      </w:r>
      <w:r>
        <w:rPr>
          <w:rFonts w:ascii="GHEA Grapalat" w:hAnsi="GHEA Grapalat"/>
        </w:rPr>
        <w:t xml:space="preserve"> случая     одновременного </w:t>
      </w:r>
    </w:p>
    <w:p w:rsidR="006B3E56" w:rsidRDefault="006B3E56" w:rsidP="003A2BD7">
      <w:pPr>
        <w:pStyle w:val="a3"/>
        <w:widowControl w:val="0"/>
        <w:spacing w:line="240" w:lineRule="auto"/>
        <w:ind w:firstLine="0"/>
        <w:contextualSpacing/>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A2BD7">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A2BD7">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A2BD7">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A2BD7">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A2BD7">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A2BD7">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A2BD7">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110534" w:rsidRDefault="009A73EA" w:rsidP="005C30A2">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F36AD3">
        <w:rPr>
          <w:rFonts w:ascii="GHEA Grapalat" w:hAnsi="GHEA Grapalat"/>
        </w:rPr>
        <w:t xml:space="preserve"> </w:t>
      </w:r>
    </w:p>
    <w:p w:rsidR="00993891" w:rsidRDefault="00F36AD3" w:rsidP="003A2BD7">
      <w:pPr>
        <w:contextualSpacing/>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3A2BD7">
      <w:pPr>
        <w:contextualSpacing/>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3A2BD7">
      <w:pPr>
        <w:contextualSpacing/>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3A2BD7">
      <w:pPr>
        <w:tabs>
          <w:tab w:val="left" w:pos="7371"/>
        </w:tabs>
        <w:ind w:left="3544" w:firstLine="3"/>
        <w:contextualSpacing/>
        <w:jc w:val="both"/>
        <w:rPr>
          <w:rFonts w:ascii="GHEA Grapalat" w:hAnsi="GHEA Grapalat"/>
          <w:sz w:val="16"/>
          <w:lang w:val="hy-AM"/>
        </w:rPr>
      </w:pPr>
    </w:p>
    <w:p w:rsidR="00F855BB" w:rsidRPr="000811C1" w:rsidRDefault="00F855BB" w:rsidP="003A2BD7">
      <w:pPr>
        <w:tabs>
          <w:tab w:val="left" w:pos="7371"/>
        </w:tabs>
        <w:ind w:left="3544" w:firstLine="3"/>
        <w:contextualSpacing/>
        <w:jc w:val="both"/>
        <w:rPr>
          <w:rFonts w:ascii="GHEA Grapalat" w:hAnsi="GHEA Grapalat"/>
          <w:sz w:val="16"/>
          <w:lang w:val="hy-AM"/>
        </w:rPr>
      </w:pPr>
    </w:p>
    <w:p w:rsidR="006B3E56" w:rsidRPr="00D3436F" w:rsidRDefault="006B3E56" w:rsidP="003A2BD7">
      <w:pPr>
        <w:tabs>
          <w:tab w:val="left" w:pos="7371"/>
        </w:tabs>
        <w:ind w:left="3544" w:firstLine="3"/>
        <w:contextualSpacing/>
        <w:jc w:val="both"/>
        <w:rPr>
          <w:rFonts w:ascii="GHEA Grapalat" w:hAnsi="GHEA Grapalat"/>
          <w:sz w:val="16"/>
        </w:rPr>
      </w:pPr>
    </w:p>
    <w:p w:rsidR="006B3E56" w:rsidRPr="00770B03" w:rsidRDefault="006B3E56" w:rsidP="003A2BD7">
      <w:pPr>
        <w:tabs>
          <w:tab w:val="left" w:pos="7371"/>
        </w:tabs>
        <w:ind w:left="3544" w:firstLine="3"/>
        <w:contextualSpacing/>
        <w:jc w:val="both"/>
        <w:rPr>
          <w:rFonts w:ascii="GHEA Grapalat" w:hAnsi="GHEA Grapalat"/>
          <w:sz w:val="16"/>
        </w:rPr>
      </w:pPr>
    </w:p>
    <w:p w:rsidR="00374F4A" w:rsidRPr="000C1746" w:rsidRDefault="00374F4A" w:rsidP="003A2BD7">
      <w:pPr>
        <w:contextualSpacing/>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3A2BD7">
      <w:pPr>
        <w:tabs>
          <w:tab w:val="left" w:pos="7230"/>
        </w:tabs>
        <w:ind w:left="851"/>
        <w:contextualSpacing/>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3A2BD7">
      <w:pPr>
        <w:ind w:left="1134"/>
        <w:contextualSpacing/>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3A2BD7">
      <w:pPr>
        <w:widowControl w:val="0"/>
        <w:contextualSpacing/>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3A2BD7">
      <w:pPr>
        <w:contextualSpacing/>
        <w:jc w:val="both"/>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5C30A2">
      <w:pPr>
        <w:pStyle w:val="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617AA">
        <w:rPr>
          <w:rFonts w:ascii="GHEA Grapalat" w:hAnsi="GHEA Grapalat"/>
          <w:b/>
          <w:sz w:val="22"/>
          <w:szCs w:val="22"/>
        </w:rPr>
        <w:t>GHAPDzB-HVKAK-2022-26</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5C30A2">
        <w:rPr>
          <w:rFonts w:ascii="GHEA Grapalat" w:hAnsi="GHEA Grapalat"/>
        </w:rPr>
        <w:t>запроса котировок</w:t>
      </w:r>
      <w:r w:rsidRPr="009044F1">
        <w:rPr>
          <w:rFonts w:ascii="GHEA Grapalat" w:hAnsi="GHEA Grapalat"/>
        </w:rPr>
        <w:t xml:space="preserve"> под кодом </w:t>
      </w:r>
      <w:r w:rsidR="005C30A2" w:rsidRPr="00E063D7">
        <w:rPr>
          <w:rFonts w:ascii="GHEA Grapalat" w:hAnsi="GHEA Grapalat"/>
          <w:sz w:val="22"/>
          <w:szCs w:val="22"/>
        </w:rPr>
        <w:t>«</w:t>
      </w:r>
      <w:r w:rsidR="00E617AA">
        <w:rPr>
          <w:rFonts w:ascii="GHEA Grapalat" w:hAnsi="GHEA Grapalat"/>
          <w:b/>
          <w:sz w:val="22"/>
          <w:szCs w:val="22"/>
        </w:rPr>
        <w:t>GHAPDzB-HVKAK-2022-26</w:t>
      </w:r>
      <w:r w:rsidR="005C30A2" w:rsidRPr="00E063D7">
        <w:rPr>
          <w:rFonts w:ascii="GHEA Grapalat" w:hAnsi="GHEA Grapalat"/>
          <w:b/>
          <w:sz w:val="22"/>
          <w:szCs w:val="22"/>
        </w:rPr>
        <w:t>»</w:t>
      </w:r>
      <w:r w:rsidR="005C30A2">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617AA">
        <w:rPr>
          <w:rFonts w:ascii="GHEA Grapalat" w:hAnsi="GHEA Grapalat"/>
          <w:b/>
          <w:sz w:val="22"/>
          <w:szCs w:val="22"/>
        </w:rPr>
        <w:t>GHAPDzB-HVKAK-2022-26</w:t>
      </w:r>
      <w:r w:rsidRPr="00E063D7">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487"/>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361"/>
        </w:trPr>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8C4819" w:rsidP="00F701D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C4819" w:rsidP="00F701D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C4819" w:rsidP="00F701D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C4819" w:rsidP="00F701D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B047A2"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8C4819" w:rsidP="00F701D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8C4819" w:rsidP="00F701D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6"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7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943"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8C4819"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8C4819"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8C4819"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8C4819" w:rsidP="00F701D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701DB">
        <w:tc>
          <w:tcPr>
            <w:tcW w:w="9016" w:type="dxa"/>
            <w:gridSpan w:val="2"/>
            <w:vAlign w:val="center"/>
          </w:tcPr>
          <w:p w:rsidR="00F016A2" w:rsidRPr="00FD1EE4" w:rsidRDefault="008C4819"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701DB">
        <w:trPr>
          <w:trHeight w:val="924"/>
        </w:trPr>
        <w:tc>
          <w:tcPr>
            <w:tcW w:w="9016" w:type="dxa"/>
            <w:gridSpan w:val="2"/>
            <w:vAlign w:val="center"/>
          </w:tcPr>
          <w:p w:rsidR="00F016A2" w:rsidRPr="00FD1EE4" w:rsidRDefault="008C4819" w:rsidP="00F701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701DB">
        <w:trPr>
          <w:trHeight w:val="684"/>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1282"/>
        </w:trPr>
        <w:tc>
          <w:tcPr>
            <w:tcW w:w="4508"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8C4819"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8C4819"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701DB">
        <w:tc>
          <w:tcPr>
            <w:tcW w:w="9016" w:type="dxa"/>
            <w:gridSpan w:val="2"/>
            <w:vAlign w:val="center"/>
          </w:tcPr>
          <w:p w:rsidR="00F016A2" w:rsidRPr="00FD1EE4" w:rsidRDefault="008C4819" w:rsidP="00F701D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701DB">
        <w:tc>
          <w:tcPr>
            <w:tcW w:w="9016" w:type="dxa"/>
            <w:gridSpan w:val="2"/>
            <w:vAlign w:val="center"/>
          </w:tcPr>
          <w:p w:rsidR="00F016A2" w:rsidRPr="00FD1EE4" w:rsidRDefault="008C4819" w:rsidP="00F701D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701DB">
        <w:tc>
          <w:tcPr>
            <w:tcW w:w="9016" w:type="dxa"/>
            <w:gridSpan w:val="2"/>
            <w:vAlign w:val="center"/>
          </w:tcPr>
          <w:p w:rsidR="00F016A2" w:rsidRPr="00FD1EE4" w:rsidRDefault="008C4819" w:rsidP="00F701D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701DB">
        <w:tc>
          <w:tcPr>
            <w:tcW w:w="9016" w:type="dxa"/>
            <w:gridSpan w:val="2"/>
            <w:vAlign w:val="center"/>
          </w:tcPr>
          <w:p w:rsidR="00F016A2" w:rsidRPr="00FD1EE4" w:rsidRDefault="008C4819" w:rsidP="00F701D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8C4819"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8C4819" w:rsidP="00F701DB">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8C4819"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8C4819" w:rsidP="00F701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7"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rPr>
          <w:trHeight w:val="853"/>
        </w:trPr>
        <w:tc>
          <w:tcPr>
            <w:tcW w:w="2835" w:type="dxa"/>
            <w:vMerge w:val="restart"/>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rPr>
          <w:trHeight w:val="850"/>
        </w:trPr>
        <w:tc>
          <w:tcPr>
            <w:tcW w:w="2835" w:type="dxa"/>
            <w:vMerge/>
            <w:shd w:val="clear" w:color="auto" w:fill="D9E2F3"/>
            <w:vAlign w:val="center"/>
          </w:tcPr>
          <w:p w:rsidR="00F016A2" w:rsidRPr="00FD1EE4" w:rsidRDefault="00F016A2" w:rsidP="00F701DB">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701DB">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r w:rsidR="00F016A2" w:rsidRPr="00FD1EE4" w:rsidTr="00F701DB">
        <w:tc>
          <w:tcPr>
            <w:tcW w:w="2835" w:type="dxa"/>
            <w:shd w:val="clear" w:color="auto" w:fill="D9E2F3"/>
            <w:vAlign w:val="center"/>
          </w:tcPr>
          <w:p w:rsidR="00F016A2" w:rsidRPr="00FD1EE4" w:rsidRDefault="00F016A2" w:rsidP="00F701DB">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701DB">
            <w:pPr>
              <w:spacing w:before="240" w:after="240"/>
              <w:rPr>
                <w:rFonts w:ascii="GHEA Grapalat" w:eastAsia="GHEA Grapalat" w:hAnsi="GHEA Grapalat" w:cs="GHEA Grapalat"/>
              </w:rPr>
            </w:pPr>
          </w:p>
        </w:tc>
      </w:tr>
    </w:tbl>
    <w:p w:rsidR="00F016A2" w:rsidRPr="00FD1EE4" w:rsidRDefault="00F016A2" w:rsidP="005C30A2">
      <w:pPr>
        <w:pBdr>
          <w:top w:val="nil"/>
          <w:left w:val="nil"/>
          <w:bottom w:val="nil"/>
          <w:right w:val="nil"/>
          <w:between w:val="nil"/>
        </w:pBdr>
        <w:spacing w:before="240"/>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271"/>
      </w:tblGrid>
      <w:tr w:rsidR="00F016A2" w:rsidRPr="00FD1EE4" w:rsidTr="005C30A2">
        <w:trPr>
          <w:trHeight w:val="605"/>
        </w:trPr>
        <w:tc>
          <w:tcPr>
            <w:tcW w:w="9271" w:type="dxa"/>
            <w:shd w:val="clear" w:color="auto" w:fill="DBE5F1" w:themeFill="accent1" w:themeFillTint="33"/>
          </w:tcPr>
          <w:p w:rsidR="00F016A2" w:rsidRPr="00FD1EE4" w:rsidRDefault="00F016A2" w:rsidP="00F701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5C30A2">
        <w:trPr>
          <w:trHeight w:val="5628"/>
        </w:trPr>
        <w:tc>
          <w:tcPr>
            <w:tcW w:w="9271" w:type="dxa"/>
          </w:tcPr>
          <w:p w:rsidR="00F016A2" w:rsidRPr="00FD1EE4" w:rsidRDefault="00F016A2" w:rsidP="00F701DB">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2"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bookmarkStart w:id="3" w:name="_GoBack"/>
      <w:bookmarkEnd w:id="3"/>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617AA">
        <w:rPr>
          <w:rFonts w:ascii="GHEA Grapalat" w:hAnsi="GHEA Grapalat"/>
          <w:b/>
          <w:sz w:val="22"/>
          <w:szCs w:val="22"/>
        </w:rPr>
        <w:t>GHAPDzB-HVKAK-2022-26</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5C30A2">
        <w:rPr>
          <w:rFonts w:ascii="GHEA Grapalat" w:hAnsi="GHEA Grapalat"/>
          <w:spacing w:val="-6"/>
        </w:rPr>
        <w:t>запрос котировок</w:t>
      </w:r>
      <w:r w:rsidRPr="005744FC">
        <w:rPr>
          <w:rFonts w:ascii="GHEA Grapalat" w:hAnsi="GHEA Grapalat"/>
          <w:spacing w:val="-6"/>
        </w:rPr>
        <w:t xml:space="preserve"> под кодом </w:t>
      </w:r>
      <w:r w:rsidR="005C30A2" w:rsidRPr="00E063D7">
        <w:rPr>
          <w:rFonts w:ascii="GHEA Grapalat" w:hAnsi="GHEA Grapalat"/>
          <w:sz w:val="22"/>
          <w:szCs w:val="22"/>
        </w:rPr>
        <w:t>«</w:t>
      </w:r>
      <w:r w:rsidR="00E617AA">
        <w:rPr>
          <w:rFonts w:ascii="GHEA Grapalat" w:hAnsi="GHEA Grapalat"/>
          <w:b/>
          <w:sz w:val="22"/>
          <w:szCs w:val="22"/>
        </w:rPr>
        <w:t>GHAPDzB-HVKAK-2022-26</w:t>
      </w:r>
      <w:r w:rsidR="005C30A2" w:rsidRPr="00E063D7">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5C30A2" w:rsidRPr="00374F4A" w:rsidRDefault="005C30A2" w:rsidP="005C30A2">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617AA">
        <w:rPr>
          <w:rFonts w:ascii="GHEA Grapalat" w:hAnsi="GHEA Grapalat"/>
          <w:b/>
          <w:sz w:val="22"/>
          <w:szCs w:val="22"/>
        </w:rPr>
        <w:t>GHAPDzB-HVKAK-2022-26</w:t>
      </w:r>
      <w:r w:rsidRPr="00E063D7">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DF1841">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DF1841">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DF1841">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DF1841">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DF1841">
      <w:pPr>
        <w:widowControl w:val="0"/>
        <w:ind w:firstLine="709"/>
        <w:contextualSpacing/>
        <w:jc w:val="both"/>
        <w:rPr>
          <w:rFonts w:ascii="GHEA Grapalat" w:hAnsi="GHEA Grapalat" w:cs="GHEA Grapalat"/>
          <w:sz w:val="22"/>
          <w:szCs w:val="22"/>
        </w:rPr>
      </w:pP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57B64" w:rsidRDefault="003D2FE2" w:rsidP="00D84B14">
      <w:pPr>
        <w:widowControl w:val="0"/>
        <w:tabs>
          <w:tab w:val="left" w:pos="567"/>
        </w:tabs>
        <w:contextualSpacing/>
        <w:jc w:val="both"/>
        <w:rPr>
          <w:rFonts w:ascii="GHEA Grapalat" w:hAnsi="GHEA Grapalat"/>
          <w:b/>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D84B14" w:rsidRPr="00025337">
        <w:rPr>
          <w:rFonts w:ascii="GHEA Grapalat" w:hAnsi="GHEA Grapalat"/>
          <w:b/>
          <w:sz w:val="22"/>
          <w:szCs w:val="22"/>
        </w:rPr>
        <w:t>ГНО «Национальным центром по контролю и профилактике заболеваний»</w:t>
      </w:r>
      <w:r w:rsidR="00D84B14" w:rsidRPr="00025337">
        <w:rPr>
          <w:rFonts w:ascii="GHEA Grapalat" w:hAnsi="GHEA Grapalat"/>
          <w:b/>
          <w:i/>
          <w:sz w:val="22"/>
          <w:szCs w:val="22"/>
        </w:rPr>
        <w:t xml:space="preserve"> </w:t>
      </w:r>
      <w:r w:rsidR="00D84B14" w:rsidRPr="00025337">
        <w:rPr>
          <w:rFonts w:ascii="GHEA Grapalat" w:hAnsi="GHEA Grapalat"/>
          <w:b/>
          <w:sz w:val="22"/>
          <w:szCs w:val="22"/>
        </w:rPr>
        <w:t>МЗ РА</w:t>
      </w:r>
      <w:r w:rsidR="00D84B14"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84B14" w:rsidRPr="00E063D7">
        <w:rPr>
          <w:rFonts w:ascii="GHEA Grapalat" w:hAnsi="GHEA Grapalat"/>
          <w:sz w:val="22"/>
          <w:szCs w:val="22"/>
        </w:rPr>
        <w:t>«</w:t>
      </w:r>
      <w:r w:rsidR="00E617AA">
        <w:rPr>
          <w:rFonts w:ascii="GHEA Grapalat" w:hAnsi="GHEA Grapalat"/>
          <w:b/>
          <w:sz w:val="22"/>
          <w:szCs w:val="22"/>
        </w:rPr>
        <w:t>GHAPDzB-HVKAK-2022-26</w:t>
      </w:r>
      <w:r w:rsidR="00D84B14" w:rsidRPr="00E063D7">
        <w:rPr>
          <w:rFonts w:ascii="GHEA Grapalat" w:hAnsi="GHEA Grapalat"/>
          <w:b/>
          <w:sz w:val="22"/>
          <w:szCs w:val="22"/>
        </w:rPr>
        <w:t>»</w:t>
      </w:r>
      <w:r w:rsidR="00857B64">
        <w:rPr>
          <w:rFonts w:ascii="GHEA Grapalat" w:hAnsi="GHEA Grapalat"/>
          <w:b/>
          <w:sz w:val="22"/>
          <w:szCs w:val="22"/>
        </w:rPr>
        <w:t>.</w:t>
      </w:r>
    </w:p>
    <w:p w:rsidR="003D2FE2" w:rsidRPr="00B138F3" w:rsidRDefault="003D2FE2" w:rsidP="00D84B14">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DF184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DF184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DF184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DF184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DF184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DF1841">
      <w:pPr>
        <w:widowControl w:val="0"/>
        <w:contextualSpacing/>
        <w:jc w:val="right"/>
        <w:rPr>
          <w:rFonts w:ascii="GHEA Grapalat" w:hAnsi="GHEA Grapalat"/>
          <w:sz w:val="22"/>
          <w:szCs w:val="22"/>
        </w:rPr>
      </w:pPr>
    </w:p>
    <w:p w:rsidR="003D2FE2" w:rsidRPr="00B138F3" w:rsidRDefault="003D2FE2" w:rsidP="00DF184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DF184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6178C7"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6178C7"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6178C7"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6178C7"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178C7" w:rsidRPr="00E063D7" w:rsidRDefault="006178C7" w:rsidP="006178C7">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832775" w:rsidRPr="00B5743D" w:rsidRDefault="00832775" w:rsidP="00832775">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E617AA">
        <w:rPr>
          <w:rFonts w:ascii="GHEA Grapalat" w:hAnsi="GHEA Grapalat"/>
          <w:b/>
          <w:sz w:val="22"/>
          <w:szCs w:val="22"/>
        </w:rPr>
        <w:t>GHAPDzB-HVKAK-2022-26</w:t>
      </w:r>
      <w:r w:rsidRPr="00B5743D">
        <w:rPr>
          <w:rFonts w:ascii="GHEA Grapalat" w:hAnsi="GHEA Grapalat"/>
          <w:b/>
          <w:sz w:val="22"/>
          <w:szCs w:val="22"/>
        </w:rPr>
        <w:t>»</w:t>
      </w:r>
    </w:p>
    <w:p w:rsidR="00832775" w:rsidRPr="00B138F3" w:rsidRDefault="00832775" w:rsidP="00832775">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832775">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832775">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832775">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832775">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6968B5" w:rsidRDefault="000A214C" w:rsidP="006968B5">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6968B5" w:rsidRPr="006328D1">
        <w:rPr>
          <w:rFonts w:ascii="GHEA Grapalat" w:hAnsi="GHEA Grapalat"/>
          <w:b/>
          <w:sz w:val="22"/>
          <w:szCs w:val="22"/>
        </w:rPr>
        <w:t>ГНО «Национальным центром по контролю и профилактике заболеваний»</w:t>
      </w:r>
      <w:r w:rsidR="006968B5" w:rsidRPr="006328D1">
        <w:rPr>
          <w:rFonts w:ascii="GHEA Grapalat" w:hAnsi="GHEA Grapalat"/>
          <w:b/>
          <w:i/>
          <w:sz w:val="22"/>
          <w:szCs w:val="22"/>
        </w:rPr>
        <w:t xml:space="preserve"> </w:t>
      </w:r>
      <w:r w:rsidR="006968B5" w:rsidRPr="006328D1">
        <w:rPr>
          <w:rFonts w:ascii="GHEA Grapalat" w:hAnsi="GHEA Grapalat"/>
          <w:b/>
          <w:sz w:val="22"/>
          <w:szCs w:val="22"/>
        </w:rPr>
        <w:t>МЗ РА</w:t>
      </w:r>
      <w:r w:rsidR="006968B5" w:rsidRPr="006328D1">
        <w:rPr>
          <w:rFonts w:ascii="GHEA Grapalat" w:hAnsi="GHEA Grapalat"/>
          <w:spacing w:val="-6"/>
          <w:sz w:val="22"/>
          <w:szCs w:val="22"/>
        </w:rPr>
        <w:t xml:space="preserve"> (далее — Заказчик) </w:t>
      </w:r>
      <w:r w:rsidR="006968B5" w:rsidRPr="006328D1">
        <w:rPr>
          <w:rFonts w:ascii="GHEA Grapalat" w:hAnsi="GHEA Grapalat"/>
          <w:sz w:val="22"/>
          <w:szCs w:val="22"/>
        </w:rPr>
        <w:t>процедуре закупок под кодом</w:t>
      </w:r>
      <w:r w:rsidR="006968B5" w:rsidRPr="00B138F3">
        <w:rPr>
          <w:rFonts w:ascii="GHEA Grapalat" w:hAnsi="GHEA Grapalat"/>
        </w:rPr>
        <w:t xml:space="preserve"> </w:t>
      </w:r>
      <w:r w:rsidR="006968B5" w:rsidRPr="00B5743D">
        <w:rPr>
          <w:rFonts w:ascii="GHEA Grapalat" w:hAnsi="GHEA Grapalat"/>
          <w:b/>
          <w:sz w:val="22"/>
          <w:szCs w:val="22"/>
        </w:rPr>
        <w:t>«</w:t>
      </w:r>
      <w:r w:rsidR="00E617AA">
        <w:rPr>
          <w:rFonts w:ascii="GHEA Grapalat" w:hAnsi="GHEA Grapalat"/>
          <w:b/>
          <w:sz w:val="22"/>
          <w:szCs w:val="22"/>
        </w:rPr>
        <w:t>GHAPDzB-HVKAK-2022-26</w:t>
      </w:r>
      <w:r w:rsidR="006968B5" w:rsidRPr="00B5743D">
        <w:rPr>
          <w:rFonts w:ascii="GHEA Grapalat" w:hAnsi="GHEA Grapalat"/>
          <w:b/>
          <w:sz w:val="22"/>
          <w:szCs w:val="22"/>
        </w:rPr>
        <w:t>»</w:t>
      </w:r>
    </w:p>
    <w:p w:rsidR="000A214C" w:rsidRPr="00B138F3" w:rsidRDefault="000A214C" w:rsidP="006968B5">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832775">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832775">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832775">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832775">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832775">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832775">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832775">
      <w:pPr>
        <w:widowControl w:val="0"/>
        <w:contextualSpacing/>
        <w:jc w:val="both"/>
        <w:rPr>
          <w:rFonts w:ascii="GHEA Grapalat" w:hAnsi="GHEA Grapalat"/>
        </w:rPr>
      </w:pPr>
      <w:r w:rsidRPr="00B138F3">
        <w:rPr>
          <w:rFonts w:ascii="GHEA Grapalat" w:hAnsi="GHEA Grapalat"/>
        </w:rPr>
        <w:t>_______________________________________</w:t>
      </w:r>
    </w:p>
    <w:p w:rsidR="000A214C" w:rsidRDefault="000A214C" w:rsidP="00832775">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jc w:val="center"/>
        <w:rPr>
          <w:rFonts w:ascii="GHEA Grapalat" w:hAnsi="GHEA Grapalat"/>
          <w:vertAlign w:val="superscript"/>
        </w:rPr>
      </w:pPr>
    </w:p>
    <w:p w:rsidR="00832775" w:rsidRDefault="00832775" w:rsidP="00832775">
      <w:pPr>
        <w:widowControl w:val="0"/>
        <w:ind w:right="4250"/>
        <w:contextualSpacing/>
        <w:rPr>
          <w:rFonts w:ascii="GHEA Grapalat" w:hAnsi="GHEA Grapalat"/>
          <w:vertAlign w:val="superscript"/>
        </w:rPr>
      </w:pPr>
    </w:p>
    <w:p w:rsidR="00F12DF5" w:rsidRDefault="00F12DF5" w:rsidP="00832775">
      <w:pPr>
        <w:widowControl w:val="0"/>
        <w:ind w:right="4250"/>
        <w:contextualSpacing/>
        <w:rPr>
          <w:rFonts w:ascii="GHEA Grapalat" w:hAnsi="GHEA Grapalat"/>
          <w:vertAlign w:val="superscript"/>
        </w:rPr>
      </w:pPr>
    </w:p>
    <w:p w:rsidR="00832775" w:rsidRPr="00B138F3" w:rsidRDefault="00832775" w:rsidP="00832775">
      <w:pPr>
        <w:widowControl w:val="0"/>
        <w:ind w:right="4250"/>
        <w:contextualSpacing/>
        <w:rPr>
          <w:rFonts w:ascii="GHEA Grapalat" w:hAnsi="GHEA Grapalat"/>
        </w:rPr>
      </w:pPr>
    </w:p>
    <w:tbl>
      <w:tblPr>
        <w:tblpPr w:leftFromText="180" w:rightFromText="180" w:vertAnchor="page" w:horzAnchor="margin" w:tblpY="16342"/>
        <w:tblW w:w="10980" w:type="dxa"/>
        <w:tblLook w:val="0000"/>
      </w:tblPr>
      <w:tblGrid>
        <w:gridCol w:w="5616"/>
        <w:gridCol w:w="5364"/>
      </w:tblGrid>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832775" w:rsidRPr="00B138F3" w:rsidTr="00832775">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832775" w:rsidRPr="00B138F3" w:rsidTr="00832775">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83277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83277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83277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12DF5" w:rsidRPr="00B138F3" w:rsidTr="00832775">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12DF5" w:rsidRPr="00B138F3" w:rsidTr="00832775">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12DF5" w:rsidRPr="00B138F3" w:rsidTr="00832775">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12DF5" w:rsidRPr="00B138F3" w:rsidTr="00832775">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12DF5" w:rsidRPr="00E063D7" w:rsidRDefault="00F12DF5" w:rsidP="00F12DF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832775" w:rsidRPr="00B138F3" w:rsidTr="00832775">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832775" w:rsidRPr="00B138F3" w:rsidTr="00832775">
        <w:trPr>
          <w:trHeight w:val="424"/>
        </w:trPr>
        <w:tc>
          <w:tcPr>
            <w:tcW w:w="10980" w:type="dxa"/>
            <w:gridSpan w:val="2"/>
            <w:tcBorders>
              <w:top w:val="single" w:sz="4" w:space="0" w:color="auto"/>
              <w:left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832775" w:rsidRPr="00B138F3" w:rsidTr="00832775">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2775" w:rsidRPr="00B138F3" w:rsidRDefault="00832775" w:rsidP="00832775">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832775" w:rsidRPr="00B138F3" w:rsidRDefault="00832775" w:rsidP="00832775">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jc w:val="right"/>
              <w:rPr>
                <w:rFonts w:ascii="GHEA Grapalat" w:hAnsi="GHEA Grapalat" w:cs="Tahoma"/>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/____________________/</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832775" w:rsidRPr="00B138F3" w:rsidTr="00832775">
        <w:trPr>
          <w:trHeight w:val="2194"/>
        </w:trPr>
        <w:tc>
          <w:tcPr>
            <w:tcW w:w="5616" w:type="dxa"/>
            <w:tcBorders>
              <w:top w:val="single" w:sz="4" w:space="0" w:color="auto"/>
              <w:left w:val="single" w:sz="4" w:space="0" w:color="auto"/>
              <w:right w:val="single" w:sz="4" w:space="0" w:color="auto"/>
            </w:tcBorders>
            <w:noWrap/>
            <w:vAlign w:val="bottom"/>
          </w:tcPr>
          <w:p w:rsidR="00832775" w:rsidRPr="00B138F3" w:rsidRDefault="00832775" w:rsidP="00832775">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832775" w:rsidRPr="00B138F3" w:rsidRDefault="00832775" w:rsidP="00832775">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832775" w:rsidRPr="00B138F3" w:rsidRDefault="00832775" w:rsidP="00832775">
            <w:pPr>
              <w:widowControl w:val="0"/>
              <w:spacing w:after="160"/>
              <w:rPr>
                <w:rFonts w:ascii="GHEA Grapalat" w:hAnsi="GHEA Grapalat" w:cs="Tahoma"/>
              </w:rPr>
            </w:pPr>
          </w:p>
          <w:p w:rsidR="00832775" w:rsidRPr="00B138F3" w:rsidRDefault="00832775" w:rsidP="00832775">
            <w:pPr>
              <w:widowControl w:val="0"/>
              <w:jc w:val="right"/>
              <w:rPr>
                <w:rFonts w:ascii="GHEA Grapalat" w:hAnsi="GHEA Grapalat" w:cs="Tahoma"/>
              </w:rPr>
            </w:pPr>
            <w:r w:rsidRPr="00B138F3">
              <w:rPr>
                <w:rFonts w:ascii="GHEA Grapalat" w:hAnsi="GHEA Grapalat"/>
              </w:rPr>
              <w:t>/____________________/</w:t>
            </w:r>
          </w:p>
          <w:p w:rsidR="00832775" w:rsidRPr="00B138F3" w:rsidRDefault="00832775" w:rsidP="00832775">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832775" w:rsidRPr="00B138F3" w:rsidRDefault="00832775" w:rsidP="00832775">
            <w:pPr>
              <w:widowControl w:val="0"/>
              <w:spacing w:after="160"/>
              <w:rPr>
                <w:rFonts w:ascii="GHEA Grapalat" w:hAnsi="GHEA Grapalat" w:cs="Arial"/>
              </w:rPr>
            </w:pPr>
          </w:p>
        </w:tc>
      </w:tr>
      <w:tr w:rsidR="00832775" w:rsidRPr="00B138F3" w:rsidTr="00832775">
        <w:trPr>
          <w:trHeight w:val="2194"/>
        </w:trPr>
        <w:tc>
          <w:tcPr>
            <w:tcW w:w="5616" w:type="dxa"/>
            <w:tcBorders>
              <w:top w:val="nil"/>
              <w:left w:val="single" w:sz="4" w:space="0" w:color="auto"/>
              <w:bottom w:val="single" w:sz="4" w:space="0" w:color="auto"/>
              <w:right w:val="single" w:sz="4" w:space="0" w:color="auto"/>
            </w:tcBorders>
            <w:noWrap/>
            <w:vAlign w:val="bottom"/>
          </w:tcPr>
          <w:p w:rsidR="00832775" w:rsidRPr="00B138F3" w:rsidRDefault="00832775" w:rsidP="00832775">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832775" w:rsidRPr="00B138F3" w:rsidRDefault="00832775" w:rsidP="00832775">
            <w:pPr>
              <w:widowControl w:val="0"/>
              <w:spacing w:after="160"/>
              <w:rPr>
                <w:rFonts w:ascii="GHEA Grapalat" w:hAnsi="GHEA Grapalat" w:cs="Sylfaen"/>
              </w:rPr>
            </w:pPr>
          </w:p>
          <w:p w:rsidR="00832775" w:rsidRPr="00B138F3" w:rsidRDefault="00832775" w:rsidP="00832775">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832775" w:rsidRPr="00B138F3" w:rsidRDefault="00832775" w:rsidP="00832775">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832775" w:rsidRPr="00B138F3" w:rsidRDefault="00832775" w:rsidP="00832775">
            <w:pPr>
              <w:widowControl w:val="0"/>
              <w:spacing w:after="160"/>
              <w:rPr>
                <w:rFonts w:ascii="GHEA Grapalat" w:hAnsi="GHEA Grapalat"/>
              </w:rPr>
            </w:pPr>
          </w:p>
          <w:p w:rsidR="00832775" w:rsidRPr="00B138F3" w:rsidRDefault="00832775" w:rsidP="00832775">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0A214C" w:rsidRPr="00B138F3" w:rsidRDefault="00632AC2" w:rsidP="00832775">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71D1C" w:rsidRPr="00B138F3" w:rsidRDefault="00B2572B" w:rsidP="001E1FD8">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1E1FD8" w:rsidRPr="00A13135" w:rsidRDefault="001E1FD8" w:rsidP="001E1FD8">
      <w:pPr>
        <w:pStyle w:val="31"/>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E1FD8" w:rsidRPr="00A13135" w:rsidRDefault="001E1FD8" w:rsidP="001E1FD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E617AA">
        <w:rPr>
          <w:rFonts w:ascii="GHEA Grapalat" w:hAnsi="GHEA Grapalat"/>
          <w:b/>
          <w:sz w:val="22"/>
          <w:szCs w:val="22"/>
        </w:rPr>
        <w:t>GHAPDzB-HVKAK-2022-26</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696EE7" w:rsidRDefault="00071D1C" w:rsidP="00B46D58">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696EE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CA0688" w:rsidP="00CA068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1E1FD8">
      <w:pPr>
        <w:widowControl w:val="0"/>
        <w:ind w:firstLine="709"/>
        <w:contextualSpacing/>
        <w:jc w:val="both"/>
        <w:rPr>
          <w:rFonts w:ascii="GHEA Grapalat" w:hAnsi="GHEA Grapalat"/>
          <w:b/>
        </w:rPr>
      </w:pPr>
    </w:p>
    <w:p w:rsidR="00071D1C" w:rsidRPr="00B138F3" w:rsidRDefault="00071D1C" w:rsidP="001E1FD8">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1E1FD8">
      <w:pPr>
        <w:widowControl w:val="0"/>
        <w:ind w:firstLine="709"/>
        <w:contextualSpacing/>
        <w:jc w:val="both"/>
        <w:rPr>
          <w:rFonts w:ascii="GHEA Grapalat" w:hAnsi="GHEA Grapalat" w:cs="Times Armenian"/>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CA0688">
        <w:rPr>
          <w:rFonts w:ascii="GHEA Grapalat" w:hAnsi="GHEA Grapalat"/>
        </w:rPr>
        <w:t>10</w:t>
      </w:r>
      <w:r w:rsidRPr="00B138F3">
        <w:rPr>
          <w:rFonts w:ascii="GHEA Grapalat" w:hAnsi="GHEA Grapalat"/>
        </w:rPr>
        <w:t xml:space="preserve"> дней;</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E1FD8">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E1FD8">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E1FD8">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E1FD8">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CA0688" w:rsidRDefault="00CA0688"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E1FD8">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3.</w:t>
      </w:r>
      <w:r w:rsidR="00CA0688">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E1FD8">
      <w:pPr>
        <w:widowControl w:val="0"/>
        <w:ind w:firstLine="720"/>
        <w:contextualSpacing/>
        <w:jc w:val="both"/>
        <w:rPr>
          <w:rFonts w:ascii="GHEA Grapalat" w:hAnsi="GHEA Grapalat" w:cs="Sylfaen"/>
          <w:i/>
          <w:u w:val="single"/>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A467E6" w:rsidRDefault="00071D1C" w:rsidP="00A467E6">
      <w:pPr>
        <w:widowControl w:val="0"/>
        <w:tabs>
          <w:tab w:val="left" w:pos="1134"/>
        </w:tabs>
        <w:ind w:firstLine="567"/>
        <w:contextualSpacing/>
        <w:jc w:val="both"/>
        <w:rPr>
          <w:rFonts w:ascii="GHEA Grapalat" w:hAnsi="GHEA Grapalat"/>
        </w:rPr>
      </w:pPr>
      <w:r w:rsidRPr="00A467E6">
        <w:rPr>
          <w:rFonts w:ascii="GHEA Grapalat" w:hAnsi="GHEA Grapalat"/>
        </w:rPr>
        <w:t>4.</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Продавец гарантирует соответствие качества поставленного товара требованиям государственного стандарта.</w:t>
      </w:r>
    </w:p>
    <w:p w:rsidR="007C7546" w:rsidRDefault="007C7546" w:rsidP="001E1FD8">
      <w:pPr>
        <w:widowControl w:val="0"/>
        <w:contextualSpacing/>
        <w:jc w:val="center"/>
        <w:rPr>
          <w:rFonts w:ascii="GHEA Grapalat" w:hAnsi="GHEA Grapalat"/>
          <w:b/>
        </w:rPr>
      </w:pPr>
    </w:p>
    <w:p w:rsidR="009E45F3" w:rsidRPr="00A467E6" w:rsidRDefault="009E45F3" w:rsidP="001E1FD8">
      <w:pPr>
        <w:widowControl w:val="0"/>
        <w:contextualSpacing/>
        <w:jc w:val="center"/>
        <w:rPr>
          <w:rFonts w:ascii="GHEA Grapalat" w:hAnsi="GHEA Grapalat"/>
          <w:b/>
        </w:rPr>
      </w:pPr>
      <w:r w:rsidRPr="00A467E6">
        <w:rPr>
          <w:rFonts w:ascii="GHEA Grapalat" w:hAnsi="GHEA Grapalat"/>
          <w:b/>
        </w:rPr>
        <w:t>5. ПЕРЕДАЧА И ПРИЕМ ТОВАРА</w:t>
      </w:r>
    </w:p>
    <w:p w:rsidR="009E45F3" w:rsidRPr="00B138F3" w:rsidRDefault="009E45F3" w:rsidP="001E1FD8">
      <w:pPr>
        <w:widowControl w:val="0"/>
        <w:tabs>
          <w:tab w:val="left" w:pos="1134"/>
        </w:tabs>
        <w:ind w:firstLine="567"/>
        <w:contextualSpacing/>
        <w:jc w:val="both"/>
        <w:rPr>
          <w:rFonts w:ascii="GHEA Grapalat" w:hAnsi="GHEA Grapalat"/>
        </w:rPr>
      </w:pPr>
      <w:r w:rsidRPr="00A467E6">
        <w:rPr>
          <w:rFonts w:ascii="GHEA Grapalat" w:hAnsi="GHEA Grapalat"/>
        </w:rPr>
        <w:t>5.</w:t>
      </w:r>
      <w:r w:rsidR="009D71F8" w:rsidRPr="00A467E6">
        <w:rPr>
          <w:rFonts w:ascii="GHEA Grapalat" w:hAnsi="GHEA Grapalat"/>
        </w:rPr>
        <w:t>1.</w:t>
      </w:r>
      <w:r w:rsidR="009D71F8" w:rsidRPr="00A467E6">
        <w:rPr>
          <w:rFonts w:ascii="GHEA Grapalat" w:hAnsi="GHEA Grapalat"/>
        </w:rPr>
        <w:tab/>
      </w:r>
      <w:r w:rsidRPr="00A467E6">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w:t>
      </w:r>
      <w:r w:rsidRPr="00B138F3">
        <w:rPr>
          <w:rFonts w:ascii="GHEA Grapalat" w:hAnsi="GHEA Grapalat"/>
        </w:rPr>
        <w:t xml:space="preserve">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E1FD8">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F4669A">
        <w:rPr>
          <w:rFonts w:ascii="GHEA Grapalat" w:hAnsi="GHEA Grapalat"/>
        </w:rPr>
        <w:t>2</w:t>
      </w:r>
      <w:r>
        <w:rPr>
          <w:rFonts w:ascii="GHEA Grapalat" w:hAnsi="GHEA Grapalat"/>
        </w:rPr>
        <w:t xml:space="preserve"> экземпляр</w:t>
      </w:r>
      <w:r w:rsidR="00F4669A">
        <w:rPr>
          <w:rFonts w:ascii="GHEA Grapalat" w:hAnsi="GHEA Grapalat"/>
        </w:rPr>
        <w:t>а</w:t>
      </w:r>
      <w:r>
        <w:rPr>
          <w:rFonts w:ascii="GHEA Grapalat" w:hAnsi="GHEA Grapalat"/>
        </w:rPr>
        <w:t xml:space="preserve"> акта приема-передачи (Приложение № 3). </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E1FD8">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E1FD8">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F4669A">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E1FD8">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E1FD8">
      <w:pPr>
        <w:widowControl w:val="0"/>
        <w:tabs>
          <w:tab w:val="left" w:pos="1134"/>
        </w:tabs>
        <w:ind w:firstLine="567"/>
        <w:contextualSpacing/>
        <w:jc w:val="both"/>
        <w:rPr>
          <w:rFonts w:ascii="GHEA Grapalat" w:hAnsi="GHEA Grapalat"/>
        </w:rPr>
      </w:pPr>
    </w:p>
    <w:p w:rsidR="009123CA" w:rsidRPr="00B138F3" w:rsidRDefault="009123CA" w:rsidP="001E1FD8">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F4669A">
        <w:rPr>
          <w:rFonts w:ascii="GHEA Grapalat" w:hAnsi="GHEA Grapalat"/>
        </w:rPr>
        <w:t>.</w:t>
      </w:r>
      <w:r w:rsidR="00DF0BD2" w:rsidRPr="00B138F3">
        <w:rPr>
          <w:rFonts w:ascii="GHEA Grapalat" w:hAnsi="GHEA Grapalat"/>
        </w:rPr>
        <w:t xml:space="preserve"> При этом</w:t>
      </w:r>
      <w:proofErr w:type="gramStart"/>
      <w:r w:rsidR="00DF0BD2" w:rsidRPr="00B138F3">
        <w:rPr>
          <w:rFonts w:ascii="GHEA Grapalat" w:hAnsi="GHEA Grapalat"/>
          <w:lang w:val="hy-AM"/>
        </w:rPr>
        <w:t>,</w:t>
      </w:r>
      <w:proofErr w:type="gramEnd"/>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E1FD8">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E1FD8">
      <w:pPr>
        <w:contextualSpacing/>
        <w:rPr>
          <w:rFonts w:ascii="GHEA Grapalat" w:hAnsi="GHEA Grapalat"/>
          <w:lang w:val="hy-AM"/>
        </w:rPr>
      </w:pPr>
    </w:p>
    <w:p w:rsidR="009F337A" w:rsidRPr="00B138F3" w:rsidRDefault="009F337A" w:rsidP="001E1FD8">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E1FD8">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E1FD8">
      <w:pPr>
        <w:widowControl w:val="0"/>
        <w:contextualSpacing/>
        <w:jc w:val="center"/>
        <w:rPr>
          <w:rFonts w:ascii="GHEA Grapalat" w:hAnsi="GHEA Grapalat"/>
          <w:lang w:val="hy-AM"/>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E1FD8">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E1FD8">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E1FD8">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E1FD8">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E1FD8">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295D22" w:rsidRDefault="00071D1C" w:rsidP="001E1FD8">
      <w:pPr>
        <w:widowControl w:val="0"/>
        <w:tabs>
          <w:tab w:val="left" w:pos="1276"/>
        </w:tabs>
        <w:ind w:firstLine="567"/>
        <w:contextualSpacing/>
        <w:jc w:val="both"/>
        <w:rPr>
          <w:rFonts w:ascii="GHEA Grapalat" w:hAnsi="GHEA Grapalat"/>
          <w:b/>
        </w:rPr>
      </w:pPr>
      <w:r w:rsidRPr="00295D22">
        <w:rPr>
          <w:rFonts w:ascii="GHEA Grapalat" w:hAnsi="GHEA Grapalat"/>
          <w:b/>
        </w:rPr>
        <w:t>8.1</w:t>
      </w:r>
      <w:r w:rsidR="003A734A" w:rsidRPr="00295D22">
        <w:rPr>
          <w:rFonts w:ascii="GHEA Grapalat" w:hAnsi="GHEA Grapalat"/>
          <w:b/>
        </w:rPr>
        <w:t>5.</w:t>
      </w:r>
      <w:r w:rsidR="003A734A" w:rsidRPr="00295D22">
        <w:rPr>
          <w:rFonts w:ascii="GHEA Grapalat" w:hAnsi="GHEA Grapalat"/>
          <w:b/>
        </w:rPr>
        <w:tab/>
      </w:r>
      <w:r w:rsidRPr="00295D22">
        <w:rPr>
          <w:rFonts w:ascii="GHEA Grapalat" w:hAnsi="GHEA Grapalat"/>
          <w:b/>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295D22">
        <w:rPr>
          <w:rFonts w:ascii="GHEA Grapalat" w:hAnsi="GHEA Grapalat"/>
          <w:b/>
        </w:rPr>
        <w:t>двадцатипя</w:t>
      </w:r>
      <w:r w:rsidRPr="00295D22">
        <w:rPr>
          <w:rFonts w:ascii="GHEA Grapalat" w:hAnsi="GHEA Grapalat"/>
          <w:b/>
        </w:rPr>
        <w:t>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w:t>
      </w:r>
      <w:r w:rsidR="009673B8" w:rsidRPr="00295D22">
        <w:rPr>
          <w:rFonts w:ascii="GHEA Grapalat" w:hAnsi="GHEA Grapalat"/>
          <w:b/>
        </w:rPr>
        <w:t xml:space="preserve">представленные </w:t>
      </w:r>
      <w:r w:rsidRPr="00295D22">
        <w:rPr>
          <w:rFonts w:ascii="GHEA Grapalat" w:hAnsi="GHEA Grapalat"/>
          <w:b/>
        </w:rPr>
        <w:t xml:space="preserve">Продавцом в виде неустойки </w:t>
      </w:r>
      <w:r w:rsidR="009673B8" w:rsidRPr="00295D22">
        <w:rPr>
          <w:rFonts w:ascii="GHEA Grapalat" w:hAnsi="GHEA Grapalat"/>
          <w:b/>
        </w:rPr>
        <w:t xml:space="preserve">обеспечения квалификации и </w:t>
      </w:r>
      <w:r w:rsidRPr="00295D22">
        <w:rPr>
          <w:rFonts w:ascii="GHEA Grapalat" w:hAnsi="GHEA Grapalat"/>
          <w:b/>
        </w:rPr>
        <w:t>договора в размере предусмот</w:t>
      </w:r>
      <w:r w:rsidR="008707D8" w:rsidRPr="00295D22">
        <w:rPr>
          <w:rFonts w:ascii="GHEA Grapalat" w:hAnsi="GHEA Grapalat"/>
          <w:b/>
        </w:rPr>
        <w:t>ренных финансовых средств заменяю</w:t>
      </w:r>
      <w:r w:rsidRPr="00295D22">
        <w:rPr>
          <w:rFonts w:ascii="GHEA Grapalat" w:hAnsi="GHEA Grapalat"/>
          <w:b/>
        </w:rPr>
        <w:t xml:space="preserve">тся гарантией или наличными деньгами, с учетом требований абзаца "б" подпункта </w:t>
      </w:r>
      <w:r w:rsidR="000B33B2" w:rsidRPr="00295D22">
        <w:rPr>
          <w:rFonts w:ascii="GHEA Grapalat" w:hAnsi="GHEA Grapalat"/>
          <w:b/>
        </w:rPr>
        <w:t xml:space="preserve">17 </w:t>
      </w:r>
      <w:r w:rsidRPr="00295D22">
        <w:rPr>
          <w:rFonts w:ascii="GHEA Grapalat" w:hAnsi="GHEA Grapalat"/>
          <w:b/>
        </w:rPr>
        <w:t xml:space="preserve">пункта 32 Приложения № </w:t>
      </w:r>
      <w:r w:rsidR="006E50E4" w:rsidRPr="00295D22">
        <w:rPr>
          <w:rFonts w:ascii="GHEA Grapalat" w:hAnsi="GHEA Grapalat"/>
          <w:b/>
        </w:rPr>
        <w:t>1</w:t>
      </w:r>
      <w:r w:rsidR="006E50E4"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295D22">
        <w:rPr>
          <w:rFonts w:ascii="GHEA Grapalat" w:hAnsi="GHEA Grapalat"/>
          <w:b/>
        </w:rPr>
        <w:t xml:space="preserve">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w:t>
      </w:r>
      <w:r w:rsidR="00CD7A4F" w:rsidRPr="00295D22">
        <w:rPr>
          <w:rFonts w:ascii="GHEA Grapalat" w:hAnsi="GHEA Grapalat"/>
          <w:b/>
        </w:rPr>
        <w:t xml:space="preserve">представленных </w:t>
      </w:r>
      <w:r w:rsidRPr="00295D22">
        <w:rPr>
          <w:rFonts w:ascii="GHEA Grapalat" w:hAnsi="GHEA Grapalat"/>
          <w:b/>
        </w:rPr>
        <w:t xml:space="preserve">в виде неустойки, также представляет Покупателю </w:t>
      </w:r>
      <w:r w:rsidR="00CD7A4F" w:rsidRPr="00295D22">
        <w:rPr>
          <w:rFonts w:ascii="GHEA Grapalat" w:hAnsi="GHEA Grapalat"/>
          <w:b/>
        </w:rPr>
        <w:t xml:space="preserve">новые обеспечения </w:t>
      </w:r>
      <w:r w:rsidRPr="00295D22">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295D22">
        <w:rPr>
          <w:rStyle w:val="af6"/>
          <w:rFonts w:ascii="GHEA Grapalat" w:hAnsi="GHEA Grapalat"/>
          <w:b/>
        </w:rPr>
        <w:footnoteReference w:customMarkFollows="1" w:id="9"/>
        <w:t>24</w:t>
      </w: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295D22" w:rsidRDefault="00295D22" w:rsidP="001E1FD8">
      <w:pPr>
        <w:widowControl w:val="0"/>
        <w:contextualSpacing/>
        <w:jc w:val="center"/>
        <w:rPr>
          <w:rFonts w:ascii="GHEA Grapalat" w:hAnsi="GHEA Grapalat"/>
          <w:b/>
        </w:rPr>
      </w:pPr>
    </w:p>
    <w:p w:rsidR="00071D1C" w:rsidRPr="00B138F3" w:rsidRDefault="00071D1C" w:rsidP="001E1FD8">
      <w:pPr>
        <w:widowControl w:val="0"/>
        <w:contextualSpacing/>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E1FD8">
            <w:pPr>
              <w:widowControl w:val="0"/>
              <w:contextualSpacing/>
              <w:jc w:val="center"/>
              <w:rPr>
                <w:rFonts w:ascii="GHEA Grapalat" w:hAnsi="GHEA Grapalat"/>
              </w:rPr>
            </w:pPr>
          </w:p>
        </w:tc>
        <w:tc>
          <w:tcPr>
            <w:tcW w:w="4343" w:type="dxa"/>
          </w:tcPr>
          <w:p w:rsidR="00071D1C" w:rsidRPr="00B138F3" w:rsidRDefault="00071D1C" w:rsidP="001E1FD8">
            <w:pPr>
              <w:widowControl w:val="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E1FD8">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E1FD8">
            <w:pPr>
              <w:widowControl w:val="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E1FD8">
            <w:pPr>
              <w:widowControl w:val="0"/>
              <w:contextualSpacing/>
              <w:jc w:val="center"/>
              <w:rPr>
                <w:rFonts w:ascii="GHEA Grapalat" w:hAnsi="GHEA Grapalat"/>
              </w:rPr>
            </w:pPr>
            <w:r w:rsidRPr="00B138F3">
              <w:rPr>
                <w:rFonts w:ascii="GHEA Grapalat" w:hAnsi="GHEA Grapalat"/>
              </w:rPr>
              <w:t>М. П.</w:t>
            </w:r>
          </w:p>
        </w:tc>
      </w:tr>
    </w:tbl>
    <w:p w:rsidR="00382B60" w:rsidRDefault="00382B60" w:rsidP="001E1FD8">
      <w:pPr>
        <w:widowControl w:val="0"/>
        <w:ind w:firstLine="567"/>
        <w:contextualSpacing/>
        <w:jc w:val="both"/>
        <w:rPr>
          <w:rFonts w:ascii="GHEA Grapalat" w:hAnsi="GHEA Grapalat"/>
          <w:i/>
          <w:lang w:val="hy-AM"/>
        </w:rPr>
      </w:pPr>
    </w:p>
    <w:p w:rsidR="00071D1C" w:rsidRPr="00B138F3" w:rsidRDefault="00071D1C" w:rsidP="001E1FD8">
      <w:pPr>
        <w:widowControl w:val="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1E1FD8">
      <w:pPr>
        <w:widowControl w:val="0"/>
        <w:contextualSpacing/>
        <w:rPr>
          <w:rFonts w:ascii="GHEA Grapalat" w:hAnsi="GHEA Grapalat"/>
        </w:rPr>
      </w:pPr>
    </w:p>
    <w:p w:rsidR="00071D1C" w:rsidRPr="00382B60" w:rsidRDefault="00071D1C" w:rsidP="001E1FD8">
      <w:pPr>
        <w:widowControl w:val="0"/>
        <w:contextualSpacing/>
        <w:jc w:val="right"/>
        <w:rPr>
          <w:rFonts w:ascii="GHEA Grapalat" w:hAnsi="GHEA Grapalat"/>
        </w:rPr>
        <w:sectPr w:rsidR="00071D1C" w:rsidRPr="00382B60" w:rsidSect="00C1700B">
          <w:footerReference w:type="default" r:id="rId9"/>
          <w:footnotePr>
            <w:pos w:val="beneathText"/>
          </w:footnotePr>
          <w:pgSz w:w="11906" w:h="16838" w:code="9"/>
          <w:pgMar w:top="568" w:right="707" w:bottom="851" w:left="851"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0"/>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F954E8" w:rsidRDefault="00F954E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1E1FD8" w:rsidRDefault="001E1FD8" w:rsidP="001E1FD8">
      <w:pPr>
        <w:widowControl w:val="0"/>
        <w:jc w:val="center"/>
        <w:rPr>
          <w:rFonts w:ascii="GHEA Grapalat" w:hAnsi="GHEA Grapalat"/>
          <w:b/>
        </w:rPr>
      </w:pPr>
      <w:r w:rsidRPr="001E1FD8">
        <w:rPr>
          <w:rFonts w:ascii="GHEA Grapalat" w:hAnsi="GHEA Grapalat"/>
          <w:b/>
        </w:rPr>
        <w:t>ПРИКРЕПЛЕНО ОТДЕЛЬНЫМ ФАЙЛОМ</w:t>
      </w: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Default="001E1FD8" w:rsidP="00B46D58">
      <w:pPr>
        <w:widowControl w:val="0"/>
        <w:jc w:val="both"/>
        <w:rPr>
          <w:rFonts w:ascii="GHEA Grapalat" w:hAnsi="GHEA Grapalat"/>
        </w:rPr>
      </w:pPr>
    </w:p>
    <w:p w:rsidR="001E1FD8" w:rsidRPr="00B138F3" w:rsidRDefault="001E1FD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957E93">
      <w:pPr>
        <w:widowControl w:val="0"/>
        <w:spacing w:after="160"/>
        <w:jc w:val="right"/>
        <w:rPr>
          <w:rFonts w:ascii="GHEA Grapalat" w:hAnsi="GHEA Grapalat"/>
        </w:rPr>
        <w:sectPr w:rsidR="00071D1C" w:rsidRPr="00B138F3" w:rsidSect="001E1FD8">
          <w:footnotePr>
            <w:pos w:val="beneathText"/>
          </w:footnotePr>
          <w:pgSz w:w="11906" w:h="16838" w:code="9"/>
          <w:pgMar w:top="1418"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957E93">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957E93">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957E93">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957E93">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957E93">
      <w:pPr>
        <w:pStyle w:val="a3"/>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957E93">
      <w:pPr>
        <w:pStyle w:val="af4"/>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957E93" w:rsidRDefault="0038400D" w:rsidP="00957E93">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B138F3" w:rsidRDefault="0038400D" w:rsidP="00957E93">
      <w:pPr>
        <w:widowControl w:val="0"/>
        <w:ind w:firstLine="567"/>
        <w:contextualSpacing/>
        <w:jc w:val="both"/>
        <w:rPr>
          <w:rFonts w:ascii="GHEA Grapalat" w:hAnsi="GHEA Grapalat"/>
          <w:iCs/>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957E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957E93">
            <w:pPr>
              <w:pStyle w:val="af4"/>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957E93">
      <w:pPr>
        <w:widowControl w:val="0"/>
        <w:ind w:firstLine="375"/>
        <w:contextualSpacing/>
        <w:jc w:val="both"/>
        <w:rPr>
          <w:rFonts w:ascii="GHEA Grapalat" w:hAnsi="GHEA Grapalat" w:cs="Arial"/>
          <w:iCs/>
          <w:lang w:val="en-US"/>
        </w:rPr>
      </w:pPr>
    </w:p>
    <w:p w:rsidR="0038400D" w:rsidRPr="00B138F3" w:rsidRDefault="0038400D" w:rsidP="00957E93">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957E93">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957E93">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957E93">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957E93">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957E93">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957E93">
      <w:pPr>
        <w:widowControl w:val="0"/>
        <w:contextualSpacing/>
        <w:jc w:val="right"/>
        <w:rPr>
          <w:rFonts w:ascii="GHEA Grapalat" w:hAnsi="GHEA Grapalat" w:cs="Sylfaen"/>
          <w:b/>
        </w:rPr>
      </w:pPr>
    </w:p>
    <w:p w:rsidR="00957E93" w:rsidRDefault="00957E93" w:rsidP="00B46D58">
      <w:pPr>
        <w:widowControl w:val="0"/>
        <w:spacing w:after="160"/>
        <w:jc w:val="right"/>
        <w:rPr>
          <w:rFonts w:ascii="GHEA Grapalat" w:hAnsi="GHEA Grapalat"/>
          <w:i/>
        </w:rPr>
      </w:pP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957E93">
      <w:pgSz w:w="11906" w:h="16838" w:code="9"/>
      <w:pgMar w:top="851" w:right="1418" w:bottom="993"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7546" w:rsidRDefault="007C7546">
      <w:r>
        <w:separator/>
      </w:r>
    </w:p>
  </w:endnote>
  <w:endnote w:type="continuationSeparator" w:id="0">
    <w:p w:rsidR="007C7546" w:rsidRDefault="007C75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7546" w:rsidRPr="00C861E9" w:rsidRDefault="007C7546">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7546" w:rsidRDefault="007C7546">
      <w:r>
        <w:separator/>
      </w:r>
    </w:p>
  </w:footnote>
  <w:footnote w:type="continuationSeparator" w:id="0">
    <w:p w:rsidR="007C7546" w:rsidRDefault="007C7546">
      <w:r>
        <w:continuationSeparator/>
      </w:r>
    </w:p>
  </w:footnote>
  <w:footnote w:id="1">
    <w:p w:rsidR="007C7546" w:rsidRPr="00A31673" w:rsidRDefault="007C7546">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7C7546" w:rsidRPr="008416BA" w:rsidRDefault="007C7546"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7C7546" w:rsidRDefault="007C7546" w:rsidP="006B3E56">
      <w:pPr>
        <w:jc w:val="both"/>
      </w:pPr>
    </w:p>
    <w:p w:rsidR="007C7546" w:rsidRPr="008B70EB" w:rsidRDefault="007C7546"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7C7546" w:rsidRPr="008B70EB" w:rsidRDefault="007C7546"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7C7546" w:rsidRPr="008B70EB" w:rsidRDefault="007C7546"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7C7546" w:rsidRDefault="007C7546" w:rsidP="00637230">
      <w:pPr>
        <w:jc w:val="both"/>
        <w:rPr>
          <w:rFonts w:asciiTheme="minorHAnsi" w:hAnsiTheme="minorHAnsi"/>
          <w:lang w:val="af-ZA"/>
        </w:rPr>
      </w:pPr>
    </w:p>
  </w:footnote>
  <w:footnote w:id="3">
    <w:p w:rsidR="007C7546" w:rsidRPr="00D3436F" w:rsidRDefault="007C7546"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7C7546" w:rsidRPr="00D3436F" w:rsidRDefault="007C7546">
      <w:pPr>
        <w:pStyle w:val="af2"/>
        <w:rPr>
          <w:lang w:val="es-ES"/>
        </w:rPr>
      </w:pPr>
    </w:p>
  </w:footnote>
  <w:footnote w:id="4">
    <w:p w:rsidR="007C7546" w:rsidRPr="008842CE" w:rsidRDefault="007C7546" w:rsidP="003D2FE2">
      <w:pPr>
        <w:pStyle w:val="af2"/>
        <w:jc w:val="both"/>
      </w:pPr>
    </w:p>
  </w:footnote>
  <w:footnote w:id="5">
    <w:p w:rsidR="007C7546" w:rsidRPr="008842CE" w:rsidRDefault="007C7546" w:rsidP="000A214C">
      <w:pPr>
        <w:pStyle w:val="af2"/>
        <w:jc w:val="both"/>
      </w:pPr>
    </w:p>
  </w:footnote>
  <w:footnote w:id="6">
    <w:p w:rsidR="007C7546" w:rsidRPr="00D3436F" w:rsidRDefault="007C7546"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7C7546" w:rsidRPr="00D3436F" w:rsidRDefault="007C7546"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7C7546" w:rsidRPr="008842CE" w:rsidRDefault="007C7546"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C7546" w:rsidRPr="00D3436F" w:rsidRDefault="007C7546">
      <w:pPr>
        <w:pStyle w:val="af2"/>
        <w:rPr>
          <w:lang w:val="hy-AM"/>
        </w:rPr>
      </w:pPr>
    </w:p>
  </w:footnote>
  <w:footnote w:id="9">
    <w:p w:rsidR="007C7546" w:rsidRPr="008842CE" w:rsidRDefault="007C7546" w:rsidP="00413390">
      <w:pPr>
        <w:pStyle w:val="af2"/>
        <w:widowControl w:val="0"/>
        <w:jc w:val="both"/>
        <w:rPr>
          <w:rFonts w:ascii="GHEA Grapalat" w:hAnsi="GHEA Grapalat"/>
          <w:lang w:val="hy-AM"/>
        </w:rPr>
      </w:pPr>
      <w:r>
        <w:rPr>
          <w:rStyle w:val="af6"/>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7C7546" w:rsidRPr="008842CE" w:rsidRDefault="007C7546"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7C7546" w:rsidRPr="00D3436F" w:rsidRDefault="007C7546">
      <w:pPr>
        <w:pStyle w:val="af2"/>
        <w:rPr>
          <w:lang w:val="hy-AM"/>
        </w:rPr>
      </w:pPr>
    </w:p>
  </w:footnote>
  <w:footnote w:id="10">
    <w:p w:rsidR="007C7546" w:rsidRPr="00E861BF" w:rsidRDefault="007C7546"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098"/>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57D3F"/>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177"/>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282"/>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6F8"/>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5EE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FD8"/>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17C61"/>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258"/>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95D22"/>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B779A"/>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8D9"/>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3BE3"/>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D7"/>
    <w:rsid w:val="003A2BE0"/>
    <w:rsid w:val="003A2D11"/>
    <w:rsid w:val="003A39AC"/>
    <w:rsid w:val="003A3E58"/>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F1E"/>
    <w:rsid w:val="0041739A"/>
    <w:rsid w:val="004175B6"/>
    <w:rsid w:val="00417E48"/>
    <w:rsid w:val="00417F33"/>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42C"/>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051"/>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6C0D"/>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532"/>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1625"/>
    <w:rsid w:val="005A3009"/>
    <w:rsid w:val="005A3A35"/>
    <w:rsid w:val="005A3D17"/>
    <w:rsid w:val="005A3DC6"/>
    <w:rsid w:val="005A3EB8"/>
    <w:rsid w:val="005A3EDC"/>
    <w:rsid w:val="005A405F"/>
    <w:rsid w:val="005A4086"/>
    <w:rsid w:val="005A4324"/>
    <w:rsid w:val="005A57B8"/>
    <w:rsid w:val="005A6435"/>
    <w:rsid w:val="005A7416"/>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0A2"/>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8C7"/>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BFD"/>
    <w:rsid w:val="00685C48"/>
    <w:rsid w:val="00687E34"/>
    <w:rsid w:val="006906E8"/>
    <w:rsid w:val="00691009"/>
    <w:rsid w:val="006912BB"/>
    <w:rsid w:val="00692C09"/>
    <w:rsid w:val="00692FA3"/>
    <w:rsid w:val="00693101"/>
    <w:rsid w:val="00693C4E"/>
    <w:rsid w:val="006953B6"/>
    <w:rsid w:val="00695E8D"/>
    <w:rsid w:val="006968B5"/>
    <w:rsid w:val="006968E8"/>
    <w:rsid w:val="00696900"/>
    <w:rsid w:val="00696EE7"/>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57AD"/>
    <w:rsid w:val="00767480"/>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4E76"/>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C7546"/>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3E8"/>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775"/>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64"/>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AD2"/>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3F8E"/>
    <w:rsid w:val="008B4DB1"/>
    <w:rsid w:val="008B4FDA"/>
    <w:rsid w:val="008B70EB"/>
    <w:rsid w:val="008B73CD"/>
    <w:rsid w:val="008B7BE2"/>
    <w:rsid w:val="008C0D41"/>
    <w:rsid w:val="008C16C2"/>
    <w:rsid w:val="008C17DA"/>
    <w:rsid w:val="008C208B"/>
    <w:rsid w:val="008C343E"/>
    <w:rsid w:val="008C3509"/>
    <w:rsid w:val="008C353D"/>
    <w:rsid w:val="008C417C"/>
    <w:rsid w:val="008C4819"/>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26C8"/>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57E93"/>
    <w:rsid w:val="00960802"/>
    <w:rsid w:val="0096118B"/>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6E69"/>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22"/>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7E6"/>
    <w:rsid w:val="00A46F92"/>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2AF2"/>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6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A87"/>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680"/>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DB5"/>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1D40"/>
    <w:rsid w:val="00C122A6"/>
    <w:rsid w:val="00C132F1"/>
    <w:rsid w:val="00C13B79"/>
    <w:rsid w:val="00C14561"/>
    <w:rsid w:val="00C14D56"/>
    <w:rsid w:val="00C14F1A"/>
    <w:rsid w:val="00C156C3"/>
    <w:rsid w:val="00C15BC3"/>
    <w:rsid w:val="00C16602"/>
    <w:rsid w:val="00C16F3F"/>
    <w:rsid w:val="00C1700B"/>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85C"/>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838"/>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688"/>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1F0B"/>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686E"/>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4B14"/>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841"/>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1C3"/>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17AA"/>
    <w:rsid w:val="00E6288F"/>
    <w:rsid w:val="00E63619"/>
    <w:rsid w:val="00E6367A"/>
    <w:rsid w:val="00E63C8D"/>
    <w:rsid w:val="00E64337"/>
    <w:rsid w:val="00E64419"/>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346"/>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E7EC0"/>
    <w:rsid w:val="00EF11FF"/>
    <w:rsid w:val="00EF24C7"/>
    <w:rsid w:val="00EF273B"/>
    <w:rsid w:val="00EF2954"/>
    <w:rsid w:val="00EF2B43"/>
    <w:rsid w:val="00EF352E"/>
    <w:rsid w:val="00EF3662"/>
    <w:rsid w:val="00EF548A"/>
    <w:rsid w:val="00EF6526"/>
    <w:rsid w:val="00EF7868"/>
    <w:rsid w:val="00F0046B"/>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2DF5"/>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2B53"/>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4669A"/>
    <w:rsid w:val="00F52AA4"/>
    <w:rsid w:val="00F535C1"/>
    <w:rsid w:val="00F53D4F"/>
    <w:rsid w:val="00F53DF8"/>
    <w:rsid w:val="00F546F2"/>
    <w:rsid w:val="00F5526F"/>
    <w:rsid w:val="00F55654"/>
    <w:rsid w:val="00F556B0"/>
    <w:rsid w:val="00F55ECA"/>
    <w:rsid w:val="00F562DD"/>
    <w:rsid w:val="00F5653D"/>
    <w:rsid w:val="00F60675"/>
    <w:rsid w:val="00F607C7"/>
    <w:rsid w:val="00F60802"/>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1DB"/>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1116F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08FEB-0577-4311-8E10-9E020E69B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1735</TotalTime>
  <Pages>65</Pages>
  <Words>15937</Words>
  <Characters>115573</Characters>
  <Application>Microsoft Office Word</Application>
  <DocSecurity>0</DocSecurity>
  <Lines>963</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131248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973</cp:revision>
  <cp:lastPrinted>2018-02-16T07:12:00Z</cp:lastPrinted>
  <dcterms:created xsi:type="dcterms:W3CDTF">2019-10-28T07:04:00Z</dcterms:created>
  <dcterms:modified xsi:type="dcterms:W3CDTF">2022-02-28T06:40:00Z</dcterms:modified>
</cp:coreProperties>
</file>