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16A" w:rsidRPr="009044F1" w:rsidRDefault="008E216A" w:rsidP="008E216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8E216A" w:rsidRPr="002E0314" w:rsidRDefault="008E216A" w:rsidP="008E216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Pr>
          <w:rFonts w:ascii="GHEA Grapalat" w:hAnsi="GHEA Grapalat"/>
          <w:i w:val="0"/>
          <w:sz w:val="24"/>
          <w:szCs w:val="24"/>
          <w:lang w:val="hy-AM"/>
        </w:rPr>
        <w:t xml:space="preserve"> </w:t>
      </w:r>
      <w:r>
        <w:rPr>
          <w:rFonts w:ascii="GHEA Grapalat" w:hAnsi="GHEA Grapalat"/>
          <w:i w:val="0"/>
          <w:sz w:val="24"/>
          <w:szCs w:val="24"/>
        </w:rPr>
        <w:t>запросе котировок</w:t>
      </w:r>
    </w:p>
    <w:p w:rsidR="008E216A" w:rsidRPr="009044F1" w:rsidRDefault="008E216A" w:rsidP="008E216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Pr>
          <w:rFonts w:ascii="GHEA Grapalat" w:hAnsi="GHEA Grapalat"/>
          <w:i w:val="0"/>
          <w:sz w:val="24"/>
          <w:szCs w:val="24"/>
        </w:rPr>
        <w:t xml:space="preserve">от </w:t>
      </w:r>
      <w:r w:rsidR="009971A8" w:rsidRPr="009971A8">
        <w:rPr>
          <w:rFonts w:ascii="GHEA Grapalat" w:hAnsi="GHEA Grapalat"/>
          <w:i w:val="0"/>
          <w:sz w:val="24"/>
          <w:szCs w:val="24"/>
        </w:rPr>
        <w:t>03</w:t>
      </w:r>
      <w:r w:rsidR="009971A8">
        <w:rPr>
          <w:rFonts w:ascii="GHEA Grapalat" w:hAnsi="GHEA Grapalat"/>
          <w:i w:val="0"/>
          <w:sz w:val="24"/>
          <w:szCs w:val="24"/>
        </w:rPr>
        <w:t xml:space="preserve"> июля</w:t>
      </w:r>
      <w:r>
        <w:rPr>
          <w:rFonts w:ascii="GHEA Grapalat" w:hAnsi="GHEA Grapalat"/>
          <w:i w:val="0"/>
          <w:sz w:val="24"/>
          <w:szCs w:val="24"/>
        </w:rPr>
        <w:t xml:space="preserve"> 2024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8E216A" w:rsidRPr="009044F1" w:rsidRDefault="008E216A" w:rsidP="008E216A">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w:t>
      </w:r>
      <w:proofErr w:type="spellStart"/>
      <w:r w:rsidR="009971A8">
        <w:rPr>
          <w:rFonts w:ascii="GHEA Grapalat" w:hAnsi="GHEA Grapalat"/>
          <w:i w:val="0"/>
          <w:sz w:val="24"/>
          <w:szCs w:val="24"/>
          <w:lang w:val="en-GB"/>
        </w:rPr>
        <w:t>GHAShDzB</w:t>
      </w:r>
      <w:proofErr w:type="spellEnd"/>
      <w:r w:rsidR="009971A8" w:rsidRPr="009971A8">
        <w:rPr>
          <w:rFonts w:ascii="GHEA Grapalat" w:hAnsi="GHEA Grapalat"/>
          <w:i w:val="0"/>
          <w:sz w:val="24"/>
          <w:szCs w:val="24"/>
        </w:rPr>
        <w:t>-</w:t>
      </w:r>
      <w:r w:rsidR="009971A8">
        <w:rPr>
          <w:rFonts w:ascii="GHEA Grapalat" w:hAnsi="GHEA Grapalat"/>
          <w:i w:val="0"/>
          <w:sz w:val="24"/>
          <w:szCs w:val="24"/>
          <w:lang w:val="en-GB"/>
        </w:rPr>
        <w:t>HVKAK</w:t>
      </w:r>
      <w:r w:rsidR="009971A8" w:rsidRPr="009971A8">
        <w:rPr>
          <w:rFonts w:ascii="GHEA Grapalat" w:hAnsi="GHEA Grapalat"/>
          <w:i w:val="0"/>
          <w:sz w:val="24"/>
          <w:szCs w:val="24"/>
        </w:rPr>
        <w:t>-2024-36</w:t>
      </w:r>
      <w:r>
        <w:rPr>
          <w:rFonts w:ascii="GHEA Grapalat" w:hAnsi="GHEA Grapalat"/>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E13BA4" w:rsidRDefault="008E216A" w:rsidP="008E216A">
      <w:pPr>
        <w:pStyle w:val="a3"/>
        <w:widowControl w:val="0"/>
        <w:spacing w:line="240" w:lineRule="auto"/>
        <w:ind w:firstLine="709"/>
        <w:contextualSpacing/>
        <w:rPr>
          <w:rFonts w:ascii="GHEA Grapalat" w:hAnsi="GHEA Grapalat"/>
          <w:i w:val="0"/>
          <w:sz w:val="24"/>
          <w:szCs w:val="24"/>
          <w:lang w:val="hy-AM"/>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00642EFE" w:rsidRPr="009044F1">
        <w:rPr>
          <w:rFonts w:ascii="GHEA Grapalat" w:hAnsi="GHEA Grapalat"/>
          <w:i w:val="0"/>
          <w:sz w:val="24"/>
          <w:szCs w:val="24"/>
        </w:rPr>
        <w:t>который проводится одним этапом</w:t>
      </w:r>
      <w:r w:rsidR="00E13BA4">
        <w:rPr>
          <w:rFonts w:ascii="GHEA Grapalat" w:hAnsi="GHEA Grapalat"/>
          <w:i w:val="0"/>
          <w:sz w:val="24"/>
          <w:szCs w:val="24"/>
          <w:lang w:val="hy-AM"/>
        </w:rPr>
        <w:t>.</w:t>
      </w:r>
    </w:p>
    <w:p w:rsidR="00311076" w:rsidRPr="007D3944" w:rsidRDefault="00A20B69" w:rsidP="007D3944">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D3944">
        <w:rPr>
          <w:rFonts w:ascii="GHEA Grapalat" w:hAnsi="GHEA Grapalat"/>
          <w:i w:val="0"/>
          <w:spacing w:val="6"/>
          <w:sz w:val="24"/>
          <w:szCs w:val="24"/>
        </w:rPr>
        <w:t xml:space="preserve"> </w:t>
      </w:r>
      <w:r w:rsidR="007D3944" w:rsidRPr="000A69FB">
        <w:rPr>
          <w:rFonts w:ascii="GHEA Grapalat" w:hAnsi="GHEA Grapalat"/>
          <w:b/>
          <w:i w:val="0"/>
          <w:spacing w:val="6"/>
          <w:sz w:val="24"/>
          <w:szCs w:val="24"/>
        </w:rPr>
        <w:t>ремонтных работ</w:t>
      </w:r>
      <w:r w:rsidRPr="00782D60">
        <w:rPr>
          <w:rFonts w:ascii="GHEA Grapalat" w:hAnsi="GHEA Grapalat"/>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8E216A">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8E216A">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8E216A">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3D647B">
      <w:pPr>
        <w:pStyle w:val="a3"/>
        <w:widowControl w:val="0"/>
        <w:spacing w:line="240" w:lineRule="auto"/>
        <w:ind w:firstLine="709"/>
        <w:contextualSpacing/>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3D647B" w:rsidRPr="00467CD8">
        <w:rPr>
          <w:rFonts w:ascii="GHEA Grapalat" w:hAnsi="GHEA Grapalat"/>
          <w:b/>
          <w:i w:val="0"/>
          <w:sz w:val="24"/>
          <w:szCs w:val="24"/>
        </w:rPr>
        <w:t>Ереван, ул. М.</w:t>
      </w:r>
      <w:r w:rsidR="003D647B" w:rsidRPr="00467CD8">
        <w:rPr>
          <w:rFonts w:ascii="GHEA Grapalat" w:hAnsi="GHEA Grapalat"/>
          <w:b/>
          <w:i w:val="0"/>
          <w:sz w:val="24"/>
          <w:szCs w:val="24"/>
          <w:lang w:val="hy-AM"/>
        </w:rPr>
        <w:t xml:space="preserve"> </w:t>
      </w:r>
      <w:proofErr w:type="spellStart"/>
      <w:r w:rsidR="003D647B" w:rsidRPr="00467CD8">
        <w:rPr>
          <w:rFonts w:ascii="GHEA Grapalat" w:hAnsi="GHEA Grapalat"/>
          <w:b/>
          <w:i w:val="0"/>
          <w:sz w:val="24"/>
          <w:szCs w:val="24"/>
        </w:rPr>
        <w:t>Гераци</w:t>
      </w:r>
      <w:proofErr w:type="spellEnd"/>
      <w:r w:rsidR="003D647B" w:rsidRPr="00467CD8">
        <w:rPr>
          <w:rFonts w:ascii="GHEA Grapalat" w:hAnsi="GHEA Grapalat"/>
          <w:b/>
          <w:i w:val="0"/>
          <w:sz w:val="24"/>
          <w:szCs w:val="24"/>
        </w:rPr>
        <w:t>, д. 12</w:t>
      </w:r>
      <w:r w:rsidR="003D647B" w:rsidRPr="00467CD8">
        <w:rPr>
          <w:rFonts w:ascii="GHEA Grapalat" w:hAnsi="GHEA Grapalat"/>
          <w:i w:val="0"/>
          <w:sz w:val="24"/>
          <w:szCs w:val="24"/>
        </w:rPr>
        <w:t xml:space="preserve"> в документарной форме, до </w:t>
      </w:r>
      <w:r w:rsidR="003D647B" w:rsidRPr="00467CD8">
        <w:rPr>
          <w:rFonts w:ascii="GHEA Grapalat" w:hAnsi="GHEA Grapalat"/>
          <w:b/>
          <w:i w:val="0"/>
          <w:sz w:val="24"/>
          <w:szCs w:val="24"/>
        </w:rPr>
        <w:t>1</w:t>
      </w:r>
      <w:r w:rsidR="003D647B">
        <w:rPr>
          <w:rFonts w:ascii="GHEA Grapalat" w:hAnsi="GHEA Grapalat"/>
          <w:b/>
          <w:i w:val="0"/>
          <w:sz w:val="24"/>
          <w:szCs w:val="24"/>
        </w:rPr>
        <w:t>0</w:t>
      </w:r>
      <w:r w:rsidR="003D647B" w:rsidRPr="00467CD8">
        <w:rPr>
          <w:rFonts w:ascii="GHEA Grapalat" w:hAnsi="GHEA Grapalat"/>
          <w:b/>
          <w:i w:val="0"/>
          <w:sz w:val="24"/>
          <w:szCs w:val="24"/>
        </w:rPr>
        <w:t>:</w:t>
      </w:r>
      <w:r w:rsidR="003D647B">
        <w:rPr>
          <w:rFonts w:ascii="GHEA Grapalat" w:hAnsi="GHEA Grapalat"/>
          <w:b/>
          <w:i w:val="0"/>
          <w:sz w:val="24"/>
          <w:szCs w:val="24"/>
        </w:rPr>
        <w:t>3</w:t>
      </w:r>
      <w:r w:rsidR="003D647B" w:rsidRPr="00467CD8">
        <w:rPr>
          <w:rFonts w:ascii="GHEA Grapalat" w:hAnsi="GHEA Grapalat"/>
          <w:b/>
          <w:i w:val="0"/>
          <w:sz w:val="24"/>
          <w:szCs w:val="24"/>
        </w:rPr>
        <w:t xml:space="preserve">0 часов </w:t>
      </w:r>
      <w:r w:rsidR="00726B4E">
        <w:rPr>
          <w:rFonts w:ascii="GHEA Grapalat" w:hAnsi="GHEA Grapalat"/>
          <w:b/>
          <w:i w:val="0"/>
          <w:sz w:val="24"/>
          <w:szCs w:val="24"/>
        </w:rPr>
        <w:t>08</w:t>
      </w:r>
      <w:r w:rsidR="003D647B" w:rsidRPr="00467CD8">
        <w:rPr>
          <w:rFonts w:ascii="GHEA Grapalat" w:hAnsi="GHEA Grapalat"/>
          <w:b/>
          <w:i w:val="0"/>
          <w:sz w:val="24"/>
          <w:szCs w:val="24"/>
        </w:rPr>
        <w:t>-го дня</w:t>
      </w:r>
      <w:r w:rsidRPr="000F0CA8">
        <w:rPr>
          <w:rFonts w:ascii="GHEA Grapalat" w:hAnsi="GHEA Grapalat"/>
          <w:i w:val="0"/>
          <w:sz w:val="24"/>
          <w:szCs w:val="24"/>
        </w:rPr>
        <w:t xml:space="preserve"> </w:t>
      </w:r>
      <w:proofErr w:type="spellStart"/>
      <w:proofErr w:type="gramStart"/>
      <w:r w:rsidRPr="000F0CA8">
        <w:rPr>
          <w:rFonts w:ascii="GHEA Grapalat" w:hAnsi="GHEA Grapalat"/>
          <w:i w:val="0"/>
          <w:sz w:val="24"/>
          <w:szCs w:val="24"/>
        </w:rPr>
        <w:t>дня</w:t>
      </w:r>
      <w:proofErr w:type="spellEnd"/>
      <w:proofErr w:type="gramEnd"/>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8E216A">
      <w:pPr>
        <w:pStyle w:val="a3"/>
        <w:widowControl w:val="0"/>
        <w:spacing w:line="240" w:lineRule="auto"/>
        <w:ind w:firstLine="709"/>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C427D" w:rsidRPr="003A1EBB" w:rsidRDefault="00EF52E4" w:rsidP="001C427D">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1C427D">
        <w:rPr>
          <w:rFonts w:ascii="GHEA Grapalat" w:hAnsi="GHEA Grapalat"/>
          <w:i w:val="0"/>
          <w:sz w:val="24"/>
          <w:szCs w:val="24"/>
        </w:rPr>
        <w:t>г</w:t>
      </w:r>
      <w:proofErr w:type="gramEnd"/>
      <w:r w:rsidR="001C427D" w:rsidRPr="00192103">
        <w:rPr>
          <w:rFonts w:ascii="GHEA Grapalat" w:hAnsi="GHEA Grapalat"/>
          <w:b/>
          <w:i w:val="0"/>
          <w:sz w:val="24"/>
          <w:szCs w:val="24"/>
        </w:rPr>
        <w:t>.</w:t>
      </w:r>
      <w:r w:rsidR="001C427D" w:rsidRPr="00192103">
        <w:rPr>
          <w:rFonts w:ascii="GHEA Grapalat" w:hAnsi="GHEA Grapalat"/>
          <w:b/>
          <w:i w:val="0"/>
          <w:sz w:val="24"/>
          <w:szCs w:val="24"/>
          <w:lang w:val="hy-AM"/>
        </w:rPr>
        <w:t xml:space="preserve"> </w:t>
      </w:r>
      <w:r w:rsidR="001C427D" w:rsidRPr="00192103">
        <w:rPr>
          <w:rFonts w:ascii="GHEA Grapalat" w:hAnsi="GHEA Grapalat"/>
          <w:b/>
          <w:i w:val="0"/>
          <w:sz w:val="24"/>
          <w:szCs w:val="24"/>
        </w:rPr>
        <w:t>Ереван, ул. М.</w:t>
      </w:r>
      <w:r w:rsidR="001C427D" w:rsidRPr="00192103">
        <w:rPr>
          <w:rFonts w:ascii="GHEA Grapalat" w:hAnsi="GHEA Grapalat"/>
          <w:b/>
          <w:i w:val="0"/>
          <w:sz w:val="24"/>
          <w:szCs w:val="24"/>
          <w:lang w:val="hy-AM"/>
        </w:rPr>
        <w:t xml:space="preserve"> </w:t>
      </w:r>
      <w:proofErr w:type="spellStart"/>
      <w:r w:rsidR="001C427D" w:rsidRPr="00192103">
        <w:rPr>
          <w:rFonts w:ascii="GHEA Grapalat" w:hAnsi="GHEA Grapalat"/>
          <w:b/>
          <w:i w:val="0"/>
          <w:sz w:val="24"/>
          <w:szCs w:val="24"/>
        </w:rPr>
        <w:t>Гераци</w:t>
      </w:r>
      <w:proofErr w:type="spellEnd"/>
      <w:r w:rsidR="001C427D" w:rsidRPr="00192103">
        <w:rPr>
          <w:rFonts w:ascii="GHEA Grapalat" w:hAnsi="GHEA Grapalat"/>
          <w:b/>
          <w:i w:val="0"/>
          <w:sz w:val="24"/>
          <w:szCs w:val="24"/>
        </w:rPr>
        <w:t>, д. 12</w:t>
      </w:r>
      <w:r w:rsidR="001C427D" w:rsidRPr="00192103">
        <w:rPr>
          <w:rFonts w:ascii="GHEA Grapalat" w:hAnsi="GHEA Grapalat"/>
          <w:i w:val="0"/>
          <w:sz w:val="24"/>
          <w:szCs w:val="24"/>
        </w:rPr>
        <w:t xml:space="preserve">, в </w:t>
      </w:r>
      <w:r w:rsidR="001C427D">
        <w:rPr>
          <w:rFonts w:ascii="GHEA Grapalat" w:hAnsi="GHEA Grapalat"/>
          <w:b/>
          <w:i w:val="0"/>
          <w:sz w:val="24"/>
          <w:szCs w:val="24"/>
        </w:rPr>
        <w:t>10:30</w:t>
      </w:r>
      <w:r w:rsidR="001C427D" w:rsidRPr="00192103">
        <w:rPr>
          <w:rFonts w:ascii="GHEA Grapalat" w:hAnsi="GHEA Grapalat"/>
          <w:b/>
          <w:i w:val="0"/>
          <w:sz w:val="24"/>
          <w:szCs w:val="24"/>
        </w:rPr>
        <w:t xml:space="preserve"> часов </w:t>
      </w:r>
      <w:r w:rsidR="009971A8">
        <w:rPr>
          <w:rFonts w:ascii="GHEA Grapalat" w:hAnsi="GHEA Grapalat"/>
          <w:b/>
          <w:i w:val="0"/>
          <w:sz w:val="24"/>
          <w:szCs w:val="24"/>
        </w:rPr>
        <w:t>10</w:t>
      </w:r>
      <w:r w:rsidR="001C427D">
        <w:rPr>
          <w:rFonts w:ascii="GHEA Grapalat" w:hAnsi="GHEA Grapalat"/>
          <w:b/>
          <w:i w:val="0"/>
          <w:sz w:val="24"/>
          <w:szCs w:val="24"/>
        </w:rPr>
        <w:t xml:space="preserve"> июля 2024</w:t>
      </w:r>
      <w:r w:rsidR="001C427D" w:rsidRPr="00192103">
        <w:rPr>
          <w:rFonts w:ascii="GHEA Grapalat" w:hAnsi="GHEA Grapalat"/>
          <w:b/>
          <w:i w:val="0"/>
          <w:sz w:val="24"/>
          <w:szCs w:val="24"/>
        </w:rPr>
        <w:t xml:space="preserve"> года.</w:t>
      </w:r>
      <w:r w:rsidR="001C427D">
        <w:rPr>
          <w:rFonts w:ascii="GHEA Grapalat" w:hAnsi="GHEA Grapalat"/>
          <w:b/>
          <w:i w:val="0"/>
          <w:sz w:val="24"/>
          <w:szCs w:val="24"/>
        </w:rPr>
        <w:t xml:space="preserve"> </w:t>
      </w:r>
      <w:r w:rsidR="00754697"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00754697" w:rsidRPr="009044F1">
        <w:rPr>
          <w:rFonts w:ascii="GHEA Grapalat" w:hAnsi="GHEA Grapalat"/>
          <w:i w:val="0"/>
          <w:sz w:val="24"/>
          <w:szCs w:val="24"/>
        </w:rPr>
        <w:t>объявлением, можете обратиться к секретарю Оценочной комисси</w:t>
      </w:r>
      <w:r w:rsidR="00754697"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1C427D">
        <w:rPr>
          <w:rFonts w:ascii="GHEA Grapalat" w:hAnsi="GHEA Grapalat"/>
          <w:b/>
          <w:i w:val="0"/>
          <w:sz w:val="24"/>
          <w:szCs w:val="24"/>
        </w:rPr>
        <w:t>Астгик</w:t>
      </w:r>
      <w:proofErr w:type="spellEnd"/>
      <w:r w:rsidR="001C427D">
        <w:rPr>
          <w:rFonts w:ascii="GHEA Grapalat" w:hAnsi="GHEA Grapalat"/>
          <w:b/>
          <w:i w:val="0"/>
          <w:sz w:val="24"/>
          <w:szCs w:val="24"/>
        </w:rPr>
        <w:t xml:space="preserve"> </w:t>
      </w:r>
      <w:proofErr w:type="spellStart"/>
      <w:r w:rsidR="001C427D">
        <w:rPr>
          <w:rFonts w:ascii="GHEA Grapalat" w:hAnsi="GHEA Grapalat"/>
          <w:b/>
          <w:i w:val="0"/>
          <w:sz w:val="24"/>
          <w:szCs w:val="24"/>
        </w:rPr>
        <w:t>Вирабян</w:t>
      </w:r>
      <w:proofErr w:type="spellEnd"/>
      <w:r w:rsidR="001C427D">
        <w:rPr>
          <w:rFonts w:ascii="GHEA Grapalat" w:hAnsi="GHEA Grapalat"/>
          <w:i w:val="0"/>
          <w:sz w:val="24"/>
          <w:szCs w:val="24"/>
        </w:rPr>
        <w:t>.</w:t>
      </w:r>
    </w:p>
    <w:p w:rsidR="001C427D" w:rsidRDefault="001C427D" w:rsidP="001C427D">
      <w:pPr>
        <w:pStyle w:val="a3"/>
        <w:spacing w:line="240" w:lineRule="auto"/>
        <w:ind w:firstLine="0"/>
        <w:contextualSpacing/>
        <w:rPr>
          <w:rFonts w:ascii="GHEA Grapalat" w:hAnsi="GHEA Grapalat"/>
          <w:i w:val="0"/>
        </w:rPr>
      </w:pPr>
    </w:p>
    <w:p w:rsidR="001C427D" w:rsidRPr="00504879" w:rsidRDefault="001C427D" w:rsidP="001C427D">
      <w:pPr>
        <w:pStyle w:val="a3"/>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Pr>
          <w:rFonts w:ascii="GHEA Grapalat" w:hAnsi="GHEA Grapalat"/>
          <w:b/>
          <w:i w:val="0"/>
          <w:sz w:val="24"/>
          <w:szCs w:val="24"/>
        </w:rPr>
        <w:t>012-80-80-83 (6014), 091-22-26-25</w:t>
      </w:r>
    </w:p>
    <w:p w:rsidR="001C427D" w:rsidRPr="00504879" w:rsidRDefault="001C427D" w:rsidP="001C427D">
      <w:pPr>
        <w:pStyle w:val="a3"/>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915A97" w:rsidRPr="00D5443D" w:rsidRDefault="001C427D" w:rsidP="001C427D">
      <w:pPr>
        <w:pStyle w:val="a3"/>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sidR="00915A97">
        <w:rPr>
          <w:rFonts w:ascii="GHEA Grapalat" w:hAnsi="GHEA Grapalat" w:cs="Sylfaen"/>
          <w:b/>
        </w:rPr>
        <w:br w:type="page"/>
      </w:r>
    </w:p>
    <w:p w:rsidR="00800344" w:rsidRPr="00192103" w:rsidRDefault="00800344" w:rsidP="00800344">
      <w:pPr>
        <w:pStyle w:val="aa"/>
        <w:widowControl w:val="0"/>
        <w:spacing w:after="0"/>
        <w:ind w:firstLine="567"/>
        <w:contextualSpacing/>
        <w:jc w:val="right"/>
        <w:rPr>
          <w:rFonts w:ascii="GHEA Grapalat" w:hAnsi="GHEA Grapalat" w:cs="Sylfaen"/>
          <w:i/>
        </w:rPr>
      </w:pPr>
      <w:r w:rsidRPr="00192103">
        <w:rPr>
          <w:rFonts w:ascii="GHEA Grapalat" w:hAnsi="GHEA Grapalat"/>
          <w:i/>
        </w:rPr>
        <w:lastRenderedPageBreak/>
        <w:t>Утверждено</w:t>
      </w:r>
    </w:p>
    <w:p w:rsidR="00800344" w:rsidRPr="009044F1" w:rsidRDefault="00800344" w:rsidP="00800344">
      <w:pPr>
        <w:pStyle w:val="aa"/>
        <w:widowControl w:val="0"/>
        <w:spacing w:after="0"/>
        <w:ind w:firstLine="567"/>
        <w:contextualSpacing/>
        <w:jc w:val="right"/>
        <w:rPr>
          <w:rFonts w:ascii="GHEA Grapalat" w:hAnsi="GHEA Grapalat"/>
          <w:i/>
        </w:rPr>
      </w:pPr>
      <w:r w:rsidRPr="00192103">
        <w:rPr>
          <w:rFonts w:ascii="GHEA Grapalat" w:hAnsi="GHEA Grapalat"/>
        </w:rPr>
        <w:t xml:space="preserve">Решением Оценочной комиссии </w:t>
      </w:r>
      <w:r w:rsidRPr="00192103">
        <w:rPr>
          <w:rFonts w:ascii="GHEA Grapalat" w:hAnsi="GHEA Grapalat" w:cs="Sylfaen"/>
          <w:i/>
        </w:rPr>
        <w:br/>
      </w:r>
      <w:r w:rsidRPr="00192103">
        <w:rPr>
          <w:rFonts w:ascii="GHEA Grapalat" w:hAnsi="GHEA Grapalat"/>
          <w:i/>
        </w:rPr>
        <w:t>под кодом «</w:t>
      </w:r>
      <w:proofErr w:type="spellStart"/>
      <w:r w:rsidR="009971A8">
        <w:rPr>
          <w:rFonts w:ascii="GHEA Grapalat" w:hAnsi="GHEA Grapalat"/>
          <w:i/>
          <w:lang w:val="en-GB"/>
        </w:rPr>
        <w:t>GHAShDzB</w:t>
      </w:r>
      <w:proofErr w:type="spellEnd"/>
      <w:r w:rsidR="009971A8" w:rsidRPr="009971A8">
        <w:rPr>
          <w:rFonts w:ascii="GHEA Grapalat" w:hAnsi="GHEA Grapalat"/>
          <w:i/>
        </w:rPr>
        <w:t>-</w:t>
      </w:r>
      <w:r w:rsidR="009971A8">
        <w:rPr>
          <w:rFonts w:ascii="GHEA Grapalat" w:hAnsi="GHEA Grapalat"/>
          <w:i/>
          <w:lang w:val="en-GB"/>
        </w:rPr>
        <w:t>HVKAK</w:t>
      </w:r>
      <w:r w:rsidR="009971A8" w:rsidRPr="009971A8">
        <w:rPr>
          <w:rFonts w:ascii="GHEA Grapalat" w:hAnsi="GHEA Grapalat"/>
          <w:i/>
        </w:rPr>
        <w:t>-2024-36</w:t>
      </w:r>
      <w:r w:rsidRPr="00192103">
        <w:rPr>
          <w:rFonts w:ascii="GHEA Grapalat" w:hAnsi="GHEA Grapalat"/>
          <w:i/>
        </w:rPr>
        <w:t>»</w:t>
      </w:r>
      <w:r w:rsidRPr="00192103">
        <w:rPr>
          <w:rFonts w:ascii="GHEA Grapalat" w:hAnsi="GHEA Grapalat" w:cs="Times Armenian"/>
          <w:i/>
        </w:rPr>
        <w:br/>
      </w:r>
      <w:r w:rsidRPr="00192103">
        <w:rPr>
          <w:rFonts w:ascii="GHEA Grapalat" w:hAnsi="GHEA Grapalat"/>
          <w:i/>
        </w:rPr>
        <w:t xml:space="preserve">№ 1 от </w:t>
      </w:r>
      <w:r w:rsidR="009971A8">
        <w:rPr>
          <w:rFonts w:ascii="GHEA Grapalat" w:hAnsi="GHEA Grapalat"/>
          <w:i/>
        </w:rPr>
        <w:t>03 июля</w:t>
      </w:r>
      <w:r>
        <w:rPr>
          <w:rFonts w:ascii="GHEA Grapalat" w:hAnsi="GHEA Grapalat"/>
          <w:i/>
        </w:rPr>
        <w:t xml:space="preserve"> 2024</w:t>
      </w:r>
      <w:r w:rsidRPr="00192103">
        <w:rPr>
          <w:rFonts w:ascii="GHEA Grapalat" w:hAnsi="GHEA Grapalat"/>
          <w:i/>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800344" w:rsidRDefault="00800344" w:rsidP="00800344">
      <w:pPr>
        <w:pStyle w:val="aa"/>
        <w:widowControl w:val="0"/>
        <w:spacing w:after="160"/>
        <w:ind w:right="-7"/>
        <w:contextualSpacing/>
        <w:jc w:val="center"/>
        <w:rPr>
          <w:rFonts w:ascii="GHEA Grapalat" w:hAnsi="GHEA Grapalat"/>
          <w:b/>
          <w:color w:val="0D0D0D" w:themeColor="text1" w:themeTint="F2"/>
          <w:sz w:val="22"/>
          <w:szCs w:val="22"/>
        </w:rPr>
      </w:pPr>
    </w:p>
    <w:p w:rsidR="00800344" w:rsidRDefault="00800344" w:rsidP="00800344">
      <w:pPr>
        <w:pStyle w:val="aa"/>
        <w:widowControl w:val="0"/>
        <w:spacing w:after="160"/>
        <w:ind w:right="-7"/>
        <w:contextualSpacing/>
        <w:jc w:val="center"/>
        <w:rPr>
          <w:rFonts w:ascii="GHEA Grapalat" w:hAnsi="GHEA Grapalat"/>
          <w:b/>
          <w:color w:val="0D0D0D" w:themeColor="text1" w:themeTint="F2"/>
          <w:sz w:val="22"/>
          <w:szCs w:val="22"/>
        </w:rPr>
      </w:pPr>
    </w:p>
    <w:p w:rsidR="00800344" w:rsidRPr="00E063D7" w:rsidRDefault="00800344" w:rsidP="00800344">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00344" w:rsidRPr="003A1EBB" w:rsidRDefault="00800344" w:rsidP="00800344">
      <w:pPr>
        <w:pStyle w:val="aa"/>
        <w:widowControl w:val="0"/>
        <w:spacing w:after="160"/>
        <w:ind w:right="-7" w:firstLine="567"/>
        <w:jc w:val="center"/>
        <w:rPr>
          <w:rFonts w:ascii="GHEA Grapalat" w:hAnsi="GHEA Grapalat"/>
        </w:rPr>
      </w:pPr>
    </w:p>
    <w:p w:rsidR="00800344" w:rsidRPr="003A1EBB" w:rsidRDefault="00800344" w:rsidP="00800344">
      <w:pPr>
        <w:pStyle w:val="aa"/>
        <w:widowControl w:val="0"/>
        <w:spacing w:after="160"/>
        <w:ind w:right="-7" w:firstLine="567"/>
        <w:jc w:val="center"/>
        <w:rPr>
          <w:rFonts w:ascii="GHEA Grapalat" w:hAnsi="GHEA Grapalat"/>
        </w:rPr>
      </w:pPr>
    </w:p>
    <w:p w:rsidR="00800344" w:rsidRPr="003A1EBB" w:rsidRDefault="00800344" w:rsidP="00800344">
      <w:pPr>
        <w:pStyle w:val="aa"/>
        <w:widowControl w:val="0"/>
        <w:spacing w:after="160"/>
        <w:ind w:right="-7" w:firstLine="567"/>
        <w:jc w:val="center"/>
        <w:rPr>
          <w:rFonts w:ascii="GHEA Grapalat" w:hAnsi="GHEA Grapalat"/>
        </w:rPr>
      </w:pPr>
    </w:p>
    <w:p w:rsidR="00800344" w:rsidRPr="009044F1" w:rsidRDefault="00800344" w:rsidP="00800344">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800344" w:rsidRPr="009044F1" w:rsidRDefault="00800344" w:rsidP="00800344">
      <w:pPr>
        <w:pStyle w:val="aa"/>
        <w:widowControl w:val="0"/>
        <w:spacing w:after="160"/>
        <w:ind w:right="-7" w:firstLine="567"/>
        <w:jc w:val="center"/>
        <w:rPr>
          <w:rFonts w:ascii="GHEA Grapalat" w:hAnsi="GHEA Grapalat" w:cs="Sylfaen"/>
        </w:rPr>
      </w:pPr>
    </w:p>
    <w:p w:rsidR="00800344" w:rsidRPr="009044F1" w:rsidRDefault="00800344" w:rsidP="00800344">
      <w:pPr>
        <w:pStyle w:val="aa"/>
        <w:widowControl w:val="0"/>
        <w:spacing w:after="160"/>
        <w:ind w:right="-7" w:firstLine="567"/>
        <w:jc w:val="center"/>
        <w:rPr>
          <w:rFonts w:ascii="GHEA Grapalat" w:hAnsi="GHEA Grapalat" w:cs="Sylfaen"/>
        </w:rPr>
      </w:pPr>
    </w:p>
    <w:p w:rsidR="00800344" w:rsidRDefault="00800344" w:rsidP="00800344">
      <w:pPr>
        <w:pStyle w:val="aa"/>
        <w:widowControl w:val="0"/>
        <w:spacing w:after="160"/>
        <w:ind w:right="-7"/>
        <w:jc w:val="center"/>
        <w:rPr>
          <w:rFonts w:ascii="GHEA Grapalat" w:hAnsi="GHEA Grapalat"/>
          <w:b/>
        </w:rPr>
      </w:pPr>
    </w:p>
    <w:p w:rsidR="00800344" w:rsidRPr="003B5B7B" w:rsidRDefault="00800344" w:rsidP="00800344">
      <w:pPr>
        <w:pStyle w:val="aa"/>
        <w:widowControl w:val="0"/>
        <w:spacing w:after="160"/>
        <w:ind w:right="-7"/>
        <w:jc w:val="center"/>
        <w:rPr>
          <w:rFonts w:ascii="GHEA Grapalat" w:hAnsi="GHEA Grapalat"/>
          <w:b/>
        </w:rPr>
      </w:pPr>
      <w:r w:rsidRPr="003B5B7B">
        <w:rPr>
          <w:rFonts w:ascii="GHEA Grapalat" w:hAnsi="GHEA Grapalat"/>
          <w:b/>
        </w:rPr>
        <w:t xml:space="preserve">НА ЗАПРОС КОТИРОВОК, ОБЪЯВЛЕННЫЙ С ЦЕЛЬЮ ПРИОБРЕТЕНИЯ </w:t>
      </w:r>
      <w:r>
        <w:rPr>
          <w:rFonts w:ascii="GHEA Grapalat" w:hAnsi="GHEA Grapalat"/>
          <w:b/>
        </w:rPr>
        <w:t xml:space="preserve">РЕМОНТНЫХ </w:t>
      </w:r>
      <w:r w:rsidRPr="003B5B7B">
        <w:rPr>
          <w:rFonts w:ascii="GHEA Grapalat" w:hAnsi="GHEA Grapalat"/>
          <w:b/>
        </w:rPr>
        <w:t>РАБОТ ДЛЯ НУЖД ГНО «НАЦИОНАЛЬН</w:t>
      </w:r>
      <w:r>
        <w:rPr>
          <w:rFonts w:ascii="GHEA Grapalat" w:hAnsi="GHEA Grapalat"/>
          <w:b/>
        </w:rPr>
        <w:t xml:space="preserve">ОГО </w:t>
      </w:r>
      <w:r w:rsidRPr="003B5B7B">
        <w:rPr>
          <w:rFonts w:ascii="GHEA Grapalat" w:hAnsi="GHEA Grapalat"/>
          <w:b/>
        </w:rPr>
        <w:t>ЦЕНТР</w:t>
      </w:r>
      <w:r>
        <w:rPr>
          <w:rFonts w:ascii="GHEA Grapalat" w:hAnsi="GHEA Grapalat"/>
          <w:b/>
        </w:rPr>
        <w:t>А</w:t>
      </w:r>
      <w:r w:rsidRPr="003B5B7B">
        <w:rPr>
          <w:rFonts w:ascii="GHEA Grapalat" w:hAnsi="GHEA Grapalat"/>
          <w:b/>
        </w:rPr>
        <w:t xml:space="preserve"> ПО КОНТРОЛЮ И ПРОФИЛАКТИКЕ ЗАБОЛЕВАНИЙ» МЗ РА</w:t>
      </w:r>
    </w:p>
    <w:p w:rsidR="00800344" w:rsidRPr="009044F1" w:rsidRDefault="00800344" w:rsidP="00800344">
      <w:pPr>
        <w:pStyle w:val="aa"/>
        <w:widowControl w:val="0"/>
        <w:spacing w:after="160"/>
        <w:ind w:right="-7" w:firstLine="567"/>
        <w:jc w:val="center"/>
        <w:rPr>
          <w:rFonts w:ascii="GHEA Grapalat" w:hAnsi="GHEA Grapalat"/>
        </w:rPr>
      </w:pPr>
    </w:p>
    <w:p w:rsidR="00800344" w:rsidRPr="009044F1" w:rsidRDefault="00800344" w:rsidP="00800344">
      <w:pPr>
        <w:pStyle w:val="aa"/>
        <w:widowControl w:val="0"/>
        <w:spacing w:after="160"/>
        <w:ind w:right="-7" w:firstLine="567"/>
        <w:jc w:val="center"/>
        <w:rPr>
          <w:rFonts w:ascii="GHEA Grapalat" w:hAnsi="GHEA Grapalat"/>
        </w:rPr>
      </w:pPr>
    </w:p>
    <w:p w:rsidR="00800344" w:rsidRDefault="00800344" w:rsidP="00800344">
      <w:pPr>
        <w:widowControl w:val="0"/>
        <w:spacing w:after="160"/>
        <w:ind w:firstLine="567"/>
        <w:jc w:val="both"/>
        <w:rPr>
          <w:rFonts w:ascii="GHEA Grapalat" w:hAnsi="GHEA Grapalat"/>
          <w:b/>
          <w:i/>
          <w:color w:val="FF0000"/>
        </w:rPr>
      </w:pPr>
    </w:p>
    <w:p w:rsidR="00800344" w:rsidRDefault="00800344" w:rsidP="00800344">
      <w:pPr>
        <w:widowControl w:val="0"/>
        <w:spacing w:after="160"/>
        <w:ind w:firstLine="567"/>
        <w:jc w:val="both"/>
        <w:rPr>
          <w:rFonts w:ascii="GHEA Grapalat" w:hAnsi="GHEA Grapalat"/>
          <w:b/>
          <w:i/>
          <w:color w:val="FF0000"/>
        </w:rPr>
      </w:pPr>
    </w:p>
    <w:p w:rsidR="00800344" w:rsidRDefault="00800344" w:rsidP="00800344">
      <w:pPr>
        <w:widowControl w:val="0"/>
        <w:spacing w:after="160"/>
        <w:ind w:firstLine="567"/>
        <w:jc w:val="both"/>
        <w:rPr>
          <w:rFonts w:ascii="GHEA Grapalat" w:hAnsi="GHEA Grapalat"/>
          <w:b/>
          <w:i/>
          <w:color w:val="FF0000"/>
        </w:rPr>
      </w:pPr>
    </w:p>
    <w:p w:rsidR="00800344" w:rsidRDefault="00800344" w:rsidP="00800344">
      <w:pPr>
        <w:widowControl w:val="0"/>
        <w:spacing w:after="160"/>
        <w:ind w:firstLine="567"/>
        <w:jc w:val="both"/>
        <w:rPr>
          <w:rFonts w:ascii="GHEA Grapalat" w:hAnsi="GHEA Grapalat"/>
          <w:b/>
          <w:i/>
          <w:color w:val="FF0000"/>
        </w:rPr>
      </w:pPr>
    </w:p>
    <w:p w:rsidR="00800344" w:rsidRDefault="00800344" w:rsidP="00800344">
      <w:pPr>
        <w:widowControl w:val="0"/>
        <w:spacing w:after="160"/>
        <w:ind w:firstLine="567"/>
        <w:jc w:val="both"/>
        <w:rPr>
          <w:rFonts w:ascii="GHEA Grapalat" w:hAnsi="GHEA Grapalat"/>
          <w:b/>
          <w:i/>
          <w:color w:val="FF0000"/>
        </w:rPr>
      </w:pPr>
    </w:p>
    <w:p w:rsidR="00800344" w:rsidRPr="005677E6" w:rsidRDefault="00800344" w:rsidP="00800344">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800344" w:rsidRPr="00800344" w:rsidRDefault="00800344" w:rsidP="00800344">
      <w:pPr>
        <w:ind w:firstLine="709"/>
        <w:contextualSpacing/>
        <w:jc w:val="both"/>
        <w:rPr>
          <w:rFonts w:ascii="GHEA Grapalat" w:hAnsi="GHEA Grapalat"/>
          <w:b/>
          <w:i/>
          <w:color w:val="FF0000"/>
        </w:rPr>
      </w:pPr>
      <w:r w:rsidRPr="00800344">
        <w:rPr>
          <w:rFonts w:ascii="GHEA Grapalat" w:hAnsi="GHEA Grapalat"/>
          <w:b/>
          <w:i/>
          <w:color w:val="FF0000"/>
        </w:rPr>
        <w:t>Процедура осуществляется на основании части 6 статьи 15 закона Республики Армения "О</w:t>
      </w:r>
      <w:r w:rsidRPr="00800344">
        <w:rPr>
          <w:rFonts w:ascii="Sylfaen" w:hAnsi="Sylfaen" w:cs="Courier New"/>
          <w:b/>
          <w:i/>
          <w:color w:val="FF0000"/>
          <w:lang w:val="en-US"/>
        </w:rPr>
        <w:t> </w:t>
      </w:r>
      <w:r w:rsidRPr="00800344">
        <w:rPr>
          <w:rFonts w:ascii="GHEA Grapalat" w:hAnsi="GHEA Grapalat"/>
          <w:b/>
          <w:i/>
          <w:color w:val="FF0000"/>
        </w:rPr>
        <w:t>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60AE4" w:rsidRPr="00A11D2B" w:rsidRDefault="000763E5" w:rsidP="00806DC9">
      <w:pPr>
        <w:jc w:val="center"/>
        <w:rPr>
          <w:rFonts w:ascii="GHEA Grapalat" w:hAnsi="GHEA Grapalat"/>
          <w:b/>
        </w:rPr>
      </w:pPr>
      <w:r>
        <w:rPr>
          <w:rFonts w:ascii="GHEA Grapalat" w:hAnsi="GHEA Grapalat"/>
        </w:rPr>
        <w:br w:type="page"/>
      </w:r>
      <w:r w:rsidR="00160AE4" w:rsidRPr="00A11D2B">
        <w:rPr>
          <w:rFonts w:ascii="GHEA Grapalat" w:hAnsi="GHEA Grapalat"/>
          <w:b/>
        </w:rPr>
        <w:lastRenderedPageBreak/>
        <w:t>СОДЕРЖАНИЕ</w:t>
      </w:r>
    </w:p>
    <w:p w:rsidR="00A11D2B" w:rsidRPr="00A11D2B" w:rsidRDefault="00A11D2B" w:rsidP="00A11D2B">
      <w:pPr>
        <w:pStyle w:val="aa"/>
        <w:widowControl w:val="0"/>
        <w:spacing w:after="0"/>
        <w:ind w:right="-7"/>
        <w:contextualSpacing/>
        <w:jc w:val="center"/>
        <w:rPr>
          <w:rFonts w:ascii="GHEA Grapalat" w:hAnsi="GHEA Grapalat"/>
          <w:b/>
        </w:rPr>
      </w:pPr>
      <w:r w:rsidRPr="00A11D2B">
        <w:rPr>
          <w:rFonts w:ascii="GHEA Grapalat" w:hAnsi="GHEA Grapalat"/>
          <w:b/>
        </w:rPr>
        <w:t>НА ЗАПРОС КОТИРОВОК, ОБЪЯВЛЕННЫЙ С ЦЕЛЬЮ ПРИОБРЕТЕНИЯ СТРОИТЕЛЬНУХ РАБОТ ДЛЯ НУЖД ГНО «НАЦИОНАЛЬНОГО ЦЕНТРА ПО КОНТРОЛЮ И ПРОФИЛАКТИКЕ ЗАБОЛЕВАНИЙ» 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A11D2B">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A11D2B">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A11D2B">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A11D2B">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A11D2B">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A11D2B">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A11D2B">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A11D2B">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A11D2B">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A11D2B">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A11D2B">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A11D2B">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11D2B">
        <w:rPr>
          <w:rFonts w:ascii="GHEA Grapalat" w:hAnsi="GHEA Grapalat"/>
          <w:b/>
        </w:rPr>
        <w:t>ЗАПРОС КОТИРОВОК</w:t>
      </w:r>
    </w:p>
    <w:p w:rsidR="00096865" w:rsidRPr="003A1EBB" w:rsidRDefault="00096865" w:rsidP="00367A42">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367A42">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Default="00450C30" w:rsidP="00367A42">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367A42" w:rsidRPr="00625529" w:rsidRDefault="00367A42" w:rsidP="00367A42">
      <w:pPr>
        <w:widowControl w:val="0"/>
        <w:tabs>
          <w:tab w:val="left" w:pos="1134"/>
        </w:tabs>
        <w:ind w:left="1134" w:hanging="567"/>
        <w:contextualSpacing/>
        <w:jc w:val="both"/>
        <w:rPr>
          <w:rFonts w:ascii="GHEA Grapalat" w:hAnsi="GHEA Grapalat"/>
        </w:rPr>
      </w:pPr>
    </w:p>
    <w:p w:rsidR="00096865" w:rsidRPr="006D2DF7" w:rsidRDefault="00096865" w:rsidP="00367A42">
      <w:pPr>
        <w:widowControl w:val="0"/>
        <w:ind w:firstLine="1134"/>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67A42" w:rsidRPr="0010010D">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367A42" w:rsidRPr="0010010D">
        <w:rPr>
          <w:rFonts w:ascii="GHEA Grapalat" w:hAnsi="GHEA Grapalat"/>
          <w:b/>
        </w:rPr>
        <w:t>»</w:t>
      </w:r>
      <w:r w:rsidR="00367A42"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367A42">
      <w:pPr>
        <w:widowControl w:val="0"/>
        <w:ind w:firstLine="1134"/>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B19DC" w:rsidRPr="007964D4">
        <w:rPr>
          <w:rFonts w:ascii="GHEA Grapalat" w:hAnsi="GHEA Grapalat"/>
          <w:b/>
        </w:rPr>
        <w:t>ГНО «Национальн</w:t>
      </w:r>
      <w:r w:rsidR="005B19DC">
        <w:rPr>
          <w:rFonts w:ascii="GHEA Grapalat" w:hAnsi="GHEA Grapalat"/>
          <w:b/>
        </w:rPr>
        <w:t>ым</w:t>
      </w:r>
      <w:r w:rsidR="005B19DC" w:rsidRPr="007964D4">
        <w:rPr>
          <w:rFonts w:ascii="GHEA Grapalat" w:hAnsi="GHEA Grapalat"/>
          <w:b/>
        </w:rPr>
        <w:t xml:space="preserve"> центр</w:t>
      </w:r>
      <w:r w:rsidR="005B19DC">
        <w:rPr>
          <w:rFonts w:ascii="GHEA Grapalat" w:hAnsi="GHEA Grapalat"/>
          <w:b/>
        </w:rPr>
        <w:t>ом</w:t>
      </w:r>
      <w:r w:rsidR="005B19DC" w:rsidRPr="007964D4">
        <w:rPr>
          <w:rFonts w:ascii="GHEA Grapalat" w:hAnsi="GHEA Grapalat"/>
          <w:b/>
        </w:rPr>
        <w:t xml:space="preserve"> по контролю и</w:t>
      </w:r>
      <w:proofErr w:type="gramEnd"/>
      <w:r w:rsidR="005B19DC" w:rsidRPr="007964D4">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367A42">
      <w:pPr>
        <w:widowControl w:val="0"/>
        <w:ind w:firstLine="1134"/>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367A42">
      <w:pPr>
        <w:widowControl w:val="0"/>
        <w:ind w:firstLine="1134"/>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367A42">
      <w:pPr>
        <w:pStyle w:val="23"/>
        <w:widowControl w:val="0"/>
        <w:spacing w:line="240" w:lineRule="auto"/>
        <w:ind w:firstLine="1134"/>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B19DC" w:rsidRPr="00AE6F03">
        <w:rPr>
          <w:rFonts w:ascii="GHEA Grapalat" w:hAnsi="GHEA Grapalat"/>
          <w:b/>
          <w:sz w:val="24"/>
          <w:szCs w:val="24"/>
          <w:lang w:val="en-GB"/>
        </w:rPr>
        <w:t>procurement</w:t>
      </w:r>
      <w:r w:rsidR="005B19DC" w:rsidRPr="00AE6F03">
        <w:rPr>
          <w:rFonts w:ascii="GHEA Grapalat" w:hAnsi="GHEA Grapalat"/>
          <w:b/>
          <w:sz w:val="24"/>
          <w:szCs w:val="24"/>
        </w:rPr>
        <w:t>@</w:t>
      </w:r>
      <w:proofErr w:type="spellStart"/>
      <w:r w:rsidR="005B19DC" w:rsidRPr="00AE6F03">
        <w:rPr>
          <w:rFonts w:ascii="GHEA Grapalat" w:hAnsi="GHEA Grapalat"/>
          <w:b/>
          <w:sz w:val="24"/>
          <w:szCs w:val="24"/>
          <w:lang w:val="en-GB"/>
        </w:rPr>
        <w:t>ncdc</w:t>
      </w:r>
      <w:proofErr w:type="spellEnd"/>
      <w:r w:rsidR="005B19DC" w:rsidRPr="00AE6F03">
        <w:rPr>
          <w:rFonts w:ascii="GHEA Grapalat" w:hAnsi="GHEA Grapalat"/>
          <w:b/>
          <w:sz w:val="24"/>
          <w:szCs w:val="24"/>
        </w:rPr>
        <w:t>.</w:t>
      </w:r>
      <w:r w:rsidR="005B19DC"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955AB" w:rsidRPr="00C955AB">
        <w:rPr>
          <w:rFonts w:ascii="GHEA Grapalat" w:hAnsi="GHEA Grapalat"/>
          <w:b/>
          <w:i w:val="0"/>
          <w:sz w:val="24"/>
          <w:szCs w:val="24"/>
        </w:rPr>
        <w:t>ремонтных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w:t>
      </w:r>
      <w:r w:rsidRPr="00A67CCA">
        <w:rPr>
          <w:rFonts w:ascii="GHEA Grapalat" w:hAnsi="GHEA Grapalat"/>
          <w:i w:val="0"/>
          <w:sz w:val="24"/>
          <w:szCs w:val="24"/>
        </w:rPr>
        <w:t xml:space="preserve">нужд </w:t>
      </w:r>
      <w:r w:rsidR="00A67CCA" w:rsidRPr="00A67CCA">
        <w:rPr>
          <w:rFonts w:ascii="GHEA Grapalat" w:hAnsi="GHEA Grapalat"/>
          <w:b/>
          <w:i w:val="0"/>
          <w:sz w:val="24"/>
          <w:szCs w:val="24"/>
        </w:rPr>
        <w:t>ГНО «Национальн</w:t>
      </w:r>
      <w:r w:rsidR="00A67CCA">
        <w:rPr>
          <w:rFonts w:ascii="GHEA Grapalat" w:hAnsi="GHEA Grapalat"/>
          <w:b/>
          <w:i w:val="0"/>
          <w:sz w:val="24"/>
          <w:szCs w:val="24"/>
        </w:rPr>
        <w:t>ого</w:t>
      </w:r>
      <w:r w:rsidR="00A67CCA" w:rsidRPr="00A67CCA">
        <w:rPr>
          <w:rFonts w:ascii="GHEA Grapalat" w:hAnsi="GHEA Grapalat"/>
          <w:b/>
          <w:i w:val="0"/>
          <w:sz w:val="24"/>
          <w:szCs w:val="24"/>
        </w:rPr>
        <w:t xml:space="preserve"> центр</w:t>
      </w:r>
      <w:r w:rsidR="00A67CCA">
        <w:rPr>
          <w:rFonts w:ascii="GHEA Grapalat" w:hAnsi="GHEA Grapalat"/>
          <w:b/>
          <w:i w:val="0"/>
          <w:sz w:val="24"/>
          <w:szCs w:val="24"/>
        </w:rPr>
        <w:t xml:space="preserve">а </w:t>
      </w:r>
      <w:r w:rsidR="00A67CCA" w:rsidRPr="00A67CCA">
        <w:rPr>
          <w:rFonts w:ascii="GHEA Grapalat" w:hAnsi="GHEA Grapalat"/>
          <w:b/>
          <w:i w:val="0"/>
          <w:sz w:val="24"/>
          <w:szCs w:val="24"/>
        </w:rPr>
        <w:t>по контролю и профилактике заболеваний» МЗ РА</w:t>
      </w:r>
      <w:r w:rsidRPr="00A67CCA">
        <w:rPr>
          <w:rFonts w:ascii="GHEA Grapalat" w:hAnsi="GHEA Grapalat"/>
          <w:i w:val="0"/>
          <w:sz w:val="24"/>
          <w:szCs w:val="24"/>
        </w:rPr>
        <w:t>, которые</w:t>
      </w:r>
      <w:r w:rsidRPr="009044F1">
        <w:rPr>
          <w:rFonts w:ascii="GHEA Grapalat" w:hAnsi="GHEA Grapalat"/>
          <w:i w:val="0"/>
          <w:sz w:val="24"/>
          <w:szCs w:val="24"/>
        </w:rPr>
        <w:t xml:space="preserve"> сгруппированы </w:t>
      </w:r>
      <w:r w:rsidR="004D1C9A">
        <w:rPr>
          <w:rFonts w:ascii="GHEA Grapalat" w:hAnsi="GHEA Grapalat"/>
          <w:i w:val="0"/>
          <w:sz w:val="24"/>
          <w:szCs w:val="24"/>
        </w:rPr>
        <w:t>1 лот:</w:t>
      </w:r>
    </w:p>
    <w:tbl>
      <w:tblPr>
        <w:tblW w:w="9857"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2"/>
        <w:gridCol w:w="1843"/>
        <w:gridCol w:w="6662"/>
      </w:tblGrid>
      <w:tr w:rsidR="00FC4AC0" w:rsidRPr="009044F1" w:rsidTr="004D1C9A">
        <w:trPr>
          <w:jc w:val="center"/>
        </w:trPr>
        <w:tc>
          <w:tcPr>
            <w:tcW w:w="3195"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62"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4D1C9A">
        <w:trPr>
          <w:jc w:val="center"/>
        </w:trPr>
        <w:tc>
          <w:tcPr>
            <w:tcW w:w="1352"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43"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62"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rsidTr="004D1C9A">
        <w:trPr>
          <w:jc w:val="center"/>
        </w:trPr>
        <w:tc>
          <w:tcPr>
            <w:tcW w:w="1352" w:type="dxa"/>
            <w:vAlign w:val="center"/>
          </w:tcPr>
          <w:p w:rsidR="00FC4AC0" w:rsidRPr="004D1C9A" w:rsidRDefault="00FC4AC0" w:rsidP="00B46D58">
            <w:pPr>
              <w:pStyle w:val="23"/>
              <w:widowControl w:val="0"/>
              <w:spacing w:after="120" w:line="240" w:lineRule="auto"/>
              <w:ind w:firstLine="0"/>
              <w:jc w:val="center"/>
              <w:rPr>
                <w:rFonts w:ascii="GHEA Grapalat" w:hAnsi="GHEA Grapalat"/>
                <w:sz w:val="24"/>
                <w:szCs w:val="24"/>
              </w:rPr>
            </w:pPr>
            <w:r w:rsidRPr="004D1C9A">
              <w:rPr>
                <w:rFonts w:ascii="GHEA Grapalat" w:hAnsi="GHEA Grapalat"/>
                <w:sz w:val="24"/>
                <w:szCs w:val="24"/>
              </w:rPr>
              <w:t>1</w:t>
            </w:r>
          </w:p>
        </w:tc>
        <w:tc>
          <w:tcPr>
            <w:tcW w:w="1843" w:type="dxa"/>
            <w:vAlign w:val="center"/>
          </w:tcPr>
          <w:p w:rsidR="00FC4AC0" w:rsidRPr="004D1C9A" w:rsidRDefault="004D1C9A" w:rsidP="00FC4AC0">
            <w:pPr>
              <w:pStyle w:val="23"/>
              <w:widowControl w:val="0"/>
              <w:spacing w:after="120" w:line="240" w:lineRule="auto"/>
              <w:ind w:firstLine="0"/>
              <w:jc w:val="center"/>
              <w:rPr>
                <w:rFonts w:ascii="GHEA Grapalat" w:hAnsi="GHEA Grapalat"/>
                <w:sz w:val="24"/>
                <w:szCs w:val="24"/>
              </w:rPr>
            </w:pPr>
            <w:r w:rsidRPr="004D1C9A">
              <w:rPr>
                <w:rFonts w:ascii="GHEA Grapalat" w:hAnsi="GHEA Grapalat"/>
                <w:sz w:val="24"/>
                <w:szCs w:val="24"/>
                <w:lang w:val="hy-AM"/>
              </w:rPr>
              <w:t>5,766,376</w:t>
            </w:r>
          </w:p>
        </w:tc>
        <w:tc>
          <w:tcPr>
            <w:tcW w:w="6662" w:type="dxa"/>
            <w:vAlign w:val="center"/>
          </w:tcPr>
          <w:p w:rsidR="00FC4AC0" w:rsidRPr="004D1C9A" w:rsidRDefault="004D1C9A" w:rsidP="00B46D58">
            <w:pPr>
              <w:pStyle w:val="23"/>
              <w:widowControl w:val="0"/>
              <w:spacing w:after="120" w:line="240" w:lineRule="auto"/>
              <w:ind w:firstLine="0"/>
              <w:rPr>
                <w:rFonts w:ascii="GHEA Grapalat" w:hAnsi="GHEA Grapalat"/>
                <w:sz w:val="24"/>
                <w:szCs w:val="24"/>
                <w:vertAlign w:val="subscript"/>
              </w:rPr>
            </w:pPr>
            <w:r w:rsidRPr="004D1C9A">
              <w:rPr>
                <w:rFonts w:ascii="GHEA Grapalat" w:hAnsi="GHEA Grapalat"/>
                <w:sz w:val="24"/>
                <w:szCs w:val="24"/>
              </w:rPr>
              <w:t>Ремонтные работы в пункте обслуживания граждан Министерства здравоохранения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056B4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056B4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056B4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056B4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056B4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056B4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056B4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056B4C">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056B4C">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056B4C">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056B4C">
      <w:pPr>
        <w:widowControl w:val="0"/>
        <w:tabs>
          <w:tab w:val="left" w:pos="1134"/>
        </w:tabs>
        <w:ind w:firstLine="567"/>
        <w:contextualSpacing/>
        <w:jc w:val="both"/>
        <w:rPr>
          <w:rFonts w:ascii="GHEA Grapalat" w:hAnsi="GHEA Grapalat" w:cs="Sylfaen"/>
        </w:rPr>
      </w:pPr>
    </w:p>
    <w:p w:rsidR="00753E6E" w:rsidRPr="009044F1" w:rsidRDefault="00753E6E" w:rsidP="00056B4C">
      <w:pPr>
        <w:widowControl w:val="0"/>
        <w:tabs>
          <w:tab w:val="left" w:pos="1134"/>
        </w:tabs>
        <w:ind w:firstLine="567"/>
        <w:contextualSpacing/>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056B4C">
      <w:pPr>
        <w:widowControl w:val="0"/>
        <w:tabs>
          <w:tab w:val="left" w:pos="1134"/>
        </w:tabs>
        <w:ind w:firstLine="567"/>
        <w:contextualSpacing/>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056B4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056B4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056B4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056B4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4272E3" w:rsidRPr="009044F1" w:rsidRDefault="00096865" w:rsidP="00056B4C">
      <w:pPr>
        <w:widowControl w:val="0"/>
        <w:tabs>
          <w:tab w:val="left" w:pos="1134"/>
        </w:tabs>
        <w:ind w:firstLine="567"/>
        <w:contextualSpacing/>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056B4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056B4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056B4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056B4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056B4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056B4C">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056B4C">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056B4C">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056B4C">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056B4C">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056B4C">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056B4C">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056B4C" w:rsidRDefault="00056B4C"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56B4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056B4C">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056B4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1078B">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056B4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63139" w:rsidRPr="00B12C1B">
        <w:rPr>
          <w:rFonts w:ascii="GHEA Grapalat" w:hAnsi="GHEA Grapalat"/>
          <w:b/>
          <w:sz w:val="22"/>
          <w:szCs w:val="22"/>
        </w:rPr>
        <w:t>г</w:t>
      </w:r>
      <w:proofErr w:type="gramEnd"/>
      <w:r w:rsidR="00263139" w:rsidRPr="00B12C1B">
        <w:rPr>
          <w:rFonts w:ascii="GHEA Grapalat" w:hAnsi="GHEA Grapalat"/>
          <w:b/>
          <w:sz w:val="22"/>
          <w:szCs w:val="22"/>
        </w:rPr>
        <w:t>.</w:t>
      </w:r>
      <w:r w:rsidR="00263139" w:rsidRPr="00E063D7">
        <w:rPr>
          <w:rFonts w:ascii="GHEA Grapalat" w:hAnsi="GHEA Grapalat"/>
          <w:i/>
          <w:sz w:val="22"/>
          <w:szCs w:val="22"/>
        </w:rPr>
        <w:t xml:space="preserve"> </w:t>
      </w:r>
      <w:r w:rsidR="00263139" w:rsidRPr="00E063D7">
        <w:rPr>
          <w:rFonts w:ascii="GHEA Grapalat" w:hAnsi="GHEA Grapalat"/>
          <w:b/>
          <w:sz w:val="22"/>
          <w:szCs w:val="22"/>
        </w:rPr>
        <w:t>Ереван, ул. М.</w:t>
      </w:r>
      <w:r w:rsidR="00263139" w:rsidRPr="00E063D7">
        <w:rPr>
          <w:rFonts w:ascii="GHEA Grapalat" w:hAnsi="GHEA Grapalat"/>
          <w:b/>
          <w:sz w:val="22"/>
          <w:szCs w:val="22"/>
          <w:lang w:val="hy-AM"/>
        </w:rPr>
        <w:t xml:space="preserve"> </w:t>
      </w:r>
      <w:proofErr w:type="spellStart"/>
      <w:r w:rsidR="00263139" w:rsidRPr="00E063D7">
        <w:rPr>
          <w:rFonts w:ascii="GHEA Grapalat" w:hAnsi="GHEA Grapalat"/>
          <w:b/>
          <w:sz w:val="22"/>
          <w:szCs w:val="22"/>
        </w:rPr>
        <w:t>Гераци</w:t>
      </w:r>
      <w:proofErr w:type="spellEnd"/>
      <w:r w:rsidR="00263139" w:rsidRPr="00E063D7">
        <w:rPr>
          <w:rFonts w:ascii="GHEA Grapalat" w:hAnsi="GHEA Grapalat"/>
          <w:sz w:val="22"/>
          <w:szCs w:val="22"/>
        </w:rPr>
        <w:t>,</w:t>
      </w:r>
      <w:r w:rsidR="00263139">
        <w:rPr>
          <w:rFonts w:ascii="GHEA Grapalat" w:hAnsi="GHEA Grapalat"/>
          <w:sz w:val="22"/>
          <w:szCs w:val="22"/>
        </w:rPr>
        <w:t xml:space="preserve"> </w:t>
      </w:r>
      <w:r w:rsidR="00263139" w:rsidRPr="00263139">
        <w:rPr>
          <w:rFonts w:ascii="GHEA Grapalat" w:hAnsi="GHEA Grapalat"/>
          <w:b/>
          <w:sz w:val="22"/>
          <w:szCs w:val="22"/>
        </w:rPr>
        <w:t>д. 12</w:t>
      </w:r>
      <w:r w:rsidR="00263139" w:rsidRPr="00E063D7">
        <w:rPr>
          <w:rFonts w:ascii="GHEA Grapalat" w:hAnsi="GHEA Grapalat"/>
          <w:sz w:val="22"/>
          <w:szCs w:val="22"/>
        </w:rPr>
        <w:t xml:space="preserve"> не позднее, </w:t>
      </w:r>
      <w:r w:rsidR="00263139" w:rsidRPr="0085239A">
        <w:rPr>
          <w:rFonts w:ascii="GHEA Grapalat" w:hAnsi="GHEA Grapalat"/>
          <w:sz w:val="22"/>
          <w:szCs w:val="22"/>
        </w:rPr>
        <w:t xml:space="preserve">чем </w:t>
      </w:r>
      <w:r w:rsidR="00263139" w:rsidRPr="0085239A">
        <w:rPr>
          <w:rFonts w:ascii="GHEA Grapalat" w:hAnsi="GHEA Grapalat"/>
          <w:b/>
          <w:sz w:val="22"/>
          <w:szCs w:val="22"/>
        </w:rPr>
        <w:t xml:space="preserve">до </w:t>
      </w:r>
      <w:r w:rsidR="00263139">
        <w:rPr>
          <w:rFonts w:ascii="GHEA Grapalat" w:hAnsi="GHEA Grapalat"/>
          <w:b/>
          <w:sz w:val="22"/>
          <w:szCs w:val="22"/>
        </w:rPr>
        <w:t>10:30</w:t>
      </w:r>
      <w:r w:rsidR="00263139" w:rsidRPr="0085239A">
        <w:rPr>
          <w:rFonts w:ascii="GHEA Grapalat" w:hAnsi="GHEA Grapalat"/>
          <w:b/>
          <w:sz w:val="22"/>
          <w:szCs w:val="22"/>
        </w:rPr>
        <w:t xml:space="preserve"> часов </w:t>
      </w:r>
      <w:r w:rsidR="00C25B22">
        <w:rPr>
          <w:rFonts w:ascii="GHEA Grapalat" w:hAnsi="GHEA Grapalat"/>
          <w:b/>
          <w:sz w:val="22"/>
          <w:szCs w:val="22"/>
        </w:rPr>
        <w:t>08</w:t>
      </w:r>
      <w:r w:rsidR="00263139" w:rsidRPr="0085239A">
        <w:rPr>
          <w:rFonts w:ascii="GHEA Grapalat" w:hAnsi="GHEA Grapalat"/>
          <w:b/>
          <w:sz w:val="22"/>
          <w:szCs w:val="22"/>
        </w:rPr>
        <w:t>-го дня</w:t>
      </w:r>
      <w:r w:rsidR="00263139">
        <w:rPr>
          <w:rFonts w:ascii="GHEA Grapalat" w:hAnsi="GHEA Grapalat"/>
          <w:sz w:val="24"/>
          <w:szCs w:val="24"/>
        </w:rPr>
        <w:t xml:space="preserve">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BA4929" w:rsidRPr="006259BB" w:rsidRDefault="00BA4929" w:rsidP="00056B4C">
      <w:pPr>
        <w:pStyle w:val="23"/>
        <w:widowControl w:val="0"/>
        <w:tabs>
          <w:tab w:val="left" w:pos="1134"/>
        </w:tabs>
        <w:spacing w:line="240" w:lineRule="auto"/>
        <w:ind w:firstLine="567"/>
        <w:contextualSpacing/>
        <w:rPr>
          <w:rFonts w:ascii="GHEA Grapalat" w:hAnsi="GHEA Grapalat"/>
          <w:sz w:val="24"/>
          <w:szCs w:val="24"/>
        </w:rPr>
      </w:pPr>
      <w:r w:rsidRPr="000F5786">
        <w:rPr>
          <w:rFonts w:ascii="GHEA Grapalat" w:hAnsi="GHEA Grapalat"/>
          <w:sz w:val="24"/>
          <w:szCs w:val="24"/>
        </w:rPr>
        <w:t>Заявки на процедуру получает и в журнале регистрации заявок регистрирует секретарь комиссии</w:t>
      </w:r>
      <w:r w:rsidR="000F5786" w:rsidRPr="000F5786">
        <w:rPr>
          <w:rFonts w:ascii="GHEA Grapalat" w:hAnsi="GHEA Grapalat"/>
          <w:sz w:val="24"/>
          <w:szCs w:val="24"/>
        </w:rPr>
        <w:t xml:space="preserve"> </w:t>
      </w:r>
      <w:proofErr w:type="spellStart"/>
      <w:r w:rsidR="000F5786" w:rsidRPr="000F5786">
        <w:rPr>
          <w:rFonts w:ascii="GHEA Grapalat" w:hAnsi="GHEA Grapalat"/>
          <w:b/>
          <w:sz w:val="24"/>
          <w:szCs w:val="24"/>
        </w:rPr>
        <w:t>Астгик</w:t>
      </w:r>
      <w:proofErr w:type="spellEnd"/>
      <w:r w:rsidR="000F5786" w:rsidRPr="000F5786">
        <w:rPr>
          <w:rFonts w:ascii="GHEA Grapalat" w:hAnsi="GHEA Grapalat"/>
          <w:b/>
          <w:sz w:val="24"/>
          <w:szCs w:val="24"/>
        </w:rPr>
        <w:t xml:space="preserve"> </w:t>
      </w:r>
      <w:proofErr w:type="spellStart"/>
      <w:r w:rsidR="000F5786" w:rsidRPr="000F5786">
        <w:rPr>
          <w:rFonts w:ascii="GHEA Grapalat" w:hAnsi="GHEA Grapalat"/>
          <w:b/>
          <w:sz w:val="24"/>
          <w:szCs w:val="24"/>
        </w:rPr>
        <w:t>Вирабян</w:t>
      </w:r>
      <w:proofErr w:type="spellEnd"/>
      <w:r w:rsidR="000F5786" w:rsidRPr="000F5786">
        <w:rPr>
          <w:rFonts w:ascii="GHEA Grapalat" w:hAnsi="GHEA Grapalat"/>
          <w:sz w:val="24"/>
          <w:szCs w:val="24"/>
        </w:rPr>
        <w:t xml:space="preserve">. </w:t>
      </w:r>
      <w:r w:rsidRPr="000F5786">
        <w:rPr>
          <w:rFonts w:ascii="GHEA Grapalat" w:hAnsi="GHEA Grapalat"/>
          <w:sz w:val="24"/>
          <w:szCs w:val="24"/>
        </w:rPr>
        <w:t>Секретарь комиссии регистрирует заявки в журнале регистрации по очередности их получения, с указанием</w:t>
      </w:r>
      <w:r w:rsidRPr="006259BB">
        <w:rPr>
          <w:rFonts w:ascii="GHEA Grapalat" w:hAnsi="GHEA Grapalat"/>
          <w:sz w:val="24"/>
          <w:szCs w:val="24"/>
        </w:rPr>
        <w:t xml:space="preserve">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056B4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56B4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056B4C">
      <w:pPr>
        <w:contextualSpacing/>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056B4C">
      <w:pPr>
        <w:contextualSpacing/>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w:t>
      </w:r>
      <w:proofErr w:type="gramStart"/>
      <w:r w:rsidR="003C5795" w:rsidRPr="003C5795">
        <w:rPr>
          <w:rFonts w:ascii="GHEA Grapalat" w:hAnsi="GHEA Grapalat"/>
        </w:rPr>
        <w:t>в</w:t>
      </w:r>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056B4C">
      <w:pPr>
        <w:ind w:firstLine="284"/>
        <w:contextualSpacing/>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056B4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056B4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056B4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371A18" w:rsidRDefault="000F5786" w:rsidP="00056B4C">
      <w:pPr>
        <w:pStyle w:val="norm"/>
        <w:widowControl w:val="0"/>
        <w:tabs>
          <w:tab w:val="left" w:pos="1134"/>
        </w:tabs>
        <w:spacing w:line="240" w:lineRule="auto"/>
        <w:ind w:firstLine="567"/>
        <w:contextualSpacing/>
        <w:rPr>
          <w:rFonts w:ascii="GHEA Grapalat" w:hAnsi="GHEA Grapalat"/>
          <w:b/>
          <w:sz w:val="24"/>
          <w:szCs w:val="24"/>
        </w:rPr>
      </w:pPr>
      <w:r>
        <w:rPr>
          <w:rFonts w:ascii="GHEA Grapalat" w:hAnsi="GHEA Grapalat"/>
          <w:sz w:val="24"/>
          <w:szCs w:val="24"/>
        </w:rPr>
        <w:t>3</w:t>
      </w:r>
      <w:r w:rsidR="0062795D" w:rsidRPr="00371A18">
        <w:rPr>
          <w:rFonts w:ascii="GHEA Grapalat" w:hAnsi="GHEA Grapalat"/>
          <w:b/>
          <w:sz w:val="24"/>
          <w:szCs w:val="24"/>
        </w:rPr>
        <w:t>)</w:t>
      </w:r>
      <w:r w:rsidR="007014DE" w:rsidRPr="00371A18">
        <w:rPr>
          <w:rFonts w:ascii="GHEA Grapalat" w:hAnsi="GHEA Grapalat"/>
          <w:b/>
          <w:sz w:val="24"/>
          <w:szCs w:val="24"/>
        </w:rPr>
        <w:t xml:space="preserve"> </w:t>
      </w:r>
      <w:r w:rsidR="00BD4B37" w:rsidRPr="00371A18">
        <w:rPr>
          <w:rFonts w:ascii="GHEA Grapalat" w:hAnsi="GHEA Grapalat"/>
          <w:b/>
          <w:sz w:val="24"/>
          <w:szCs w:val="24"/>
        </w:rPr>
        <w:t>п</w:t>
      </w:r>
      <w:r w:rsidR="00F55752" w:rsidRPr="00371A18">
        <w:rPr>
          <w:rFonts w:ascii="GHEA Grapalat" w:hAnsi="GHEA Grapalat"/>
          <w:b/>
          <w:sz w:val="24"/>
          <w:szCs w:val="24"/>
        </w:rPr>
        <w:t>ри закупке строительных работ:</w:t>
      </w:r>
    </w:p>
    <w:p w:rsidR="0088370A" w:rsidRPr="00371A18" w:rsidRDefault="00DC5D72" w:rsidP="00056B4C">
      <w:pPr>
        <w:pStyle w:val="HTML"/>
        <w:shd w:val="clear" w:color="auto" w:fill="F8F9FA"/>
        <w:contextualSpacing/>
        <w:jc w:val="both"/>
        <w:rPr>
          <w:rFonts w:ascii="GHEA Grapalat" w:hAnsi="GHEA Grapalat"/>
          <w:b/>
          <w:sz w:val="24"/>
          <w:szCs w:val="24"/>
          <w:lang w:val="ru-RU"/>
        </w:rPr>
      </w:pPr>
      <w:proofErr w:type="gramStart"/>
      <w:r w:rsidRPr="00371A18">
        <w:rPr>
          <w:rFonts w:ascii="GHEA Grapalat" w:hAnsi="GHEA Grapalat" w:cs="Times New Roman"/>
          <w:b/>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roofErr w:type="gramEnd"/>
      <w:r w:rsidRPr="00371A18">
        <w:rPr>
          <w:rFonts w:ascii="GHEA Grapalat" w:hAnsi="GHEA Grapalat" w:cs="Times New Roman"/>
          <w:b/>
          <w:sz w:val="24"/>
          <w:szCs w:val="24"/>
          <w:lang w:val="ru-RU" w:eastAsia="ru-RU" w:bidi="ru-RU"/>
        </w:rPr>
        <w:t xml:space="preserve"> Заверение, предусмотренное настоящим подпунктом, также подтверждается отдельным приложением к заключаемому договору</w:t>
      </w:r>
      <w:r w:rsidR="000C4775" w:rsidRPr="00371A18">
        <w:rPr>
          <w:rFonts w:ascii="GHEA Grapalat" w:hAnsi="GHEA Grapalat"/>
          <w:b/>
          <w:sz w:val="24"/>
          <w:szCs w:val="24"/>
          <w:lang w:val="ru-RU"/>
        </w:rPr>
        <w:t>.</w:t>
      </w:r>
    </w:p>
    <w:p w:rsidR="000845F6" w:rsidRPr="009044F1" w:rsidRDefault="00C532B3" w:rsidP="00056B4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C532B3" w:rsidP="00056B4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56B4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056B4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056B4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056B4C">
      <w:pPr>
        <w:pStyle w:val="norm"/>
        <w:widowControl w:val="0"/>
        <w:tabs>
          <w:tab w:val="left" w:pos="1134"/>
        </w:tabs>
        <w:spacing w:line="240" w:lineRule="auto"/>
        <w:ind w:firstLine="567"/>
        <w:contextualSpacing/>
        <w:rPr>
          <w:rFonts w:ascii="GHEA Grapalat" w:hAnsi="GHEA Grapalat" w:cs="Sylfaen"/>
          <w:sz w:val="24"/>
          <w:szCs w:val="24"/>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532B3">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C532B3">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C532B3">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371A18" w:rsidRDefault="0079529B" w:rsidP="00C532B3">
      <w:pPr>
        <w:pStyle w:val="HTML"/>
        <w:shd w:val="clear" w:color="auto" w:fill="F8F9FA"/>
        <w:contextualSpacing/>
        <w:jc w:val="both"/>
        <w:rPr>
          <w:rFonts w:ascii="GHEA Grapalat" w:hAnsi="GHEA Grapalat"/>
          <w:b/>
          <w:sz w:val="24"/>
          <w:szCs w:val="24"/>
          <w:lang w:val="ru-RU"/>
        </w:rPr>
      </w:pPr>
      <w:r w:rsidRPr="00371A18">
        <w:rPr>
          <w:rFonts w:ascii="GHEA Grapalat" w:hAnsi="GHEA Grapalat" w:cs="Times New Roman"/>
          <w:b/>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roofErr w:type="gramStart"/>
      <w:r w:rsidRPr="00371A18">
        <w:rPr>
          <w:rFonts w:ascii="GHEA Grapalat" w:hAnsi="GHEA Grapalat"/>
          <w:b/>
          <w:sz w:val="24"/>
          <w:szCs w:val="24"/>
          <w:lang w:val="ru-RU"/>
        </w:rPr>
        <w:t>ВС</w:t>
      </w:r>
      <w:proofErr w:type="gramEnd"/>
      <w:r w:rsidRPr="00371A18">
        <w:rPr>
          <w:rFonts w:ascii="GHEA Grapalat" w:hAnsi="GHEA Grapalat"/>
          <w:b/>
          <w:sz w:val="24"/>
          <w:szCs w:val="24"/>
          <w:lang w:val="ru-RU"/>
        </w:rPr>
        <w:t>= ЦУ/СЦ</w:t>
      </w:r>
      <w:r w:rsidRPr="00371A18">
        <w:rPr>
          <w:rFonts w:ascii="GHEA Grapalat" w:hAnsi="GHEA Grapalat"/>
          <w:b/>
          <w:sz w:val="24"/>
          <w:szCs w:val="24"/>
        </w:rPr>
        <w:t>x</w:t>
      </w:r>
      <w:r w:rsidRPr="00371A18">
        <w:rPr>
          <w:rFonts w:ascii="GHEA Grapalat" w:hAnsi="GHEA Grapalat"/>
          <w:b/>
          <w:sz w:val="24"/>
          <w:szCs w:val="24"/>
          <w:lang w:val="ru-RU"/>
        </w:rPr>
        <w:t>ОР где:</w:t>
      </w:r>
    </w:p>
    <w:p w:rsidR="0079529B" w:rsidRPr="00371A18" w:rsidRDefault="0079529B" w:rsidP="00C532B3">
      <w:pPr>
        <w:pStyle w:val="norm"/>
        <w:widowControl w:val="0"/>
        <w:spacing w:line="240" w:lineRule="auto"/>
        <w:ind w:firstLine="567"/>
        <w:contextualSpacing/>
        <w:rPr>
          <w:rFonts w:ascii="GHEA Grapalat" w:hAnsi="GHEA Grapalat"/>
          <w:b/>
          <w:sz w:val="24"/>
          <w:szCs w:val="24"/>
        </w:rPr>
      </w:pPr>
      <w:r w:rsidRPr="00371A18">
        <w:rPr>
          <w:rFonts w:ascii="GHEA Grapalat" w:hAnsi="GHEA Grapalat"/>
          <w:b/>
          <w:sz w:val="24"/>
          <w:szCs w:val="24"/>
        </w:rPr>
        <w:t>ЦУ -</w:t>
      </w:r>
      <w:r w:rsidRPr="00371A18">
        <w:rPr>
          <w:rStyle w:val="y2iqfc"/>
          <w:rFonts w:ascii="inherit" w:hAnsi="inherit"/>
          <w:b/>
          <w:color w:val="202124"/>
          <w:sz w:val="42"/>
          <w:szCs w:val="42"/>
        </w:rPr>
        <w:t xml:space="preserve"> </w:t>
      </w:r>
      <w:r w:rsidRPr="00371A18">
        <w:rPr>
          <w:rFonts w:ascii="GHEA Grapalat" w:hAnsi="GHEA Grapalat"/>
          <w:b/>
          <w:sz w:val="24"/>
          <w:szCs w:val="24"/>
        </w:rPr>
        <w:t>цена,</w:t>
      </w:r>
      <w:r w:rsidRPr="00371A18">
        <w:rPr>
          <w:rStyle w:val="y2iqfc"/>
          <w:rFonts w:ascii="inherit" w:hAnsi="inherit"/>
          <w:b/>
          <w:color w:val="202124"/>
          <w:sz w:val="42"/>
          <w:szCs w:val="42"/>
        </w:rPr>
        <w:t xml:space="preserve"> </w:t>
      </w:r>
      <w:r w:rsidRPr="00371A18">
        <w:rPr>
          <w:rFonts w:ascii="GHEA Grapalat" w:hAnsi="GHEA Grapalat"/>
          <w:b/>
          <w:sz w:val="24"/>
          <w:szCs w:val="24"/>
        </w:rPr>
        <w:t>предложенная отобранным участником,</w:t>
      </w:r>
    </w:p>
    <w:p w:rsidR="0079529B" w:rsidRPr="00371A18" w:rsidRDefault="0079529B" w:rsidP="00C532B3">
      <w:pPr>
        <w:pStyle w:val="norm"/>
        <w:widowControl w:val="0"/>
        <w:spacing w:line="240" w:lineRule="auto"/>
        <w:ind w:firstLine="567"/>
        <w:contextualSpacing/>
        <w:rPr>
          <w:rFonts w:ascii="GHEA Grapalat" w:hAnsi="GHEA Grapalat"/>
          <w:b/>
          <w:sz w:val="24"/>
          <w:szCs w:val="24"/>
        </w:rPr>
      </w:pPr>
      <w:r w:rsidRPr="00371A18">
        <w:rPr>
          <w:rFonts w:ascii="GHEA Grapalat" w:hAnsi="GHEA Grapalat"/>
          <w:b/>
          <w:sz w:val="24"/>
          <w:szCs w:val="24"/>
        </w:rPr>
        <w:t>СЦ-сметная цена строительных работ, опубликованная в настоящем приглашении,</w:t>
      </w:r>
    </w:p>
    <w:p w:rsidR="0079529B" w:rsidRPr="00371A18" w:rsidRDefault="0079529B" w:rsidP="00C532B3">
      <w:pPr>
        <w:pStyle w:val="norm"/>
        <w:widowControl w:val="0"/>
        <w:spacing w:line="240" w:lineRule="auto"/>
        <w:ind w:firstLine="567"/>
        <w:contextualSpacing/>
        <w:rPr>
          <w:rFonts w:ascii="GHEA Grapalat" w:hAnsi="GHEA Grapalat"/>
          <w:b/>
          <w:sz w:val="24"/>
          <w:szCs w:val="24"/>
        </w:rPr>
      </w:pPr>
      <w:r w:rsidRPr="00371A18">
        <w:rPr>
          <w:rFonts w:ascii="GHEA Grapalat" w:hAnsi="GHEA Grapalat"/>
          <w:b/>
          <w:sz w:val="24"/>
          <w:szCs w:val="24"/>
        </w:rPr>
        <w:t>ОР - объем работ, представленный данным исполнительным актом, в денежном выражении,</w:t>
      </w:r>
    </w:p>
    <w:p w:rsidR="00B95FE0" w:rsidRPr="009044F1" w:rsidRDefault="0079529B" w:rsidP="00C532B3">
      <w:pPr>
        <w:pStyle w:val="norm"/>
        <w:widowControl w:val="0"/>
        <w:tabs>
          <w:tab w:val="left" w:pos="1134"/>
        </w:tabs>
        <w:spacing w:line="240" w:lineRule="auto"/>
        <w:ind w:firstLine="567"/>
        <w:contextualSpacing/>
        <w:rPr>
          <w:rFonts w:ascii="GHEA Grapalat" w:hAnsi="GHEA Grapalat" w:cs="Sylfaen"/>
          <w:sz w:val="24"/>
          <w:szCs w:val="24"/>
        </w:rPr>
      </w:pPr>
      <w:r w:rsidRPr="00371A18">
        <w:rPr>
          <w:rFonts w:ascii="GHEA Grapalat" w:hAnsi="GHEA Grapalat"/>
          <w:b/>
          <w:sz w:val="24"/>
          <w:szCs w:val="24"/>
        </w:rPr>
        <w:t xml:space="preserve">ВС-сумма, </w:t>
      </w:r>
      <w:proofErr w:type="gramStart"/>
      <w:r w:rsidRPr="00371A18">
        <w:rPr>
          <w:rFonts w:ascii="GHEA Grapalat" w:hAnsi="GHEA Grapalat"/>
          <w:b/>
          <w:sz w:val="24"/>
          <w:szCs w:val="24"/>
        </w:rPr>
        <w:t>выплачиваемая</w:t>
      </w:r>
      <w:proofErr w:type="gramEnd"/>
      <w:r w:rsidRPr="00371A18">
        <w:rPr>
          <w:rFonts w:ascii="GHEA Grapalat" w:hAnsi="GHEA Grapalat"/>
          <w:b/>
          <w:sz w:val="24"/>
          <w:szCs w:val="24"/>
        </w:rPr>
        <w:t xml:space="preserve"> за работы, указанные в объемной </w:t>
      </w:r>
      <w:proofErr w:type="spellStart"/>
      <w:r w:rsidRPr="00371A18">
        <w:rPr>
          <w:rFonts w:ascii="GHEA Grapalat" w:hAnsi="GHEA Grapalat"/>
          <w:b/>
          <w:sz w:val="24"/>
          <w:szCs w:val="24"/>
        </w:rPr>
        <w:t>ведомость-смете</w:t>
      </w:r>
      <w:proofErr w:type="spellEnd"/>
      <w:r>
        <w:rPr>
          <w:rFonts w:ascii="GHEA Grapalat" w:hAnsi="GHEA Grapalat"/>
          <w:sz w:val="24"/>
          <w:szCs w:val="24"/>
        </w:rPr>
        <w:t>.</w:t>
      </w:r>
    </w:p>
    <w:p w:rsidR="00B95FE0" w:rsidRPr="009044F1" w:rsidRDefault="00C134C5" w:rsidP="00C532B3">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C532B3">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C532B3">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C532B3">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C532B3">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C532B3">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C532B3">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roofErr w:type="gramEnd"/>
    </w:p>
    <w:p w:rsidR="00A45946" w:rsidRPr="009044F1" w:rsidRDefault="00C8055A" w:rsidP="00C532B3">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327261">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32726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D62E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C25B22">
        <w:rPr>
          <w:rFonts w:ascii="GHEA Grapalat" w:hAnsi="GHEA Grapalat"/>
          <w:b/>
          <w:sz w:val="24"/>
          <w:szCs w:val="24"/>
        </w:rPr>
        <w:t>08</w:t>
      </w:r>
      <w:r w:rsidR="000E21F2" w:rsidRPr="00ED62E6">
        <w:rPr>
          <w:rFonts w:ascii="GHEA Grapalat" w:hAnsi="GHEA Grapalat"/>
          <w:b/>
          <w:sz w:val="24"/>
          <w:szCs w:val="24"/>
        </w:rPr>
        <w:t xml:space="preserve">-ый день в </w:t>
      </w:r>
      <w:r w:rsidR="00ED62E6">
        <w:rPr>
          <w:rFonts w:ascii="GHEA Grapalat" w:hAnsi="GHEA Grapalat"/>
          <w:b/>
          <w:sz w:val="24"/>
          <w:szCs w:val="24"/>
        </w:rPr>
        <w:t>10:30 часов</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D62E6">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D62E6">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D62E6">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D62E6">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D62E6">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D62E6">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ED62E6">
      <w:pPr>
        <w:pStyle w:val="23"/>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ED62E6">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D62E6">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ED62E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ED62E6">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1548F">
        <w:rPr>
          <w:rFonts w:ascii="GHEA Grapalat" w:hAnsi="GHEA Grapalat"/>
          <w:i w:val="0"/>
          <w:sz w:val="24"/>
          <w:szCs w:val="24"/>
        </w:rPr>
        <w:t>,</w:t>
      </w:r>
      <w:r w:rsidRPr="009044F1">
        <w:rPr>
          <w:rFonts w:ascii="GHEA Grapalat" w:hAnsi="GHEA Grapalat"/>
          <w:i w:val="0"/>
          <w:sz w:val="24"/>
          <w:szCs w:val="24"/>
        </w:rPr>
        <w:t xml:space="preserve"> </w:t>
      </w:r>
      <w:r w:rsidR="0061548F"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Del="00992C40" w:rsidRDefault="00096865" w:rsidP="00ED62E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D62E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ED62E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ED62E6">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ED62E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D62E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802408" w:rsidRDefault="009B6D58" w:rsidP="00ED62E6">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ED62E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ED62E6">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ED62E6">
      <w:pPr>
        <w:pStyle w:val="norm"/>
        <w:widowControl w:val="0"/>
        <w:tabs>
          <w:tab w:val="left" w:pos="1134"/>
        </w:tabs>
        <w:spacing w:line="240" w:lineRule="auto"/>
        <w:ind w:firstLine="567"/>
        <w:contextualSpacing/>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proofErr w:type="gramStart"/>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ED62E6">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ED62E6">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D62E6">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ED62E6">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05196C" w:rsidRPr="00CE18BF">
        <w:rPr>
          <w:rFonts w:ascii="GHEA Grapalat" w:hAnsi="GHEA Grapalat"/>
          <w:sz w:val="24"/>
          <w:szCs w:val="24"/>
        </w:rPr>
        <w:t>ю(</w:t>
      </w:r>
      <w:proofErr w:type="gramEnd"/>
      <w:r w:rsidR="0005196C" w:rsidRPr="00CE18BF">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ED62E6">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D62E6">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D62E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D62E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ED62E6">
      <w:pPr>
        <w:widowControl w:val="0"/>
        <w:tabs>
          <w:tab w:val="left" w:pos="1276"/>
        </w:tabs>
        <w:contextualSpacing/>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proofErr w:type="gramStart"/>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w:t>
      </w:r>
      <w:proofErr w:type="gramEnd"/>
      <w:r w:rsidR="00875295" w:rsidRPr="00110330">
        <w:rPr>
          <w:rFonts w:ascii="GHEA Grapalat" w:hAnsi="GHEA Grapalat"/>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110330">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110330">
        <w:rPr>
          <w:rFonts w:ascii="GHEA Grapalat" w:hAnsi="GHEA Grapalat"/>
        </w:rPr>
        <w:t xml:space="preserve">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ED62E6">
      <w:pPr>
        <w:widowControl w:val="0"/>
        <w:tabs>
          <w:tab w:val="left" w:pos="1276"/>
        </w:tabs>
        <w:contextualSpacing/>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ED62E6">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ED62E6">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 xml:space="preserve">наличии возбужденного участником и незавершенного судебного дела по обжалованию решения </w:t>
      </w:r>
      <w:proofErr w:type="gramStart"/>
      <w:r w:rsidR="002E2964" w:rsidRPr="002F37FB">
        <w:rPr>
          <w:rFonts w:ascii="GHEA Grapalat" w:hAnsi="GHEA Grapalat"/>
        </w:rPr>
        <w:t>-н</w:t>
      </w:r>
      <w:proofErr w:type="gramEnd"/>
      <w:r w:rsidR="002E2964" w:rsidRPr="002F37FB">
        <w:rPr>
          <w:rFonts w:ascii="GHEA Grapalat" w:hAnsi="GHEA Grapalat"/>
        </w:rPr>
        <w:t>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ED62E6">
      <w:pPr>
        <w:widowControl w:val="0"/>
        <w:tabs>
          <w:tab w:val="left" w:pos="1134"/>
        </w:tabs>
        <w:ind w:left="-360"/>
        <w:contextualSpacing/>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proofErr w:type="gramStart"/>
      <w:r w:rsidR="00904B1C" w:rsidRPr="00EB2758">
        <w:rPr>
          <w:rFonts w:ascii="GHEA Grapalat" w:hAnsi="GHEA Grapalat" w:cs="Sylfaen"/>
        </w:rPr>
        <w:t>,</w:t>
      </w:r>
      <w:proofErr w:type="gramEnd"/>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904B1C" w:rsidRPr="00EB2758">
        <w:rPr>
          <w:rFonts w:ascii="GHEA Grapalat" w:hAnsi="GHEA Grapalat" w:cs="Sylfaen"/>
        </w:rPr>
        <w:t>я-</w:t>
      </w:r>
      <w:proofErr w:type="gramEnd"/>
      <w:r w:rsidR="00904B1C" w:rsidRPr="00EB2758">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9044F1" w:rsidRDefault="00A63D83" w:rsidP="00ED62E6">
      <w:pPr>
        <w:widowControl w:val="0"/>
        <w:tabs>
          <w:tab w:val="left" w:pos="1276"/>
        </w:tabs>
        <w:ind w:firstLine="567"/>
        <w:contextualSpacing/>
        <w:jc w:val="both"/>
        <w:rPr>
          <w:rFonts w:ascii="GHEA Grapalat" w:hAnsi="GHEA Grapalat"/>
        </w:rPr>
      </w:pPr>
      <w:r>
        <w:rPr>
          <w:rFonts w:ascii="GHEA Grapalat" w:hAnsi="GHEA Grapalat"/>
        </w:rPr>
        <w:t>8.1</w:t>
      </w:r>
      <w:r w:rsidR="00B30203">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D62E6">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D62E6">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ED62E6">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ED62E6">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D62E6">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ED62E6">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D62E6">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D62E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D62E6">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D62E6">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D62E6">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ED62E6">
      <w:pPr>
        <w:pStyle w:val="23"/>
        <w:widowControl w:val="0"/>
        <w:spacing w:line="240" w:lineRule="auto"/>
        <w:ind w:firstLine="567"/>
        <w:contextualSpacing/>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0061548F" w:rsidRPr="0061548F">
        <w:rPr>
          <w:rFonts w:ascii="GHEA Grapalat" w:hAnsi="GHEA Grapalat"/>
          <w:b/>
          <w:sz w:val="24"/>
          <w:szCs w:val="24"/>
        </w:rPr>
        <w:t xml:space="preserve">10 </w:t>
      </w:r>
      <w:r w:rsidRPr="0061548F">
        <w:rPr>
          <w:rFonts w:ascii="GHEA Grapalat" w:hAnsi="GHEA Grapalat"/>
          <w:b/>
          <w:sz w:val="24"/>
          <w:szCs w:val="24"/>
        </w:rPr>
        <w:t>календарных дней</w:t>
      </w:r>
      <w:r w:rsidRPr="009044F1">
        <w:rPr>
          <w:rFonts w:ascii="GHEA Grapalat" w:hAnsi="GHEA Grapalat"/>
          <w:sz w:val="24"/>
          <w:szCs w:val="24"/>
        </w:rPr>
        <w:t>.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ED62E6">
      <w:pPr>
        <w:pStyle w:val="norm"/>
        <w:widowControl w:val="0"/>
        <w:tabs>
          <w:tab w:val="left" w:pos="1276"/>
        </w:tabs>
        <w:spacing w:line="240" w:lineRule="auto"/>
        <w:ind w:firstLine="0"/>
        <w:contextualSpacing/>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ED62E6">
      <w:pPr>
        <w:pStyle w:val="norm"/>
        <w:widowControl w:val="0"/>
        <w:tabs>
          <w:tab w:val="left" w:pos="1276"/>
        </w:tabs>
        <w:spacing w:line="240" w:lineRule="auto"/>
        <w:ind w:firstLine="0"/>
        <w:contextualSpacing/>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w:t>
      </w:r>
      <w:proofErr w:type="gramStart"/>
      <w:r w:rsidRPr="00A835E3">
        <w:rPr>
          <w:rFonts w:ascii="GHEA Grapalat" w:hAnsi="GHEA Grapalat"/>
          <w:sz w:val="24"/>
          <w:szCs w:val="24"/>
        </w:rPr>
        <w:t>участник</w:t>
      </w:r>
      <w:proofErr w:type="gramEnd"/>
      <w:r w:rsidRPr="00A835E3">
        <w:rPr>
          <w:rFonts w:ascii="GHEA Grapalat" w:hAnsi="GHEA Grapalat"/>
          <w:sz w:val="24"/>
          <w:szCs w:val="24"/>
        </w:rPr>
        <w:t xml:space="preserve">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ED62E6">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61548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61548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61548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987E3C">
        <w:rPr>
          <w:rFonts w:ascii="GHEA Grapalat" w:hAnsi="GHEA Grapalat"/>
          <w:b/>
        </w:rPr>
        <w:t>При этом</w:t>
      </w:r>
      <w:proofErr w:type="gramStart"/>
      <w:r w:rsidR="00645866" w:rsidRPr="00987E3C">
        <w:rPr>
          <w:rFonts w:ascii="GHEA Grapalat" w:hAnsi="GHEA Grapalat"/>
          <w:b/>
        </w:rPr>
        <w:t>,</w:t>
      </w:r>
      <w:proofErr w:type="gramEnd"/>
      <w:r w:rsidR="00645866" w:rsidRPr="00987E3C">
        <w:rPr>
          <w:rFonts w:ascii="GHEA Grapalat" w:hAnsi="GHEA Grapalat"/>
          <w:b/>
        </w:rPr>
        <w:t xml:space="preserve"> при закупке строительных работ, в договор включаются </w:t>
      </w:r>
      <w:r w:rsidR="00B55057" w:rsidRPr="00987E3C">
        <w:rPr>
          <w:rFonts w:ascii="GHEA Grapalat" w:hAnsi="GHEA Grapalat"/>
          <w:b/>
        </w:rPr>
        <w:t>приборы</w:t>
      </w:r>
      <w:r w:rsidR="00645866" w:rsidRPr="00987E3C">
        <w:rPr>
          <w:rFonts w:ascii="GHEA Grapalat" w:hAnsi="GHEA Grapalat"/>
          <w:b/>
        </w:rPr>
        <w:t xml:space="preserve"> и оборудование, представленные по заявке отобранного участника</w:t>
      </w:r>
      <w:r w:rsidRPr="00987E3C">
        <w:rPr>
          <w:rFonts w:ascii="GHEA Grapalat" w:hAnsi="GHEA Grapalat"/>
          <w:b/>
        </w:rPr>
        <w:t>.</w:t>
      </w:r>
      <w:r w:rsidRPr="009044F1">
        <w:rPr>
          <w:rFonts w:ascii="GHEA Grapalat" w:hAnsi="GHEA Grapalat"/>
        </w:rPr>
        <w:t xml:space="preserve"> </w:t>
      </w:r>
    </w:p>
    <w:p w:rsidR="00096865" w:rsidRPr="009044F1" w:rsidRDefault="00AA0AD8" w:rsidP="0061548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proofErr w:type="gramEnd"/>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61548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61548F">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61548F" w:rsidRPr="009044F1" w:rsidRDefault="0061548F" w:rsidP="0061548F">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987E3C">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w:t>
      </w:r>
      <w:proofErr w:type="gramStart"/>
      <w:r w:rsidR="00813D84" w:rsidRPr="00681C1F">
        <w:rPr>
          <w:rFonts w:ascii="GHEA Grapalat" w:hAnsi="GHEA Grapalat"/>
          <w:color w:val="000000" w:themeColor="text1"/>
        </w:rPr>
        <w:t>а(</w:t>
      </w:r>
      <w:proofErr w:type="gramEnd"/>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p>
    <w:p w:rsidR="00D2548C" w:rsidRPr="002E4BC5" w:rsidRDefault="00A6609C" w:rsidP="00987E3C">
      <w:pPr>
        <w:widowControl w:val="0"/>
        <w:tabs>
          <w:tab w:val="left" w:pos="1276"/>
        </w:tabs>
        <w:ind w:firstLine="567"/>
        <w:contextualSpacing/>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w:t>
      </w:r>
      <w:r w:rsidR="00EE2637">
        <w:rPr>
          <w:rFonts w:ascii="GHEA Grapalat" w:hAnsi="GHEA Grapalat"/>
        </w:rPr>
        <w:t>енег</w:t>
      </w:r>
      <w:r w:rsidR="008A3CE7" w:rsidRPr="003B6812">
        <w:rPr>
          <w:rFonts w:ascii="GHEA Grapalat" w:hAnsi="GHEA Grapalat"/>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EE2637">
        <w:rPr>
          <w:rFonts w:ascii="GHEA Grapalat" w:hAnsi="GHEA Grapalat"/>
        </w:rPr>
        <w:t>.</w:t>
      </w:r>
    </w:p>
    <w:p w:rsidR="00D2548C" w:rsidRPr="00CE31A0" w:rsidRDefault="00D2548C" w:rsidP="00987E3C">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w:t>
      </w:r>
      <w:proofErr w:type="gramStart"/>
      <w:r w:rsidRPr="00E62C19">
        <w:rPr>
          <w:rFonts w:ascii="GHEA Grapalat" w:hAnsi="GHEA Grapalat" w:cs="Sylfaen"/>
        </w:rPr>
        <w:t>по</w:t>
      </w:r>
      <w:proofErr w:type="gramEnd"/>
      <w:r w:rsidRPr="00E62C19">
        <w:rPr>
          <w:rFonts w:ascii="GHEA Grapalat" w:hAnsi="GHEA Grapalat" w:cs="Sylfaen"/>
        </w:rPr>
        <w:t xml:space="preserve"> более </w:t>
      </w:r>
      <w:proofErr w:type="gramStart"/>
      <w:r w:rsidRPr="00E62C19">
        <w:rPr>
          <w:rFonts w:ascii="GHEA Grapalat" w:hAnsi="GHEA Grapalat" w:cs="Sylfaen"/>
        </w:rPr>
        <w:t>чем</w:t>
      </w:r>
      <w:proofErr w:type="gramEnd"/>
      <w:r w:rsidRPr="00E62C19">
        <w:rPr>
          <w:rFonts w:ascii="GHEA Grapalat" w:hAnsi="GHEA Grapalat" w:cs="Sylfaen"/>
        </w:rPr>
        <w:t xml:space="preserve">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987E3C">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F145F" w:rsidRPr="0001217D" w:rsidRDefault="00FF145F" w:rsidP="00987E3C">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987E3C">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987E3C">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F94F6A" w:rsidRPr="003B6812">
        <w:rPr>
          <w:rFonts w:ascii="GHEA Grapalat" w:hAnsi="GHEA Grapalat"/>
        </w:rPr>
        <w:t xml:space="preserve">соглашения о неустойке (приложение </w:t>
      </w:r>
      <w:r w:rsidR="00F94F6A">
        <w:rPr>
          <w:rFonts w:ascii="GHEA Grapalat" w:hAnsi="GHEA Grapalat"/>
        </w:rPr>
        <w:t>5.1</w:t>
      </w:r>
      <w:r w:rsidR="00F94F6A" w:rsidRPr="003B6812">
        <w:rPr>
          <w:rFonts w:ascii="GHEA Grapalat" w:hAnsi="GHEA Grapalat"/>
        </w:rPr>
        <w:t>)</w:t>
      </w:r>
      <w:r w:rsidR="00375E5E">
        <w:rPr>
          <w:rFonts w:ascii="GHEA Grapalat" w:hAnsi="GHEA Grapalat"/>
        </w:rPr>
        <w:t xml:space="preserve"> или наличных денег.</w:t>
      </w:r>
    </w:p>
    <w:p w:rsidR="00574B01" w:rsidRDefault="00574B01" w:rsidP="00987E3C">
      <w:pPr>
        <w:widowControl w:val="0"/>
        <w:tabs>
          <w:tab w:val="left" w:pos="1276"/>
        </w:tabs>
        <w:ind w:firstLine="567"/>
        <w:contextualSpacing/>
        <w:jc w:val="both"/>
        <w:rPr>
          <w:rFonts w:ascii="GHEA Grapalat" w:hAnsi="GHEA Grapalat"/>
        </w:rPr>
      </w:pPr>
      <w:r w:rsidRPr="001775FE">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987E3C">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94F6A">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987E3C">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987E3C">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w:t>
      </w:r>
      <w:proofErr w:type="gramStart"/>
      <w:r w:rsidR="006D7219" w:rsidRPr="00E43087">
        <w:rPr>
          <w:rFonts w:ascii="GHEA Grapalat" w:hAnsi="GHEA Grapalat"/>
        </w:rPr>
        <w:t>правомочия</w:t>
      </w:r>
      <w:proofErr w:type="gramEnd"/>
      <w:r w:rsidR="006D7219" w:rsidRPr="00E43087">
        <w:rPr>
          <w:rFonts w:ascii="GHEA Grapalat" w:hAnsi="GHEA Grapalat"/>
        </w:rPr>
        <w:t xml:space="preserve">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987E3C">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w:t>
      </w:r>
      <w:r w:rsidR="008F14F0">
        <w:rPr>
          <w:rFonts w:ascii="GHEA Grapalat" w:hAnsi="GHEA Grapalat"/>
        </w:rPr>
        <w:t>не предусматривается</w:t>
      </w:r>
      <w:r w:rsidR="00C8509E" w:rsidRPr="00CB4F11">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987E3C">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987E3C">
      <w:pPr>
        <w:widowControl w:val="0"/>
        <w:tabs>
          <w:tab w:val="left" w:pos="1134"/>
        </w:tabs>
        <w:ind w:firstLine="567"/>
        <w:contextualSpacing/>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12082E">
        <w:rPr>
          <w:rFonts w:ascii="GHEA Grapalat" w:hAnsi="GHEA Grapalat"/>
        </w:rPr>
        <w:t>г</w:t>
      </w:r>
      <w:r w:rsidRPr="0012082E">
        <w:rPr>
          <w:rFonts w:ascii="GHEA Grapalat" w:hAnsi="GHEA Grapalat"/>
          <w:lang w:val="hy-AM"/>
        </w:rPr>
        <w:t>-</w:t>
      </w:r>
      <w:proofErr w:type="gramEnd"/>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987E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lang w:val="hy-AM"/>
        </w:rPr>
      </w:pPr>
      <w:r w:rsidRPr="0012082E">
        <w:rPr>
          <w:rFonts w:ascii="GHEA Grapalat" w:hAnsi="GHEA Grapalat"/>
        </w:rPr>
        <w:t>10.8</w:t>
      </w:r>
      <w:proofErr w:type="gramStart"/>
      <w:r w:rsidRPr="0012082E">
        <w:rPr>
          <w:rFonts w:ascii="GHEA Grapalat" w:hAnsi="GHEA Grapalat"/>
        </w:rPr>
        <w:t xml:space="preserve"> </w:t>
      </w:r>
      <w:r w:rsidRPr="0012082E">
        <w:rPr>
          <w:rFonts w:ascii="GHEA Grapalat" w:hAnsi="GHEA Grapalat" w:hint="eastAsia"/>
        </w:rPr>
        <w:t>О</w:t>
      </w:r>
      <w:proofErr w:type="gramEnd"/>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987E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987E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w:t>
      </w:r>
      <w:proofErr w:type="gramStart"/>
      <w:r w:rsidRPr="0012082E">
        <w:rPr>
          <w:rFonts w:ascii="GHEA Grapalat" w:hAnsi="GHEA Grapalat" w:hint="eastAsia"/>
        </w:rPr>
        <w:t>и</w:t>
      </w:r>
      <w:r w:rsidRPr="0012082E">
        <w:rPr>
          <w:rFonts w:ascii="GHEA Grapalat" w:hAnsi="GHEA Grapalat"/>
        </w:rPr>
        <w:t>-</w:t>
      </w:r>
      <w:proofErr w:type="gramEnd"/>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987E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8F14F0">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8F14F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8F14F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8F14F0" w:rsidRPr="00B02E29">
        <w:rPr>
          <w:rFonts w:ascii="GHEA Grapalat" w:hAnsi="GHEA Grapalat"/>
        </w:rPr>
        <w:t>прекращается</w:t>
      </w:r>
      <w:r w:rsidR="008F14F0">
        <w:rPr>
          <w:rFonts w:ascii="GHEA Grapalat" w:hAnsi="GHEA Grapalat"/>
        </w:rPr>
        <w:t xml:space="preserve"> </w:t>
      </w:r>
      <w:r w:rsidR="008F14F0" w:rsidRPr="00B02E29">
        <w:rPr>
          <w:rFonts w:ascii="GHEA Grapalat" w:hAnsi="GHEA Grapalat"/>
        </w:rPr>
        <w:t>потребность</w:t>
      </w:r>
      <w:r w:rsidR="008F14F0">
        <w:rPr>
          <w:rFonts w:ascii="GHEA Grapalat" w:hAnsi="GHEA Grapalat"/>
        </w:rPr>
        <w:t xml:space="preserve"> </w:t>
      </w:r>
      <w:r w:rsidR="008F14F0" w:rsidRPr="00B02E29">
        <w:rPr>
          <w:rFonts w:ascii="GHEA Grapalat" w:hAnsi="GHEA Grapalat"/>
        </w:rPr>
        <w:t>в</w:t>
      </w:r>
      <w:r w:rsidR="008F14F0">
        <w:rPr>
          <w:rFonts w:ascii="GHEA Grapalat" w:hAnsi="GHEA Grapalat"/>
        </w:rPr>
        <w:t xml:space="preserve"> </w:t>
      </w:r>
      <w:r w:rsidR="008F14F0" w:rsidRPr="00B02E29">
        <w:rPr>
          <w:rFonts w:ascii="GHEA Grapalat" w:hAnsi="GHEA Grapalat"/>
        </w:rPr>
        <w:t>закупке.</w:t>
      </w:r>
      <w:r w:rsidR="008F14F0">
        <w:rPr>
          <w:rFonts w:ascii="GHEA Grapalat" w:hAnsi="GHEA Grapalat"/>
        </w:rPr>
        <w:t xml:space="preserve"> </w:t>
      </w:r>
      <w:r w:rsidR="008F14F0" w:rsidRPr="00B02E29">
        <w:rPr>
          <w:rFonts w:ascii="GHEA Grapalat" w:hAnsi="GHEA Grapalat"/>
        </w:rPr>
        <w:t>При</w:t>
      </w:r>
      <w:r w:rsidR="008F14F0">
        <w:rPr>
          <w:rFonts w:ascii="GHEA Grapalat" w:hAnsi="GHEA Grapalat"/>
        </w:rPr>
        <w:t xml:space="preserve"> </w:t>
      </w:r>
      <w:r w:rsidR="008F14F0" w:rsidRPr="00B02E29">
        <w:rPr>
          <w:rFonts w:ascii="GHEA Grapalat" w:hAnsi="GHEA Grapalat"/>
        </w:rPr>
        <w:t>этом</w:t>
      </w:r>
      <w:r w:rsidR="008F14F0">
        <w:rPr>
          <w:rFonts w:ascii="GHEA Grapalat" w:hAnsi="GHEA Grapalat"/>
        </w:rPr>
        <w:t xml:space="preserve"> </w:t>
      </w:r>
      <w:r w:rsidR="008F14F0" w:rsidRPr="00B02E29">
        <w:rPr>
          <w:rFonts w:ascii="GHEA Grapalat" w:hAnsi="GHEA Grapalat"/>
        </w:rPr>
        <w:t>процедура</w:t>
      </w:r>
      <w:r w:rsidR="008F14F0">
        <w:rPr>
          <w:rFonts w:ascii="GHEA Grapalat" w:hAnsi="GHEA Grapalat"/>
        </w:rPr>
        <w:t xml:space="preserve"> </w:t>
      </w:r>
      <w:r w:rsidR="008F14F0" w:rsidRPr="00B02E29">
        <w:rPr>
          <w:rFonts w:ascii="GHEA Grapalat" w:hAnsi="GHEA Grapalat"/>
        </w:rPr>
        <w:t>закупки,</w:t>
      </w:r>
      <w:r w:rsidR="008F14F0">
        <w:rPr>
          <w:rFonts w:ascii="GHEA Grapalat" w:hAnsi="GHEA Grapalat"/>
        </w:rPr>
        <w:t xml:space="preserve"> </w:t>
      </w:r>
      <w:r w:rsidR="008F14F0" w:rsidRPr="00B02E29">
        <w:rPr>
          <w:rFonts w:ascii="GHEA Grapalat" w:hAnsi="GHEA Grapalat"/>
        </w:rPr>
        <w:t>организованная</w:t>
      </w:r>
      <w:r w:rsidR="008F14F0">
        <w:rPr>
          <w:rFonts w:ascii="GHEA Grapalat" w:hAnsi="GHEA Grapalat"/>
        </w:rPr>
        <w:t xml:space="preserve"> </w:t>
      </w:r>
      <w:r w:rsidR="008F14F0" w:rsidRPr="00B02E29">
        <w:rPr>
          <w:rFonts w:ascii="GHEA Grapalat" w:hAnsi="GHEA Grapalat"/>
        </w:rPr>
        <w:t>для</w:t>
      </w:r>
      <w:r w:rsidR="008F14F0">
        <w:rPr>
          <w:rFonts w:ascii="GHEA Grapalat" w:hAnsi="GHEA Grapalat"/>
        </w:rPr>
        <w:t xml:space="preserve"> </w:t>
      </w:r>
      <w:r w:rsidR="008F14F0" w:rsidRPr="00B02E29">
        <w:rPr>
          <w:rFonts w:ascii="GHEA Grapalat" w:hAnsi="GHEA Grapalat"/>
        </w:rPr>
        <w:t>нужд</w:t>
      </w:r>
      <w:r w:rsidR="008F14F0">
        <w:rPr>
          <w:rFonts w:ascii="GHEA Grapalat" w:hAnsi="GHEA Grapalat"/>
        </w:rPr>
        <w:t xml:space="preserve"> </w:t>
      </w:r>
      <w:r w:rsidR="008F14F0" w:rsidRPr="00B02E29">
        <w:rPr>
          <w:rFonts w:ascii="GHEA Grapalat" w:hAnsi="GHEA Grapalat"/>
        </w:rPr>
        <w:t>государства</w:t>
      </w:r>
      <w:r w:rsidR="008F14F0">
        <w:rPr>
          <w:rFonts w:ascii="GHEA Grapalat" w:hAnsi="GHEA Grapalat"/>
        </w:rPr>
        <w:t xml:space="preserve"> </w:t>
      </w:r>
      <w:r w:rsidR="008F14F0" w:rsidRPr="00B02E29">
        <w:rPr>
          <w:rFonts w:ascii="GHEA Grapalat" w:hAnsi="GHEA Grapalat"/>
        </w:rPr>
        <w:t>или</w:t>
      </w:r>
      <w:r w:rsidR="008F14F0">
        <w:rPr>
          <w:rFonts w:ascii="GHEA Grapalat" w:hAnsi="GHEA Grapalat"/>
        </w:rPr>
        <w:t xml:space="preserve"> </w:t>
      </w:r>
      <w:r w:rsidR="008F14F0" w:rsidRPr="00B02E29">
        <w:rPr>
          <w:rFonts w:ascii="GHEA Grapalat" w:hAnsi="GHEA Grapalat"/>
        </w:rPr>
        <w:t>общин,</w:t>
      </w:r>
      <w:r w:rsidR="008F14F0">
        <w:rPr>
          <w:rFonts w:ascii="GHEA Grapalat" w:hAnsi="GHEA Grapalat"/>
        </w:rPr>
        <w:t xml:space="preserve"> </w:t>
      </w:r>
      <w:r w:rsidR="008F14F0" w:rsidRPr="00B02E29">
        <w:rPr>
          <w:rFonts w:ascii="GHEA Grapalat" w:hAnsi="GHEA Grapalat"/>
        </w:rPr>
        <w:t>может</w:t>
      </w:r>
      <w:r w:rsidR="008F14F0">
        <w:rPr>
          <w:rFonts w:ascii="GHEA Grapalat" w:hAnsi="GHEA Grapalat"/>
        </w:rPr>
        <w:t xml:space="preserve"> </w:t>
      </w:r>
      <w:r w:rsidR="008F14F0" w:rsidRPr="00B02E29">
        <w:rPr>
          <w:rFonts w:ascii="GHEA Grapalat" w:hAnsi="GHEA Grapalat"/>
        </w:rPr>
        <w:t>быть</w:t>
      </w:r>
      <w:r w:rsidR="008F14F0">
        <w:rPr>
          <w:rFonts w:ascii="GHEA Grapalat" w:hAnsi="GHEA Grapalat"/>
        </w:rPr>
        <w:t xml:space="preserve"> </w:t>
      </w:r>
      <w:r w:rsidR="008F14F0" w:rsidRPr="00B02E29">
        <w:rPr>
          <w:rFonts w:ascii="GHEA Grapalat" w:hAnsi="GHEA Grapalat"/>
        </w:rPr>
        <w:t>объявлена</w:t>
      </w:r>
      <w:r w:rsidR="008F14F0">
        <w:rPr>
          <w:rFonts w:ascii="GHEA Grapalat" w:hAnsi="GHEA Grapalat"/>
        </w:rPr>
        <w:t xml:space="preserve"> </w:t>
      </w:r>
      <w:r w:rsidR="008F14F0" w:rsidRPr="00B02E29">
        <w:rPr>
          <w:rFonts w:ascii="GHEA Grapalat" w:hAnsi="GHEA Grapalat"/>
        </w:rPr>
        <w:t>полностью</w:t>
      </w:r>
      <w:r w:rsidR="008F14F0">
        <w:rPr>
          <w:rFonts w:ascii="GHEA Grapalat" w:hAnsi="GHEA Grapalat"/>
        </w:rPr>
        <w:t xml:space="preserve"> </w:t>
      </w:r>
      <w:r w:rsidR="008F14F0" w:rsidRPr="00B02E29">
        <w:rPr>
          <w:rFonts w:ascii="GHEA Grapalat" w:hAnsi="GHEA Grapalat"/>
        </w:rPr>
        <w:t>или</w:t>
      </w:r>
      <w:r w:rsidR="008F14F0">
        <w:rPr>
          <w:rFonts w:ascii="GHEA Grapalat" w:hAnsi="GHEA Grapalat"/>
        </w:rPr>
        <w:t xml:space="preserve"> </w:t>
      </w:r>
      <w:r w:rsidR="008F14F0" w:rsidRPr="00B02E29">
        <w:rPr>
          <w:rFonts w:ascii="GHEA Grapalat" w:hAnsi="GHEA Grapalat"/>
        </w:rPr>
        <w:t>частично</w:t>
      </w:r>
      <w:r w:rsidR="008F14F0">
        <w:rPr>
          <w:rFonts w:ascii="GHEA Grapalat" w:hAnsi="GHEA Grapalat"/>
        </w:rPr>
        <w:t xml:space="preserve"> </w:t>
      </w:r>
      <w:r w:rsidR="008F14F0" w:rsidRPr="00B02E29">
        <w:rPr>
          <w:rFonts w:ascii="GHEA Grapalat" w:hAnsi="GHEA Grapalat"/>
        </w:rPr>
        <w:t>несостоявшейся</w:t>
      </w:r>
      <w:r w:rsidR="008F14F0">
        <w:rPr>
          <w:rFonts w:ascii="GHEA Grapalat" w:hAnsi="GHEA Grapalat"/>
        </w:rPr>
        <w:t xml:space="preserve"> </w:t>
      </w:r>
      <w:r w:rsidR="008F14F0" w:rsidRPr="00CC7EC8">
        <w:rPr>
          <w:rFonts w:ascii="GHEA Grapalat" w:hAnsi="GHEA Grapalat"/>
          <w:spacing w:val="-6"/>
        </w:rPr>
        <w:t>на</w:t>
      </w:r>
      <w:r w:rsidR="008F14F0">
        <w:rPr>
          <w:rFonts w:ascii="GHEA Grapalat" w:hAnsi="GHEA Grapalat"/>
          <w:spacing w:val="-6"/>
        </w:rPr>
        <w:t xml:space="preserve"> </w:t>
      </w:r>
      <w:r w:rsidR="008F14F0" w:rsidRPr="00CC7EC8">
        <w:rPr>
          <w:rFonts w:ascii="GHEA Grapalat" w:hAnsi="GHEA Grapalat"/>
          <w:spacing w:val="-6"/>
        </w:rPr>
        <w:t>основании</w:t>
      </w:r>
      <w:r w:rsidR="008F14F0">
        <w:rPr>
          <w:rFonts w:ascii="GHEA Grapalat" w:hAnsi="GHEA Grapalat"/>
          <w:spacing w:val="-6"/>
        </w:rPr>
        <w:t xml:space="preserve"> </w:t>
      </w:r>
      <w:r w:rsidR="008F14F0" w:rsidRPr="00CC7EC8">
        <w:rPr>
          <w:rFonts w:ascii="GHEA Grapalat" w:hAnsi="GHEA Grapalat"/>
          <w:spacing w:val="-6"/>
        </w:rPr>
        <w:t>решения</w:t>
      </w:r>
      <w:r w:rsidR="008F14F0">
        <w:rPr>
          <w:rFonts w:ascii="GHEA Grapalat" w:hAnsi="GHEA Grapalat"/>
          <w:spacing w:val="-6"/>
        </w:rPr>
        <w:t xml:space="preserve"> </w:t>
      </w:r>
      <w:r w:rsidR="008F14F0" w:rsidRPr="00CC7EC8">
        <w:rPr>
          <w:rFonts w:ascii="GHEA Grapalat" w:hAnsi="GHEA Grapalat"/>
          <w:spacing w:val="-6"/>
        </w:rPr>
        <w:t>руководителя</w:t>
      </w:r>
      <w:r w:rsidR="008F14F0">
        <w:rPr>
          <w:rFonts w:ascii="GHEA Grapalat" w:hAnsi="GHEA Grapalat"/>
          <w:spacing w:val="-6"/>
        </w:rPr>
        <w:t xml:space="preserve"> </w:t>
      </w:r>
      <w:r w:rsidR="008F14F0" w:rsidRPr="00CC7EC8">
        <w:rPr>
          <w:rFonts w:ascii="GHEA Grapalat" w:hAnsi="GHEA Grapalat"/>
          <w:spacing w:val="-6"/>
        </w:rPr>
        <w:t>уполномоченного</w:t>
      </w:r>
      <w:r w:rsidR="008F14F0">
        <w:rPr>
          <w:rFonts w:ascii="GHEA Grapalat" w:hAnsi="GHEA Grapalat"/>
          <w:spacing w:val="-6"/>
        </w:rPr>
        <w:t xml:space="preserve"> </w:t>
      </w:r>
      <w:r w:rsidR="008F14F0" w:rsidRPr="00CC7EC8">
        <w:rPr>
          <w:rFonts w:ascii="GHEA Grapalat" w:hAnsi="GHEA Grapalat"/>
          <w:spacing w:val="-6"/>
        </w:rPr>
        <w:t>органа,</w:t>
      </w:r>
      <w:r w:rsidR="008F14F0">
        <w:rPr>
          <w:rFonts w:ascii="GHEA Grapalat" w:hAnsi="GHEA Grapalat"/>
          <w:spacing w:val="-6"/>
        </w:rPr>
        <w:t xml:space="preserve"> </w:t>
      </w:r>
      <w:r w:rsidR="008F14F0" w:rsidRPr="00CC7EC8">
        <w:rPr>
          <w:rFonts w:ascii="GHEA Grapalat" w:hAnsi="GHEA Grapalat"/>
          <w:spacing w:val="-6"/>
        </w:rPr>
        <w:t>осуществляющего</w:t>
      </w:r>
      <w:r w:rsidR="008F14F0">
        <w:rPr>
          <w:rFonts w:ascii="GHEA Grapalat" w:hAnsi="GHEA Grapalat"/>
          <w:spacing w:val="-6"/>
        </w:rPr>
        <w:t xml:space="preserve"> </w:t>
      </w:r>
      <w:r w:rsidR="008F14F0" w:rsidRPr="00CC7EC8">
        <w:rPr>
          <w:rFonts w:ascii="GHEA Grapalat" w:hAnsi="GHEA Grapalat"/>
          <w:spacing w:val="-6"/>
        </w:rPr>
        <w:t>общее</w:t>
      </w:r>
      <w:r w:rsidR="008F14F0">
        <w:rPr>
          <w:rFonts w:ascii="GHEA Grapalat" w:hAnsi="GHEA Grapalat"/>
          <w:spacing w:val="-6"/>
        </w:rPr>
        <w:t xml:space="preserve"> </w:t>
      </w:r>
      <w:r w:rsidR="008F14F0" w:rsidRPr="00CC7EC8">
        <w:rPr>
          <w:rFonts w:ascii="GHEA Grapalat" w:hAnsi="GHEA Grapalat"/>
          <w:spacing w:val="-6"/>
        </w:rPr>
        <w:t>управление</w:t>
      </w:r>
      <w:r w:rsidR="008F14F0" w:rsidRPr="009044F1">
        <w:rPr>
          <w:rFonts w:ascii="GHEA Grapalat" w:hAnsi="GHEA Grapalat"/>
        </w:rPr>
        <w:t>.</w:t>
      </w:r>
    </w:p>
    <w:p w:rsidR="00096865" w:rsidRPr="009044F1" w:rsidRDefault="00096865" w:rsidP="008F14F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8F14F0">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8F14F0">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F14F0" w:rsidRDefault="008F14F0"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proofErr w:type="gramStart"/>
      <w:r w:rsidRPr="00570BBD">
        <w:rPr>
          <w:rFonts w:ascii="GHEA Grapalat" w:hAnsi="GHEA Grapalat"/>
        </w:rPr>
        <w:t>.У</w:t>
      </w:r>
      <w:proofErr w:type="gramEnd"/>
      <w:r w:rsidRPr="00570BBD">
        <w:rPr>
          <w:rFonts w:ascii="GHEA Grapalat" w:hAnsi="GHEA Grapalat"/>
        </w:rPr>
        <w:t>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A7E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A7E4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A7E4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A7E4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EA7E4D">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EA7E4D">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EA7E4D">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A7E4D">
        <w:rPr>
          <w:rFonts w:ascii="GHEA Grapalat" w:hAnsi="GHEA Grapalat"/>
        </w:rPr>
        <w:t>-</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EA7E4D">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EA7E4D">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EA7E4D">
      <w:pPr>
        <w:widowControl w:val="0"/>
        <w:tabs>
          <w:tab w:val="left" w:pos="1134"/>
        </w:tabs>
        <w:ind w:firstLine="567"/>
        <w:contextualSpacing/>
        <w:jc w:val="both"/>
        <w:rPr>
          <w:rFonts w:ascii="GHEA Grapalat" w:hAnsi="GHEA Grapalat"/>
        </w:rPr>
      </w:pPr>
      <w:r w:rsidRPr="009044F1">
        <w:rPr>
          <w:rFonts w:ascii="GHEA Grapalat" w:hAnsi="GHEA Grapalat"/>
        </w:rPr>
        <w:t>2.</w:t>
      </w:r>
      <w:r w:rsidR="003253EE">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EA7E4D">
      <w:pPr>
        <w:pStyle w:val="norm"/>
        <w:widowControl w:val="0"/>
        <w:tabs>
          <w:tab w:val="left" w:pos="1134"/>
        </w:tabs>
        <w:spacing w:line="240" w:lineRule="auto"/>
        <w:ind w:firstLine="567"/>
        <w:contextualSpacing/>
        <w:rPr>
          <w:rFonts w:ascii="GHEA Grapalat" w:hAnsi="GHEA Grapalat"/>
        </w:rPr>
      </w:pPr>
      <w:r w:rsidRPr="00D860D7">
        <w:rPr>
          <w:rFonts w:ascii="GHEA Grapalat" w:hAnsi="GHEA Grapalat"/>
          <w:sz w:val="24"/>
          <w:szCs w:val="24"/>
        </w:rPr>
        <w:t>2.</w:t>
      </w:r>
      <w:r w:rsidR="003253EE">
        <w:rPr>
          <w:rFonts w:ascii="GHEA Grapalat" w:hAnsi="GHEA Grapalat"/>
          <w:sz w:val="24"/>
          <w:szCs w:val="24"/>
        </w:rPr>
        <w:t>5</w:t>
      </w:r>
      <w:r w:rsidRPr="00D860D7">
        <w:rPr>
          <w:rFonts w:ascii="GHEA Grapalat" w:hAnsi="GHEA Grapalat"/>
          <w:sz w:val="24"/>
          <w:szCs w:val="24"/>
        </w:rPr>
        <w:t xml:space="preserve"> </w:t>
      </w:r>
      <w:r w:rsidR="00F27A50" w:rsidRPr="00D860D7">
        <w:rPr>
          <w:rFonts w:ascii="GHEA Grapalat" w:hAnsi="GHEA Grapalat"/>
          <w:sz w:val="24"/>
          <w:szCs w:val="24"/>
        </w:rPr>
        <w:t>При закупке строительных рабо</w:t>
      </w:r>
      <w:proofErr w:type="gramStart"/>
      <w:r w:rsidR="00F27A50" w:rsidRPr="00D860D7">
        <w:rPr>
          <w:rFonts w:ascii="GHEA Grapalat" w:hAnsi="GHEA Grapalat"/>
          <w:sz w:val="24"/>
          <w:szCs w:val="24"/>
        </w:rPr>
        <w:t>т</w:t>
      </w:r>
      <w:r w:rsidR="00074F4F">
        <w:rPr>
          <w:rFonts w:ascii="GHEA Grapalat" w:hAnsi="GHEA Grapalat"/>
          <w:sz w:val="24"/>
          <w:szCs w:val="24"/>
        </w:rPr>
        <w:t>-</w:t>
      </w:r>
      <w:proofErr w:type="gramEnd"/>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proofErr w:type="gramStart"/>
      <w:r w:rsidR="00BF154A">
        <w:rPr>
          <w:rFonts w:ascii="GHEA Grapalat" w:hAnsi="GHEA Grapalat"/>
          <w:sz w:val="24"/>
          <w:szCs w:val="24"/>
        </w:rPr>
        <w:t>Заверение</w:t>
      </w:r>
      <w:proofErr w:type="gramEnd"/>
      <w:r w:rsidR="00BF154A">
        <w:rPr>
          <w:rFonts w:ascii="GHEA Grapalat" w:hAnsi="GHEA Grapalat"/>
          <w:sz w:val="24"/>
          <w:szCs w:val="24"/>
        </w:rPr>
        <w:t xml:space="preserve">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F27A50" w:rsidRPr="00A56AF7">
        <w:rPr>
          <w:rFonts w:ascii="GHEA Grapalat" w:hAnsi="GHEA Grapalat"/>
        </w:rPr>
        <w:t xml:space="preserve"> </w:t>
      </w:r>
    </w:p>
    <w:p w:rsidR="003253EE" w:rsidRDefault="003253EE"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3253EE">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3253EE">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Pr="003253EE">
        <w:rPr>
          <w:rFonts w:ascii="GHEA Grapalat" w:hAnsi="GHEA Grapalat"/>
          <w:b/>
        </w:rPr>
        <w:t xml:space="preserve">в </w:t>
      </w:r>
      <w:r w:rsidR="003253EE" w:rsidRPr="003253EE">
        <w:rPr>
          <w:rFonts w:ascii="GHEA Grapalat" w:hAnsi="GHEA Grapalat"/>
          <w:b/>
        </w:rPr>
        <w:t>двух</w:t>
      </w:r>
      <w:r w:rsidRPr="003253EE">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3253EE">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3253EE">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3253EE">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3253EE">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3253EE">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3253EE">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3253EE">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5" w:author="Inesa Kocharyan" w:date="2024-02-12T14:54:00Z"/>
          <w:rFonts w:ascii="GHEA Grapalat" w:hAnsi="GHEA Grapalat"/>
          <w:b/>
        </w:rPr>
      </w:pPr>
      <w:ins w:id="6" w:author="Inesa Kocharyan" w:date="2024-02-12T14:54:00Z">
        <w:r>
          <w:rPr>
            <w:rFonts w:ascii="GHEA Grapalat" w:hAnsi="GHEA Grapalat"/>
            <w:b/>
          </w:rPr>
          <w:br w:type="page"/>
        </w:r>
      </w:ins>
    </w:p>
    <w:p w:rsidR="00B2572B" w:rsidRPr="00374F4A" w:rsidRDefault="00B2572B" w:rsidP="00D7777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2572B" w:rsidRDefault="00D77777" w:rsidP="00D77777">
      <w:pPr>
        <w:widowControl w:val="0"/>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8C7B19">
        <w:rPr>
          <w:rFonts w:ascii="GHEA Grapalat" w:hAnsi="GHEA Grapalat"/>
          <w:b/>
        </w:rPr>
        <w:t>»</w:t>
      </w:r>
    </w:p>
    <w:p w:rsidR="00D77777" w:rsidRPr="00374F4A" w:rsidRDefault="00D77777" w:rsidP="00B46D58">
      <w:pPr>
        <w:widowControl w:val="0"/>
        <w:spacing w:after="120"/>
        <w:jc w:val="center"/>
        <w:rPr>
          <w:rFonts w:ascii="GHEA Grapalat" w:hAnsi="GHEA Grapalat" w:cs="Sylfaen"/>
          <w:b/>
        </w:rPr>
      </w:pPr>
    </w:p>
    <w:p w:rsidR="00B2572B" w:rsidRPr="00374F4A" w:rsidRDefault="00B2572B" w:rsidP="00D7777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D77777">
        <w:rPr>
          <w:rFonts w:ascii="GHEA Grapalat" w:hAnsi="GHEA Grapalat"/>
          <w:b/>
        </w:rPr>
        <w:t>ОБЪЯВЛЕНИЕ</w:t>
      </w:r>
    </w:p>
    <w:p w:rsidR="00B2572B" w:rsidRPr="00374F4A" w:rsidRDefault="00B2572B" w:rsidP="00D7777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2B5721" w:rsidRDefault="002B5721" w:rsidP="002B5721">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8C7B19">
        <w:rPr>
          <w:rFonts w:ascii="GHEA Grapalat" w:hAnsi="GHEA Grapalat"/>
          <w:b/>
        </w:rPr>
        <w:t>»</w:t>
      </w:r>
      <w:r>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2B5721">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2B5721">
      <w:pPr>
        <w:spacing w:after="160"/>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2B5721">
      <w:pPr>
        <w:contextualSpacing/>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2B5721">
      <w:pPr>
        <w:spacing w:after="160"/>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2B5721">
      <w:pPr>
        <w:contextualSpacing/>
        <w:jc w:val="both"/>
        <w:rPr>
          <w:rFonts w:ascii="GHEA Grapalat" w:hAnsi="GHEA Grapalat"/>
        </w:rPr>
      </w:pPr>
    </w:p>
    <w:p w:rsidR="000612B9" w:rsidRDefault="004F0CAA" w:rsidP="002B5721">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2B5721">
      <w:pPr>
        <w:spacing w:after="160"/>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2B5721">
      <w:pPr>
        <w:contextualSpacing/>
        <w:jc w:val="both"/>
        <w:rPr>
          <w:rFonts w:ascii="GHEA Grapalat" w:hAnsi="GHEA Grapalat"/>
        </w:rPr>
      </w:pPr>
    </w:p>
    <w:p w:rsidR="00374F4A" w:rsidRPr="00B443ED" w:rsidRDefault="00374F4A" w:rsidP="002B5721">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2B5721">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2B5721">
      <w:pPr>
        <w:contextualSpacing/>
        <w:jc w:val="both"/>
        <w:rPr>
          <w:rFonts w:ascii="GHEA Grapalat" w:hAnsi="GHEA Grapalat"/>
        </w:rPr>
      </w:pPr>
    </w:p>
    <w:p w:rsidR="00374F4A" w:rsidRPr="008E7F24" w:rsidRDefault="00B138F3" w:rsidP="002B5721">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2B5721">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2B5721">
      <w:pPr>
        <w:contextualSpacing/>
        <w:jc w:val="both"/>
        <w:rPr>
          <w:rFonts w:ascii="GHEA Grapalat" w:hAnsi="GHEA Grapalat"/>
        </w:rPr>
      </w:pPr>
    </w:p>
    <w:p w:rsidR="009E1181" w:rsidRDefault="00F96993" w:rsidP="002B5721">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2B5721">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2B5721">
      <w:pPr>
        <w:contextualSpacing/>
        <w:jc w:val="both"/>
        <w:rPr>
          <w:rFonts w:ascii="GHEA Grapalat" w:hAnsi="GHEA Grapalat"/>
          <w:sz w:val="18"/>
          <w:szCs w:val="18"/>
        </w:rPr>
      </w:pPr>
    </w:p>
    <w:p w:rsidR="00B16483" w:rsidRPr="00B16483" w:rsidRDefault="00B16483" w:rsidP="002B5721">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2B5721">
      <w:pPr>
        <w:tabs>
          <w:tab w:val="left" w:pos="7371"/>
        </w:tabs>
        <w:spacing w:after="160"/>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2B5721">
      <w:pPr>
        <w:tabs>
          <w:tab w:val="left" w:pos="7371"/>
        </w:tabs>
        <w:spacing w:after="160"/>
        <w:ind w:left="3544" w:firstLine="3"/>
        <w:contextualSpacing/>
        <w:jc w:val="both"/>
        <w:rPr>
          <w:rFonts w:ascii="GHEA Grapalat" w:hAnsi="GHEA Grapalat"/>
          <w:sz w:val="16"/>
        </w:rPr>
      </w:pPr>
    </w:p>
    <w:p w:rsidR="006B3E56" w:rsidRDefault="006B3E56" w:rsidP="002B5721">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2B5721">
      <w:pPr>
        <w:widowControl w:val="0"/>
        <w:spacing w:after="120"/>
        <w:ind w:left="2835"/>
        <w:contextualSpacing/>
        <w:jc w:val="both"/>
        <w:rPr>
          <w:rFonts w:ascii="GHEA Grapalat" w:hAnsi="GHEA Grapalat"/>
          <w:sz w:val="16"/>
        </w:rPr>
      </w:pPr>
      <w:r>
        <w:rPr>
          <w:rFonts w:ascii="GHEA Grapalat" w:hAnsi="GHEA Grapalat"/>
          <w:sz w:val="16"/>
        </w:rPr>
        <w:t>наименование участника</w:t>
      </w:r>
    </w:p>
    <w:p w:rsidR="00E1773C" w:rsidRPr="00AD67F0" w:rsidRDefault="00E1773C" w:rsidP="002B5721">
      <w:pPr>
        <w:ind w:firstLine="709"/>
        <w:contextualSpacing/>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2B5721">
      <w:pPr>
        <w:widowControl w:val="0"/>
        <w:spacing w:after="120"/>
        <w:ind w:left="2835"/>
        <w:contextualSpacing/>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2B5721">
      <w:pPr>
        <w:contextualSpacing/>
        <w:rPr>
          <w:rFonts w:ascii="GHEA Grapalat" w:hAnsi="GHEA Grapalat"/>
          <w:i/>
          <w:sz w:val="16"/>
          <w:vertAlign w:val="superscript"/>
          <w:lang w:val="es-ES"/>
        </w:rPr>
      </w:pPr>
    </w:p>
    <w:p w:rsidR="00E1773C" w:rsidRPr="00AD67F0" w:rsidRDefault="00E1773C" w:rsidP="002B5721">
      <w:pPr>
        <w:contextualSpacing/>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0C05A7">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0C05A7"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0C05A7" w:rsidRPr="008C7B19">
        <w:rPr>
          <w:rFonts w:ascii="GHEA Grapalat" w:hAnsi="GHEA Grapalat"/>
          <w:b/>
        </w:rPr>
        <w:t>»</w:t>
      </w:r>
      <w:r w:rsidR="000C05A7">
        <w:rPr>
          <w:rFonts w:ascii="GHEA Grapalat" w:hAnsi="GHEA Grapalat"/>
          <w:b/>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2B5721">
      <w:pPr>
        <w:tabs>
          <w:tab w:val="left" w:pos="6450"/>
        </w:tabs>
        <w:contextualSpacing/>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2B5721">
      <w:pPr>
        <w:widowControl w:val="0"/>
        <w:spacing w:after="160"/>
        <w:contextualSpacing/>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2B5721">
      <w:pPr>
        <w:pStyle w:val="aff3"/>
        <w:widowControl w:val="0"/>
        <w:numPr>
          <w:ilvl w:val="0"/>
          <w:numId w:val="35"/>
        </w:numPr>
        <w:tabs>
          <w:tab w:val="left" w:pos="567"/>
        </w:tabs>
        <w:spacing w:after="160"/>
        <w:contextualSpacing/>
        <w:jc w:val="both"/>
        <w:rPr>
          <w:rFonts w:ascii="GHEA Grapalat" w:hAnsi="GHEA Grapalat" w:cs="Arial"/>
        </w:rPr>
      </w:pPr>
      <w:r w:rsidRPr="00DE3244">
        <w:rPr>
          <w:rFonts w:ascii="GHEA Grapalat" w:hAnsi="GHEA Grapalat"/>
        </w:rPr>
        <w:t xml:space="preserve">в рамках участия в </w:t>
      </w:r>
      <w:r w:rsidR="000C05A7">
        <w:rPr>
          <w:rFonts w:ascii="GHEA Grapalat" w:hAnsi="GHEA Grapalat"/>
        </w:rPr>
        <w:t>запросе котировок</w:t>
      </w:r>
      <w:r w:rsidR="00305944" w:rsidRPr="00DE3244">
        <w:rPr>
          <w:rFonts w:ascii="GHEA Grapalat" w:hAnsi="GHEA Grapalat"/>
        </w:rPr>
        <w:t xml:space="preserve"> </w:t>
      </w:r>
      <w:r w:rsidRPr="00DE3244">
        <w:rPr>
          <w:rFonts w:ascii="GHEA Grapalat" w:hAnsi="GHEA Grapalat"/>
        </w:rPr>
        <w:t xml:space="preserve">под кодом </w:t>
      </w:r>
      <w:r w:rsidR="000C05A7"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0C05A7" w:rsidRPr="008C7B19">
        <w:rPr>
          <w:rFonts w:ascii="GHEA Grapalat" w:hAnsi="GHEA Grapalat"/>
          <w:b/>
        </w:rPr>
        <w:t>»</w:t>
      </w:r>
      <w:r w:rsidR="000C05A7">
        <w:rPr>
          <w:rFonts w:ascii="GHEA Grapalat" w:hAnsi="GHEA Grapalat"/>
          <w:b/>
        </w:rPr>
        <w:t>,</w:t>
      </w:r>
    </w:p>
    <w:p w:rsidR="006B3E56" w:rsidRDefault="006B3E56" w:rsidP="002B5721">
      <w:pPr>
        <w:pStyle w:val="aff3"/>
        <w:widowControl w:val="0"/>
        <w:numPr>
          <w:ilvl w:val="0"/>
          <w:numId w:val="22"/>
        </w:numPr>
        <w:tabs>
          <w:tab w:val="left" w:pos="567"/>
        </w:tabs>
        <w:spacing w:after="160"/>
        <w:contextualSpacing/>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2B5721">
      <w:pPr>
        <w:pStyle w:val="aff3"/>
        <w:widowControl w:val="0"/>
        <w:numPr>
          <w:ilvl w:val="0"/>
          <w:numId w:val="22"/>
        </w:numPr>
        <w:tabs>
          <w:tab w:val="left" w:pos="567"/>
        </w:tabs>
        <w:spacing w:after="160"/>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1078B">
        <w:rPr>
          <w:rFonts w:ascii="GHEA Grapalat" w:hAnsi="GHEA Grapalat"/>
        </w:rPr>
        <w:t>запрос котировок</w:t>
      </w:r>
      <w:r>
        <w:rPr>
          <w:rFonts w:ascii="GHEA Grapalat" w:hAnsi="GHEA Grapalat"/>
        </w:rPr>
        <w:t xml:space="preserve"> случая     одновременного </w:t>
      </w:r>
    </w:p>
    <w:p w:rsidR="006B3E56" w:rsidRDefault="006B3E56" w:rsidP="002B5721">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2B5721">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2B5721">
      <w:pPr>
        <w:widowControl w:val="0"/>
        <w:tabs>
          <w:tab w:val="left" w:pos="7938"/>
        </w:tabs>
        <w:spacing w:after="160"/>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2B5721">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2B5721">
      <w:pPr>
        <w:widowControl w:val="0"/>
        <w:spacing w:after="16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2B5721">
      <w:pPr>
        <w:widowControl w:val="0"/>
        <w:spacing w:after="160"/>
        <w:contextualSpacing/>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2B5721">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2B5721">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2B5721">
      <w:pPr>
        <w:widowControl w:val="0"/>
        <w:spacing w:after="160"/>
        <w:contextualSpacing/>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2"/>
        <w:t>**</w:t>
      </w:r>
      <w:r w:rsidR="006B3E56" w:rsidRPr="001849D9">
        <w:rPr>
          <w:rFonts w:ascii="GHEA Grapalat" w:hAnsi="GHEA Grapalat"/>
        </w:rPr>
        <w:t xml:space="preserve"> </w:t>
      </w:r>
      <w:r>
        <w:rPr>
          <w:rFonts w:ascii="GHEA Grapalat" w:hAnsi="GHEA Grapalat"/>
        </w:rPr>
        <w:t>.</w:t>
      </w:r>
    </w:p>
    <w:p w:rsidR="006B3E56" w:rsidDel="00DB151B" w:rsidRDefault="006B3E56" w:rsidP="002B5721">
      <w:pPr>
        <w:contextualSpacing/>
        <w:jc w:val="both"/>
        <w:rPr>
          <w:del w:id="7" w:author="Inesa Kocharyan" w:date="2024-02-09T17:00:00Z"/>
          <w:rFonts w:ascii="GHEA Grapalat" w:hAnsi="GHEA Grapalat"/>
        </w:rPr>
      </w:pPr>
    </w:p>
    <w:p w:rsidR="00923711" w:rsidDel="00DB151B" w:rsidRDefault="00923711" w:rsidP="002B5721">
      <w:pPr>
        <w:contextualSpacing/>
        <w:rPr>
          <w:del w:id="8" w:author="Inesa Kocharyan" w:date="2024-02-09T17:00:00Z"/>
          <w:rFonts w:ascii="GHEA Grapalat" w:hAnsi="GHEA Grapalat"/>
        </w:rPr>
      </w:pPr>
    </w:p>
    <w:p w:rsidR="00110534" w:rsidRDefault="00F36AD3" w:rsidP="002B5721">
      <w:pPr>
        <w:contextualSpacing/>
        <w:jc w:val="both"/>
        <w:rPr>
          <w:rFonts w:ascii="GHEA Grapalat" w:hAnsi="GHEA Grapalat"/>
        </w:rPr>
      </w:pPr>
      <w:del w:id="9" w:author="Inesa Kocharyan" w:date="2024-02-09T17:00:00Z">
        <w:r w:rsidDel="00DB151B">
          <w:rPr>
            <w:rFonts w:ascii="GHEA Grapalat" w:hAnsi="GHEA Grapalat"/>
          </w:rPr>
          <w:delText xml:space="preserve"> </w:delText>
        </w:r>
      </w:del>
    </w:p>
    <w:p w:rsidR="006B3E56" w:rsidRPr="000858EB" w:rsidRDefault="00DB151B" w:rsidP="002B5721">
      <w:pPr>
        <w:ind w:firstLine="708"/>
        <w:contextualSpacing/>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w:t>
      </w:r>
    </w:p>
    <w:p w:rsidR="00F855BB" w:rsidRDefault="00F855BB" w:rsidP="002B5721">
      <w:pPr>
        <w:tabs>
          <w:tab w:val="left" w:pos="7371"/>
        </w:tabs>
        <w:spacing w:after="160"/>
        <w:ind w:left="3544" w:firstLine="3"/>
        <w:contextualSpacing/>
        <w:jc w:val="both"/>
        <w:rPr>
          <w:rFonts w:ascii="GHEA Grapalat" w:hAnsi="GHEA Grapalat"/>
          <w:sz w:val="16"/>
          <w:lang w:val="hy-AM"/>
        </w:rPr>
      </w:pPr>
    </w:p>
    <w:p w:rsidR="00F855BB" w:rsidRPr="000811C1" w:rsidRDefault="00F855BB" w:rsidP="002B5721">
      <w:pPr>
        <w:tabs>
          <w:tab w:val="left" w:pos="7371"/>
        </w:tabs>
        <w:spacing w:after="160"/>
        <w:ind w:left="3544" w:firstLine="3"/>
        <w:contextualSpacing/>
        <w:jc w:val="both"/>
        <w:rPr>
          <w:rFonts w:ascii="GHEA Grapalat" w:hAnsi="GHEA Grapalat"/>
          <w:sz w:val="16"/>
          <w:lang w:val="hy-AM"/>
        </w:rPr>
      </w:pPr>
    </w:p>
    <w:p w:rsidR="006B3E56" w:rsidRPr="00D3436F" w:rsidRDefault="006B3E56" w:rsidP="002B5721">
      <w:pPr>
        <w:tabs>
          <w:tab w:val="left" w:pos="7371"/>
        </w:tabs>
        <w:spacing w:after="160"/>
        <w:ind w:left="3544" w:firstLine="3"/>
        <w:contextualSpacing/>
        <w:jc w:val="both"/>
        <w:rPr>
          <w:rFonts w:ascii="GHEA Grapalat" w:hAnsi="GHEA Grapalat"/>
          <w:sz w:val="16"/>
        </w:rPr>
      </w:pPr>
    </w:p>
    <w:p w:rsidR="006B3E56" w:rsidRPr="00770B03" w:rsidRDefault="006B3E56" w:rsidP="002B5721">
      <w:pPr>
        <w:tabs>
          <w:tab w:val="left" w:pos="7371"/>
        </w:tabs>
        <w:spacing w:after="160"/>
        <w:ind w:left="3544" w:firstLine="3"/>
        <w:contextualSpacing/>
        <w:jc w:val="both"/>
        <w:rPr>
          <w:rFonts w:ascii="GHEA Grapalat" w:hAnsi="GHEA Grapalat"/>
          <w:sz w:val="16"/>
        </w:rPr>
      </w:pPr>
    </w:p>
    <w:p w:rsidR="00374F4A" w:rsidRPr="000C1746" w:rsidRDefault="00374F4A" w:rsidP="002B5721">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2B5721">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2B5721">
      <w:pPr>
        <w:spacing w:after="160"/>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2B5721">
      <w:pPr>
        <w:widowControl w:val="0"/>
        <w:spacing w:after="16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2B5721">
      <w:pPr>
        <w:contextualSpacing/>
        <w:rPr>
          <w:rFonts w:ascii="GHEA Grapalat" w:hAnsi="GHEA Grapalat"/>
          <w:b/>
        </w:rPr>
      </w:pPr>
      <w:r>
        <w:rPr>
          <w:rFonts w:ascii="GHEA Grapalat" w:hAnsi="GHEA Grapalat"/>
          <w:b/>
        </w:rPr>
        <w:br w:type="page"/>
      </w:r>
    </w:p>
    <w:p w:rsidR="009B64C3" w:rsidRPr="00374F4A" w:rsidRDefault="009B64C3" w:rsidP="009B64C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 xml:space="preserve">Приложение № </w:t>
      </w:r>
      <w:r>
        <w:rPr>
          <w:rFonts w:ascii="GHEA Grapalat" w:hAnsi="GHEA Grapalat"/>
          <w:b/>
          <w:sz w:val="24"/>
          <w:szCs w:val="24"/>
        </w:rPr>
        <w:t>1.</w:t>
      </w:r>
      <w:r w:rsidRPr="00374F4A">
        <w:rPr>
          <w:rFonts w:ascii="GHEA Grapalat" w:hAnsi="GHEA Grapalat"/>
          <w:b/>
          <w:sz w:val="24"/>
          <w:szCs w:val="24"/>
        </w:rPr>
        <w:t>1</w:t>
      </w:r>
    </w:p>
    <w:p w:rsidR="009B64C3" w:rsidRDefault="009B64C3" w:rsidP="009B64C3">
      <w:pPr>
        <w:widowControl w:val="0"/>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8C7B19">
        <w:rPr>
          <w:rFonts w:ascii="GHEA Grapalat" w:hAnsi="GHEA Grapalat"/>
          <w:b/>
        </w:rPr>
        <w:t>»</w:t>
      </w:r>
    </w:p>
    <w:p w:rsidR="009B64C3" w:rsidRDefault="009B64C3" w:rsidP="00D043C1">
      <w:pPr>
        <w:widowControl w:val="0"/>
        <w:spacing w:after="160"/>
        <w:ind w:left="567" w:right="565"/>
        <w:jc w:val="center"/>
        <w:rPr>
          <w:rFonts w:ascii="GHEA Grapalat" w:hAnsi="GHEA Grapalat"/>
          <w:b/>
        </w:rPr>
      </w:pP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0" w:author="Inesa Kocharyan" w:date="2024-02-09T17:12:00Z"/>
          <w:rFonts w:ascii="GHEA Grapalat" w:hAnsi="GHEA Grapalat"/>
        </w:rPr>
      </w:pPr>
      <w:proofErr w:type="gramStart"/>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1B7766"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1B7766" w:rsidRPr="008C7B19">
        <w:rPr>
          <w:rFonts w:ascii="GHEA Grapalat" w:hAnsi="GHEA Grapalat"/>
          <w:b/>
        </w:rPr>
        <w:t>»</w:t>
      </w:r>
      <w:r w:rsidR="001B7766">
        <w:rPr>
          <w:rFonts w:ascii="GHEA Grapalat" w:hAnsi="GHEA Grapalat"/>
          <w:b/>
        </w:rPr>
        <w:t xml:space="preserve"> </w:t>
      </w:r>
      <w:r w:rsidRPr="002B6B4A">
        <w:rPr>
          <w:rFonts w:ascii="GHEA Grapalat" w:hAnsi="GHEA Grapalat"/>
        </w:rPr>
        <w:t xml:space="preserve">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w:t>
      </w:r>
      <w:proofErr w:type="gramEnd"/>
      <w:r w:rsidRPr="002B6B4A">
        <w:rPr>
          <w:rFonts w:ascii="GHEA Grapalat" w:hAnsi="GHEA Grapalat"/>
        </w:rPr>
        <w:t>,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1B7766" w:rsidRDefault="001B7766" w:rsidP="001B7766">
      <w:pPr>
        <w:widowControl w:val="0"/>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8C7B19">
        <w:rPr>
          <w:rFonts w:ascii="GHEA Grapalat" w:hAnsi="GHEA Grapalat"/>
          <w:b/>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09711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6F16E4">
              <w:rPr>
                <w:rFonts w:ascii="GHEA Grapalat" w:eastAsia="GHEA Grapalat" w:hAnsi="GHEA Grapalat" w:cs="GHEA Grapalat"/>
                <w:lang w:val="hy-AM"/>
              </w:rPr>
              <w:t>б</w:t>
            </w:r>
            <w:proofErr w:type="gramEnd"/>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9711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801B2D">
              <w:rPr>
                <w:rFonts w:ascii="GHEA Grapalat" w:eastAsia="GHEA Grapalat" w:hAnsi="GHEA Grapalat" w:cs="GHEA Grapalat"/>
                <w:lang w:val="hy-AM"/>
              </w:rPr>
              <w:t>в</w:t>
            </w:r>
            <w:proofErr w:type="gramEnd"/>
            <w:r w:rsidR="00220899">
              <w:rPr>
                <w:rFonts w:ascii="GHEA Grapalat" w:eastAsia="GHEA Grapalat" w:hAnsi="GHEA Grapalat" w:cs="GHEA Grapalat"/>
              </w:rPr>
              <w:t>.</w:t>
            </w:r>
            <w:r w:rsidR="00220899" w:rsidRPr="00BA30D4">
              <w:rPr>
                <w:rFonts w:ascii="GHEA Grapalat" w:eastAsia="GHEA Grapalat" w:hAnsi="GHEA Grapalat" w:cs="GHEA Grapalat"/>
              </w:rPr>
              <w:t xml:space="preserve"> </w:t>
            </w:r>
            <w:proofErr w:type="gramStart"/>
            <w:r w:rsidR="00220899" w:rsidRPr="00BA30D4">
              <w:rPr>
                <w:rFonts w:ascii="GHEA Grapalat" w:eastAsia="GHEA Grapalat" w:hAnsi="GHEA Grapalat" w:cs="GHEA Grapalat"/>
              </w:rPr>
              <w:t>является</w:t>
            </w:r>
            <w:proofErr w:type="gramEnd"/>
            <w:r w:rsidR="00220899"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09711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D654B4">
              <w:rPr>
                <w:rFonts w:ascii="GHEA Grapalat" w:eastAsia="GHEA Grapalat" w:hAnsi="GHEA Grapalat" w:cs="GHEA Grapalat"/>
                <w:lang w:val="hy-AM"/>
              </w:rPr>
              <w:t>б</w:t>
            </w:r>
            <w:proofErr w:type="gramEnd"/>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1104ED">
              <w:rPr>
                <w:rFonts w:ascii="GHEA Grapalat" w:eastAsia="GHEA Grapalat" w:hAnsi="GHEA Grapalat" w:cs="GHEA Grapalat"/>
                <w:lang w:val="hy-AM"/>
              </w:rPr>
              <w:t>в</w:t>
            </w:r>
            <w:proofErr w:type="gramEnd"/>
            <w:r w:rsidR="00220899" w:rsidRPr="00FD1EE4">
              <w:rPr>
                <w:rFonts w:eastAsia="Cambria Math"/>
              </w:rPr>
              <w:t>․</w:t>
            </w:r>
            <w:r w:rsidR="00220899" w:rsidRPr="00FD1EE4">
              <w:rPr>
                <w:rFonts w:ascii="GHEA Grapalat" w:eastAsia="Cambria Math" w:hAnsi="GHEA Grapalat" w:cs="Cambria Math"/>
              </w:rPr>
              <w:t xml:space="preserve"> </w:t>
            </w:r>
            <w:proofErr w:type="gramStart"/>
            <w:r w:rsidR="00220899" w:rsidRPr="001104ED">
              <w:rPr>
                <w:rFonts w:ascii="GHEA Grapalat" w:eastAsia="GHEA Grapalat" w:hAnsi="GHEA Grapalat" w:cs="GHEA Grapalat"/>
              </w:rPr>
              <w:t>от</w:t>
            </w:r>
            <w:proofErr w:type="gramEnd"/>
            <w:r w:rsidR="00220899"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9839CB">
              <w:rPr>
                <w:rFonts w:ascii="GHEA Grapalat" w:eastAsia="GHEA Grapalat" w:hAnsi="GHEA Grapalat" w:cs="GHEA Grapalat"/>
                <w:lang w:val="hy-AM"/>
              </w:rPr>
              <w:t>г</w:t>
            </w:r>
            <w:proofErr w:type="gramEnd"/>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97116"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gramStart"/>
      <w:r w:rsidRPr="006A6D23">
        <w:rPr>
          <w:rFonts w:ascii="GHEA Grapalat" w:eastAsia="GHEA Grapalat" w:hAnsi="GHEA Grapalat" w:cs="GHEA Grapalat"/>
          <w:i/>
          <w:color w:val="000000"/>
        </w:rPr>
        <w:t>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220899" w:rsidRPr="00B23852"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97116"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971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1B7766">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t>Порядок заполнения декларации</w:t>
      </w:r>
    </w:p>
    <w:p w:rsidR="00220899" w:rsidRPr="00490465" w:rsidRDefault="00220899" w:rsidP="001B7766">
      <w:pPr>
        <w:contextualSpacing/>
        <w:jc w:val="center"/>
        <w:rPr>
          <w:rFonts w:ascii="GHEA Grapalat" w:hAnsi="GHEA Grapalat"/>
          <w:b/>
          <w:sz w:val="28"/>
          <w:szCs w:val="28"/>
          <w:lang w:val="hy-AM"/>
        </w:rPr>
      </w:pPr>
    </w:p>
    <w:p w:rsidR="00220899" w:rsidRPr="00092E73" w:rsidRDefault="00220899" w:rsidP="001B7766">
      <w:pPr>
        <w:pStyle w:val="aff3"/>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1B7766">
      <w:pPr>
        <w:pStyle w:val="aff3"/>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1B7766">
      <w:pPr>
        <w:pStyle w:val="aff3"/>
        <w:numPr>
          <w:ilvl w:val="0"/>
          <w:numId w:val="30"/>
        </w:numPr>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1B7766">
      <w:pPr>
        <w:pStyle w:val="aff3"/>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1B7766">
      <w:pPr>
        <w:pStyle w:val="aff3"/>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1B7766">
      <w:pPr>
        <w:pStyle w:val="aff3"/>
        <w:numPr>
          <w:ilvl w:val="0"/>
          <w:numId w:val="31"/>
        </w:numPr>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220899" w:rsidRPr="00092E73" w:rsidRDefault="00220899" w:rsidP="001B7766">
      <w:pPr>
        <w:pStyle w:val="aff3"/>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1B7766">
      <w:pPr>
        <w:pStyle w:val="aff3"/>
        <w:numPr>
          <w:ilvl w:val="0"/>
          <w:numId w:val="31"/>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1B7766">
      <w:pPr>
        <w:pStyle w:val="aff3"/>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1B7766">
      <w:pPr>
        <w:pStyle w:val="aff3"/>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proofErr w:type="gramStart"/>
      <w:r w:rsidRPr="00092E73">
        <w:rPr>
          <w:rFonts w:ascii="GHEA Grapalat" w:hAnsi="GHEA Grapalat"/>
        </w:rPr>
        <w:t>.В</w:t>
      </w:r>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1B7766">
      <w:pPr>
        <w:ind w:left="-360"/>
        <w:contextualSpacing/>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1B7766">
      <w:pPr>
        <w:pStyle w:val="aff3"/>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1B7766">
      <w:pPr>
        <w:pStyle w:val="aff3"/>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1B7766">
      <w:pPr>
        <w:ind w:left="-375"/>
        <w:contextualSpacing/>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1B7766">
      <w:pPr>
        <w:ind w:left="-375"/>
        <w:contextualSpacing/>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1B7766">
      <w:pPr>
        <w:ind w:left="-375"/>
        <w:contextualSpacing/>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1B7766">
      <w:pPr>
        <w:ind w:left="-375"/>
        <w:contextualSpacing/>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1B7766">
      <w:pPr>
        <w:contextualSpacing/>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1B7766">
      <w:pPr>
        <w:contextualSpacing/>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1B7766">
      <w:pPr>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1B7766">
      <w:pPr>
        <w:contextualSpacing/>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1B7766">
      <w:pPr>
        <w:contextualSpacing/>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1B7766">
      <w:pPr>
        <w:contextualSpacing/>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1B7766">
      <w:pPr>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1B7766">
      <w:pPr>
        <w:contextualSpacing/>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1B7766">
      <w:pPr>
        <w:contextualSpacing/>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1B7766">
      <w:pPr>
        <w:contextualSpacing/>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220899" w:rsidRPr="00092E73" w:rsidRDefault="00220899" w:rsidP="001B7766">
      <w:pPr>
        <w:contextualSpacing/>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1B7766">
      <w:pPr>
        <w:contextualSpacing/>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1B7766">
      <w:pPr>
        <w:contextualSpacing/>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1B7766">
      <w:pPr>
        <w:contextualSpacing/>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1B7766">
      <w:pPr>
        <w:contextualSpacing/>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1B7766">
      <w:pPr>
        <w:contextualSpacing/>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220899" w:rsidRPr="00092E73" w:rsidRDefault="00220899" w:rsidP="001B7766">
      <w:pPr>
        <w:contextualSpacing/>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1B7766">
      <w:pPr>
        <w:contextualSpacing/>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1B7766">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1B7766" w:rsidRDefault="001B7766" w:rsidP="001B7766">
      <w:pPr>
        <w:widowControl w:val="0"/>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8C7B19">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1078B">
        <w:rPr>
          <w:rFonts w:ascii="GHEA Grapalat" w:hAnsi="GHEA Grapalat"/>
          <w:spacing w:val="-6"/>
        </w:rPr>
        <w:t>запрос котировок</w:t>
      </w:r>
      <w:r w:rsidRPr="005744FC">
        <w:rPr>
          <w:rFonts w:ascii="GHEA Grapalat" w:hAnsi="GHEA Grapalat"/>
          <w:spacing w:val="-6"/>
        </w:rPr>
        <w:t xml:space="preserve"> под кодом </w:t>
      </w:r>
      <w:r w:rsidR="001B7766"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1B7766" w:rsidRPr="008C7B19">
        <w:rPr>
          <w:rFonts w:ascii="GHEA Grapalat" w:hAnsi="GHEA Grapalat"/>
          <w:b/>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80254" w:rsidRDefault="003D2FE2" w:rsidP="00D80254">
      <w:pPr>
        <w:widowControl w:val="0"/>
        <w:contextualSpacing/>
        <w:jc w:val="right"/>
        <w:rPr>
          <w:rFonts w:ascii="GHEA Grapalat" w:hAnsi="GHEA Grapalat" w:cs="GHEA Grapalat"/>
          <w:b/>
          <w:i/>
          <w:sz w:val="22"/>
          <w:szCs w:val="22"/>
        </w:rPr>
      </w:pPr>
      <w:r w:rsidRPr="00D80254">
        <w:rPr>
          <w:rFonts w:ascii="GHEA Grapalat" w:hAnsi="GHEA Grapalat"/>
          <w:b/>
          <w:i/>
          <w:sz w:val="22"/>
          <w:szCs w:val="22"/>
        </w:rPr>
        <w:t>Приложение № 4.</w:t>
      </w:r>
      <w:r w:rsidR="00A15BEC" w:rsidRPr="00D80254">
        <w:rPr>
          <w:rFonts w:ascii="GHEA Grapalat" w:hAnsi="GHEA Grapalat"/>
          <w:b/>
          <w:i/>
          <w:sz w:val="22"/>
          <w:szCs w:val="22"/>
        </w:rPr>
        <w:t>2</w:t>
      </w:r>
    </w:p>
    <w:p w:rsidR="00D80254" w:rsidRPr="00374F4A" w:rsidRDefault="00D80254" w:rsidP="00D80254">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9971A8">
        <w:rPr>
          <w:rFonts w:ascii="GHEA Grapalat" w:hAnsi="GHEA Grapalat"/>
          <w:b/>
          <w:sz w:val="24"/>
          <w:szCs w:val="24"/>
          <w:lang w:val="en-GB"/>
        </w:rPr>
        <w:t>GHAShDzB</w:t>
      </w:r>
      <w:proofErr w:type="spellEnd"/>
      <w:r w:rsidR="009971A8" w:rsidRPr="009971A8">
        <w:rPr>
          <w:rFonts w:ascii="GHEA Grapalat" w:hAnsi="GHEA Grapalat"/>
          <w:b/>
          <w:sz w:val="24"/>
          <w:szCs w:val="24"/>
        </w:rPr>
        <w:t>-</w:t>
      </w:r>
      <w:r w:rsidR="009971A8">
        <w:rPr>
          <w:rFonts w:ascii="GHEA Grapalat" w:hAnsi="GHEA Grapalat"/>
          <w:b/>
          <w:sz w:val="24"/>
          <w:szCs w:val="24"/>
          <w:lang w:val="en-GB"/>
        </w:rPr>
        <w:t>HVKAK</w:t>
      </w:r>
      <w:r w:rsidR="009971A8" w:rsidRPr="009971A8">
        <w:rPr>
          <w:rFonts w:ascii="GHEA Grapalat" w:hAnsi="GHEA Grapalat"/>
          <w:b/>
          <w:sz w:val="24"/>
          <w:szCs w:val="24"/>
        </w:rPr>
        <w:t>-2024-36</w:t>
      </w:r>
      <w:r w:rsidRPr="008C7B19">
        <w:rPr>
          <w:rFonts w:ascii="GHEA Grapalat" w:hAnsi="GHEA Grapalat"/>
          <w:b/>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5B1261" w:rsidRDefault="003D2FE2" w:rsidP="005B126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B1261" w:rsidRPr="00025337">
        <w:rPr>
          <w:rFonts w:ascii="GHEA Grapalat" w:hAnsi="GHEA Grapalat"/>
          <w:b/>
          <w:sz w:val="22"/>
          <w:szCs w:val="22"/>
        </w:rPr>
        <w:t>ГНО «Национальным центром по контролю и профилактике заболеваний»</w:t>
      </w:r>
      <w:r w:rsidR="005B1261" w:rsidRPr="00025337">
        <w:rPr>
          <w:rFonts w:ascii="GHEA Grapalat" w:hAnsi="GHEA Grapalat"/>
          <w:b/>
          <w:i/>
          <w:sz w:val="22"/>
          <w:szCs w:val="22"/>
        </w:rPr>
        <w:t xml:space="preserve"> </w:t>
      </w:r>
      <w:r w:rsidR="005B1261" w:rsidRPr="00025337">
        <w:rPr>
          <w:rFonts w:ascii="GHEA Grapalat" w:hAnsi="GHEA Grapalat"/>
          <w:b/>
          <w:sz w:val="22"/>
          <w:szCs w:val="22"/>
        </w:rPr>
        <w:t>МЗ РА</w:t>
      </w:r>
      <w:r w:rsidR="005B1261"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B1261"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5B1261" w:rsidRPr="008C7B19">
        <w:rPr>
          <w:rFonts w:ascii="GHEA Grapalat" w:hAnsi="GHEA Grapalat"/>
          <w:b/>
        </w:rPr>
        <w:t>»</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B016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016B" w:rsidRPr="00E063D7" w:rsidRDefault="003B016B" w:rsidP="003B016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B016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016B" w:rsidRPr="00E063D7" w:rsidRDefault="003B016B" w:rsidP="003B016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B016B"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016B" w:rsidRPr="00E063D7" w:rsidRDefault="003B016B" w:rsidP="003B016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B016B"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016B" w:rsidRPr="00E063D7" w:rsidRDefault="003B016B" w:rsidP="003B016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B016B"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B016B" w:rsidRPr="00E063D7" w:rsidRDefault="003B016B" w:rsidP="003B016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3B016B" w:rsidRDefault="003B016B" w:rsidP="000A214C">
      <w:pPr>
        <w:widowControl w:val="0"/>
        <w:spacing w:after="160"/>
        <w:jc w:val="right"/>
        <w:rPr>
          <w:rFonts w:ascii="GHEA Grapalat" w:hAnsi="GHEA Grapalat"/>
          <w:i/>
        </w:rPr>
      </w:pPr>
    </w:p>
    <w:p w:rsidR="003B016B" w:rsidRDefault="003B016B" w:rsidP="000A214C">
      <w:pPr>
        <w:widowControl w:val="0"/>
        <w:spacing w:after="160"/>
        <w:jc w:val="right"/>
        <w:rPr>
          <w:rFonts w:ascii="GHEA Grapalat" w:hAnsi="GHEA Grapalat"/>
          <w:i/>
        </w:rPr>
      </w:pPr>
    </w:p>
    <w:p w:rsidR="003B016B" w:rsidRDefault="003B016B" w:rsidP="000A214C">
      <w:pPr>
        <w:widowControl w:val="0"/>
        <w:spacing w:after="160"/>
        <w:jc w:val="right"/>
        <w:rPr>
          <w:rFonts w:ascii="GHEA Grapalat" w:hAnsi="GHEA Grapalat"/>
          <w:i/>
        </w:rPr>
      </w:pPr>
    </w:p>
    <w:p w:rsidR="000A214C" w:rsidRPr="003B016B" w:rsidRDefault="000A214C" w:rsidP="003B016B">
      <w:pPr>
        <w:widowControl w:val="0"/>
        <w:contextualSpacing/>
        <w:jc w:val="right"/>
        <w:rPr>
          <w:rFonts w:ascii="GHEA Grapalat" w:hAnsi="GHEA Grapalat" w:cs="GHEA Grapalat"/>
          <w:b/>
          <w:i/>
        </w:rPr>
      </w:pPr>
      <w:r w:rsidRPr="003B016B">
        <w:rPr>
          <w:rFonts w:ascii="GHEA Grapalat" w:hAnsi="GHEA Grapalat"/>
          <w:b/>
          <w:i/>
        </w:rPr>
        <w:t>Приложение № 5.1</w:t>
      </w:r>
    </w:p>
    <w:p w:rsidR="003B016B" w:rsidRPr="00374F4A" w:rsidRDefault="003B016B" w:rsidP="003B016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9971A8">
        <w:rPr>
          <w:rFonts w:ascii="GHEA Grapalat" w:hAnsi="GHEA Grapalat"/>
          <w:b/>
          <w:sz w:val="24"/>
          <w:szCs w:val="24"/>
          <w:lang w:val="en-GB"/>
        </w:rPr>
        <w:t>GHAShDzB</w:t>
      </w:r>
      <w:proofErr w:type="spellEnd"/>
      <w:r w:rsidR="009971A8" w:rsidRPr="009971A8">
        <w:rPr>
          <w:rFonts w:ascii="GHEA Grapalat" w:hAnsi="GHEA Grapalat"/>
          <w:b/>
          <w:sz w:val="24"/>
          <w:szCs w:val="24"/>
        </w:rPr>
        <w:t>-</w:t>
      </w:r>
      <w:r w:rsidR="009971A8">
        <w:rPr>
          <w:rFonts w:ascii="GHEA Grapalat" w:hAnsi="GHEA Grapalat"/>
          <w:b/>
          <w:sz w:val="24"/>
          <w:szCs w:val="24"/>
          <w:lang w:val="en-GB"/>
        </w:rPr>
        <w:t>HVKAK</w:t>
      </w:r>
      <w:r w:rsidR="009971A8" w:rsidRPr="009971A8">
        <w:rPr>
          <w:rFonts w:ascii="GHEA Grapalat" w:hAnsi="GHEA Grapalat"/>
          <w:b/>
          <w:sz w:val="24"/>
          <w:szCs w:val="24"/>
        </w:rPr>
        <w:t>-2024-36</w:t>
      </w:r>
      <w:r w:rsidRPr="008C7B19">
        <w:rPr>
          <w:rFonts w:ascii="GHEA Grapalat" w:hAnsi="GHEA Grapalat"/>
          <w:b/>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A1307D" w:rsidRDefault="000A214C" w:rsidP="00A130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A1307D" w:rsidRPr="00025337">
        <w:rPr>
          <w:rFonts w:ascii="GHEA Grapalat" w:hAnsi="GHEA Grapalat"/>
          <w:b/>
        </w:rPr>
        <w:t>ГНО «Национальным центром по контролю и профилактике заболеваний»</w:t>
      </w:r>
      <w:r w:rsidR="00A1307D" w:rsidRPr="00025337">
        <w:rPr>
          <w:rFonts w:ascii="GHEA Grapalat" w:hAnsi="GHEA Grapalat"/>
          <w:b/>
          <w:i/>
        </w:rPr>
        <w:t xml:space="preserve"> </w:t>
      </w:r>
      <w:r w:rsidR="00A1307D" w:rsidRPr="00025337">
        <w:rPr>
          <w:rFonts w:ascii="GHEA Grapalat" w:hAnsi="GHEA Grapalat"/>
          <w:b/>
        </w:rPr>
        <w:t>МЗ РА</w:t>
      </w:r>
      <w:r w:rsidR="00A1307D"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A1307D" w:rsidRPr="008C7B1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A1307D" w:rsidRPr="008C7B19">
        <w:rPr>
          <w:rFonts w:ascii="GHEA Grapalat" w:hAnsi="GHEA Grapalat"/>
          <w:b/>
        </w:rPr>
        <w:t>»</w:t>
      </w:r>
      <w:r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1D6E32">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D6E32">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D6E32">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1D6E32">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1D6E32">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1D6E32">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1D6E32">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1D6E32">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D6E32">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D6E3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D6E32">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D6E3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D6E32">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D6E32">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D6E3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D6E3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6E32" w:rsidRPr="00E063D7" w:rsidRDefault="001D6E32" w:rsidP="001D6E3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1D6E3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6E32" w:rsidRPr="00E063D7" w:rsidRDefault="001D6E32" w:rsidP="001D6E3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1D6E3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6E32" w:rsidRPr="00E063D7" w:rsidRDefault="001D6E32" w:rsidP="001D6E3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1D6E3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6E32" w:rsidRPr="00E063D7" w:rsidRDefault="001D6E32" w:rsidP="001D6E3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1D6E3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6E32" w:rsidRPr="00E063D7" w:rsidRDefault="001D6E32" w:rsidP="001D6E3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152F59" w:rsidRDefault="00BB28C8" w:rsidP="00152F59">
      <w:pPr>
        <w:pStyle w:val="31"/>
        <w:widowControl w:val="0"/>
        <w:spacing w:line="240" w:lineRule="auto"/>
        <w:contextualSpacing/>
        <w:jc w:val="right"/>
        <w:rPr>
          <w:rFonts w:ascii="GHEA Grapalat" w:hAnsi="GHEA Grapalat" w:cs="Sylfaen"/>
          <w:b/>
          <w:sz w:val="24"/>
          <w:szCs w:val="24"/>
        </w:rPr>
      </w:pPr>
      <w:r w:rsidRPr="00152F59">
        <w:rPr>
          <w:rFonts w:ascii="GHEA Grapalat" w:hAnsi="GHEA Grapalat"/>
          <w:b/>
          <w:sz w:val="24"/>
          <w:szCs w:val="24"/>
        </w:rPr>
        <w:t>Приложение №</w:t>
      </w:r>
      <w:r w:rsidR="005B4254" w:rsidRPr="00152F59">
        <w:rPr>
          <w:rFonts w:ascii="GHEA Grapalat" w:hAnsi="GHEA Grapalat"/>
          <w:b/>
          <w:sz w:val="24"/>
          <w:szCs w:val="24"/>
        </w:rPr>
        <w:t>7</w:t>
      </w:r>
    </w:p>
    <w:p w:rsidR="00BB28C8" w:rsidRPr="00152F59" w:rsidRDefault="00152F59" w:rsidP="00152F59">
      <w:pPr>
        <w:widowControl w:val="0"/>
        <w:tabs>
          <w:tab w:val="left" w:pos="2268"/>
        </w:tabs>
        <w:ind w:firstLine="567"/>
        <w:contextualSpacing/>
        <w:jc w:val="right"/>
        <w:rPr>
          <w:rFonts w:ascii="GHEA Grapalat" w:hAnsi="GHEA Grapalat"/>
        </w:rPr>
      </w:pPr>
      <w:r w:rsidRPr="00152F59">
        <w:rPr>
          <w:rFonts w:ascii="GHEA Grapalat" w:hAnsi="GHEA Grapalat"/>
          <w:b/>
        </w:rPr>
        <w:t>к Приглашению на запрос котировок</w:t>
      </w:r>
      <w:r w:rsidRPr="00152F59">
        <w:rPr>
          <w:rFonts w:ascii="GHEA Grapalat" w:hAnsi="GHEA Grapalat" w:cs="Arial"/>
          <w:b/>
        </w:rPr>
        <w:br/>
      </w:r>
      <w:r w:rsidRPr="00152F59">
        <w:rPr>
          <w:rFonts w:ascii="GHEA Grapalat" w:hAnsi="GHEA Grapalat"/>
          <w:b/>
        </w:rPr>
        <w:t>под кодом «</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Pr="00152F59">
        <w:rPr>
          <w:rFonts w:ascii="GHEA Grapalat" w:hAnsi="GHEA Grapalat"/>
          <w:b/>
        </w:rPr>
        <w:t>»</w:t>
      </w:r>
    </w:p>
    <w:p w:rsidR="00152F59" w:rsidRDefault="00152F59" w:rsidP="00BB28C8">
      <w:pPr>
        <w:widowControl w:val="0"/>
        <w:spacing w:after="160" w:line="360" w:lineRule="auto"/>
        <w:ind w:firstLine="567"/>
        <w:jc w:val="center"/>
        <w:rPr>
          <w:rFonts w:ascii="GHEA Grapalat" w:hAnsi="GHEA Grapalat"/>
          <w:b/>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ED4D51" w:rsidP="00E73CB2">
      <w:pPr>
        <w:widowControl w:val="0"/>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sidR="00BC4944">
        <w:rPr>
          <w:rFonts w:ascii="GHEA Grapalat" w:hAnsi="GHEA Grapalat"/>
        </w:rPr>
        <w:t xml:space="preserve"> директора С. </w:t>
      </w:r>
      <w:proofErr w:type="spellStart"/>
      <w:r w:rsidR="00BC4944">
        <w:rPr>
          <w:rFonts w:ascii="GHEA Grapalat" w:hAnsi="GHEA Grapalat"/>
        </w:rPr>
        <w:t>Атояна</w:t>
      </w:r>
      <w:proofErr w:type="spellEnd"/>
      <w:r w:rsidR="00BB28C8" w:rsidRPr="00A542E3">
        <w:rPr>
          <w:rFonts w:ascii="GHEA Grapalat" w:hAnsi="GHEA Grapalat"/>
        </w:rPr>
        <w:t xml:space="preserve">, действующего на основании устава </w:t>
      </w:r>
      <w:r w:rsidR="00BC4944">
        <w:rPr>
          <w:rFonts w:ascii="GHEA Grapalat" w:hAnsi="GHEA Grapalat"/>
        </w:rPr>
        <w:t>организации</w:t>
      </w:r>
      <w:r w:rsidR="00BB28C8" w:rsidRPr="00A542E3">
        <w:rPr>
          <w:rFonts w:ascii="GHEA Grapalat" w:hAnsi="GHEA Grapalat"/>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E73CB2">
      <w:pPr>
        <w:widowControl w:val="0"/>
        <w:ind w:firstLine="567"/>
        <w:contextualSpacing/>
        <w:jc w:val="both"/>
        <w:rPr>
          <w:rFonts w:ascii="GHEA Grapalat" w:hAnsi="GHEA Grapalat"/>
          <w:b/>
        </w:rPr>
      </w:pPr>
    </w:p>
    <w:p w:rsidR="00BB28C8" w:rsidRPr="009F3DC7" w:rsidRDefault="00BB28C8" w:rsidP="00E73CB2">
      <w:pPr>
        <w:widowControl w:val="0"/>
        <w:contextualSpacing/>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BC4944" w:rsidRDefault="00BB28C8" w:rsidP="00BC4944">
      <w:pPr>
        <w:ind w:firstLine="708"/>
        <w:contextualSpacing/>
        <w:jc w:val="both"/>
        <w:rPr>
          <w:ins w:id="12" w:author="Inesa Kocharyan" w:date="2024-02-09T17:30:00Z"/>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proofErr w:type="gramStart"/>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proofErr w:type="spellStart"/>
      <w:r w:rsidR="00BC4944" w:rsidRPr="00BC4944">
        <w:rPr>
          <w:rFonts w:ascii="GHEA Grapalat" w:hAnsi="GHEA Grapalat"/>
          <w:b/>
        </w:rPr>
        <w:t>ремонтые</w:t>
      </w:r>
      <w:proofErr w:type="spellEnd"/>
      <w:r w:rsidR="00BC4944" w:rsidRPr="00BC4944">
        <w:rPr>
          <w:rFonts w:ascii="GHEA Grapalat" w:hAnsi="GHEA Grapalat"/>
          <w:b/>
        </w:rPr>
        <w:t xml:space="preserve"> работы</w:t>
      </w:r>
      <w:r w:rsidRPr="009F3DC7">
        <w:rPr>
          <w:rFonts w:ascii="GHEA Grapalat" w:hAnsi="GHEA Grapalat"/>
        </w:rPr>
        <w:t xml:space="preserve"> (далее — работа), а Заказчик обязуется принимать выполненную работу и платить за нее.</w:t>
      </w:r>
      <w:proofErr w:type="gramEnd"/>
    </w:p>
    <w:p w:rsidR="00B7135E" w:rsidRPr="009F3DC7" w:rsidRDefault="00B7135E" w:rsidP="00E73CB2">
      <w:pPr>
        <w:widowControl w:val="0"/>
        <w:contextualSpacing/>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009C254C" w:rsidRPr="00152F59">
        <w:rPr>
          <w:rFonts w:ascii="GHEA Grapalat" w:hAnsi="GHEA Grapalat"/>
          <w:b/>
        </w:rPr>
        <w:t>«</w:t>
      </w:r>
      <w:proofErr w:type="spellStart"/>
      <w:r w:rsidR="009971A8">
        <w:rPr>
          <w:rFonts w:ascii="GHEA Grapalat" w:hAnsi="GHEA Grapalat"/>
          <w:b/>
          <w:lang w:val="en-GB"/>
        </w:rPr>
        <w:t>GHAShDzB</w:t>
      </w:r>
      <w:proofErr w:type="spellEnd"/>
      <w:r w:rsidR="009971A8" w:rsidRPr="009971A8">
        <w:rPr>
          <w:rFonts w:ascii="GHEA Grapalat" w:hAnsi="GHEA Grapalat"/>
          <w:b/>
        </w:rPr>
        <w:t>-</w:t>
      </w:r>
      <w:r w:rsidR="009971A8">
        <w:rPr>
          <w:rFonts w:ascii="GHEA Grapalat" w:hAnsi="GHEA Grapalat"/>
          <w:b/>
          <w:lang w:val="en-GB"/>
        </w:rPr>
        <w:t>HVKAK</w:t>
      </w:r>
      <w:r w:rsidR="009971A8" w:rsidRPr="009971A8">
        <w:rPr>
          <w:rFonts w:ascii="GHEA Grapalat" w:hAnsi="GHEA Grapalat"/>
          <w:b/>
        </w:rPr>
        <w:t>-2024-36</w:t>
      </w:r>
      <w:r w:rsidR="009C254C" w:rsidRPr="00152F59">
        <w:rPr>
          <w:rFonts w:ascii="GHEA Grapalat" w:hAnsi="GHEA Grapalat"/>
          <w:b/>
        </w:rPr>
        <w:t>»</w:t>
      </w:r>
      <w:r w:rsidR="009C254C">
        <w:rPr>
          <w:rFonts w:ascii="GHEA Grapalat" w:hAnsi="GHEA Grapalat"/>
          <w:b/>
        </w:rPr>
        <w:t>.</w:t>
      </w:r>
    </w:p>
    <w:p w:rsidR="00086B1E"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9F3DC7" w:rsidRDefault="00BB28C8" w:rsidP="009C254C">
      <w:pPr>
        <w:widowControl w:val="0"/>
        <w:tabs>
          <w:tab w:val="left" w:pos="1134"/>
        </w:tabs>
        <w:ind w:firstLine="567"/>
        <w:contextualSpacing/>
        <w:jc w:val="both"/>
        <w:rPr>
          <w:rFonts w:ascii="GHEA Grapalat" w:hAnsi="GHEA Grapalat" w:cs="Times Armenian"/>
          <w:vertAlign w:val="superscript"/>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9C254C">
        <w:rPr>
          <w:rFonts w:ascii="GHEA Grapalat" w:hAnsi="GHEA Grapalat"/>
        </w:rPr>
        <w:t xml:space="preserve"> до 30 рабочих дней.</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E73CB2">
      <w:pPr>
        <w:widowControl w:val="0"/>
        <w:tabs>
          <w:tab w:val="left" w:pos="1134"/>
        </w:tabs>
        <w:ind w:firstLine="567"/>
        <w:contextualSpacing/>
        <w:jc w:val="both"/>
        <w:rPr>
          <w:rFonts w:ascii="GHEA Grapalat" w:hAnsi="GHEA Grapalat"/>
        </w:rPr>
      </w:pPr>
    </w:p>
    <w:p w:rsidR="00BB28C8" w:rsidRPr="009F3DC7" w:rsidRDefault="00BB28C8" w:rsidP="00E73CB2">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E73CB2">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E73CB2">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E73CB2">
      <w:pPr>
        <w:widowControl w:val="0"/>
        <w:tabs>
          <w:tab w:val="left" w:pos="1276"/>
        </w:tabs>
        <w:ind w:firstLine="567"/>
        <w:contextualSpacing/>
        <w:jc w:val="center"/>
        <w:rPr>
          <w:rFonts w:ascii="GHEA Grapalat" w:hAnsi="GHEA Grapalat"/>
          <w:b/>
          <w:i/>
        </w:rPr>
      </w:pPr>
    </w:p>
    <w:p w:rsidR="00BB28C8" w:rsidRPr="009F3DC7" w:rsidRDefault="00BB28C8" w:rsidP="00E73CB2">
      <w:pPr>
        <w:widowControl w:val="0"/>
        <w:contextualSpacing/>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E73CB2">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E73CB2">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E73CB2">
      <w:pPr>
        <w:widowControl w:val="0"/>
        <w:tabs>
          <w:tab w:val="left" w:pos="1134"/>
        </w:tabs>
        <w:ind w:firstLine="567"/>
        <w:contextualSpacing/>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E73CB2">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E73CB2">
      <w:pPr>
        <w:widowControl w:val="0"/>
        <w:tabs>
          <w:tab w:val="left" w:pos="1276"/>
        </w:tabs>
        <w:ind w:firstLine="567"/>
        <w:contextualSpacing/>
        <w:jc w:val="both"/>
        <w:rPr>
          <w:ins w:id="13"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E73CB2">
      <w:pPr>
        <w:pStyle w:val="HTML"/>
        <w:shd w:val="clear" w:color="auto" w:fill="F8F9FA"/>
        <w:contextualSpacing/>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w:t>
      </w:r>
      <w:proofErr w:type="gramStart"/>
      <w:r w:rsidRPr="003B0CA7">
        <w:rPr>
          <w:rFonts w:ascii="GHEA Grapalat" w:hAnsi="GHEA Grapalat"/>
          <w:sz w:val="24"/>
          <w:szCs w:val="24"/>
          <w:lang w:val="ru-RU"/>
        </w:rPr>
        <w:t xml:space="preserve"> П</w:t>
      </w:r>
      <w:proofErr w:type="gramEnd"/>
      <w:r w:rsidRPr="003B0CA7">
        <w:rPr>
          <w:rFonts w:ascii="GHEA Grapalat" w:hAnsi="GHEA Grapalat"/>
          <w:sz w:val="24"/>
          <w:szCs w:val="24"/>
          <w:lang w:val="ru-RU"/>
        </w:rPr>
        <w:t xml:space="preserve">редоставить Подрядчику письменное согласие, предусмотренное подпунктом 2 пункта 3.4.3 договора, в течение </w:t>
      </w:r>
      <w:r w:rsidR="00306D00" w:rsidRPr="00306D00">
        <w:rPr>
          <w:rFonts w:ascii="GHEA Grapalat" w:hAnsi="GHEA Grapalat"/>
          <w:b/>
          <w:sz w:val="24"/>
          <w:szCs w:val="24"/>
          <w:lang w:val="hy-AM"/>
        </w:rPr>
        <w:t xml:space="preserve">5 </w:t>
      </w:r>
      <w:r w:rsidR="00306D00" w:rsidRPr="00306D00">
        <w:rPr>
          <w:rFonts w:ascii="GHEA Grapalat" w:hAnsi="GHEA Grapalat"/>
          <w:b/>
          <w:sz w:val="24"/>
          <w:szCs w:val="24"/>
          <w:lang w:val="ru-RU"/>
        </w:rPr>
        <w:t>рабочих</w:t>
      </w:r>
      <w:r w:rsidRPr="00306D00">
        <w:rPr>
          <w:rFonts w:ascii="GHEA Grapalat" w:hAnsi="GHEA Grapalat"/>
          <w:b/>
          <w:sz w:val="24"/>
          <w:szCs w:val="24"/>
          <w:lang w:val="ru-RU"/>
        </w:rPr>
        <w:t xml:space="preserve"> дней.</w:t>
      </w:r>
    </w:p>
    <w:p w:rsidR="003234B7" w:rsidRPr="003B0CA7" w:rsidRDefault="00772CBC" w:rsidP="00E73CB2">
      <w:pPr>
        <w:widowControl w:val="0"/>
        <w:tabs>
          <w:tab w:val="left" w:pos="1276"/>
        </w:tabs>
        <w:ind w:firstLine="567"/>
        <w:contextualSpacing/>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E73CB2">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E73CB2">
      <w:pPr>
        <w:widowControl w:val="0"/>
        <w:tabs>
          <w:tab w:val="left" w:pos="1276"/>
        </w:tabs>
        <w:ind w:firstLine="567"/>
        <w:contextualSpacing/>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E73CB2">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306D00" w:rsidRPr="00306D00">
        <w:rPr>
          <w:rFonts w:ascii="GHEA Grapalat" w:hAnsi="GHEA Grapalat"/>
          <w:b/>
        </w:rPr>
        <w:t>75</w:t>
      </w:r>
      <w:r w:rsidRPr="00306D00">
        <w:rPr>
          <w:rFonts w:ascii="GHEA Grapalat" w:hAnsi="GHEA Grapalat"/>
          <w:b/>
        </w:rPr>
        <w:t xml:space="preserve"> процентов работ</w:t>
      </w:r>
      <w:r w:rsidRPr="003C0805">
        <w:rPr>
          <w:rFonts w:ascii="GHEA Grapalat" w:hAnsi="GHEA Grapalat"/>
        </w:rPr>
        <w:t xml:space="preserve">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A8246A"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E73CB2">
      <w:pPr>
        <w:widowControl w:val="0"/>
        <w:tabs>
          <w:tab w:val="left" w:pos="1276"/>
        </w:tabs>
        <w:ind w:firstLine="567"/>
        <w:contextualSpacing/>
        <w:jc w:val="both"/>
        <w:rPr>
          <w:ins w:id="14"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5" w:author="Inesa Kocharyan" w:date="2024-02-09T17:45:00Z">
        <w:r w:rsidR="00CF1054">
          <w:rPr>
            <w:rFonts w:ascii="GHEA Grapalat" w:hAnsi="GHEA Grapalat"/>
          </w:rPr>
          <w:t>:</w:t>
        </w:r>
      </w:ins>
    </w:p>
    <w:p w:rsidR="00DD6BD8" w:rsidRDefault="00CF1054" w:rsidP="00E73CB2">
      <w:pPr>
        <w:widowControl w:val="0"/>
        <w:tabs>
          <w:tab w:val="left" w:pos="1276"/>
        </w:tabs>
        <w:ind w:firstLine="567"/>
        <w:contextualSpacing/>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w:t>
      </w:r>
      <w:proofErr w:type="gramStart"/>
      <w:r w:rsidR="00DD6BD8" w:rsidRPr="00EA596B">
        <w:rPr>
          <w:rFonts w:ascii="GHEA Grapalat" w:hAnsi="GHEA Grapalat"/>
        </w:rPr>
        <w:t>oe</w:t>
      </w:r>
      <w:proofErr w:type="gram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E73CB2">
      <w:pPr>
        <w:widowControl w:val="0"/>
        <w:tabs>
          <w:tab w:val="left" w:pos="1276"/>
        </w:tabs>
        <w:ind w:firstLine="567"/>
        <w:contextualSpacing/>
        <w:jc w:val="both"/>
        <w:rPr>
          <w:rFonts w:ascii="GHEA Grapalat" w:hAnsi="GHEA Grapalat"/>
        </w:rPr>
      </w:pPr>
      <w:proofErr w:type="gramStart"/>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roofErr w:type="gramEnd"/>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E73CB2">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E73CB2">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AD7A8E" w:rsidRPr="00AD7A8E">
        <w:rPr>
          <w:rFonts w:ascii="GHEA Grapalat" w:hAnsi="GHEA Grapalat"/>
          <w:b/>
        </w:rPr>
        <w:t>365</w:t>
      </w:r>
      <w:r w:rsidRPr="00AD7A8E">
        <w:rPr>
          <w:rFonts w:ascii="GHEA Grapalat" w:hAnsi="GHEA Grapalat"/>
          <w:b/>
        </w:rPr>
        <w:t xml:space="preserve"> дней</w:t>
      </w:r>
      <w:r w:rsidRPr="009F3DC7">
        <w:rPr>
          <w:rFonts w:ascii="GHEA Grapalat" w:hAnsi="GHEA Grapalat"/>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w:t>
      </w:r>
      <w:r w:rsidR="002B1A04">
        <w:rPr>
          <w:rFonts w:ascii="GHEA Grapalat" w:hAnsi="GHEA Grapalat"/>
        </w:rPr>
        <w:t>и.</w:t>
      </w:r>
    </w:p>
    <w:p w:rsidR="00BB28C8" w:rsidRPr="009F3DC7" w:rsidRDefault="00BB28C8" w:rsidP="00E73CB2">
      <w:pPr>
        <w:widowControl w:val="0"/>
        <w:tabs>
          <w:tab w:val="left" w:pos="1418"/>
        </w:tabs>
        <w:ind w:firstLine="567"/>
        <w:contextualSpacing/>
        <w:jc w:val="both"/>
        <w:rPr>
          <w:rFonts w:ascii="GHEA Grapalat" w:hAnsi="GHEA Grapalat"/>
        </w:rPr>
      </w:pPr>
      <w:r w:rsidRPr="009F3DC7">
        <w:rPr>
          <w:rFonts w:ascii="GHEA Grapalat" w:hAnsi="GHEA Grapalat"/>
        </w:rPr>
        <w:t>3.4.1</w:t>
      </w:r>
      <w:r w:rsidR="002B1A04">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E73CB2">
      <w:pPr>
        <w:widowControl w:val="0"/>
        <w:tabs>
          <w:tab w:val="left" w:pos="1276"/>
        </w:tabs>
        <w:ind w:firstLine="567"/>
        <w:contextualSpacing/>
        <w:jc w:val="both"/>
        <w:rPr>
          <w:rFonts w:ascii="GHEA Grapalat" w:hAnsi="GHEA Grapalat" w:cs="Sylfaen"/>
          <w:u w:val="single"/>
        </w:rPr>
      </w:pPr>
    </w:p>
    <w:p w:rsidR="00BB28C8" w:rsidRDefault="00BB28C8" w:rsidP="00E73CB2">
      <w:pPr>
        <w:widowControl w:val="0"/>
        <w:tabs>
          <w:tab w:val="left" w:pos="1276"/>
        </w:tabs>
        <w:contextualSpacing/>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E73CB2">
      <w:pPr>
        <w:widowControl w:val="0"/>
        <w:tabs>
          <w:tab w:val="left" w:pos="1134"/>
        </w:tabs>
        <w:ind w:firstLine="567"/>
        <w:contextualSpacing/>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E73CB2">
      <w:pPr>
        <w:widowControl w:val="0"/>
        <w:tabs>
          <w:tab w:val="left" w:pos="1134"/>
        </w:tabs>
        <w:ind w:firstLine="567"/>
        <w:contextualSpacing/>
        <w:jc w:val="both"/>
        <w:rPr>
          <w:rFonts w:ascii="GHEA Grapalat" w:hAnsi="GHEA Grapalat" w:cs="Sylfaen"/>
        </w:rPr>
      </w:pPr>
      <w:proofErr w:type="gramStart"/>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w:t>
      </w:r>
      <w:proofErr w:type="gramEnd"/>
      <w:r w:rsidRPr="00477D2B">
        <w:rPr>
          <w:rFonts w:ascii="GHEA Grapalat" w:hAnsi="GHEA Grapalat" w:cs="Sylfaen"/>
        </w:rPr>
        <w:t xml:space="preserve">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E73CB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A91033" w:rsidRPr="00A91033">
        <w:rPr>
          <w:rFonts w:ascii="GHEA Grapalat" w:hAnsi="GHEA Grapalat"/>
          <w:b/>
        </w:rPr>
        <w:t>2</w:t>
      </w:r>
      <w:r w:rsidRPr="00A91033">
        <w:rPr>
          <w:rFonts w:ascii="GHEA Grapalat" w:hAnsi="GHEA Grapalat"/>
          <w:b/>
        </w:rPr>
        <w:t xml:space="preserve"> экземпляр</w:t>
      </w:r>
      <w:r w:rsidR="00A91033" w:rsidRPr="00A91033">
        <w:rPr>
          <w:rFonts w:ascii="GHEA Grapalat" w:hAnsi="GHEA Grapalat"/>
          <w:b/>
        </w:rPr>
        <w:t>а</w:t>
      </w:r>
      <w:r w:rsidRPr="00A91033">
        <w:rPr>
          <w:rFonts w:ascii="GHEA Grapalat" w:hAnsi="GHEA Grapalat"/>
          <w:b/>
        </w:rPr>
        <w:t xml:space="preserve"> </w:t>
      </w:r>
      <w:r>
        <w:rPr>
          <w:rFonts w:ascii="GHEA Grapalat" w:hAnsi="GHEA Grapalat"/>
        </w:rPr>
        <w:t xml:space="preserve">акта сдачи-приемки (Приложение № 4). </w:t>
      </w:r>
    </w:p>
    <w:p w:rsidR="00563671" w:rsidRDefault="00563671" w:rsidP="00E73CB2">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E73CB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E73CB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E73CB2">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FC63C3" w:rsidRPr="00FC63C3">
        <w:rPr>
          <w:rFonts w:ascii="GHEA Grapalat" w:hAnsi="GHEA Grapalat"/>
          <w:b/>
        </w:rPr>
        <w:t>10</w:t>
      </w:r>
      <w:r w:rsidRPr="00FC63C3">
        <w:rPr>
          <w:rFonts w:ascii="GHEA Grapalat" w:hAnsi="GHEA Grapalat"/>
          <w:b/>
        </w:rPr>
        <w:t xml:space="preserve"> рабочих дней</w:t>
      </w:r>
      <w:r>
        <w:rPr>
          <w:rFonts w:ascii="GHEA Grapalat" w:hAnsi="GHEA Grapalat"/>
        </w:rPr>
        <w:t xml:space="preserve">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E73CB2">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E73CB2">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E73CB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E73CB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E73CB2">
      <w:pPr>
        <w:widowControl w:val="0"/>
        <w:tabs>
          <w:tab w:val="left" w:pos="1276"/>
        </w:tabs>
        <w:ind w:firstLine="567"/>
        <w:contextualSpacing/>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gramEnd"/>
      <w:r w:rsidRPr="00A542E3">
        <w:rPr>
          <w:rFonts w:ascii="GHEA Grapalat" w:hAnsi="GHEA Grapalat"/>
        </w:rPr>
        <w:t xml:space="preserve">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E73CB2">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драмов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gramEnd"/>
      <w:r w:rsidRPr="00A542E3">
        <w:rPr>
          <w:rFonts w:ascii="GHEA Grapalat" w:hAnsi="GHEA Grapalat"/>
        </w:rPr>
        <w:t>драмов РА составляют НДС.</w:t>
      </w:r>
    </w:p>
    <w:p w:rsidR="00BB28C8" w:rsidRPr="009F3DC7" w:rsidRDefault="00BB28C8" w:rsidP="00E73CB2">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73CB2">
      <w:pPr>
        <w:widowControl w:val="0"/>
        <w:tabs>
          <w:tab w:val="left" w:pos="1134"/>
        </w:tabs>
        <w:ind w:firstLine="567"/>
        <w:contextualSpacing/>
        <w:jc w:val="both"/>
        <w:rPr>
          <w:ins w:id="16"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E73CB2">
      <w:pPr>
        <w:contextualSpacing/>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w:t>
      </w:r>
      <w:proofErr w:type="gramStart"/>
      <w:r w:rsidR="00BB28C8" w:rsidRPr="009F3DC7">
        <w:rPr>
          <w:rFonts w:ascii="GHEA Grapalat" w:hAnsi="GHEA Grapalat"/>
        </w:rPr>
        <w:t>позднее</w:t>
      </w:r>
      <w:proofErr w:type="gramEnd"/>
      <w:r w:rsidR="00BB28C8" w:rsidRPr="009F3DC7">
        <w:rPr>
          <w:rFonts w:ascii="GHEA Grapalat" w:hAnsi="GHEA Grapalat"/>
        </w:rPr>
        <w:t xml:space="preserve"> чем до </w:t>
      </w:r>
      <w:r w:rsidR="00FC63C3" w:rsidRPr="00FC63C3">
        <w:rPr>
          <w:rFonts w:ascii="GHEA Grapalat" w:hAnsi="GHEA Grapalat"/>
          <w:b/>
        </w:rPr>
        <w:t>30</w:t>
      </w:r>
      <w:r w:rsidR="00E02310" w:rsidRPr="00FC63C3">
        <w:rPr>
          <w:rFonts w:ascii="GHEA Grapalat" w:hAnsi="GHEA Grapalat"/>
          <w:b/>
        </w:rPr>
        <w:t xml:space="preserve">-ого </w:t>
      </w:r>
      <w:r w:rsidR="00BB28C8" w:rsidRPr="00FC63C3">
        <w:rPr>
          <w:rFonts w:ascii="GHEA Grapalat" w:hAnsi="GHEA Grapalat"/>
          <w:b/>
        </w:rPr>
        <w:t xml:space="preserve"> декабря</w:t>
      </w:r>
      <w:r w:rsidR="00BB28C8" w:rsidRPr="009F3DC7">
        <w:rPr>
          <w:rFonts w:ascii="GHEA Grapalat" w:hAnsi="GHEA Grapalat"/>
        </w:rPr>
        <w:t xml:space="preserve"> данного года. </w:t>
      </w:r>
    </w:p>
    <w:p w:rsidR="00B3576D" w:rsidRDefault="006A4B0D" w:rsidP="00B3576D">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1167B6" w:rsidRPr="00B3576D" w:rsidRDefault="001167B6" w:rsidP="00B3576D">
      <w:pPr>
        <w:widowControl w:val="0"/>
        <w:tabs>
          <w:tab w:val="left" w:pos="1134"/>
        </w:tabs>
        <w:ind w:firstLine="567"/>
        <w:contextualSpacing/>
        <w:jc w:val="both"/>
        <w:rPr>
          <w:rFonts w:ascii="GHEA Grapalat" w:hAnsi="GHEA Grapalat"/>
          <w:lang w:val="hy-AM"/>
        </w:rPr>
      </w:pPr>
      <w:r w:rsidRPr="00391653">
        <w:rPr>
          <w:rFonts w:ascii="GHEA Grapalat" w:hAnsi="GHEA Grapalat"/>
        </w:rPr>
        <w:t>5.4</w:t>
      </w:r>
      <w:proofErr w:type="gramStart"/>
      <w:r>
        <w:rPr>
          <w:rFonts w:ascii="GHEA Grapalat" w:hAnsi="GHEA Grapalat"/>
        </w:rPr>
        <w:t xml:space="preserve"> В</w:t>
      </w:r>
      <w:proofErr w:type="gramEnd"/>
      <w:r w:rsidRPr="00391653">
        <w:rPr>
          <w:rFonts w:ascii="GHEA Grapalat" w:hAnsi="GHEA Grapalat"/>
        </w:rPr>
        <w:t xml:space="preserve"> рамках договора за исполнительные акты платежи осуществляются по следующей формуле: </w:t>
      </w:r>
    </w:p>
    <w:p w:rsidR="001167B6" w:rsidRDefault="001167B6" w:rsidP="00E73CB2">
      <w:pPr>
        <w:pStyle w:val="norm"/>
        <w:widowControl w:val="0"/>
        <w:spacing w:line="240" w:lineRule="auto"/>
        <w:ind w:firstLine="567"/>
        <w:contextualSpacing/>
        <w:rPr>
          <w:rFonts w:ascii="GHEA Grapalat" w:hAnsi="GHEA Grapalat"/>
          <w:sz w:val="24"/>
          <w:szCs w:val="24"/>
        </w:rPr>
      </w:pPr>
      <w:proofErr w:type="gramStart"/>
      <w:r>
        <w:rPr>
          <w:rFonts w:ascii="GHEA Grapalat" w:hAnsi="GHEA Grapalat"/>
          <w:sz w:val="24"/>
          <w:szCs w:val="24"/>
        </w:rPr>
        <w:t>ВС</w:t>
      </w:r>
      <w:proofErr w:type="gramEnd"/>
      <w:r>
        <w:rPr>
          <w:rFonts w:ascii="GHEA Grapalat" w:hAnsi="GHEA Grapalat"/>
          <w:sz w:val="24"/>
          <w:szCs w:val="24"/>
        </w:rPr>
        <w:t>= ЦУ/СЦxОР где:</w:t>
      </w:r>
    </w:p>
    <w:p w:rsidR="001167B6" w:rsidRPr="00391653" w:rsidRDefault="001167B6" w:rsidP="00E73CB2">
      <w:pPr>
        <w:pStyle w:val="HTML"/>
        <w:shd w:val="clear" w:color="auto" w:fill="F8F9FA"/>
        <w:contextualSpacing/>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E73CB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E73CB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E73CB2">
      <w:pPr>
        <w:widowControl w:val="0"/>
        <w:tabs>
          <w:tab w:val="num" w:pos="1134"/>
        </w:tabs>
        <w:ind w:firstLine="567"/>
        <w:contextualSpacing/>
        <w:jc w:val="both"/>
        <w:rPr>
          <w:rFonts w:ascii="GHEA Grapalat" w:hAnsi="GHEA Grapalat"/>
        </w:rPr>
      </w:pPr>
      <w:r>
        <w:rPr>
          <w:rFonts w:ascii="GHEA Grapalat" w:hAnsi="GHEA Grapalat"/>
        </w:rPr>
        <w:t xml:space="preserve">ВС-сумма, </w:t>
      </w:r>
      <w:proofErr w:type="gramStart"/>
      <w:r>
        <w:rPr>
          <w:rFonts w:ascii="GHEA Grapalat" w:hAnsi="GHEA Grapalat"/>
        </w:rPr>
        <w:t>выплачиваемая</w:t>
      </w:r>
      <w:proofErr w:type="gramEnd"/>
      <w:r>
        <w:rPr>
          <w:rFonts w:ascii="GHEA Grapalat" w:hAnsi="GHEA Grapalat"/>
        </w:rPr>
        <w:t xml:space="preserve">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rsidP="00E73CB2">
      <w:pPr>
        <w:contextualSpacing/>
        <w:rPr>
          <w:rFonts w:ascii="GHEA Grapalat" w:hAnsi="GHEA Grapalat"/>
          <w:b/>
        </w:rPr>
      </w:pPr>
    </w:p>
    <w:p w:rsidR="00BB28C8" w:rsidRPr="009F3DC7" w:rsidRDefault="00BB28C8" w:rsidP="00E73CB2">
      <w:pPr>
        <w:widowControl w:val="0"/>
        <w:tabs>
          <w:tab w:val="left" w:pos="1276"/>
        </w:tabs>
        <w:ind w:firstLine="567"/>
        <w:contextualSpacing/>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E73CB2">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r w:rsidRPr="00AF0D24">
        <w:rPr>
          <w:rFonts w:ascii="GHEA Grapalat" w:hAnsi="GHEA Grapalat"/>
        </w:rPr>
        <w:t>При этом</w:t>
      </w:r>
      <w:proofErr w:type="gramStart"/>
      <w:r w:rsidRPr="00AF0D24">
        <w:rPr>
          <w:rFonts w:ascii="GHEA Grapalat" w:hAnsi="GHEA Grapalat"/>
          <w:lang w:val="hy-AM"/>
        </w:rPr>
        <w:t>,</w:t>
      </w:r>
      <w:proofErr w:type="gramEnd"/>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3576D">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3576D" w:rsidRDefault="00B3576D" w:rsidP="00E73CB2">
      <w:pPr>
        <w:widowControl w:val="0"/>
        <w:tabs>
          <w:tab w:val="left" w:pos="1276"/>
        </w:tabs>
        <w:contextualSpacing/>
        <w:jc w:val="center"/>
        <w:rPr>
          <w:rFonts w:ascii="GHEA Grapalat" w:hAnsi="GHEA Grapalat"/>
          <w:b/>
        </w:rPr>
      </w:pPr>
    </w:p>
    <w:p w:rsidR="00BB28C8" w:rsidRPr="009F3DC7" w:rsidRDefault="00BB28C8" w:rsidP="00E73CB2">
      <w:pPr>
        <w:widowControl w:val="0"/>
        <w:tabs>
          <w:tab w:val="left" w:pos="1276"/>
        </w:tabs>
        <w:contextualSpacing/>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3576D" w:rsidRDefault="00B3576D" w:rsidP="00E73CB2">
      <w:pPr>
        <w:widowControl w:val="0"/>
        <w:tabs>
          <w:tab w:val="left" w:pos="1276"/>
        </w:tabs>
        <w:contextualSpacing/>
        <w:jc w:val="center"/>
        <w:rPr>
          <w:rFonts w:ascii="GHEA Grapalat" w:hAnsi="GHEA Grapalat"/>
          <w:b/>
        </w:rPr>
      </w:pPr>
    </w:p>
    <w:p w:rsidR="00BB28C8" w:rsidRPr="009F3DC7" w:rsidRDefault="00BB28C8" w:rsidP="00E73CB2">
      <w:pPr>
        <w:widowControl w:val="0"/>
        <w:tabs>
          <w:tab w:val="left" w:pos="1276"/>
        </w:tabs>
        <w:contextualSpacing/>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E73CB2">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E73CB2">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E73CB2">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6"/>
        <w:t>32</w:t>
      </w:r>
      <w:r w:rsidRPr="009F3DC7">
        <w:rPr>
          <w:rFonts w:ascii="GHEA Grapalat" w:hAnsi="GHEA Grapalat"/>
        </w:rPr>
        <w:t>.</w:t>
      </w:r>
    </w:p>
    <w:p w:rsidR="00BB28C8" w:rsidRPr="009F3DC7" w:rsidRDefault="00BB28C8" w:rsidP="00E73CB2">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7"/>
        <w:t>33</w:t>
      </w:r>
      <w:r w:rsidRPr="009F3DC7">
        <w:rPr>
          <w:rFonts w:ascii="GHEA Grapalat" w:hAnsi="GHEA Grapalat"/>
        </w:rPr>
        <w:t>.</w:t>
      </w:r>
    </w:p>
    <w:p w:rsidR="00BB28C8" w:rsidRPr="00124BE9" w:rsidRDefault="00BB28C8" w:rsidP="00E73CB2">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E73CB2">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E73CB2">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E73CB2">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E73CB2">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w:t>
      </w:r>
      <w:r w:rsidR="00026585" w:rsidRPr="009F3DC7">
        <w:rPr>
          <w:rFonts w:ascii="GHEA Grapalat" w:hAnsi="GHEA Grapalat"/>
        </w:rPr>
        <w:t>№ 1</w:t>
      </w:r>
      <w:r w:rsidR="00026585">
        <w:rPr>
          <w:rFonts w:ascii="GHEA Grapalat" w:hAnsi="GHEA Grapalat"/>
        </w:rPr>
        <w:t>.1</w:t>
      </w:r>
      <w:r w:rsidR="00026585" w:rsidRPr="009F3DC7">
        <w:rPr>
          <w:rFonts w:ascii="GHEA Grapalat" w:hAnsi="GHEA Grapalat"/>
        </w:rPr>
        <w:t xml:space="preserve">, </w:t>
      </w:r>
      <w:r w:rsidRPr="009F3DC7">
        <w:rPr>
          <w:rFonts w:ascii="GHEA Grapalat" w:hAnsi="GHEA Grapalat"/>
        </w:rPr>
        <w:t>№ 2, № 3, № 4 и № 4.1 к настоящему договору считаются неотъемлемой частью договора.</w:t>
      </w:r>
    </w:p>
    <w:p w:rsidR="00BB28C8" w:rsidRPr="009F3DC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E73CB2">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w:t>
      </w:r>
      <w:proofErr w:type="gramStart"/>
      <w:r w:rsidR="00E27E53" w:rsidRPr="00BD3E23">
        <w:rPr>
          <w:rFonts w:ascii="GHEA Grapalat" w:hAnsi="GHEA Grapalat"/>
          <w:color w:val="000000" w:themeColor="text1"/>
        </w:rPr>
        <w:t>дств дл</w:t>
      </w:r>
      <w:proofErr w:type="gramEnd"/>
      <w:r w:rsidR="00E27E53" w:rsidRPr="00BD3E23">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w:t>
      </w:r>
      <w:proofErr w:type="gramStart"/>
      <w:r w:rsidRPr="009F3DC7">
        <w:rPr>
          <w:rFonts w:ascii="GHEA Grapalat" w:hAnsi="GHEA Grapalat"/>
        </w:rPr>
        <w:t>o</w:t>
      </w:r>
      <w:proofErr w:type="gram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8"/>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Приложение № </w:t>
      </w:r>
      <w:r w:rsidR="00026585">
        <w:rPr>
          <w:rFonts w:ascii="GHEA Grapalat" w:hAnsi="GHEA Grapalat"/>
          <w:i/>
        </w:rPr>
        <w:t>1.</w:t>
      </w:r>
      <w:r w:rsidRPr="009F3DC7">
        <w:rPr>
          <w:rFonts w:ascii="GHEA Grapalat" w:hAnsi="GHEA Grapalat"/>
          <w:i/>
        </w:rPr>
        <w:t>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026585" w:rsidRPr="00987E44" w:rsidRDefault="00026585" w:rsidP="00026585">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Default="00BB28C8" w:rsidP="00BB28C8">
      <w:pPr>
        <w:widowControl w:val="0"/>
        <w:spacing w:after="160" w:line="360" w:lineRule="auto"/>
        <w:ind w:firstLine="567"/>
        <w:jc w:val="center"/>
        <w:rPr>
          <w:rFonts w:ascii="GHEA Grapalat" w:hAnsi="GHEA Grapalat"/>
        </w:rPr>
      </w:pPr>
      <w:r w:rsidRPr="009F3DC7">
        <w:rPr>
          <w:rFonts w:ascii="GHEA Grapalat" w:hAnsi="GHEA Grapalat"/>
          <w:b/>
        </w:rPr>
        <w:t xml:space="preserve">ВЫПОЛНЕНИЯ </w:t>
      </w:r>
      <w:r w:rsidR="00026585">
        <w:rPr>
          <w:rFonts w:ascii="GHEA Grapalat" w:hAnsi="GHEA Grapalat"/>
          <w:b/>
        </w:rPr>
        <w:t>РЕМОНТНЫХ РАБОТ</w:t>
      </w:r>
    </w:p>
    <w:p w:rsidR="00026585" w:rsidRPr="00987E44" w:rsidRDefault="00026585" w:rsidP="00026585">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26585" w:rsidRPr="009F3DC7" w:rsidRDefault="00026585"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9"/>
        <w:t>*</w:t>
      </w:r>
    </w:p>
    <w:p w:rsidR="00C024DD" w:rsidRDefault="00C024DD" w:rsidP="00C024D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C024DD" w:rsidRDefault="00C024DD" w:rsidP="00C024DD">
      <w:pPr>
        <w:widowControl w:val="0"/>
        <w:spacing w:after="160" w:line="360" w:lineRule="auto"/>
        <w:ind w:firstLine="567"/>
        <w:jc w:val="center"/>
        <w:rPr>
          <w:rFonts w:ascii="GHEA Grapalat" w:hAnsi="GHEA Grapalat"/>
          <w:b/>
          <w:color w:val="FF0000"/>
        </w:rPr>
      </w:pPr>
    </w:p>
    <w:p w:rsidR="00C024DD" w:rsidRPr="00987E44" w:rsidRDefault="00C024DD" w:rsidP="00C024D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E73CB2">
          <w:footerReference w:type="default" r:id="rId8"/>
          <w:footnotePr>
            <w:pos w:val="beneathText"/>
          </w:footnotePr>
          <w:type w:val="nextColumn"/>
          <w:pgSz w:w="11907" w:h="16840" w:code="9"/>
          <w:pgMar w:top="993" w:right="567" w:bottom="1418" w:left="709" w:header="561" w:footer="561" w:gutter="0"/>
          <w:cols w:space="720"/>
          <w:docGrid w:linePitch="326"/>
        </w:sectPr>
      </w:pPr>
    </w:p>
    <w:p w:rsidR="00BB28C8" w:rsidRPr="009F3DC7" w:rsidRDefault="00BB28C8" w:rsidP="00C024DD">
      <w:pPr>
        <w:widowControl w:val="0"/>
        <w:ind w:firstLine="567"/>
        <w:contextualSpacing/>
        <w:jc w:val="right"/>
        <w:rPr>
          <w:rFonts w:ascii="GHEA Grapalat" w:hAnsi="GHEA Grapalat" w:cs="Arial"/>
          <w:i/>
        </w:rPr>
      </w:pPr>
      <w:r w:rsidRPr="009F3DC7">
        <w:rPr>
          <w:rFonts w:ascii="GHEA Grapalat" w:hAnsi="GHEA Grapalat"/>
          <w:i/>
        </w:rPr>
        <w:t>Приложение № 4</w:t>
      </w:r>
    </w:p>
    <w:p w:rsidR="00BB28C8" w:rsidRPr="009F3DC7" w:rsidRDefault="00BB28C8" w:rsidP="00C024DD">
      <w:pPr>
        <w:widowControl w:val="0"/>
        <w:ind w:firstLine="567"/>
        <w:contextualSpacing/>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C024DD">
      <w:pPr>
        <w:widowControl w:val="0"/>
        <w:ind w:firstLine="567"/>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C024DD">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C024DD">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C024DD">
      <w:pPr>
        <w:widowControl w:val="0"/>
        <w:ind w:left="567" w:right="566"/>
        <w:contextualSpacing/>
        <w:rPr>
          <w:rFonts w:ascii="GHEA Grapalat" w:hAnsi="GHEA Grapalat"/>
          <w:iCs/>
          <w:color w:val="000000"/>
        </w:rPr>
      </w:pPr>
    </w:p>
    <w:p w:rsidR="00BB28C8" w:rsidRPr="009F3DC7" w:rsidRDefault="00BB28C8" w:rsidP="00C024DD">
      <w:pPr>
        <w:widowControl w:val="0"/>
        <w:ind w:left="567" w:right="566"/>
        <w:contextualSpacing/>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C024DD">
      <w:pPr>
        <w:widowControl w:val="0"/>
        <w:ind w:left="567" w:right="566"/>
        <w:contextualSpacing/>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C024DD">
      <w:pPr>
        <w:pStyle w:val="a3"/>
        <w:widowControl w:val="0"/>
        <w:spacing w:line="240" w:lineRule="auto"/>
        <w:ind w:left="567" w:right="566" w:firstLine="0"/>
        <w:contextualSpacing/>
        <w:jc w:val="center"/>
        <w:rPr>
          <w:rFonts w:ascii="GHEA Grapalat" w:hAnsi="GHEA Grapalat"/>
          <w:b/>
          <w:bCs/>
          <w:iCs/>
          <w:sz w:val="24"/>
          <w:szCs w:val="24"/>
        </w:rPr>
      </w:pPr>
    </w:p>
    <w:p w:rsidR="00BB28C8" w:rsidRPr="009F3DC7" w:rsidRDefault="00BB28C8" w:rsidP="00C024DD">
      <w:pPr>
        <w:pStyle w:val="a3"/>
        <w:widowControl w:val="0"/>
        <w:tabs>
          <w:tab w:val="left" w:pos="1134"/>
          <w:tab w:val="left" w:pos="2268"/>
          <w:tab w:val="left" w:pos="3402"/>
        </w:tabs>
        <w:spacing w:line="240" w:lineRule="auto"/>
        <w:ind w:firstLine="567"/>
        <w:contextualSpacing/>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C024DD">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C024DD">
      <w:pPr>
        <w:pStyle w:val="af4"/>
        <w:widowControl w:val="0"/>
        <w:tabs>
          <w:tab w:val="left" w:pos="8789"/>
        </w:tabs>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C024DD">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C024DD">
      <w:pPr>
        <w:widowControl w:val="0"/>
        <w:tabs>
          <w:tab w:val="left" w:pos="6804"/>
          <w:tab w:val="left" w:pos="7938"/>
          <w:tab w:val="left" w:pos="8647"/>
          <w:tab w:val="left" w:pos="8789"/>
        </w:tabs>
        <w:ind w:firstLine="567"/>
        <w:contextualSpacing/>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C024DD">
      <w:pPr>
        <w:widowControl w:val="0"/>
        <w:tabs>
          <w:tab w:val="left" w:pos="6804"/>
          <w:tab w:val="left" w:pos="7938"/>
          <w:tab w:val="left" w:pos="8647"/>
          <w:tab w:val="left" w:pos="8789"/>
        </w:tabs>
        <w:ind w:firstLine="567"/>
        <w:contextualSpacing/>
        <w:jc w:val="both"/>
        <w:rPr>
          <w:rFonts w:ascii="GHEA Grapalat" w:hAnsi="GHEA Grapalat" w:cs="Sylfaen"/>
          <w:iCs/>
        </w:rPr>
      </w:pPr>
    </w:p>
    <w:p w:rsidR="00BB28C8" w:rsidRPr="009F3DC7" w:rsidRDefault="00BB28C8" w:rsidP="00C024DD">
      <w:pPr>
        <w:widowControl w:val="0"/>
        <w:ind w:firstLine="567"/>
        <w:contextualSpacing/>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C024DD">
            <w:pPr>
              <w:pStyle w:val="af4"/>
              <w:widowControl w:val="0"/>
              <w:spacing w:before="0" w:beforeAutospacing="0" w:after="0" w:afterAutospacing="0"/>
              <w:ind w:firstLine="567"/>
              <w:contextualSpacing/>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C024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C024DD">
            <w:pPr>
              <w:pStyle w:val="af4"/>
              <w:widowControl w:val="0"/>
              <w:spacing w:before="0" w:beforeAutospacing="0" w:after="0" w:afterAutospacing="0"/>
              <w:ind w:firstLine="567"/>
              <w:contextualSpacing/>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C024DD">
            <w:pPr>
              <w:pStyle w:val="af4"/>
              <w:widowControl w:val="0"/>
              <w:spacing w:before="0" w:beforeAutospacing="0" w:after="0" w:afterAutospacing="0"/>
              <w:ind w:left="-82" w:right="-118"/>
              <w:contextualSpacing/>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C024DD">
            <w:pPr>
              <w:pStyle w:val="af4"/>
              <w:widowControl w:val="0"/>
              <w:spacing w:before="0" w:beforeAutospacing="0" w:after="0" w:afterAutospacing="0"/>
              <w:ind w:firstLine="567"/>
              <w:contextualSpacing/>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ind w:left="-105" w:right="-72"/>
              <w:contextualSpacing/>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ind w:left="-105" w:right="-72"/>
              <w:contextualSpacing/>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ind w:left="-105" w:right="-72"/>
              <w:contextualSpacing/>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ind w:left="-105" w:right="-72"/>
              <w:contextualSpacing/>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C024DD">
            <w:pPr>
              <w:pStyle w:val="af4"/>
              <w:widowControl w:val="0"/>
              <w:spacing w:before="0" w:beforeAutospacing="0" w:after="0" w:afterAutospacing="0"/>
              <w:ind w:firstLine="567"/>
              <w:contextualSpacing/>
              <w:jc w:val="center"/>
              <w:rPr>
                <w:rFonts w:ascii="GHEA Grapalat" w:hAnsi="GHEA Grapalat"/>
                <w:sz w:val="16"/>
                <w:szCs w:val="16"/>
              </w:rPr>
            </w:pPr>
          </w:p>
        </w:tc>
        <w:tc>
          <w:tcPr>
            <w:tcW w:w="1248"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533"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915"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188"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960"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207"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087"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876" w:type="dxa"/>
            <w:shd w:val="clear" w:color="auto" w:fill="auto"/>
            <w:vAlign w:val="center"/>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C024DD">
            <w:pPr>
              <w:pStyle w:val="af4"/>
              <w:widowControl w:val="0"/>
              <w:spacing w:before="0" w:beforeAutospacing="0" w:after="0" w:afterAutospacing="0"/>
              <w:ind w:firstLine="567"/>
              <w:contextualSpacing/>
              <w:jc w:val="center"/>
              <w:rPr>
                <w:rFonts w:ascii="GHEA Grapalat" w:hAnsi="GHEA Grapalat"/>
                <w:sz w:val="16"/>
                <w:szCs w:val="16"/>
              </w:rPr>
            </w:pPr>
          </w:p>
        </w:tc>
        <w:tc>
          <w:tcPr>
            <w:tcW w:w="1248"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533"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915"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188"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960"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207"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1087"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c>
          <w:tcPr>
            <w:tcW w:w="876" w:type="dxa"/>
            <w:shd w:val="clear" w:color="auto" w:fill="auto"/>
          </w:tcPr>
          <w:p w:rsidR="00BB28C8" w:rsidRPr="007347E7" w:rsidRDefault="00BB28C8" w:rsidP="00C024DD">
            <w:pPr>
              <w:pStyle w:val="af4"/>
              <w:widowControl w:val="0"/>
              <w:tabs>
                <w:tab w:val="left" w:pos="916"/>
              </w:tabs>
              <w:spacing w:before="0" w:beforeAutospacing="0" w:after="0" w:afterAutospacing="0"/>
              <w:contextualSpacing/>
              <w:jc w:val="center"/>
              <w:rPr>
                <w:rFonts w:ascii="GHEA Grapalat" w:hAnsi="GHEA Grapalat"/>
                <w:sz w:val="16"/>
                <w:szCs w:val="16"/>
              </w:rPr>
            </w:pPr>
          </w:p>
        </w:tc>
      </w:tr>
    </w:tbl>
    <w:p w:rsidR="00BB28C8" w:rsidRPr="007347E7" w:rsidRDefault="00BB28C8" w:rsidP="00C024DD">
      <w:pPr>
        <w:widowControl w:val="0"/>
        <w:ind w:firstLine="567"/>
        <w:contextualSpacing/>
        <w:jc w:val="both"/>
        <w:rPr>
          <w:rFonts w:ascii="GHEA Grapalat" w:hAnsi="GHEA Grapalat" w:cs="Arial"/>
          <w:iCs/>
          <w:color w:val="000000"/>
          <w:lang w:val="en-US"/>
        </w:rPr>
      </w:pPr>
    </w:p>
    <w:p w:rsidR="00BB28C8" w:rsidRPr="009F3DC7" w:rsidRDefault="00BB28C8" w:rsidP="00C024DD">
      <w:pPr>
        <w:widowControl w:val="0"/>
        <w:ind w:firstLine="567"/>
        <w:contextualSpacing/>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C024DD">
      <w:pPr>
        <w:widowControl w:val="0"/>
        <w:ind w:firstLine="567"/>
        <w:contextualSpacing/>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C024DD">
            <w:pPr>
              <w:widowControl w:val="0"/>
              <w:contextualSpacing/>
              <w:jc w:val="center"/>
              <w:rPr>
                <w:rFonts w:ascii="GHEA Grapalat" w:hAnsi="GHEA Grapalat"/>
                <w:iCs/>
                <w:lang w:val="en-US"/>
              </w:rPr>
            </w:pPr>
            <w:r>
              <w:rPr>
                <w:rFonts w:ascii="GHEA Grapalat" w:hAnsi="GHEA Grapalat"/>
              </w:rPr>
              <w:t>___________________________</w:t>
            </w:r>
          </w:p>
          <w:p w:rsidR="00BB28C8" w:rsidRPr="00C8328C" w:rsidRDefault="00BB28C8" w:rsidP="00C024DD">
            <w:pPr>
              <w:widowControl w:val="0"/>
              <w:contextualSpacing/>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C024DD">
            <w:pPr>
              <w:widowControl w:val="0"/>
              <w:contextualSpacing/>
              <w:jc w:val="center"/>
              <w:rPr>
                <w:rFonts w:ascii="GHEA Grapalat" w:hAnsi="GHEA Grapalat"/>
                <w:iCs/>
              </w:rPr>
            </w:pPr>
            <w:r w:rsidRPr="009F3DC7">
              <w:rPr>
                <w:rFonts w:ascii="GHEA Grapalat" w:hAnsi="GHEA Grapalat"/>
              </w:rPr>
              <w:t>___________________________</w:t>
            </w:r>
          </w:p>
          <w:p w:rsidR="00BB28C8" w:rsidRPr="00C8328C" w:rsidRDefault="00BB28C8" w:rsidP="00C024DD">
            <w:pPr>
              <w:widowControl w:val="0"/>
              <w:contextualSpacing/>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C024DD">
            <w:pPr>
              <w:widowControl w:val="0"/>
              <w:contextualSpacing/>
              <w:jc w:val="center"/>
              <w:rPr>
                <w:rFonts w:ascii="GHEA Grapalat" w:hAnsi="GHEA Grapalat"/>
                <w:iCs/>
                <w:lang w:val="en-US"/>
              </w:rPr>
            </w:pPr>
            <w:r>
              <w:rPr>
                <w:rFonts w:ascii="GHEA Grapalat" w:hAnsi="GHEA Grapalat"/>
              </w:rPr>
              <w:t>___________________________</w:t>
            </w:r>
          </w:p>
          <w:p w:rsidR="00BB28C8" w:rsidRPr="00C8328C" w:rsidRDefault="00BB28C8" w:rsidP="00C024DD">
            <w:pPr>
              <w:widowControl w:val="0"/>
              <w:contextualSpacing/>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C024DD">
            <w:pPr>
              <w:widowControl w:val="0"/>
              <w:contextualSpacing/>
              <w:jc w:val="center"/>
              <w:rPr>
                <w:rFonts w:ascii="GHEA Grapalat" w:hAnsi="GHEA Grapalat"/>
                <w:iCs/>
              </w:rPr>
            </w:pPr>
            <w:r w:rsidRPr="009F3DC7">
              <w:rPr>
                <w:rFonts w:ascii="GHEA Grapalat" w:hAnsi="GHEA Grapalat"/>
              </w:rPr>
              <w:t>___________________________</w:t>
            </w:r>
          </w:p>
          <w:p w:rsidR="00BB28C8" w:rsidRPr="00C8328C" w:rsidRDefault="00BB28C8" w:rsidP="00C024DD">
            <w:pPr>
              <w:widowControl w:val="0"/>
              <w:contextualSpacing/>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C024DD">
            <w:pPr>
              <w:widowControl w:val="0"/>
              <w:contextualSpacing/>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C024DD">
      <w:pPr>
        <w:widowControl w:val="0"/>
        <w:ind w:firstLine="567"/>
        <w:contextualSpacing/>
        <w:jc w:val="center"/>
        <w:rPr>
          <w:rFonts w:ascii="GHEA Grapalat" w:hAnsi="GHEA Grapalat" w:cs="Sylfaen"/>
          <w:b/>
        </w:rPr>
      </w:pPr>
    </w:p>
    <w:p w:rsidR="00BB28C8" w:rsidRDefault="00BB28C8" w:rsidP="00C024DD">
      <w:pPr>
        <w:contextualSpacing/>
        <w:rPr>
          <w:rFonts w:ascii="GHEA Grapalat" w:hAnsi="GHEA Grapalat" w:cs="Sylfaen"/>
          <w:b/>
        </w:rPr>
      </w:pPr>
      <w:r>
        <w:rPr>
          <w:rFonts w:ascii="GHEA Grapalat" w:hAnsi="GHEA Grapalat" w:cs="Sylfaen"/>
          <w:b/>
        </w:rPr>
        <w:br w:type="page"/>
      </w:r>
    </w:p>
    <w:p w:rsidR="00BB28C8" w:rsidRPr="009F3DC7" w:rsidRDefault="00BB28C8" w:rsidP="00C024DD">
      <w:pPr>
        <w:widowControl w:val="0"/>
        <w:ind w:firstLine="567"/>
        <w:contextualSpacing/>
        <w:jc w:val="right"/>
        <w:rPr>
          <w:rFonts w:ascii="GHEA Grapalat" w:hAnsi="GHEA Grapalat" w:cs="Sylfaen"/>
          <w:i/>
        </w:rPr>
      </w:pPr>
      <w:r w:rsidRPr="009F3DC7">
        <w:rPr>
          <w:rFonts w:ascii="GHEA Grapalat" w:hAnsi="GHEA Grapalat"/>
          <w:i/>
        </w:rPr>
        <w:t>Приложение № 4.1</w:t>
      </w:r>
    </w:p>
    <w:p w:rsidR="00BB28C8" w:rsidRPr="009F3DC7" w:rsidRDefault="00BB28C8" w:rsidP="00C024DD">
      <w:pPr>
        <w:widowControl w:val="0"/>
        <w:ind w:firstLine="567"/>
        <w:contextualSpacing/>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C024DD">
      <w:pPr>
        <w:widowControl w:val="0"/>
        <w:contextualSpacing/>
        <w:jc w:val="center"/>
        <w:rPr>
          <w:rFonts w:ascii="GHEA Grapalat" w:hAnsi="GHEA Grapalat" w:cs="Sylfaen"/>
        </w:rPr>
      </w:pPr>
    </w:p>
    <w:p w:rsidR="00BB28C8" w:rsidRPr="008A435E" w:rsidRDefault="00BB28C8" w:rsidP="00C024DD">
      <w:pPr>
        <w:widowControl w:val="0"/>
        <w:tabs>
          <w:tab w:val="left" w:pos="2250"/>
        </w:tabs>
        <w:contextualSpacing/>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C024DD">
      <w:pPr>
        <w:widowControl w:val="0"/>
        <w:tabs>
          <w:tab w:val="left" w:pos="2250"/>
        </w:tabs>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C024DD">
      <w:pPr>
        <w:widowControl w:val="0"/>
        <w:tabs>
          <w:tab w:val="left" w:pos="360"/>
          <w:tab w:val="left" w:pos="540"/>
        </w:tabs>
        <w:ind w:firstLine="567"/>
        <w:contextualSpacing/>
        <w:jc w:val="both"/>
        <w:rPr>
          <w:rFonts w:ascii="GHEA Grapalat" w:hAnsi="GHEA Grapalat"/>
        </w:rPr>
      </w:pPr>
    </w:p>
    <w:p w:rsidR="00BB28C8" w:rsidRPr="0086243C" w:rsidRDefault="00BB28C8" w:rsidP="00C024DD">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C024DD">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C024DD">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C024DD">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C024DD">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C024DD">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C024DD">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C024DD">
      <w:pPr>
        <w:widowControl w:val="0"/>
        <w:tabs>
          <w:tab w:val="left" w:pos="360"/>
          <w:tab w:val="left" w:pos="540"/>
        </w:tabs>
        <w:ind w:firstLine="567"/>
        <w:contextualSpacing/>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C024DD">
            <w:pPr>
              <w:widowControl w:val="0"/>
              <w:contextualSpacing/>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C024DD">
            <w:pPr>
              <w:widowControl w:val="0"/>
              <w:ind w:firstLine="567"/>
              <w:contextualSpacing/>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C024DD">
            <w:pPr>
              <w:widowControl w:val="0"/>
              <w:contextualSpacing/>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C024DD">
            <w:pPr>
              <w:widowControl w:val="0"/>
              <w:contextualSpacing/>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C024DD">
            <w:pPr>
              <w:widowControl w:val="0"/>
              <w:ind w:firstLine="567"/>
              <w:contextualSpacing/>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C024DD">
            <w:pPr>
              <w:widowControl w:val="0"/>
              <w:contextualSpacing/>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C024DD">
            <w:pPr>
              <w:widowControl w:val="0"/>
              <w:contextualSpacing/>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C024DD">
            <w:pPr>
              <w:widowControl w:val="0"/>
              <w:ind w:firstLine="567"/>
              <w:contextualSpacing/>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C024DD">
            <w:pPr>
              <w:widowControl w:val="0"/>
              <w:contextualSpacing/>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C024DD">
            <w:pPr>
              <w:widowControl w:val="0"/>
              <w:contextualSpacing/>
              <w:rPr>
                <w:rFonts w:ascii="GHEA Grapalat" w:hAnsi="GHEA Grapalat" w:cs="Sylfaen"/>
                <w:sz w:val="16"/>
                <w:szCs w:val="16"/>
              </w:rPr>
            </w:pPr>
          </w:p>
        </w:tc>
      </w:tr>
    </w:tbl>
    <w:p w:rsidR="00BB28C8" w:rsidRPr="009F3DC7" w:rsidRDefault="00BB28C8" w:rsidP="00C024DD">
      <w:pPr>
        <w:widowControl w:val="0"/>
        <w:tabs>
          <w:tab w:val="left" w:pos="360"/>
          <w:tab w:val="left" w:pos="540"/>
        </w:tabs>
        <w:ind w:firstLine="567"/>
        <w:contextualSpacing/>
        <w:jc w:val="both"/>
        <w:rPr>
          <w:rFonts w:ascii="GHEA Grapalat" w:hAnsi="GHEA Grapalat" w:cs="Sylfaen"/>
        </w:rPr>
      </w:pPr>
    </w:p>
    <w:p w:rsidR="00BB28C8" w:rsidRDefault="00BB28C8" w:rsidP="00C024DD">
      <w:pPr>
        <w:widowControl w:val="0"/>
        <w:tabs>
          <w:tab w:val="left" w:pos="360"/>
          <w:tab w:val="left" w:pos="540"/>
        </w:tabs>
        <w:ind w:firstLine="567"/>
        <w:contextualSpacing/>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C024DD">
      <w:pPr>
        <w:contextualSpacing/>
        <w:rPr>
          <w:rFonts w:ascii="GHEA Grapalat" w:hAnsi="GHEA Grapalat"/>
        </w:rPr>
      </w:pPr>
    </w:p>
    <w:p w:rsidR="00BB28C8" w:rsidRPr="009F3DC7" w:rsidRDefault="00BB28C8" w:rsidP="00C024DD">
      <w:pPr>
        <w:widowControl w:val="0"/>
        <w:contextualSpacing/>
        <w:jc w:val="center"/>
        <w:rPr>
          <w:rFonts w:ascii="GHEA Grapalat" w:hAnsi="GHEA Grapalat" w:cs="Sylfaen"/>
        </w:rPr>
      </w:pPr>
      <w:r w:rsidRPr="009F3DC7">
        <w:rPr>
          <w:rFonts w:ascii="GHEA Grapalat" w:hAnsi="GHEA Grapalat"/>
        </w:rPr>
        <w:t>СТОРОНЫ</w:t>
      </w:r>
    </w:p>
    <w:p w:rsidR="00BB28C8" w:rsidRPr="009F3DC7" w:rsidRDefault="00BB28C8" w:rsidP="00C024DD">
      <w:pPr>
        <w:widowControl w:val="0"/>
        <w:tabs>
          <w:tab w:val="left" w:pos="360"/>
          <w:tab w:val="left" w:pos="540"/>
        </w:tabs>
        <w:contextualSpacing/>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C024DD">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C024DD">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C024DD">
      <w:pPr>
        <w:widowControl w:val="0"/>
        <w:tabs>
          <w:tab w:val="left" w:pos="360"/>
          <w:tab w:val="left" w:pos="540"/>
        </w:tabs>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C024DD">
      <w:pPr>
        <w:widowControl w:val="0"/>
        <w:contextualSpacing/>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C024DD">
            <w:pPr>
              <w:widowControl w:val="0"/>
              <w:contextualSpacing/>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C024DD">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C024DD">
            <w:pPr>
              <w:widowControl w:val="0"/>
              <w:contextualSpacing/>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C024DD">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C024DD">
            <w:pPr>
              <w:widowControl w:val="0"/>
              <w:contextualSpacing/>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C024DD">
            <w:pPr>
              <w:widowControl w:val="0"/>
              <w:contextualSpacing/>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C024DD">
            <w:pPr>
              <w:widowControl w:val="0"/>
              <w:contextualSpacing/>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C024DD">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C024DD">
      <w:pPr>
        <w:widowControl w:val="0"/>
        <w:tabs>
          <w:tab w:val="left" w:pos="360"/>
          <w:tab w:val="left" w:pos="540"/>
        </w:tabs>
        <w:contextualSpacing/>
        <w:jc w:val="center"/>
        <w:rPr>
          <w:rFonts w:ascii="GHEA Grapalat" w:hAnsi="GHEA Grapalat" w:cs="Sylfaen"/>
          <w:b/>
          <w:bCs/>
        </w:rPr>
      </w:pPr>
    </w:p>
    <w:p w:rsidR="00BB28C8" w:rsidRPr="009F3DC7" w:rsidRDefault="00BB28C8" w:rsidP="00C024DD">
      <w:pPr>
        <w:pStyle w:val="norm"/>
        <w:widowControl w:val="0"/>
        <w:spacing w:line="240" w:lineRule="auto"/>
        <w:ind w:firstLine="567"/>
        <w:contextualSpacing/>
        <w:jc w:val="center"/>
        <w:rPr>
          <w:rFonts w:ascii="GHEA Grapalat" w:hAnsi="GHEA Grapalat"/>
          <w:b/>
          <w:sz w:val="24"/>
          <w:szCs w:val="24"/>
        </w:rPr>
      </w:pPr>
    </w:p>
    <w:p w:rsidR="008D352C" w:rsidRPr="00B138F3" w:rsidRDefault="008D352C" w:rsidP="00C024DD">
      <w:pPr>
        <w:widowControl w:val="0"/>
        <w:ind w:left="-142" w:firstLine="142"/>
        <w:contextualSpacing/>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B4E" w:rsidRDefault="00726B4E">
      <w:r>
        <w:separator/>
      </w:r>
    </w:p>
  </w:endnote>
  <w:endnote w:type="continuationSeparator" w:id="0">
    <w:p w:rsidR="00726B4E" w:rsidRDefault="00726B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726B4E" w:rsidRPr="003E450C" w:rsidRDefault="00097116">
        <w:pPr>
          <w:pStyle w:val="a5"/>
          <w:jc w:val="center"/>
          <w:rPr>
            <w:rFonts w:ascii="GHEA Grapalat" w:hAnsi="GHEA Grapalat"/>
            <w:sz w:val="24"/>
            <w:szCs w:val="24"/>
          </w:rPr>
        </w:pPr>
        <w:r w:rsidRPr="003E450C">
          <w:rPr>
            <w:rFonts w:ascii="GHEA Grapalat" w:hAnsi="GHEA Grapalat"/>
            <w:sz w:val="24"/>
            <w:szCs w:val="24"/>
          </w:rPr>
          <w:fldChar w:fldCharType="begin"/>
        </w:r>
        <w:r w:rsidR="00726B4E"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971A8">
          <w:rPr>
            <w:rFonts w:ascii="GHEA Grapalat" w:hAnsi="GHEA Grapalat"/>
            <w:noProof/>
            <w:sz w:val="24"/>
            <w:szCs w:val="24"/>
          </w:rPr>
          <w:t>4</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B4E" w:rsidRDefault="00726B4E">
      <w:r>
        <w:separator/>
      </w:r>
    </w:p>
  </w:footnote>
  <w:footnote w:type="continuationSeparator" w:id="0">
    <w:p w:rsidR="00726B4E" w:rsidRDefault="00726B4E">
      <w:r>
        <w:continuationSeparator/>
      </w:r>
    </w:p>
  </w:footnote>
  <w:footnote w:id="1">
    <w:p w:rsidR="00726B4E" w:rsidRPr="00A31673" w:rsidRDefault="00726B4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26B4E" w:rsidRDefault="00726B4E" w:rsidP="006B3E56">
      <w:pPr>
        <w:jc w:val="both"/>
      </w:pPr>
    </w:p>
    <w:p w:rsidR="00726B4E" w:rsidRPr="00FC561F" w:rsidRDefault="00726B4E" w:rsidP="006B3E56">
      <w:pPr>
        <w:jc w:val="both"/>
        <w:rPr>
          <w:rFonts w:ascii="GHEA Grapalat" w:hAnsi="GHEA Grapalat"/>
          <w:i/>
          <w:sz w:val="20"/>
          <w:szCs w:val="20"/>
        </w:rPr>
      </w:pPr>
    </w:p>
    <w:p w:rsidR="00726B4E" w:rsidRDefault="00726B4E"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726B4E" w:rsidRPr="00E7182E" w:rsidRDefault="00726B4E"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726B4E" w:rsidRPr="007D41A3" w:rsidRDefault="00726B4E"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726B4E" w:rsidRPr="001849D9" w:rsidRDefault="00726B4E"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726B4E" w:rsidRPr="001849D9" w:rsidRDefault="00726B4E" w:rsidP="006B3E56">
      <w:pPr>
        <w:pStyle w:val="af2"/>
        <w:rPr>
          <w:rFonts w:asciiTheme="minorHAnsi" w:hAnsiTheme="minorHAnsi"/>
          <w:i/>
          <w:lang w:val="af-ZA"/>
        </w:rPr>
      </w:pPr>
    </w:p>
  </w:footnote>
  <w:footnote w:id="3">
    <w:p w:rsidR="00726B4E" w:rsidRPr="00D3436F" w:rsidRDefault="00726B4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726B4E" w:rsidRPr="00D3436F" w:rsidRDefault="00726B4E">
      <w:pPr>
        <w:pStyle w:val="af2"/>
        <w:rPr>
          <w:lang w:val="es-ES"/>
        </w:rPr>
      </w:pPr>
    </w:p>
  </w:footnote>
  <w:footnote w:id="4">
    <w:p w:rsidR="00726B4E" w:rsidRPr="008842CE" w:rsidRDefault="00726B4E" w:rsidP="003D2FE2">
      <w:pPr>
        <w:pStyle w:val="af2"/>
        <w:jc w:val="both"/>
      </w:pPr>
    </w:p>
  </w:footnote>
  <w:footnote w:id="5">
    <w:p w:rsidR="00726B4E" w:rsidRPr="008842CE" w:rsidRDefault="00726B4E" w:rsidP="000A214C">
      <w:pPr>
        <w:pStyle w:val="af2"/>
        <w:jc w:val="both"/>
      </w:pPr>
    </w:p>
  </w:footnote>
  <w:footnote w:id="6">
    <w:p w:rsidR="00726B4E" w:rsidRPr="00124BE9" w:rsidRDefault="00726B4E"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7">
    <w:p w:rsidR="00726B4E" w:rsidRPr="00124BE9" w:rsidRDefault="00726B4E"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26B4E" w:rsidRPr="001C4E24" w:rsidRDefault="00726B4E" w:rsidP="00BB28C8">
      <w:pPr>
        <w:pStyle w:val="af2"/>
        <w:rPr>
          <w:lang w:val="hy-AM"/>
        </w:rPr>
      </w:pPr>
    </w:p>
  </w:footnote>
  <w:footnote w:id="8">
    <w:p w:rsidR="00726B4E" w:rsidRPr="00124BE9" w:rsidRDefault="00726B4E"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726B4E" w:rsidRPr="00124BE9" w:rsidRDefault="00726B4E"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9">
    <w:p w:rsidR="00726B4E" w:rsidRPr="00124BE9" w:rsidRDefault="00726B4E"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6585"/>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A16"/>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6B4C"/>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116"/>
    <w:rsid w:val="0009758F"/>
    <w:rsid w:val="000976D7"/>
    <w:rsid w:val="00097DE8"/>
    <w:rsid w:val="000A15F9"/>
    <w:rsid w:val="000A214C"/>
    <w:rsid w:val="000A323C"/>
    <w:rsid w:val="000A359E"/>
    <w:rsid w:val="000A37CE"/>
    <w:rsid w:val="000A4322"/>
    <w:rsid w:val="000A4FC5"/>
    <w:rsid w:val="000A5316"/>
    <w:rsid w:val="000A5B16"/>
    <w:rsid w:val="000A69FB"/>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5A7"/>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786"/>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2F59"/>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B7766"/>
    <w:rsid w:val="001C0295"/>
    <w:rsid w:val="001C07C6"/>
    <w:rsid w:val="001C0849"/>
    <w:rsid w:val="001C1570"/>
    <w:rsid w:val="001C3D83"/>
    <w:rsid w:val="001C3F6C"/>
    <w:rsid w:val="001C427D"/>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6E32"/>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139"/>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04"/>
    <w:rsid w:val="002B1ABE"/>
    <w:rsid w:val="002B23A8"/>
    <w:rsid w:val="002B24A4"/>
    <w:rsid w:val="002B24E8"/>
    <w:rsid w:val="002B32D6"/>
    <w:rsid w:val="002B372D"/>
    <w:rsid w:val="002B3A94"/>
    <w:rsid w:val="002B3E53"/>
    <w:rsid w:val="002B487D"/>
    <w:rsid w:val="002B4FD9"/>
    <w:rsid w:val="002B51FB"/>
    <w:rsid w:val="002B5721"/>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D00"/>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3EE"/>
    <w:rsid w:val="00325546"/>
    <w:rsid w:val="003259C5"/>
    <w:rsid w:val="00325CC0"/>
    <w:rsid w:val="00326507"/>
    <w:rsid w:val="003267C8"/>
    <w:rsid w:val="003270A4"/>
    <w:rsid w:val="00327261"/>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42"/>
    <w:rsid w:val="00367A9A"/>
    <w:rsid w:val="00367F26"/>
    <w:rsid w:val="00370ECD"/>
    <w:rsid w:val="0037177E"/>
    <w:rsid w:val="003717D2"/>
    <w:rsid w:val="00371A1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16B"/>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647B"/>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C9A"/>
    <w:rsid w:val="004D1E87"/>
    <w:rsid w:val="004D2727"/>
    <w:rsid w:val="004D28BA"/>
    <w:rsid w:val="004D2B0B"/>
    <w:rsid w:val="004D2B4B"/>
    <w:rsid w:val="004D466D"/>
    <w:rsid w:val="004D484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63D8"/>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261"/>
    <w:rsid w:val="005B1797"/>
    <w:rsid w:val="005B18D8"/>
    <w:rsid w:val="005B19DC"/>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8F"/>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6B4E"/>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944"/>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0344"/>
    <w:rsid w:val="008013BF"/>
    <w:rsid w:val="008013DA"/>
    <w:rsid w:val="00801AC7"/>
    <w:rsid w:val="00802408"/>
    <w:rsid w:val="00802C55"/>
    <w:rsid w:val="00803069"/>
    <w:rsid w:val="008030B6"/>
    <w:rsid w:val="00803ED8"/>
    <w:rsid w:val="008040A9"/>
    <w:rsid w:val="0080437A"/>
    <w:rsid w:val="008055DB"/>
    <w:rsid w:val="00806DC9"/>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16A"/>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4F0"/>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2CD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3C"/>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1A8"/>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4C3"/>
    <w:rsid w:val="009B6D58"/>
    <w:rsid w:val="009C0ABA"/>
    <w:rsid w:val="009C1A9A"/>
    <w:rsid w:val="009C1A9B"/>
    <w:rsid w:val="009C1D0F"/>
    <w:rsid w:val="009C254C"/>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D2B"/>
    <w:rsid w:val="00A11E49"/>
    <w:rsid w:val="00A11F49"/>
    <w:rsid w:val="00A1275F"/>
    <w:rsid w:val="00A12A5E"/>
    <w:rsid w:val="00A12C95"/>
    <w:rsid w:val="00A1307D"/>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CCA"/>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1033"/>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A8E"/>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576D"/>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0F0"/>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494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1B4F"/>
    <w:rsid w:val="00C024D3"/>
    <w:rsid w:val="00C024DD"/>
    <w:rsid w:val="00C02868"/>
    <w:rsid w:val="00C029B6"/>
    <w:rsid w:val="00C03431"/>
    <w:rsid w:val="00C03625"/>
    <w:rsid w:val="00C0413D"/>
    <w:rsid w:val="00C04176"/>
    <w:rsid w:val="00C061D3"/>
    <w:rsid w:val="00C061DC"/>
    <w:rsid w:val="00C06409"/>
    <w:rsid w:val="00C06B3A"/>
    <w:rsid w:val="00C07046"/>
    <w:rsid w:val="00C07F24"/>
    <w:rsid w:val="00C1078B"/>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5B22"/>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3"/>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55AB"/>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777"/>
    <w:rsid w:val="00D77ADB"/>
    <w:rsid w:val="00D77D11"/>
    <w:rsid w:val="00D77EF7"/>
    <w:rsid w:val="00D800E8"/>
    <w:rsid w:val="00D80254"/>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3795"/>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3CB2"/>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E4D"/>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4D51"/>
    <w:rsid w:val="00ED5972"/>
    <w:rsid w:val="00ED5A69"/>
    <w:rsid w:val="00ED5C1C"/>
    <w:rsid w:val="00ED62E6"/>
    <w:rsid w:val="00ED6836"/>
    <w:rsid w:val="00ED6A38"/>
    <w:rsid w:val="00EE03E2"/>
    <w:rsid w:val="00EE09A4"/>
    <w:rsid w:val="00EE0CB1"/>
    <w:rsid w:val="00EE0EB3"/>
    <w:rsid w:val="00EE0EF1"/>
    <w:rsid w:val="00EE1022"/>
    <w:rsid w:val="00EE2637"/>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4F6A"/>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3C3"/>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w">
    <w:name w:val="w"/>
    <w:basedOn w:val="a0"/>
    <w:rsid w:val="008003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6F535-496A-4A07-A133-4835CACA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2610</TotalTime>
  <Pages>76</Pages>
  <Words>16701</Words>
  <Characters>121961</Characters>
  <Application>Microsoft Office Word</Application>
  <DocSecurity>0</DocSecurity>
  <Lines>1016</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138386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1663</cp:revision>
  <cp:lastPrinted>2018-02-16T07:12:00Z</cp:lastPrinted>
  <dcterms:created xsi:type="dcterms:W3CDTF">2019-10-28T07:04:00Z</dcterms:created>
  <dcterms:modified xsi:type="dcterms:W3CDTF">2024-07-03T08:54:00Z</dcterms:modified>
</cp:coreProperties>
</file>