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Pr="00EA451B"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 xml:space="preserve">Настоящий текст объявления утвержден Решением Оценочной Комиссии от </w:t>
      </w:r>
      <w:r w:rsidR="001C09F3">
        <w:rPr>
          <w:rFonts w:ascii="GHEA Grapalat" w:hAnsi="GHEA Grapalat"/>
          <w:i w:val="0"/>
          <w:sz w:val="24"/>
          <w:szCs w:val="24"/>
        </w:rPr>
        <w:t>18</w:t>
      </w:r>
      <w:r w:rsidRPr="00EA451B">
        <w:rPr>
          <w:rFonts w:ascii="GHEA Grapalat" w:hAnsi="GHEA Grapalat"/>
          <w:i w:val="0"/>
          <w:sz w:val="24"/>
          <w:szCs w:val="24"/>
        </w:rPr>
        <w:t xml:space="preserve">-го </w:t>
      </w:r>
      <w:r w:rsidR="00D13B83">
        <w:rPr>
          <w:rFonts w:ascii="GHEA Grapalat" w:hAnsi="GHEA Grapalat"/>
          <w:i w:val="0"/>
          <w:sz w:val="24"/>
          <w:szCs w:val="24"/>
        </w:rPr>
        <w:t>ию</w:t>
      </w:r>
      <w:r w:rsidR="001C09F3">
        <w:rPr>
          <w:rFonts w:ascii="GHEA Grapalat" w:hAnsi="GHEA Grapalat"/>
          <w:i w:val="0"/>
          <w:sz w:val="24"/>
          <w:szCs w:val="24"/>
        </w:rPr>
        <w:t>л</w:t>
      </w:r>
      <w:r w:rsidR="00D13B83">
        <w:rPr>
          <w:rFonts w:ascii="GHEA Grapalat" w:hAnsi="GHEA Grapalat"/>
          <w:i w:val="0"/>
          <w:sz w:val="24"/>
          <w:szCs w:val="24"/>
        </w:rPr>
        <w:t>я</w:t>
      </w:r>
      <w:r w:rsidR="009F27AE" w:rsidRPr="00EA451B">
        <w:rPr>
          <w:rFonts w:ascii="GHEA Grapalat" w:hAnsi="GHEA Grapalat"/>
          <w:i w:val="0"/>
          <w:sz w:val="24"/>
          <w:szCs w:val="24"/>
        </w:rPr>
        <w:t xml:space="preserve"> </w:t>
      </w:r>
      <w:r w:rsidR="00FE0DE3" w:rsidRPr="00EA451B">
        <w:rPr>
          <w:rFonts w:ascii="GHEA Grapalat" w:hAnsi="GHEA Grapalat"/>
          <w:i w:val="0"/>
          <w:sz w:val="24"/>
          <w:szCs w:val="24"/>
        </w:rPr>
        <w:t>2023</w:t>
      </w:r>
      <w:r w:rsidRPr="00EA451B">
        <w:rPr>
          <w:rFonts w:ascii="GHEA Grapalat" w:hAnsi="GHEA Grapalat"/>
          <w:i w:val="0"/>
          <w:sz w:val="24"/>
          <w:szCs w:val="24"/>
        </w:rPr>
        <w:t xml:space="preserve"> года номер 1</w:t>
      </w:r>
      <w:r>
        <w:rPr>
          <w:rFonts w:ascii="GHEA Grapalat" w:hAnsi="GHEA Grapalat"/>
          <w:i w:val="0"/>
          <w:sz w:val="24"/>
          <w:szCs w:val="24"/>
        </w:rPr>
        <w:t xml:space="preserve">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1C09F3">
        <w:rPr>
          <w:rFonts w:ascii="GHEA Grapalat" w:hAnsi="GHEA Grapalat"/>
          <w:b/>
          <w:i w:val="0"/>
          <w:sz w:val="24"/>
          <w:szCs w:val="24"/>
        </w:rPr>
        <w:t>GHTsDzB-HVKAK-2023-43</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w:t>
      </w:r>
      <w:r w:rsidR="00423AC7" w:rsidRPr="00637AEC">
        <w:rPr>
          <w:rFonts w:ascii="GHEA Grapalat" w:hAnsi="GHEA Grapalat"/>
          <w:b/>
          <w:i w:val="0"/>
          <w:sz w:val="24"/>
          <w:szCs w:val="24"/>
        </w:rPr>
        <w:t xml:space="preserve">услуг </w:t>
      </w:r>
      <w:r w:rsidR="000209A3" w:rsidRPr="000209A3">
        <w:rPr>
          <w:rFonts w:ascii="GHEA Grapalat" w:hAnsi="GHEA Grapalat"/>
          <w:b/>
          <w:i w:val="0"/>
          <w:sz w:val="24"/>
          <w:szCs w:val="24"/>
        </w:rPr>
        <w:t xml:space="preserve">по обслуживанию и ремонту кондиционеров, </w:t>
      </w:r>
      <w:proofErr w:type="spellStart"/>
      <w:r w:rsidR="000209A3" w:rsidRPr="000209A3">
        <w:rPr>
          <w:rFonts w:ascii="GHEA Grapalat" w:hAnsi="GHEA Grapalat"/>
          <w:b/>
          <w:i w:val="0"/>
          <w:sz w:val="24"/>
          <w:szCs w:val="24"/>
        </w:rPr>
        <w:t>вентеляционных</w:t>
      </w:r>
      <w:proofErr w:type="spellEnd"/>
      <w:r w:rsidR="000209A3" w:rsidRPr="000209A3">
        <w:rPr>
          <w:rFonts w:ascii="GHEA Grapalat" w:hAnsi="GHEA Grapalat"/>
          <w:b/>
          <w:i w:val="0"/>
          <w:sz w:val="24"/>
          <w:szCs w:val="24"/>
        </w:rPr>
        <w:t xml:space="preserve"> систем</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1C09F3">
        <w:rPr>
          <w:rFonts w:ascii="GHEA Grapalat" w:hAnsi="GHEA Grapalat"/>
          <w:b/>
          <w:i w:val="0"/>
          <w:sz w:val="24"/>
          <w:szCs w:val="24"/>
        </w:rPr>
        <w:t>2</w:t>
      </w:r>
      <w:r w:rsidR="00535F40" w:rsidRPr="00535F40">
        <w:rPr>
          <w:rFonts w:ascii="GHEA Grapalat" w:hAnsi="GHEA Grapalat"/>
          <w:b/>
          <w:i w:val="0"/>
          <w:sz w:val="24"/>
          <w:szCs w:val="24"/>
        </w:rPr>
        <w:t xml:space="preserve">:30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416935" w:rsidRPr="00416935">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416935" w:rsidRDefault="009216D6"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 xml:space="preserve">Вскрытие заявок будет проводиться по адресу </w:t>
      </w:r>
      <w:proofErr w:type="gramStart"/>
      <w:r w:rsidR="00535F40" w:rsidRPr="00416935">
        <w:rPr>
          <w:rFonts w:ascii="GHEA Grapalat" w:hAnsi="GHEA Grapalat"/>
          <w:b/>
          <w:i w:val="0"/>
          <w:sz w:val="24"/>
          <w:szCs w:val="24"/>
        </w:rPr>
        <w:t>г</w:t>
      </w:r>
      <w:proofErr w:type="gramEnd"/>
      <w:r w:rsidR="00535F40" w:rsidRPr="00416935">
        <w:rPr>
          <w:rFonts w:ascii="GHEA Grapalat" w:hAnsi="GHEA Grapalat"/>
          <w:b/>
          <w:i w:val="0"/>
          <w:sz w:val="24"/>
          <w:szCs w:val="24"/>
        </w:rPr>
        <w:t xml:space="preserve">. Ереван, ул. М. </w:t>
      </w:r>
      <w:proofErr w:type="spellStart"/>
      <w:r w:rsidR="00535F40" w:rsidRPr="00416935">
        <w:rPr>
          <w:rFonts w:ascii="GHEA Grapalat" w:hAnsi="GHEA Grapalat"/>
          <w:b/>
          <w:i w:val="0"/>
          <w:sz w:val="24"/>
          <w:szCs w:val="24"/>
        </w:rPr>
        <w:t>Гераци</w:t>
      </w:r>
      <w:proofErr w:type="spellEnd"/>
      <w:r w:rsidR="00535F40" w:rsidRPr="00416935">
        <w:rPr>
          <w:rFonts w:ascii="GHEA Grapalat" w:hAnsi="GHEA Grapalat"/>
          <w:b/>
          <w:i w:val="0"/>
          <w:sz w:val="24"/>
          <w:szCs w:val="24"/>
        </w:rPr>
        <w:t>, д. 12</w:t>
      </w:r>
      <w:r w:rsidRPr="00416935">
        <w:rPr>
          <w:rFonts w:ascii="GHEA Grapalat" w:hAnsi="GHEA Grapalat"/>
          <w:b/>
          <w:i w:val="0"/>
          <w:sz w:val="24"/>
          <w:szCs w:val="24"/>
        </w:rPr>
        <w:t xml:space="preserve">, в </w:t>
      </w:r>
      <w:r w:rsidR="0012656E" w:rsidRPr="00416935">
        <w:rPr>
          <w:rFonts w:ascii="GHEA Grapalat" w:hAnsi="GHEA Grapalat"/>
          <w:b/>
          <w:i w:val="0"/>
          <w:sz w:val="24"/>
          <w:szCs w:val="24"/>
        </w:rPr>
        <w:t>1</w:t>
      </w:r>
      <w:r w:rsidR="001C09F3">
        <w:rPr>
          <w:rFonts w:ascii="GHEA Grapalat" w:hAnsi="GHEA Grapalat"/>
          <w:b/>
          <w:i w:val="0"/>
          <w:sz w:val="24"/>
          <w:szCs w:val="24"/>
        </w:rPr>
        <w:t>2</w:t>
      </w:r>
      <w:r w:rsidR="0012656E" w:rsidRPr="00416935">
        <w:rPr>
          <w:rFonts w:ascii="GHEA Grapalat" w:hAnsi="GHEA Grapalat"/>
          <w:b/>
          <w:i w:val="0"/>
          <w:sz w:val="24"/>
          <w:szCs w:val="24"/>
        </w:rPr>
        <w:t>:30</w:t>
      </w:r>
      <w:r w:rsidRPr="00416935">
        <w:rPr>
          <w:rFonts w:ascii="GHEA Grapalat" w:hAnsi="GHEA Grapalat"/>
          <w:b/>
          <w:i w:val="0"/>
          <w:sz w:val="24"/>
          <w:szCs w:val="24"/>
        </w:rPr>
        <w:t xml:space="preserve"> </w:t>
      </w:r>
      <w:r w:rsidR="0012656E" w:rsidRPr="00416935">
        <w:rPr>
          <w:rFonts w:ascii="GHEA Grapalat" w:hAnsi="GHEA Grapalat"/>
          <w:b/>
          <w:i w:val="0"/>
          <w:sz w:val="24"/>
          <w:szCs w:val="24"/>
        </w:rPr>
        <w:t xml:space="preserve">часов </w:t>
      </w:r>
      <w:r w:rsidR="001C09F3">
        <w:rPr>
          <w:rFonts w:ascii="GHEA Grapalat" w:hAnsi="GHEA Grapalat"/>
          <w:b/>
          <w:i w:val="0"/>
          <w:sz w:val="24"/>
          <w:szCs w:val="24"/>
        </w:rPr>
        <w:t>25</w:t>
      </w:r>
      <w:r w:rsidR="00D13B83">
        <w:rPr>
          <w:rFonts w:ascii="GHEA Grapalat" w:hAnsi="GHEA Grapalat"/>
          <w:b/>
          <w:i w:val="0"/>
          <w:sz w:val="24"/>
          <w:szCs w:val="24"/>
        </w:rPr>
        <w:t xml:space="preserve"> ию</w:t>
      </w:r>
      <w:r w:rsidR="001C09F3">
        <w:rPr>
          <w:rFonts w:ascii="GHEA Grapalat" w:hAnsi="GHEA Grapalat"/>
          <w:b/>
          <w:i w:val="0"/>
          <w:sz w:val="24"/>
          <w:szCs w:val="24"/>
        </w:rPr>
        <w:t>л</w:t>
      </w:r>
      <w:r w:rsidR="00D13B83">
        <w:rPr>
          <w:rFonts w:ascii="GHEA Grapalat" w:hAnsi="GHEA Grapalat"/>
          <w:b/>
          <w:i w:val="0"/>
          <w:sz w:val="24"/>
          <w:szCs w:val="24"/>
        </w:rPr>
        <w:t>я</w:t>
      </w:r>
      <w:r w:rsidR="00F23C1D">
        <w:rPr>
          <w:rFonts w:ascii="GHEA Grapalat" w:hAnsi="GHEA Grapalat"/>
          <w:b/>
          <w:i w:val="0"/>
          <w:sz w:val="24"/>
          <w:szCs w:val="24"/>
        </w:rPr>
        <w:t xml:space="preserve"> </w:t>
      </w:r>
      <w:r w:rsidR="0012656E" w:rsidRPr="00416935">
        <w:rPr>
          <w:rFonts w:ascii="GHEA Grapalat" w:hAnsi="GHEA Grapalat"/>
          <w:b/>
          <w:i w:val="0"/>
          <w:sz w:val="24"/>
          <w:szCs w:val="24"/>
        </w:rPr>
        <w:t>2023 года.</w:t>
      </w:r>
    </w:p>
    <w:p w:rsidR="00F95DBF" w:rsidRPr="00416935" w:rsidRDefault="00F95DBF"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Для получения дополнительной информации, связанной с настоящим</w:t>
      </w:r>
      <w:r w:rsidR="00D5443D" w:rsidRPr="00416935">
        <w:rPr>
          <w:rFonts w:ascii="Courier New" w:hAnsi="Courier New" w:cs="Courier New"/>
          <w:i w:val="0"/>
          <w:sz w:val="24"/>
          <w:szCs w:val="24"/>
          <w:lang w:val="en-US"/>
        </w:rPr>
        <w:t> </w:t>
      </w:r>
      <w:r w:rsidRPr="00416935">
        <w:rPr>
          <w:rFonts w:ascii="GHEA Grapalat" w:hAnsi="GHEA Grapalat"/>
          <w:i w:val="0"/>
          <w:sz w:val="24"/>
          <w:szCs w:val="24"/>
        </w:rPr>
        <w:t>объявлением, можете обратиться к секретарю</w:t>
      </w:r>
      <w:r w:rsidRPr="009044F1">
        <w:rPr>
          <w:rFonts w:ascii="GHEA Grapalat" w:hAnsi="GHEA Grapalat"/>
          <w:i w:val="0"/>
          <w:sz w:val="24"/>
          <w:szCs w:val="24"/>
        </w:rPr>
        <w:t xml:space="preserve">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0209A3" w:rsidRDefault="004C7808">
      <w:pPr>
        <w:rPr>
          <w:rFonts w:ascii="GHEA Grapalat" w:hAnsi="GHEA Grapalat"/>
          <w:lang w:val="hy-AM"/>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p>
    <w:p w:rsidR="000209A3" w:rsidRDefault="000209A3">
      <w:pPr>
        <w:rPr>
          <w:rFonts w:ascii="GHEA Grapalat" w:hAnsi="GHEA Grapalat"/>
          <w:lang w:val="hy-AM"/>
        </w:rPr>
      </w:pPr>
    </w:p>
    <w:p w:rsidR="000209A3" w:rsidRDefault="000209A3">
      <w:pPr>
        <w:rPr>
          <w:rFonts w:ascii="GHEA Grapalat" w:hAnsi="GHEA Grapalat"/>
          <w:lang w:val="hy-AM"/>
        </w:rPr>
      </w:pPr>
    </w:p>
    <w:p w:rsidR="000209A3" w:rsidRDefault="000209A3">
      <w:pPr>
        <w:rPr>
          <w:rFonts w:ascii="GHEA Grapalat" w:hAnsi="GHEA Grapalat"/>
          <w:lang w:val="hy-AM"/>
        </w:rPr>
      </w:pPr>
    </w:p>
    <w:p w:rsidR="000209A3" w:rsidRDefault="000209A3" w:rsidP="000209A3">
      <w:pPr>
        <w:jc w:val="center"/>
        <w:rPr>
          <w:rFonts w:ascii="Sylfaen" w:hAnsi="Sylfaen"/>
          <w:b/>
          <w:color w:val="FF0000"/>
          <w:lang w:val="hy-AM"/>
        </w:rPr>
      </w:pPr>
      <w:r w:rsidRPr="000209A3">
        <w:rPr>
          <w:rFonts w:ascii="Sylfaen" w:hAnsi="Sylfaen"/>
          <w:b/>
          <w:color w:val="FF0000"/>
        </w:rPr>
        <w:t xml:space="preserve">Процедура осуществляется на основании части 6 статьи 15 закона </w:t>
      </w:r>
    </w:p>
    <w:p w:rsidR="004C7808" w:rsidRPr="000209A3" w:rsidRDefault="000209A3" w:rsidP="000209A3">
      <w:pPr>
        <w:jc w:val="center"/>
        <w:rPr>
          <w:rFonts w:ascii="GHEA Grapalat" w:hAnsi="GHEA Grapalat"/>
        </w:rPr>
      </w:pPr>
      <w:r w:rsidRPr="000209A3">
        <w:rPr>
          <w:rFonts w:ascii="Sylfaen" w:hAnsi="Sylfaen"/>
          <w:b/>
          <w:color w:val="FF0000"/>
        </w:rPr>
        <w:t>Республики Армения "О</w:t>
      </w:r>
      <w:r w:rsidRPr="000209A3">
        <w:rPr>
          <w:rFonts w:ascii="Sylfaen" w:hAnsi="Sylfaen" w:cs="Courier New"/>
          <w:b/>
          <w:color w:val="FF0000"/>
          <w:lang w:val="en-US"/>
        </w:rPr>
        <w:t> </w:t>
      </w:r>
      <w:r w:rsidRPr="000209A3">
        <w:rPr>
          <w:rFonts w:ascii="Sylfaen" w:hAnsi="Sylfaen"/>
          <w:b/>
          <w:color w:val="FF0000"/>
        </w:rPr>
        <w:t>закупках"</w:t>
      </w:r>
      <w:r w:rsidR="004C7808" w:rsidRPr="000209A3">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1C09F3">
        <w:rPr>
          <w:rFonts w:ascii="GHEA Grapalat" w:hAnsi="GHEA Grapalat"/>
          <w:sz w:val="22"/>
          <w:szCs w:val="22"/>
        </w:rPr>
        <w:t>GHTsDzB-HVKAK-2023-43</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w:t>
      </w:r>
      <w:r w:rsidR="00416935">
        <w:rPr>
          <w:rFonts w:ascii="GHEA Grapalat" w:hAnsi="GHEA Grapalat"/>
          <w:sz w:val="22"/>
          <w:szCs w:val="22"/>
        </w:rPr>
        <w:t xml:space="preserve"> </w:t>
      </w:r>
      <w:r w:rsidR="00320412">
        <w:rPr>
          <w:rFonts w:ascii="GHEA Grapalat" w:hAnsi="GHEA Grapalat"/>
          <w:sz w:val="22"/>
          <w:szCs w:val="22"/>
        </w:rPr>
        <w:t>18 июля</w:t>
      </w:r>
      <w:r>
        <w:rPr>
          <w:rFonts w:ascii="GHEA Grapalat" w:hAnsi="GHEA Grapalat"/>
          <w:sz w:val="22"/>
          <w:szCs w:val="22"/>
        </w:rPr>
        <w:t xml:space="preserve">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5612FC" w:rsidRPr="00320412" w:rsidRDefault="00320412" w:rsidP="00320412">
      <w:pPr>
        <w:pStyle w:val="a3"/>
        <w:widowControl w:val="0"/>
        <w:spacing w:line="240" w:lineRule="auto"/>
        <w:ind w:firstLine="567"/>
        <w:jc w:val="center"/>
        <w:rPr>
          <w:rFonts w:ascii="GHEA Grapalat" w:hAnsi="GHEA Grapalat"/>
          <w:i w:val="0"/>
          <w:sz w:val="24"/>
          <w:szCs w:val="24"/>
        </w:rPr>
      </w:pPr>
      <w:r w:rsidRPr="00320412">
        <w:rPr>
          <w:rFonts w:ascii="GHEA Grapalat" w:hAnsi="GHEA Grapalat"/>
          <w:b/>
          <w:i w:val="0"/>
          <w:sz w:val="24"/>
          <w:szCs w:val="24"/>
        </w:rPr>
        <w:t>НА ЗАПРОС КОТИРОВОК, ОБЪЯВЛЕННЫЙ С ЦЕЛЬЮ ПРИОБРЕТЕНИЯ УСЛУГ ПО ОБСЛУЖИВАНИЮ И РЕМОНТУ КОНДИЦИОНЕРОВ, ВЕНТЕЛЯЦИОННЫХ СИСТЕМ ДЛЯ НУЖД ГНО «НАЦИОНАЛЬНОГО ЦЕНТРА ПО КОНТРОЛЮ И ПРОФИЛАКТИКЕ</w:t>
      </w:r>
      <w:r w:rsidRPr="00320412">
        <w:rPr>
          <w:rFonts w:ascii="GHEA Grapalat" w:hAnsi="GHEA Grapalat"/>
          <w:b/>
          <w:i w:val="0"/>
          <w:color w:val="0D0D0D" w:themeColor="text1" w:themeTint="F2"/>
          <w:sz w:val="24"/>
          <w:szCs w:val="24"/>
        </w:rPr>
        <w:t xml:space="preserve"> ЗАБОЛЕВАНИЙ» </w:t>
      </w:r>
      <w:r w:rsidRPr="00320412">
        <w:rPr>
          <w:rStyle w:val="aff3"/>
          <w:rFonts w:ascii="GHEA Grapalat" w:hAnsi="GHEA Grapalat" w:cs="Arial"/>
          <w:b/>
          <w:bCs/>
          <w:color w:val="0D0D0D" w:themeColor="text1" w:themeTint="F2"/>
          <w:sz w:val="24"/>
          <w:szCs w:val="24"/>
          <w:shd w:val="clear" w:color="auto" w:fill="FFFFFF"/>
        </w:rPr>
        <w:t>МЗ РА</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1A43A4" w:rsidRPr="009044F1" w:rsidRDefault="0041256C" w:rsidP="005612FC">
      <w:pPr>
        <w:rPr>
          <w:rFonts w:ascii="GHEA Grapalat" w:hAnsi="GHEA Grapalat" w:cs="Sylfaen"/>
          <w:i/>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w:t>
      </w:r>
      <w:proofErr w:type="spellStart"/>
      <w:r w:rsidRPr="0041256C">
        <w:rPr>
          <w:rFonts w:ascii="GHEA Grapalat" w:hAnsi="GHEA Grapalat"/>
          <w:b/>
          <w:i/>
          <w:color w:val="FF0000"/>
        </w:rPr>
        <w:t>подлеж</w:t>
      </w:r>
      <w:proofErr w:type="spellEnd"/>
      <w:r w:rsidR="00096865" w:rsidRPr="009044F1">
        <w:rPr>
          <w:rFonts w:ascii="GHEA Grapalat" w:hAnsi="GHEA Grapalat"/>
          <w:i/>
        </w:rPr>
        <w:t xml:space="preserve"> </w:t>
      </w:r>
    </w:p>
    <w:p w:rsidR="00160AE4" w:rsidRPr="007E19BB" w:rsidRDefault="00994A77" w:rsidP="00AD3CC1">
      <w:pPr>
        <w:widowControl w:val="0"/>
        <w:ind w:firstLine="567"/>
        <w:contextualSpacing/>
        <w:jc w:val="center"/>
        <w:rPr>
          <w:rFonts w:ascii="GHEA Grapalat" w:hAnsi="GHEA Grapalat"/>
          <w:b/>
        </w:rPr>
      </w:pPr>
      <w:r w:rsidRPr="009044F1">
        <w:rPr>
          <w:rFonts w:ascii="GHEA Grapalat" w:hAnsi="GHEA Grapalat"/>
        </w:rPr>
        <w:br w:type="page"/>
      </w:r>
      <w:r w:rsidR="00160AE4" w:rsidRPr="007E19BB">
        <w:rPr>
          <w:rFonts w:ascii="GHEA Grapalat" w:hAnsi="GHEA Grapalat"/>
          <w:b/>
        </w:rPr>
        <w:lastRenderedPageBreak/>
        <w:t>СОДЕРЖАНИЕ</w:t>
      </w:r>
    </w:p>
    <w:p w:rsidR="00AD3CC1" w:rsidRPr="00D154F0" w:rsidRDefault="00160AE4" w:rsidP="00AD3CC1">
      <w:pPr>
        <w:pStyle w:val="a3"/>
        <w:widowControl w:val="0"/>
        <w:spacing w:line="240" w:lineRule="auto"/>
        <w:ind w:firstLine="567"/>
        <w:contextualSpacing/>
        <w:jc w:val="center"/>
        <w:rPr>
          <w:rFonts w:ascii="GHEA Grapalat" w:hAnsi="GHEA Grapalat"/>
          <w:i w:val="0"/>
          <w:sz w:val="24"/>
          <w:szCs w:val="24"/>
        </w:rPr>
      </w:pPr>
      <w:r w:rsidRPr="00D154F0">
        <w:rPr>
          <w:rFonts w:ascii="GHEA Grapalat" w:hAnsi="GHEA Grapalat"/>
          <w:b/>
          <w:i w:val="0"/>
          <w:sz w:val="24"/>
          <w:szCs w:val="24"/>
        </w:rPr>
        <w:t xml:space="preserve">ПРИГЛАШЕНИЯ </w:t>
      </w:r>
      <w:r w:rsidR="00AD3CC1" w:rsidRPr="00D154F0">
        <w:rPr>
          <w:rFonts w:ascii="GHEA Grapalat" w:hAnsi="GHEA Grapalat"/>
          <w:b/>
          <w:i w:val="0"/>
          <w:sz w:val="24"/>
          <w:szCs w:val="24"/>
        </w:rPr>
        <w:t xml:space="preserve">НА ЗАПРОС КОТИРОВОК, ОБЪЯВЛЕННЫЙ С ЦЕЛЬЮ </w:t>
      </w:r>
      <w:r w:rsidR="00D154F0" w:rsidRPr="00D154F0">
        <w:rPr>
          <w:rFonts w:ascii="GHEA Grapalat" w:hAnsi="GHEA Grapalat"/>
          <w:b/>
          <w:i w:val="0"/>
          <w:sz w:val="24"/>
          <w:szCs w:val="24"/>
        </w:rPr>
        <w:t>УСЛУГ ПО ОБСЛУЖИВАНИЮ И РЕМОНТУ КОНДИЦИОНЕРОВ, ВЕНТЕЛЯЦИОННЫХ СИСТЕМ</w:t>
      </w:r>
      <w:r w:rsidR="00D16C49" w:rsidRPr="00D154F0">
        <w:rPr>
          <w:rFonts w:ascii="GHEA Grapalat" w:hAnsi="GHEA Grapalat"/>
          <w:b/>
          <w:sz w:val="24"/>
          <w:szCs w:val="24"/>
        </w:rPr>
        <w:t xml:space="preserve"> </w:t>
      </w:r>
      <w:r w:rsidR="00AD3CC1" w:rsidRPr="00D154F0">
        <w:rPr>
          <w:rFonts w:ascii="GHEA Grapalat" w:hAnsi="GHEA Grapalat"/>
          <w:b/>
          <w:i w:val="0"/>
          <w:sz w:val="24"/>
          <w:szCs w:val="24"/>
        </w:rPr>
        <w:t>ДЛЯ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1C09F3">
        <w:rPr>
          <w:rFonts w:ascii="GHEA Grapalat" w:hAnsi="GHEA Grapalat"/>
          <w:b/>
          <w:sz w:val="22"/>
          <w:szCs w:val="22"/>
        </w:rPr>
        <w:t>GHTsDzB-HVKAK-2023-43</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FF1393" w:rsidRPr="00637AEC">
        <w:rPr>
          <w:rFonts w:ascii="GHEA Grapalat" w:hAnsi="GHEA Grapalat"/>
          <w:b/>
          <w:i w:val="0"/>
          <w:sz w:val="24"/>
          <w:szCs w:val="24"/>
        </w:rPr>
        <w:t xml:space="preserve">услуг </w:t>
      </w:r>
      <w:r w:rsidR="00FF1393" w:rsidRPr="000209A3">
        <w:rPr>
          <w:rFonts w:ascii="GHEA Grapalat" w:hAnsi="GHEA Grapalat"/>
          <w:b/>
          <w:i w:val="0"/>
          <w:sz w:val="24"/>
          <w:szCs w:val="24"/>
        </w:rPr>
        <w:t xml:space="preserve">по обслуживанию и ремонту кондиционеров, </w:t>
      </w:r>
      <w:proofErr w:type="spellStart"/>
      <w:r w:rsidR="00FF1393" w:rsidRPr="000209A3">
        <w:rPr>
          <w:rFonts w:ascii="GHEA Grapalat" w:hAnsi="GHEA Grapalat"/>
          <w:b/>
          <w:i w:val="0"/>
          <w:sz w:val="24"/>
          <w:szCs w:val="24"/>
        </w:rPr>
        <w:t>вентеляционных</w:t>
      </w:r>
      <w:proofErr w:type="spellEnd"/>
      <w:r w:rsidR="00FF1393" w:rsidRPr="000209A3">
        <w:rPr>
          <w:rFonts w:ascii="GHEA Grapalat" w:hAnsi="GHEA Grapalat"/>
          <w:b/>
          <w:i w:val="0"/>
          <w:sz w:val="24"/>
          <w:szCs w:val="24"/>
        </w:rPr>
        <w:t xml:space="preserve"> систем</w:t>
      </w:r>
      <w:r w:rsidR="00FF1393"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F1393" w:rsidRPr="00FF1393">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w:t>
            </w:r>
          </w:p>
        </w:tc>
        <w:tc>
          <w:tcPr>
            <w:tcW w:w="1418" w:type="dxa"/>
            <w:vAlign w:val="center"/>
          </w:tcPr>
          <w:p w:rsidR="00E57112" w:rsidRPr="00A239EC" w:rsidRDefault="00FF1393" w:rsidP="00E57112">
            <w:pPr>
              <w:jc w:val="center"/>
              <w:rPr>
                <w:rFonts w:ascii="GHEA Grapalat" w:hAnsi="GHEA Grapalat"/>
                <w:color w:val="000000"/>
                <w:sz w:val="22"/>
                <w:szCs w:val="22"/>
              </w:rPr>
            </w:pPr>
            <w:r w:rsidRPr="00A239EC">
              <w:rPr>
                <w:rFonts w:ascii="GHEA Grapalat" w:hAnsi="GHEA Grapalat"/>
                <w:color w:val="000000"/>
                <w:sz w:val="22"/>
                <w:szCs w:val="22"/>
                <w:lang w:val="hy-AM"/>
              </w:rPr>
              <w:t>11,865,600</w:t>
            </w:r>
          </w:p>
        </w:tc>
        <w:tc>
          <w:tcPr>
            <w:tcW w:w="6600" w:type="dxa"/>
            <w:vAlign w:val="center"/>
          </w:tcPr>
          <w:p w:rsidR="00E57112" w:rsidRPr="00A239EC" w:rsidRDefault="00D154F0" w:rsidP="00E57112">
            <w:pPr>
              <w:rPr>
                <w:rFonts w:ascii="GHEA Grapalat" w:hAnsi="GHEA Grapalat"/>
                <w:sz w:val="22"/>
                <w:szCs w:val="22"/>
              </w:rPr>
            </w:pPr>
            <w:r w:rsidRPr="00A239EC">
              <w:rPr>
                <w:rFonts w:ascii="GHEA Grapalat" w:hAnsi="GHEA Grapalat"/>
                <w:sz w:val="22"/>
                <w:szCs w:val="22"/>
              </w:rPr>
              <w:t xml:space="preserve">Услуга по обслуживанию и ремонту кондиционеров, </w:t>
            </w:r>
            <w:proofErr w:type="spellStart"/>
            <w:r w:rsidRPr="00A239EC">
              <w:rPr>
                <w:rFonts w:ascii="GHEA Grapalat" w:hAnsi="GHEA Grapalat"/>
                <w:sz w:val="22"/>
                <w:szCs w:val="22"/>
              </w:rPr>
              <w:t>вентеляционных</w:t>
            </w:r>
            <w:proofErr w:type="spellEnd"/>
            <w:r w:rsidRPr="00A239EC">
              <w:rPr>
                <w:rFonts w:ascii="GHEA Grapalat" w:hAnsi="GHEA Grapalat"/>
                <w:sz w:val="22"/>
                <w:szCs w:val="22"/>
              </w:rPr>
              <w:t xml:space="preserve"> систем</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EA451B"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EA451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A239EC">
        <w:rPr>
          <w:rFonts w:ascii="GHEA Grapalat" w:hAnsi="GHEA Grapalat"/>
          <w:b/>
          <w:sz w:val="24"/>
          <w:szCs w:val="24"/>
        </w:rPr>
        <w:t>2</w:t>
      </w:r>
      <w:r w:rsidR="009415D8" w:rsidRPr="009415D8">
        <w:rPr>
          <w:rFonts w:ascii="GHEA Grapalat" w:hAnsi="GHEA Grapalat"/>
          <w:b/>
          <w:sz w:val="24"/>
          <w:szCs w:val="24"/>
        </w:rPr>
        <w:t>:30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EA451B" w:rsidRPr="00EA451B">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9D264A">
        <w:rPr>
          <w:rFonts w:ascii="GHEA Grapalat" w:hAnsi="GHEA Grapalat"/>
          <w:b/>
          <w:sz w:val="24"/>
          <w:szCs w:val="24"/>
        </w:rPr>
        <w:t>ВС</w:t>
      </w:r>
      <w:proofErr w:type="gramEnd"/>
      <w:r w:rsidRPr="009D264A">
        <w:rPr>
          <w:rFonts w:ascii="GHEA Grapalat" w:hAnsi="GHEA Grapalat"/>
          <w:b/>
          <w:sz w:val="24"/>
          <w:szCs w:val="24"/>
        </w:rPr>
        <w:t>= ЦУ/</w:t>
      </w:r>
      <w:proofErr w:type="spellStart"/>
      <w:r w:rsidRPr="009D264A">
        <w:rPr>
          <w:rFonts w:ascii="GHEA Grapalat" w:hAnsi="GHEA Grapalat"/>
          <w:b/>
          <w:sz w:val="24"/>
          <w:szCs w:val="24"/>
        </w:rPr>
        <w:t>С</w:t>
      </w:r>
      <w:r w:rsidR="007861DD" w:rsidRPr="009D264A">
        <w:rPr>
          <w:rFonts w:ascii="GHEA Grapalat" w:hAnsi="GHEA Grapalat"/>
          <w:b/>
          <w:sz w:val="24"/>
          <w:szCs w:val="24"/>
        </w:rPr>
        <w:t>ц</w:t>
      </w:r>
      <w:r w:rsidRPr="009D264A">
        <w:rPr>
          <w:rFonts w:ascii="GHEA Grapalat" w:hAnsi="GHEA Grapalat"/>
          <w:b/>
          <w:sz w:val="24"/>
          <w:szCs w:val="24"/>
        </w:rPr>
        <w:t>xУxК</w:t>
      </w:r>
      <w:proofErr w:type="spellEnd"/>
      <w:r w:rsidR="007861DD" w:rsidRPr="009D264A">
        <w:rPr>
          <w:rFonts w:ascii="GHEA Grapalat" w:hAnsi="GHEA Grapalat"/>
          <w:b/>
          <w:sz w:val="24"/>
          <w:szCs w:val="24"/>
        </w:rPr>
        <w:t>, где:</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proofErr w:type="spellStart"/>
      <w:r w:rsidRPr="009D264A">
        <w:rPr>
          <w:rFonts w:ascii="GHEA Grapalat" w:hAnsi="GHEA Grapalat"/>
          <w:b/>
          <w:sz w:val="24"/>
          <w:szCs w:val="24"/>
        </w:rPr>
        <w:t>ВС-сумма</w:t>
      </w:r>
      <w:proofErr w:type="spellEnd"/>
      <w:r w:rsidRPr="009D264A">
        <w:rPr>
          <w:rFonts w:ascii="GHEA Grapalat" w:hAnsi="GHEA Grapalat"/>
          <w:b/>
          <w:sz w:val="24"/>
          <w:szCs w:val="24"/>
        </w:rPr>
        <w:t xml:space="preserve">, </w:t>
      </w:r>
      <w:proofErr w:type="gramStart"/>
      <w:r w:rsidRPr="009D264A">
        <w:rPr>
          <w:rFonts w:ascii="GHEA Grapalat" w:hAnsi="GHEA Grapalat"/>
          <w:b/>
          <w:sz w:val="24"/>
          <w:szCs w:val="24"/>
        </w:rPr>
        <w:t>выплачиваемая</w:t>
      </w:r>
      <w:proofErr w:type="gramEnd"/>
      <w:r w:rsidRPr="009D264A">
        <w:rPr>
          <w:rFonts w:ascii="GHEA Grapalat" w:hAnsi="GHEA Grapalat"/>
          <w:b/>
          <w:sz w:val="24"/>
          <w:szCs w:val="24"/>
        </w:rPr>
        <w:t xml:space="preserve"> за оказание отдельных видов услуг, установленных договором</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sidRPr="009D264A">
        <w:rPr>
          <w:rFonts w:ascii="GHEA Grapalat" w:hAnsi="GHEA Grapalat"/>
          <w:b/>
          <w:sz w:val="24"/>
          <w:szCs w:val="24"/>
        </w:rPr>
        <w:t xml:space="preserve">ЦУ </w:t>
      </w:r>
      <w:proofErr w:type="gramStart"/>
      <w:r w:rsidRPr="009D264A">
        <w:rPr>
          <w:rFonts w:ascii="GHEA Grapalat" w:hAnsi="GHEA Grapalat"/>
          <w:b/>
          <w:sz w:val="24"/>
          <w:szCs w:val="24"/>
        </w:rPr>
        <w:t>-и</w:t>
      </w:r>
      <w:proofErr w:type="gramEnd"/>
      <w:r w:rsidRPr="009D264A">
        <w:rPr>
          <w:rFonts w:ascii="GHEA Grapalat" w:hAnsi="GHEA Grapalat"/>
          <w:b/>
          <w:sz w:val="24"/>
          <w:szCs w:val="24"/>
        </w:rPr>
        <w:t xml:space="preserve">тоговая цена, предложенная </w:t>
      </w:r>
      <w:r w:rsidR="0038256B" w:rsidRPr="009D264A">
        <w:rPr>
          <w:rFonts w:ascii="GHEA Grapalat" w:hAnsi="GHEA Grapalat"/>
          <w:b/>
          <w:sz w:val="24"/>
          <w:szCs w:val="24"/>
        </w:rPr>
        <w:t>ото</w:t>
      </w:r>
      <w:r w:rsidRPr="009D264A">
        <w:rPr>
          <w:rFonts w:ascii="GHEA Grapalat" w:hAnsi="GHEA Grapalat"/>
          <w:b/>
          <w:sz w:val="24"/>
          <w:szCs w:val="24"/>
        </w:rPr>
        <w:t>бранным участником</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sidRPr="009D264A">
        <w:rPr>
          <w:rFonts w:ascii="GHEA Grapalat" w:hAnsi="GHEA Grapalat"/>
          <w:b/>
          <w:sz w:val="24"/>
          <w:szCs w:val="24"/>
        </w:rPr>
        <w:t>С</w:t>
      </w:r>
      <w:proofErr w:type="gramStart"/>
      <w:r w:rsidRPr="009D264A">
        <w:rPr>
          <w:rFonts w:ascii="GHEA Grapalat" w:hAnsi="GHEA Grapalat"/>
          <w:b/>
          <w:sz w:val="24"/>
          <w:szCs w:val="24"/>
        </w:rPr>
        <w:t>Ц-</w:t>
      </w:r>
      <w:proofErr w:type="gramEnd"/>
      <w:r w:rsidRPr="009D264A">
        <w:rPr>
          <w:rFonts w:ascii="GHEA Grapalat" w:hAnsi="GHEA Grapalat"/>
          <w:b/>
          <w:sz w:val="24"/>
          <w:szCs w:val="24"/>
        </w:rPr>
        <w:t xml:space="preserve"> совокупность максимальных единиц цен, установленных для оказания услуги</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9D264A">
        <w:rPr>
          <w:rFonts w:ascii="GHEA Grapalat" w:hAnsi="GHEA Grapalat"/>
          <w:b/>
          <w:sz w:val="24"/>
          <w:szCs w:val="24"/>
        </w:rPr>
        <w:t>У-цена</w:t>
      </w:r>
      <w:proofErr w:type="spellEnd"/>
      <w:proofErr w:type="gramEnd"/>
      <w:r w:rsidRPr="009D264A">
        <w:rPr>
          <w:rFonts w:ascii="GHEA Grapalat" w:hAnsi="GHEA Grapalat"/>
          <w:b/>
          <w:sz w:val="24"/>
          <w:szCs w:val="24"/>
        </w:rPr>
        <w:t xml:space="preserve"> на максимальную единицу предоставленной услуги</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sidRPr="009D264A">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87579F">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A239EC">
        <w:rPr>
          <w:rFonts w:ascii="GHEA Grapalat" w:hAnsi="GHEA Grapalat"/>
          <w:b/>
          <w:sz w:val="24"/>
          <w:szCs w:val="24"/>
        </w:rPr>
        <w:t>2</w:t>
      </w:r>
      <w:r w:rsidR="00204A09" w:rsidRPr="00204A09">
        <w:rPr>
          <w:rFonts w:ascii="GHEA Grapalat" w:hAnsi="GHEA Grapalat"/>
          <w:b/>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87579F" w:rsidRDefault="0087579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C09F3">
        <w:rPr>
          <w:rFonts w:ascii="GHEA Grapalat" w:hAnsi="GHEA Grapalat"/>
          <w:b/>
          <w:sz w:val="22"/>
          <w:szCs w:val="22"/>
        </w:rPr>
        <w:t>GHTsDzB-HVKAK-2023-43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1C09F3">
        <w:rPr>
          <w:rFonts w:ascii="GHEA Grapalat" w:hAnsi="GHEA Grapalat"/>
          <w:b/>
          <w:sz w:val="22"/>
          <w:szCs w:val="22"/>
        </w:rPr>
        <w:t>GHTsDzB-HVKAK-2023-43</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1C09F3">
        <w:rPr>
          <w:rFonts w:ascii="GHEA Grapalat" w:hAnsi="GHEA Grapalat"/>
          <w:b/>
          <w:sz w:val="22"/>
          <w:szCs w:val="22"/>
        </w:rPr>
        <w:t>GHTsDzB-HVKAK-2023-43</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1C09F3">
        <w:rPr>
          <w:rFonts w:ascii="GHEA Grapalat" w:hAnsi="GHEA Grapalat"/>
          <w:b/>
          <w:sz w:val="22"/>
          <w:szCs w:val="22"/>
        </w:rPr>
        <w:t>GHTsDzB-HVKAK-2023-43</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C09F3">
        <w:rPr>
          <w:rFonts w:ascii="GHEA Grapalat" w:hAnsi="GHEA Grapalat"/>
          <w:b/>
          <w:sz w:val="22"/>
          <w:szCs w:val="22"/>
        </w:rPr>
        <w:t>GHTsDzB-HVKAK-2023-43</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C643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C643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C643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C643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C643B"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C64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310"/>
      </w:tblGrid>
      <w:tr w:rsidR="00A9306E" w:rsidRPr="00FD1EE4" w:rsidTr="008927EA">
        <w:trPr>
          <w:trHeight w:val="83"/>
        </w:trPr>
        <w:tc>
          <w:tcPr>
            <w:tcW w:w="8310"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27EA">
        <w:trPr>
          <w:trHeight w:val="5888"/>
        </w:trPr>
        <w:tc>
          <w:tcPr>
            <w:tcW w:w="8310"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C09F3">
        <w:rPr>
          <w:rFonts w:ascii="GHEA Grapalat" w:hAnsi="GHEA Grapalat"/>
          <w:b/>
          <w:sz w:val="22"/>
          <w:szCs w:val="22"/>
        </w:rPr>
        <w:t>GHTsDzB-HVKAK-2023-43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1C09F3">
        <w:rPr>
          <w:rFonts w:ascii="GHEA Grapalat" w:hAnsi="GHEA Grapalat"/>
          <w:b/>
          <w:sz w:val="22"/>
          <w:szCs w:val="22"/>
        </w:rPr>
        <w:t>GHTsDzB-HVKAK-2023-43</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1C09F3">
        <w:rPr>
          <w:rFonts w:ascii="GHEA Grapalat" w:hAnsi="GHEA Grapalat"/>
          <w:b/>
          <w:sz w:val="22"/>
          <w:szCs w:val="22"/>
        </w:rPr>
        <w:t>GHTsDzB-HVKAK-2023-43</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1C09F3">
        <w:rPr>
          <w:rFonts w:ascii="GHEA Grapalat" w:hAnsi="GHEA Grapalat"/>
          <w:b/>
          <w:sz w:val="22"/>
          <w:szCs w:val="22"/>
        </w:rPr>
        <w:t>GHTsDzB-HVKAK-2023-43</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1C09F3">
        <w:rPr>
          <w:rFonts w:ascii="GHEA Grapalat" w:hAnsi="GHEA Grapalat"/>
          <w:b/>
          <w:sz w:val="22"/>
          <w:szCs w:val="22"/>
        </w:rPr>
        <w:t>GHTsDzB-HVKAK-2023-43</w:t>
      </w:r>
      <w:r w:rsidR="003D1910" w:rsidRPr="00844DED">
        <w:rPr>
          <w:rFonts w:ascii="GHEA Grapalat" w:hAnsi="GHEA Grapalat"/>
          <w:b/>
          <w:sz w:val="22"/>
          <w:szCs w:val="22"/>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1C09F3">
        <w:rPr>
          <w:rFonts w:ascii="GHEA Grapalat" w:hAnsi="GHEA Grapalat"/>
          <w:b/>
          <w:sz w:val="22"/>
          <w:szCs w:val="22"/>
        </w:rPr>
        <w:t>GHTsDzB-HVKAK-2023-43</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A45632" w:rsidRDefault="00A45632">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1C09F3">
        <w:rPr>
          <w:rFonts w:ascii="GHEA Grapalat" w:hAnsi="GHEA Grapalat"/>
          <w:b/>
          <w:sz w:val="22"/>
          <w:szCs w:val="22"/>
        </w:rPr>
        <w:t>GHTsDzB-HVKAK-2023-43</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A239EC" w:rsidRPr="00A239EC">
        <w:rPr>
          <w:rFonts w:ascii="GHEA Grapalat" w:hAnsi="GHEA Grapalat"/>
          <w:b/>
        </w:rPr>
        <w:t xml:space="preserve">услуг по обслуживанию и ремонту кондиционеров, </w:t>
      </w:r>
      <w:proofErr w:type="spellStart"/>
      <w:r w:rsidR="00A239EC" w:rsidRPr="00A239EC">
        <w:rPr>
          <w:rFonts w:ascii="GHEA Grapalat" w:hAnsi="GHEA Grapalat"/>
          <w:b/>
        </w:rPr>
        <w:t>вентеляционных</w:t>
      </w:r>
      <w:proofErr w:type="spellEnd"/>
      <w:r w:rsidR="00A239EC" w:rsidRPr="00A239EC">
        <w:rPr>
          <w:rFonts w:ascii="GHEA Grapalat" w:hAnsi="GHEA Grapalat"/>
          <w:b/>
        </w:rPr>
        <w:t xml:space="preserve"> систем</w:t>
      </w:r>
      <w:r w:rsidR="00A239EC"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D2D47" w:rsidRDefault="003B2F27" w:rsidP="003D2D47">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D2D47" w:rsidRDefault="003B2F27" w:rsidP="003D2D47">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3D2D47" w:rsidRDefault="003B2F27" w:rsidP="003D2D47">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2023" w:rsidRPr="00681B70" w:rsidTr="00FF2023">
        <w:trPr>
          <w:trHeight w:val="604"/>
        </w:trPr>
        <w:tc>
          <w:tcPr>
            <w:tcW w:w="1110" w:type="dxa"/>
            <w:noWrap/>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Н/Л</w:t>
            </w:r>
          </w:p>
        </w:tc>
        <w:tc>
          <w:tcPr>
            <w:tcW w:w="4985" w:type="dxa"/>
            <w:vAlign w:val="center"/>
            <w:hideMark/>
          </w:tcPr>
          <w:p w:rsidR="00FF2023" w:rsidRPr="00D70FC0" w:rsidRDefault="00BF60B5" w:rsidP="00FF2023">
            <w:pPr>
              <w:pStyle w:val="23"/>
              <w:ind w:firstLine="0"/>
              <w:jc w:val="center"/>
              <w:rPr>
                <w:rFonts w:ascii="GHEA Grapalat" w:hAnsi="GHEA Grapalat"/>
              </w:rPr>
            </w:pPr>
            <w:r w:rsidRPr="00D70FC0">
              <w:rPr>
                <w:rFonts w:ascii="GHEA Grapalat" w:hAnsi="GHEA Grapalat"/>
              </w:rPr>
              <w:t>Наименование</w:t>
            </w:r>
          </w:p>
        </w:tc>
        <w:tc>
          <w:tcPr>
            <w:tcW w:w="3260" w:type="dxa"/>
            <w:hideMark/>
          </w:tcPr>
          <w:p w:rsidR="00FF2023" w:rsidRPr="00D70FC0" w:rsidRDefault="00BF60B5" w:rsidP="00FF2023">
            <w:pPr>
              <w:jc w:val="center"/>
              <w:rPr>
                <w:rFonts w:ascii="GHEA Grapalat" w:hAnsi="GHEA Grapalat"/>
                <w:bCs/>
                <w:color w:val="000000"/>
                <w:sz w:val="20"/>
                <w:szCs w:val="20"/>
              </w:rPr>
            </w:pPr>
            <w:r w:rsidRPr="00D70FC0">
              <w:rPr>
                <w:rFonts w:ascii="GHEA Grapalat" w:hAnsi="GHEA Grapalat"/>
                <w:bCs/>
                <w:color w:val="000000"/>
                <w:sz w:val="20"/>
                <w:szCs w:val="20"/>
              </w:rPr>
              <w:t>Максимальная сумма, предусмотренная договором</w:t>
            </w:r>
          </w:p>
        </w:tc>
      </w:tr>
      <w:tr w:rsidR="00784252" w:rsidRPr="00681B70" w:rsidTr="00FF2023">
        <w:trPr>
          <w:trHeight w:hRule="exact" w:val="855"/>
        </w:trPr>
        <w:tc>
          <w:tcPr>
            <w:tcW w:w="1110" w:type="dxa"/>
            <w:noWrap/>
            <w:vAlign w:val="center"/>
            <w:hideMark/>
          </w:tcPr>
          <w:p w:rsidR="00784252" w:rsidRPr="003D2D47" w:rsidRDefault="00784252" w:rsidP="00FF2023">
            <w:pPr>
              <w:jc w:val="center"/>
              <w:rPr>
                <w:rFonts w:ascii="GHEA Grapalat" w:hAnsi="GHEA Grapalat"/>
                <w:color w:val="000000"/>
                <w:sz w:val="20"/>
                <w:szCs w:val="20"/>
              </w:rPr>
            </w:pPr>
            <w:r w:rsidRPr="003D2D47">
              <w:rPr>
                <w:rFonts w:ascii="GHEA Grapalat" w:hAnsi="GHEA Grapalat"/>
                <w:color w:val="000000"/>
                <w:sz w:val="20"/>
                <w:szCs w:val="20"/>
              </w:rPr>
              <w:t>1</w:t>
            </w:r>
          </w:p>
        </w:tc>
        <w:tc>
          <w:tcPr>
            <w:tcW w:w="4985" w:type="dxa"/>
            <w:vAlign w:val="center"/>
            <w:hideMark/>
          </w:tcPr>
          <w:p w:rsidR="00784252" w:rsidRPr="00D70FC0" w:rsidRDefault="003D2D47" w:rsidP="00784252">
            <w:pPr>
              <w:rPr>
                <w:rFonts w:ascii="GHEA Grapalat" w:hAnsi="GHEA Grapalat"/>
                <w:sz w:val="20"/>
                <w:szCs w:val="20"/>
              </w:rPr>
            </w:pPr>
            <w:r w:rsidRPr="00D70FC0">
              <w:rPr>
                <w:rFonts w:ascii="GHEA Grapalat" w:hAnsi="GHEA Grapalat"/>
                <w:sz w:val="20"/>
                <w:szCs w:val="20"/>
              </w:rPr>
              <w:t xml:space="preserve">Услуга по обслуживанию и ремонту кондиционеров, </w:t>
            </w:r>
            <w:proofErr w:type="spellStart"/>
            <w:r w:rsidRPr="00D70FC0">
              <w:rPr>
                <w:rFonts w:ascii="GHEA Grapalat" w:hAnsi="GHEA Grapalat"/>
                <w:sz w:val="20"/>
                <w:szCs w:val="20"/>
              </w:rPr>
              <w:t>вентеляционных</w:t>
            </w:r>
            <w:proofErr w:type="spellEnd"/>
            <w:r w:rsidRPr="00D70FC0">
              <w:rPr>
                <w:rFonts w:ascii="GHEA Grapalat" w:hAnsi="GHEA Grapalat"/>
                <w:sz w:val="20"/>
                <w:szCs w:val="20"/>
              </w:rPr>
              <w:t xml:space="preserve"> систем</w:t>
            </w:r>
          </w:p>
        </w:tc>
        <w:tc>
          <w:tcPr>
            <w:tcW w:w="3260" w:type="dxa"/>
            <w:vAlign w:val="center"/>
            <w:hideMark/>
          </w:tcPr>
          <w:p w:rsidR="00784252" w:rsidRPr="00D70FC0" w:rsidRDefault="00D70FC0" w:rsidP="00784252">
            <w:pPr>
              <w:jc w:val="center"/>
              <w:rPr>
                <w:rFonts w:ascii="GHEA Grapalat" w:hAnsi="GHEA Grapalat"/>
                <w:bCs/>
                <w:color w:val="000000"/>
                <w:sz w:val="20"/>
                <w:szCs w:val="20"/>
              </w:rPr>
            </w:pPr>
            <w:r w:rsidRPr="00D70FC0">
              <w:rPr>
                <w:rFonts w:ascii="GHEA Grapalat" w:hAnsi="GHEA Grapalat"/>
                <w:bCs/>
                <w:color w:val="000000"/>
                <w:sz w:val="20"/>
                <w:szCs w:val="20"/>
              </w:rPr>
              <w:t>20,</w:t>
            </w:r>
            <w:r w:rsidR="00784252" w:rsidRPr="00D70FC0">
              <w:rPr>
                <w:rFonts w:ascii="GHEA Grapalat" w:hAnsi="GHEA Grapalat"/>
                <w:bCs/>
                <w:color w:val="000000"/>
                <w:sz w:val="20"/>
                <w:szCs w:val="20"/>
              </w:rPr>
              <w:t>0</w:t>
            </w:r>
            <w:r w:rsidRPr="00D70FC0">
              <w:rPr>
                <w:rFonts w:ascii="GHEA Grapalat" w:hAnsi="GHEA Grapalat"/>
                <w:bCs/>
                <w:color w:val="000000"/>
                <w:sz w:val="20"/>
                <w:szCs w:val="20"/>
              </w:rPr>
              <w:t>0</w:t>
            </w:r>
            <w:r w:rsidR="00784252" w:rsidRPr="00D70FC0">
              <w:rPr>
                <w:rFonts w:ascii="GHEA Grapalat" w:hAnsi="GHEA Grapalat"/>
                <w:bCs/>
                <w:color w:val="000000"/>
                <w:sz w:val="20"/>
                <w:szCs w:val="20"/>
              </w:rPr>
              <w:t>0,000</w:t>
            </w:r>
          </w:p>
        </w:tc>
      </w:tr>
    </w:tbl>
    <w:p w:rsidR="002D1497" w:rsidRPr="00D04EA3" w:rsidRDefault="002D1497"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F51568">
        <w:rPr>
          <w:rFonts w:ascii="GHEA Grapalat" w:hAnsi="GHEA Grapalat"/>
          <w:b/>
          <w:sz w:val="24"/>
          <w:szCs w:val="24"/>
        </w:rPr>
        <w:t>ВС</w:t>
      </w:r>
      <w:proofErr w:type="gramEnd"/>
      <w:r w:rsidRPr="00F51568">
        <w:rPr>
          <w:rFonts w:ascii="GHEA Grapalat" w:hAnsi="GHEA Grapalat"/>
          <w:b/>
          <w:sz w:val="24"/>
          <w:szCs w:val="24"/>
        </w:rPr>
        <w:t>= ЦУ/</w:t>
      </w:r>
      <w:proofErr w:type="spellStart"/>
      <w:r w:rsidRPr="00F51568">
        <w:rPr>
          <w:rFonts w:ascii="GHEA Grapalat" w:hAnsi="GHEA Grapalat"/>
          <w:b/>
          <w:sz w:val="24"/>
          <w:szCs w:val="24"/>
        </w:rPr>
        <w:t>СЦxУxК</w:t>
      </w:r>
      <w:proofErr w:type="spellEnd"/>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ВС-сумма</w:t>
      </w:r>
      <w:proofErr w:type="spellEnd"/>
      <w:r w:rsidRPr="00F51568">
        <w:rPr>
          <w:rFonts w:ascii="GHEA Grapalat" w:hAnsi="GHEA Grapalat"/>
          <w:b/>
          <w:sz w:val="24"/>
          <w:szCs w:val="24"/>
        </w:rPr>
        <w:t xml:space="preserve">, </w:t>
      </w:r>
      <w:proofErr w:type="gramStart"/>
      <w:r w:rsidRPr="00F51568">
        <w:rPr>
          <w:rFonts w:ascii="GHEA Grapalat" w:hAnsi="GHEA Grapalat"/>
          <w:b/>
          <w:sz w:val="24"/>
          <w:szCs w:val="24"/>
        </w:rPr>
        <w:t>выплачиваемая</w:t>
      </w:r>
      <w:proofErr w:type="gramEnd"/>
      <w:r w:rsidRPr="00F51568">
        <w:rPr>
          <w:rFonts w:ascii="GHEA Grapalat" w:hAnsi="GHEA Grapalat"/>
          <w:b/>
          <w:sz w:val="24"/>
          <w:szCs w:val="24"/>
        </w:rPr>
        <w:t xml:space="preserve"> за оказание отдельных видов услуг, установленных договором;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ЦУ </w:t>
      </w:r>
      <w:proofErr w:type="gramStart"/>
      <w:r w:rsidRPr="00F51568">
        <w:rPr>
          <w:rFonts w:ascii="GHEA Grapalat" w:hAnsi="GHEA Grapalat"/>
          <w:b/>
          <w:sz w:val="24"/>
          <w:szCs w:val="24"/>
        </w:rPr>
        <w:t>-и</w:t>
      </w:r>
      <w:proofErr w:type="gramEnd"/>
      <w:r w:rsidRPr="00F51568">
        <w:rPr>
          <w:rFonts w:ascii="GHEA Grapalat" w:hAnsi="GHEA Grapalat"/>
          <w:b/>
          <w:sz w:val="24"/>
          <w:szCs w:val="24"/>
        </w:rPr>
        <w:t>тоговая цена, предложенная отобранным участником: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С</w:t>
      </w:r>
      <w:proofErr w:type="gramStart"/>
      <w:r w:rsidRPr="00F51568">
        <w:rPr>
          <w:rFonts w:ascii="GHEA Grapalat" w:hAnsi="GHEA Grapalat"/>
          <w:b/>
          <w:sz w:val="24"/>
          <w:szCs w:val="24"/>
        </w:rPr>
        <w:t>Ц-</w:t>
      </w:r>
      <w:proofErr w:type="gramEnd"/>
      <w:r w:rsidRPr="00F51568">
        <w:rPr>
          <w:rFonts w:ascii="GHEA Grapalat" w:hAnsi="GHEA Grapalat"/>
          <w:b/>
          <w:sz w:val="24"/>
          <w:szCs w:val="24"/>
        </w:rPr>
        <w:t xml:space="preserve"> совокупность максимальных единиц цен, установленных для оказания услуги:</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proofErr w:type="gramStart"/>
      <w:r w:rsidRPr="00F51568">
        <w:rPr>
          <w:rFonts w:ascii="GHEA Grapalat" w:hAnsi="GHEA Grapalat"/>
          <w:b/>
          <w:sz w:val="24"/>
          <w:szCs w:val="24"/>
        </w:rPr>
        <w:t>У-цена</w:t>
      </w:r>
      <w:proofErr w:type="spellEnd"/>
      <w:proofErr w:type="gramEnd"/>
      <w:r w:rsidRPr="00F51568">
        <w:rPr>
          <w:rFonts w:ascii="GHEA Grapalat" w:hAnsi="GHEA Grapalat"/>
          <w:b/>
          <w:sz w:val="24"/>
          <w:szCs w:val="24"/>
        </w:rPr>
        <w:t xml:space="preserve"> на максимальную единицу предоставленной услуги</w:t>
      </w:r>
    </w:p>
    <w:p w:rsidR="0049707C" w:rsidRPr="00F51568" w:rsidRDefault="0049707C" w:rsidP="0049707C">
      <w:pPr>
        <w:widowControl w:val="0"/>
        <w:ind w:left="567"/>
        <w:contextualSpacing/>
        <w:jc w:val="both"/>
        <w:rPr>
          <w:rFonts w:ascii="GHEA Grapalat" w:hAnsi="GHEA Grapalat" w:cs="Sylfaen"/>
          <w:b/>
        </w:rPr>
      </w:pPr>
      <w:r w:rsidRPr="00F51568">
        <w:rPr>
          <w:rFonts w:ascii="GHEA Grapalat" w:hAnsi="GHEA Grapalat"/>
          <w:b/>
        </w:rPr>
        <w:t>К-количество предоставленных услуг.</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444BD5" w:rsidRDefault="003B2F27" w:rsidP="003F4FD0">
      <w:pPr>
        <w:widowControl w:val="0"/>
        <w:tabs>
          <w:tab w:val="left" w:pos="1276"/>
        </w:tabs>
        <w:ind w:firstLine="567"/>
        <w:contextualSpacing/>
        <w:jc w:val="both"/>
        <w:rPr>
          <w:rFonts w:ascii="GHEA Grapalat" w:hAnsi="GHEA Grapalat"/>
          <w:b/>
        </w:rPr>
      </w:pPr>
      <w:r w:rsidRPr="00AD29CE">
        <w:rPr>
          <w:rFonts w:ascii="GHEA Grapalat" w:hAnsi="GHEA Grapalat"/>
        </w:rPr>
        <w:t>7.1</w:t>
      </w:r>
      <w:r>
        <w:rPr>
          <w:rFonts w:ascii="GHEA Grapalat" w:hAnsi="GHEA Grapalat"/>
        </w:rPr>
        <w:t>5.</w:t>
      </w:r>
      <w:r>
        <w:rPr>
          <w:rFonts w:ascii="GHEA Grapalat" w:hAnsi="GHEA Grapalat"/>
        </w:rPr>
        <w:tab/>
      </w:r>
      <w:r w:rsidRPr="00444BD5">
        <w:rPr>
          <w:rFonts w:ascii="GHEA Grapalat" w:hAnsi="GHEA Grapalat"/>
          <w:b/>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444BD5">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444BD5">
        <w:rPr>
          <w:rFonts w:ascii="GHEA Grapalat" w:hAnsi="GHEA Grapalat"/>
          <w:b/>
          <w:color w:val="000000" w:themeColor="text1"/>
        </w:rPr>
        <w:t>предусмотрения</w:t>
      </w:r>
      <w:proofErr w:type="spellEnd"/>
      <w:r w:rsidR="00224C7B" w:rsidRPr="00444BD5">
        <w:rPr>
          <w:rFonts w:ascii="GHEA Grapalat" w:hAnsi="GHEA Grapalat"/>
          <w:b/>
          <w:color w:val="000000" w:themeColor="text1"/>
        </w:rPr>
        <w:t xml:space="preserve"> финансовых сре</w:t>
      </w:r>
      <w:proofErr w:type="gramStart"/>
      <w:r w:rsidR="00224C7B" w:rsidRPr="00444BD5">
        <w:rPr>
          <w:rFonts w:ascii="GHEA Grapalat" w:hAnsi="GHEA Grapalat"/>
          <w:b/>
          <w:color w:val="000000" w:themeColor="text1"/>
        </w:rPr>
        <w:t>дств дл</w:t>
      </w:r>
      <w:proofErr w:type="gramEnd"/>
      <w:r w:rsidR="00224C7B" w:rsidRPr="00444BD5">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444BD5">
        <w:rPr>
          <w:b/>
          <w:color w:val="000000" w:themeColor="text1"/>
        </w:rPr>
        <w:t xml:space="preserve"> </w:t>
      </w:r>
      <w:r w:rsidRPr="00444BD5">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444BD5">
        <w:rPr>
          <w:rFonts w:ascii="GHEA Grapalat" w:hAnsi="GHEA Grapalat"/>
          <w:b/>
        </w:rPr>
        <w:t>двадцатипя</w:t>
      </w:r>
      <w:r w:rsidRPr="00444BD5">
        <w:rPr>
          <w:rFonts w:ascii="GHEA Grapalat" w:hAnsi="GHEA Grapalat"/>
          <w:b/>
        </w:rPr>
        <w:t>тикратный</w:t>
      </w:r>
      <w:proofErr w:type="spellEnd"/>
      <w:r w:rsidRPr="00444BD5">
        <w:rPr>
          <w:rFonts w:ascii="GHEA Grapalat" w:hAnsi="GHEA Grapalat"/>
          <w:b/>
        </w:rPr>
        <w:t xml:space="preserve"> размер базовой единицы закупок, то Заказчиком будет </w:t>
      </w:r>
      <w:proofErr w:type="spellStart"/>
      <w:r w:rsidRPr="00444BD5">
        <w:rPr>
          <w:rFonts w:ascii="GHEA Grapalat" w:hAnsi="GHEA Grapalat"/>
          <w:b/>
        </w:rPr>
        <w:t>заключен</w:t>
      </w:r>
      <w:proofErr w:type="gramStart"/>
      <w:r w:rsidRPr="00444BD5">
        <w:rPr>
          <w:rFonts w:ascii="GHEA Grapalat" w:hAnsi="GHEA Grapalat"/>
          <w:b/>
        </w:rPr>
        <w:t>o</w:t>
      </w:r>
      <w:proofErr w:type="spellEnd"/>
      <w:proofErr w:type="gramEnd"/>
      <w:r w:rsidRPr="00444BD5">
        <w:rPr>
          <w:rFonts w:ascii="GHEA Grapalat" w:hAnsi="GHEA Grapalat"/>
          <w:b/>
        </w:rPr>
        <w:t xml:space="preserve"> соглашение в случае, если представленное Исполнителем в виде неустойки обеспечени</w:t>
      </w:r>
      <w:r w:rsidR="002C12AE" w:rsidRPr="00444BD5">
        <w:rPr>
          <w:rFonts w:ascii="GHEA Grapalat" w:hAnsi="GHEA Grapalat"/>
          <w:b/>
        </w:rPr>
        <w:t>й квалификации и</w:t>
      </w:r>
      <w:r w:rsidRPr="00444BD5">
        <w:rPr>
          <w:rFonts w:ascii="GHEA Grapalat" w:hAnsi="GHEA Grapalat"/>
          <w:b/>
        </w:rPr>
        <w:t xml:space="preserve"> договора заменяется гарантией или наличными деньгами, с учетом требований </w:t>
      </w:r>
      <w:r w:rsidR="00936F41" w:rsidRPr="00444BD5">
        <w:rPr>
          <w:rFonts w:ascii="GHEA Grapalat" w:hAnsi="GHEA Grapalat"/>
          <w:b/>
        </w:rPr>
        <w:t xml:space="preserve">абзаца "в"  подпункта 1 и </w:t>
      </w:r>
      <w:r w:rsidRPr="00444BD5">
        <w:rPr>
          <w:rFonts w:ascii="GHEA Grapalat" w:hAnsi="GHEA Grapalat"/>
          <w:b/>
        </w:rPr>
        <w:t>абзаца "б" подпункта 1</w:t>
      </w:r>
      <w:r w:rsidR="002C12AE" w:rsidRPr="00444BD5">
        <w:rPr>
          <w:rFonts w:ascii="GHEA Grapalat" w:hAnsi="GHEA Grapalat"/>
          <w:b/>
        </w:rPr>
        <w:t>7</w:t>
      </w:r>
      <w:r w:rsidRPr="00444BD5">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444BD5">
        <w:rPr>
          <w:rFonts w:ascii="GHEA Grapalat" w:hAnsi="GHEA Grapalat"/>
          <w:b/>
        </w:rPr>
        <w:t>й</w:t>
      </w:r>
      <w:r w:rsidRPr="00444BD5">
        <w:rPr>
          <w:rFonts w:ascii="GHEA Grapalat" w:hAnsi="GHEA Grapalat"/>
          <w:b/>
        </w:rPr>
        <w:t xml:space="preserve"> </w:t>
      </w:r>
      <w:r w:rsidR="00A15315" w:rsidRPr="00444BD5">
        <w:rPr>
          <w:rFonts w:ascii="GHEA Grapalat" w:hAnsi="GHEA Grapalat"/>
          <w:b/>
        </w:rPr>
        <w:t xml:space="preserve">квалификации и </w:t>
      </w:r>
      <w:proofErr w:type="gramStart"/>
      <w:r w:rsidRPr="00444BD5">
        <w:rPr>
          <w:rFonts w:ascii="GHEA Grapalat" w:hAnsi="GHEA Grapalat"/>
          <w:b/>
        </w:rPr>
        <w:t>договора</w:t>
      </w:r>
      <w:proofErr w:type="gramEnd"/>
      <w:r w:rsidRPr="00444BD5">
        <w:rPr>
          <w:rFonts w:ascii="GHEA Grapalat" w:hAnsi="GHEA Grapalat"/>
          <w:b/>
        </w:rPr>
        <w:t xml:space="preserve"> представленн</w:t>
      </w:r>
      <w:r w:rsidR="00A27144" w:rsidRPr="00444BD5">
        <w:rPr>
          <w:rFonts w:ascii="GHEA Grapalat" w:hAnsi="GHEA Grapalat"/>
          <w:b/>
        </w:rPr>
        <w:t>ых</w:t>
      </w:r>
      <w:r w:rsidRPr="00444BD5">
        <w:rPr>
          <w:rFonts w:ascii="GHEA Grapalat" w:hAnsi="GHEA Grapalat"/>
          <w:b/>
        </w:rPr>
        <w:t xml:space="preserve"> в виде неустойки, также представляет Заказчику нов</w:t>
      </w:r>
      <w:r w:rsidR="00A15315" w:rsidRPr="00444BD5">
        <w:rPr>
          <w:rFonts w:ascii="GHEA Grapalat" w:hAnsi="GHEA Grapalat"/>
          <w:b/>
        </w:rPr>
        <w:t>ые</w:t>
      </w:r>
      <w:r w:rsidRPr="00444BD5">
        <w:rPr>
          <w:rFonts w:ascii="GHEA Grapalat" w:hAnsi="GHEA Grapalat"/>
          <w:b/>
        </w:rPr>
        <w:t xml:space="preserve"> обеспечени</w:t>
      </w:r>
      <w:r w:rsidR="00A15315" w:rsidRPr="00444BD5">
        <w:rPr>
          <w:rFonts w:ascii="GHEA Grapalat" w:hAnsi="GHEA Grapalat"/>
          <w:b/>
        </w:rPr>
        <w:t>я</w:t>
      </w:r>
      <w:r w:rsidRPr="00444BD5">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444BD5">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595967">
      <w:footerReference w:type="default" r:id="rId8"/>
      <w:footnotePr>
        <w:pos w:val="beneathText"/>
      </w:footnotePr>
      <w:pgSz w:w="11906" w:h="16838" w:code="9"/>
      <w:pgMar w:top="993" w:right="849" w:bottom="993"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D47" w:rsidRDefault="003D2D47">
      <w:r>
        <w:separator/>
      </w:r>
    </w:p>
  </w:endnote>
  <w:endnote w:type="continuationSeparator" w:id="0">
    <w:p w:rsidR="003D2D47" w:rsidRDefault="003D2D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3D2D47" w:rsidRPr="00305BEC" w:rsidRDefault="003D2D47">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70FC0">
          <w:rPr>
            <w:rFonts w:ascii="GHEA Grapalat" w:hAnsi="GHEA Grapalat"/>
            <w:noProof/>
            <w:sz w:val="24"/>
            <w:szCs w:val="24"/>
          </w:rPr>
          <w:t>66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D47" w:rsidRDefault="003D2D47">
      <w:r>
        <w:separator/>
      </w:r>
    </w:p>
  </w:footnote>
  <w:footnote w:type="continuationSeparator" w:id="0">
    <w:p w:rsidR="003D2D47" w:rsidRDefault="003D2D47">
      <w:r>
        <w:continuationSeparator/>
      </w:r>
    </w:p>
  </w:footnote>
  <w:footnote w:id="1">
    <w:p w:rsidR="003D2D47" w:rsidRPr="00A31673" w:rsidRDefault="003D2D47">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D2D47" w:rsidRDefault="003D2D47" w:rsidP="006B3E56">
      <w:pPr>
        <w:jc w:val="both"/>
      </w:pPr>
    </w:p>
    <w:p w:rsidR="003D2D47" w:rsidRDefault="003D2D47" w:rsidP="0087579F">
      <w:pPr>
        <w:jc w:val="both"/>
        <w:rPr>
          <w:rFonts w:ascii="GHEA Grapalat" w:hAnsi="GHEA Grapalat"/>
          <w:i/>
          <w:sz w:val="20"/>
          <w:szCs w:val="20"/>
        </w:rPr>
      </w:pPr>
      <w:r w:rsidRPr="00503980">
        <w:rPr>
          <w:rFonts w:ascii="GHEA Grapalat" w:hAnsi="GHEA Grapalat"/>
          <w:i/>
          <w:sz w:val="20"/>
          <w:szCs w:val="20"/>
        </w:rPr>
        <w:t>** -участник</w:t>
      </w:r>
      <w:proofErr w:type="gramStart"/>
      <w:r>
        <w:rPr>
          <w:rFonts w:ascii="GHEA Grapalat" w:hAnsi="GHEA Grapalat"/>
          <w:i/>
          <w:sz w:val="20"/>
          <w:szCs w:val="20"/>
          <w:lang w:val="hy-AM"/>
        </w:rPr>
        <w:t>,</w:t>
      </w:r>
      <w:r>
        <w:rPr>
          <w:rFonts w:ascii="GHEA Grapalat" w:hAnsi="GHEA Grapalat"/>
          <w:i/>
          <w:sz w:val="20"/>
          <w:szCs w:val="20"/>
        </w:rPr>
        <w:t>я</w:t>
      </w:r>
      <w:proofErr w:type="gramEnd"/>
      <w:r>
        <w:rPr>
          <w:rFonts w:ascii="GHEA Grapalat" w:hAnsi="GHEA Grapalat"/>
          <w:i/>
          <w:sz w:val="20"/>
          <w:szCs w:val="20"/>
        </w:rPr>
        <w:t>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proofErr w:type="spellStart"/>
      <w:r>
        <w:rPr>
          <w:rFonts w:ascii="GHEA Grapalat" w:hAnsi="GHEA Grapalat"/>
          <w:i/>
          <w:sz w:val="20"/>
          <w:szCs w:val="20"/>
        </w:rPr>
        <w:t>веб-сайт</w:t>
      </w:r>
      <w:proofErr w:type="spellEnd"/>
      <w:r>
        <w:rPr>
          <w:rFonts w:ascii="GHEA Grapalat" w:hAnsi="GHEA Grapalat"/>
          <w:i/>
          <w:sz w:val="20"/>
          <w:szCs w:val="20"/>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3D2D47" w:rsidRPr="00503980" w:rsidRDefault="003D2D47" w:rsidP="0087579F">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bookmarkStart w:id="2" w:name="_GoBack"/>
      <w:bookmarkEnd w:id="2"/>
      <w:r>
        <w:rPr>
          <w:rFonts w:ascii="GHEA Grapalat" w:hAnsi="GHEA Grapalat"/>
          <w:i/>
          <w:sz w:val="20"/>
          <w:szCs w:val="20"/>
        </w:rPr>
        <w:t>"</w:t>
      </w:r>
    </w:p>
    <w:p w:rsidR="003D2D47" w:rsidRPr="003905B4" w:rsidRDefault="003D2D47" w:rsidP="0087579F">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r>
        <w:rPr>
          <w:rFonts w:ascii="GHEA Grapalat" w:hAnsi="GHEA Grapalat"/>
          <w:i/>
          <w:sz w:val="20"/>
          <w:szCs w:val="20"/>
          <w:lang w:val="hy-AM"/>
        </w:rPr>
        <w:t>.</w:t>
      </w:r>
    </w:p>
    <w:p w:rsidR="003D2D47" w:rsidRPr="0087579F" w:rsidRDefault="003D2D47" w:rsidP="0087579F">
      <w:pPr>
        <w:jc w:val="both"/>
        <w:rPr>
          <w:rFonts w:ascii="GHEA Grapalat" w:hAnsi="GHEA Grapalat"/>
          <w:i/>
          <w:sz w:val="20"/>
          <w:szCs w:val="20"/>
          <w:lang w:val="hy-AM"/>
        </w:rPr>
      </w:pPr>
    </w:p>
    <w:p w:rsidR="003D2D47" w:rsidRDefault="003D2D47" w:rsidP="006B3E56">
      <w:pPr>
        <w:pStyle w:val="af2"/>
        <w:rPr>
          <w:rFonts w:asciiTheme="minorHAnsi" w:hAnsiTheme="minorHAnsi"/>
          <w:lang w:val="af-ZA"/>
        </w:rPr>
      </w:pPr>
    </w:p>
  </w:footnote>
  <w:footnote w:id="3">
    <w:p w:rsidR="003D2D47" w:rsidRPr="00D3436F" w:rsidRDefault="003D2D4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D2D47" w:rsidRPr="00D3436F" w:rsidRDefault="003D2D47">
      <w:pPr>
        <w:pStyle w:val="af2"/>
        <w:rPr>
          <w:lang w:val="es-ES"/>
        </w:rPr>
      </w:pPr>
    </w:p>
  </w:footnote>
  <w:footnote w:id="4">
    <w:p w:rsidR="003D2D47" w:rsidRPr="008842CE" w:rsidRDefault="003D2D47" w:rsidP="003D2FE2">
      <w:pPr>
        <w:pStyle w:val="af2"/>
        <w:jc w:val="both"/>
      </w:pPr>
    </w:p>
  </w:footnote>
  <w:footnote w:id="5">
    <w:p w:rsidR="003D2D47" w:rsidRPr="008842CE" w:rsidRDefault="003D2D47" w:rsidP="000A214C">
      <w:pPr>
        <w:pStyle w:val="af2"/>
        <w:jc w:val="both"/>
      </w:pPr>
    </w:p>
  </w:footnote>
  <w:footnote w:id="6">
    <w:p w:rsidR="003D2D47" w:rsidRPr="006F5F33" w:rsidRDefault="003D2D47"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3D2D47" w:rsidRPr="006F5F33" w:rsidRDefault="003D2D47"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D2D47" w:rsidRPr="006F5F33" w:rsidRDefault="003D2D47"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3D2D47" w:rsidRPr="006F5F33" w:rsidRDefault="003D2D47"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D2D47" w:rsidRPr="009E00B3" w:rsidRDefault="003D2D47"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D2D47" w:rsidRPr="00A47171" w:rsidRDefault="003D2D47"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3D2D47" w:rsidRPr="00E40AC8" w:rsidRDefault="003D2D47"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A3"/>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49EE"/>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3F91"/>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4F"/>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09F3"/>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497"/>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1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85"/>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9F"/>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D47"/>
    <w:rsid w:val="003D2FE2"/>
    <w:rsid w:val="003D3964"/>
    <w:rsid w:val="003D51A0"/>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935"/>
    <w:rsid w:val="00416F1E"/>
    <w:rsid w:val="0041739A"/>
    <w:rsid w:val="004175B6"/>
    <w:rsid w:val="00417E48"/>
    <w:rsid w:val="00417F33"/>
    <w:rsid w:val="00421AEB"/>
    <w:rsid w:val="00422802"/>
    <w:rsid w:val="00423AC7"/>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BD5"/>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5ABB"/>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C4D"/>
    <w:rsid w:val="00487402"/>
    <w:rsid w:val="004874EC"/>
    <w:rsid w:val="00490743"/>
    <w:rsid w:val="004929E4"/>
    <w:rsid w:val="0049374F"/>
    <w:rsid w:val="00493AF9"/>
    <w:rsid w:val="00493C5B"/>
    <w:rsid w:val="00493CC7"/>
    <w:rsid w:val="00494964"/>
    <w:rsid w:val="004955FC"/>
    <w:rsid w:val="00495D4F"/>
    <w:rsid w:val="0049623A"/>
    <w:rsid w:val="0049655D"/>
    <w:rsid w:val="00496CA9"/>
    <w:rsid w:val="0049707C"/>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49A"/>
    <w:rsid w:val="004C098F"/>
    <w:rsid w:val="004C0D54"/>
    <w:rsid w:val="004C17D2"/>
    <w:rsid w:val="004C1D9B"/>
    <w:rsid w:val="004C217A"/>
    <w:rsid w:val="004C3803"/>
    <w:rsid w:val="004C43A3"/>
    <w:rsid w:val="004C5CF3"/>
    <w:rsid w:val="004C643B"/>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CEF"/>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2FC"/>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32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5967"/>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4BA5"/>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252"/>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19BB"/>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79F"/>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7EA"/>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547"/>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6C1"/>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15D9"/>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64A"/>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7AE"/>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9EC"/>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32"/>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8765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230"/>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0B5"/>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5605"/>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B83"/>
    <w:rsid w:val="00D13E20"/>
    <w:rsid w:val="00D14FAA"/>
    <w:rsid w:val="00D150B0"/>
    <w:rsid w:val="00D15272"/>
    <w:rsid w:val="00D154F0"/>
    <w:rsid w:val="00D161B8"/>
    <w:rsid w:val="00D16C49"/>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FC0"/>
    <w:rsid w:val="00D710BC"/>
    <w:rsid w:val="00D71259"/>
    <w:rsid w:val="00D71D9E"/>
    <w:rsid w:val="00D71EFD"/>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2A3"/>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112"/>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017"/>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1B"/>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36BA"/>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1D"/>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393"/>
    <w:rsid w:val="00FF1D27"/>
    <w:rsid w:val="00FF2023"/>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93118-75D3-45C5-84A9-ECA81AFBE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2528</TotalTime>
  <Pages>66</Pages>
  <Words>15178</Words>
  <Characters>110546</Characters>
  <Application>Microsoft Office Word</Application>
  <DocSecurity>0</DocSecurity>
  <Lines>921</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125474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1596</cp:revision>
  <cp:lastPrinted>2018-02-16T07:12:00Z</cp:lastPrinted>
  <dcterms:created xsi:type="dcterms:W3CDTF">2019-10-28T07:04:00Z</dcterms:created>
  <dcterms:modified xsi:type="dcterms:W3CDTF">2023-07-18T06:11:00Z</dcterms:modified>
</cp:coreProperties>
</file>