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7E8D" w:rsidRDefault="00227E8D" w:rsidP="00227E8D">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227E8D" w:rsidRDefault="00227E8D" w:rsidP="00227E8D">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227E8D" w:rsidRDefault="00227E8D" w:rsidP="00227E8D">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Настоящий текст объявления утвержден Решением Оценочной Комиссии от </w:t>
      </w:r>
      <w:r w:rsidR="0034217E">
        <w:rPr>
          <w:rFonts w:ascii="GHEA Grapalat" w:hAnsi="GHEA Grapalat"/>
          <w:i w:val="0"/>
          <w:sz w:val="24"/>
          <w:szCs w:val="24"/>
        </w:rPr>
        <w:t>04</w:t>
      </w:r>
      <w:r>
        <w:rPr>
          <w:rFonts w:ascii="GHEA Grapalat" w:hAnsi="GHEA Grapalat"/>
          <w:i w:val="0"/>
          <w:sz w:val="24"/>
          <w:szCs w:val="24"/>
        </w:rPr>
        <w:t xml:space="preserve">-го июля 2022 года номер 1 </w:t>
      </w:r>
    </w:p>
    <w:p w:rsidR="00227E8D" w:rsidRDefault="00227E8D" w:rsidP="00227E8D">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w:t>
      </w:r>
      <w:r w:rsidR="0034217E">
        <w:rPr>
          <w:rFonts w:ascii="GHEA Grapalat" w:hAnsi="GHEA Grapalat"/>
          <w:b/>
          <w:i w:val="0"/>
          <w:sz w:val="24"/>
          <w:szCs w:val="24"/>
        </w:rPr>
        <w:t>GHTsDzB-HVKAK-2022-60</w:t>
      </w:r>
      <w:r>
        <w:rPr>
          <w:rFonts w:ascii="GHEA Grapalat" w:hAnsi="GHEA Grapalat"/>
          <w:b/>
          <w:i w:val="0"/>
          <w:sz w:val="24"/>
          <w:szCs w:val="24"/>
        </w:rPr>
        <w:t>»</w:t>
      </w:r>
    </w:p>
    <w:p w:rsidR="00227E8D" w:rsidRDefault="00227E8D" w:rsidP="00227E8D">
      <w:pPr>
        <w:pStyle w:val="a3"/>
        <w:widowControl w:val="0"/>
        <w:spacing w:after="160" w:line="240" w:lineRule="auto"/>
        <w:rPr>
          <w:rFonts w:ascii="GHEA Grapalat" w:hAnsi="GHEA Grapalat"/>
          <w:i w:val="0"/>
          <w:sz w:val="24"/>
          <w:szCs w:val="24"/>
        </w:rPr>
      </w:pPr>
    </w:p>
    <w:p w:rsidR="00227E8D" w:rsidRDefault="00227E8D" w:rsidP="00227E8D">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proofErr w:type="spellStart"/>
      <w:r>
        <w:rPr>
          <w:rFonts w:ascii="GHEA Grapalat" w:hAnsi="GHEA Grapalat"/>
          <w:i w:val="0"/>
          <w:sz w:val="24"/>
          <w:szCs w:val="24"/>
        </w:rPr>
        <w:t>Гераци</w:t>
      </w:r>
      <w:proofErr w:type="spellEnd"/>
      <w:r>
        <w:rPr>
          <w:rFonts w:ascii="GHEA Grapalat" w:hAnsi="GHEA Grapalat"/>
          <w:i w:val="0"/>
          <w:sz w:val="24"/>
          <w:szCs w:val="24"/>
        </w:rPr>
        <w:t>,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rsidR="0034217E" w:rsidRDefault="00227E8D" w:rsidP="00227E8D">
      <w:pPr>
        <w:pStyle w:val="a3"/>
        <w:widowControl w:val="0"/>
        <w:spacing w:line="240" w:lineRule="auto"/>
        <w:ind w:firstLine="567"/>
        <w:rPr>
          <w:rFonts w:ascii="GHEA Grapalat" w:hAnsi="GHEA Grapalat"/>
          <w:b/>
          <w:i w:val="0"/>
          <w:sz w:val="24"/>
          <w:szCs w:val="24"/>
          <w:lang w:val="hy-AM"/>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на </w:t>
      </w:r>
      <w:r>
        <w:rPr>
          <w:rFonts w:ascii="GHEA Grapalat" w:hAnsi="GHEA Grapalat"/>
          <w:b/>
          <w:i w:val="0"/>
          <w:sz w:val="24"/>
          <w:szCs w:val="24"/>
        </w:rPr>
        <w:t xml:space="preserve">предоставление услуг </w:t>
      </w:r>
      <w:r w:rsidR="0034217E">
        <w:rPr>
          <w:rFonts w:ascii="GHEA Grapalat" w:hAnsi="GHEA Grapalat"/>
          <w:b/>
          <w:i w:val="0"/>
          <w:sz w:val="24"/>
          <w:szCs w:val="24"/>
        </w:rPr>
        <w:t>технического</w:t>
      </w:r>
      <w:r w:rsidR="0034217E" w:rsidRPr="0034217E">
        <w:rPr>
          <w:rFonts w:ascii="GHEA Grapalat" w:hAnsi="GHEA Grapalat"/>
          <w:b/>
          <w:i w:val="0"/>
          <w:sz w:val="24"/>
          <w:szCs w:val="24"/>
        </w:rPr>
        <w:t xml:space="preserve"> обслуживани</w:t>
      </w:r>
      <w:r w:rsidR="0034217E">
        <w:rPr>
          <w:rFonts w:ascii="GHEA Grapalat" w:hAnsi="GHEA Grapalat"/>
          <w:b/>
          <w:i w:val="0"/>
          <w:sz w:val="24"/>
          <w:szCs w:val="24"/>
        </w:rPr>
        <w:t>я</w:t>
      </w:r>
      <w:r w:rsidR="0034217E" w:rsidRPr="0034217E">
        <w:rPr>
          <w:rFonts w:ascii="GHEA Grapalat" w:hAnsi="GHEA Grapalat"/>
          <w:b/>
          <w:i w:val="0"/>
          <w:sz w:val="24"/>
          <w:szCs w:val="24"/>
        </w:rPr>
        <w:t xml:space="preserve"> </w:t>
      </w:r>
      <w:proofErr w:type="spellStart"/>
      <w:r w:rsidR="0034217E" w:rsidRPr="0034217E">
        <w:rPr>
          <w:rFonts w:ascii="GHEA Grapalat" w:hAnsi="GHEA Grapalat"/>
          <w:b/>
          <w:i w:val="0"/>
          <w:sz w:val="24"/>
          <w:szCs w:val="24"/>
        </w:rPr>
        <w:t>газобалонной</w:t>
      </w:r>
      <w:proofErr w:type="spellEnd"/>
      <w:r w:rsidR="0034217E" w:rsidRPr="0034217E">
        <w:rPr>
          <w:rFonts w:ascii="GHEA Grapalat" w:hAnsi="GHEA Grapalat"/>
          <w:b/>
          <w:i w:val="0"/>
          <w:sz w:val="24"/>
          <w:szCs w:val="24"/>
        </w:rPr>
        <w:t xml:space="preserve"> системы</w:t>
      </w:r>
      <w:r w:rsidR="0034217E">
        <w:rPr>
          <w:rFonts w:ascii="GHEA Grapalat" w:hAnsi="GHEA Grapalat"/>
          <w:b/>
          <w:i w:val="0"/>
          <w:sz w:val="24"/>
          <w:szCs w:val="24"/>
          <w:lang w:val="hy-AM"/>
        </w:rPr>
        <w:t>.</w:t>
      </w:r>
    </w:p>
    <w:p w:rsidR="00227E8D" w:rsidRDefault="00227E8D" w:rsidP="00227E8D">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Pr>
          <w:rFonts w:ascii="GHEA Grapalat" w:hAnsi="GHEA Grapalat"/>
          <w:i w:val="0"/>
          <w:sz w:val="24"/>
          <w:szCs w:val="24"/>
        </w:rPr>
        <w:t>настоящей процедуре.</w:t>
      </w:r>
    </w:p>
    <w:p w:rsidR="00227E8D" w:rsidRDefault="00227E8D" w:rsidP="00227E8D">
      <w:pPr>
        <w:pStyle w:val="a3"/>
        <w:widowControl w:val="0"/>
        <w:spacing w:line="240" w:lineRule="auto"/>
        <w:ind w:firstLine="567"/>
        <w:rPr>
          <w:rFonts w:ascii="GHEA Grapalat" w:hAnsi="GHEA Grapalat"/>
          <w:i w:val="0"/>
          <w:sz w:val="24"/>
          <w:szCs w:val="24"/>
        </w:rPr>
      </w:pPr>
      <w:proofErr w:type="gramStart"/>
      <w:r>
        <w:rPr>
          <w:rFonts w:ascii="GHEA Grapalat" w:hAnsi="GHEA Grapalat"/>
          <w:i w:val="0"/>
          <w:sz w:val="24"/>
          <w:szCs w:val="24"/>
        </w:rPr>
        <w:t>Условия</w:t>
      </w:r>
      <w:proofErr w:type="gramEnd"/>
      <w:r>
        <w:rPr>
          <w:rFonts w:ascii="GHEA Grapalat" w:hAnsi="GHEA Grapalat"/>
          <w:i w:val="0"/>
          <w:sz w:val="24"/>
          <w:szCs w:val="24"/>
        </w:rPr>
        <w:t xml:space="preserve"> предъявляемые к лицам, не имеющим права на участие в  данной процедуре, а также участникам, установлены приглашением на настоящую процедуру. </w:t>
      </w:r>
    </w:p>
    <w:p w:rsidR="00227E8D" w:rsidRDefault="00227E8D" w:rsidP="00227E8D">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Отобранный участник определяется из числа участников, подавших заявки, оцененные удовлетворительно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 по принципу предпочтения, отдаваемого участнику, представившему минимальное ценовое предложение.</w:t>
      </w:r>
    </w:p>
    <w:p w:rsidR="00227E8D" w:rsidRDefault="00227E8D" w:rsidP="00227E8D">
      <w:pPr>
        <w:pStyle w:val="a3"/>
        <w:widowControl w:val="0"/>
        <w:spacing w:line="240" w:lineRule="auto"/>
        <w:ind w:firstLine="567"/>
        <w:rPr>
          <w:rFonts w:ascii="GHEA Grapalat" w:hAnsi="GHEA Grapalat"/>
          <w:i w:val="0"/>
          <w:spacing w:val="-6"/>
          <w:sz w:val="24"/>
          <w:szCs w:val="24"/>
        </w:rPr>
      </w:pPr>
      <w:r>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ourier New" w:hAnsi="Courier New" w:cs="Courier New"/>
          <w:i w:val="0"/>
          <w:spacing w:val="-6"/>
          <w:sz w:val="24"/>
          <w:szCs w:val="24"/>
          <w:lang w:val="en-US"/>
        </w:rPr>
        <w:t> </w:t>
      </w:r>
      <w:r>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227E8D" w:rsidRDefault="00227E8D" w:rsidP="00227E8D">
      <w:pPr>
        <w:pStyle w:val="a3"/>
        <w:widowControl w:val="0"/>
        <w:spacing w:line="240" w:lineRule="auto"/>
        <w:ind w:firstLine="567"/>
        <w:rPr>
          <w:rFonts w:ascii="GHEA Grapalat" w:hAnsi="GHEA Grapalat"/>
          <w:i w:val="0"/>
          <w:spacing w:val="6"/>
          <w:sz w:val="24"/>
          <w:szCs w:val="24"/>
        </w:rPr>
      </w:pPr>
      <w:r>
        <w:rPr>
          <w:rFonts w:ascii="GHEA Grapalat" w:hAnsi="GHEA Grapalat"/>
          <w:i w:val="0"/>
          <w:sz w:val="24"/>
          <w:szCs w:val="24"/>
        </w:rPr>
        <w:t>Заявки на запрос котировок необходимо подавать по адресу</w:t>
      </w:r>
      <w:r>
        <w:rPr>
          <w:rFonts w:ascii="GHEA Grapalat" w:hAnsi="GHEA Grapalat"/>
          <w:i w:val="0"/>
          <w:spacing w:val="6"/>
          <w:sz w:val="24"/>
          <w:szCs w:val="24"/>
        </w:rPr>
        <w:t xml:space="preserve"> </w:t>
      </w:r>
      <w:proofErr w:type="gramStart"/>
      <w:r>
        <w:rPr>
          <w:rFonts w:ascii="GHEA Grapalat" w:hAnsi="GHEA Grapalat"/>
          <w:i w:val="0"/>
          <w:spacing w:val="6"/>
          <w:sz w:val="24"/>
          <w:szCs w:val="24"/>
        </w:rPr>
        <w:t>г</w:t>
      </w:r>
      <w:proofErr w:type="gramEnd"/>
      <w:r>
        <w:rPr>
          <w:rFonts w:ascii="GHEA Grapalat" w:hAnsi="GHEA Grapalat"/>
          <w:i w:val="0"/>
          <w:spacing w:val="6"/>
          <w:sz w:val="24"/>
          <w:szCs w:val="24"/>
        </w:rPr>
        <w:t xml:space="preserve">. </w:t>
      </w:r>
      <w:r>
        <w:rPr>
          <w:rFonts w:ascii="GHEA Grapalat" w:hAnsi="GHEA Grapalat"/>
          <w:b/>
          <w:i w:val="0"/>
          <w:sz w:val="24"/>
          <w:szCs w:val="24"/>
        </w:rPr>
        <w:t>Ереван, ул. М.</w:t>
      </w:r>
      <w:r>
        <w:rPr>
          <w:rFonts w:ascii="GHEA Grapalat" w:hAnsi="GHEA Grapalat"/>
          <w:b/>
          <w:i w:val="0"/>
          <w:sz w:val="24"/>
          <w:szCs w:val="24"/>
          <w:lang w:val="hy-AM"/>
        </w:rPr>
        <w:t xml:space="preserve"> </w:t>
      </w:r>
      <w:proofErr w:type="spellStart"/>
      <w:r>
        <w:rPr>
          <w:rFonts w:ascii="GHEA Grapalat" w:hAnsi="GHEA Grapalat"/>
          <w:b/>
          <w:i w:val="0"/>
          <w:sz w:val="24"/>
          <w:szCs w:val="24"/>
        </w:rPr>
        <w:t>Гераци</w:t>
      </w:r>
      <w:proofErr w:type="spellEnd"/>
      <w:r>
        <w:rPr>
          <w:rFonts w:ascii="GHEA Grapalat" w:hAnsi="GHEA Grapalat"/>
          <w:b/>
          <w:i w:val="0"/>
          <w:sz w:val="24"/>
          <w:szCs w:val="24"/>
        </w:rPr>
        <w:t>, д. 12</w:t>
      </w:r>
      <w:r>
        <w:rPr>
          <w:rFonts w:ascii="GHEA Grapalat" w:hAnsi="GHEA Grapalat"/>
          <w:i w:val="0"/>
          <w:sz w:val="24"/>
          <w:szCs w:val="24"/>
        </w:rPr>
        <w:t xml:space="preserve"> в документарной форме, до </w:t>
      </w:r>
      <w:r>
        <w:rPr>
          <w:rFonts w:ascii="GHEA Grapalat" w:hAnsi="GHEA Grapalat"/>
          <w:b/>
          <w:i w:val="0"/>
          <w:sz w:val="24"/>
          <w:szCs w:val="24"/>
        </w:rPr>
        <w:t>10:30 часов 7-го дня</w:t>
      </w:r>
      <w:r>
        <w:rPr>
          <w:rFonts w:ascii="GHEA Grapalat" w:hAnsi="GHEA Grapalat"/>
          <w:i w:val="0"/>
          <w:sz w:val="24"/>
          <w:szCs w:val="24"/>
        </w:rPr>
        <w:t xml:space="preserve"> со дня опубликования настоящего объявления. Кроме армянского языка заявки могут быть поданы также на английском или русском языке.</w:t>
      </w:r>
    </w:p>
    <w:p w:rsidR="00227E8D" w:rsidRDefault="00227E8D" w:rsidP="00227E8D">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 xml:space="preserve">Вскрытие заявок будет проводиться по адресу </w:t>
      </w:r>
      <w:proofErr w:type="gramStart"/>
      <w:r>
        <w:rPr>
          <w:rFonts w:ascii="GHEA Grapalat" w:hAnsi="GHEA Grapalat"/>
          <w:b/>
          <w:i w:val="0"/>
          <w:sz w:val="24"/>
          <w:szCs w:val="24"/>
        </w:rPr>
        <w:t>г</w:t>
      </w:r>
      <w:proofErr w:type="gramEnd"/>
      <w:r>
        <w:rPr>
          <w:rFonts w:ascii="GHEA Grapalat" w:hAnsi="GHEA Grapalat"/>
          <w:b/>
          <w:i w:val="0"/>
          <w:sz w:val="24"/>
          <w:szCs w:val="24"/>
        </w:rPr>
        <w:t>.</w:t>
      </w:r>
      <w:r>
        <w:rPr>
          <w:rFonts w:ascii="GHEA Grapalat" w:hAnsi="GHEA Grapalat"/>
          <w:b/>
          <w:i w:val="0"/>
          <w:sz w:val="24"/>
          <w:szCs w:val="24"/>
          <w:lang w:val="hy-AM"/>
        </w:rPr>
        <w:t xml:space="preserve"> </w:t>
      </w:r>
      <w:r>
        <w:rPr>
          <w:rFonts w:ascii="GHEA Grapalat" w:hAnsi="GHEA Grapalat"/>
          <w:b/>
          <w:i w:val="0"/>
          <w:sz w:val="24"/>
          <w:szCs w:val="24"/>
        </w:rPr>
        <w:t>Ереван, ул. М.</w:t>
      </w:r>
      <w:r>
        <w:rPr>
          <w:rFonts w:ascii="GHEA Grapalat" w:hAnsi="GHEA Grapalat"/>
          <w:b/>
          <w:i w:val="0"/>
          <w:sz w:val="24"/>
          <w:szCs w:val="24"/>
          <w:lang w:val="hy-AM"/>
        </w:rPr>
        <w:t xml:space="preserve"> </w:t>
      </w:r>
      <w:proofErr w:type="spellStart"/>
      <w:r>
        <w:rPr>
          <w:rFonts w:ascii="GHEA Grapalat" w:hAnsi="GHEA Grapalat"/>
          <w:b/>
          <w:i w:val="0"/>
          <w:sz w:val="24"/>
          <w:szCs w:val="24"/>
        </w:rPr>
        <w:t>Гераци</w:t>
      </w:r>
      <w:proofErr w:type="spellEnd"/>
      <w:r>
        <w:rPr>
          <w:rFonts w:ascii="GHEA Grapalat" w:hAnsi="GHEA Grapalat"/>
          <w:b/>
          <w:i w:val="0"/>
          <w:sz w:val="24"/>
          <w:szCs w:val="24"/>
        </w:rPr>
        <w:t>, д. 12</w:t>
      </w:r>
      <w:r>
        <w:rPr>
          <w:rFonts w:ascii="GHEA Grapalat" w:hAnsi="GHEA Grapalat"/>
          <w:i w:val="0"/>
          <w:sz w:val="24"/>
          <w:szCs w:val="24"/>
        </w:rPr>
        <w:t xml:space="preserve">, в </w:t>
      </w:r>
      <w:r>
        <w:rPr>
          <w:rFonts w:ascii="GHEA Grapalat" w:hAnsi="GHEA Grapalat"/>
          <w:b/>
          <w:i w:val="0"/>
          <w:sz w:val="24"/>
          <w:szCs w:val="24"/>
        </w:rPr>
        <w:t xml:space="preserve">10:30 часов </w:t>
      </w:r>
      <w:r w:rsidR="0034217E">
        <w:rPr>
          <w:rFonts w:ascii="GHEA Grapalat" w:hAnsi="GHEA Grapalat"/>
          <w:b/>
          <w:i w:val="0"/>
          <w:sz w:val="24"/>
          <w:szCs w:val="24"/>
        </w:rPr>
        <w:t>11</w:t>
      </w:r>
      <w:r>
        <w:rPr>
          <w:rFonts w:ascii="GHEA Grapalat" w:hAnsi="GHEA Grapalat"/>
          <w:b/>
          <w:i w:val="0"/>
          <w:sz w:val="24"/>
          <w:szCs w:val="24"/>
        </w:rPr>
        <w:t>-го июля 2022 года.</w:t>
      </w:r>
    </w:p>
    <w:p w:rsidR="00227E8D" w:rsidRDefault="00227E8D" w:rsidP="00227E8D">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227E8D" w:rsidRDefault="00227E8D" w:rsidP="00227E8D">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 xml:space="preserve">объявлением, можете обратиться к секретарю Оценочной комиссии </w:t>
      </w:r>
      <w:proofErr w:type="spellStart"/>
      <w:r>
        <w:rPr>
          <w:rFonts w:ascii="GHEA Grapalat" w:hAnsi="GHEA Grapalat"/>
          <w:b/>
          <w:i w:val="0"/>
          <w:sz w:val="24"/>
          <w:szCs w:val="24"/>
        </w:rPr>
        <w:t>Астгик</w:t>
      </w:r>
      <w:proofErr w:type="spellEnd"/>
      <w:r>
        <w:rPr>
          <w:rFonts w:ascii="GHEA Grapalat" w:hAnsi="GHEA Grapalat"/>
          <w:b/>
          <w:i w:val="0"/>
          <w:sz w:val="24"/>
          <w:szCs w:val="24"/>
        </w:rPr>
        <w:t xml:space="preserve"> </w:t>
      </w:r>
      <w:proofErr w:type="spellStart"/>
      <w:r>
        <w:rPr>
          <w:rFonts w:ascii="GHEA Grapalat" w:hAnsi="GHEA Grapalat"/>
          <w:b/>
          <w:i w:val="0"/>
          <w:sz w:val="24"/>
          <w:szCs w:val="24"/>
        </w:rPr>
        <w:t>Вирабян</w:t>
      </w:r>
      <w:proofErr w:type="spellEnd"/>
      <w:r>
        <w:rPr>
          <w:rFonts w:ascii="GHEA Grapalat" w:hAnsi="GHEA Grapalat"/>
          <w:i w:val="0"/>
          <w:sz w:val="24"/>
          <w:szCs w:val="24"/>
        </w:rPr>
        <w:t>.</w:t>
      </w:r>
    </w:p>
    <w:p w:rsidR="00227E8D" w:rsidRDefault="00227E8D" w:rsidP="00227E8D">
      <w:pPr>
        <w:pStyle w:val="a3"/>
        <w:spacing w:line="240" w:lineRule="auto"/>
        <w:ind w:firstLine="0"/>
        <w:rPr>
          <w:rFonts w:ascii="GHEA Grapalat" w:hAnsi="GHEA Grapalat"/>
          <w:i w:val="0"/>
        </w:rPr>
      </w:pPr>
    </w:p>
    <w:p w:rsidR="00227E8D" w:rsidRDefault="00227E8D" w:rsidP="00227E8D">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227E8D" w:rsidRDefault="00227E8D" w:rsidP="00227E8D">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227E8D" w:rsidRDefault="00227E8D" w:rsidP="00227E8D">
      <w:pPr>
        <w:pStyle w:val="a3"/>
        <w:widowControl w:val="0"/>
        <w:spacing w:line="240" w:lineRule="auto"/>
        <w:ind w:firstLine="0"/>
        <w:rPr>
          <w:rFonts w:ascii="GHEA Grapalat" w:hAnsi="GHEA Grapalat"/>
          <w:i w:val="0"/>
          <w:sz w:val="16"/>
          <w:szCs w:val="16"/>
          <w:lang w:val="hy-AM"/>
        </w:rPr>
      </w:pPr>
      <w:r>
        <w:rPr>
          <w:rFonts w:ascii="GHEA Grapalat" w:hAnsi="GHEA Grapalat"/>
        </w:rPr>
        <w:t xml:space="preserve">Заказчик: </w:t>
      </w:r>
      <w:r>
        <w:rPr>
          <w:rFonts w:ascii="GHEA Grapalat" w:hAnsi="GHEA Grapalat"/>
          <w:b/>
        </w:rPr>
        <w:t>ГНО «Национальный центр по контролю и профилактике заболеваний» МЗ РА</w:t>
      </w:r>
    </w:p>
    <w:p w:rsidR="00227E8D" w:rsidRDefault="00227E8D">
      <w:pPr>
        <w:rPr>
          <w:rFonts w:ascii="GHEA Grapalat" w:hAnsi="GHEA Grapalat"/>
          <w:i/>
        </w:rPr>
      </w:pPr>
      <w:r>
        <w:rPr>
          <w:rFonts w:ascii="GHEA Grapalat" w:hAnsi="GHEA Grapalat"/>
          <w:i/>
        </w:rPr>
        <w:br w:type="page"/>
      </w:r>
    </w:p>
    <w:p w:rsidR="00BB6E4B" w:rsidRPr="00BB6E4B" w:rsidRDefault="00BB6E4B" w:rsidP="00BB6E4B">
      <w:pPr>
        <w:pStyle w:val="aa"/>
        <w:widowControl w:val="0"/>
        <w:spacing w:after="0"/>
        <w:ind w:firstLine="567"/>
        <w:contextualSpacing/>
        <w:jc w:val="right"/>
        <w:rPr>
          <w:rFonts w:ascii="GHEA Grapalat" w:hAnsi="GHEA Grapalat" w:cs="Sylfaen"/>
          <w:sz w:val="22"/>
          <w:szCs w:val="22"/>
        </w:rPr>
      </w:pPr>
      <w:r w:rsidRPr="00BB6E4B">
        <w:rPr>
          <w:rFonts w:ascii="GHEA Grapalat" w:hAnsi="GHEA Grapalat"/>
          <w:sz w:val="22"/>
          <w:szCs w:val="22"/>
        </w:rPr>
        <w:lastRenderedPageBreak/>
        <w:t>Утверждено</w:t>
      </w:r>
    </w:p>
    <w:p w:rsidR="00096865" w:rsidRPr="00BB6E4B" w:rsidRDefault="00BB6E4B" w:rsidP="00BB6E4B">
      <w:pPr>
        <w:pStyle w:val="aa"/>
        <w:widowControl w:val="0"/>
        <w:spacing w:after="160"/>
        <w:ind w:right="-7" w:firstLine="567"/>
        <w:jc w:val="right"/>
        <w:rPr>
          <w:rFonts w:ascii="GHEA Grapalat" w:hAnsi="GHEA Grapalat"/>
          <w:sz w:val="22"/>
          <w:szCs w:val="22"/>
          <w:lang w:val="hy-AM"/>
        </w:rPr>
      </w:pPr>
      <w:r w:rsidRPr="00BB6E4B">
        <w:rPr>
          <w:rFonts w:ascii="GHEA Grapalat" w:hAnsi="GHEA Grapalat"/>
          <w:sz w:val="22"/>
          <w:szCs w:val="22"/>
        </w:rPr>
        <w:t>Решением Оценочной комиссии запроса котировок</w:t>
      </w:r>
      <w:r w:rsidRPr="00BB6E4B">
        <w:rPr>
          <w:rFonts w:ascii="GHEA Grapalat" w:hAnsi="GHEA Grapalat" w:cs="Sylfaen"/>
          <w:sz w:val="22"/>
          <w:szCs w:val="22"/>
        </w:rPr>
        <w:br/>
      </w:r>
      <w:r w:rsidRPr="00BB6E4B">
        <w:rPr>
          <w:rFonts w:ascii="GHEA Grapalat" w:hAnsi="GHEA Grapalat"/>
          <w:sz w:val="22"/>
          <w:szCs w:val="22"/>
        </w:rPr>
        <w:t>под кодом «</w:t>
      </w:r>
      <w:r w:rsidR="0034217E">
        <w:rPr>
          <w:rFonts w:ascii="GHEA Grapalat" w:hAnsi="GHEA Grapalat"/>
          <w:sz w:val="22"/>
          <w:szCs w:val="22"/>
        </w:rPr>
        <w:t>GHTsDzB-HVKAK-2022-60</w:t>
      </w:r>
      <w:r w:rsidRPr="00BB6E4B">
        <w:rPr>
          <w:rFonts w:ascii="GHEA Grapalat" w:hAnsi="GHEA Grapalat"/>
          <w:sz w:val="22"/>
          <w:szCs w:val="22"/>
        </w:rPr>
        <w:t>»</w:t>
      </w:r>
      <w:r w:rsidRPr="00BB6E4B">
        <w:rPr>
          <w:rFonts w:ascii="GHEA Grapalat" w:hAnsi="GHEA Grapalat"/>
          <w:sz w:val="22"/>
          <w:szCs w:val="22"/>
        </w:rPr>
        <w:br/>
        <w:t xml:space="preserve">  № </w:t>
      </w:r>
      <w:r w:rsidR="00421EC2">
        <w:rPr>
          <w:rFonts w:ascii="GHEA Grapalat" w:hAnsi="GHEA Grapalat"/>
          <w:sz w:val="22"/>
          <w:szCs w:val="22"/>
          <w:lang w:val="hy-AM"/>
        </w:rPr>
        <w:t>1</w:t>
      </w:r>
      <w:r w:rsidRPr="00BB6E4B">
        <w:rPr>
          <w:rFonts w:ascii="GHEA Grapalat" w:hAnsi="GHEA Grapalat"/>
          <w:sz w:val="22"/>
          <w:szCs w:val="22"/>
        </w:rPr>
        <w:t xml:space="preserve"> от </w:t>
      </w:r>
      <w:r w:rsidR="00421EC2">
        <w:rPr>
          <w:rFonts w:ascii="GHEA Grapalat" w:hAnsi="GHEA Grapalat"/>
          <w:sz w:val="22"/>
          <w:szCs w:val="22"/>
          <w:lang w:val="hy-AM"/>
        </w:rPr>
        <w:t>0</w:t>
      </w:r>
      <w:r w:rsidR="00C16E56">
        <w:rPr>
          <w:rFonts w:ascii="GHEA Grapalat" w:hAnsi="GHEA Grapalat"/>
          <w:sz w:val="22"/>
          <w:szCs w:val="22"/>
        </w:rPr>
        <w:t>4</w:t>
      </w:r>
      <w:r w:rsidR="00421EC2">
        <w:rPr>
          <w:rFonts w:ascii="GHEA Grapalat" w:hAnsi="GHEA Grapalat"/>
          <w:sz w:val="22"/>
          <w:szCs w:val="22"/>
        </w:rPr>
        <w:t xml:space="preserve"> июля 2022</w:t>
      </w:r>
      <w:r w:rsidRPr="00BB6E4B">
        <w:rPr>
          <w:rFonts w:ascii="GHEA Grapalat" w:hAnsi="GHEA Grapalat"/>
          <w:sz w:val="22"/>
          <w:szCs w:val="22"/>
        </w:rPr>
        <w:t xml:space="preserve"> г</w:t>
      </w:r>
      <w:r w:rsidRPr="00BB6E4B">
        <w:rPr>
          <w:rFonts w:ascii="GHEA Grapalat" w:hAnsi="GHEA Grapalat"/>
          <w:sz w:val="22"/>
          <w:szCs w:val="22"/>
          <w:lang w:val="hy-AM"/>
        </w:rPr>
        <w:t>.</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BB6E4B" w:rsidRPr="00E063D7" w:rsidRDefault="00BB6E4B" w:rsidP="00BB6E4B">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BB6E4B" w:rsidRPr="00E063D7" w:rsidRDefault="00BB6E4B" w:rsidP="00BB6E4B">
      <w:pPr>
        <w:pStyle w:val="aa"/>
        <w:widowControl w:val="0"/>
        <w:spacing w:after="160"/>
        <w:ind w:right="-7" w:firstLine="567"/>
        <w:jc w:val="center"/>
        <w:rPr>
          <w:rFonts w:ascii="GHEA Grapalat" w:hAnsi="GHEA Grapalat"/>
          <w:sz w:val="22"/>
          <w:szCs w:val="22"/>
        </w:rPr>
      </w:pPr>
    </w:p>
    <w:p w:rsidR="00BB6E4B" w:rsidRPr="00E063D7" w:rsidRDefault="00BB6E4B" w:rsidP="00BB6E4B">
      <w:pPr>
        <w:pStyle w:val="aa"/>
        <w:widowControl w:val="0"/>
        <w:spacing w:after="160"/>
        <w:ind w:right="-7" w:firstLine="567"/>
        <w:jc w:val="center"/>
        <w:rPr>
          <w:rFonts w:ascii="GHEA Grapalat" w:hAnsi="GHEA Grapalat"/>
          <w:sz w:val="22"/>
          <w:szCs w:val="22"/>
        </w:rPr>
      </w:pPr>
    </w:p>
    <w:p w:rsidR="00BB6E4B" w:rsidRPr="00E063D7" w:rsidRDefault="00BB6E4B" w:rsidP="00BB6E4B">
      <w:pPr>
        <w:pStyle w:val="aa"/>
        <w:widowControl w:val="0"/>
        <w:spacing w:after="160"/>
        <w:ind w:right="-7" w:firstLine="567"/>
        <w:jc w:val="center"/>
        <w:rPr>
          <w:rFonts w:ascii="GHEA Grapalat" w:hAnsi="GHEA Grapalat"/>
          <w:sz w:val="22"/>
          <w:szCs w:val="22"/>
        </w:rPr>
      </w:pPr>
    </w:p>
    <w:p w:rsidR="00BB6E4B" w:rsidRPr="00E063D7" w:rsidRDefault="00BB6E4B" w:rsidP="00BB6E4B">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BB6E4B" w:rsidRPr="00E063D7" w:rsidRDefault="00BB6E4B" w:rsidP="00BB6E4B">
      <w:pPr>
        <w:pStyle w:val="aa"/>
        <w:widowControl w:val="0"/>
        <w:spacing w:after="160"/>
        <w:ind w:right="-7" w:firstLine="567"/>
        <w:jc w:val="center"/>
        <w:rPr>
          <w:rFonts w:ascii="GHEA Grapalat" w:hAnsi="GHEA Grapalat" w:cs="Sylfaen"/>
          <w:sz w:val="22"/>
          <w:szCs w:val="22"/>
        </w:rPr>
      </w:pPr>
    </w:p>
    <w:p w:rsidR="00BB6E4B" w:rsidRPr="00E063D7" w:rsidRDefault="00BB6E4B" w:rsidP="00BB6E4B">
      <w:pPr>
        <w:pStyle w:val="aa"/>
        <w:widowControl w:val="0"/>
        <w:spacing w:after="160"/>
        <w:ind w:right="-7" w:firstLine="567"/>
        <w:jc w:val="center"/>
        <w:rPr>
          <w:rFonts w:ascii="GHEA Grapalat" w:hAnsi="GHEA Grapalat" w:cs="Sylfaen"/>
          <w:sz w:val="22"/>
          <w:szCs w:val="22"/>
        </w:rPr>
      </w:pPr>
    </w:p>
    <w:p w:rsidR="00C16E56" w:rsidRPr="00C16E56" w:rsidRDefault="00C16E56" w:rsidP="00C16E56">
      <w:pPr>
        <w:pStyle w:val="a3"/>
        <w:widowControl w:val="0"/>
        <w:spacing w:line="240" w:lineRule="auto"/>
        <w:ind w:firstLine="567"/>
        <w:jc w:val="center"/>
        <w:rPr>
          <w:rFonts w:ascii="GHEA Grapalat" w:hAnsi="GHEA Grapalat"/>
          <w:b/>
          <w:i w:val="0"/>
          <w:sz w:val="24"/>
          <w:szCs w:val="24"/>
          <w:lang w:val="hy-AM"/>
        </w:rPr>
      </w:pPr>
      <w:r w:rsidRPr="00C16E56">
        <w:rPr>
          <w:rFonts w:ascii="GHEA Grapalat" w:hAnsi="GHEA Grapalat"/>
          <w:b/>
          <w:i w:val="0"/>
          <w:sz w:val="24"/>
          <w:szCs w:val="24"/>
        </w:rPr>
        <w:t>НА ЗАПРОС КОТИРОВОК, ОБЪЯВЛЕННЫЙ С ЦЕЛЬЮ ПРИОБРЕТЕНИЯ УСЛУГ ТЕХНИЧЕСКОГО ОБСЛУЖИВАНИЯ ГАЗОБАЛОННОЙ СИСТЕМЫ</w:t>
      </w:r>
      <w:r w:rsidRPr="00C16E56">
        <w:rPr>
          <w:rFonts w:ascii="GHEA Grapalat" w:hAnsi="GHEA Grapalat"/>
          <w:b/>
          <w:i w:val="0"/>
          <w:sz w:val="24"/>
          <w:szCs w:val="24"/>
          <w:lang w:val="hy-AM"/>
        </w:rPr>
        <w:t>.</w:t>
      </w:r>
    </w:p>
    <w:p w:rsidR="00BB6E4B" w:rsidRPr="001A6617" w:rsidRDefault="00C16E56" w:rsidP="00C16E56">
      <w:pPr>
        <w:pStyle w:val="aa"/>
        <w:widowControl w:val="0"/>
        <w:spacing w:after="160"/>
        <w:ind w:right="-7"/>
        <w:contextualSpacing/>
        <w:jc w:val="center"/>
        <w:rPr>
          <w:rFonts w:ascii="GHEA Grapalat" w:hAnsi="GHEA Grapalat"/>
          <w:b/>
          <w:i/>
          <w:color w:val="0D0D0D" w:themeColor="text1" w:themeTint="F2"/>
        </w:rPr>
      </w:pPr>
      <w:r w:rsidRPr="00C16E56">
        <w:rPr>
          <w:rFonts w:ascii="GHEA Grapalat" w:hAnsi="GHEA Grapalat"/>
          <w:b/>
        </w:rPr>
        <w:t>ГНО «НАЦИОНАЛЬНОГО ЦЕНТРА ПО КОНТРОЛЮ И ПРОФИЛАКТИКЕ</w:t>
      </w:r>
      <w:r w:rsidRPr="00C16E56">
        <w:rPr>
          <w:rFonts w:ascii="GHEA Grapalat" w:hAnsi="GHEA Grapalat"/>
          <w:b/>
          <w:color w:val="0D0D0D" w:themeColor="text1" w:themeTint="F2"/>
        </w:rPr>
        <w:t xml:space="preserve"> ЗАБОЛЕВАНИЙ» </w:t>
      </w:r>
      <w:r w:rsidRPr="00C16E56">
        <w:rPr>
          <w:rStyle w:val="aff3"/>
          <w:rFonts w:ascii="GHEA Grapalat" w:hAnsi="GHEA Grapalat" w:cs="Arial"/>
          <w:b/>
          <w:bCs/>
          <w:i w:val="0"/>
          <w:color w:val="0D0D0D" w:themeColor="text1" w:themeTint="F2"/>
          <w:shd w:val="clear" w:color="auto" w:fill="FFFFFF"/>
        </w:rPr>
        <w:t>МЗ</w:t>
      </w:r>
      <w:r w:rsidRPr="001A6617">
        <w:rPr>
          <w:rStyle w:val="aff3"/>
          <w:rFonts w:ascii="GHEA Grapalat" w:hAnsi="GHEA Grapalat" w:cs="Arial"/>
          <w:b/>
          <w:bCs/>
          <w:i w:val="0"/>
          <w:color w:val="0D0D0D" w:themeColor="text1" w:themeTint="F2"/>
          <w:shd w:val="clear" w:color="auto" w:fill="FFFFFF"/>
        </w:rPr>
        <w:t xml:space="preserve"> </w:t>
      </w:r>
      <w:r w:rsidR="00BB6E4B" w:rsidRPr="001A6617">
        <w:rPr>
          <w:rStyle w:val="aff3"/>
          <w:rFonts w:ascii="GHEA Grapalat" w:hAnsi="GHEA Grapalat" w:cs="Arial"/>
          <w:b/>
          <w:bCs/>
          <w:i w:val="0"/>
          <w:color w:val="0D0D0D" w:themeColor="text1" w:themeTint="F2"/>
          <w:shd w:val="clear" w:color="auto" w:fill="FFFFFF"/>
        </w:rPr>
        <w:t>РА</w:t>
      </w:r>
    </w:p>
    <w:p w:rsidR="00CE0D95" w:rsidRPr="009044F1" w:rsidRDefault="00CE0D95" w:rsidP="00B46D58">
      <w:pPr>
        <w:pStyle w:val="aa"/>
        <w:widowControl w:val="0"/>
        <w:spacing w:after="160"/>
        <w:ind w:right="-7" w:firstLine="567"/>
        <w:jc w:val="center"/>
        <w:rPr>
          <w:rFonts w:ascii="GHEA Grapalat" w:hAnsi="GHEA Grapalat"/>
        </w:rPr>
      </w:pPr>
    </w:p>
    <w:p w:rsidR="00227E8D" w:rsidRDefault="00227E8D" w:rsidP="00B46D58">
      <w:pPr>
        <w:widowControl w:val="0"/>
        <w:spacing w:after="160"/>
        <w:ind w:firstLine="567"/>
        <w:jc w:val="both"/>
        <w:rPr>
          <w:rFonts w:ascii="GHEA Grapalat" w:hAnsi="GHEA Grapalat"/>
          <w:lang w:val="hy-AM"/>
        </w:rPr>
      </w:pPr>
    </w:p>
    <w:p w:rsidR="00227E8D" w:rsidRDefault="00227E8D" w:rsidP="00B46D58">
      <w:pPr>
        <w:widowControl w:val="0"/>
        <w:spacing w:after="160"/>
        <w:ind w:firstLine="567"/>
        <w:jc w:val="both"/>
        <w:rPr>
          <w:rFonts w:ascii="GHEA Grapalat" w:hAnsi="GHEA Grapalat"/>
          <w:lang w:val="hy-AM"/>
        </w:rPr>
      </w:pPr>
    </w:p>
    <w:p w:rsidR="00227E8D" w:rsidRDefault="00227E8D" w:rsidP="00B46D58">
      <w:pPr>
        <w:widowControl w:val="0"/>
        <w:spacing w:after="160"/>
        <w:ind w:firstLine="567"/>
        <w:jc w:val="both"/>
        <w:rPr>
          <w:rFonts w:ascii="GHEA Grapalat" w:hAnsi="GHEA Grapalat"/>
          <w:lang w:val="hy-AM"/>
        </w:rPr>
      </w:pPr>
    </w:p>
    <w:p w:rsidR="00227E8D" w:rsidRDefault="00227E8D" w:rsidP="00B46D58">
      <w:pPr>
        <w:widowControl w:val="0"/>
        <w:spacing w:after="160"/>
        <w:ind w:firstLine="567"/>
        <w:jc w:val="both"/>
        <w:rPr>
          <w:rFonts w:ascii="GHEA Grapalat" w:hAnsi="GHEA Grapalat"/>
          <w:lang w:val="hy-AM"/>
        </w:rPr>
      </w:pPr>
    </w:p>
    <w:p w:rsidR="00227E8D" w:rsidRDefault="00227E8D" w:rsidP="00B46D58">
      <w:pPr>
        <w:widowControl w:val="0"/>
        <w:spacing w:after="160"/>
        <w:ind w:firstLine="567"/>
        <w:jc w:val="both"/>
        <w:rPr>
          <w:rFonts w:ascii="GHEA Grapalat" w:hAnsi="GHEA Grapalat"/>
          <w:lang w:val="hy-AM"/>
        </w:rPr>
      </w:pPr>
    </w:p>
    <w:p w:rsidR="00227E8D" w:rsidRDefault="00227E8D" w:rsidP="00B46D58">
      <w:pPr>
        <w:widowControl w:val="0"/>
        <w:spacing w:after="160"/>
        <w:ind w:firstLine="567"/>
        <w:jc w:val="both"/>
        <w:rPr>
          <w:rFonts w:ascii="GHEA Grapalat" w:hAnsi="GHEA Grapalat"/>
          <w:lang w:val="hy-AM"/>
        </w:rPr>
      </w:pPr>
    </w:p>
    <w:p w:rsidR="00227E8D" w:rsidRDefault="00227E8D" w:rsidP="00B46D58">
      <w:pPr>
        <w:widowControl w:val="0"/>
        <w:spacing w:after="160"/>
        <w:ind w:firstLine="567"/>
        <w:jc w:val="both"/>
        <w:rPr>
          <w:rFonts w:ascii="GHEA Grapalat" w:hAnsi="GHEA Grapalat"/>
          <w:lang w:val="hy-AM"/>
        </w:rPr>
      </w:pP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4161A" w:rsidRDefault="00160AE4" w:rsidP="0094161A">
      <w:pPr>
        <w:widowControl w:val="0"/>
        <w:contextualSpacing/>
        <w:jc w:val="center"/>
        <w:rPr>
          <w:rFonts w:ascii="GHEA Grapalat" w:hAnsi="GHEA Grapalat"/>
          <w:b/>
        </w:rPr>
      </w:pPr>
      <w:r w:rsidRPr="0094161A">
        <w:rPr>
          <w:rFonts w:ascii="GHEA Grapalat" w:hAnsi="GHEA Grapalat"/>
          <w:b/>
        </w:rPr>
        <w:lastRenderedPageBreak/>
        <w:t>СОДЕРЖАНИЕ</w:t>
      </w:r>
    </w:p>
    <w:p w:rsidR="0094161A" w:rsidRPr="0094161A" w:rsidRDefault="0094161A" w:rsidP="0094161A">
      <w:pPr>
        <w:pStyle w:val="aa"/>
        <w:widowControl w:val="0"/>
        <w:spacing w:after="0"/>
        <w:ind w:right="-7"/>
        <w:contextualSpacing/>
        <w:jc w:val="center"/>
        <w:rPr>
          <w:rFonts w:ascii="GHEA Grapalat" w:hAnsi="GHEA Grapalat"/>
          <w:b/>
          <w:i/>
          <w:color w:val="0D0D0D" w:themeColor="text1" w:themeTint="F2"/>
        </w:rPr>
      </w:pPr>
      <w:r w:rsidRPr="0094161A">
        <w:rPr>
          <w:rFonts w:ascii="GHEA Grapalat" w:hAnsi="GHEA Grapalat"/>
          <w:b/>
        </w:rPr>
        <w:t xml:space="preserve">ПРИГЛАШЕНИЯ НА ЗАПРОС КОТИРОВОК, ОБЪЯВЛЕННЫЙ С ЦЕЛЬЮ ПРИОБРЕТЕНИЯ УСЛУГ </w:t>
      </w:r>
      <w:r w:rsidR="00C16E56" w:rsidRPr="00C16E56">
        <w:rPr>
          <w:rFonts w:ascii="GHEA Grapalat" w:hAnsi="GHEA Grapalat"/>
          <w:b/>
        </w:rPr>
        <w:t>ТЕХНИЧЕСКОГО ОБСЛУЖИВАНИЯ ГАЗОБАЛОННОЙ СИСТЕМЫ</w:t>
      </w:r>
      <w:r w:rsidR="00C16E56" w:rsidRPr="0094161A">
        <w:rPr>
          <w:rFonts w:ascii="GHEA Grapalat" w:hAnsi="GHEA Grapalat"/>
          <w:b/>
        </w:rPr>
        <w:t xml:space="preserve"> </w:t>
      </w:r>
      <w:r w:rsidRPr="0094161A">
        <w:rPr>
          <w:rFonts w:ascii="GHEA Grapalat" w:hAnsi="GHEA Grapalat"/>
          <w:b/>
        </w:rPr>
        <w:t>ГНО «НАЦИОНАЛЬНОГО ЦЕНТРА ПО КОНТРОЛЮ И ПРОФИЛАКТИКЕ</w:t>
      </w:r>
      <w:r w:rsidRPr="0094161A">
        <w:rPr>
          <w:rFonts w:ascii="GHEA Grapalat" w:hAnsi="GHEA Grapalat"/>
          <w:b/>
          <w:color w:val="0D0D0D" w:themeColor="text1" w:themeTint="F2"/>
        </w:rPr>
        <w:t xml:space="preserve"> ЗАБОЛЕВАНИЙ» </w:t>
      </w:r>
      <w:r w:rsidRPr="0094161A">
        <w:rPr>
          <w:rStyle w:val="aff3"/>
          <w:rFonts w:ascii="GHEA Grapalat" w:hAnsi="GHEA Grapalat" w:cs="Arial"/>
          <w:b/>
          <w:bCs/>
          <w:i w:val="0"/>
          <w:color w:val="0D0D0D" w:themeColor="text1" w:themeTint="F2"/>
          <w:shd w:val="clear" w:color="auto" w:fill="FFFFFF"/>
        </w:rPr>
        <w:t>МЗ РА</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94161A">
      <w:pPr>
        <w:widowControl w:val="0"/>
        <w:tabs>
          <w:tab w:val="left" w:pos="1134"/>
        </w:tabs>
        <w:ind w:left="567"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94161A">
      <w:pPr>
        <w:widowControl w:val="0"/>
        <w:tabs>
          <w:tab w:val="left" w:pos="1134"/>
        </w:tabs>
        <w:ind w:left="567"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94161A">
      <w:pPr>
        <w:widowControl w:val="0"/>
        <w:tabs>
          <w:tab w:val="left" w:pos="1134"/>
        </w:tabs>
        <w:ind w:left="567"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94161A">
      <w:pPr>
        <w:widowControl w:val="0"/>
        <w:tabs>
          <w:tab w:val="left" w:pos="1134"/>
        </w:tabs>
        <w:ind w:left="567"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94161A">
      <w:pPr>
        <w:widowControl w:val="0"/>
        <w:tabs>
          <w:tab w:val="left" w:pos="1134"/>
        </w:tabs>
        <w:ind w:left="567"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94161A">
      <w:pPr>
        <w:widowControl w:val="0"/>
        <w:tabs>
          <w:tab w:val="left" w:pos="1134"/>
        </w:tabs>
        <w:ind w:left="567"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94161A">
      <w:pPr>
        <w:widowControl w:val="0"/>
        <w:tabs>
          <w:tab w:val="left" w:pos="1134"/>
        </w:tabs>
        <w:ind w:left="567" w:hanging="567"/>
        <w:contextualSpacing/>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rsidR="00096865" w:rsidRPr="008842CE" w:rsidRDefault="00087A30" w:rsidP="0094161A">
      <w:pPr>
        <w:widowControl w:val="0"/>
        <w:tabs>
          <w:tab w:val="left" w:pos="1134"/>
        </w:tabs>
        <w:ind w:left="567"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94161A">
      <w:pPr>
        <w:widowControl w:val="0"/>
        <w:tabs>
          <w:tab w:val="left" w:pos="1134"/>
        </w:tabs>
        <w:ind w:left="567"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94161A">
      <w:pPr>
        <w:widowControl w:val="0"/>
        <w:tabs>
          <w:tab w:val="left" w:pos="1134"/>
        </w:tabs>
        <w:ind w:left="567"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94161A">
      <w:pPr>
        <w:widowControl w:val="0"/>
        <w:tabs>
          <w:tab w:val="left" w:pos="1134"/>
        </w:tabs>
        <w:ind w:left="567"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94161A">
      <w:pPr>
        <w:widowControl w:val="0"/>
        <w:tabs>
          <w:tab w:val="left" w:pos="1134"/>
        </w:tabs>
        <w:ind w:left="567"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115D19">
        <w:rPr>
          <w:rFonts w:ascii="GHEA Grapalat" w:hAnsi="GHEA Grapalat"/>
          <w:b/>
        </w:rPr>
        <w:t>ЗАПРОС КОТИРОВОК</w:t>
      </w:r>
    </w:p>
    <w:p w:rsidR="00096865" w:rsidRPr="003A1EBB" w:rsidRDefault="00096865" w:rsidP="00115D19">
      <w:pPr>
        <w:widowControl w:val="0"/>
        <w:tabs>
          <w:tab w:val="left" w:pos="1134"/>
        </w:tabs>
        <w:ind w:left="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115D19">
      <w:pPr>
        <w:widowControl w:val="0"/>
        <w:tabs>
          <w:tab w:val="left" w:pos="1134"/>
        </w:tabs>
        <w:ind w:left="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115D19">
      <w:pPr>
        <w:widowControl w:val="0"/>
        <w:tabs>
          <w:tab w:val="left" w:pos="1134"/>
        </w:tabs>
        <w:ind w:left="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096865" w:rsidP="00115D19">
      <w:pPr>
        <w:ind w:firstLine="709"/>
        <w:rPr>
          <w:rFonts w:ascii="GHEA Grapalat" w:hAnsi="GHEA Grapalat"/>
          <w:spacing w:val="-6"/>
        </w:rPr>
      </w:pP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493779" w:rsidRPr="00CD488D">
        <w:rPr>
          <w:rFonts w:ascii="GHEA Grapalat" w:hAnsi="GHEA Grapalat"/>
          <w:b/>
          <w:sz w:val="22"/>
          <w:szCs w:val="22"/>
        </w:rPr>
        <w:t>«</w:t>
      </w:r>
      <w:r w:rsidR="0034217E">
        <w:rPr>
          <w:rFonts w:ascii="GHEA Grapalat" w:hAnsi="GHEA Grapalat"/>
          <w:b/>
          <w:sz w:val="22"/>
          <w:szCs w:val="22"/>
        </w:rPr>
        <w:t>GHTsDzB-HVKAK-2022-60</w:t>
      </w:r>
      <w:r w:rsidR="00493779" w:rsidRPr="00CD488D">
        <w:rPr>
          <w:rFonts w:ascii="GHEA Grapalat" w:hAnsi="GHEA Grapalat"/>
          <w:b/>
          <w:sz w:val="22"/>
          <w:szCs w:val="22"/>
        </w:rPr>
        <w:t>»</w:t>
      </w:r>
      <w:r w:rsidR="00AA7117">
        <w:rPr>
          <w:rFonts w:ascii="GHEA Grapalat" w:hAnsi="GHEA Grapalat"/>
          <w:spacing w:val="-6"/>
        </w:rPr>
        <w:t xml:space="preserve"> </w:t>
      </w:r>
      <w:r w:rsidRPr="006D2DF7">
        <w:rPr>
          <w:rFonts w:ascii="GHEA Grapalat" w:hAnsi="GHEA Grapalat"/>
          <w:spacing w:val="-6"/>
        </w:rPr>
        <w:t>(далее — процедура).</w:t>
      </w:r>
    </w:p>
    <w:p w:rsidR="00096865" w:rsidRPr="000B2CFA" w:rsidRDefault="00096865" w:rsidP="00F90293">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w:t>
      </w:r>
      <w:r w:rsidRPr="00F90293">
        <w:rPr>
          <w:rFonts w:ascii="GHEA Grapalat" w:hAnsi="GHEA Grapalat"/>
        </w:rPr>
        <w:t xml:space="preserve">объявленной </w:t>
      </w:r>
      <w:r w:rsidR="00F90293" w:rsidRPr="00F90293">
        <w:rPr>
          <w:rFonts w:ascii="GHEA Grapalat" w:hAnsi="GHEA Grapalat"/>
          <w:b/>
          <w:color w:val="0D0D0D" w:themeColor="text1" w:themeTint="F2"/>
        </w:rPr>
        <w:t>ГНО «Национальным центром по контролю и</w:t>
      </w:r>
      <w:proofErr w:type="gramEnd"/>
      <w:r w:rsidR="00F90293" w:rsidRPr="00F90293">
        <w:rPr>
          <w:rFonts w:ascii="GHEA Grapalat" w:hAnsi="GHEA Grapalat"/>
          <w:b/>
          <w:color w:val="0D0D0D" w:themeColor="text1" w:themeTint="F2"/>
        </w:rPr>
        <w:t xml:space="preserve"> профилактике заболеваний» </w:t>
      </w:r>
      <w:r w:rsidR="00F90293" w:rsidRPr="00F90293">
        <w:rPr>
          <w:rStyle w:val="aff3"/>
          <w:rFonts w:ascii="GHEA Grapalat" w:hAnsi="GHEA Grapalat" w:cs="Arial"/>
          <w:b/>
          <w:bCs/>
          <w:i w:val="0"/>
          <w:color w:val="0D0D0D" w:themeColor="text1" w:themeTint="F2"/>
          <w:shd w:val="clear" w:color="auto" w:fill="FFFFFF"/>
        </w:rPr>
        <w:t>МЗ РА</w:t>
      </w:r>
      <w:r w:rsidRPr="00F90293">
        <w:rPr>
          <w:rFonts w:ascii="GHEA Grapalat" w:hAnsi="GHEA Grapalat"/>
        </w:rPr>
        <w:t xml:space="preserve"> (далее — заказчик)</w:t>
      </w:r>
      <w:r w:rsidRPr="000B2CFA">
        <w:rPr>
          <w:rFonts w:ascii="GHEA Grapalat" w:hAnsi="GHEA Grapalat"/>
        </w:rPr>
        <w:t xml:space="preserve">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F90293">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F90293">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F90293">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717F67" w:rsidRPr="00E063D7">
        <w:rPr>
          <w:rFonts w:ascii="GHEA Grapalat" w:hAnsi="GHEA Grapalat"/>
          <w:b/>
          <w:sz w:val="22"/>
          <w:szCs w:val="22"/>
          <w:lang w:val="hy-AM"/>
        </w:rPr>
        <w:t>procurement@ncdc.am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w:t>
      </w:r>
      <w:r w:rsidRPr="00717F67">
        <w:rPr>
          <w:rFonts w:ascii="GHEA Grapalat" w:hAnsi="GHEA Grapalat"/>
          <w:i w:val="0"/>
          <w:sz w:val="22"/>
          <w:szCs w:val="22"/>
        </w:rPr>
        <w:t xml:space="preserve"> </w:t>
      </w:r>
      <w:r w:rsidR="000029DD">
        <w:rPr>
          <w:rFonts w:ascii="GHEA Grapalat" w:hAnsi="GHEA Grapalat"/>
          <w:i w:val="0"/>
          <w:sz w:val="22"/>
          <w:szCs w:val="22"/>
        </w:rPr>
        <w:t xml:space="preserve">услуг </w:t>
      </w:r>
      <w:r w:rsidR="000029DD" w:rsidRPr="00C16E56">
        <w:rPr>
          <w:rFonts w:ascii="GHEA Grapalat" w:hAnsi="GHEA Grapalat"/>
          <w:b/>
          <w:i w:val="0"/>
          <w:sz w:val="24"/>
          <w:szCs w:val="24"/>
        </w:rPr>
        <w:t xml:space="preserve">технического обслуживания </w:t>
      </w:r>
      <w:proofErr w:type="spellStart"/>
      <w:r w:rsidR="000029DD" w:rsidRPr="00C16E56">
        <w:rPr>
          <w:rFonts w:ascii="GHEA Grapalat" w:hAnsi="GHEA Grapalat"/>
          <w:b/>
          <w:i w:val="0"/>
          <w:sz w:val="24"/>
          <w:szCs w:val="24"/>
        </w:rPr>
        <w:t>газобалонной</w:t>
      </w:r>
      <w:proofErr w:type="spellEnd"/>
      <w:r w:rsidR="000029DD" w:rsidRPr="00C16E56">
        <w:rPr>
          <w:rFonts w:ascii="GHEA Grapalat" w:hAnsi="GHEA Grapalat"/>
          <w:b/>
          <w:i w:val="0"/>
          <w:sz w:val="24"/>
          <w:szCs w:val="24"/>
        </w:rPr>
        <w:t xml:space="preserve"> системы</w:t>
      </w:r>
      <w:r w:rsidR="000029DD" w:rsidRPr="00717F67">
        <w:rPr>
          <w:rFonts w:ascii="GHEA Grapalat" w:hAnsi="GHEA Grapalat"/>
          <w:b/>
          <w:i w:val="0"/>
          <w:sz w:val="22"/>
          <w:szCs w:val="22"/>
        </w:rPr>
        <w:t xml:space="preserve"> </w:t>
      </w:r>
      <w:r w:rsidRPr="009044F1">
        <w:rPr>
          <w:rFonts w:ascii="GHEA Grapalat" w:hAnsi="GHEA Grapalat"/>
          <w:i w:val="0"/>
          <w:sz w:val="24"/>
          <w:szCs w:val="24"/>
        </w:rPr>
        <w:t xml:space="preserve">(далее — также </w:t>
      </w:r>
      <w:r w:rsidR="00E968BE">
        <w:rPr>
          <w:rFonts w:ascii="GHEA Grapalat" w:hAnsi="GHEA Grapalat"/>
          <w:i w:val="0"/>
          <w:sz w:val="24"/>
          <w:szCs w:val="24"/>
        </w:rPr>
        <w:t>услуга</w:t>
      </w:r>
      <w:r w:rsidRPr="009044F1">
        <w:rPr>
          <w:rFonts w:ascii="GHEA Grapalat" w:hAnsi="GHEA Grapalat"/>
          <w:i w:val="0"/>
          <w:sz w:val="24"/>
          <w:szCs w:val="24"/>
        </w:rPr>
        <w:t xml:space="preserve">) для нужд </w:t>
      </w:r>
      <w:r w:rsidR="00D22143" w:rsidRPr="00717F67">
        <w:rPr>
          <w:rFonts w:ascii="GHEA Grapalat" w:hAnsi="GHEA Grapalat"/>
          <w:b/>
          <w:i w:val="0"/>
          <w:sz w:val="22"/>
          <w:szCs w:val="22"/>
        </w:rPr>
        <w:t>ГНО «Национального центра по контролю и профилактике</w:t>
      </w:r>
      <w:r w:rsidR="00D22143" w:rsidRPr="00717F67">
        <w:rPr>
          <w:rFonts w:ascii="GHEA Grapalat" w:hAnsi="GHEA Grapalat"/>
          <w:b/>
          <w:i w:val="0"/>
          <w:color w:val="0D0D0D" w:themeColor="text1" w:themeTint="F2"/>
          <w:sz w:val="22"/>
          <w:szCs w:val="22"/>
        </w:rPr>
        <w:t xml:space="preserve"> заболеваний» </w:t>
      </w:r>
      <w:r w:rsidR="00D22143" w:rsidRPr="00717F67">
        <w:rPr>
          <w:rStyle w:val="aff3"/>
          <w:rFonts w:ascii="GHEA Grapalat" w:hAnsi="GHEA Grapalat" w:cs="Arial"/>
          <w:b/>
          <w:bCs/>
          <w:color w:val="0D0D0D" w:themeColor="text1" w:themeTint="F2"/>
          <w:sz w:val="22"/>
          <w:szCs w:val="22"/>
          <w:shd w:val="clear" w:color="auto" w:fill="FFFFFF"/>
        </w:rPr>
        <w:t>МЗ РА</w:t>
      </w:r>
      <w:r w:rsidRPr="009044F1">
        <w:rPr>
          <w:rFonts w:ascii="GHEA Grapalat" w:hAnsi="GHEA Grapalat"/>
          <w:i w:val="0"/>
          <w:sz w:val="24"/>
          <w:szCs w:val="24"/>
        </w:rPr>
        <w:t xml:space="preserve">, которые сгруппированы в </w:t>
      </w:r>
      <w:r w:rsidR="00D22143">
        <w:rPr>
          <w:rFonts w:ascii="GHEA Grapalat" w:hAnsi="GHEA Grapalat"/>
          <w:i w:val="0"/>
          <w:sz w:val="24"/>
          <w:szCs w:val="24"/>
        </w:rPr>
        <w:t>1</w:t>
      </w:r>
      <w:r w:rsidR="000029DD">
        <w:rPr>
          <w:rFonts w:ascii="GHEA Grapalat" w:hAnsi="GHEA Grapalat"/>
          <w:i w:val="0"/>
          <w:sz w:val="24"/>
          <w:szCs w:val="24"/>
        </w:rPr>
        <w:t xml:space="preserve"> </w:t>
      </w:r>
      <w:r w:rsidRPr="009044F1">
        <w:rPr>
          <w:rFonts w:ascii="GHEA Grapalat" w:hAnsi="GHEA Grapalat"/>
          <w:i w:val="0"/>
          <w:sz w:val="24"/>
          <w:szCs w:val="24"/>
        </w:rPr>
        <w:t>лот</w:t>
      </w:r>
      <w:r w:rsidR="00D22143">
        <w:rPr>
          <w:rFonts w:ascii="GHEA Grapalat" w:hAnsi="GHEA Grapalat"/>
          <w:i w:val="0"/>
          <w:sz w:val="24"/>
          <w:szCs w:val="24"/>
        </w:rPr>
        <w:t>:</w:t>
      </w:r>
    </w:p>
    <w:p w:rsidR="000029DD" w:rsidRPr="000029DD" w:rsidRDefault="000029DD" w:rsidP="000029DD">
      <w:pPr>
        <w:rPr>
          <w:rFonts w:ascii="GHEA Grapalat" w:hAnsi="GHEA Grapalat"/>
          <w:color w:val="FF0000"/>
        </w:rPr>
      </w:pPr>
      <w:r w:rsidRPr="000029DD">
        <w:rPr>
          <w:rFonts w:ascii="GHEA Grapalat" w:hAnsi="GHEA Grapalat"/>
          <w:color w:val="FF0000"/>
        </w:rPr>
        <w:t>(Согласно прикрепленным Приложениям №№ 1, 1.1)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1418"/>
        <w:gridCol w:w="6600"/>
      </w:tblGrid>
      <w:tr w:rsidR="00970424" w:rsidRPr="009044F1" w:rsidTr="00BB6E4B">
        <w:trPr>
          <w:jc w:val="center"/>
        </w:trPr>
        <w:tc>
          <w:tcPr>
            <w:tcW w:w="2634" w:type="dxa"/>
            <w:gridSpan w:val="2"/>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8F3829" w:rsidRPr="009044F1" w:rsidTr="00970424">
        <w:trPr>
          <w:jc w:val="center"/>
        </w:trPr>
        <w:tc>
          <w:tcPr>
            <w:tcW w:w="1216" w:type="dxa"/>
            <w:vAlign w:val="center"/>
          </w:tcPr>
          <w:p w:rsidR="008F3829" w:rsidRPr="009044F1" w:rsidRDefault="008F3829"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418" w:type="dxa"/>
            <w:vAlign w:val="center"/>
          </w:tcPr>
          <w:p w:rsidR="008F3829" w:rsidRPr="000029DD" w:rsidRDefault="000029DD" w:rsidP="00D22143">
            <w:pPr>
              <w:pStyle w:val="23"/>
              <w:spacing w:line="240" w:lineRule="auto"/>
              <w:ind w:firstLine="0"/>
              <w:jc w:val="center"/>
              <w:rPr>
                <w:rFonts w:ascii="GHEA Grapalat" w:hAnsi="GHEA Grapalat"/>
                <w:sz w:val="24"/>
                <w:szCs w:val="24"/>
              </w:rPr>
            </w:pPr>
            <w:r>
              <w:rPr>
                <w:rFonts w:ascii="GHEA Grapalat" w:hAnsi="GHEA Grapalat"/>
                <w:sz w:val="24"/>
                <w:szCs w:val="24"/>
              </w:rPr>
              <w:t>1,300,000</w:t>
            </w:r>
          </w:p>
        </w:tc>
        <w:tc>
          <w:tcPr>
            <w:tcW w:w="6600" w:type="dxa"/>
            <w:vAlign w:val="center"/>
          </w:tcPr>
          <w:p w:rsidR="008F3829" w:rsidRPr="008F3829" w:rsidRDefault="000029DD">
            <w:pPr>
              <w:rPr>
                <w:rFonts w:ascii="GHEA Grapalat" w:hAnsi="GHEA Grapalat"/>
              </w:rPr>
            </w:pPr>
            <w:r w:rsidRPr="000029DD">
              <w:rPr>
                <w:rFonts w:ascii="GHEA Grapalat" w:hAnsi="GHEA Grapalat"/>
              </w:rPr>
              <w:t xml:space="preserve">Техническое обслуживание </w:t>
            </w:r>
            <w:proofErr w:type="spellStart"/>
            <w:r w:rsidRPr="000029DD">
              <w:rPr>
                <w:rFonts w:ascii="GHEA Grapalat" w:hAnsi="GHEA Grapalat"/>
              </w:rPr>
              <w:t>газобалонной</w:t>
            </w:r>
            <w:proofErr w:type="spellEnd"/>
            <w:r w:rsidRPr="000029DD">
              <w:rPr>
                <w:rFonts w:ascii="GHEA Grapalat" w:hAnsi="GHEA Grapalat"/>
              </w:rPr>
              <w:t xml:space="preserve"> системы</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8679F4">
      <w:pPr>
        <w:widowControl w:val="0"/>
        <w:tabs>
          <w:tab w:val="left" w:pos="1134"/>
        </w:tabs>
        <w:ind w:firstLine="709"/>
        <w:contextualSpacing/>
        <w:jc w:val="both"/>
        <w:rPr>
          <w:rFonts w:ascii="GHEA Grapalat" w:hAnsi="GHEA Grapalat"/>
        </w:rPr>
      </w:pPr>
    </w:p>
    <w:p w:rsidR="00753E6E" w:rsidRPr="009044F1" w:rsidRDefault="00096865" w:rsidP="008679F4">
      <w:pPr>
        <w:widowControl w:val="0"/>
        <w:tabs>
          <w:tab w:val="left" w:pos="1134"/>
        </w:tabs>
        <w:ind w:firstLine="709"/>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8679F4">
      <w:pPr>
        <w:widowControl w:val="0"/>
        <w:tabs>
          <w:tab w:val="left" w:pos="1134"/>
        </w:tabs>
        <w:ind w:firstLine="709"/>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8679F4">
      <w:pPr>
        <w:widowControl w:val="0"/>
        <w:tabs>
          <w:tab w:val="left" w:pos="1134"/>
        </w:tabs>
        <w:ind w:firstLine="709"/>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8679F4">
      <w:pPr>
        <w:widowControl w:val="0"/>
        <w:tabs>
          <w:tab w:val="left" w:pos="1134"/>
        </w:tabs>
        <w:ind w:firstLine="709"/>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8679F4">
      <w:pPr>
        <w:widowControl w:val="0"/>
        <w:tabs>
          <w:tab w:val="left" w:pos="1134"/>
        </w:tabs>
        <w:ind w:firstLine="709"/>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8679F4">
      <w:pPr>
        <w:widowControl w:val="0"/>
        <w:tabs>
          <w:tab w:val="left" w:pos="1134"/>
        </w:tabs>
        <w:ind w:firstLine="709"/>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8679F4">
      <w:pPr>
        <w:widowControl w:val="0"/>
        <w:tabs>
          <w:tab w:val="left" w:pos="1134"/>
        </w:tabs>
        <w:ind w:firstLine="709"/>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8679F4">
      <w:pPr>
        <w:widowControl w:val="0"/>
        <w:tabs>
          <w:tab w:val="left" w:pos="1134"/>
        </w:tabs>
        <w:ind w:firstLine="709"/>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8679F4">
      <w:pPr>
        <w:pStyle w:val="aff"/>
        <w:widowControl w:val="0"/>
        <w:numPr>
          <w:ilvl w:val="0"/>
          <w:numId w:val="31"/>
        </w:numPr>
        <w:tabs>
          <w:tab w:val="left" w:pos="1134"/>
        </w:tabs>
        <w:ind w:left="426" w:firstLine="709"/>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8679F4">
      <w:pPr>
        <w:pStyle w:val="aff"/>
        <w:widowControl w:val="0"/>
        <w:numPr>
          <w:ilvl w:val="0"/>
          <w:numId w:val="31"/>
        </w:numPr>
        <w:tabs>
          <w:tab w:val="left" w:pos="1134"/>
        </w:tabs>
        <w:ind w:left="426" w:firstLine="709"/>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8679F4">
      <w:pPr>
        <w:widowControl w:val="0"/>
        <w:tabs>
          <w:tab w:val="left" w:pos="1134"/>
        </w:tabs>
        <w:ind w:firstLine="709"/>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8679F4">
      <w:pPr>
        <w:widowControl w:val="0"/>
        <w:tabs>
          <w:tab w:val="left" w:pos="1134"/>
        </w:tabs>
        <w:ind w:firstLine="709"/>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8679F4">
      <w:pPr>
        <w:pStyle w:val="af4"/>
        <w:widowControl w:val="0"/>
        <w:tabs>
          <w:tab w:val="left" w:pos="1134"/>
        </w:tabs>
        <w:spacing w:before="0" w:beforeAutospacing="0" w:after="0" w:afterAutospacing="0"/>
        <w:ind w:firstLine="709"/>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8679F4">
      <w:pPr>
        <w:pStyle w:val="af4"/>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8679F4">
      <w:pPr>
        <w:pStyle w:val="af4"/>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8679F4">
      <w:pPr>
        <w:pStyle w:val="af4"/>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8679F4">
      <w:pPr>
        <w:pStyle w:val="af4"/>
        <w:widowControl w:val="0"/>
        <w:tabs>
          <w:tab w:val="left" w:pos="1134"/>
        </w:tabs>
        <w:spacing w:before="0" w:beforeAutospacing="0" w:after="0" w:afterAutospacing="0"/>
        <w:ind w:firstLine="709"/>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8679F4">
      <w:pPr>
        <w:pStyle w:val="af4"/>
        <w:widowControl w:val="0"/>
        <w:tabs>
          <w:tab w:val="left" w:pos="1134"/>
        </w:tabs>
        <w:spacing w:before="0" w:beforeAutospacing="0" w:after="0" w:afterAutospacing="0"/>
        <w:ind w:firstLine="709"/>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8679F4">
      <w:pPr>
        <w:pStyle w:val="af4"/>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8679F4">
      <w:pPr>
        <w:pStyle w:val="af4"/>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8679F4">
      <w:pPr>
        <w:pStyle w:val="af4"/>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8679F4">
      <w:pPr>
        <w:pStyle w:val="af4"/>
        <w:widowControl w:val="0"/>
        <w:tabs>
          <w:tab w:val="left" w:pos="1134"/>
        </w:tabs>
        <w:spacing w:before="0" w:beforeAutospacing="0" w:after="0" w:afterAutospacing="0"/>
        <w:ind w:firstLine="709"/>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8679F4">
      <w:pPr>
        <w:pStyle w:val="af4"/>
        <w:widowControl w:val="0"/>
        <w:tabs>
          <w:tab w:val="left" w:pos="1134"/>
        </w:tabs>
        <w:spacing w:before="0" w:beforeAutospacing="0" w:after="0" w:afterAutospacing="0"/>
        <w:ind w:firstLine="709"/>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8679F4">
      <w:pPr>
        <w:pStyle w:val="af4"/>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8679F4">
      <w:pPr>
        <w:widowControl w:val="0"/>
        <w:tabs>
          <w:tab w:val="left" w:pos="1134"/>
        </w:tabs>
        <w:ind w:firstLine="709"/>
        <w:contextualSpacing/>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E67CC4" w:rsidRPr="005E18CA" w:rsidRDefault="00096865" w:rsidP="008679F4">
      <w:pPr>
        <w:widowControl w:val="0"/>
        <w:tabs>
          <w:tab w:val="left" w:pos="1134"/>
        </w:tabs>
        <w:ind w:firstLine="709"/>
        <w:contextualSpacing/>
        <w:jc w:val="both"/>
        <w:rPr>
          <w:rFonts w:ascii="GHEA Grapalat" w:hAnsi="GHEA Grapalat" w:cs="Arial Armenian"/>
          <w:b/>
          <w:color w:val="FF0000"/>
        </w:rPr>
      </w:pPr>
      <w:r w:rsidRPr="005E18CA">
        <w:rPr>
          <w:rFonts w:ascii="GHEA Grapalat" w:hAnsi="GHEA Grapalat"/>
          <w:b/>
          <w:color w:val="FF0000"/>
        </w:rPr>
        <w:t>2.4</w:t>
      </w:r>
      <w:r w:rsidR="00D13662" w:rsidRPr="005E18CA">
        <w:rPr>
          <w:rFonts w:ascii="GHEA Grapalat" w:hAnsi="GHEA Grapalat"/>
          <w:b/>
          <w:color w:val="FF0000"/>
        </w:rPr>
        <w:t>.</w:t>
      </w:r>
      <w:r w:rsidR="00E1385B" w:rsidRPr="005E18CA">
        <w:rPr>
          <w:rFonts w:ascii="GHEA Grapalat" w:hAnsi="GHEA Grapalat"/>
          <w:b/>
          <w:color w:val="FF0000"/>
        </w:rPr>
        <w:tab/>
      </w:r>
      <w:r w:rsidR="00E661BE" w:rsidRPr="005E18CA">
        <w:rPr>
          <w:rFonts w:ascii="GHEA Grapalat" w:hAnsi="GHEA Grapalat"/>
          <w:b/>
          <w:color w:val="FF0000"/>
        </w:rPr>
        <w:t xml:space="preserve">Участник, в случае признания отобранным участником, в сроки установленными статьей 35 Закона, представляет обеспечение квалификации </w:t>
      </w:r>
      <w:r w:rsidR="00E67CC4" w:rsidRPr="005E18CA">
        <w:rPr>
          <w:rFonts w:ascii="GHEA Grapalat" w:hAnsi="GHEA Grapalat"/>
          <w:b/>
          <w:color w:val="FF0000"/>
        </w:rPr>
        <w:t>в размере 15 процентов</w:t>
      </w:r>
      <w:r w:rsidR="005E18CA" w:rsidRPr="005E18CA">
        <w:rPr>
          <w:rFonts w:ascii="GHEA Grapalat" w:hAnsi="GHEA Grapalat"/>
          <w:b/>
          <w:color w:val="FF0000"/>
          <w:vertAlign w:val="superscript"/>
        </w:rPr>
        <w:t xml:space="preserve"> </w:t>
      </w:r>
      <w:r w:rsidR="00E67CC4" w:rsidRPr="005E18CA">
        <w:rPr>
          <w:rFonts w:ascii="GHEA Grapalat" w:hAnsi="GHEA Grapalat"/>
          <w:b/>
          <w:color w:val="FF0000"/>
        </w:rPr>
        <w:t>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E67CC4" w:rsidRPr="005E18CA">
        <w:rPr>
          <w:rFonts w:ascii="GHEA Grapalat" w:hAnsi="GHEA Grapalat"/>
          <w:b/>
          <w:color w:val="FF0000"/>
        </w:rPr>
        <w:t>Fitch</w:t>
      </w:r>
      <w:proofErr w:type="spellEnd"/>
      <w:r w:rsidR="00E67CC4" w:rsidRPr="005E18CA">
        <w:rPr>
          <w:rFonts w:ascii="GHEA Grapalat" w:hAnsi="GHEA Grapalat"/>
          <w:b/>
          <w:color w:val="FF0000"/>
        </w:rPr>
        <w:t xml:space="preserve">, </w:t>
      </w:r>
      <w:proofErr w:type="spellStart"/>
      <w:r w:rsidR="00E67CC4" w:rsidRPr="005E18CA">
        <w:rPr>
          <w:rFonts w:ascii="GHEA Grapalat" w:hAnsi="GHEA Grapalat"/>
          <w:b/>
          <w:color w:val="FF0000"/>
        </w:rPr>
        <w:t>Moodys</w:t>
      </w:r>
      <w:proofErr w:type="spellEnd"/>
      <w:r w:rsidR="00E67CC4" w:rsidRPr="005E18CA">
        <w:rPr>
          <w:rFonts w:ascii="GHEA Grapalat" w:hAnsi="GHEA Grapalat"/>
          <w:b/>
          <w:color w:val="FF0000"/>
        </w:rPr>
        <w:t xml:space="preserve">, </w:t>
      </w:r>
      <w:proofErr w:type="spellStart"/>
      <w:r w:rsidR="00E67CC4" w:rsidRPr="005E18CA">
        <w:rPr>
          <w:rFonts w:ascii="GHEA Grapalat" w:hAnsi="GHEA Grapalat"/>
          <w:b/>
          <w:color w:val="FF0000"/>
        </w:rPr>
        <w:t>Standard</w:t>
      </w:r>
      <w:proofErr w:type="spellEnd"/>
      <w:r w:rsidR="00E67CC4" w:rsidRPr="005E18CA">
        <w:rPr>
          <w:rFonts w:ascii="GHEA Grapalat" w:hAnsi="GHEA Grapalat"/>
          <w:b/>
          <w:color w:val="FF0000"/>
        </w:rPr>
        <w:t xml:space="preserve"> &amp; </w:t>
      </w:r>
      <w:proofErr w:type="spellStart"/>
      <w:r w:rsidR="00E67CC4" w:rsidRPr="005E18CA">
        <w:rPr>
          <w:rFonts w:ascii="GHEA Grapalat" w:hAnsi="GHEA Grapalat"/>
          <w:b/>
          <w:color w:val="FF0000"/>
        </w:rPr>
        <w:t>Poor's</w:t>
      </w:r>
      <w:proofErr w:type="spellEnd"/>
      <w:r w:rsidR="00E67CC4" w:rsidRPr="005E18CA">
        <w:rPr>
          <w:rFonts w:ascii="GHEA Grapalat" w:hAnsi="GHEA Grapalat"/>
          <w:b/>
          <w:color w:val="FF0000"/>
        </w:rPr>
        <w:t>) как минимум в размере суверенного рейтинга, присвоенного Республике Армения.</w:t>
      </w:r>
    </w:p>
    <w:p w:rsidR="000A6B75" w:rsidRPr="009044F1" w:rsidRDefault="000A6B75" w:rsidP="008679F4">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8679F4">
      <w:pPr>
        <w:pStyle w:val="23"/>
        <w:widowControl w:val="0"/>
        <w:tabs>
          <w:tab w:val="left" w:pos="1134"/>
        </w:tabs>
        <w:spacing w:line="240" w:lineRule="auto"/>
        <w:ind w:firstLine="709"/>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8679F4">
      <w:pPr>
        <w:pStyle w:val="23"/>
        <w:widowControl w:val="0"/>
        <w:spacing w:line="240" w:lineRule="auto"/>
        <w:ind w:firstLine="709"/>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8679F4">
      <w:pPr>
        <w:pStyle w:val="23"/>
        <w:widowControl w:val="0"/>
        <w:tabs>
          <w:tab w:val="left" w:pos="1134"/>
        </w:tabs>
        <w:spacing w:line="240" w:lineRule="auto"/>
        <w:ind w:firstLine="709"/>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8679F4">
      <w:pPr>
        <w:pStyle w:val="23"/>
        <w:widowControl w:val="0"/>
        <w:tabs>
          <w:tab w:val="left" w:pos="1134"/>
        </w:tabs>
        <w:spacing w:line="240" w:lineRule="auto"/>
        <w:ind w:firstLine="709"/>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334EC4">
      <w:pPr>
        <w:widowControl w:val="0"/>
        <w:tabs>
          <w:tab w:val="left" w:pos="1134"/>
        </w:tabs>
        <w:ind w:firstLine="709"/>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334EC4">
      <w:pPr>
        <w:widowControl w:val="0"/>
        <w:autoSpaceDE w:val="0"/>
        <w:autoSpaceDN w:val="0"/>
        <w:adjustRightInd w:val="0"/>
        <w:ind w:firstLine="709"/>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w:t>
      </w:r>
      <w:r w:rsidR="00F21B8F">
        <w:rPr>
          <w:rFonts w:ascii="GHEA Grapalat" w:hAnsi="GHEA Grapalat"/>
        </w:rPr>
        <w:t>а</w:t>
      </w:r>
      <w:r w:rsidRPr="009044F1">
        <w:rPr>
          <w:rFonts w:ascii="GHEA Grapalat" w:hAnsi="GHEA Grapalat"/>
        </w:rPr>
        <w:t>.</w:t>
      </w:r>
      <w:r w:rsidR="00AA7117">
        <w:rPr>
          <w:rFonts w:ascii="GHEA Grapalat" w:hAnsi="GHEA Grapalat"/>
        </w:rPr>
        <w:t xml:space="preserve"> </w:t>
      </w:r>
    </w:p>
    <w:p w:rsidR="00096865" w:rsidRPr="009044F1" w:rsidRDefault="00096865" w:rsidP="00334EC4">
      <w:pPr>
        <w:widowControl w:val="0"/>
        <w:tabs>
          <w:tab w:val="left" w:pos="1134"/>
        </w:tabs>
        <w:ind w:firstLine="709"/>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334EC4">
      <w:pPr>
        <w:widowControl w:val="0"/>
        <w:tabs>
          <w:tab w:val="left" w:pos="1134"/>
        </w:tabs>
        <w:autoSpaceDE w:val="0"/>
        <w:autoSpaceDN w:val="0"/>
        <w:adjustRightInd w:val="0"/>
        <w:ind w:firstLine="709"/>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334EC4">
      <w:pPr>
        <w:widowControl w:val="0"/>
        <w:tabs>
          <w:tab w:val="left" w:pos="1134"/>
        </w:tabs>
        <w:autoSpaceDE w:val="0"/>
        <w:autoSpaceDN w:val="0"/>
        <w:adjustRightInd w:val="0"/>
        <w:ind w:firstLine="709"/>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334EC4">
      <w:pPr>
        <w:widowControl w:val="0"/>
        <w:tabs>
          <w:tab w:val="left" w:pos="1134"/>
        </w:tabs>
        <w:autoSpaceDE w:val="0"/>
        <w:autoSpaceDN w:val="0"/>
        <w:adjustRightInd w:val="0"/>
        <w:ind w:firstLine="709"/>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334EC4">
      <w:pPr>
        <w:widowControl w:val="0"/>
        <w:tabs>
          <w:tab w:val="left" w:pos="1134"/>
        </w:tabs>
        <w:autoSpaceDE w:val="0"/>
        <w:autoSpaceDN w:val="0"/>
        <w:adjustRightInd w:val="0"/>
        <w:ind w:firstLine="709"/>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F21B8F">
      <w:pPr>
        <w:widowControl w:val="0"/>
        <w:tabs>
          <w:tab w:val="left" w:pos="1134"/>
        </w:tabs>
        <w:ind w:firstLine="709"/>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F21B8F">
      <w:pPr>
        <w:pStyle w:val="23"/>
        <w:widowControl w:val="0"/>
        <w:spacing w:line="240" w:lineRule="auto"/>
        <w:ind w:firstLine="709"/>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F21B8F">
      <w:pPr>
        <w:pStyle w:val="23"/>
        <w:widowControl w:val="0"/>
        <w:spacing w:line="240" w:lineRule="auto"/>
        <w:ind w:firstLine="709"/>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E51F12">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F21B8F">
      <w:pPr>
        <w:pStyle w:val="23"/>
        <w:widowControl w:val="0"/>
        <w:tabs>
          <w:tab w:val="left" w:pos="1134"/>
        </w:tabs>
        <w:spacing w:line="240" w:lineRule="auto"/>
        <w:ind w:firstLine="709"/>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w:t>
      </w:r>
      <w:r w:rsidR="00EA739A">
        <w:rPr>
          <w:rFonts w:ascii="GHEA Grapalat" w:hAnsi="GHEA Grapalat"/>
          <w:sz w:val="24"/>
          <w:szCs w:val="24"/>
        </w:rPr>
        <w:t xml:space="preserve"> </w:t>
      </w:r>
      <w:r w:rsidR="00EA739A" w:rsidRPr="00EA739A">
        <w:rPr>
          <w:rFonts w:ascii="GHEA Grapalat" w:hAnsi="GHEA Grapalat"/>
          <w:b/>
          <w:sz w:val="24"/>
          <w:szCs w:val="24"/>
        </w:rPr>
        <w:t>г. Ереван</w:t>
      </w:r>
      <w:proofErr w:type="gramStart"/>
      <w:r w:rsidR="00EA739A" w:rsidRPr="00EA739A">
        <w:rPr>
          <w:rFonts w:ascii="GHEA Grapalat" w:hAnsi="GHEA Grapalat"/>
          <w:b/>
          <w:sz w:val="24"/>
          <w:szCs w:val="24"/>
        </w:rPr>
        <w:t>.</w:t>
      </w:r>
      <w:proofErr w:type="gramEnd"/>
      <w:r w:rsidR="00EA739A" w:rsidRPr="00EA739A">
        <w:rPr>
          <w:rFonts w:ascii="GHEA Grapalat" w:hAnsi="GHEA Grapalat"/>
          <w:b/>
          <w:sz w:val="24"/>
          <w:szCs w:val="24"/>
        </w:rPr>
        <w:t xml:space="preserve"> </w:t>
      </w:r>
      <w:proofErr w:type="gramStart"/>
      <w:r w:rsidR="00EA739A" w:rsidRPr="00EA739A">
        <w:rPr>
          <w:rFonts w:ascii="GHEA Grapalat" w:hAnsi="GHEA Grapalat"/>
          <w:b/>
          <w:sz w:val="24"/>
          <w:szCs w:val="24"/>
        </w:rPr>
        <w:t>у</w:t>
      </w:r>
      <w:proofErr w:type="gramEnd"/>
      <w:r w:rsidR="00EA739A" w:rsidRPr="00EA739A">
        <w:rPr>
          <w:rFonts w:ascii="GHEA Grapalat" w:hAnsi="GHEA Grapalat"/>
          <w:b/>
          <w:sz w:val="24"/>
          <w:szCs w:val="24"/>
        </w:rPr>
        <w:t xml:space="preserve">л. М. </w:t>
      </w:r>
      <w:proofErr w:type="spellStart"/>
      <w:r w:rsidR="00EA739A" w:rsidRPr="00EA739A">
        <w:rPr>
          <w:rFonts w:ascii="GHEA Grapalat" w:hAnsi="GHEA Grapalat"/>
          <w:b/>
          <w:sz w:val="24"/>
          <w:szCs w:val="24"/>
        </w:rPr>
        <w:t>Гераци</w:t>
      </w:r>
      <w:proofErr w:type="spellEnd"/>
      <w:r w:rsidR="00EA739A" w:rsidRPr="00EA739A">
        <w:rPr>
          <w:rFonts w:ascii="GHEA Grapalat" w:hAnsi="GHEA Grapalat"/>
          <w:b/>
          <w:sz w:val="24"/>
          <w:szCs w:val="24"/>
        </w:rPr>
        <w:t xml:space="preserve">, 12 </w:t>
      </w:r>
      <w:r w:rsidRPr="00EA739A">
        <w:rPr>
          <w:rFonts w:ascii="GHEA Grapalat" w:hAnsi="GHEA Grapalat"/>
          <w:b/>
          <w:sz w:val="24"/>
          <w:szCs w:val="24"/>
        </w:rPr>
        <w:t xml:space="preserve">не позднее, чем </w:t>
      </w:r>
      <w:r w:rsidR="00EA739A" w:rsidRPr="00EA739A">
        <w:rPr>
          <w:rFonts w:ascii="GHEA Grapalat" w:hAnsi="GHEA Grapalat"/>
          <w:b/>
          <w:sz w:val="24"/>
          <w:szCs w:val="24"/>
        </w:rPr>
        <w:t>10:30</w:t>
      </w:r>
      <w:r w:rsidRPr="00EA739A">
        <w:rPr>
          <w:rFonts w:ascii="GHEA Grapalat" w:hAnsi="GHEA Grapalat"/>
          <w:b/>
          <w:sz w:val="24"/>
          <w:szCs w:val="24"/>
        </w:rPr>
        <w:t xml:space="preserve"> часов </w:t>
      </w:r>
      <w:r w:rsidR="00EA739A" w:rsidRPr="00EA739A">
        <w:rPr>
          <w:rFonts w:ascii="GHEA Grapalat" w:hAnsi="GHEA Grapalat"/>
          <w:b/>
          <w:sz w:val="24"/>
          <w:szCs w:val="24"/>
        </w:rPr>
        <w:t>07</w:t>
      </w:r>
      <w:r w:rsidRPr="00EA739A">
        <w:rPr>
          <w:rFonts w:ascii="GHEA Grapalat" w:hAnsi="GHEA Grapalat"/>
          <w:b/>
          <w:sz w:val="24"/>
          <w:szCs w:val="24"/>
        </w:rPr>
        <w:t>-го</w:t>
      </w:r>
      <w:r>
        <w:rPr>
          <w:rFonts w:ascii="GHEA Grapalat" w:hAnsi="GHEA Grapalat"/>
          <w:sz w:val="24"/>
          <w:szCs w:val="24"/>
        </w:rPr>
        <w:t xml:space="preserve"> дня с даты опубликования в бюллетене объявления и приглашения на настоящую процедуру. </w:t>
      </w:r>
    </w:p>
    <w:p w:rsidR="000371A2" w:rsidRDefault="000371A2" w:rsidP="00F21B8F">
      <w:pPr>
        <w:pStyle w:val="23"/>
        <w:widowControl w:val="0"/>
        <w:tabs>
          <w:tab w:val="left" w:pos="1134"/>
        </w:tabs>
        <w:spacing w:line="240" w:lineRule="auto"/>
        <w:ind w:firstLine="709"/>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proofErr w:type="spellStart"/>
      <w:r w:rsidR="00EA739A" w:rsidRPr="00EA739A">
        <w:rPr>
          <w:rFonts w:ascii="GHEA Grapalat" w:hAnsi="GHEA Grapalat"/>
          <w:b/>
          <w:sz w:val="24"/>
          <w:szCs w:val="24"/>
        </w:rPr>
        <w:t>Астгик</w:t>
      </w:r>
      <w:proofErr w:type="spellEnd"/>
      <w:r w:rsidR="00EA739A" w:rsidRPr="00EA739A">
        <w:rPr>
          <w:rFonts w:ascii="GHEA Grapalat" w:hAnsi="GHEA Grapalat"/>
          <w:b/>
          <w:sz w:val="24"/>
          <w:szCs w:val="24"/>
        </w:rPr>
        <w:t xml:space="preserve"> </w:t>
      </w:r>
      <w:proofErr w:type="spellStart"/>
      <w:r w:rsidR="00EA739A" w:rsidRPr="00EA739A">
        <w:rPr>
          <w:rFonts w:ascii="GHEA Grapalat" w:hAnsi="GHEA Grapalat"/>
          <w:b/>
          <w:sz w:val="24"/>
          <w:szCs w:val="24"/>
        </w:rPr>
        <w:t>Вирабян</w:t>
      </w:r>
      <w:proofErr w:type="spellEnd"/>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F21B8F">
      <w:pPr>
        <w:pStyle w:val="23"/>
        <w:widowControl w:val="0"/>
        <w:tabs>
          <w:tab w:val="left" w:pos="1134"/>
        </w:tabs>
        <w:spacing w:line="240" w:lineRule="auto"/>
        <w:ind w:firstLine="709"/>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F21B8F">
      <w:pPr>
        <w:ind w:firstLine="709"/>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w:t>
      </w:r>
      <w:r w:rsidR="00EA739A">
        <w:rPr>
          <w:rFonts w:ascii="GHEA Grapalat" w:hAnsi="GHEA Grapalat"/>
        </w:rPr>
        <w:t>с деятельности и номер телефона</w:t>
      </w:r>
      <w:r>
        <w:rPr>
          <w:rFonts w:ascii="GHEA Grapalat" w:hAnsi="GHEA Grapalat"/>
        </w:rPr>
        <w:t>, которое включает:</w:t>
      </w:r>
    </w:p>
    <w:p w:rsidR="005F25EF" w:rsidRDefault="005F25EF" w:rsidP="00F21B8F">
      <w:pPr>
        <w:ind w:firstLine="709"/>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F21B8F">
      <w:pPr>
        <w:ind w:firstLine="709"/>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F21B8F">
      <w:pPr>
        <w:ind w:firstLine="709"/>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F21B8F">
      <w:pPr>
        <w:ind w:firstLine="709"/>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F21B8F">
      <w:pPr>
        <w:pStyle w:val="norm"/>
        <w:widowControl w:val="0"/>
        <w:tabs>
          <w:tab w:val="left" w:pos="1134"/>
        </w:tabs>
        <w:spacing w:line="240" w:lineRule="auto"/>
        <w:contextualSpacing/>
        <w:rPr>
          <w:rFonts w:ascii="GHEA Grapalat" w:hAnsi="GHEA Grapalat"/>
        </w:rPr>
      </w:pPr>
      <w:proofErr w:type="spellStart"/>
      <w:r w:rsidRPr="00985FFB">
        <w:rPr>
          <w:rFonts w:ascii="GHEA Grapalat" w:hAnsi="GHEA Grapalat"/>
          <w:sz w:val="24"/>
          <w:szCs w:val="24"/>
        </w:rPr>
        <w:t>д</w:t>
      </w:r>
      <w:proofErr w:type="spellEnd"/>
      <w:r w:rsidRPr="00985FFB">
        <w:rPr>
          <w:rFonts w:ascii="GHEA Grapalat" w:hAnsi="GHEA Grapalat"/>
          <w:sz w:val="24"/>
          <w:szCs w:val="24"/>
        </w:rPr>
        <w:t xml:space="preserve">)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6C3115" w:rsidRPr="00EA739A" w:rsidRDefault="008E58A2" w:rsidP="00EA739A">
      <w:pPr>
        <w:pStyle w:val="norm"/>
        <w:widowControl w:val="0"/>
        <w:tabs>
          <w:tab w:val="left" w:pos="1134"/>
        </w:tabs>
        <w:spacing w:line="240" w:lineRule="auto"/>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EA739A" w:rsidP="00F21B8F">
      <w:pPr>
        <w:pStyle w:val="norm"/>
        <w:widowControl w:val="0"/>
        <w:tabs>
          <w:tab w:val="left" w:pos="1134"/>
        </w:tabs>
        <w:spacing w:line="240" w:lineRule="auto"/>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EA739A" w:rsidP="00F21B8F">
      <w:pPr>
        <w:pStyle w:val="norm"/>
        <w:widowControl w:val="0"/>
        <w:tabs>
          <w:tab w:val="left" w:pos="1134"/>
        </w:tabs>
        <w:spacing w:line="240" w:lineRule="auto"/>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F21B8F">
      <w:pPr>
        <w:ind w:firstLine="709"/>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F21B8F">
      <w:pPr>
        <w:ind w:firstLine="709"/>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F21B8F">
      <w:pPr>
        <w:pStyle w:val="norm"/>
        <w:widowControl w:val="0"/>
        <w:spacing w:line="240" w:lineRule="auto"/>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460A20">
      <w:pPr>
        <w:widowControl w:val="0"/>
        <w:tabs>
          <w:tab w:val="left" w:pos="1134"/>
        </w:tabs>
        <w:ind w:firstLine="709"/>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460A20">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460A20">
      <w:pPr>
        <w:pStyle w:val="norm"/>
        <w:widowControl w:val="0"/>
        <w:spacing w:line="240" w:lineRule="auto"/>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Default="00BC1D1C" w:rsidP="00460A20">
      <w:pPr>
        <w:pStyle w:val="norm"/>
        <w:widowControl w:val="0"/>
        <w:spacing w:line="240" w:lineRule="auto"/>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Pr>
          <w:rFonts w:ascii="GHEA Grapalat" w:hAnsi="GHEA Grapalat"/>
          <w:sz w:val="24"/>
          <w:szCs w:val="24"/>
        </w:rPr>
        <w:t>ВС</w:t>
      </w:r>
      <w:proofErr w:type="gramEnd"/>
      <w:r>
        <w:rPr>
          <w:rFonts w:ascii="GHEA Grapalat" w:hAnsi="GHEA Grapalat"/>
          <w:sz w:val="24"/>
          <w:szCs w:val="24"/>
        </w:rPr>
        <w:t>= ЦУ/</w:t>
      </w:r>
      <w:proofErr w:type="spellStart"/>
      <w:r>
        <w:rPr>
          <w:rFonts w:ascii="GHEA Grapalat" w:hAnsi="GHEA Grapalat"/>
          <w:sz w:val="24"/>
          <w:szCs w:val="24"/>
        </w:rPr>
        <w:t>С</w:t>
      </w:r>
      <w:r w:rsidR="007861DD">
        <w:rPr>
          <w:rFonts w:ascii="GHEA Grapalat" w:hAnsi="GHEA Grapalat"/>
          <w:sz w:val="24"/>
          <w:szCs w:val="24"/>
        </w:rPr>
        <w:t>ц</w:t>
      </w:r>
      <w:r>
        <w:rPr>
          <w:rFonts w:ascii="GHEA Grapalat" w:hAnsi="GHEA Grapalat"/>
          <w:sz w:val="24"/>
          <w:szCs w:val="24"/>
        </w:rPr>
        <w:t>xУxК</w:t>
      </w:r>
      <w:proofErr w:type="spellEnd"/>
      <w:r w:rsidR="007861DD">
        <w:rPr>
          <w:rFonts w:ascii="GHEA Grapalat" w:hAnsi="GHEA Grapalat"/>
          <w:sz w:val="24"/>
          <w:szCs w:val="24"/>
        </w:rPr>
        <w:t>, где:</w:t>
      </w:r>
    </w:p>
    <w:p w:rsidR="00BC1D1C" w:rsidRDefault="00BC1D1C" w:rsidP="00460A20">
      <w:pPr>
        <w:pStyle w:val="norm"/>
        <w:widowControl w:val="0"/>
        <w:spacing w:line="240" w:lineRule="auto"/>
        <w:contextualSpacing/>
        <w:rPr>
          <w:rFonts w:ascii="GHEA Grapalat" w:hAnsi="GHEA Grapalat"/>
          <w:sz w:val="24"/>
          <w:szCs w:val="24"/>
        </w:rPr>
      </w:pPr>
      <w:proofErr w:type="spellStart"/>
      <w:r>
        <w:rPr>
          <w:rFonts w:ascii="GHEA Grapalat" w:hAnsi="GHEA Grapalat"/>
          <w:sz w:val="24"/>
          <w:szCs w:val="24"/>
        </w:rPr>
        <w:t>ВС-сумма</w:t>
      </w:r>
      <w:proofErr w:type="spellEnd"/>
      <w:r>
        <w:rPr>
          <w:rFonts w:ascii="GHEA Grapalat" w:hAnsi="GHEA Grapalat"/>
          <w:sz w:val="24"/>
          <w:szCs w:val="24"/>
        </w:rPr>
        <w:t xml:space="preserve">, </w:t>
      </w:r>
      <w:proofErr w:type="gramStart"/>
      <w:r>
        <w:rPr>
          <w:rFonts w:ascii="GHEA Grapalat" w:hAnsi="GHEA Grapalat"/>
          <w:sz w:val="24"/>
          <w:szCs w:val="24"/>
        </w:rPr>
        <w:t>выплачиваемая</w:t>
      </w:r>
      <w:proofErr w:type="gramEnd"/>
      <w:r>
        <w:rPr>
          <w:rFonts w:ascii="GHEA Grapalat" w:hAnsi="GHEA Grapalat"/>
          <w:sz w:val="24"/>
          <w:szCs w:val="24"/>
        </w:rPr>
        <w:t xml:space="preserve"> за оказание отдельных видов услуг, установленных договором</w:t>
      </w:r>
      <w:r w:rsidR="00F00004">
        <w:rPr>
          <w:rFonts w:ascii="GHEA Grapalat" w:hAnsi="GHEA Grapalat"/>
          <w:sz w:val="24"/>
          <w:szCs w:val="24"/>
        </w:rPr>
        <w:t>,</w:t>
      </w:r>
    </w:p>
    <w:p w:rsidR="00BC1D1C" w:rsidRDefault="00BC1D1C" w:rsidP="00460A20">
      <w:pPr>
        <w:pStyle w:val="norm"/>
        <w:widowControl w:val="0"/>
        <w:spacing w:line="240" w:lineRule="auto"/>
        <w:contextualSpacing/>
        <w:rPr>
          <w:rFonts w:ascii="GHEA Grapalat" w:hAnsi="GHEA Grapalat"/>
          <w:sz w:val="24"/>
          <w:szCs w:val="24"/>
        </w:rPr>
      </w:pPr>
      <w:r>
        <w:rPr>
          <w:rFonts w:ascii="GHEA Grapalat" w:hAnsi="GHEA Grapalat"/>
          <w:sz w:val="24"/>
          <w:szCs w:val="24"/>
        </w:rPr>
        <w:t xml:space="preserve">ЦУ </w:t>
      </w:r>
      <w:proofErr w:type="gramStart"/>
      <w:r>
        <w:rPr>
          <w:rFonts w:ascii="GHEA Grapalat" w:hAnsi="GHEA Grapalat"/>
          <w:sz w:val="24"/>
          <w:szCs w:val="24"/>
        </w:rPr>
        <w:t>-и</w:t>
      </w:r>
      <w:proofErr w:type="gramEnd"/>
      <w:r>
        <w:rPr>
          <w:rFonts w:ascii="GHEA Grapalat" w:hAnsi="GHEA Grapalat"/>
          <w:sz w:val="24"/>
          <w:szCs w:val="24"/>
        </w:rPr>
        <w:t xml:space="preserve">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rsidR="00BC1D1C" w:rsidRDefault="00BC1D1C" w:rsidP="00460A20">
      <w:pPr>
        <w:pStyle w:val="norm"/>
        <w:widowControl w:val="0"/>
        <w:spacing w:line="240" w:lineRule="auto"/>
        <w:contextualSpacing/>
        <w:rPr>
          <w:rFonts w:ascii="GHEA Grapalat" w:hAnsi="GHEA Grapalat"/>
          <w:sz w:val="24"/>
          <w:szCs w:val="24"/>
        </w:rPr>
      </w:pPr>
      <w:r>
        <w:rPr>
          <w:rFonts w:ascii="GHEA Grapalat" w:hAnsi="GHEA Grapalat"/>
          <w:sz w:val="24"/>
          <w:szCs w:val="24"/>
        </w:rPr>
        <w:t>С</w:t>
      </w:r>
      <w:proofErr w:type="gramStart"/>
      <w:r>
        <w:rPr>
          <w:rFonts w:ascii="GHEA Grapalat" w:hAnsi="GHEA Grapalat"/>
          <w:sz w:val="24"/>
          <w:szCs w:val="24"/>
        </w:rPr>
        <w:t>Ц-</w:t>
      </w:r>
      <w:proofErr w:type="gramEnd"/>
      <w:r>
        <w:rPr>
          <w:rFonts w:ascii="GHEA Grapalat" w:hAnsi="GHEA Grapalat"/>
          <w:sz w:val="24"/>
          <w:szCs w:val="24"/>
        </w:rPr>
        <w:t xml:space="preserve"> совокупность максимальных единиц цен, установленных для оказания услуги</w:t>
      </w:r>
      <w:r w:rsidR="00F00004">
        <w:rPr>
          <w:rFonts w:ascii="GHEA Grapalat" w:hAnsi="GHEA Grapalat"/>
          <w:sz w:val="24"/>
          <w:szCs w:val="24"/>
        </w:rPr>
        <w:t>,</w:t>
      </w:r>
    </w:p>
    <w:p w:rsidR="00BC1D1C" w:rsidRDefault="00BC1D1C" w:rsidP="00460A20">
      <w:pPr>
        <w:pStyle w:val="norm"/>
        <w:widowControl w:val="0"/>
        <w:spacing w:line="240" w:lineRule="auto"/>
        <w:contextualSpacing/>
        <w:rPr>
          <w:rFonts w:ascii="GHEA Grapalat" w:hAnsi="GHEA Grapalat"/>
          <w:sz w:val="24"/>
          <w:szCs w:val="24"/>
        </w:rPr>
      </w:pPr>
      <w:proofErr w:type="spellStart"/>
      <w:proofErr w:type="gramStart"/>
      <w:r>
        <w:rPr>
          <w:rFonts w:ascii="GHEA Grapalat" w:hAnsi="GHEA Grapalat"/>
          <w:sz w:val="24"/>
          <w:szCs w:val="24"/>
        </w:rPr>
        <w:t>У-цена</w:t>
      </w:r>
      <w:proofErr w:type="spellEnd"/>
      <w:proofErr w:type="gramEnd"/>
      <w:r>
        <w:rPr>
          <w:rFonts w:ascii="GHEA Grapalat" w:hAnsi="GHEA Grapalat"/>
          <w:sz w:val="24"/>
          <w:szCs w:val="24"/>
        </w:rPr>
        <w:t xml:space="preserve"> на максимальную единицу предоставленной услуги</w:t>
      </w:r>
      <w:r w:rsidR="00F00004">
        <w:rPr>
          <w:rFonts w:ascii="GHEA Grapalat" w:hAnsi="GHEA Grapalat"/>
          <w:sz w:val="24"/>
          <w:szCs w:val="24"/>
        </w:rPr>
        <w:t>,</w:t>
      </w:r>
    </w:p>
    <w:p w:rsidR="00BC1D1C" w:rsidRDefault="00BC1D1C" w:rsidP="00460A20">
      <w:pPr>
        <w:pStyle w:val="norm"/>
        <w:widowControl w:val="0"/>
        <w:spacing w:line="240" w:lineRule="auto"/>
        <w:contextualSpacing/>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460A20">
      <w:pPr>
        <w:pStyle w:val="norm"/>
        <w:widowControl w:val="0"/>
        <w:spacing w:line="240" w:lineRule="auto"/>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460A20">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460A20">
      <w:pPr>
        <w:pStyle w:val="norm"/>
        <w:widowControl w:val="0"/>
        <w:tabs>
          <w:tab w:val="left" w:pos="1134"/>
        </w:tabs>
        <w:spacing w:line="240" w:lineRule="auto"/>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460A20">
      <w:pPr>
        <w:pStyle w:val="norm"/>
        <w:widowControl w:val="0"/>
        <w:tabs>
          <w:tab w:val="left" w:pos="1134"/>
        </w:tabs>
        <w:spacing w:line="240" w:lineRule="auto"/>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460A20">
      <w:pPr>
        <w:pStyle w:val="norm"/>
        <w:widowControl w:val="0"/>
        <w:tabs>
          <w:tab w:val="left" w:pos="1134"/>
        </w:tabs>
        <w:spacing w:line="240" w:lineRule="auto"/>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207098" w:rsidRPr="00207098">
        <w:rPr>
          <w:rFonts w:ascii="GHEA Grapalat" w:hAnsi="GHEA Grapalat"/>
          <w:sz w:val="24"/>
          <w:szCs w:val="24"/>
        </w:rPr>
        <w:t>;</w:t>
      </w:r>
    </w:p>
    <w:p w:rsidR="00A14685" w:rsidRDefault="00A14685" w:rsidP="00460A20">
      <w:pPr>
        <w:pStyle w:val="norm"/>
        <w:widowControl w:val="0"/>
        <w:tabs>
          <w:tab w:val="left" w:pos="1134"/>
        </w:tabs>
        <w:spacing w:line="240" w:lineRule="auto"/>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460A20">
      <w:pPr>
        <w:pStyle w:val="norm"/>
        <w:widowControl w:val="0"/>
        <w:tabs>
          <w:tab w:val="left" w:pos="1134"/>
        </w:tabs>
        <w:spacing w:line="240" w:lineRule="auto"/>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460A20">
      <w:pPr>
        <w:pStyle w:val="norm"/>
        <w:widowControl w:val="0"/>
        <w:tabs>
          <w:tab w:val="left" w:pos="1134"/>
        </w:tabs>
        <w:spacing w:line="240" w:lineRule="auto"/>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460A20">
      <w:pPr>
        <w:pStyle w:val="norm"/>
        <w:widowControl w:val="0"/>
        <w:tabs>
          <w:tab w:val="left" w:pos="1134"/>
        </w:tabs>
        <w:spacing w:line="240" w:lineRule="auto"/>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460A20">
      <w:pPr>
        <w:pStyle w:val="norm"/>
        <w:widowControl w:val="0"/>
        <w:tabs>
          <w:tab w:val="left" w:pos="1134"/>
        </w:tabs>
        <w:spacing w:line="240" w:lineRule="auto"/>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416546" w:rsidRDefault="00416546" w:rsidP="00B46D58">
      <w:pPr>
        <w:widowControl w:val="0"/>
        <w:spacing w:after="160"/>
        <w:ind w:left="567" w:right="565"/>
        <w:jc w:val="center"/>
        <w:rPr>
          <w:rFonts w:ascii="GHEA Grapalat" w:hAnsi="GHEA Grapalat"/>
          <w:b/>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1A0F97">
      <w:pPr>
        <w:pStyle w:val="a3"/>
        <w:widowControl w:val="0"/>
        <w:tabs>
          <w:tab w:val="left" w:pos="1134"/>
        </w:tabs>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1A0F97">
      <w:pPr>
        <w:pStyle w:val="a3"/>
        <w:widowControl w:val="0"/>
        <w:tabs>
          <w:tab w:val="left" w:pos="1134"/>
        </w:tabs>
        <w:spacing w:line="240" w:lineRule="auto"/>
        <w:ind w:firstLine="709"/>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E1201E">
      <w:pPr>
        <w:pStyle w:val="23"/>
        <w:widowControl w:val="0"/>
        <w:tabs>
          <w:tab w:val="left" w:pos="1134"/>
        </w:tabs>
        <w:spacing w:line="240" w:lineRule="auto"/>
        <w:ind w:firstLine="709"/>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 </w:t>
      </w:r>
      <w:r w:rsidR="00AA3CB5" w:rsidRPr="0018465F">
        <w:rPr>
          <w:rFonts w:ascii="GHEA Grapalat" w:hAnsi="GHEA Grapalat"/>
          <w:b/>
          <w:sz w:val="24"/>
          <w:szCs w:val="24"/>
        </w:rPr>
        <w:t>07</w:t>
      </w:r>
      <w:r w:rsidR="00A9098A" w:rsidRPr="0018465F">
        <w:rPr>
          <w:rFonts w:ascii="GHEA Grapalat" w:hAnsi="GHEA Grapalat"/>
          <w:b/>
          <w:sz w:val="24"/>
          <w:szCs w:val="24"/>
        </w:rPr>
        <w:t xml:space="preserve">-ый день в </w:t>
      </w:r>
      <w:r w:rsidR="0018465F" w:rsidRPr="0018465F">
        <w:rPr>
          <w:rFonts w:ascii="GHEA Grapalat" w:hAnsi="GHEA Grapalat"/>
          <w:b/>
          <w:sz w:val="24"/>
          <w:szCs w:val="24"/>
        </w:rPr>
        <w:t>10:30</w:t>
      </w:r>
      <w:r w:rsidR="00A9098A" w:rsidRPr="0018465F">
        <w:rPr>
          <w:rFonts w:ascii="GHEA Grapalat" w:hAnsi="GHEA Grapalat"/>
          <w:b/>
          <w:sz w:val="24"/>
          <w:szCs w:val="24"/>
        </w:rPr>
        <w:t xml:space="preserve"> </w:t>
      </w:r>
      <w:r w:rsidR="00A9098A" w:rsidRPr="00AD29CE">
        <w:rPr>
          <w:rFonts w:ascii="GHEA Grapalat" w:hAnsi="GHEA Grapalat"/>
          <w:sz w:val="24"/>
          <w:szCs w:val="24"/>
        </w:rPr>
        <w:t xml:space="preserve">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E1201E">
      <w:pPr>
        <w:widowControl w:val="0"/>
        <w:ind w:firstLine="709"/>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E1201E">
      <w:pPr>
        <w:widowControl w:val="0"/>
        <w:ind w:firstLine="709"/>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E1201E">
      <w:pPr>
        <w:widowControl w:val="0"/>
        <w:tabs>
          <w:tab w:val="left" w:pos="1134"/>
        </w:tabs>
        <w:ind w:firstLine="709"/>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E1201E">
      <w:pPr>
        <w:widowControl w:val="0"/>
        <w:tabs>
          <w:tab w:val="left" w:pos="1134"/>
        </w:tabs>
        <w:ind w:firstLine="709"/>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E1201E">
      <w:pPr>
        <w:widowControl w:val="0"/>
        <w:tabs>
          <w:tab w:val="left" w:pos="1134"/>
        </w:tabs>
        <w:ind w:firstLine="709"/>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E1201E">
      <w:pPr>
        <w:widowControl w:val="0"/>
        <w:tabs>
          <w:tab w:val="left" w:pos="1134"/>
        </w:tabs>
        <w:ind w:firstLine="709"/>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E1201E">
      <w:pPr>
        <w:widowControl w:val="0"/>
        <w:tabs>
          <w:tab w:val="left" w:pos="1134"/>
        </w:tabs>
        <w:ind w:firstLine="709"/>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E1201E">
      <w:pPr>
        <w:widowControl w:val="0"/>
        <w:ind w:firstLine="709"/>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E1201E">
      <w:pPr>
        <w:widowControl w:val="0"/>
        <w:ind w:firstLine="709"/>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E1201E">
      <w:pPr>
        <w:pStyle w:val="23"/>
        <w:widowControl w:val="0"/>
        <w:tabs>
          <w:tab w:val="left" w:pos="1134"/>
        </w:tabs>
        <w:spacing w:line="240" w:lineRule="auto"/>
        <w:ind w:firstLine="709"/>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E1201E">
      <w:pPr>
        <w:pStyle w:val="a3"/>
        <w:widowControl w:val="0"/>
        <w:tabs>
          <w:tab w:val="left" w:pos="1134"/>
        </w:tabs>
        <w:spacing w:line="240" w:lineRule="auto"/>
        <w:ind w:firstLine="709"/>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18465F">
        <w:rPr>
          <w:rFonts w:ascii="GHEA Grapalat" w:hAnsi="GHEA Grapalat"/>
          <w:i w:val="0"/>
          <w:sz w:val="24"/>
          <w:szCs w:val="24"/>
        </w:rPr>
        <w:t xml:space="preserve">, </w:t>
      </w:r>
      <w:r w:rsidR="0018465F" w:rsidRPr="00E063D7">
        <w:rPr>
          <w:rFonts w:ascii="GHEA Grapalat" w:hAnsi="GHEA Grapalat"/>
          <w:b/>
          <w:i w:val="0"/>
          <w:sz w:val="22"/>
          <w:szCs w:val="22"/>
        </w:rPr>
        <w:t>установленному Центральным банком Армении на момент вскрытия заявок</w:t>
      </w:r>
      <w:r w:rsidR="0018465F">
        <w:rPr>
          <w:rFonts w:ascii="GHEA Grapalat" w:hAnsi="GHEA Grapalat"/>
          <w:b/>
          <w:i w:val="0"/>
          <w:sz w:val="22"/>
          <w:szCs w:val="22"/>
        </w:rPr>
        <w:t>.</w:t>
      </w:r>
    </w:p>
    <w:p w:rsidR="00096865" w:rsidRPr="009044F1" w:rsidRDefault="00FD2748" w:rsidP="00E1201E">
      <w:pPr>
        <w:pStyle w:val="a3"/>
        <w:widowControl w:val="0"/>
        <w:tabs>
          <w:tab w:val="left" w:pos="1134"/>
        </w:tabs>
        <w:spacing w:line="240" w:lineRule="auto"/>
        <w:ind w:firstLine="709"/>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E1201E">
      <w:pPr>
        <w:pStyle w:val="a3"/>
        <w:widowControl w:val="0"/>
        <w:tabs>
          <w:tab w:val="left" w:pos="1134"/>
        </w:tabs>
        <w:spacing w:line="240" w:lineRule="auto"/>
        <w:ind w:firstLine="709"/>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proofErr w:type="gramStart"/>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roofErr w:type="gramEnd"/>
    </w:p>
    <w:p w:rsidR="00096865" w:rsidRPr="009044F1" w:rsidDel="00992C40" w:rsidRDefault="00096865" w:rsidP="00E1201E">
      <w:pPr>
        <w:pStyle w:val="23"/>
        <w:widowControl w:val="0"/>
        <w:tabs>
          <w:tab w:val="left" w:pos="1134"/>
        </w:tabs>
        <w:spacing w:line="240" w:lineRule="auto"/>
        <w:ind w:firstLine="709"/>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E1201E">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w:t>
      </w:r>
      <w:r w:rsidR="00DF2E0C">
        <w:rPr>
          <w:rFonts w:ascii="GHEA Grapalat" w:hAnsi="GHEA Grapalat"/>
          <w:sz w:val="24"/>
          <w:szCs w:val="24"/>
        </w:rPr>
        <w:t xml:space="preserve"> закупки</w:t>
      </w:r>
      <w:r w:rsidRPr="009044F1">
        <w:rPr>
          <w:rFonts w:ascii="GHEA Grapalat" w:hAnsi="GHEA Grapalat"/>
          <w:sz w:val="24"/>
          <w:szCs w:val="24"/>
        </w:rPr>
        <w:t xml:space="preserve">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E1201E">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E1201E">
      <w:pPr>
        <w:pStyle w:val="norm"/>
        <w:widowControl w:val="0"/>
        <w:tabs>
          <w:tab w:val="left" w:pos="1134"/>
        </w:tabs>
        <w:spacing w:line="240" w:lineRule="auto"/>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E1201E">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E1201E">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E1201E">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1D13">
        <w:rPr>
          <w:rFonts w:ascii="GHEA Grapalat" w:hAnsi="GHEA Grapalat"/>
          <w:sz w:val="24"/>
          <w:szCs w:val="24"/>
        </w:rPr>
        <w:t>;</w:t>
      </w:r>
    </w:p>
    <w:p w:rsidR="006834A0" w:rsidRDefault="006834A0" w:rsidP="00E1201E">
      <w:pPr>
        <w:pStyle w:val="norm"/>
        <w:widowControl w:val="0"/>
        <w:tabs>
          <w:tab w:val="left" w:pos="1134"/>
        </w:tabs>
        <w:spacing w:line="240" w:lineRule="auto"/>
        <w:contextualSpacing/>
        <w:rPr>
          <w:rFonts w:ascii="GHEA Grapalat" w:hAnsi="GHEA Grapalat"/>
          <w:sz w:val="24"/>
          <w:szCs w:val="24"/>
        </w:rPr>
      </w:pPr>
      <w:proofErr w:type="gramStart"/>
      <w:r w:rsidRPr="009044F1">
        <w:rPr>
          <w:rFonts w:ascii="GHEA Grapalat" w:hAnsi="GHEA Grapalat"/>
          <w:sz w:val="24"/>
          <w:szCs w:val="24"/>
        </w:rPr>
        <w:t>е.</w:t>
      </w:r>
      <w:r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 цены превышают цену закупк</w:t>
      </w:r>
      <w:r w:rsidR="00B9461C">
        <w:rPr>
          <w:rFonts w:ascii="GHEA Grapalat" w:hAnsi="GHEA Grapalat"/>
          <w:sz w:val="24"/>
          <w:szCs w:val="24"/>
        </w:rPr>
        <w:t>и</w:t>
      </w:r>
      <w:r w:rsidRPr="009044F1">
        <w:rPr>
          <w:rFonts w:ascii="GHEA Grapalat" w:hAnsi="GHEA Grapalat"/>
          <w:sz w:val="24"/>
          <w:szCs w:val="24"/>
        </w:rPr>
        <w:t>,</w:t>
      </w:r>
      <w:r w:rsidRPr="000811C1">
        <w:rPr>
          <w:rFonts w:ascii="GHEA Grapalat" w:hAnsi="GHEA Grapalat"/>
          <w:sz w:val="24"/>
          <w:szCs w:val="24"/>
        </w:rPr>
        <w:t xml:space="preserve"> </w:t>
      </w:r>
      <w:r>
        <w:rPr>
          <w:rFonts w:ascii="GHEA Grapalat" w:hAnsi="GHEA Grapalat"/>
          <w:sz w:val="24"/>
          <w:szCs w:val="24"/>
        </w:rPr>
        <w:t xml:space="preserve">то </w:t>
      </w:r>
      <w:r w:rsidRPr="008F2148">
        <w:rPr>
          <w:rFonts w:ascii="GHEA Grapalat" w:hAnsi="GHEA Grapalat"/>
          <w:sz w:val="24"/>
          <w:szCs w:val="24"/>
        </w:rPr>
        <w:t xml:space="preserve">оценочная комиссия может объявить </w:t>
      </w:r>
      <w:r>
        <w:rPr>
          <w:rFonts w:ascii="GHEA Grapalat" w:hAnsi="GHEA Grapalat"/>
          <w:sz w:val="24"/>
          <w:szCs w:val="24"/>
        </w:rPr>
        <w:t>отобранным</w:t>
      </w:r>
      <w:r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Pr="00A644AB">
        <w:rPr>
          <w:rFonts w:ascii="GHEA Grapalat" w:hAnsi="GHEA Grapalat"/>
          <w:sz w:val="24"/>
          <w:szCs w:val="24"/>
        </w:rPr>
        <w:t xml:space="preserve"> </w:t>
      </w:r>
      <w:r w:rsidRPr="000811C1">
        <w:rPr>
          <w:rFonts w:ascii="GHEA Grapalat" w:hAnsi="GHEA Grapalat"/>
          <w:sz w:val="24"/>
          <w:szCs w:val="24"/>
        </w:rPr>
        <w:t xml:space="preserve">права и обязанности сторон, предусмотренные </w:t>
      </w:r>
      <w:r w:rsidR="009C42C7" w:rsidRPr="004F2C09">
        <w:rPr>
          <w:rFonts w:ascii="GHEA Grapalat" w:hAnsi="GHEA Grapalat"/>
          <w:sz w:val="24"/>
          <w:szCs w:val="24"/>
        </w:rPr>
        <w:t>заключаемым с последним договором</w:t>
      </w:r>
      <w:r w:rsidR="009C42C7" w:rsidRPr="000811C1">
        <w:rPr>
          <w:rFonts w:ascii="GHEA Grapalat" w:hAnsi="GHEA Grapalat"/>
          <w:sz w:val="24"/>
          <w:szCs w:val="24"/>
        </w:rPr>
        <w:t xml:space="preserve">, вступают в силу в случае </w:t>
      </w:r>
      <w:proofErr w:type="spellStart"/>
      <w:r w:rsidR="009C42C7" w:rsidRPr="000811C1">
        <w:rPr>
          <w:rFonts w:ascii="GHEA Grapalat" w:hAnsi="GHEA Grapalat"/>
          <w:sz w:val="24"/>
          <w:szCs w:val="24"/>
        </w:rPr>
        <w:t>предусмотрения</w:t>
      </w:r>
      <w:proofErr w:type="spellEnd"/>
      <w:r w:rsidR="009C42C7" w:rsidRPr="000811C1">
        <w:rPr>
          <w:rFonts w:ascii="GHEA Grapalat" w:hAnsi="GHEA Grapalat"/>
          <w:sz w:val="24"/>
          <w:szCs w:val="24"/>
        </w:rPr>
        <w:t xml:space="preserve"> дополнительных финансовых средств в размере</w:t>
      </w:r>
      <w:r w:rsidR="009C42C7">
        <w:rPr>
          <w:rFonts w:ascii="GHEA Grapalat" w:hAnsi="GHEA Grapalat"/>
          <w:sz w:val="24"/>
          <w:szCs w:val="24"/>
        </w:rPr>
        <w:t xml:space="preserve"> цены, превышающей</w:t>
      </w:r>
      <w:r w:rsidR="009C42C7" w:rsidRPr="000811C1">
        <w:rPr>
          <w:rFonts w:ascii="GHEA Grapalat" w:hAnsi="GHEA Grapalat"/>
          <w:sz w:val="24"/>
          <w:szCs w:val="24"/>
        </w:rPr>
        <w:t xml:space="preserve"> цену</w:t>
      </w:r>
      <w:r w:rsidR="009C42C7">
        <w:rPr>
          <w:rFonts w:ascii="GHEA Grapalat" w:hAnsi="GHEA Grapalat"/>
          <w:sz w:val="24"/>
          <w:szCs w:val="24"/>
        </w:rPr>
        <w:t xml:space="preserve"> закупки</w:t>
      </w:r>
      <w:proofErr w:type="gramEnd"/>
      <w:r w:rsidR="009C42C7" w:rsidRPr="000811C1">
        <w:rPr>
          <w:rFonts w:ascii="GHEA Grapalat" w:hAnsi="GHEA Grapalat"/>
          <w:sz w:val="24"/>
          <w:szCs w:val="24"/>
        </w:rPr>
        <w:t xml:space="preserve"> и заключения </w:t>
      </w:r>
      <w:r w:rsidR="009C42C7" w:rsidRPr="004F2C09">
        <w:rPr>
          <w:rFonts w:ascii="GHEA Grapalat" w:hAnsi="GHEA Grapalat"/>
          <w:sz w:val="24"/>
          <w:szCs w:val="24"/>
        </w:rPr>
        <w:t xml:space="preserve">на этой основе </w:t>
      </w:r>
      <w:r w:rsidR="009C42C7" w:rsidRPr="000811C1">
        <w:rPr>
          <w:rFonts w:ascii="GHEA Grapalat" w:hAnsi="GHEA Grapalat"/>
          <w:sz w:val="24"/>
          <w:szCs w:val="24"/>
        </w:rPr>
        <w:t xml:space="preserve">соглашения между </w:t>
      </w:r>
      <w:proofErr w:type="spellStart"/>
      <w:r w:rsidR="009C42C7" w:rsidRPr="000811C1">
        <w:rPr>
          <w:rFonts w:ascii="GHEA Grapalat" w:hAnsi="GHEA Grapalat"/>
          <w:sz w:val="24"/>
          <w:szCs w:val="24"/>
        </w:rPr>
        <w:t>сторонами</w:t>
      </w:r>
      <w:proofErr w:type="gramStart"/>
      <w:r w:rsidR="009C42C7" w:rsidRPr="000811C1">
        <w:rPr>
          <w:rFonts w:ascii="GHEA Grapalat" w:hAnsi="GHEA Grapalat"/>
          <w:sz w:val="24"/>
          <w:szCs w:val="24"/>
        </w:rPr>
        <w:t>.</w:t>
      </w:r>
      <w:r w:rsidRPr="000811C1">
        <w:rPr>
          <w:rFonts w:ascii="GHEA Grapalat" w:hAnsi="GHEA Grapalat"/>
          <w:sz w:val="24"/>
          <w:szCs w:val="24"/>
        </w:rPr>
        <w:t>П</w:t>
      </w:r>
      <w:proofErr w:type="gramEnd"/>
      <w:r w:rsidRPr="000811C1">
        <w:rPr>
          <w:rFonts w:ascii="GHEA Grapalat" w:hAnsi="GHEA Grapalat"/>
          <w:sz w:val="24"/>
          <w:szCs w:val="24"/>
        </w:rPr>
        <w:t>ри</w:t>
      </w:r>
      <w:proofErr w:type="spellEnd"/>
      <w:r w:rsidRPr="000811C1">
        <w:rPr>
          <w:rFonts w:ascii="GHEA Grapalat" w:hAnsi="GHEA Grapalat"/>
          <w:sz w:val="24"/>
          <w:szCs w:val="24"/>
        </w:rPr>
        <w:t xml:space="preserve"> этом соглашение заключается в течение </w:t>
      </w:r>
      <w:r>
        <w:rPr>
          <w:rFonts w:ascii="GHEA Grapalat" w:hAnsi="GHEA Grapalat"/>
          <w:sz w:val="24"/>
          <w:szCs w:val="24"/>
        </w:rPr>
        <w:t>пятнадцати</w:t>
      </w:r>
      <w:r w:rsidRPr="000811C1">
        <w:rPr>
          <w:rFonts w:ascii="GHEA Grapalat" w:hAnsi="GHEA Grapalat"/>
          <w:sz w:val="24"/>
          <w:szCs w:val="24"/>
        </w:rPr>
        <w:t xml:space="preserve"> рабочих дней после </w:t>
      </w:r>
      <w:proofErr w:type="spellStart"/>
      <w:r w:rsidRPr="000811C1">
        <w:rPr>
          <w:rFonts w:ascii="GHEA Grapalat" w:hAnsi="GHEA Grapalat"/>
          <w:sz w:val="24"/>
          <w:szCs w:val="24"/>
        </w:rPr>
        <w:t>предусмотрения</w:t>
      </w:r>
      <w:proofErr w:type="spellEnd"/>
      <w:r w:rsidRPr="000811C1">
        <w:rPr>
          <w:rFonts w:ascii="GHEA Grapalat" w:hAnsi="GHEA Grapalat"/>
          <w:sz w:val="24"/>
          <w:szCs w:val="24"/>
        </w:rPr>
        <w:t xml:space="preserve"> дополнительных финансовых средств с продлением сроков </w:t>
      </w:r>
      <w:r>
        <w:rPr>
          <w:rFonts w:ascii="GHEA Grapalat" w:hAnsi="GHEA Grapalat"/>
          <w:sz w:val="24"/>
          <w:szCs w:val="24"/>
        </w:rPr>
        <w:t>предоставления услуг</w:t>
      </w:r>
      <w:r w:rsidRPr="00356BF3">
        <w:rPr>
          <w:rFonts w:ascii="GHEA Grapalat" w:hAnsi="GHEA Grapalat"/>
          <w:sz w:val="24"/>
          <w:szCs w:val="24"/>
        </w:rPr>
        <w:t xml:space="preserve"> н</w:t>
      </w:r>
      <w:r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 xml:space="preserve">Договор, заключенный в соответствии с настоящим абзацем, расторгается, если в течение </w:t>
      </w:r>
      <w:r>
        <w:rPr>
          <w:rFonts w:ascii="GHEA Grapalat" w:hAnsi="GHEA Grapalat"/>
          <w:sz w:val="24"/>
          <w:szCs w:val="24"/>
        </w:rPr>
        <w:t>шестидесяти</w:t>
      </w:r>
      <w:r w:rsidRPr="00235D56">
        <w:rPr>
          <w:rFonts w:ascii="GHEA Grapalat" w:hAnsi="GHEA Grapalat"/>
          <w:sz w:val="24"/>
          <w:szCs w:val="24"/>
        </w:rPr>
        <w:t xml:space="preserve"> календарных дней, следующих за заключением</w:t>
      </w:r>
      <w:r w:rsidRPr="0039134D">
        <w:rPr>
          <w:rFonts w:ascii="GHEA Grapalat" w:hAnsi="GHEA Grapalat"/>
          <w:sz w:val="24"/>
          <w:szCs w:val="24"/>
        </w:rPr>
        <w:t xml:space="preserve"> </w:t>
      </w:r>
      <w:r>
        <w:rPr>
          <w:rFonts w:ascii="GHEA Grapalat" w:hAnsi="GHEA Grapalat"/>
          <w:sz w:val="24"/>
          <w:szCs w:val="24"/>
        </w:rPr>
        <w:t xml:space="preserve">договора, </w:t>
      </w:r>
      <w:r w:rsidRPr="00235D56">
        <w:rPr>
          <w:rFonts w:ascii="GHEA Grapalat" w:hAnsi="GHEA Grapalat"/>
          <w:sz w:val="24"/>
          <w:szCs w:val="24"/>
        </w:rPr>
        <w:t>дополнительные финансовые средства</w:t>
      </w:r>
      <w:r w:rsidRPr="00EC09B0">
        <w:rPr>
          <w:rFonts w:ascii="GHEA Grapalat" w:hAnsi="GHEA Grapalat"/>
          <w:sz w:val="24"/>
          <w:szCs w:val="24"/>
        </w:rPr>
        <w:t xml:space="preserve"> </w:t>
      </w:r>
      <w:r>
        <w:rPr>
          <w:rFonts w:ascii="GHEA Grapalat" w:hAnsi="GHEA Grapalat"/>
          <w:sz w:val="24"/>
          <w:szCs w:val="24"/>
        </w:rPr>
        <w:t>не предусматриваются.</w:t>
      </w:r>
    </w:p>
    <w:p w:rsidR="00AE1E6B" w:rsidRDefault="00AE1E6B" w:rsidP="00E1201E">
      <w:pPr>
        <w:pStyle w:val="norm"/>
        <w:widowControl w:val="0"/>
        <w:tabs>
          <w:tab w:val="left" w:pos="1134"/>
        </w:tabs>
        <w:spacing w:line="240" w:lineRule="auto"/>
        <w:contextualSpacing/>
        <w:rPr>
          <w:rFonts w:ascii="GHEA Grapalat" w:hAnsi="GHEA Grapalat"/>
          <w:sz w:val="24"/>
          <w:szCs w:val="24"/>
        </w:rPr>
      </w:pPr>
      <w:r w:rsidRPr="007E7A22">
        <w:rPr>
          <w:rFonts w:ascii="GHEA Grapalat" w:hAnsi="GHEA Grapalat"/>
          <w:sz w:val="24"/>
          <w:szCs w:val="24"/>
        </w:rPr>
        <w:t>Требования настоящего абзаца не применяются в случае, когда заявка подана одн</w:t>
      </w:r>
      <w:r>
        <w:rPr>
          <w:rFonts w:ascii="GHEA Grapalat" w:hAnsi="GHEA Grapalat"/>
          <w:sz w:val="24"/>
          <w:szCs w:val="24"/>
        </w:rPr>
        <w:t xml:space="preserve">им </w:t>
      </w:r>
      <w:r w:rsidRPr="007E7A22">
        <w:rPr>
          <w:rFonts w:ascii="GHEA Grapalat" w:hAnsi="GHEA Grapalat"/>
          <w:sz w:val="24"/>
          <w:szCs w:val="24"/>
        </w:rPr>
        <w:t>участник</w:t>
      </w:r>
      <w:r>
        <w:rPr>
          <w:rFonts w:ascii="GHEA Grapalat" w:hAnsi="GHEA Grapalat"/>
          <w:sz w:val="24"/>
          <w:szCs w:val="24"/>
        </w:rPr>
        <w:t>ом</w:t>
      </w:r>
      <w:r w:rsidRPr="007E7A22">
        <w:rPr>
          <w:rFonts w:ascii="GHEA Grapalat" w:hAnsi="GHEA Grapalat"/>
          <w:sz w:val="24"/>
          <w:szCs w:val="24"/>
        </w:rPr>
        <w:t xml:space="preserve"> или </w:t>
      </w:r>
      <w:r>
        <w:rPr>
          <w:rFonts w:ascii="GHEA Grapalat" w:hAnsi="GHEA Grapalat"/>
          <w:sz w:val="24"/>
          <w:szCs w:val="24"/>
        </w:rPr>
        <w:t xml:space="preserve">по </w:t>
      </w:r>
      <w:r w:rsidRPr="007E7A22">
        <w:rPr>
          <w:rFonts w:ascii="GHEA Grapalat" w:hAnsi="GHEA Grapalat"/>
          <w:sz w:val="24"/>
          <w:szCs w:val="24"/>
        </w:rPr>
        <w:t>требованиям приглашения удовлетворительно оценена заявка только одного участника</w:t>
      </w:r>
      <w:r>
        <w:rPr>
          <w:rFonts w:ascii="GHEA Grapalat" w:hAnsi="GHEA Grapalat"/>
          <w:sz w:val="24"/>
          <w:szCs w:val="24"/>
        </w:rPr>
        <w:t>.</w:t>
      </w:r>
    </w:p>
    <w:p w:rsidR="009B6D58" w:rsidRPr="009044F1" w:rsidRDefault="003572EA" w:rsidP="00E1201E">
      <w:pPr>
        <w:pStyle w:val="norm"/>
        <w:widowControl w:val="0"/>
        <w:tabs>
          <w:tab w:val="left" w:pos="1134"/>
        </w:tabs>
        <w:spacing w:line="240" w:lineRule="auto"/>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закупк</w:t>
      </w:r>
      <w:r w:rsidR="00B31341">
        <w:rPr>
          <w:rFonts w:ascii="GHEA Grapalat" w:hAnsi="GHEA Grapalat"/>
          <w:sz w:val="24"/>
          <w:szCs w:val="24"/>
        </w:rPr>
        <w:t>и</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E1201E">
      <w:pPr>
        <w:widowControl w:val="0"/>
        <w:tabs>
          <w:tab w:val="left" w:pos="1134"/>
        </w:tabs>
        <w:ind w:firstLine="709"/>
        <w:contextualSpacing/>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E1201E">
      <w:pPr>
        <w:pStyle w:val="norm"/>
        <w:widowControl w:val="0"/>
        <w:tabs>
          <w:tab w:val="left" w:pos="1134"/>
        </w:tabs>
        <w:spacing w:line="240" w:lineRule="auto"/>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E1201E">
      <w:pPr>
        <w:pStyle w:val="norm"/>
        <w:widowControl w:val="0"/>
        <w:tabs>
          <w:tab w:val="left" w:pos="1134"/>
        </w:tabs>
        <w:spacing w:line="240" w:lineRule="auto"/>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E1201E">
      <w:pPr>
        <w:pStyle w:val="norm"/>
        <w:widowControl w:val="0"/>
        <w:tabs>
          <w:tab w:val="left" w:pos="1276"/>
        </w:tabs>
        <w:spacing w:line="240" w:lineRule="auto"/>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E1201E">
      <w:pPr>
        <w:pStyle w:val="23"/>
        <w:widowControl w:val="0"/>
        <w:tabs>
          <w:tab w:val="left" w:pos="1276"/>
        </w:tabs>
        <w:spacing w:line="240" w:lineRule="auto"/>
        <w:ind w:firstLine="709"/>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E46770" w:rsidRPr="00B6749E">
        <w:rPr>
          <w:rFonts w:ascii="GHEA Grapalat" w:hAnsi="GHEA Grapalat"/>
          <w:sz w:val="24"/>
          <w:szCs w:val="24"/>
        </w:rPr>
        <w:t>ю(</w:t>
      </w:r>
      <w:proofErr w:type="gramEnd"/>
      <w:r w:rsidR="00E46770" w:rsidRPr="00B6749E">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E1201E">
      <w:pPr>
        <w:pStyle w:val="23"/>
        <w:widowControl w:val="0"/>
        <w:tabs>
          <w:tab w:val="left" w:pos="1276"/>
        </w:tabs>
        <w:spacing w:line="240" w:lineRule="auto"/>
        <w:ind w:firstLine="709"/>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E1201E">
      <w:pPr>
        <w:pStyle w:val="23"/>
        <w:widowControl w:val="0"/>
        <w:tabs>
          <w:tab w:val="left" w:pos="1276"/>
        </w:tabs>
        <w:spacing w:line="240" w:lineRule="auto"/>
        <w:ind w:firstLine="709"/>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E1201E">
      <w:pPr>
        <w:pStyle w:val="23"/>
        <w:widowControl w:val="0"/>
        <w:tabs>
          <w:tab w:val="left" w:pos="1134"/>
        </w:tabs>
        <w:spacing w:line="240" w:lineRule="auto"/>
        <w:ind w:firstLine="709"/>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E1201E">
      <w:pPr>
        <w:pStyle w:val="23"/>
        <w:widowControl w:val="0"/>
        <w:tabs>
          <w:tab w:val="left" w:pos="1134"/>
        </w:tabs>
        <w:spacing w:line="240" w:lineRule="auto"/>
        <w:ind w:firstLine="709"/>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E1201E">
      <w:pPr>
        <w:widowControl w:val="0"/>
        <w:tabs>
          <w:tab w:val="left" w:pos="1276"/>
        </w:tabs>
        <w:ind w:firstLine="709"/>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 xml:space="preserve">на десятый </w:t>
      </w:r>
      <w:proofErr w:type="gramStart"/>
      <w:r w:rsidR="00BD06DB">
        <w:rPr>
          <w:rFonts w:ascii="GHEA Grapalat" w:hAnsi="GHEA Grapalat"/>
        </w:rPr>
        <w:t>день</w:t>
      </w:r>
      <w:proofErr w:type="gramEnd"/>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proofErr w:type="gramStart"/>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w:t>
      </w:r>
      <w:proofErr w:type="gramEnd"/>
      <w:r w:rsidR="00BD06DB">
        <w:rPr>
          <w:rFonts w:ascii="GHEA Grapalat" w:hAnsi="GHEA Grapalat"/>
        </w:rPr>
        <w:t xml:space="preserve">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6D55DC" w:rsidP="00E1201E">
      <w:pPr>
        <w:widowControl w:val="0"/>
        <w:tabs>
          <w:tab w:val="left" w:pos="1276"/>
        </w:tabs>
        <w:ind w:firstLine="709"/>
        <w:contextualSpacing/>
        <w:rPr>
          <w:rFonts w:ascii="GHEA Grapalat" w:hAnsi="GHEA Grapalat"/>
        </w:rPr>
      </w:pPr>
      <w:r w:rsidRPr="006D55DC">
        <w:rPr>
          <w:rFonts w:ascii="GHEA Grapalat" w:hAnsi="GHEA Grapalat"/>
        </w:rPr>
        <w:t>При этом</w:t>
      </w:r>
      <w:proofErr w:type="gramStart"/>
      <w:r w:rsidRPr="006D55DC">
        <w:rPr>
          <w:rFonts w:ascii="GHEA Grapalat" w:hAnsi="GHEA Grapalat"/>
        </w:rPr>
        <w:t>,</w:t>
      </w:r>
      <w:proofErr w:type="gramEnd"/>
      <w:r w:rsidRPr="006D55DC">
        <w:rPr>
          <w:rFonts w:ascii="GHEA Grapalat" w:hAnsi="GHEA Grapalat"/>
        </w:rPr>
        <w:t xml:space="preserve"> если:</w:t>
      </w:r>
    </w:p>
    <w:p w:rsidR="006D55DC" w:rsidRPr="006D55DC" w:rsidRDefault="006D55DC" w:rsidP="00E1201E">
      <w:pPr>
        <w:pStyle w:val="aff"/>
        <w:widowControl w:val="0"/>
        <w:numPr>
          <w:ilvl w:val="0"/>
          <w:numId w:val="31"/>
        </w:numPr>
        <w:ind w:left="0" w:firstLine="709"/>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E1201E">
      <w:pPr>
        <w:pStyle w:val="aff"/>
        <w:widowControl w:val="0"/>
        <w:numPr>
          <w:ilvl w:val="0"/>
          <w:numId w:val="31"/>
        </w:numPr>
        <w:ind w:left="0" w:firstLine="709"/>
        <w:contextualSpacing/>
        <w:jc w:val="both"/>
        <w:rPr>
          <w:rFonts w:ascii="GHEA Grapalat" w:hAnsi="GHEA Grapalat"/>
        </w:rPr>
      </w:pPr>
      <w:proofErr w:type="gramStart"/>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A63D83" w:rsidRPr="009044F1" w:rsidRDefault="00A63D83" w:rsidP="00E1201E">
      <w:pPr>
        <w:widowControl w:val="0"/>
        <w:tabs>
          <w:tab w:val="left" w:pos="1276"/>
        </w:tabs>
        <w:ind w:firstLine="709"/>
        <w:contextualSpacing/>
        <w:jc w:val="both"/>
        <w:rPr>
          <w:rFonts w:ascii="GHEA Grapalat" w:hAnsi="GHEA Grapalat"/>
        </w:rPr>
      </w:pPr>
      <w:r>
        <w:rPr>
          <w:rFonts w:ascii="GHEA Grapalat" w:hAnsi="GHEA Grapalat"/>
        </w:rPr>
        <w:t>8.1</w:t>
      </w:r>
      <w:r w:rsidR="00C44C97">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E1201E">
      <w:pPr>
        <w:pStyle w:val="norm"/>
        <w:widowControl w:val="0"/>
        <w:tabs>
          <w:tab w:val="left" w:pos="1276"/>
        </w:tabs>
        <w:spacing w:line="240" w:lineRule="auto"/>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E1201E">
      <w:pPr>
        <w:pStyle w:val="23"/>
        <w:widowControl w:val="0"/>
        <w:tabs>
          <w:tab w:val="left" w:pos="1276"/>
        </w:tabs>
        <w:spacing w:line="240" w:lineRule="auto"/>
        <w:ind w:firstLine="709"/>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E1201E">
      <w:pPr>
        <w:widowControl w:val="0"/>
        <w:tabs>
          <w:tab w:val="left" w:pos="1276"/>
        </w:tabs>
        <w:ind w:firstLine="709"/>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E1201E">
      <w:pPr>
        <w:widowControl w:val="0"/>
        <w:ind w:firstLine="709"/>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18465F" w:rsidRDefault="00A150A9" w:rsidP="00E1201E">
      <w:pPr>
        <w:pStyle w:val="23"/>
        <w:widowControl w:val="0"/>
        <w:tabs>
          <w:tab w:val="left" w:pos="1276"/>
        </w:tabs>
        <w:spacing w:line="240" w:lineRule="auto"/>
        <w:ind w:firstLine="709"/>
        <w:contextualSpacing/>
        <w:rPr>
          <w:rFonts w:asciiTheme="minorHAnsi" w:hAnsiTheme="minorHAnsi"/>
          <w:b/>
          <w:sz w:val="24"/>
          <w:szCs w:val="24"/>
        </w:rPr>
      </w:pPr>
      <w:r w:rsidRPr="0018465F">
        <w:rPr>
          <w:rFonts w:ascii="GHEA Grapalat" w:hAnsi="GHEA Grapalat"/>
          <w:b/>
          <w:sz w:val="24"/>
          <w:szCs w:val="24"/>
        </w:rPr>
        <w:t>8.</w:t>
      </w:r>
      <w:r w:rsidR="000E624C" w:rsidRPr="0018465F">
        <w:rPr>
          <w:rFonts w:ascii="GHEA Grapalat" w:hAnsi="GHEA Grapalat"/>
          <w:b/>
          <w:sz w:val="24"/>
          <w:szCs w:val="24"/>
          <w:lang w:val="hy-AM"/>
        </w:rPr>
        <w:t>1</w:t>
      </w:r>
      <w:r w:rsidR="00E520F6" w:rsidRPr="0018465F">
        <w:rPr>
          <w:rFonts w:ascii="GHEA Grapalat" w:hAnsi="GHEA Grapalat"/>
          <w:b/>
          <w:sz w:val="24"/>
          <w:szCs w:val="24"/>
        </w:rPr>
        <w:t>8</w:t>
      </w:r>
      <w:r w:rsidRPr="0018465F">
        <w:rPr>
          <w:rFonts w:ascii="GHEA Grapalat" w:hAnsi="GHEA Grapalat"/>
          <w:b/>
          <w:sz w:val="24"/>
          <w:szCs w:val="24"/>
        </w:rPr>
        <w:t>.</w:t>
      </w:r>
      <w:r w:rsidR="00EE0CB1" w:rsidRPr="0018465F">
        <w:rPr>
          <w:rFonts w:ascii="GHEA Grapalat" w:hAnsi="GHEA Grapalat"/>
          <w:b/>
          <w:sz w:val="24"/>
          <w:szCs w:val="24"/>
        </w:rPr>
        <w:tab/>
      </w:r>
    </w:p>
    <w:p w:rsidR="00583092" w:rsidRPr="009044F1" w:rsidRDefault="00A150A9" w:rsidP="00E1201E">
      <w:pPr>
        <w:widowControl w:val="0"/>
        <w:tabs>
          <w:tab w:val="left" w:pos="1276"/>
        </w:tabs>
        <w:ind w:firstLine="709"/>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E1201E">
      <w:pPr>
        <w:pStyle w:val="23"/>
        <w:widowControl w:val="0"/>
        <w:tabs>
          <w:tab w:val="left" w:pos="1276"/>
        </w:tabs>
        <w:spacing w:line="240" w:lineRule="auto"/>
        <w:ind w:firstLine="709"/>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E1201E">
      <w:pPr>
        <w:pStyle w:val="23"/>
        <w:widowControl w:val="0"/>
        <w:spacing w:line="240" w:lineRule="auto"/>
        <w:ind w:firstLine="709"/>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E1201E">
      <w:pPr>
        <w:pStyle w:val="23"/>
        <w:widowControl w:val="0"/>
        <w:tabs>
          <w:tab w:val="left" w:pos="1276"/>
        </w:tabs>
        <w:spacing w:line="240" w:lineRule="auto"/>
        <w:ind w:firstLine="709"/>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E1201E">
      <w:pPr>
        <w:pStyle w:val="norm"/>
        <w:widowControl w:val="0"/>
        <w:tabs>
          <w:tab w:val="left" w:pos="1276"/>
        </w:tabs>
        <w:spacing w:line="240" w:lineRule="auto"/>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E1201E">
      <w:pPr>
        <w:pStyle w:val="23"/>
        <w:widowControl w:val="0"/>
        <w:tabs>
          <w:tab w:val="left" w:pos="1276"/>
        </w:tabs>
        <w:spacing w:line="240" w:lineRule="auto"/>
        <w:ind w:firstLine="709"/>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E1201E">
      <w:pPr>
        <w:pStyle w:val="23"/>
        <w:widowControl w:val="0"/>
        <w:spacing w:line="240" w:lineRule="auto"/>
        <w:ind w:left="284" w:firstLine="709"/>
        <w:contextualSpacing/>
        <w:rPr>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005500E5">
        <w:rPr>
          <w:rFonts w:ascii="GHEA Grapalat" w:hAnsi="GHEA Grapalat"/>
          <w:sz w:val="24"/>
          <w:szCs w:val="24"/>
        </w:rPr>
        <w:t>10</w:t>
      </w:r>
      <w:r w:rsidRPr="009044F1">
        <w:rPr>
          <w:rFonts w:ascii="GHEA Grapalat" w:hAnsi="GHEA Grapalat"/>
          <w:sz w:val="24"/>
          <w:szCs w:val="24"/>
        </w:rPr>
        <w:t xml:space="preserve"> календарных дней. Период ожидания</w:t>
      </w:r>
      <w:r>
        <w:rPr>
          <w:rFonts w:ascii="GHEA Grapalat" w:hAnsi="GHEA Grapalat"/>
          <w:sz w:val="24"/>
          <w:szCs w:val="24"/>
        </w:rPr>
        <w:t>:</w:t>
      </w:r>
    </w:p>
    <w:p w:rsidR="00EE5A30" w:rsidRPr="00B6749E" w:rsidRDefault="00EE5A30" w:rsidP="00E1201E">
      <w:pPr>
        <w:pStyle w:val="23"/>
        <w:widowControl w:val="0"/>
        <w:numPr>
          <w:ilvl w:val="0"/>
          <w:numId w:val="32"/>
        </w:numPr>
        <w:spacing w:line="240" w:lineRule="auto"/>
        <w:ind w:left="284" w:firstLine="709"/>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E1201E">
      <w:pPr>
        <w:pStyle w:val="norm"/>
        <w:widowControl w:val="0"/>
        <w:numPr>
          <w:ilvl w:val="0"/>
          <w:numId w:val="32"/>
        </w:numPr>
        <w:spacing w:line="240" w:lineRule="auto"/>
        <w:ind w:left="284" w:firstLine="709"/>
        <w:contextualSpacing/>
        <w:rPr>
          <w:rFonts w:ascii="GHEA Grapalat" w:hAnsi="GHEA Grapalat"/>
          <w:sz w:val="24"/>
          <w:szCs w:val="24"/>
        </w:rPr>
      </w:pPr>
      <w:r w:rsidRPr="00747338">
        <w:rPr>
          <w:rFonts w:ascii="GHEA Grapalat" w:hAnsi="GHEA Grapalat"/>
          <w:sz w:val="24"/>
          <w:szCs w:val="24"/>
        </w:rPr>
        <w:t xml:space="preserve">применим также в том случае, когда заявку подал только один </w:t>
      </w:r>
      <w:proofErr w:type="gramStart"/>
      <w:r w:rsidRPr="00747338">
        <w:rPr>
          <w:rFonts w:ascii="GHEA Grapalat" w:hAnsi="GHEA Grapalat"/>
          <w:sz w:val="24"/>
          <w:szCs w:val="24"/>
        </w:rPr>
        <w:t>участник</w:t>
      </w:r>
      <w:proofErr w:type="gramEnd"/>
      <w:r w:rsidRPr="00747338">
        <w:rPr>
          <w:rFonts w:ascii="GHEA Grapalat" w:hAnsi="GHEA Grapalat"/>
          <w:sz w:val="24"/>
          <w:szCs w:val="24"/>
        </w:rPr>
        <w:t xml:space="preserve">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E1201E">
      <w:pPr>
        <w:pStyle w:val="norm"/>
        <w:widowControl w:val="0"/>
        <w:tabs>
          <w:tab w:val="left" w:pos="1276"/>
        </w:tabs>
        <w:spacing w:line="240" w:lineRule="auto"/>
        <w:ind w:left="284"/>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5500E5">
      <w:pPr>
        <w:widowControl w:val="0"/>
        <w:tabs>
          <w:tab w:val="left" w:pos="1134"/>
        </w:tabs>
        <w:ind w:firstLine="709"/>
        <w:contextualSpacing/>
        <w:mirrorIndents/>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5500E5">
      <w:pPr>
        <w:widowControl w:val="0"/>
        <w:tabs>
          <w:tab w:val="left" w:pos="1134"/>
        </w:tabs>
        <w:ind w:firstLine="709"/>
        <w:contextualSpacing/>
        <w:mirrorIndents/>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5500E5">
      <w:pPr>
        <w:widowControl w:val="0"/>
        <w:tabs>
          <w:tab w:val="left" w:pos="1134"/>
        </w:tabs>
        <w:ind w:firstLine="709"/>
        <w:contextualSpacing/>
        <w:mirrorIndents/>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5500E5">
      <w:pPr>
        <w:widowControl w:val="0"/>
        <w:tabs>
          <w:tab w:val="left" w:pos="1134"/>
        </w:tabs>
        <w:ind w:firstLine="709"/>
        <w:contextualSpacing/>
        <w:mirrorIndents/>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proofErr w:type="gramStart"/>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proofErr w:type="gramEnd"/>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5500E5">
      <w:pPr>
        <w:widowControl w:val="0"/>
        <w:tabs>
          <w:tab w:val="left" w:pos="1134"/>
        </w:tabs>
        <w:ind w:firstLine="709"/>
        <w:contextualSpacing/>
        <w:mirrorIndents/>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w:t>
      </w:r>
      <w:proofErr w:type="gramStart"/>
      <w:r w:rsidR="000313A6" w:rsidRPr="009044F1">
        <w:rPr>
          <w:rFonts w:ascii="GHEA Grapalat" w:hAnsi="GHEA Grapalat"/>
        </w:rPr>
        <w:t>,</w:t>
      </w:r>
      <w:proofErr w:type="gramEnd"/>
      <w:r w:rsidR="000313A6"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Default="00AA0AD8" w:rsidP="005500E5">
      <w:pPr>
        <w:pStyle w:val="a3"/>
        <w:widowControl w:val="0"/>
        <w:tabs>
          <w:tab w:val="left" w:pos="1134"/>
        </w:tabs>
        <w:spacing w:line="240" w:lineRule="auto"/>
        <w:ind w:firstLine="709"/>
        <w:contextualSpacing/>
        <w:mirrorIndents/>
        <w:rPr>
          <w:rFonts w:ascii="GHEA Grapalat" w:hAnsi="GHEA Grapalat"/>
          <w:spacing w:val="-8"/>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5500E5" w:rsidRPr="009044F1" w:rsidRDefault="005500E5" w:rsidP="005500E5">
      <w:pPr>
        <w:pStyle w:val="a3"/>
        <w:widowControl w:val="0"/>
        <w:tabs>
          <w:tab w:val="left" w:pos="1134"/>
        </w:tabs>
        <w:spacing w:line="240" w:lineRule="auto"/>
        <w:ind w:firstLine="709"/>
        <w:contextualSpacing/>
        <w:mirrorIndents/>
        <w:rPr>
          <w:rFonts w:ascii="GHEA Grapalat" w:hAnsi="GHEA Grapalat" w:cs="Sylfaen"/>
          <w:i w:val="0"/>
          <w:sz w:val="24"/>
          <w:szCs w:val="24"/>
        </w:rPr>
      </w:pPr>
    </w:p>
    <w:p w:rsidR="00096865" w:rsidRPr="00925DE0"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rsidR="007C56B2" w:rsidRDefault="00030D40" w:rsidP="005500E5">
      <w:pPr>
        <w:widowControl w:val="0"/>
        <w:tabs>
          <w:tab w:val="left" w:pos="1276"/>
        </w:tabs>
        <w:ind w:firstLine="709"/>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w:t>
      </w:r>
      <w:r w:rsidR="007C56B2" w:rsidRPr="002A326B">
        <w:rPr>
          <w:rFonts w:ascii="GHEA Grapalat" w:hAnsi="GHEA Grapalat"/>
          <w:b/>
          <w:color w:val="000000" w:themeColor="text1"/>
        </w:rPr>
        <w:t>в течение 5-и рабочих дней</w:t>
      </w:r>
      <w:r w:rsidR="007C56B2" w:rsidRPr="00681C1F">
        <w:rPr>
          <w:rFonts w:ascii="GHEA Grapalat" w:hAnsi="GHEA Grapalat"/>
          <w:color w:val="000000" w:themeColor="text1"/>
        </w:rPr>
        <w:t xml:space="preserve"> со 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B80F78">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2A326B">
        <w:rPr>
          <w:rFonts w:ascii="GHEA Grapalat" w:hAnsi="GHEA Grapalat"/>
          <w:color w:val="000000" w:themeColor="text1"/>
        </w:rPr>
        <w:t xml:space="preserve"> </w:t>
      </w:r>
      <w:r w:rsidR="007C56B2" w:rsidRPr="00681C1F">
        <w:rPr>
          <w:rFonts w:ascii="GHEA Grapalat" w:hAnsi="GHEA Grapalat"/>
          <w:color w:val="000000" w:themeColor="text1"/>
        </w:rPr>
        <w:t>(</w:t>
      </w:r>
      <w:r w:rsidR="007C56B2">
        <w:rPr>
          <w:rFonts w:ascii="GHEA Grapalat" w:hAnsi="GHEA Grapalat"/>
          <w:color w:val="000000" w:themeColor="text1"/>
        </w:rPr>
        <w:t>предоплаты</w:t>
      </w:r>
      <w:r w:rsidR="007C56B2" w:rsidRPr="00681C1F">
        <w:rPr>
          <w:rFonts w:ascii="GHEA Grapalat" w:hAnsi="GHEA Grapalat"/>
          <w:color w:val="000000" w:themeColor="text1"/>
        </w:rPr>
        <w:t>)</w:t>
      </w:r>
      <w:r w:rsidR="002A326B">
        <w:rPr>
          <w:rFonts w:ascii="GHEA Grapalat" w:hAnsi="GHEA Grapalat"/>
          <w:color w:val="000000" w:themeColor="text1"/>
        </w:rPr>
        <w:t>.</w:t>
      </w:r>
    </w:p>
    <w:p w:rsidR="0057550D" w:rsidRPr="008D2394" w:rsidRDefault="00A6609C" w:rsidP="005500E5">
      <w:pPr>
        <w:widowControl w:val="0"/>
        <w:tabs>
          <w:tab w:val="left" w:pos="1276"/>
        </w:tabs>
        <w:ind w:firstLine="709"/>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sidRPr="008F7AA4">
        <w:rPr>
          <w:rFonts w:ascii="GHEA Grapalat" w:hAnsi="GHEA Grapalat"/>
          <w:b/>
        </w:rPr>
        <w:t>п</w:t>
      </w:r>
      <w:r w:rsidR="003F591C" w:rsidRPr="008F7AA4">
        <w:rPr>
          <w:rFonts w:ascii="GHEA Grapalat" w:hAnsi="GHEA Grapalat"/>
          <w:b/>
        </w:rPr>
        <w:t>я</w:t>
      </w:r>
      <w:r w:rsidR="00427585" w:rsidRPr="008F7AA4">
        <w:rPr>
          <w:rFonts w:ascii="GHEA Grapalat" w:hAnsi="GHEA Grapalat"/>
          <w:b/>
        </w:rPr>
        <w:t>тнадцати процентам</w:t>
      </w:r>
      <w:r w:rsidR="008C5F2A" w:rsidRPr="008F7AA4">
        <w:rPr>
          <w:rFonts w:ascii="GHEA Grapalat" w:hAnsi="GHEA Grapalat"/>
          <w:b/>
        </w:rPr>
        <w:t xml:space="preserve"> </w:t>
      </w:r>
      <w:r w:rsidR="003D1A79" w:rsidRPr="008F7AA4">
        <w:rPr>
          <w:rFonts w:ascii="GHEA Grapalat" w:hAnsi="GHEA Grapalat"/>
          <w:b/>
        </w:rPr>
        <w:t>от цены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w:t>
      </w:r>
      <w:r w:rsidR="001647D2" w:rsidRPr="008F7AA4">
        <w:rPr>
          <w:rFonts w:ascii="GHEA Grapalat" w:hAnsi="GHEA Grapalat"/>
          <w:b/>
        </w:rPr>
        <w:t xml:space="preserve">в </w:t>
      </w:r>
      <w:r w:rsidR="004B6A49" w:rsidRPr="008F7AA4">
        <w:rPr>
          <w:rFonts w:ascii="GHEA Grapalat" w:hAnsi="GHEA Grapalat"/>
          <w:b/>
        </w:rPr>
        <w:t>виде</w:t>
      </w:r>
      <w:r w:rsidR="001647D2" w:rsidRPr="008F7AA4">
        <w:rPr>
          <w:rFonts w:ascii="GHEA Grapalat" w:hAnsi="GHEA Grapalat"/>
          <w:b/>
        </w:rPr>
        <w:t xml:space="preserve"> </w:t>
      </w:r>
      <w:r w:rsidR="00BD5554" w:rsidRPr="008F7AA4">
        <w:rPr>
          <w:rFonts w:ascii="GHEA Grapalat" w:hAnsi="GHEA Grapalat"/>
          <w:b/>
        </w:rPr>
        <w:t>соглашения о неустойке (приложение 4. 2) или наличных денег</w:t>
      </w:r>
      <w:r w:rsidR="008F7AA4">
        <w:rPr>
          <w:rFonts w:ascii="GHEA Grapalat" w:hAnsi="GHEA Grapalat"/>
          <w:b/>
        </w:rPr>
        <w:t xml:space="preserve">. </w:t>
      </w:r>
    </w:p>
    <w:p w:rsidR="00384973" w:rsidRDefault="0085658A" w:rsidP="005500E5">
      <w:pPr>
        <w:widowControl w:val="0"/>
        <w:tabs>
          <w:tab w:val="left" w:pos="1276"/>
        </w:tabs>
        <w:ind w:firstLine="709"/>
        <w:contextualSpacing/>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FB06EA">
        <w:rPr>
          <w:rFonts w:ascii="GHEA Grapalat" w:hAnsi="GHEA Grapalat"/>
        </w:rPr>
        <w:t>.</w:t>
      </w:r>
    </w:p>
    <w:p w:rsidR="00CD2651" w:rsidRPr="002E6E0C" w:rsidRDefault="00CD2651" w:rsidP="005500E5">
      <w:pPr>
        <w:widowControl w:val="0"/>
        <w:tabs>
          <w:tab w:val="left" w:pos="1276"/>
        </w:tabs>
        <w:ind w:firstLine="709"/>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w:t>
      </w:r>
      <w:proofErr w:type="gramStart"/>
      <w:r w:rsidRPr="002E6E0C">
        <w:rPr>
          <w:rFonts w:ascii="GHEA Grapalat" w:hAnsi="GHEA Grapalat" w:cs="Sylfaen"/>
        </w:rPr>
        <w:t>по</w:t>
      </w:r>
      <w:proofErr w:type="gramEnd"/>
      <w:r w:rsidRPr="002E6E0C">
        <w:rPr>
          <w:rFonts w:ascii="GHEA Grapalat" w:hAnsi="GHEA Grapalat" w:cs="Sylfaen"/>
        </w:rPr>
        <w:t xml:space="preserve"> более </w:t>
      </w:r>
      <w:proofErr w:type="gramStart"/>
      <w:r w:rsidRPr="002E6E0C">
        <w:rPr>
          <w:rFonts w:ascii="GHEA Grapalat" w:hAnsi="GHEA Grapalat" w:cs="Sylfaen"/>
        </w:rPr>
        <w:t>чем</w:t>
      </w:r>
      <w:proofErr w:type="gramEnd"/>
      <w:r w:rsidRPr="002E6E0C">
        <w:rPr>
          <w:rFonts w:ascii="GHEA Grapalat" w:hAnsi="GHEA Grapalat" w:cs="Sylfaen"/>
        </w:rPr>
        <w:t xml:space="preserve">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5500E5">
      <w:pPr>
        <w:widowControl w:val="0"/>
        <w:tabs>
          <w:tab w:val="left" w:pos="1276"/>
        </w:tabs>
        <w:ind w:firstLine="709"/>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5500E5">
      <w:pPr>
        <w:widowControl w:val="0"/>
        <w:tabs>
          <w:tab w:val="left" w:pos="1276"/>
        </w:tabs>
        <w:ind w:firstLine="709"/>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1F07A1" w:rsidRPr="00707948" w:rsidRDefault="001F07A1" w:rsidP="005500E5">
      <w:pPr>
        <w:widowControl w:val="0"/>
        <w:tabs>
          <w:tab w:val="left" w:pos="1276"/>
        </w:tabs>
        <w:ind w:firstLine="709"/>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853D2D" w:rsidRDefault="002406D8" w:rsidP="005500E5">
      <w:pPr>
        <w:widowControl w:val="0"/>
        <w:tabs>
          <w:tab w:val="left" w:pos="1276"/>
        </w:tabs>
        <w:ind w:firstLine="709"/>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rsidR="00366C4E" w:rsidRPr="00853D2D" w:rsidRDefault="00030D40" w:rsidP="005500E5">
      <w:pPr>
        <w:widowControl w:val="0"/>
        <w:tabs>
          <w:tab w:val="left" w:pos="1276"/>
        </w:tabs>
        <w:ind w:firstLine="709"/>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w:t>
      </w:r>
      <w:r w:rsidRPr="00FB06EA">
        <w:rPr>
          <w:rFonts w:ascii="GHEA Grapalat" w:hAnsi="GHEA Grapalat"/>
          <w:b/>
        </w:rPr>
        <w:t>10 процентов</w:t>
      </w:r>
      <w:r w:rsidRPr="00853D2D">
        <w:rPr>
          <w:rFonts w:ascii="GHEA Grapalat" w:hAnsi="GHEA Grapalat"/>
        </w:rPr>
        <w:t xml:space="preserve">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w:t>
      </w:r>
      <w:r w:rsidR="00FB06EA" w:rsidRPr="008F7AA4">
        <w:rPr>
          <w:rFonts w:ascii="GHEA Grapalat" w:hAnsi="GHEA Grapalat"/>
          <w:b/>
        </w:rPr>
        <w:t xml:space="preserve">в виде соглашения о неустойке (приложение </w:t>
      </w:r>
      <w:r w:rsidR="00FB06EA">
        <w:rPr>
          <w:rFonts w:ascii="GHEA Grapalat" w:hAnsi="GHEA Grapalat"/>
          <w:b/>
        </w:rPr>
        <w:t>5.1</w:t>
      </w:r>
      <w:r w:rsidR="00FB06EA" w:rsidRPr="008F7AA4">
        <w:rPr>
          <w:rFonts w:ascii="GHEA Grapalat" w:hAnsi="GHEA Grapalat"/>
          <w:b/>
        </w:rPr>
        <w:t>) или наличных денег</w:t>
      </w:r>
      <w:r w:rsidR="00FB06EA">
        <w:rPr>
          <w:rFonts w:ascii="GHEA Grapalat" w:hAnsi="GHEA Grapalat"/>
          <w:b/>
        </w:rPr>
        <w:t>.</w:t>
      </w:r>
    </w:p>
    <w:p w:rsidR="0011249D" w:rsidRDefault="0058395E" w:rsidP="005500E5">
      <w:pPr>
        <w:widowControl w:val="0"/>
        <w:tabs>
          <w:tab w:val="left" w:pos="1276"/>
        </w:tabs>
        <w:ind w:firstLine="709"/>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w:t>
      </w:r>
      <w:proofErr w:type="gramStart"/>
      <w:r w:rsidR="0011249D" w:rsidRPr="00AA515D">
        <w:rPr>
          <w:rFonts w:ascii="GHEA Grapalat" w:hAnsi="GHEA Grapalat"/>
        </w:rPr>
        <w:t>по</w:t>
      </w:r>
      <w:proofErr w:type="gramEnd"/>
      <w:r w:rsidR="0011249D" w:rsidRPr="00AA515D">
        <w:rPr>
          <w:rFonts w:ascii="GHEA Grapalat" w:hAnsi="GHEA Grapalat"/>
        </w:rPr>
        <w:t xml:space="preserve"> более </w:t>
      </w:r>
      <w:proofErr w:type="gramStart"/>
      <w:r w:rsidR="0011249D" w:rsidRPr="00AA515D">
        <w:rPr>
          <w:rFonts w:ascii="GHEA Grapalat" w:hAnsi="GHEA Grapalat"/>
        </w:rPr>
        <w:t>чем</w:t>
      </w:r>
      <w:proofErr w:type="gramEnd"/>
      <w:r w:rsidR="0011249D" w:rsidRPr="00AA515D">
        <w:rPr>
          <w:rFonts w:ascii="GHEA Grapalat" w:hAnsi="GHEA Grapalat"/>
        </w:rPr>
        <w:t xml:space="preserve">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5500E5">
      <w:pPr>
        <w:widowControl w:val="0"/>
        <w:tabs>
          <w:tab w:val="left" w:pos="1276"/>
        </w:tabs>
        <w:ind w:firstLine="709"/>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6C5BE0">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5500E5">
      <w:pPr>
        <w:widowControl w:val="0"/>
        <w:tabs>
          <w:tab w:val="left" w:pos="1276"/>
        </w:tabs>
        <w:ind w:firstLine="709"/>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5500E5">
      <w:pPr>
        <w:widowControl w:val="0"/>
        <w:tabs>
          <w:tab w:val="left" w:pos="1276"/>
        </w:tabs>
        <w:ind w:firstLine="709"/>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w:t>
      </w:r>
      <w:proofErr w:type="gramStart"/>
      <w:r w:rsidR="006D7219" w:rsidRPr="009044F1">
        <w:rPr>
          <w:rFonts w:ascii="GHEA Grapalat" w:hAnsi="GHEA Grapalat"/>
        </w:rPr>
        <w:t>правомочия</w:t>
      </w:r>
      <w:proofErr w:type="gramEnd"/>
      <w:r w:rsidR="006D7219" w:rsidRPr="009044F1">
        <w:rPr>
          <w:rFonts w:ascii="GHEA Grapalat" w:hAnsi="GHEA Grapalat"/>
        </w:rPr>
        <w:t xml:space="preserve">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 xml:space="preserve">гарантии или наличных денег, а по части требуемых финансовых </w:t>
      </w:r>
      <w:proofErr w:type="spellStart"/>
      <w:r w:rsidR="00D32092" w:rsidRPr="00A21022">
        <w:rPr>
          <w:rFonts w:ascii="GHEA Grapalat" w:hAnsi="GHEA Grapalat" w:cs="Sylfaen"/>
        </w:rPr>
        <w:t>средств-в</w:t>
      </w:r>
      <w:proofErr w:type="spellEnd"/>
      <w:r w:rsidR="00D32092" w:rsidRPr="00A21022">
        <w:rPr>
          <w:rFonts w:ascii="GHEA Grapalat" w:hAnsi="GHEA Grapalat" w:cs="Sylfaen"/>
        </w:rPr>
        <w:t xml:space="preserve"> одностороннем порядке утвержденного </w:t>
      </w:r>
      <w:proofErr w:type="spellStart"/>
      <w:r w:rsidR="00D32092" w:rsidRPr="00A21022">
        <w:rPr>
          <w:rFonts w:ascii="GHEA Grapalat" w:hAnsi="GHEA Grapalat" w:cs="Sylfaen"/>
        </w:rPr>
        <w:t>заявления-в</w:t>
      </w:r>
      <w:proofErr w:type="spellEnd"/>
      <w:r w:rsidR="00D32092" w:rsidRPr="00A21022">
        <w:rPr>
          <w:rFonts w:ascii="GHEA Grapalat" w:hAnsi="GHEA Grapalat" w:cs="Sylfaen"/>
        </w:rPr>
        <w:t xml:space="preserve"> виде неустойки или наличных денег</w:t>
      </w:r>
      <w:r w:rsidR="00BC2673" w:rsidRPr="00A21022">
        <w:rPr>
          <w:rFonts w:ascii="GHEA Grapalat" w:hAnsi="GHEA Grapalat" w:cs="Sylfaen"/>
        </w:rPr>
        <w:t>.</w:t>
      </w:r>
    </w:p>
    <w:p w:rsidR="008F0732" w:rsidRPr="00625529" w:rsidRDefault="00030D40" w:rsidP="005500E5">
      <w:pPr>
        <w:widowControl w:val="0"/>
        <w:tabs>
          <w:tab w:val="left" w:pos="1276"/>
        </w:tabs>
        <w:ind w:firstLine="709"/>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6C5BE0">
        <w:rPr>
          <w:rFonts w:ascii="GHEA Grapalat" w:hAnsi="GHEA Grapalat"/>
        </w:rPr>
        <w:t>не предусмотрено</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5162B1" w:rsidRPr="009044F1" w:rsidRDefault="00030D40" w:rsidP="005500E5">
      <w:pPr>
        <w:widowControl w:val="0"/>
        <w:tabs>
          <w:tab w:val="left" w:pos="1276"/>
        </w:tabs>
        <w:ind w:firstLine="709"/>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5500E5">
      <w:pPr>
        <w:widowControl w:val="0"/>
        <w:tabs>
          <w:tab w:val="left" w:pos="1134"/>
        </w:tabs>
        <w:ind w:firstLine="709"/>
        <w:contextualSpacing/>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2807DD" w:rsidRDefault="002807DD" w:rsidP="005500E5">
      <w:pPr>
        <w:ind w:firstLine="709"/>
        <w:contextualSpacing/>
        <w:rPr>
          <w:rFonts w:ascii="GHEA Grapalat" w:hAnsi="GHEA Grapalat"/>
          <w:b/>
        </w:rPr>
      </w:pP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096865" w:rsidRPr="009044F1" w:rsidRDefault="00096865" w:rsidP="006C5BE0">
      <w:pPr>
        <w:widowControl w:val="0"/>
        <w:tabs>
          <w:tab w:val="left" w:pos="1276"/>
        </w:tabs>
        <w:ind w:firstLine="709"/>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6C5BE0">
      <w:pPr>
        <w:widowControl w:val="0"/>
        <w:tabs>
          <w:tab w:val="left" w:pos="1134"/>
        </w:tabs>
        <w:ind w:firstLine="709"/>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6C5BE0">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F16BC7" w:rsidRPr="00B02E29">
        <w:rPr>
          <w:rFonts w:ascii="GHEA Grapalat" w:hAnsi="GHEA Grapalat"/>
        </w:rPr>
        <w:t>прекращается</w:t>
      </w:r>
      <w:r w:rsidR="00F16BC7">
        <w:rPr>
          <w:rFonts w:ascii="GHEA Grapalat" w:hAnsi="GHEA Grapalat"/>
        </w:rPr>
        <w:t xml:space="preserve"> </w:t>
      </w:r>
      <w:r w:rsidR="00F16BC7" w:rsidRPr="00B02E29">
        <w:rPr>
          <w:rFonts w:ascii="GHEA Grapalat" w:hAnsi="GHEA Grapalat"/>
        </w:rPr>
        <w:t>потребность</w:t>
      </w:r>
      <w:r w:rsidR="00F16BC7">
        <w:rPr>
          <w:rFonts w:ascii="GHEA Grapalat" w:hAnsi="GHEA Grapalat"/>
        </w:rPr>
        <w:t xml:space="preserve"> </w:t>
      </w:r>
      <w:r w:rsidR="00F16BC7" w:rsidRPr="00B02E29">
        <w:rPr>
          <w:rFonts w:ascii="GHEA Grapalat" w:hAnsi="GHEA Grapalat"/>
        </w:rPr>
        <w:t>в</w:t>
      </w:r>
      <w:r w:rsidR="00F16BC7">
        <w:rPr>
          <w:rFonts w:ascii="GHEA Grapalat" w:hAnsi="GHEA Grapalat"/>
        </w:rPr>
        <w:t xml:space="preserve"> </w:t>
      </w:r>
      <w:r w:rsidR="00F16BC7" w:rsidRPr="00B02E29">
        <w:rPr>
          <w:rFonts w:ascii="GHEA Grapalat" w:hAnsi="GHEA Grapalat"/>
        </w:rPr>
        <w:t>закупке.</w:t>
      </w:r>
      <w:r w:rsidR="00F16BC7">
        <w:rPr>
          <w:rFonts w:ascii="GHEA Grapalat" w:hAnsi="GHEA Grapalat"/>
        </w:rPr>
        <w:t xml:space="preserve"> </w:t>
      </w:r>
      <w:r w:rsidR="00F16BC7" w:rsidRPr="00B02E29">
        <w:rPr>
          <w:rFonts w:ascii="GHEA Grapalat" w:hAnsi="GHEA Grapalat"/>
        </w:rPr>
        <w:t>При</w:t>
      </w:r>
      <w:r w:rsidR="00F16BC7">
        <w:rPr>
          <w:rFonts w:ascii="GHEA Grapalat" w:hAnsi="GHEA Grapalat"/>
        </w:rPr>
        <w:t xml:space="preserve"> </w:t>
      </w:r>
      <w:r w:rsidR="00F16BC7" w:rsidRPr="00B02E29">
        <w:rPr>
          <w:rFonts w:ascii="GHEA Grapalat" w:hAnsi="GHEA Grapalat"/>
        </w:rPr>
        <w:t>этом</w:t>
      </w:r>
      <w:r w:rsidR="00F16BC7">
        <w:rPr>
          <w:rFonts w:ascii="GHEA Grapalat" w:hAnsi="GHEA Grapalat"/>
        </w:rPr>
        <w:t xml:space="preserve"> </w:t>
      </w:r>
      <w:r w:rsidR="00F16BC7" w:rsidRPr="00B02E29">
        <w:rPr>
          <w:rFonts w:ascii="GHEA Grapalat" w:hAnsi="GHEA Grapalat"/>
        </w:rPr>
        <w:t>процедура</w:t>
      </w:r>
      <w:r w:rsidR="00F16BC7">
        <w:rPr>
          <w:rFonts w:ascii="GHEA Grapalat" w:hAnsi="GHEA Grapalat"/>
        </w:rPr>
        <w:t xml:space="preserve"> </w:t>
      </w:r>
      <w:r w:rsidR="00F16BC7" w:rsidRPr="00B02E29">
        <w:rPr>
          <w:rFonts w:ascii="GHEA Grapalat" w:hAnsi="GHEA Grapalat"/>
        </w:rPr>
        <w:t>закупки,</w:t>
      </w:r>
      <w:r w:rsidR="00F16BC7">
        <w:rPr>
          <w:rFonts w:ascii="GHEA Grapalat" w:hAnsi="GHEA Grapalat"/>
        </w:rPr>
        <w:t xml:space="preserve"> </w:t>
      </w:r>
      <w:r w:rsidR="00F16BC7" w:rsidRPr="00B02E29">
        <w:rPr>
          <w:rFonts w:ascii="GHEA Grapalat" w:hAnsi="GHEA Grapalat"/>
        </w:rPr>
        <w:t>организованная</w:t>
      </w:r>
      <w:r w:rsidR="00F16BC7">
        <w:rPr>
          <w:rFonts w:ascii="GHEA Grapalat" w:hAnsi="GHEA Grapalat"/>
        </w:rPr>
        <w:t xml:space="preserve"> </w:t>
      </w:r>
      <w:r w:rsidR="00F16BC7" w:rsidRPr="00B02E29">
        <w:rPr>
          <w:rFonts w:ascii="GHEA Grapalat" w:hAnsi="GHEA Grapalat"/>
        </w:rPr>
        <w:t>для</w:t>
      </w:r>
      <w:r w:rsidR="00F16BC7">
        <w:rPr>
          <w:rFonts w:ascii="GHEA Grapalat" w:hAnsi="GHEA Grapalat"/>
        </w:rPr>
        <w:t xml:space="preserve"> </w:t>
      </w:r>
      <w:r w:rsidR="00F16BC7" w:rsidRPr="00B02E29">
        <w:rPr>
          <w:rFonts w:ascii="GHEA Grapalat" w:hAnsi="GHEA Grapalat"/>
        </w:rPr>
        <w:t>нужд</w:t>
      </w:r>
      <w:r w:rsidR="00F16BC7">
        <w:rPr>
          <w:rFonts w:ascii="GHEA Grapalat" w:hAnsi="GHEA Grapalat"/>
        </w:rPr>
        <w:t xml:space="preserve"> </w:t>
      </w:r>
      <w:r w:rsidR="00F16BC7" w:rsidRPr="00B02E29">
        <w:rPr>
          <w:rFonts w:ascii="GHEA Grapalat" w:hAnsi="GHEA Grapalat"/>
        </w:rPr>
        <w:t>государства</w:t>
      </w:r>
      <w:r w:rsidR="00F16BC7">
        <w:rPr>
          <w:rFonts w:ascii="GHEA Grapalat" w:hAnsi="GHEA Grapalat"/>
        </w:rPr>
        <w:t xml:space="preserve"> </w:t>
      </w:r>
      <w:r w:rsidR="00F16BC7" w:rsidRPr="00B02E29">
        <w:rPr>
          <w:rFonts w:ascii="GHEA Grapalat" w:hAnsi="GHEA Grapalat"/>
        </w:rPr>
        <w:t>или</w:t>
      </w:r>
      <w:r w:rsidR="00F16BC7">
        <w:rPr>
          <w:rFonts w:ascii="GHEA Grapalat" w:hAnsi="GHEA Grapalat"/>
        </w:rPr>
        <w:t xml:space="preserve"> </w:t>
      </w:r>
      <w:r w:rsidR="00F16BC7" w:rsidRPr="00B02E29">
        <w:rPr>
          <w:rFonts w:ascii="GHEA Grapalat" w:hAnsi="GHEA Grapalat"/>
        </w:rPr>
        <w:t>общин,</w:t>
      </w:r>
      <w:r w:rsidR="00F16BC7">
        <w:rPr>
          <w:rFonts w:ascii="GHEA Grapalat" w:hAnsi="GHEA Grapalat"/>
        </w:rPr>
        <w:t xml:space="preserve"> </w:t>
      </w:r>
      <w:r w:rsidR="00F16BC7" w:rsidRPr="00B02E29">
        <w:rPr>
          <w:rFonts w:ascii="GHEA Grapalat" w:hAnsi="GHEA Grapalat"/>
        </w:rPr>
        <w:t>может</w:t>
      </w:r>
      <w:r w:rsidR="00F16BC7">
        <w:rPr>
          <w:rFonts w:ascii="GHEA Grapalat" w:hAnsi="GHEA Grapalat"/>
        </w:rPr>
        <w:t xml:space="preserve"> </w:t>
      </w:r>
      <w:r w:rsidR="00F16BC7" w:rsidRPr="00B02E29">
        <w:rPr>
          <w:rFonts w:ascii="GHEA Grapalat" w:hAnsi="GHEA Grapalat"/>
        </w:rPr>
        <w:t>быть</w:t>
      </w:r>
      <w:r w:rsidR="00F16BC7">
        <w:rPr>
          <w:rFonts w:ascii="GHEA Grapalat" w:hAnsi="GHEA Grapalat"/>
        </w:rPr>
        <w:t xml:space="preserve"> </w:t>
      </w:r>
      <w:r w:rsidR="00F16BC7" w:rsidRPr="00B02E29">
        <w:rPr>
          <w:rFonts w:ascii="GHEA Grapalat" w:hAnsi="GHEA Grapalat"/>
        </w:rPr>
        <w:t>объявлена</w:t>
      </w:r>
      <w:r w:rsidR="00F16BC7">
        <w:rPr>
          <w:rFonts w:ascii="GHEA Grapalat" w:hAnsi="GHEA Grapalat"/>
        </w:rPr>
        <w:t xml:space="preserve"> </w:t>
      </w:r>
      <w:r w:rsidR="00F16BC7" w:rsidRPr="00B02E29">
        <w:rPr>
          <w:rFonts w:ascii="GHEA Grapalat" w:hAnsi="GHEA Grapalat"/>
        </w:rPr>
        <w:t>полностью</w:t>
      </w:r>
      <w:r w:rsidR="00F16BC7">
        <w:rPr>
          <w:rFonts w:ascii="GHEA Grapalat" w:hAnsi="GHEA Grapalat"/>
        </w:rPr>
        <w:t xml:space="preserve"> </w:t>
      </w:r>
      <w:r w:rsidR="00F16BC7" w:rsidRPr="00B02E29">
        <w:rPr>
          <w:rFonts w:ascii="GHEA Grapalat" w:hAnsi="GHEA Grapalat"/>
        </w:rPr>
        <w:t>или</w:t>
      </w:r>
      <w:r w:rsidR="00F16BC7">
        <w:rPr>
          <w:rFonts w:ascii="GHEA Grapalat" w:hAnsi="GHEA Grapalat"/>
        </w:rPr>
        <w:t xml:space="preserve"> </w:t>
      </w:r>
      <w:r w:rsidR="00F16BC7" w:rsidRPr="00B02E29">
        <w:rPr>
          <w:rFonts w:ascii="GHEA Grapalat" w:hAnsi="GHEA Grapalat"/>
        </w:rPr>
        <w:t>частично</w:t>
      </w:r>
      <w:r w:rsidR="00F16BC7">
        <w:rPr>
          <w:rFonts w:ascii="GHEA Grapalat" w:hAnsi="GHEA Grapalat"/>
        </w:rPr>
        <w:t xml:space="preserve"> </w:t>
      </w:r>
      <w:r w:rsidR="00F16BC7" w:rsidRPr="00B02E29">
        <w:rPr>
          <w:rFonts w:ascii="GHEA Grapalat" w:hAnsi="GHEA Grapalat"/>
        </w:rPr>
        <w:t>несостоявшейся</w:t>
      </w:r>
      <w:r w:rsidR="00F16BC7">
        <w:rPr>
          <w:rFonts w:ascii="GHEA Grapalat" w:hAnsi="GHEA Grapalat"/>
        </w:rPr>
        <w:t xml:space="preserve"> </w:t>
      </w:r>
      <w:r w:rsidR="00F16BC7" w:rsidRPr="00CC7EC8">
        <w:rPr>
          <w:rFonts w:ascii="GHEA Grapalat" w:hAnsi="GHEA Grapalat"/>
          <w:spacing w:val="-6"/>
        </w:rPr>
        <w:t>на</w:t>
      </w:r>
      <w:r w:rsidR="00F16BC7">
        <w:rPr>
          <w:rFonts w:ascii="GHEA Grapalat" w:hAnsi="GHEA Grapalat"/>
          <w:spacing w:val="-6"/>
        </w:rPr>
        <w:t xml:space="preserve"> </w:t>
      </w:r>
      <w:r w:rsidR="00F16BC7" w:rsidRPr="00CC7EC8">
        <w:rPr>
          <w:rFonts w:ascii="GHEA Grapalat" w:hAnsi="GHEA Grapalat"/>
          <w:spacing w:val="-6"/>
        </w:rPr>
        <w:t>основании</w:t>
      </w:r>
      <w:r w:rsidR="00F16BC7">
        <w:rPr>
          <w:rFonts w:ascii="GHEA Grapalat" w:hAnsi="GHEA Grapalat"/>
          <w:spacing w:val="-6"/>
        </w:rPr>
        <w:t xml:space="preserve"> </w:t>
      </w:r>
      <w:r w:rsidR="00F16BC7" w:rsidRPr="00CC7EC8">
        <w:rPr>
          <w:rFonts w:ascii="GHEA Grapalat" w:hAnsi="GHEA Grapalat"/>
          <w:spacing w:val="-6"/>
        </w:rPr>
        <w:t>решения</w:t>
      </w:r>
      <w:r w:rsidR="00F16BC7">
        <w:rPr>
          <w:rFonts w:ascii="GHEA Grapalat" w:hAnsi="GHEA Grapalat"/>
          <w:spacing w:val="-6"/>
        </w:rPr>
        <w:t xml:space="preserve"> </w:t>
      </w:r>
      <w:r w:rsidR="00F16BC7" w:rsidRPr="00CC7EC8">
        <w:rPr>
          <w:rFonts w:ascii="GHEA Grapalat" w:hAnsi="GHEA Grapalat"/>
          <w:spacing w:val="-6"/>
        </w:rPr>
        <w:t>руководителя</w:t>
      </w:r>
      <w:r w:rsidR="00F16BC7">
        <w:rPr>
          <w:rFonts w:ascii="GHEA Grapalat" w:hAnsi="GHEA Grapalat"/>
          <w:spacing w:val="-6"/>
        </w:rPr>
        <w:t xml:space="preserve"> </w:t>
      </w:r>
      <w:r w:rsidR="00F16BC7" w:rsidRPr="00CC7EC8">
        <w:rPr>
          <w:rFonts w:ascii="GHEA Grapalat" w:hAnsi="GHEA Grapalat"/>
          <w:spacing w:val="-6"/>
        </w:rPr>
        <w:t>уполномоченного</w:t>
      </w:r>
      <w:r w:rsidR="00F16BC7">
        <w:rPr>
          <w:rFonts w:ascii="GHEA Grapalat" w:hAnsi="GHEA Grapalat"/>
          <w:spacing w:val="-6"/>
        </w:rPr>
        <w:t xml:space="preserve"> </w:t>
      </w:r>
      <w:r w:rsidR="00F16BC7" w:rsidRPr="00CC7EC8">
        <w:rPr>
          <w:rFonts w:ascii="GHEA Grapalat" w:hAnsi="GHEA Grapalat"/>
          <w:spacing w:val="-6"/>
        </w:rPr>
        <w:t>органа,</w:t>
      </w:r>
      <w:r w:rsidR="00F16BC7">
        <w:rPr>
          <w:rFonts w:ascii="GHEA Grapalat" w:hAnsi="GHEA Grapalat"/>
          <w:spacing w:val="-6"/>
        </w:rPr>
        <w:t xml:space="preserve"> </w:t>
      </w:r>
      <w:r w:rsidR="00F16BC7" w:rsidRPr="00CC7EC8">
        <w:rPr>
          <w:rFonts w:ascii="GHEA Grapalat" w:hAnsi="GHEA Grapalat"/>
          <w:spacing w:val="-6"/>
        </w:rPr>
        <w:t>осуществляющего</w:t>
      </w:r>
      <w:r w:rsidR="00F16BC7">
        <w:rPr>
          <w:rFonts w:ascii="GHEA Grapalat" w:hAnsi="GHEA Grapalat"/>
          <w:spacing w:val="-6"/>
        </w:rPr>
        <w:t xml:space="preserve"> </w:t>
      </w:r>
      <w:r w:rsidR="00F16BC7" w:rsidRPr="00CC7EC8">
        <w:rPr>
          <w:rFonts w:ascii="GHEA Grapalat" w:hAnsi="GHEA Grapalat"/>
          <w:spacing w:val="-6"/>
        </w:rPr>
        <w:t>общее</w:t>
      </w:r>
      <w:r w:rsidR="00F16BC7">
        <w:rPr>
          <w:rFonts w:ascii="GHEA Grapalat" w:hAnsi="GHEA Grapalat"/>
          <w:spacing w:val="-6"/>
        </w:rPr>
        <w:t xml:space="preserve"> </w:t>
      </w:r>
      <w:r w:rsidR="00F16BC7" w:rsidRPr="00CC7EC8">
        <w:rPr>
          <w:rFonts w:ascii="GHEA Grapalat" w:hAnsi="GHEA Grapalat"/>
          <w:spacing w:val="-6"/>
        </w:rPr>
        <w:t>управление</w:t>
      </w:r>
      <w:r w:rsidR="00F16BC7" w:rsidRPr="009044F1">
        <w:rPr>
          <w:rFonts w:ascii="GHEA Grapalat" w:hAnsi="GHEA Grapalat"/>
        </w:rPr>
        <w:t>.</w:t>
      </w:r>
    </w:p>
    <w:p w:rsidR="00096865" w:rsidRPr="009044F1" w:rsidRDefault="00096865" w:rsidP="006C5BE0">
      <w:pPr>
        <w:widowControl w:val="0"/>
        <w:tabs>
          <w:tab w:val="left" w:pos="1134"/>
        </w:tabs>
        <w:ind w:firstLine="709"/>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6C5BE0">
      <w:pPr>
        <w:widowControl w:val="0"/>
        <w:tabs>
          <w:tab w:val="left" w:pos="1134"/>
        </w:tabs>
        <w:ind w:firstLine="709"/>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6C5BE0">
      <w:pPr>
        <w:widowControl w:val="0"/>
        <w:tabs>
          <w:tab w:val="left" w:pos="1276"/>
        </w:tabs>
        <w:ind w:firstLine="709"/>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5BE0" w:rsidRDefault="006C5BE0"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12.1</w:t>
      </w:r>
      <w:proofErr w:type="gramStart"/>
      <w:r w:rsidRPr="00216702">
        <w:rPr>
          <w:rFonts w:ascii="GHEA Grapalat" w:hAnsi="GHEA Grapalat"/>
        </w:rPr>
        <w:t xml:space="preserve"> </w:t>
      </w:r>
      <w:r>
        <w:rPr>
          <w:rFonts w:ascii="GHEA Grapalat" w:hAnsi="GHEA Grapalat"/>
        </w:rPr>
        <w:t>К</w:t>
      </w:r>
      <w:proofErr w:type="gramEnd"/>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216702">
        <w:rPr>
          <w:rFonts w:ascii="GHEA Grapalat" w:hAnsi="GHEA Grapalat"/>
        </w:rPr>
        <w:t>далее-</w:t>
      </w:r>
      <w:r>
        <w:rPr>
          <w:rFonts w:ascii="GHEA Grapalat" w:hAnsi="GHEA Grapalat"/>
        </w:rPr>
        <w:t>К</w:t>
      </w:r>
      <w:r w:rsidRPr="00216702">
        <w:rPr>
          <w:rFonts w:ascii="GHEA Grapalat" w:hAnsi="GHEA Grapalat"/>
        </w:rPr>
        <w:t>одекс</w:t>
      </w:r>
      <w:proofErr w:type="spellEnd"/>
      <w:r w:rsidRPr="00216702">
        <w:rPr>
          <w:rFonts w:ascii="GHEA Grapalat" w:hAnsi="GHEA Grapalat"/>
        </w:rPr>
        <w:t>)</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В случае неисполнения ответчиком требований решения о требовании доказатель</w:t>
      </w:r>
      <w:proofErr w:type="gramStart"/>
      <w:r w:rsidRPr="00570BBD">
        <w:rPr>
          <w:rFonts w:ascii="GHEA Grapalat" w:hAnsi="GHEA Grapalat"/>
        </w:rPr>
        <w:t>ств в ср</w:t>
      </w:r>
      <w:proofErr w:type="gramEnd"/>
      <w:r w:rsidRPr="00570BBD">
        <w:rPr>
          <w:rFonts w:ascii="GHEA Grapalat" w:hAnsi="GHEA Grapalat"/>
        </w:rPr>
        <w:t xml:space="preserve">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70BBD">
        <w:rPr>
          <w:rFonts w:ascii="GHEA Grapalat" w:hAnsi="GHEA Grapalat"/>
        </w:rPr>
        <w:t>лиц-руководителя</w:t>
      </w:r>
      <w:proofErr w:type="spellEnd"/>
      <w:proofErr w:type="gramEnd"/>
      <w:r w:rsidRPr="00570BBD">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w:t>
      </w:r>
      <w:proofErr w:type="gramStart"/>
      <w:r w:rsidRPr="00570BBD">
        <w:rPr>
          <w:rFonts w:ascii="GHEA Grapalat" w:hAnsi="GHEA Grapalat"/>
        </w:rPr>
        <w:t>.У</w:t>
      </w:r>
      <w:proofErr w:type="gramEnd"/>
      <w:r w:rsidRPr="00570BBD">
        <w:rPr>
          <w:rFonts w:ascii="GHEA Grapalat" w:hAnsi="GHEA Grapalat"/>
        </w:rPr>
        <w:t>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F16BC7">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F16BC7">
      <w:pPr>
        <w:widowControl w:val="0"/>
        <w:tabs>
          <w:tab w:val="left" w:pos="1134"/>
        </w:tabs>
        <w:ind w:firstLine="709"/>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F16BC7">
      <w:pPr>
        <w:widowControl w:val="0"/>
        <w:tabs>
          <w:tab w:val="left" w:pos="1134"/>
        </w:tabs>
        <w:ind w:firstLine="709"/>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F16BC7">
      <w:pPr>
        <w:widowControl w:val="0"/>
        <w:tabs>
          <w:tab w:val="left" w:pos="1134"/>
        </w:tabs>
        <w:ind w:firstLine="709"/>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F16BC7">
      <w:pPr>
        <w:widowControl w:val="0"/>
        <w:ind w:firstLine="709"/>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F16BC7">
      <w:pPr>
        <w:widowControl w:val="0"/>
        <w:ind w:firstLine="709"/>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F16BC7" w:rsidRDefault="002D5CF0" w:rsidP="00F16BC7">
      <w:pPr>
        <w:widowControl w:val="0"/>
        <w:tabs>
          <w:tab w:val="left" w:pos="1134"/>
        </w:tabs>
        <w:ind w:firstLine="709"/>
        <w:contextualSpacing/>
        <w:jc w:val="both"/>
        <w:rPr>
          <w:rFonts w:ascii="GHEA Grapalat" w:hAnsi="GHEA Grapalat"/>
          <w:b/>
        </w:rPr>
      </w:pPr>
      <w:r w:rsidRPr="00F16BC7">
        <w:rPr>
          <w:rFonts w:ascii="GHEA Grapalat" w:hAnsi="GHEA Grapalat"/>
          <w:b/>
        </w:rPr>
        <w:t>2.1</w:t>
      </w:r>
      <w:r w:rsidR="005114D0" w:rsidRPr="00F16BC7">
        <w:rPr>
          <w:rFonts w:ascii="GHEA Grapalat" w:hAnsi="GHEA Grapalat"/>
          <w:b/>
        </w:rPr>
        <w:t>.</w:t>
      </w:r>
      <w:r w:rsidR="009873F3" w:rsidRPr="00F16BC7">
        <w:rPr>
          <w:rFonts w:ascii="GHEA Grapalat" w:hAnsi="GHEA Grapalat"/>
          <w:b/>
        </w:rPr>
        <w:tab/>
      </w:r>
      <w:proofErr w:type="spellStart"/>
      <w:r w:rsidRPr="00F16BC7">
        <w:rPr>
          <w:rFonts w:ascii="GHEA Grapalat" w:hAnsi="GHEA Grapalat"/>
          <w:b/>
        </w:rPr>
        <w:t>заявление</w:t>
      </w:r>
      <w:r w:rsidR="00EB3C28" w:rsidRPr="00F16BC7">
        <w:rPr>
          <w:rFonts w:ascii="GHEA Grapalat" w:hAnsi="GHEA Grapalat"/>
          <w:b/>
        </w:rPr>
        <w:t>-объявлени</w:t>
      </w:r>
      <w:proofErr w:type="spellEnd"/>
      <w:proofErr w:type="gramStart"/>
      <w:r w:rsidR="00EB3C28" w:rsidRPr="00F16BC7">
        <w:rPr>
          <w:rFonts w:ascii="GHEA Grapalat" w:hAnsi="GHEA Grapalat"/>
          <w:b/>
          <w:lang w:val="en-US"/>
        </w:rPr>
        <w:t>e</w:t>
      </w:r>
      <w:proofErr w:type="gramEnd"/>
      <w:r w:rsidR="00EB3C28" w:rsidRPr="00F16BC7">
        <w:rPr>
          <w:rFonts w:ascii="GHEA Grapalat" w:hAnsi="GHEA Grapalat"/>
          <w:b/>
        </w:rPr>
        <w:t xml:space="preserve"> </w:t>
      </w:r>
      <w:r w:rsidRPr="00F16BC7">
        <w:rPr>
          <w:rFonts w:ascii="GHEA Grapalat" w:hAnsi="GHEA Grapalat"/>
          <w:b/>
        </w:rPr>
        <w:t xml:space="preserve"> на участие в процедуре согласно Приложению №1;</w:t>
      </w:r>
    </w:p>
    <w:p w:rsidR="009D7EFF" w:rsidRPr="00F16BC7" w:rsidRDefault="009D7EFF" w:rsidP="00F16BC7">
      <w:pPr>
        <w:widowControl w:val="0"/>
        <w:tabs>
          <w:tab w:val="left" w:pos="1134"/>
        </w:tabs>
        <w:ind w:firstLine="709"/>
        <w:contextualSpacing/>
        <w:jc w:val="both"/>
        <w:rPr>
          <w:rFonts w:ascii="GHEA Grapalat" w:hAnsi="GHEA Grapalat"/>
          <w:b/>
        </w:rPr>
      </w:pPr>
      <w:r w:rsidRPr="00F16BC7">
        <w:rPr>
          <w:rFonts w:ascii="GHEA Grapalat" w:hAnsi="GHEA Grapalat"/>
          <w:b/>
        </w:rPr>
        <w:t>2.</w:t>
      </w:r>
      <w:r w:rsidR="000027E1" w:rsidRPr="00F16BC7">
        <w:rPr>
          <w:rFonts w:ascii="GHEA Grapalat" w:hAnsi="GHEA Grapalat"/>
          <w:b/>
        </w:rPr>
        <w:t>2</w:t>
      </w:r>
      <w:r w:rsidR="00F429C4" w:rsidRPr="00F16BC7">
        <w:rPr>
          <w:rFonts w:ascii="GHEA Grapalat" w:hAnsi="GHEA Grapalat"/>
          <w:b/>
        </w:rPr>
        <w:t>.</w:t>
      </w:r>
      <w:r w:rsidR="00EA7CA6" w:rsidRPr="00F16BC7">
        <w:rPr>
          <w:rFonts w:ascii="GHEA Grapalat" w:hAnsi="GHEA Grapalat"/>
          <w:b/>
        </w:rPr>
        <w:t xml:space="preserve"> </w:t>
      </w:r>
      <w:r w:rsidR="00524D3D" w:rsidRPr="00F16BC7">
        <w:rPr>
          <w:rFonts w:ascii="GHEA Grapalat" w:hAnsi="GHEA Grapalat"/>
          <w:b/>
        </w:rPr>
        <w:t xml:space="preserve"> </w:t>
      </w:r>
      <w:r w:rsidRPr="00F16BC7">
        <w:rPr>
          <w:rFonts w:ascii="GHEA Grapalat" w:hAnsi="GHEA Grapalat"/>
          <w:b/>
        </w:rPr>
        <w:t>копию агентского договора и данные лица, являющегося стороной этого договора, если Договор будет выполняться через агентство;</w:t>
      </w:r>
    </w:p>
    <w:p w:rsidR="008D4137" w:rsidRPr="00F16BC7" w:rsidRDefault="008D4137" w:rsidP="00F16BC7">
      <w:pPr>
        <w:widowControl w:val="0"/>
        <w:tabs>
          <w:tab w:val="left" w:pos="1134"/>
        </w:tabs>
        <w:ind w:firstLine="709"/>
        <w:contextualSpacing/>
        <w:jc w:val="both"/>
        <w:rPr>
          <w:rFonts w:ascii="GHEA Grapalat" w:hAnsi="GHEA Grapalat"/>
          <w:b/>
        </w:rPr>
      </w:pPr>
      <w:r w:rsidRPr="00F16BC7">
        <w:rPr>
          <w:rFonts w:ascii="GHEA Grapalat" w:hAnsi="GHEA Grapalat"/>
          <w:b/>
        </w:rPr>
        <w:t>2.</w:t>
      </w:r>
      <w:r w:rsidR="000027E1" w:rsidRPr="00F16BC7">
        <w:rPr>
          <w:rFonts w:ascii="GHEA Grapalat" w:hAnsi="GHEA Grapalat"/>
          <w:b/>
        </w:rPr>
        <w:t>3</w:t>
      </w:r>
      <w:r w:rsidR="00F429C4" w:rsidRPr="00F16BC7">
        <w:rPr>
          <w:rFonts w:ascii="GHEA Grapalat" w:hAnsi="GHEA Grapalat"/>
          <w:b/>
        </w:rPr>
        <w:t>.</w:t>
      </w:r>
      <w:r w:rsidR="00EA7CA6" w:rsidRPr="00F16BC7">
        <w:rPr>
          <w:rFonts w:ascii="GHEA Grapalat" w:hAnsi="GHEA Grapalat"/>
          <w:b/>
        </w:rPr>
        <w:t xml:space="preserve"> </w:t>
      </w:r>
      <w:r w:rsidRPr="00F16BC7">
        <w:rPr>
          <w:rFonts w:ascii="GHEA Grapalat" w:hAnsi="GHEA Grapalat"/>
          <w:b/>
        </w:rPr>
        <w:t>договор о совместной деятельности, если участники участвуют в процедуре закупки в порядке совместной деятельности (консорциумом)</w:t>
      </w:r>
      <w:r w:rsidR="0054780B" w:rsidRPr="00F16BC7">
        <w:rPr>
          <w:rStyle w:val="af6"/>
          <w:rFonts w:ascii="GHEA Grapalat" w:hAnsi="GHEA Grapalat"/>
          <w:b/>
        </w:rPr>
        <w:footnoteReference w:customMarkFollows="1" w:id="1"/>
        <w:t>14</w:t>
      </w:r>
    </w:p>
    <w:p w:rsidR="00E67BA7" w:rsidRPr="00F16BC7" w:rsidRDefault="00096865" w:rsidP="00F16BC7">
      <w:pPr>
        <w:widowControl w:val="0"/>
        <w:tabs>
          <w:tab w:val="left" w:pos="1134"/>
        </w:tabs>
        <w:ind w:firstLine="709"/>
        <w:contextualSpacing/>
        <w:jc w:val="both"/>
        <w:rPr>
          <w:rFonts w:ascii="GHEA Grapalat" w:hAnsi="GHEA Grapalat"/>
          <w:b/>
        </w:rPr>
      </w:pPr>
      <w:r w:rsidRPr="00F16BC7">
        <w:rPr>
          <w:rFonts w:ascii="GHEA Grapalat" w:hAnsi="GHEA Grapalat"/>
          <w:b/>
        </w:rPr>
        <w:t>2.</w:t>
      </w:r>
      <w:r w:rsidR="00F16BC7" w:rsidRPr="00F16BC7">
        <w:rPr>
          <w:rFonts w:ascii="GHEA Grapalat" w:hAnsi="GHEA Grapalat"/>
          <w:b/>
        </w:rPr>
        <w:t>4</w:t>
      </w:r>
      <w:r w:rsidR="004413A5" w:rsidRPr="00F16BC7">
        <w:rPr>
          <w:rFonts w:ascii="GHEA Grapalat" w:hAnsi="GHEA Grapalat"/>
          <w:b/>
        </w:rPr>
        <w:t>.</w:t>
      </w:r>
      <w:r w:rsidR="00367A9A" w:rsidRPr="00F16BC7">
        <w:rPr>
          <w:rFonts w:ascii="GHEA Grapalat" w:hAnsi="GHEA Grapalat"/>
          <w:b/>
        </w:rPr>
        <w:tab/>
      </w:r>
      <w:r w:rsidRPr="00F16BC7">
        <w:rPr>
          <w:rFonts w:ascii="GHEA Grapalat" w:hAnsi="GHEA Grapalat"/>
          <w:b/>
        </w:rPr>
        <w:t>ценовое предложение согласно Приложению №</w:t>
      </w:r>
      <w:r w:rsidR="00385C27" w:rsidRPr="00F16BC7">
        <w:rPr>
          <w:rFonts w:ascii="GHEA Grapalat" w:hAnsi="GHEA Grapalat"/>
          <w:b/>
        </w:rPr>
        <w:t>2</w:t>
      </w:r>
      <w:r w:rsidR="00BC7BF7" w:rsidRPr="00F16BC7">
        <w:rPr>
          <w:rFonts w:ascii="GHEA Grapalat" w:hAnsi="GHEA Grapalat"/>
          <w:b/>
        </w:rPr>
        <w:t>.</w:t>
      </w:r>
      <w:r w:rsidRPr="00F16BC7">
        <w:rPr>
          <w:rFonts w:ascii="GHEA Grapalat" w:hAnsi="GHEA Grapalat"/>
          <w:b/>
        </w:rPr>
        <w:t xml:space="preserve"> Ценовое предложение представляется в форме расчета, состоящего из обобщенных компонентов стоимости</w:t>
      </w:r>
      <w:r w:rsidR="008F7138" w:rsidRPr="00F16BC7">
        <w:rPr>
          <w:rFonts w:ascii="GHEA Grapalat" w:hAnsi="GHEA Grapalat"/>
          <w:b/>
        </w:rPr>
        <w:t xml:space="preserve"> (совокупность себестоимости и прогнозируемой прибыли) </w:t>
      </w:r>
      <w:r w:rsidR="006B2A75" w:rsidRPr="00F16BC7">
        <w:rPr>
          <w:rFonts w:ascii="GHEA Grapalat" w:hAnsi="GHEA Grapalat"/>
          <w:b/>
        </w:rPr>
        <w:t xml:space="preserve"> </w:t>
      </w:r>
      <w:r w:rsidRPr="00F16BC7">
        <w:rPr>
          <w:rFonts w:ascii="GHEA Grapalat" w:hAnsi="GHEA Grapalat"/>
          <w:b/>
        </w:rPr>
        <w:t>и налога на добавленную стоимость. Расчет компонентов стоимости — разбивка или другие детали — не</w:t>
      </w:r>
      <w:r w:rsidR="00E267E5" w:rsidRPr="00F16BC7">
        <w:rPr>
          <w:rFonts w:ascii="GHEA Grapalat" w:hAnsi="GHEA Grapalat"/>
          <w:b/>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9D1E06">
      <w:pPr>
        <w:widowControl w:val="0"/>
        <w:tabs>
          <w:tab w:val="left" w:pos="1134"/>
        </w:tabs>
        <w:ind w:firstLine="709"/>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9D1E06">
      <w:pPr>
        <w:widowControl w:val="0"/>
        <w:ind w:firstLine="709"/>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9D1E06">
        <w:rPr>
          <w:rFonts w:ascii="GHEA Grapalat" w:hAnsi="GHEA Grapalat"/>
        </w:rPr>
        <w:t>одном</w:t>
      </w:r>
      <w:r w:rsidRPr="002658C9">
        <w:rPr>
          <w:rFonts w:ascii="GHEA Grapalat" w:hAnsi="GHEA Grapalat"/>
        </w:rPr>
        <w:t xml:space="preserve"> экземпляр</w:t>
      </w:r>
      <w:r w:rsidR="009D1E06">
        <w:rPr>
          <w:rFonts w:ascii="GHEA Grapalat" w:hAnsi="GHEA Grapalat"/>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9D1E06">
      <w:pPr>
        <w:widowControl w:val="0"/>
        <w:ind w:firstLine="709"/>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9D1E06">
      <w:pPr>
        <w:widowControl w:val="0"/>
        <w:tabs>
          <w:tab w:val="left" w:pos="1134"/>
        </w:tabs>
        <w:ind w:firstLine="709"/>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8F0CB0" w:rsidRDefault="00E24455" w:rsidP="009D1E06">
      <w:pPr>
        <w:widowControl w:val="0"/>
        <w:tabs>
          <w:tab w:val="left" w:pos="1134"/>
        </w:tabs>
        <w:ind w:firstLine="709"/>
        <w:contextualSpacing/>
        <w:rPr>
          <w:rFonts w:ascii="GHEA Grapalat" w:hAnsi="GHEA Grapalat"/>
          <w:highlight w:val="yellow"/>
        </w:rPr>
      </w:pPr>
      <w:r w:rsidRPr="008F0CB0">
        <w:rPr>
          <w:rFonts w:ascii="GHEA Grapalat" w:hAnsi="GHEA Grapalat"/>
          <w:highlight w:val="yellow"/>
        </w:rPr>
        <w:t>1)</w:t>
      </w:r>
      <w:r w:rsidRPr="008F0CB0">
        <w:rPr>
          <w:rFonts w:ascii="GHEA Grapalat" w:hAnsi="GHEA Grapalat"/>
          <w:highlight w:val="yellow"/>
        </w:rPr>
        <w:tab/>
        <w:t>наименование заказчика и место (адрес) подачи заявки;</w:t>
      </w:r>
    </w:p>
    <w:p w:rsidR="00E24455" w:rsidRPr="008F0CB0" w:rsidRDefault="00E24455" w:rsidP="009D1E06">
      <w:pPr>
        <w:widowControl w:val="0"/>
        <w:tabs>
          <w:tab w:val="left" w:pos="1134"/>
          <w:tab w:val="left" w:pos="6284"/>
        </w:tabs>
        <w:ind w:firstLine="709"/>
        <w:contextualSpacing/>
        <w:jc w:val="both"/>
        <w:rPr>
          <w:rFonts w:ascii="GHEA Grapalat" w:hAnsi="GHEA Grapalat"/>
          <w:highlight w:val="yellow"/>
        </w:rPr>
      </w:pPr>
      <w:r w:rsidRPr="008F0CB0">
        <w:rPr>
          <w:rFonts w:ascii="GHEA Grapalat" w:hAnsi="GHEA Grapalat"/>
          <w:highlight w:val="yellow"/>
        </w:rPr>
        <w:t>2)</w:t>
      </w:r>
      <w:r w:rsidRPr="008F0CB0">
        <w:rPr>
          <w:rFonts w:ascii="GHEA Grapalat" w:hAnsi="GHEA Grapalat"/>
          <w:highlight w:val="yellow"/>
        </w:rPr>
        <w:tab/>
        <w:t xml:space="preserve">код </w:t>
      </w:r>
      <w:r w:rsidR="00107A05" w:rsidRPr="008F0CB0">
        <w:rPr>
          <w:rFonts w:ascii="GHEA Grapalat" w:hAnsi="GHEA Grapalat"/>
          <w:highlight w:val="yellow"/>
        </w:rPr>
        <w:t>процедуры</w:t>
      </w:r>
      <w:r w:rsidRPr="008F0CB0">
        <w:rPr>
          <w:rFonts w:ascii="GHEA Grapalat" w:hAnsi="GHEA Grapalat"/>
          <w:highlight w:val="yellow"/>
        </w:rPr>
        <w:t>;</w:t>
      </w:r>
      <w:r w:rsidRPr="008F0CB0">
        <w:rPr>
          <w:rFonts w:ascii="GHEA Grapalat" w:hAnsi="GHEA Grapalat"/>
          <w:highlight w:val="yellow"/>
        </w:rPr>
        <w:tab/>
      </w:r>
    </w:p>
    <w:p w:rsidR="00E24455" w:rsidRPr="008F0CB0" w:rsidRDefault="00E24455" w:rsidP="009D1E06">
      <w:pPr>
        <w:widowControl w:val="0"/>
        <w:tabs>
          <w:tab w:val="left" w:pos="1134"/>
        </w:tabs>
        <w:ind w:firstLine="709"/>
        <w:contextualSpacing/>
        <w:jc w:val="both"/>
        <w:rPr>
          <w:rFonts w:ascii="GHEA Grapalat" w:hAnsi="GHEA Grapalat"/>
          <w:highlight w:val="yellow"/>
        </w:rPr>
      </w:pPr>
      <w:r w:rsidRPr="008F0CB0">
        <w:rPr>
          <w:rFonts w:ascii="GHEA Grapalat" w:hAnsi="GHEA Grapalat"/>
          <w:highlight w:val="yellow"/>
        </w:rPr>
        <w:t>3)</w:t>
      </w:r>
      <w:r w:rsidRPr="008F0CB0">
        <w:rPr>
          <w:rFonts w:ascii="GHEA Grapalat" w:hAnsi="GHEA Grapalat"/>
          <w:highlight w:val="yellow"/>
        </w:rPr>
        <w:tab/>
        <w:t>слова “не вскрывать до заседания по вскрытию заявок”;</w:t>
      </w:r>
    </w:p>
    <w:p w:rsidR="00E24455" w:rsidRPr="002658C9" w:rsidRDefault="00E24455" w:rsidP="009D1E06">
      <w:pPr>
        <w:widowControl w:val="0"/>
        <w:tabs>
          <w:tab w:val="left" w:pos="1134"/>
        </w:tabs>
        <w:ind w:firstLine="709"/>
        <w:contextualSpacing/>
        <w:jc w:val="both"/>
        <w:rPr>
          <w:rFonts w:ascii="GHEA Grapalat" w:hAnsi="GHEA Grapalat"/>
        </w:rPr>
      </w:pPr>
      <w:r w:rsidRPr="008F0CB0">
        <w:rPr>
          <w:rFonts w:ascii="GHEA Grapalat" w:hAnsi="GHEA Grapalat"/>
          <w:highlight w:val="yellow"/>
        </w:rPr>
        <w:t>4)</w:t>
      </w:r>
      <w:r w:rsidRPr="008F0CB0">
        <w:rPr>
          <w:rFonts w:ascii="GHEA Grapalat" w:hAnsi="GHEA Grapalat"/>
          <w:highlight w:val="yellow"/>
        </w:rPr>
        <w:tab/>
        <w:t>наименование (имя), место нахождения и номер телефона участника.</w:t>
      </w:r>
    </w:p>
    <w:p w:rsidR="00E24455" w:rsidRDefault="00107A05" w:rsidP="009D1E06">
      <w:pPr>
        <w:widowControl w:val="0"/>
        <w:tabs>
          <w:tab w:val="left" w:pos="1134"/>
        </w:tabs>
        <w:ind w:firstLine="709"/>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A8000A">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A8000A" w:rsidRPr="00374F4A" w:rsidRDefault="00A8000A" w:rsidP="00A8000A">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34217E">
        <w:rPr>
          <w:rFonts w:ascii="GHEA Grapalat" w:hAnsi="GHEA Grapalat"/>
          <w:b/>
          <w:sz w:val="22"/>
          <w:szCs w:val="22"/>
        </w:rPr>
        <w:t>GHTsDzB-HVKAK-2022-60</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A8000A">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A8000A" w:rsidRDefault="00A8000A" w:rsidP="00A8000A">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AA3DC6" w:rsidRPr="00E063D7">
        <w:rPr>
          <w:rFonts w:ascii="GHEA Grapalat" w:hAnsi="GHEA Grapalat"/>
          <w:sz w:val="22"/>
          <w:szCs w:val="22"/>
        </w:rPr>
        <w:t>«</w:t>
      </w:r>
      <w:r w:rsidR="0034217E">
        <w:rPr>
          <w:rFonts w:ascii="GHEA Grapalat" w:hAnsi="GHEA Grapalat"/>
          <w:b/>
          <w:sz w:val="22"/>
          <w:szCs w:val="22"/>
        </w:rPr>
        <w:t>GHTsDzB-HVKAK-2022-60</w:t>
      </w:r>
      <w:r w:rsidR="00AA3DC6" w:rsidRPr="00E063D7">
        <w:rPr>
          <w:rFonts w:ascii="GHEA Grapalat" w:hAnsi="GHEA Grapalat"/>
          <w:b/>
          <w:sz w:val="22"/>
          <w:szCs w:val="22"/>
        </w:rPr>
        <w:t>»</w:t>
      </w:r>
      <w:r w:rsidR="00AA3DC6">
        <w:rPr>
          <w:rFonts w:ascii="GHEA Grapalat" w:hAnsi="GHEA Grapalat"/>
          <w:b/>
          <w:sz w:val="22"/>
          <w:szCs w:val="22"/>
        </w:rPr>
        <w:t xml:space="preserve"> </w:t>
      </w:r>
      <w:r w:rsidR="00AA3DC6">
        <w:rPr>
          <w:rFonts w:ascii="GHEA Grapalat" w:hAnsi="GHEA Grapalat"/>
        </w:rPr>
        <w:t>запроса кодировок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AA3DC6">
        <w:rPr>
          <w:rFonts w:ascii="GHEA Grapalat" w:hAnsi="GHEA Grapalat"/>
        </w:rPr>
        <w:t>запрос котировок</w:t>
      </w:r>
      <w:r>
        <w:rPr>
          <w:rFonts w:ascii="GHEA Grapalat" w:hAnsi="GHEA Grapalat"/>
        </w:rPr>
        <w:t xml:space="preserve"> под кодом </w:t>
      </w:r>
      <w:r w:rsidR="00AA3DC6" w:rsidRPr="00E063D7">
        <w:rPr>
          <w:rFonts w:ascii="GHEA Grapalat" w:hAnsi="GHEA Grapalat"/>
          <w:sz w:val="22"/>
          <w:szCs w:val="22"/>
        </w:rPr>
        <w:t>«</w:t>
      </w:r>
      <w:r w:rsidR="0034217E">
        <w:rPr>
          <w:rFonts w:ascii="GHEA Grapalat" w:hAnsi="GHEA Grapalat"/>
          <w:b/>
          <w:sz w:val="22"/>
          <w:szCs w:val="22"/>
        </w:rPr>
        <w:t>GHTsDzB-HVKAK-2022-60</w:t>
      </w:r>
      <w:r w:rsidR="00AA3DC6" w:rsidRPr="00E063D7">
        <w:rPr>
          <w:rFonts w:ascii="GHEA Grapalat" w:hAnsi="GHEA Grapalat"/>
          <w:b/>
          <w:sz w:val="22"/>
          <w:szCs w:val="22"/>
        </w:rPr>
        <w:t>»</w:t>
      </w:r>
      <w:r>
        <w:rPr>
          <w:rFonts w:ascii="GHEA Grapalat" w:hAnsi="GHEA Grapalat"/>
        </w:rPr>
        <w:t>,</w:t>
      </w:r>
      <w:r w:rsidR="00AA3DC6">
        <w:rPr>
          <w:rFonts w:ascii="GHEA Grapalat" w:hAnsi="GHEA Grapalat"/>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w:t>
      </w:r>
      <w:r w:rsidR="00FB3E24" w:rsidRPr="00FB3E24">
        <w:rPr>
          <w:rFonts w:ascii="GHEA Grapalat" w:hAnsi="GHEA Grapalat"/>
          <w:vertAlign w:val="superscript"/>
        </w:rPr>
        <w:t>17</w:t>
      </w:r>
      <w:r w:rsidR="00952531">
        <w:rPr>
          <w:rFonts w:ascii="GHEA Grapalat" w:hAnsi="GHEA Grapalat"/>
        </w:rPr>
        <w:t>,</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AA3DC6">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AA3DC6" w:rsidRPr="00E063D7">
        <w:rPr>
          <w:rFonts w:ascii="GHEA Grapalat" w:hAnsi="GHEA Grapalat"/>
          <w:sz w:val="22"/>
          <w:szCs w:val="22"/>
        </w:rPr>
        <w:t>«</w:t>
      </w:r>
      <w:r w:rsidR="0034217E">
        <w:rPr>
          <w:rFonts w:ascii="GHEA Grapalat" w:hAnsi="GHEA Grapalat"/>
          <w:b/>
          <w:sz w:val="22"/>
          <w:szCs w:val="22"/>
        </w:rPr>
        <w:t>GHTsDzB-HVKAK-2022-60</w:t>
      </w:r>
      <w:r w:rsidR="00AA3DC6" w:rsidRPr="00E063D7">
        <w:rPr>
          <w:rFonts w:ascii="GHEA Grapalat" w:hAnsi="GHEA Grapalat"/>
          <w:b/>
          <w:sz w:val="22"/>
          <w:szCs w:val="22"/>
        </w:rPr>
        <w:t>»</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bookmarkStart w:id="0" w:name="_GoBack"/>
      <w:bookmarkEnd w:id="0"/>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Pr="00AA3DC6" w:rsidRDefault="006B3E56" w:rsidP="00AA3DC6">
      <w:pPr>
        <w:pStyle w:val="aff"/>
        <w:widowControl w:val="0"/>
        <w:numPr>
          <w:ilvl w:val="0"/>
          <w:numId w:val="22"/>
        </w:numPr>
        <w:tabs>
          <w:tab w:val="left" w:pos="567"/>
        </w:tabs>
        <w:spacing w:after="160"/>
        <w:jc w:val="both"/>
        <w:rPr>
          <w:rFonts w:ascii="GHEA Grapalat" w:hAnsi="GHEA Grapalat"/>
          <w:spacing w:val="-6"/>
        </w:rPr>
      </w:pPr>
      <w:proofErr w:type="gramStart"/>
      <w:r>
        <w:rPr>
          <w:rFonts w:ascii="GHEA Grapalat" w:hAnsi="GHEA Grapalat"/>
          <w:spacing w:val="-6"/>
        </w:rPr>
        <w:t xml:space="preserve">отсутствует случай установленного приглашением на </w:t>
      </w:r>
      <w:r w:rsidR="00AA3DC6">
        <w:rPr>
          <w:rFonts w:ascii="GHEA Grapalat" w:hAnsi="GHEA Grapalat"/>
        </w:rPr>
        <w:t>запрос котировок</w:t>
      </w:r>
      <w:r>
        <w:rPr>
          <w:rFonts w:ascii="GHEA Grapalat" w:hAnsi="GHEA Grapalat"/>
        </w:rPr>
        <w:t xml:space="preserve"> случая     одновременного </w:t>
      </w:r>
      <w:r w:rsidRPr="00AA3DC6">
        <w:rPr>
          <w:rFonts w:ascii="GHEA Grapalat" w:hAnsi="GHEA Grapalat"/>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1"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2" w:author="Inesa Kocharyan" w:date="2021-09-01T14:03:00Z"/>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3"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t>Приложение 1.</w:t>
      </w:r>
      <w:r w:rsidR="00BD3FDD">
        <w:rPr>
          <w:rFonts w:ascii="GHEA Grapalat" w:hAnsi="GHEA Grapalat"/>
          <w:b/>
        </w:rPr>
        <w:t>1</w:t>
      </w:r>
      <w:r>
        <w:rPr>
          <w:rFonts w:ascii="GHEA Grapalat" w:hAnsi="GHEA Grapalat"/>
          <w:b/>
        </w:rPr>
        <w:t xml:space="preserve">** </w:t>
      </w:r>
    </w:p>
    <w:p w:rsidR="007E14AB" w:rsidRPr="00374F4A" w:rsidRDefault="007E14AB" w:rsidP="007E14AB">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34217E">
        <w:rPr>
          <w:rFonts w:ascii="GHEA Grapalat" w:hAnsi="GHEA Grapalat"/>
          <w:b/>
          <w:sz w:val="22"/>
          <w:szCs w:val="22"/>
        </w:rPr>
        <w:t>GHTsDzB-HVKAK-2022-60</w:t>
      </w:r>
      <w:r w:rsidRPr="00E063D7">
        <w:rPr>
          <w:rFonts w:ascii="GHEA Grapalat" w:hAnsi="GHEA Grapalat"/>
          <w:b/>
          <w:sz w:val="22"/>
          <w:szCs w:val="22"/>
        </w:rPr>
        <w:t>»</w:t>
      </w:r>
    </w:p>
    <w:p w:rsidR="00123294" w:rsidRDefault="00123294" w:rsidP="00B46D58">
      <w:pPr>
        <w:rPr>
          <w:rFonts w:ascii="GHEA Grapalat" w:hAnsi="GHEA Grapalat"/>
          <w:b/>
        </w:rPr>
      </w:pPr>
    </w:p>
    <w:p w:rsidR="00B048B2" w:rsidRDefault="00B048B2"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BB6E4B">
            <w:pPr>
              <w:spacing w:before="240" w:after="240"/>
              <w:ind w:left="993" w:hanging="851"/>
              <w:rPr>
                <w:rFonts w:ascii="GHEA Grapalat" w:eastAsia="GHEA Grapalat" w:hAnsi="GHEA Grapalat" w:cs="GHEA Grapalat"/>
              </w:rPr>
            </w:pPr>
          </w:p>
        </w:tc>
      </w:tr>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BB6E4B">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rPr>
          <w:trHeight w:val="1487"/>
        </w:trPr>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7E14AB">
      <w:pPr>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rPr>
          <w:trHeight w:val="1361"/>
        </w:trPr>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FD79B0" w:rsidP="00BB6E4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FD79B0" w:rsidP="00BB6E4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FD79B0" w:rsidP="00BB6E4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FD79B0" w:rsidP="00BB6E4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BB6E4B">
        <w:tc>
          <w:tcPr>
            <w:tcW w:w="2837" w:type="dxa"/>
            <w:shd w:val="clear" w:color="auto" w:fill="D9E2F3"/>
            <w:vAlign w:val="center"/>
          </w:tcPr>
          <w:p w:rsidR="00A9306E" w:rsidRPr="00B047A2"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FD79B0" w:rsidP="00BB6E4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FD79B0" w:rsidP="00BB6E4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BB6E4B">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BB6E4B">
        <w:tc>
          <w:tcPr>
            <w:tcW w:w="297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97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97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97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97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BB6E4B">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BB6E4B">
        <w:tc>
          <w:tcPr>
            <w:tcW w:w="2943"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943"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943"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943"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BB6E4B">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BB6E4B">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BB6E4B">
        <w:trPr>
          <w:trHeight w:val="924"/>
        </w:trPr>
        <w:tc>
          <w:tcPr>
            <w:tcW w:w="9016" w:type="dxa"/>
            <w:gridSpan w:val="2"/>
            <w:vAlign w:val="center"/>
          </w:tcPr>
          <w:p w:rsidR="00A9306E" w:rsidRPr="00FD1EE4" w:rsidRDefault="00FD79B0" w:rsidP="00BB6E4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BB6E4B">
        <w:trPr>
          <w:trHeight w:val="684"/>
        </w:trPr>
        <w:tc>
          <w:tcPr>
            <w:tcW w:w="4508"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rPr>
          <w:trHeight w:val="1282"/>
        </w:trPr>
        <w:tc>
          <w:tcPr>
            <w:tcW w:w="4508"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FD79B0" w:rsidP="00BB6E4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FD79B0" w:rsidP="00BB6E4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BB6E4B">
        <w:tc>
          <w:tcPr>
            <w:tcW w:w="9016" w:type="dxa"/>
            <w:gridSpan w:val="2"/>
            <w:vAlign w:val="center"/>
          </w:tcPr>
          <w:p w:rsidR="00A9306E" w:rsidRPr="00FD1EE4" w:rsidRDefault="00FD79B0" w:rsidP="00BB6E4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6F16E4">
              <w:rPr>
                <w:rFonts w:ascii="GHEA Grapalat" w:eastAsia="GHEA Grapalat" w:hAnsi="GHEA Grapalat" w:cs="GHEA Grapalat"/>
                <w:lang w:val="hy-AM"/>
              </w:rPr>
              <w:t>б</w:t>
            </w:r>
            <w:proofErr w:type="gramEnd"/>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BB6E4B">
        <w:tc>
          <w:tcPr>
            <w:tcW w:w="9016" w:type="dxa"/>
            <w:gridSpan w:val="2"/>
            <w:vAlign w:val="center"/>
          </w:tcPr>
          <w:p w:rsidR="00A9306E" w:rsidRPr="00FD1EE4" w:rsidRDefault="00FD79B0" w:rsidP="00BB6E4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801B2D">
              <w:rPr>
                <w:rFonts w:ascii="GHEA Grapalat" w:eastAsia="GHEA Grapalat" w:hAnsi="GHEA Grapalat" w:cs="GHEA Grapalat"/>
                <w:lang w:val="hy-AM"/>
              </w:rPr>
              <w:t>в</w:t>
            </w:r>
            <w:proofErr w:type="gramEnd"/>
            <w:r w:rsidR="00A9306E">
              <w:rPr>
                <w:rFonts w:ascii="GHEA Grapalat" w:eastAsia="GHEA Grapalat" w:hAnsi="GHEA Grapalat" w:cs="GHEA Grapalat"/>
              </w:rPr>
              <w:t>.</w:t>
            </w:r>
            <w:r w:rsidR="00A9306E" w:rsidRPr="00BA30D4">
              <w:rPr>
                <w:rFonts w:ascii="GHEA Grapalat" w:eastAsia="GHEA Grapalat" w:hAnsi="GHEA Grapalat" w:cs="GHEA Grapalat"/>
              </w:rPr>
              <w:t xml:space="preserve"> </w:t>
            </w:r>
            <w:proofErr w:type="gramStart"/>
            <w:r w:rsidR="00A9306E" w:rsidRPr="00BA30D4">
              <w:rPr>
                <w:rFonts w:ascii="GHEA Grapalat" w:eastAsia="GHEA Grapalat" w:hAnsi="GHEA Grapalat" w:cs="GHEA Grapalat"/>
              </w:rPr>
              <w:t>является</w:t>
            </w:r>
            <w:proofErr w:type="gramEnd"/>
            <w:r w:rsidR="00A9306E"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BB6E4B">
        <w:trPr>
          <w:trHeight w:val="924"/>
        </w:trPr>
        <w:tc>
          <w:tcPr>
            <w:tcW w:w="9016" w:type="dxa"/>
            <w:gridSpan w:val="2"/>
            <w:vAlign w:val="center"/>
          </w:tcPr>
          <w:p w:rsidR="00A9306E" w:rsidRPr="00FD1EE4" w:rsidRDefault="00FD79B0" w:rsidP="00BB6E4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BB6E4B">
        <w:trPr>
          <w:trHeight w:val="684"/>
        </w:trPr>
        <w:tc>
          <w:tcPr>
            <w:tcW w:w="4508"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rPr>
          <w:trHeight w:val="1282"/>
        </w:trPr>
        <w:tc>
          <w:tcPr>
            <w:tcW w:w="4508"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FD79B0" w:rsidP="00BB6E4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FD79B0" w:rsidP="00BB6E4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BB6E4B">
        <w:tc>
          <w:tcPr>
            <w:tcW w:w="9016" w:type="dxa"/>
            <w:gridSpan w:val="2"/>
            <w:vAlign w:val="center"/>
          </w:tcPr>
          <w:p w:rsidR="00A9306E" w:rsidRPr="00FD1EE4" w:rsidRDefault="00FD79B0" w:rsidP="00BB6E4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D654B4">
              <w:rPr>
                <w:rFonts w:ascii="GHEA Grapalat" w:eastAsia="GHEA Grapalat" w:hAnsi="GHEA Grapalat" w:cs="GHEA Grapalat"/>
                <w:lang w:val="hy-AM"/>
              </w:rPr>
              <w:t>б</w:t>
            </w:r>
            <w:proofErr w:type="gramEnd"/>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BB6E4B">
        <w:tc>
          <w:tcPr>
            <w:tcW w:w="9016" w:type="dxa"/>
            <w:gridSpan w:val="2"/>
            <w:vAlign w:val="center"/>
          </w:tcPr>
          <w:p w:rsidR="00A9306E" w:rsidRPr="00FD1EE4" w:rsidRDefault="00FD79B0" w:rsidP="00BB6E4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1104ED">
              <w:rPr>
                <w:rFonts w:ascii="GHEA Grapalat" w:eastAsia="GHEA Grapalat" w:hAnsi="GHEA Grapalat" w:cs="GHEA Grapalat"/>
                <w:lang w:val="hy-AM"/>
              </w:rPr>
              <w:t>в</w:t>
            </w:r>
            <w:proofErr w:type="gramEnd"/>
            <w:r w:rsidR="00A9306E" w:rsidRPr="00FD1EE4">
              <w:rPr>
                <w:rFonts w:eastAsia="Cambria Math"/>
              </w:rPr>
              <w:t>․</w:t>
            </w:r>
            <w:r w:rsidR="00A9306E" w:rsidRPr="00FD1EE4">
              <w:rPr>
                <w:rFonts w:ascii="GHEA Grapalat" w:eastAsia="Cambria Math" w:hAnsi="GHEA Grapalat" w:cs="Cambria Math"/>
              </w:rPr>
              <w:t xml:space="preserve"> </w:t>
            </w:r>
            <w:proofErr w:type="gramStart"/>
            <w:r w:rsidR="00A9306E" w:rsidRPr="001104ED">
              <w:rPr>
                <w:rFonts w:ascii="GHEA Grapalat" w:eastAsia="GHEA Grapalat" w:hAnsi="GHEA Grapalat" w:cs="GHEA Grapalat"/>
              </w:rPr>
              <w:t>от</w:t>
            </w:r>
            <w:proofErr w:type="gramEnd"/>
            <w:r w:rsidR="00A9306E"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BB6E4B">
        <w:tc>
          <w:tcPr>
            <w:tcW w:w="9016" w:type="dxa"/>
            <w:gridSpan w:val="2"/>
            <w:vAlign w:val="center"/>
          </w:tcPr>
          <w:p w:rsidR="00A9306E" w:rsidRPr="00FD1EE4" w:rsidRDefault="00FD79B0" w:rsidP="00BB6E4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9839CB">
              <w:rPr>
                <w:rFonts w:ascii="GHEA Grapalat" w:eastAsia="GHEA Grapalat" w:hAnsi="GHEA Grapalat" w:cs="GHEA Grapalat"/>
                <w:lang w:val="hy-AM"/>
              </w:rPr>
              <w:t>г</w:t>
            </w:r>
            <w:proofErr w:type="gramEnd"/>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BB6E4B">
        <w:tc>
          <w:tcPr>
            <w:tcW w:w="9016" w:type="dxa"/>
            <w:gridSpan w:val="2"/>
            <w:vAlign w:val="center"/>
          </w:tcPr>
          <w:p w:rsidR="00A9306E" w:rsidRPr="00FD1EE4" w:rsidRDefault="00FD79B0" w:rsidP="00BB6E4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A9306E" w:rsidRPr="00B23852" w:rsidRDefault="00FD79B0" w:rsidP="00BB6E4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FD79B0" w:rsidP="00BB6E4B">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 xml:space="preserve">Совместно с </w:t>
            </w:r>
            <w:proofErr w:type="spellStart"/>
            <w:r w:rsidR="00A9306E" w:rsidRPr="005558FC">
              <w:rPr>
                <w:rFonts w:ascii="GHEA Grapalat" w:eastAsia="GHEA Grapalat" w:hAnsi="GHEA Grapalat" w:cs="GHEA Grapalat"/>
              </w:rPr>
              <w:t>аффилированными</w:t>
            </w:r>
            <w:proofErr w:type="spellEnd"/>
            <w:r w:rsidR="00A9306E" w:rsidRPr="005558FC">
              <w:rPr>
                <w:rFonts w:ascii="GHEA Grapalat" w:eastAsia="GHEA Grapalat" w:hAnsi="GHEA Grapalat" w:cs="GHEA Grapalat"/>
              </w:rPr>
              <w:t xml:space="preserve"> лицами</w:t>
            </w:r>
          </w:p>
        </w:tc>
      </w:tr>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FD79B0" w:rsidP="00BB6E4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FD79B0" w:rsidP="00BB6E4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BB6E4B">
        <w:trPr>
          <w:trHeight w:val="853"/>
        </w:trPr>
        <w:tc>
          <w:tcPr>
            <w:tcW w:w="2835" w:type="dxa"/>
            <w:vMerge w:val="restart"/>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rPr>
          <w:trHeight w:val="850"/>
        </w:trPr>
        <w:tc>
          <w:tcPr>
            <w:tcW w:w="2835" w:type="dxa"/>
            <w:vMerge/>
            <w:shd w:val="clear" w:color="auto" w:fill="D9E2F3"/>
            <w:vAlign w:val="center"/>
          </w:tcPr>
          <w:p w:rsidR="00A9306E" w:rsidRPr="00FD1EE4" w:rsidRDefault="00A9306E" w:rsidP="00BB6E4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rPr>
          <w:trHeight w:val="850"/>
        </w:trPr>
        <w:tc>
          <w:tcPr>
            <w:tcW w:w="2835" w:type="dxa"/>
            <w:vMerge/>
            <w:shd w:val="clear" w:color="auto" w:fill="D9E2F3"/>
            <w:vAlign w:val="center"/>
          </w:tcPr>
          <w:p w:rsidR="00A9306E" w:rsidRPr="00FD1EE4" w:rsidRDefault="00A9306E" w:rsidP="00BB6E4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rPr>
          <w:trHeight w:val="850"/>
        </w:trPr>
        <w:tc>
          <w:tcPr>
            <w:tcW w:w="2835" w:type="dxa"/>
            <w:vMerge/>
            <w:shd w:val="clear" w:color="auto" w:fill="D9E2F3"/>
            <w:vAlign w:val="center"/>
          </w:tcPr>
          <w:p w:rsidR="00A9306E" w:rsidRPr="00FD1EE4" w:rsidRDefault="00A9306E" w:rsidP="00BB6E4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rPr>
          <w:trHeight w:val="850"/>
        </w:trPr>
        <w:tc>
          <w:tcPr>
            <w:tcW w:w="2835" w:type="dxa"/>
            <w:vMerge/>
            <w:shd w:val="clear" w:color="auto" w:fill="D9E2F3"/>
            <w:vAlign w:val="center"/>
          </w:tcPr>
          <w:p w:rsidR="00A9306E" w:rsidRPr="00FD1EE4" w:rsidRDefault="00A9306E" w:rsidP="00BB6E4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BB6E4B">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bl>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A9306E" w:rsidRPr="00FD1EE4" w:rsidTr="00BB6E4B">
        <w:tc>
          <w:tcPr>
            <w:tcW w:w="9016" w:type="dxa"/>
            <w:shd w:val="clear" w:color="auto" w:fill="DBE5F1" w:themeFill="accent1" w:themeFillTint="33"/>
          </w:tcPr>
          <w:p w:rsidR="00A9306E" w:rsidRPr="00FD1EE4" w:rsidRDefault="00A9306E" w:rsidP="00BB6E4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BB6E4B">
        <w:trPr>
          <w:trHeight w:val="10187"/>
        </w:trPr>
        <w:tc>
          <w:tcPr>
            <w:tcW w:w="9016" w:type="dxa"/>
          </w:tcPr>
          <w:p w:rsidR="00A9306E" w:rsidRPr="00FD1EE4" w:rsidRDefault="00A9306E" w:rsidP="00BB6E4B">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ins w:id="5" w:author="Inesa Kocharyan" w:date="2021-09-01T11:45:00Z"/>
          <w:rFonts w:ascii="GHEA Grapalat" w:hAnsi="GHEA Grapalat"/>
          <w:b/>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4C6511" w:rsidRDefault="00B2572B" w:rsidP="004C6511">
      <w:pPr>
        <w:pStyle w:val="31"/>
        <w:widowControl w:val="0"/>
        <w:spacing w:line="240" w:lineRule="auto"/>
        <w:contextualSpacing/>
        <w:jc w:val="right"/>
        <w:rPr>
          <w:rFonts w:ascii="GHEA Grapalat" w:hAnsi="GHEA Grapalat"/>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4C6511" w:rsidRPr="00374F4A" w:rsidRDefault="004C6511" w:rsidP="004C6511">
      <w:pPr>
        <w:pStyle w:val="31"/>
        <w:widowControl w:val="0"/>
        <w:spacing w:line="240" w:lineRule="auto"/>
        <w:contextualSpacing/>
        <w:jc w:val="right"/>
        <w:rPr>
          <w:rFonts w:ascii="GHEA Grapalat" w:hAnsi="GHEA Grapalat" w:cs="Arial"/>
          <w:b/>
          <w:sz w:val="24"/>
          <w:szCs w:val="24"/>
        </w:rPr>
      </w:pPr>
      <w:r w:rsidRPr="004C6511">
        <w:rPr>
          <w:rFonts w:ascii="GHEA Grapalat" w:hAnsi="GHEA Grapalat"/>
          <w:b/>
          <w:sz w:val="24"/>
          <w:szCs w:val="24"/>
        </w:rPr>
        <w:t xml:space="preserve"> </w:t>
      </w: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34217E">
        <w:rPr>
          <w:rFonts w:ascii="GHEA Grapalat" w:hAnsi="GHEA Grapalat"/>
          <w:b/>
          <w:sz w:val="22"/>
          <w:szCs w:val="22"/>
        </w:rPr>
        <w:t>GHTsDzB-HVKAK-2022-60</w:t>
      </w:r>
      <w:r w:rsidRPr="00E063D7">
        <w:rPr>
          <w:rFonts w:ascii="GHEA Grapalat" w:hAnsi="GHEA Grapalat"/>
          <w:b/>
          <w:sz w:val="22"/>
          <w:szCs w:val="22"/>
        </w:rPr>
        <w:t>»</w:t>
      </w:r>
    </w:p>
    <w:p w:rsidR="00B2572B" w:rsidRPr="009044F1" w:rsidRDefault="00B2572B" w:rsidP="004C6511">
      <w:pPr>
        <w:pStyle w:val="31"/>
        <w:widowControl w:val="0"/>
        <w:spacing w:after="160" w:line="240" w:lineRule="auto"/>
        <w:ind w:firstLine="0"/>
        <w:jc w:val="right"/>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4C6511" w:rsidRDefault="00B2572B" w:rsidP="00B46D58">
      <w:pPr>
        <w:widowControl w:val="0"/>
        <w:spacing w:after="120"/>
        <w:ind w:firstLine="567"/>
        <w:jc w:val="center"/>
        <w:rPr>
          <w:rFonts w:ascii="GHEA Grapalat" w:hAnsi="GHEA Grapalat"/>
        </w:rPr>
      </w:pPr>
    </w:p>
    <w:p w:rsidR="005744FC" w:rsidRPr="004C6511" w:rsidRDefault="00B2572B" w:rsidP="004C6511">
      <w:pPr>
        <w:pStyle w:val="31"/>
        <w:widowControl w:val="0"/>
        <w:spacing w:line="240" w:lineRule="auto"/>
        <w:contextualSpacing/>
        <w:rPr>
          <w:rFonts w:ascii="GHEA Grapalat" w:hAnsi="GHEA Grapalat" w:cs="Arial"/>
          <w:b/>
          <w:sz w:val="24"/>
          <w:szCs w:val="24"/>
        </w:rPr>
      </w:pPr>
      <w:r w:rsidRPr="004C6511">
        <w:rPr>
          <w:rFonts w:ascii="GHEA Grapalat" w:hAnsi="GHEA Grapalat"/>
          <w:spacing w:val="-6"/>
          <w:sz w:val="24"/>
          <w:szCs w:val="24"/>
        </w:rPr>
        <w:t xml:space="preserve">Рассмотрев приглашение на </w:t>
      </w:r>
      <w:r w:rsidR="004C6511">
        <w:rPr>
          <w:rFonts w:ascii="GHEA Grapalat" w:hAnsi="GHEA Grapalat"/>
          <w:spacing w:val="-6"/>
          <w:sz w:val="24"/>
          <w:szCs w:val="24"/>
        </w:rPr>
        <w:t>запрос котировок</w:t>
      </w:r>
      <w:r w:rsidRPr="004C6511">
        <w:rPr>
          <w:rFonts w:ascii="GHEA Grapalat" w:hAnsi="GHEA Grapalat"/>
          <w:spacing w:val="-6"/>
          <w:sz w:val="24"/>
          <w:szCs w:val="24"/>
        </w:rPr>
        <w:t xml:space="preserve"> под кодом </w:t>
      </w:r>
      <w:r w:rsidR="004C6511" w:rsidRPr="004C6511">
        <w:rPr>
          <w:rFonts w:ascii="GHEA Grapalat" w:hAnsi="GHEA Grapalat"/>
          <w:sz w:val="24"/>
          <w:szCs w:val="24"/>
        </w:rPr>
        <w:t>«</w:t>
      </w:r>
      <w:r w:rsidR="0034217E">
        <w:rPr>
          <w:rFonts w:ascii="GHEA Grapalat" w:hAnsi="GHEA Grapalat"/>
          <w:b/>
          <w:sz w:val="24"/>
          <w:szCs w:val="24"/>
        </w:rPr>
        <w:t>GHTsDzB-HVKAK-2022-60</w:t>
      </w:r>
      <w:r w:rsidR="004C6511" w:rsidRPr="004C6511">
        <w:rPr>
          <w:rFonts w:ascii="GHEA Grapalat" w:hAnsi="GHEA Grapalat"/>
          <w:b/>
          <w:sz w:val="24"/>
          <w:szCs w:val="24"/>
        </w:rPr>
        <w:t>»</w:t>
      </w:r>
      <w:r w:rsidRPr="004C6511">
        <w:rPr>
          <w:rFonts w:ascii="GHEA Grapalat" w:hAnsi="GHEA Grapalat"/>
          <w:spacing w:val="-6"/>
          <w:sz w:val="24"/>
          <w:szCs w:val="24"/>
        </w:rPr>
        <w:t>,</w:t>
      </w:r>
      <w:r w:rsidRPr="004C6511">
        <w:rPr>
          <w:rFonts w:ascii="GHEA Grapalat" w:hAnsi="GHEA Grapalat"/>
          <w:sz w:val="24"/>
          <w:szCs w:val="24"/>
        </w:rPr>
        <w:t xml:space="preserve"> </w:t>
      </w:r>
    </w:p>
    <w:p w:rsidR="005646FC" w:rsidRPr="004C6511" w:rsidRDefault="005744FC" w:rsidP="00B46D58">
      <w:pPr>
        <w:widowControl w:val="0"/>
        <w:jc w:val="both"/>
        <w:rPr>
          <w:rFonts w:ascii="GHEA Grapalat" w:hAnsi="GHEA Grapalat"/>
        </w:rPr>
      </w:pPr>
      <w:r w:rsidRPr="004C6511">
        <w:rPr>
          <w:rFonts w:ascii="GHEA Grapalat" w:hAnsi="GHEA Grapalat"/>
        </w:rPr>
        <w:t xml:space="preserve">в </w:t>
      </w:r>
      <w:r w:rsidR="00B2572B" w:rsidRPr="004C6511">
        <w:rPr>
          <w:rFonts w:ascii="GHEA Grapalat" w:hAnsi="GHEA Grapalat"/>
        </w:rPr>
        <w:t>том числе проект заключаемого договора</w:t>
      </w:r>
      <w:r w:rsidRPr="004C6511">
        <w:rPr>
          <w:rFonts w:ascii="GHEA Grapalat" w:hAnsi="GHEA Grapalat"/>
        </w:rPr>
        <w:t xml:space="preserve"> </w:t>
      </w:r>
      <w:r w:rsidR="00B2572B" w:rsidRPr="004C6511">
        <w:rPr>
          <w:rFonts w:ascii="GHEA Grapalat" w:hAnsi="GHEA Grapalat"/>
        </w:rPr>
        <w:t>___</w:t>
      </w:r>
      <w:r w:rsidRPr="004C6511">
        <w:rPr>
          <w:rFonts w:ascii="GHEA Grapalat" w:hAnsi="GHEA Grapalat"/>
        </w:rPr>
        <w:t>________________________</w:t>
      </w:r>
      <w:r w:rsidR="00B2572B" w:rsidRPr="004C6511">
        <w:rPr>
          <w:rFonts w:ascii="GHEA Grapalat" w:hAnsi="GHEA Grapalat"/>
        </w:rPr>
        <w:t>____</w:t>
      </w:r>
      <w:r w:rsidR="00191D27" w:rsidRPr="004C6511">
        <w:rPr>
          <w:rFonts w:ascii="GHEA Grapalat" w:hAnsi="GHEA Grapalat"/>
        </w:rPr>
        <w:t>___</w:t>
      </w:r>
    </w:p>
    <w:p w:rsidR="005646FC" w:rsidRPr="004C6511" w:rsidRDefault="005646FC" w:rsidP="00B46D58">
      <w:pPr>
        <w:widowControl w:val="0"/>
        <w:spacing w:after="160"/>
        <w:ind w:left="6237"/>
        <w:jc w:val="both"/>
        <w:rPr>
          <w:rFonts w:ascii="GHEA Grapalat" w:hAnsi="GHEA Grapalat"/>
          <w:vertAlign w:val="superscript"/>
        </w:rPr>
      </w:pPr>
      <w:r w:rsidRPr="004C6511">
        <w:rPr>
          <w:rFonts w:ascii="GHEA Grapalat" w:hAnsi="GHEA Grapalat"/>
          <w:vertAlign w:val="superscript"/>
        </w:rPr>
        <w:t>наименование участника</w:t>
      </w:r>
    </w:p>
    <w:p w:rsidR="00B2572B" w:rsidRPr="004C6511" w:rsidRDefault="00B2572B" w:rsidP="00B46D58">
      <w:pPr>
        <w:widowControl w:val="0"/>
        <w:spacing w:after="160"/>
        <w:jc w:val="both"/>
        <w:rPr>
          <w:rFonts w:ascii="GHEA Grapalat" w:hAnsi="GHEA Grapalat"/>
        </w:rPr>
      </w:pPr>
      <w:r w:rsidRPr="004C6511">
        <w:rPr>
          <w:rFonts w:ascii="GHEA Grapalat" w:hAnsi="GHEA Grapalat"/>
        </w:rPr>
        <w:t>предлагает</w:t>
      </w:r>
      <w:r w:rsidR="005646FC" w:rsidRPr="004C6511">
        <w:rPr>
          <w:rFonts w:ascii="GHEA Grapalat" w:hAnsi="GHEA Grapalat"/>
        </w:rPr>
        <w:t xml:space="preserve"> </w:t>
      </w:r>
      <w:r w:rsidRPr="004C651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4C6511" w:rsidRDefault="004C6511" w:rsidP="004C6511">
      <w:pPr>
        <w:pStyle w:val="31"/>
        <w:widowControl w:val="0"/>
        <w:spacing w:line="240" w:lineRule="auto"/>
        <w:contextualSpacing/>
        <w:jc w:val="right"/>
        <w:rPr>
          <w:rFonts w:ascii="GHEA Grapalat" w:hAnsi="GHEA Grapalat"/>
          <w:b/>
          <w:sz w:val="24"/>
          <w:szCs w:val="24"/>
        </w:rPr>
      </w:pPr>
      <w:r w:rsidRPr="009044F1">
        <w:rPr>
          <w:rFonts w:ascii="GHEA Grapalat" w:hAnsi="GHEA Grapalat"/>
          <w:b/>
          <w:sz w:val="24"/>
          <w:szCs w:val="24"/>
        </w:rPr>
        <w:t xml:space="preserve">Приложение № </w:t>
      </w:r>
      <w:r>
        <w:rPr>
          <w:rFonts w:ascii="GHEA Grapalat" w:hAnsi="GHEA Grapalat"/>
          <w:b/>
          <w:sz w:val="24"/>
          <w:szCs w:val="24"/>
        </w:rPr>
        <w:t>4.2</w:t>
      </w:r>
    </w:p>
    <w:p w:rsidR="004C6511" w:rsidRPr="00374F4A" w:rsidRDefault="004C6511" w:rsidP="004C6511">
      <w:pPr>
        <w:pStyle w:val="31"/>
        <w:widowControl w:val="0"/>
        <w:spacing w:line="240" w:lineRule="auto"/>
        <w:contextualSpacing/>
        <w:jc w:val="right"/>
        <w:rPr>
          <w:rFonts w:ascii="GHEA Grapalat" w:hAnsi="GHEA Grapalat" w:cs="Arial"/>
          <w:b/>
          <w:sz w:val="24"/>
          <w:szCs w:val="24"/>
        </w:rPr>
      </w:pPr>
      <w:r w:rsidRPr="004C6511">
        <w:rPr>
          <w:rFonts w:ascii="GHEA Grapalat" w:hAnsi="GHEA Grapalat"/>
          <w:b/>
          <w:sz w:val="24"/>
          <w:szCs w:val="24"/>
        </w:rPr>
        <w:t xml:space="preserve"> </w:t>
      </w: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34217E">
        <w:rPr>
          <w:rFonts w:ascii="GHEA Grapalat" w:hAnsi="GHEA Grapalat"/>
          <w:b/>
          <w:sz w:val="22"/>
          <w:szCs w:val="22"/>
        </w:rPr>
        <w:t>GHTsDzB-HVKAK-2022-60</w:t>
      </w:r>
      <w:r w:rsidRPr="00E063D7">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991E76">
      <w:pPr>
        <w:widowControl w:val="0"/>
        <w:contextualSpacing/>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991E76">
      <w:pPr>
        <w:widowControl w:val="0"/>
        <w:ind w:left="1843"/>
        <w:contextualSpacing/>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991E76">
      <w:pPr>
        <w:widowControl w:val="0"/>
        <w:contextualSpacing/>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991E76">
      <w:pPr>
        <w:widowControl w:val="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991E76">
      <w:pPr>
        <w:widowControl w:val="0"/>
        <w:contextualSpacing/>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991E76">
      <w:pPr>
        <w:widowControl w:val="0"/>
        <w:ind w:firstLine="709"/>
        <w:contextualSpacing/>
        <w:jc w:val="both"/>
        <w:rPr>
          <w:rFonts w:ascii="GHEA Grapalat" w:hAnsi="GHEA Grapalat" w:cs="GHEA Grapalat"/>
          <w:sz w:val="22"/>
          <w:szCs w:val="22"/>
        </w:rPr>
      </w:pPr>
    </w:p>
    <w:p w:rsidR="003D2FE2" w:rsidRPr="00B138F3" w:rsidRDefault="003D2FE2" w:rsidP="00991E76">
      <w:pPr>
        <w:widowControl w:val="0"/>
        <w:contextualSpacing/>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5B341F" w:rsidRDefault="003D2FE2" w:rsidP="005B341F">
      <w:pPr>
        <w:widowControl w:val="0"/>
        <w:tabs>
          <w:tab w:val="left" w:pos="567"/>
        </w:tabs>
        <w:ind w:firstLine="567"/>
        <w:contextualSpacing/>
        <w:jc w:val="both"/>
        <w:rPr>
          <w:rFonts w:ascii="GHEA Grapalat" w:hAnsi="GHEA Grapalat"/>
          <w:b/>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5B341F" w:rsidRPr="00025337">
        <w:rPr>
          <w:rFonts w:ascii="GHEA Grapalat" w:hAnsi="GHEA Grapalat"/>
          <w:b/>
          <w:sz w:val="22"/>
          <w:szCs w:val="22"/>
        </w:rPr>
        <w:t>ГНО «Национальным центром по контролю и профилактике заболеваний»</w:t>
      </w:r>
      <w:r w:rsidR="005B341F" w:rsidRPr="00025337">
        <w:rPr>
          <w:rFonts w:ascii="GHEA Grapalat" w:hAnsi="GHEA Grapalat"/>
          <w:b/>
          <w:i/>
          <w:sz w:val="22"/>
          <w:szCs w:val="22"/>
        </w:rPr>
        <w:t xml:space="preserve"> </w:t>
      </w:r>
      <w:r w:rsidR="005B341F" w:rsidRPr="00025337">
        <w:rPr>
          <w:rFonts w:ascii="GHEA Grapalat" w:hAnsi="GHEA Grapalat"/>
          <w:b/>
          <w:sz w:val="22"/>
          <w:szCs w:val="22"/>
        </w:rPr>
        <w:t>МЗ РА</w:t>
      </w:r>
      <w:r w:rsidR="005B341F" w:rsidRPr="00B138F3">
        <w:rPr>
          <w:rFonts w:ascii="GHEA Grapalat" w:hAnsi="GHEA Grapalat"/>
          <w:spacing w:val="-6"/>
          <w:sz w:val="22"/>
          <w:szCs w:val="22"/>
        </w:rPr>
        <w:t xml:space="preserve"> (далее — Заказчик) </w:t>
      </w:r>
      <w:r w:rsidR="005B341F" w:rsidRPr="00B138F3">
        <w:rPr>
          <w:rFonts w:ascii="GHEA Grapalat" w:hAnsi="GHEA Grapalat"/>
          <w:sz w:val="22"/>
          <w:szCs w:val="22"/>
        </w:rPr>
        <w:t xml:space="preserve">процедуре закупок под кодом </w:t>
      </w:r>
      <w:r w:rsidR="005B341F" w:rsidRPr="00E063D7">
        <w:rPr>
          <w:rFonts w:ascii="GHEA Grapalat" w:hAnsi="GHEA Grapalat"/>
          <w:sz w:val="22"/>
          <w:szCs w:val="22"/>
        </w:rPr>
        <w:t>«</w:t>
      </w:r>
      <w:r w:rsidR="0034217E">
        <w:rPr>
          <w:rFonts w:ascii="GHEA Grapalat" w:hAnsi="GHEA Grapalat"/>
          <w:b/>
          <w:sz w:val="22"/>
          <w:szCs w:val="22"/>
        </w:rPr>
        <w:t>GHTsDzB-HVKAK-2022-60</w:t>
      </w:r>
      <w:r w:rsidR="005B341F" w:rsidRPr="00E063D7">
        <w:rPr>
          <w:rFonts w:ascii="GHEA Grapalat" w:hAnsi="GHEA Grapalat"/>
          <w:b/>
          <w:sz w:val="22"/>
          <w:szCs w:val="22"/>
        </w:rPr>
        <w:t>»</w:t>
      </w:r>
      <w:r w:rsidR="005B341F">
        <w:rPr>
          <w:rFonts w:ascii="GHEA Grapalat" w:hAnsi="GHEA Grapalat"/>
          <w:b/>
          <w:sz w:val="22"/>
          <w:szCs w:val="22"/>
        </w:rPr>
        <w:t>.</w:t>
      </w:r>
    </w:p>
    <w:p w:rsidR="003D2FE2" w:rsidRPr="00B138F3" w:rsidRDefault="003D2FE2" w:rsidP="005B341F">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991E76">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991E76">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991E76">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991E76">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991E76">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991E76">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991E76">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991E76">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991E76">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991E76">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991E76">
      <w:pPr>
        <w:widowControl w:val="0"/>
        <w:contextualSpacing/>
        <w:jc w:val="right"/>
        <w:rPr>
          <w:rFonts w:ascii="GHEA Grapalat" w:hAnsi="GHEA Grapalat"/>
          <w:sz w:val="22"/>
          <w:szCs w:val="22"/>
        </w:rPr>
      </w:pPr>
    </w:p>
    <w:p w:rsidR="003D2FE2" w:rsidRPr="00B138F3" w:rsidRDefault="003D2FE2" w:rsidP="00991E76">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991E76">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752B6" w:rsidRDefault="00E752B6"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5C2977"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C2977" w:rsidRPr="00E063D7" w:rsidRDefault="005C2977" w:rsidP="005C297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5C2977"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C2977" w:rsidRPr="00E063D7" w:rsidRDefault="005C2977" w:rsidP="005C297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5C2977"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C2977" w:rsidRPr="00E063D7" w:rsidRDefault="005C2977" w:rsidP="005C297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5C2977"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C2977" w:rsidRPr="00E063D7" w:rsidRDefault="005C2977" w:rsidP="005C297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5C2977"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C2977" w:rsidRPr="00E063D7" w:rsidRDefault="005C2977" w:rsidP="005C297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054DA6" w:rsidRDefault="00054DA6">
      <w:pPr>
        <w:rPr>
          <w:rFonts w:ascii="GHEA Grapalat" w:hAnsi="GHEA Grapalat"/>
          <w:b/>
        </w:rPr>
      </w:pPr>
      <w:r>
        <w:rPr>
          <w:rFonts w:ascii="GHEA Grapalat" w:hAnsi="GHEA Grapalat"/>
          <w:b/>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6F0064" w:rsidRPr="006F0064" w:rsidRDefault="006F0064" w:rsidP="006F0064">
      <w:pPr>
        <w:widowControl w:val="0"/>
        <w:contextualSpacing/>
        <w:jc w:val="right"/>
        <w:rPr>
          <w:rFonts w:ascii="GHEA Grapalat" w:hAnsi="GHEA Grapalat" w:cs="GHEA Grapalat"/>
          <w:b/>
          <w:i/>
        </w:rPr>
      </w:pPr>
      <w:r w:rsidRPr="006F0064">
        <w:rPr>
          <w:rFonts w:ascii="GHEA Grapalat" w:hAnsi="GHEA Grapalat"/>
          <w:b/>
          <w:i/>
        </w:rPr>
        <w:t>Приложение № 5.1</w:t>
      </w:r>
    </w:p>
    <w:p w:rsidR="006F0064" w:rsidRPr="00374F4A" w:rsidRDefault="006F0064" w:rsidP="006F0064">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34217E">
        <w:rPr>
          <w:rFonts w:ascii="GHEA Grapalat" w:hAnsi="GHEA Grapalat"/>
          <w:b/>
          <w:sz w:val="22"/>
          <w:szCs w:val="22"/>
        </w:rPr>
        <w:t>GHTsDzB-HVKAK-2022-60</w:t>
      </w:r>
      <w:r w:rsidRPr="00E063D7">
        <w:rPr>
          <w:rFonts w:ascii="GHEA Grapalat" w:hAnsi="GHEA Grapalat"/>
          <w:b/>
          <w:sz w:val="22"/>
          <w:szCs w:val="22"/>
        </w:rPr>
        <w:t>»</w:t>
      </w:r>
    </w:p>
    <w:p w:rsidR="00AF4211" w:rsidRDefault="00AF4211" w:rsidP="000A214C">
      <w:pPr>
        <w:widowControl w:val="0"/>
        <w:spacing w:after="160"/>
        <w:jc w:val="center"/>
        <w:rPr>
          <w:rFonts w:ascii="GHEA Grapalat" w:hAnsi="GHEA Grapalat"/>
          <w:b/>
        </w:rPr>
      </w:pPr>
    </w:p>
    <w:p w:rsidR="006F0064" w:rsidRPr="00B138F3" w:rsidRDefault="006F0064"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EF4EE0">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EF4EE0">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EF4EE0">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EF4EE0">
      <w:pPr>
        <w:widowControl w:val="0"/>
        <w:contextualSpacing/>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EF4EE0">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EF4EE0">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EF4EE0" w:rsidRDefault="000A214C" w:rsidP="00EF4EE0">
      <w:pPr>
        <w:widowControl w:val="0"/>
        <w:tabs>
          <w:tab w:val="left" w:pos="567"/>
        </w:tabs>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EF4EE0" w:rsidRPr="006328D1">
        <w:rPr>
          <w:rFonts w:ascii="GHEA Grapalat" w:hAnsi="GHEA Grapalat"/>
          <w:b/>
          <w:sz w:val="22"/>
          <w:szCs w:val="22"/>
        </w:rPr>
        <w:t>ГНО «Национальным центром по контролю и профилактике заболеваний»</w:t>
      </w:r>
      <w:r w:rsidR="00EF4EE0" w:rsidRPr="006328D1">
        <w:rPr>
          <w:rFonts w:ascii="GHEA Grapalat" w:hAnsi="GHEA Grapalat"/>
          <w:b/>
          <w:i/>
          <w:sz w:val="22"/>
          <w:szCs w:val="22"/>
        </w:rPr>
        <w:t xml:space="preserve"> </w:t>
      </w:r>
      <w:r w:rsidR="00EF4EE0" w:rsidRPr="006328D1">
        <w:rPr>
          <w:rFonts w:ascii="GHEA Grapalat" w:hAnsi="GHEA Grapalat"/>
          <w:b/>
          <w:sz w:val="22"/>
          <w:szCs w:val="22"/>
        </w:rPr>
        <w:t>МЗ РА</w:t>
      </w:r>
      <w:r w:rsidR="00EF4EE0" w:rsidRPr="00B138F3">
        <w:rPr>
          <w:rFonts w:ascii="GHEA Grapalat" w:hAnsi="GHEA Grapalat"/>
          <w:spacing w:val="-6"/>
        </w:rPr>
        <w:t xml:space="preserve"> (далее — Заказчик) </w:t>
      </w:r>
      <w:r w:rsidR="00EF4EE0" w:rsidRPr="00B138F3">
        <w:rPr>
          <w:rFonts w:ascii="GHEA Grapalat" w:hAnsi="GHEA Grapalat"/>
        </w:rPr>
        <w:t xml:space="preserve">процедуре закупок </w:t>
      </w:r>
      <w:r w:rsidR="00EF4EE0" w:rsidRPr="00374F4A">
        <w:rPr>
          <w:rFonts w:ascii="GHEA Grapalat" w:hAnsi="GHEA Grapalat"/>
          <w:b/>
        </w:rPr>
        <w:t xml:space="preserve">под кодом </w:t>
      </w:r>
      <w:r w:rsidR="00EF4EE0" w:rsidRPr="00E063D7">
        <w:rPr>
          <w:rFonts w:ascii="GHEA Grapalat" w:hAnsi="GHEA Grapalat"/>
          <w:sz w:val="22"/>
          <w:szCs w:val="22"/>
        </w:rPr>
        <w:t>«</w:t>
      </w:r>
      <w:r w:rsidR="0034217E">
        <w:rPr>
          <w:rFonts w:ascii="GHEA Grapalat" w:hAnsi="GHEA Grapalat"/>
          <w:b/>
          <w:sz w:val="22"/>
          <w:szCs w:val="22"/>
        </w:rPr>
        <w:t>GHTsDzB-HVKAK-2022-60</w:t>
      </w:r>
      <w:r w:rsidR="00EF4EE0" w:rsidRPr="00E063D7">
        <w:rPr>
          <w:rFonts w:ascii="GHEA Grapalat" w:hAnsi="GHEA Grapalat"/>
          <w:b/>
          <w:sz w:val="22"/>
          <w:szCs w:val="22"/>
        </w:rPr>
        <w:t>»</w:t>
      </w:r>
      <w:r w:rsidR="00EF4EE0">
        <w:rPr>
          <w:rFonts w:ascii="GHEA Grapalat" w:hAnsi="GHEA Grapalat"/>
          <w:b/>
          <w:sz w:val="22"/>
          <w:szCs w:val="22"/>
        </w:rPr>
        <w:t>.</w:t>
      </w:r>
    </w:p>
    <w:p w:rsidR="000A214C" w:rsidRPr="00B138F3" w:rsidRDefault="000A214C" w:rsidP="00EF4EE0">
      <w:pPr>
        <w:widowControl w:val="0"/>
        <w:tabs>
          <w:tab w:val="left" w:pos="567"/>
        </w:tabs>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EF4EE0">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EF4EE0">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EF4EE0">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EF4EE0">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EF4EE0">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EF4EE0">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F4EE0">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EF4EE0">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F4EE0">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EF4EE0">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F4EE0">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EF4EE0">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F4EE0">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EF4EE0">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F4EE0">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EF4EE0">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EF4EE0">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EF4EE0">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EF4EE0">
      <w:pPr>
        <w:widowControl w:val="0"/>
        <w:contextualSpacing/>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252C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52C6" w:rsidRPr="00E063D7" w:rsidRDefault="00D252C6" w:rsidP="00D252C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D252C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52C6" w:rsidRPr="00E063D7" w:rsidRDefault="00D252C6" w:rsidP="00D252C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D252C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52C6" w:rsidRPr="00E063D7" w:rsidRDefault="00D252C6" w:rsidP="00D252C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D252C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52C6" w:rsidRPr="00E063D7" w:rsidRDefault="00D252C6" w:rsidP="00D252C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D252C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52C6" w:rsidRPr="00E063D7" w:rsidRDefault="00D252C6" w:rsidP="00D252C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D252C6" w:rsidRPr="006F1605" w:rsidRDefault="00D252C6" w:rsidP="00D252C6">
      <w:pPr>
        <w:pStyle w:val="norm"/>
        <w:widowControl w:val="0"/>
        <w:spacing w:line="240" w:lineRule="auto"/>
        <w:ind w:firstLine="0"/>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Pr="006F1605">
        <w:rPr>
          <w:rFonts w:ascii="GHEA Grapalat" w:hAnsi="GHEA Grapalat"/>
          <w:b/>
          <w:sz w:val="24"/>
          <w:szCs w:val="24"/>
        </w:rPr>
        <w:t>6</w:t>
      </w:r>
    </w:p>
    <w:p w:rsidR="00D252C6" w:rsidRPr="00AD29CE" w:rsidRDefault="00D252C6" w:rsidP="00D252C6">
      <w:pPr>
        <w:widowControl w:val="0"/>
        <w:contextualSpacing/>
        <w:jc w:val="right"/>
        <w:rPr>
          <w:rFonts w:ascii="GHEA Grapalat" w:hAnsi="GHEA Grapalat"/>
          <w:i/>
        </w:rPr>
      </w:pPr>
      <w:r w:rsidRPr="00BF4E90">
        <w:rPr>
          <w:rFonts w:ascii="GHEA Grapalat" w:hAnsi="GHEA Grapalat"/>
          <w:b/>
        </w:rPr>
        <w:t xml:space="preserve">к Приглашению на </w:t>
      </w:r>
      <w:r>
        <w:rPr>
          <w:rFonts w:ascii="GHEA Grapalat" w:hAnsi="GHEA Grapalat"/>
          <w:b/>
        </w:rPr>
        <w:t>запрос котировок</w:t>
      </w:r>
      <w:r w:rsidRPr="00BF4E90">
        <w:rPr>
          <w:rFonts w:ascii="GHEA Grapalat" w:hAnsi="GHEA Grapalat" w:cs="Arial"/>
          <w:b/>
        </w:rPr>
        <w:br/>
      </w:r>
      <w:r w:rsidRPr="00374F4A">
        <w:rPr>
          <w:rFonts w:ascii="GHEA Grapalat" w:hAnsi="GHEA Grapalat"/>
          <w:b/>
        </w:rPr>
        <w:t xml:space="preserve">под кодом </w:t>
      </w:r>
      <w:r w:rsidRPr="00E063D7">
        <w:rPr>
          <w:rFonts w:ascii="GHEA Grapalat" w:hAnsi="GHEA Grapalat"/>
          <w:sz w:val="22"/>
          <w:szCs w:val="22"/>
        </w:rPr>
        <w:t>«</w:t>
      </w:r>
      <w:r w:rsidR="0034217E">
        <w:rPr>
          <w:rFonts w:ascii="GHEA Grapalat" w:hAnsi="GHEA Grapalat"/>
          <w:b/>
          <w:sz w:val="22"/>
          <w:szCs w:val="22"/>
        </w:rPr>
        <w:t>GHTsDzB-HVKAK-2022-60</w:t>
      </w:r>
      <w:r w:rsidRPr="00E063D7">
        <w:rPr>
          <w:rFonts w:ascii="GHEA Grapalat" w:hAnsi="GHEA Grapalat"/>
          <w:b/>
          <w:sz w:val="22"/>
          <w:szCs w:val="22"/>
        </w:rPr>
        <w:t>»</w:t>
      </w:r>
    </w:p>
    <w:p w:rsidR="00D252C6" w:rsidRDefault="00D252C6" w:rsidP="00D252C6">
      <w:pPr>
        <w:widowControl w:val="0"/>
        <w:spacing w:after="160" w:line="360" w:lineRule="auto"/>
        <w:ind w:firstLine="142"/>
        <w:jc w:val="center"/>
        <w:rPr>
          <w:rFonts w:ascii="GHEA Grapalat" w:hAnsi="GHEA Grapalat"/>
          <w:b/>
        </w:rPr>
      </w:pPr>
    </w:p>
    <w:p w:rsidR="00D252C6" w:rsidRPr="00936B04" w:rsidRDefault="00D252C6" w:rsidP="00D252C6">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w:t>
      </w:r>
      <w:r w:rsidRPr="001B1E5E">
        <w:rPr>
          <w:rFonts w:ascii="GHEA Grapalat" w:hAnsi="GHEA Grapalat"/>
          <w:b/>
        </w:rPr>
        <w:t xml:space="preserve">УСЛУГ </w:t>
      </w:r>
      <w:r w:rsidR="00BC0103">
        <w:rPr>
          <w:rFonts w:ascii="GHEA Grapalat" w:hAnsi="GHEA Grapalat"/>
          <w:b/>
        </w:rPr>
        <w:t>ТЕХНИЧЕСКОГО ОБСЛУЖИВАНИЯ ГАЗОБАЛОННОЙ СИСТЕМЫ</w:t>
      </w:r>
      <w:r>
        <w:rPr>
          <w:rFonts w:ascii="GHEA Grapalat" w:hAnsi="GHEA Grapalat"/>
          <w:b/>
          <w:i/>
        </w:rPr>
        <w:t xml:space="preserve"> </w:t>
      </w:r>
      <w:r w:rsidRPr="00936B04">
        <w:rPr>
          <w:rFonts w:ascii="GHEA Grapalat" w:hAnsi="GHEA Grapalat"/>
          <w:b/>
        </w:rPr>
        <w:t xml:space="preserve">ДЛЯ НУЖД ГОСУДАРСТВА </w:t>
      </w:r>
    </w:p>
    <w:p w:rsidR="003B2F27" w:rsidRPr="00D252C6" w:rsidRDefault="003B2F27" w:rsidP="003B2F27">
      <w:pPr>
        <w:widowControl w:val="0"/>
        <w:spacing w:after="160" w:line="360" w:lineRule="auto"/>
        <w:jc w:val="center"/>
        <w:rPr>
          <w:rFonts w:ascii="GHEA Grapalat" w:hAnsi="GHEA Grapalat"/>
          <w:b/>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D252C6">
      <w:pPr>
        <w:widowControl w:val="0"/>
        <w:contextualSpacing/>
        <w:jc w:val="center"/>
        <w:rPr>
          <w:rFonts w:ascii="GHEA Grapalat" w:hAnsi="GHEA Grapalat"/>
          <w:b/>
          <w:u w:val="single"/>
          <w:lang w:val="en-US"/>
        </w:rPr>
      </w:pPr>
    </w:p>
    <w:p w:rsidR="003B2F27" w:rsidRPr="00AD29CE" w:rsidRDefault="00653774" w:rsidP="00D252C6">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Pr="00D04EA3">
        <w:rPr>
          <w:rFonts w:ascii="GHEA Grapalat" w:hAnsi="GHEA Grapalat"/>
        </w:rPr>
        <w:t xml:space="preserve"> </w:t>
      </w:r>
      <w:r w:rsidR="003B2F27" w:rsidRPr="00D04EA3">
        <w:rPr>
          <w:rFonts w:ascii="GHEA Grapalat" w:hAnsi="GHEA Grapalat"/>
        </w:rPr>
        <w:t xml:space="preserve">действующего на основании устава </w:t>
      </w:r>
      <w:r>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D252C6">
      <w:pPr>
        <w:widowControl w:val="0"/>
        <w:contextualSpacing/>
        <w:jc w:val="both"/>
        <w:rPr>
          <w:rFonts w:ascii="GHEA Grapalat" w:hAnsi="GHEA Grapalat"/>
          <w:i/>
        </w:rPr>
      </w:pPr>
    </w:p>
    <w:p w:rsidR="003B2F27" w:rsidRPr="00D04EA3" w:rsidRDefault="003B2F27" w:rsidP="00D252C6">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D252C6">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653774" w:rsidRPr="001B1E5E">
        <w:rPr>
          <w:rFonts w:ascii="GHEA Grapalat" w:hAnsi="GHEA Grapalat"/>
          <w:b/>
        </w:rPr>
        <w:t xml:space="preserve">услуг </w:t>
      </w:r>
      <w:r w:rsidR="00BC0103">
        <w:rPr>
          <w:rFonts w:ascii="GHEA Grapalat" w:hAnsi="GHEA Grapalat"/>
          <w:b/>
        </w:rPr>
        <w:t>технического обслуживания газобаллонной системы</w:t>
      </w:r>
      <w:r w:rsidR="00653774" w:rsidRPr="001B1E5E">
        <w:rPr>
          <w:rFonts w:ascii="GHEA Grapalat" w:hAnsi="GHEA Grapalat"/>
          <w:b/>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D252C6">
      <w:pPr>
        <w:contextualSpacing/>
        <w:rPr>
          <w:rFonts w:ascii="GHEA Grapalat" w:hAnsi="GHEA Grapalat" w:cs="Sylfaen"/>
        </w:rPr>
      </w:pPr>
    </w:p>
    <w:p w:rsidR="003B2F27" w:rsidRPr="00AD29CE" w:rsidRDefault="003B2F27" w:rsidP="00D252C6">
      <w:pPr>
        <w:widowControl w:val="0"/>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D252C6">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D252C6">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D252C6">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D252C6">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D252C6">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D252C6">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D252C6">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D252C6">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D252C6">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D252C6">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D252C6">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D252C6">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D252C6">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D252C6">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C054A7" w:rsidRDefault="00BF30C1" w:rsidP="00D252C6">
      <w:pPr>
        <w:widowControl w:val="0"/>
        <w:contextualSpacing/>
        <w:jc w:val="center"/>
        <w:rPr>
          <w:rFonts w:ascii="GHEA Grapalat" w:hAnsi="GHEA Grapalat"/>
          <w:b/>
        </w:rPr>
      </w:pPr>
    </w:p>
    <w:p w:rsidR="003B2F27" w:rsidRPr="00AD29CE" w:rsidRDefault="003B2F27" w:rsidP="00D252C6">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D252C6">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D252C6">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350C4A">
        <w:rPr>
          <w:rFonts w:ascii="GHEA Grapalat" w:hAnsi="GHEA Grapalat"/>
        </w:rPr>
        <w:t>2</w:t>
      </w:r>
      <w:r>
        <w:rPr>
          <w:rFonts w:ascii="GHEA Grapalat" w:hAnsi="GHEA Grapalat"/>
        </w:rPr>
        <w:t xml:space="preserve"> экземпляр</w:t>
      </w:r>
      <w:r w:rsidR="00350C4A">
        <w:rPr>
          <w:rFonts w:ascii="GHEA Grapalat" w:hAnsi="GHEA Grapalat"/>
        </w:rPr>
        <w:t>а</w:t>
      </w:r>
      <w:r>
        <w:rPr>
          <w:rFonts w:ascii="GHEA Grapalat" w:hAnsi="GHEA Grapalat"/>
        </w:rPr>
        <w:t xml:space="preserve"> акта сдачи-приемки (Приложение № 3). </w:t>
      </w:r>
    </w:p>
    <w:p w:rsidR="00184C37" w:rsidRDefault="00184C37" w:rsidP="00D252C6">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D252C6">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D252C6">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D252C6">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50C4A">
        <w:rPr>
          <w:rFonts w:ascii="GHEA Grapalat" w:hAnsi="GHEA Grapalat"/>
        </w:rPr>
        <w:t>10</w:t>
      </w:r>
      <w:r>
        <w:rPr>
          <w:rFonts w:ascii="GHEA Grapalat" w:hAnsi="GHEA Grapalat"/>
        </w:rPr>
        <w:t xml:space="preserve">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D252C6">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D252C6">
      <w:pPr>
        <w:widowControl w:val="0"/>
        <w:contextualSpacing/>
        <w:jc w:val="center"/>
        <w:rPr>
          <w:rFonts w:ascii="GHEA Grapalat" w:hAnsi="GHEA Grapalat"/>
          <w:b/>
        </w:rPr>
      </w:pPr>
    </w:p>
    <w:p w:rsidR="003B2F27" w:rsidRPr="00AD29CE" w:rsidRDefault="003B2F27" w:rsidP="00D252C6">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Pr="00D04EA3" w:rsidRDefault="003B2F27" w:rsidP="00D252C6">
      <w:pPr>
        <w:widowControl w:val="0"/>
        <w:tabs>
          <w:tab w:val="left" w:pos="1134"/>
        </w:tabs>
        <w:ind w:firstLine="567"/>
        <w:contextualSpacing/>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p w:rsidR="003B2F27" w:rsidRPr="00AD29CE" w:rsidRDefault="003B2F27" w:rsidP="00D252C6">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D252C6">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sidR="00325EC3">
        <w:rPr>
          <w:rFonts w:ascii="GHEA Grapalat" w:hAnsi="GHEA Grapalat"/>
        </w:rPr>
        <w:t>30</w:t>
      </w:r>
      <w:r w:rsidR="00603F00">
        <w:rPr>
          <w:rFonts w:ascii="GHEA Grapalat" w:hAnsi="GHEA Grapalat"/>
        </w:rPr>
        <w:t xml:space="preserve">-ого </w:t>
      </w:r>
      <w:r w:rsidRPr="00AD29CE">
        <w:rPr>
          <w:rFonts w:ascii="GHEA Grapalat" w:hAnsi="GHEA Grapalat"/>
        </w:rPr>
        <w:t xml:space="preserve"> декабря данного года. </w:t>
      </w:r>
    </w:p>
    <w:p w:rsidR="00B42D7C" w:rsidRDefault="009B7BE7" w:rsidP="00B42D7C">
      <w:pPr>
        <w:widowControl w:val="0"/>
        <w:tabs>
          <w:tab w:val="left" w:pos="1134"/>
        </w:tabs>
        <w:ind w:firstLine="567"/>
        <w:contextualSpacing/>
        <w:jc w:val="both"/>
        <w:rPr>
          <w:rFonts w:ascii="GHEA Grapalat" w:hAnsi="GHEA Grapalat"/>
          <w:b/>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w:t>
      </w:r>
    </w:p>
    <w:p w:rsidR="003B2F27" w:rsidRPr="00B42D7C" w:rsidRDefault="003B2F27" w:rsidP="00B42D7C">
      <w:pPr>
        <w:widowControl w:val="0"/>
        <w:tabs>
          <w:tab w:val="left" w:pos="1134"/>
        </w:tabs>
        <w:ind w:firstLine="567"/>
        <w:contextualSpacing/>
        <w:jc w:val="center"/>
        <w:rPr>
          <w:rFonts w:ascii="GHEA Grapalat" w:hAnsi="GHEA Grapalat"/>
        </w:rPr>
      </w:pPr>
      <w:r w:rsidRPr="00AD29CE">
        <w:rPr>
          <w:rFonts w:ascii="GHEA Grapalat" w:hAnsi="GHEA Grapalat"/>
          <w:b/>
        </w:rPr>
        <w:t>5. ОТВЕТСТВЕННОСТЬ СТОРОН</w:t>
      </w:r>
    </w:p>
    <w:p w:rsidR="003B2F27" w:rsidRPr="00AD29CE" w:rsidRDefault="003B2F27" w:rsidP="00D252C6">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D252C6">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D252C6">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D252C6">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D252C6">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D252C6">
      <w:pPr>
        <w:widowControl w:val="0"/>
        <w:ind w:firstLine="720"/>
        <w:contextualSpacing/>
        <w:jc w:val="center"/>
        <w:rPr>
          <w:rFonts w:ascii="GHEA Grapalat" w:hAnsi="GHEA Grapalat" w:cs="Sylfaen"/>
        </w:rPr>
      </w:pPr>
    </w:p>
    <w:p w:rsidR="003B2F27" w:rsidRPr="00AD29CE" w:rsidRDefault="003B2F27" w:rsidP="00D252C6">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D252C6">
      <w:pPr>
        <w:widowControl w:val="0"/>
        <w:ind w:firstLine="567"/>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D252C6">
      <w:pPr>
        <w:contextualSpacing/>
        <w:jc w:val="center"/>
        <w:rPr>
          <w:rFonts w:ascii="GHEA Grapalat" w:hAnsi="GHEA Grapalat"/>
          <w:b/>
        </w:rPr>
      </w:pPr>
    </w:p>
    <w:p w:rsidR="003B2F27" w:rsidRPr="00E661BE" w:rsidRDefault="003B2F27" w:rsidP="00D252C6">
      <w:pPr>
        <w:contextualSpacing/>
        <w:jc w:val="center"/>
        <w:rPr>
          <w:rFonts w:ascii="GHEA Grapalat" w:hAnsi="GHEA Grapalat"/>
          <w:b/>
        </w:rPr>
      </w:pPr>
      <w:r w:rsidRPr="00AD29CE">
        <w:rPr>
          <w:rFonts w:ascii="GHEA Grapalat" w:hAnsi="GHEA Grapalat"/>
          <w:b/>
        </w:rPr>
        <w:t>7. ИНЫЕ УСЛОВИЯ</w:t>
      </w:r>
    </w:p>
    <w:p w:rsidR="0043443E" w:rsidRPr="00E661BE" w:rsidRDefault="0043443E" w:rsidP="00D252C6">
      <w:pPr>
        <w:contextualSpacing/>
        <w:jc w:val="center"/>
        <w:rPr>
          <w:rFonts w:ascii="GHEA Grapalat" w:hAnsi="GHEA Grapalat" w:cs="Sylfaen"/>
          <w:b/>
        </w:rPr>
      </w:pPr>
    </w:p>
    <w:p w:rsidR="003B2F27" w:rsidRPr="00AD29CE"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D252C6">
      <w:pPr>
        <w:widowControl w:val="0"/>
        <w:ind w:firstLine="709"/>
        <w:contextualSpacing/>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Pr>
          <w:rStyle w:val="af6"/>
          <w:rFonts w:ascii="GHEA Grapalat" w:hAnsi="GHEA Grapalat" w:cs="Sylfaen"/>
        </w:rPr>
        <w:footnoteReference w:customMarkFollows="1" w:id="7"/>
        <w:t>21</w:t>
      </w:r>
    </w:p>
    <w:p w:rsidR="003B2F27" w:rsidRPr="00AD29CE"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D252C6">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D252C6">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D252C6">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D252C6">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D252C6">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8"/>
        <w:t>22</w:t>
      </w:r>
      <w:r w:rsidRPr="00AD29CE">
        <w:rPr>
          <w:rFonts w:ascii="GHEA Grapalat" w:hAnsi="GHEA Grapalat"/>
        </w:rPr>
        <w:t>.</w:t>
      </w:r>
    </w:p>
    <w:p w:rsidR="003B2F27" w:rsidRPr="00AD29CE"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9"/>
        <w:t>23</w:t>
      </w:r>
      <w:r w:rsidRPr="00AD29CE">
        <w:rPr>
          <w:rFonts w:ascii="GHEA Grapalat" w:hAnsi="GHEA Grapalat"/>
        </w:rPr>
        <w:t>.</w:t>
      </w:r>
    </w:p>
    <w:p w:rsidR="003B2F27" w:rsidRPr="00AD29CE"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D252C6">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D252C6">
      <w:pPr>
        <w:widowControl w:val="0"/>
        <w:ind w:firstLine="567"/>
        <w:contextualSpacing/>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D252C6">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D252C6">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proofErr w:type="spellStart"/>
      <w:r w:rsidRPr="00AD29CE">
        <w:rPr>
          <w:rFonts w:ascii="GHEA Grapalat" w:hAnsi="GHEA Grapalat"/>
        </w:rPr>
        <w:t>www.procurement.am</w:t>
      </w:r>
      <w:proofErr w:type="spellEnd"/>
      <w:r w:rsidRPr="00AD29CE">
        <w:rPr>
          <w:rFonts w:ascii="GHEA Grapalat" w:hAnsi="GHEA Grapalat"/>
        </w:rPr>
        <w:t xml:space="preserve">,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D252C6">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судах Республики Армения.</w:t>
      </w:r>
    </w:p>
    <w:p w:rsidR="003B2F27" w:rsidRPr="00AD29CE" w:rsidRDefault="003B2F27" w:rsidP="00D252C6">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w:t>
      </w:r>
      <w:r w:rsidR="00B4054C" w:rsidRPr="00AD29CE">
        <w:rPr>
          <w:rFonts w:ascii="GHEA Grapalat" w:hAnsi="GHEA Grapalat"/>
        </w:rPr>
        <w:t>№ 1</w:t>
      </w:r>
      <w:r w:rsidR="00B4054C">
        <w:rPr>
          <w:rFonts w:ascii="GHEA Grapalat" w:hAnsi="GHEA Grapalat"/>
        </w:rPr>
        <w:t>.1</w:t>
      </w:r>
      <w:r w:rsidR="00B4054C" w:rsidRPr="00AD29CE">
        <w:rPr>
          <w:rFonts w:ascii="GHEA Grapalat" w:hAnsi="GHEA Grapalat"/>
        </w:rPr>
        <w:t xml:space="preserve">, </w:t>
      </w:r>
      <w:r w:rsidRPr="00AD29CE">
        <w:rPr>
          <w:rFonts w:ascii="GHEA Grapalat" w:hAnsi="GHEA Grapalat"/>
        </w:rPr>
        <w:t>№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D252C6">
      <w:pPr>
        <w:widowControl w:val="0"/>
        <w:tabs>
          <w:tab w:val="left" w:pos="1276"/>
        </w:tabs>
        <w:ind w:firstLine="567"/>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B42D7C" w:rsidRDefault="003B2F27" w:rsidP="00D252C6">
      <w:pPr>
        <w:widowControl w:val="0"/>
        <w:tabs>
          <w:tab w:val="left" w:pos="1276"/>
        </w:tabs>
        <w:ind w:firstLine="567"/>
        <w:contextualSpacing/>
        <w:jc w:val="both"/>
        <w:rPr>
          <w:rFonts w:ascii="GHEA Grapalat" w:hAnsi="GHEA Grapalat"/>
          <w:b/>
        </w:rPr>
      </w:pPr>
      <w:r w:rsidRPr="00B42D7C">
        <w:rPr>
          <w:rFonts w:ascii="GHEA Grapalat" w:hAnsi="GHEA Grapalat"/>
          <w:b/>
        </w:rPr>
        <w:t>7.15.</w:t>
      </w:r>
      <w:r w:rsidRPr="00B42D7C">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002B2DF0" w:rsidRPr="00B42D7C">
        <w:rPr>
          <w:rFonts w:ascii="GHEA Grapalat" w:hAnsi="GHEA Grapalat"/>
          <w:b/>
        </w:rPr>
        <w:t>двадцатипя</w:t>
      </w:r>
      <w:r w:rsidRPr="00B42D7C">
        <w:rPr>
          <w:rFonts w:ascii="GHEA Grapalat" w:hAnsi="GHEA Grapalat"/>
          <w:b/>
        </w:rPr>
        <w:t>тикратный</w:t>
      </w:r>
      <w:proofErr w:type="spellEnd"/>
      <w:r w:rsidRPr="00B42D7C">
        <w:rPr>
          <w:rFonts w:ascii="GHEA Grapalat" w:hAnsi="GHEA Grapalat"/>
          <w:b/>
        </w:rPr>
        <w:t xml:space="preserve"> размер базовой единицы закупок, то Заказчиком будет </w:t>
      </w:r>
      <w:proofErr w:type="spellStart"/>
      <w:r w:rsidRPr="00B42D7C">
        <w:rPr>
          <w:rFonts w:ascii="GHEA Grapalat" w:hAnsi="GHEA Grapalat"/>
          <w:b/>
        </w:rPr>
        <w:t>заключен</w:t>
      </w:r>
      <w:proofErr w:type="gramStart"/>
      <w:r w:rsidRPr="00B42D7C">
        <w:rPr>
          <w:rFonts w:ascii="GHEA Grapalat" w:hAnsi="GHEA Grapalat"/>
          <w:b/>
        </w:rPr>
        <w:t>o</w:t>
      </w:r>
      <w:proofErr w:type="spellEnd"/>
      <w:proofErr w:type="gramEnd"/>
      <w:r w:rsidRPr="00B42D7C">
        <w:rPr>
          <w:rFonts w:ascii="GHEA Grapalat" w:hAnsi="GHEA Grapalat"/>
          <w:b/>
        </w:rPr>
        <w:t xml:space="preserve"> соглашение в случае, если представленное Исполнителем в виде неустойки обеспечени</w:t>
      </w:r>
      <w:r w:rsidR="002C12AE" w:rsidRPr="00B42D7C">
        <w:rPr>
          <w:rFonts w:ascii="GHEA Grapalat" w:hAnsi="GHEA Grapalat"/>
          <w:b/>
        </w:rPr>
        <w:t>й квалификации и</w:t>
      </w:r>
      <w:r w:rsidRPr="00B42D7C">
        <w:rPr>
          <w:rFonts w:ascii="GHEA Grapalat" w:hAnsi="GHEA Grapalat"/>
          <w:b/>
        </w:rPr>
        <w:t xml:space="preserve"> договора в размере предусмотренных финансовых средств заменяется гарантией или наличными деньгами, с учетом требований абзаца "б" подпункта 1</w:t>
      </w:r>
      <w:r w:rsidR="002C12AE" w:rsidRPr="00B42D7C">
        <w:rPr>
          <w:rFonts w:ascii="GHEA Grapalat" w:hAnsi="GHEA Grapalat"/>
          <w:b/>
        </w:rPr>
        <w:t>7</w:t>
      </w:r>
      <w:r w:rsidRPr="00B42D7C">
        <w:rPr>
          <w:rFonts w:ascii="GHEA Grapalat" w:hAnsi="GHEA Grapalat"/>
          <w:b/>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B42D7C">
        <w:rPr>
          <w:rFonts w:ascii="GHEA Grapalat" w:hAnsi="GHEA Grapalat"/>
          <w:b/>
        </w:rPr>
        <w:t>й</w:t>
      </w:r>
      <w:r w:rsidRPr="00B42D7C">
        <w:rPr>
          <w:rFonts w:ascii="GHEA Grapalat" w:hAnsi="GHEA Grapalat"/>
          <w:b/>
        </w:rPr>
        <w:t xml:space="preserve"> </w:t>
      </w:r>
      <w:r w:rsidR="00A15315" w:rsidRPr="00B42D7C">
        <w:rPr>
          <w:rFonts w:ascii="GHEA Grapalat" w:hAnsi="GHEA Grapalat"/>
          <w:b/>
        </w:rPr>
        <w:t xml:space="preserve">квалификации и </w:t>
      </w:r>
      <w:proofErr w:type="gramStart"/>
      <w:r w:rsidRPr="00B42D7C">
        <w:rPr>
          <w:rFonts w:ascii="GHEA Grapalat" w:hAnsi="GHEA Grapalat"/>
          <w:b/>
        </w:rPr>
        <w:t>договора</w:t>
      </w:r>
      <w:proofErr w:type="gramEnd"/>
      <w:r w:rsidRPr="00B42D7C">
        <w:rPr>
          <w:rFonts w:ascii="GHEA Grapalat" w:hAnsi="GHEA Grapalat"/>
          <w:b/>
        </w:rPr>
        <w:t xml:space="preserve"> представленн</w:t>
      </w:r>
      <w:r w:rsidR="00A27144" w:rsidRPr="00B42D7C">
        <w:rPr>
          <w:rFonts w:ascii="GHEA Grapalat" w:hAnsi="GHEA Grapalat"/>
          <w:b/>
        </w:rPr>
        <w:t>ых</w:t>
      </w:r>
      <w:r w:rsidRPr="00B42D7C">
        <w:rPr>
          <w:rFonts w:ascii="GHEA Grapalat" w:hAnsi="GHEA Grapalat"/>
          <w:b/>
        </w:rPr>
        <w:t xml:space="preserve"> в виде неустойки, также представляет Заказчику нов</w:t>
      </w:r>
      <w:r w:rsidR="00A15315" w:rsidRPr="00B42D7C">
        <w:rPr>
          <w:rFonts w:ascii="GHEA Grapalat" w:hAnsi="GHEA Grapalat"/>
          <w:b/>
        </w:rPr>
        <w:t>ые</w:t>
      </w:r>
      <w:r w:rsidRPr="00B42D7C">
        <w:rPr>
          <w:rFonts w:ascii="GHEA Grapalat" w:hAnsi="GHEA Grapalat"/>
          <w:b/>
        </w:rPr>
        <w:t xml:space="preserve"> обеспечени</w:t>
      </w:r>
      <w:r w:rsidR="00A15315" w:rsidRPr="00B42D7C">
        <w:rPr>
          <w:rFonts w:ascii="GHEA Grapalat" w:hAnsi="GHEA Grapalat"/>
          <w:b/>
        </w:rPr>
        <w:t>я</w:t>
      </w:r>
      <w:r w:rsidRPr="00B42D7C">
        <w:rPr>
          <w:rFonts w:ascii="GHEA Grapalat" w:hAnsi="GHEA Grapalat"/>
          <w:b/>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B42D7C">
        <w:rPr>
          <w:rStyle w:val="af6"/>
          <w:rFonts w:ascii="GHEA Grapalat" w:hAnsi="GHEA Grapalat"/>
          <w:b/>
        </w:rPr>
        <w:footnoteReference w:customMarkFollows="1" w:id="10"/>
        <w:t>24</w:t>
      </w:r>
    </w:p>
    <w:p w:rsidR="003B2F27" w:rsidRPr="00AD29CE" w:rsidRDefault="003B2F27" w:rsidP="00D252C6">
      <w:pPr>
        <w:widowControl w:val="0"/>
        <w:contextualSpacing/>
        <w:rPr>
          <w:rFonts w:ascii="GHEA Grapalat" w:hAnsi="GHEA Grapalat"/>
        </w:rPr>
      </w:pPr>
    </w:p>
    <w:p w:rsidR="003B2F27" w:rsidRPr="00AD29CE" w:rsidRDefault="003B2F27" w:rsidP="00D252C6">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1"/>
        <w:t>*</w:t>
      </w:r>
    </w:p>
    <w:p w:rsidR="003B2F27" w:rsidRPr="00AD29CE" w:rsidRDefault="003B2F27" w:rsidP="003B2F27">
      <w:pPr>
        <w:widowControl w:val="0"/>
        <w:spacing w:after="160" w:line="360" w:lineRule="auto"/>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p w:rsidR="00B42D7C" w:rsidRDefault="00B42D7C" w:rsidP="00B42D7C">
      <w:pPr>
        <w:widowControl w:val="0"/>
        <w:jc w:val="center"/>
        <w:rPr>
          <w:rFonts w:ascii="GHEA Grapalat" w:hAnsi="GHEA Grapalat"/>
          <w:b/>
        </w:rPr>
      </w:pPr>
      <w:r w:rsidRPr="00661645">
        <w:rPr>
          <w:rFonts w:ascii="GHEA Grapalat" w:hAnsi="GHEA Grapalat"/>
          <w:b/>
        </w:rPr>
        <w:t>ПРЕДСТАВЛЕНО ОТДЕЛЬНО ПРИКРЕПЛЕННЫМ ФАЙЛОМ</w:t>
      </w:r>
    </w:p>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2</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tabs>
          <w:tab w:val="left" w:pos="9540"/>
        </w:tabs>
        <w:spacing w:after="160" w:line="360" w:lineRule="auto"/>
        <w:jc w:val="center"/>
        <w:rPr>
          <w:rFonts w:ascii="GHEA Grapalat" w:hAnsi="GHEA Grapalat"/>
        </w:rPr>
      </w:pP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2"/>
        <w:t>*</w:t>
      </w:r>
    </w:p>
    <w:p w:rsidR="003B2F27" w:rsidRPr="00AD29CE" w:rsidRDefault="003B2F27" w:rsidP="003B2F27">
      <w:pPr>
        <w:widowControl w:val="0"/>
        <w:spacing w:after="160" w:line="360" w:lineRule="auto"/>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F412AC" w:rsidTr="005B7138">
        <w:trPr>
          <w:trHeight w:val="363"/>
          <w:jc w:val="center"/>
        </w:trPr>
        <w:tc>
          <w:tcPr>
            <w:tcW w:w="11627" w:type="dxa"/>
            <w:gridSpan w:val="16"/>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rsidTr="005B7138">
        <w:trPr>
          <w:trHeight w:val="1781"/>
          <w:jc w:val="center"/>
        </w:trPr>
        <w:tc>
          <w:tcPr>
            <w:tcW w:w="1006"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12AC">
              <w:rPr>
                <w:rFonts w:ascii="GHEA Grapalat" w:hAnsi="GHEA Grapalat"/>
                <w:sz w:val="16"/>
              </w:rPr>
              <w:tab/>
            </w:r>
            <w:r>
              <w:rPr>
                <w:rFonts w:ascii="GHEA Grapalat" w:hAnsi="GHEA Grapalat"/>
                <w:sz w:val="16"/>
              </w:rPr>
              <w:t>г., по месяцам, в том числе</w:t>
            </w:r>
            <w:r>
              <w:rPr>
                <w:rStyle w:val="af6"/>
                <w:rFonts w:ascii="GHEA Grapalat" w:hAnsi="GHEA Grapalat"/>
                <w:sz w:val="16"/>
              </w:rPr>
              <w:footnoteReference w:customMarkFollows="1" w:id="13"/>
              <w:t>**</w:t>
            </w:r>
          </w:p>
        </w:tc>
      </w:tr>
      <w:tr w:rsidR="003B2F27" w:rsidRPr="00F412AC" w:rsidTr="005B7138">
        <w:trPr>
          <w:trHeight w:val="742"/>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212" w:type="dxa"/>
          </w:tcPr>
          <w:p w:rsidR="003B2F27" w:rsidRPr="00F412AC" w:rsidRDefault="003B2F27" w:rsidP="005B7138">
            <w:pPr>
              <w:widowControl w:val="0"/>
              <w:spacing w:after="120"/>
              <w:jc w:val="center"/>
              <w:rPr>
                <w:rFonts w:ascii="GHEA Grapalat" w:hAnsi="GHEA Grapalat"/>
                <w:sz w:val="16"/>
              </w:rPr>
            </w:pPr>
          </w:p>
        </w:tc>
        <w:tc>
          <w:tcPr>
            <w:tcW w:w="843" w:type="dxa"/>
          </w:tcPr>
          <w:p w:rsidR="003B2F27" w:rsidRPr="00F412AC" w:rsidRDefault="003B2F27" w:rsidP="005B7138">
            <w:pPr>
              <w:widowControl w:val="0"/>
              <w:spacing w:after="120"/>
              <w:jc w:val="center"/>
              <w:rPr>
                <w:rFonts w:ascii="GHEA Grapalat" w:hAnsi="GHEA Grapalat"/>
                <w:sz w:val="16"/>
              </w:rPr>
            </w:pPr>
          </w:p>
        </w:tc>
        <w:tc>
          <w:tcPr>
            <w:tcW w:w="682" w:type="dxa"/>
            <w:vAlign w:val="center"/>
          </w:tcPr>
          <w:p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3B2F27" w:rsidRPr="00F412AC" w:rsidTr="005B7138">
        <w:trPr>
          <w:trHeight w:val="363"/>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212" w:type="dxa"/>
          </w:tcPr>
          <w:p w:rsidR="003B2F27" w:rsidRPr="00F412AC" w:rsidRDefault="003B2F27" w:rsidP="005B7138">
            <w:pPr>
              <w:widowControl w:val="0"/>
              <w:spacing w:after="120"/>
              <w:jc w:val="center"/>
              <w:rPr>
                <w:rFonts w:ascii="GHEA Grapalat" w:hAnsi="GHEA Grapalat"/>
                <w:sz w:val="16"/>
              </w:rPr>
            </w:pPr>
          </w:p>
        </w:tc>
        <w:tc>
          <w:tcPr>
            <w:tcW w:w="843" w:type="dxa"/>
          </w:tcPr>
          <w:p w:rsidR="003B2F27" w:rsidRPr="00F412AC" w:rsidRDefault="003B2F27" w:rsidP="005B7138">
            <w:pPr>
              <w:widowControl w:val="0"/>
              <w:spacing w:after="120"/>
              <w:jc w:val="center"/>
              <w:rPr>
                <w:rFonts w:ascii="GHEA Grapalat" w:hAnsi="GHEA Grapalat"/>
                <w:sz w:val="16"/>
              </w:rPr>
            </w:pPr>
          </w:p>
        </w:tc>
        <w:tc>
          <w:tcPr>
            <w:tcW w:w="68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 %</w:t>
            </w:r>
          </w:p>
        </w:tc>
        <w:tc>
          <w:tcPr>
            <w:tcW w:w="81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 %</w:t>
            </w:r>
          </w:p>
        </w:tc>
        <w:tc>
          <w:tcPr>
            <w:tcW w:w="563"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8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82"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66"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0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87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76"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43"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66" w:type="dxa"/>
            <w:vAlign w:val="center"/>
          </w:tcPr>
          <w:p w:rsidR="003B2F27" w:rsidRPr="00F412AC" w:rsidRDefault="003B2F27" w:rsidP="005B7138">
            <w:pPr>
              <w:widowControl w:val="0"/>
              <w:spacing w:after="120"/>
              <w:jc w:val="center"/>
              <w:rPr>
                <w:rFonts w:ascii="GHEA Grapalat" w:hAnsi="GHEA Grapalat"/>
                <w:b/>
                <w:sz w:val="16"/>
              </w:rPr>
            </w:pPr>
            <w:r w:rsidRPr="00F412AC">
              <w:rPr>
                <w:rFonts w:ascii="GHEA Grapalat" w:hAnsi="GHEA Grapalat"/>
                <w:sz w:val="16"/>
              </w:rPr>
              <w:t>... %</w:t>
            </w:r>
          </w:p>
        </w:tc>
      </w:tr>
    </w:tbl>
    <w:p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115D19">
          <w:footerReference w:type="default" r:id="rId8"/>
          <w:footnotePr>
            <w:pos w:val="beneathText"/>
          </w:footnotePr>
          <w:pgSz w:w="11907" w:h="16840" w:code="9"/>
          <w:pgMar w:top="426" w:right="567" w:bottom="851" w:left="851" w:header="561" w:footer="561" w:gutter="0"/>
          <w:cols w:space="720"/>
          <w:titlePg/>
          <w:docGrid w:linePitch="326"/>
        </w:sectPr>
      </w:pP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a3"/>
        <w:widowControl w:val="0"/>
        <w:spacing w:after="160"/>
        <w:ind w:firstLine="0"/>
        <w:jc w:val="center"/>
        <w:rPr>
          <w:rFonts w:ascii="GHEA Grapalat" w:hAnsi="GHEA Grapalat"/>
          <w:b/>
          <w:bCs/>
          <w:iCs/>
          <w:sz w:val="24"/>
          <w:szCs w:val="24"/>
        </w:rPr>
      </w:pPr>
    </w:p>
    <w:p w:rsidR="003B2F27" w:rsidRPr="00AD29CE" w:rsidRDefault="003B2F27" w:rsidP="003B2F27">
      <w:pPr>
        <w:pStyle w:val="a3"/>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3B2F27">
      <w:pPr>
        <w:pStyle w:val="af4"/>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tblPr>
      <w:tblGrid>
        <w:gridCol w:w="4431"/>
        <w:gridCol w:w="4855"/>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0103" w:rsidRDefault="00BC0103">
      <w:r>
        <w:separator/>
      </w:r>
    </w:p>
  </w:endnote>
  <w:endnote w:type="continuationSeparator" w:id="0">
    <w:p w:rsidR="00BC0103" w:rsidRDefault="00BC01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1950196"/>
      <w:docPartObj>
        <w:docPartGallery w:val="Page Numbers (Bottom of Page)"/>
        <w:docPartUnique/>
      </w:docPartObj>
    </w:sdtPr>
    <w:sdtEndPr>
      <w:rPr>
        <w:rFonts w:ascii="GHEA Grapalat" w:hAnsi="GHEA Grapalat"/>
        <w:sz w:val="24"/>
        <w:szCs w:val="24"/>
      </w:rPr>
    </w:sdtEndPr>
    <w:sdtContent>
      <w:p w:rsidR="00BC0103" w:rsidRPr="00305BEC" w:rsidRDefault="00FD79B0">
        <w:pPr>
          <w:pStyle w:val="a5"/>
          <w:jc w:val="center"/>
          <w:rPr>
            <w:rFonts w:ascii="GHEA Grapalat" w:hAnsi="GHEA Grapalat"/>
            <w:sz w:val="24"/>
            <w:szCs w:val="24"/>
          </w:rPr>
        </w:pPr>
        <w:r w:rsidRPr="00305BEC">
          <w:rPr>
            <w:rFonts w:ascii="GHEA Grapalat" w:hAnsi="GHEA Grapalat"/>
            <w:sz w:val="24"/>
            <w:szCs w:val="24"/>
          </w:rPr>
          <w:fldChar w:fldCharType="begin"/>
        </w:r>
        <w:r w:rsidR="00BC0103"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E51F12">
          <w:rPr>
            <w:rFonts w:ascii="GHEA Grapalat" w:hAnsi="GHEA Grapalat"/>
            <w:noProof/>
            <w:sz w:val="24"/>
            <w:szCs w:val="24"/>
          </w:rPr>
          <w:t>12</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0103" w:rsidRDefault="00BC0103">
      <w:r>
        <w:separator/>
      </w:r>
    </w:p>
  </w:footnote>
  <w:footnote w:type="continuationSeparator" w:id="0">
    <w:p w:rsidR="00BC0103" w:rsidRDefault="00BC0103">
      <w:r>
        <w:continuationSeparator/>
      </w:r>
    </w:p>
  </w:footnote>
  <w:footnote w:id="1">
    <w:p w:rsidR="00BC0103" w:rsidRPr="00A31673" w:rsidRDefault="00BC0103">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BC0103" w:rsidRPr="005D119D" w:rsidRDefault="00BC0103" w:rsidP="007D74FE">
      <w:pPr>
        <w:pStyle w:val="af2"/>
        <w:jc w:val="both"/>
        <w:rPr>
          <w:rFonts w:ascii="GHEA Grapalat" w:hAnsi="GHEA Grapalat"/>
          <w:i/>
        </w:rPr>
      </w:pPr>
      <w:r w:rsidRPr="005D119D">
        <w:rPr>
          <w:rFonts w:ascii="GHEA Grapalat" w:hAnsi="GHEA Grapalat"/>
          <w:i/>
        </w:rPr>
        <w:t>17</w:t>
      </w:r>
      <w:r>
        <w:rPr>
          <w:rFonts w:ascii="GHEA Grapalat" w:hAnsi="GHEA Grapalat"/>
          <w:i/>
        </w:rPr>
        <w:t>.</w:t>
      </w:r>
      <w:r w:rsidRPr="005D119D">
        <w:rPr>
          <w:rFonts w:ascii="GHEA Grapalat" w:hAnsi="GHEA Grapalat"/>
          <w:i/>
        </w:rPr>
        <w:t xml:space="preserve"> </w:t>
      </w:r>
      <w:proofErr w:type="gramStart"/>
      <w:r w:rsidRPr="005D119D">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5D119D">
        <w:rPr>
          <w:rFonts w:ascii="GHEA Grapalat" w:hAnsi="GHEA Grapalat"/>
          <w:i/>
        </w:rPr>
        <w:t>Fitch</w:t>
      </w:r>
      <w:proofErr w:type="spellEnd"/>
      <w:r w:rsidRPr="005D119D">
        <w:rPr>
          <w:rFonts w:ascii="GHEA Grapalat" w:hAnsi="GHEA Grapalat"/>
          <w:i/>
        </w:rPr>
        <w:t xml:space="preserve">, </w:t>
      </w:r>
      <w:proofErr w:type="spellStart"/>
      <w:r w:rsidRPr="005D119D">
        <w:rPr>
          <w:rFonts w:ascii="GHEA Grapalat" w:hAnsi="GHEA Grapalat"/>
          <w:i/>
        </w:rPr>
        <w:t>Moodys</w:t>
      </w:r>
      <w:proofErr w:type="spellEnd"/>
      <w:r w:rsidRPr="005D119D">
        <w:rPr>
          <w:rFonts w:ascii="GHEA Grapalat" w:hAnsi="GHEA Grapalat"/>
          <w:i/>
        </w:rPr>
        <w:t xml:space="preserve">, </w:t>
      </w:r>
      <w:proofErr w:type="spellStart"/>
      <w:r w:rsidRPr="005D119D">
        <w:rPr>
          <w:rFonts w:ascii="GHEA Grapalat" w:hAnsi="GHEA Grapalat"/>
          <w:i/>
        </w:rPr>
        <w:t>Standard</w:t>
      </w:r>
      <w:proofErr w:type="spellEnd"/>
      <w:r w:rsidRPr="005D119D">
        <w:rPr>
          <w:rFonts w:ascii="GHEA Grapalat" w:hAnsi="GHEA Grapalat"/>
          <w:i/>
        </w:rPr>
        <w:t xml:space="preserve"> &amp; </w:t>
      </w:r>
      <w:proofErr w:type="spellStart"/>
      <w:r w:rsidRPr="005D119D">
        <w:rPr>
          <w:rFonts w:ascii="GHEA Grapalat" w:hAnsi="GHEA Grapalat"/>
          <w:i/>
        </w:rPr>
        <w:t>Poor's</w:t>
      </w:r>
      <w:proofErr w:type="spellEnd"/>
      <w:r w:rsidRPr="005D119D">
        <w:rPr>
          <w:rFonts w:ascii="GHEA Grapalat" w:hAnsi="GHEA Grapalat"/>
          <w:i/>
        </w:rPr>
        <w:t>) как минимум в размере суверенного рейтинга Республики Армения".</w:t>
      </w:r>
      <w:proofErr w:type="gramEnd"/>
      <w:r w:rsidRPr="005D119D">
        <w:rPr>
          <w:rFonts w:ascii="GHEA Grapalat" w:hAnsi="GHEA Grapalat"/>
          <w:i/>
        </w:rPr>
        <w:t xml:space="preserve"> При этом отмечается и размер рейтинга</w:t>
      </w:r>
    </w:p>
    <w:p w:rsidR="00BC0103" w:rsidRDefault="00BC0103" w:rsidP="006B3E56">
      <w:pPr>
        <w:jc w:val="both"/>
      </w:pPr>
    </w:p>
    <w:p w:rsidR="00BC0103" w:rsidRPr="00503980" w:rsidRDefault="00BC0103"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503980">
        <w:rPr>
          <w:rFonts w:ascii="GHEA Grapalat" w:hAnsi="GHEA Grapalat"/>
          <w:i/>
          <w:sz w:val="20"/>
          <w:szCs w:val="20"/>
        </w:rPr>
        <w:t>"О</w:t>
      </w:r>
      <w:proofErr w:type="gramEnd"/>
      <w:r w:rsidRPr="00503980">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BC0103" w:rsidRPr="00503980" w:rsidRDefault="00BC0103" w:rsidP="007906A2">
      <w:pPr>
        <w:jc w:val="both"/>
        <w:rPr>
          <w:rFonts w:ascii="GHEA Grapalat" w:hAnsi="GHEA Grapalat"/>
          <w:i/>
          <w:sz w:val="20"/>
          <w:szCs w:val="20"/>
        </w:rPr>
      </w:pPr>
      <w:proofErr w:type="gramStart"/>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503980">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BC0103" w:rsidRPr="00503980" w:rsidRDefault="00BC0103"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w:t>
      </w:r>
      <w:proofErr w:type="gramStart"/>
      <w:r w:rsidRPr="00503980">
        <w:rPr>
          <w:rFonts w:ascii="GHEA Grapalat" w:hAnsi="GHEA Grapalat"/>
          <w:i/>
          <w:sz w:val="20"/>
          <w:szCs w:val="20"/>
        </w:rPr>
        <w:t>м-</w:t>
      </w:r>
      <w:proofErr w:type="gramEnd"/>
      <w:r w:rsidRPr="00503980">
        <w:rPr>
          <w:rFonts w:ascii="GHEA Grapalat" w:hAnsi="GHEA Grapalat"/>
          <w:i/>
          <w:sz w:val="20"/>
          <w:szCs w:val="20"/>
        </w:rPr>
        <w:t xml:space="preserve"> информация о реальных бенефициарах не представляется</w:t>
      </w:r>
    </w:p>
    <w:p w:rsidR="00BC0103" w:rsidRDefault="00BC0103" w:rsidP="006B3E56">
      <w:pPr>
        <w:pStyle w:val="af2"/>
        <w:rPr>
          <w:rFonts w:asciiTheme="minorHAnsi" w:hAnsiTheme="minorHAnsi"/>
          <w:lang w:val="af-ZA"/>
        </w:rPr>
      </w:pPr>
    </w:p>
  </w:footnote>
  <w:footnote w:id="3">
    <w:p w:rsidR="00BC0103" w:rsidRPr="00FF5217" w:rsidRDefault="00BC0103" w:rsidP="00991E76">
      <w:pPr>
        <w:widowControl w:val="0"/>
        <w:ind w:right="309"/>
        <w:jc w:val="both"/>
        <w:rPr>
          <w:b/>
          <w:color w:val="FF0000"/>
          <w:sz w:val="32"/>
          <w:szCs w:val="32"/>
        </w:rPr>
      </w:pPr>
      <w:r w:rsidRPr="00FF5217">
        <w:rPr>
          <w:b/>
          <w:color w:val="FF0000"/>
          <w:sz w:val="32"/>
          <w:szCs w:val="32"/>
        </w:rPr>
        <w:t>* Приложение N 1.1 считается неотъемлемой частью ценового предложения и подается вместе с заявкой.</w:t>
      </w:r>
      <w:r w:rsidRPr="00FF5217">
        <w:rPr>
          <w:rStyle w:val="af6"/>
          <w:b/>
          <w:color w:val="FF0000"/>
          <w:sz w:val="32"/>
          <w:szCs w:val="32"/>
          <w:vertAlign w:val="baseline"/>
        </w:rPr>
        <w:t xml:space="preserve"> </w:t>
      </w:r>
    </w:p>
    <w:p w:rsidR="00BC0103" w:rsidRPr="00D3436F" w:rsidRDefault="00BC0103" w:rsidP="00CF1CB1">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BC0103" w:rsidRPr="00CF1CB1" w:rsidRDefault="00BC0103">
      <w:pPr>
        <w:pStyle w:val="af2"/>
        <w:rPr>
          <w:lang w:val="es-ES"/>
        </w:rPr>
      </w:pPr>
    </w:p>
  </w:footnote>
  <w:footnote w:id="4">
    <w:p w:rsidR="00BC0103" w:rsidRPr="008842CE" w:rsidRDefault="00BC0103" w:rsidP="003D2FE2">
      <w:pPr>
        <w:pStyle w:val="af2"/>
        <w:jc w:val="both"/>
      </w:pPr>
    </w:p>
  </w:footnote>
  <w:footnote w:id="5">
    <w:p w:rsidR="00BC0103" w:rsidRPr="008842CE" w:rsidRDefault="00BC0103" w:rsidP="000A214C">
      <w:pPr>
        <w:pStyle w:val="af2"/>
        <w:jc w:val="both"/>
      </w:pPr>
    </w:p>
  </w:footnote>
  <w:footnote w:id="6">
    <w:p w:rsidR="00BC0103" w:rsidRPr="006F5F33" w:rsidRDefault="00BC0103"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BC0103" w:rsidRPr="006F5F33" w:rsidRDefault="00BC0103" w:rsidP="003B2F27">
      <w:pPr>
        <w:pStyle w:val="af2"/>
        <w:jc w:val="both"/>
        <w:rPr>
          <w:rFonts w:ascii="GHEA Grapalat" w:hAnsi="GHEA Grapalat"/>
        </w:rPr>
      </w:pPr>
      <w:r>
        <w:rPr>
          <w:rStyle w:val="af6"/>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8">
    <w:p w:rsidR="00BC0103" w:rsidRPr="006F5F33" w:rsidRDefault="00BC0103"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9">
    <w:p w:rsidR="00BC0103" w:rsidRPr="006F5F33" w:rsidRDefault="00BC0103"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0">
    <w:p w:rsidR="00BC0103" w:rsidRPr="006F5F33" w:rsidRDefault="00BC0103" w:rsidP="003B2F27">
      <w:pPr>
        <w:pStyle w:val="af2"/>
        <w:jc w:val="both"/>
        <w:rPr>
          <w:rFonts w:ascii="GHEA Grapalat" w:hAnsi="GHEA Grapalat"/>
        </w:rPr>
      </w:pPr>
      <w:r w:rsidRPr="00842146">
        <w:rPr>
          <w:rStyle w:val="af6"/>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proofErr w:type="spellStart"/>
      <w:r w:rsidRPr="00842146">
        <w:rPr>
          <w:rFonts w:ascii="GHEA Grapalat" w:hAnsi="GHEA Grapalat"/>
          <w:i/>
        </w:rPr>
        <w:t>двадцатипятикратный</w:t>
      </w:r>
      <w:proofErr w:type="spellEnd"/>
      <w:r w:rsidRPr="00842146">
        <w:rPr>
          <w:rFonts w:ascii="GHEA Grapalat" w:hAnsi="GHEA Grapalat"/>
          <w:i/>
        </w:rPr>
        <w:t xml:space="preserve"> размер базовой единицы</w:t>
      </w:r>
      <w:r w:rsidRPr="006F5F33">
        <w:rPr>
          <w:rFonts w:ascii="GHEA Grapalat" w:hAnsi="GHEA Grapalat"/>
          <w:i/>
        </w:rPr>
        <w:t xml:space="preserve">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 xml:space="preserve">в виде неустойки, </w:t>
      </w:r>
      <w:proofErr w:type="gramStart"/>
      <w:r w:rsidRPr="006F5F33">
        <w:rPr>
          <w:rFonts w:ascii="GHEA Grapalat" w:hAnsi="GHEA Grapalat"/>
          <w:i/>
        </w:rPr>
        <w:t>—</w:t>
      </w:r>
      <w:r w:rsidRPr="008842CE">
        <w:rPr>
          <w:rFonts w:ascii="GHEA Grapalat" w:hAnsi="GHEA Grapalat"/>
          <w:i/>
        </w:rPr>
        <w:t>т</w:t>
      </w:r>
      <w:proofErr w:type="gramEnd"/>
      <w:r w:rsidRPr="008842CE">
        <w:rPr>
          <w:rFonts w:ascii="GHEA Grapalat" w:hAnsi="GHEA Grapalat"/>
          <w:i/>
        </w:rPr>
        <w:t>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BC0103" w:rsidRPr="009E00B3" w:rsidRDefault="00BC0103" w:rsidP="00310CF3">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BC0103" w:rsidRPr="00A47171" w:rsidRDefault="00BC0103" w:rsidP="007122CD">
      <w:pPr>
        <w:pStyle w:val="af2"/>
        <w:jc w:val="both"/>
        <w:rPr>
          <w:rFonts w:ascii="GHEA Grapalat" w:hAnsi="GHEA Grapalat"/>
          <w:i/>
          <w:lang w:eastAsia="en-US"/>
        </w:rPr>
      </w:pPr>
      <w:r w:rsidRPr="009E00B3">
        <w:rPr>
          <w:rFonts w:ascii="GHEA Grapalat" w:hAnsi="GHEA Grapalat"/>
          <w:i/>
          <w:lang w:eastAsia="en-US"/>
        </w:rPr>
        <w:tab/>
      </w:r>
    </w:p>
  </w:footnote>
  <w:footnote w:id="11">
    <w:p w:rsidR="00BC0103" w:rsidRPr="00E40AC8" w:rsidRDefault="00BC0103" w:rsidP="003B2F27">
      <w:pPr>
        <w:pStyle w:val="af2"/>
        <w:jc w:val="both"/>
      </w:pPr>
      <w:r>
        <w:rPr>
          <w:rStyle w:val="af6"/>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2">
    <w:p w:rsidR="00BC0103" w:rsidRPr="00CA2754" w:rsidRDefault="00BC0103" w:rsidP="003B2F27">
      <w:pPr>
        <w:widowControl w:val="0"/>
        <w:spacing w:after="160" w:line="360" w:lineRule="auto"/>
        <w:jc w:val="both"/>
        <w:rPr>
          <w:rFonts w:ascii="GHEA Grapalat" w:hAnsi="GHEA Grapalat" w:cs="Sylfaen"/>
          <w:i/>
          <w:sz w:val="20"/>
          <w:szCs w:val="20"/>
        </w:rPr>
      </w:pPr>
      <w:r w:rsidRPr="00CA2754">
        <w:rPr>
          <w:rStyle w:val="af6"/>
          <w:sz w:val="20"/>
          <w:szCs w:val="20"/>
        </w:rPr>
        <w:t>*</w:t>
      </w:r>
      <w:r w:rsidRPr="00CA2754">
        <w:rPr>
          <w:sz w:val="20"/>
          <w:szCs w:val="20"/>
        </w:rPr>
        <w:t xml:space="preserve"> </w:t>
      </w:r>
      <w:r w:rsidRPr="00CA2754">
        <w:rPr>
          <w:rFonts w:ascii="GHEA Grapalat" w:hAnsi="GHEA Grapalat"/>
          <w:i/>
          <w:sz w:val="20"/>
          <w:szCs w:val="20"/>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w:t>
      </w:r>
      <w:proofErr w:type="spellStart"/>
      <w:r w:rsidRPr="00CA2754">
        <w:rPr>
          <w:rFonts w:ascii="GHEA Grapalat" w:hAnsi="GHEA Grapalat"/>
          <w:i/>
          <w:sz w:val="20"/>
          <w:szCs w:val="20"/>
        </w:rPr>
        <w:t>предусмотрения</w:t>
      </w:r>
      <w:proofErr w:type="spellEnd"/>
      <w:r w:rsidRPr="00CA2754">
        <w:rPr>
          <w:rFonts w:ascii="GHEA Grapalat" w:hAnsi="GHEA Grapalat"/>
          <w:i/>
          <w:sz w:val="20"/>
          <w:szCs w:val="20"/>
        </w:rPr>
        <w:t xml:space="preserve"> финансовых средств, в качестве его неотъемлемой части.</w:t>
      </w:r>
    </w:p>
    <w:p w:rsidR="00BC0103" w:rsidRPr="00CA2754" w:rsidRDefault="00BC0103" w:rsidP="003B2F27">
      <w:pPr>
        <w:pStyle w:val="af2"/>
        <w:jc w:val="both"/>
        <w:rPr>
          <w:sz w:val="2"/>
          <w:szCs w:val="2"/>
        </w:rPr>
      </w:pPr>
    </w:p>
  </w:footnote>
  <w:footnote w:id="13">
    <w:p w:rsidR="00BC0103" w:rsidRPr="00CA2754" w:rsidRDefault="00BC0103" w:rsidP="003B2F27">
      <w:pPr>
        <w:pStyle w:val="af2"/>
        <w:jc w:val="both"/>
      </w:pPr>
      <w:r w:rsidRPr="00CA2754">
        <w:rPr>
          <w:rStyle w:val="af6"/>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1">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2"/>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6"/>
  </w:num>
  <w:num w:numId="13">
    <w:abstractNumId w:val="24"/>
  </w:num>
  <w:num w:numId="14">
    <w:abstractNumId w:val="11"/>
  </w:num>
  <w:num w:numId="15">
    <w:abstractNumId w:val="25"/>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3"/>
  </w:num>
  <w:num w:numId="31">
    <w:abstractNumId w:val="20"/>
  </w:num>
  <w:num w:numId="32">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079"/>
    <w:rsid w:val="000027E1"/>
    <w:rsid w:val="000029DD"/>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1E6A"/>
    <w:rsid w:val="000330A3"/>
    <w:rsid w:val="000331DD"/>
    <w:rsid w:val="00033946"/>
    <w:rsid w:val="00033B20"/>
    <w:rsid w:val="00034CED"/>
    <w:rsid w:val="000371A2"/>
    <w:rsid w:val="00037DDE"/>
    <w:rsid w:val="00037E15"/>
    <w:rsid w:val="000408D8"/>
    <w:rsid w:val="000424BA"/>
    <w:rsid w:val="000428B6"/>
    <w:rsid w:val="00042BD4"/>
    <w:rsid w:val="00043225"/>
    <w:rsid w:val="0004387F"/>
    <w:rsid w:val="00045796"/>
    <w:rsid w:val="00046BAC"/>
    <w:rsid w:val="000473EF"/>
    <w:rsid w:val="00051490"/>
    <w:rsid w:val="00051B7F"/>
    <w:rsid w:val="00052084"/>
    <w:rsid w:val="00052237"/>
    <w:rsid w:val="000537FF"/>
    <w:rsid w:val="00053BFB"/>
    <w:rsid w:val="000540F1"/>
    <w:rsid w:val="00054DA6"/>
    <w:rsid w:val="000550DA"/>
    <w:rsid w:val="00055129"/>
    <w:rsid w:val="00055195"/>
    <w:rsid w:val="00055CC2"/>
    <w:rsid w:val="00055FCF"/>
    <w:rsid w:val="00056516"/>
    <w:rsid w:val="00056AB4"/>
    <w:rsid w:val="00057264"/>
    <w:rsid w:val="000604CF"/>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365"/>
    <w:rsid w:val="00106D44"/>
    <w:rsid w:val="00106DEE"/>
    <w:rsid w:val="00107A05"/>
    <w:rsid w:val="00110534"/>
    <w:rsid w:val="00110D13"/>
    <w:rsid w:val="001115E9"/>
    <w:rsid w:val="00111EF8"/>
    <w:rsid w:val="00111FFB"/>
    <w:rsid w:val="0011249D"/>
    <w:rsid w:val="00112B67"/>
    <w:rsid w:val="0011340E"/>
    <w:rsid w:val="00113F0D"/>
    <w:rsid w:val="0011423D"/>
    <w:rsid w:val="00115905"/>
    <w:rsid w:val="001159FA"/>
    <w:rsid w:val="00115D19"/>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65F"/>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0F97"/>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969"/>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F0335"/>
    <w:rsid w:val="001F0371"/>
    <w:rsid w:val="001F07A1"/>
    <w:rsid w:val="001F0B18"/>
    <w:rsid w:val="001F0F81"/>
    <w:rsid w:val="001F1CCB"/>
    <w:rsid w:val="001F1DF0"/>
    <w:rsid w:val="001F1DF7"/>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27E8D"/>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AC"/>
    <w:rsid w:val="002A300F"/>
    <w:rsid w:val="002A326B"/>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638"/>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5EC3"/>
    <w:rsid w:val="00326507"/>
    <w:rsid w:val="003267C8"/>
    <w:rsid w:val="00327436"/>
    <w:rsid w:val="003277E7"/>
    <w:rsid w:val="00327AB9"/>
    <w:rsid w:val="0033253D"/>
    <w:rsid w:val="00333314"/>
    <w:rsid w:val="00333B85"/>
    <w:rsid w:val="00334564"/>
    <w:rsid w:val="0033460C"/>
    <w:rsid w:val="00334689"/>
    <w:rsid w:val="003347CE"/>
    <w:rsid w:val="00334EC4"/>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17E"/>
    <w:rsid w:val="0034272D"/>
    <w:rsid w:val="003427DF"/>
    <w:rsid w:val="003436A5"/>
    <w:rsid w:val="003442B9"/>
    <w:rsid w:val="003445FF"/>
    <w:rsid w:val="00344E49"/>
    <w:rsid w:val="00345909"/>
    <w:rsid w:val="003468B8"/>
    <w:rsid w:val="00346ED4"/>
    <w:rsid w:val="00347499"/>
    <w:rsid w:val="003475E1"/>
    <w:rsid w:val="0034777A"/>
    <w:rsid w:val="003500D1"/>
    <w:rsid w:val="00350210"/>
    <w:rsid w:val="00350C4A"/>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EEA"/>
    <w:rsid w:val="003F208A"/>
    <w:rsid w:val="003F264A"/>
    <w:rsid w:val="003F28E4"/>
    <w:rsid w:val="003F300B"/>
    <w:rsid w:val="003F4583"/>
    <w:rsid w:val="003F4C5E"/>
    <w:rsid w:val="003F591C"/>
    <w:rsid w:val="003F66A5"/>
    <w:rsid w:val="003F6CF8"/>
    <w:rsid w:val="003F7069"/>
    <w:rsid w:val="003F762C"/>
    <w:rsid w:val="003F7B41"/>
    <w:rsid w:val="003F7F2F"/>
    <w:rsid w:val="004004A3"/>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1EC2"/>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A20"/>
    <w:rsid w:val="00460CA5"/>
    <w:rsid w:val="004616F4"/>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779"/>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6511"/>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8F7"/>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500CE"/>
    <w:rsid w:val="005500E5"/>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87756"/>
    <w:rsid w:val="005900F2"/>
    <w:rsid w:val="0059014F"/>
    <w:rsid w:val="0059159E"/>
    <w:rsid w:val="0059188B"/>
    <w:rsid w:val="005918A4"/>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41F"/>
    <w:rsid w:val="005B3A59"/>
    <w:rsid w:val="005B598A"/>
    <w:rsid w:val="005B6B3E"/>
    <w:rsid w:val="005B6B51"/>
    <w:rsid w:val="005B6DCF"/>
    <w:rsid w:val="005B6F10"/>
    <w:rsid w:val="005B7138"/>
    <w:rsid w:val="005C0666"/>
    <w:rsid w:val="005C0D39"/>
    <w:rsid w:val="005C1BF7"/>
    <w:rsid w:val="005C1C00"/>
    <w:rsid w:val="005C1C99"/>
    <w:rsid w:val="005C2977"/>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D9"/>
    <w:rsid w:val="005E0725"/>
    <w:rsid w:val="005E0E50"/>
    <w:rsid w:val="005E18CA"/>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3774"/>
    <w:rsid w:val="00654ADD"/>
    <w:rsid w:val="00654B3F"/>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D34"/>
    <w:rsid w:val="00675740"/>
    <w:rsid w:val="0067579A"/>
    <w:rsid w:val="00675CA2"/>
    <w:rsid w:val="00676178"/>
    <w:rsid w:val="0067669A"/>
    <w:rsid w:val="00677658"/>
    <w:rsid w:val="00677E00"/>
    <w:rsid w:val="00681F45"/>
    <w:rsid w:val="00682C6C"/>
    <w:rsid w:val="00682E8D"/>
    <w:rsid w:val="006834A0"/>
    <w:rsid w:val="00683E33"/>
    <w:rsid w:val="006847B2"/>
    <w:rsid w:val="00684FF3"/>
    <w:rsid w:val="00685962"/>
    <w:rsid w:val="00685A30"/>
    <w:rsid w:val="00685C48"/>
    <w:rsid w:val="00687E34"/>
    <w:rsid w:val="006906E8"/>
    <w:rsid w:val="00691009"/>
    <w:rsid w:val="006912BB"/>
    <w:rsid w:val="0069171B"/>
    <w:rsid w:val="00692C09"/>
    <w:rsid w:val="00692FA3"/>
    <w:rsid w:val="00693101"/>
    <w:rsid w:val="0069380F"/>
    <w:rsid w:val="00693A0D"/>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5BE0"/>
    <w:rsid w:val="006C679A"/>
    <w:rsid w:val="006C7442"/>
    <w:rsid w:val="006C7FD7"/>
    <w:rsid w:val="006D0B02"/>
    <w:rsid w:val="006D0D6F"/>
    <w:rsid w:val="006D0E83"/>
    <w:rsid w:val="006D0F6A"/>
    <w:rsid w:val="006D1826"/>
    <w:rsid w:val="006D1BA0"/>
    <w:rsid w:val="006D2DF7"/>
    <w:rsid w:val="006D3CB9"/>
    <w:rsid w:val="006D42DB"/>
    <w:rsid w:val="006D4448"/>
    <w:rsid w:val="006D4E1D"/>
    <w:rsid w:val="006D5516"/>
    <w:rsid w:val="006D55DC"/>
    <w:rsid w:val="006D6150"/>
    <w:rsid w:val="006D672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064"/>
    <w:rsid w:val="006F012B"/>
    <w:rsid w:val="006F02F7"/>
    <w:rsid w:val="006F0F00"/>
    <w:rsid w:val="006F10C7"/>
    <w:rsid w:val="006F1542"/>
    <w:rsid w:val="006F1605"/>
    <w:rsid w:val="006F1805"/>
    <w:rsid w:val="006F1A8E"/>
    <w:rsid w:val="006F1D13"/>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C79"/>
    <w:rsid w:val="00717F67"/>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CF6"/>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4AB"/>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BD"/>
    <w:rsid w:val="00814DCB"/>
    <w:rsid w:val="0081568C"/>
    <w:rsid w:val="00816505"/>
    <w:rsid w:val="0081671C"/>
    <w:rsid w:val="00816C39"/>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679F4"/>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C9E"/>
    <w:rsid w:val="00875F09"/>
    <w:rsid w:val="00876543"/>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8E"/>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CB0"/>
    <w:rsid w:val="008F0EB7"/>
    <w:rsid w:val="008F1F9B"/>
    <w:rsid w:val="008F2148"/>
    <w:rsid w:val="008F2365"/>
    <w:rsid w:val="008F2B76"/>
    <w:rsid w:val="008F3829"/>
    <w:rsid w:val="008F4C63"/>
    <w:rsid w:val="008F527F"/>
    <w:rsid w:val="008F6B74"/>
    <w:rsid w:val="008F7138"/>
    <w:rsid w:val="008F7AA4"/>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A6"/>
    <w:rsid w:val="00936DF5"/>
    <w:rsid w:val="0093713C"/>
    <w:rsid w:val="009371F6"/>
    <w:rsid w:val="009374A0"/>
    <w:rsid w:val="00937687"/>
    <w:rsid w:val="00937B6A"/>
    <w:rsid w:val="00940B86"/>
    <w:rsid w:val="00940C2A"/>
    <w:rsid w:val="00941061"/>
    <w:rsid w:val="009414B2"/>
    <w:rsid w:val="0094161A"/>
    <w:rsid w:val="00941728"/>
    <w:rsid w:val="00941924"/>
    <w:rsid w:val="00941D3D"/>
    <w:rsid w:val="00941E1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90375"/>
    <w:rsid w:val="00990561"/>
    <w:rsid w:val="00990C42"/>
    <w:rsid w:val="009911A0"/>
    <w:rsid w:val="009918C0"/>
    <w:rsid w:val="009919C6"/>
    <w:rsid w:val="00991E76"/>
    <w:rsid w:val="009924E6"/>
    <w:rsid w:val="00992FAA"/>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E06"/>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665"/>
    <w:rsid w:val="00A1275F"/>
    <w:rsid w:val="00A12A5E"/>
    <w:rsid w:val="00A12B60"/>
    <w:rsid w:val="00A12C95"/>
    <w:rsid w:val="00A134CC"/>
    <w:rsid w:val="00A14672"/>
    <w:rsid w:val="00A14685"/>
    <w:rsid w:val="00A14ED9"/>
    <w:rsid w:val="00A150A9"/>
    <w:rsid w:val="00A150D1"/>
    <w:rsid w:val="00A15315"/>
    <w:rsid w:val="00A15EF7"/>
    <w:rsid w:val="00A1623D"/>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00A"/>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CB5"/>
    <w:rsid w:val="00AA3DC6"/>
    <w:rsid w:val="00AA4DC0"/>
    <w:rsid w:val="00AA515D"/>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054C"/>
    <w:rsid w:val="00B413A8"/>
    <w:rsid w:val="00B425F0"/>
    <w:rsid w:val="00B42D7C"/>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80F78"/>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6E4B"/>
    <w:rsid w:val="00BB74CF"/>
    <w:rsid w:val="00BC0103"/>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E56"/>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153B"/>
    <w:rsid w:val="00C91F69"/>
    <w:rsid w:val="00C9357A"/>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0AE"/>
    <w:rsid w:val="00CB68EF"/>
    <w:rsid w:val="00CB759C"/>
    <w:rsid w:val="00CB79A4"/>
    <w:rsid w:val="00CC0326"/>
    <w:rsid w:val="00CC0A8D"/>
    <w:rsid w:val="00CC173E"/>
    <w:rsid w:val="00CC18C4"/>
    <w:rsid w:val="00CC19EC"/>
    <w:rsid w:val="00CC1CF1"/>
    <w:rsid w:val="00CC3BAC"/>
    <w:rsid w:val="00CC4CB1"/>
    <w:rsid w:val="00CC518E"/>
    <w:rsid w:val="00CC584E"/>
    <w:rsid w:val="00CC5A5B"/>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1CB1"/>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143"/>
    <w:rsid w:val="00D22464"/>
    <w:rsid w:val="00D22CBB"/>
    <w:rsid w:val="00D23C17"/>
    <w:rsid w:val="00D23D67"/>
    <w:rsid w:val="00D23E36"/>
    <w:rsid w:val="00D24A14"/>
    <w:rsid w:val="00D252C6"/>
    <w:rsid w:val="00D25A2A"/>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201E"/>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770"/>
    <w:rsid w:val="00E46DBA"/>
    <w:rsid w:val="00E51117"/>
    <w:rsid w:val="00E51CD0"/>
    <w:rsid w:val="00E51D3B"/>
    <w:rsid w:val="00E51D78"/>
    <w:rsid w:val="00E51EEA"/>
    <w:rsid w:val="00E51F12"/>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39A"/>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4EE0"/>
    <w:rsid w:val="00EF548A"/>
    <w:rsid w:val="00EF6526"/>
    <w:rsid w:val="00EF7868"/>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6BC7"/>
    <w:rsid w:val="00F1738A"/>
    <w:rsid w:val="00F17B6A"/>
    <w:rsid w:val="00F20B78"/>
    <w:rsid w:val="00F20C21"/>
    <w:rsid w:val="00F20CF5"/>
    <w:rsid w:val="00F20DA5"/>
    <w:rsid w:val="00F215E2"/>
    <w:rsid w:val="00F215EE"/>
    <w:rsid w:val="00F21B8F"/>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2D"/>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0293"/>
    <w:rsid w:val="00F914CF"/>
    <w:rsid w:val="00F92A53"/>
    <w:rsid w:val="00F930CD"/>
    <w:rsid w:val="00F932ED"/>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06EA"/>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9B0"/>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BB6E4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32176095">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68A7F-C5BF-4310-9385-6B4FE26AA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2211</TotalTime>
  <Pages>65</Pages>
  <Words>15259</Words>
  <Characters>110805</Characters>
  <Application>Microsoft Office Word</Application>
  <DocSecurity>0</DocSecurity>
  <Lines>923</Lines>
  <Paragraphs>251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125813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1455</cp:revision>
  <cp:lastPrinted>2018-02-16T07:12:00Z</cp:lastPrinted>
  <dcterms:created xsi:type="dcterms:W3CDTF">2019-10-28T07:04:00Z</dcterms:created>
  <dcterms:modified xsi:type="dcterms:W3CDTF">2022-07-04T09:06:00Z</dcterms:modified>
</cp:coreProperties>
</file>