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3C5B11">
        <w:rPr>
          <w:rFonts w:ascii="GHEA Grapalat" w:hAnsi="GHEA Grapalat"/>
          <w:i w:val="0"/>
          <w:sz w:val="24"/>
          <w:szCs w:val="24"/>
          <w:lang w:val="hy-AM"/>
        </w:rPr>
        <w:t>01</w:t>
      </w:r>
      <w:r w:rsidR="004250E3">
        <w:rPr>
          <w:rFonts w:ascii="GHEA Grapalat" w:hAnsi="GHEA Grapalat"/>
          <w:i w:val="0"/>
          <w:sz w:val="24"/>
          <w:szCs w:val="24"/>
        </w:rPr>
        <w:t xml:space="preserve">-го </w:t>
      </w:r>
      <w:r w:rsidR="003C5B11">
        <w:rPr>
          <w:rFonts w:ascii="GHEA Grapalat" w:hAnsi="GHEA Grapalat"/>
          <w:i w:val="0"/>
          <w:sz w:val="24"/>
          <w:szCs w:val="24"/>
        </w:rPr>
        <w:t>ноября</w:t>
      </w:r>
      <w:r w:rsidR="004250E3">
        <w:rPr>
          <w:rFonts w:ascii="GHEA Grapalat" w:hAnsi="GHEA Grapalat"/>
          <w:i w:val="0"/>
          <w:sz w:val="24"/>
          <w:szCs w:val="24"/>
        </w:rPr>
        <w:t xml:space="preserve"> </w:t>
      </w:r>
      <w:r w:rsidRPr="009044F1">
        <w:rPr>
          <w:rFonts w:ascii="GHEA Grapalat" w:hAnsi="GHEA Grapalat"/>
          <w:i w:val="0"/>
          <w:sz w:val="24"/>
          <w:szCs w:val="24"/>
        </w:rPr>
        <w:t xml:space="preserve"> 20</w:t>
      </w:r>
      <w:r>
        <w:rPr>
          <w:rFonts w:ascii="GHEA Grapalat" w:hAnsi="GHEA Grapalat"/>
          <w:i w:val="0"/>
          <w:sz w:val="24"/>
          <w:szCs w:val="24"/>
        </w:rPr>
        <w:t xml:space="preserve">21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9E3FD8">
        <w:rPr>
          <w:rFonts w:ascii="GHEA Grapalat" w:hAnsi="GHEA Grapalat"/>
          <w:b/>
          <w:i w:val="0"/>
          <w:sz w:val="24"/>
          <w:szCs w:val="24"/>
        </w:rPr>
        <w:t>GHTsDzB-HVKAK-2021-88</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9E3FD8" w:rsidRPr="003A1EBB" w:rsidRDefault="00E86E74" w:rsidP="009E3FD8">
      <w:pPr>
        <w:pStyle w:val="a3"/>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Pr="009C5B5F">
        <w:rPr>
          <w:rFonts w:ascii="GHEA Grapalat" w:hAnsi="GHEA Grapalat"/>
          <w:i w:val="0"/>
          <w:spacing w:val="6"/>
          <w:sz w:val="24"/>
          <w:szCs w:val="24"/>
        </w:rPr>
        <w:t xml:space="preserve"> </w:t>
      </w:r>
      <w:r w:rsidR="009E3FD8" w:rsidRPr="009C5B5F">
        <w:rPr>
          <w:rFonts w:ascii="GHEA Grapalat" w:hAnsi="GHEA Grapalat"/>
          <w:b/>
          <w:i w:val="0"/>
          <w:sz w:val="24"/>
          <w:szCs w:val="24"/>
        </w:rPr>
        <w:t>посреднические услуги по международному таможенному оформлению грузов, отправляемых в течение 2021</w:t>
      </w:r>
      <w:r w:rsidR="009B0664">
        <w:rPr>
          <w:rFonts w:ascii="GHEA Grapalat" w:hAnsi="GHEA Grapalat"/>
          <w:b/>
          <w:i w:val="0"/>
          <w:sz w:val="24"/>
          <w:szCs w:val="24"/>
        </w:rPr>
        <w:t>-2022</w:t>
      </w:r>
      <w:r w:rsidR="009E3FD8" w:rsidRPr="009C5B5F">
        <w:rPr>
          <w:rFonts w:ascii="GHEA Grapalat" w:hAnsi="GHEA Grapalat"/>
          <w:b/>
          <w:i w:val="0"/>
          <w:sz w:val="24"/>
          <w:szCs w:val="24"/>
        </w:rPr>
        <w:t xml:space="preserve"> год</w:t>
      </w:r>
      <w:r w:rsidR="009B0664">
        <w:rPr>
          <w:rFonts w:ascii="GHEA Grapalat" w:hAnsi="GHEA Grapalat"/>
          <w:b/>
          <w:i w:val="0"/>
          <w:sz w:val="24"/>
          <w:szCs w:val="24"/>
        </w:rPr>
        <w:t>ов</w:t>
      </w:r>
      <w:r w:rsidR="009E3FD8" w:rsidRPr="009C5B5F">
        <w:rPr>
          <w:rFonts w:ascii="GHEA Grapalat" w:hAnsi="GHEA Grapalat"/>
          <w:b/>
          <w:i w:val="0"/>
          <w:sz w:val="24"/>
          <w:szCs w:val="24"/>
        </w:rPr>
        <w:t xml:space="preserve">, </w:t>
      </w:r>
      <w:r w:rsidR="009E3FD8">
        <w:rPr>
          <w:rFonts w:ascii="GHEA Grapalat" w:hAnsi="GHEA Grapalat"/>
          <w:b/>
          <w:i w:val="0"/>
          <w:sz w:val="24"/>
          <w:szCs w:val="24"/>
        </w:rPr>
        <w:t xml:space="preserve">по </w:t>
      </w:r>
      <w:r w:rsidR="009E3FD8" w:rsidRPr="009C5B5F">
        <w:rPr>
          <w:rFonts w:ascii="GHEA Grapalat" w:hAnsi="GHEA Grapalat"/>
          <w:b/>
          <w:i w:val="0"/>
          <w:sz w:val="24"/>
          <w:szCs w:val="24"/>
        </w:rPr>
        <w:t>служб</w:t>
      </w:r>
      <w:r w:rsidR="009E3FD8">
        <w:rPr>
          <w:rFonts w:ascii="GHEA Grapalat" w:hAnsi="GHEA Grapalat"/>
          <w:b/>
          <w:i w:val="0"/>
          <w:sz w:val="24"/>
          <w:szCs w:val="24"/>
        </w:rPr>
        <w:t>е</w:t>
      </w:r>
      <w:r w:rsidR="009E3FD8" w:rsidRPr="009C5B5F">
        <w:rPr>
          <w:rFonts w:ascii="GHEA Grapalat" w:hAnsi="GHEA Grapalat"/>
          <w:b/>
          <w:i w:val="0"/>
          <w:sz w:val="24"/>
          <w:szCs w:val="24"/>
        </w:rPr>
        <w:t xml:space="preserve"> доставки грузов с </w:t>
      </w:r>
      <w:proofErr w:type="gramStart"/>
      <w:r w:rsidR="009E3FD8" w:rsidRPr="009C5B5F">
        <w:rPr>
          <w:rFonts w:ascii="GHEA Grapalat" w:hAnsi="GHEA Grapalat"/>
          <w:b/>
          <w:i w:val="0"/>
          <w:sz w:val="24"/>
          <w:szCs w:val="24"/>
        </w:rPr>
        <w:t>таможенного</w:t>
      </w:r>
      <w:proofErr w:type="gramEnd"/>
      <w:r w:rsidR="009E3FD8" w:rsidRPr="009C5B5F">
        <w:rPr>
          <w:rFonts w:ascii="GHEA Grapalat" w:hAnsi="GHEA Grapalat"/>
          <w:b/>
          <w:i w:val="0"/>
          <w:sz w:val="24"/>
          <w:szCs w:val="24"/>
        </w:rPr>
        <w:t xml:space="preserve"> на национальный склад.</w:t>
      </w:r>
    </w:p>
    <w:p w:rsidR="00357D48" w:rsidRPr="009044F1" w:rsidRDefault="00A20B69" w:rsidP="009E3FD8">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3C5B11">
        <w:rPr>
          <w:rFonts w:ascii="GHEA Grapalat" w:hAnsi="GHEA Grapalat"/>
          <w:b/>
          <w:i w:val="0"/>
          <w:sz w:val="24"/>
          <w:szCs w:val="24"/>
        </w:rPr>
        <w:t>4</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9E3FD8">
        <w:rPr>
          <w:rFonts w:ascii="GHEA Grapalat" w:hAnsi="GHEA Grapalat"/>
          <w:b/>
          <w:i w:val="0"/>
          <w:sz w:val="24"/>
          <w:szCs w:val="24"/>
          <w:lang w:val="hy-AM"/>
        </w:rPr>
        <w:t>2</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9E3FD8">
        <w:rPr>
          <w:rFonts w:ascii="GHEA Grapalat" w:hAnsi="GHEA Grapalat"/>
          <w:b/>
          <w:i w:val="0"/>
          <w:sz w:val="24"/>
          <w:szCs w:val="24"/>
          <w:lang w:val="hy-AM"/>
        </w:rPr>
        <w:t>2</w:t>
      </w:r>
      <w:r w:rsidRPr="00467CD8">
        <w:rPr>
          <w:rFonts w:ascii="GHEA Grapalat" w:hAnsi="GHEA Grapalat"/>
          <w:b/>
          <w:i w:val="0"/>
          <w:sz w:val="24"/>
          <w:szCs w:val="24"/>
        </w:rPr>
        <w:t xml:space="preserve">:00 часов </w:t>
      </w:r>
      <w:r w:rsidR="009E3FD8">
        <w:rPr>
          <w:rFonts w:ascii="GHEA Grapalat" w:hAnsi="GHEA Grapalat"/>
          <w:b/>
          <w:i w:val="0"/>
          <w:sz w:val="24"/>
          <w:szCs w:val="24"/>
          <w:lang w:val="hy-AM"/>
        </w:rPr>
        <w:t>0</w:t>
      </w:r>
      <w:r w:rsidR="003C5B11">
        <w:rPr>
          <w:rFonts w:ascii="GHEA Grapalat" w:hAnsi="GHEA Grapalat"/>
          <w:b/>
          <w:i w:val="0"/>
          <w:sz w:val="24"/>
          <w:szCs w:val="24"/>
        </w:rPr>
        <w:t>8</w:t>
      </w:r>
      <w:r w:rsidR="009E3FD8">
        <w:rPr>
          <w:rFonts w:ascii="GHEA Grapalat" w:hAnsi="GHEA Grapalat"/>
          <w:b/>
          <w:i w:val="0"/>
          <w:sz w:val="24"/>
          <w:szCs w:val="24"/>
          <w:lang w:val="hy-AM"/>
        </w:rPr>
        <w:t xml:space="preserve"> </w:t>
      </w:r>
      <w:r w:rsidR="009B0664">
        <w:rPr>
          <w:rFonts w:ascii="GHEA Grapalat" w:hAnsi="GHEA Grapalat"/>
          <w:b/>
          <w:i w:val="0"/>
          <w:sz w:val="24"/>
          <w:szCs w:val="24"/>
        </w:rPr>
        <w:t>ноября</w:t>
      </w:r>
      <w:r>
        <w:rPr>
          <w:rFonts w:ascii="GHEA Grapalat" w:hAnsi="GHEA Grapalat"/>
          <w:b/>
          <w:i w:val="0"/>
          <w:sz w:val="24"/>
          <w:szCs w:val="24"/>
        </w:rPr>
        <w:t xml:space="preserve"> </w:t>
      </w:r>
      <w:r w:rsidRPr="00E6227A">
        <w:rPr>
          <w:rFonts w:ascii="GHEA Grapalat" w:hAnsi="GHEA Grapalat"/>
          <w:b/>
          <w:i w:val="0"/>
          <w:sz w:val="24"/>
          <w:szCs w:val="24"/>
        </w:rPr>
        <w:t>202</w:t>
      </w:r>
      <w:r>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9E3FD8">
        <w:rPr>
          <w:rFonts w:ascii="GHEA Grapalat" w:hAnsi="GHEA Grapalat"/>
          <w:sz w:val="22"/>
          <w:szCs w:val="22"/>
        </w:rPr>
        <w:t>GHTsDzB-HVKAK-2021-88</w:t>
      </w:r>
      <w:r w:rsidRPr="00FF5217">
        <w:rPr>
          <w:rFonts w:ascii="GHEA Grapalat" w:hAnsi="GHEA Grapalat"/>
          <w:sz w:val="22"/>
          <w:szCs w:val="22"/>
        </w:rPr>
        <w:t>»</w:t>
      </w:r>
      <w:r w:rsidRPr="00FF5217">
        <w:rPr>
          <w:rFonts w:ascii="GHEA Grapalat" w:hAnsi="GHEA Grapalat"/>
          <w:sz w:val="22"/>
          <w:szCs w:val="22"/>
        </w:rPr>
        <w:br/>
        <w:t xml:space="preserve">  № 1 от </w:t>
      </w:r>
      <w:r w:rsidR="003C5B11">
        <w:rPr>
          <w:rFonts w:ascii="GHEA Grapalat" w:hAnsi="GHEA Grapalat"/>
          <w:sz w:val="22"/>
          <w:szCs w:val="22"/>
        </w:rPr>
        <w:t>01 ноября</w:t>
      </w:r>
      <w:r w:rsidRPr="00FF5217">
        <w:rPr>
          <w:rFonts w:ascii="GHEA Grapalat" w:hAnsi="GHEA Grapalat"/>
          <w:sz w:val="22"/>
          <w:szCs w:val="22"/>
        </w:rPr>
        <w:t xml:space="preserve"> 202</w:t>
      </w:r>
      <w:r>
        <w:rPr>
          <w:rFonts w:ascii="GHEA Grapalat" w:hAnsi="GHEA Grapalat"/>
          <w:sz w:val="22"/>
          <w:szCs w:val="22"/>
        </w:rPr>
        <w:t>1</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250E3" w:rsidRPr="00E063D7"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4250E3" w:rsidRPr="00E063D7" w:rsidRDefault="004250E3" w:rsidP="004250E3">
      <w:pPr>
        <w:pStyle w:val="aa"/>
        <w:widowControl w:val="0"/>
        <w:spacing w:after="160"/>
        <w:ind w:right="-7" w:firstLine="567"/>
        <w:jc w:val="center"/>
        <w:rPr>
          <w:rFonts w:ascii="GHEA Grapalat" w:hAnsi="GHEA Grapalat" w:cs="Sylfaen"/>
          <w:sz w:val="22"/>
          <w:szCs w:val="22"/>
        </w:rPr>
      </w:pPr>
    </w:p>
    <w:p w:rsidR="00D36A8E" w:rsidRPr="001D176D" w:rsidRDefault="00D36A8E" w:rsidP="00D36A8E">
      <w:pPr>
        <w:pStyle w:val="aa"/>
        <w:widowControl w:val="0"/>
        <w:spacing w:after="160"/>
        <w:ind w:right="-7"/>
        <w:contextualSpacing/>
        <w:jc w:val="center"/>
        <w:rPr>
          <w:rFonts w:ascii="GHEA Grapalat" w:hAnsi="GHEA Grapalat"/>
          <w:i/>
        </w:rPr>
      </w:pPr>
      <w:r w:rsidRPr="001D176D">
        <w:rPr>
          <w:rFonts w:ascii="GHEA Grapalat" w:hAnsi="GHEA Grapalat"/>
          <w:b/>
        </w:rPr>
        <w:t>НА ЗАПРОС КОТИРОВОК, ОБЪЯВЛЕННЫЙ С ЦЕЛЬЮ ПРИОБРЕТЕНИЯ ПОСРЕДНИЧЕСКИХ УСЛУГ ПО МЕЖДУНАРОДНОМУ ТАМОЖЕННОМУ ОФОРМЛЕНИЮ ГРУЗОВ, ОТПРАВЛЯЕМЫХ В ТЕЧЕНИЕ 2021</w:t>
      </w:r>
      <w:r>
        <w:rPr>
          <w:rFonts w:ascii="GHEA Grapalat" w:hAnsi="GHEA Grapalat"/>
          <w:b/>
        </w:rPr>
        <w:t>-2022</w:t>
      </w:r>
      <w:r w:rsidRPr="001D176D">
        <w:rPr>
          <w:rFonts w:ascii="GHEA Grapalat" w:hAnsi="GHEA Grapalat"/>
          <w:b/>
        </w:rPr>
        <w:t xml:space="preserve"> Г</w:t>
      </w:r>
      <w:r w:rsidR="00F97109">
        <w:rPr>
          <w:rFonts w:ascii="GHEA Grapalat" w:hAnsi="GHEA Grapalat"/>
          <w:b/>
        </w:rPr>
        <w:t>ОДОВ</w:t>
      </w:r>
      <w:r w:rsidRPr="001D176D">
        <w:rPr>
          <w:rFonts w:ascii="GHEA Grapalat" w:hAnsi="GHEA Grapalat"/>
          <w:b/>
        </w:rPr>
        <w:t xml:space="preserve">, ПО СЛУЖБЕ ДОСТАВКИ ГРУЗОВ </w:t>
      </w:r>
      <w:proofErr w:type="gramStart"/>
      <w:r w:rsidRPr="001D176D">
        <w:rPr>
          <w:rFonts w:ascii="GHEA Grapalat" w:hAnsi="GHEA Grapalat"/>
          <w:b/>
        </w:rPr>
        <w:t>С</w:t>
      </w:r>
      <w:proofErr w:type="gramEnd"/>
      <w:r w:rsidRPr="001D176D">
        <w:rPr>
          <w:rFonts w:ascii="GHEA Grapalat" w:hAnsi="GHEA Grapalat"/>
          <w:b/>
        </w:rPr>
        <w:t xml:space="preserve"> ТАМОЖЕННОГО НА НАЦИОНАЛЬНЫЙ СКЛАД</w:t>
      </w: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F538BF" w:rsidRPr="00F538BF" w:rsidRDefault="00F538BF" w:rsidP="00F538BF">
      <w:pPr>
        <w:pStyle w:val="aa"/>
        <w:widowControl w:val="0"/>
        <w:spacing w:after="160"/>
        <w:ind w:right="-7"/>
        <w:contextualSpacing/>
        <w:jc w:val="center"/>
        <w:rPr>
          <w:rFonts w:ascii="GHEA Grapalat" w:hAnsi="GHEA Grapalat"/>
          <w:i/>
          <w:sz w:val="20"/>
          <w:szCs w:val="20"/>
        </w:rPr>
      </w:pPr>
      <w:r w:rsidRPr="00F538BF">
        <w:rPr>
          <w:rFonts w:ascii="GHEA Grapalat" w:hAnsi="GHEA Grapalat"/>
          <w:b/>
          <w:sz w:val="20"/>
          <w:szCs w:val="20"/>
        </w:rPr>
        <w:t xml:space="preserve">НА ЗАПРОС КОТИРОВОК, ОБЪЯВЛЕННЫЙ С ЦЕЛЬЮ ПРИОБРЕТЕНИЯ ПОСРЕДНИЧЕСКИХ УСЛУГ ПО МЕЖДУНАРОДНОМУ ТАМОЖЕННОМУ ОФОРМЛЕНИЮ ГРУЗОВ, ОТПРАВЛЯЕМЫХ В ТЕЧЕНИЕ 2021-2022 ГОДОВ, ПО СЛУЖБЕ ДОСТАВКИ ГРУЗОВ </w:t>
      </w:r>
      <w:proofErr w:type="gramStart"/>
      <w:r w:rsidRPr="00F538BF">
        <w:rPr>
          <w:rFonts w:ascii="GHEA Grapalat" w:hAnsi="GHEA Grapalat"/>
          <w:b/>
          <w:sz w:val="20"/>
          <w:szCs w:val="20"/>
        </w:rPr>
        <w:t>С</w:t>
      </w:r>
      <w:proofErr w:type="gramEnd"/>
      <w:r w:rsidRPr="00F538BF">
        <w:rPr>
          <w:rFonts w:ascii="GHEA Grapalat" w:hAnsi="GHEA Grapalat"/>
          <w:b/>
          <w:sz w:val="20"/>
          <w:szCs w:val="20"/>
        </w:rPr>
        <w:t xml:space="preserve"> ТАМОЖЕННОГО НА НАЦИОНАЛЬНЫЙ СКЛАД</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990C87">
      <w:pPr>
        <w:contextualSpacing/>
        <w:rPr>
          <w:rFonts w:ascii="GHEA Grapalat" w:hAnsi="GHEA Grapalat"/>
          <w:spacing w:val="-6"/>
        </w:rPr>
      </w:pP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9E3FD8">
        <w:rPr>
          <w:rFonts w:ascii="GHEA Grapalat" w:hAnsi="GHEA Grapalat"/>
          <w:b/>
        </w:rPr>
        <w:t>GHTsDzB-HVKAK-2021-88</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3E5623">
        <w:rPr>
          <w:rFonts w:ascii="GHEA Grapalat" w:hAnsi="GHEA Grapalat"/>
          <w:i w:val="0"/>
          <w:sz w:val="24"/>
          <w:szCs w:val="24"/>
        </w:rPr>
        <w:t xml:space="preserve">Предметом закупки является приобретение </w:t>
      </w:r>
      <w:r w:rsidR="009F4000" w:rsidRPr="003E5623">
        <w:rPr>
          <w:rFonts w:ascii="GHEA Grapalat" w:hAnsi="GHEA Grapalat"/>
          <w:b/>
          <w:sz w:val="24"/>
          <w:szCs w:val="24"/>
        </w:rPr>
        <w:t>посреднических услуг по международному таможенному оформлению грузов, отправляемых в течение 2021</w:t>
      </w:r>
      <w:r w:rsidR="003E5623">
        <w:rPr>
          <w:rFonts w:ascii="GHEA Grapalat" w:hAnsi="GHEA Grapalat"/>
          <w:b/>
          <w:sz w:val="24"/>
          <w:szCs w:val="24"/>
        </w:rPr>
        <w:t>-2022</w:t>
      </w:r>
      <w:r w:rsidR="009F4000" w:rsidRPr="003E5623">
        <w:rPr>
          <w:rFonts w:ascii="GHEA Grapalat" w:hAnsi="GHEA Grapalat"/>
          <w:b/>
          <w:sz w:val="24"/>
          <w:szCs w:val="24"/>
        </w:rPr>
        <w:t xml:space="preserve"> год</w:t>
      </w:r>
      <w:r w:rsidR="003E5623">
        <w:rPr>
          <w:rFonts w:ascii="GHEA Grapalat" w:hAnsi="GHEA Grapalat"/>
          <w:b/>
          <w:sz w:val="24"/>
          <w:szCs w:val="24"/>
        </w:rPr>
        <w:t>ов</w:t>
      </w:r>
      <w:r w:rsidR="009F4000" w:rsidRPr="003E5623">
        <w:rPr>
          <w:rFonts w:ascii="GHEA Grapalat" w:hAnsi="GHEA Grapalat"/>
          <w:b/>
          <w:sz w:val="24"/>
          <w:szCs w:val="24"/>
        </w:rPr>
        <w:t>, по службе доставки грузов с таможенного на национальный склад</w:t>
      </w:r>
      <w:r w:rsidR="00EF3673" w:rsidRPr="003E5623">
        <w:rPr>
          <w:rFonts w:ascii="GHEA Grapalat" w:hAnsi="GHEA Grapalat"/>
          <w:i w:val="0"/>
          <w:sz w:val="24"/>
          <w:szCs w:val="24"/>
        </w:rPr>
        <w:t xml:space="preserve"> (</w:t>
      </w:r>
      <w:r w:rsidR="00EF3673" w:rsidRPr="009044F1">
        <w:rPr>
          <w:rFonts w:ascii="GHEA Grapalat" w:hAnsi="GHEA Grapalat"/>
          <w:i w:val="0"/>
          <w:sz w:val="24"/>
          <w:szCs w:val="24"/>
        </w:rPr>
        <w:t xml:space="preserve">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3E5623">
        <w:rPr>
          <w:rFonts w:ascii="GHEA Grapalat" w:hAnsi="GHEA Grapalat"/>
          <w:i w:val="0"/>
          <w:sz w:val="24"/>
          <w:szCs w:val="24"/>
        </w:rPr>
        <w:t>1</w:t>
      </w:r>
      <w:r w:rsidR="00EF3673">
        <w:rPr>
          <w:rFonts w:ascii="GHEA Grapalat" w:hAnsi="GHEA Grapalat"/>
          <w:i w:val="0"/>
          <w:sz w:val="24"/>
          <w:szCs w:val="24"/>
        </w:rPr>
        <w:t xml:space="preserve"> лот</w:t>
      </w:r>
      <w:r w:rsidR="0021130A">
        <w:rPr>
          <w:rFonts w:ascii="GHEA Grapalat" w:hAnsi="GHEA Grapalat"/>
          <w:i w:val="0"/>
          <w:sz w:val="24"/>
          <w:szCs w:val="24"/>
        </w:rPr>
        <w:t xml:space="preserve"> (согласно прикрепленному Приложению №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16F73" w:rsidRDefault="003E5623" w:rsidP="002E5DB3">
            <w:pPr>
              <w:pStyle w:val="23"/>
              <w:widowControl w:val="0"/>
              <w:spacing w:after="120" w:line="240" w:lineRule="auto"/>
              <w:ind w:firstLine="0"/>
              <w:rPr>
                <w:rFonts w:ascii="GHEA Grapalat" w:hAnsi="GHEA Grapalat"/>
                <w:sz w:val="24"/>
                <w:szCs w:val="24"/>
                <w:vertAlign w:val="subscript"/>
              </w:rPr>
            </w:pPr>
            <w:r>
              <w:rPr>
                <w:rFonts w:ascii="GHEA Grapalat" w:hAnsi="GHEA Grapalat"/>
                <w:b/>
                <w:sz w:val="24"/>
                <w:szCs w:val="24"/>
              </w:rPr>
              <w:t>П</w:t>
            </w:r>
            <w:r w:rsidRPr="003E5623">
              <w:rPr>
                <w:rFonts w:ascii="GHEA Grapalat" w:hAnsi="GHEA Grapalat"/>
                <w:b/>
                <w:sz w:val="24"/>
                <w:szCs w:val="24"/>
              </w:rPr>
              <w:t>осреднически</w:t>
            </w:r>
            <w:r>
              <w:rPr>
                <w:rFonts w:ascii="GHEA Grapalat" w:hAnsi="GHEA Grapalat"/>
                <w:b/>
                <w:sz w:val="24"/>
                <w:szCs w:val="24"/>
              </w:rPr>
              <w:t>е</w:t>
            </w:r>
            <w:r w:rsidRPr="003E5623">
              <w:rPr>
                <w:rFonts w:ascii="GHEA Grapalat" w:hAnsi="GHEA Grapalat"/>
                <w:b/>
                <w:sz w:val="24"/>
                <w:szCs w:val="24"/>
              </w:rPr>
              <w:t xml:space="preserve"> услуг</w:t>
            </w:r>
            <w:r>
              <w:rPr>
                <w:rFonts w:ascii="GHEA Grapalat" w:hAnsi="GHEA Grapalat"/>
                <w:b/>
                <w:sz w:val="24"/>
                <w:szCs w:val="24"/>
              </w:rPr>
              <w:t>и</w:t>
            </w:r>
            <w:r w:rsidRPr="003E5623">
              <w:rPr>
                <w:rFonts w:ascii="GHEA Grapalat" w:hAnsi="GHEA Grapalat"/>
                <w:b/>
                <w:sz w:val="24"/>
                <w:szCs w:val="24"/>
              </w:rPr>
              <w:t xml:space="preserve"> по международному таможенному оформлению грузов, отправляемых в течение </w:t>
            </w:r>
            <w:r w:rsidR="002E5DB3">
              <w:rPr>
                <w:rFonts w:ascii="GHEA Grapalat" w:hAnsi="GHEA Grapalat"/>
                <w:b/>
                <w:sz w:val="24"/>
                <w:szCs w:val="24"/>
              </w:rPr>
              <w:t xml:space="preserve">ноября, декабря </w:t>
            </w:r>
            <w:r w:rsidRPr="003E5623">
              <w:rPr>
                <w:rFonts w:ascii="GHEA Grapalat" w:hAnsi="GHEA Grapalat"/>
                <w:b/>
                <w:sz w:val="24"/>
                <w:szCs w:val="24"/>
              </w:rPr>
              <w:t>2021</w:t>
            </w:r>
            <w:r w:rsidR="002E5DB3">
              <w:rPr>
                <w:rFonts w:ascii="GHEA Grapalat" w:hAnsi="GHEA Grapalat"/>
                <w:b/>
                <w:sz w:val="24"/>
                <w:szCs w:val="24"/>
              </w:rPr>
              <w:t xml:space="preserve"> года и в течение </w:t>
            </w:r>
            <w:r>
              <w:rPr>
                <w:rFonts w:ascii="GHEA Grapalat" w:hAnsi="GHEA Grapalat"/>
                <w:b/>
                <w:sz w:val="24"/>
                <w:szCs w:val="24"/>
              </w:rPr>
              <w:t>2022</w:t>
            </w:r>
            <w:r w:rsidRPr="003E5623">
              <w:rPr>
                <w:rFonts w:ascii="GHEA Grapalat" w:hAnsi="GHEA Grapalat"/>
                <w:b/>
                <w:sz w:val="24"/>
                <w:szCs w:val="24"/>
              </w:rPr>
              <w:t xml:space="preserve"> год</w:t>
            </w:r>
            <w:r w:rsidR="002E5DB3">
              <w:rPr>
                <w:rFonts w:ascii="GHEA Grapalat" w:hAnsi="GHEA Grapalat"/>
                <w:b/>
                <w:sz w:val="24"/>
                <w:szCs w:val="24"/>
              </w:rPr>
              <w:t>а</w:t>
            </w:r>
            <w:r w:rsidRPr="003E5623">
              <w:rPr>
                <w:rFonts w:ascii="GHEA Grapalat" w:hAnsi="GHEA Grapalat"/>
                <w:b/>
                <w:sz w:val="24"/>
                <w:szCs w:val="24"/>
              </w:rPr>
              <w:t xml:space="preserve">, по службе доставки грузов </w:t>
            </w:r>
            <w:proofErr w:type="gramStart"/>
            <w:r w:rsidRPr="003E5623">
              <w:rPr>
                <w:rFonts w:ascii="GHEA Grapalat" w:hAnsi="GHEA Grapalat"/>
                <w:b/>
                <w:sz w:val="24"/>
                <w:szCs w:val="24"/>
              </w:rPr>
              <w:t>с</w:t>
            </w:r>
            <w:proofErr w:type="gramEnd"/>
            <w:r w:rsidRPr="003E5623">
              <w:rPr>
                <w:rFonts w:ascii="GHEA Grapalat" w:hAnsi="GHEA Grapalat"/>
                <w:b/>
                <w:sz w:val="24"/>
                <w:szCs w:val="24"/>
              </w:rPr>
              <w:t xml:space="preserve"> таможенного на национальный склад</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w:t>
      </w:r>
      <w:r w:rsidRPr="009044F1">
        <w:rPr>
          <w:rFonts w:ascii="GHEA Grapalat" w:hAnsi="GHEA Grapalat"/>
          <w:color w:val="000000"/>
        </w:rPr>
        <w:lastRenderedPageBreak/>
        <w:t>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37464"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t xml:space="preserve">По </w:t>
      </w:r>
      <w:r w:rsidRPr="00937464">
        <w:rPr>
          <w:rFonts w:ascii="GHEA Grapalat" w:hAnsi="GHEA Grapalat"/>
          <w:color w:val="000000"/>
        </w:rPr>
        <w:t>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7CC4" w:rsidRPr="00937464" w:rsidRDefault="00096865" w:rsidP="00CF4F34">
      <w:pPr>
        <w:widowControl w:val="0"/>
        <w:tabs>
          <w:tab w:val="left" w:pos="1134"/>
        </w:tabs>
        <w:ind w:firstLine="1134"/>
        <w:contextualSpacing/>
        <w:jc w:val="both"/>
        <w:rPr>
          <w:rFonts w:ascii="GHEA Grapalat" w:hAnsi="GHEA Grapalat" w:cs="Arial Armenian"/>
        </w:rPr>
      </w:pPr>
      <w:r w:rsidRPr="00937464">
        <w:rPr>
          <w:rFonts w:ascii="GHEA Grapalat" w:hAnsi="GHEA Grapalat"/>
        </w:rPr>
        <w:t>2.4</w:t>
      </w:r>
      <w:r w:rsidR="00D13662" w:rsidRPr="00937464">
        <w:rPr>
          <w:rFonts w:ascii="GHEA Grapalat" w:hAnsi="GHEA Grapalat"/>
        </w:rPr>
        <w:t>.</w:t>
      </w:r>
      <w:r w:rsidR="00E1385B" w:rsidRPr="00937464">
        <w:rPr>
          <w:rFonts w:ascii="GHEA Grapalat" w:hAnsi="GHEA Grapalat"/>
        </w:rPr>
        <w:tab/>
      </w:r>
      <w:r w:rsidR="002E5DB3" w:rsidRPr="00937464">
        <w:rPr>
          <w:rFonts w:ascii="GHEA Grapalat" w:hAnsi="GHEA Grapalat"/>
          <w:b/>
          <w:color w:val="FF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2E5DB3" w:rsidRPr="00937464">
        <w:rPr>
          <w:rFonts w:ascii="GHEA Grapalat" w:hAnsi="GHEA Grapalat"/>
          <w:b/>
          <w:color w:val="FF0000"/>
        </w:rPr>
        <w:t>Fitch</w:t>
      </w:r>
      <w:proofErr w:type="spellEnd"/>
      <w:r w:rsidR="002E5DB3" w:rsidRPr="00937464">
        <w:rPr>
          <w:rFonts w:ascii="GHEA Grapalat" w:hAnsi="GHEA Grapalat"/>
          <w:b/>
          <w:color w:val="FF0000"/>
        </w:rPr>
        <w:t xml:space="preserve">, </w:t>
      </w:r>
      <w:proofErr w:type="spellStart"/>
      <w:r w:rsidR="002E5DB3" w:rsidRPr="00937464">
        <w:rPr>
          <w:rFonts w:ascii="GHEA Grapalat" w:hAnsi="GHEA Grapalat"/>
          <w:b/>
          <w:color w:val="FF0000"/>
        </w:rPr>
        <w:t>Moodys</w:t>
      </w:r>
      <w:proofErr w:type="spellEnd"/>
      <w:r w:rsidR="002E5DB3" w:rsidRPr="00937464">
        <w:rPr>
          <w:rFonts w:ascii="GHEA Grapalat" w:hAnsi="GHEA Grapalat"/>
          <w:b/>
          <w:color w:val="FF0000"/>
        </w:rPr>
        <w:t xml:space="preserve">, </w:t>
      </w:r>
      <w:proofErr w:type="spellStart"/>
      <w:r w:rsidR="002E5DB3" w:rsidRPr="00937464">
        <w:rPr>
          <w:rFonts w:ascii="GHEA Grapalat" w:hAnsi="GHEA Grapalat"/>
          <w:b/>
          <w:color w:val="FF0000"/>
        </w:rPr>
        <w:t>Standard</w:t>
      </w:r>
      <w:proofErr w:type="spellEnd"/>
      <w:r w:rsidR="002E5DB3" w:rsidRPr="00937464">
        <w:rPr>
          <w:rFonts w:ascii="GHEA Grapalat" w:hAnsi="GHEA Grapalat"/>
          <w:b/>
          <w:color w:val="FF0000"/>
        </w:rPr>
        <w:t xml:space="preserve"> &amp; </w:t>
      </w:r>
      <w:proofErr w:type="spellStart"/>
      <w:r w:rsidR="002E5DB3" w:rsidRPr="00937464">
        <w:rPr>
          <w:rFonts w:ascii="GHEA Grapalat" w:hAnsi="GHEA Grapalat"/>
          <w:b/>
          <w:color w:val="FF0000"/>
        </w:rPr>
        <w:t>Poor's</w:t>
      </w:r>
      <w:proofErr w:type="spellEnd"/>
      <w:r w:rsidR="002E5DB3" w:rsidRPr="00937464">
        <w:rPr>
          <w:rFonts w:ascii="GHEA Grapalat" w:hAnsi="GHEA Grapalat"/>
          <w:b/>
          <w:color w:val="FF0000"/>
        </w:rPr>
        <w:t>) как минимум в размере суверенного рейтинга Республики Армения.</w:t>
      </w:r>
    </w:p>
    <w:p w:rsidR="000A6B75" w:rsidRPr="00937464" w:rsidRDefault="000A6B75" w:rsidP="00CF4F34">
      <w:pPr>
        <w:widowControl w:val="0"/>
        <w:tabs>
          <w:tab w:val="left" w:pos="1134"/>
        </w:tabs>
        <w:ind w:firstLine="1134"/>
        <w:contextualSpacing/>
        <w:jc w:val="both"/>
        <w:rPr>
          <w:rFonts w:ascii="GHEA Grapalat" w:hAnsi="GHEA Grapalat" w:cs="Sylfaen"/>
        </w:rPr>
      </w:pPr>
      <w:r w:rsidRPr="00937464">
        <w:rPr>
          <w:rFonts w:ascii="GHEA Grapalat" w:hAnsi="GHEA Grapalat"/>
        </w:rPr>
        <w:t>2.</w:t>
      </w:r>
      <w:r w:rsidR="00DA4643" w:rsidRPr="00937464">
        <w:rPr>
          <w:rFonts w:ascii="GHEA Grapalat" w:hAnsi="GHEA Grapalat"/>
        </w:rPr>
        <w:t>5</w:t>
      </w:r>
      <w:r w:rsidR="000A15F9" w:rsidRPr="00937464">
        <w:rPr>
          <w:rFonts w:ascii="GHEA Grapalat" w:hAnsi="GHEA Grapalat"/>
        </w:rPr>
        <w:t>.</w:t>
      </w:r>
      <w:r w:rsidR="00F04AA1" w:rsidRPr="00937464">
        <w:rPr>
          <w:rFonts w:ascii="GHEA Grapalat" w:hAnsi="GHEA Grapalat"/>
        </w:rPr>
        <w:tab/>
      </w:r>
      <w:r w:rsidRPr="00937464">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37464">
        <w:rPr>
          <w:rFonts w:ascii="GHEA Grapalat" w:hAnsi="GHEA Grapalat"/>
        </w:rPr>
        <w:t xml:space="preserve"> </w:t>
      </w:r>
      <w:r w:rsidR="00C366B6" w:rsidRPr="00937464">
        <w:rPr>
          <w:rFonts w:ascii="GHEA Grapalat" w:hAnsi="GHEA Grapalat"/>
        </w:rPr>
        <w:t>(на один и тот же лот)</w:t>
      </w:r>
      <w:r w:rsidRPr="00937464">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w:t>
      </w:r>
    </w:p>
    <w:p w:rsidR="00FE2CCB" w:rsidRPr="00A970FC" w:rsidRDefault="00FE2CCB" w:rsidP="00CF4F34">
      <w:pPr>
        <w:pStyle w:val="af2"/>
        <w:ind w:firstLine="1134"/>
        <w:contextualSpacing/>
        <w:jc w:val="both"/>
        <w:rPr>
          <w:rFonts w:asciiTheme="minorHAnsi" w:hAnsiTheme="minorHAnsi"/>
        </w:rPr>
      </w:pPr>
      <w:r w:rsidRPr="00A970FC">
        <w:rPr>
          <w:rFonts w:asciiTheme="minorHAnsi" w:hAnsiTheme="minorHAnsi"/>
        </w:rPr>
        <w:t>5.1</w:t>
      </w:r>
      <w:proofErr w:type="gramStart"/>
      <w:r w:rsidRPr="00A970FC">
        <w:rPr>
          <w:rFonts w:asciiTheme="minorHAnsi" w:hAnsiTheme="minorHAnsi"/>
        </w:rPr>
        <w:t xml:space="preserve"> </w:t>
      </w:r>
      <w:r w:rsidRPr="00A970FC">
        <w:rPr>
          <w:rFonts w:ascii="GHEA Grapalat" w:hAnsi="GHEA Grapalat"/>
          <w:i/>
        </w:rPr>
        <w:t>Е</w:t>
      </w:r>
      <w:proofErr w:type="gramEnd"/>
      <w:r w:rsidRPr="00A970FC">
        <w:rPr>
          <w:rFonts w:ascii="GHEA Grapalat" w:hAnsi="GHEA Grapalat"/>
          <w:i/>
        </w:rPr>
        <w:t>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12</w:t>
      </w:r>
      <w:r w:rsidRPr="00E063D7">
        <w:rPr>
          <w:rFonts w:ascii="GHEA Grapalat" w:hAnsi="GHEA Grapalat"/>
          <w:b/>
          <w:sz w:val="22"/>
          <w:szCs w:val="22"/>
        </w:rPr>
        <w:t>:00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lastRenderedPageBreak/>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937464">
        <w:rPr>
          <w:rFonts w:ascii="GHEA Grapalat" w:hAnsi="GHEA Grapalat"/>
          <w:b/>
          <w:sz w:val="24"/>
          <w:szCs w:val="24"/>
        </w:rPr>
        <w:t>2</w:t>
      </w:r>
      <w:r w:rsidR="00151A32" w:rsidRPr="00E71861">
        <w:rPr>
          <w:rFonts w:ascii="GHEA Grapalat" w:hAnsi="GHEA Grapalat"/>
          <w:b/>
          <w:sz w:val="24"/>
          <w:szCs w:val="24"/>
        </w:rPr>
        <w:t>:00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w:t>
      </w:r>
      <w:r w:rsidRPr="00AD29CE">
        <w:rPr>
          <w:rFonts w:ascii="GHEA Grapalat" w:hAnsi="GHEA Grapalat"/>
        </w:rPr>
        <w:lastRenderedPageBreak/>
        <w:t>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w:t>
      </w:r>
      <w:r w:rsidRPr="009044F1">
        <w:rPr>
          <w:rFonts w:ascii="GHEA Grapalat" w:hAnsi="GHEA Grapalat"/>
          <w:sz w:val="24"/>
          <w:szCs w:val="24"/>
        </w:rPr>
        <w:lastRenderedPageBreak/>
        <w:t xml:space="preserve">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w:t>
      </w:r>
      <w:r w:rsidRPr="009044F1">
        <w:rPr>
          <w:rFonts w:ascii="GHEA Grapalat" w:hAnsi="GHEA Grapalat"/>
          <w:sz w:val="24"/>
          <w:szCs w:val="24"/>
        </w:rPr>
        <w:lastRenderedPageBreak/>
        <w:t>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37464"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37464">
        <w:rPr>
          <w:rFonts w:ascii="GHEA Grapalat" w:hAnsi="GHEA Grapalat"/>
          <w:sz w:val="24"/>
          <w:szCs w:val="24"/>
        </w:rPr>
        <w:t>8.</w:t>
      </w:r>
      <w:r w:rsidR="000E624C" w:rsidRPr="00937464">
        <w:rPr>
          <w:rFonts w:ascii="GHEA Grapalat" w:hAnsi="GHEA Grapalat"/>
          <w:sz w:val="24"/>
          <w:szCs w:val="24"/>
          <w:lang w:val="hy-AM"/>
        </w:rPr>
        <w:t>1</w:t>
      </w:r>
      <w:r w:rsidR="003E503E" w:rsidRPr="00937464">
        <w:rPr>
          <w:rFonts w:ascii="GHEA Grapalat" w:hAnsi="GHEA Grapalat"/>
          <w:sz w:val="24"/>
          <w:szCs w:val="24"/>
        </w:rPr>
        <w:t>7</w:t>
      </w:r>
      <w:r w:rsidRPr="00937464">
        <w:rPr>
          <w:rFonts w:ascii="GHEA Grapalat" w:hAnsi="GHEA Grapalat"/>
          <w:sz w:val="24"/>
          <w:szCs w:val="24"/>
        </w:rPr>
        <w:t>.</w:t>
      </w:r>
      <w:r w:rsidR="00EE0CB1" w:rsidRPr="00937464">
        <w:rPr>
          <w:rFonts w:ascii="GHEA Grapalat" w:hAnsi="GHEA Grapalat"/>
          <w:sz w:val="24"/>
          <w:szCs w:val="24"/>
        </w:rPr>
        <w:tab/>
      </w:r>
      <w:r w:rsidRPr="00937464">
        <w:rPr>
          <w:rFonts w:ascii="GHEA Grapalat" w:hAnsi="GHEA Grapalat"/>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w:t>
      </w:r>
      <w:r w:rsidRPr="009044F1">
        <w:rPr>
          <w:rFonts w:ascii="GHEA Grapalat" w:hAnsi="GHEA Grapalat"/>
          <w:spacing w:val="-6"/>
          <w:sz w:val="24"/>
          <w:szCs w:val="24"/>
        </w:rPr>
        <w:lastRenderedPageBreak/>
        <w:t>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937464">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5C457C" w:rsidRPr="005C457C" w:rsidRDefault="00030D40" w:rsidP="005C457C">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w:t>
      </w:r>
      <w:r w:rsidR="000E4039" w:rsidRPr="000E4039">
        <w:rPr>
          <w:rFonts w:ascii="GHEA Grapalat" w:hAnsi="GHEA Grapalat"/>
        </w:rPr>
        <w:lastRenderedPageBreak/>
        <w:t xml:space="preserve">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w:t>
      </w:r>
      <w:r w:rsidR="000E4039" w:rsidRPr="005C457C">
        <w:rPr>
          <w:rFonts w:ascii="GHEA Grapalat" w:hAnsi="GHEA Grapalat"/>
        </w:rPr>
        <w:t xml:space="preserve">икации и </w:t>
      </w:r>
      <w:r w:rsidRPr="005C457C">
        <w:rPr>
          <w:rFonts w:ascii="GHEA Grapalat" w:hAnsi="GHEA Grapalat"/>
        </w:rPr>
        <w:t xml:space="preserve">договора. С отобранным участником заключается договор, если он представляет </w:t>
      </w:r>
      <w:r w:rsidR="000E4039" w:rsidRPr="005C457C">
        <w:rPr>
          <w:rFonts w:ascii="GHEA Grapalat" w:hAnsi="GHEA Grapalat"/>
        </w:rPr>
        <w:t xml:space="preserve">обеспечения квалификации и  </w:t>
      </w:r>
      <w:r w:rsidRPr="005C457C">
        <w:rPr>
          <w:rFonts w:ascii="GHEA Grapalat" w:hAnsi="GHEA Grapalat"/>
        </w:rPr>
        <w:t>договора.</w:t>
      </w:r>
    </w:p>
    <w:p w:rsidR="0057550D" w:rsidRPr="005C457C" w:rsidRDefault="00A6609C" w:rsidP="005C457C">
      <w:pPr>
        <w:widowControl w:val="0"/>
        <w:tabs>
          <w:tab w:val="left" w:pos="1276"/>
        </w:tabs>
        <w:ind w:firstLine="567"/>
        <w:contextualSpacing/>
        <w:jc w:val="both"/>
        <w:rPr>
          <w:rFonts w:ascii="GHEA Grapalat" w:hAnsi="GHEA Grapalat"/>
        </w:rPr>
      </w:pPr>
      <w:r w:rsidRPr="005C457C">
        <w:rPr>
          <w:rFonts w:ascii="GHEA Grapalat" w:hAnsi="GHEA Grapalat"/>
        </w:rPr>
        <w:t xml:space="preserve">10.2 </w:t>
      </w:r>
      <w:r w:rsidR="008C5F2A" w:rsidRPr="005C457C">
        <w:rPr>
          <w:rFonts w:ascii="GHEA Grapalat" w:hAnsi="GHEA Grapalat"/>
          <w:b/>
        </w:rPr>
        <w:t xml:space="preserve">Размер </w:t>
      </w:r>
      <w:proofErr w:type="spellStart"/>
      <w:proofErr w:type="gramStart"/>
      <w:r w:rsidR="00937464" w:rsidRPr="005C457C">
        <w:rPr>
          <w:rFonts w:ascii="GHEA Grapalat" w:hAnsi="GHEA Grapalat"/>
          <w:b/>
        </w:rPr>
        <w:t>Размер</w:t>
      </w:r>
      <w:proofErr w:type="spellEnd"/>
      <w:proofErr w:type="gramEnd"/>
      <w:r w:rsidR="00937464" w:rsidRPr="005C457C">
        <w:rPr>
          <w:rFonts w:ascii="GHEA Grapalat" w:hAnsi="GHEA Grapalat"/>
          <w:b/>
        </w:rPr>
        <w:t xml:space="preserve"> обеспечения квалификации равен 15 процентам</w:t>
      </w:r>
      <w:r w:rsidR="00937464" w:rsidRPr="005C457C">
        <w:rPr>
          <w:rFonts w:ascii="GHEA Grapalat" w:hAnsi="GHEA Grapalat"/>
        </w:rPr>
        <w:t xml:space="preserve"> ценового предложения отобранного участника. Обеспечение квалификации представляется </w:t>
      </w:r>
      <w:r w:rsidR="00937464" w:rsidRPr="005C457C">
        <w:rPr>
          <w:rFonts w:ascii="GHEA Grapalat" w:hAnsi="GHEA Grapalat"/>
          <w:b/>
        </w:rPr>
        <w:t>в виде соглашения о неустойке (приложение 4.2) или наличных денег.</w:t>
      </w:r>
      <w:r w:rsidR="00937464" w:rsidRPr="005C457C">
        <w:rPr>
          <w:rFonts w:ascii="GHEA Grapalat" w:hAnsi="GHEA Grapalat"/>
        </w:rPr>
        <w:t xml:space="preserve"> Причем  обеспечение должно быть действительным как минимум включительно </w:t>
      </w:r>
      <w:r w:rsidR="00937464" w:rsidRPr="005C457C">
        <w:rPr>
          <w:rFonts w:ascii="GHEA Grapalat" w:hAnsi="GHEA Grapalat"/>
          <w:b/>
        </w:rPr>
        <w:t>до 20-го рабочего дня</w:t>
      </w:r>
      <w:r w:rsidR="00937464" w:rsidRPr="005C457C">
        <w:rPr>
          <w:rFonts w:ascii="GHEA Grapalat" w:hAnsi="GHEA Grapalat"/>
        </w:rPr>
        <w:t xml:space="preserve">, следующего за днем полного принятия заказчиком </w:t>
      </w:r>
      <w:r w:rsidR="005C457C" w:rsidRPr="005C457C">
        <w:rPr>
          <w:rFonts w:ascii="GHEA Grapalat" w:hAnsi="GHEA Grapalat"/>
        </w:rPr>
        <w:t>результата выполнения контракта</w:t>
      </w:r>
      <w:r w:rsidR="00E244E5" w:rsidRPr="005C457C">
        <w:rPr>
          <w:rFonts w:ascii="GHEA Grapalat" w:hAnsi="GHEA Grapalat"/>
        </w:rPr>
        <w:t>.</w:t>
      </w:r>
      <w:r w:rsidR="00E244E5" w:rsidRPr="005C457C">
        <w:rPr>
          <w:rFonts w:ascii="GHEA Grapalat" w:hAnsi="GHEA Grapalat"/>
          <w:vertAlign w:val="superscript"/>
        </w:rPr>
        <w:t>1</w:t>
      </w:r>
      <w:r w:rsidR="00D500BA" w:rsidRPr="005C457C">
        <w:rPr>
          <w:rFonts w:ascii="GHEA Grapalat" w:hAnsi="GHEA Grapalat"/>
          <w:vertAlign w:val="superscript"/>
        </w:rPr>
        <w:t>2</w:t>
      </w:r>
      <w:r w:rsidR="00E244E5" w:rsidRPr="005C457C">
        <w:rPr>
          <w:rFonts w:ascii="GHEA Grapalat" w:hAnsi="GHEA Grapalat"/>
          <w:vertAlign w:val="superscript"/>
        </w:rPr>
        <w:t>.1</w:t>
      </w:r>
    </w:p>
    <w:p w:rsidR="00CD2651" w:rsidRPr="002E6E0C" w:rsidRDefault="00CD2651" w:rsidP="00AF6C06">
      <w:pPr>
        <w:widowControl w:val="0"/>
        <w:tabs>
          <w:tab w:val="left" w:pos="1276"/>
        </w:tabs>
        <w:ind w:firstLine="567"/>
        <w:contextualSpacing/>
        <w:jc w:val="both"/>
        <w:rPr>
          <w:rFonts w:ascii="GHEA Grapalat" w:hAnsi="GHEA Grapalat" w:cs="Sylfaen"/>
        </w:rPr>
      </w:pPr>
      <w:r w:rsidRPr="005C457C">
        <w:rPr>
          <w:rFonts w:ascii="GHEA Grapalat" w:hAnsi="GHEA Grapalat" w:cs="Sylfaen"/>
        </w:rPr>
        <w:t xml:space="preserve">Если процедура закупки организована </w:t>
      </w:r>
      <w:r w:rsidR="00611C2E" w:rsidRPr="005C457C">
        <w:rPr>
          <w:rFonts w:ascii="GHEA Grapalat" w:hAnsi="GHEA Grapalat" w:cs="Sylfaen"/>
        </w:rPr>
        <w:t>по</w:t>
      </w:r>
      <w:r w:rsidRPr="005C457C">
        <w:rPr>
          <w:rFonts w:ascii="GHEA Grapalat" w:hAnsi="GHEA Grapalat" w:cs="Sylfaen"/>
        </w:rPr>
        <w:t xml:space="preserve"> лота</w:t>
      </w:r>
      <w:r w:rsidR="00611C2E" w:rsidRPr="005C457C">
        <w:rPr>
          <w:rFonts w:ascii="GHEA Grapalat" w:hAnsi="GHEA Grapalat" w:cs="Sylfaen"/>
        </w:rPr>
        <w:t>м</w:t>
      </w:r>
      <w:r w:rsidRPr="005C457C">
        <w:rPr>
          <w:rFonts w:ascii="GHEA Grapalat" w:hAnsi="GHEA Grapalat" w:cs="Sylfaen"/>
        </w:rPr>
        <w:t xml:space="preserve"> и участник признается отобранным участником </w:t>
      </w:r>
      <w:proofErr w:type="gramStart"/>
      <w:r w:rsidRPr="005C457C">
        <w:rPr>
          <w:rFonts w:ascii="GHEA Grapalat" w:hAnsi="GHEA Grapalat" w:cs="Sylfaen"/>
        </w:rPr>
        <w:t>по</w:t>
      </w:r>
      <w:proofErr w:type="gramEnd"/>
      <w:r w:rsidRPr="005C457C">
        <w:rPr>
          <w:rFonts w:ascii="GHEA Grapalat" w:hAnsi="GHEA Grapalat" w:cs="Sylfaen"/>
        </w:rPr>
        <w:t xml:space="preserve"> более </w:t>
      </w:r>
      <w:proofErr w:type="gramStart"/>
      <w:r w:rsidRPr="005C457C">
        <w:rPr>
          <w:rFonts w:ascii="GHEA Grapalat" w:hAnsi="GHEA Grapalat" w:cs="Sylfaen"/>
        </w:rPr>
        <w:t>чем</w:t>
      </w:r>
      <w:proofErr w:type="gramEnd"/>
      <w:r w:rsidRPr="005C457C">
        <w:rPr>
          <w:rFonts w:ascii="GHEA Grapalat" w:hAnsi="GHEA Grapalat" w:cs="Sylfaen"/>
        </w:rPr>
        <w:t xml:space="preserve"> одному лоту</w:t>
      </w:r>
      <w:r w:rsidR="00243CC0" w:rsidRPr="005C457C">
        <w:rPr>
          <w:rFonts w:ascii="GHEA Grapalat" w:hAnsi="GHEA Grapalat" w:cs="Sylfaen"/>
        </w:rPr>
        <w:t xml:space="preserve">, то он может предоставить обеспечение квалификации как </w:t>
      </w:r>
      <w:r w:rsidR="00243CC0" w:rsidRPr="005C457C">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w:t>
      </w:r>
      <w:r w:rsidR="00243CC0" w:rsidRPr="002E6E0C">
        <w:rPr>
          <w:rFonts w:ascii="GHEA Grapalat" w:hAnsi="GHEA Grapalat"/>
        </w:rPr>
        <w:t>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w:t>
      </w:r>
      <w:r w:rsidR="00A677CD">
        <w:rPr>
          <w:rFonts w:ascii="GHEA Grapalat" w:hAnsi="GHEA Grapalat" w:cs="Sylfaen"/>
        </w:rPr>
        <w:lastRenderedPageBreak/>
        <w:t>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w:t>
      </w:r>
      <w:r w:rsidRPr="009044F1">
        <w:rPr>
          <w:rFonts w:ascii="GHEA Grapalat" w:hAnsi="GHEA Grapalat"/>
        </w:rPr>
        <w:lastRenderedPageBreak/>
        <w:t>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w:t>
      </w:r>
      <w:r w:rsidRPr="002658C9">
        <w:rPr>
          <w:rFonts w:ascii="GHEA Grapalat" w:hAnsi="GHEA Grapalat"/>
        </w:rPr>
        <w:lastRenderedPageBreak/>
        <w:t>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i/>
          <w:sz w:val="24"/>
          <w:szCs w:val="24"/>
        </w:rPr>
        <w:t>GHTsDzB-HVKAK-2021-</w:t>
      </w:r>
      <w:r w:rsidR="005C457C">
        <w:rPr>
          <w:rFonts w:ascii="GHEA Grapalat" w:hAnsi="GHEA Grapalat"/>
          <w:b/>
          <w:i/>
          <w:sz w:val="24"/>
          <w:szCs w:val="24"/>
        </w:rPr>
        <w:t>88</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9E3FD8">
        <w:rPr>
          <w:rFonts w:ascii="GHEA Grapalat" w:hAnsi="GHEA Grapalat"/>
          <w:b/>
          <w:i/>
        </w:rPr>
        <w:t>GHTsDzB-HVKAK-2021-88</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9E3FD8">
        <w:rPr>
          <w:rFonts w:ascii="GHEA Grapalat" w:hAnsi="GHEA Grapalat"/>
          <w:b/>
          <w:i/>
        </w:rPr>
        <w:t>GHTsDzB-HVKAK-2021-88</w:t>
      </w:r>
      <w:r w:rsidR="00222ED3">
        <w:rPr>
          <w:rFonts w:ascii="GHEA Grapalat" w:hAnsi="GHEA Grapalat"/>
          <w:b/>
          <w:i/>
        </w:rPr>
        <w:t>»</w:t>
      </w:r>
      <w:r w:rsidR="00222ED3">
        <w:rPr>
          <w:rFonts w:ascii="GHEA Grapalat" w:hAnsi="GHEA Grapalat"/>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9E3FD8">
        <w:rPr>
          <w:rFonts w:ascii="GHEA Grapalat" w:hAnsi="GHEA Grapalat"/>
          <w:b/>
          <w:i/>
        </w:rPr>
        <w:t>GHTsDzB-HVKAK-2021-88</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lastRenderedPageBreak/>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E3FD8">
        <w:rPr>
          <w:rFonts w:ascii="GHEA Grapalat" w:hAnsi="GHEA Grapalat"/>
          <w:b/>
          <w:i/>
          <w:sz w:val="24"/>
          <w:szCs w:val="24"/>
        </w:rPr>
        <w:t>GHTsDzB-HVKAK-2021-88</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F45DEE"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45DEE"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45DEE"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F45DEE"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F45DEE"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9306E" w:rsidRPr="00C843BA" w:rsidRDefault="00F45DEE"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45DEE"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F45DEE"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F45DEE"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45DEE"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45DEE"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45DEE"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w:t>
      </w:r>
      <w:r w:rsidRPr="000306ED">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E3FD8">
        <w:rPr>
          <w:rFonts w:ascii="GHEA Grapalat" w:hAnsi="GHEA Grapalat"/>
          <w:b/>
          <w:i/>
          <w:sz w:val="24"/>
          <w:szCs w:val="24"/>
        </w:rPr>
        <w:t>GHTsDzB-HVKAK-2021-88</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9E3FD8">
        <w:rPr>
          <w:rFonts w:ascii="GHEA Grapalat" w:hAnsi="GHEA Grapalat"/>
          <w:b/>
          <w:i/>
        </w:rPr>
        <w:t>GHTsDzB-HVKAK-2021-88</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E3FD8">
        <w:rPr>
          <w:rFonts w:ascii="GHEA Grapalat" w:hAnsi="GHEA Grapalat"/>
          <w:b/>
          <w:i/>
          <w:sz w:val="24"/>
          <w:szCs w:val="24"/>
        </w:rPr>
        <w:t>GHTsDzB-HVKAK-2021-88</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9E3FD8">
        <w:rPr>
          <w:rFonts w:ascii="GHEA Grapalat" w:hAnsi="GHEA Grapalat"/>
          <w:b/>
          <w:i/>
        </w:rPr>
        <w:t>GHTsDzB-HVKAK-2021-88</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 xml:space="preserve">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CF6DB0" w:rsidRPr="00374F4A" w:rsidRDefault="00CF6DB0" w:rsidP="00CF6DB0">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E3FD8">
        <w:rPr>
          <w:rFonts w:ascii="GHEA Grapalat" w:hAnsi="GHEA Grapalat"/>
          <w:b/>
          <w:i/>
          <w:sz w:val="24"/>
          <w:szCs w:val="24"/>
        </w:rPr>
        <w:t>GHTsDzB-HVKAK-2021-88</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497030">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9E3FD8">
        <w:rPr>
          <w:rFonts w:ascii="GHEA Grapalat" w:hAnsi="GHEA Grapalat"/>
          <w:b/>
          <w:i/>
        </w:rPr>
        <w:t>GHTsDzB-HVKAK-2021-88</w:t>
      </w:r>
      <w:r w:rsidR="00497030">
        <w:rPr>
          <w:rFonts w:ascii="GHEA Grapalat" w:hAnsi="GHEA Grapalat"/>
          <w:b/>
          <w:i/>
        </w:rPr>
        <w:t>».</w:t>
      </w:r>
    </w:p>
    <w:p w:rsidR="000A214C" w:rsidRPr="00B138F3" w:rsidRDefault="000A214C" w:rsidP="00497030">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lastRenderedPageBreak/>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31F0B" w:rsidRDefault="00131F0B">
      <w:pPr>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B67DBC">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E3FD8">
        <w:rPr>
          <w:rFonts w:ascii="GHEA Grapalat" w:hAnsi="GHEA Grapalat"/>
          <w:b/>
          <w:i/>
          <w:sz w:val="24"/>
          <w:szCs w:val="24"/>
        </w:rPr>
        <w:t>GHTsDzB-HVKAK-2021-88</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5C457C" w:rsidRPr="00936B04" w:rsidRDefault="005C457C" w:rsidP="005C457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AC4BFC">
        <w:rPr>
          <w:rFonts w:ascii="GHEA Grapalat" w:hAnsi="GHEA Grapalat"/>
          <w:b/>
        </w:rPr>
        <w:t>ПОСРЕДНИЧЕСКИ</w:t>
      </w:r>
      <w:r>
        <w:rPr>
          <w:rFonts w:ascii="GHEA Grapalat" w:hAnsi="GHEA Grapalat"/>
          <w:b/>
        </w:rPr>
        <w:t>Х УСЛУГ</w:t>
      </w:r>
      <w:r w:rsidRPr="00AC4BFC">
        <w:rPr>
          <w:rFonts w:ascii="GHEA Grapalat" w:hAnsi="GHEA Grapalat"/>
          <w:b/>
        </w:rPr>
        <w:t xml:space="preserve"> ПО МЕЖДУНАРОДНОМУ ТАМОЖЕННОМУ ОФОРМЛЕНИЮ ГРУЗОВ, ОТПРАВЛЯ</w:t>
      </w:r>
      <w:r>
        <w:rPr>
          <w:rFonts w:ascii="GHEA Grapalat" w:hAnsi="GHEA Grapalat"/>
          <w:b/>
        </w:rPr>
        <w:t>ЕМЫХ В ТЕЧЕНИЕ 2021-2022 ГОДОВ, СЛУЖБЕ</w:t>
      </w:r>
      <w:r w:rsidRPr="00AC4BFC">
        <w:rPr>
          <w:rFonts w:ascii="GHEA Grapalat" w:hAnsi="GHEA Grapalat"/>
          <w:b/>
        </w:rPr>
        <w:t xml:space="preserve"> ДОСТАВКИ ГРУЗОВ С ТАМОЖЕННОГО НА НАЦИОНАЛЬНЫЙ СКЛАД</w:t>
      </w:r>
      <w:r>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proofErr w:type="gramStart"/>
      <w:r w:rsidRPr="00AD29CE">
        <w:rPr>
          <w:rFonts w:ascii="GHEA Grapalat" w:hAnsi="GHEA Grapalat"/>
        </w:rPr>
        <w:t xml:space="preserve">Заказчик поручает, а Исполнитель принимает обязательство по предоставлению </w:t>
      </w:r>
      <w:r w:rsidR="00A03441">
        <w:rPr>
          <w:rFonts w:ascii="GHEA Grapalat" w:hAnsi="GHEA Grapalat"/>
          <w:b/>
        </w:rPr>
        <w:t>п</w:t>
      </w:r>
      <w:r w:rsidR="00A03441" w:rsidRPr="00ED7A7B">
        <w:rPr>
          <w:rFonts w:ascii="GHEA Grapalat" w:hAnsi="GHEA Grapalat"/>
          <w:b/>
        </w:rPr>
        <w:t>осреднически</w:t>
      </w:r>
      <w:r w:rsidR="00A03441">
        <w:rPr>
          <w:rFonts w:ascii="GHEA Grapalat" w:hAnsi="GHEA Grapalat"/>
          <w:b/>
        </w:rPr>
        <w:t>х услуг</w:t>
      </w:r>
      <w:r w:rsidR="00A03441" w:rsidRPr="00ED7A7B">
        <w:rPr>
          <w:rFonts w:ascii="GHEA Grapalat" w:hAnsi="GHEA Grapalat"/>
          <w:b/>
        </w:rPr>
        <w:t xml:space="preserve"> по международному таможенному оформлению грузов, отправляемых в течение 2021</w:t>
      </w:r>
      <w:r w:rsidR="00A03441">
        <w:rPr>
          <w:rFonts w:ascii="GHEA Grapalat" w:hAnsi="GHEA Grapalat"/>
          <w:b/>
        </w:rPr>
        <w:t>-2022</w:t>
      </w:r>
      <w:r w:rsidR="00A03441" w:rsidRPr="00ED7A7B">
        <w:rPr>
          <w:rFonts w:ascii="GHEA Grapalat" w:hAnsi="GHEA Grapalat"/>
          <w:b/>
        </w:rPr>
        <w:t xml:space="preserve"> год</w:t>
      </w:r>
      <w:r w:rsidR="00A03441">
        <w:rPr>
          <w:rFonts w:ascii="GHEA Grapalat" w:hAnsi="GHEA Grapalat"/>
          <w:b/>
        </w:rPr>
        <w:t>ов</w:t>
      </w:r>
      <w:r w:rsidR="00A03441" w:rsidRPr="00ED7A7B">
        <w:rPr>
          <w:rFonts w:ascii="GHEA Grapalat" w:hAnsi="GHEA Grapalat"/>
          <w:b/>
        </w:rPr>
        <w:t>, служб</w:t>
      </w:r>
      <w:r w:rsidR="00A03441">
        <w:rPr>
          <w:rFonts w:ascii="GHEA Grapalat" w:hAnsi="GHEA Grapalat"/>
          <w:b/>
        </w:rPr>
        <w:t>е</w:t>
      </w:r>
      <w:r w:rsidR="00A03441" w:rsidRPr="00ED7A7B">
        <w:rPr>
          <w:rFonts w:ascii="GHEA Grapalat" w:hAnsi="GHEA Grapalat"/>
          <w:b/>
        </w:rPr>
        <w:t xml:space="preserve"> доставки грузов с таможенного на национальный склад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roofErr w:type="gramEnd"/>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lastRenderedPageBreak/>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w:t>
      </w:r>
      <w:r>
        <w:rPr>
          <w:rFonts w:ascii="GHEA Grapalat" w:hAnsi="GHEA Grapalat"/>
        </w:rPr>
        <w:lastRenderedPageBreak/>
        <w:t>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3B2F27" w:rsidRPr="00F77167" w:rsidRDefault="003B2F27" w:rsidP="007F2BF8">
      <w:pPr>
        <w:pStyle w:val="norm"/>
        <w:widowControl w:val="0"/>
        <w:spacing w:line="240" w:lineRule="auto"/>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7F2BF8">
      <w:pPr>
        <w:pStyle w:val="norm"/>
        <w:widowControl w:val="0"/>
        <w:spacing w:line="240" w:lineRule="auto"/>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3B2F27" w:rsidRPr="00F77167" w:rsidRDefault="003B2F27" w:rsidP="007F2BF8">
      <w:pPr>
        <w:pStyle w:val="norm"/>
        <w:widowControl w:val="0"/>
        <w:spacing w:line="240" w:lineRule="auto"/>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3B2F27" w:rsidRPr="00CD3395" w:rsidRDefault="003B2F27" w:rsidP="007F2BF8">
      <w:pPr>
        <w:widowControl w:val="0"/>
        <w:ind w:firstLine="709"/>
        <w:contextualSpacing/>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7"/>
        <w:t>19</w:t>
      </w: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8"/>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lastRenderedPageBreak/>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w:t>
      </w:r>
      <w:r w:rsidRPr="00844C3A">
        <w:rPr>
          <w:rFonts w:ascii="GHEA Grapalat" w:hAnsi="GHEA Grapalat"/>
          <w:spacing w:val="-4"/>
        </w:rPr>
        <w:lastRenderedPageBreak/>
        <w:t xml:space="preserve">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9"/>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0"/>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w:t>
      </w:r>
      <w:r w:rsidRPr="00AD29CE">
        <w:rPr>
          <w:rFonts w:ascii="GHEA Grapalat" w:hAnsi="GHEA Grapalat"/>
        </w:rPr>
        <w:lastRenderedPageBreak/>
        <w:t xml:space="preserve">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1"/>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A03441" w:rsidRDefault="00A03441">
      <w:pPr>
        <w:rPr>
          <w:rFonts w:ascii="GHEA Grapalat" w:hAnsi="GHEA Grapalat"/>
          <w:i/>
        </w:rPr>
      </w:pPr>
      <w:r>
        <w:rPr>
          <w:rFonts w:ascii="GHEA Grapalat" w:hAnsi="GHEA Grapalat"/>
          <w:i/>
        </w:rPr>
        <w:br w:type="page"/>
      </w: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B11" w:rsidRDefault="003C5B11">
      <w:r>
        <w:separator/>
      </w:r>
    </w:p>
  </w:endnote>
  <w:endnote w:type="continuationSeparator" w:id="0">
    <w:p w:rsidR="003C5B11" w:rsidRDefault="003C5B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3C5B11" w:rsidRPr="00305BEC" w:rsidRDefault="003C5B1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58</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B11" w:rsidRDefault="003C5B11">
      <w:r>
        <w:separator/>
      </w:r>
    </w:p>
  </w:footnote>
  <w:footnote w:type="continuationSeparator" w:id="0">
    <w:p w:rsidR="003C5B11" w:rsidRDefault="003C5B11">
      <w:r>
        <w:continuationSeparator/>
      </w:r>
    </w:p>
  </w:footnote>
  <w:footnote w:id="1">
    <w:p w:rsidR="003C5B11" w:rsidRPr="00A31673" w:rsidRDefault="003C5B1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C5B11" w:rsidRPr="005D119D" w:rsidRDefault="003C5B11"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3C5B11" w:rsidRDefault="003C5B11" w:rsidP="006B3E56">
      <w:pPr>
        <w:jc w:val="both"/>
      </w:pPr>
    </w:p>
    <w:p w:rsidR="003C5B11" w:rsidRPr="00503980" w:rsidRDefault="003C5B11"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C5B11" w:rsidRPr="00503980" w:rsidRDefault="003C5B11"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3C5B11" w:rsidRPr="00503980" w:rsidRDefault="003C5B11"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3C5B11" w:rsidRDefault="003C5B11" w:rsidP="006B3E56">
      <w:pPr>
        <w:pStyle w:val="af2"/>
        <w:rPr>
          <w:rFonts w:asciiTheme="minorHAnsi" w:hAnsiTheme="minorHAnsi"/>
          <w:lang w:val="af-ZA"/>
        </w:rPr>
      </w:pPr>
    </w:p>
  </w:footnote>
  <w:footnote w:id="3">
    <w:p w:rsidR="003C5B11" w:rsidRPr="00D3436F" w:rsidRDefault="003C5B1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3C5B11" w:rsidRPr="00D3436F" w:rsidRDefault="003C5B11">
      <w:pPr>
        <w:pStyle w:val="af2"/>
        <w:rPr>
          <w:lang w:val="es-ES"/>
        </w:rPr>
      </w:pPr>
    </w:p>
  </w:footnote>
  <w:footnote w:id="4">
    <w:p w:rsidR="003C5B11" w:rsidRPr="008842CE" w:rsidRDefault="003C5B11" w:rsidP="003D2FE2">
      <w:pPr>
        <w:pStyle w:val="af2"/>
        <w:jc w:val="both"/>
      </w:pPr>
    </w:p>
  </w:footnote>
  <w:footnote w:id="5">
    <w:p w:rsidR="003C5B11" w:rsidRPr="008842CE" w:rsidRDefault="003C5B11" w:rsidP="000A214C">
      <w:pPr>
        <w:pStyle w:val="af2"/>
        <w:jc w:val="both"/>
      </w:pPr>
    </w:p>
  </w:footnote>
  <w:footnote w:id="6">
    <w:p w:rsidR="003C5B11" w:rsidRPr="006F5F33" w:rsidRDefault="003C5B1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3C5B11" w:rsidRPr="008F6EF8" w:rsidRDefault="003C5B11"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3C5B11" w:rsidRPr="00576D9C" w:rsidRDefault="003C5B11" w:rsidP="003B2F27">
      <w:pPr>
        <w:pStyle w:val="af2"/>
        <w:rPr>
          <w:rFonts w:asciiTheme="minorHAnsi" w:hAnsiTheme="minorHAnsi"/>
        </w:rPr>
      </w:pPr>
    </w:p>
  </w:footnote>
  <w:footnote w:id="8">
    <w:p w:rsidR="003C5B11" w:rsidRPr="00892F7F" w:rsidRDefault="003C5B11"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3C5B11" w:rsidRPr="00552088" w:rsidRDefault="003C5B11"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3C5B11" w:rsidRPr="006F5F33" w:rsidRDefault="003C5B11" w:rsidP="003B2F27">
      <w:pPr>
        <w:pStyle w:val="af2"/>
        <w:jc w:val="both"/>
        <w:rPr>
          <w:rFonts w:ascii="GHEA Grapalat" w:hAnsi="GHEA Grapalat"/>
          <w:lang w:val="hy-AM"/>
        </w:rPr>
      </w:pPr>
      <w:r w:rsidRPr="006F5F33">
        <w:rPr>
          <w:rFonts w:ascii="GHEA Grapalat" w:hAnsi="GHEA Grapalat"/>
          <w:i/>
        </w:rPr>
        <w:t>.</w:t>
      </w:r>
    </w:p>
    <w:p w:rsidR="003C5B11" w:rsidRPr="00576D9C" w:rsidRDefault="003C5B11" w:rsidP="003B2F27">
      <w:pPr>
        <w:pStyle w:val="af2"/>
        <w:jc w:val="both"/>
        <w:rPr>
          <w:rFonts w:ascii="GHEA Grapalat" w:hAnsi="GHEA Grapalat"/>
          <w:lang w:val="hy-AM"/>
        </w:rPr>
      </w:pPr>
    </w:p>
  </w:footnote>
  <w:footnote w:id="9">
    <w:p w:rsidR="003C5B11" w:rsidRPr="006F5F33" w:rsidRDefault="003C5B1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3C5B11" w:rsidRPr="006F5F33" w:rsidRDefault="003C5B1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3C5B11" w:rsidRPr="006F5F33" w:rsidRDefault="003C5B11"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C5B11" w:rsidRPr="009E00B3" w:rsidRDefault="003C5B11"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C5B11" w:rsidRPr="00A47171" w:rsidRDefault="003C5B11" w:rsidP="007122CD">
      <w:pPr>
        <w:pStyle w:val="af2"/>
        <w:jc w:val="both"/>
        <w:rPr>
          <w:rFonts w:ascii="GHEA Grapalat" w:hAnsi="GHEA Grapalat"/>
          <w:i/>
          <w:lang w:eastAsia="en-US"/>
        </w:rPr>
      </w:pPr>
      <w:r w:rsidRPr="009E00B3">
        <w:rPr>
          <w:rFonts w:ascii="GHEA Grapalat" w:hAnsi="GHEA Grapalat"/>
          <w:i/>
          <w:lang w:eastAsia="en-US"/>
        </w:rPr>
        <w:tab/>
      </w:r>
    </w:p>
  </w:footnote>
  <w:footnote w:id="12">
    <w:p w:rsidR="003C5B11" w:rsidRPr="00E40AC8" w:rsidRDefault="003C5B11"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DB3"/>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B11"/>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623"/>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6FA5"/>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57C"/>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64"/>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664"/>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3FD8"/>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000"/>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441"/>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F34"/>
    <w:rsid w:val="00CF6889"/>
    <w:rsid w:val="00CF6899"/>
    <w:rsid w:val="00CF6DB0"/>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A8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5DEE"/>
    <w:rsid w:val="00F460E3"/>
    <w:rsid w:val="00F538BF"/>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109"/>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887E2-CB39-4CE0-AFBC-1580E7076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2153</TotalTime>
  <Pages>67</Pages>
  <Words>15540</Words>
  <Characters>112586</Characters>
  <Application>Microsoft Office Word</Application>
  <DocSecurity>0</DocSecurity>
  <Lines>938</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127871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1289</cp:revision>
  <cp:lastPrinted>2018-02-16T07:12:00Z</cp:lastPrinted>
  <dcterms:created xsi:type="dcterms:W3CDTF">2019-10-28T07:04:00Z</dcterms:created>
  <dcterms:modified xsi:type="dcterms:W3CDTF">2021-11-01T06:27:00Z</dcterms:modified>
</cp:coreProperties>
</file>