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14868">
        <w:rPr>
          <w:rFonts w:ascii="GHEA Grapalat" w:hAnsi="GHEA Grapalat"/>
          <w:i w:val="0"/>
          <w:sz w:val="24"/>
          <w:szCs w:val="24"/>
          <w:lang w:val="hy-AM"/>
        </w:rPr>
        <w:t>30</w:t>
      </w:r>
      <w:r w:rsidR="004250E3">
        <w:rPr>
          <w:rFonts w:ascii="GHEA Grapalat" w:hAnsi="GHEA Grapalat"/>
          <w:i w:val="0"/>
          <w:sz w:val="24"/>
          <w:szCs w:val="24"/>
        </w:rPr>
        <w:t xml:space="preserve">-го </w:t>
      </w:r>
      <w:r w:rsidR="00CF5B98">
        <w:rPr>
          <w:rFonts w:ascii="GHEA Grapalat" w:hAnsi="GHEA Grapalat"/>
          <w:i w:val="0"/>
          <w:sz w:val="24"/>
          <w:szCs w:val="24"/>
        </w:rPr>
        <w:t>ноября</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014868">
        <w:rPr>
          <w:rFonts w:ascii="GHEA Grapalat" w:hAnsi="GHEA Grapalat"/>
          <w:b/>
          <w:i w:val="0"/>
          <w:sz w:val="24"/>
          <w:szCs w:val="24"/>
        </w:rPr>
        <w:t>GHTsDzB-HVKAK-2021-92</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proofErr w:type="gramStart"/>
      <w:r w:rsidRPr="00782D60">
        <w:rPr>
          <w:rFonts w:ascii="GHEA Grapalat" w:hAnsi="GHEA Grapalat"/>
          <w:i w:val="0"/>
          <w:spacing w:val="6"/>
          <w:sz w:val="24"/>
          <w:szCs w:val="24"/>
        </w:rPr>
        <w:t>на</w:t>
      </w:r>
      <w:proofErr w:type="gramEnd"/>
      <w:r w:rsidRPr="009C5B5F">
        <w:rPr>
          <w:rFonts w:ascii="GHEA Grapalat" w:hAnsi="GHEA Grapalat"/>
          <w:i w:val="0"/>
          <w:spacing w:val="6"/>
          <w:sz w:val="24"/>
          <w:szCs w:val="24"/>
        </w:rPr>
        <w:t xml:space="preserve"> </w:t>
      </w:r>
      <w:r w:rsidRPr="004026CE">
        <w:rPr>
          <w:rFonts w:ascii="GHEA Grapalat" w:hAnsi="GHEA Grapalat"/>
          <w:b/>
          <w:i w:val="0"/>
          <w:sz w:val="22"/>
          <w:szCs w:val="22"/>
        </w:rPr>
        <w:t>услуг технического надзора за строительными работами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014868">
        <w:rPr>
          <w:rFonts w:ascii="GHEA Grapalat" w:hAnsi="GHEA Grapalat"/>
          <w:b/>
          <w:i w:val="0"/>
          <w:sz w:val="24"/>
          <w:szCs w:val="24"/>
          <w:lang w:val="hy-AM"/>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CF5B98">
        <w:rPr>
          <w:rFonts w:ascii="GHEA Grapalat" w:hAnsi="GHEA Grapalat"/>
          <w:b/>
          <w:i w:val="0"/>
          <w:sz w:val="24"/>
          <w:szCs w:val="24"/>
        </w:rPr>
        <w:t>2</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CF5B98">
        <w:rPr>
          <w:rFonts w:ascii="GHEA Grapalat" w:hAnsi="GHEA Grapalat"/>
          <w:b/>
          <w:i w:val="0"/>
          <w:sz w:val="24"/>
          <w:szCs w:val="24"/>
        </w:rPr>
        <w:t>2</w:t>
      </w:r>
      <w:r w:rsidRPr="00467CD8">
        <w:rPr>
          <w:rFonts w:ascii="GHEA Grapalat" w:hAnsi="GHEA Grapalat"/>
          <w:b/>
          <w:i w:val="0"/>
          <w:sz w:val="24"/>
          <w:szCs w:val="24"/>
        </w:rPr>
        <w:t xml:space="preserve">:00 часов </w:t>
      </w:r>
      <w:r w:rsidR="00014868">
        <w:rPr>
          <w:rFonts w:ascii="GHEA Grapalat" w:hAnsi="GHEA Grapalat"/>
          <w:b/>
          <w:i w:val="0"/>
          <w:sz w:val="24"/>
          <w:szCs w:val="24"/>
          <w:lang w:val="hy-AM"/>
        </w:rPr>
        <w:t xml:space="preserve">01 </w:t>
      </w:r>
      <w:r w:rsidR="00014868">
        <w:rPr>
          <w:rFonts w:ascii="GHEA Grapalat" w:hAnsi="GHEA Grapalat"/>
          <w:b/>
          <w:i w:val="0"/>
          <w:sz w:val="24"/>
          <w:szCs w:val="24"/>
        </w:rPr>
        <w:t>декабря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014868">
        <w:rPr>
          <w:rFonts w:ascii="GHEA Grapalat" w:hAnsi="GHEA Grapalat"/>
          <w:sz w:val="22"/>
          <w:szCs w:val="22"/>
        </w:rPr>
        <w:t>GHTsDzB-HVKAK-2021-92</w:t>
      </w:r>
      <w:r w:rsidRPr="00FF5217">
        <w:rPr>
          <w:rFonts w:ascii="GHEA Grapalat" w:hAnsi="GHEA Grapalat"/>
          <w:sz w:val="22"/>
          <w:szCs w:val="22"/>
        </w:rPr>
        <w:t>»</w:t>
      </w:r>
      <w:r w:rsidRPr="00FF5217">
        <w:rPr>
          <w:rFonts w:ascii="GHEA Grapalat" w:hAnsi="GHEA Grapalat"/>
          <w:sz w:val="22"/>
          <w:szCs w:val="22"/>
        </w:rPr>
        <w:br/>
        <w:t xml:space="preserve">  № 1 от </w:t>
      </w:r>
      <w:r w:rsidR="00014868">
        <w:rPr>
          <w:rFonts w:ascii="GHEA Grapalat" w:hAnsi="GHEA Grapalat"/>
          <w:sz w:val="22"/>
          <w:szCs w:val="22"/>
        </w:rPr>
        <w:t>30</w:t>
      </w:r>
      <w:r w:rsidR="001D545F">
        <w:rPr>
          <w:rFonts w:ascii="GHEA Grapalat" w:hAnsi="GHEA Grapalat"/>
          <w:sz w:val="22"/>
          <w:szCs w:val="22"/>
        </w:rPr>
        <w:t xml:space="preserve"> ноября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9044F1" w:rsidRDefault="004250E3" w:rsidP="004250E3">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УСЛУГ ТЕХНИЧЕСКОГО НАДЗОРА ЗА СТРОИТЕЛЬНЫМИ РАБОТАМИ</w:t>
      </w: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4250E3" w:rsidRPr="006F6F43" w:rsidRDefault="004250E3" w:rsidP="004250E3">
      <w:pPr>
        <w:jc w:val="both"/>
        <w:rPr>
          <w:rFonts w:ascii="GHEA Grapalat" w:hAnsi="GHEA Grapalat"/>
          <w:b/>
          <w:color w:val="FF0000"/>
        </w:rPr>
      </w:pPr>
      <w:r w:rsidRPr="006F6F43">
        <w:rPr>
          <w:rFonts w:ascii="GHEA Grapalat" w:hAnsi="GHEA Grapalat"/>
          <w:b/>
          <w:color w:val="FF0000"/>
        </w:rPr>
        <w:t xml:space="preserve">ИЗ-ЗА ОБЪЕМОВ ПРИКРЕПИТЬ ПРОЕКТЫ К ПРИГЛАШЕНИЮ НЕВОЗМОЖНО. ПОЖАЛУЙСТА, НАПИШИТЕ НА УКАЗАННЫЙ АДРЕС ЭЛЕКТРОННО ЙПОЧТЫ ИЛИ ПОЗВОНИТЕ, И СЕКРЕТАРЬ ОЦЕНО9НОЙ КОМИССИИ </w:t>
      </w:r>
      <w:proofErr w:type="gramStart"/>
      <w:r w:rsidRPr="006F6F43">
        <w:rPr>
          <w:rFonts w:ascii="GHEA Grapalat" w:hAnsi="GHEA Grapalat"/>
          <w:b/>
          <w:color w:val="FF0000"/>
        </w:rPr>
        <w:t>ПРЕДОСТАВИТ НЕОБХОДИМЫЕ ДОКУМЕНТЫ</w:t>
      </w:r>
      <w:proofErr w:type="gramEnd"/>
      <w:r w:rsidRPr="006F6F43">
        <w:rPr>
          <w:rFonts w:ascii="GHEA Grapalat" w:hAnsi="GHEA Grapalat"/>
          <w:b/>
          <w:color w:val="FF0000"/>
        </w:rPr>
        <w:t>.</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4250E3" w:rsidRPr="00CA7335" w:rsidRDefault="004250E3" w:rsidP="004250E3">
      <w:pPr>
        <w:widowControl w:val="0"/>
        <w:contextualSpacing/>
        <w:jc w:val="center"/>
        <w:rPr>
          <w:rFonts w:ascii="GHEA Grapalat" w:hAnsi="GHEA Grapalat"/>
          <w:b/>
          <w:sz w:val="20"/>
          <w:szCs w:val="20"/>
        </w:rPr>
      </w:pPr>
      <w:r w:rsidRPr="00CA7335">
        <w:rPr>
          <w:rFonts w:ascii="GHEA Grapalat" w:hAnsi="GHEA Grapalat"/>
          <w:b/>
          <w:sz w:val="20"/>
          <w:szCs w:val="20"/>
        </w:rPr>
        <w:t xml:space="preserve">ПРИГЛАШЕНИЯ НА </w:t>
      </w:r>
      <w:r>
        <w:rPr>
          <w:rFonts w:ascii="GHEA Grapalat" w:hAnsi="GHEA Grapalat"/>
          <w:b/>
          <w:sz w:val="20"/>
          <w:szCs w:val="20"/>
        </w:rPr>
        <w:t>ЗАПРОС КОТИРОВОК</w:t>
      </w:r>
      <w:r w:rsidRPr="00CA7335">
        <w:rPr>
          <w:rFonts w:ascii="GHEA Grapalat" w:hAnsi="GHEA Grapalat"/>
          <w:b/>
          <w:sz w:val="20"/>
          <w:szCs w:val="20"/>
        </w:rPr>
        <w:t>, ОБЪЯВЛЕННЫЙ С ЦЕЛЬЮ ПРИОБРЕТЕНИЯ</w:t>
      </w:r>
    </w:p>
    <w:p w:rsidR="004250E3" w:rsidRPr="00CA7335" w:rsidRDefault="004250E3" w:rsidP="004250E3">
      <w:pPr>
        <w:pStyle w:val="a3"/>
        <w:widowControl w:val="0"/>
        <w:spacing w:line="240" w:lineRule="auto"/>
        <w:ind w:firstLine="567"/>
        <w:contextualSpacing/>
        <w:jc w:val="center"/>
        <w:rPr>
          <w:rFonts w:ascii="GHEA Grapalat" w:hAnsi="GHEA Grapalat"/>
        </w:rPr>
      </w:pPr>
      <w:r w:rsidRPr="00CA7335">
        <w:rPr>
          <w:rFonts w:ascii="GHEA Grapalat" w:hAnsi="GHEA Grapalat"/>
          <w:b/>
          <w:i w:val="0"/>
        </w:rPr>
        <w:t xml:space="preserve"> УСЛУГ ТЕХНИЧЕСКОГО НАДЗОРА ЗА СТРОИТЕЛЬНЫМИ РАБОТАМИ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014868">
        <w:rPr>
          <w:rFonts w:ascii="GHEA Grapalat" w:hAnsi="GHEA Grapalat"/>
          <w:b/>
        </w:rPr>
        <w:t>GHTsDzB-HVKAK-2021-92</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EF3673" w:rsidRPr="007D3CFE">
        <w:rPr>
          <w:rFonts w:ascii="GHEA Grapalat" w:hAnsi="GHEA Grapalat"/>
          <w:b/>
          <w:i w:val="0"/>
          <w:sz w:val="24"/>
          <w:szCs w:val="24"/>
        </w:rPr>
        <w:t>услуг технического надзора за строительными работами</w:t>
      </w:r>
      <w:r w:rsidR="00EF3673" w:rsidRPr="009044F1">
        <w:rPr>
          <w:rFonts w:ascii="GHEA Grapalat" w:hAnsi="GHEA Grapalat"/>
          <w:i w:val="0"/>
          <w:sz w:val="24"/>
          <w:szCs w:val="24"/>
        </w:rPr>
        <w:t xml:space="preserve"> (далее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C16F73">
        <w:rPr>
          <w:rFonts w:ascii="GHEA Grapalat" w:hAnsi="GHEA Grapalat"/>
          <w:i w:val="0"/>
          <w:sz w:val="24"/>
          <w:szCs w:val="24"/>
        </w:rPr>
        <w:t>3</w:t>
      </w:r>
      <w:r w:rsidR="00EF3673">
        <w:rPr>
          <w:rFonts w:ascii="GHEA Grapalat" w:hAnsi="GHEA Grapalat"/>
          <w:i w:val="0"/>
          <w:sz w:val="24"/>
          <w:szCs w:val="24"/>
        </w:rPr>
        <w:t xml:space="preserve"> лот</w:t>
      </w:r>
      <w:r w:rsidR="00C16F73">
        <w:rPr>
          <w:rFonts w:ascii="GHEA Grapalat" w:hAnsi="GHEA Grapalat"/>
          <w:i w:val="0"/>
          <w:sz w:val="24"/>
          <w:szCs w:val="24"/>
        </w:rPr>
        <w:t>а</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vertAlign w:val="subscript"/>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Арагацотн</w:t>
            </w:r>
            <w:proofErr w:type="spellEnd"/>
            <w:r w:rsidRPr="00C16F73">
              <w:rPr>
                <w:rFonts w:ascii="GHEA Grapalat" w:hAnsi="GHEA Grapalat"/>
                <w:sz w:val="24"/>
                <w:szCs w:val="24"/>
              </w:rPr>
              <w:t>» ГНО «НЦКПЗ»</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Котайк</w:t>
            </w:r>
            <w:proofErr w:type="spellEnd"/>
            <w:r w:rsidRPr="00C16F73">
              <w:rPr>
                <w:rFonts w:ascii="GHEA Grapalat" w:hAnsi="GHEA Grapalat"/>
                <w:sz w:val="24"/>
                <w:szCs w:val="24"/>
              </w:rPr>
              <w:t>» ГНО «НЦКПЗ»</w:t>
            </w:r>
          </w:p>
        </w:tc>
      </w:tr>
      <w:tr w:rsidR="00096865" w:rsidRPr="009044F1" w:rsidTr="004E0B7B">
        <w:trPr>
          <w:jc w:val="center"/>
        </w:trPr>
        <w:tc>
          <w:tcPr>
            <w:tcW w:w="1530" w:type="dxa"/>
            <w:vAlign w:val="center"/>
          </w:tcPr>
          <w:p w:rsidR="00096865" w:rsidRPr="009044F1" w:rsidRDefault="00C16F73"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096865" w:rsidRPr="00C16F73" w:rsidRDefault="00C16F73" w:rsidP="00B46D58">
            <w:pPr>
              <w:pStyle w:val="23"/>
              <w:widowControl w:val="0"/>
              <w:spacing w:after="120" w:line="240" w:lineRule="auto"/>
              <w:ind w:firstLine="0"/>
              <w:rPr>
                <w:rFonts w:ascii="GHEA Grapalat" w:hAnsi="GHEA Grapalat"/>
                <w:sz w:val="24"/>
                <w:szCs w:val="24"/>
              </w:rPr>
            </w:pPr>
            <w:r w:rsidRPr="00C16F73">
              <w:rPr>
                <w:rFonts w:ascii="GHEA Grapalat" w:hAnsi="GHEA Grapalat"/>
                <w:sz w:val="24"/>
                <w:szCs w:val="24"/>
              </w:rPr>
              <w:t xml:space="preserve">Услуга технического надзора за строительными работами по установке </w:t>
            </w:r>
            <w:proofErr w:type="spellStart"/>
            <w:proofErr w:type="gramStart"/>
            <w:r w:rsidRPr="00C16F73">
              <w:rPr>
                <w:rFonts w:ascii="GHEA Grapalat" w:hAnsi="GHEA Grapalat"/>
                <w:sz w:val="24"/>
                <w:szCs w:val="24"/>
              </w:rPr>
              <w:t>дизель-генератора</w:t>
            </w:r>
            <w:proofErr w:type="spellEnd"/>
            <w:proofErr w:type="gramEnd"/>
            <w:r w:rsidRPr="00C16F73">
              <w:rPr>
                <w:rFonts w:ascii="GHEA Grapalat" w:hAnsi="GHEA Grapalat"/>
                <w:sz w:val="24"/>
                <w:szCs w:val="24"/>
              </w:rPr>
              <w:t xml:space="preserve"> филиала «</w:t>
            </w:r>
            <w:proofErr w:type="spellStart"/>
            <w:r w:rsidRPr="00C16F73">
              <w:rPr>
                <w:rFonts w:ascii="GHEA Grapalat" w:hAnsi="GHEA Grapalat"/>
                <w:sz w:val="24"/>
                <w:szCs w:val="24"/>
              </w:rPr>
              <w:t>Вайоц</w:t>
            </w:r>
            <w:proofErr w:type="spellEnd"/>
            <w:r w:rsidRPr="00C16F73">
              <w:rPr>
                <w:rFonts w:ascii="GHEA Grapalat" w:hAnsi="GHEA Grapalat"/>
                <w:sz w:val="24"/>
                <w:szCs w:val="24"/>
              </w:rPr>
              <w:t xml:space="preserve"> </w:t>
            </w:r>
            <w:proofErr w:type="spellStart"/>
            <w:r w:rsidRPr="00C16F73">
              <w:rPr>
                <w:rFonts w:ascii="GHEA Grapalat" w:hAnsi="GHEA Grapalat"/>
                <w:sz w:val="24"/>
                <w:szCs w:val="24"/>
              </w:rPr>
              <w:t>Дзор</w:t>
            </w:r>
            <w:proofErr w:type="spellEnd"/>
            <w:r w:rsidRPr="00C16F73">
              <w:rPr>
                <w:rFonts w:ascii="GHEA Grapalat" w:hAnsi="GHEA Grapalat"/>
                <w:sz w:val="24"/>
                <w:szCs w:val="24"/>
              </w:rPr>
              <w:t>» ГНО «НЦКПЗ»</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9044F1" w:rsidRDefault="00096865" w:rsidP="00CF4F34">
      <w:pPr>
        <w:widowControl w:val="0"/>
        <w:tabs>
          <w:tab w:val="left" w:pos="1134"/>
        </w:tabs>
        <w:ind w:firstLine="1134"/>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664C8D" w:rsidRPr="007811CF">
        <w:rPr>
          <w:rFonts w:ascii="GHEA Grapalat" w:hAnsi="GHEA Grapalat"/>
          <w:b/>
          <w:color w:val="FF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r w:rsidR="00E67CC4" w:rsidRPr="00CC18C4">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CC18C4">
        <w:rPr>
          <w:rFonts w:ascii="GHEA Grapalat" w:hAnsi="GHEA Grapalat"/>
        </w:rPr>
        <w:t>Fitch</w:t>
      </w:r>
      <w:proofErr w:type="spellEnd"/>
      <w:r w:rsidR="00E67CC4" w:rsidRPr="00CC18C4">
        <w:rPr>
          <w:rFonts w:ascii="GHEA Grapalat" w:hAnsi="GHEA Grapalat"/>
        </w:rPr>
        <w:t xml:space="preserve">, </w:t>
      </w:r>
      <w:proofErr w:type="spellStart"/>
      <w:r w:rsidR="00E67CC4" w:rsidRPr="00CC18C4">
        <w:rPr>
          <w:rFonts w:ascii="GHEA Grapalat" w:hAnsi="GHEA Grapalat"/>
        </w:rPr>
        <w:t>Moodys</w:t>
      </w:r>
      <w:proofErr w:type="spellEnd"/>
      <w:r w:rsidR="00E67CC4" w:rsidRPr="00CC18C4">
        <w:rPr>
          <w:rFonts w:ascii="GHEA Grapalat" w:hAnsi="GHEA Grapalat"/>
        </w:rPr>
        <w:t xml:space="preserve">, </w:t>
      </w:r>
      <w:proofErr w:type="spellStart"/>
      <w:r w:rsidR="00E67CC4" w:rsidRPr="00CC18C4">
        <w:rPr>
          <w:rFonts w:ascii="GHEA Grapalat" w:hAnsi="GHEA Grapalat"/>
        </w:rPr>
        <w:t>Standard</w:t>
      </w:r>
      <w:proofErr w:type="spellEnd"/>
      <w:r w:rsidR="00E67CC4" w:rsidRPr="00CC18C4">
        <w:rPr>
          <w:rFonts w:ascii="GHEA Grapalat" w:hAnsi="GHEA Grapalat"/>
        </w:rPr>
        <w:t xml:space="preserve"> &amp; </w:t>
      </w:r>
      <w:proofErr w:type="spellStart"/>
      <w:r w:rsidR="00E67CC4" w:rsidRPr="00CC18C4">
        <w:rPr>
          <w:rFonts w:ascii="GHEA Grapalat" w:hAnsi="GHEA Grapalat"/>
        </w:rPr>
        <w:t>Poor's</w:t>
      </w:r>
      <w:proofErr w:type="spellEnd"/>
      <w:r w:rsidR="00E67CC4" w:rsidRPr="00CC18C4">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w:t>
      </w:r>
    </w:p>
    <w:p w:rsidR="00FE2CCB" w:rsidRPr="00A970FC" w:rsidRDefault="00FE2CCB" w:rsidP="00CF4F34">
      <w:pPr>
        <w:pStyle w:val="af2"/>
        <w:ind w:firstLine="1134"/>
        <w:contextualSpacing/>
        <w:jc w:val="both"/>
        <w:rPr>
          <w:rFonts w:asciiTheme="minorHAnsi" w:hAnsiTheme="minorHAnsi"/>
        </w:rPr>
      </w:pPr>
      <w:r w:rsidRPr="00A970FC">
        <w:rPr>
          <w:rFonts w:asciiTheme="minorHAnsi" w:hAnsiTheme="minorHAnsi"/>
        </w:rPr>
        <w:t>5.1</w:t>
      </w:r>
      <w:proofErr w:type="gramStart"/>
      <w:r w:rsidRPr="00A970FC">
        <w:rPr>
          <w:rFonts w:asciiTheme="minorHAnsi" w:hAnsiTheme="minorHAnsi"/>
        </w:rPr>
        <w:t xml:space="preserve"> </w:t>
      </w:r>
      <w:r w:rsidRPr="00A970FC">
        <w:rPr>
          <w:rFonts w:ascii="GHEA Grapalat" w:hAnsi="GHEA Grapalat"/>
          <w:i/>
        </w:rPr>
        <w:t>Е</w:t>
      </w:r>
      <w:proofErr w:type="gramEnd"/>
      <w:r w:rsidRPr="00A970FC">
        <w:rPr>
          <w:rFonts w:ascii="GHEA Grapalat" w:hAnsi="GHEA Grapalat"/>
          <w:i/>
        </w:rPr>
        <w:t>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12</w:t>
      </w:r>
      <w:r w:rsidRPr="00E063D7">
        <w:rPr>
          <w:rFonts w:ascii="GHEA Grapalat" w:hAnsi="GHEA Grapalat"/>
          <w:b/>
          <w:sz w:val="22"/>
          <w:szCs w:val="22"/>
        </w:rPr>
        <w:t>:00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lastRenderedPageBreak/>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9F2D95">
        <w:rPr>
          <w:rFonts w:ascii="GHEA Grapalat" w:hAnsi="GHEA Grapalat"/>
          <w:b/>
          <w:sz w:val="24"/>
          <w:szCs w:val="24"/>
        </w:rPr>
        <w:t>5</w:t>
      </w:r>
      <w:r w:rsidR="00151A32" w:rsidRPr="00E71861">
        <w:rPr>
          <w:rFonts w:ascii="GHEA Grapalat" w:hAnsi="GHEA Grapalat"/>
          <w:b/>
          <w:sz w:val="24"/>
          <w:szCs w:val="24"/>
        </w:rPr>
        <w:t>:00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lastRenderedPageBreak/>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w:t>
      </w:r>
      <w:r w:rsidRPr="009044F1">
        <w:rPr>
          <w:rFonts w:ascii="GHEA Grapalat" w:hAnsi="GHEA Grapalat"/>
          <w:sz w:val="24"/>
          <w:szCs w:val="24"/>
        </w:rPr>
        <w:lastRenderedPageBreak/>
        <w:t>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lastRenderedPageBreak/>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1C7202">
        <w:rPr>
          <w:rFonts w:ascii="GHEA Grapalat" w:hAnsi="GHEA Grapalat"/>
          <w:b/>
        </w:rPr>
        <w:t xml:space="preserve">Размер обеспечения квалификации равен </w:t>
      </w:r>
      <w:r w:rsidR="00AF6C06" w:rsidRPr="001C7202">
        <w:rPr>
          <w:rFonts w:ascii="GHEA Grapalat" w:hAnsi="GHEA Grapalat"/>
          <w:b/>
        </w:rPr>
        <w:t>размеру ценового предложения отобранного участника</w:t>
      </w:r>
      <w:r w:rsidR="008C5F2A" w:rsidRPr="001C7202">
        <w:rPr>
          <w:rFonts w:ascii="GHEA Grapalat" w:hAnsi="GHEA Grapalat"/>
          <w:b/>
        </w:rPr>
        <w:t>.</w:t>
      </w:r>
      <w:r w:rsidR="00AF6C06" w:rsidRPr="001C7202">
        <w:rPr>
          <w:rFonts w:ascii="GHEA Grapalat" w:hAnsi="GHEA Grapalat"/>
          <w:b/>
        </w:rPr>
        <w:t xml:space="preserve"> </w:t>
      </w:r>
      <w:r w:rsidR="001647D2" w:rsidRPr="001C7202">
        <w:rPr>
          <w:rFonts w:ascii="GHEA Grapalat" w:hAnsi="GHEA Grapalat"/>
          <w:b/>
        </w:rPr>
        <w:t xml:space="preserve">Обеспечение квалификации представляется в </w:t>
      </w:r>
      <w:r w:rsidR="004B6A49" w:rsidRPr="001C7202">
        <w:rPr>
          <w:rFonts w:ascii="GHEA Grapalat" w:hAnsi="GHEA Grapalat"/>
          <w:b/>
        </w:rPr>
        <w:t>виде</w:t>
      </w:r>
      <w:r w:rsidR="001647D2" w:rsidRPr="001C7202">
        <w:rPr>
          <w:rFonts w:ascii="GHEA Grapalat" w:hAnsi="GHEA Grapalat"/>
          <w:b/>
        </w:rPr>
        <w:t xml:space="preserve"> </w:t>
      </w:r>
      <w:r w:rsidR="00BD5554" w:rsidRPr="001C7202">
        <w:rPr>
          <w:rFonts w:ascii="GHEA Grapalat" w:hAnsi="GHEA Grapalat"/>
          <w:b/>
        </w:rPr>
        <w:t>соглашения о неустойке (приложение 4. 2) или наличных денег</w:t>
      </w:r>
      <w:r w:rsidR="001C7202">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-го рабочего дня, следующего за днем полного принятия заказчиком результата выполнения договора</w:t>
      </w:r>
      <w:r w:rsidR="00E244E5">
        <w:rPr>
          <w:rFonts w:ascii="GHEA Grapalat" w:hAnsi="GHEA Grapalat"/>
        </w:rPr>
        <w:t>.</w:t>
      </w:r>
      <w:r w:rsidR="00E244E5" w:rsidRPr="00E244E5">
        <w:rPr>
          <w:rFonts w:ascii="GHEA Grapalat" w:hAnsi="GHEA Grapalat"/>
          <w:vertAlign w:val="superscript"/>
        </w:rPr>
        <w:t>1</w:t>
      </w:r>
      <w:r w:rsidR="00D500BA">
        <w:rPr>
          <w:rFonts w:ascii="GHEA Grapalat" w:hAnsi="GHEA Grapalat"/>
          <w:vertAlign w:val="superscript"/>
        </w:rPr>
        <w:t>2</w:t>
      </w:r>
      <w:r w:rsidR="00E244E5" w:rsidRPr="00E244E5">
        <w:rPr>
          <w:rFonts w:ascii="GHEA Grapalat" w:hAnsi="GHEA Grapalat"/>
          <w:vertAlign w:val="superscript"/>
        </w:rPr>
        <w:t>.1</w:t>
      </w:r>
    </w:p>
    <w:p w:rsidR="00CD2651" w:rsidRPr="002E6E0C" w:rsidRDefault="00CD2651"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w:t>
      </w:r>
      <w:r w:rsidR="00D32092" w:rsidRPr="00A21022">
        <w:rPr>
          <w:rFonts w:ascii="GHEA Grapalat" w:hAnsi="GHEA Grapalat" w:cs="Sylfaen"/>
        </w:rPr>
        <w:lastRenderedPageBreak/>
        <w:t xml:space="preserve">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w:t>
      </w:r>
      <w:r w:rsidRPr="009044F1">
        <w:rPr>
          <w:rFonts w:ascii="GHEA Grapalat" w:hAnsi="GHEA Grapalat"/>
        </w:rPr>
        <w:lastRenderedPageBreak/>
        <w:t xml:space="preserve">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w:t>
      </w:r>
      <w:r w:rsidR="00A677CD">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w:t>
      </w:r>
      <w:r w:rsidRPr="009044F1">
        <w:rPr>
          <w:rFonts w:ascii="GHEA Grapalat" w:hAnsi="GHEA Grapalat"/>
        </w:rPr>
        <w:lastRenderedPageBreak/>
        <w:t>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w:t>
      </w:r>
      <w:r w:rsidRPr="002658C9">
        <w:rPr>
          <w:rFonts w:ascii="GHEA Grapalat" w:hAnsi="GHEA Grapalat"/>
        </w:rPr>
        <w:lastRenderedPageBreak/>
        <w:t>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14868">
        <w:rPr>
          <w:rFonts w:ascii="GHEA Grapalat" w:hAnsi="GHEA Grapalat"/>
          <w:b/>
          <w:i/>
          <w:sz w:val="24"/>
          <w:szCs w:val="24"/>
        </w:rPr>
        <w:t>GHTsDzB-HVKAK-2021-92</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014868">
        <w:rPr>
          <w:rFonts w:ascii="GHEA Grapalat" w:hAnsi="GHEA Grapalat"/>
          <w:b/>
          <w:i/>
        </w:rPr>
        <w:t>GHTsDzB-HVKAK-2021-92</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014868">
        <w:rPr>
          <w:rFonts w:ascii="GHEA Grapalat" w:hAnsi="GHEA Grapalat"/>
          <w:b/>
          <w:i/>
        </w:rPr>
        <w:t>GHTsDzB-HVKAK-2021-92</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014868">
        <w:rPr>
          <w:rFonts w:ascii="GHEA Grapalat" w:hAnsi="GHEA Grapalat"/>
          <w:b/>
          <w:i/>
        </w:rPr>
        <w:t>GHTsDzB-HVKAK-2021-92</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14868">
        <w:rPr>
          <w:rFonts w:ascii="GHEA Grapalat" w:hAnsi="GHEA Grapalat"/>
          <w:b/>
          <w:i/>
          <w:sz w:val="24"/>
          <w:szCs w:val="24"/>
        </w:rPr>
        <w:t>GHTsDzB-HVKAK-2021-92</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B26E6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B26E6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B26E6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B26E66"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26E66"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26E6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14868">
        <w:rPr>
          <w:rFonts w:ascii="GHEA Grapalat" w:hAnsi="GHEA Grapalat"/>
          <w:b/>
          <w:i/>
          <w:sz w:val="24"/>
          <w:szCs w:val="24"/>
        </w:rPr>
        <w:t>GHTsDzB-HVKAK-2021-92</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014868">
        <w:rPr>
          <w:rFonts w:ascii="GHEA Grapalat" w:hAnsi="GHEA Grapalat"/>
          <w:b/>
          <w:i/>
        </w:rPr>
        <w:t>GHTsDzB-HVKAK-2021-92</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14868">
        <w:rPr>
          <w:rFonts w:ascii="GHEA Grapalat" w:hAnsi="GHEA Grapalat"/>
          <w:b/>
          <w:i/>
          <w:sz w:val="24"/>
          <w:szCs w:val="24"/>
        </w:rPr>
        <w:t>GHTsDzB-HVKAK-2021-92</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014868">
        <w:rPr>
          <w:rFonts w:ascii="GHEA Grapalat" w:hAnsi="GHEA Grapalat"/>
          <w:b/>
          <w:i/>
        </w:rPr>
        <w:t>GHTsDzB-HVKAK-2021-92</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14868">
        <w:rPr>
          <w:rFonts w:ascii="GHEA Grapalat" w:hAnsi="GHEA Grapalat"/>
          <w:b/>
          <w:i/>
          <w:sz w:val="24"/>
          <w:szCs w:val="24"/>
        </w:rPr>
        <w:t>GHTsDzB-HVKAK-2021-92</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014868">
        <w:rPr>
          <w:rFonts w:ascii="GHEA Grapalat" w:hAnsi="GHEA Grapalat"/>
          <w:b/>
          <w:i/>
        </w:rPr>
        <w:t>GHTsDzB-HVKAK-2021-92</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lastRenderedPageBreak/>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B67DBC">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014868">
        <w:rPr>
          <w:rFonts w:ascii="GHEA Grapalat" w:hAnsi="GHEA Grapalat"/>
          <w:b/>
          <w:i/>
          <w:sz w:val="24"/>
          <w:szCs w:val="24"/>
        </w:rPr>
        <w:t>GHTsDzB-HVKAK-2021-92</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Pr>
          <w:rFonts w:ascii="GHEA Grapalat" w:hAnsi="GHEA Grapalat"/>
          <w:b/>
        </w:rPr>
        <w:t>УСЛУГ ТЕХНИЧЕСКОГО НАДЗОРА ЗА СТРОИТЕЛЬНЫМИ РАБОТАМИ</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68B4">
        <w:rPr>
          <w:rFonts w:ascii="GHEA Grapalat" w:hAnsi="GHEA Grapalat"/>
          <w:b/>
        </w:rPr>
        <w:t>услуг технического надзора за строительными работами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7F2BF8">
      <w:pPr>
        <w:pStyle w:val="norm"/>
        <w:widowControl w:val="0"/>
        <w:spacing w:line="240" w:lineRule="auto"/>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7F2BF8">
      <w:pPr>
        <w:widowControl w:val="0"/>
        <w:ind w:firstLine="709"/>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7"/>
        <w:t>19</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исчисляются и </w:t>
      </w:r>
      <w:r w:rsidRPr="00AD29CE">
        <w:rPr>
          <w:rFonts w:ascii="GHEA Grapalat" w:hAnsi="GHEA Grapalat"/>
        </w:rPr>
        <w:lastRenderedPageBreak/>
        <w:t>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9"/>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0"/>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 xml:space="preserve">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1"/>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45F" w:rsidRDefault="001D545F">
      <w:r>
        <w:separator/>
      </w:r>
    </w:p>
  </w:endnote>
  <w:endnote w:type="continuationSeparator" w:id="0">
    <w:p w:rsidR="001D545F" w:rsidRDefault="001D5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1D545F" w:rsidRPr="00305BEC" w:rsidRDefault="00B26E66">
        <w:pPr>
          <w:pStyle w:val="a5"/>
          <w:jc w:val="center"/>
          <w:rPr>
            <w:rFonts w:ascii="GHEA Grapalat" w:hAnsi="GHEA Grapalat"/>
            <w:sz w:val="24"/>
            <w:szCs w:val="24"/>
          </w:rPr>
        </w:pPr>
        <w:r w:rsidRPr="00305BEC">
          <w:rPr>
            <w:rFonts w:ascii="GHEA Grapalat" w:hAnsi="GHEA Grapalat"/>
            <w:sz w:val="24"/>
            <w:szCs w:val="24"/>
          </w:rPr>
          <w:fldChar w:fldCharType="begin"/>
        </w:r>
        <w:r w:rsidR="001D545F"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14868">
          <w:rPr>
            <w:rFonts w:ascii="GHEA Grapalat" w:hAnsi="GHEA Grapalat"/>
            <w:noProof/>
            <w:sz w:val="24"/>
            <w:szCs w:val="24"/>
          </w:rPr>
          <w:t>66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45F" w:rsidRDefault="001D545F">
      <w:r>
        <w:separator/>
      </w:r>
    </w:p>
  </w:footnote>
  <w:footnote w:type="continuationSeparator" w:id="0">
    <w:p w:rsidR="001D545F" w:rsidRDefault="001D545F">
      <w:r>
        <w:continuationSeparator/>
      </w:r>
    </w:p>
  </w:footnote>
  <w:footnote w:id="1">
    <w:p w:rsidR="001D545F" w:rsidRPr="00A31673" w:rsidRDefault="001D545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D545F" w:rsidRPr="005D119D" w:rsidRDefault="001D545F"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1D545F" w:rsidRDefault="001D545F" w:rsidP="006B3E56">
      <w:pPr>
        <w:jc w:val="both"/>
      </w:pPr>
    </w:p>
    <w:p w:rsidR="001D545F" w:rsidRPr="00503980" w:rsidRDefault="001D545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D545F" w:rsidRPr="00503980" w:rsidRDefault="001D545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D545F" w:rsidRPr="00503980" w:rsidRDefault="001D545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1D545F" w:rsidRDefault="001D545F" w:rsidP="006B3E56">
      <w:pPr>
        <w:pStyle w:val="af2"/>
        <w:rPr>
          <w:rFonts w:asciiTheme="minorHAnsi" w:hAnsiTheme="minorHAnsi"/>
          <w:lang w:val="af-ZA"/>
        </w:rPr>
      </w:pPr>
    </w:p>
  </w:footnote>
  <w:footnote w:id="3">
    <w:p w:rsidR="001D545F" w:rsidRPr="00D3436F" w:rsidRDefault="001D545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D545F" w:rsidRPr="00D3436F" w:rsidRDefault="001D545F">
      <w:pPr>
        <w:pStyle w:val="af2"/>
        <w:rPr>
          <w:lang w:val="es-ES"/>
        </w:rPr>
      </w:pPr>
    </w:p>
  </w:footnote>
  <w:footnote w:id="4">
    <w:p w:rsidR="001D545F" w:rsidRPr="008842CE" w:rsidRDefault="001D545F" w:rsidP="003D2FE2">
      <w:pPr>
        <w:pStyle w:val="af2"/>
        <w:jc w:val="both"/>
      </w:pPr>
    </w:p>
  </w:footnote>
  <w:footnote w:id="5">
    <w:p w:rsidR="001D545F" w:rsidRPr="008842CE" w:rsidRDefault="001D545F" w:rsidP="000A214C">
      <w:pPr>
        <w:pStyle w:val="af2"/>
        <w:jc w:val="both"/>
      </w:pPr>
    </w:p>
  </w:footnote>
  <w:footnote w:id="6">
    <w:p w:rsidR="001D545F" w:rsidRPr="006F5F33" w:rsidRDefault="001D545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D545F" w:rsidRPr="008F6EF8" w:rsidRDefault="001D545F"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1D545F" w:rsidRPr="00576D9C" w:rsidRDefault="001D545F" w:rsidP="003B2F27">
      <w:pPr>
        <w:pStyle w:val="af2"/>
        <w:rPr>
          <w:rFonts w:asciiTheme="minorHAnsi" w:hAnsiTheme="minorHAnsi"/>
        </w:rPr>
      </w:pPr>
    </w:p>
  </w:footnote>
  <w:footnote w:id="8">
    <w:p w:rsidR="001D545F" w:rsidRPr="00892F7F" w:rsidRDefault="001D545F"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D545F" w:rsidRPr="00552088" w:rsidRDefault="001D545F"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D545F" w:rsidRPr="006F5F33" w:rsidRDefault="001D545F" w:rsidP="003B2F27">
      <w:pPr>
        <w:pStyle w:val="af2"/>
        <w:jc w:val="both"/>
        <w:rPr>
          <w:rFonts w:ascii="GHEA Grapalat" w:hAnsi="GHEA Grapalat"/>
          <w:lang w:val="hy-AM"/>
        </w:rPr>
      </w:pPr>
      <w:r w:rsidRPr="006F5F33">
        <w:rPr>
          <w:rFonts w:ascii="GHEA Grapalat" w:hAnsi="GHEA Grapalat"/>
          <w:i/>
        </w:rPr>
        <w:t>.</w:t>
      </w:r>
    </w:p>
    <w:p w:rsidR="001D545F" w:rsidRPr="00576D9C" w:rsidRDefault="001D545F" w:rsidP="003B2F27">
      <w:pPr>
        <w:pStyle w:val="af2"/>
        <w:jc w:val="both"/>
        <w:rPr>
          <w:rFonts w:ascii="GHEA Grapalat" w:hAnsi="GHEA Grapalat"/>
          <w:lang w:val="hy-AM"/>
        </w:rPr>
      </w:pPr>
    </w:p>
  </w:footnote>
  <w:footnote w:id="9">
    <w:p w:rsidR="001D545F" w:rsidRPr="006F5F33" w:rsidRDefault="001D545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1D545F" w:rsidRPr="006F5F33" w:rsidRDefault="001D545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1D545F" w:rsidRPr="006F5F33" w:rsidRDefault="001D545F"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D545F" w:rsidRPr="009E00B3" w:rsidRDefault="001D545F"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D545F" w:rsidRPr="00A47171" w:rsidRDefault="001D545F" w:rsidP="007122CD">
      <w:pPr>
        <w:pStyle w:val="af2"/>
        <w:jc w:val="both"/>
        <w:rPr>
          <w:rFonts w:ascii="GHEA Grapalat" w:hAnsi="GHEA Grapalat"/>
          <w:i/>
          <w:lang w:eastAsia="en-US"/>
        </w:rPr>
      </w:pPr>
      <w:r w:rsidRPr="009E00B3">
        <w:rPr>
          <w:rFonts w:ascii="GHEA Grapalat" w:hAnsi="GHEA Grapalat"/>
          <w:i/>
          <w:lang w:eastAsia="en-US"/>
        </w:rPr>
        <w:tab/>
      </w:r>
    </w:p>
  </w:footnote>
  <w:footnote w:id="12">
    <w:p w:rsidR="001D545F" w:rsidRPr="00E40AC8" w:rsidRDefault="001D545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16D"/>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5B98"/>
    <w:rsid w:val="00CF6889"/>
    <w:rsid w:val="00CF6899"/>
    <w:rsid w:val="00CF6DB0"/>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5523D-55A1-4E32-B68F-46511321E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66</Pages>
  <Words>15497</Words>
  <Characters>112312</Characters>
  <Application>Microsoft Office Word</Application>
  <DocSecurity>0</DocSecurity>
  <Lines>935</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1288</cp:revision>
  <cp:lastPrinted>2018-02-16T07:12:00Z</cp:lastPrinted>
  <dcterms:created xsi:type="dcterms:W3CDTF">2019-10-28T07:04:00Z</dcterms:created>
  <dcterms:modified xsi:type="dcterms:W3CDTF">2021-11-30T05:59:00Z</dcterms:modified>
</cp:coreProperties>
</file>